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271ABE2F" w:rsidR="009F53E1" w:rsidRPr="00C955C7" w:rsidRDefault="009F53E1" w:rsidP="009F53E1">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ins w:id="0" w:author="David Singer" w:date="2022-02-22T12:54:00Z">
        <w:r w:rsidR="001E10FB">
          <w:rPr>
            <w:rFonts w:ascii="Times New Roman" w:hAnsi="Times New Roman" w:cs="Times New Roman"/>
            <w:spacing w:val="28"/>
            <w:w w:val="115"/>
            <w:sz w:val="48"/>
            <w:szCs w:val="48"/>
            <w:highlight w:val="yellow"/>
            <w:u w:val="thick"/>
            <w:lang w:val="en-GB"/>
          </w:rPr>
          <w:t>0440</w:t>
        </w:r>
      </w:ins>
      <w:del w:id="1" w:author="David Singer" w:date="2022-02-22T12:54:00Z">
        <w:r w:rsidR="0072051D" w:rsidDel="001E10FB">
          <w:rPr>
            <w:rFonts w:ascii="Times New Roman" w:hAnsi="Times New Roman" w:cs="Times New Roman"/>
            <w:spacing w:val="28"/>
            <w:w w:val="115"/>
            <w:sz w:val="48"/>
            <w:szCs w:val="48"/>
            <w:highlight w:val="yellow"/>
            <w:u w:val="thick"/>
            <w:lang w:val="en-GB"/>
          </w:rPr>
          <w:delText>0360</w:delText>
        </w:r>
      </w:del>
      <w:r>
        <w:rPr>
          <w:rFonts w:ascii="Times New Roman" w:hAnsi="Times New Roman" w:cs="Times New Roman"/>
          <w:spacing w:val="28"/>
          <w:w w:val="115"/>
          <w:sz w:val="48"/>
          <w:szCs w:val="48"/>
          <w:highlight w:val="yellow"/>
          <w:u w:val="thick"/>
          <w:lang w:val="en-GB"/>
        </w:rPr>
        <w:fldChar w:fldCharType="end"/>
      </w:r>
    </w:p>
    <w:p w14:paraId="04A59231" w14:textId="77777777" w:rsidR="009F53E1" w:rsidRPr="00C955C7" w:rsidRDefault="009F53E1" w:rsidP="009F53E1">
      <w:pPr>
        <w:rPr>
          <w:b/>
          <w:sz w:val="20"/>
          <w:lang w:val="en-GB"/>
        </w:rPr>
      </w:pPr>
    </w:p>
    <w:p w14:paraId="5EE61580" w14:textId="77777777" w:rsidR="009F53E1" w:rsidRPr="00C955C7" w:rsidRDefault="009F53E1" w:rsidP="009F53E1">
      <w:pPr>
        <w:rPr>
          <w:b/>
          <w:sz w:val="20"/>
          <w:lang w:val="en-GB"/>
        </w:rPr>
      </w:pPr>
    </w:p>
    <w:p w14:paraId="3BD3B614" w14:textId="437AA1F0" w:rsidR="009F53E1" w:rsidRPr="00C955C7" w:rsidRDefault="00F40D50" w:rsidP="009F53E1">
      <w:pPr>
        <w:spacing w:before="3"/>
        <w:rPr>
          <w:b/>
          <w:sz w:val="23"/>
          <w:lang w:val="en-GB"/>
        </w:rPr>
      </w:pPr>
      <w:r>
        <w:rPr>
          <w:noProof/>
        </w:rPr>
        <w:pict w14:anchorId="3C6983CD">
          <v:shapetype id="_x0000_t202" coordsize="21600,21600" o:spt="202" path="m,l,21600r21600,l21600,xe">
            <v:stroke joinstyle="miter"/>
            <v:path gradientshapeok="t" o:connecttype="rect"/>
          </v:shapetype>
          <v:shape id="Text Box 2" o:spid="_x0000_s2050"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94291CA" w14:textId="77777777" w:rsidR="009F53E1" w:rsidRPr="00196997" w:rsidRDefault="009F53E1"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w:r>
    </w:p>
    <w:p w14:paraId="43FCEA4B"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Document</w:t>
      </w:r>
      <w:r w:rsidRPr="00C955C7">
        <w:rPr>
          <w:b/>
          <w:snapToGrid w:val="0"/>
          <w:spacing w:val="14"/>
          <w:sz w:val="24"/>
          <w:szCs w:val="24"/>
          <w:lang w:val="en-GB"/>
        </w:rPr>
        <w:t xml:space="preserve"> </w:t>
      </w:r>
      <w:r w:rsidRPr="00C955C7">
        <w:rPr>
          <w:b/>
          <w:snapToGrid w:val="0"/>
          <w:sz w:val="24"/>
          <w:szCs w:val="24"/>
          <w:lang w:val="en-GB"/>
        </w:rPr>
        <w:t>type:</w:t>
      </w:r>
      <w:r w:rsidRPr="00C955C7">
        <w:rPr>
          <w:snapToGrid w:val="0"/>
          <w:sz w:val="24"/>
          <w:szCs w:val="24"/>
          <w:lang w:val="en-GB"/>
        </w:rPr>
        <w:tab/>
        <w:t>Output Document</w:t>
      </w:r>
    </w:p>
    <w:p w14:paraId="58B50E98" w14:textId="6460195E" w:rsidR="009F53E1" w:rsidRPr="007D30A0"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7D30A0">
        <w:rPr>
          <w:rFonts w:ascii="Times New Roman" w:hAnsi="Times New Roman"/>
          <w:b/>
          <w:snapToGrid w:val="0"/>
          <w:sz w:val="24"/>
          <w:szCs w:val="24"/>
          <w:lang w:val="en-GB"/>
        </w:rPr>
        <w:t>Title:</w:t>
      </w:r>
      <w:r w:rsidRPr="007D30A0">
        <w:rPr>
          <w:rFonts w:ascii="Times New Roman" w:hAnsi="Times New Roman"/>
          <w:snapToGrid w:val="0"/>
          <w:sz w:val="24"/>
          <w:szCs w:val="24"/>
          <w:lang w:val="en-GB"/>
        </w:rPr>
        <w:tab/>
      </w:r>
      <w:r w:rsidRPr="007D30A0">
        <w:rPr>
          <w:rFonts w:ascii="Times New Roman" w:hAnsi="Times New Roman"/>
          <w:snapToGrid w:val="0"/>
          <w:sz w:val="24"/>
          <w:szCs w:val="24"/>
          <w:highlight w:val="yellow"/>
          <w:lang w:val="en-GB"/>
        </w:rPr>
        <w:fldChar w:fldCharType="begin"/>
      </w:r>
      <w:r w:rsidRPr="007D30A0">
        <w:rPr>
          <w:rFonts w:ascii="Times New Roman" w:hAnsi="Times New Roman"/>
          <w:snapToGrid w:val="0"/>
          <w:sz w:val="24"/>
          <w:szCs w:val="24"/>
          <w:highlight w:val="yellow"/>
          <w:lang w:val="en-GB"/>
        </w:rPr>
        <w:instrText xml:space="preserve"> TITLE  \* MERGEFORMAT </w:instrText>
      </w:r>
      <w:r w:rsidRPr="007D30A0">
        <w:rPr>
          <w:rFonts w:ascii="Times New Roman" w:hAnsi="Times New Roman"/>
          <w:snapToGrid w:val="0"/>
          <w:sz w:val="24"/>
          <w:szCs w:val="24"/>
          <w:highlight w:val="yellow"/>
          <w:lang w:val="en-GB"/>
        </w:rPr>
        <w:fldChar w:fldCharType="separate"/>
      </w:r>
      <w:r w:rsidR="001E10FB">
        <w:rPr>
          <w:rFonts w:ascii="Times New Roman" w:hAnsi="Times New Roman"/>
          <w:snapToGrid w:val="0"/>
          <w:sz w:val="24"/>
          <w:szCs w:val="24"/>
          <w:highlight w:val="yellow"/>
          <w:lang w:val="en-GB"/>
        </w:rPr>
        <w:t xml:space="preserve">Technologies under Consideration for </w:t>
      </w:r>
      <w:proofErr w:type="spellStart"/>
      <w:r w:rsidR="001E10FB">
        <w:rPr>
          <w:rFonts w:ascii="Times New Roman" w:hAnsi="Times New Roman"/>
          <w:snapToGrid w:val="0"/>
          <w:sz w:val="24"/>
          <w:szCs w:val="24"/>
          <w:highlight w:val="yellow"/>
          <w:lang w:val="en-GB"/>
        </w:rPr>
        <w:t>ISOBMFile</w:t>
      </w:r>
      <w:proofErr w:type="spellEnd"/>
      <w:r w:rsidR="001E10FB">
        <w:rPr>
          <w:rFonts w:ascii="Times New Roman" w:hAnsi="Times New Roman"/>
          <w:snapToGrid w:val="0"/>
          <w:sz w:val="24"/>
          <w:szCs w:val="24"/>
          <w:highlight w:val="yellow"/>
          <w:lang w:val="en-GB"/>
        </w:rPr>
        <w:t xml:space="preserve"> Format</w:t>
      </w:r>
      <w:r w:rsidRPr="007D30A0">
        <w:rPr>
          <w:rFonts w:ascii="Times New Roman" w:hAnsi="Times New Roman"/>
          <w:snapToGrid w:val="0"/>
          <w:sz w:val="24"/>
          <w:szCs w:val="24"/>
          <w:highlight w:val="yellow"/>
          <w:lang w:val="en-GB"/>
        </w:rPr>
        <w:fldChar w:fldCharType="end"/>
      </w:r>
    </w:p>
    <w:p w14:paraId="34FDC4C5" w14:textId="77777777" w:rsidR="009F53E1" w:rsidRPr="007D30A0"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7D30A0">
        <w:rPr>
          <w:rFonts w:ascii="Times New Roman" w:hAnsi="Times New Roman"/>
          <w:b/>
          <w:snapToGrid w:val="0"/>
          <w:sz w:val="24"/>
          <w:szCs w:val="24"/>
          <w:lang w:val="en-GB"/>
        </w:rPr>
        <w:t>Status:</w:t>
      </w:r>
      <w:r w:rsidRPr="007D30A0">
        <w:rPr>
          <w:rFonts w:ascii="Times New Roman" w:hAnsi="Times New Roman"/>
          <w:snapToGrid w:val="0"/>
          <w:sz w:val="24"/>
          <w:szCs w:val="24"/>
          <w:lang w:val="en-GB"/>
        </w:rPr>
        <w:tab/>
        <w:t>Approved</w:t>
      </w:r>
    </w:p>
    <w:p w14:paraId="06729475" w14:textId="58DCA8CB"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Date</w:t>
      </w:r>
      <w:r w:rsidRPr="00C955C7">
        <w:rPr>
          <w:b/>
          <w:snapToGrid w:val="0"/>
          <w:spacing w:val="-16"/>
          <w:sz w:val="24"/>
          <w:szCs w:val="24"/>
          <w:lang w:val="en-GB"/>
        </w:rPr>
        <w:t xml:space="preserve"> </w:t>
      </w:r>
      <w:r w:rsidRPr="00C955C7">
        <w:rPr>
          <w:b/>
          <w:snapToGrid w:val="0"/>
          <w:sz w:val="24"/>
          <w:szCs w:val="24"/>
          <w:lang w:val="en-GB"/>
        </w:rPr>
        <w:t>of</w:t>
      </w:r>
      <w:r w:rsidRPr="00C955C7">
        <w:rPr>
          <w:b/>
          <w:snapToGrid w:val="0"/>
          <w:spacing w:val="-16"/>
          <w:sz w:val="24"/>
          <w:szCs w:val="24"/>
          <w:lang w:val="en-GB"/>
        </w:rPr>
        <w:t xml:space="preserve"> </w:t>
      </w:r>
      <w:r w:rsidRPr="00C955C7">
        <w:rPr>
          <w:b/>
          <w:snapToGrid w:val="0"/>
          <w:sz w:val="24"/>
          <w:szCs w:val="24"/>
          <w:lang w:val="en-GB"/>
        </w:rPr>
        <w:t>document:</w:t>
      </w:r>
      <w:r w:rsidRPr="00C955C7">
        <w:rPr>
          <w:snapToGrid w:val="0"/>
          <w:sz w:val="24"/>
          <w:szCs w:val="24"/>
          <w:lang w:val="en-GB"/>
        </w:rPr>
        <w:tab/>
      </w:r>
      <w:r w:rsidRPr="004C352E">
        <w:rPr>
          <w:snapToGrid w:val="0"/>
          <w:sz w:val="24"/>
          <w:szCs w:val="24"/>
          <w:highlight w:val="yellow"/>
          <w:lang w:val="en-GB"/>
        </w:rPr>
        <w:fldChar w:fldCharType="begin"/>
      </w:r>
      <w:r w:rsidRPr="004C352E">
        <w:rPr>
          <w:snapToGrid w:val="0"/>
          <w:sz w:val="24"/>
          <w:szCs w:val="24"/>
          <w:highlight w:val="yellow"/>
          <w:lang w:val="en-GB"/>
        </w:rPr>
        <w:instrText xml:space="preserve"> SAVEDATE  \@ "yyyy-MM-dd" </w:instrText>
      </w:r>
      <w:r w:rsidRPr="004C352E">
        <w:rPr>
          <w:snapToGrid w:val="0"/>
          <w:sz w:val="24"/>
          <w:szCs w:val="24"/>
          <w:highlight w:val="yellow"/>
          <w:lang w:val="en-GB"/>
        </w:rPr>
        <w:fldChar w:fldCharType="separate"/>
      </w:r>
      <w:ins w:id="2" w:author="David Singer" w:date="2022-02-22T12:54:00Z">
        <w:r w:rsidR="001E10FB">
          <w:rPr>
            <w:noProof/>
            <w:snapToGrid w:val="0"/>
            <w:sz w:val="24"/>
            <w:szCs w:val="24"/>
            <w:highlight w:val="yellow"/>
            <w:lang w:val="en-GB"/>
          </w:rPr>
          <w:t>2022-02-22</w:t>
        </w:r>
      </w:ins>
      <w:ins w:id="3" w:author="Dimitri Podborski" w:date="2022-02-22T09:55:00Z">
        <w:del w:id="4" w:author="David Singer" w:date="2022-02-22T12:53:00Z">
          <w:r w:rsidR="002C7177" w:rsidDel="001E10FB">
            <w:rPr>
              <w:noProof/>
              <w:snapToGrid w:val="0"/>
              <w:sz w:val="24"/>
              <w:szCs w:val="24"/>
              <w:highlight w:val="yellow"/>
              <w:lang w:val="en-GB"/>
            </w:rPr>
            <w:delText>2022-02-22</w:delText>
          </w:r>
        </w:del>
      </w:ins>
      <w:ins w:id="5" w:author="Ye-Kui Wang (d1)" w:date="2022-02-21T16:57:00Z">
        <w:del w:id="6" w:author="David Singer" w:date="2022-02-22T12:53:00Z">
          <w:r w:rsidR="00EF4509" w:rsidDel="001E10FB">
            <w:rPr>
              <w:noProof/>
              <w:snapToGrid w:val="0"/>
              <w:sz w:val="24"/>
              <w:szCs w:val="24"/>
              <w:highlight w:val="yellow"/>
              <w:lang w:val="en-GB"/>
            </w:rPr>
            <w:delText>2022-02-18</w:delText>
          </w:r>
        </w:del>
      </w:ins>
      <w:del w:id="7" w:author="David Singer" w:date="2022-02-22T12:53:00Z">
        <w:r w:rsidR="005861F0" w:rsidDel="001E10FB">
          <w:rPr>
            <w:noProof/>
            <w:snapToGrid w:val="0"/>
            <w:sz w:val="24"/>
            <w:szCs w:val="24"/>
            <w:highlight w:val="yellow"/>
            <w:lang w:val="en-GB"/>
          </w:rPr>
          <w:delText>2021-11-11</w:delText>
        </w:r>
      </w:del>
      <w:r w:rsidRPr="004C352E">
        <w:rPr>
          <w:snapToGrid w:val="0"/>
          <w:sz w:val="24"/>
          <w:szCs w:val="24"/>
          <w:highlight w:val="yellow"/>
          <w:lang w:val="en-GB"/>
        </w:rPr>
        <w:fldChar w:fldCharType="end"/>
      </w:r>
    </w:p>
    <w:p w14:paraId="74B60CA4"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Source:</w:t>
      </w:r>
      <w:r w:rsidRPr="00C955C7">
        <w:rPr>
          <w:snapToGrid w:val="0"/>
          <w:sz w:val="24"/>
          <w:szCs w:val="24"/>
          <w:lang w:val="en-GB"/>
        </w:rPr>
        <w:tab/>
        <w:t>ISO/IEC JTC 1/SC 29/WG 03</w:t>
      </w:r>
    </w:p>
    <w:p w14:paraId="070FDC01" w14:textId="484A69F4"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No.</w:t>
      </w:r>
      <w:r w:rsidRPr="00C955C7">
        <w:rPr>
          <w:b/>
          <w:snapToGrid w:val="0"/>
          <w:spacing w:val="5"/>
          <w:sz w:val="24"/>
          <w:szCs w:val="24"/>
          <w:lang w:val="en-GB"/>
        </w:rPr>
        <w:t xml:space="preserve"> </w:t>
      </w:r>
      <w:r w:rsidRPr="00C955C7">
        <w:rPr>
          <w:b/>
          <w:snapToGrid w:val="0"/>
          <w:sz w:val="24"/>
          <w:szCs w:val="24"/>
          <w:lang w:val="en-GB"/>
        </w:rPr>
        <w:t>of</w:t>
      </w:r>
      <w:r w:rsidRPr="00C955C7">
        <w:rPr>
          <w:b/>
          <w:snapToGrid w:val="0"/>
          <w:spacing w:val="6"/>
          <w:sz w:val="24"/>
          <w:szCs w:val="24"/>
          <w:lang w:val="en-GB"/>
        </w:rPr>
        <w:t xml:space="preserve"> </w:t>
      </w:r>
      <w:r w:rsidRPr="00C955C7">
        <w:rPr>
          <w:b/>
          <w:snapToGrid w:val="0"/>
          <w:sz w:val="24"/>
          <w:szCs w:val="24"/>
          <w:lang w:val="en-GB"/>
        </w:rPr>
        <w:t>pages:</w:t>
      </w:r>
      <w:r w:rsidRPr="00C955C7">
        <w:rPr>
          <w:snapToGrid w:val="0"/>
          <w:sz w:val="24"/>
          <w:szCs w:val="24"/>
          <w:lang w:val="en-GB"/>
        </w:rPr>
        <w:tab/>
      </w:r>
      <w:r w:rsidRPr="00C955C7">
        <w:rPr>
          <w:snapToGrid w:val="0"/>
          <w:sz w:val="24"/>
          <w:szCs w:val="24"/>
          <w:lang w:val="en-GB"/>
        </w:rPr>
        <w:fldChar w:fldCharType="begin"/>
      </w:r>
      <w:r w:rsidRPr="00C955C7">
        <w:rPr>
          <w:snapToGrid w:val="0"/>
          <w:sz w:val="24"/>
          <w:szCs w:val="24"/>
          <w:lang w:val="en-GB"/>
        </w:rPr>
        <w:instrText xml:space="preserve"> NUMPAGES  \* Arabic </w:instrText>
      </w:r>
      <w:r w:rsidRPr="00C955C7">
        <w:rPr>
          <w:snapToGrid w:val="0"/>
          <w:sz w:val="24"/>
          <w:szCs w:val="24"/>
          <w:lang w:val="en-GB"/>
        </w:rPr>
        <w:fldChar w:fldCharType="separate"/>
      </w:r>
      <w:ins w:id="8" w:author="David Singer" w:date="2022-02-22T12:54:00Z">
        <w:r w:rsidR="001E10FB">
          <w:rPr>
            <w:noProof/>
            <w:snapToGrid w:val="0"/>
            <w:sz w:val="24"/>
            <w:szCs w:val="24"/>
            <w:lang w:val="en-GB"/>
          </w:rPr>
          <w:t>18</w:t>
        </w:r>
      </w:ins>
      <w:del w:id="9" w:author="David Singer" w:date="2022-02-22T12:54:00Z">
        <w:r w:rsidR="0072051D" w:rsidDel="001E10FB">
          <w:rPr>
            <w:noProof/>
            <w:snapToGrid w:val="0"/>
            <w:sz w:val="24"/>
            <w:szCs w:val="24"/>
            <w:lang w:val="en-GB"/>
          </w:rPr>
          <w:delText>63</w:delText>
        </w:r>
      </w:del>
      <w:r w:rsidRPr="00C955C7">
        <w:rPr>
          <w:snapToGrid w:val="0"/>
          <w:sz w:val="24"/>
          <w:szCs w:val="24"/>
          <w:lang w:val="en-GB"/>
        </w:rPr>
        <w:fldChar w:fldCharType="end"/>
      </w:r>
      <w:r w:rsidRPr="00C955C7">
        <w:rPr>
          <w:snapToGrid w:val="0"/>
          <w:sz w:val="24"/>
          <w:szCs w:val="24"/>
          <w:lang w:val="en-GB"/>
        </w:rPr>
        <w:t xml:space="preserve"> (with cover</w:t>
      </w:r>
      <w:r w:rsidRPr="00C955C7">
        <w:rPr>
          <w:snapToGrid w:val="0"/>
          <w:spacing w:val="-10"/>
          <w:sz w:val="24"/>
          <w:szCs w:val="24"/>
          <w:lang w:val="en-GB"/>
        </w:rPr>
        <w:t xml:space="preserve"> </w:t>
      </w:r>
      <w:r w:rsidRPr="00C955C7">
        <w:rPr>
          <w:snapToGrid w:val="0"/>
          <w:sz w:val="24"/>
          <w:szCs w:val="24"/>
          <w:lang w:val="en-GB"/>
        </w:rPr>
        <w:t>page)</w:t>
      </w:r>
    </w:p>
    <w:p w14:paraId="0677BF8D"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Email</w:t>
      </w:r>
      <w:r w:rsidRPr="00C955C7">
        <w:rPr>
          <w:b/>
          <w:snapToGrid w:val="0"/>
          <w:spacing w:val="5"/>
          <w:sz w:val="24"/>
          <w:szCs w:val="24"/>
          <w:lang w:val="en-GB"/>
        </w:rPr>
        <w:t xml:space="preserve"> </w:t>
      </w:r>
      <w:r w:rsidRPr="00C955C7">
        <w:rPr>
          <w:b/>
          <w:snapToGrid w:val="0"/>
          <w:sz w:val="24"/>
          <w:szCs w:val="24"/>
          <w:lang w:val="en-GB"/>
        </w:rPr>
        <w:t>of</w:t>
      </w:r>
      <w:r w:rsidRPr="00C955C7">
        <w:rPr>
          <w:b/>
          <w:snapToGrid w:val="0"/>
          <w:spacing w:val="6"/>
          <w:sz w:val="24"/>
          <w:szCs w:val="24"/>
          <w:lang w:val="en-GB"/>
        </w:rPr>
        <w:t xml:space="preserve"> </w:t>
      </w:r>
      <w:r w:rsidRPr="00C955C7">
        <w:rPr>
          <w:b/>
          <w:snapToGrid w:val="0"/>
          <w:sz w:val="24"/>
          <w:szCs w:val="24"/>
          <w:lang w:val="en-GB"/>
        </w:rPr>
        <w:t>Convenor:</w:t>
      </w:r>
      <w:r w:rsidRPr="00C955C7">
        <w:rPr>
          <w:snapToGrid w:val="0"/>
          <w:sz w:val="24"/>
          <w:szCs w:val="24"/>
          <w:lang w:val="en-GB"/>
        </w:rPr>
        <w:tab/>
      </w:r>
      <w:proofErr w:type="spellStart"/>
      <w:r w:rsidRPr="00C955C7">
        <w:rPr>
          <w:snapToGrid w:val="0"/>
          <w:sz w:val="24"/>
          <w:szCs w:val="24"/>
          <w:lang w:val="en-GB"/>
        </w:rPr>
        <w:t>young.L</w:t>
      </w:r>
      <w:proofErr w:type="spellEnd"/>
      <w:r w:rsidRPr="00C955C7">
        <w:rPr>
          <w:snapToGrid w:val="0"/>
          <w:sz w:val="24"/>
          <w:szCs w:val="24"/>
          <w:lang w:val="en-GB"/>
        </w:rPr>
        <w:t xml:space="preserve"> @ </w:t>
      </w:r>
      <w:proofErr w:type="spellStart"/>
      <w:r w:rsidRPr="00C955C7">
        <w:rPr>
          <w:snapToGrid w:val="0"/>
          <w:sz w:val="24"/>
          <w:szCs w:val="24"/>
          <w:lang w:val="en-GB"/>
        </w:rPr>
        <w:t>samsung</w:t>
      </w:r>
      <w:proofErr w:type="spellEnd"/>
      <w:r w:rsidRPr="00C955C7">
        <w:rPr>
          <w:snapToGrid w:val="0"/>
          <w:sz w:val="24"/>
          <w:szCs w:val="24"/>
          <w:lang w:val="en-GB"/>
        </w:rPr>
        <w:t xml:space="preserve"> . com</w:t>
      </w:r>
    </w:p>
    <w:p w14:paraId="3AFC25A4" w14:textId="69CF8F2D" w:rsidR="009F53E1" w:rsidRPr="00C955C7" w:rsidRDefault="009F53E1" w:rsidP="009F53E1">
      <w:pPr>
        <w:tabs>
          <w:tab w:val="left" w:pos="3099"/>
        </w:tabs>
        <w:spacing w:before="240"/>
        <w:ind w:left="104"/>
        <w:rPr>
          <w:snapToGrid w:val="0"/>
          <w:color w:val="0000EE"/>
          <w:sz w:val="24"/>
          <w:szCs w:val="24"/>
          <w:u w:color="0000EE"/>
          <w:lang w:val="en-GB"/>
        </w:rPr>
      </w:pPr>
      <w:r w:rsidRPr="00C955C7">
        <w:rPr>
          <w:b/>
          <w:snapToGrid w:val="0"/>
          <w:sz w:val="24"/>
          <w:szCs w:val="24"/>
          <w:lang w:val="en-GB"/>
        </w:rPr>
        <w:t>Committee</w:t>
      </w:r>
      <w:r w:rsidRPr="00C955C7">
        <w:rPr>
          <w:b/>
          <w:snapToGrid w:val="0"/>
          <w:spacing w:val="-6"/>
          <w:sz w:val="24"/>
          <w:szCs w:val="24"/>
          <w:lang w:val="en-GB"/>
        </w:rPr>
        <w:t xml:space="preserve"> </w:t>
      </w:r>
      <w:r w:rsidRPr="00C955C7">
        <w:rPr>
          <w:b/>
          <w:snapToGrid w:val="0"/>
          <w:sz w:val="24"/>
          <w:szCs w:val="24"/>
          <w:lang w:val="en-GB"/>
        </w:rPr>
        <w:t>URL:</w:t>
      </w:r>
      <w:r w:rsidRPr="00C955C7">
        <w:rPr>
          <w:snapToGrid w:val="0"/>
          <w:sz w:val="24"/>
          <w:szCs w:val="24"/>
          <w:lang w:val="en-GB"/>
        </w:rPr>
        <w:tab/>
      </w:r>
      <w:r w:rsidR="00F40D50">
        <w:fldChar w:fldCharType="begin"/>
      </w:r>
      <w:r w:rsidR="00F40D50">
        <w:instrText xml:space="preserve"> HYPERLINK "https://isotc.iso.org/livelink/livelink/open/jtc1sc29wg3" </w:instrText>
      </w:r>
      <w:ins w:id="10" w:author="David Singer" w:date="2022-02-22T12:54:00Z"/>
      <w:r w:rsidR="00F40D50">
        <w:fldChar w:fldCharType="separate"/>
      </w:r>
      <w:r w:rsidRPr="00C955C7">
        <w:rPr>
          <w:rStyle w:val="Hyperlink"/>
          <w:snapToGrid w:val="0"/>
          <w:sz w:val="24"/>
          <w:szCs w:val="24"/>
          <w:lang w:val="en-GB"/>
        </w:rPr>
        <w:t>https://isotc.iso.org/livelink/livelink/open/jtc1sc29wg3</w:t>
      </w:r>
      <w:r w:rsidR="00F40D50">
        <w:rPr>
          <w:rStyle w:val="Hyperlink"/>
          <w:snapToGrid w:val="0"/>
          <w:sz w:val="24"/>
          <w:szCs w:val="24"/>
          <w:lang w:val="en-GB"/>
        </w:rPr>
        <w:fldChar w:fldCharType="end"/>
      </w:r>
    </w:p>
    <w:p w14:paraId="763CDEDD" w14:textId="77777777" w:rsidR="009F53E1" w:rsidRPr="00C955C7" w:rsidRDefault="009F53E1" w:rsidP="009F53E1">
      <w:pPr>
        <w:tabs>
          <w:tab w:val="left" w:pos="3099"/>
        </w:tabs>
        <w:ind w:left="104"/>
        <w:rPr>
          <w:color w:val="0000EE"/>
          <w:w w:val="120"/>
          <w:sz w:val="24"/>
          <w:u w:val="single" w:color="0000EE"/>
          <w:lang w:val="en-GB"/>
        </w:rPr>
      </w:pPr>
    </w:p>
    <w:p w14:paraId="183EBFC5" w14:textId="77777777" w:rsidR="009F53E1" w:rsidRPr="00C955C7" w:rsidRDefault="009F53E1" w:rsidP="009F53E1">
      <w:pPr>
        <w:tabs>
          <w:tab w:val="left" w:pos="3099"/>
        </w:tabs>
        <w:ind w:left="104"/>
        <w:rPr>
          <w:color w:val="0000EE"/>
          <w:w w:val="120"/>
          <w:sz w:val="24"/>
          <w:u w:val="single" w:color="0000EE"/>
          <w:lang w:val="en-GB"/>
        </w:rPr>
        <w:sectPr w:rsidR="009F53E1" w:rsidRPr="00C955C7" w:rsidSect="009F53E1">
          <w:pgSz w:w="11900" w:h="16840"/>
          <w:pgMar w:top="540" w:right="980" w:bottom="280" w:left="1000" w:header="720" w:footer="720" w:gutter="0"/>
          <w:cols w:space="720"/>
        </w:sectPr>
      </w:pPr>
    </w:p>
    <w:p w14:paraId="3A4FA93B"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lastRenderedPageBreak/>
        <w:t>INTERNATIONAL ORGANIZATION FOR STANDARDIZATION</w:t>
      </w:r>
    </w:p>
    <w:p w14:paraId="1D1C0CE9"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t>ORGANISATION INTERNATIONALE DE NORMALISATION</w:t>
      </w:r>
    </w:p>
    <w:p w14:paraId="5827FD44"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t>ISO/IEC JTC 1/SC 29/WG 03 MPEG SYSTEMS</w:t>
      </w:r>
    </w:p>
    <w:p w14:paraId="112C0381" w14:textId="5AB4B3DF" w:rsidR="009F53E1" w:rsidRPr="00C955C7" w:rsidRDefault="009F53E1" w:rsidP="009F53E1">
      <w:pPr>
        <w:widowControl/>
        <w:jc w:val="right"/>
        <w:rPr>
          <w:rFonts w:eastAsia="SimSun"/>
          <w:b/>
          <w:sz w:val="48"/>
          <w:szCs w:val="24"/>
          <w:lang w:val="en-GB" w:eastAsia="zh-CN"/>
        </w:rPr>
      </w:pPr>
      <w:r w:rsidRPr="00C955C7">
        <w:rPr>
          <w:rFonts w:eastAsia="SimSun"/>
          <w:b/>
          <w:sz w:val="28"/>
          <w:szCs w:val="24"/>
          <w:lang w:val="en-GB" w:eastAsia="zh-CN"/>
        </w:rPr>
        <w:t xml:space="preserve">ISO/IEC JTC 1/SC 29/WG 03 </w:t>
      </w:r>
      <w:r w:rsidRPr="00C955C7">
        <w:rPr>
          <w:rFonts w:eastAsia="SimSun"/>
          <w:b/>
          <w:sz w:val="48"/>
          <w:szCs w:val="24"/>
          <w:lang w:val="en-GB" w:eastAsia="zh-CN"/>
        </w:rPr>
        <w:t>N</w:t>
      </w:r>
      <w:r>
        <w:rPr>
          <w:rFonts w:eastAsia="SimSun"/>
          <w:b/>
          <w:sz w:val="48"/>
          <w:szCs w:val="24"/>
          <w:highlight w:val="yellow"/>
          <w:lang w:val="en-GB" w:eastAsia="zh-CN"/>
        </w:rPr>
        <w:fldChar w:fldCharType="begin"/>
      </w:r>
      <w:r>
        <w:rPr>
          <w:rFonts w:eastAsia="SimSun"/>
          <w:b/>
          <w:sz w:val="48"/>
          <w:szCs w:val="24"/>
          <w:highlight w:val="yellow"/>
          <w:lang w:val="en-GB" w:eastAsia="zh-CN"/>
        </w:rPr>
        <w:instrText xml:space="preserve"> DOCPROPERTY "WGNumber" \* MERGEFORMAT </w:instrText>
      </w:r>
      <w:r>
        <w:rPr>
          <w:rFonts w:eastAsia="SimSun"/>
          <w:b/>
          <w:sz w:val="48"/>
          <w:szCs w:val="24"/>
          <w:highlight w:val="yellow"/>
          <w:lang w:val="en-GB" w:eastAsia="zh-CN"/>
        </w:rPr>
        <w:fldChar w:fldCharType="separate"/>
      </w:r>
      <w:ins w:id="11" w:author="David Singer" w:date="2022-02-22T12:54:00Z">
        <w:r w:rsidR="001E10FB">
          <w:rPr>
            <w:rFonts w:eastAsia="SimSun"/>
            <w:b/>
            <w:sz w:val="48"/>
            <w:szCs w:val="24"/>
            <w:highlight w:val="yellow"/>
            <w:lang w:val="en-GB" w:eastAsia="zh-CN"/>
          </w:rPr>
          <w:t>0440</w:t>
        </w:r>
      </w:ins>
      <w:del w:id="12" w:author="David Singer" w:date="2022-02-22T12:54:00Z">
        <w:r w:rsidR="0072051D" w:rsidDel="001E10FB">
          <w:rPr>
            <w:rFonts w:eastAsia="SimSun"/>
            <w:b/>
            <w:sz w:val="48"/>
            <w:szCs w:val="24"/>
            <w:highlight w:val="yellow"/>
            <w:lang w:val="en-GB" w:eastAsia="zh-CN"/>
          </w:rPr>
          <w:delText>0360</w:delText>
        </w:r>
      </w:del>
      <w:r>
        <w:rPr>
          <w:rFonts w:eastAsia="SimSun"/>
          <w:b/>
          <w:sz w:val="48"/>
          <w:szCs w:val="24"/>
          <w:highlight w:val="yellow"/>
          <w:lang w:val="en-GB" w:eastAsia="zh-CN"/>
        </w:rPr>
        <w:fldChar w:fldCharType="end"/>
      </w:r>
    </w:p>
    <w:p w14:paraId="608F319F" w14:textId="597F33CD" w:rsidR="009F53E1" w:rsidRPr="00C955C7" w:rsidRDefault="009F53E1" w:rsidP="009F53E1">
      <w:pPr>
        <w:widowControl/>
        <w:spacing w:after="480"/>
        <w:jc w:val="right"/>
        <w:rPr>
          <w:rFonts w:eastAsia="SimSun"/>
          <w:b/>
          <w:sz w:val="28"/>
          <w:szCs w:val="24"/>
          <w:lang w:val="en-GB" w:eastAsia="zh-CN"/>
        </w:rPr>
      </w:pPr>
      <w:r w:rsidRPr="004C352E">
        <w:rPr>
          <w:rFonts w:eastAsia="SimSun"/>
          <w:b/>
          <w:sz w:val="28"/>
          <w:szCs w:val="24"/>
          <w:highlight w:val="yellow"/>
          <w:lang w:val="en-GB" w:eastAsia="zh-CN"/>
        </w:rPr>
        <w:fldChar w:fldCharType="begin"/>
      </w:r>
      <w:r w:rsidRPr="004C352E">
        <w:rPr>
          <w:rFonts w:eastAsia="SimSun"/>
          <w:b/>
          <w:sz w:val="28"/>
          <w:szCs w:val="24"/>
          <w:highlight w:val="yellow"/>
          <w:lang w:val="en-GB" w:eastAsia="zh-CN"/>
        </w:rPr>
        <w:instrText xml:space="preserve"> SAVEDATE \@ "MMMM yyyy" \* MERGEFORMAT </w:instrText>
      </w:r>
      <w:r w:rsidRPr="004C352E">
        <w:rPr>
          <w:rFonts w:eastAsia="SimSun"/>
          <w:b/>
          <w:sz w:val="28"/>
          <w:szCs w:val="24"/>
          <w:highlight w:val="yellow"/>
          <w:lang w:val="en-GB" w:eastAsia="zh-CN"/>
        </w:rPr>
        <w:fldChar w:fldCharType="separate"/>
      </w:r>
      <w:ins w:id="13" w:author="David Singer" w:date="2022-02-22T12:54:00Z">
        <w:r w:rsidR="001E10FB">
          <w:rPr>
            <w:rFonts w:eastAsia="SimSun"/>
            <w:b/>
            <w:noProof/>
            <w:sz w:val="28"/>
            <w:szCs w:val="24"/>
            <w:highlight w:val="yellow"/>
            <w:lang w:val="en-GB" w:eastAsia="zh-CN"/>
          </w:rPr>
          <w:t>February 2022</w:t>
        </w:r>
      </w:ins>
      <w:ins w:id="14" w:author="Dimitri Podborski" w:date="2022-02-22T09:55:00Z">
        <w:del w:id="15" w:author="David Singer" w:date="2022-02-22T12:53:00Z">
          <w:r w:rsidR="002C7177" w:rsidDel="001E10FB">
            <w:rPr>
              <w:rFonts w:eastAsia="SimSun"/>
              <w:b/>
              <w:noProof/>
              <w:sz w:val="28"/>
              <w:szCs w:val="24"/>
              <w:highlight w:val="yellow"/>
              <w:lang w:val="en-GB" w:eastAsia="zh-CN"/>
            </w:rPr>
            <w:delText>February 2022</w:delText>
          </w:r>
        </w:del>
      </w:ins>
      <w:ins w:id="16" w:author="Ye-Kui Wang (d1)" w:date="2022-02-21T16:57:00Z">
        <w:del w:id="17" w:author="David Singer" w:date="2022-02-22T12:53:00Z">
          <w:r w:rsidR="00EF4509" w:rsidDel="001E10FB">
            <w:rPr>
              <w:rFonts w:eastAsia="SimSun"/>
              <w:b/>
              <w:noProof/>
              <w:sz w:val="28"/>
              <w:szCs w:val="24"/>
              <w:highlight w:val="yellow"/>
              <w:lang w:val="en-GB" w:eastAsia="zh-CN"/>
            </w:rPr>
            <w:delText>February 2022</w:delText>
          </w:r>
        </w:del>
      </w:ins>
      <w:del w:id="18" w:author="David Singer" w:date="2022-02-22T12:53:00Z">
        <w:r w:rsidR="005861F0" w:rsidDel="001E10FB">
          <w:rPr>
            <w:rFonts w:eastAsia="SimSun"/>
            <w:b/>
            <w:noProof/>
            <w:sz w:val="28"/>
            <w:szCs w:val="24"/>
            <w:highlight w:val="yellow"/>
            <w:lang w:val="en-GB" w:eastAsia="zh-CN"/>
          </w:rPr>
          <w:delText>November 2021</w:delText>
        </w:r>
      </w:del>
      <w:r w:rsidRPr="004C352E">
        <w:rPr>
          <w:rFonts w:eastAsia="SimSun"/>
          <w:b/>
          <w:sz w:val="28"/>
          <w:szCs w:val="24"/>
          <w:highlight w:val="yellow"/>
          <w:lang w:val="en-GB" w:eastAsia="zh-CN"/>
        </w:rPr>
        <w:fldChar w:fldCharType="end"/>
      </w:r>
      <w:r w:rsidRPr="00C955C7">
        <w:rPr>
          <w:rFonts w:eastAsia="SimSun"/>
          <w:b/>
          <w:sz w:val="28"/>
          <w:szCs w:val="24"/>
          <w:lang w:val="en-GB" w:eastAsia="zh-CN"/>
        </w:rPr>
        <w:t>, Virtual</w:t>
      </w:r>
    </w:p>
    <w:tbl>
      <w:tblPr>
        <w:tblW w:w="10169" w:type="dxa"/>
        <w:tblLook w:val="01E0" w:firstRow="1" w:lastRow="1" w:firstColumn="1" w:lastColumn="1" w:noHBand="0" w:noVBand="0"/>
      </w:tblPr>
      <w:tblGrid>
        <w:gridCol w:w="1890"/>
        <w:gridCol w:w="8279"/>
      </w:tblGrid>
      <w:tr w:rsidR="009F53E1" w:rsidRPr="00C955C7" w14:paraId="16E641DA" w14:textId="77777777" w:rsidTr="007A036C">
        <w:tc>
          <w:tcPr>
            <w:tcW w:w="1890" w:type="dxa"/>
            <w:hideMark/>
          </w:tcPr>
          <w:p w14:paraId="706F7EB8" w14:textId="77777777" w:rsidR="009F53E1" w:rsidRPr="00C955C7" w:rsidRDefault="009F53E1" w:rsidP="007A036C">
            <w:pPr>
              <w:suppressAutoHyphens/>
              <w:rPr>
                <w:b/>
                <w:sz w:val="24"/>
                <w:szCs w:val="24"/>
                <w:lang w:val="en-GB"/>
              </w:rPr>
            </w:pPr>
            <w:r w:rsidRPr="00C955C7">
              <w:rPr>
                <w:b/>
                <w:sz w:val="24"/>
                <w:szCs w:val="24"/>
                <w:lang w:val="en-GB"/>
              </w:rPr>
              <w:t>Title</w:t>
            </w:r>
          </w:p>
        </w:tc>
        <w:tc>
          <w:tcPr>
            <w:tcW w:w="8279" w:type="dxa"/>
            <w:hideMark/>
          </w:tcPr>
          <w:p w14:paraId="005D5082" w14:textId="2FC239D6" w:rsidR="009F53E1" w:rsidRPr="00C955C7" w:rsidRDefault="009F53E1" w:rsidP="007A036C">
            <w:pPr>
              <w:suppressAutoHyphens/>
              <w:rPr>
                <w:b/>
                <w:sz w:val="24"/>
                <w:szCs w:val="24"/>
                <w:highlight w:val="yellow"/>
                <w:lang w:val="en-GB"/>
              </w:rPr>
            </w:pPr>
            <w:r>
              <w:rPr>
                <w:b/>
                <w:sz w:val="24"/>
                <w:szCs w:val="24"/>
                <w:highlight w:val="yellow"/>
                <w:lang w:val="en-GB"/>
              </w:rPr>
              <w:fldChar w:fldCharType="begin"/>
            </w:r>
            <w:r>
              <w:rPr>
                <w:b/>
                <w:sz w:val="24"/>
                <w:szCs w:val="24"/>
                <w:highlight w:val="yellow"/>
                <w:lang w:val="en-GB"/>
              </w:rPr>
              <w:instrText xml:space="preserve"> TITLE  \* MERGEFORMAT </w:instrText>
            </w:r>
            <w:r>
              <w:rPr>
                <w:b/>
                <w:sz w:val="24"/>
                <w:szCs w:val="24"/>
                <w:highlight w:val="yellow"/>
                <w:lang w:val="en-GB"/>
              </w:rPr>
              <w:fldChar w:fldCharType="separate"/>
            </w:r>
            <w:r w:rsidR="001E10FB">
              <w:rPr>
                <w:b/>
                <w:sz w:val="24"/>
                <w:szCs w:val="24"/>
                <w:highlight w:val="yellow"/>
                <w:lang w:val="en-GB"/>
              </w:rPr>
              <w:t xml:space="preserve">Technologies under Consideration for </w:t>
            </w:r>
            <w:proofErr w:type="spellStart"/>
            <w:r w:rsidR="001E10FB">
              <w:rPr>
                <w:b/>
                <w:sz w:val="24"/>
                <w:szCs w:val="24"/>
                <w:highlight w:val="yellow"/>
                <w:lang w:val="en-GB"/>
              </w:rPr>
              <w:t>ISOBMFile</w:t>
            </w:r>
            <w:proofErr w:type="spellEnd"/>
            <w:r w:rsidR="001E10FB">
              <w:rPr>
                <w:b/>
                <w:sz w:val="24"/>
                <w:szCs w:val="24"/>
                <w:highlight w:val="yellow"/>
                <w:lang w:val="en-GB"/>
              </w:rPr>
              <w:t xml:space="preserve"> Format</w:t>
            </w:r>
            <w:r>
              <w:rPr>
                <w:b/>
                <w:sz w:val="24"/>
                <w:szCs w:val="24"/>
                <w:highlight w:val="yellow"/>
                <w:lang w:val="en-GB"/>
              </w:rPr>
              <w:fldChar w:fldCharType="end"/>
            </w:r>
          </w:p>
        </w:tc>
      </w:tr>
      <w:tr w:rsidR="009F53E1" w:rsidRPr="00C955C7" w14:paraId="54B16CD5" w14:textId="77777777" w:rsidTr="007A036C">
        <w:tc>
          <w:tcPr>
            <w:tcW w:w="1890" w:type="dxa"/>
            <w:hideMark/>
          </w:tcPr>
          <w:p w14:paraId="1A790BA3" w14:textId="77777777" w:rsidR="009F53E1" w:rsidRPr="00C955C7" w:rsidRDefault="009F53E1" w:rsidP="007A036C">
            <w:pPr>
              <w:suppressAutoHyphens/>
              <w:rPr>
                <w:b/>
                <w:sz w:val="24"/>
                <w:szCs w:val="24"/>
                <w:lang w:val="en-GB"/>
              </w:rPr>
            </w:pPr>
            <w:r w:rsidRPr="00C955C7">
              <w:rPr>
                <w:b/>
                <w:sz w:val="24"/>
                <w:szCs w:val="24"/>
                <w:lang w:val="en-GB"/>
              </w:rPr>
              <w:t>Source</w:t>
            </w:r>
          </w:p>
        </w:tc>
        <w:tc>
          <w:tcPr>
            <w:tcW w:w="8279" w:type="dxa"/>
            <w:hideMark/>
          </w:tcPr>
          <w:p w14:paraId="30C019FB" w14:textId="77777777" w:rsidR="009F53E1" w:rsidRPr="00C955C7" w:rsidRDefault="009F53E1" w:rsidP="007A036C">
            <w:pPr>
              <w:suppressAutoHyphens/>
              <w:rPr>
                <w:b/>
                <w:sz w:val="24"/>
                <w:szCs w:val="24"/>
                <w:lang w:val="en-GB"/>
              </w:rPr>
            </w:pPr>
            <w:r w:rsidRPr="00C955C7">
              <w:rPr>
                <w:b/>
                <w:sz w:val="24"/>
                <w:szCs w:val="24"/>
                <w:lang w:val="en-GB"/>
              </w:rPr>
              <w:t>WG 03, MPEG Systems</w:t>
            </w:r>
          </w:p>
        </w:tc>
      </w:tr>
      <w:tr w:rsidR="009F53E1" w:rsidRPr="00C955C7" w14:paraId="02B7D9CB" w14:textId="77777777" w:rsidTr="007A036C">
        <w:tc>
          <w:tcPr>
            <w:tcW w:w="1890" w:type="dxa"/>
            <w:hideMark/>
          </w:tcPr>
          <w:p w14:paraId="35A911B4" w14:textId="77777777" w:rsidR="009F53E1" w:rsidRPr="00C955C7" w:rsidRDefault="009F53E1" w:rsidP="007A036C">
            <w:pPr>
              <w:suppressAutoHyphens/>
              <w:rPr>
                <w:b/>
                <w:sz w:val="24"/>
                <w:szCs w:val="24"/>
                <w:lang w:val="en-GB"/>
              </w:rPr>
            </w:pPr>
            <w:r w:rsidRPr="00C955C7">
              <w:rPr>
                <w:b/>
                <w:sz w:val="24"/>
                <w:szCs w:val="24"/>
                <w:lang w:val="en-GB"/>
              </w:rPr>
              <w:t>Status</w:t>
            </w:r>
          </w:p>
        </w:tc>
        <w:tc>
          <w:tcPr>
            <w:tcW w:w="8279" w:type="dxa"/>
            <w:hideMark/>
          </w:tcPr>
          <w:p w14:paraId="3218F691" w14:textId="77777777" w:rsidR="009F53E1" w:rsidRPr="00C955C7" w:rsidRDefault="009F53E1" w:rsidP="007A036C">
            <w:pPr>
              <w:suppressAutoHyphens/>
              <w:rPr>
                <w:b/>
                <w:sz w:val="24"/>
                <w:szCs w:val="24"/>
                <w:lang w:val="en-GB"/>
              </w:rPr>
            </w:pPr>
            <w:r w:rsidRPr="00C955C7">
              <w:rPr>
                <w:b/>
                <w:sz w:val="24"/>
                <w:szCs w:val="24"/>
                <w:lang w:val="en-GB"/>
              </w:rPr>
              <w:t>Approved</w:t>
            </w:r>
          </w:p>
        </w:tc>
      </w:tr>
      <w:tr w:rsidR="009F53E1" w:rsidRPr="00C955C7" w14:paraId="6BA8CC44" w14:textId="77777777" w:rsidTr="007A036C">
        <w:tc>
          <w:tcPr>
            <w:tcW w:w="1890" w:type="dxa"/>
            <w:hideMark/>
          </w:tcPr>
          <w:p w14:paraId="622AEE4D" w14:textId="77777777" w:rsidR="009F53E1" w:rsidRPr="00C955C7" w:rsidRDefault="009F53E1" w:rsidP="007A036C">
            <w:pPr>
              <w:suppressAutoHyphens/>
              <w:rPr>
                <w:b/>
                <w:sz w:val="24"/>
                <w:szCs w:val="24"/>
                <w:lang w:val="en-GB"/>
              </w:rPr>
            </w:pPr>
            <w:r w:rsidRPr="00C955C7">
              <w:rPr>
                <w:b/>
                <w:sz w:val="24"/>
                <w:szCs w:val="24"/>
                <w:lang w:val="en-GB"/>
              </w:rPr>
              <w:t>Serial Number</w:t>
            </w:r>
          </w:p>
        </w:tc>
        <w:tc>
          <w:tcPr>
            <w:tcW w:w="8279" w:type="dxa"/>
            <w:hideMark/>
          </w:tcPr>
          <w:p w14:paraId="2404EA9A" w14:textId="49318169" w:rsidR="009F53E1" w:rsidRPr="00C955C7" w:rsidRDefault="009F53E1" w:rsidP="007A036C">
            <w:pPr>
              <w:suppressAutoHyphens/>
              <w:rPr>
                <w:b/>
                <w:sz w:val="24"/>
                <w:szCs w:val="24"/>
                <w:lang w:val="en-GB"/>
              </w:rPr>
            </w:pPr>
            <w:r>
              <w:rPr>
                <w:b/>
                <w:sz w:val="24"/>
                <w:szCs w:val="24"/>
                <w:highlight w:val="yellow"/>
                <w:lang w:val="en-GB"/>
              </w:rPr>
              <w:fldChar w:fldCharType="begin"/>
            </w:r>
            <w:r>
              <w:rPr>
                <w:b/>
                <w:sz w:val="24"/>
                <w:szCs w:val="24"/>
                <w:highlight w:val="yellow"/>
                <w:lang w:val="en-GB"/>
              </w:rPr>
              <w:instrText xml:space="preserve"> DOCPROPERTY "MDMSNumber" \* MERGEFORMAT </w:instrText>
            </w:r>
            <w:r>
              <w:rPr>
                <w:b/>
                <w:sz w:val="24"/>
                <w:szCs w:val="24"/>
                <w:highlight w:val="yellow"/>
                <w:lang w:val="en-GB"/>
              </w:rPr>
              <w:fldChar w:fldCharType="separate"/>
            </w:r>
            <w:ins w:id="19" w:author="David Singer" w:date="2022-02-22T12:54:00Z">
              <w:r w:rsidR="001E10FB">
                <w:rPr>
                  <w:b/>
                  <w:sz w:val="24"/>
                  <w:szCs w:val="24"/>
                  <w:highlight w:val="yellow"/>
                  <w:lang w:val="en-GB"/>
                </w:rPr>
                <w:t>21156</w:t>
              </w:r>
            </w:ins>
            <w:del w:id="20" w:author="David Singer" w:date="2022-02-22T12:54:00Z">
              <w:r w:rsidR="0072051D" w:rsidDel="001E10FB">
                <w:rPr>
                  <w:b/>
                  <w:sz w:val="24"/>
                  <w:szCs w:val="24"/>
                  <w:highlight w:val="yellow"/>
                  <w:lang w:val="en-GB"/>
                </w:rPr>
                <w:delText>20837</w:delText>
              </w:r>
            </w:del>
            <w:r>
              <w:rPr>
                <w:b/>
                <w:sz w:val="24"/>
                <w:szCs w:val="24"/>
                <w:highlight w:val="yellow"/>
                <w:lang w:val="en-GB"/>
              </w:rPr>
              <w:fldChar w:fldCharType="end"/>
            </w:r>
          </w:p>
        </w:tc>
      </w:tr>
    </w:tbl>
    <w:p w14:paraId="45B140FE" w14:textId="77777777" w:rsidR="009F53E1" w:rsidRPr="00C955C7" w:rsidRDefault="009F53E1" w:rsidP="009F53E1">
      <w:pPr>
        <w:rPr>
          <w:sz w:val="24"/>
          <w:lang w:val="en-GB"/>
        </w:rPr>
      </w:pPr>
    </w:p>
    <w:p w14:paraId="36B5E519" w14:textId="77777777" w:rsidR="00341409" w:rsidRPr="003226C8" w:rsidRDefault="00341409" w:rsidP="00341409">
      <w:pPr>
        <w:rPr>
          <w:sz w:val="24"/>
        </w:rPr>
      </w:pPr>
    </w:p>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2D8A33C9" w14:textId="0466722A" w:rsidR="002C7177" w:rsidRDefault="00A741D6">
      <w:pPr>
        <w:pStyle w:val="TOC1"/>
        <w:rPr>
          <w:ins w:id="21" w:author="Dimitri Podborski" w:date="2022-02-22T09:55:00Z"/>
          <w:rFonts w:asciiTheme="minorHAnsi" w:eastAsiaTheme="minorEastAsia" w:hAnsiTheme="minorHAnsi" w:cstheme="minorBidi"/>
          <w:noProof/>
          <w:sz w:val="24"/>
          <w:szCs w:val="24"/>
        </w:rPr>
      </w:pPr>
      <w:r w:rsidRPr="00251473">
        <w:rPr>
          <w:lang w:val="en-GB"/>
        </w:rPr>
        <w:fldChar w:fldCharType="begin"/>
      </w:r>
      <w:r w:rsidRPr="00251473">
        <w:rPr>
          <w:lang w:val="en-GB"/>
        </w:rPr>
        <w:instrText xml:space="preserve"> TOC \o "1-1" \h \z </w:instrText>
      </w:r>
      <w:r w:rsidRPr="00251473">
        <w:rPr>
          <w:lang w:val="en-GB"/>
        </w:rPr>
        <w:fldChar w:fldCharType="separate"/>
      </w:r>
      <w:ins w:id="22" w:author="Dimitri Podborski" w:date="2022-02-22T09:55:00Z">
        <w:r w:rsidR="002C7177" w:rsidRPr="0055681F">
          <w:rPr>
            <w:rStyle w:val="Hyperlink"/>
            <w:noProof/>
          </w:rPr>
          <w:fldChar w:fldCharType="begin"/>
        </w:r>
        <w:r w:rsidR="002C7177" w:rsidRPr="0055681F">
          <w:rPr>
            <w:rStyle w:val="Hyperlink"/>
            <w:noProof/>
          </w:rPr>
          <w:instrText xml:space="preserve"> </w:instrText>
        </w:r>
        <w:r w:rsidR="002C7177">
          <w:rPr>
            <w:noProof/>
          </w:rPr>
          <w:instrText>HYPERLINK \l "_Toc96416161"</w:instrText>
        </w:r>
        <w:r w:rsidR="002C7177" w:rsidRPr="0055681F">
          <w:rPr>
            <w:rStyle w:val="Hyperlink"/>
            <w:noProof/>
          </w:rPr>
          <w:instrText xml:space="preserve"> </w:instrText>
        </w:r>
      </w:ins>
      <w:ins w:id="23" w:author="David Singer" w:date="2022-02-22T12:54:00Z">
        <w:r w:rsidR="001E10FB" w:rsidRPr="0055681F">
          <w:rPr>
            <w:rStyle w:val="Hyperlink"/>
            <w:noProof/>
          </w:rPr>
        </w:r>
      </w:ins>
      <w:ins w:id="24" w:author="Dimitri Podborski" w:date="2022-02-22T09:55:00Z">
        <w:r w:rsidR="002C7177" w:rsidRPr="0055681F">
          <w:rPr>
            <w:rStyle w:val="Hyperlink"/>
            <w:noProof/>
          </w:rPr>
          <w:fldChar w:fldCharType="separate"/>
        </w:r>
        <w:r w:rsidR="002C7177" w:rsidRPr="0055681F">
          <w:rPr>
            <w:rStyle w:val="Hyperlink"/>
            <w:noProof/>
          </w:rPr>
          <w:t>1</w:t>
        </w:r>
        <w:r w:rsidR="002C7177">
          <w:rPr>
            <w:rFonts w:asciiTheme="minorHAnsi" w:eastAsiaTheme="minorEastAsia" w:hAnsiTheme="minorHAnsi" w:cstheme="minorBidi"/>
            <w:noProof/>
            <w:sz w:val="24"/>
            <w:szCs w:val="24"/>
          </w:rPr>
          <w:tab/>
        </w:r>
        <w:r w:rsidR="002C7177" w:rsidRPr="0055681F">
          <w:rPr>
            <w:rStyle w:val="Hyperlink"/>
            <w:noProof/>
          </w:rPr>
          <w:t>Handling lost or corrupted samples</w:t>
        </w:r>
        <w:r w:rsidR="002C7177">
          <w:rPr>
            <w:noProof/>
            <w:webHidden/>
          </w:rPr>
          <w:tab/>
        </w:r>
        <w:r w:rsidR="002C7177">
          <w:rPr>
            <w:noProof/>
            <w:webHidden/>
          </w:rPr>
          <w:fldChar w:fldCharType="begin"/>
        </w:r>
        <w:r w:rsidR="002C7177">
          <w:rPr>
            <w:noProof/>
            <w:webHidden/>
          </w:rPr>
          <w:instrText xml:space="preserve"> PAGEREF _Toc96416161 \h </w:instrText>
        </w:r>
      </w:ins>
      <w:r w:rsidR="002C7177">
        <w:rPr>
          <w:noProof/>
          <w:webHidden/>
        </w:rPr>
      </w:r>
      <w:r w:rsidR="002C7177">
        <w:rPr>
          <w:noProof/>
          <w:webHidden/>
        </w:rPr>
        <w:fldChar w:fldCharType="separate"/>
      </w:r>
      <w:ins w:id="25" w:author="David Singer" w:date="2022-02-22T12:54:00Z">
        <w:r w:rsidR="001E10FB">
          <w:rPr>
            <w:noProof/>
            <w:webHidden/>
          </w:rPr>
          <w:t>2</w:t>
        </w:r>
      </w:ins>
      <w:ins w:id="26" w:author="Dimitri Podborski" w:date="2022-02-22T09:55:00Z">
        <w:r w:rsidR="002C7177">
          <w:rPr>
            <w:noProof/>
            <w:webHidden/>
          </w:rPr>
          <w:fldChar w:fldCharType="end"/>
        </w:r>
        <w:r w:rsidR="002C7177" w:rsidRPr="0055681F">
          <w:rPr>
            <w:rStyle w:val="Hyperlink"/>
            <w:noProof/>
          </w:rPr>
          <w:fldChar w:fldCharType="end"/>
        </w:r>
      </w:ins>
    </w:p>
    <w:p w14:paraId="29F17E10" w14:textId="4BD5868B" w:rsidR="002C7177" w:rsidRDefault="002C7177">
      <w:pPr>
        <w:pStyle w:val="TOC1"/>
        <w:rPr>
          <w:ins w:id="27" w:author="Dimitri Podborski" w:date="2022-02-22T09:55:00Z"/>
          <w:rFonts w:asciiTheme="minorHAnsi" w:eastAsiaTheme="minorEastAsia" w:hAnsiTheme="minorHAnsi" w:cstheme="minorBidi"/>
          <w:noProof/>
          <w:sz w:val="24"/>
          <w:szCs w:val="24"/>
        </w:rPr>
      </w:pPr>
      <w:ins w:id="28"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"_Toc96416162"</w:instrText>
        </w:r>
        <w:r w:rsidRPr="0055681F">
          <w:rPr>
            <w:rStyle w:val="Hyperlink"/>
            <w:noProof/>
          </w:rPr>
          <w:instrText xml:space="preserve"> </w:instrText>
        </w:r>
      </w:ins>
      <w:ins w:id="29" w:author="David Singer" w:date="2022-02-22T12:54:00Z">
        <w:r w:rsidR="001E10FB" w:rsidRPr="0055681F">
          <w:rPr>
            <w:rStyle w:val="Hyperlink"/>
            <w:noProof/>
          </w:rPr>
        </w:r>
      </w:ins>
      <w:ins w:id="30" w:author="Dimitri Podborski" w:date="2022-02-22T09:55:00Z">
        <w:r w:rsidRPr="0055681F">
          <w:rPr>
            <w:rStyle w:val="Hyperlink"/>
            <w:noProof/>
          </w:rPr>
          <w:fldChar w:fldCharType="separate"/>
        </w:r>
        <w:r w:rsidRPr="0055681F">
          <w:rPr>
            <w:rStyle w:val="Hyperlink"/>
            <w:noProof/>
          </w:rPr>
          <w:t>2</w:t>
        </w:r>
        <w:r>
          <w:rPr>
            <w:rFonts w:asciiTheme="minorHAnsi" w:eastAsiaTheme="minorEastAsia" w:hAnsiTheme="minorHAnsi" w:cstheme="minorBidi"/>
            <w:noProof/>
            <w:sz w:val="24"/>
            <w:szCs w:val="24"/>
          </w:rPr>
          <w:tab/>
        </w:r>
        <w:r w:rsidRPr="0055681F">
          <w:rPr>
            <w:rStyle w:val="Hyperlink"/>
            <w:noProof/>
          </w:rPr>
          <w:t>Edit lists and movie fragments</w:t>
        </w:r>
        <w:r>
          <w:rPr>
            <w:noProof/>
            <w:webHidden/>
          </w:rPr>
          <w:tab/>
        </w:r>
        <w:r>
          <w:rPr>
            <w:noProof/>
            <w:webHidden/>
          </w:rPr>
          <w:fldChar w:fldCharType="begin"/>
        </w:r>
        <w:r>
          <w:rPr>
            <w:noProof/>
            <w:webHidden/>
          </w:rPr>
          <w:instrText xml:space="preserve"> PAGEREF _Toc96416162 \h </w:instrText>
        </w:r>
      </w:ins>
      <w:r>
        <w:rPr>
          <w:noProof/>
          <w:webHidden/>
        </w:rPr>
      </w:r>
      <w:r>
        <w:rPr>
          <w:noProof/>
          <w:webHidden/>
        </w:rPr>
        <w:fldChar w:fldCharType="separate"/>
      </w:r>
      <w:ins w:id="31" w:author="David Singer" w:date="2022-02-22T12:54:00Z">
        <w:r w:rsidR="001E10FB">
          <w:rPr>
            <w:noProof/>
            <w:webHidden/>
          </w:rPr>
          <w:t>6</w:t>
        </w:r>
      </w:ins>
      <w:ins w:id="32" w:author="Dimitri Podborski" w:date="2022-02-22T09:55:00Z">
        <w:r>
          <w:rPr>
            <w:noProof/>
            <w:webHidden/>
          </w:rPr>
          <w:fldChar w:fldCharType="end"/>
        </w:r>
        <w:r w:rsidRPr="0055681F">
          <w:rPr>
            <w:rStyle w:val="Hyperlink"/>
            <w:noProof/>
          </w:rPr>
          <w:fldChar w:fldCharType="end"/>
        </w:r>
      </w:ins>
    </w:p>
    <w:p w14:paraId="307DEFB3" w14:textId="20ACEFA9" w:rsidR="002C7177" w:rsidRDefault="002C7177">
      <w:pPr>
        <w:pStyle w:val="TOC1"/>
        <w:rPr>
          <w:ins w:id="33" w:author="Dimitri Podborski" w:date="2022-02-22T09:55:00Z"/>
          <w:rFonts w:asciiTheme="minorHAnsi" w:eastAsiaTheme="minorEastAsia" w:hAnsiTheme="minorHAnsi" w:cstheme="minorBidi"/>
          <w:noProof/>
          <w:sz w:val="24"/>
          <w:szCs w:val="24"/>
        </w:rPr>
      </w:pPr>
      <w:ins w:id="34"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"_Toc96416163"</w:instrText>
        </w:r>
        <w:r w:rsidRPr="0055681F">
          <w:rPr>
            <w:rStyle w:val="Hyperlink"/>
            <w:noProof/>
          </w:rPr>
          <w:instrText xml:space="preserve"> </w:instrText>
        </w:r>
      </w:ins>
      <w:ins w:id="35" w:author="David Singer" w:date="2022-02-22T12:54:00Z">
        <w:r w:rsidR="001E10FB" w:rsidRPr="0055681F">
          <w:rPr>
            <w:rStyle w:val="Hyperlink"/>
            <w:noProof/>
          </w:rPr>
        </w:r>
      </w:ins>
      <w:ins w:id="36" w:author="Dimitri Podborski" w:date="2022-02-22T09:55:00Z">
        <w:r w:rsidRPr="0055681F">
          <w:rPr>
            <w:rStyle w:val="Hyperlink"/>
            <w:noProof/>
          </w:rPr>
          <w:fldChar w:fldCharType="separate"/>
        </w:r>
        <w:r w:rsidRPr="0055681F">
          <w:rPr>
            <w:rStyle w:val="Hyperlink"/>
            <w:noProof/>
          </w:rPr>
          <w:t>3</w:t>
        </w:r>
        <w:r>
          <w:rPr>
            <w:rFonts w:asciiTheme="minorHAnsi" w:eastAsiaTheme="minorEastAsia" w:hAnsiTheme="minorHAnsi" w:cstheme="minorBidi"/>
            <w:noProof/>
            <w:sz w:val="24"/>
            <w:szCs w:val="24"/>
          </w:rPr>
          <w:tab/>
        </w:r>
        <w:r w:rsidRPr="0055681F">
          <w:rPr>
            <w:rStyle w:val="Hyperlink"/>
            <w:noProof/>
          </w:rPr>
          <w:t>Multiplexed timed metadata tracks</w:t>
        </w:r>
        <w:r>
          <w:rPr>
            <w:noProof/>
            <w:webHidden/>
          </w:rPr>
          <w:tab/>
        </w:r>
        <w:r>
          <w:rPr>
            <w:noProof/>
            <w:webHidden/>
          </w:rPr>
          <w:fldChar w:fldCharType="begin"/>
        </w:r>
        <w:r>
          <w:rPr>
            <w:noProof/>
            <w:webHidden/>
          </w:rPr>
          <w:instrText xml:space="preserve"> PAGEREF _Toc96416163 \h </w:instrText>
        </w:r>
      </w:ins>
      <w:r>
        <w:rPr>
          <w:noProof/>
          <w:webHidden/>
        </w:rPr>
      </w:r>
      <w:r>
        <w:rPr>
          <w:noProof/>
          <w:webHidden/>
        </w:rPr>
        <w:fldChar w:fldCharType="separate"/>
      </w:r>
      <w:ins w:id="37" w:author="David Singer" w:date="2022-02-22T12:54:00Z">
        <w:r w:rsidR="001E10FB">
          <w:rPr>
            <w:noProof/>
            <w:webHidden/>
          </w:rPr>
          <w:t>8</w:t>
        </w:r>
      </w:ins>
      <w:ins w:id="38" w:author="Dimitri Podborski" w:date="2022-02-22T09:55:00Z">
        <w:r>
          <w:rPr>
            <w:noProof/>
            <w:webHidden/>
          </w:rPr>
          <w:fldChar w:fldCharType="end"/>
        </w:r>
        <w:r w:rsidRPr="0055681F">
          <w:rPr>
            <w:rStyle w:val="Hyperlink"/>
            <w:noProof/>
          </w:rPr>
          <w:fldChar w:fldCharType="end"/>
        </w:r>
      </w:ins>
    </w:p>
    <w:p w14:paraId="6A616F3B" w14:textId="6D9AAD42" w:rsidR="002C7177" w:rsidRDefault="002C7177">
      <w:pPr>
        <w:pStyle w:val="TOC1"/>
        <w:rPr>
          <w:ins w:id="39" w:author="Dimitri Podborski" w:date="2022-02-22T09:55:00Z"/>
          <w:rFonts w:asciiTheme="minorHAnsi" w:eastAsiaTheme="minorEastAsia" w:hAnsiTheme="minorHAnsi" w:cstheme="minorBidi"/>
          <w:noProof/>
          <w:sz w:val="24"/>
          <w:szCs w:val="24"/>
        </w:rPr>
      </w:pPr>
      <w:ins w:id="40"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"_Toc96416164"</w:instrText>
        </w:r>
        <w:r w:rsidRPr="0055681F">
          <w:rPr>
            <w:rStyle w:val="Hyperlink"/>
            <w:noProof/>
          </w:rPr>
          <w:instrText xml:space="preserve"> </w:instrText>
        </w:r>
      </w:ins>
      <w:ins w:id="41" w:author="David Singer" w:date="2022-02-22T12:54:00Z">
        <w:r w:rsidR="001E10FB" w:rsidRPr="0055681F">
          <w:rPr>
            <w:rStyle w:val="Hyperlink"/>
            <w:noProof/>
          </w:rPr>
        </w:r>
      </w:ins>
      <w:ins w:id="42" w:author="Dimitri Podborski" w:date="2022-02-22T09:55:00Z">
        <w:r w:rsidRPr="0055681F">
          <w:rPr>
            <w:rStyle w:val="Hyperlink"/>
            <w:noProof/>
          </w:rPr>
          <w:fldChar w:fldCharType="separate"/>
        </w:r>
        <w:r w:rsidRPr="0055681F">
          <w:rPr>
            <w:rStyle w:val="Hyperlink"/>
            <w:noProof/>
          </w:rPr>
          <w:t>4</w:t>
        </w:r>
        <w:r>
          <w:rPr>
            <w:rFonts w:asciiTheme="minorHAnsi" w:eastAsiaTheme="minorEastAsia" w:hAnsiTheme="minorHAnsi" w:cstheme="minorBidi"/>
            <w:noProof/>
            <w:sz w:val="24"/>
            <w:szCs w:val="24"/>
          </w:rPr>
          <w:tab/>
        </w:r>
        <w:r w:rsidRPr="0055681F">
          <w:rPr>
            <w:rStyle w:val="Hyperlink"/>
            <w:noProof/>
          </w:rPr>
          <w:t>Embedded Metadata Signaling</w:t>
        </w:r>
        <w:r>
          <w:rPr>
            <w:noProof/>
            <w:webHidden/>
          </w:rPr>
          <w:tab/>
        </w:r>
        <w:r>
          <w:rPr>
            <w:noProof/>
            <w:webHidden/>
          </w:rPr>
          <w:fldChar w:fldCharType="begin"/>
        </w:r>
        <w:r>
          <w:rPr>
            <w:noProof/>
            <w:webHidden/>
          </w:rPr>
          <w:instrText xml:space="preserve"> PAGEREF _Toc96416164 \h </w:instrText>
        </w:r>
      </w:ins>
      <w:r>
        <w:rPr>
          <w:noProof/>
          <w:webHidden/>
        </w:rPr>
      </w:r>
      <w:r>
        <w:rPr>
          <w:noProof/>
          <w:webHidden/>
        </w:rPr>
        <w:fldChar w:fldCharType="separate"/>
      </w:r>
      <w:ins w:id="43" w:author="David Singer" w:date="2022-02-22T12:54:00Z">
        <w:r w:rsidR="001E10FB">
          <w:rPr>
            <w:noProof/>
            <w:webHidden/>
          </w:rPr>
          <w:t>14</w:t>
        </w:r>
      </w:ins>
      <w:ins w:id="44" w:author="Dimitri Podborski" w:date="2022-02-22T09:55:00Z">
        <w:r>
          <w:rPr>
            <w:noProof/>
            <w:webHidden/>
          </w:rPr>
          <w:fldChar w:fldCharType="end"/>
        </w:r>
        <w:r w:rsidRPr="0055681F">
          <w:rPr>
            <w:rStyle w:val="Hyperlink"/>
            <w:noProof/>
          </w:rPr>
          <w:fldChar w:fldCharType="end"/>
        </w:r>
      </w:ins>
    </w:p>
    <w:p w14:paraId="36F51608" w14:textId="32AFB114" w:rsidR="002C7177" w:rsidRDefault="002C7177">
      <w:pPr>
        <w:pStyle w:val="TOC1"/>
        <w:rPr>
          <w:ins w:id="45" w:author="Dimitri Podborski" w:date="2022-02-22T09:55:00Z"/>
          <w:rFonts w:asciiTheme="minorHAnsi" w:eastAsiaTheme="minorEastAsia" w:hAnsiTheme="minorHAnsi" w:cstheme="minorBidi"/>
          <w:noProof/>
          <w:sz w:val="24"/>
          <w:szCs w:val="24"/>
        </w:rPr>
      </w:pPr>
      <w:ins w:id="46"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"_Toc96416165"</w:instrText>
        </w:r>
        <w:r w:rsidRPr="0055681F">
          <w:rPr>
            <w:rStyle w:val="Hyperlink"/>
            <w:noProof/>
          </w:rPr>
          <w:instrText xml:space="preserve"> </w:instrText>
        </w:r>
      </w:ins>
      <w:ins w:id="47" w:author="David Singer" w:date="2022-02-22T12:54:00Z">
        <w:r w:rsidR="001E10FB" w:rsidRPr="0055681F">
          <w:rPr>
            <w:rStyle w:val="Hyperlink"/>
            <w:noProof/>
          </w:rPr>
        </w:r>
      </w:ins>
      <w:ins w:id="48" w:author="Dimitri Podborski" w:date="2022-02-22T09:55:00Z">
        <w:r w:rsidRPr="0055681F">
          <w:rPr>
            <w:rStyle w:val="Hyperlink"/>
            <w:noProof/>
          </w:rPr>
          <w:fldChar w:fldCharType="separate"/>
        </w:r>
        <w:r w:rsidRPr="0055681F">
          <w:rPr>
            <w:rStyle w:val="Hyperlink"/>
            <w:noProof/>
          </w:rPr>
          <w:t>5</w:t>
        </w:r>
        <w:r>
          <w:rPr>
            <w:rFonts w:asciiTheme="minorHAnsi" w:eastAsiaTheme="minorEastAsia" w:hAnsiTheme="minorHAnsi" w:cstheme="minorBidi"/>
            <w:noProof/>
            <w:sz w:val="24"/>
            <w:szCs w:val="24"/>
          </w:rPr>
          <w:tab/>
        </w:r>
        <w:r w:rsidRPr="0055681F">
          <w:rPr>
            <w:rStyle w:val="Hyperlink"/>
            <w:noProof/>
          </w:rPr>
          <w:t>On MIME type parameters</w:t>
        </w:r>
        <w:r>
          <w:rPr>
            <w:noProof/>
            <w:webHidden/>
          </w:rPr>
          <w:tab/>
        </w:r>
        <w:r>
          <w:rPr>
            <w:noProof/>
            <w:webHidden/>
          </w:rPr>
          <w:fldChar w:fldCharType="begin"/>
        </w:r>
        <w:r>
          <w:rPr>
            <w:noProof/>
            <w:webHidden/>
          </w:rPr>
          <w:instrText xml:space="preserve"> PAGEREF _Toc96416165 \h </w:instrText>
        </w:r>
      </w:ins>
      <w:r>
        <w:rPr>
          <w:noProof/>
          <w:webHidden/>
        </w:rPr>
      </w:r>
      <w:r>
        <w:rPr>
          <w:noProof/>
          <w:webHidden/>
        </w:rPr>
        <w:fldChar w:fldCharType="separate"/>
      </w:r>
      <w:ins w:id="49" w:author="David Singer" w:date="2022-02-22T12:54:00Z">
        <w:r w:rsidR="001E10FB">
          <w:rPr>
            <w:noProof/>
            <w:webHidden/>
          </w:rPr>
          <w:t>14</w:t>
        </w:r>
      </w:ins>
      <w:ins w:id="50" w:author="Dimitri Podborski" w:date="2022-02-22T09:55:00Z">
        <w:r>
          <w:rPr>
            <w:noProof/>
            <w:webHidden/>
          </w:rPr>
          <w:fldChar w:fldCharType="end"/>
        </w:r>
        <w:r w:rsidRPr="0055681F">
          <w:rPr>
            <w:rStyle w:val="Hyperlink"/>
            <w:noProof/>
          </w:rPr>
          <w:fldChar w:fldCharType="end"/>
        </w:r>
      </w:ins>
    </w:p>
    <w:p w14:paraId="735B0473" w14:textId="605864D7" w:rsidR="002C7177" w:rsidRDefault="002C7177">
      <w:pPr>
        <w:pStyle w:val="TOC1"/>
        <w:rPr>
          <w:ins w:id="51" w:author="Dimitri Podborski" w:date="2022-02-22T09:55:00Z"/>
          <w:rFonts w:asciiTheme="minorHAnsi" w:eastAsiaTheme="minorEastAsia" w:hAnsiTheme="minorHAnsi" w:cstheme="minorBidi"/>
          <w:noProof/>
          <w:sz w:val="24"/>
          <w:szCs w:val="24"/>
        </w:rPr>
      </w:pPr>
      <w:ins w:id="52"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"_Toc96416166"</w:instrText>
        </w:r>
        <w:r w:rsidRPr="0055681F">
          <w:rPr>
            <w:rStyle w:val="Hyperlink"/>
            <w:noProof/>
          </w:rPr>
          <w:instrText xml:space="preserve"> </w:instrText>
        </w:r>
      </w:ins>
      <w:ins w:id="53" w:author="David Singer" w:date="2022-02-22T12:54:00Z">
        <w:r w:rsidR="001E10FB" w:rsidRPr="0055681F">
          <w:rPr>
            <w:rStyle w:val="Hyperlink"/>
            <w:noProof/>
          </w:rPr>
        </w:r>
      </w:ins>
      <w:ins w:id="54" w:author="Dimitri Podborski" w:date="2022-02-22T09:55:00Z">
        <w:r w:rsidRPr="0055681F">
          <w:rPr>
            <w:rStyle w:val="Hyperlink"/>
            <w:noProof/>
          </w:rPr>
          <w:fldChar w:fldCharType="separate"/>
        </w:r>
        <w:r w:rsidRPr="0055681F">
          <w:rPr>
            <w:rStyle w:val="Hyperlink"/>
            <w:noProof/>
          </w:rPr>
          <w:t>6</w:t>
        </w:r>
        <w:r>
          <w:rPr>
            <w:rFonts w:asciiTheme="minorHAnsi" w:eastAsiaTheme="minorEastAsia" w:hAnsiTheme="minorHAnsi" w:cstheme="minorBidi"/>
            <w:noProof/>
            <w:sz w:val="24"/>
            <w:szCs w:val="24"/>
          </w:rPr>
          <w:tab/>
        </w:r>
        <w:r w:rsidRPr="0055681F">
          <w:rPr>
            <w:rStyle w:val="Hyperlink"/>
            <w:noProof/>
          </w:rPr>
          <w:t>On relation of entity groups and sample groups</w:t>
        </w:r>
        <w:r>
          <w:rPr>
            <w:noProof/>
            <w:webHidden/>
          </w:rPr>
          <w:tab/>
        </w:r>
        <w:r>
          <w:rPr>
            <w:noProof/>
            <w:webHidden/>
          </w:rPr>
          <w:fldChar w:fldCharType="begin"/>
        </w:r>
        <w:r>
          <w:rPr>
            <w:noProof/>
            <w:webHidden/>
          </w:rPr>
          <w:instrText xml:space="preserve"> PAGEREF _Toc96416166 \h </w:instrText>
        </w:r>
      </w:ins>
      <w:r>
        <w:rPr>
          <w:noProof/>
          <w:webHidden/>
        </w:rPr>
      </w:r>
      <w:r>
        <w:rPr>
          <w:noProof/>
          <w:webHidden/>
        </w:rPr>
        <w:fldChar w:fldCharType="separate"/>
      </w:r>
      <w:ins w:id="55" w:author="David Singer" w:date="2022-02-22T12:54:00Z">
        <w:r w:rsidR="001E10FB">
          <w:rPr>
            <w:noProof/>
            <w:webHidden/>
          </w:rPr>
          <w:t>16</w:t>
        </w:r>
      </w:ins>
      <w:ins w:id="56" w:author="Dimitri Podborski" w:date="2022-02-22T09:55:00Z">
        <w:r>
          <w:rPr>
            <w:noProof/>
            <w:webHidden/>
          </w:rPr>
          <w:fldChar w:fldCharType="end"/>
        </w:r>
        <w:r w:rsidRPr="0055681F">
          <w:rPr>
            <w:rStyle w:val="Hyperlink"/>
            <w:noProof/>
          </w:rPr>
          <w:fldChar w:fldCharType="end"/>
        </w:r>
      </w:ins>
    </w:p>
    <w:p w14:paraId="05C69DED" w14:textId="193239BE" w:rsidR="002C7177" w:rsidRDefault="002C7177">
      <w:pPr>
        <w:pStyle w:val="TOC1"/>
        <w:rPr>
          <w:ins w:id="57" w:author="Dimitri Podborski" w:date="2022-02-22T09:55:00Z"/>
          <w:rFonts w:asciiTheme="minorHAnsi" w:eastAsiaTheme="minorEastAsia" w:hAnsiTheme="minorHAnsi" w:cstheme="minorBidi"/>
          <w:noProof/>
          <w:sz w:val="24"/>
          <w:szCs w:val="24"/>
        </w:rPr>
      </w:pPr>
      <w:ins w:id="58"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"_Toc96416167"</w:instrText>
        </w:r>
        <w:r w:rsidRPr="0055681F">
          <w:rPr>
            <w:rStyle w:val="Hyperlink"/>
            <w:noProof/>
          </w:rPr>
          <w:instrText xml:space="preserve"> </w:instrText>
        </w:r>
      </w:ins>
      <w:ins w:id="59" w:author="David Singer" w:date="2022-02-22T12:54:00Z">
        <w:r w:rsidR="001E10FB" w:rsidRPr="0055681F">
          <w:rPr>
            <w:rStyle w:val="Hyperlink"/>
            <w:noProof/>
          </w:rPr>
        </w:r>
      </w:ins>
      <w:ins w:id="60" w:author="Dimitri Podborski" w:date="2022-02-22T09:55:00Z">
        <w:r w:rsidRPr="0055681F">
          <w:rPr>
            <w:rStyle w:val="Hyperlink"/>
            <w:noProof/>
          </w:rPr>
          <w:fldChar w:fldCharType="separate"/>
        </w:r>
        <w:r w:rsidRPr="0055681F">
          <w:rPr>
            <w:rStyle w:val="Hyperlink"/>
            <w:noProof/>
          </w:rPr>
          <w:t>7</w:t>
        </w:r>
        <w:r>
          <w:rPr>
            <w:rFonts w:asciiTheme="minorHAnsi" w:eastAsiaTheme="minorEastAsia" w:hAnsiTheme="minorHAnsi" w:cstheme="minorBidi"/>
            <w:noProof/>
            <w:sz w:val="24"/>
            <w:szCs w:val="24"/>
          </w:rPr>
          <w:tab/>
        </w:r>
        <w:r w:rsidRPr="0055681F">
          <w:rPr>
            <w:rStyle w:val="Hyperlink"/>
            <w:noProof/>
          </w:rPr>
          <w:t>Stronger defaulting in Track Runs</w:t>
        </w:r>
        <w:r>
          <w:rPr>
            <w:noProof/>
            <w:webHidden/>
          </w:rPr>
          <w:tab/>
        </w:r>
        <w:r>
          <w:rPr>
            <w:noProof/>
            <w:webHidden/>
          </w:rPr>
          <w:fldChar w:fldCharType="begin"/>
        </w:r>
        <w:r>
          <w:rPr>
            <w:noProof/>
            <w:webHidden/>
          </w:rPr>
          <w:instrText xml:space="preserve"> PAGEREF _Toc96416167 \h </w:instrText>
        </w:r>
      </w:ins>
      <w:r>
        <w:rPr>
          <w:noProof/>
          <w:webHidden/>
        </w:rPr>
      </w:r>
      <w:r>
        <w:rPr>
          <w:noProof/>
          <w:webHidden/>
        </w:rPr>
        <w:fldChar w:fldCharType="separate"/>
      </w:r>
      <w:ins w:id="61" w:author="David Singer" w:date="2022-02-22T12:54:00Z">
        <w:r w:rsidR="001E10FB">
          <w:rPr>
            <w:noProof/>
            <w:webHidden/>
          </w:rPr>
          <w:t>16</w:t>
        </w:r>
      </w:ins>
      <w:ins w:id="62" w:author="Dimitri Podborski" w:date="2022-02-22T09:55:00Z">
        <w:r>
          <w:rPr>
            <w:noProof/>
            <w:webHidden/>
          </w:rPr>
          <w:fldChar w:fldCharType="end"/>
        </w:r>
        <w:r w:rsidRPr="0055681F">
          <w:rPr>
            <w:rStyle w:val="Hyperlink"/>
            <w:noProof/>
          </w:rPr>
          <w:fldChar w:fldCharType="end"/>
        </w:r>
      </w:ins>
    </w:p>
    <w:p w14:paraId="2FA5412D" w14:textId="22D69CA3" w:rsidR="002C7177" w:rsidRDefault="002C7177">
      <w:pPr>
        <w:pStyle w:val="TOC1"/>
        <w:rPr>
          <w:ins w:id="63" w:author="Dimitri Podborski" w:date="2022-02-22T09:55:00Z"/>
          <w:rFonts w:asciiTheme="minorHAnsi" w:eastAsiaTheme="minorEastAsia" w:hAnsiTheme="minorHAnsi" w:cstheme="minorBidi"/>
          <w:noProof/>
          <w:sz w:val="24"/>
          <w:szCs w:val="24"/>
        </w:rPr>
      </w:pPr>
      <w:ins w:id="64"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"_Toc96416168"</w:instrText>
        </w:r>
        <w:r w:rsidRPr="0055681F">
          <w:rPr>
            <w:rStyle w:val="Hyperlink"/>
            <w:noProof/>
          </w:rPr>
          <w:instrText xml:space="preserve"> </w:instrText>
        </w:r>
      </w:ins>
      <w:ins w:id="65" w:author="David Singer" w:date="2022-02-22T12:54:00Z">
        <w:r w:rsidR="001E10FB" w:rsidRPr="0055681F">
          <w:rPr>
            <w:rStyle w:val="Hyperlink"/>
            <w:noProof/>
          </w:rPr>
        </w:r>
      </w:ins>
      <w:ins w:id="66" w:author="Dimitri Podborski" w:date="2022-02-22T09:55:00Z">
        <w:r w:rsidRPr="0055681F">
          <w:rPr>
            <w:rStyle w:val="Hyperlink"/>
            <w:noProof/>
          </w:rPr>
          <w:fldChar w:fldCharType="separate"/>
        </w:r>
        <w:r w:rsidRPr="0055681F">
          <w:rPr>
            <w:rStyle w:val="Hyperlink"/>
            <w:noProof/>
          </w:rPr>
          <w:t>8</w:t>
        </w:r>
        <w:r>
          <w:rPr>
            <w:rFonts w:asciiTheme="minorHAnsi" w:eastAsiaTheme="minorEastAsia" w:hAnsiTheme="minorHAnsi" w:cstheme="minorBidi"/>
            <w:noProof/>
            <w:sz w:val="24"/>
            <w:szCs w:val="24"/>
          </w:rPr>
          <w:tab/>
        </w:r>
        <w:r w:rsidRPr="0055681F">
          <w:rPr>
            <w:rStyle w:val="Hyperlink"/>
            <w:noProof/>
          </w:rPr>
          <w:t>Sample reordering in Track Runs</w:t>
        </w:r>
        <w:r>
          <w:rPr>
            <w:noProof/>
            <w:webHidden/>
          </w:rPr>
          <w:tab/>
        </w:r>
        <w:r>
          <w:rPr>
            <w:noProof/>
            <w:webHidden/>
          </w:rPr>
          <w:fldChar w:fldCharType="begin"/>
        </w:r>
        <w:r>
          <w:rPr>
            <w:noProof/>
            <w:webHidden/>
          </w:rPr>
          <w:instrText xml:space="preserve"> PAGEREF _Toc96416168 \h </w:instrText>
        </w:r>
      </w:ins>
      <w:r>
        <w:rPr>
          <w:noProof/>
          <w:webHidden/>
        </w:rPr>
      </w:r>
      <w:r>
        <w:rPr>
          <w:noProof/>
          <w:webHidden/>
        </w:rPr>
        <w:fldChar w:fldCharType="separate"/>
      </w:r>
      <w:ins w:id="67" w:author="David Singer" w:date="2022-02-22T12:54:00Z">
        <w:r w:rsidR="001E10FB">
          <w:rPr>
            <w:noProof/>
            <w:webHidden/>
          </w:rPr>
          <w:t>25</w:t>
        </w:r>
      </w:ins>
      <w:ins w:id="68" w:author="Dimitri Podborski" w:date="2022-02-22T09:55:00Z">
        <w:r>
          <w:rPr>
            <w:noProof/>
            <w:webHidden/>
          </w:rPr>
          <w:fldChar w:fldCharType="end"/>
        </w:r>
        <w:r w:rsidRPr="0055681F">
          <w:rPr>
            <w:rStyle w:val="Hyperlink"/>
            <w:noProof/>
          </w:rPr>
          <w:fldChar w:fldCharType="end"/>
        </w:r>
      </w:ins>
    </w:p>
    <w:p w14:paraId="71C21809" w14:textId="3A4D38F3" w:rsidR="002C7177" w:rsidRDefault="002C7177">
      <w:pPr>
        <w:pStyle w:val="TOC1"/>
        <w:rPr>
          <w:ins w:id="69" w:author="Dimitri Podborski" w:date="2022-02-22T09:55:00Z"/>
          <w:rFonts w:asciiTheme="minorHAnsi" w:eastAsiaTheme="minorEastAsia" w:hAnsiTheme="minorHAnsi" w:cstheme="minorBidi"/>
          <w:noProof/>
          <w:sz w:val="24"/>
          <w:szCs w:val="24"/>
        </w:rPr>
      </w:pPr>
      <w:ins w:id="70"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"_Toc96416169"</w:instrText>
        </w:r>
        <w:r w:rsidRPr="0055681F">
          <w:rPr>
            <w:rStyle w:val="Hyperlink"/>
            <w:noProof/>
          </w:rPr>
          <w:instrText xml:space="preserve"> </w:instrText>
        </w:r>
      </w:ins>
      <w:ins w:id="71" w:author="David Singer" w:date="2022-02-22T12:54:00Z">
        <w:r w:rsidR="001E10FB" w:rsidRPr="0055681F">
          <w:rPr>
            <w:rStyle w:val="Hyperlink"/>
            <w:noProof/>
          </w:rPr>
        </w:r>
      </w:ins>
      <w:ins w:id="72" w:author="Dimitri Podborski" w:date="2022-02-22T09:55:00Z">
        <w:r w:rsidRPr="0055681F">
          <w:rPr>
            <w:rStyle w:val="Hyperlink"/>
            <w:noProof/>
          </w:rPr>
          <w:fldChar w:fldCharType="separate"/>
        </w:r>
        <w:r w:rsidRPr="0055681F">
          <w:rPr>
            <w:rStyle w:val="Hyperlink"/>
            <w:noProof/>
            <w:lang w:val="de-AT"/>
          </w:rPr>
          <w:t>9</w:t>
        </w:r>
        <w:r>
          <w:rPr>
            <w:rFonts w:asciiTheme="minorHAnsi" w:eastAsiaTheme="minorEastAsia" w:hAnsiTheme="minorHAnsi" w:cstheme="minorBidi"/>
            <w:noProof/>
            <w:sz w:val="24"/>
            <w:szCs w:val="24"/>
          </w:rPr>
          <w:tab/>
        </w:r>
        <w:r w:rsidRPr="0055681F">
          <w:rPr>
            <w:rStyle w:val="Hyperlink"/>
            <w:noProof/>
            <w:lang w:val="de-AT"/>
          </w:rPr>
          <w:t>Extending Segment Index</w:t>
        </w:r>
        <w:r>
          <w:rPr>
            <w:noProof/>
            <w:webHidden/>
          </w:rPr>
          <w:tab/>
        </w:r>
        <w:r>
          <w:rPr>
            <w:noProof/>
            <w:webHidden/>
          </w:rPr>
          <w:fldChar w:fldCharType="begin"/>
        </w:r>
        <w:r>
          <w:rPr>
            <w:noProof/>
            <w:webHidden/>
          </w:rPr>
          <w:instrText xml:space="preserve"> PAGEREF _Toc96416169 \h </w:instrText>
        </w:r>
      </w:ins>
      <w:r>
        <w:rPr>
          <w:noProof/>
          <w:webHidden/>
        </w:rPr>
      </w:r>
      <w:r>
        <w:rPr>
          <w:noProof/>
          <w:webHidden/>
        </w:rPr>
        <w:fldChar w:fldCharType="separate"/>
      </w:r>
      <w:ins w:id="73" w:author="David Singer" w:date="2022-02-22T12:54:00Z">
        <w:r w:rsidR="001E10FB">
          <w:rPr>
            <w:noProof/>
            <w:webHidden/>
          </w:rPr>
          <w:t>30</w:t>
        </w:r>
      </w:ins>
      <w:ins w:id="74" w:author="Dimitri Podborski" w:date="2022-02-22T09:55:00Z">
        <w:r>
          <w:rPr>
            <w:noProof/>
            <w:webHidden/>
          </w:rPr>
          <w:fldChar w:fldCharType="end"/>
        </w:r>
        <w:r w:rsidRPr="0055681F">
          <w:rPr>
            <w:rStyle w:val="Hyperlink"/>
            <w:noProof/>
          </w:rPr>
          <w:fldChar w:fldCharType="end"/>
        </w:r>
      </w:ins>
    </w:p>
    <w:p w14:paraId="3E21166B" w14:textId="367401D7" w:rsidR="002C7177" w:rsidRDefault="002C7177">
      <w:pPr>
        <w:pStyle w:val="TOC1"/>
        <w:rPr>
          <w:ins w:id="75" w:author="Dimitri Podborski" w:date="2022-02-22T09:55:00Z"/>
          <w:rFonts w:asciiTheme="minorHAnsi" w:eastAsiaTheme="minorEastAsia" w:hAnsiTheme="minorHAnsi" w:cstheme="minorBidi"/>
          <w:noProof/>
          <w:sz w:val="24"/>
          <w:szCs w:val="24"/>
        </w:rPr>
      </w:pPr>
      <w:ins w:id="76"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"_Toc96416170"</w:instrText>
        </w:r>
        <w:r w:rsidRPr="0055681F">
          <w:rPr>
            <w:rStyle w:val="Hyperlink"/>
            <w:noProof/>
          </w:rPr>
          <w:instrText xml:space="preserve"> </w:instrText>
        </w:r>
      </w:ins>
      <w:ins w:id="77" w:author="David Singer" w:date="2022-02-22T12:54:00Z">
        <w:r w:rsidR="001E10FB" w:rsidRPr="0055681F">
          <w:rPr>
            <w:rStyle w:val="Hyperlink"/>
            <w:noProof/>
          </w:rPr>
        </w:r>
      </w:ins>
      <w:ins w:id="78" w:author="Dimitri Podborski" w:date="2022-02-22T09:55:00Z">
        <w:r w:rsidRPr="0055681F">
          <w:rPr>
            <w:rStyle w:val="Hyperlink"/>
            <w:noProof/>
          </w:rPr>
          <w:fldChar w:fldCharType="separate"/>
        </w:r>
        <w:r w:rsidRPr="0055681F">
          <w:rPr>
            <w:rStyle w:val="Hyperlink"/>
            <w:noProof/>
          </w:rPr>
          <w:t>10</w:t>
        </w:r>
        <w:r>
          <w:rPr>
            <w:rFonts w:asciiTheme="minorHAnsi" w:eastAsiaTheme="minorEastAsia" w:hAnsiTheme="minorHAnsi" w:cstheme="minorBidi"/>
            <w:noProof/>
            <w:sz w:val="24"/>
            <w:szCs w:val="24"/>
          </w:rPr>
          <w:tab/>
        </w:r>
        <w:r w:rsidRPr="0055681F">
          <w:rPr>
            <w:rStyle w:val="Hyperlink"/>
            <w:noProof/>
          </w:rPr>
          <w:t>Segment Index and Level Assignment</w:t>
        </w:r>
        <w:r>
          <w:rPr>
            <w:noProof/>
            <w:webHidden/>
          </w:rPr>
          <w:tab/>
        </w:r>
        <w:r>
          <w:rPr>
            <w:noProof/>
            <w:webHidden/>
          </w:rPr>
          <w:fldChar w:fldCharType="begin"/>
        </w:r>
        <w:r>
          <w:rPr>
            <w:noProof/>
            <w:webHidden/>
          </w:rPr>
          <w:instrText xml:space="preserve"> PAGEREF _Toc96416170 \h </w:instrText>
        </w:r>
      </w:ins>
      <w:r>
        <w:rPr>
          <w:noProof/>
          <w:webHidden/>
        </w:rPr>
      </w:r>
      <w:r>
        <w:rPr>
          <w:noProof/>
          <w:webHidden/>
        </w:rPr>
        <w:fldChar w:fldCharType="separate"/>
      </w:r>
      <w:ins w:id="79" w:author="David Singer" w:date="2022-02-22T12:54:00Z">
        <w:r w:rsidR="001E10FB">
          <w:rPr>
            <w:noProof/>
            <w:webHidden/>
          </w:rPr>
          <w:t>32</w:t>
        </w:r>
      </w:ins>
      <w:ins w:id="80" w:author="Dimitri Podborski" w:date="2022-02-22T09:55:00Z">
        <w:r>
          <w:rPr>
            <w:noProof/>
            <w:webHidden/>
          </w:rPr>
          <w:fldChar w:fldCharType="end"/>
        </w:r>
        <w:r w:rsidRPr="0055681F">
          <w:rPr>
            <w:rStyle w:val="Hyperlink"/>
            <w:noProof/>
          </w:rPr>
          <w:fldChar w:fldCharType="end"/>
        </w:r>
      </w:ins>
    </w:p>
    <w:p w14:paraId="1665D82C" w14:textId="15F836F3" w:rsidR="002C7177" w:rsidRDefault="002C7177">
      <w:pPr>
        <w:pStyle w:val="TOC1"/>
        <w:rPr>
          <w:ins w:id="81" w:author="Dimitri Podborski" w:date="2022-02-22T09:55:00Z"/>
          <w:rFonts w:asciiTheme="minorHAnsi" w:eastAsiaTheme="minorEastAsia" w:hAnsiTheme="minorHAnsi" w:cstheme="minorBidi"/>
          <w:noProof/>
          <w:sz w:val="24"/>
          <w:szCs w:val="24"/>
        </w:rPr>
      </w:pPr>
      <w:ins w:id="82"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"_Toc96416171"</w:instrText>
        </w:r>
        <w:r w:rsidRPr="0055681F">
          <w:rPr>
            <w:rStyle w:val="Hyperlink"/>
            <w:noProof/>
          </w:rPr>
          <w:instrText xml:space="preserve"> </w:instrText>
        </w:r>
      </w:ins>
      <w:ins w:id="83" w:author="David Singer" w:date="2022-02-22T12:54:00Z">
        <w:r w:rsidR="001E10FB" w:rsidRPr="0055681F">
          <w:rPr>
            <w:rStyle w:val="Hyperlink"/>
            <w:noProof/>
          </w:rPr>
        </w:r>
      </w:ins>
      <w:ins w:id="84" w:author="Dimitri Podborski" w:date="2022-02-22T09:55:00Z">
        <w:r w:rsidRPr="0055681F">
          <w:rPr>
            <w:rStyle w:val="Hyperlink"/>
            <w:noProof/>
          </w:rPr>
          <w:fldChar w:fldCharType="separate"/>
        </w:r>
        <w:r w:rsidRPr="0055681F">
          <w:rPr>
            <w:rStyle w:val="Hyperlink"/>
            <w:noProof/>
          </w:rPr>
          <w:t>11</w:t>
        </w:r>
        <w:r>
          <w:rPr>
            <w:rFonts w:asciiTheme="minorHAnsi" w:eastAsiaTheme="minorEastAsia" w:hAnsiTheme="minorHAnsi" w:cstheme="minorBidi"/>
            <w:noProof/>
            <w:sz w:val="24"/>
            <w:szCs w:val="24"/>
          </w:rPr>
          <w:tab/>
        </w:r>
        <w:r w:rsidRPr="0055681F">
          <w:rPr>
            <w:rStyle w:val="Hyperlink"/>
            <w:noProof/>
          </w:rPr>
          <w:t>Haptics support</w:t>
        </w:r>
        <w:r>
          <w:rPr>
            <w:noProof/>
            <w:webHidden/>
          </w:rPr>
          <w:tab/>
        </w:r>
        <w:r>
          <w:rPr>
            <w:noProof/>
            <w:webHidden/>
          </w:rPr>
          <w:fldChar w:fldCharType="begin"/>
        </w:r>
        <w:r>
          <w:rPr>
            <w:noProof/>
            <w:webHidden/>
          </w:rPr>
          <w:instrText xml:space="preserve"> PAGEREF _Toc96416171 \h </w:instrText>
        </w:r>
      </w:ins>
      <w:r>
        <w:rPr>
          <w:noProof/>
          <w:webHidden/>
        </w:rPr>
      </w:r>
      <w:r>
        <w:rPr>
          <w:noProof/>
          <w:webHidden/>
        </w:rPr>
        <w:fldChar w:fldCharType="separate"/>
      </w:r>
      <w:ins w:id="85" w:author="David Singer" w:date="2022-02-22T12:54:00Z">
        <w:r w:rsidR="001E10FB">
          <w:rPr>
            <w:noProof/>
            <w:webHidden/>
          </w:rPr>
          <w:t>38</w:t>
        </w:r>
      </w:ins>
      <w:ins w:id="86" w:author="Dimitri Podborski" w:date="2022-02-22T09:55:00Z">
        <w:r>
          <w:rPr>
            <w:noProof/>
            <w:webHidden/>
          </w:rPr>
          <w:fldChar w:fldCharType="end"/>
        </w:r>
        <w:r w:rsidRPr="0055681F">
          <w:rPr>
            <w:rStyle w:val="Hyperlink"/>
            <w:noProof/>
          </w:rPr>
          <w:fldChar w:fldCharType="end"/>
        </w:r>
      </w:ins>
    </w:p>
    <w:p w14:paraId="5C22C688" w14:textId="0944CBC1" w:rsidR="002C7177" w:rsidRDefault="002C7177">
      <w:pPr>
        <w:pStyle w:val="TOC1"/>
        <w:rPr>
          <w:ins w:id="87" w:author="Dimitri Podborski" w:date="2022-02-22T09:55:00Z"/>
          <w:rFonts w:asciiTheme="minorHAnsi" w:eastAsiaTheme="minorEastAsia" w:hAnsiTheme="minorHAnsi" w:cstheme="minorBidi"/>
          <w:noProof/>
          <w:sz w:val="24"/>
          <w:szCs w:val="24"/>
        </w:rPr>
      </w:pPr>
      <w:ins w:id="88"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"_Toc96416172"</w:instrText>
        </w:r>
        <w:r w:rsidRPr="0055681F">
          <w:rPr>
            <w:rStyle w:val="Hyperlink"/>
            <w:noProof/>
          </w:rPr>
          <w:instrText xml:space="preserve"> </w:instrText>
        </w:r>
      </w:ins>
      <w:ins w:id="89" w:author="David Singer" w:date="2022-02-22T12:54:00Z">
        <w:r w:rsidR="001E10FB" w:rsidRPr="0055681F">
          <w:rPr>
            <w:rStyle w:val="Hyperlink"/>
            <w:noProof/>
          </w:rPr>
        </w:r>
      </w:ins>
      <w:ins w:id="90" w:author="Dimitri Podborski" w:date="2022-02-22T09:55:00Z">
        <w:r w:rsidRPr="0055681F">
          <w:rPr>
            <w:rStyle w:val="Hyperlink"/>
            <w:noProof/>
          </w:rPr>
          <w:fldChar w:fldCharType="separate"/>
        </w:r>
        <w:r w:rsidRPr="0055681F">
          <w:rPr>
            <w:rStyle w:val="Hyperlink"/>
            <w:noProof/>
          </w:rPr>
          <w:t>12</w:t>
        </w:r>
        <w:r>
          <w:rPr>
            <w:rFonts w:asciiTheme="minorHAnsi" w:eastAsiaTheme="minorEastAsia" w:hAnsiTheme="minorHAnsi" w:cstheme="minorBidi"/>
            <w:noProof/>
            <w:sz w:val="24"/>
            <w:szCs w:val="24"/>
          </w:rPr>
          <w:tab/>
        </w:r>
        <w:r w:rsidRPr="0055681F">
          <w:rPr>
            <w:rStyle w:val="Hyperlink"/>
            <w:noProof/>
          </w:rPr>
          <w:t>Generic sub-picture track grouping extensions</w:t>
        </w:r>
        <w:r>
          <w:rPr>
            <w:noProof/>
            <w:webHidden/>
          </w:rPr>
          <w:tab/>
        </w:r>
        <w:r>
          <w:rPr>
            <w:noProof/>
            <w:webHidden/>
          </w:rPr>
          <w:fldChar w:fldCharType="begin"/>
        </w:r>
        <w:r>
          <w:rPr>
            <w:noProof/>
            <w:webHidden/>
          </w:rPr>
          <w:instrText xml:space="preserve"> PAGEREF _Toc96416172 \h </w:instrText>
        </w:r>
      </w:ins>
      <w:r>
        <w:rPr>
          <w:noProof/>
          <w:webHidden/>
        </w:rPr>
      </w:r>
      <w:r>
        <w:rPr>
          <w:noProof/>
          <w:webHidden/>
        </w:rPr>
        <w:fldChar w:fldCharType="separate"/>
      </w:r>
      <w:ins w:id="91" w:author="David Singer" w:date="2022-02-22T12:54:00Z">
        <w:r w:rsidR="001E10FB">
          <w:rPr>
            <w:noProof/>
            <w:webHidden/>
          </w:rPr>
          <w:t>41</w:t>
        </w:r>
      </w:ins>
      <w:ins w:id="92" w:author="Dimitri Podborski" w:date="2022-02-22T09:55:00Z">
        <w:r>
          <w:rPr>
            <w:noProof/>
            <w:webHidden/>
          </w:rPr>
          <w:fldChar w:fldCharType="end"/>
        </w:r>
        <w:r w:rsidRPr="0055681F">
          <w:rPr>
            <w:rStyle w:val="Hyperlink"/>
            <w:noProof/>
          </w:rPr>
          <w:fldChar w:fldCharType="end"/>
        </w:r>
      </w:ins>
    </w:p>
    <w:p w14:paraId="3D27323D" w14:textId="4A425B8B" w:rsidR="002C7177" w:rsidRDefault="002C7177">
      <w:pPr>
        <w:pStyle w:val="TOC1"/>
        <w:rPr>
          <w:ins w:id="93" w:author="Dimitri Podborski" w:date="2022-02-22T09:55:00Z"/>
          <w:rFonts w:asciiTheme="minorHAnsi" w:eastAsiaTheme="minorEastAsia" w:hAnsiTheme="minorHAnsi" w:cstheme="minorBidi"/>
          <w:noProof/>
          <w:sz w:val="24"/>
          <w:szCs w:val="24"/>
        </w:rPr>
      </w:pPr>
      <w:ins w:id="94"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"_Toc96416173"</w:instrText>
        </w:r>
        <w:r w:rsidRPr="0055681F">
          <w:rPr>
            <w:rStyle w:val="Hyperlink"/>
            <w:noProof/>
          </w:rPr>
          <w:instrText xml:space="preserve"> </w:instrText>
        </w:r>
      </w:ins>
      <w:ins w:id="95" w:author="David Singer" w:date="2022-02-22T12:54:00Z">
        <w:r w:rsidR="001E10FB" w:rsidRPr="0055681F">
          <w:rPr>
            <w:rStyle w:val="Hyperlink"/>
            <w:noProof/>
          </w:rPr>
        </w:r>
      </w:ins>
      <w:ins w:id="96" w:author="Dimitri Podborski" w:date="2022-02-22T09:55:00Z">
        <w:r w:rsidRPr="0055681F">
          <w:rPr>
            <w:rStyle w:val="Hyperlink"/>
            <w:noProof/>
          </w:rPr>
          <w:fldChar w:fldCharType="separate"/>
        </w:r>
        <w:r w:rsidRPr="0055681F">
          <w:rPr>
            <w:rStyle w:val="Hyperlink"/>
            <w:noProof/>
          </w:rPr>
          <w:t>13</w:t>
        </w:r>
        <w:r>
          <w:rPr>
            <w:rFonts w:asciiTheme="minorHAnsi" w:eastAsiaTheme="minorEastAsia" w:hAnsiTheme="minorHAnsi" w:cstheme="minorBidi"/>
            <w:noProof/>
            <w:sz w:val="24"/>
            <w:szCs w:val="24"/>
          </w:rPr>
          <w:tab/>
        </w:r>
        <w:r w:rsidRPr="0055681F">
          <w:rPr>
            <w:rStyle w:val="Hyperlink"/>
            <w:noProof/>
          </w:rPr>
          <w:t>Signaling of M</w:t>
        </w:r>
        <w:r w:rsidRPr="0055681F">
          <w:rPr>
            <w:rStyle w:val="Hyperlink"/>
            <w:noProof/>
            <w:lang w:val="en-CA"/>
          </w:rPr>
          <w:t>ulti-Layer Picture Compositing Information in the VVC File Format</w:t>
        </w:r>
        <w:r>
          <w:rPr>
            <w:noProof/>
            <w:webHidden/>
          </w:rPr>
          <w:tab/>
        </w:r>
        <w:r>
          <w:rPr>
            <w:noProof/>
            <w:webHidden/>
          </w:rPr>
          <w:fldChar w:fldCharType="begin"/>
        </w:r>
        <w:r>
          <w:rPr>
            <w:noProof/>
            <w:webHidden/>
          </w:rPr>
          <w:instrText xml:space="preserve"> PAGEREF _Toc96416173 \h </w:instrText>
        </w:r>
      </w:ins>
      <w:r>
        <w:rPr>
          <w:noProof/>
          <w:webHidden/>
        </w:rPr>
      </w:r>
      <w:r>
        <w:rPr>
          <w:noProof/>
          <w:webHidden/>
        </w:rPr>
        <w:fldChar w:fldCharType="separate"/>
      </w:r>
      <w:ins w:id="97" w:author="David Singer" w:date="2022-02-22T12:54:00Z">
        <w:r w:rsidR="001E10FB">
          <w:rPr>
            <w:noProof/>
            <w:webHidden/>
          </w:rPr>
          <w:t>45</w:t>
        </w:r>
      </w:ins>
      <w:ins w:id="98" w:author="Dimitri Podborski" w:date="2022-02-22T09:55:00Z">
        <w:r>
          <w:rPr>
            <w:noProof/>
            <w:webHidden/>
          </w:rPr>
          <w:fldChar w:fldCharType="end"/>
        </w:r>
        <w:r w:rsidRPr="0055681F">
          <w:rPr>
            <w:rStyle w:val="Hyperlink"/>
            <w:noProof/>
          </w:rPr>
          <w:fldChar w:fldCharType="end"/>
        </w:r>
      </w:ins>
    </w:p>
    <w:p w14:paraId="23BF180B" w14:textId="788BE20D" w:rsidR="002C7177" w:rsidRDefault="002C7177">
      <w:pPr>
        <w:pStyle w:val="TOC1"/>
        <w:rPr>
          <w:ins w:id="99" w:author="Dimitri Podborski" w:date="2022-02-22T09:55:00Z"/>
          <w:rFonts w:asciiTheme="minorHAnsi" w:eastAsiaTheme="minorEastAsia" w:hAnsiTheme="minorHAnsi" w:cstheme="minorBidi"/>
          <w:noProof/>
          <w:sz w:val="24"/>
          <w:szCs w:val="24"/>
        </w:rPr>
      </w:pPr>
      <w:ins w:id="100"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"_Toc96416174"</w:instrText>
        </w:r>
        <w:r w:rsidRPr="0055681F">
          <w:rPr>
            <w:rStyle w:val="Hyperlink"/>
            <w:noProof/>
          </w:rPr>
          <w:instrText xml:space="preserve"> </w:instrText>
        </w:r>
      </w:ins>
      <w:ins w:id="101" w:author="David Singer" w:date="2022-02-22T12:54:00Z">
        <w:r w:rsidR="001E10FB" w:rsidRPr="0055681F">
          <w:rPr>
            <w:rStyle w:val="Hyperlink"/>
            <w:noProof/>
          </w:rPr>
        </w:r>
      </w:ins>
      <w:ins w:id="102" w:author="Dimitri Podborski" w:date="2022-02-22T09:55:00Z">
        <w:r w:rsidRPr="0055681F">
          <w:rPr>
            <w:rStyle w:val="Hyperlink"/>
            <w:noProof/>
          </w:rPr>
          <w:fldChar w:fldCharType="separate"/>
        </w:r>
        <w:r w:rsidRPr="0055681F">
          <w:rPr>
            <w:rStyle w:val="Hyperlink"/>
            <w:noProof/>
            <w:lang w:val="en-CA"/>
          </w:rPr>
          <w:t>14</w:t>
        </w:r>
        <w:r>
          <w:rPr>
            <w:rFonts w:asciiTheme="minorHAnsi" w:eastAsiaTheme="minorEastAsia" w:hAnsiTheme="minorHAnsi" w:cstheme="minorBidi"/>
            <w:noProof/>
            <w:sz w:val="24"/>
            <w:szCs w:val="24"/>
          </w:rPr>
          <w:tab/>
        </w:r>
        <w:r w:rsidRPr="0055681F">
          <w:rPr>
            <w:rStyle w:val="Hyperlink"/>
            <w:noProof/>
            <w:lang w:val="en-CA"/>
          </w:rPr>
          <w:t>Picture-in-Picture (from m57985, with update resulted from m58905)</w:t>
        </w:r>
        <w:r>
          <w:rPr>
            <w:noProof/>
            <w:webHidden/>
          </w:rPr>
          <w:tab/>
        </w:r>
        <w:r>
          <w:rPr>
            <w:noProof/>
            <w:webHidden/>
          </w:rPr>
          <w:fldChar w:fldCharType="begin"/>
        </w:r>
        <w:r>
          <w:rPr>
            <w:noProof/>
            <w:webHidden/>
          </w:rPr>
          <w:instrText xml:space="preserve"> PAGEREF _Toc96416174 \h </w:instrText>
        </w:r>
      </w:ins>
      <w:r>
        <w:rPr>
          <w:noProof/>
          <w:webHidden/>
        </w:rPr>
      </w:r>
      <w:r>
        <w:rPr>
          <w:noProof/>
          <w:webHidden/>
        </w:rPr>
        <w:fldChar w:fldCharType="separate"/>
      </w:r>
      <w:ins w:id="103" w:author="David Singer" w:date="2022-02-22T12:54:00Z">
        <w:r w:rsidR="001E10FB">
          <w:rPr>
            <w:noProof/>
            <w:webHidden/>
          </w:rPr>
          <w:t>52</w:t>
        </w:r>
      </w:ins>
      <w:ins w:id="104" w:author="Dimitri Podborski" w:date="2022-02-22T09:55:00Z">
        <w:r>
          <w:rPr>
            <w:noProof/>
            <w:webHidden/>
          </w:rPr>
          <w:fldChar w:fldCharType="end"/>
        </w:r>
        <w:r w:rsidRPr="0055681F">
          <w:rPr>
            <w:rStyle w:val="Hyperlink"/>
            <w:noProof/>
          </w:rPr>
          <w:fldChar w:fldCharType="end"/>
        </w:r>
      </w:ins>
    </w:p>
    <w:p w14:paraId="750A1537" w14:textId="43F896CD" w:rsidR="002C7177" w:rsidRDefault="002C7177">
      <w:pPr>
        <w:pStyle w:val="TOC1"/>
        <w:rPr>
          <w:ins w:id="105" w:author="Dimitri Podborski" w:date="2022-02-22T09:55:00Z"/>
          <w:rFonts w:asciiTheme="minorHAnsi" w:eastAsiaTheme="minorEastAsia" w:hAnsiTheme="minorHAnsi" w:cstheme="minorBidi"/>
          <w:noProof/>
          <w:sz w:val="24"/>
          <w:szCs w:val="24"/>
        </w:rPr>
      </w:pPr>
      <w:ins w:id="106" w:author="Dimitri Podborski" w:date="2022-02-22T09:55:00Z">
        <w:r w:rsidRPr="0055681F">
          <w:rPr>
            <w:rStyle w:val="Hyperlink"/>
            <w:noProof/>
          </w:rPr>
          <w:fldChar w:fldCharType="begin"/>
        </w:r>
        <w:r w:rsidRPr="0055681F">
          <w:rPr>
            <w:rStyle w:val="Hyperlink"/>
            <w:noProof/>
          </w:rPr>
          <w:instrText xml:space="preserve"> </w:instrText>
        </w:r>
        <w:r>
          <w:rPr>
            <w:noProof/>
          </w:rPr>
          <w:instrText>HYPERLINK \l "_Toc96416175"</w:instrText>
        </w:r>
        <w:r w:rsidRPr="0055681F">
          <w:rPr>
            <w:rStyle w:val="Hyperlink"/>
            <w:noProof/>
          </w:rPr>
          <w:instrText xml:space="preserve"> </w:instrText>
        </w:r>
      </w:ins>
      <w:ins w:id="107" w:author="David Singer" w:date="2022-02-22T12:54:00Z">
        <w:r w:rsidR="001E10FB" w:rsidRPr="0055681F">
          <w:rPr>
            <w:rStyle w:val="Hyperlink"/>
            <w:noProof/>
          </w:rPr>
        </w:r>
      </w:ins>
      <w:ins w:id="108" w:author="Dimitri Podborski" w:date="2022-02-22T09:55:00Z">
        <w:r w:rsidRPr="0055681F">
          <w:rPr>
            <w:rStyle w:val="Hyperlink"/>
            <w:noProof/>
          </w:rPr>
          <w:fldChar w:fldCharType="separate"/>
        </w:r>
        <w:r w:rsidRPr="0055681F">
          <w:rPr>
            <w:rStyle w:val="Hyperlink"/>
            <w:noProof/>
          </w:rPr>
          <w:t>15</w:t>
        </w:r>
        <w:r>
          <w:rPr>
            <w:rFonts w:asciiTheme="minorHAnsi" w:eastAsiaTheme="minorEastAsia" w:hAnsiTheme="minorHAnsi" w:cstheme="minorBidi"/>
            <w:noProof/>
            <w:sz w:val="24"/>
            <w:szCs w:val="24"/>
          </w:rPr>
          <w:tab/>
        </w:r>
        <w:r w:rsidRPr="0055681F">
          <w:rPr>
            <w:rStyle w:val="Hyperlink"/>
            <w:noProof/>
          </w:rPr>
          <w:t>Carriage of T.35 messages</w:t>
        </w:r>
        <w:r>
          <w:rPr>
            <w:noProof/>
            <w:webHidden/>
          </w:rPr>
          <w:tab/>
        </w:r>
        <w:r>
          <w:rPr>
            <w:noProof/>
            <w:webHidden/>
          </w:rPr>
          <w:fldChar w:fldCharType="begin"/>
        </w:r>
        <w:r>
          <w:rPr>
            <w:noProof/>
            <w:webHidden/>
          </w:rPr>
          <w:instrText xml:space="preserve"> PAGEREF _Toc96416175 \h </w:instrText>
        </w:r>
      </w:ins>
      <w:r>
        <w:rPr>
          <w:noProof/>
          <w:webHidden/>
        </w:rPr>
      </w:r>
      <w:r>
        <w:rPr>
          <w:noProof/>
          <w:webHidden/>
        </w:rPr>
        <w:fldChar w:fldCharType="separate"/>
      </w:r>
      <w:ins w:id="109" w:author="David Singer" w:date="2022-02-22T12:54:00Z">
        <w:r w:rsidR="001E10FB">
          <w:rPr>
            <w:noProof/>
            <w:webHidden/>
          </w:rPr>
          <w:t>54</w:t>
        </w:r>
      </w:ins>
      <w:ins w:id="110" w:author="Dimitri Podborski" w:date="2022-02-22T09:55:00Z">
        <w:r>
          <w:rPr>
            <w:noProof/>
            <w:webHidden/>
          </w:rPr>
          <w:fldChar w:fldCharType="end"/>
        </w:r>
        <w:r w:rsidRPr="0055681F">
          <w:rPr>
            <w:rStyle w:val="Hyperlink"/>
            <w:noProof/>
          </w:rPr>
          <w:fldChar w:fldCharType="end"/>
        </w:r>
      </w:ins>
    </w:p>
    <w:p w14:paraId="27AC56CF" w14:textId="1EDCDA2A" w:rsidR="003D7359" w:rsidDel="002C7177" w:rsidRDefault="003D7359">
      <w:pPr>
        <w:pStyle w:val="TOC1"/>
        <w:rPr>
          <w:del w:id="111" w:author="Dimitri Podborski" w:date="2022-02-22T09:55:00Z"/>
          <w:rFonts w:asciiTheme="minorHAnsi" w:eastAsiaTheme="minorEastAsia" w:hAnsiTheme="minorHAnsi" w:cstheme="minorBidi"/>
          <w:noProof/>
          <w:sz w:val="24"/>
          <w:szCs w:val="24"/>
        </w:rPr>
      </w:pPr>
      <w:del w:id="112" w:author="Dimitri Podborski" w:date="2022-02-22T09:55:00Z">
        <w:r w:rsidRPr="002C7177" w:rsidDel="002C7177">
          <w:rPr>
            <w:noProof/>
            <w:rPrChange w:id="113" w:author="Dimitri Podborski" w:date="2022-02-22T09:55:00Z">
              <w:rPr>
                <w:rStyle w:val="Hyperlink"/>
                <w:noProof/>
              </w:rPr>
            </w:rPrChange>
          </w:rPr>
          <w:delText>1</w:delText>
        </w:r>
        <w:r w:rsidDel="002C7177">
          <w:rPr>
            <w:rFonts w:asciiTheme="minorHAnsi" w:eastAsiaTheme="minorEastAsia" w:hAnsiTheme="minorHAnsi" w:cstheme="minorBidi"/>
            <w:noProof/>
            <w:sz w:val="24"/>
            <w:szCs w:val="24"/>
          </w:rPr>
          <w:tab/>
        </w:r>
        <w:r w:rsidRPr="002C7177" w:rsidDel="002C7177">
          <w:rPr>
            <w:noProof/>
            <w:rPrChange w:id="114" w:author="Dimitri Podborski" w:date="2022-02-22T09:55:00Z">
              <w:rPr>
                <w:rStyle w:val="Hyperlink"/>
                <w:noProof/>
              </w:rPr>
            </w:rPrChange>
          </w:rPr>
          <w:delText>Handling lost or corrupted samples</w:delText>
        </w:r>
        <w:r w:rsidDel="002C7177">
          <w:rPr>
            <w:noProof/>
            <w:webHidden/>
          </w:rPr>
          <w:tab/>
          <w:delText>2</w:delText>
        </w:r>
      </w:del>
    </w:p>
    <w:p w14:paraId="198B10D4" w14:textId="498C6732" w:rsidR="003D7359" w:rsidDel="002C7177" w:rsidRDefault="003D7359">
      <w:pPr>
        <w:pStyle w:val="TOC1"/>
        <w:rPr>
          <w:del w:id="115" w:author="Dimitri Podborski" w:date="2022-02-22T09:55:00Z"/>
          <w:rFonts w:asciiTheme="minorHAnsi" w:eastAsiaTheme="minorEastAsia" w:hAnsiTheme="minorHAnsi" w:cstheme="minorBidi"/>
          <w:noProof/>
          <w:sz w:val="24"/>
          <w:szCs w:val="24"/>
        </w:rPr>
      </w:pPr>
      <w:del w:id="116" w:author="Dimitri Podborski" w:date="2022-02-22T09:55:00Z">
        <w:r w:rsidRPr="002C7177" w:rsidDel="002C7177">
          <w:rPr>
            <w:noProof/>
            <w:rPrChange w:id="117" w:author="Dimitri Podborski" w:date="2022-02-22T09:55:00Z">
              <w:rPr>
                <w:rStyle w:val="Hyperlink"/>
                <w:noProof/>
              </w:rPr>
            </w:rPrChange>
          </w:rPr>
          <w:delText>2</w:delText>
        </w:r>
        <w:r w:rsidDel="002C7177">
          <w:rPr>
            <w:rFonts w:asciiTheme="minorHAnsi" w:eastAsiaTheme="minorEastAsia" w:hAnsiTheme="minorHAnsi" w:cstheme="minorBidi"/>
            <w:noProof/>
            <w:sz w:val="24"/>
            <w:szCs w:val="24"/>
          </w:rPr>
          <w:tab/>
        </w:r>
        <w:r w:rsidRPr="002C7177" w:rsidDel="002C7177">
          <w:rPr>
            <w:noProof/>
            <w:rPrChange w:id="118" w:author="Dimitri Podborski" w:date="2022-02-22T09:55:00Z">
              <w:rPr>
                <w:rStyle w:val="Hyperlink"/>
                <w:noProof/>
              </w:rPr>
            </w:rPrChange>
          </w:rPr>
          <w:delText>Edit lists and movie fragments</w:delText>
        </w:r>
        <w:r w:rsidDel="002C7177">
          <w:rPr>
            <w:noProof/>
            <w:webHidden/>
          </w:rPr>
          <w:tab/>
          <w:delText>5</w:delText>
        </w:r>
      </w:del>
    </w:p>
    <w:p w14:paraId="07114F63" w14:textId="4D05E25A" w:rsidR="003D7359" w:rsidDel="002C7177" w:rsidRDefault="003D7359">
      <w:pPr>
        <w:pStyle w:val="TOC1"/>
        <w:rPr>
          <w:del w:id="119" w:author="Dimitri Podborski" w:date="2022-02-22T09:55:00Z"/>
          <w:rFonts w:asciiTheme="minorHAnsi" w:eastAsiaTheme="minorEastAsia" w:hAnsiTheme="minorHAnsi" w:cstheme="minorBidi"/>
          <w:noProof/>
          <w:sz w:val="24"/>
          <w:szCs w:val="24"/>
        </w:rPr>
      </w:pPr>
      <w:del w:id="120" w:author="Dimitri Podborski" w:date="2022-02-22T09:55:00Z">
        <w:r w:rsidRPr="002C7177" w:rsidDel="002C7177">
          <w:rPr>
            <w:noProof/>
            <w:rPrChange w:id="121" w:author="Dimitri Podborski" w:date="2022-02-22T09:55:00Z">
              <w:rPr>
                <w:rStyle w:val="Hyperlink"/>
                <w:noProof/>
              </w:rPr>
            </w:rPrChange>
          </w:rPr>
          <w:delText>3</w:delText>
        </w:r>
        <w:r w:rsidDel="002C7177">
          <w:rPr>
            <w:rFonts w:asciiTheme="minorHAnsi" w:eastAsiaTheme="minorEastAsia" w:hAnsiTheme="minorHAnsi" w:cstheme="minorBidi"/>
            <w:noProof/>
            <w:sz w:val="24"/>
            <w:szCs w:val="24"/>
          </w:rPr>
          <w:tab/>
        </w:r>
        <w:r w:rsidRPr="002C7177" w:rsidDel="002C7177">
          <w:rPr>
            <w:noProof/>
            <w:rPrChange w:id="122" w:author="Dimitri Podborski" w:date="2022-02-22T09:55:00Z">
              <w:rPr>
                <w:rStyle w:val="Hyperlink"/>
                <w:noProof/>
              </w:rPr>
            </w:rPrChange>
          </w:rPr>
          <w:delText>Multiplexed timed metadata tracks</w:delText>
        </w:r>
        <w:r w:rsidDel="002C7177">
          <w:rPr>
            <w:noProof/>
            <w:webHidden/>
          </w:rPr>
          <w:tab/>
          <w:delText>8</w:delText>
        </w:r>
      </w:del>
    </w:p>
    <w:p w14:paraId="3E1F4F8C" w14:textId="206C3A44" w:rsidR="003D7359" w:rsidDel="002C7177" w:rsidRDefault="003D7359">
      <w:pPr>
        <w:pStyle w:val="TOC1"/>
        <w:rPr>
          <w:del w:id="123" w:author="Dimitri Podborski" w:date="2022-02-22T09:55:00Z"/>
          <w:rFonts w:asciiTheme="minorHAnsi" w:eastAsiaTheme="minorEastAsia" w:hAnsiTheme="minorHAnsi" w:cstheme="minorBidi"/>
          <w:noProof/>
          <w:sz w:val="24"/>
          <w:szCs w:val="24"/>
        </w:rPr>
      </w:pPr>
      <w:del w:id="124" w:author="Dimitri Podborski" w:date="2022-02-22T09:55:00Z">
        <w:r w:rsidRPr="002C7177" w:rsidDel="002C7177">
          <w:rPr>
            <w:noProof/>
            <w:rPrChange w:id="125" w:author="Dimitri Podborski" w:date="2022-02-22T09:55:00Z">
              <w:rPr>
                <w:rStyle w:val="Hyperlink"/>
                <w:noProof/>
              </w:rPr>
            </w:rPrChange>
          </w:rPr>
          <w:delText>4</w:delText>
        </w:r>
        <w:r w:rsidDel="002C7177">
          <w:rPr>
            <w:rFonts w:asciiTheme="minorHAnsi" w:eastAsiaTheme="minorEastAsia" w:hAnsiTheme="minorHAnsi" w:cstheme="minorBidi"/>
            <w:noProof/>
            <w:sz w:val="24"/>
            <w:szCs w:val="24"/>
          </w:rPr>
          <w:tab/>
        </w:r>
        <w:r w:rsidRPr="002C7177" w:rsidDel="002C7177">
          <w:rPr>
            <w:noProof/>
            <w:rPrChange w:id="126" w:author="Dimitri Podborski" w:date="2022-02-22T09:55:00Z">
              <w:rPr>
                <w:rStyle w:val="Hyperlink"/>
                <w:noProof/>
              </w:rPr>
            </w:rPrChange>
          </w:rPr>
          <w:delText>Embedded Metadata Signaling</w:delText>
        </w:r>
        <w:r w:rsidDel="002C7177">
          <w:rPr>
            <w:noProof/>
            <w:webHidden/>
          </w:rPr>
          <w:tab/>
          <w:delText>14</w:delText>
        </w:r>
      </w:del>
    </w:p>
    <w:p w14:paraId="523B8BBE" w14:textId="2A96899D" w:rsidR="003D7359" w:rsidDel="002C7177" w:rsidRDefault="003D7359">
      <w:pPr>
        <w:pStyle w:val="TOC1"/>
        <w:rPr>
          <w:del w:id="127" w:author="Dimitri Podborski" w:date="2022-02-22T09:55:00Z"/>
          <w:rFonts w:asciiTheme="minorHAnsi" w:eastAsiaTheme="minorEastAsia" w:hAnsiTheme="minorHAnsi" w:cstheme="minorBidi"/>
          <w:noProof/>
          <w:sz w:val="24"/>
          <w:szCs w:val="24"/>
        </w:rPr>
      </w:pPr>
      <w:del w:id="128" w:author="Dimitri Podborski" w:date="2022-02-22T09:55:00Z">
        <w:r w:rsidRPr="002C7177" w:rsidDel="002C7177">
          <w:rPr>
            <w:noProof/>
            <w:rPrChange w:id="129" w:author="Dimitri Podborski" w:date="2022-02-22T09:55:00Z">
              <w:rPr>
                <w:rStyle w:val="Hyperlink"/>
                <w:noProof/>
              </w:rPr>
            </w:rPrChange>
          </w:rPr>
          <w:delText>5</w:delText>
        </w:r>
        <w:r w:rsidDel="002C7177">
          <w:rPr>
            <w:rFonts w:asciiTheme="minorHAnsi" w:eastAsiaTheme="minorEastAsia" w:hAnsiTheme="minorHAnsi" w:cstheme="minorBidi"/>
            <w:noProof/>
            <w:sz w:val="24"/>
            <w:szCs w:val="24"/>
          </w:rPr>
          <w:tab/>
        </w:r>
        <w:r w:rsidRPr="002C7177" w:rsidDel="002C7177">
          <w:rPr>
            <w:noProof/>
            <w:rPrChange w:id="130" w:author="Dimitri Podborski" w:date="2022-02-22T09:55:00Z">
              <w:rPr>
                <w:rStyle w:val="Hyperlink"/>
                <w:noProof/>
              </w:rPr>
            </w:rPrChange>
          </w:rPr>
          <w:delText>On MIME type parameters</w:delText>
        </w:r>
        <w:r w:rsidDel="002C7177">
          <w:rPr>
            <w:noProof/>
            <w:webHidden/>
          </w:rPr>
          <w:tab/>
          <w:delText>14</w:delText>
        </w:r>
      </w:del>
    </w:p>
    <w:p w14:paraId="516CE8B7" w14:textId="645104C8" w:rsidR="003D7359" w:rsidDel="002C7177" w:rsidRDefault="003D7359">
      <w:pPr>
        <w:pStyle w:val="TOC1"/>
        <w:rPr>
          <w:del w:id="131" w:author="Dimitri Podborski" w:date="2022-02-22T09:55:00Z"/>
          <w:rFonts w:asciiTheme="minorHAnsi" w:eastAsiaTheme="minorEastAsia" w:hAnsiTheme="minorHAnsi" w:cstheme="minorBidi"/>
          <w:noProof/>
          <w:sz w:val="24"/>
          <w:szCs w:val="24"/>
        </w:rPr>
      </w:pPr>
      <w:del w:id="132" w:author="Dimitri Podborski" w:date="2022-02-22T09:55:00Z">
        <w:r w:rsidRPr="002C7177" w:rsidDel="002C7177">
          <w:rPr>
            <w:noProof/>
            <w:rPrChange w:id="133" w:author="Dimitri Podborski" w:date="2022-02-22T09:55:00Z">
              <w:rPr>
                <w:rStyle w:val="Hyperlink"/>
                <w:noProof/>
              </w:rPr>
            </w:rPrChange>
          </w:rPr>
          <w:delText>6</w:delText>
        </w:r>
        <w:r w:rsidDel="002C7177">
          <w:rPr>
            <w:rFonts w:asciiTheme="minorHAnsi" w:eastAsiaTheme="minorEastAsia" w:hAnsiTheme="minorHAnsi" w:cstheme="minorBidi"/>
            <w:noProof/>
            <w:sz w:val="24"/>
            <w:szCs w:val="24"/>
          </w:rPr>
          <w:tab/>
        </w:r>
        <w:r w:rsidRPr="002C7177" w:rsidDel="002C7177">
          <w:rPr>
            <w:noProof/>
            <w:rPrChange w:id="134" w:author="Dimitri Podborski" w:date="2022-02-22T09:55:00Z">
              <w:rPr>
                <w:rStyle w:val="Hyperlink"/>
                <w:noProof/>
              </w:rPr>
            </w:rPrChange>
          </w:rPr>
          <w:delText>On relation of entity groups and sample groups</w:delText>
        </w:r>
        <w:r w:rsidDel="002C7177">
          <w:rPr>
            <w:noProof/>
            <w:webHidden/>
          </w:rPr>
          <w:tab/>
          <w:delText>15</w:delText>
        </w:r>
      </w:del>
    </w:p>
    <w:p w14:paraId="5A289583" w14:textId="6DF37520" w:rsidR="003D7359" w:rsidDel="002C7177" w:rsidRDefault="003D7359">
      <w:pPr>
        <w:pStyle w:val="TOC1"/>
        <w:rPr>
          <w:del w:id="135" w:author="Dimitri Podborski" w:date="2022-02-22T09:55:00Z"/>
          <w:rFonts w:asciiTheme="minorHAnsi" w:eastAsiaTheme="minorEastAsia" w:hAnsiTheme="minorHAnsi" w:cstheme="minorBidi"/>
          <w:noProof/>
          <w:sz w:val="24"/>
          <w:szCs w:val="24"/>
        </w:rPr>
      </w:pPr>
      <w:del w:id="136" w:author="Dimitri Podborski" w:date="2022-02-22T09:55:00Z">
        <w:r w:rsidRPr="002C7177" w:rsidDel="002C7177">
          <w:rPr>
            <w:noProof/>
            <w:rPrChange w:id="137" w:author="Dimitri Podborski" w:date="2022-02-22T09:55:00Z">
              <w:rPr>
                <w:rStyle w:val="Hyperlink"/>
                <w:noProof/>
              </w:rPr>
            </w:rPrChange>
          </w:rPr>
          <w:delText>7</w:delText>
        </w:r>
        <w:r w:rsidDel="002C7177">
          <w:rPr>
            <w:rFonts w:asciiTheme="minorHAnsi" w:eastAsiaTheme="minorEastAsia" w:hAnsiTheme="minorHAnsi" w:cstheme="minorBidi"/>
            <w:noProof/>
            <w:sz w:val="24"/>
            <w:szCs w:val="24"/>
          </w:rPr>
          <w:tab/>
        </w:r>
        <w:r w:rsidRPr="002C7177" w:rsidDel="002C7177">
          <w:rPr>
            <w:noProof/>
            <w:rPrChange w:id="138" w:author="Dimitri Podborski" w:date="2022-02-22T09:55:00Z">
              <w:rPr>
                <w:rStyle w:val="Hyperlink"/>
                <w:noProof/>
              </w:rPr>
            </w:rPrChange>
          </w:rPr>
          <w:delText>Stronger defaulting in Track Runs</w:delText>
        </w:r>
        <w:r w:rsidDel="002C7177">
          <w:rPr>
            <w:noProof/>
            <w:webHidden/>
          </w:rPr>
          <w:tab/>
          <w:delText>16</w:delText>
        </w:r>
      </w:del>
    </w:p>
    <w:p w14:paraId="61FCA50B" w14:textId="5774CF33" w:rsidR="003D7359" w:rsidDel="002C7177" w:rsidRDefault="003D7359">
      <w:pPr>
        <w:pStyle w:val="TOC1"/>
        <w:rPr>
          <w:del w:id="139" w:author="Dimitri Podborski" w:date="2022-02-22T09:55:00Z"/>
          <w:rFonts w:asciiTheme="minorHAnsi" w:eastAsiaTheme="minorEastAsia" w:hAnsiTheme="minorHAnsi" w:cstheme="minorBidi"/>
          <w:noProof/>
          <w:sz w:val="24"/>
          <w:szCs w:val="24"/>
        </w:rPr>
      </w:pPr>
      <w:del w:id="140" w:author="Dimitri Podborski" w:date="2022-02-22T09:55:00Z">
        <w:r w:rsidRPr="002C7177" w:rsidDel="002C7177">
          <w:rPr>
            <w:noProof/>
            <w:rPrChange w:id="141" w:author="Dimitri Podborski" w:date="2022-02-22T09:55:00Z">
              <w:rPr>
                <w:rStyle w:val="Hyperlink"/>
                <w:noProof/>
              </w:rPr>
            </w:rPrChange>
          </w:rPr>
          <w:delText>8</w:delText>
        </w:r>
        <w:r w:rsidDel="002C7177">
          <w:rPr>
            <w:rFonts w:asciiTheme="minorHAnsi" w:eastAsiaTheme="minorEastAsia" w:hAnsiTheme="minorHAnsi" w:cstheme="minorBidi"/>
            <w:noProof/>
            <w:sz w:val="24"/>
            <w:szCs w:val="24"/>
          </w:rPr>
          <w:tab/>
        </w:r>
        <w:r w:rsidRPr="002C7177" w:rsidDel="002C7177">
          <w:rPr>
            <w:noProof/>
            <w:rPrChange w:id="142" w:author="Dimitri Podborski" w:date="2022-02-22T09:55:00Z">
              <w:rPr>
                <w:rStyle w:val="Hyperlink"/>
                <w:noProof/>
              </w:rPr>
            </w:rPrChange>
          </w:rPr>
          <w:delText>Sample reordering in Track Runs</w:delText>
        </w:r>
        <w:r w:rsidDel="002C7177">
          <w:rPr>
            <w:noProof/>
            <w:webHidden/>
          </w:rPr>
          <w:tab/>
          <w:delText>25</w:delText>
        </w:r>
      </w:del>
    </w:p>
    <w:p w14:paraId="34548AC3" w14:textId="35BD69FB" w:rsidR="003D7359" w:rsidDel="002C7177" w:rsidRDefault="003D7359">
      <w:pPr>
        <w:pStyle w:val="TOC1"/>
        <w:rPr>
          <w:del w:id="143" w:author="Dimitri Podborski" w:date="2022-02-22T09:55:00Z"/>
          <w:rFonts w:asciiTheme="minorHAnsi" w:eastAsiaTheme="minorEastAsia" w:hAnsiTheme="minorHAnsi" w:cstheme="minorBidi"/>
          <w:noProof/>
          <w:sz w:val="24"/>
          <w:szCs w:val="24"/>
        </w:rPr>
      </w:pPr>
      <w:del w:id="144" w:author="Dimitri Podborski" w:date="2022-02-22T09:55:00Z">
        <w:r w:rsidRPr="002C7177" w:rsidDel="002C7177">
          <w:rPr>
            <w:noProof/>
            <w:rPrChange w:id="145" w:author="Dimitri Podborski" w:date="2022-02-22T09:55:00Z">
              <w:rPr>
                <w:rStyle w:val="Hyperlink"/>
                <w:noProof/>
                <w:lang w:val="de-AT"/>
              </w:rPr>
            </w:rPrChange>
          </w:rPr>
          <w:delText>9</w:delText>
        </w:r>
        <w:r w:rsidDel="002C7177">
          <w:rPr>
            <w:rFonts w:asciiTheme="minorHAnsi" w:eastAsiaTheme="minorEastAsia" w:hAnsiTheme="minorHAnsi" w:cstheme="minorBidi"/>
            <w:noProof/>
            <w:sz w:val="24"/>
            <w:szCs w:val="24"/>
          </w:rPr>
          <w:tab/>
        </w:r>
        <w:r w:rsidRPr="002C7177" w:rsidDel="002C7177">
          <w:rPr>
            <w:noProof/>
            <w:rPrChange w:id="146" w:author="Dimitri Podborski" w:date="2022-02-22T09:55:00Z">
              <w:rPr>
                <w:rStyle w:val="Hyperlink"/>
                <w:noProof/>
                <w:lang w:val="de-AT"/>
              </w:rPr>
            </w:rPrChange>
          </w:rPr>
          <w:delText>Extending Segment Index</w:delText>
        </w:r>
        <w:r w:rsidDel="002C7177">
          <w:rPr>
            <w:noProof/>
            <w:webHidden/>
          </w:rPr>
          <w:tab/>
          <w:delText>30</w:delText>
        </w:r>
      </w:del>
    </w:p>
    <w:p w14:paraId="2A5C26AB" w14:textId="10606DF6" w:rsidR="003D7359" w:rsidDel="002C7177" w:rsidRDefault="003D7359">
      <w:pPr>
        <w:pStyle w:val="TOC1"/>
        <w:rPr>
          <w:del w:id="147" w:author="Dimitri Podborski" w:date="2022-02-22T09:55:00Z"/>
          <w:rFonts w:asciiTheme="minorHAnsi" w:eastAsiaTheme="minorEastAsia" w:hAnsiTheme="minorHAnsi" w:cstheme="minorBidi"/>
          <w:noProof/>
          <w:sz w:val="24"/>
          <w:szCs w:val="24"/>
        </w:rPr>
      </w:pPr>
      <w:del w:id="148" w:author="Dimitri Podborski" w:date="2022-02-22T09:55:00Z">
        <w:r w:rsidRPr="002C7177" w:rsidDel="002C7177">
          <w:rPr>
            <w:noProof/>
            <w:rPrChange w:id="149" w:author="Dimitri Podborski" w:date="2022-02-22T09:55:00Z">
              <w:rPr>
                <w:rStyle w:val="Hyperlink"/>
                <w:noProof/>
              </w:rPr>
            </w:rPrChange>
          </w:rPr>
          <w:delText>10</w:delText>
        </w:r>
        <w:r w:rsidDel="002C7177">
          <w:rPr>
            <w:rFonts w:asciiTheme="minorHAnsi" w:eastAsiaTheme="minorEastAsia" w:hAnsiTheme="minorHAnsi" w:cstheme="minorBidi"/>
            <w:noProof/>
            <w:sz w:val="24"/>
            <w:szCs w:val="24"/>
          </w:rPr>
          <w:tab/>
        </w:r>
        <w:r w:rsidRPr="002C7177" w:rsidDel="002C7177">
          <w:rPr>
            <w:noProof/>
            <w:rPrChange w:id="150" w:author="Dimitri Podborski" w:date="2022-02-22T09:55:00Z">
              <w:rPr>
                <w:rStyle w:val="Hyperlink"/>
                <w:noProof/>
              </w:rPr>
            </w:rPrChange>
          </w:rPr>
          <w:delText>Segment Index and Level Assignment</w:delText>
        </w:r>
        <w:r w:rsidDel="002C7177">
          <w:rPr>
            <w:noProof/>
            <w:webHidden/>
          </w:rPr>
          <w:tab/>
          <w:delText>32</w:delText>
        </w:r>
      </w:del>
    </w:p>
    <w:p w14:paraId="2C444111" w14:textId="0118374D" w:rsidR="003D7359" w:rsidDel="002C7177" w:rsidRDefault="003D7359">
      <w:pPr>
        <w:pStyle w:val="TOC1"/>
        <w:rPr>
          <w:del w:id="151" w:author="Dimitri Podborski" w:date="2022-02-22T09:55:00Z"/>
          <w:rFonts w:asciiTheme="minorHAnsi" w:eastAsiaTheme="minorEastAsia" w:hAnsiTheme="minorHAnsi" w:cstheme="minorBidi"/>
          <w:noProof/>
          <w:sz w:val="24"/>
          <w:szCs w:val="24"/>
        </w:rPr>
      </w:pPr>
      <w:del w:id="152" w:author="Dimitri Podborski" w:date="2022-02-22T09:55:00Z">
        <w:r w:rsidRPr="002C7177" w:rsidDel="002C7177">
          <w:rPr>
            <w:noProof/>
            <w:rPrChange w:id="153" w:author="Dimitri Podborski" w:date="2022-02-22T09:55:00Z">
              <w:rPr>
                <w:rStyle w:val="Hyperlink"/>
                <w:noProof/>
              </w:rPr>
            </w:rPrChange>
          </w:rPr>
          <w:delText>11</w:delText>
        </w:r>
        <w:r w:rsidDel="002C7177">
          <w:rPr>
            <w:rFonts w:asciiTheme="minorHAnsi" w:eastAsiaTheme="minorEastAsia" w:hAnsiTheme="minorHAnsi" w:cstheme="minorBidi"/>
            <w:noProof/>
            <w:sz w:val="24"/>
            <w:szCs w:val="24"/>
          </w:rPr>
          <w:tab/>
        </w:r>
        <w:r w:rsidRPr="002C7177" w:rsidDel="002C7177">
          <w:rPr>
            <w:noProof/>
            <w:rPrChange w:id="154" w:author="Dimitri Podborski" w:date="2022-02-22T09:55:00Z">
              <w:rPr>
                <w:rStyle w:val="Hyperlink"/>
                <w:noProof/>
              </w:rPr>
            </w:rPrChange>
          </w:rPr>
          <w:delText>Haptics support</w:delText>
        </w:r>
        <w:r w:rsidDel="002C7177">
          <w:rPr>
            <w:noProof/>
            <w:webHidden/>
          </w:rPr>
          <w:tab/>
          <w:delText>38</w:delText>
        </w:r>
      </w:del>
    </w:p>
    <w:p w14:paraId="518105F0" w14:textId="44D2B936" w:rsidR="003D7359" w:rsidDel="002C7177" w:rsidRDefault="003D7359">
      <w:pPr>
        <w:pStyle w:val="TOC1"/>
        <w:rPr>
          <w:del w:id="155" w:author="Dimitri Podborski" w:date="2022-02-22T09:55:00Z"/>
          <w:rFonts w:asciiTheme="minorHAnsi" w:eastAsiaTheme="minorEastAsia" w:hAnsiTheme="minorHAnsi" w:cstheme="minorBidi"/>
          <w:noProof/>
          <w:sz w:val="24"/>
          <w:szCs w:val="24"/>
        </w:rPr>
      </w:pPr>
      <w:del w:id="156" w:author="Dimitri Podborski" w:date="2022-02-22T09:55:00Z">
        <w:r w:rsidRPr="002C7177" w:rsidDel="002C7177">
          <w:rPr>
            <w:noProof/>
            <w:rPrChange w:id="157" w:author="Dimitri Podborski" w:date="2022-02-22T09:55:00Z">
              <w:rPr>
                <w:rStyle w:val="Hyperlink"/>
                <w:noProof/>
              </w:rPr>
            </w:rPrChange>
          </w:rPr>
          <w:delText>12</w:delText>
        </w:r>
        <w:r w:rsidDel="002C7177">
          <w:rPr>
            <w:rFonts w:asciiTheme="minorHAnsi" w:eastAsiaTheme="minorEastAsia" w:hAnsiTheme="minorHAnsi" w:cstheme="minorBidi"/>
            <w:noProof/>
            <w:sz w:val="24"/>
            <w:szCs w:val="24"/>
          </w:rPr>
          <w:tab/>
        </w:r>
        <w:r w:rsidRPr="002C7177" w:rsidDel="002C7177">
          <w:rPr>
            <w:noProof/>
            <w:rPrChange w:id="158" w:author="Dimitri Podborski" w:date="2022-02-22T09:55:00Z">
              <w:rPr>
                <w:rStyle w:val="Hyperlink"/>
                <w:noProof/>
              </w:rPr>
            </w:rPrChange>
          </w:rPr>
          <w:delText>Generic sub-picture track grouping extensions</w:delText>
        </w:r>
        <w:r w:rsidDel="002C7177">
          <w:rPr>
            <w:noProof/>
            <w:webHidden/>
          </w:rPr>
          <w:tab/>
          <w:delText>41</w:delText>
        </w:r>
      </w:del>
    </w:p>
    <w:p w14:paraId="5DCD9D14" w14:textId="64851F0D" w:rsidR="003D7359" w:rsidDel="002C7177" w:rsidRDefault="003D7359">
      <w:pPr>
        <w:pStyle w:val="TOC1"/>
        <w:rPr>
          <w:del w:id="159" w:author="Dimitri Podborski" w:date="2022-02-22T09:55:00Z"/>
          <w:rFonts w:asciiTheme="minorHAnsi" w:eastAsiaTheme="minorEastAsia" w:hAnsiTheme="minorHAnsi" w:cstheme="minorBidi"/>
          <w:noProof/>
          <w:sz w:val="24"/>
          <w:szCs w:val="24"/>
        </w:rPr>
      </w:pPr>
      <w:del w:id="160" w:author="Dimitri Podborski" w:date="2022-02-22T09:55:00Z">
        <w:r w:rsidRPr="002C7177" w:rsidDel="002C7177">
          <w:rPr>
            <w:noProof/>
            <w:rPrChange w:id="161" w:author="Dimitri Podborski" w:date="2022-02-22T09:55:00Z">
              <w:rPr>
                <w:rStyle w:val="Hyperlink"/>
                <w:noProof/>
              </w:rPr>
            </w:rPrChange>
          </w:rPr>
          <w:delText>13</w:delText>
        </w:r>
        <w:r w:rsidDel="002C7177">
          <w:rPr>
            <w:rFonts w:asciiTheme="minorHAnsi" w:eastAsiaTheme="minorEastAsia" w:hAnsiTheme="minorHAnsi" w:cstheme="minorBidi"/>
            <w:noProof/>
            <w:sz w:val="24"/>
            <w:szCs w:val="24"/>
          </w:rPr>
          <w:tab/>
        </w:r>
        <w:r w:rsidRPr="002C7177" w:rsidDel="002C7177">
          <w:rPr>
            <w:noProof/>
            <w:rPrChange w:id="162" w:author="Dimitri Podborski" w:date="2022-02-22T09:55:00Z">
              <w:rPr>
                <w:rStyle w:val="Hyperlink"/>
                <w:noProof/>
              </w:rPr>
            </w:rPrChange>
          </w:rPr>
          <w:delText>Signaling of M</w:delText>
        </w:r>
        <w:r w:rsidRPr="002C7177" w:rsidDel="002C7177">
          <w:rPr>
            <w:noProof/>
            <w:rPrChange w:id="163" w:author="Dimitri Podborski" w:date="2022-02-22T09:55:00Z">
              <w:rPr>
                <w:rStyle w:val="Hyperlink"/>
                <w:noProof/>
                <w:lang w:val="en-CA"/>
              </w:rPr>
            </w:rPrChange>
          </w:rPr>
          <w:delText>ulti-Layer Picture Compositing Information in the VVC File Format</w:delText>
        </w:r>
        <w:r w:rsidDel="002C7177">
          <w:rPr>
            <w:noProof/>
            <w:webHidden/>
          </w:rPr>
          <w:tab/>
          <w:delText>45</w:delText>
        </w:r>
      </w:del>
    </w:p>
    <w:p w14:paraId="341000C0" w14:textId="46AF8C67" w:rsidR="003D7359" w:rsidDel="002C7177" w:rsidRDefault="003D7359">
      <w:pPr>
        <w:pStyle w:val="TOC1"/>
        <w:rPr>
          <w:del w:id="164" w:author="Dimitri Podborski" w:date="2022-02-22T09:55:00Z"/>
          <w:rFonts w:asciiTheme="minorHAnsi" w:eastAsiaTheme="minorEastAsia" w:hAnsiTheme="minorHAnsi" w:cstheme="minorBidi"/>
          <w:noProof/>
          <w:sz w:val="24"/>
          <w:szCs w:val="24"/>
        </w:rPr>
      </w:pPr>
      <w:del w:id="165" w:author="Dimitri Podborski" w:date="2022-02-22T09:55:00Z">
        <w:r w:rsidRPr="002C7177" w:rsidDel="002C7177">
          <w:rPr>
            <w:noProof/>
            <w:rPrChange w:id="166" w:author="Dimitri Podborski" w:date="2022-02-22T09:55:00Z">
              <w:rPr>
                <w:rStyle w:val="Hyperlink"/>
                <w:noProof/>
                <w:lang w:val="en-CA"/>
              </w:rPr>
            </w:rPrChange>
          </w:rPr>
          <w:delText>14</w:delText>
        </w:r>
        <w:r w:rsidDel="002C7177">
          <w:rPr>
            <w:rFonts w:asciiTheme="minorHAnsi" w:eastAsiaTheme="minorEastAsia" w:hAnsiTheme="minorHAnsi" w:cstheme="minorBidi"/>
            <w:noProof/>
            <w:sz w:val="24"/>
            <w:szCs w:val="24"/>
          </w:rPr>
          <w:tab/>
        </w:r>
        <w:r w:rsidRPr="002C7177" w:rsidDel="002C7177">
          <w:rPr>
            <w:noProof/>
            <w:rPrChange w:id="167" w:author="Dimitri Podborski" w:date="2022-02-22T09:55:00Z">
              <w:rPr>
                <w:rStyle w:val="Hyperlink"/>
                <w:noProof/>
                <w:lang w:val="en-CA"/>
              </w:rPr>
            </w:rPrChange>
          </w:rPr>
          <w:delText>Picture-in-Picture (from m57985)</w:delText>
        </w:r>
        <w:r w:rsidDel="002C7177">
          <w:rPr>
            <w:noProof/>
            <w:webHidden/>
          </w:rPr>
          <w:tab/>
          <w:delText>51</w:delText>
        </w:r>
      </w:del>
    </w:p>
    <w:p w14:paraId="3DE2E7DF" w14:textId="64F9A296" w:rsidR="00A741D6" w:rsidRPr="00251473" w:rsidRDefault="00A741D6" w:rsidP="00A741D6">
      <w:pPr>
        <w:rPr>
          <w:lang w:val="en-GB"/>
        </w:rPr>
      </w:pPr>
      <w:r w:rsidRPr="00251473">
        <w:rPr>
          <w:lang w:val="en-GB"/>
        </w:rPr>
        <w:fldChar w:fldCharType="end"/>
      </w:r>
    </w:p>
    <w:p w14:paraId="34B3C6B8" w14:textId="38A41165" w:rsidR="00102509" w:rsidRDefault="00102509" w:rsidP="00931BDE">
      <w:pPr>
        <w:pStyle w:val="Heading1"/>
      </w:pPr>
      <w:bookmarkStart w:id="168" w:name="_Toc54184895"/>
      <w:bookmarkStart w:id="169" w:name="_Toc54266540"/>
      <w:bookmarkStart w:id="170" w:name="_Toc54266862"/>
      <w:bookmarkStart w:id="171" w:name="_Toc54337366"/>
      <w:bookmarkStart w:id="172" w:name="_Toc54184896"/>
      <w:bookmarkStart w:id="173" w:name="_Toc54266541"/>
      <w:bookmarkStart w:id="174" w:name="_Toc54266863"/>
      <w:bookmarkStart w:id="175" w:name="_Toc54337367"/>
      <w:bookmarkStart w:id="176" w:name="_Toc54184897"/>
      <w:bookmarkStart w:id="177" w:name="_Toc54266542"/>
      <w:bookmarkStart w:id="178" w:name="_Toc54266864"/>
      <w:bookmarkStart w:id="179" w:name="_Toc54337368"/>
      <w:bookmarkStart w:id="180" w:name="_Toc54184898"/>
      <w:bookmarkStart w:id="181" w:name="_Toc54266543"/>
      <w:bookmarkStart w:id="182" w:name="_Toc54266865"/>
      <w:bookmarkStart w:id="183" w:name="_Toc54337369"/>
      <w:bookmarkStart w:id="184" w:name="_Toc54184899"/>
      <w:bookmarkStart w:id="185" w:name="_Toc54266544"/>
      <w:bookmarkStart w:id="186" w:name="_Toc54266866"/>
      <w:bookmarkStart w:id="187" w:name="_Toc54337370"/>
      <w:bookmarkStart w:id="188" w:name="_Toc54184900"/>
      <w:bookmarkStart w:id="189" w:name="_Toc54266545"/>
      <w:bookmarkStart w:id="190" w:name="_Toc54266867"/>
      <w:bookmarkStart w:id="191" w:name="_Toc54337371"/>
      <w:bookmarkStart w:id="192" w:name="_Toc54184901"/>
      <w:bookmarkStart w:id="193" w:name="_Toc54266546"/>
      <w:bookmarkStart w:id="194" w:name="_Toc54266868"/>
      <w:bookmarkStart w:id="195" w:name="_Toc54337372"/>
      <w:bookmarkStart w:id="196" w:name="_Toc13835129"/>
      <w:bookmarkStart w:id="197" w:name="_Toc13835130"/>
      <w:bookmarkStart w:id="198" w:name="_Toc13835131"/>
      <w:bookmarkStart w:id="199" w:name="_Toc13835132"/>
      <w:bookmarkStart w:id="200" w:name="_Toc13835133"/>
      <w:bookmarkStart w:id="201" w:name="_Toc13835134"/>
      <w:bookmarkStart w:id="202" w:name="_Toc13835135"/>
      <w:bookmarkStart w:id="203" w:name="_Toc13835136"/>
      <w:bookmarkStart w:id="204" w:name="_Toc13835137"/>
      <w:bookmarkStart w:id="205" w:name="_Toc13835138"/>
      <w:bookmarkStart w:id="206" w:name="_Toc13835139"/>
      <w:bookmarkStart w:id="207" w:name="_Toc13835140"/>
      <w:bookmarkStart w:id="208" w:name="_Toc13835141"/>
      <w:bookmarkStart w:id="209" w:name="_Toc13835142"/>
      <w:bookmarkStart w:id="210" w:name="_Toc13835143"/>
      <w:bookmarkStart w:id="211" w:name="_Toc13835144"/>
      <w:bookmarkStart w:id="212" w:name="_Toc13835145"/>
      <w:bookmarkStart w:id="213" w:name="_Toc13835146"/>
      <w:bookmarkStart w:id="214" w:name="_Toc13835147"/>
      <w:bookmarkStart w:id="215" w:name="_Toc13835148"/>
      <w:bookmarkStart w:id="216" w:name="_Toc13835149"/>
      <w:bookmarkStart w:id="217" w:name="_Toc13835150"/>
      <w:bookmarkStart w:id="218" w:name="_Toc13835151"/>
      <w:bookmarkStart w:id="219" w:name="_Toc13835152"/>
      <w:bookmarkStart w:id="220" w:name="_Toc13835153"/>
      <w:bookmarkStart w:id="221" w:name="_Toc13835154"/>
      <w:bookmarkStart w:id="222" w:name="_Toc13835155"/>
      <w:bookmarkStart w:id="223" w:name="_Toc13835156"/>
      <w:bookmarkStart w:id="224" w:name="_Toc13835157"/>
      <w:bookmarkStart w:id="225" w:name="_Toc13835158"/>
      <w:bookmarkStart w:id="226" w:name="_Toc13835159"/>
      <w:bookmarkStart w:id="227" w:name="_Toc13835160"/>
      <w:bookmarkStart w:id="228" w:name="_Toc13835161"/>
      <w:bookmarkStart w:id="229" w:name="_Toc13835162"/>
      <w:bookmarkStart w:id="230" w:name="_Toc13835163"/>
      <w:bookmarkStart w:id="231" w:name="_Toc13835164"/>
      <w:bookmarkStart w:id="232" w:name="_Toc13835165"/>
      <w:bookmarkStart w:id="233" w:name="_Toc13835166"/>
      <w:bookmarkStart w:id="234" w:name="_Toc13835167"/>
      <w:bookmarkStart w:id="235" w:name="_Toc13835168"/>
      <w:bookmarkStart w:id="236" w:name="_Toc13835169"/>
      <w:bookmarkStart w:id="237" w:name="_Toc13835170"/>
      <w:bookmarkStart w:id="238" w:name="_Toc13835171"/>
      <w:bookmarkStart w:id="239" w:name="_Toc13835172"/>
      <w:bookmarkStart w:id="240" w:name="_Toc13835173"/>
      <w:bookmarkStart w:id="241" w:name="_Toc13835174"/>
      <w:bookmarkStart w:id="242" w:name="_Toc13835175"/>
      <w:bookmarkStart w:id="243" w:name="_Toc13835176"/>
      <w:bookmarkStart w:id="244" w:name="_Toc13835177"/>
      <w:bookmarkStart w:id="245" w:name="_Toc13835178"/>
      <w:bookmarkStart w:id="246" w:name="_Toc13835179"/>
      <w:bookmarkStart w:id="247" w:name="_Toc13835180"/>
      <w:bookmarkStart w:id="248" w:name="_Toc13835181"/>
      <w:bookmarkStart w:id="249" w:name="_Toc13835182"/>
      <w:bookmarkStart w:id="250" w:name="_Toc13835183"/>
      <w:bookmarkStart w:id="251" w:name="_Toc13835184"/>
      <w:bookmarkStart w:id="252" w:name="_Toc13835185"/>
      <w:bookmarkStart w:id="253" w:name="_Toc13835186"/>
      <w:bookmarkStart w:id="254" w:name="_Toc13835187"/>
      <w:bookmarkStart w:id="255" w:name="_Toc13835188"/>
      <w:bookmarkStart w:id="256" w:name="_Toc13835189"/>
      <w:bookmarkStart w:id="257" w:name="_Toc13835190"/>
      <w:bookmarkStart w:id="258" w:name="_Toc13835191"/>
      <w:bookmarkStart w:id="259" w:name="_Toc13835192"/>
      <w:bookmarkStart w:id="260" w:name="_Toc13835193"/>
      <w:bookmarkStart w:id="261" w:name="_Toc13835194"/>
      <w:bookmarkStart w:id="262" w:name="_Toc13835195"/>
      <w:bookmarkStart w:id="263" w:name="_Toc13835196"/>
      <w:bookmarkStart w:id="264" w:name="_Toc13835197"/>
      <w:bookmarkStart w:id="265" w:name="_Toc13835198"/>
      <w:bookmarkStart w:id="266" w:name="_Toc13835199"/>
      <w:bookmarkStart w:id="267" w:name="_Toc13835200"/>
      <w:bookmarkStart w:id="268" w:name="_Toc13835201"/>
      <w:bookmarkStart w:id="269" w:name="_Toc13835202"/>
      <w:bookmarkStart w:id="270" w:name="_Toc13835203"/>
      <w:bookmarkStart w:id="271" w:name="_Toc13835204"/>
      <w:bookmarkStart w:id="272" w:name="_Toc13835205"/>
      <w:bookmarkStart w:id="273" w:name="_Toc13835206"/>
      <w:bookmarkStart w:id="274" w:name="_Toc13835207"/>
      <w:bookmarkStart w:id="275" w:name="_Toc13835208"/>
      <w:bookmarkStart w:id="276" w:name="_Toc13835209"/>
      <w:bookmarkStart w:id="277" w:name="_Toc13835210"/>
      <w:bookmarkStart w:id="278" w:name="_Toc13835211"/>
      <w:bookmarkStart w:id="279" w:name="_Toc13835212"/>
      <w:bookmarkStart w:id="280" w:name="_Toc13835213"/>
      <w:bookmarkStart w:id="281" w:name="_Toc13835214"/>
      <w:bookmarkStart w:id="282" w:name="_Toc13835215"/>
      <w:bookmarkStart w:id="283" w:name="_Toc13835216"/>
      <w:bookmarkStart w:id="284" w:name="_Toc13835217"/>
      <w:bookmarkStart w:id="285" w:name="_Toc13835218"/>
      <w:bookmarkStart w:id="286" w:name="_Toc13835219"/>
      <w:bookmarkStart w:id="287" w:name="_Toc13835220"/>
      <w:bookmarkStart w:id="288" w:name="_Toc13835221"/>
      <w:bookmarkStart w:id="289" w:name="_Toc13835222"/>
      <w:bookmarkStart w:id="290" w:name="_Toc13835223"/>
      <w:bookmarkStart w:id="291" w:name="_Toc13835224"/>
      <w:bookmarkStart w:id="292" w:name="_Toc13835225"/>
      <w:bookmarkStart w:id="293" w:name="_Toc13835226"/>
      <w:bookmarkStart w:id="294" w:name="_Toc13835227"/>
      <w:bookmarkStart w:id="295" w:name="_Toc13835228"/>
      <w:bookmarkStart w:id="296" w:name="_Toc13835229"/>
      <w:bookmarkStart w:id="297" w:name="_Toc13835230"/>
      <w:bookmarkStart w:id="298" w:name="_Toc13835231"/>
      <w:bookmarkStart w:id="299" w:name="_Toc13835232"/>
      <w:bookmarkStart w:id="300" w:name="_Toc13835233"/>
      <w:bookmarkStart w:id="301" w:name="_Toc13835234"/>
      <w:bookmarkStart w:id="302" w:name="_Toc13835235"/>
      <w:bookmarkStart w:id="303" w:name="_Toc13835236"/>
      <w:bookmarkStart w:id="304" w:name="_Toc13835237"/>
      <w:bookmarkStart w:id="305" w:name="_Toc13835238"/>
      <w:bookmarkStart w:id="306" w:name="_Toc13835239"/>
      <w:bookmarkStart w:id="307" w:name="_Toc13835240"/>
      <w:bookmarkStart w:id="308" w:name="_Toc13835241"/>
      <w:bookmarkStart w:id="309" w:name="_Toc13835242"/>
      <w:bookmarkStart w:id="310" w:name="_Toc13835243"/>
      <w:bookmarkStart w:id="311" w:name="_Toc13835244"/>
      <w:bookmarkStart w:id="312" w:name="_Toc13835245"/>
      <w:bookmarkStart w:id="313" w:name="_Toc13835246"/>
      <w:bookmarkStart w:id="314" w:name="_Toc13835247"/>
      <w:bookmarkStart w:id="315" w:name="_Toc13835248"/>
      <w:bookmarkStart w:id="316" w:name="_Toc13835249"/>
      <w:bookmarkStart w:id="317" w:name="_Toc13835250"/>
      <w:bookmarkStart w:id="318" w:name="_Toc13835251"/>
      <w:bookmarkStart w:id="319" w:name="_Toc13835252"/>
      <w:bookmarkStart w:id="320" w:name="_Toc13835253"/>
      <w:bookmarkStart w:id="321" w:name="_Toc13835254"/>
      <w:bookmarkStart w:id="322" w:name="_Toc13835255"/>
      <w:bookmarkStart w:id="323" w:name="_Toc13835256"/>
      <w:bookmarkStart w:id="324" w:name="_Toc13835257"/>
      <w:bookmarkStart w:id="325" w:name="_Toc13835258"/>
      <w:bookmarkStart w:id="326" w:name="_Toc13835259"/>
      <w:bookmarkStart w:id="327" w:name="_Toc13835260"/>
      <w:bookmarkStart w:id="328" w:name="_Toc13835261"/>
      <w:bookmarkStart w:id="329" w:name="_Toc13835262"/>
      <w:bookmarkStart w:id="330" w:name="_Toc13835263"/>
      <w:bookmarkStart w:id="331" w:name="_Toc13835264"/>
      <w:bookmarkStart w:id="332" w:name="_Toc13835265"/>
      <w:bookmarkStart w:id="333" w:name="_Toc13835266"/>
      <w:bookmarkStart w:id="334" w:name="_Toc13835267"/>
      <w:bookmarkStart w:id="335" w:name="_Toc13835268"/>
      <w:bookmarkStart w:id="336" w:name="_Toc13835269"/>
      <w:bookmarkStart w:id="337" w:name="_Toc13835270"/>
      <w:bookmarkStart w:id="338" w:name="_Toc13835271"/>
      <w:bookmarkStart w:id="339" w:name="_Toc13835272"/>
      <w:bookmarkStart w:id="340" w:name="_Toc13835273"/>
      <w:bookmarkStart w:id="341" w:name="_Toc13835274"/>
      <w:bookmarkStart w:id="342" w:name="_Toc13835275"/>
      <w:bookmarkStart w:id="343" w:name="_Toc13835276"/>
      <w:bookmarkStart w:id="344" w:name="_Toc13835277"/>
      <w:bookmarkStart w:id="345" w:name="_Toc13835278"/>
      <w:bookmarkStart w:id="346" w:name="_Toc13835279"/>
      <w:bookmarkStart w:id="347" w:name="_Toc13835280"/>
      <w:bookmarkStart w:id="348" w:name="_Toc13835281"/>
      <w:bookmarkStart w:id="349" w:name="_Toc13835282"/>
      <w:bookmarkStart w:id="350" w:name="_Toc13835283"/>
      <w:bookmarkStart w:id="351" w:name="_Toc13835284"/>
      <w:bookmarkStart w:id="352" w:name="_Toc13835285"/>
      <w:bookmarkStart w:id="353" w:name="_Toc13835286"/>
      <w:bookmarkStart w:id="354" w:name="_Toc13835287"/>
      <w:bookmarkStart w:id="355" w:name="_Toc13835288"/>
      <w:bookmarkStart w:id="356" w:name="_Toc13835289"/>
      <w:bookmarkStart w:id="357" w:name="_Toc13835290"/>
      <w:bookmarkStart w:id="358" w:name="_Toc13835291"/>
      <w:bookmarkStart w:id="359" w:name="_Toc13835404"/>
      <w:bookmarkStart w:id="360" w:name="_Toc13835405"/>
      <w:bookmarkStart w:id="361" w:name="_Toc13835406"/>
      <w:bookmarkStart w:id="362" w:name="_Toc13835407"/>
      <w:bookmarkStart w:id="363" w:name="_Toc13835408"/>
      <w:bookmarkStart w:id="364" w:name="_Toc13835409"/>
      <w:bookmarkStart w:id="365" w:name="_Toc13835410"/>
      <w:bookmarkStart w:id="366" w:name="_Toc13835411"/>
      <w:bookmarkStart w:id="367" w:name="_Toc13835412"/>
      <w:bookmarkStart w:id="368" w:name="_Toc13835413"/>
      <w:bookmarkStart w:id="369" w:name="_Toc13835414"/>
      <w:bookmarkStart w:id="370" w:name="_Toc13835415"/>
      <w:bookmarkStart w:id="371" w:name="_Toc13835416"/>
      <w:bookmarkStart w:id="372" w:name="_Toc13835417"/>
      <w:bookmarkStart w:id="373" w:name="_Toc13835418"/>
      <w:bookmarkStart w:id="374" w:name="_Toc13835419"/>
      <w:bookmarkStart w:id="375" w:name="_Toc13835420"/>
      <w:bookmarkStart w:id="376" w:name="_Toc13835421"/>
      <w:bookmarkStart w:id="377" w:name="_Toc13835422"/>
      <w:bookmarkStart w:id="378" w:name="_Toc13835423"/>
      <w:bookmarkStart w:id="379" w:name="_Toc13835424"/>
      <w:bookmarkStart w:id="380" w:name="_Toc13835425"/>
      <w:bookmarkStart w:id="381" w:name="_Toc13835426"/>
      <w:bookmarkStart w:id="382" w:name="_Toc13835427"/>
      <w:bookmarkStart w:id="383" w:name="_Toc13835428"/>
      <w:bookmarkStart w:id="384" w:name="_Toc13835429"/>
      <w:bookmarkStart w:id="385" w:name="_Toc13835430"/>
      <w:bookmarkStart w:id="386" w:name="_Toc13835431"/>
      <w:bookmarkStart w:id="387" w:name="_Toc13835432"/>
      <w:bookmarkStart w:id="388" w:name="_Toc13835433"/>
      <w:bookmarkStart w:id="389" w:name="_Toc13835434"/>
      <w:bookmarkStart w:id="390" w:name="_Toc13835435"/>
      <w:bookmarkStart w:id="391" w:name="_Toc13835436"/>
      <w:bookmarkStart w:id="392" w:name="_Toc13835437"/>
      <w:bookmarkStart w:id="393" w:name="_Toc13835438"/>
      <w:bookmarkStart w:id="394" w:name="_Toc13835439"/>
      <w:bookmarkStart w:id="395" w:name="_Toc13835440"/>
      <w:bookmarkStart w:id="396" w:name="_Toc13835441"/>
      <w:bookmarkStart w:id="397" w:name="_Toc13835442"/>
      <w:bookmarkStart w:id="398" w:name="_Toc13835443"/>
      <w:bookmarkStart w:id="399" w:name="_Toc13835444"/>
      <w:bookmarkStart w:id="400" w:name="_Toc13835445"/>
      <w:bookmarkStart w:id="401" w:name="_Toc13835446"/>
      <w:bookmarkStart w:id="402" w:name="_Toc13835447"/>
      <w:bookmarkStart w:id="403" w:name="_Toc13835448"/>
      <w:bookmarkStart w:id="404" w:name="_Toc13835449"/>
      <w:bookmarkStart w:id="405" w:name="_Toc13835450"/>
      <w:bookmarkStart w:id="406" w:name="_Toc13835451"/>
      <w:bookmarkStart w:id="407" w:name="_Toc13835452"/>
      <w:bookmarkStart w:id="408" w:name="_Toc13835453"/>
      <w:bookmarkStart w:id="409" w:name="_Toc13835454"/>
      <w:bookmarkStart w:id="410" w:name="_Toc13835455"/>
      <w:bookmarkStart w:id="411" w:name="_Toc13835456"/>
      <w:bookmarkStart w:id="412" w:name="_Toc13835457"/>
      <w:bookmarkStart w:id="413" w:name="_Toc13835458"/>
      <w:bookmarkStart w:id="414" w:name="_Toc13835459"/>
      <w:bookmarkStart w:id="415" w:name="_Toc13835460"/>
      <w:bookmarkStart w:id="416" w:name="_Toc13835461"/>
      <w:bookmarkStart w:id="417" w:name="_Toc13835462"/>
      <w:bookmarkStart w:id="418" w:name="_Toc13835463"/>
      <w:bookmarkStart w:id="419" w:name="_Toc13835464"/>
      <w:bookmarkStart w:id="420" w:name="_Toc13835465"/>
      <w:bookmarkStart w:id="421" w:name="_Toc13835466"/>
      <w:bookmarkStart w:id="422" w:name="_Toc13835467"/>
      <w:bookmarkStart w:id="423" w:name="_Toc13835468"/>
      <w:bookmarkStart w:id="424" w:name="_Toc13835469"/>
      <w:bookmarkStart w:id="425" w:name="_Toc13835470"/>
      <w:bookmarkStart w:id="426" w:name="_Toc13835471"/>
      <w:bookmarkStart w:id="427" w:name="_Toc13835472"/>
      <w:bookmarkStart w:id="428" w:name="_Toc13835473"/>
      <w:bookmarkStart w:id="429" w:name="_Toc13835474"/>
      <w:bookmarkStart w:id="430" w:name="_Toc13835475"/>
      <w:bookmarkStart w:id="431" w:name="_Toc13835476"/>
      <w:bookmarkStart w:id="432" w:name="_Toc13835477"/>
      <w:bookmarkStart w:id="433" w:name="_Toc13835478"/>
      <w:bookmarkStart w:id="434" w:name="_Toc13835479"/>
      <w:bookmarkStart w:id="435" w:name="_Toc13835480"/>
      <w:bookmarkStart w:id="436" w:name="_Toc13835481"/>
      <w:bookmarkStart w:id="437" w:name="_Toc13835482"/>
      <w:bookmarkStart w:id="438" w:name="_Toc13835483"/>
      <w:bookmarkStart w:id="439" w:name="_Toc13835484"/>
      <w:bookmarkStart w:id="440" w:name="_Toc13835485"/>
      <w:bookmarkStart w:id="441" w:name="_Toc13835486"/>
      <w:bookmarkStart w:id="442" w:name="_Toc13835487"/>
      <w:bookmarkStart w:id="443" w:name="_Toc13835488"/>
      <w:bookmarkStart w:id="444" w:name="_Toc13835489"/>
      <w:bookmarkStart w:id="445" w:name="_Toc13835490"/>
      <w:bookmarkStart w:id="446" w:name="_Toc13835491"/>
      <w:bookmarkStart w:id="447" w:name="_Toc13835492"/>
      <w:bookmarkStart w:id="448" w:name="_Toc13835493"/>
      <w:bookmarkStart w:id="449" w:name="_Toc13835494"/>
      <w:bookmarkStart w:id="450" w:name="_Toc13835495"/>
      <w:bookmarkStart w:id="451" w:name="_Toc54184902"/>
      <w:bookmarkStart w:id="452" w:name="_Toc54266547"/>
      <w:bookmarkStart w:id="453" w:name="_Toc54266869"/>
      <w:bookmarkStart w:id="454" w:name="_Toc54337373"/>
      <w:bookmarkStart w:id="455" w:name="_Toc54184903"/>
      <w:bookmarkStart w:id="456" w:name="_Toc54266548"/>
      <w:bookmarkStart w:id="457" w:name="_Toc54266870"/>
      <w:bookmarkStart w:id="458" w:name="_Toc54337374"/>
      <w:bookmarkStart w:id="459" w:name="_Toc54184904"/>
      <w:bookmarkStart w:id="460" w:name="_Toc54266549"/>
      <w:bookmarkStart w:id="461" w:name="_Toc54266871"/>
      <w:bookmarkStart w:id="462" w:name="_Toc54337375"/>
      <w:bookmarkStart w:id="463" w:name="_Toc54184905"/>
      <w:bookmarkStart w:id="464" w:name="_Toc54266550"/>
      <w:bookmarkStart w:id="465" w:name="_Toc54266872"/>
      <w:bookmarkStart w:id="466" w:name="_Toc54337376"/>
      <w:bookmarkStart w:id="467" w:name="_Toc54184906"/>
      <w:bookmarkStart w:id="468" w:name="_Toc54266551"/>
      <w:bookmarkStart w:id="469" w:name="_Toc54266873"/>
      <w:bookmarkStart w:id="470" w:name="_Toc54337377"/>
      <w:bookmarkStart w:id="471" w:name="_Toc54184907"/>
      <w:bookmarkStart w:id="472" w:name="_Toc54266552"/>
      <w:bookmarkStart w:id="473" w:name="_Toc54266874"/>
      <w:bookmarkStart w:id="474" w:name="_Toc54337378"/>
      <w:bookmarkStart w:id="475" w:name="_Toc54184908"/>
      <w:bookmarkStart w:id="476" w:name="_Toc54266553"/>
      <w:bookmarkStart w:id="477" w:name="_Toc54266875"/>
      <w:bookmarkStart w:id="478" w:name="_Toc54337379"/>
      <w:bookmarkStart w:id="479" w:name="_Toc54184909"/>
      <w:bookmarkStart w:id="480" w:name="_Toc54266554"/>
      <w:bookmarkStart w:id="481" w:name="_Toc54266876"/>
      <w:bookmarkStart w:id="482" w:name="_Toc54337380"/>
      <w:bookmarkStart w:id="483" w:name="_Toc54184910"/>
      <w:bookmarkStart w:id="484" w:name="_Toc54266555"/>
      <w:bookmarkStart w:id="485" w:name="_Toc54266877"/>
      <w:bookmarkStart w:id="486" w:name="_Toc54337381"/>
      <w:bookmarkStart w:id="487" w:name="_Toc54184911"/>
      <w:bookmarkStart w:id="488" w:name="_Toc54266556"/>
      <w:bookmarkStart w:id="489" w:name="_Toc54266878"/>
      <w:bookmarkStart w:id="490" w:name="_Toc54337382"/>
      <w:bookmarkStart w:id="491" w:name="_Toc54184912"/>
      <w:bookmarkStart w:id="492" w:name="_Toc54266557"/>
      <w:bookmarkStart w:id="493" w:name="_Toc54266879"/>
      <w:bookmarkStart w:id="494" w:name="_Toc54337383"/>
      <w:bookmarkStart w:id="495" w:name="_Toc54184913"/>
      <w:bookmarkStart w:id="496" w:name="_Toc54266558"/>
      <w:bookmarkStart w:id="497" w:name="_Toc54266880"/>
      <w:bookmarkStart w:id="498" w:name="_Toc54337384"/>
      <w:bookmarkStart w:id="499" w:name="_Toc54184914"/>
      <w:bookmarkStart w:id="500" w:name="_Toc54266559"/>
      <w:bookmarkStart w:id="501" w:name="_Toc54266881"/>
      <w:bookmarkStart w:id="502" w:name="_Toc54337385"/>
      <w:bookmarkStart w:id="503" w:name="_Toc54184915"/>
      <w:bookmarkStart w:id="504" w:name="_Toc54266560"/>
      <w:bookmarkStart w:id="505" w:name="_Toc54266882"/>
      <w:bookmarkStart w:id="506" w:name="_Toc54337386"/>
      <w:bookmarkStart w:id="507" w:name="_Toc54184916"/>
      <w:bookmarkStart w:id="508" w:name="_Toc54266561"/>
      <w:bookmarkStart w:id="509" w:name="_Toc54266883"/>
      <w:bookmarkStart w:id="510" w:name="_Toc54337387"/>
      <w:bookmarkStart w:id="511" w:name="_Toc54185029"/>
      <w:bookmarkStart w:id="512" w:name="_Toc54266674"/>
      <w:bookmarkStart w:id="513" w:name="_Toc54266996"/>
      <w:bookmarkStart w:id="514" w:name="_Toc54337500"/>
      <w:bookmarkStart w:id="515" w:name="_Toc96416161"/>
      <w:bookmarkStart w:id="516" w:name="_Toc530124516"/>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t>Handling lost or corrupted sample</w:t>
      </w:r>
      <w:r w:rsidR="007D30A0">
        <w:t>s</w:t>
      </w:r>
      <w:bookmarkEnd w:id="515"/>
    </w:p>
    <w:p w14:paraId="4D8011DD" w14:textId="47A8E05A" w:rsidR="00A741D6" w:rsidRPr="00931BDE" w:rsidRDefault="00A741D6" w:rsidP="005A39CC">
      <w:pPr>
        <w:pStyle w:val="Heading2"/>
      </w:pPr>
      <w:r w:rsidRPr="00931BDE">
        <w:t>'loss', 'null' and '</w:t>
      </w:r>
      <w:proofErr w:type="spellStart"/>
      <w:r w:rsidRPr="00931BDE">
        <w:t>crpt</w:t>
      </w:r>
      <w:proofErr w:type="spellEnd"/>
      <w:r w:rsidRPr="00931BDE">
        <w:t>' sample entries</w:t>
      </w:r>
      <w:bookmarkEnd w:id="516"/>
    </w:p>
    <w:p w14:paraId="453A2666" w14:textId="77777777" w:rsidR="00A741D6" w:rsidRPr="00251473" w:rsidRDefault="00A741D6" w:rsidP="00A741D6">
      <w:pPr>
        <w:rPr>
          <w:lang w:val="en-GB"/>
        </w:rPr>
      </w:pPr>
      <w:r w:rsidRPr="00251473">
        <w:rPr>
          <w:highlight w:val="yellow"/>
          <w:lang w:val="en-GB"/>
        </w:rPr>
        <w:t>[Ed. (MH): This section results from the following decisions in MPEG#116 and MPEG#117: In the MPEG#117 file format minutes regarding M39936: "The ‘null’ and ‘</w:t>
      </w:r>
      <w:proofErr w:type="spellStart"/>
      <w:r w:rsidRPr="00251473">
        <w:rPr>
          <w:highlight w:val="yellow"/>
          <w:lang w:val="en-GB"/>
        </w:rPr>
        <w:t>crpt</w:t>
      </w:r>
      <w:proofErr w:type="spellEnd"/>
      <w:r w:rsidRPr="00251473">
        <w:rPr>
          <w:highlight w:val="yellow"/>
          <w:lang w:val="en-GB"/>
        </w:rPr>
        <w:t xml:space="preserve">’ sample entries should be in the </w:t>
      </w:r>
      <w:proofErr w:type="spellStart"/>
      <w:r w:rsidRPr="00251473">
        <w:rPr>
          <w:highlight w:val="yellow"/>
          <w:lang w:val="en-GB"/>
        </w:rPr>
        <w:t>TuC</w:t>
      </w:r>
      <w:proofErr w:type="spellEnd"/>
      <w:r w:rsidRPr="00251473">
        <w:rPr>
          <w:highlight w:val="yellow"/>
          <w:lang w:val="en-GB"/>
        </w:rPr>
        <w:t xml:space="preserve"> for part 12." In the MPEG#116 file format minutes regarding M39333: "We add a section for now to the Partial file WD, but that would go into Part12, to document 'null' and '</w:t>
      </w:r>
      <w:proofErr w:type="spellStart"/>
      <w:r w:rsidRPr="00251473">
        <w:rPr>
          <w:highlight w:val="yellow"/>
          <w:lang w:val="en-GB"/>
        </w:rPr>
        <w:t>crpt</w:t>
      </w:r>
      <w:proofErr w:type="spellEnd"/>
      <w:r w:rsidRPr="00251473">
        <w:rPr>
          <w:highlight w:val="yellow"/>
          <w:lang w:val="en-GB"/>
        </w:rPr>
        <w:t>' samples (lost being a special case)."]</w:t>
      </w:r>
    </w:p>
    <w:p w14:paraId="62DFEC19" w14:textId="77777777" w:rsidR="00A741D6" w:rsidRPr="00251473" w:rsidRDefault="00A741D6" w:rsidP="00A741D6">
      <w:pPr>
        <w:rPr>
          <w:highlight w:val="yellow"/>
          <w:lang w:val="en-GB"/>
        </w:rPr>
      </w:pPr>
      <w:r w:rsidRPr="00251473">
        <w:rPr>
          <w:highlight w:val="yellow"/>
          <w:lang w:val="en-GB"/>
        </w:rPr>
        <w:t xml:space="preserve">[Ed. (FM): In the MPEG#118 file format minutes regarding m40528: “In this section, we document the three sample entries above; but the receiver might like to know the original format for material that is lost or corrupted. Should </w:t>
      </w:r>
      <w:proofErr w:type="spellStart"/>
      <w:r w:rsidRPr="00251473">
        <w:rPr>
          <w:highlight w:val="yellow"/>
          <w:lang w:val="en-GB"/>
        </w:rPr>
        <w:t>these</w:t>
      </w:r>
      <w:proofErr w:type="spellEnd"/>
      <w:r w:rsidRPr="00251473">
        <w:rPr>
          <w:highlight w:val="yellow"/>
          <w:lang w:val="en-GB"/>
        </w:rPr>
        <w:t xml:space="preserve"> be seen as transformations of the sample entry (like encryption, or restricted) rather than independent? They then would vary an original format box etc.</w:t>
      </w:r>
    </w:p>
    <w:p w14:paraId="43715B24" w14:textId="77777777" w:rsidR="00A741D6" w:rsidRPr="00251473" w:rsidRDefault="00A741D6" w:rsidP="00A741D6">
      <w:pPr>
        <w:rPr>
          <w:lang w:val="en-GB"/>
        </w:rPr>
      </w:pPr>
      <w:r w:rsidRPr="00251473">
        <w:rPr>
          <w:highlight w:val="yellow"/>
          <w:lang w:val="en-GB"/>
        </w:rPr>
        <w:t>This, of course, raises the question of whether you always know what the type of the lost samples was.”]</w:t>
      </w:r>
    </w:p>
    <w:p w14:paraId="6EC248AB" w14:textId="77777777" w:rsidR="00A741D6" w:rsidRPr="00251473" w:rsidRDefault="00A741D6" w:rsidP="00A741D6">
      <w:pPr>
        <w:rPr>
          <w:lang w:val="en-GB"/>
        </w:rPr>
      </w:pPr>
      <w:r w:rsidRPr="00251473">
        <w:rPr>
          <w:lang w:val="en-GB"/>
        </w:rPr>
        <w:t xml:space="preserve">The sample entry type </w:t>
      </w:r>
      <w:r w:rsidRPr="007D30A0">
        <w:rPr>
          <w:rFonts w:ascii="Courier New" w:hAnsi="Courier New"/>
          <w:lang w:val="en-GB"/>
        </w:rPr>
        <w:t>'loss'</w:t>
      </w:r>
      <w:r w:rsidRPr="00251473">
        <w:rPr>
          <w:lang w:val="en-GB"/>
        </w:rPr>
        <w:t xml:space="preserve"> indicates that the file writer does not know what media should be here, if anything. The sample entry type </w:t>
      </w:r>
      <w:r w:rsidRPr="007D30A0">
        <w:rPr>
          <w:rFonts w:ascii="Courier New" w:hAnsi="Courier New"/>
          <w:lang w:val="en-GB"/>
        </w:rPr>
        <w:t>'null'</w:t>
      </w:r>
      <w:r w:rsidRPr="00251473">
        <w:rPr>
          <w:lang w:val="en-GB"/>
        </w:rPr>
        <w:t xml:space="preserve"> indicates the same as an empty edit. When the sample entry type is </w:t>
      </w:r>
      <w:r w:rsidRPr="007D30A0">
        <w:rPr>
          <w:rFonts w:ascii="Courier New" w:hAnsi="Courier New"/>
          <w:lang w:val="en-GB"/>
        </w:rPr>
        <w:t>'loss'</w:t>
      </w:r>
      <w:r w:rsidRPr="00251473">
        <w:rPr>
          <w:lang w:val="en-GB"/>
        </w:rPr>
        <w:t xml:space="preserve"> or </w:t>
      </w:r>
      <w:r w:rsidRPr="007D30A0">
        <w:rPr>
          <w:rFonts w:ascii="Courier New" w:hAnsi="Courier New"/>
          <w:lang w:val="en-GB"/>
        </w:rPr>
        <w:t>'null'</w:t>
      </w:r>
      <w:r w:rsidRPr="00251473">
        <w:rPr>
          <w:lang w:val="en-GB"/>
        </w:rPr>
        <w:t xml:space="preserve">, the sample size shall be equal to 0. </w:t>
      </w:r>
      <w:r w:rsidRPr="00251473">
        <w:rPr>
          <w:highlight w:val="yellow"/>
          <w:lang w:val="en-GB"/>
        </w:rPr>
        <w:t xml:space="preserve">[Ed. (MH): From </w:t>
      </w:r>
      <w:r w:rsidRPr="00251473">
        <w:rPr>
          <w:highlight w:val="yellow"/>
          <w:lang w:val="en-GB"/>
        </w:rPr>
        <w:lastRenderedPageBreak/>
        <w:t>M38920 with editorial changes.]</w:t>
      </w:r>
    </w:p>
    <w:p w14:paraId="2E6ACB19" w14:textId="77777777" w:rsidR="00A741D6" w:rsidRPr="00251473" w:rsidRDefault="00A741D6" w:rsidP="00A741D6">
      <w:pPr>
        <w:rPr>
          <w:lang w:val="en-GB"/>
        </w:rPr>
      </w:pPr>
      <w:r w:rsidRPr="00251473">
        <w:rPr>
          <w:lang w:val="en-GB"/>
        </w:rPr>
        <w:t xml:space="preserve">A corrupted media frame is media frame that cannot be correctly decoded, due to being partially received or due to missing data in the media frames that are in the inter frame prediction chain. If a decoder tries to decode a corrupted media frame, an unexpected </w:t>
      </w:r>
      <w:proofErr w:type="spellStart"/>
      <w:r w:rsidRPr="00251473">
        <w:rPr>
          <w:lang w:val="en-GB"/>
        </w:rPr>
        <w:t>behavior</w:t>
      </w:r>
      <w:proofErr w:type="spellEnd"/>
      <w:r w:rsidRPr="00251473">
        <w:rPr>
          <w:lang w:val="en-GB"/>
        </w:rPr>
        <w:t>, which can be as bad as decoder crash, may occur.</w:t>
      </w:r>
    </w:p>
    <w:p w14:paraId="51FE450A" w14:textId="77777777" w:rsidR="00A741D6" w:rsidRPr="00251473" w:rsidRDefault="00A741D6" w:rsidP="00A741D6">
      <w:pPr>
        <w:rPr>
          <w:lang w:val="en-GB"/>
        </w:rPr>
      </w:pPr>
      <w:r w:rsidRPr="00251473">
        <w:rPr>
          <w:lang w:val="en-GB"/>
        </w:rPr>
        <w:t xml:space="preserve">For indication of corrupted media files, the sample entry type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is defined. This way, samples that contain media frames that are known to be corrupted can be associated with a sample entry of type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w:t>
      </w:r>
      <w:r w:rsidRPr="00251473">
        <w:rPr>
          <w:highlight w:val="yellow"/>
          <w:lang w:val="en-GB"/>
        </w:rPr>
        <w:t>[Ed. (MH): '</w:t>
      </w:r>
      <w:proofErr w:type="spellStart"/>
      <w:r w:rsidRPr="00251473">
        <w:rPr>
          <w:highlight w:val="yellow"/>
          <w:lang w:val="en-GB"/>
        </w:rPr>
        <w:t>crpt</w:t>
      </w:r>
      <w:proofErr w:type="spellEnd"/>
      <w:r w:rsidRPr="00251473">
        <w:rPr>
          <w:highlight w:val="yellow"/>
          <w:lang w:val="en-GB"/>
        </w:rPr>
        <w:t>' originates from M39333 with editorial changes.]</w:t>
      </w:r>
    </w:p>
    <w:p w14:paraId="22AB6B00" w14:textId="21854C4C" w:rsidR="00A741D6" w:rsidRDefault="00A741D6" w:rsidP="00A741D6">
      <w:pPr>
        <w:rPr>
          <w:lang w:val="en-GB"/>
        </w:rPr>
      </w:pPr>
      <w:r w:rsidRPr="007D30A0">
        <w:rPr>
          <w:rFonts w:ascii="Courier New" w:hAnsi="Courier New"/>
          <w:lang w:val="en-GB"/>
        </w:rPr>
        <w:t>'loss'</w:t>
      </w:r>
      <w:r w:rsidRPr="00251473">
        <w:rPr>
          <w:lang w:val="en-GB"/>
        </w:rPr>
        <w:t xml:space="preserve"> sample entries should carry an </w:t>
      </w:r>
      <w:proofErr w:type="spellStart"/>
      <w:r w:rsidRPr="007D30A0">
        <w:rPr>
          <w:rFonts w:ascii="Courier New" w:hAnsi="Courier New"/>
          <w:lang w:val="en-GB"/>
        </w:rPr>
        <w:t>OriginalFormatBox</w:t>
      </w:r>
      <w:proofErr w:type="spellEnd"/>
      <w:r w:rsidRPr="00251473">
        <w:rPr>
          <w:lang w:val="en-GB"/>
        </w:rPr>
        <w:t xml:space="preserve">, documenting the format of the lost samples.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sample entries must carry both an original format box, and also any sample entry boxes required by the original format.</w:t>
      </w:r>
    </w:p>
    <w:p w14:paraId="11CCCF1D" w14:textId="3E347960" w:rsidR="00102509" w:rsidRDefault="00102509" w:rsidP="00102509">
      <w:pPr>
        <w:pStyle w:val="Heading2"/>
      </w:pPr>
      <w:r>
        <w:t>Using sample groups</w:t>
      </w:r>
      <w:r>
        <w:rPr>
          <w:lang w:val="en-US"/>
        </w:rPr>
        <w:t xml:space="preserve"> (from </w:t>
      </w:r>
      <w:r w:rsidR="00F40D50">
        <w:fldChar w:fldCharType="begin"/>
      </w:r>
      <w:r w:rsidR="00F40D50">
        <w:instrText xml:space="preserve"> HYPERLINK "http://mpegx.int-evry.fr/software/MPEG/Systems/FileFormat/isobmff/-/issues/66" </w:instrText>
      </w:r>
      <w:ins w:id="517" w:author="David Singer" w:date="2022-02-22T12:54:00Z"/>
      <w:r w:rsidR="00F40D50">
        <w:fldChar w:fldCharType="separate"/>
      </w:r>
      <w:r w:rsidRPr="006C59BA">
        <w:rPr>
          <w:rStyle w:val="Hyperlink"/>
          <w:lang w:val="en-US"/>
        </w:rPr>
        <w:t>m57362</w:t>
      </w:r>
      <w:r w:rsidR="006C59BA" w:rsidRPr="006C59BA">
        <w:rPr>
          <w:rStyle w:val="Hyperlink"/>
          <w:lang w:val="en-US"/>
        </w:rPr>
        <w:t xml:space="preserve"> </w:t>
      </w:r>
      <w:r w:rsidR="00F40D50">
        <w:rPr>
          <w:rStyle w:val="Hyperlink"/>
          <w:lang w:val="en-US"/>
        </w:rPr>
        <w:fldChar w:fldCharType="end"/>
      </w:r>
      <w:r w:rsidR="006C59BA">
        <w:rPr>
          <w:lang w:val="en-US"/>
        </w:rPr>
        <w:t xml:space="preserve">and </w:t>
      </w:r>
      <w:r w:rsidR="00F40D50">
        <w:fldChar w:fldCharType="begin"/>
      </w:r>
      <w:r w:rsidR="00F40D50">
        <w:instrText xml:space="preserve"> HYPERLINK "http://mpegx.int-evry.fr</w:instrText>
      </w:r>
      <w:r w:rsidR="00F40D50">
        <w:instrText xml:space="preserve">/software/MPEG/Systems/FileFormat/isobmff/-/issues/74" </w:instrText>
      </w:r>
      <w:ins w:id="518" w:author="David Singer" w:date="2022-02-22T12:54:00Z"/>
      <w:r w:rsidR="00F40D50">
        <w:fldChar w:fldCharType="separate"/>
      </w:r>
      <w:r w:rsidR="006C59BA" w:rsidRPr="006C59BA">
        <w:rPr>
          <w:rStyle w:val="Hyperlink"/>
          <w:lang w:val="en-US"/>
        </w:rPr>
        <w:t>m58084</w:t>
      </w:r>
      <w:r w:rsidR="00F40D50">
        <w:rPr>
          <w:rStyle w:val="Hyperlink"/>
          <w:lang w:val="en-US"/>
        </w:rPr>
        <w:fldChar w:fldCharType="end"/>
      </w:r>
      <w:r>
        <w:rPr>
          <w:lang w:val="en-US"/>
        </w:rPr>
        <w:t>)</w:t>
      </w:r>
    </w:p>
    <w:p w14:paraId="56985304" w14:textId="77777777" w:rsidR="00102509" w:rsidRDefault="00102509" w:rsidP="00102509">
      <w:pPr>
        <w:pStyle w:val="Heading3"/>
      </w:pPr>
      <w:bookmarkStart w:id="519" w:name="OLE_LINK1"/>
      <w:r>
        <w:t>Discussion</w:t>
      </w:r>
    </w:p>
    <w:p w14:paraId="4F686FD9" w14:textId="77777777" w:rsidR="00102509" w:rsidRDefault="00102509" w:rsidP="00102509">
      <w:r>
        <w:t xml:space="preserve">As a reminder, the use case for these sample entries is recording of an elementary stream, not recording of an ISOBMF file transmitted over a lossy network. In the </w:t>
      </w:r>
      <w:proofErr w:type="spellStart"/>
      <w:r>
        <w:t>later</w:t>
      </w:r>
      <w:proofErr w:type="spellEnd"/>
      <w:r>
        <w:t xml:space="preserve"> case, the </w:t>
      </w:r>
      <w:proofErr w:type="spellStart"/>
      <w:r>
        <w:t>PartialFileFormat</w:t>
      </w:r>
      <w:proofErr w:type="spellEnd"/>
      <w:r>
        <w:t xml:space="preserve"> provide the tools to document lost parts of the source file.</w:t>
      </w:r>
    </w:p>
    <w:p w14:paraId="796E31D4" w14:textId="77777777" w:rsidR="00102509" w:rsidRDefault="00102509" w:rsidP="00102509">
      <w:r>
        <w:t xml:space="preserve">As stated in </w:t>
      </w:r>
      <w:r w:rsidRPr="00791918">
        <w:t>m55062</w:t>
      </w:r>
      <w:r>
        <w:t xml:space="preserve">, there is a problem using sample entries to signal loss or corrupted samples: </w:t>
      </w:r>
    </w:p>
    <w:p w14:paraId="137A7FA4" w14:textId="77777777" w:rsidR="00102509" w:rsidRPr="00D23F3F" w:rsidRDefault="00102509" w:rsidP="00102509">
      <w:pPr>
        <w:pStyle w:val="ListParagraph"/>
        <w:widowControl/>
        <w:numPr>
          <w:ilvl w:val="0"/>
          <w:numId w:val="90"/>
        </w:numPr>
        <w:autoSpaceDN/>
        <w:spacing w:after="0" w:line="240" w:lineRule="auto"/>
        <w:textAlignment w:val="auto"/>
      </w:pPr>
      <w:r w:rsidRPr="00D23F3F">
        <w:t xml:space="preserve">in regular files, this will increase the size of the </w:t>
      </w:r>
      <w:proofErr w:type="spellStart"/>
      <w:r w:rsidRPr="00D23F3F">
        <w:t>stsc</w:t>
      </w:r>
      <w:proofErr w:type="spellEnd"/>
      <w:r w:rsidRPr="00D23F3F">
        <w:t xml:space="preserve"> and </w:t>
      </w:r>
      <w:proofErr w:type="spellStart"/>
      <w:r w:rsidRPr="00D23F3F">
        <w:t>stco</w:t>
      </w:r>
      <w:proofErr w:type="spellEnd"/>
      <w:r w:rsidRPr="00D23F3F">
        <w:t xml:space="preserve"> as a new chunk will be needed for each set of contiguous loss/null/</w:t>
      </w:r>
      <w:proofErr w:type="spellStart"/>
      <w:r w:rsidRPr="00D23F3F">
        <w:t>crpt</w:t>
      </w:r>
      <w:proofErr w:type="spellEnd"/>
    </w:p>
    <w:p w14:paraId="5D7F6029" w14:textId="77777777" w:rsidR="00102509" w:rsidRPr="00D23F3F" w:rsidRDefault="00102509" w:rsidP="00102509">
      <w:pPr>
        <w:pStyle w:val="ListParagraph"/>
        <w:widowControl/>
        <w:numPr>
          <w:ilvl w:val="0"/>
          <w:numId w:val="90"/>
        </w:numPr>
        <w:autoSpaceDN/>
        <w:spacing w:after="0" w:line="240" w:lineRule="auto"/>
        <w:textAlignment w:val="auto"/>
      </w:pPr>
      <w:r w:rsidRPr="00D23F3F">
        <w:t xml:space="preserve">in fragmented files, this will increase the size of </w:t>
      </w:r>
      <w:proofErr w:type="spellStart"/>
      <w:r w:rsidRPr="00D23F3F">
        <w:t>moof</w:t>
      </w:r>
      <w:proofErr w:type="spellEnd"/>
      <w:r w:rsidRPr="00D23F3F">
        <w:t xml:space="preserve"> by introducing new </w:t>
      </w:r>
      <w:proofErr w:type="spellStart"/>
      <w:r w:rsidRPr="00D23F3F">
        <w:t>truns</w:t>
      </w:r>
      <w:proofErr w:type="spellEnd"/>
      <w:r w:rsidRPr="00D23F3F">
        <w:t xml:space="preserve"> for each set of contiguous loss/null/</w:t>
      </w:r>
      <w:proofErr w:type="spellStart"/>
      <w:r w:rsidRPr="00D23F3F">
        <w:t>crpt</w:t>
      </w:r>
      <w:proofErr w:type="spellEnd"/>
    </w:p>
    <w:p w14:paraId="5A4E8E4C" w14:textId="77777777" w:rsidR="00102509" w:rsidRDefault="00102509" w:rsidP="00102509">
      <w:r>
        <w:t>Additionally, in NALU based formats or other derived specifications using subsamples, the granularity of the loss/corrupted info is likely at the NAL/subsample level, rather than at the sample. Using a sample entry will mark the entire sample as corrupted, but will not describe which part of the sample is corrupted or clean.</w:t>
      </w:r>
    </w:p>
    <w:p w14:paraId="66D9594A" w14:textId="77777777" w:rsidR="00102509" w:rsidRDefault="00102509" w:rsidP="00102509">
      <w:r>
        <w:t xml:space="preserve">We are not sure if ‘null’ is needed here, absence of samples could be done using edits or empty track fragments. </w:t>
      </w:r>
    </w:p>
    <w:p w14:paraId="3B435635" w14:textId="77777777" w:rsidR="00102509" w:rsidRDefault="00102509" w:rsidP="00102509">
      <w:r>
        <w:t>It is also very hard to understand how a file writer would take the decision to flag as ‘null’, it will likely flag as loss or corrupted</w:t>
      </w:r>
    </w:p>
    <w:p w14:paraId="6EA9E012" w14:textId="77777777" w:rsidR="00102509" w:rsidRDefault="00102509" w:rsidP="00102509">
      <w:r>
        <w:t xml:space="preserve">If this </w:t>
      </w:r>
      <w:proofErr w:type="spellStart"/>
      <w:r>
        <w:t>TuC</w:t>
      </w:r>
      <w:proofErr w:type="spellEnd"/>
      <w:r>
        <w:t xml:space="preserve"> proposal is to move forward, we would suggest usage of sample groups, and potentially usage of NALU map entry for NAL-based videos.</w:t>
      </w:r>
    </w:p>
    <w:p w14:paraId="3676DCB1" w14:textId="77777777" w:rsidR="00102509" w:rsidRDefault="00102509" w:rsidP="00102509">
      <w:pPr>
        <w:pStyle w:val="Heading3"/>
      </w:pPr>
      <w:r>
        <w:t>Proposal 1: a sample group for corrupted samples</w:t>
      </w:r>
    </w:p>
    <w:p w14:paraId="77F197A9" w14:textId="77777777" w:rsidR="00102509" w:rsidRPr="007D3718" w:rsidRDefault="00102509" w:rsidP="00102509">
      <w:pPr>
        <w:rPr>
          <w:i/>
          <w:iCs/>
          <w:u w:val="single"/>
        </w:rPr>
      </w:pPr>
      <w:r w:rsidRPr="007D3718">
        <w:rPr>
          <w:i/>
          <w:iCs/>
          <w:u w:val="single"/>
        </w:rPr>
        <w:t>Define a new sample group ‘</w:t>
      </w:r>
      <w:proofErr w:type="spellStart"/>
      <w:r w:rsidRPr="007D3718">
        <w:rPr>
          <w:i/>
          <w:iCs/>
          <w:u w:val="single"/>
        </w:rPr>
        <w:t>corr</w:t>
      </w:r>
      <w:proofErr w:type="spellEnd"/>
      <w:r w:rsidRPr="007D3718">
        <w:rPr>
          <w:i/>
          <w:iCs/>
          <w:u w:val="single"/>
        </w:rPr>
        <w:t>’</w:t>
      </w:r>
    </w:p>
    <w:p w14:paraId="0A54314C" w14:textId="7E3B47E2" w:rsidR="00102509" w:rsidRDefault="00102509" w:rsidP="00102509">
      <w:pPr>
        <w:pStyle w:val="code"/>
      </w:pPr>
      <w:r w:rsidRPr="00686E8C">
        <w:lastRenderedPageBreak/>
        <w:t xml:space="preserve">class </w:t>
      </w:r>
      <w:r>
        <w:t>CorruptedSampleInfo</w:t>
      </w:r>
      <w:r w:rsidRPr="00686E8C">
        <w:t>Entry()</w:t>
      </w:r>
      <w:r>
        <w:br/>
      </w:r>
      <w:r w:rsidRPr="00686E8C">
        <w:t>extends SampleGroup</w:t>
      </w:r>
      <w:r>
        <w:t>Description</w:t>
      </w:r>
      <w:r w:rsidRPr="00686E8C">
        <w:t>Entry ('</w:t>
      </w:r>
      <w:r>
        <w:t>corr</w:t>
      </w:r>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r w:rsidR="006C59BA">
        <w:rPr>
          <w:rFonts w:ascii="CourierNewPSMT" w:hAnsi="CourierNewPSMT" w:cs="Courier New"/>
          <w:sz w:val="22"/>
          <w:szCs w:val="22"/>
          <w:lang w:val="en-US"/>
        </w:rPr>
        <w:tab/>
        <w:t>if (corrupted==2)</w:t>
      </w:r>
      <w:r w:rsidR="006C59BA">
        <w:rPr>
          <w:rFonts w:ascii="CourierNewPSMT" w:hAnsi="CourierNewPSMT" w:cs="Courier New"/>
          <w:sz w:val="22"/>
          <w:szCs w:val="22"/>
          <w:lang w:val="en-US"/>
        </w:rPr>
        <w:br/>
      </w:r>
      <w:r w:rsidR="006C59BA">
        <w:rPr>
          <w:rFonts w:ascii="CourierNewPSMT" w:hAnsi="CourierNewPSMT" w:cs="Courier New"/>
          <w:sz w:val="22"/>
          <w:szCs w:val="22"/>
          <w:lang w:val="en-US"/>
        </w:rPr>
        <w:tab/>
      </w:r>
      <w:r w:rsidR="006C59BA">
        <w:rPr>
          <w:rFonts w:ascii="CourierNewPSMT" w:hAnsi="CourierNewPSMT" w:cs="Courier New"/>
          <w:sz w:val="22"/>
          <w:szCs w:val="22"/>
          <w:lang w:val="en-US"/>
        </w:rPr>
        <w:tab/>
        <w:t>bit</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t>32</w:t>
      </w:r>
      <w:r w:rsidR="006C59BA" w:rsidRPr="00686E8C">
        <w:rPr>
          <w:rFonts w:ascii="CourierNewPSMT" w:hAnsi="CourierNewPSMT" w:cs="Courier New"/>
          <w:sz w:val="22"/>
          <w:szCs w:val="22"/>
          <w:lang w:val="en-US"/>
        </w:rPr>
        <w:t xml:space="preserve">) </w:t>
      </w:r>
      <w:r w:rsidR="006C59BA">
        <w:rPr>
          <w:rFonts w:ascii="CourierNewPSMT" w:hAnsi="CourierNewPSMT" w:cs="Courier New"/>
          <w:sz w:val="22"/>
          <w:szCs w:val="22"/>
          <w:lang w:val="en-US"/>
        </w:rPr>
        <w:t>codec_specific_param</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br/>
      </w:r>
      <w:r w:rsidRPr="00686E8C">
        <w:t xml:space="preserve">} </w:t>
      </w:r>
    </w:p>
    <w:p w14:paraId="64F8C277" w14:textId="77777777" w:rsidR="006C59BA" w:rsidRDefault="006C59BA" w:rsidP="005861F0">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30D5FC69" w14:textId="77777777" w:rsidR="006C59BA" w:rsidRDefault="006C59BA" w:rsidP="005861F0">
      <w:pPr>
        <w:pStyle w:val="fields"/>
      </w:pPr>
      <w:proofErr w:type="spellStart"/>
      <w:r>
        <w:rPr>
          <w:rFonts w:ascii="CourierNewPSMT" w:hAnsi="CourierNewPSMT" w:cs="Courier New"/>
          <w:sz w:val="22"/>
          <w:szCs w:val="22"/>
        </w:rPr>
        <w:t>codec_specific_param</w:t>
      </w:r>
      <w:proofErr w:type="spellEnd"/>
      <w:r w:rsidRPr="007B6FB8">
        <w:t xml:space="preserve"> </w:t>
      </w:r>
      <w:r>
        <w:t xml:space="preserve">indicates codec specific information on the corruption. The coding format is the one of the sample associated to this sample group description. </w:t>
      </w:r>
    </w:p>
    <w:p w14:paraId="060A1D08" w14:textId="77777777" w:rsidR="006C59BA" w:rsidRDefault="006C59BA" w:rsidP="005861F0">
      <w:pPr>
        <w:pStyle w:val="Note"/>
        <w:spacing w:before="240"/>
        <w:ind w:left="706"/>
      </w:pPr>
      <w:r>
        <w:t xml:space="preserve">Note: </w:t>
      </w:r>
      <w:proofErr w:type="spellStart"/>
      <w:r>
        <w:rPr>
          <w:rFonts w:ascii="CourierNewPSMT" w:hAnsi="CourierNewPSMT" w:cs="Courier New"/>
          <w:sz w:val="22"/>
          <w:szCs w:val="22"/>
        </w:rPr>
        <w:t>codec_specific_param</w:t>
      </w:r>
      <w:proofErr w:type="spellEnd"/>
      <w:r>
        <w:t xml:space="preserve"> information being dependent on the coding format, file writers may need </w:t>
      </w:r>
      <w:r w:rsidRPr="00AB73A9">
        <w:t xml:space="preserve">to </w:t>
      </w:r>
      <w:r>
        <w:t xml:space="preserve">add and </w:t>
      </w:r>
      <w:r w:rsidRPr="00AB73A9">
        <w:t xml:space="preserve">associate a different </w:t>
      </w:r>
      <w:proofErr w:type="spellStart"/>
      <w:r w:rsidRPr="00AB73A9">
        <w:rPr>
          <w:rFonts w:ascii="CourierNewPSMT" w:hAnsi="CourierNewPSMT" w:cs="Courier New"/>
          <w:sz w:val="22"/>
          <w:szCs w:val="22"/>
        </w:rPr>
        <w:t>CorruptedSampleInfoEntry</w:t>
      </w:r>
      <w:proofErr w:type="spellEnd"/>
      <w:r w:rsidRPr="00AB73A9">
        <w:rPr>
          <w:rFonts w:ascii="CourierNewPSMT" w:hAnsi="CourierNewPSMT" w:cs="Courier New"/>
          <w:sz w:val="22"/>
          <w:szCs w:val="22"/>
        </w:rPr>
        <w:t>()</w:t>
      </w:r>
      <w:r w:rsidRPr="00AB73A9">
        <w:t xml:space="preserve"> entry with a sample each time the coding format is changing across samples</w:t>
      </w:r>
      <w:r>
        <w:t>.</w:t>
      </w:r>
    </w:p>
    <w:p w14:paraId="55081268" w14:textId="77777777" w:rsidR="006C59BA" w:rsidRDefault="006C59BA" w:rsidP="006C59BA">
      <w:r>
        <w:t xml:space="preserve">If a data is not associated with a </w:t>
      </w:r>
      <w:proofErr w:type="spellStart"/>
      <w:r>
        <w:rPr>
          <w:rFonts w:ascii="CourierNewPSMT" w:hAnsi="CourierNewPSMT"/>
        </w:rPr>
        <w:t>CorruptedSampleInfo</w:t>
      </w:r>
      <w:r w:rsidRPr="00686E8C">
        <w:rPr>
          <w:rFonts w:ascii="CourierNewPSMT" w:hAnsi="CourierNewPSMT"/>
        </w:rPr>
        <w:t>Entry</w:t>
      </w:r>
      <w:proofErr w:type="spellEnd"/>
      <w:r>
        <w:rPr>
          <w:rFonts w:ascii="CourierNewPSMT" w:hAnsi="CourierNewPSMT"/>
        </w:rPr>
        <w:t xml:space="preserve"> </w:t>
      </w:r>
      <w:r>
        <w:rPr>
          <w:lang w:val="en-GB"/>
        </w:rPr>
        <w:t>or</w:t>
      </w:r>
      <w:r w:rsidRPr="00957F9B">
        <w:rPr>
          <w:lang w:val="en-GB"/>
        </w:rPr>
        <w:t xml:space="preserve"> if </w:t>
      </w:r>
      <w:r>
        <w:rPr>
          <w:lang w:val="en-GB"/>
        </w:rPr>
        <w:t>a data</w:t>
      </w:r>
      <w:r w:rsidRPr="00957F9B">
        <w:rPr>
          <w:lang w:val="en-GB"/>
        </w:rPr>
        <w:t xml:space="preserve"> is associated with </w:t>
      </w:r>
      <w:r>
        <w:rPr>
          <w:lang w:val="en-GB"/>
        </w:rPr>
        <w:t>a</w:t>
      </w:r>
      <w:r w:rsidRPr="00957F9B">
        <w:rPr>
          <w:lang w:val="en-GB"/>
        </w:rPr>
        <w:t xml:space="preserve"> </w:t>
      </w:r>
      <w:proofErr w:type="spellStart"/>
      <w:r w:rsidRPr="00957F9B">
        <w:rPr>
          <w:lang w:val="en-GB"/>
        </w:rPr>
        <w:t>description_group_index</w:t>
      </w:r>
      <w:proofErr w:type="spellEnd"/>
      <w:r w:rsidRPr="00957F9B">
        <w:rPr>
          <w:lang w:val="en-GB"/>
        </w:rPr>
        <w:t xml:space="preserve"> = 0</w:t>
      </w:r>
      <w:r>
        <w:rPr>
          <w:lang w:val="en-GB"/>
        </w:rPr>
        <w:t xml:space="preserve"> by </w:t>
      </w:r>
      <w:r w:rsidRPr="00957F9B">
        <w:rPr>
          <w:lang w:val="en-GB"/>
        </w:rPr>
        <w:t xml:space="preserve">a sample group with the </w:t>
      </w:r>
      <w:proofErr w:type="spellStart"/>
      <w:r w:rsidRPr="00957F9B">
        <w:rPr>
          <w:lang w:val="en-GB"/>
        </w:rPr>
        <w:t>grouping_type</w:t>
      </w:r>
      <w:proofErr w:type="spellEnd"/>
      <w:r w:rsidRPr="00957F9B">
        <w:rPr>
          <w:rFonts w:ascii="Courier New" w:hAnsi="Courier New" w:cs="Courier New"/>
          <w:lang w:val="en-GB"/>
        </w:rPr>
        <w:t xml:space="preserve"> </w:t>
      </w:r>
      <w:r w:rsidRPr="00686E8C">
        <w:rPr>
          <w:rFonts w:ascii="CourierNewPSMT" w:hAnsi="CourierNewPSMT"/>
        </w:rPr>
        <w:t>'</w:t>
      </w:r>
      <w:proofErr w:type="spellStart"/>
      <w:r>
        <w:rPr>
          <w:rFonts w:ascii="CourierNewPSMT" w:hAnsi="CourierNewPSMT"/>
        </w:rPr>
        <w:t>corr</w:t>
      </w:r>
      <w:proofErr w:type="spellEnd"/>
      <w:r w:rsidRPr="00686E8C">
        <w:rPr>
          <w:rFonts w:ascii="CourierNewPSMT" w:hAnsi="CourierNewPSMT"/>
        </w:rPr>
        <w:t>'</w:t>
      </w:r>
      <w:r>
        <w:t>, this means the data is not corrupted.</w:t>
      </w:r>
    </w:p>
    <w:p w14:paraId="53ACF945" w14:textId="77777777" w:rsidR="006C59BA" w:rsidRDefault="006C59BA" w:rsidP="006C59BA">
      <w:r>
        <w:t xml:space="preserve">The processing of a sample with </w:t>
      </w:r>
      <w:r>
        <w:rPr>
          <w:rFonts w:ascii="CourierNewPSMT" w:hAnsi="CourierNewPSMT" w:cs="Courier New"/>
        </w:rPr>
        <w:t>corrupted</w:t>
      </w:r>
      <w:r>
        <w:t xml:space="preserve"> equal to 1 or 2 is context and implementation specific.</w:t>
      </w:r>
    </w:p>
    <w:p w14:paraId="66A3E808" w14:textId="70B26B98" w:rsidR="00102509" w:rsidRPr="007D3718" w:rsidRDefault="006C59BA" w:rsidP="00102509">
      <w:pPr>
        <w:rPr>
          <w:i/>
          <w:iCs/>
          <w:u w:val="single"/>
        </w:rPr>
      </w:pPr>
      <w:r>
        <w:rPr>
          <w:rFonts w:ascii="CourierNewPSMT" w:hAnsi="CourierNewPSMT" w:cs="Courier New"/>
        </w:rPr>
        <w:t>For</w:t>
      </w:r>
      <w:r w:rsidR="00102509" w:rsidRPr="007D3718">
        <w:rPr>
          <w:i/>
          <w:iCs/>
          <w:u w:val="single"/>
        </w:rPr>
        <w:t xml:space="preserve"> NALUFF, state:</w:t>
      </w:r>
    </w:p>
    <w:p w14:paraId="393F0FB4" w14:textId="77777777" w:rsidR="006C59BA" w:rsidRDefault="006C59BA" w:rsidP="006C59BA">
      <w:r>
        <w:t>For NALU based codecs, we propose the following semantics:</w:t>
      </w:r>
    </w:p>
    <w:p w14:paraId="0FA6A2F3" w14:textId="77777777" w:rsidR="006C59BA" w:rsidRDefault="006C59BA" w:rsidP="006C59BA">
      <w:r>
        <w:t xml:space="preserve">For NALU-based video formats, the </w:t>
      </w:r>
      <w:proofErr w:type="spellStart"/>
      <w:r>
        <w:rPr>
          <w:rFonts w:ascii="CourierNewPSMT" w:hAnsi="CourierNewPSMT" w:cs="Courier New"/>
        </w:rPr>
        <w:t>codec_specific_param</w:t>
      </w:r>
      <w:proofErr w:type="spellEnd"/>
      <w:r>
        <w:t xml:space="preserve"> field of the </w:t>
      </w:r>
      <w:proofErr w:type="spellStart"/>
      <w:r>
        <w:rPr>
          <w:rFonts w:ascii="CourierNewPSMT" w:hAnsi="CourierNewPSMT"/>
        </w:rPr>
        <w:t>CorruptedSampleInfo</w:t>
      </w:r>
      <w:r w:rsidRPr="00686E8C">
        <w:rPr>
          <w:rFonts w:ascii="CourierNewPSMT" w:hAnsi="CourierNewPSMT"/>
        </w:rPr>
        <w:t>Entry</w:t>
      </w:r>
      <w:proofErr w:type="spellEnd"/>
      <w:r>
        <w:t xml:space="preserve"> is defined as a bit mask, with most significant bit first, of the following flags:</w:t>
      </w:r>
    </w:p>
    <w:p w14:paraId="06C60744" w14:textId="77777777" w:rsidR="006C59BA" w:rsidRDefault="006C59BA" w:rsidP="006C59BA">
      <w:pPr>
        <w:pStyle w:val="ListParagraph"/>
        <w:widowControl/>
        <w:numPr>
          <w:ilvl w:val="0"/>
          <w:numId w:val="119"/>
        </w:numPr>
        <w:autoSpaceDN/>
        <w:spacing w:after="0" w:line="240" w:lineRule="auto"/>
        <w:textAlignment w:val="auto"/>
      </w:pPr>
      <w:proofErr w:type="spellStart"/>
      <w:r w:rsidRPr="00450946">
        <w:rPr>
          <w:rFonts w:ascii="CourierNewPSMT" w:hAnsi="CourierNewPSMT"/>
        </w:rPr>
        <w:t>ParameterSetCorruptedFlag</w:t>
      </w:r>
      <w:proofErr w:type="spellEnd"/>
      <w:r w:rsidRPr="00450946">
        <w:rPr>
          <w:rFonts w:ascii="CourierNewPSMT" w:hAnsi="CourierNewPSMT"/>
        </w:rPr>
        <w:t xml:space="preserve"> (</w:t>
      </w:r>
      <w:r w:rsidRPr="00450946">
        <w:t>value 0x00000001): indicates</w:t>
      </w:r>
      <w:r>
        <w:t xml:space="preserve"> that one or more</w:t>
      </w:r>
      <w:r w:rsidRPr="00450946">
        <w:t xml:space="preserve"> parameter set</w:t>
      </w:r>
      <w:r>
        <w:t>s (DCI, VPS, SPS, PPS, APS, OPI?)</w:t>
      </w:r>
      <w:r w:rsidRPr="00450946">
        <w:t xml:space="preserve"> </w:t>
      </w:r>
      <w:r>
        <w:t xml:space="preserve">in the associated data </w:t>
      </w:r>
      <w:r w:rsidRPr="00450946">
        <w:t>i</w:t>
      </w:r>
      <w:r>
        <w:t>s corrupted</w:t>
      </w:r>
    </w:p>
    <w:p w14:paraId="76117E03"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SEI</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2</w:t>
      </w:r>
      <w:r w:rsidRPr="00450946">
        <w:t xml:space="preserve">): indicates </w:t>
      </w:r>
      <w:r>
        <w:t>that one or more SEI messages</w:t>
      </w:r>
      <w:r w:rsidRPr="00450946">
        <w:t xml:space="preserve"> </w:t>
      </w:r>
      <w:r>
        <w:t xml:space="preserve">in the associated data </w:t>
      </w:r>
      <w:r w:rsidRPr="00450946">
        <w:t>i</w:t>
      </w:r>
      <w:r>
        <w:t>s corrupted</w:t>
      </w:r>
    </w:p>
    <w:p w14:paraId="181C2FC7"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SliceHeader</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4</w:t>
      </w:r>
      <w:r w:rsidRPr="00450946">
        <w:t xml:space="preserve">): indicates </w:t>
      </w:r>
      <w:r>
        <w:t xml:space="preserve">that one or more slice headers or picture headers in the associated data </w:t>
      </w:r>
      <w:r w:rsidRPr="00450946">
        <w:t>i</w:t>
      </w:r>
      <w:r>
        <w:t>s corrupted</w:t>
      </w:r>
    </w:p>
    <w:p w14:paraId="0C61B459"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VCL</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8</w:t>
      </w:r>
      <w:r w:rsidRPr="00450946">
        <w:t xml:space="preserve">): indicates </w:t>
      </w:r>
      <w:r>
        <w:t xml:space="preserve">that VCL data of one or more slices in the associated data </w:t>
      </w:r>
      <w:r w:rsidRPr="00450946">
        <w:t>i</w:t>
      </w:r>
      <w:r>
        <w:t>s corrupted</w:t>
      </w:r>
    </w:p>
    <w:p w14:paraId="1B505FA6" w14:textId="77777777" w:rsidR="006C59BA" w:rsidRDefault="006C59BA" w:rsidP="006C59BA">
      <w:pPr>
        <w:pStyle w:val="ListParagraph"/>
        <w:widowControl/>
        <w:numPr>
          <w:ilvl w:val="0"/>
          <w:numId w:val="119"/>
        </w:numPr>
        <w:autoSpaceDN/>
        <w:spacing w:after="0" w:line="240" w:lineRule="auto"/>
        <w:textAlignment w:val="auto"/>
      </w:pPr>
      <w:proofErr w:type="spellStart"/>
      <w:r>
        <w:rPr>
          <w:rFonts w:ascii="CourierNewPSMT" w:hAnsi="CourierNewPSMT"/>
        </w:rPr>
        <w:t>OtherNonVCLNAL</w:t>
      </w:r>
      <w:r w:rsidRPr="00450946">
        <w:rPr>
          <w:rFonts w:ascii="CourierNewPSMT" w:hAnsi="CourierNewPSMT"/>
        </w:rPr>
        <w:t>CorruptedFlag</w:t>
      </w:r>
      <w:proofErr w:type="spellEnd"/>
      <w:r w:rsidRPr="00450946">
        <w:rPr>
          <w:rFonts w:ascii="CourierNewPSMT" w:hAnsi="CourierNewPSMT"/>
        </w:rPr>
        <w:t xml:space="preserve"> (</w:t>
      </w:r>
      <w:r w:rsidRPr="00450946">
        <w:t>value 0x000000</w:t>
      </w:r>
      <w:r>
        <w:t>10</w:t>
      </w:r>
      <w:r w:rsidRPr="00450946">
        <w:t xml:space="preserve">): indicates </w:t>
      </w:r>
      <w:r>
        <w:t xml:space="preserve">that one or more NAL units in the associated data with types different from the above types </w:t>
      </w:r>
      <w:r w:rsidRPr="00450946">
        <w:t>i</w:t>
      </w:r>
      <w:r>
        <w:t>s corrupted</w:t>
      </w:r>
    </w:p>
    <w:p w14:paraId="37816A11" w14:textId="77777777" w:rsidR="006C59BA" w:rsidRDefault="006C59BA" w:rsidP="006C59BA">
      <w:r>
        <w:t xml:space="preserve">A </w:t>
      </w:r>
      <w:proofErr w:type="spellStart"/>
      <w:r>
        <w:rPr>
          <w:rFonts w:ascii="CourierNewPSMT" w:hAnsi="CourierNewPSMT" w:cs="Courier New"/>
        </w:rPr>
        <w:t>codec_specific_param</w:t>
      </w:r>
      <w:proofErr w:type="spellEnd"/>
      <w:r>
        <w:t xml:space="preserve"> with value 0 means no information is available for describing the corruption.</w:t>
      </w:r>
    </w:p>
    <w:p w14:paraId="7ACEE251" w14:textId="77777777" w:rsidR="006C59BA" w:rsidRDefault="006C59BA" w:rsidP="006C59BA">
      <w:r>
        <w:t xml:space="preserve">A </w:t>
      </w:r>
      <w:proofErr w:type="spellStart"/>
      <w:r>
        <w:rPr>
          <w:rFonts w:ascii="CourierNewPSMT" w:hAnsi="CourierNewPSMT"/>
        </w:rPr>
        <w:t>CorruptedSampleInfo</w:t>
      </w:r>
      <w:r w:rsidRPr="00686E8C">
        <w:rPr>
          <w:rFonts w:ascii="CourierNewPSMT" w:hAnsi="CourierNewPSMT"/>
        </w:rPr>
        <w:t>Entry</w:t>
      </w:r>
      <w:proofErr w:type="spellEnd"/>
      <w:r w:rsidRPr="00686E8C">
        <w:t xml:space="preserve"> </w:t>
      </w:r>
      <w:r>
        <w:t xml:space="preserve">may be used with </w:t>
      </w:r>
      <w:r>
        <w:rPr>
          <w:lang w:val="en-GB"/>
        </w:rPr>
        <w:t xml:space="preserve">a sample group of </w:t>
      </w:r>
      <w:proofErr w:type="spellStart"/>
      <w:r>
        <w:rPr>
          <w:lang w:val="en-GB"/>
        </w:rPr>
        <w:t>grouping_type</w:t>
      </w:r>
      <w:proofErr w:type="spellEnd"/>
      <w:r>
        <w:rPr>
          <w:lang w:val="en-GB"/>
        </w:rPr>
        <w:t xml:space="preserve"> </w:t>
      </w:r>
      <w:r w:rsidRPr="00686E8C">
        <w:rPr>
          <w:rFonts w:ascii="CourierNewPSMT" w:hAnsi="CourierNewPSMT"/>
        </w:rPr>
        <w:t>'</w:t>
      </w:r>
      <w:proofErr w:type="spellStart"/>
      <w:r>
        <w:rPr>
          <w:rFonts w:ascii="CourierNewPSMT" w:hAnsi="CourierNewPSMT"/>
        </w:rPr>
        <w:t>nalm</w:t>
      </w:r>
      <w:proofErr w:type="spellEnd"/>
      <w:r w:rsidRPr="00686E8C">
        <w:rPr>
          <w:rFonts w:ascii="CourierNewPSMT" w:hAnsi="CourierNewPSMT"/>
        </w:rPr>
        <w:t>'</w:t>
      </w:r>
      <w:r>
        <w:rPr>
          <w:lang w:val="en-GB"/>
        </w:rPr>
        <w:t xml:space="preserve"> and a</w:t>
      </w:r>
      <w:r>
        <w:t xml:space="preserve"> </w:t>
      </w:r>
      <w:proofErr w:type="spellStart"/>
      <w:r w:rsidRPr="00686E8C">
        <w:rPr>
          <w:rFonts w:ascii="CourierNewPSMT" w:hAnsi="CourierNewPSMT"/>
        </w:rPr>
        <w:t>NALUMapEntry</w:t>
      </w:r>
      <w:proofErr w:type="spellEnd"/>
      <w:r>
        <w:t xml:space="preserve">, using the </w:t>
      </w:r>
      <w:proofErr w:type="spellStart"/>
      <w:r w:rsidRPr="00686E8C">
        <w:rPr>
          <w:rFonts w:ascii="CourierNewPSMT" w:hAnsi="CourierNewPSMT"/>
        </w:rPr>
        <w:t>grouping_type_paramete</w:t>
      </w:r>
      <w:r>
        <w:rPr>
          <w:rFonts w:ascii="CourierNewPSMT" w:hAnsi="CourierNewPSMT"/>
        </w:rPr>
        <w:t>r</w:t>
      </w:r>
      <w:proofErr w:type="spellEnd"/>
      <w:r>
        <w:t xml:space="preserve"> </w:t>
      </w:r>
      <w:r w:rsidRPr="00686262">
        <w:rPr>
          <w:rFonts w:ascii="CourierNewPSMT" w:hAnsi="CourierNewPSMT"/>
        </w:rPr>
        <w:t>'</w:t>
      </w:r>
      <w:proofErr w:type="spellStart"/>
      <w:r w:rsidRPr="00686262">
        <w:rPr>
          <w:rFonts w:ascii="CourierNewPSMT" w:hAnsi="CourierNewPSMT"/>
        </w:rPr>
        <w:t>corr</w:t>
      </w:r>
      <w:proofErr w:type="spellEnd"/>
      <w:r w:rsidRPr="00686262">
        <w:rPr>
          <w:rFonts w:ascii="CourierNewPSMT" w:hAnsi="CourierNewPSMT"/>
        </w:rPr>
        <w:t>'</w:t>
      </w:r>
      <w:r>
        <w:t xml:space="preserve">. The </w:t>
      </w:r>
      <w:proofErr w:type="spellStart"/>
      <w:r w:rsidRPr="00686262">
        <w:rPr>
          <w:rFonts w:ascii="CourierNewPSMT" w:hAnsi="CourierNewPSMT"/>
        </w:rPr>
        <w:t>groupID</w:t>
      </w:r>
      <w:proofErr w:type="spellEnd"/>
      <w:r>
        <w:t xml:space="preserve"> of the </w:t>
      </w:r>
      <w:proofErr w:type="spellStart"/>
      <w:r w:rsidRPr="00686E8C">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w:t>
      </w:r>
      <w:r w:rsidRPr="00686E8C">
        <w:rPr>
          <w:rFonts w:ascii="CourierNewPSMT" w:hAnsi="CourierNewPSMT"/>
        </w:rPr>
        <w:t>Entry</w:t>
      </w:r>
      <w:proofErr w:type="spellEnd"/>
      <w:r>
        <w:t xml:space="preserve">. A </w:t>
      </w:r>
      <w:proofErr w:type="spellStart"/>
      <w:r w:rsidRPr="00686262">
        <w:rPr>
          <w:rFonts w:ascii="CourierNewPSMT" w:hAnsi="CourierNewPSMT"/>
        </w:rPr>
        <w:t>groupID</w:t>
      </w:r>
      <w:proofErr w:type="spellEnd"/>
      <w:r>
        <w:t xml:space="preserve"> of 0 indicates that no entry is associated (the identified data is present and not corrupted).</w:t>
      </w:r>
    </w:p>
    <w:p w14:paraId="5224D415" w14:textId="79AB1602" w:rsidR="006C59BA" w:rsidRDefault="006C59BA" w:rsidP="006C59BA">
      <w:r>
        <w:lastRenderedPageBreak/>
        <w:t xml:space="preserve">[[Ed Note on </w:t>
      </w:r>
      <w:proofErr w:type="spellStart"/>
      <w:r w:rsidRPr="00450946">
        <w:rPr>
          <w:rFonts w:ascii="CourierNewPSMT" w:hAnsi="CourierNewPSMT"/>
        </w:rPr>
        <w:t>ParameterSetCorruptedFlag</w:t>
      </w:r>
      <w:proofErr w:type="spellEnd"/>
      <w:r w:rsidRPr="007D54C4">
        <w:t xml:space="preserve"> </w:t>
      </w:r>
      <w:r>
        <w:t>: do we want to split per NAL unit type ?]]</w:t>
      </w:r>
    </w:p>
    <w:bookmarkEnd w:id="519"/>
    <w:p w14:paraId="5123B168" w14:textId="77777777" w:rsidR="00102509" w:rsidRDefault="00102509" w:rsidP="00102509">
      <w:pPr>
        <w:pStyle w:val="Heading3"/>
      </w:pPr>
      <w:r>
        <w:t>Proposal 2: Essential sample group descriptions</w:t>
      </w:r>
    </w:p>
    <w:p w14:paraId="6159C9CE" w14:textId="77777777" w:rsidR="00102509" w:rsidRDefault="00102509" w:rsidP="00102509">
      <w:pPr>
        <w:rPr>
          <w:lang w:val="en-GB"/>
        </w:rPr>
      </w:pPr>
      <w:r>
        <w:rPr>
          <w:lang w:val="en-GB"/>
        </w:rPr>
        <w:t>We notice that restricted/transformation sample entries are mostly a way to inform the file reader of properties that must be understood to process a sample entry, but because there is no proper tool to signal this in the file format, we “hide” the original sample entry format so that file readers to not process what they do not recognize. This has several drawbacks:</w:t>
      </w:r>
    </w:p>
    <w:p w14:paraId="4C9FDAAC" w14:textId="77777777" w:rsidR="00102509" w:rsidRDefault="00102509" w:rsidP="00102509">
      <w:pPr>
        <w:pStyle w:val="ListParagraph"/>
        <w:widowControl/>
        <w:numPr>
          <w:ilvl w:val="0"/>
          <w:numId w:val="90"/>
        </w:numPr>
        <w:autoSpaceDN/>
        <w:spacing w:after="0" w:line="240" w:lineRule="auto"/>
        <w:textAlignment w:val="auto"/>
        <w:rPr>
          <w:lang w:val="en-GB"/>
        </w:rPr>
      </w:pPr>
      <w:r w:rsidRPr="009A7ACC">
        <w:rPr>
          <w:lang w:val="en-GB"/>
        </w:rPr>
        <w:t>many, potentially nested transformations.</w:t>
      </w:r>
    </w:p>
    <w:p w14:paraId="2B94D579" w14:textId="77777777" w:rsidR="00102509" w:rsidRDefault="00102509" w:rsidP="00102509">
      <w:pPr>
        <w:pStyle w:val="ListParagraph"/>
        <w:widowControl/>
        <w:numPr>
          <w:ilvl w:val="0"/>
          <w:numId w:val="90"/>
        </w:numPr>
        <w:autoSpaceDN/>
        <w:spacing w:after="0" w:line="240" w:lineRule="auto"/>
        <w:textAlignment w:val="auto"/>
        <w:rPr>
          <w:lang w:val="en-GB"/>
        </w:rPr>
      </w:pPr>
      <w:r>
        <w:rPr>
          <w:lang w:val="en-GB"/>
        </w:rPr>
        <w:t>sample granularity requires multiple sample entries (with impact on file size and fragmentation explained above)</w:t>
      </w:r>
    </w:p>
    <w:p w14:paraId="07CE4665" w14:textId="77777777" w:rsidR="00102509" w:rsidRDefault="00102509" w:rsidP="00102509">
      <w:pPr>
        <w:pStyle w:val="ListParagraph"/>
        <w:widowControl/>
        <w:numPr>
          <w:ilvl w:val="0"/>
          <w:numId w:val="90"/>
        </w:numPr>
        <w:autoSpaceDN/>
        <w:spacing w:after="0" w:line="240" w:lineRule="auto"/>
        <w:textAlignment w:val="auto"/>
        <w:rPr>
          <w:lang w:val="en-GB"/>
        </w:rPr>
      </w:pPr>
      <w:r>
        <w:rPr>
          <w:lang w:val="en-GB"/>
        </w:rPr>
        <w:t>no forward-compatible mechanism, resulting in new transformations whenever a new property is defined</w:t>
      </w:r>
    </w:p>
    <w:p w14:paraId="0F6F5674" w14:textId="77777777" w:rsidR="00102509" w:rsidRPr="009A7ACC" w:rsidRDefault="00102509" w:rsidP="00102509">
      <w:pPr>
        <w:pStyle w:val="ListParagraph"/>
        <w:widowControl/>
        <w:numPr>
          <w:ilvl w:val="0"/>
          <w:numId w:val="90"/>
        </w:numPr>
        <w:autoSpaceDN/>
        <w:spacing w:after="0" w:line="240" w:lineRule="auto"/>
        <w:textAlignment w:val="auto"/>
        <w:rPr>
          <w:lang w:val="en-GB"/>
        </w:rPr>
      </w:pPr>
      <w:r>
        <w:rPr>
          <w:lang w:val="en-GB"/>
        </w:rPr>
        <w:t xml:space="preserve">sample entry type transformation is very fragile, as it depends on the base class being transformed (video sample entry, audio sample entry </w:t>
      </w:r>
      <w:proofErr w:type="spellStart"/>
      <w:r>
        <w:rPr>
          <w:lang w:val="en-GB"/>
        </w:rPr>
        <w:t>vX</w:t>
      </w:r>
      <w:proofErr w:type="spellEnd"/>
      <w:r>
        <w:rPr>
          <w:lang w:val="en-GB"/>
        </w:rPr>
        <w:t>, text sample entry etc …)</w:t>
      </w:r>
    </w:p>
    <w:p w14:paraId="67B6BEF5" w14:textId="77777777" w:rsidR="00102509" w:rsidRDefault="00102509" w:rsidP="00102509">
      <w:pPr>
        <w:rPr>
          <w:lang w:val="en-GB"/>
        </w:rPr>
      </w:pPr>
      <w:r>
        <w:rPr>
          <w:lang w:val="en-GB"/>
        </w:rPr>
        <w:t>We believe that ISOBMFF could use a sample grouping mechanism indicating that the sample group shall be supported (parsed and understood) to process a sample, much like what is defined in item property association.</w:t>
      </w:r>
    </w:p>
    <w:p w14:paraId="72C588D6" w14:textId="77777777" w:rsidR="00102509" w:rsidRDefault="00102509" w:rsidP="00102509">
      <w:pPr>
        <w:rPr>
          <w:lang w:val="en-GB"/>
        </w:rPr>
      </w:pPr>
      <w:r>
        <w:rPr>
          <w:lang w:val="en-GB"/>
        </w:rPr>
        <w:t>Once defined, this mechanism will allow definition of new essential properties to process a sample without having to define new brands or transformation of sample entry types.</w:t>
      </w:r>
    </w:p>
    <w:p w14:paraId="1331C649" w14:textId="77777777" w:rsidR="00102509" w:rsidRDefault="00102509" w:rsidP="00102509">
      <w:pPr>
        <w:rPr>
          <w:lang w:val="en-GB"/>
        </w:rPr>
      </w:pPr>
      <w:r>
        <w:rPr>
          <w:lang w:val="en-GB"/>
        </w:rPr>
        <w:t xml:space="preserve">We therefore propose to define a version 3 for </w:t>
      </w:r>
      <w:proofErr w:type="spellStart"/>
      <w:r w:rsidRPr="005861F0">
        <w:rPr>
          <w:rFonts w:ascii="Courier New" w:hAnsi="Courier New" w:cs="Courier New"/>
          <w:lang w:val="en-GB"/>
        </w:rPr>
        <w:t>SampleGroupDescriptionBox</w:t>
      </w:r>
      <w:proofErr w:type="spellEnd"/>
    </w:p>
    <w:p w14:paraId="0193C5EC" w14:textId="77777777" w:rsidR="00102509" w:rsidRDefault="00102509" w:rsidP="00102509">
      <w:pPr>
        <w:rPr>
          <w:lang w:val="en-GB"/>
        </w:rPr>
      </w:pPr>
      <w:r>
        <w:rPr>
          <w:lang w:val="en-GB"/>
        </w:rPr>
        <w:t>In 8.9.3.1 add</w:t>
      </w:r>
    </w:p>
    <w:p w14:paraId="1D1CAA28" w14:textId="77777777" w:rsidR="00102509" w:rsidRDefault="00102509" w:rsidP="00102509">
      <w:pPr>
        <w:rPr>
          <w:lang w:val="en-GB"/>
        </w:rPr>
      </w:pPr>
      <w:r>
        <w:rPr>
          <w:lang w:val="en-GB"/>
        </w:rPr>
        <w:t xml:space="preserve">“If </w:t>
      </w:r>
      <w:r w:rsidRPr="00B5574B">
        <w:rPr>
          <w:rFonts w:ascii="CourierNewPSMT" w:hAnsi="CourierNewPSMT"/>
        </w:rPr>
        <w:t>version</w:t>
      </w:r>
      <w:r>
        <w:rPr>
          <w:lang w:val="en-GB"/>
        </w:rPr>
        <w:t xml:space="preserve"> equals 3, the sample group description describes essential information for the associated samples, and file processors shall not attempt to decode any track for which unrecognized sample group descriptions marked as essential are present.”</w:t>
      </w:r>
    </w:p>
    <w:p w14:paraId="1283AB30" w14:textId="77777777" w:rsidR="00102509" w:rsidRDefault="00102509" w:rsidP="00102509">
      <w:pPr>
        <w:rPr>
          <w:lang w:val="en-GB"/>
        </w:rPr>
      </w:pPr>
      <w:r>
        <w:rPr>
          <w:lang w:val="en-GB"/>
        </w:rPr>
        <w:t xml:space="preserve">We should then enforce support for version 3 of </w:t>
      </w:r>
      <w:proofErr w:type="spellStart"/>
      <w:r>
        <w:rPr>
          <w:lang w:val="en-GB"/>
        </w:rPr>
        <w:t>SampleGroupDescriptionBox</w:t>
      </w:r>
      <w:proofErr w:type="spellEnd"/>
      <w:r>
        <w:rPr>
          <w:lang w:val="en-GB"/>
        </w:rPr>
        <w:t xml:space="preserve"> through a new brand.</w:t>
      </w:r>
    </w:p>
    <w:p w14:paraId="28B5330B" w14:textId="77777777" w:rsidR="00102509" w:rsidRDefault="00102509" w:rsidP="00102509">
      <w:pPr>
        <w:rPr>
          <w:lang w:val="en-GB"/>
        </w:rPr>
      </w:pPr>
      <w:r>
        <w:rPr>
          <w:lang w:val="en-GB"/>
        </w:rPr>
        <w:t>Note on the name:</w:t>
      </w:r>
    </w:p>
    <w:p w14:paraId="4A73EB56" w14:textId="77777777" w:rsidR="00102509" w:rsidRDefault="00102509" w:rsidP="00102509">
      <w:pPr>
        <w:rPr>
          <w:lang w:val="en-GB"/>
        </w:rPr>
      </w:pPr>
      <w:r>
        <w:rPr>
          <w:lang w:val="en-GB"/>
        </w:rPr>
        <w:t>The version 3 of a sample group description makes a sample property essential rather than descriptive. We originally thought about changing the name to “</w:t>
      </w:r>
      <w:proofErr w:type="spellStart"/>
      <w:r>
        <w:rPr>
          <w:lang w:val="en-GB"/>
        </w:rPr>
        <w:t>SampleGroupEssentialPropertyBox</w:t>
      </w:r>
      <w:proofErr w:type="spellEnd"/>
      <w:r>
        <w:rPr>
          <w:lang w:val="en-GB"/>
        </w:rPr>
        <w:t>”, however introducing a new box results in major edits in the specification, definition of a “</w:t>
      </w:r>
      <w:proofErr w:type="spellStart"/>
      <w:r>
        <w:rPr>
          <w:lang w:val="en-GB"/>
        </w:rPr>
        <w:t>SampleToPropertyBox</w:t>
      </w:r>
      <w:proofErr w:type="spellEnd"/>
      <w:r>
        <w:rPr>
          <w:lang w:val="en-GB"/>
        </w:rPr>
        <w:t>”, rules for sample properties in movie fragments, etc… We therefore believe using a version 3 on the existing mechanism is much simpler to handle.</w:t>
      </w:r>
    </w:p>
    <w:p w14:paraId="24B21B07" w14:textId="77777777" w:rsidR="00102509" w:rsidRDefault="00102509" w:rsidP="00102509">
      <w:pPr>
        <w:rPr>
          <w:lang w:val="en-GB"/>
        </w:rPr>
      </w:pPr>
      <w:r>
        <w:rPr>
          <w:lang w:val="en-GB"/>
        </w:rPr>
        <w:t xml:space="preserve">Note on mime: </w:t>
      </w:r>
    </w:p>
    <w:p w14:paraId="5FC3935D" w14:textId="77777777" w:rsidR="00102509" w:rsidRDefault="00102509" w:rsidP="00102509">
      <w:pPr>
        <w:rPr>
          <w:lang w:val="en-GB"/>
        </w:rPr>
      </w:pPr>
      <w:r>
        <w:rPr>
          <w:lang w:val="en-GB"/>
        </w:rPr>
        <w:t>The essential properties defined in a file should be advertised through a MIME sub-parameter, for example:</w:t>
      </w:r>
    </w:p>
    <w:p w14:paraId="6CF93CFC" w14:textId="77777777" w:rsidR="00102509" w:rsidRPr="009D6541" w:rsidRDefault="00102509" w:rsidP="00102509">
      <w:r w:rsidRPr="009D6541">
        <w:rPr>
          <w:rFonts w:ascii="Menlo" w:eastAsia="MS Mincho" w:hAnsi="Menlo" w:cs="Menlo"/>
          <w:color w:val="000000"/>
        </w:rPr>
        <w:t>codecs=hvc1.1.6.L186.80, essential=</w:t>
      </w:r>
      <w:r>
        <w:rPr>
          <w:rFonts w:ascii="Menlo" w:eastAsia="MS Mincho" w:hAnsi="Menlo" w:cs="Menlo"/>
          <w:color w:val="000000"/>
        </w:rPr>
        <w:t>4CC1[,4CC2]</w:t>
      </w:r>
    </w:p>
    <w:p w14:paraId="253494BA" w14:textId="0C59F35E" w:rsidR="00A741D6" w:rsidRDefault="00A741D6" w:rsidP="00931BDE">
      <w:pPr>
        <w:pStyle w:val="Heading1"/>
      </w:pPr>
      <w:bookmarkStart w:id="520" w:name="_Toc530124517"/>
      <w:bookmarkStart w:id="521" w:name="_Toc96416162"/>
      <w:r w:rsidRPr="00931BDE">
        <w:lastRenderedPageBreak/>
        <w:t>Edit lists and movie fragments</w:t>
      </w:r>
      <w:bookmarkEnd w:id="520"/>
      <w:bookmarkEnd w:id="521"/>
    </w:p>
    <w:p w14:paraId="71DA19EA" w14:textId="1DEEB005" w:rsidR="005A39CC" w:rsidRPr="005A39CC" w:rsidRDefault="005A39CC" w:rsidP="005861F0">
      <w:pPr>
        <w:pStyle w:val="Heading2"/>
      </w:pPr>
      <w:r>
        <w:t>Edit Adjustment</w:t>
      </w:r>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proofErr w:type="spellStart"/>
      <w:r w:rsidRPr="00251473">
        <w:rPr>
          <w:rFonts w:ascii="Cambria" w:hAnsi="Cambria"/>
          <w:lang w:val="en-GB"/>
        </w:rPr>
        <w:t>EditAdjustmentBox</w:t>
      </w:r>
      <w:proofErr w:type="spellEnd"/>
      <w:r w:rsidRPr="00251473">
        <w:rPr>
          <w:rFonts w:ascii="Cambria" w:hAnsi="Cambria"/>
          <w:lang w:val="en-GB"/>
        </w:rPr>
        <w:t xml:space="preserve"> should be placed near (after) the '</w:t>
      </w:r>
      <w:proofErr w:type="spellStart"/>
      <w:r w:rsidRPr="00251473">
        <w:rPr>
          <w:rFonts w:ascii="Cambria" w:hAnsi="Cambria"/>
          <w:lang w:val="en-GB"/>
        </w:rPr>
        <w:t>tfdt</w:t>
      </w:r>
      <w:proofErr w:type="spellEnd"/>
      <w:r w:rsidRPr="00251473">
        <w:rPr>
          <w:rFonts w:ascii="Cambria" w:hAnsi="Cambria"/>
          <w:lang w:val="en-GB"/>
        </w:rPr>
        <w:t xml:space="preserve">' box. If this box is absent, it is equivalent to it being present with </w:t>
      </w:r>
      <w:proofErr w:type="spellStart"/>
      <w:r w:rsidRPr="00251473">
        <w:rPr>
          <w:rFonts w:ascii="Cambria" w:hAnsi="Cambria"/>
          <w:lang w:val="en-GB"/>
        </w:rPr>
        <w:t>initial_adjust</w:t>
      </w:r>
      <w:proofErr w:type="spellEnd"/>
      <w:r w:rsidRPr="00251473">
        <w:rPr>
          <w:rFonts w:ascii="Cambria" w:hAnsi="Cambria"/>
          <w:lang w:val="en-GB"/>
        </w:rPr>
        <w:t xml:space="preserve"> and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w:t>
      </w:r>
      <w:proofErr w:type="spellStart"/>
      <w:r w:rsidRPr="00251473">
        <w:rPr>
          <w:rFonts w:ascii="Cambria" w:hAnsi="Cambria"/>
          <w:lang w:val="en-GB"/>
        </w:rPr>
        <w:t>edts</w:t>
      </w:r>
      <w:proofErr w:type="spellEnd"/>
      <w:r w:rsidRPr="00251473">
        <w:rPr>
          <w:rFonts w:ascii="Cambria" w:hAnsi="Cambria"/>
          <w:lang w:val="en-GB"/>
        </w:rPr>
        <w:t xml:space="preserve">' container box), or the initial track is empty (refers to no samples) and there is an edit of zero duration, it is equivalent to having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547B4C">
      <w:pPr>
        <w:widowControl/>
        <w:numPr>
          <w:ilvl w:val="0"/>
          <w:numId w:val="7"/>
        </w:numPr>
        <w:spacing w:after="240"/>
        <w:contextualSpacing/>
        <w:rPr>
          <w:rFonts w:ascii="Cambria" w:hAnsi="Cambria"/>
          <w:lang w:val="en-GB"/>
        </w:rPr>
      </w:pPr>
      <w:proofErr w:type="spellStart"/>
      <w:r w:rsidRPr="00251473">
        <w:rPr>
          <w:rFonts w:ascii="Cambria" w:hAnsi="Cambria"/>
          <w:lang w:val="en-GB"/>
        </w:rPr>
        <w:t>insert_start</w:t>
      </w:r>
      <w:proofErr w:type="spellEnd"/>
      <w:r w:rsidRPr="00251473">
        <w:rPr>
          <w:rFonts w:ascii="Cambria" w:hAnsi="Cambria"/>
          <w:lang w:val="en-GB"/>
        </w:rPr>
        <w:t xml:space="preserve"> = </w:t>
      </w:r>
      <w:proofErr w:type="spellStart"/>
      <w:r w:rsidRPr="00251473">
        <w:rPr>
          <w:rFonts w:ascii="Cambria" w:hAnsi="Cambria"/>
          <w:lang w:val="en-GB"/>
        </w:rPr>
        <w:t>earlest_comp_time</w:t>
      </w:r>
      <w:proofErr w:type="spellEnd"/>
      <w:r w:rsidRPr="00251473">
        <w:rPr>
          <w:rFonts w:ascii="Cambria" w:hAnsi="Cambria"/>
          <w:lang w:val="en-GB"/>
        </w:rPr>
        <w:t xml:space="preserve"> + { </w:t>
      </w:r>
      <w:proofErr w:type="spellStart"/>
      <w:r w:rsidRPr="00251473">
        <w:rPr>
          <w:rFonts w:ascii="Cambria" w:hAnsi="Cambria"/>
          <w:lang w:val="en-GB"/>
        </w:rPr>
        <w:t>initial_adjust</w:t>
      </w:r>
      <w:proofErr w:type="spellEnd"/>
      <w:r w:rsidRPr="00251473">
        <w:rPr>
          <w:rFonts w:ascii="Cambria" w:hAnsi="Cambria"/>
          <w:lang w:val="en-GB"/>
        </w:rPr>
        <w:t xml:space="preserve"> ? </w:t>
      </w:r>
      <w:proofErr w:type="spellStart"/>
      <w:r w:rsidRPr="00251473">
        <w:rPr>
          <w:rFonts w:ascii="Cambria" w:hAnsi="Cambria"/>
          <w:lang w:val="en-GB"/>
        </w:rPr>
        <w:t>initial_delta</w:t>
      </w:r>
      <w:proofErr w:type="spellEnd"/>
      <w:r w:rsidRPr="00251473">
        <w:rPr>
          <w:rFonts w:ascii="Cambria" w:hAnsi="Cambria"/>
          <w:lang w:val="en-GB"/>
        </w:rPr>
        <w:t xml:space="preserve"> : 0}</w:t>
      </w:r>
    </w:p>
    <w:p w14:paraId="345E94C2" w14:textId="77777777" w:rsidR="00A741D6" w:rsidRPr="00251473" w:rsidRDefault="00A741D6" w:rsidP="00547B4C">
      <w:pPr>
        <w:widowControl/>
        <w:numPr>
          <w:ilvl w:val="0"/>
          <w:numId w:val="7"/>
        </w:numPr>
        <w:spacing w:after="240"/>
        <w:contextualSpacing/>
        <w:rPr>
          <w:rFonts w:ascii="Cambria" w:hAnsi="Cambria"/>
          <w:lang w:val="en-GB"/>
        </w:rPr>
      </w:pPr>
      <w:proofErr w:type="spellStart"/>
      <w:r w:rsidRPr="00251473">
        <w:rPr>
          <w:rFonts w:ascii="Cambria" w:hAnsi="Cambria"/>
          <w:lang w:val="en-GB"/>
        </w:rPr>
        <w:t>insert_end</w:t>
      </w:r>
      <w:proofErr w:type="spellEnd"/>
      <w:r w:rsidRPr="00251473">
        <w:rPr>
          <w:rFonts w:ascii="Cambria" w:hAnsi="Cambria"/>
          <w:lang w:val="en-GB"/>
        </w:rPr>
        <w:t xml:space="preserve">   = </w:t>
      </w:r>
      <w:proofErr w:type="spellStart"/>
      <w:r w:rsidRPr="00251473">
        <w:rPr>
          <w:rFonts w:ascii="Cambria" w:hAnsi="Cambria"/>
          <w:lang w:val="en-GB"/>
        </w:rPr>
        <w:t>latest_comp_time</w:t>
      </w:r>
      <w:proofErr w:type="spellEnd"/>
      <w:r w:rsidRPr="00251473">
        <w:rPr>
          <w:rFonts w:ascii="Cambria" w:hAnsi="Cambria"/>
          <w:lang w:val="en-GB"/>
        </w:rPr>
        <w:t xml:space="preserve"> - { </w:t>
      </w:r>
      <w:proofErr w:type="spellStart"/>
      <w:r w:rsidRPr="00251473">
        <w:rPr>
          <w:rFonts w:ascii="Cambria" w:hAnsi="Cambria"/>
          <w:lang w:val="en-GB"/>
        </w:rPr>
        <w:t>final_adjust</w:t>
      </w:r>
      <w:proofErr w:type="spellEnd"/>
      <w:r w:rsidRPr="00251473">
        <w:rPr>
          <w:rFonts w:ascii="Cambria" w:hAnsi="Cambria"/>
          <w:lang w:val="en-GB"/>
        </w:rPr>
        <w:t xml:space="preserve"> ? </w:t>
      </w:r>
      <w:proofErr w:type="spellStart"/>
      <w:r w:rsidRPr="00251473">
        <w:rPr>
          <w:rFonts w:ascii="Cambria" w:hAnsi="Cambria"/>
          <w:lang w:val="en-GB"/>
        </w:rPr>
        <w:t>final_delta</w:t>
      </w:r>
      <w:proofErr w:type="spellEnd"/>
      <w:r w:rsidRPr="00251473">
        <w:rPr>
          <w:rFonts w:ascii="Cambria" w:hAnsi="Cambria"/>
          <w:lang w:val="en-GB"/>
        </w:rPr>
        <w:t xml:space="preserve"> : 0}</w:t>
      </w:r>
    </w:p>
    <w:p w14:paraId="2B7DAC92" w14:textId="77777777" w:rsidR="00A741D6" w:rsidRPr="00251473" w:rsidRDefault="00A741D6" w:rsidP="00A741D6">
      <w:pPr>
        <w:rPr>
          <w:rFonts w:ascii="Cambria" w:hAnsi="Cambria"/>
          <w:lang w:val="en-GB"/>
        </w:rPr>
      </w:pPr>
      <w:r w:rsidRPr="00251473">
        <w:rPr>
          <w:rFonts w:ascii="Cambria" w:hAnsi="Cambria"/>
          <w:lang w:val="en-GB"/>
        </w:rPr>
        <w:t xml:space="preserve">Then, on receipt of a fragment, if the previous fragment has no </w:t>
      </w:r>
      <w:proofErr w:type="spellStart"/>
      <w:r w:rsidRPr="00251473">
        <w:rPr>
          <w:rFonts w:ascii="Cambria" w:hAnsi="Cambria"/>
          <w:lang w:val="en-GB"/>
        </w:rPr>
        <w:t>final_adjust</w:t>
      </w:r>
      <w:proofErr w:type="spellEnd"/>
      <w:r w:rsidRPr="00251473">
        <w:rPr>
          <w:rFonts w:ascii="Cambria" w:hAnsi="Cambria"/>
          <w:lang w:val="en-GB"/>
        </w:rPr>
        <w:t xml:space="preserve"> and this fragment has no </w:t>
      </w:r>
      <w:proofErr w:type="spellStart"/>
      <w:r w:rsidRPr="00251473">
        <w:rPr>
          <w:rFonts w:ascii="Cambria" w:hAnsi="Cambria"/>
          <w:lang w:val="en-GB"/>
        </w:rPr>
        <w:t>initial_adjust</w:t>
      </w:r>
      <w:proofErr w:type="spellEnd"/>
      <w:r w:rsidRPr="00251473">
        <w:rPr>
          <w:rFonts w:ascii="Cambria" w:hAnsi="Cambria"/>
          <w:lang w:val="en-GB"/>
        </w:rPr>
        <w:t xml:space="preserve">, extend the existing edit to </w:t>
      </w:r>
      <w:proofErr w:type="spellStart"/>
      <w:r w:rsidRPr="00251473">
        <w:rPr>
          <w:rFonts w:ascii="Cambria" w:hAnsi="Cambria"/>
          <w:lang w:val="en-GB"/>
        </w:rPr>
        <w:t>insert_end</w:t>
      </w:r>
      <w:proofErr w:type="spellEnd"/>
      <w:r w:rsidRPr="00251473">
        <w:rPr>
          <w:rFonts w:ascii="Cambria" w:hAnsi="Cambria"/>
          <w:lang w:val="en-GB"/>
        </w:rPr>
        <w:t xml:space="preserve">; otherwise, insert a new edit from </w:t>
      </w:r>
      <w:proofErr w:type="spellStart"/>
      <w:r w:rsidRPr="00251473">
        <w:rPr>
          <w:rFonts w:ascii="Cambria" w:hAnsi="Cambria"/>
          <w:lang w:val="en-GB"/>
        </w:rPr>
        <w:t>insert_start</w:t>
      </w:r>
      <w:proofErr w:type="spellEnd"/>
      <w:r w:rsidRPr="00251473">
        <w:rPr>
          <w:rFonts w:ascii="Cambria" w:hAnsi="Cambria"/>
          <w:lang w:val="en-GB"/>
        </w:rPr>
        <w:t xml:space="preserve"> to </w:t>
      </w:r>
      <w:proofErr w:type="spellStart"/>
      <w:r w:rsidRPr="00251473">
        <w:rPr>
          <w:rFonts w:ascii="Cambria" w:hAnsi="Cambria"/>
          <w:lang w:val="en-GB"/>
        </w:rPr>
        <w:t>insert_end</w:t>
      </w:r>
      <w:proofErr w:type="spellEnd"/>
      <w:r w:rsidRPr="00251473">
        <w:rPr>
          <w:rFonts w:ascii="Cambria" w:hAnsi="Cambria"/>
          <w:lang w:val="en-GB"/>
        </w:rPr>
        <w:t>.</w:t>
      </w:r>
    </w:p>
    <w:p w14:paraId="0F522B91" w14:textId="2E5B4287" w:rsidR="00A741D6" w:rsidRDefault="00A741D6" w:rsidP="00A741D6">
      <w:pPr>
        <w:rPr>
          <w:rFonts w:ascii="Cambria" w:hAnsi="Cambria"/>
          <w:lang w:val="en-GB"/>
        </w:rPr>
      </w:pPr>
      <w:r w:rsidRPr="00251473">
        <w:rPr>
          <w:rFonts w:ascii="Cambria" w:hAnsi="Cambria"/>
          <w:highlight w:val="yellow"/>
          <w:lang w:val="en-GB"/>
        </w:rPr>
        <w:t xml:space="preserve">[Ed.: There is a small (well-known) problem here: the </w:t>
      </w:r>
      <w:proofErr w:type="spellStart"/>
      <w:r w:rsidRPr="00251473">
        <w:rPr>
          <w:rFonts w:ascii="Cambria" w:hAnsi="Cambria"/>
          <w:highlight w:val="yellow"/>
          <w:lang w:val="en-GB"/>
        </w:rPr>
        <w:t>insert_end</w:t>
      </w:r>
      <w:proofErr w:type="spellEnd"/>
      <w:r w:rsidRPr="00251473">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composition duration of the last frame) without straying into (e.g.) the next fragment. Fixes might include making the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signed, explicitly including the frame duration, changing the </w:t>
      </w:r>
      <w:proofErr w:type="spellStart"/>
      <w:r w:rsidRPr="00251473">
        <w:rPr>
          <w:rFonts w:ascii="Cambria" w:hAnsi="Cambria"/>
          <w:highlight w:val="yellow"/>
          <w:lang w:val="en-GB"/>
        </w:rPr>
        <w:t>editadjustment</w:t>
      </w:r>
      <w:proofErr w:type="spellEnd"/>
      <w:r w:rsidRPr="00251473">
        <w:rPr>
          <w:rFonts w:ascii="Cambria" w:hAnsi="Cambria"/>
          <w:highlight w:val="yellow"/>
          <w:lang w:val="en-GB"/>
        </w:rPr>
        <w:t xml:space="preserve"> from having a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to having a duration from the </w:t>
      </w:r>
      <w:proofErr w:type="spellStart"/>
      <w:r w:rsidRPr="00251473">
        <w:rPr>
          <w:rFonts w:ascii="Cambria" w:hAnsi="Cambria"/>
          <w:highlight w:val="yellow"/>
          <w:lang w:val="en-GB"/>
        </w:rPr>
        <w:t>insert_start</w:t>
      </w:r>
      <w:proofErr w:type="spellEnd"/>
      <w:r w:rsidRPr="00251473">
        <w:rPr>
          <w:rFonts w:ascii="Cambria" w:hAnsi="Cambria"/>
          <w:highlight w:val="yellow"/>
          <w:lang w:val="en-GB"/>
        </w:rPr>
        <w:t>, but none of these are ideal. Which is probably why this is still a discussion point.]</w:t>
      </w:r>
    </w:p>
    <w:p w14:paraId="7E13FD6C" w14:textId="0F6E36BB" w:rsidR="005A39CC" w:rsidRDefault="005A39CC" w:rsidP="005861F0">
      <w:pPr>
        <w:pStyle w:val="Heading2"/>
      </w:pPr>
      <w:r>
        <w:t>Original Duration</w:t>
      </w:r>
    </w:p>
    <w:p w14:paraId="44F0852E" w14:textId="77777777" w:rsidR="005A39CC" w:rsidRDefault="005A39CC" w:rsidP="005861F0">
      <w:pPr>
        <w:pStyle w:val="Heading3"/>
      </w:pPr>
      <w:r>
        <w:t>Introduction</w:t>
      </w:r>
    </w:p>
    <w:p w14:paraId="1D8414EC" w14:textId="7E213635" w:rsidR="005A39CC" w:rsidRDefault="005A39CC" w:rsidP="005A39CC">
      <w:r>
        <w:t xml:space="preserve">Considering the discussion in </w:t>
      </w:r>
      <w:r w:rsidR="00F40D50">
        <w:fldChar w:fldCharType="begin"/>
      </w:r>
      <w:r w:rsidR="00F40D50">
        <w:instrText xml:space="preserve"> HYPERLINK "http://mpegx.int-evry.fr/software/MPEG/Systems/FileFormat/isobmff/-/issues/77" </w:instrText>
      </w:r>
      <w:ins w:id="522" w:author="David Singer" w:date="2022-02-22T12:54:00Z"/>
      <w:r w:rsidR="00F40D50">
        <w:fldChar w:fldCharType="separate"/>
      </w:r>
      <w:r w:rsidRPr="001F5E81">
        <w:rPr>
          <w:rStyle w:val="Hyperlink"/>
        </w:rPr>
        <w:t>m58087</w:t>
      </w:r>
      <w:r w:rsidR="00F40D50">
        <w:rPr>
          <w:rStyle w:val="Hyperlink"/>
        </w:rPr>
        <w:fldChar w:fldCharType="end"/>
      </w:r>
      <w:r w:rsidR="001F5E81">
        <w:t xml:space="preserve"> and its issue</w:t>
      </w:r>
      <w:r>
        <w:t xml:space="preserve">, </w:t>
      </w:r>
      <w:r w:rsidR="001F5E81">
        <w:t>this</w:t>
      </w:r>
      <w:r>
        <w:t xml:space="preserve"> </w:t>
      </w:r>
      <w:r w:rsidR="001F5E81">
        <w:t>proposes</w:t>
      </w:r>
      <w:r>
        <w:t xml:space="preserve"> a way to signal:</w:t>
      </w:r>
    </w:p>
    <w:p w14:paraId="6F235CB3" w14:textId="77777777" w:rsidR="005A39CC" w:rsidRDefault="005A39CC" w:rsidP="005A39CC">
      <w:pPr>
        <w:pStyle w:val="ListParagraph"/>
        <w:widowControl/>
        <w:numPr>
          <w:ilvl w:val="0"/>
          <w:numId w:val="118"/>
        </w:numPr>
        <w:autoSpaceDN/>
        <w:spacing w:after="0" w:line="240" w:lineRule="auto"/>
        <w:textAlignment w:val="auto"/>
      </w:pPr>
      <w:r>
        <w:t xml:space="preserve">The original intended duration of a sample for player to know where to stop on the sample </w:t>
      </w:r>
    </w:p>
    <w:p w14:paraId="3AA83D5B" w14:textId="77777777" w:rsidR="005A39CC" w:rsidRDefault="005A39CC" w:rsidP="005A39CC">
      <w:pPr>
        <w:pStyle w:val="ListParagraph"/>
        <w:widowControl/>
        <w:numPr>
          <w:ilvl w:val="0"/>
          <w:numId w:val="118"/>
        </w:numPr>
        <w:autoSpaceDN/>
        <w:spacing w:after="0" w:line="240" w:lineRule="auto"/>
        <w:textAlignment w:val="auto"/>
      </w:pPr>
      <w:r w:rsidRPr="00344FC1">
        <w:t xml:space="preserve">the "past" or elapsed duration of a cloned sample </w:t>
      </w:r>
      <w:r>
        <w:t xml:space="preserve">for player to know where to start rendering the content of the cloned sample </w:t>
      </w:r>
    </w:p>
    <w:p w14:paraId="7DB45FAF" w14:textId="3BB53222" w:rsidR="005A39CC" w:rsidRDefault="005A39CC" w:rsidP="005A39CC">
      <w:pPr>
        <w:pStyle w:val="ListParagraph"/>
        <w:widowControl/>
        <w:numPr>
          <w:ilvl w:val="0"/>
          <w:numId w:val="118"/>
        </w:numPr>
        <w:autoSpaceDN/>
        <w:spacing w:after="0" w:line="240" w:lineRule="auto"/>
        <w:textAlignment w:val="auto"/>
      </w:pPr>
      <w:r>
        <w:t xml:space="preserve">without impacting </w:t>
      </w:r>
      <w:proofErr w:type="spellStart"/>
      <w:r>
        <w:t>tfdt</w:t>
      </w:r>
      <w:proofErr w:type="spellEnd"/>
      <w:r>
        <w:t xml:space="preserve"> or sample duration</w:t>
      </w:r>
    </w:p>
    <w:p w14:paraId="05AB1230" w14:textId="0C4AFBD5" w:rsidR="005A39CC" w:rsidRPr="00822D85" w:rsidRDefault="003D7359" w:rsidP="005861F0">
      <w:r>
        <w:t xml:space="preserve">[[ed </w:t>
      </w:r>
      <w:r w:rsidR="005A39CC">
        <w:t xml:space="preserve">Note: we propose here a new box for the sake of backward compatibility, but </w:t>
      </w:r>
      <w:bookmarkStart w:id="523" w:name="_Hlk82794021"/>
      <w:r w:rsidR="005A39CC">
        <w:t>this feature could be directly added to ‘</w:t>
      </w:r>
      <w:proofErr w:type="spellStart"/>
      <w:r w:rsidR="005A39CC">
        <w:t>tfdt</w:t>
      </w:r>
      <w:proofErr w:type="spellEnd"/>
      <w:r w:rsidR="005A39CC">
        <w:t>’ for compacity reasons, saving one full box header, as outlined in the contribution</w:t>
      </w:r>
      <w:bookmarkEnd w:id="523"/>
      <w:r w:rsidR="005A39CC">
        <w:t>.</w:t>
      </w:r>
      <w:r>
        <w:t>]]</w:t>
      </w:r>
      <w:r>
        <w:br/>
        <w:t>[[ed: VTT has a more general technique that allows arbitrary sample splitting, but that is specific to VTT. We could maybe make a general technique here for splitting samples other than only at Fragment boundaries?]]</w:t>
      </w:r>
    </w:p>
    <w:p w14:paraId="29C729AD" w14:textId="77777777" w:rsidR="005A39CC" w:rsidRDefault="005A39CC" w:rsidP="005861F0">
      <w:pPr>
        <w:pStyle w:val="Heading3"/>
      </w:pPr>
      <w:r>
        <w:lastRenderedPageBreak/>
        <w:t>Proposal</w:t>
      </w:r>
    </w:p>
    <w:p w14:paraId="22E4430C" w14:textId="77777777" w:rsidR="005A39CC" w:rsidRPr="008D0B6D" w:rsidRDefault="005A39CC" w:rsidP="005A39CC">
      <w:bookmarkStart w:id="524" w:name="_Hlk82794672"/>
      <w:r>
        <w:t>X Fragmented Sample Time Adjustment</w:t>
      </w:r>
    </w:p>
    <w:p w14:paraId="29ECF8B4" w14:textId="77777777" w:rsidR="005A39CC" w:rsidRDefault="005A39CC" w:rsidP="005A39CC">
      <w:r>
        <w:t>X.1 Definition</w:t>
      </w:r>
    </w:p>
    <w:p w14:paraId="1CC4396F" w14:textId="182321EA" w:rsidR="005A39CC" w:rsidRPr="003E0429" w:rsidRDefault="005A39CC" w:rsidP="005861F0">
      <w:pPr>
        <w:pStyle w:val="Atom"/>
      </w:pPr>
      <w:r w:rsidRPr="003E0429">
        <w:rPr>
          <w:rFonts w:ascii="Cambria" w:hAnsi="Cambria"/>
        </w:rPr>
        <w:t xml:space="preserve">Box Type: </w:t>
      </w:r>
      <w:r w:rsidRPr="003E0429">
        <w:t>'</w:t>
      </w:r>
      <w:proofErr w:type="spellStart"/>
      <w:r w:rsidRPr="003E0429">
        <w:t>fs</w:t>
      </w:r>
      <w:r>
        <w:t>ta</w:t>
      </w:r>
      <w:proofErr w:type="spellEnd"/>
      <w:r w:rsidRPr="003E0429">
        <w:t>'</w:t>
      </w:r>
      <w:r w:rsidRPr="003E0429">
        <w:br/>
      </w:r>
      <w:r w:rsidRPr="003E0429">
        <w:rPr>
          <w:rFonts w:ascii="Cambria" w:hAnsi="Cambria"/>
        </w:rPr>
        <w:t xml:space="preserve">Container: </w:t>
      </w:r>
      <w:proofErr w:type="spellStart"/>
      <w:r w:rsidRPr="003E0429">
        <w:t>TrackFragmentBox</w:t>
      </w:r>
      <w:proofErr w:type="spellEnd"/>
      <w:r w:rsidRPr="003E0429">
        <w:t xml:space="preserve"> </w:t>
      </w:r>
      <w:r>
        <w:br/>
      </w:r>
      <w:r w:rsidRPr="003E0429">
        <w:rPr>
          <w:rFonts w:ascii="Cambria" w:hAnsi="Cambria"/>
        </w:rPr>
        <w:t>Mandatory: No</w:t>
      </w:r>
      <w:r w:rsidRPr="003E0429">
        <w:rPr>
          <w:rFonts w:ascii="Cambria" w:hAnsi="Cambria"/>
        </w:rPr>
        <w:br/>
        <w:t xml:space="preserve">Quantity: Zero or one </w:t>
      </w:r>
    </w:p>
    <w:p w14:paraId="2EDC2733" w14:textId="77777777" w:rsidR="005A39CC" w:rsidRDefault="005A39CC" w:rsidP="005A39CC">
      <w:pPr>
        <w:spacing w:before="100" w:beforeAutospacing="1" w:after="100" w:afterAutospacing="1"/>
        <w:rPr>
          <w:rFonts w:ascii="Cambria" w:hAnsi="Cambria"/>
          <w:sz w:val="20"/>
          <w:szCs w:val="20"/>
        </w:rPr>
      </w:pPr>
      <w:r w:rsidRPr="003E0429">
        <w:rPr>
          <w:rFonts w:ascii="Cambria" w:hAnsi="Cambria"/>
          <w:sz w:val="20"/>
          <w:szCs w:val="20"/>
        </w:rPr>
        <w:t xml:space="preserve">The </w:t>
      </w:r>
      <w:proofErr w:type="spellStart"/>
      <w:r w:rsidRPr="003E0429">
        <w:rPr>
          <w:rFonts w:ascii="Courier" w:hAnsi="Courier"/>
          <w:sz w:val="20"/>
          <w:szCs w:val="20"/>
        </w:rPr>
        <w:t>F</w:t>
      </w:r>
      <w:r>
        <w:rPr>
          <w:rFonts w:ascii="Courier" w:hAnsi="Courier"/>
          <w:sz w:val="20"/>
          <w:szCs w:val="20"/>
        </w:rPr>
        <w:t>ragmented</w:t>
      </w:r>
      <w:r w:rsidRPr="003E0429">
        <w:rPr>
          <w:rFonts w:ascii="Courier" w:hAnsi="Courier"/>
          <w:sz w:val="20"/>
          <w:szCs w:val="20"/>
        </w:rPr>
        <w:t>Sample</w:t>
      </w:r>
      <w:r>
        <w:rPr>
          <w:rFonts w:ascii="Courier" w:hAnsi="Courier"/>
          <w:sz w:val="20"/>
          <w:szCs w:val="20"/>
        </w:rPr>
        <w:t>TimeAdjustment</w:t>
      </w:r>
      <w:r w:rsidRPr="003E0429">
        <w:rPr>
          <w:rFonts w:ascii="Courier" w:hAnsi="Courier"/>
          <w:sz w:val="20"/>
          <w:szCs w:val="20"/>
        </w:rPr>
        <w:t>Box</w:t>
      </w:r>
      <w:proofErr w:type="spellEnd"/>
      <w:r w:rsidRPr="003E0429">
        <w:rPr>
          <w:rFonts w:ascii="Courier" w:hAnsi="Courier"/>
          <w:sz w:val="20"/>
          <w:szCs w:val="20"/>
        </w:rPr>
        <w:t xml:space="preserve"> </w:t>
      </w:r>
      <w:r w:rsidRPr="003E0429">
        <w:rPr>
          <w:rFonts w:ascii="Cambria" w:hAnsi="Cambria"/>
          <w:sz w:val="20"/>
          <w:szCs w:val="20"/>
        </w:rPr>
        <w:t>provides</w:t>
      </w:r>
      <w:r>
        <w:rPr>
          <w:rFonts w:ascii="Cambria" w:hAnsi="Cambria"/>
          <w:sz w:val="20"/>
          <w:szCs w:val="20"/>
        </w:rPr>
        <w:t>:</w:t>
      </w:r>
    </w:p>
    <w:p w14:paraId="4ED89B21"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59027D">
        <w:rPr>
          <w:rFonts w:ascii="Cambria" w:hAnsi="Cambria"/>
          <w:sz w:val="20"/>
          <w:szCs w:val="20"/>
        </w:rPr>
        <w:t xml:space="preserve">the elapsed time, measured in media timescale, of the first sample in decoding order in the track fragment. </w:t>
      </w:r>
    </w:p>
    <w:p w14:paraId="66C42564"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59027D">
        <w:rPr>
          <w:rFonts w:ascii="Cambria" w:hAnsi="Cambria"/>
          <w:sz w:val="20"/>
          <w:szCs w:val="20"/>
        </w:rPr>
        <w:t xml:space="preserve">the </w:t>
      </w:r>
      <w:r>
        <w:rPr>
          <w:rFonts w:ascii="Cambria" w:hAnsi="Cambria"/>
          <w:sz w:val="20"/>
          <w:szCs w:val="20"/>
        </w:rPr>
        <w:t>original duration</w:t>
      </w:r>
      <w:r w:rsidRPr="0059027D">
        <w:rPr>
          <w:rFonts w:ascii="Cambria" w:hAnsi="Cambria"/>
          <w:sz w:val="20"/>
          <w:szCs w:val="20"/>
        </w:rPr>
        <w:t xml:space="preserve">, measured in media timescale, of the </w:t>
      </w:r>
      <w:r>
        <w:rPr>
          <w:rFonts w:ascii="Cambria" w:hAnsi="Cambria"/>
          <w:sz w:val="20"/>
          <w:szCs w:val="20"/>
        </w:rPr>
        <w:t xml:space="preserve">last </w:t>
      </w:r>
      <w:r w:rsidRPr="0059027D">
        <w:rPr>
          <w:rFonts w:ascii="Cambria" w:hAnsi="Cambria"/>
          <w:sz w:val="20"/>
          <w:szCs w:val="20"/>
        </w:rPr>
        <w:t xml:space="preserve">sample in decoding order in the track fragment. </w:t>
      </w:r>
    </w:p>
    <w:p w14:paraId="0DDB5675" w14:textId="77777777" w:rsidR="005A39CC" w:rsidRDefault="005A39CC" w:rsidP="005A39CC">
      <w:pPr>
        <w:spacing w:before="100" w:beforeAutospacing="1" w:after="100" w:afterAutospacing="1"/>
        <w:rPr>
          <w:rFonts w:ascii="Cambria" w:hAnsi="Cambria"/>
          <w:sz w:val="20"/>
          <w:szCs w:val="20"/>
        </w:rPr>
      </w:pPr>
      <w:r w:rsidRPr="0059027D">
        <w:rPr>
          <w:rFonts w:ascii="Cambria" w:hAnsi="Cambria"/>
          <w:sz w:val="20"/>
          <w:szCs w:val="20"/>
        </w:rPr>
        <w:t xml:space="preserve">This can be useful to document that the first sample </w:t>
      </w:r>
      <w:r>
        <w:rPr>
          <w:rFonts w:ascii="Cambria" w:hAnsi="Cambria"/>
          <w:sz w:val="20"/>
          <w:szCs w:val="20"/>
        </w:rPr>
        <w:t xml:space="preserve">of the track fragment </w:t>
      </w:r>
      <w:r w:rsidRPr="0059027D">
        <w:rPr>
          <w:rFonts w:ascii="Cambria" w:hAnsi="Cambria"/>
          <w:sz w:val="20"/>
          <w:szCs w:val="20"/>
        </w:rPr>
        <w:t xml:space="preserve">is a copy of the previous sample, if any, and that this sample original start time was intended to be before its actual sample decode time. This allows rewinding the sample playback time at tune-in but ignoring it in regular playback mode. </w:t>
      </w:r>
    </w:p>
    <w:p w14:paraId="329073E9" w14:textId="77777777" w:rsidR="005A39CC" w:rsidRDefault="005A39CC" w:rsidP="005A39CC">
      <w:pPr>
        <w:spacing w:before="100" w:beforeAutospacing="1" w:after="100" w:afterAutospacing="1"/>
        <w:rPr>
          <w:rFonts w:ascii="Cambria" w:hAnsi="Cambria"/>
          <w:sz w:val="20"/>
          <w:szCs w:val="20"/>
        </w:rPr>
      </w:pPr>
      <w:r w:rsidRPr="0059027D">
        <w:rPr>
          <w:rFonts w:ascii="Cambria" w:hAnsi="Cambria"/>
          <w:sz w:val="20"/>
          <w:szCs w:val="20"/>
        </w:rPr>
        <w:t xml:space="preserve">This can </w:t>
      </w:r>
      <w:r>
        <w:rPr>
          <w:rFonts w:ascii="Cambria" w:hAnsi="Cambria"/>
          <w:sz w:val="20"/>
          <w:szCs w:val="20"/>
        </w:rPr>
        <w:t xml:space="preserve">also </w:t>
      </w:r>
      <w:r w:rsidRPr="0059027D">
        <w:rPr>
          <w:rFonts w:ascii="Cambria" w:hAnsi="Cambria"/>
          <w:sz w:val="20"/>
          <w:szCs w:val="20"/>
        </w:rPr>
        <w:t xml:space="preserve">be useful to document that the </w:t>
      </w:r>
      <w:r>
        <w:rPr>
          <w:rFonts w:ascii="Cambria" w:hAnsi="Cambria"/>
          <w:sz w:val="20"/>
          <w:szCs w:val="20"/>
        </w:rPr>
        <w:t>last sample duration was truncated to respect fragmentation constraints, and that the intended duration of the sample is longer than its actual duration in the fragment; this allows exact processing of samples with internal timing logic dependent on the sample duration (such as text animations).</w:t>
      </w:r>
    </w:p>
    <w:p w14:paraId="6ABB8E54" w14:textId="77777777" w:rsidR="005A39CC" w:rsidRDefault="005A39CC" w:rsidP="005A39CC">
      <w:pPr>
        <w:spacing w:before="100" w:beforeAutospacing="1" w:after="100" w:afterAutospacing="1"/>
        <w:rPr>
          <w:rFonts w:ascii="Cambria" w:hAnsi="Cambria"/>
          <w:sz w:val="20"/>
          <w:szCs w:val="20"/>
        </w:rPr>
      </w:pPr>
      <w:r>
        <w:rPr>
          <w:rFonts w:ascii="Cambria" w:hAnsi="Cambria"/>
          <w:sz w:val="20"/>
          <w:szCs w:val="20"/>
        </w:rPr>
        <w:t>The following flags are defined:</w:t>
      </w:r>
    </w:p>
    <w:p w14:paraId="385020CE"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E470A7">
        <w:rPr>
          <w:rFonts w:ascii="Cambria" w:hAnsi="Cambria"/>
          <w:sz w:val="20"/>
          <w:szCs w:val="20"/>
        </w:rPr>
        <w:t>FSTA_ORIGINAL_DURATION: flag value is 0</w:t>
      </w:r>
      <w:r>
        <w:rPr>
          <w:rFonts w:ascii="Cambria" w:hAnsi="Cambria"/>
          <w:sz w:val="20"/>
          <w:szCs w:val="20"/>
        </w:rPr>
        <w:t>x000001. If set, the box describes the original duration of the last sample in the track fragment</w:t>
      </w:r>
    </w:p>
    <w:p w14:paraId="75075513"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rFonts w:ascii="Cambria" w:hAnsi="Cambria"/>
          <w:sz w:val="20"/>
          <w:szCs w:val="20"/>
        </w:rPr>
      </w:pPr>
      <w:r w:rsidRPr="00E470A7">
        <w:rPr>
          <w:rFonts w:ascii="Cambria" w:hAnsi="Cambria"/>
          <w:sz w:val="20"/>
          <w:szCs w:val="20"/>
        </w:rPr>
        <w:t>FSTA_</w:t>
      </w:r>
      <w:r>
        <w:rPr>
          <w:rFonts w:ascii="Cambria" w:hAnsi="Cambria"/>
          <w:sz w:val="20"/>
          <w:szCs w:val="20"/>
        </w:rPr>
        <w:t>ELAPSED</w:t>
      </w:r>
      <w:r w:rsidRPr="00E470A7">
        <w:rPr>
          <w:rFonts w:ascii="Cambria" w:hAnsi="Cambria"/>
          <w:sz w:val="20"/>
          <w:szCs w:val="20"/>
        </w:rPr>
        <w:t>_DURATION: flag value is 0</w:t>
      </w:r>
      <w:r>
        <w:rPr>
          <w:rFonts w:ascii="Cambria" w:hAnsi="Cambria"/>
          <w:sz w:val="20"/>
          <w:szCs w:val="20"/>
        </w:rPr>
        <w:t>x000002. If set, the box describes the elapsed duration of the first sample in the track fragment</w:t>
      </w:r>
    </w:p>
    <w:p w14:paraId="3557BCBA" w14:textId="77777777" w:rsidR="005A39CC" w:rsidRPr="00E470A7" w:rsidRDefault="005A39CC" w:rsidP="005A39CC">
      <w:pPr>
        <w:pStyle w:val="ListParagraph"/>
        <w:spacing w:before="100" w:beforeAutospacing="1" w:after="100" w:afterAutospacing="1"/>
        <w:rPr>
          <w:rFonts w:ascii="Cambria" w:hAnsi="Cambria"/>
          <w:sz w:val="20"/>
          <w:szCs w:val="20"/>
        </w:rPr>
      </w:pPr>
    </w:p>
    <w:p w14:paraId="01F00B1C" w14:textId="77777777" w:rsidR="005A39CC" w:rsidRPr="00FF663B" w:rsidRDefault="005A39CC" w:rsidP="005A39CC">
      <w:pPr>
        <w:pStyle w:val="NormalWeb"/>
        <w:rPr>
          <w:rFonts w:ascii="Cambria" w:hAnsi="Cambria"/>
          <w:sz w:val="20"/>
          <w:szCs w:val="20"/>
        </w:rPr>
      </w:pPr>
      <w:r w:rsidRPr="003E0429">
        <w:rPr>
          <w:rFonts w:ascii="Cambria" w:hAnsi="Cambria"/>
          <w:sz w:val="20"/>
          <w:szCs w:val="20"/>
        </w:rPr>
        <w:t>When this box is present</w:t>
      </w:r>
      <w:r>
        <w:rPr>
          <w:rFonts w:ascii="Cambria" w:hAnsi="Cambria"/>
          <w:sz w:val="20"/>
          <w:szCs w:val="20"/>
        </w:rPr>
        <w:t xml:space="preserve"> and flag </w:t>
      </w:r>
      <w:r w:rsidRPr="00E470A7">
        <w:rPr>
          <w:rFonts w:ascii="Cambria" w:hAnsi="Cambria"/>
          <w:sz w:val="20"/>
          <w:szCs w:val="20"/>
        </w:rPr>
        <w:t>FSTA_ORIGINAL_DURATION</w:t>
      </w:r>
      <w:r>
        <w:rPr>
          <w:rFonts w:ascii="Cambria" w:hAnsi="Cambria"/>
          <w:sz w:val="20"/>
          <w:szCs w:val="20"/>
        </w:rPr>
        <w:t xml:space="preserve"> is set</w:t>
      </w:r>
      <w:r w:rsidRPr="003E0429">
        <w:rPr>
          <w:rFonts w:ascii="Cambria" w:hAnsi="Cambria"/>
          <w:sz w:val="20"/>
          <w:szCs w:val="20"/>
        </w:rPr>
        <w:t xml:space="preserve">, </w:t>
      </w:r>
      <w:r>
        <w:rPr>
          <w:rFonts w:ascii="Cambria" w:hAnsi="Cambria"/>
          <w:sz w:val="20"/>
          <w:szCs w:val="20"/>
        </w:rPr>
        <w:t xml:space="preserve">it indicates that </w:t>
      </w:r>
      <w:r w:rsidRPr="003E0429">
        <w:rPr>
          <w:rFonts w:ascii="Cambria" w:hAnsi="Cambria"/>
          <w:sz w:val="20"/>
          <w:szCs w:val="20"/>
        </w:rPr>
        <w:t xml:space="preserve">the </w:t>
      </w:r>
      <w:r>
        <w:rPr>
          <w:rFonts w:ascii="Cambria" w:hAnsi="Cambria"/>
          <w:sz w:val="20"/>
          <w:szCs w:val="20"/>
        </w:rPr>
        <w:t xml:space="preserve">last </w:t>
      </w:r>
      <w:r w:rsidRPr="003E0429">
        <w:rPr>
          <w:rFonts w:ascii="Cambria" w:hAnsi="Cambria"/>
          <w:sz w:val="20"/>
          <w:szCs w:val="20"/>
        </w:rPr>
        <w:t xml:space="preserve">sample of the track fragment </w:t>
      </w:r>
      <w:r>
        <w:rPr>
          <w:rFonts w:ascii="Cambria" w:hAnsi="Cambria"/>
          <w:sz w:val="20"/>
          <w:szCs w:val="20"/>
        </w:rPr>
        <w:t xml:space="preserve">has a shorter duration than originally authored, and the original duration </w:t>
      </w:r>
      <w:r w:rsidRPr="003E0429">
        <w:rPr>
          <w:rFonts w:ascii="Cambria" w:hAnsi="Cambria"/>
          <w:sz w:val="20"/>
          <w:szCs w:val="20"/>
        </w:rPr>
        <w:t xml:space="preserve">is </w:t>
      </w:r>
      <w:r>
        <w:rPr>
          <w:rFonts w:ascii="Cambria" w:hAnsi="Cambria"/>
          <w:sz w:val="20"/>
          <w:szCs w:val="20"/>
        </w:rPr>
        <w:t xml:space="preserve">signaled. The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shall be equal to or greater than the duration of the last sample in this track fragment.</w:t>
      </w:r>
    </w:p>
    <w:p w14:paraId="70E6D4FC" w14:textId="77777777" w:rsidR="005A39CC" w:rsidRDefault="005A39CC" w:rsidP="005A39CC">
      <w:pPr>
        <w:pStyle w:val="NormalWeb"/>
        <w:rPr>
          <w:rFonts w:ascii="Cambria" w:hAnsi="Cambria"/>
          <w:sz w:val="20"/>
          <w:szCs w:val="20"/>
        </w:rPr>
      </w:pPr>
      <w:r w:rsidRPr="003E0429">
        <w:rPr>
          <w:rFonts w:ascii="Cambria" w:hAnsi="Cambria"/>
          <w:sz w:val="20"/>
          <w:szCs w:val="20"/>
        </w:rPr>
        <w:t>When this box is present</w:t>
      </w:r>
      <w:r>
        <w:rPr>
          <w:rFonts w:ascii="Cambria" w:hAnsi="Cambria"/>
          <w:sz w:val="20"/>
          <w:szCs w:val="20"/>
        </w:rPr>
        <w:t xml:space="preserve"> and flag </w:t>
      </w:r>
      <w:r w:rsidRPr="00E470A7">
        <w:rPr>
          <w:rFonts w:ascii="Cambria" w:hAnsi="Cambria"/>
          <w:sz w:val="20"/>
          <w:szCs w:val="20"/>
        </w:rPr>
        <w:t>FSTA_</w:t>
      </w:r>
      <w:r>
        <w:rPr>
          <w:rFonts w:ascii="Cambria" w:hAnsi="Cambria"/>
          <w:sz w:val="20"/>
          <w:szCs w:val="20"/>
        </w:rPr>
        <w:t>ELAPSED</w:t>
      </w:r>
      <w:r w:rsidRPr="00E470A7">
        <w:rPr>
          <w:rFonts w:ascii="Cambria" w:hAnsi="Cambria"/>
          <w:sz w:val="20"/>
          <w:szCs w:val="20"/>
        </w:rPr>
        <w:t>_DURATION</w:t>
      </w:r>
      <w:r>
        <w:rPr>
          <w:rFonts w:ascii="Cambria" w:hAnsi="Cambria"/>
          <w:sz w:val="20"/>
          <w:szCs w:val="20"/>
        </w:rPr>
        <w:t xml:space="preserve"> is set</w:t>
      </w:r>
      <w:r w:rsidRPr="003E0429">
        <w:rPr>
          <w:rFonts w:ascii="Cambria" w:hAnsi="Cambria"/>
          <w:sz w:val="20"/>
          <w:szCs w:val="20"/>
        </w:rPr>
        <w:t xml:space="preserve">, the first sample of the track fragment is treated as if its associated </w:t>
      </w:r>
      <w:proofErr w:type="spellStart"/>
      <w:r w:rsidRPr="003E0429">
        <w:rPr>
          <w:rFonts w:ascii="Courier" w:hAnsi="Courier"/>
          <w:sz w:val="20"/>
          <w:szCs w:val="20"/>
        </w:rPr>
        <w:t>sample_flags</w:t>
      </w:r>
      <w:proofErr w:type="spellEnd"/>
      <w:r w:rsidRPr="003E0429">
        <w:rPr>
          <w:rFonts w:ascii="Cambria" w:hAnsi="Cambria"/>
          <w:sz w:val="20"/>
          <w:szCs w:val="20"/>
        </w:rPr>
        <w:t xml:space="preserve"> value has </w:t>
      </w:r>
      <w:proofErr w:type="spellStart"/>
      <w:r w:rsidRPr="003E0429">
        <w:rPr>
          <w:rFonts w:ascii="Courier" w:hAnsi="Courier"/>
          <w:sz w:val="20"/>
          <w:szCs w:val="20"/>
        </w:rPr>
        <w:t>sample_depends_on</w:t>
      </w:r>
      <w:proofErr w:type="spellEnd"/>
      <w:r w:rsidRPr="003E0429">
        <w:rPr>
          <w:rFonts w:ascii="Courier" w:hAnsi="Courier"/>
          <w:sz w:val="20"/>
          <w:szCs w:val="20"/>
        </w:rPr>
        <w:t xml:space="preserve">=2 </w:t>
      </w:r>
      <w:r w:rsidRPr="003E0429">
        <w:rPr>
          <w:rFonts w:ascii="Cambria" w:hAnsi="Cambria"/>
          <w:sz w:val="20"/>
          <w:szCs w:val="20"/>
        </w:rPr>
        <w:t>and</w:t>
      </w:r>
      <w:r w:rsidRPr="003E0429">
        <w:rPr>
          <w:rFonts w:ascii="Courier" w:hAnsi="Courier"/>
          <w:sz w:val="20"/>
          <w:szCs w:val="20"/>
        </w:rPr>
        <w:t xml:space="preserve"> </w:t>
      </w:r>
      <w:proofErr w:type="spellStart"/>
      <w:r w:rsidRPr="003E0429">
        <w:rPr>
          <w:rFonts w:ascii="Courier" w:hAnsi="Courier"/>
          <w:sz w:val="20"/>
          <w:szCs w:val="20"/>
        </w:rPr>
        <w:t>sample_has_redundancy</w:t>
      </w:r>
      <w:proofErr w:type="spellEnd"/>
      <w:r w:rsidRPr="003E0429">
        <w:rPr>
          <w:rFonts w:ascii="Cambria" w:hAnsi="Cambria"/>
          <w:sz w:val="20"/>
          <w:szCs w:val="20"/>
        </w:rPr>
        <w:t xml:space="preserve">=1. </w:t>
      </w:r>
    </w:p>
    <w:p w14:paraId="6285C102" w14:textId="77777777" w:rsidR="005A39CC" w:rsidRDefault="005A39CC" w:rsidP="005A39CC">
      <w:pPr>
        <w:pStyle w:val="NormalWeb"/>
        <w:rPr>
          <w:rFonts w:ascii="Cambria" w:hAnsi="Cambria"/>
          <w:sz w:val="20"/>
          <w:szCs w:val="20"/>
        </w:rPr>
      </w:pPr>
      <w:r w:rsidRPr="003E0429">
        <w:rPr>
          <w:rFonts w:ascii="Cambria" w:hAnsi="Cambria"/>
          <w:sz w:val="20"/>
          <w:szCs w:val="20"/>
        </w:rPr>
        <w:t xml:space="preserve">If a previous sample was already received for this track, that previous sample duration is extended by the duration of this first sample and the </w:t>
      </w:r>
      <w:proofErr w:type="spellStart"/>
      <w:r w:rsidRPr="003E0429">
        <w:rPr>
          <w:rFonts w:ascii="Courier" w:hAnsi="Courier"/>
          <w:sz w:val="20"/>
          <w:szCs w:val="20"/>
        </w:rPr>
        <w:t>elapsedDuration</w:t>
      </w:r>
      <w:proofErr w:type="spellEnd"/>
      <w:r w:rsidRPr="003E0429">
        <w:rPr>
          <w:rFonts w:ascii="Cambria" w:hAnsi="Cambria"/>
          <w:sz w:val="20"/>
          <w:szCs w:val="20"/>
        </w:rPr>
        <w:t xml:space="preserve"> is ignored. </w:t>
      </w:r>
      <w:r>
        <w:rPr>
          <w:rFonts w:ascii="Cambria" w:hAnsi="Cambria"/>
          <w:sz w:val="20"/>
          <w:szCs w:val="20"/>
        </w:rPr>
        <w:t xml:space="preserve">If the previous sample had an </w:t>
      </w:r>
      <w:proofErr w:type="spellStart"/>
      <w:r>
        <w:rPr>
          <w:rFonts w:ascii="Courier" w:hAnsi="Courier"/>
          <w:sz w:val="20"/>
          <w:szCs w:val="20"/>
        </w:rPr>
        <w:t>original</w:t>
      </w:r>
      <w:r w:rsidRPr="003E0429">
        <w:rPr>
          <w:rFonts w:ascii="Courier" w:hAnsi="Courier"/>
          <w:sz w:val="20"/>
          <w:szCs w:val="20"/>
        </w:rPr>
        <w:t>Duration</w:t>
      </w:r>
      <w:proofErr w:type="spellEnd"/>
      <w:r>
        <w:rPr>
          <w:rFonts w:ascii="Courier" w:hAnsi="Courier"/>
          <w:sz w:val="20"/>
          <w:szCs w:val="20"/>
        </w:rPr>
        <w:t xml:space="preserve"> </w:t>
      </w:r>
      <w:r>
        <w:rPr>
          <w:rFonts w:ascii="Cambria" w:hAnsi="Cambria"/>
          <w:sz w:val="20"/>
          <w:szCs w:val="20"/>
        </w:rPr>
        <w:t>signaled, the extended duration shall be:</w:t>
      </w:r>
    </w:p>
    <w:p w14:paraId="404A4511" w14:textId="77777777" w:rsidR="005A39CC" w:rsidRDefault="005A39CC" w:rsidP="005A39CC">
      <w:pPr>
        <w:pStyle w:val="NormalWeb"/>
        <w:widowControl/>
        <w:numPr>
          <w:ilvl w:val="0"/>
          <w:numId w:val="118"/>
        </w:numPr>
        <w:spacing w:line="240" w:lineRule="auto"/>
        <w:rPr>
          <w:rFonts w:ascii="Cambria" w:hAnsi="Cambria"/>
          <w:sz w:val="20"/>
          <w:szCs w:val="20"/>
        </w:rPr>
      </w:pPr>
      <w:r>
        <w:rPr>
          <w:rFonts w:ascii="Cambria" w:hAnsi="Cambria"/>
          <w:sz w:val="20"/>
          <w:szCs w:val="20"/>
        </w:rPr>
        <w:t xml:space="preserve">less than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if this is the only sample of the track fragment and it has an </w:t>
      </w:r>
      <w:proofErr w:type="spellStart"/>
      <w:r>
        <w:rPr>
          <w:rFonts w:ascii="Courier" w:hAnsi="Courier"/>
          <w:sz w:val="20"/>
          <w:szCs w:val="20"/>
        </w:rPr>
        <w:t>original</w:t>
      </w:r>
      <w:r w:rsidRPr="003E0429">
        <w:rPr>
          <w:rFonts w:ascii="Courier" w:hAnsi="Courier"/>
          <w:sz w:val="20"/>
          <w:szCs w:val="20"/>
        </w:rPr>
        <w:t>Duration</w:t>
      </w:r>
      <w:proofErr w:type="spellEnd"/>
      <w:r>
        <w:rPr>
          <w:rFonts w:ascii="Courier" w:hAnsi="Courier"/>
          <w:sz w:val="20"/>
          <w:szCs w:val="20"/>
        </w:rPr>
        <w:t xml:space="preserve"> </w:t>
      </w:r>
      <w:r>
        <w:rPr>
          <w:rFonts w:ascii="Cambria" w:hAnsi="Cambria"/>
          <w:sz w:val="20"/>
          <w:szCs w:val="20"/>
        </w:rPr>
        <w:t>associated</w:t>
      </w:r>
    </w:p>
    <w:p w14:paraId="7C4860C2" w14:textId="77777777" w:rsidR="005A39CC" w:rsidRPr="00FF663B" w:rsidRDefault="005A39CC" w:rsidP="005A39CC">
      <w:pPr>
        <w:pStyle w:val="NormalWeb"/>
        <w:widowControl/>
        <w:numPr>
          <w:ilvl w:val="0"/>
          <w:numId w:val="118"/>
        </w:numPr>
        <w:spacing w:line="240" w:lineRule="auto"/>
        <w:rPr>
          <w:rFonts w:ascii="Cambria" w:hAnsi="Cambria"/>
          <w:sz w:val="20"/>
          <w:szCs w:val="20"/>
        </w:rPr>
      </w:pPr>
      <w:r>
        <w:rPr>
          <w:rFonts w:ascii="Cambria" w:hAnsi="Cambria"/>
          <w:sz w:val="20"/>
          <w:szCs w:val="20"/>
        </w:rPr>
        <w:t xml:space="preserve">equal to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otherwise</w:t>
      </w:r>
    </w:p>
    <w:p w14:paraId="7FB4EC88" w14:textId="77777777" w:rsidR="005A39CC" w:rsidRDefault="005A39CC" w:rsidP="005A39CC">
      <w:pPr>
        <w:pStyle w:val="NormalWeb"/>
        <w:rPr>
          <w:rFonts w:ascii="Cambria" w:hAnsi="Cambria"/>
          <w:sz w:val="20"/>
          <w:szCs w:val="20"/>
        </w:rPr>
      </w:pPr>
      <w:r w:rsidRPr="003E0429">
        <w:rPr>
          <w:rFonts w:ascii="Cambria" w:hAnsi="Cambria"/>
          <w:sz w:val="20"/>
          <w:szCs w:val="20"/>
        </w:rPr>
        <w:lastRenderedPageBreak/>
        <w:t xml:space="preserve">If </w:t>
      </w:r>
      <w:r>
        <w:rPr>
          <w:rFonts w:ascii="Cambria" w:hAnsi="Cambria"/>
          <w:sz w:val="20"/>
          <w:szCs w:val="20"/>
        </w:rPr>
        <w:t>no</w:t>
      </w:r>
      <w:r w:rsidRPr="003E0429">
        <w:rPr>
          <w:rFonts w:ascii="Cambria" w:hAnsi="Cambria"/>
          <w:sz w:val="20"/>
          <w:szCs w:val="20"/>
        </w:rPr>
        <w:t xml:space="preserve"> previous sample w</w:t>
      </w:r>
      <w:r>
        <w:rPr>
          <w:rFonts w:ascii="Cambria" w:hAnsi="Cambria"/>
          <w:sz w:val="20"/>
          <w:szCs w:val="20"/>
        </w:rPr>
        <w:t xml:space="preserve">ere </w:t>
      </w:r>
      <w:r w:rsidRPr="003E0429">
        <w:rPr>
          <w:rFonts w:ascii="Cambria" w:hAnsi="Cambria"/>
          <w:sz w:val="20"/>
          <w:szCs w:val="20"/>
        </w:rPr>
        <w:t xml:space="preserve">received for this track (tune in), the first sample is processed at its sample decode time as if it was being presented for the indicated </w:t>
      </w:r>
      <w:proofErr w:type="spellStart"/>
      <w:r w:rsidRPr="003E0429">
        <w:rPr>
          <w:rFonts w:ascii="Courier" w:hAnsi="Courier"/>
          <w:sz w:val="20"/>
          <w:szCs w:val="20"/>
        </w:rPr>
        <w:t>elapsedDuration</w:t>
      </w:r>
      <w:proofErr w:type="spellEnd"/>
      <w:r w:rsidRPr="003E0429">
        <w:rPr>
          <w:rFonts w:ascii="Cambria" w:hAnsi="Cambria"/>
          <w:sz w:val="20"/>
          <w:szCs w:val="20"/>
        </w:rPr>
        <w:t>.</w:t>
      </w:r>
    </w:p>
    <w:p w14:paraId="5AE31990" w14:textId="77777777" w:rsidR="005A39CC" w:rsidRPr="006F1D50" w:rsidRDefault="005A39CC" w:rsidP="005A39CC">
      <w:pPr>
        <w:pStyle w:val="NormalWeb"/>
        <w:rPr>
          <w:rFonts w:ascii="Cambria" w:hAnsi="Cambria"/>
          <w:sz w:val="16"/>
          <w:szCs w:val="16"/>
        </w:rPr>
      </w:pPr>
      <w:r w:rsidRPr="006F1D50">
        <w:rPr>
          <w:rFonts w:ascii="Cambria" w:hAnsi="Cambria"/>
          <w:sz w:val="16"/>
          <w:szCs w:val="16"/>
        </w:rPr>
        <w:t>Note: FSTA_ORIGINAL_DURATION and FSTA_ELAPSED_DURATION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p>
    <w:p w14:paraId="55588267" w14:textId="77777777" w:rsidR="005A39CC" w:rsidRPr="003E0429" w:rsidRDefault="005A39CC" w:rsidP="005A39CC">
      <w:r w:rsidRPr="003E0429">
        <w:t>X.2 Syntax</w:t>
      </w:r>
    </w:p>
    <w:p w14:paraId="182726DD" w14:textId="33AAC50C" w:rsidR="005A39CC" w:rsidRPr="003E0429" w:rsidRDefault="005A39CC" w:rsidP="005861F0">
      <w:pPr>
        <w:pStyle w:val="code"/>
      </w:pPr>
      <w:r w:rsidRPr="003E0429">
        <w:t>aligned(8) class F</w:t>
      </w:r>
      <w:r>
        <w:t>ragmented</w:t>
      </w:r>
      <w:r w:rsidRPr="003E0429">
        <w:t>Sample</w:t>
      </w:r>
      <w:r>
        <w:t>TimeAdjustment</w:t>
      </w:r>
      <w:r w:rsidRPr="003E0429">
        <w:t>Box extends FullBox('fs</w:t>
      </w:r>
      <w:r>
        <w:t>ta</w:t>
      </w:r>
      <w:r w:rsidRPr="003E0429">
        <w:t xml:space="preserve">', 0, </w:t>
      </w:r>
      <w:r>
        <w:t>flags</w:t>
      </w:r>
      <w:r w:rsidRPr="003E0429">
        <w:t>)</w:t>
      </w:r>
      <w:r>
        <w:br/>
      </w:r>
      <w:r w:rsidRPr="003E0429">
        <w:t>{</w:t>
      </w:r>
      <w:r>
        <w:br/>
      </w:r>
      <w:r w:rsidRPr="003E0429">
        <w:tab/>
      </w:r>
      <w:r>
        <w:t xml:space="preserve">if (flags &amp; </w:t>
      </w:r>
      <w:r w:rsidRPr="00E470A7">
        <w:rPr>
          <w:rFonts w:ascii="Cambria" w:hAnsi="Cambria"/>
        </w:rPr>
        <w:t>FSTA_ORIGINAL_DURATION</w:t>
      </w:r>
      <w:r>
        <w:t xml:space="preserve">) </w:t>
      </w:r>
      <w:r w:rsidRPr="003E0429">
        <w:t xml:space="preserve">unsigned int(32) </w:t>
      </w:r>
      <w:r>
        <w:t>original</w:t>
      </w:r>
      <w:r w:rsidRPr="003E0429">
        <w:t>Duration;</w:t>
      </w:r>
      <w:r>
        <w:br/>
      </w:r>
      <w:r w:rsidRPr="003E0429">
        <w:tab/>
      </w:r>
      <w:r>
        <w:t xml:space="preserve">if (flags &amp; </w:t>
      </w:r>
      <w:r w:rsidRPr="00E470A7">
        <w:rPr>
          <w:rFonts w:ascii="Cambria" w:hAnsi="Cambria"/>
        </w:rPr>
        <w:t>FSTA_</w:t>
      </w:r>
      <w:r>
        <w:rPr>
          <w:rFonts w:ascii="Cambria" w:hAnsi="Cambria"/>
        </w:rPr>
        <w:t>ELAPSED</w:t>
      </w:r>
      <w:r w:rsidRPr="00E470A7">
        <w:rPr>
          <w:rFonts w:ascii="Cambria" w:hAnsi="Cambria"/>
        </w:rPr>
        <w:t>_DURATION</w:t>
      </w:r>
      <w:r>
        <w:t xml:space="preserve">) </w:t>
      </w:r>
      <w:r w:rsidRPr="003E0429">
        <w:t>unsigned int(32) elapsedDuration;</w:t>
      </w:r>
      <w:r>
        <w:br/>
      </w:r>
      <w:r w:rsidRPr="003E0429">
        <w:t xml:space="preserve">} </w:t>
      </w:r>
    </w:p>
    <w:p w14:paraId="036E41AD" w14:textId="77777777" w:rsidR="005A39CC" w:rsidRPr="003E0429" w:rsidRDefault="005A39CC" w:rsidP="005A39CC">
      <w:r w:rsidRPr="003E0429">
        <w:t>X.3 Semantics</w:t>
      </w:r>
    </w:p>
    <w:p w14:paraId="47F9E725" w14:textId="77777777" w:rsidR="005A39CC" w:rsidRDefault="005A39CC" w:rsidP="005861F0">
      <w:pPr>
        <w:pStyle w:val="fields"/>
      </w:pPr>
      <w:proofErr w:type="spellStart"/>
      <w:r>
        <w:rPr>
          <w:rFonts w:ascii="Courier" w:hAnsi="Courier"/>
        </w:rPr>
        <w:t>original</w:t>
      </w:r>
      <w:r w:rsidRPr="003E0429">
        <w:rPr>
          <w:rFonts w:ascii="Courier" w:hAnsi="Courier"/>
        </w:rPr>
        <w:t>Duration</w:t>
      </w:r>
      <w:proofErr w:type="spellEnd"/>
      <w:r w:rsidRPr="003E0429">
        <w:t xml:space="preserve"> gives the </w:t>
      </w:r>
      <w:r>
        <w:t xml:space="preserve">original </w:t>
      </w:r>
      <w:r w:rsidRPr="003E0429">
        <w:t xml:space="preserve">duration </w:t>
      </w:r>
      <w:r>
        <w:t xml:space="preserve">of the last sample of the track fragment, </w:t>
      </w:r>
      <w:r w:rsidRPr="003E0429">
        <w:t>in media timescale of this sample</w:t>
      </w:r>
    </w:p>
    <w:p w14:paraId="592563FC" w14:textId="77777777" w:rsidR="005A39CC" w:rsidRDefault="005A39CC" w:rsidP="005861F0">
      <w:pPr>
        <w:pStyle w:val="fields"/>
      </w:pPr>
      <w:proofErr w:type="spellStart"/>
      <w:r w:rsidRPr="003E0429">
        <w:rPr>
          <w:rFonts w:ascii="Courier" w:hAnsi="Courier"/>
        </w:rPr>
        <w:t>elapsedDuration</w:t>
      </w:r>
      <w:proofErr w:type="spellEnd"/>
      <w:r w:rsidRPr="003E0429">
        <w:t xml:space="preserve"> gives the elapsed duration</w:t>
      </w:r>
      <w:r w:rsidRPr="00FF663B">
        <w:t xml:space="preserve"> </w:t>
      </w:r>
      <w:r>
        <w:t xml:space="preserve">of the first sample of the track fragment, </w:t>
      </w:r>
      <w:r w:rsidRPr="003E0429">
        <w:t>in media timescale of this sample</w:t>
      </w:r>
    </w:p>
    <w:p w14:paraId="5E5E1AF0" w14:textId="77777777" w:rsidR="00A741D6" w:rsidRPr="00931BDE" w:rsidRDefault="00A741D6" w:rsidP="00931BDE">
      <w:pPr>
        <w:pStyle w:val="Heading1"/>
      </w:pPr>
      <w:bookmarkStart w:id="525" w:name="_Toc87544153"/>
      <w:bookmarkStart w:id="526" w:name="_Toc530124518"/>
      <w:bookmarkStart w:id="527" w:name="_Toc96416163"/>
      <w:bookmarkEnd w:id="524"/>
      <w:bookmarkEnd w:id="525"/>
      <w:r w:rsidRPr="00931BDE">
        <w:t>Multiplexed timed metadata tracks</w:t>
      </w:r>
      <w:bookmarkEnd w:id="526"/>
      <w:bookmarkEnd w:id="527"/>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528" w:name="_Ref473532391"/>
      <w:r w:rsidRPr="00D92AB4">
        <w:t>Carrying inline associations</w:t>
      </w:r>
      <w:bookmarkEnd w:id="528"/>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77777777" w:rsidR="00A741D6" w:rsidRPr="00251473" w:rsidRDefault="00A741D6" w:rsidP="00A741D6">
      <w:pPr>
        <w:rPr>
          <w:lang w:val="en-GB"/>
        </w:rPr>
      </w:pPr>
      <w:r w:rsidRPr="00251473">
        <w:rPr>
          <w:lang w:val="en-GB"/>
        </w:rPr>
        <w:t xml:space="preserve">The support is fairly simple; a box in the sample entry to warm that inline carriage may occur, and then a value item box in the sample data that carries both a </w:t>
      </w:r>
      <w:proofErr w:type="spellStart"/>
      <w:r w:rsidRPr="00251473">
        <w:rPr>
          <w:lang w:val="en-GB"/>
        </w:rPr>
        <w:t>MetedataKeyBox</w:t>
      </w:r>
      <w:proofErr w:type="spellEnd"/>
      <w:r w:rsidRPr="00251473">
        <w:rPr>
          <w:lang w:val="en-GB"/>
        </w:rPr>
        <w:t xml:space="preserve"> (the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547B4C">
      <w:pPr>
        <w:widowControl/>
        <w:numPr>
          <w:ilvl w:val="0"/>
          <w:numId w:val="5"/>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77777777" w:rsidR="00A741D6" w:rsidRPr="00251473" w:rsidRDefault="00A741D6" w:rsidP="00547B4C">
      <w:pPr>
        <w:widowControl/>
        <w:numPr>
          <w:ilvl w:val="0"/>
          <w:numId w:val="5"/>
        </w:numPr>
        <w:spacing w:after="240"/>
        <w:rPr>
          <w:lang w:val="en-GB"/>
        </w:rPr>
      </w:pPr>
      <w:r w:rsidRPr="00251473">
        <w:rPr>
          <w:lang w:val="en-GB"/>
        </w:rPr>
        <w:t xml:space="preserve">Space is optimized as keys are carried once in the sample entry and values have only a box header to frame their data and associate them with their key. Inline key/value boxes carry a </w:t>
      </w:r>
      <w:proofErr w:type="spellStart"/>
      <w:r w:rsidRPr="00251473">
        <w:rPr>
          <w:lang w:val="en-GB"/>
        </w:rPr>
        <w:t>MetadataKeyBox</w:t>
      </w:r>
      <w:proofErr w:type="spellEnd"/>
      <w:r w:rsidRPr="00251473">
        <w:rPr>
          <w:lang w:val="en-GB"/>
        </w:rPr>
        <w:t xml:space="preserve"> so if multiple inline keys are present in the same access units, they do not share the key with sibling boxes or with other access units.  </w:t>
      </w:r>
    </w:p>
    <w:p w14:paraId="2B9E612F" w14:textId="77777777" w:rsidR="00A741D6" w:rsidRPr="00251473" w:rsidRDefault="00A741D6" w:rsidP="00547B4C">
      <w:pPr>
        <w:widowControl/>
        <w:numPr>
          <w:ilvl w:val="0"/>
          <w:numId w:val="5"/>
        </w:numPr>
        <w:spacing w:after="240"/>
        <w:rPr>
          <w:lang w:val="en-GB"/>
        </w:rPr>
      </w:pPr>
      <w:r w:rsidRPr="00251473">
        <w:rPr>
          <w:lang w:val="en-GB"/>
        </w:rPr>
        <w:lastRenderedPageBreak/>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w:t>
      </w:r>
      <w:proofErr w:type="spellStart"/>
      <w:r w:rsidRPr="00251473">
        <w:rPr>
          <w:lang w:val="en-GB"/>
        </w:rPr>
        <w:t>signaling</w:t>
      </w:r>
      <w:proofErr w:type="spellEnd"/>
      <w:r w:rsidRPr="00251473">
        <w:rPr>
          <w:lang w:val="en-GB"/>
        </w:rPr>
        <w:t xml:space="preserve"> the presence of inline keys offer a few advantages: </w:t>
      </w:r>
    </w:p>
    <w:p w14:paraId="6D7BAABE" w14:textId="77777777" w:rsidR="00A741D6" w:rsidRPr="00251473" w:rsidRDefault="00A741D6" w:rsidP="00547B4C">
      <w:pPr>
        <w:widowControl/>
        <w:numPr>
          <w:ilvl w:val="0"/>
          <w:numId w:val="6"/>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547B4C">
      <w:pPr>
        <w:widowControl/>
        <w:numPr>
          <w:ilvl w:val="0"/>
          <w:numId w:val="6"/>
        </w:numPr>
        <w:spacing w:after="240"/>
        <w:rPr>
          <w:lang w:val="en-GB"/>
        </w:rPr>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t>Sample entry</w:t>
      </w:r>
    </w:p>
    <w:p w14:paraId="4430AC3C" w14:textId="77777777" w:rsidR="00A741D6" w:rsidRPr="00251473" w:rsidRDefault="00A741D6" w:rsidP="00A741D6">
      <w:pPr>
        <w:rPr>
          <w:lang w:val="en-GB"/>
        </w:rPr>
      </w:pPr>
      <w:r w:rsidRPr="00251473">
        <w:rPr>
          <w:lang w:val="en-GB"/>
        </w:rPr>
        <w:t xml:space="preserve">The optional </w:t>
      </w:r>
      <w:proofErr w:type="spellStart"/>
      <w:r w:rsidRPr="00251473">
        <w:rPr>
          <w:lang w:val="en-GB"/>
        </w:rPr>
        <w:t>MetadataInlineKeysPresentBox</w:t>
      </w:r>
      <w:proofErr w:type="spellEnd"/>
      <w:r w:rsidRPr="00251473">
        <w:rPr>
          <w:lang w:val="en-GB"/>
        </w:rPr>
        <w:t xml:space="preserve"> indicates if inline key/value boxes might occur in corresponding access units. If </w:t>
      </w:r>
      <w:proofErr w:type="spellStart"/>
      <w:r w:rsidRPr="00251473">
        <w:rPr>
          <w:lang w:val="en-GB"/>
        </w:rPr>
        <w:t>MetadataInlineKeysPresentBox</w:t>
      </w:r>
      <w:proofErr w:type="spellEnd"/>
      <w:r w:rsidRPr="00251473">
        <w:rPr>
          <w:lang w:val="en-GB"/>
        </w:rPr>
        <w:t xml:space="preserve"> is absent or present with a presence indicator of 0, no inline key/value boxes (value boxes with a </w:t>
      </w:r>
      <w:proofErr w:type="spellStart"/>
      <w:r w:rsidRPr="00251473">
        <w:rPr>
          <w:lang w:val="en-GB"/>
        </w:rPr>
        <w:t>local_id</w:t>
      </w:r>
      <w:proofErr w:type="spellEnd"/>
      <w:r w:rsidRPr="00251473">
        <w:rPr>
          <w:lang w:val="en-GB"/>
        </w:rPr>
        <w:t xml:space="preserve"> of 0xFFFFFFFF) should occur in the access units. </w:t>
      </w:r>
    </w:p>
    <w:p w14:paraId="1A4C567C" w14:textId="77777777" w:rsidR="00A741D6" w:rsidRPr="00251473" w:rsidRDefault="00A741D6" w:rsidP="00A741D6">
      <w:pPr>
        <w:rPr>
          <w:lang w:val="en-GB"/>
        </w:rPr>
      </w:pPr>
      <w:r w:rsidRPr="00251473">
        <w:rPr>
          <w:lang w:val="en-GB"/>
        </w:rPr>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proofErr w:type="spellStart"/>
      <w:r w:rsidRPr="00251473">
        <w:rPr>
          <w:lang w:val="en-GB"/>
        </w:rPr>
        <w:t>inlineKeyValueBoxesPresent</w:t>
      </w:r>
      <w:proofErr w:type="spellEnd"/>
      <w:r w:rsidRPr="00251473">
        <w:rPr>
          <w:lang w:val="en-GB"/>
        </w:rPr>
        <w:t xml:space="preserve">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 xml:space="preserve">If </w:t>
      </w:r>
      <w:proofErr w:type="spellStart"/>
      <w:r w:rsidRPr="00251473">
        <w:rPr>
          <w:lang w:val="en-GB"/>
        </w:rPr>
        <w:t>MetadataInlineKeysPresentBox</w:t>
      </w:r>
      <w:proofErr w:type="spellEnd"/>
      <w:r w:rsidRPr="00251473">
        <w:rPr>
          <w:lang w:val="en-GB"/>
        </w:rPr>
        <w:t xml:space="preserve"> is present but </w:t>
      </w:r>
      <w:proofErr w:type="spellStart"/>
      <w:r w:rsidRPr="00251473">
        <w:rPr>
          <w:lang w:val="en-GB"/>
        </w:rPr>
        <w:t>inlineKeyValueBoxesPresent</w:t>
      </w:r>
      <w:proofErr w:type="spellEnd"/>
      <w:r w:rsidRPr="00251473">
        <w:rPr>
          <w:lang w:val="en-GB"/>
        </w:rPr>
        <w:t xml:space="preserve"> is set to 0, access units should be treated as though no </w:t>
      </w:r>
      <w:proofErr w:type="spellStart"/>
      <w:r w:rsidRPr="00251473">
        <w:rPr>
          <w:lang w:val="en-GB"/>
        </w:rPr>
        <w:t>MetadataInlineKeysPresentBox</w:t>
      </w:r>
      <w:proofErr w:type="spellEnd"/>
      <w:r w:rsidRPr="00251473">
        <w:rPr>
          <w:lang w:val="en-GB"/>
        </w:rPr>
        <w:t xml:space="preserve"> is attached to the sample entry. Whether </w:t>
      </w:r>
      <w:proofErr w:type="spellStart"/>
      <w:r w:rsidRPr="00251473">
        <w:rPr>
          <w:lang w:val="en-GB"/>
        </w:rPr>
        <w:t>MetadataInlineKeysPresentBox</w:t>
      </w:r>
      <w:proofErr w:type="spellEnd"/>
      <w:r w:rsidRPr="00251473">
        <w:rPr>
          <w:lang w:val="en-GB"/>
        </w:rPr>
        <w:t xml:space="preserve"> is absent or </w:t>
      </w:r>
      <w:proofErr w:type="spellStart"/>
      <w:r w:rsidRPr="00251473">
        <w:rPr>
          <w:lang w:val="en-GB"/>
        </w:rPr>
        <w:t>inlineKeyValueBoxesPresent</w:t>
      </w:r>
      <w:proofErr w:type="spellEnd"/>
      <w:r w:rsidRPr="00251473">
        <w:rPr>
          <w:lang w:val="en-GB"/>
        </w:rPr>
        <w:t xml:space="preserve">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 xml:space="preserve">This approach allows a sample entry to reserve space for and include a </w:t>
      </w:r>
      <w:proofErr w:type="spellStart"/>
      <w:r w:rsidRPr="00251473">
        <w:rPr>
          <w:lang w:val="en-GB"/>
        </w:rPr>
        <w:t>MetadataInlineKeysPresentBox</w:t>
      </w:r>
      <w:proofErr w:type="spellEnd"/>
      <w:r w:rsidRPr="00251473">
        <w:rPr>
          <w:lang w:val="en-GB"/>
        </w:rPr>
        <w:t xml:space="preserve"> but to rewrite just the </w:t>
      </w:r>
      <w:proofErr w:type="spellStart"/>
      <w:r w:rsidRPr="00251473">
        <w:rPr>
          <w:lang w:val="en-GB"/>
        </w:rPr>
        <w:t>inlineKeyValueBoxesPresent</w:t>
      </w:r>
      <w:proofErr w:type="spellEnd"/>
      <w:r w:rsidRPr="00251473">
        <w:rPr>
          <w:lang w:val="en-GB"/>
        </w:rPr>
        <w:t xml:space="preserve"> field to 0 to signal there are no inline key/value boxes present.</w:t>
      </w:r>
    </w:p>
    <w:p w14:paraId="2CAF6F3E" w14:textId="77777777" w:rsidR="00A741D6" w:rsidRPr="00251473" w:rsidRDefault="00A741D6" w:rsidP="00A741D6">
      <w:pPr>
        <w:rPr>
          <w:lang w:val="en-GB"/>
        </w:rPr>
      </w:pPr>
      <w:r w:rsidRPr="00251473">
        <w:rPr>
          <w:lang w:val="en-GB"/>
        </w:rPr>
        <w:t xml:space="preserve">If all sample values include inline keys, a </w:t>
      </w:r>
      <w:proofErr w:type="spellStart"/>
      <w:r w:rsidRPr="00251473">
        <w:rPr>
          <w:lang w:val="en-GB"/>
        </w:rPr>
        <w:t>MetadataKeyTableBox</w:t>
      </w:r>
      <w:proofErr w:type="spellEnd"/>
      <w:r w:rsidRPr="00251473">
        <w:rPr>
          <w:lang w:val="en-GB"/>
        </w:rPr>
        <w:t xml:space="preserve"> shall still be present although it may be empty (i.e., it contains no </w:t>
      </w:r>
      <w:proofErr w:type="spellStart"/>
      <w:r w:rsidRPr="00251473">
        <w:rPr>
          <w:lang w:val="en-GB"/>
        </w:rPr>
        <w:t>MetadataKeyBoxes</w:t>
      </w:r>
      <w:proofErr w:type="spellEnd"/>
      <w:r w:rsidRPr="00251473">
        <w:rPr>
          <w:lang w:val="en-GB"/>
        </w:rPr>
        <w:t xml:space="preserve">). It is also possible to have a combination of some known keys </w:t>
      </w:r>
      <w:proofErr w:type="spellStart"/>
      <w:r w:rsidRPr="00251473">
        <w:rPr>
          <w:lang w:val="en-GB"/>
        </w:rPr>
        <w:t>signaled</w:t>
      </w:r>
      <w:proofErr w:type="spellEnd"/>
      <w:r w:rsidRPr="00251473">
        <w:rPr>
          <w:lang w:val="en-GB"/>
        </w:rPr>
        <w:t xml:space="preserve"> in the </w:t>
      </w:r>
      <w:proofErr w:type="spellStart"/>
      <w:r w:rsidRPr="00251473">
        <w:rPr>
          <w:lang w:val="en-GB"/>
        </w:rPr>
        <w:t>MetadataKeyTableBox</w:t>
      </w:r>
      <w:proofErr w:type="spellEnd"/>
      <w:r w:rsidRPr="00251473">
        <w:rPr>
          <w:lang w:val="en-GB"/>
        </w:rPr>
        <w:t xml:space="preserve"> and some inline key/values </w:t>
      </w:r>
      <w:proofErr w:type="spellStart"/>
      <w:r w:rsidRPr="00251473">
        <w:rPr>
          <w:lang w:val="en-GB"/>
        </w:rPr>
        <w:t>signaled</w:t>
      </w:r>
      <w:proofErr w:type="spellEnd"/>
      <w:r w:rsidRPr="00251473">
        <w:rPr>
          <w:lang w:val="en-GB"/>
        </w:rPr>
        <w:t xml:space="preserve"> with a </w:t>
      </w:r>
      <w:proofErr w:type="spellStart"/>
      <w:r w:rsidRPr="00251473">
        <w:rPr>
          <w:lang w:val="en-GB"/>
        </w:rPr>
        <w:t>MetadataInlineKeysPresentBox</w:t>
      </w:r>
      <w:proofErr w:type="spellEnd"/>
      <w:r w:rsidRPr="00251473">
        <w:rPr>
          <w:lang w:val="en-GB"/>
        </w:rPr>
        <w:t>.</w:t>
      </w:r>
    </w:p>
    <w:p w14:paraId="614B793C" w14:textId="77777777" w:rsidR="00A741D6" w:rsidRPr="00D92AB4" w:rsidRDefault="00A741D6" w:rsidP="00D92AB4">
      <w:pPr>
        <w:pStyle w:val="Heading3"/>
      </w:pPr>
      <w:r w:rsidRPr="00D92AB4">
        <w:lastRenderedPageBreak/>
        <w:t>Sample data item</w:t>
      </w:r>
    </w:p>
    <w:p w14:paraId="2776D93A" w14:textId="77777777" w:rsidR="00A741D6" w:rsidRPr="00251473" w:rsidRDefault="00A741D6" w:rsidP="00A741D6">
      <w:pPr>
        <w:rPr>
          <w:lang w:val="en-GB"/>
        </w:rPr>
      </w:pPr>
      <w:r w:rsidRPr="00251473">
        <w:rPr>
          <w:lang w:val="en-GB"/>
        </w:rPr>
        <w:t xml:space="preserve">If the access units associated with the </w:t>
      </w:r>
      <w:proofErr w:type="spellStart"/>
      <w:r w:rsidRPr="00251473">
        <w:rPr>
          <w:lang w:val="en-GB"/>
        </w:rPr>
        <w:t>BoxedMetadataSampleEntry</w:t>
      </w:r>
      <w:proofErr w:type="spellEnd"/>
      <w:r w:rsidRPr="00251473">
        <w:rPr>
          <w:lang w:val="en-GB"/>
        </w:rPr>
        <w:t xml:space="preserve"> contain inline key/value metadata, each inline item is carried in a box with a </w:t>
      </w:r>
      <w:proofErr w:type="spellStart"/>
      <w:r w:rsidRPr="00251473">
        <w:rPr>
          <w:lang w:val="en-GB"/>
        </w:rPr>
        <w:t>local_key_id</w:t>
      </w:r>
      <w:proofErr w:type="spellEnd"/>
      <w:r w:rsidRPr="00251473">
        <w:rPr>
          <w:lang w:val="en-GB"/>
        </w:rPr>
        <w:t xml:space="preserve"> of 0xFFFFFFFF and conforming to the type </w:t>
      </w:r>
      <w:proofErr w:type="spellStart"/>
      <w:r w:rsidRPr="00251473">
        <w:rPr>
          <w:lang w:val="en-GB"/>
        </w:rPr>
        <w:t>MetadataInlineKeyValueAUBox</w:t>
      </w:r>
      <w:proofErr w:type="spellEnd"/>
      <w:r w:rsidRPr="00251473">
        <w:rPr>
          <w:lang w:val="en-GB"/>
        </w:rPr>
        <w:t xml:space="preserve">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proofErr w:type="spellStart"/>
      <w:r w:rsidRPr="00251473">
        <w:rPr>
          <w:lang w:val="en-GB"/>
        </w:rPr>
        <w:t>inline_key</w:t>
      </w:r>
      <w:proofErr w:type="spellEnd"/>
      <w:r w:rsidRPr="00251473">
        <w:rPr>
          <w:lang w:val="en-GB"/>
        </w:rPr>
        <w:t xml:space="preserve"> is a </w:t>
      </w:r>
      <w:proofErr w:type="spellStart"/>
      <w:r w:rsidRPr="00251473">
        <w:rPr>
          <w:lang w:val="en-GB"/>
        </w:rPr>
        <w:t>MetadataKeyBox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‘1key’ (for “one key”).</w:t>
      </w:r>
    </w:p>
    <w:p w14:paraId="63CC34D9" w14:textId="77777777" w:rsidR="00A741D6" w:rsidRPr="00251473" w:rsidRDefault="00A741D6" w:rsidP="00A741D6">
      <w:pPr>
        <w:rPr>
          <w:lang w:val="en-GB"/>
        </w:rPr>
      </w:pPr>
      <w:proofErr w:type="spellStart"/>
      <w:r w:rsidRPr="00251473">
        <w:rPr>
          <w:lang w:val="en-GB"/>
        </w:rPr>
        <w:t>inline_value</w:t>
      </w:r>
      <w:proofErr w:type="spellEnd"/>
      <w:r w:rsidRPr="00251473">
        <w:rPr>
          <w:lang w:val="en-GB"/>
        </w:rPr>
        <w:t xml:space="preserve"> is a </w:t>
      </w:r>
      <w:proofErr w:type="spellStart"/>
      <w:r w:rsidRPr="00251473">
        <w:rPr>
          <w:lang w:val="en-GB"/>
        </w:rPr>
        <w:t>MetadataAUBox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‘1val’ (for “one value”).</w:t>
      </w:r>
    </w:p>
    <w:p w14:paraId="2C144AC4" w14:textId="77777777" w:rsidR="00A741D6" w:rsidRPr="00251473" w:rsidRDefault="00A741D6" w:rsidP="00A741D6">
      <w:pPr>
        <w:rPr>
          <w:lang w:val="en-GB"/>
        </w:rPr>
      </w:pPr>
      <w:r w:rsidRPr="00251473">
        <w:rPr>
          <w:lang w:val="en-GB"/>
        </w:rPr>
        <w:t xml:space="preserve">The </w:t>
      </w:r>
      <w:proofErr w:type="spellStart"/>
      <w:r w:rsidRPr="00251473">
        <w:rPr>
          <w:lang w:val="en-GB"/>
        </w:rPr>
        <w:t>MetadataInlineKeyValueAUBox</w:t>
      </w:r>
      <w:proofErr w:type="spellEnd"/>
      <w:r w:rsidRPr="00251473">
        <w:rPr>
          <w:lang w:val="en-GB"/>
        </w:rPr>
        <w:t xml:space="preserve"> can be viewed as a </w:t>
      </w:r>
      <w:proofErr w:type="spellStart"/>
      <w:r w:rsidRPr="00251473">
        <w:rPr>
          <w:lang w:val="en-GB"/>
        </w:rPr>
        <w:t>MetadataAUBox</w:t>
      </w:r>
      <w:proofErr w:type="spellEnd"/>
      <w:r w:rsidRPr="00251473">
        <w:rPr>
          <w:lang w:val="en-GB"/>
        </w:rPr>
        <w:t xml:space="preserve"> with two differences:</w:t>
      </w:r>
    </w:p>
    <w:p w14:paraId="21850431" w14:textId="77777777" w:rsidR="00A741D6" w:rsidRPr="00251473" w:rsidRDefault="00A741D6" w:rsidP="00547B4C">
      <w:pPr>
        <w:widowControl/>
        <w:numPr>
          <w:ilvl w:val="0"/>
          <w:numId w:val="6"/>
        </w:numPr>
        <w:spacing w:after="240"/>
        <w:rPr>
          <w:lang w:val="en-GB"/>
        </w:rPr>
      </w:pPr>
      <w:r w:rsidRPr="00251473">
        <w:rPr>
          <w:lang w:val="en-GB"/>
        </w:rPr>
        <w:t xml:space="preserve">It is a container box carrying two boxes, one a </w:t>
      </w:r>
      <w:proofErr w:type="spellStart"/>
      <w:r w:rsidRPr="00251473">
        <w:rPr>
          <w:lang w:val="en-GB"/>
        </w:rPr>
        <w:t>MetadataKeyBox</w:t>
      </w:r>
      <w:proofErr w:type="spellEnd"/>
      <w:r w:rsidRPr="00251473">
        <w:rPr>
          <w:lang w:val="en-GB"/>
        </w:rPr>
        <w:t xml:space="preserve"> holding the key and the other a </w:t>
      </w:r>
      <w:proofErr w:type="spellStart"/>
      <w:r w:rsidRPr="00251473">
        <w:rPr>
          <w:lang w:val="en-GB"/>
        </w:rPr>
        <w:t>MetadataAUBox</w:t>
      </w:r>
      <w:proofErr w:type="spellEnd"/>
      <w:r w:rsidRPr="00251473">
        <w:rPr>
          <w:lang w:val="en-GB"/>
        </w:rPr>
        <w:t xml:space="preserve"> holding the value for the metadata item.</w:t>
      </w:r>
    </w:p>
    <w:p w14:paraId="06FE8E1E" w14:textId="77777777" w:rsidR="00A741D6" w:rsidRPr="00251473" w:rsidRDefault="00A741D6" w:rsidP="00547B4C">
      <w:pPr>
        <w:widowControl/>
        <w:numPr>
          <w:ilvl w:val="0"/>
          <w:numId w:val="6"/>
        </w:numPr>
        <w:spacing w:after="240"/>
        <w:rPr>
          <w:lang w:val="en-GB"/>
        </w:rPr>
      </w:pPr>
      <w:r w:rsidRPr="00251473">
        <w:rPr>
          <w:lang w:val="en-GB"/>
        </w:rPr>
        <w:t xml:space="preserve">It has a </w:t>
      </w:r>
      <w:proofErr w:type="spellStart"/>
      <w:r w:rsidRPr="00251473">
        <w:rPr>
          <w:lang w:val="en-GB"/>
        </w:rPr>
        <w:t>local_key_id</w:t>
      </w:r>
      <w:proofErr w:type="spellEnd"/>
      <w:r w:rsidRPr="00251473">
        <w:rPr>
          <w:lang w:val="en-GB"/>
        </w:rPr>
        <w:t xml:space="preserve"> (or box type) with the special value 0xFFFFFFFF. All inline key/value boxes share this special </w:t>
      </w:r>
      <w:proofErr w:type="spellStart"/>
      <w:r w:rsidRPr="00251473">
        <w:rPr>
          <w:lang w:val="en-GB"/>
        </w:rPr>
        <w:t>local_key_id</w:t>
      </w:r>
      <w:proofErr w:type="spellEnd"/>
      <w:r w:rsidRPr="00251473">
        <w:rPr>
          <w:lang w:val="en-GB"/>
        </w:rPr>
        <w:t xml:space="preserve"> of 0xFFFFFFFF regardless of the contained value’s key.</w:t>
      </w:r>
    </w:p>
    <w:p w14:paraId="6E9EBEDB" w14:textId="77777777" w:rsidR="00A741D6" w:rsidRPr="00251473" w:rsidRDefault="00A741D6" w:rsidP="00A741D6">
      <w:pPr>
        <w:rPr>
          <w:lang w:val="en-GB"/>
        </w:rPr>
      </w:pPr>
      <w:r w:rsidRPr="00251473">
        <w:rPr>
          <w:lang w:val="en-GB"/>
        </w:rPr>
        <w:t xml:space="preserve">Because a </w:t>
      </w:r>
      <w:proofErr w:type="spellStart"/>
      <w:r w:rsidRPr="00251473">
        <w:rPr>
          <w:lang w:val="en-GB"/>
        </w:rPr>
        <w:t>MetadataInlineKeyValueAUBox</w:t>
      </w:r>
      <w:proofErr w:type="spellEnd"/>
      <w:r w:rsidRPr="00251473">
        <w:rPr>
          <w:lang w:val="en-GB"/>
        </w:rPr>
        <w:t xml:space="preserve"> carries both the key and the value using that key, this box alone is sufficient to carry what would otherwise require a </w:t>
      </w:r>
      <w:proofErr w:type="spellStart"/>
      <w:r w:rsidRPr="00251473">
        <w:rPr>
          <w:lang w:val="en-GB"/>
        </w:rPr>
        <w:t>MetadataAUBox</w:t>
      </w:r>
      <w:proofErr w:type="spellEnd"/>
      <w:r w:rsidRPr="00251473">
        <w:rPr>
          <w:lang w:val="en-GB"/>
        </w:rPr>
        <w:t xml:space="preserve"> and an associated </w:t>
      </w:r>
      <w:proofErr w:type="spellStart"/>
      <w:r w:rsidRPr="00251473">
        <w:rPr>
          <w:lang w:val="en-GB"/>
        </w:rPr>
        <w:t>BoxedMetadataSampleEntry</w:t>
      </w:r>
      <w:proofErr w:type="spellEnd"/>
      <w:r w:rsidRPr="00251473">
        <w:rPr>
          <w:lang w:val="en-GB"/>
        </w:rPr>
        <w:t xml:space="preserve"> with a </w:t>
      </w:r>
      <w:proofErr w:type="spellStart"/>
      <w:r w:rsidRPr="00251473">
        <w:rPr>
          <w:lang w:val="en-GB"/>
        </w:rPr>
        <w:t>MetadataKeyTableBox</w:t>
      </w:r>
      <w:proofErr w:type="spellEnd"/>
      <w:r w:rsidRPr="00251473">
        <w:rPr>
          <w:lang w:val="en-GB"/>
        </w:rPr>
        <w:t xml:space="preserve"> having the same </w:t>
      </w:r>
      <w:proofErr w:type="spellStart"/>
      <w:r w:rsidRPr="00251473">
        <w:rPr>
          <w:lang w:val="en-GB"/>
        </w:rPr>
        <w:t>local_key_id</w:t>
      </w:r>
      <w:proofErr w:type="spellEnd"/>
      <w:r w:rsidRPr="00251473">
        <w:rPr>
          <w:lang w:val="en-GB"/>
        </w:rPr>
        <w:t xml:space="preserve"> as the </w:t>
      </w:r>
      <w:proofErr w:type="spellStart"/>
      <w:r w:rsidRPr="00251473">
        <w:rPr>
          <w:lang w:val="en-GB"/>
        </w:rPr>
        <w:t>MetadataAUBox</w:t>
      </w:r>
      <w:proofErr w:type="spellEnd"/>
      <w:r w:rsidRPr="00251473">
        <w:rPr>
          <w:lang w:val="en-GB"/>
        </w:rPr>
        <w:t>.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 xml:space="preserve">While possible, writing a </w:t>
      </w:r>
      <w:proofErr w:type="spellStart"/>
      <w:r w:rsidRPr="00251473">
        <w:rPr>
          <w:lang w:val="en-GB"/>
        </w:rPr>
        <w:t>MetadataInlineKeyValueAUBox</w:t>
      </w:r>
      <w:proofErr w:type="spellEnd"/>
      <w:r w:rsidRPr="00251473">
        <w:rPr>
          <w:lang w:val="en-GB"/>
        </w:rPr>
        <w:t xml:space="preserve"> declaring a key that’s also declared within the </w:t>
      </w:r>
      <w:proofErr w:type="spellStart"/>
      <w:r w:rsidRPr="00251473">
        <w:rPr>
          <w:lang w:val="en-GB"/>
        </w:rPr>
        <w:t>MetadataKeyTableBox</w:t>
      </w:r>
      <w:proofErr w:type="spellEnd"/>
      <w:r w:rsidRPr="00251473">
        <w:rPr>
          <w:lang w:val="en-GB"/>
        </w:rPr>
        <w:t xml:space="preserve"> (i.e., it carries a duplicate </w:t>
      </w:r>
      <w:proofErr w:type="spellStart"/>
      <w:r w:rsidRPr="00251473">
        <w:rPr>
          <w:lang w:val="en-GB"/>
        </w:rPr>
        <w:t>MetadataKeyBox</w:t>
      </w:r>
      <w:proofErr w:type="spellEnd"/>
      <w:r w:rsidRPr="00251473">
        <w:rPr>
          <w:lang w:val="en-GB"/>
        </w:rPr>
        <w:t xml:space="preserve">) is strongly discouraged. The presence of a </w:t>
      </w:r>
      <w:proofErr w:type="spellStart"/>
      <w:r w:rsidRPr="00251473">
        <w:rPr>
          <w:lang w:val="en-GB"/>
        </w:rPr>
        <w:t>MetadataInlineKeysPresentBox</w:t>
      </w:r>
      <w:proofErr w:type="spellEnd"/>
      <w:r w:rsidRPr="00251473">
        <w:rPr>
          <w:lang w:val="en-GB"/>
        </w:rPr>
        <w:t xml:space="preserve"> </w:t>
      </w:r>
      <w:proofErr w:type="spellStart"/>
      <w:r w:rsidRPr="00251473">
        <w:rPr>
          <w:lang w:val="en-GB"/>
        </w:rPr>
        <w:t>signaling</w:t>
      </w:r>
      <w:proofErr w:type="spellEnd"/>
      <w:r w:rsidRPr="00251473">
        <w:rPr>
          <w:lang w:val="en-GB"/>
        </w:rPr>
        <w:t xml:space="preserve"> the presence of inline keys defeats optimizations that are possible when all available keys are declared within the </w:t>
      </w:r>
      <w:proofErr w:type="spellStart"/>
      <w:r w:rsidRPr="00251473">
        <w:rPr>
          <w:lang w:val="en-GB"/>
        </w:rPr>
        <w:t>MetadataKeyTableBox</w:t>
      </w:r>
      <w:proofErr w:type="spellEnd"/>
      <w:r w:rsidRPr="00251473">
        <w:rPr>
          <w:lang w:val="en-GB"/>
        </w:rPr>
        <w:t xml:space="preserve">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 xml:space="preserve">If inline key/value boxes are used, the mechanism described here can be used to locate those access units with inline key/value boxes. This can be useful in limiting the scan for metadata items with keys </w:t>
      </w:r>
      <w:r w:rsidRPr="00251473">
        <w:rPr>
          <w:lang w:val="en-GB"/>
        </w:rPr>
        <w:lastRenderedPageBreak/>
        <w:t>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 xml:space="preserve">A metadata track conforming to this specification may optionally make use of the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Heading3"/>
      </w:pPr>
      <w:r w:rsidRPr="00D92AB4">
        <w:t>Optimizing search with a sample group</w:t>
      </w:r>
    </w:p>
    <w:p w14:paraId="32DA583B" w14:textId="77777777" w:rsidR="00A741D6" w:rsidRPr="00251473" w:rsidRDefault="00A741D6" w:rsidP="00A741D6">
      <w:pPr>
        <w:rPr>
          <w:lang w:val="en-GB"/>
        </w:rPr>
      </w:pPr>
      <w:r w:rsidRPr="00251473">
        <w:rPr>
          <w:lang w:val="en-GB"/>
        </w:rPr>
        <w:t xml:space="preserve">In a metadata track containing one or more sample entries, the </w:t>
      </w:r>
      <w:proofErr w:type="spellStart"/>
      <w:r w:rsidRPr="00251473">
        <w:rPr>
          <w:lang w:val="en-GB"/>
        </w:rPr>
        <w:t>MetadataKeyTableBox</w:t>
      </w:r>
      <w:proofErr w:type="spellEnd"/>
      <w:r w:rsidRPr="00251473">
        <w:rPr>
          <w:lang w:val="en-GB"/>
        </w:rPr>
        <w:t xml:space="preserve">() in the </w:t>
      </w:r>
      <w:proofErr w:type="spellStart"/>
      <w:r w:rsidRPr="00251473">
        <w:rPr>
          <w:lang w:val="en-GB"/>
        </w:rPr>
        <w:t>BoxedMetadataSampleEntry</w:t>
      </w:r>
      <w:proofErr w:type="spellEnd"/>
      <w:r w:rsidRPr="00251473">
        <w:rPr>
          <w:lang w:val="en-GB"/>
        </w:rPr>
        <w:t xml:space="preserve"> can be used to determine possible keys present in the track’s </w:t>
      </w:r>
      <w:proofErr w:type="spellStart"/>
      <w:r w:rsidRPr="00251473">
        <w:rPr>
          <w:lang w:val="en-GB"/>
        </w:rPr>
        <w:t>AUs.</w:t>
      </w:r>
      <w:proofErr w:type="spellEnd"/>
      <w:r w:rsidRPr="00251473">
        <w:rPr>
          <w:lang w:val="en-GB"/>
        </w:rPr>
        <w:t xml:space="preserve"> If a key is not present in the </w:t>
      </w:r>
      <w:proofErr w:type="spellStart"/>
      <w:r w:rsidRPr="00251473">
        <w:rPr>
          <w:lang w:val="en-GB"/>
        </w:rPr>
        <w:t>MetadataKeyTableBox</w:t>
      </w:r>
      <w:proofErr w:type="spellEnd"/>
      <w:r w:rsidRPr="00251473">
        <w:rPr>
          <w:lang w:val="en-GB"/>
        </w:rPr>
        <w:t xml:space="preserve">(), it is known that the key doesn’t exist in any </w:t>
      </w:r>
      <w:proofErr w:type="spellStart"/>
      <w:r w:rsidRPr="00251473">
        <w:rPr>
          <w:lang w:val="en-GB"/>
        </w:rPr>
        <w:t>AUs.</w:t>
      </w:r>
      <w:proofErr w:type="spellEnd"/>
      <w:r w:rsidRPr="00251473">
        <w:rPr>
          <w:lang w:val="en-GB"/>
        </w:rPr>
        <w:t xml:space="preserve"> It doesn’t however indicate which samples have particular keys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 xml:space="preserve">The new sample group consists of a </w:t>
      </w:r>
      <w:proofErr w:type="spellStart"/>
      <w:r w:rsidRPr="00251473">
        <w:rPr>
          <w:lang w:val="en-GB"/>
        </w:rPr>
        <w:t>SampleGroupDescriptionBox</w:t>
      </w:r>
      <w:proofErr w:type="spellEnd"/>
      <w:r w:rsidRPr="00251473">
        <w:rPr>
          <w:lang w:val="en-GB"/>
        </w:rPr>
        <w:t xml:space="preserve"> holding a new group description for each new combination of keys present in </w:t>
      </w:r>
      <w:proofErr w:type="spellStart"/>
      <w:r w:rsidRPr="00251473">
        <w:rPr>
          <w:lang w:val="en-GB"/>
        </w:rPr>
        <w:t>AUs.</w:t>
      </w:r>
      <w:proofErr w:type="spellEnd"/>
      <w:r w:rsidRPr="00251473">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sidRPr="00251473">
        <w:rPr>
          <w:lang w:val="en-GB"/>
        </w:rPr>
        <w:t>AUs.</w:t>
      </w:r>
      <w:proofErr w:type="spellEnd"/>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r w:rsidRPr="00251473">
        <w:rPr>
          <w:lang w:val="en-GB"/>
        </w:rPr>
        <w:t>MetadataKeyTableBox</w:t>
      </w:r>
      <w:proofErr w:type="spellEnd"/>
      <w:r w:rsidRPr="00251473">
        <w:rPr>
          <w:lang w:val="en-GB"/>
        </w:rPr>
        <w:t xml:space="preserve">()). If this succeeds, the client would check if the optional sample group exists, and finding this to be the case, the client would walk through the </w:t>
      </w:r>
      <w:proofErr w:type="spellStart"/>
      <w:r w:rsidRPr="00251473">
        <w:rPr>
          <w:lang w:val="en-GB"/>
        </w:rPr>
        <w:t>SampleToGroupBox</w:t>
      </w:r>
      <w:proofErr w:type="spellEnd"/>
      <w:r w:rsidRPr="00251473">
        <w:rPr>
          <w:lang w:val="en-GB"/>
        </w:rPr>
        <w:t xml:space="preserve"> checking if the corresponding sample group description contains the key. As these operations require only information present in the </w:t>
      </w:r>
      <w:proofErr w:type="spellStart"/>
      <w:r w:rsidRPr="00251473">
        <w:rPr>
          <w:lang w:val="en-GB"/>
        </w:rPr>
        <w:t>MovieBox</w:t>
      </w:r>
      <w:proofErr w:type="spellEnd"/>
      <w:r w:rsidRPr="00251473">
        <w:rPr>
          <w:lang w:val="en-GB"/>
        </w:rPr>
        <w:t>(),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Heading3"/>
      </w:pPr>
      <w:r w:rsidRPr="00D92AB4">
        <w:t xml:space="preserve">The </w:t>
      </w:r>
      <w:proofErr w:type="spellStart"/>
      <w:r w:rsidRPr="00D92AB4">
        <w:t>keysearch</w:t>
      </w:r>
      <w:proofErr w:type="spellEnd"/>
      <w:r w:rsidRPr="00D92AB4">
        <w:t xml:space="preserve"> sample group</w:t>
      </w:r>
    </w:p>
    <w:p w14:paraId="28ADE778" w14:textId="77777777" w:rsidR="00A741D6" w:rsidRPr="00251473" w:rsidRDefault="00A741D6" w:rsidP="00A741D6">
      <w:pPr>
        <w:rPr>
          <w:lang w:val="en-GB"/>
        </w:rPr>
      </w:pPr>
      <w:r w:rsidRPr="00251473">
        <w:rPr>
          <w:lang w:val="en-GB"/>
        </w:rPr>
        <w:t xml:space="preserve">For this specification, an optional sample group known as a “key search sample group” is defined. It consists of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having the grouping type ‘</w:t>
      </w:r>
      <w:proofErr w:type="spellStart"/>
      <w:r w:rsidRPr="00251473">
        <w:rPr>
          <w:lang w:val="en-GB"/>
        </w:rPr>
        <w:t>keyp</w:t>
      </w:r>
      <w:proofErr w:type="spellEnd"/>
      <w:r w:rsidRPr="00251473">
        <w:rPr>
          <w:lang w:val="en-GB"/>
        </w:rPr>
        <w:t>’.</w:t>
      </w:r>
    </w:p>
    <w:p w14:paraId="3295C142" w14:textId="77777777" w:rsidR="00A741D6" w:rsidRPr="00251473" w:rsidRDefault="00A741D6" w:rsidP="00A741D6">
      <w:pPr>
        <w:rPr>
          <w:lang w:val="en-GB"/>
        </w:rPr>
      </w:pPr>
      <w:r w:rsidRPr="00251473">
        <w:rPr>
          <w:lang w:val="en-GB"/>
        </w:rPr>
        <w:t xml:space="preserve">The </w:t>
      </w:r>
      <w:proofErr w:type="spellStart"/>
      <w:r w:rsidRPr="00251473">
        <w:rPr>
          <w:lang w:val="en-GB"/>
        </w:rPr>
        <w:t>SampleGroupDescriptionBox</w:t>
      </w:r>
      <w:proofErr w:type="spellEnd"/>
      <w:r w:rsidRPr="00251473">
        <w:rPr>
          <w:lang w:val="en-GB"/>
        </w:rPr>
        <w:t xml:space="preserve"> will contain variable-sized </w:t>
      </w:r>
      <w:proofErr w:type="spellStart"/>
      <w:r w:rsidRPr="00251473">
        <w:rPr>
          <w:lang w:val="en-GB"/>
        </w:rPr>
        <w:t>SampleGroupDescriptionEntries</w:t>
      </w:r>
      <w:proofErr w:type="spellEnd"/>
      <w:r w:rsidRPr="00251473">
        <w:rPr>
          <w:lang w:val="en-GB"/>
        </w:rPr>
        <w:t xml:space="preserve">, each of type </w:t>
      </w:r>
      <w:proofErr w:type="spellStart"/>
      <w:r w:rsidRPr="00251473">
        <w:rPr>
          <w:lang w:val="en-GB"/>
        </w:rPr>
        <w:t>MetadataKeySearchGroupEntry</w:t>
      </w:r>
      <w:proofErr w:type="spellEnd"/>
      <w:r w:rsidRPr="00251473">
        <w:rPr>
          <w:lang w:val="en-GB"/>
        </w:rPr>
        <w:t xml:space="preserve">. </w:t>
      </w:r>
      <w:proofErr w:type="spellStart"/>
      <w:r w:rsidRPr="00251473">
        <w:rPr>
          <w:lang w:val="en-GB"/>
        </w:rPr>
        <w:t>MetadataKeySearchGroupEntry</w:t>
      </w:r>
      <w:proofErr w:type="spellEnd"/>
      <w:r w:rsidRPr="00251473">
        <w:rPr>
          <w:lang w:val="en-GB"/>
        </w:rPr>
        <w:t xml:space="preserve"> is defined as:</w:t>
      </w:r>
    </w:p>
    <w:p w14:paraId="3623D293" w14:textId="0382C5F4" w:rsidR="00A741D6" w:rsidRPr="00251473" w:rsidRDefault="00A741D6" w:rsidP="00A741D6">
      <w:pPr>
        <w:pStyle w:val="code"/>
        <w:rPr>
          <w:sz w:val="22"/>
          <w:szCs w:val="22"/>
        </w:rPr>
      </w:pPr>
      <w:r w:rsidRPr="00251473">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proofErr w:type="spellStart"/>
      <w:r w:rsidRPr="00251473">
        <w:rPr>
          <w:lang w:val="en-GB"/>
        </w:rPr>
        <w:lastRenderedPageBreak/>
        <w:t>entry_count</w:t>
      </w:r>
      <w:proofErr w:type="spellEnd"/>
      <w:r w:rsidRPr="00251473">
        <w:rPr>
          <w:lang w:val="en-GB"/>
        </w:rPr>
        <w:t xml:space="preserve"> is a 32-bit unsigned integer holding the number local key ids that follow in </w:t>
      </w:r>
      <w:proofErr w:type="spellStart"/>
      <w:r w:rsidRPr="00251473">
        <w:rPr>
          <w:lang w:val="en-GB"/>
        </w:rPr>
        <w:t>local_key_ids_array</w:t>
      </w:r>
      <w:proofErr w:type="spellEnd"/>
      <w:r w:rsidRPr="00251473">
        <w:rPr>
          <w:lang w:val="en-GB"/>
        </w:rPr>
        <w:t>[].</w:t>
      </w:r>
    </w:p>
    <w:p w14:paraId="45352800" w14:textId="77777777" w:rsidR="00A741D6" w:rsidRPr="00251473" w:rsidRDefault="00A741D6" w:rsidP="00A741D6">
      <w:pPr>
        <w:rPr>
          <w:lang w:val="en-GB"/>
        </w:rPr>
      </w:pPr>
      <w:proofErr w:type="spellStart"/>
      <w:r w:rsidRPr="00251473">
        <w:rPr>
          <w:lang w:val="en-GB"/>
        </w:rPr>
        <w:t>local_key_ids_array</w:t>
      </w:r>
      <w:proofErr w:type="spellEnd"/>
      <w:r w:rsidRPr="00251473">
        <w:rPr>
          <w:lang w:val="en-GB"/>
        </w:rPr>
        <w:t xml:space="preserve"> is an array of 32-bit integers corresponding to the </w:t>
      </w:r>
      <w:proofErr w:type="spellStart"/>
      <w:r w:rsidRPr="00251473">
        <w:rPr>
          <w:lang w:val="en-GB"/>
        </w:rPr>
        <w:t>local_key_id</w:t>
      </w:r>
      <w:proofErr w:type="spellEnd"/>
      <w:r w:rsidRPr="00251473">
        <w:rPr>
          <w:lang w:val="en-GB"/>
        </w:rPr>
        <w:t xml:space="preserve"> field used in the associated </w:t>
      </w:r>
      <w:proofErr w:type="spellStart"/>
      <w:r w:rsidRPr="00251473">
        <w:rPr>
          <w:lang w:val="en-GB"/>
        </w:rPr>
        <w:t>MetadataKeyTableBox</w:t>
      </w:r>
      <w:proofErr w:type="spellEnd"/>
      <w:r w:rsidRPr="00251473">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 xml:space="preserve">Each key in use is </w:t>
      </w:r>
      <w:proofErr w:type="spellStart"/>
      <w:r w:rsidRPr="00251473">
        <w:rPr>
          <w:lang w:val="en-GB"/>
        </w:rPr>
        <w:t>signaled</w:t>
      </w:r>
      <w:proofErr w:type="spellEnd"/>
      <w:r w:rsidRPr="00251473">
        <w:rPr>
          <w:lang w:val="en-GB"/>
        </w:rPr>
        <w:t xml:space="preserve"> by using the 32-bit integer value of the </w:t>
      </w:r>
      <w:proofErr w:type="spellStart"/>
      <w:r w:rsidRPr="00251473">
        <w:rPr>
          <w:lang w:val="en-GB"/>
        </w:rPr>
        <w:t>local_key_id</w:t>
      </w:r>
      <w:proofErr w:type="spellEnd"/>
      <w:r w:rsidRPr="00251473">
        <w:rPr>
          <w:lang w:val="en-GB"/>
        </w:rPr>
        <w:t xml:space="preserve"> field associated with the </w:t>
      </w:r>
      <w:proofErr w:type="spellStart"/>
      <w:r w:rsidRPr="00251473">
        <w:rPr>
          <w:lang w:val="en-GB"/>
        </w:rPr>
        <w:t>MetadataKeyTableBox</w:t>
      </w:r>
      <w:proofErr w:type="spellEnd"/>
      <w:r w:rsidRPr="00251473">
        <w:rPr>
          <w:lang w:val="en-GB"/>
        </w:rPr>
        <w:t xml:space="preserve">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 xml:space="preserve">While not strictly required, it is recommended that the order of </w:t>
      </w:r>
      <w:proofErr w:type="spellStart"/>
      <w:r w:rsidRPr="00251473">
        <w:rPr>
          <w:sz w:val="20"/>
          <w:lang w:val="en-GB"/>
        </w:rPr>
        <w:t>local_key_ids</w:t>
      </w:r>
      <w:proofErr w:type="spellEnd"/>
      <w:r w:rsidRPr="00251473">
        <w:rPr>
          <w:sz w:val="20"/>
          <w:lang w:val="en-GB"/>
        </w:rPr>
        <w:t xml:space="preserve"> be the same as the order of local key ids in the </w:t>
      </w:r>
      <w:proofErr w:type="spellStart"/>
      <w:r w:rsidRPr="00251473">
        <w:rPr>
          <w:sz w:val="20"/>
          <w:lang w:val="en-GB"/>
        </w:rPr>
        <w:t>MetadataKeyTableBox</w:t>
      </w:r>
      <w:proofErr w:type="spellEnd"/>
      <w:r w:rsidRPr="00251473">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 xml:space="preserve">There is no relationship between the order of keys in the </w:t>
      </w:r>
      <w:proofErr w:type="spellStart"/>
      <w:r w:rsidRPr="00251473">
        <w:rPr>
          <w:sz w:val="20"/>
          <w:lang w:val="en-GB"/>
        </w:rPr>
        <w:t>MetadataKeySearchGroupEntry</w:t>
      </w:r>
      <w:proofErr w:type="spellEnd"/>
      <w:r w:rsidRPr="00251473">
        <w:rPr>
          <w:sz w:val="20"/>
          <w:lang w:val="en-GB"/>
        </w:rPr>
        <w:t xml:space="preserve"> and the order of values for those keys in the associated access unit(s).</w:t>
      </w:r>
    </w:p>
    <w:p w14:paraId="24F60A7E" w14:textId="77777777" w:rsidR="00A741D6" w:rsidRPr="00251473" w:rsidRDefault="00A741D6" w:rsidP="00A741D6">
      <w:pPr>
        <w:rPr>
          <w:lang w:val="en-GB"/>
        </w:rPr>
      </w:pPr>
      <w:r w:rsidRPr="00251473">
        <w:rPr>
          <w:lang w:val="en-GB"/>
        </w:rPr>
        <w:t xml:space="preserve">A version 0 </w:t>
      </w:r>
      <w:proofErr w:type="spellStart"/>
      <w:r w:rsidRPr="00251473">
        <w:rPr>
          <w:lang w:val="en-GB"/>
        </w:rPr>
        <w:t>SampleGroupDescriptionBox</w:t>
      </w:r>
      <w:proofErr w:type="spellEnd"/>
      <w:r w:rsidRPr="00251473">
        <w:rPr>
          <w:lang w:val="en-GB"/>
        </w:rPr>
        <w:t xml:space="preserve"> should not be used.</w:t>
      </w:r>
    </w:p>
    <w:p w14:paraId="0DFD4FAE" w14:textId="77777777" w:rsidR="00A741D6" w:rsidRPr="00251473" w:rsidRDefault="00A741D6" w:rsidP="00A741D6">
      <w:pPr>
        <w:rPr>
          <w:lang w:val="en-GB"/>
        </w:rPr>
      </w:pPr>
      <w:r w:rsidRPr="00251473">
        <w:rPr>
          <w:lang w:val="en-GB"/>
        </w:rPr>
        <w:t xml:space="preserve">Finally, if a sample group spans multiple sample entries with different sets of keys, the local key ids present in the sample entries spanned must be compatible (i.e., the </w:t>
      </w:r>
      <w:proofErr w:type="spellStart"/>
      <w:r w:rsidRPr="00251473">
        <w:rPr>
          <w:lang w:val="en-GB"/>
        </w:rPr>
        <w:t>local_key_id</w:t>
      </w:r>
      <w:proofErr w:type="spellEnd"/>
      <w:r w:rsidRPr="00251473">
        <w:rPr>
          <w:lang w:val="en-GB"/>
        </w:rPr>
        <w:t xml:space="preserve"> must be present in each </w:t>
      </w:r>
      <w:proofErr w:type="spellStart"/>
      <w:r w:rsidRPr="00251473">
        <w:rPr>
          <w:lang w:val="en-GB"/>
        </w:rPr>
        <w:t>MetadataKeyTableBox</w:t>
      </w:r>
      <w:proofErr w:type="spellEnd"/>
      <w:r w:rsidRPr="00251473">
        <w:rPr>
          <w:lang w:val="en-GB"/>
        </w:rPr>
        <w:t xml:space="preserve"> and the corresponding key table entry must be the same). An easy way to accomplish this is not to have samples from different sample entries share the same </w:t>
      </w:r>
      <w:proofErr w:type="spellStart"/>
      <w:r w:rsidRPr="00251473">
        <w:rPr>
          <w:lang w:val="en-GB"/>
        </w:rPr>
        <w:t>MetadataKeySearchGroupEntry</w:t>
      </w:r>
      <w:proofErr w:type="spellEnd"/>
      <w:r w:rsidRPr="00251473">
        <w:rPr>
          <w:lang w:val="en-GB"/>
        </w:rPr>
        <w:t>.</w:t>
      </w:r>
    </w:p>
    <w:p w14:paraId="49E679C3" w14:textId="77777777" w:rsidR="00A741D6" w:rsidRPr="00D92AB4" w:rsidRDefault="00A741D6" w:rsidP="00D92AB4">
      <w:pPr>
        <w:pStyle w:val="Heading2"/>
      </w:pPr>
      <w:r w:rsidRPr="00D92AB4">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sidRPr="00251473">
        <w:rPr>
          <w:lang w:val="en-GB"/>
        </w:rPr>
        <w:t>cdep</w:t>
      </w:r>
      <w:proofErr w:type="spellEnd"/>
      <w:r w:rsidRPr="00251473">
        <w:rPr>
          <w:lang w:val="en-GB"/>
        </w:rPr>
        <w:t>’. The ‘</w:t>
      </w:r>
      <w:proofErr w:type="spellStart"/>
      <w:r w:rsidRPr="00251473">
        <w:rPr>
          <w:lang w:val="en-GB"/>
        </w:rPr>
        <w:t>cdep</w:t>
      </w:r>
      <w:proofErr w:type="spellEnd"/>
      <w:r w:rsidRPr="00251473">
        <w:rPr>
          <w:lang w:val="en-GB"/>
        </w:rPr>
        <w:t>’ track-reference should be used in addition to the ‘</w:t>
      </w:r>
      <w:proofErr w:type="spellStart"/>
      <w:r w:rsidRPr="00251473">
        <w:rPr>
          <w:lang w:val="en-GB"/>
        </w:rPr>
        <w:t>cdsc</w:t>
      </w:r>
      <w:proofErr w:type="spellEnd"/>
      <w:r w:rsidRPr="00251473">
        <w:rPr>
          <w:lang w:val="en-GB"/>
        </w:rPr>
        <w:t>’ track reference because the ‘</w:t>
      </w:r>
      <w:proofErr w:type="spellStart"/>
      <w:r w:rsidRPr="00251473">
        <w:rPr>
          <w:lang w:val="en-GB"/>
        </w:rPr>
        <w:t>cdep</w:t>
      </w:r>
      <w:proofErr w:type="spellEnd"/>
      <w:r w:rsidRPr="00251473">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sidRPr="00251473">
        <w:rPr>
          <w:lang w:val="en-GB"/>
        </w:rPr>
        <w:t>cdsc</w:t>
      </w:r>
      <w:proofErr w:type="spellEnd"/>
      <w:r w:rsidRPr="00251473">
        <w:rPr>
          <w:lang w:val="en-GB"/>
        </w:rPr>
        <w:t>’ track-reference without a ‘</w:t>
      </w:r>
      <w:proofErr w:type="spellStart"/>
      <w:r w:rsidRPr="00251473">
        <w:rPr>
          <w:lang w:val="en-GB"/>
        </w:rPr>
        <w:t>cdep</w:t>
      </w:r>
      <w:proofErr w:type="spellEnd"/>
      <w:r w:rsidRPr="00251473">
        <w:rPr>
          <w:lang w:val="en-GB"/>
        </w:rPr>
        <w:t>’ track-reference can be passed through directly so long as there are no other conditions restricting pass-through. Metadata tracks having a ‘</w:t>
      </w:r>
      <w:proofErr w:type="spellStart"/>
      <w:r w:rsidRPr="00251473">
        <w:rPr>
          <w:lang w:val="en-GB"/>
        </w:rPr>
        <w:t>cdep</w:t>
      </w:r>
      <w:proofErr w:type="spellEnd"/>
      <w:r w:rsidRPr="00251473">
        <w:rPr>
          <w:lang w:val="en-GB"/>
        </w:rPr>
        <w:t xml:space="preserve">’ track-reference may also need to have metadata items </w:t>
      </w:r>
      <w:r w:rsidRPr="00251473">
        <w:rPr>
          <w:lang w:val="en-GB"/>
        </w:rPr>
        <w:lastRenderedPageBreak/>
        <w:t>transformed or deleted due to the change in the other track (e.g., the video track).</w:t>
      </w:r>
    </w:p>
    <w:p w14:paraId="661B6C3D" w14:textId="77777777" w:rsidR="00A741D6" w:rsidRPr="00D92AB4" w:rsidRDefault="00A741D6" w:rsidP="00D92AB4">
      <w:pPr>
        <w:pStyle w:val="Heading3"/>
      </w:pPr>
      <w:proofErr w:type="spellStart"/>
      <w:r w:rsidRPr="00D92AB4">
        <w:t>MetadataStructuralDependencyBox</w:t>
      </w:r>
      <w:proofErr w:type="spellEnd"/>
    </w:p>
    <w:p w14:paraId="45144EC1" w14:textId="77777777" w:rsidR="00A741D6" w:rsidRPr="00251473" w:rsidRDefault="00A741D6" w:rsidP="00A741D6">
      <w:pPr>
        <w:rPr>
          <w:lang w:val="en-GB"/>
        </w:rPr>
      </w:pPr>
      <w:r w:rsidRPr="00251473">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r w:rsidRPr="00251473">
        <w:rPr>
          <w:lang w:val="en-GB"/>
        </w:rPr>
        <w:t>MetadataStructuralDependencyBox</w:t>
      </w:r>
      <w:proofErr w:type="spellEnd"/>
      <w:r w:rsidRPr="00251473">
        <w:rPr>
          <w:lang w:val="en-GB"/>
        </w:rPr>
        <w:t xml:space="preserve">() should be present in </w:t>
      </w:r>
      <w:proofErr w:type="spellStart"/>
      <w:r w:rsidRPr="00251473">
        <w:rPr>
          <w:lang w:val="en-GB"/>
        </w:rPr>
        <w:t>MetadataKeyBox</w:t>
      </w:r>
      <w:proofErr w:type="spellEnd"/>
      <w:r w:rsidRPr="00251473">
        <w:rPr>
          <w:lang w:val="en-GB"/>
        </w:rPr>
        <w:t>() for such metadata items.</w:t>
      </w:r>
    </w:p>
    <w:p w14:paraId="371E1FD9" w14:textId="77777777" w:rsidR="00A741D6" w:rsidRPr="00251473" w:rsidRDefault="00A741D6" w:rsidP="00A741D6">
      <w:pPr>
        <w:rPr>
          <w:lang w:val="en-GB"/>
        </w:rPr>
      </w:pPr>
      <w:r w:rsidRPr="00251473">
        <w:rPr>
          <w:lang w:val="en-GB"/>
        </w:rPr>
        <w:t>The metadata track should also have a ‘</w:t>
      </w:r>
      <w:proofErr w:type="spellStart"/>
      <w:r w:rsidRPr="00251473">
        <w:rPr>
          <w:lang w:val="en-GB"/>
        </w:rPr>
        <w:t>cdep</w:t>
      </w:r>
      <w:proofErr w:type="spellEnd"/>
      <w:r w:rsidRPr="00251473">
        <w:rPr>
          <w:lang w:val="en-GB"/>
        </w:rPr>
        <w:t>’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547B4C">
      <w:pPr>
        <w:widowControl/>
        <w:numPr>
          <w:ilvl w:val="1"/>
          <w:numId w:val="6"/>
        </w:numPr>
        <w:spacing w:after="240"/>
        <w:rPr>
          <w:lang w:val="en-GB"/>
        </w:rPr>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547B4C">
      <w:pPr>
        <w:widowControl/>
        <w:numPr>
          <w:ilvl w:val="1"/>
          <w:numId w:val="6"/>
        </w:numPr>
        <w:spacing w:after="240"/>
        <w:rPr>
          <w:lang w:val="en-GB"/>
        </w:rPr>
      </w:pPr>
      <w:r w:rsidRPr="00251473">
        <w:rPr>
          <w:lang w:val="en-GB"/>
        </w:rPr>
        <w:t xml:space="preserve">If the values cannot be transformed, the metadata item can be deleted by removing the </w:t>
      </w:r>
      <w:proofErr w:type="spellStart"/>
      <w:r w:rsidRPr="00251473">
        <w:rPr>
          <w:lang w:val="en-GB"/>
        </w:rPr>
        <w:t>MetadataKeyBox</w:t>
      </w:r>
      <w:proofErr w:type="spellEnd"/>
      <w:r w:rsidRPr="00251473">
        <w:rPr>
          <w:lang w:val="en-GB"/>
        </w:rPr>
        <w:t xml:space="preserve">() from the </w:t>
      </w:r>
      <w:proofErr w:type="spellStart"/>
      <w:r w:rsidRPr="00251473">
        <w:rPr>
          <w:lang w:val="en-GB"/>
        </w:rPr>
        <w:t>MetadataKeyTableBox</w:t>
      </w:r>
      <w:proofErr w:type="spellEnd"/>
      <w:r w:rsidRPr="00251473">
        <w:rPr>
          <w:lang w:val="en-GB"/>
        </w:rPr>
        <w:t xml:space="preserve">() (i.e., setting the local id to 0 and optionally removing the </w:t>
      </w:r>
      <w:proofErr w:type="spellStart"/>
      <w:r w:rsidRPr="00251473">
        <w:rPr>
          <w:lang w:val="en-GB"/>
        </w:rPr>
        <w:t>MetadataKeyBox</w:t>
      </w:r>
      <w:proofErr w:type="spellEnd"/>
      <w:r w:rsidRPr="00251473">
        <w:rPr>
          <w:lang w:val="en-GB"/>
        </w:rPr>
        <w:t>())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547B4C">
      <w:pPr>
        <w:widowControl/>
        <w:numPr>
          <w:ilvl w:val="1"/>
          <w:numId w:val="6"/>
        </w:numPr>
        <w:spacing w:after="240"/>
        <w:rPr>
          <w:lang w:val="en-GB"/>
        </w:rPr>
      </w:pPr>
      <w:r w:rsidRPr="00251473">
        <w:rPr>
          <w:lang w:val="en-GB"/>
        </w:rPr>
        <w:t xml:space="preserve">Another option is to mark the structurally dependent value as invalid without rewriting access units or deleting the </w:t>
      </w:r>
      <w:proofErr w:type="spellStart"/>
      <w:r w:rsidRPr="00251473">
        <w:rPr>
          <w:lang w:val="en-GB"/>
        </w:rPr>
        <w:t>metdata</w:t>
      </w:r>
      <w:proofErr w:type="spellEnd"/>
      <w:r w:rsidRPr="00251473">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 xml:space="preserve">The </w:t>
      </w:r>
      <w:proofErr w:type="spellStart"/>
      <w:r w:rsidRPr="00251473">
        <w:rPr>
          <w:lang w:val="en-GB"/>
        </w:rPr>
        <w:t>MetadataStructuralDependencyBox</w:t>
      </w:r>
      <w:proofErr w:type="spellEnd"/>
      <w:r w:rsidRPr="00251473">
        <w:rPr>
          <w:lang w:val="en-GB"/>
        </w:rPr>
        <w:t>()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lastRenderedPageBreak/>
        <w:t xml:space="preserve">The </w:t>
      </w: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 xml:space="preserve">Newly written </w:t>
      </w:r>
      <w:proofErr w:type="spellStart"/>
      <w:r w:rsidRPr="00251473">
        <w:rPr>
          <w:lang w:val="en-GB"/>
        </w:rPr>
        <w:t>MetadataStructuralDependencyBox</w:t>
      </w:r>
      <w:proofErr w:type="spellEnd"/>
      <w:r w:rsidRPr="00251473">
        <w:rPr>
          <w:lang w:val="en-GB"/>
        </w:rPr>
        <w:t xml:space="preserve">() should have this flag in their contained </w:t>
      </w:r>
      <w:proofErr w:type="spellStart"/>
      <w:r w:rsidRPr="00251473">
        <w:rPr>
          <w:lang w:val="en-GB"/>
        </w:rPr>
        <w:t>MetadataStructuralDependencyInfoBox</w:t>
      </w:r>
      <w:proofErr w:type="spellEnd"/>
      <w:r w:rsidRPr="00251473">
        <w:rPr>
          <w:lang w:val="en-GB"/>
        </w:rPr>
        <w:t>()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 xml:space="preserve">In the future, other children boxes of </w:t>
      </w:r>
      <w:proofErr w:type="spellStart"/>
      <w:r w:rsidRPr="00251473">
        <w:rPr>
          <w:sz w:val="20"/>
          <w:lang w:val="en-GB"/>
        </w:rPr>
        <w:t>MetadataStructuralDependencyBox</w:t>
      </w:r>
      <w:proofErr w:type="spellEnd"/>
      <w:r w:rsidRPr="00251473">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529" w:name="_Toc530124519"/>
      <w:bookmarkStart w:id="530" w:name="_Toc96416164"/>
      <w:r w:rsidRPr="00D92AB4">
        <w:t>Embedded Metadata Signaling</w:t>
      </w:r>
      <w:bookmarkEnd w:id="529"/>
      <w:bookmarkEnd w:id="530"/>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w:t>
      </w:r>
      <w:proofErr w:type="spellStart"/>
      <w:r w:rsidRPr="00251473">
        <w:rPr>
          <w:lang w:val="en-GB"/>
        </w:rPr>
        <w:t>SampleGroupDescription</w:t>
      </w:r>
      <w:proofErr w:type="spellEnd"/>
      <w:r w:rsidRPr="00251473">
        <w:rPr>
          <w:lang w:val="en-GB"/>
        </w:rPr>
        <w:t xml:space="preserve"> box entry that signals the presence of metadata of a particular type. That sample group entry is then used with </w:t>
      </w:r>
      <w:proofErr w:type="spellStart"/>
      <w:r w:rsidRPr="00251473">
        <w:rPr>
          <w:lang w:val="en-GB"/>
        </w:rPr>
        <w:t>SampleToGroup</w:t>
      </w:r>
      <w:proofErr w:type="spellEnd"/>
      <w:r w:rsidRPr="00251473">
        <w:rPr>
          <w:lang w:val="en-GB"/>
        </w:rPr>
        <w:t xml:space="preserve">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 xml:space="preserve">We define a new </w:t>
      </w:r>
      <w:proofErr w:type="spellStart"/>
      <w:r w:rsidRPr="00251473">
        <w:rPr>
          <w:lang w:val="en-GB"/>
        </w:rPr>
        <w:t>SampleGroupEntry</w:t>
      </w:r>
      <w:proofErr w:type="spellEnd"/>
      <w:r w:rsidRPr="00251473">
        <w:rPr>
          <w:lang w:val="en-GB"/>
        </w:rPr>
        <w:t xml:space="preserve">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proofErr w:type="spellStart"/>
      <w:r w:rsidRPr="00251473">
        <w:rPr>
          <w:rFonts w:ascii="Courier New" w:hAnsi="Courier New" w:cs="Courier New"/>
          <w:lang w:val="en-GB"/>
        </w:rPr>
        <w:t>metadata_type</w:t>
      </w:r>
      <w:proofErr w:type="spellEnd"/>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w:t>
      </w:r>
      <w:proofErr w:type="spellStart"/>
      <w:r w:rsidRPr="00251473">
        <w:rPr>
          <w:lang w:val="en-GB"/>
        </w:rPr>
        <w:t>emmd</w:t>
      </w:r>
      <w:proofErr w:type="spellEnd"/>
      <w:r w:rsidRPr="00251473">
        <w:rPr>
          <w:lang w:val="en-GB"/>
        </w:rPr>
        <w:t>' for embedded metadata?).]]</w:t>
      </w:r>
    </w:p>
    <w:p w14:paraId="1E0D9BD3" w14:textId="77777777" w:rsidR="00A741D6" w:rsidRPr="00D92AB4" w:rsidRDefault="00A741D6" w:rsidP="00D92AB4">
      <w:pPr>
        <w:pStyle w:val="Heading1"/>
      </w:pPr>
      <w:bookmarkStart w:id="531" w:name="_Toc6578454"/>
      <w:bookmarkStart w:id="532" w:name="_Toc6911663"/>
      <w:bookmarkStart w:id="533" w:name="_Toc6578455"/>
      <w:bookmarkStart w:id="534" w:name="_Toc6911664"/>
      <w:bookmarkStart w:id="535" w:name="_Toc6578456"/>
      <w:bookmarkStart w:id="536" w:name="_Toc6911665"/>
      <w:bookmarkStart w:id="537" w:name="_Toc6578457"/>
      <w:bookmarkStart w:id="538" w:name="_Toc6911666"/>
      <w:bookmarkStart w:id="539" w:name="_Toc6578458"/>
      <w:bookmarkStart w:id="540" w:name="_Toc6911667"/>
      <w:bookmarkStart w:id="541" w:name="_Toc6578459"/>
      <w:bookmarkStart w:id="542" w:name="_Toc6911668"/>
      <w:bookmarkStart w:id="543" w:name="_Toc6578460"/>
      <w:bookmarkStart w:id="544" w:name="_Toc6911669"/>
      <w:bookmarkStart w:id="545" w:name="_Toc6578461"/>
      <w:bookmarkStart w:id="546" w:name="_Toc6911670"/>
      <w:bookmarkStart w:id="547" w:name="_Toc6578462"/>
      <w:bookmarkStart w:id="548" w:name="_Toc6911671"/>
      <w:bookmarkStart w:id="549" w:name="_Toc6578463"/>
      <w:bookmarkStart w:id="550" w:name="_Toc6911672"/>
      <w:bookmarkStart w:id="551" w:name="_Toc6578464"/>
      <w:bookmarkStart w:id="552" w:name="_Toc6911673"/>
      <w:bookmarkStart w:id="553" w:name="_Toc530124521"/>
      <w:bookmarkStart w:id="554" w:name="_Toc96416165"/>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D92AB4">
        <w:t>On MIME type parameters</w:t>
      </w:r>
      <w:bookmarkEnd w:id="553"/>
      <w:bookmarkEnd w:id="554"/>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lastRenderedPageBreak/>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proofErr w:type="spellStart"/>
      <w:r w:rsidRPr="00D92AB4">
        <w:t>Signalling</w:t>
      </w:r>
      <w:proofErr w:type="spellEnd"/>
      <w:r w:rsidRPr="00D92AB4">
        <w:t xml:space="preserve">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proofErr w:type="spellStart"/>
      <w:r w:rsidRPr="00251473">
        <w:rPr>
          <w:rFonts w:ascii="Courier New" w:hAnsi="Courier New" w:cs="Courier New"/>
          <w:lang w:val="en-GB"/>
        </w:rPr>
        <w:t>ColourInformationBox</w:t>
      </w:r>
      <w:proofErr w:type="spellEnd"/>
      <w:r w:rsidRPr="00251473">
        <w:rPr>
          <w:lang w:val="en-GB"/>
        </w:rPr>
        <w:t xml:space="preserve"> defined in clause 12.1.5 of the ISOBMFF specification, for example with the </w:t>
      </w:r>
      <w:proofErr w:type="spellStart"/>
      <w:r w:rsidRPr="00251473">
        <w:rPr>
          <w:rFonts w:ascii="Courier New" w:hAnsi="Courier New" w:cs="Courier New"/>
          <w:lang w:val="en-GB"/>
        </w:rPr>
        <w:t>colour_type</w:t>
      </w:r>
      <w:proofErr w:type="spellEnd"/>
      <w:r w:rsidRPr="00251473">
        <w:rPr>
          <w:lang w:val="en-GB"/>
        </w:rPr>
        <w:t xml:space="preserve"> equal to </w:t>
      </w:r>
      <w:r w:rsidR="003439FD" w:rsidRPr="003439FD">
        <w:rPr>
          <w:rFonts w:ascii="Courier New" w:hAnsi="Courier New" w:cs="Courier New"/>
          <w:lang w:val="en-GB"/>
        </w:rPr>
        <w:t>'</w:t>
      </w:r>
      <w:proofErr w:type="spellStart"/>
      <w:r w:rsidRPr="00251473">
        <w:rPr>
          <w:rFonts w:ascii="Courier New" w:hAnsi="Courier New" w:cs="Courier New"/>
          <w:lang w:val="en-GB"/>
        </w:rPr>
        <w:t>nclx</w:t>
      </w:r>
      <w:proofErr w:type="spellEnd"/>
      <w:r w:rsidR="003439FD" w:rsidRPr="003439FD">
        <w:rPr>
          <w:rFonts w:ascii="Courier New" w:hAnsi="Courier New" w:cs="Courier New"/>
          <w:lang w:val="en-GB"/>
        </w:rPr>
        <w:t>'</w:t>
      </w:r>
      <w:r w:rsidRPr="00251473">
        <w:rPr>
          <w:lang w:val="en-GB"/>
        </w:rPr>
        <w:t xml:space="preserve">, in which case the most important HDR/WCG information would be carried in the fields </w:t>
      </w:r>
      <w:proofErr w:type="spellStart"/>
      <w:r w:rsidRPr="00251473">
        <w:rPr>
          <w:rFonts w:ascii="Courier New" w:hAnsi="Courier New" w:cs="Courier New"/>
          <w:lang w:val="en-GB"/>
        </w:rPr>
        <w:t>colour_primaries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transfer_characteristics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matrix_coefficients</w:t>
      </w:r>
      <w:proofErr w:type="spellEnd"/>
      <w:r w:rsidRPr="00251473">
        <w:rPr>
          <w:rFonts w:ascii="Courier New" w:hAnsi="Courier New" w:cs="Courier New"/>
          <w:lang w:val="en-GB"/>
        </w:rPr>
        <w:t>,</w:t>
      </w:r>
      <w:r w:rsidRPr="00251473">
        <w:rPr>
          <w:bCs/>
          <w:lang w:val="en-GB"/>
        </w:rPr>
        <w:t xml:space="preserve"> and </w:t>
      </w:r>
      <w:proofErr w:type="spellStart"/>
      <w:r w:rsidRPr="00251473">
        <w:rPr>
          <w:rFonts w:ascii="Courier New" w:hAnsi="Courier New" w:cs="Courier New"/>
          <w:lang w:val="en-GB"/>
        </w:rPr>
        <w:t>full_range_flag</w:t>
      </w:r>
      <w:proofErr w:type="spellEnd"/>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003439FD" w:rsidRPr="003439FD">
        <w:rPr>
          <w:rFonts w:ascii="Courier New" w:hAnsi="Courier New" w:cs="Courier New"/>
          <w:lang w:val="en-GB"/>
        </w:rPr>
        <w:t>'</w:t>
      </w:r>
      <w:proofErr w:type="spellStart"/>
      <w:r w:rsidRPr="00251473">
        <w:rPr>
          <w:rFonts w:ascii="Courier New" w:hAnsi="Courier New" w:cs="Courier New"/>
          <w:lang w:val="en-GB"/>
        </w:rPr>
        <w:t>encv</w:t>
      </w:r>
      <w:proofErr w:type="spellEnd"/>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proofErr w:type="spellStart"/>
      <w:r w:rsidRPr="00251473">
        <w:rPr>
          <w:rFonts w:ascii="Courier New" w:hAnsi="Courier New" w:cs="Courier New"/>
          <w:lang w:val="en-GB"/>
        </w:rPr>
        <w:t>enca</w:t>
      </w:r>
      <w:proofErr w:type="spellEnd"/>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proofErr w:type="spellStart"/>
      <w:r w:rsidRPr="00251473">
        <w:rPr>
          <w:rFonts w:ascii="Courier New" w:hAnsi="Courier New" w:cs="Courier New"/>
          <w:lang w:val="en-GB"/>
        </w:rPr>
        <w:t>resv</w:t>
      </w:r>
      <w:proofErr w:type="spellEnd"/>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[Ed. (FM): Issues and solutions in this section were initially introduced as Items 6 (first part) and 7  from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first problem, a new restricted scheme type, </w:t>
      </w:r>
      <w:r w:rsidRPr="007D30A0">
        <w:rPr>
          <w:rFonts w:ascii="Courier New" w:hAnsi="Courier New"/>
          <w:lang w:val="en-GB"/>
        </w:rPr>
        <w:t>'</w:t>
      </w:r>
      <w:proofErr w:type="spellStart"/>
      <w:r w:rsidRPr="007D30A0">
        <w:rPr>
          <w:rFonts w:ascii="Courier New" w:hAnsi="Courier New"/>
          <w:lang w:val="en-GB"/>
        </w:rPr>
        <w:t>vdoc</w:t>
      </w:r>
      <w:proofErr w:type="spellEnd"/>
      <w:r w:rsidRPr="007D30A0">
        <w:rPr>
          <w:rFonts w:ascii="Courier New" w:hAnsi="Courier New"/>
          <w:lang w:val="en-GB"/>
        </w:rPr>
        <w:t>'</w:t>
      </w:r>
      <w:r w:rsidRPr="00251473">
        <w:rPr>
          <w:lang w:val="en-GB"/>
        </w:rPr>
        <w:t xml:space="preserve">, is defined, which, when used, indicates that the track carries video with display orientation changes. No further information is provided, and the </w:t>
      </w:r>
      <w:proofErr w:type="spellStart"/>
      <w:r w:rsidRPr="00251473">
        <w:rPr>
          <w:lang w:val="en-GB"/>
        </w:rPr>
        <w:t>SchemeInformationBox</w:t>
      </w:r>
      <w:proofErr w:type="spellEnd"/>
      <w:r w:rsidRPr="00251473">
        <w:rPr>
          <w:lang w:val="en-GB"/>
        </w:rPr>
        <w:t xml:space="preserve"> may be absent in the </w:t>
      </w:r>
      <w:proofErr w:type="spellStart"/>
      <w:r w:rsidRPr="00251473">
        <w:rPr>
          <w:lang w:val="en-GB"/>
        </w:rPr>
        <w:t>RestrictedSchemeInfoBox</w:t>
      </w:r>
      <w:proofErr w:type="spellEnd"/>
      <w:r w:rsidRPr="00251473">
        <w:rPr>
          <w:lang w:val="en-GB"/>
        </w:rPr>
        <w:t>.</w:t>
      </w:r>
    </w:p>
    <w:p w14:paraId="46BA8707"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lastRenderedPageBreak/>
        <w:t xml:space="preserve">To solve the second problem, a new optional MIME type parameter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parameter contains four fields, in the form of "</w:t>
      </w:r>
      <w:r w:rsidRPr="007D30A0">
        <w:rPr>
          <w:rFonts w:ascii="Courier New" w:hAnsi="Courier New"/>
          <w:lang w:val="en-GB"/>
        </w:rPr>
        <w:t>elment1.elment2.elment3.elment4</w:t>
      </w:r>
      <w:r w:rsidRPr="00251473">
        <w:rPr>
          <w:lang w:val="en-GB"/>
        </w:rPr>
        <w:t xml:space="preserve">", where the four elements 1 to 4 are the hexadecimal representations of the fields </w:t>
      </w:r>
      <w:proofErr w:type="spellStart"/>
      <w:r w:rsidRPr="007D30A0">
        <w:rPr>
          <w:rFonts w:ascii="Courier New" w:hAnsi="Courier New"/>
          <w:lang w:val="en-GB"/>
        </w:rPr>
        <w:t>colour_primaries</w:t>
      </w:r>
      <w:proofErr w:type="spellEnd"/>
      <w:r w:rsidRPr="00251473">
        <w:rPr>
          <w:lang w:val="en-GB"/>
        </w:rPr>
        <w:t xml:space="preserve">, </w:t>
      </w:r>
      <w:proofErr w:type="spellStart"/>
      <w:r w:rsidRPr="007D30A0">
        <w:rPr>
          <w:rFonts w:ascii="Courier New" w:hAnsi="Courier New"/>
          <w:lang w:val="en-GB"/>
        </w:rPr>
        <w:t>transfer_characteristics</w:t>
      </w:r>
      <w:proofErr w:type="spellEnd"/>
      <w:r w:rsidRPr="00251473">
        <w:rPr>
          <w:lang w:val="en-GB"/>
        </w:rPr>
        <w:t xml:space="preserve">, </w:t>
      </w:r>
      <w:proofErr w:type="spellStart"/>
      <w:r w:rsidRPr="007D30A0">
        <w:rPr>
          <w:rFonts w:ascii="Courier New" w:hAnsi="Courier New"/>
          <w:lang w:val="en-GB"/>
        </w:rPr>
        <w:t>matrix_coeffs</w:t>
      </w:r>
      <w:proofErr w:type="spellEnd"/>
      <w:r w:rsidRPr="00251473">
        <w:rPr>
          <w:lang w:val="en-GB"/>
        </w:rPr>
        <w:t xml:space="preserve">, and </w:t>
      </w:r>
      <w:proofErr w:type="spellStart"/>
      <w:r w:rsidRPr="007D30A0">
        <w:rPr>
          <w:rFonts w:ascii="Courier New" w:hAnsi="Courier New"/>
          <w:lang w:val="en-GB"/>
        </w:rPr>
        <w:t>full_range_flag</w:t>
      </w:r>
      <w:proofErr w:type="spellEnd"/>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555" w:name="_Toc530124522"/>
      <w:bookmarkStart w:id="556" w:name="_Toc96416166"/>
      <w:r w:rsidRPr="00D92AB4">
        <w:t>On relation of entity groups and sample groups</w:t>
      </w:r>
      <w:bookmarkEnd w:id="555"/>
      <w:bookmarkEnd w:id="556"/>
    </w:p>
    <w:p w14:paraId="75CA1583" w14:textId="77777777" w:rsidR="00A741D6" w:rsidRPr="00251473" w:rsidRDefault="00A741D6" w:rsidP="00A741D6">
      <w:pPr>
        <w:rPr>
          <w:lang w:val="en-GB"/>
        </w:rPr>
      </w:pPr>
      <w:r w:rsidRPr="00251473">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w:t>
      </w:r>
      <w:proofErr w:type="spellStart"/>
      <w:r w:rsidRPr="00251473">
        <w:rPr>
          <w:lang w:val="en-GB"/>
        </w:rPr>
        <w:t>characteric</w:t>
      </w:r>
      <w:proofErr w:type="spellEnd"/>
      <w:r w:rsidRPr="00251473">
        <w:rPr>
          <w:lang w:val="en-GB"/>
        </w:rPr>
        <w:t xml:space="preserve"> of a specific four-character code. Common static information should be contained in an entity group with a particular </w:t>
      </w:r>
      <w:proofErr w:type="spellStart"/>
      <w:r w:rsidRPr="007D30A0">
        <w:rPr>
          <w:rFonts w:ascii="Courier New" w:hAnsi="Courier New"/>
          <w:lang w:val="en-GB"/>
        </w:rPr>
        <w:t>group_id</w:t>
      </w:r>
      <w:proofErr w:type="spellEnd"/>
      <w:r w:rsidRPr="00251473">
        <w:rPr>
          <w:lang w:val="en-GB"/>
        </w:rPr>
        <w:t xml:space="preserve"> value, and dynamic information should be contained in a sample group of the same type and with the value of </w:t>
      </w:r>
      <w:proofErr w:type="spellStart"/>
      <w:r w:rsidRPr="007D30A0">
        <w:rPr>
          <w:rFonts w:ascii="Courier New" w:hAnsi="Courier New"/>
          <w:lang w:val="en-GB"/>
        </w:rPr>
        <w:t>grouping_type_parameter</w:t>
      </w:r>
      <w:proofErr w:type="spellEnd"/>
      <w:r w:rsidRPr="00251473">
        <w:rPr>
          <w:lang w:val="en-GB"/>
        </w:rPr>
        <w:t xml:space="preserve"> equal to the value of </w:t>
      </w:r>
      <w:proofErr w:type="spellStart"/>
      <w:r w:rsidRPr="007D30A0">
        <w:rPr>
          <w:rFonts w:ascii="Courier New" w:hAnsi="Courier New"/>
          <w:lang w:val="en-GB"/>
        </w:rPr>
        <w:t>group_id</w:t>
      </w:r>
      <w:proofErr w:type="spellEnd"/>
      <w:r w:rsidRPr="00251473">
        <w:rPr>
          <w:lang w:val="en-GB"/>
        </w:rPr>
        <w:t xml:space="preserve">. </w:t>
      </w:r>
    </w:p>
    <w:p w14:paraId="3248B4AB" w14:textId="77777777" w:rsidR="00A741D6" w:rsidRPr="00D92AB4" w:rsidRDefault="00A741D6" w:rsidP="00D92AB4">
      <w:pPr>
        <w:pStyle w:val="Heading1"/>
      </w:pPr>
      <w:bookmarkStart w:id="557" w:name="_Toc6578467"/>
      <w:bookmarkStart w:id="558" w:name="_Toc6911676"/>
      <w:bookmarkStart w:id="559" w:name="_Toc6578468"/>
      <w:bookmarkStart w:id="560" w:name="_Toc6911677"/>
      <w:bookmarkStart w:id="561" w:name="_Toc6578469"/>
      <w:bookmarkStart w:id="562" w:name="_Toc6911678"/>
      <w:bookmarkStart w:id="563" w:name="_Toc6578470"/>
      <w:bookmarkStart w:id="564" w:name="_Toc6911679"/>
      <w:bookmarkStart w:id="565" w:name="_Toc6578471"/>
      <w:bookmarkStart w:id="566" w:name="_Toc6911680"/>
      <w:bookmarkStart w:id="567" w:name="_Toc6578472"/>
      <w:bookmarkStart w:id="568" w:name="_Toc6911681"/>
      <w:bookmarkStart w:id="569" w:name="_Toc6578473"/>
      <w:bookmarkStart w:id="570" w:name="_Toc6911682"/>
      <w:bookmarkStart w:id="571" w:name="_Toc6578474"/>
      <w:bookmarkStart w:id="572" w:name="_Toc6911683"/>
      <w:bookmarkStart w:id="573" w:name="_Toc6578475"/>
      <w:bookmarkStart w:id="574" w:name="_Toc6911684"/>
      <w:bookmarkStart w:id="575" w:name="_Toc6578476"/>
      <w:bookmarkStart w:id="576" w:name="_Toc6911685"/>
      <w:bookmarkStart w:id="577" w:name="_Toc6578477"/>
      <w:bookmarkStart w:id="578" w:name="_Toc6911686"/>
      <w:bookmarkStart w:id="579" w:name="_Toc6578478"/>
      <w:bookmarkStart w:id="580" w:name="_Toc6911687"/>
      <w:bookmarkStart w:id="581" w:name="_Toc6578479"/>
      <w:bookmarkStart w:id="582" w:name="_Toc6911688"/>
      <w:bookmarkStart w:id="583" w:name="_Toc6578480"/>
      <w:bookmarkStart w:id="584" w:name="_Toc6911689"/>
      <w:bookmarkStart w:id="585" w:name="_Toc6578481"/>
      <w:bookmarkStart w:id="586" w:name="_Toc6911690"/>
      <w:bookmarkStart w:id="587" w:name="_Toc6578482"/>
      <w:bookmarkStart w:id="588" w:name="_Toc6911691"/>
      <w:bookmarkStart w:id="589" w:name="_Toc6578483"/>
      <w:bookmarkStart w:id="590" w:name="_Toc6911692"/>
      <w:bookmarkStart w:id="591" w:name="_Toc6578484"/>
      <w:bookmarkStart w:id="592" w:name="_Toc6911693"/>
      <w:bookmarkStart w:id="593" w:name="_Toc6578485"/>
      <w:bookmarkStart w:id="594" w:name="_Toc6911694"/>
      <w:bookmarkStart w:id="595" w:name="_Toc6578486"/>
      <w:bookmarkStart w:id="596" w:name="_Toc6911695"/>
      <w:bookmarkStart w:id="597" w:name="_Toc6578487"/>
      <w:bookmarkStart w:id="598" w:name="_Toc6911696"/>
      <w:bookmarkStart w:id="599" w:name="_Toc6578488"/>
      <w:bookmarkStart w:id="600" w:name="_Toc6911697"/>
      <w:bookmarkStart w:id="601" w:name="_Toc6578489"/>
      <w:bookmarkStart w:id="602" w:name="_Toc6911698"/>
      <w:bookmarkStart w:id="603" w:name="_Toc6578490"/>
      <w:bookmarkStart w:id="604" w:name="_Toc6911699"/>
      <w:bookmarkStart w:id="605" w:name="_Toc6578491"/>
      <w:bookmarkStart w:id="606" w:name="_Toc6911700"/>
      <w:bookmarkStart w:id="607" w:name="_Toc6578492"/>
      <w:bookmarkStart w:id="608" w:name="_Toc6911701"/>
      <w:bookmarkStart w:id="609" w:name="_Toc6578493"/>
      <w:bookmarkStart w:id="610" w:name="_Toc6911702"/>
      <w:bookmarkStart w:id="611" w:name="_Toc6578494"/>
      <w:bookmarkStart w:id="612" w:name="_Toc6911703"/>
      <w:bookmarkStart w:id="613" w:name="_Toc6578495"/>
      <w:bookmarkStart w:id="614" w:name="_Toc6911704"/>
      <w:bookmarkStart w:id="615" w:name="_Toc54185036"/>
      <w:bookmarkStart w:id="616" w:name="_Toc54266681"/>
      <w:bookmarkStart w:id="617" w:name="_Toc54267003"/>
      <w:bookmarkStart w:id="618" w:name="_Toc54337507"/>
      <w:bookmarkStart w:id="619" w:name="_Toc54185037"/>
      <w:bookmarkStart w:id="620" w:name="_Toc54266682"/>
      <w:bookmarkStart w:id="621" w:name="_Toc54267004"/>
      <w:bookmarkStart w:id="622" w:name="_Toc54337508"/>
      <w:bookmarkStart w:id="623" w:name="_Toc54185038"/>
      <w:bookmarkStart w:id="624" w:name="_Toc54266683"/>
      <w:bookmarkStart w:id="625" w:name="_Toc54267005"/>
      <w:bookmarkStart w:id="626" w:name="_Toc54337509"/>
      <w:bookmarkStart w:id="627" w:name="_Toc54185039"/>
      <w:bookmarkStart w:id="628" w:name="_Toc54266684"/>
      <w:bookmarkStart w:id="629" w:name="_Toc54267006"/>
      <w:bookmarkStart w:id="630" w:name="_Toc54337510"/>
      <w:bookmarkStart w:id="631" w:name="_Toc54185040"/>
      <w:bookmarkStart w:id="632" w:name="_Toc54266685"/>
      <w:bookmarkStart w:id="633" w:name="_Toc54267007"/>
      <w:bookmarkStart w:id="634" w:name="_Toc54337511"/>
      <w:bookmarkStart w:id="635" w:name="_Toc54185041"/>
      <w:bookmarkStart w:id="636" w:name="_Toc54266686"/>
      <w:bookmarkStart w:id="637" w:name="_Toc54267008"/>
      <w:bookmarkStart w:id="638" w:name="_Toc54337512"/>
      <w:bookmarkStart w:id="639" w:name="_Toc54185042"/>
      <w:bookmarkStart w:id="640" w:name="_Toc54266687"/>
      <w:bookmarkStart w:id="641" w:name="_Toc54267009"/>
      <w:bookmarkStart w:id="642" w:name="_Toc54337513"/>
      <w:bookmarkStart w:id="643" w:name="_Toc54185043"/>
      <w:bookmarkStart w:id="644" w:name="_Toc54266688"/>
      <w:bookmarkStart w:id="645" w:name="_Toc54267010"/>
      <w:bookmarkStart w:id="646" w:name="_Toc54337514"/>
      <w:bookmarkStart w:id="647" w:name="_Toc54185044"/>
      <w:bookmarkStart w:id="648" w:name="_Toc54266689"/>
      <w:bookmarkStart w:id="649" w:name="_Toc54267011"/>
      <w:bookmarkStart w:id="650" w:name="_Toc54337515"/>
      <w:bookmarkStart w:id="651" w:name="_Toc54185045"/>
      <w:bookmarkStart w:id="652" w:name="_Toc54266690"/>
      <w:bookmarkStart w:id="653" w:name="_Toc54267012"/>
      <w:bookmarkStart w:id="654" w:name="_Toc54337516"/>
      <w:bookmarkStart w:id="655" w:name="_Toc54185046"/>
      <w:bookmarkStart w:id="656" w:name="_Toc54266691"/>
      <w:bookmarkStart w:id="657" w:name="_Toc54267013"/>
      <w:bookmarkStart w:id="658" w:name="_Toc54337517"/>
      <w:bookmarkStart w:id="659" w:name="_Toc54185047"/>
      <w:bookmarkStart w:id="660" w:name="_Toc54266692"/>
      <w:bookmarkStart w:id="661" w:name="_Toc54267014"/>
      <w:bookmarkStart w:id="662" w:name="_Toc54337518"/>
      <w:bookmarkStart w:id="663" w:name="_Toc54185048"/>
      <w:bookmarkStart w:id="664" w:name="_Toc54266693"/>
      <w:bookmarkStart w:id="665" w:name="_Toc54267015"/>
      <w:bookmarkStart w:id="666" w:name="_Toc54337519"/>
      <w:bookmarkStart w:id="667" w:name="_Toc54185049"/>
      <w:bookmarkStart w:id="668" w:name="_Toc54266694"/>
      <w:bookmarkStart w:id="669" w:name="_Toc54267016"/>
      <w:bookmarkStart w:id="670" w:name="_Toc54337520"/>
      <w:bookmarkStart w:id="671" w:name="_Toc54185050"/>
      <w:bookmarkStart w:id="672" w:name="_Toc54266695"/>
      <w:bookmarkStart w:id="673" w:name="_Toc54267017"/>
      <w:bookmarkStart w:id="674" w:name="_Toc54337521"/>
      <w:bookmarkStart w:id="675" w:name="_Toc54185051"/>
      <w:bookmarkStart w:id="676" w:name="_Toc54266696"/>
      <w:bookmarkStart w:id="677" w:name="_Toc54267018"/>
      <w:bookmarkStart w:id="678" w:name="_Toc54337522"/>
      <w:bookmarkStart w:id="679" w:name="_Toc54185052"/>
      <w:bookmarkStart w:id="680" w:name="_Toc54266697"/>
      <w:bookmarkStart w:id="681" w:name="_Toc54267019"/>
      <w:bookmarkStart w:id="682" w:name="_Toc54337523"/>
      <w:bookmarkStart w:id="683" w:name="_Toc54185053"/>
      <w:bookmarkStart w:id="684" w:name="_Toc54266698"/>
      <w:bookmarkStart w:id="685" w:name="_Toc54267020"/>
      <w:bookmarkStart w:id="686" w:name="_Toc54337524"/>
      <w:bookmarkStart w:id="687" w:name="_Toc54185054"/>
      <w:bookmarkStart w:id="688" w:name="_Toc54266699"/>
      <w:bookmarkStart w:id="689" w:name="_Toc54267021"/>
      <w:bookmarkStart w:id="690" w:name="_Toc54337525"/>
      <w:bookmarkStart w:id="691" w:name="_Toc54185055"/>
      <w:bookmarkStart w:id="692" w:name="_Toc54266700"/>
      <w:bookmarkStart w:id="693" w:name="_Toc54267022"/>
      <w:bookmarkStart w:id="694" w:name="_Toc54337526"/>
      <w:bookmarkStart w:id="695" w:name="_Toc54185056"/>
      <w:bookmarkStart w:id="696" w:name="_Toc54266701"/>
      <w:bookmarkStart w:id="697" w:name="_Toc54267023"/>
      <w:bookmarkStart w:id="698" w:name="_Toc54337527"/>
      <w:bookmarkStart w:id="699" w:name="_Toc54185057"/>
      <w:bookmarkStart w:id="700" w:name="_Toc54266702"/>
      <w:bookmarkStart w:id="701" w:name="_Toc54267024"/>
      <w:bookmarkStart w:id="702" w:name="_Toc54337528"/>
      <w:bookmarkStart w:id="703" w:name="_Toc54185058"/>
      <w:bookmarkStart w:id="704" w:name="_Toc54266703"/>
      <w:bookmarkStart w:id="705" w:name="_Toc54267025"/>
      <w:bookmarkStart w:id="706" w:name="_Toc54337529"/>
      <w:bookmarkStart w:id="707" w:name="_Toc54185059"/>
      <w:bookmarkStart w:id="708" w:name="_Toc54266704"/>
      <w:bookmarkStart w:id="709" w:name="_Toc54267026"/>
      <w:bookmarkStart w:id="710" w:name="_Toc54337530"/>
      <w:bookmarkStart w:id="711" w:name="_Toc54185060"/>
      <w:bookmarkStart w:id="712" w:name="_Toc54266705"/>
      <w:bookmarkStart w:id="713" w:name="_Toc54267027"/>
      <w:bookmarkStart w:id="714" w:name="_Toc54337531"/>
      <w:bookmarkStart w:id="715" w:name="_Toc54185061"/>
      <w:bookmarkStart w:id="716" w:name="_Toc54266706"/>
      <w:bookmarkStart w:id="717" w:name="_Toc54267028"/>
      <w:bookmarkStart w:id="718" w:name="_Toc54337532"/>
      <w:bookmarkStart w:id="719" w:name="_Toc54185062"/>
      <w:bookmarkStart w:id="720" w:name="_Toc54266707"/>
      <w:bookmarkStart w:id="721" w:name="_Toc54267029"/>
      <w:bookmarkStart w:id="722" w:name="_Toc54337533"/>
      <w:bookmarkStart w:id="723" w:name="_Toc54185063"/>
      <w:bookmarkStart w:id="724" w:name="_Toc54266708"/>
      <w:bookmarkStart w:id="725" w:name="_Toc54267030"/>
      <w:bookmarkStart w:id="726" w:name="_Toc54337534"/>
      <w:bookmarkStart w:id="727" w:name="_Toc54185064"/>
      <w:bookmarkStart w:id="728" w:name="_Toc54266709"/>
      <w:bookmarkStart w:id="729" w:name="_Toc54267031"/>
      <w:bookmarkStart w:id="730" w:name="_Toc54337535"/>
      <w:bookmarkStart w:id="731" w:name="_Toc54185065"/>
      <w:bookmarkStart w:id="732" w:name="_Toc54266710"/>
      <w:bookmarkStart w:id="733" w:name="_Toc54267032"/>
      <w:bookmarkStart w:id="734" w:name="_Toc54337536"/>
      <w:bookmarkStart w:id="735" w:name="_Toc54185066"/>
      <w:bookmarkStart w:id="736" w:name="_Toc54266711"/>
      <w:bookmarkStart w:id="737" w:name="_Toc54267033"/>
      <w:bookmarkStart w:id="738" w:name="_Toc54337537"/>
      <w:bookmarkStart w:id="739" w:name="_Toc54185067"/>
      <w:bookmarkStart w:id="740" w:name="_Toc54266712"/>
      <w:bookmarkStart w:id="741" w:name="_Toc54267034"/>
      <w:bookmarkStart w:id="742" w:name="_Toc54337538"/>
      <w:bookmarkStart w:id="743" w:name="_Toc54185068"/>
      <w:bookmarkStart w:id="744" w:name="_Toc54266713"/>
      <w:bookmarkStart w:id="745" w:name="_Toc54267035"/>
      <w:bookmarkStart w:id="746" w:name="_Toc54337539"/>
      <w:bookmarkStart w:id="747" w:name="_Toc54185069"/>
      <w:bookmarkStart w:id="748" w:name="_Toc54266714"/>
      <w:bookmarkStart w:id="749" w:name="_Toc54267036"/>
      <w:bookmarkStart w:id="750" w:name="_Toc54337540"/>
      <w:bookmarkStart w:id="751" w:name="_Toc54185070"/>
      <w:bookmarkStart w:id="752" w:name="_Toc54266715"/>
      <w:bookmarkStart w:id="753" w:name="_Toc54267037"/>
      <w:bookmarkStart w:id="754" w:name="_Toc54337541"/>
      <w:bookmarkStart w:id="755" w:name="_Toc54185071"/>
      <w:bookmarkStart w:id="756" w:name="_Toc54266716"/>
      <w:bookmarkStart w:id="757" w:name="_Toc54267038"/>
      <w:bookmarkStart w:id="758" w:name="_Toc54337542"/>
      <w:bookmarkStart w:id="759" w:name="_Toc54185072"/>
      <w:bookmarkStart w:id="760" w:name="_Toc54266717"/>
      <w:bookmarkStart w:id="761" w:name="_Toc54267039"/>
      <w:bookmarkStart w:id="762" w:name="_Toc54337543"/>
      <w:bookmarkStart w:id="763" w:name="_Toc54185073"/>
      <w:bookmarkStart w:id="764" w:name="_Toc54266718"/>
      <w:bookmarkStart w:id="765" w:name="_Toc54267040"/>
      <w:bookmarkStart w:id="766" w:name="_Toc54337544"/>
      <w:bookmarkStart w:id="767" w:name="_Toc54185074"/>
      <w:bookmarkStart w:id="768" w:name="_Toc54266719"/>
      <w:bookmarkStart w:id="769" w:name="_Toc54267041"/>
      <w:bookmarkStart w:id="770" w:name="_Toc54337545"/>
      <w:bookmarkStart w:id="771" w:name="_Toc54185075"/>
      <w:bookmarkStart w:id="772" w:name="_Toc54266720"/>
      <w:bookmarkStart w:id="773" w:name="_Toc54267042"/>
      <w:bookmarkStart w:id="774" w:name="_Toc54337546"/>
      <w:bookmarkStart w:id="775" w:name="_Toc54185076"/>
      <w:bookmarkStart w:id="776" w:name="_Toc54266721"/>
      <w:bookmarkStart w:id="777" w:name="_Toc54267043"/>
      <w:bookmarkStart w:id="778" w:name="_Toc54337547"/>
      <w:bookmarkStart w:id="779" w:name="_Toc54185077"/>
      <w:bookmarkStart w:id="780" w:name="_Toc54266722"/>
      <w:bookmarkStart w:id="781" w:name="_Toc54267044"/>
      <w:bookmarkStart w:id="782" w:name="_Toc54337548"/>
      <w:bookmarkStart w:id="783" w:name="_Toc54185078"/>
      <w:bookmarkStart w:id="784" w:name="_Toc54266723"/>
      <w:bookmarkStart w:id="785" w:name="_Toc54267045"/>
      <w:bookmarkStart w:id="786" w:name="_Toc54337549"/>
      <w:bookmarkStart w:id="787" w:name="_Toc54185079"/>
      <w:bookmarkStart w:id="788" w:name="_Toc54266724"/>
      <w:bookmarkStart w:id="789" w:name="_Toc54267046"/>
      <w:bookmarkStart w:id="790" w:name="_Toc54337550"/>
      <w:bookmarkStart w:id="791" w:name="_Toc54185080"/>
      <w:bookmarkStart w:id="792" w:name="_Toc54266725"/>
      <w:bookmarkStart w:id="793" w:name="_Toc54267047"/>
      <w:bookmarkStart w:id="794" w:name="_Toc54337551"/>
      <w:bookmarkStart w:id="795" w:name="_Toc54185081"/>
      <w:bookmarkStart w:id="796" w:name="_Toc54266726"/>
      <w:bookmarkStart w:id="797" w:name="_Toc54267048"/>
      <w:bookmarkStart w:id="798" w:name="_Toc54337552"/>
      <w:bookmarkStart w:id="799" w:name="_Toc54185082"/>
      <w:bookmarkStart w:id="800" w:name="_Toc54266727"/>
      <w:bookmarkStart w:id="801" w:name="_Toc54267049"/>
      <w:bookmarkStart w:id="802" w:name="_Toc54337553"/>
      <w:bookmarkStart w:id="803" w:name="_Toc54185083"/>
      <w:bookmarkStart w:id="804" w:name="_Toc54266728"/>
      <w:bookmarkStart w:id="805" w:name="_Toc54267050"/>
      <w:bookmarkStart w:id="806" w:name="_Toc54337554"/>
      <w:bookmarkStart w:id="807" w:name="_Toc54185084"/>
      <w:bookmarkStart w:id="808" w:name="_Toc54266729"/>
      <w:bookmarkStart w:id="809" w:name="_Toc54267051"/>
      <w:bookmarkStart w:id="810" w:name="_Toc54337555"/>
      <w:bookmarkStart w:id="811" w:name="_Toc54185085"/>
      <w:bookmarkStart w:id="812" w:name="_Toc54266730"/>
      <w:bookmarkStart w:id="813" w:name="_Toc54267052"/>
      <w:bookmarkStart w:id="814" w:name="_Toc54337556"/>
      <w:bookmarkStart w:id="815" w:name="_Toc54185086"/>
      <w:bookmarkStart w:id="816" w:name="_Toc54266731"/>
      <w:bookmarkStart w:id="817" w:name="_Toc54267053"/>
      <w:bookmarkStart w:id="818" w:name="_Toc54337557"/>
      <w:bookmarkStart w:id="819" w:name="_Toc54185087"/>
      <w:bookmarkStart w:id="820" w:name="_Toc54266732"/>
      <w:bookmarkStart w:id="821" w:name="_Toc54267054"/>
      <w:bookmarkStart w:id="822" w:name="_Toc54337558"/>
      <w:bookmarkStart w:id="823" w:name="_Toc54185088"/>
      <w:bookmarkStart w:id="824" w:name="_Toc54266733"/>
      <w:bookmarkStart w:id="825" w:name="_Toc54267055"/>
      <w:bookmarkStart w:id="826" w:name="_Toc54337559"/>
      <w:bookmarkStart w:id="827" w:name="_Toc54185089"/>
      <w:bookmarkStart w:id="828" w:name="_Toc54266734"/>
      <w:bookmarkStart w:id="829" w:name="_Toc54267056"/>
      <w:bookmarkStart w:id="830" w:name="_Toc54337560"/>
      <w:bookmarkStart w:id="831" w:name="_Toc54185090"/>
      <w:bookmarkStart w:id="832" w:name="_Toc54266735"/>
      <w:bookmarkStart w:id="833" w:name="_Toc54267057"/>
      <w:bookmarkStart w:id="834" w:name="_Toc54337561"/>
      <w:bookmarkStart w:id="835" w:name="_Toc54185091"/>
      <w:bookmarkStart w:id="836" w:name="_Toc54266736"/>
      <w:bookmarkStart w:id="837" w:name="_Toc54267058"/>
      <w:bookmarkStart w:id="838" w:name="_Toc54337562"/>
      <w:bookmarkStart w:id="839" w:name="_Toc54185092"/>
      <w:bookmarkStart w:id="840" w:name="_Toc54266737"/>
      <w:bookmarkStart w:id="841" w:name="_Toc54267059"/>
      <w:bookmarkStart w:id="842" w:name="_Toc54337563"/>
      <w:bookmarkStart w:id="843" w:name="_Toc54185093"/>
      <w:bookmarkStart w:id="844" w:name="_Toc54266738"/>
      <w:bookmarkStart w:id="845" w:name="_Toc54267060"/>
      <w:bookmarkStart w:id="846" w:name="_Toc54337564"/>
      <w:bookmarkStart w:id="847" w:name="_Toc54185094"/>
      <w:bookmarkStart w:id="848" w:name="_Toc54266739"/>
      <w:bookmarkStart w:id="849" w:name="_Toc54267061"/>
      <w:bookmarkStart w:id="850" w:name="_Toc54337565"/>
      <w:bookmarkStart w:id="851" w:name="_Toc54185095"/>
      <w:bookmarkStart w:id="852" w:name="_Toc54266740"/>
      <w:bookmarkStart w:id="853" w:name="_Toc54267062"/>
      <w:bookmarkStart w:id="854" w:name="_Toc54337566"/>
      <w:bookmarkStart w:id="855" w:name="_Toc54185096"/>
      <w:bookmarkStart w:id="856" w:name="_Toc54266741"/>
      <w:bookmarkStart w:id="857" w:name="_Toc54267063"/>
      <w:bookmarkStart w:id="858" w:name="_Toc54337567"/>
      <w:bookmarkStart w:id="859" w:name="_Toc54185097"/>
      <w:bookmarkStart w:id="860" w:name="_Toc54266742"/>
      <w:bookmarkStart w:id="861" w:name="_Toc54267064"/>
      <w:bookmarkStart w:id="862" w:name="_Toc54337568"/>
      <w:bookmarkStart w:id="863" w:name="_Toc6578499"/>
      <w:bookmarkStart w:id="864" w:name="_Toc6911708"/>
      <w:bookmarkStart w:id="865" w:name="_Toc6578500"/>
      <w:bookmarkStart w:id="866" w:name="_Toc6911709"/>
      <w:bookmarkStart w:id="867" w:name="_Toc6578501"/>
      <w:bookmarkStart w:id="868" w:name="_Toc6911710"/>
      <w:bookmarkStart w:id="869" w:name="_Toc6578502"/>
      <w:bookmarkStart w:id="870" w:name="_Toc6911711"/>
      <w:bookmarkStart w:id="871" w:name="_Toc6578503"/>
      <w:bookmarkStart w:id="872" w:name="_Toc6911712"/>
      <w:bookmarkStart w:id="873" w:name="_Toc6578504"/>
      <w:bookmarkStart w:id="874" w:name="_Toc6911713"/>
      <w:bookmarkStart w:id="875" w:name="_Toc6578505"/>
      <w:bookmarkStart w:id="876" w:name="_Toc6911714"/>
      <w:bookmarkStart w:id="877" w:name="_Toc6578506"/>
      <w:bookmarkStart w:id="878" w:name="_Toc6911715"/>
      <w:bookmarkStart w:id="879" w:name="_Toc6578507"/>
      <w:bookmarkStart w:id="880" w:name="_Toc6911716"/>
      <w:bookmarkStart w:id="881" w:name="_Toc6578508"/>
      <w:bookmarkStart w:id="882" w:name="_Toc6911717"/>
      <w:bookmarkStart w:id="883" w:name="_Toc6578509"/>
      <w:bookmarkStart w:id="884" w:name="_Toc6911718"/>
      <w:bookmarkStart w:id="885" w:name="_Toc6578510"/>
      <w:bookmarkStart w:id="886" w:name="_Toc6911719"/>
      <w:bookmarkStart w:id="887" w:name="_Toc6578511"/>
      <w:bookmarkStart w:id="888" w:name="_Toc6911720"/>
      <w:bookmarkStart w:id="889" w:name="_Toc6578512"/>
      <w:bookmarkStart w:id="890" w:name="_Toc6911721"/>
      <w:bookmarkStart w:id="891" w:name="_Toc6578513"/>
      <w:bookmarkStart w:id="892" w:name="_Toc6911722"/>
      <w:bookmarkStart w:id="893" w:name="_Toc6578514"/>
      <w:bookmarkStart w:id="894" w:name="_Toc6911723"/>
      <w:bookmarkStart w:id="895" w:name="_Toc6578515"/>
      <w:bookmarkStart w:id="896" w:name="_Toc6911724"/>
      <w:bookmarkStart w:id="897" w:name="_Toc6578516"/>
      <w:bookmarkStart w:id="898" w:name="_Toc6911725"/>
      <w:bookmarkStart w:id="899" w:name="_Toc6578517"/>
      <w:bookmarkStart w:id="900" w:name="_Toc6911726"/>
      <w:bookmarkStart w:id="901" w:name="_Toc6578518"/>
      <w:bookmarkStart w:id="902" w:name="_Toc6911727"/>
      <w:bookmarkStart w:id="903" w:name="_Toc6578519"/>
      <w:bookmarkStart w:id="904" w:name="_Toc6911728"/>
      <w:bookmarkStart w:id="905" w:name="_Toc6578520"/>
      <w:bookmarkStart w:id="906" w:name="_Toc6911729"/>
      <w:bookmarkStart w:id="907" w:name="_Toc6578521"/>
      <w:bookmarkStart w:id="908" w:name="_Toc6911730"/>
      <w:bookmarkStart w:id="909" w:name="_Toc6578522"/>
      <w:bookmarkStart w:id="910" w:name="_Toc6911731"/>
      <w:bookmarkStart w:id="911" w:name="_Toc6578523"/>
      <w:bookmarkStart w:id="912" w:name="_Toc6911732"/>
      <w:bookmarkStart w:id="913" w:name="_Toc6578524"/>
      <w:bookmarkStart w:id="914" w:name="_Toc6911733"/>
      <w:bookmarkStart w:id="915" w:name="_Toc6578525"/>
      <w:bookmarkStart w:id="916" w:name="_Toc6911734"/>
      <w:bookmarkStart w:id="917" w:name="_Toc6578526"/>
      <w:bookmarkStart w:id="918" w:name="_Toc6911735"/>
      <w:bookmarkStart w:id="919" w:name="_Toc6578527"/>
      <w:bookmarkStart w:id="920" w:name="_Toc6911736"/>
      <w:bookmarkStart w:id="921" w:name="_Toc6578583"/>
      <w:bookmarkStart w:id="922" w:name="_Toc6911792"/>
      <w:bookmarkStart w:id="923" w:name="_Toc6578584"/>
      <w:bookmarkStart w:id="924" w:name="_Toc6911793"/>
      <w:bookmarkStart w:id="925" w:name="_Toc6578585"/>
      <w:bookmarkStart w:id="926" w:name="_Toc6911794"/>
      <w:bookmarkStart w:id="927" w:name="_Toc6578586"/>
      <w:bookmarkStart w:id="928" w:name="_Toc6911795"/>
      <w:bookmarkStart w:id="929" w:name="_Toc6578587"/>
      <w:bookmarkStart w:id="930" w:name="_Toc6911796"/>
      <w:bookmarkStart w:id="931" w:name="_Toc6578588"/>
      <w:bookmarkStart w:id="932" w:name="_Toc6911797"/>
      <w:bookmarkStart w:id="933" w:name="_Toc6578589"/>
      <w:bookmarkStart w:id="934" w:name="_Toc6911798"/>
      <w:bookmarkStart w:id="935" w:name="_Toc6578590"/>
      <w:bookmarkStart w:id="936" w:name="_Toc6911799"/>
      <w:bookmarkStart w:id="937" w:name="_Toc6578591"/>
      <w:bookmarkStart w:id="938" w:name="_Toc6911800"/>
      <w:bookmarkStart w:id="939" w:name="_Toc6578592"/>
      <w:bookmarkStart w:id="940" w:name="_Toc6911801"/>
      <w:bookmarkStart w:id="941" w:name="_Toc6578593"/>
      <w:bookmarkStart w:id="942" w:name="_Toc6911802"/>
      <w:bookmarkStart w:id="943" w:name="_Toc6578594"/>
      <w:bookmarkStart w:id="944" w:name="_Toc6911803"/>
      <w:bookmarkStart w:id="945" w:name="_Toc6578595"/>
      <w:bookmarkStart w:id="946" w:name="_Toc6911804"/>
      <w:bookmarkStart w:id="947" w:name="_Toc6578596"/>
      <w:bookmarkStart w:id="948" w:name="_Toc6911805"/>
      <w:bookmarkStart w:id="949" w:name="_Toc6578597"/>
      <w:bookmarkStart w:id="950" w:name="_Toc6911806"/>
      <w:bookmarkStart w:id="951" w:name="_Toc6578598"/>
      <w:bookmarkStart w:id="952" w:name="_Toc6911807"/>
      <w:bookmarkStart w:id="953" w:name="_Toc6578599"/>
      <w:bookmarkStart w:id="954" w:name="_Toc6911808"/>
      <w:bookmarkStart w:id="955" w:name="_Toc6578600"/>
      <w:bookmarkStart w:id="956" w:name="_Toc6911809"/>
      <w:bookmarkStart w:id="957" w:name="_Toc6578601"/>
      <w:bookmarkStart w:id="958" w:name="_Toc6911810"/>
      <w:bookmarkStart w:id="959" w:name="_Toc6578602"/>
      <w:bookmarkStart w:id="960" w:name="_Toc6911811"/>
      <w:bookmarkStart w:id="961" w:name="_Toc6578603"/>
      <w:bookmarkStart w:id="962" w:name="_Toc6911812"/>
      <w:bookmarkStart w:id="963" w:name="_Toc6578604"/>
      <w:bookmarkStart w:id="964" w:name="_Toc6911813"/>
      <w:bookmarkStart w:id="965" w:name="_Toc6578605"/>
      <w:bookmarkStart w:id="966" w:name="_Toc6911814"/>
      <w:bookmarkStart w:id="967" w:name="_Toc6578606"/>
      <w:bookmarkStart w:id="968" w:name="_Toc6911815"/>
      <w:bookmarkStart w:id="969" w:name="_Toc6578607"/>
      <w:bookmarkStart w:id="970" w:name="_Toc6911816"/>
      <w:bookmarkStart w:id="971" w:name="_Toc6578608"/>
      <w:bookmarkStart w:id="972" w:name="_Toc6911817"/>
      <w:bookmarkStart w:id="973" w:name="_Toc6578609"/>
      <w:bookmarkStart w:id="974" w:name="_Toc6911818"/>
      <w:bookmarkStart w:id="975" w:name="_Toc6578610"/>
      <w:bookmarkStart w:id="976" w:name="_Toc6911819"/>
      <w:bookmarkStart w:id="977" w:name="_Toc6578611"/>
      <w:bookmarkStart w:id="978" w:name="_Toc6911820"/>
      <w:bookmarkStart w:id="979" w:name="_Toc6578612"/>
      <w:bookmarkStart w:id="980" w:name="_Toc6911821"/>
      <w:bookmarkStart w:id="981" w:name="_Toc6578613"/>
      <w:bookmarkStart w:id="982" w:name="_Toc6911822"/>
      <w:bookmarkStart w:id="983" w:name="_Toc6578614"/>
      <w:bookmarkStart w:id="984" w:name="_Toc6911823"/>
      <w:bookmarkStart w:id="985" w:name="_Toc6578615"/>
      <w:bookmarkStart w:id="986" w:name="_Toc6911824"/>
      <w:bookmarkStart w:id="987" w:name="_Toc6578616"/>
      <w:bookmarkStart w:id="988" w:name="_Toc6911825"/>
      <w:bookmarkStart w:id="989" w:name="_Toc6578617"/>
      <w:bookmarkStart w:id="990" w:name="_Toc6911826"/>
      <w:bookmarkStart w:id="991" w:name="_Toc6578618"/>
      <w:bookmarkStart w:id="992" w:name="_Toc6911827"/>
      <w:bookmarkStart w:id="993" w:name="_Toc6578619"/>
      <w:bookmarkStart w:id="994" w:name="_Toc6911828"/>
      <w:bookmarkStart w:id="995" w:name="_Toc6578620"/>
      <w:bookmarkStart w:id="996" w:name="_Toc6911829"/>
      <w:bookmarkStart w:id="997" w:name="_Toc6578621"/>
      <w:bookmarkStart w:id="998" w:name="_Toc6911830"/>
      <w:bookmarkStart w:id="999" w:name="_Toc6578622"/>
      <w:bookmarkStart w:id="1000" w:name="_Toc6911831"/>
      <w:bookmarkStart w:id="1001" w:name="_Toc6578623"/>
      <w:bookmarkStart w:id="1002" w:name="_Toc6911832"/>
      <w:bookmarkStart w:id="1003" w:name="_Toc6578624"/>
      <w:bookmarkStart w:id="1004" w:name="_Toc6911833"/>
      <w:bookmarkStart w:id="1005" w:name="_Toc6578625"/>
      <w:bookmarkStart w:id="1006" w:name="_Toc6911834"/>
      <w:bookmarkStart w:id="1007" w:name="_Toc6578626"/>
      <w:bookmarkStart w:id="1008" w:name="_Toc6911835"/>
      <w:bookmarkStart w:id="1009" w:name="_Toc6578627"/>
      <w:bookmarkStart w:id="1010" w:name="_Toc6911836"/>
      <w:bookmarkStart w:id="1011" w:name="_Toc6578628"/>
      <w:bookmarkStart w:id="1012" w:name="_Toc6911837"/>
      <w:bookmarkStart w:id="1013" w:name="_Toc6578629"/>
      <w:bookmarkStart w:id="1014" w:name="_Toc6911838"/>
      <w:bookmarkStart w:id="1015" w:name="_Toc6578630"/>
      <w:bookmarkStart w:id="1016" w:name="_Toc6911839"/>
      <w:bookmarkStart w:id="1017" w:name="_Toc6578631"/>
      <w:bookmarkStart w:id="1018" w:name="_Toc6911840"/>
      <w:bookmarkStart w:id="1019" w:name="_Toc6578632"/>
      <w:bookmarkStart w:id="1020" w:name="_Toc6911841"/>
      <w:bookmarkStart w:id="1021" w:name="_Toc54185098"/>
      <w:bookmarkStart w:id="1022" w:name="_Toc54266743"/>
      <w:bookmarkStart w:id="1023" w:name="_Toc54267065"/>
      <w:bookmarkStart w:id="1024" w:name="_Toc54337569"/>
      <w:bookmarkStart w:id="1025" w:name="_Toc54185099"/>
      <w:bookmarkStart w:id="1026" w:name="_Toc54266744"/>
      <w:bookmarkStart w:id="1027" w:name="_Toc54267066"/>
      <w:bookmarkStart w:id="1028" w:name="_Toc54337570"/>
      <w:bookmarkStart w:id="1029" w:name="_Toc54185100"/>
      <w:bookmarkStart w:id="1030" w:name="_Toc54266745"/>
      <w:bookmarkStart w:id="1031" w:name="_Toc54267067"/>
      <w:bookmarkStart w:id="1032" w:name="_Toc54337571"/>
      <w:bookmarkStart w:id="1033" w:name="_Toc54185101"/>
      <w:bookmarkStart w:id="1034" w:name="_Toc54266746"/>
      <w:bookmarkStart w:id="1035" w:name="_Toc54267068"/>
      <w:bookmarkStart w:id="1036" w:name="_Toc54337572"/>
      <w:bookmarkStart w:id="1037" w:name="_Toc54185102"/>
      <w:bookmarkStart w:id="1038" w:name="_Toc54266747"/>
      <w:bookmarkStart w:id="1039" w:name="_Toc54267069"/>
      <w:bookmarkStart w:id="1040" w:name="_Toc54337573"/>
      <w:bookmarkStart w:id="1041" w:name="_Toc54185103"/>
      <w:bookmarkStart w:id="1042" w:name="_Toc54266748"/>
      <w:bookmarkStart w:id="1043" w:name="_Toc54267070"/>
      <w:bookmarkStart w:id="1044" w:name="_Toc54337574"/>
      <w:bookmarkStart w:id="1045" w:name="_Toc54185104"/>
      <w:bookmarkStart w:id="1046" w:name="_Toc54266749"/>
      <w:bookmarkStart w:id="1047" w:name="_Toc54267071"/>
      <w:bookmarkStart w:id="1048" w:name="_Toc54337575"/>
      <w:bookmarkStart w:id="1049" w:name="_Toc54185105"/>
      <w:bookmarkStart w:id="1050" w:name="_Toc54266750"/>
      <w:bookmarkStart w:id="1051" w:name="_Toc54267072"/>
      <w:bookmarkStart w:id="1052" w:name="_Toc54337576"/>
      <w:bookmarkStart w:id="1053" w:name="_Toc54185106"/>
      <w:bookmarkStart w:id="1054" w:name="_Toc54266751"/>
      <w:bookmarkStart w:id="1055" w:name="_Toc54267073"/>
      <w:bookmarkStart w:id="1056" w:name="_Toc54337577"/>
      <w:bookmarkStart w:id="1057" w:name="_Toc54185107"/>
      <w:bookmarkStart w:id="1058" w:name="_Toc54266752"/>
      <w:bookmarkStart w:id="1059" w:name="_Toc54267074"/>
      <w:bookmarkStart w:id="1060" w:name="_Toc54337578"/>
      <w:bookmarkStart w:id="1061" w:name="_Toc54185108"/>
      <w:bookmarkStart w:id="1062" w:name="_Toc54266753"/>
      <w:bookmarkStart w:id="1063" w:name="_Toc54267075"/>
      <w:bookmarkStart w:id="1064" w:name="_Toc54337579"/>
      <w:bookmarkStart w:id="1065" w:name="_Toc54185109"/>
      <w:bookmarkStart w:id="1066" w:name="_Toc54266754"/>
      <w:bookmarkStart w:id="1067" w:name="_Toc54267076"/>
      <w:bookmarkStart w:id="1068" w:name="_Toc54337580"/>
      <w:bookmarkStart w:id="1069" w:name="_Toc54185110"/>
      <w:bookmarkStart w:id="1070" w:name="_Toc54266755"/>
      <w:bookmarkStart w:id="1071" w:name="_Toc54267077"/>
      <w:bookmarkStart w:id="1072" w:name="_Toc54337581"/>
      <w:bookmarkStart w:id="1073" w:name="_Toc54185111"/>
      <w:bookmarkStart w:id="1074" w:name="_Toc54266756"/>
      <w:bookmarkStart w:id="1075" w:name="_Toc54267078"/>
      <w:bookmarkStart w:id="1076" w:name="_Toc54337582"/>
      <w:bookmarkStart w:id="1077" w:name="_Toc54185112"/>
      <w:bookmarkStart w:id="1078" w:name="_Toc54266757"/>
      <w:bookmarkStart w:id="1079" w:name="_Toc54267079"/>
      <w:bookmarkStart w:id="1080" w:name="_Toc54337583"/>
      <w:bookmarkStart w:id="1081" w:name="_Toc54185113"/>
      <w:bookmarkStart w:id="1082" w:name="_Toc54266758"/>
      <w:bookmarkStart w:id="1083" w:name="_Toc54267080"/>
      <w:bookmarkStart w:id="1084" w:name="_Toc54337584"/>
      <w:bookmarkStart w:id="1085" w:name="_Toc54185114"/>
      <w:bookmarkStart w:id="1086" w:name="_Toc54266759"/>
      <w:bookmarkStart w:id="1087" w:name="_Toc54267081"/>
      <w:bookmarkStart w:id="1088" w:name="_Toc54337585"/>
      <w:bookmarkStart w:id="1089" w:name="_Toc54185115"/>
      <w:bookmarkStart w:id="1090" w:name="_Toc54266760"/>
      <w:bookmarkStart w:id="1091" w:name="_Toc54267082"/>
      <w:bookmarkStart w:id="1092" w:name="_Toc54337586"/>
      <w:bookmarkStart w:id="1093" w:name="_Toc54185116"/>
      <w:bookmarkStart w:id="1094" w:name="_Toc54266761"/>
      <w:bookmarkStart w:id="1095" w:name="_Toc54267083"/>
      <w:bookmarkStart w:id="1096" w:name="_Toc54337587"/>
      <w:bookmarkStart w:id="1097" w:name="_Toc54185117"/>
      <w:bookmarkStart w:id="1098" w:name="_Toc54266762"/>
      <w:bookmarkStart w:id="1099" w:name="_Toc54267084"/>
      <w:bookmarkStart w:id="1100" w:name="_Toc54337588"/>
      <w:bookmarkStart w:id="1101" w:name="_Toc54185118"/>
      <w:bookmarkStart w:id="1102" w:name="_Toc54266763"/>
      <w:bookmarkStart w:id="1103" w:name="_Toc54267085"/>
      <w:bookmarkStart w:id="1104" w:name="_Toc54337589"/>
      <w:bookmarkStart w:id="1105" w:name="_Toc54185119"/>
      <w:bookmarkStart w:id="1106" w:name="_Toc54266764"/>
      <w:bookmarkStart w:id="1107" w:name="_Toc54267086"/>
      <w:bookmarkStart w:id="1108" w:name="_Toc54337590"/>
      <w:bookmarkStart w:id="1109" w:name="_Toc54185120"/>
      <w:bookmarkStart w:id="1110" w:name="_Toc54266765"/>
      <w:bookmarkStart w:id="1111" w:name="_Toc54267087"/>
      <w:bookmarkStart w:id="1112" w:name="_Toc54337591"/>
      <w:bookmarkStart w:id="1113" w:name="_Toc54185121"/>
      <w:bookmarkStart w:id="1114" w:name="_Toc54266766"/>
      <w:bookmarkStart w:id="1115" w:name="_Toc54267088"/>
      <w:bookmarkStart w:id="1116" w:name="_Toc54337592"/>
      <w:bookmarkStart w:id="1117" w:name="_Toc54185122"/>
      <w:bookmarkStart w:id="1118" w:name="_Toc54266767"/>
      <w:bookmarkStart w:id="1119" w:name="_Toc54267089"/>
      <w:bookmarkStart w:id="1120" w:name="_Toc54337593"/>
      <w:bookmarkStart w:id="1121" w:name="_Toc54185123"/>
      <w:bookmarkStart w:id="1122" w:name="_Toc54266768"/>
      <w:bookmarkStart w:id="1123" w:name="_Toc54267090"/>
      <w:bookmarkStart w:id="1124" w:name="_Toc54337594"/>
      <w:bookmarkStart w:id="1125" w:name="_Toc54185124"/>
      <w:bookmarkStart w:id="1126" w:name="_Toc54266769"/>
      <w:bookmarkStart w:id="1127" w:name="_Toc54267091"/>
      <w:bookmarkStart w:id="1128" w:name="_Toc54337595"/>
      <w:bookmarkStart w:id="1129" w:name="_Toc54185125"/>
      <w:bookmarkStart w:id="1130" w:name="_Toc54266770"/>
      <w:bookmarkStart w:id="1131" w:name="_Toc54267092"/>
      <w:bookmarkStart w:id="1132" w:name="_Toc54337596"/>
      <w:bookmarkStart w:id="1133" w:name="_Toc96416167"/>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D92AB4">
        <w:t>Stronger defaulting in Track Runs</w:t>
      </w:r>
      <w:bookmarkEnd w:id="1133"/>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omit the downloading of </w:t>
      </w:r>
      <w:proofErr w:type="spellStart"/>
      <w:r>
        <w:t>MovieFragmentBoxes</w:t>
      </w:r>
      <w:proofErr w:type="spellEnd"/>
      <w:r>
        <w:t>, and</w:t>
      </w:r>
    </w:p>
    <w:p w14:paraId="32345A12"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1D7037A3" w14:textId="77777777" w:rsidR="009C7DCE" w:rsidRDefault="009C7DCE" w:rsidP="009C7DCE">
      <w:r>
        <w:t xml:space="preserve">At the same time, the transmitted track run data is reduced to 0 bytes, i.e. ultimate compression of </w:t>
      </w:r>
      <w:proofErr w:type="spellStart"/>
      <w:r>
        <w:t>MovieFragmentBox</w:t>
      </w:r>
      <w:proofErr w:type="spellEnd"/>
      <w:r>
        <w:t xml:space="preserve"> metadata is achieved.</w:t>
      </w:r>
    </w:p>
    <w:p w14:paraId="75132C8C" w14:textId="77777777" w:rsidR="009C7DCE" w:rsidRPr="00D92AB4" w:rsidRDefault="009C7DCE" w:rsidP="009C7DCE">
      <w:pPr>
        <w:pStyle w:val="Heading2"/>
      </w:pPr>
      <w:proofErr w:type="spellStart"/>
      <w:r>
        <w:rPr>
          <w:lang w:val="fi-FI"/>
        </w:rPr>
        <w:t>Overview</w:t>
      </w:r>
      <w:proofErr w:type="spellEnd"/>
    </w:p>
    <w:p w14:paraId="7BA0E9DF" w14:textId="77777777" w:rsidR="009C7DCE" w:rsidRDefault="009C7DCE" w:rsidP="009C7DCE">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67390952" w14:textId="77777777" w:rsidR="009C7DCE" w:rsidRDefault="009C7DCE" w:rsidP="009C7DCE">
      <w:r>
        <w:t>The following indications are proposed:</w:t>
      </w:r>
    </w:p>
    <w:p w14:paraId="12276BA1" w14:textId="6A5DCA11" w:rsidR="009C7DCE" w:rsidRDefault="00713EC3" w:rsidP="009C7DCE">
      <w:pPr>
        <w:pStyle w:val="ListParagraph"/>
        <w:widowControl/>
        <w:numPr>
          <w:ilvl w:val="0"/>
          <w:numId w:val="21"/>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5B298364" w:rsidR="009C7DCE" w:rsidRDefault="009C7DCE" w:rsidP="009C7DCE">
      <w:pPr>
        <w:pStyle w:val="ListParagraph"/>
        <w:widowControl/>
        <w:numPr>
          <w:ilvl w:val="1"/>
          <w:numId w:val="21"/>
        </w:numPr>
        <w:autoSpaceDN/>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i.e.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ins w:id="1134" w:author="David Singer" w:date="2022-02-22T12:54:00Z">
        <w:r w:rsidR="001E10FB">
          <w:rPr>
            <w:cs/>
          </w:rPr>
          <w:t>‎</w:t>
        </w:r>
        <w:r w:rsidR="001E10FB">
          <w:t>7.4</w:t>
        </w:r>
      </w:ins>
      <w:del w:id="1135" w:author="David Singer" w:date="2022-02-22T12:54:00Z">
        <w:r w:rsidR="0072051D" w:rsidDel="001E10FB">
          <w:rPr>
            <w:cs/>
          </w:rPr>
          <w:delText>‎</w:delText>
        </w:r>
        <w:r w:rsidR="0072051D" w:rsidDel="001E10FB">
          <w:delText>7.4</w:delText>
        </w:r>
      </w:del>
      <w:r w:rsidR="00C4257E">
        <w:fldChar w:fldCharType="end"/>
      </w:r>
      <w:r w:rsidR="00C4257E">
        <w:t>.</w:t>
      </w:r>
    </w:p>
    <w:p w14:paraId="1D047D18" w14:textId="62A28225" w:rsidR="00C4257E" w:rsidRDefault="00C4257E" w:rsidP="009C7DCE">
      <w:pPr>
        <w:pStyle w:val="ListParagraph"/>
        <w:widowControl/>
        <w:numPr>
          <w:ilvl w:val="1"/>
          <w:numId w:val="21"/>
        </w:numPr>
        <w:autoSpaceDN/>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ins w:id="1136" w:author="David Singer" w:date="2022-02-22T12:54:00Z">
        <w:r w:rsidR="001E10FB">
          <w:rPr>
            <w:cs/>
          </w:rPr>
          <w:t>‎</w:t>
        </w:r>
        <w:r w:rsidR="001E10FB">
          <w:t>7.6</w:t>
        </w:r>
      </w:ins>
      <w:del w:id="1137" w:author="David Singer" w:date="2022-02-22T12:54:00Z">
        <w:r w:rsidR="0072051D" w:rsidDel="001E10FB">
          <w:rPr>
            <w:cs/>
          </w:rPr>
          <w:delText>‎</w:delText>
        </w:r>
        <w:r w:rsidR="0072051D" w:rsidDel="001E10FB">
          <w:delText>7.6</w:delText>
        </w:r>
      </w:del>
      <w:r>
        <w:fldChar w:fldCharType="end"/>
      </w:r>
      <w:r>
        <w:t>.</w:t>
      </w:r>
    </w:p>
    <w:p w14:paraId="1F241BEA" w14:textId="77777777" w:rsidR="009C7DCE" w:rsidRDefault="009C7DCE" w:rsidP="009C7DCE">
      <w:pPr>
        <w:pStyle w:val="ListParagraph"/>
        <w:widowControl/>
        <w:numPr>
          <w:ilvl w:val="0"/>
          <w:numId w:val="21"/>
        </w:numPr>
        <w:autoSpaceDN/>
        <w:spacing w:after="120" w:line="240" w:lineRule="auto"/>
        <w:contextualSpacing w:val="0"/>
        <w:textAlignment w:val="auto"/>
      </w:pPr>
      <w:r>
        <w:lastRenderedPageBreak/>
        <w:t>The following indication is included in the NAL unit file format (ISO/IEC 14496-15):</w:t>
      </w:r>
    </w:p>
    <w:p w14:paraId="474F96DB" w14:textId="0F67B816" w:rsidR="009C7DCE" w:rsidRDefault="009C7DCE" w:rsidP="009C7DCE">
      <w:pPr>
        <w:pStyle w:val="ListParagraph"/>
        <w:widowControl/>
        <w:numPr>
          <w:ilvl w:val="1"/>
          <w:numId w:val="21"/>
        </w:numPr>
        <w:autoSpaceDN/>
        <w:spacing w:after="120" w:line="240" w:lineRule="auto"/>
        <w:contextualSpacing w:val="0"/>
        <w:textAlignment w:val="auto"/>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ins w:id="1138" w:author="David Singer" w:date="2022-02-22T12:54:00Z">
        <w:r w:rsidR="001E10FB">
          <w:rPr>
            <w:cs/>
          </w:rPr>
          <w:t>‎</w:t>
        </w:r>
        <w:r w:rsidR="001E10FB">
          <w:t>7.5</w:t>
        </w:r>
      </w:ins>
      <w:del w:id="1139" w:author="David Singer" w:date="2022-02-22T12:54:00Z">
        <w:r w:rsidR="0072051D" w:rsidDel="001E10FB">
          <w:rPr>
            <w:cs/>
          </w:rPr>
          <w:delText>‎</w:delText>
        </w:r>
        <w:r w:rsidR="0072051D" w:rsidDel="001E10FB">
          <w:delText>7.5</w:delText>
        </w:r>
      </w:del>
      <w:r w:rsidR="00C4257E">
        <w:fldChar w:fldCharType="end"/>
      </w:r>
      <w:r w:rsidR="00C4257E">
        <w:t>.</w:t>
      </w:r>
    </w:p>
    <w:p w14:paraId="535B27E6"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For usage with DASH, either of the following approaches can be used: </w:t>
      </w:r>
    </w:p>
    <w:p w14:paraId="6B168250" w14:textId="428BAE37" w:rsidR="009C7DCE" w:rsidRDefault="009C7DCE" w:rsidP="009C7DCE">
      <w:pPr>
        <w:pStyle w:val="ListParagraph"/>
        <w:widowControl/>
        <w:numPr>
          <w:ilvl w:val="1"/>
          <w:numId w:val="21"/>
        </w:numPr>
        <w:autoSpaceDN/>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w:t>
      </w:r>
      <w:r w:rsidR="00C4257E">
        <w:t xml:space="preserve">or offset(s) to the media data </w:t>
      </w:r>
      <w:r>
        <w:t xml:space="preserve">and can be used to conclude the byte ranges of </w:t>
      </w:r>
      <w:proofErr w:type="spellStart"/>
      <w:r>
        <w:t>MediaDataBoxes</w:t>
      </w:r>
      <w:proofErr w:type="spellEnd"/>
      <w:r>
        <w:t>.</w:t>
      </w:r>
      <w:r w:rsidR="00C4257E">
        <w:t xml:space="preserve"> See alternative approaches in Sections </w:t>
      </w:r>
      <w:r w:rsidR="00C4257E">
        <w:fldChar w:fldCharType="begin"/>
      </w:r>
      <w:r w:rsidR="00C4257E">
        <w:instrText xml:space="preserve"> REF _Ref6492593 \r \h </w:instrText>
      </w:r>
      <w:r w:rsidR="00C4257E">
        <w:fldChar w:fldCharType="separate"/>
      </w:r>
      <w:ins w:id="1140" w:author="David Singer" w:date="2022-02-22T12:54:00Z">
        <w:r w:rsidR="001E10FB">
          <w:rPr>
            <w:cs/>
          </w:rPr>
          <w:t>‎</w:t>
        </w:r>
        <w:r w:rsidR="001E10FB">
          <w:t>7.6</w:t>
        </w:r>
      </w:ins>
      <w:del w:id="1141" w:author="David Singer" w:date="2022-02-22T12:54:00Z">
        <w:r w:rsidR="0072051D" w:rsidDel="001E10FB">
          <w:rPr>
            <w:cs/>
          </w:rPr>
          <w:delText>‎</w:delText>
        </w:r>
        <w:r w:rsidR="0072051D" w:rsidDel="001E10FB">
          <w:delText>7.6</w:delText>
        </w:r>
      </w:del>
      <w:r w:rsidR="00C4257E">
        <w:fldChar w:fldCharType="end"/>
      </w:r>
      <w:r w:rsidR="00C4257E">
        <w:t xml:space="preserve"> and </w:t>
      </w:r>
      <w:r w:rsidR="00C4257E">
        <w:fldChar w:fldCharType="begin"/>
      </w:r>
      <w:r w:rsidR="00C4257E">
        <w:instrText xml:space="preserve"> REF _Ref15038172 \r \h </w:instrText>
      </w:r>
      <w:r w:rsidR="00C4257E">
        <w:fldChar w:fldCharType="separate"/>
      </w:r>
      <w:ins w:id="1142" w:author="David Singer" w:date="2022-02-22T12:54:00Z">
        <w:r w:rsidR="001E10FB">
          <w:rPr>
            <w:cs/>
          </w:rPr>
          <w:t>‎</w:t>
        </w:r>
        <w:r w:rsidR="001E10FB">
          <w:t>7.7</w:t>
        </w:r>
      </w:ins>
      <w:del w:id="1143" w:author="David Singer" w:date="2022-02-22T12:54:00Z">
        <w:r w:rsidR="0072051D" w:rsidDel="001E10FB">
          <w:rPr>
            <w:cs/>
          </w:rPr>
          <w:delText>‎</w:delText>
        </w:r>
        <w:r w:rsidR="0072051D" w:rsidDel="001E10FB">
          <w:delText>7.7</w:delText>
        </w:r>
      </w:del>
      <w:r w:rsidR="00C4257E">
        <w:fldChar w:fldCharType="end"/>
      </w:r>
      <w:r w:rsidR="00C4257E">
        <w:t>.</w:t>
      </w:r>
    </w:p>
    <w:p w14:paraId="59921625" w14:textId="03A74B20" w:rsidR="009C7DCE" w:rsidRDefault="009C7DCE" w:rsidP="009C7DCE">
      <w:pPr>
        <w:pStyle w:val="ListParagraph"/>
        <w:widowControl/>
        <w:numPr>
          <w:ilvl w:val="1"/>
          <w:numId w:val="21"/>
        </w:numPr>
        <w:autoSpaceDN/>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w:t>
      </w:r>
      <w:r w:rsidR="00C4257E">
        <w:t xml:space="preserve"> See Section </w:t>
      </w:r>
      <w:r w:rsidR="00C4257E">
        <w:fldChar w:fldCharType="begin"/>
      </w:r>
      <w:r w:rsidR="00C4257E">
        <w:instrText xml:space="preserve"> REF _Ref15038191 \r \h </w:instrText>
      </w:r>
      <w:r w:rsidR="00C4257E">
        <w:fldChar w:fldCharType="separate"/>
      </w:r>
      <w:ins w:id="1144" w:author="David Singer" w:date="2022-02-22T12:54:00Z">
        <w:r w:rsidR="001E10FB">
          <w:rPr>
            <w:cs/>
          </w:rPr>
          <w:t>‎</w:t>
        </w:r>
        <w:r w:rsidR="001E10FB">
          <w:t>7.8</w:t>
        </w:r>
      </w:ins>
      <w:del w:id="1145" w:author="David Singer" w:date="2022-02-22T12:54:00Z">
        <w:r w:rsidR="0072051D" w:rsidDel="001E10FB">
          <w:rPr>
            <w:cs/>
          </w:rPr>
          <w:delText>‎</w:delText>
        </w:r>
        <w:r w:rsidR="0072051D" w:rsidDel="001E10FB">
          <w:delText>7.8</w:delText>
        </w:r>
      </w:del>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9C7DCE">
      <w:pPr>
        <w:pStyle w:val="ListParagraph"/>
        <w:widowControl/>
        <w:numPr>
          <w:ilvl w:val="0"/>
          <w:numId w:val="21"/>
        </w:numPr>
        <w:autoSpaceDN/>
        <w:spacing w:after="120" w:line="240" w:lineRule="auto"/>
        <w:contextualSpacing w:val="0"/>
        <w:textAlignment w:val="auto"/>
      </w:pPr>
      <w:r>
        <w:t xml:space="preserve">Conclude from the flag </w:t>
      </w:r>
      <w:r w:rsidR="00C4257E">
        <w:t>indicating "tightly packed" media data boxes</w:t>
      </w:r>
      <w:r>
        <w:t xml:space="preserve"> that reception of </w:t>
      </w:r>
      <w:proofErr w:type="spellStart"/>
      <w:r>
        <w:t>MovieFragmentBoxes</w:t>
      </w:r>
      <w:proofErr w:type="spellEnd"/>
      <w:r>
        <w:t xml:space="preserve"> is not necessary.</w:t>
      </w:r>
    </w:p>
    <w:p w14:paraId="4AC56032"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11084053"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49861AF" w14:textId="77777777" w:rsidR="009C7DCE" w:rsidRDefault="009C7DCE" w:rsidP="009C7DCE">
      <w:pPr>
        <w:pStyle w:val="ListParagraph"/>
        <w:widowControl/>
        <w:numPr>
          <w:ilvl w:val="1"/>
          <w:numId w:val="21"/>
        </w:numPr>
        <w:autoSpaceDN/>
        <w:spacing w:after="120" w:line="240" w:lineRule="auto"/>
        <w:contextualSpacing w:val="0"/>
        <w:textAlignment w:val="auto"/>
      </w:pPr>
      <w:r>
        <w:t>By carrying out the access unit boundary determination as specified in AVC or HEVC, the sample sizes and the sample count can be derived.</w:t>
      </w:r>
    </w:p>
    <w:p w14:paraId="64E82C85"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Picture composition timing may be provided in the bitstream (picture timing SEI message) or it is concluded that composition times are proportional to picture order count. Values of </w:t>
      </w:r>
      <w:proofErr w:type="spellStart"/>
      <w:r>
        <w:t>sample_duration</w:t>
      </w:r>
      <w:proofErr w:type="spellEnd"/>
      <w:r>
        <w:t xml:space="preserve"> are derived accordingly.</w:t>
      </w:r>
    </w:p>
    <w:p w14:paraId="3A00E221" w14:textId="77777777" w:rsidR="009C7DCE" w:rsidRDefault="009C7DCE" w:rsidP="009C7DCE">
      <w:pPr>
        <w:pStyle w:val="ListParagraph"/>
        <w:widowControl/>
        <w:numPr>
          <w:ilvl w:val="1"/>
          <w:numId w:val="21"/>
        </w:numPr>
        <w:autoSpaceDN/>
        <w:spacing w:after="120" w:line="240" w:lineRule="auto"/>
        <w:contextualSpacing w:val="0"/>
        <w:textAlignment w:val="auto"/>
      </w:pPr>
      <w:r>
        <w:t>VCL NAL unit type can be used to determine sample flags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proofErr w:type="spellStart"/>
      <w:r w:rsidRPr="007D30A0">
        <w:rPr>
          <w:rFonts w:ascii="Courier New" w:hAnsi="Courier New"/>
          <w:szCs w:val="20"/>
        </w:rPr>
        <w:t>SegmentIndexBox</w:t>
      </w:r>
      <w:proofErr w:type="spellEnd"/>
      <w:r>
        <w:rPr>
          <w:szCs w:val="20"/>
        </w:rPr>
        <w:t xml:space="preserve">(es) are placed before any </w:t>
      </w:r>
      <w:proofErr w:type="spellStart"/>
      <w:r w:rsidRPr="007D30A0">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sidRPr="007D30A0">
        <w:rPr>
          <w:rFonts w:ascii="Courier New" w:hAnsi="Courier New"/>
          <w:szCs w:val="20"/>
        </w:rPr>
        <w:t>SegmentIndexBox</w:t>
      </w:r>
      <w:proofErr w:type="spellEnd"/>
      <w:r>
        <w:rPr>
          <w:szCs w:val="20"/>
        </w:rPr>
        <w:t>(es) with extensions specified in the proposed scheme.</w:t>
      </w:r>
    </w:p>
    <w:p w14:paraId="15ED6345" w14:textId="77777777" w:rsidR="000A307B" w:rsidRDefault="000A307B" w:rsidP="000A307B">
      <w:pPr>
        <w:rPr>
          <w:szCs w:val="20"/>
        </w:rPr>
      </w:pPr>
      <w:r>
        <w:rPr>
          <w:szCs w:val="20"/>
        </w:rPr>
        <w:lastRenderedPageBreak/>
        <w:t>C2. The 'pain' is not the file format overhead, but the implementation complexity (and edge cases). We need to evaluate this.</w:t>
      </w:r>
    </w:p>
    <w:p w14:paraId="4F060C42" w14:textId="43F9C79E"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ins w:id="1146" w:author="David Singer" w:date="2022-02-22T12:54:00Z">
        <w:r w:rsidR="001E10FB">
          <w:rPr>
            <w:szCs w:val="20"/>
            <w:cs/>
          </w:rPr>
          <w:t>‎</w:t>
        </w:r>
        <w:r w:rsidR="001E10FB">
          <w:rPr>
            <w:szCs w:val="20"/>
          </w:rPr>
          <w:t>7.3.2</w:t>
        </w:r>
      </w:ins>
      <w:del w:id="1147" w:author="David Singer" w:date="2022-02-22T12:54:00Z">
        <w:r w:rsidR="0072051D" w:rsidDel="001E10FB">
          <w:rPr>
            <w:szCs w:val="20"/>
            <w:cs/>
          </w:rPr>
          <w:delText>‎</w:delText>
        </w:r>
        <w:r w:rsidR="0072051D" w:rsidDel="001E10FB">
          <w:rPr>
            <w:szCs w:val="20"/>
          </w:rPr>
          <w:delText>7.3.2</w:delText>
        </w:r>
      </w:del>
      <w:r>
        <w:rPr>
          <w:szCs w:val="20"/>
        </w:rPr>
        <w:fldChar w:fldCharType="end"/>
      </w:r>
      <w:r>
        <w:rPr>
          <w:szCs w:val="20"/>
        </w:rPr>
        <w:t xml:space="preserve"> for details.</w:t>
      </w:r>
    </w:p>
    <w:p w14:paraId="361110AD" w14:textId="77777777" w:rsidR="000A307B" w:rsidRDefault="000A307B" w:rsidP="000A307B">
      <w:pPr>
        <w:rPr>
          <w:szCs w:val="20"/>
        </w:rPr>
      </w:pPr>
      <w:r>
        <w:rPr>
          <w:szCs w:val="20"/>
        </w:rPr>
        <w:t xml:space="preserve">C3. This relies on getting somehow getting a segment index (either in-band, e.g. after the </w:t>
      </w:r>
      <w:proofErr w:type="spellStart"/>
      <w:r>
        <w:rPr>
          <w:szCs w:val="20"/>
        </w:rPr>
        <w:t>moov</w:t>
      </w:r>
      <w:proofErr w:type="spellEnd"/>
      <w:r>
        <w:rPr>
          <w:szCs w:val="20"/>
        </w:rPr>
        <w:t xml:space="preserve"> box, or out of band) at the client:</w:t>
      </w:r>
    </w:p>
    <w:p w14:paraId="47B98860" w14:textId="77777777" w:rsidR="000A307B" w:rsidRDefault="000A307B" w:rsidP="000A307B">
      <w:pPr>
        <w:widowControl/>
        <w:numPr>
          <w:ilvl w:val="0"/>
          <w:numId w:val="32"/>
        </w:numPr>
        <w:spacing w:after="120" w:line="240" w:lineRule="auto"/>
        <w:ind w:left="714" w:hanging="357"/>
        <w:jc w:val="left"/>
        <w:rPr>
          <w:szCs w:val="20"/>
        </w:rPr>
      </w:pPr>
      <w:r>
        <w:rPr>
          <w:szCs w:val="20"/>
        </w:rPr>
        <w:t xml:space="preserve">because the representation is </w:t>
      </w:r>
      <w:proofErr w:type="spellStart"/>
      <w:r>
        <w:rPr>
          <w:szCs w:val="20"/>
        </w:rPr>
        <w:t>ftyp-moov-mdat-mdat-mdat</w:t>
      </w:r>
      <w:proofErr w:type="spellEnd"/>
      <w:r>
        <w:rPr>
          <w:szCs w:val="20"/>
        </w:rPr>
        <w:t>…</w:t>
      </w:r>
    </w:p>
    <w:p w14:paraId="33B1A850" w14:textId="77777777" w:rsidR="000A307B" w:rsidRDefault="000A307B" w:rsidP="000A307B">
      <w:pPr>
        <w:widowControl/>
        <w:numPr>
          <w:ilvl w:val="0"/>
          <w:numId w:val="32"/>
        </w:numPr>
        <w:spacing w:after="120" w:line="240" w:lineRule="auto"/>
        <w:ind w:left="714" w:hanging="357"/>
        <w:jc w:val="left"/>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4192CBF2" w14:textId="77777777" w:rsidR="000A307B" w:rsidRDefault="000A307B" w:rsidP="000A307B">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e.g.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37A6D64F" w14:textId="77777777" w:rsidR="000A307B" w:rsidRDefault="000A307B" w:rsidP="000237A2">
      <w:pPr>
        <w:pStyle w:val="Heading3"/>
      </w:pPr>
      <w:bookmarkStart w:id="1148" w:name="_Ref20497837"/>
      <w:r>
        <w:t xml:space="preserve">Tests on reader compatibility on extended </w:t>
      </w:r>
      <w:proofErr w:type="spellStart"/>
      <w:r>
        <w:t>SegmentIndexBox</w:t>
      </w:r>
      <w:proofErr w:type="spellEnd"/>
      <w:r>
        <w:t xml:space="preserve"> and </w:t>
      </w:r>
      <w:proofErr w:type="spellStart"/>
      <w:r>
        <w:t>SegmentMediaOffsetBox</w:t>
      </w:r>
      <w:bookmarkEnd w:id="1148"/>
      <w:proofErr w:type="spellEnd"/>
    </w:p>
    <w:p w14:paraId="167874E9" w14:textId="77777777" w:rsidR="000A307B" w:rsidRDefault="000A307B" w:rsidP="000A307B">
      <w:r>
        <w:t xml:space="preserve">This section provides results of the reader compatibility tests of the options in the </w:t>
      </w:r>
      <w:proofErr w:type="spellStart"/>
      <w:r>
        <w:t>TuC</w:t>
      </w:r>
      <w:proofErr w:type="spellEnd"/>
      <w:r>
        <w:t xml:space="preserve">.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0A307B">
      <w:pPr>
        <w:widowControl/>
        <w:numPr>
          <w:ilvl w:val="0"/>
          <w:numId w:val="33"/>
        </w:numPr>
        <w:spacing w:after="120" w:line="240" w:lineRule="auto"/>
      </w:pPr>
      <w:r>
        <w:t>Unmodified MP4Box</w:t>
      </w:r>
    </w:p>
    <w:p w14:paraId="26C795BA" w14:textId="77777777" w:rsidR="000A307B" w:rsidRDefault="000A307B" w:rsidP="000A307B">
      <w:pPr>
        <w:widowControl/>
        <w:numPr>
          <w:ilvl w:val="0"/>
          <w:numId w:val="33"/>
        </w:numPr>
        <w:spacing w:after="120" w:line="240" w:lineRule="auto"/>
      </w:pPr>
      <w:r>
        <w:t xml:space="preserve">Modified MP4Box which adds </w:t>
      </w:r>
      <w:proofErr w:type="spellStart"/>
      <w:r w:rsidRPr="007D30A0">
        <w:rPr>
          <w:rFonts w:ascii="Courier New" w:hAnsi="Courier New"/>
        </w:rPr>
        <w:t>SegmentMediaOffsetBox</w:t>
      </w:r>
      <w:proofErr w:type="spellEnd"/>
      <w:r>
        <w:t xml:space="preserve"> (</w:t>
      </w:r>
      <w:r w:rsidRPr="007D30A0">
        <w:rPr>
          <w:rFonts w:ascii="Courier New" w:hAnsi="Courier New"/>
        </w:rPr>
        <w:t>'</w:t>
      </w:r>
      <w:proofErr w:type="spellStart"/>
      <w:r w:rsidRPr="007D30A0">
        <w:rPr>
          <w:rFonts w:ascii="Courier New" w:hAnsi="Courier New"/>
        </w:rPr>
        <w:t>smof</w:t>
      </w:r>
      <w:proofErr w:type="spellEnd"/>
      <w:r w:rsidRPr="007D30A0">
        <w:rPr>
          <w:rFonts w:ascii="Courier New" w:hAnsi="Courier New"/>
        </w:rPr>
        <w:t>'</w:t>
      </w:r>
      <w:r>
        <w:t xml:space="preserve">) after </w:t>
      </w:r>
      <w:proofErr w:type="spellStart"/>
      <w:r w:rsidRPr="007D30A0">
        <w:rPr>
          <w:rFonts w:ascii="Courier New" w:hAnsi="Courier New"/>
        </w:rPr>
        <w:t>SegmentIndexBox</w:t>
      </w:r>
      <w:proofErr w:type="spellEnd"/>
    </w:p>
    <w:p w14:paraId="51C7D9CF" w14:textId="77777777" w:rsidR="000A307B" w:rsidRDefault="000A307B" w:rsidP="000A307B">
      <w:pPr>
        <w:widowControl/>
        <w:numPr>
          <w:ilvl w:val="0"/>
          <w:numId w:val="33"/>
        </w:numPr>
        <w:spacing w:after="120" w:line="240" w:lineRule="auto"/>
      </w:pPr>
      <w:r>
        <w:t xml:space="preserve">Modified MP4Box which sets </w:t>
      </w:r>
      <w:r w:rsidRPr="007D30A0">
        <w:rPr>
          <w:rFonts w:ascii="Courier New" w:hAnsi="Courier New"/>
        </w:rPr>
        <w:t>flags</w:t>
      </w:r>
      <w:r>
        <w:t xml:space="preserve"> to 1 in </w:t>
      </w:r>
      <w:proofErr w:type="spellStart"/>
      <w:r w:rsidRPr="007D30A0">
        <w:rPr>
          <w:rFonts w:ascii="Courier New" w:hAnsi="Courier New"/>
        </w:rPr>
        <w:t>SegmentIndexBox</w:t>
      </w:r>
      <w:proofErr w:type="spellEnd"/>
      <w:r>
        <w:t xml:space="preserve"> and adds </w:t>
      </w:r>
      <w:proofErr w:type="spellStart"/>
      <w:r w:rsidRPr="007D30A0">
        <w:rPr>
          <w:rFonts w:ascii="Courier New" w:hAnsi="Courier New"/>
        </w:rPr>
        <w:t>media_data_offset</w:t>
      </w:r>
      <w:proofErr w:type="spellEnd"/>
      <w:r>
        <w:t xml:space="preserve"> fields to the end of the </w:t>
      </w:r>
      <w:proofErr w:type="spellStart"/>
      <w:r w:rsidRPr="007D30A0">
        <w:rPr>
          <w:rFonts w:ascii="Courier New" w:hAnsi="Courier New"/>
        </w:rPr>
        <w:t>SegmentIndexBox</w:t>
      </w:r>
      <w:proofErr w:type="spellEnd"/>
      <w:r>
        <w:t>.</w:t>
      </w:r>
    </w:p>
    <w:p w14:paraId="7AFBC0D9" w14:textId="7A9807E5" w:rsidR="000A307B" w:rsidRDefault="000A307B" w:rsidP="000A307B">
      <w:r>
        <w:t xml:space="preserve">As seen in </w:t>
      </w:r>
      <w:r>
        <w:fldChar w:fldCharType="begin"/>
      </w:r>
      <w:r>
        <w:instrText>REF _Ref20497475 \h</w:instrText>
      </w:r>
      <w:r>
        <w:fldChar w:fldCharType="separate"/>
      </w:r>
      <w:r w:rsidR="001E10FB">
        <w:t xml:space="preserve">Table </w:t>
      </w:r>
      <w:r w:rsidR="001E10FB">
        <w:rPr>
          <w:noProof/>
        </w:rPr>
        <w:t>1</w:t>
      </w:r>
      <w:r>
        <w:fldChar w:fldCharType="end"/>
      </w:r>
      <w:r>
        <w:t xml:space="preserve">, extended </w:t>
      </w:r>
      <w:proofErr w:type="spellStart"/>
      <w:r w:rsidRPr="007D30A0">
        <w:rPr>
          <w:rFonts w:ascii="Courier New" w:hAnsi="Courier New"/>
        </w:rPr>
        <w:t>SegmentIndexBox</w:t>
      </w:r>
      <w:proofErr w:type="spellEnd"/>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proofErr w:type="spellStart"/>
      <w:r w:rsidRPr="007D30A0">
        <w:rPr>
          <w:rFonts w:ascii="Courier New" w:hAnsi="Courier New"/>
        </w:rPr>
        <w:t>SegmentMediaOffsetBox</w:t>
      </w:r>
      <w:proofErr w:type="spellEnd"/>
      <w:r>
        <w:t>.</w:t>
      </w:r>
    </w:p>
    <w:tbl>
      <w:tblPr>
        <w:tblStyle w:val="GridTable5Dark-Accent5"/>
        <w:tblW w:w="9360" w:type="dxa"/>
        <w:shd w:val="clear" w:color="auto" w:fill="D9E2F3"/>
        <w:tblLook w:val="04A0" w:firstRow="1" w:lastRow="0" w:firstColumn="1" w:lastColumn="0" w:noHBand="0" w:noVBand="1"/>
      </w:tblPr>
      <w:tblGrid>
        <w:gridCol w:w="1953"/>
        <w:gridCol w:w="1329"/>
        <w:gridCol w:w="2379"/>
        <w:gridCol w:w="1430"/>
        <w:gridCol w:w="2269"/>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jc w:val="left"/>
            </w:pPr>
            <w:r>
              <w:lastRenderedPageBreak/>
              <w:t>Media player</w:t>
            </w:r>
          </w:p>
        </w:tc>
        <w:tc>
          <w:tcPr>
            <w:tcW w:w="1298" w:type="dxa"/>
            <w:tcBorders>
              <w:bottom w:val="nil"/>
            </w:tcBorders>
          </w:tcPr>
          <w:p w14:paraId="71FA0256"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Added '</w:t>
            </w:r>
            <w:proofErr w:type="spellStart"/>
            <w:r>
              <w:t>smof</w:t>
            </w:r>
            <w:proofErr w:type="spellEnd"/>
            <w:r>
              <w:t>' box</w:t>
            </w:r>
          </w:p>
        </w:tc>
        <w:tc>
          <w:tcPr>
            <w:tcW w:w="1433" w:type="dxa"/>
            <w:tcBorders>
              <w:bottom w:val="nil"/>
            </w:tcBorders>
          </w:tcPr>
          <w:p w14:paraId="58FFFB8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Extended '</w:t>
            </w:r>
            <w:proofErr w:type="spellStart"/>
            <w:r>
              <w:t>sidx</w:t>
            </w:r>
            <w:proofErr w:type="spellEnd"/>
            <w:r>
              <w:t>' box</w:t>
            </w:r>
          </w:p>
        </w:tc>
        <w:tc>
          <w:tcPr>
            <w:tcW w:w="2281" w:type="dxa"/>
            <w:tcBorders>
              <w:bottom w:val="nil"/>
            </w:tcBorders>
          </w:tcPr>
          <w:p w14:paraId="6F61CEDF"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jc w:val="left"/>
            </w:pPr>
            <w:proofErr w:type="spellStart"/>
            <w:r>
              <w:t>Vlc</w:t>
            </w:r>
            <w:proofErr w:type="spellEnd"/>
            <w:r>
              <w:t xml:space="preserve"> (3.0.8)</w:t>
            </w:r>
          </w:p>
        </w:tc>
        <w:tc>
          <w:tcPr>
            <w:tcW w:w="1298" w:type="dxa"/>
          </w:tcPr>
          <w:p w14:paraId="715E2704"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jc w:val="left"/>
            </w:pPr>
            <w:r>
              <w:t>MP4Client (GPAC 0.8.0)</w:t>
            </w:r>
          </w:p>
        </w:tc>
        <w:tc>
          <w:tcPr>
            <w:tcW w:w="1298" w:type="dxa"/>
          </w:tcPr>
          <w:p w14:paraId="1E7FD435"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jc w:val="left"/>
            </w:pPr>
            <w:proofErr w:type="spellStart"/>
            <w:r>
              <w:t>ffplay</w:t>
            </w:r>
            <w:proofErr w:type="spellEnd"/>
            <w:r>
              <w:t xml:space="preserve"> (</w:t>
            </w:r>
            <w:proofErr w:type="spellStart"/>
            <w:r>
              <w:t>ffmpeg</w:t>
            </w:r>
            <w:proofErr w:type="spellEnd"/>
            <w:r>
              <w:t xml:space="preserve"> 4.1.3)</w:t>
            </w:r>
          </w:p>
        </w:tc>
        <w:tc>
          <w:tcPr>
            <w:tcW w:w="1298" w:type="dxa"/>
          </w:tcPr>
          <w:p w14:paraId="0CAF51B1"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jc w:val="left"/>
            </w:pPr>
            <w:r>
              <w:t xml:space="preserve">Android </w:t>
            </w:r>
            <w:proofErr w:type="spellStart"/>
            <w:r>
              <w:t>Exoplayer</w:t>
            </w:r>
            <w:proofErr w:type="spellEnd"/>
            <w:r>
              <w:t xml:space="preserve"> (2.10.4)</w:t>
            </w:r>
          </w:p>
        </w:tc>
        <w:tc>
          <w:tcPr>
            <w:tcW w:w="1298" w:type="dxa"/>
          </w:tcPr>
          <w:p w14:paraId="66DFB0BC"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jc w:val="left"/>
            </w:pPr>
            <w:r>
              <w:t>Dash.js reference client (3.0.0) running in Firefox browser (69.0.1)</w:t>
            </w:r>
          </w:p>
        </w:tc>
        <w:tc>
          <w:tcPr>
            <w:tcW w:w="1298" w:type="dxa"/>
          </w:tcPr>
          <w:p w14:paraId="40C0E6CC"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jc w:val="left"/>
            </w:pPr>
            <w:r>
              <w:t>Dash.js reference client (3.0.0) running in Chromium browser (76.0.3809.100)</w:t>
            </w:r>
          </w:p>
        </w:tc>
        <w:tc>
          <w:tcPr>
            <w:tcW w:w="1298" w:type="dxa"/>
          </w:tcPr>
          <w:p w14:paraId="3FDBEFB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jc w:val="left"/>
            </w:pPr>
            <w:r>
              <w:t>Dash.js reference client (3.0.0) running in Safari browser (13.0.1)</w:t>
            </w:r>
          </w:p>
        </w:tc>
        <w:tc>
          <w:tcPr>
            <w:tcW w:w="1298" w:type="dxa"/>
          </w:tcPr>
          <w:p w14:paraId="43F6026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bl>
    <w:p w14:paraId="6FB0E6EB" w14:textId="24BFCFCA" w:rsidR="000A307B" w:rsidRDefault="000A307B" w:rsidP="000A307B">
      <w:pPr>
        <w:pStyle w:val="Caption"/>
        <w:jc w:val="center"/>
      </w:pPr>
      <w:bookmarkStart w:id="1149" w:name="_Ref20497475"/>
      <w:bookmarkStart w:id="1150" w:name="Ref_Table0_full"/>
      <w:r>
        <w:t xml:space="preserve">Table </w:t>
      </w:r>
      <w:r>
        <w:fldChar w:fldCharType="begin"/>
      </w:r>
      <w:r>
        <w:instrText>SEQ Table \* ARABIC</w:instrText>
      </w:r>
      <w:r>
        <w:fldChar w:fldCharType="separate"/>
      </w:r>
      <w:r w:rsidR="001E10FB">
        <w:rPr>
          <w:noProof/>
        </w:rPr>
        <w:t>1</w:t>
      </w:r>
      <w:r>
        <w:fldChar w:fldCharType="end"/>
      </w:r>
      <w:bookmarkEnd w:id="1149"/>
      <w:r>
        <w:t>: Playback test results</w:t>
      </w:r>
      <w:bookmarkEnd w:id="1150"/>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1151"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1151"/>
    </w:p>
    <w:p w14:paraId="3E627870" w14:textId="77777777" w:rsidR="009C7DCE" w:rsidRDefault="009C7DCE" w:rsidP="009C7DCE">
      <w:r>
        <w:t>The following is proposed to be added into clause 8.7.2.1 of ISOBMFF:</w:t>
      </w:r>
    </w:p>
    <w:p w14:paraId="62B339ED" w14:textId="411847FF" w:rsidR="009C7DCE" w:rsidRDefault="009C7DCE" w:rsidP="009C7DCE">
      <w:r>
        <w:t xml:space="preserve">When (flags &amp; 0x000002) is greater than 0 in a data reference box, all </w:t>
      </w:r>
      <w:proofErr w:type="spellStart"/>
      <w:r>
        <w:t>MediaDataBoxes</w:t>
      </w:r>
      <w:proofErr w:type="spellEnd"/>
      <w:r>
        <w:t xml:space="preserve"> that are referenced through the data reference box are "</w:t>
      </w:r>
      <w:r w:rsidR="000C75E0">
        <w:t>tightly</w:t>
      </w:r>
      <w:r>
        <w:t xml:space="preserve"> packed", i.e.: </w:t>
      </w:r>
    </w:p>
    <w:p w14:paraId="10C21FC1"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samples for a single track only.</w:t>
      </w:r>
    </w:p>
    <w:p w14:paraId="0248DCC0"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4049569D"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1152" w:name="_Ref15038217"/>
      <w:r>
        <w:rPr>
          <w:lang w:val="fi-FI"/>
        </w:rPr>
        <w:t>Box in 14496-15</w:t>
      </w:r>
      <w:bookmarkEnd w:id="1152"/>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jc w:val="left"/>
        <w:outlineLvl w:val="1"/>
        <w:rPr>
          <w:rFonts w:ascii="Cambria" w:hAnsi="Cambria"/>
          <w:b/>
          <w:bCs/>
          <w:sz w:val="24"/>
          <w:szCs w:val="26"/>
          <w:lang w:val="en-GB"/>
        </w:rPr>
      </w:pPr>
      <w:bookmarkStart w:id="1153" w:name="_Toc536711588"/>
      <w:r>
        <w:rPr>
          <w:rFonts w:ascii="Cambria" w:hAnsi="Cambria"/>
          <w:b/>
          <w:bCs/>
          <w:sz w:val="24"/>
          <w:szCs w:val="26"/>
          <w:lang w:val="en-GB"/>
        </w:rPr>
        <w:lastRenderedPageBreak/>
        <w:t>4.13</w:t>
      </w:r>
      <w:r>
        <w:rPr>
          <w:rFonts w:ascii="Cambria" w:hAnsi="Cambria"/>
          <w:b/>
          <w:bCs/>
          <w:sz w:val="24"/>
          <w:szCs w:val="26"/>
          <w:lang w:val="en-GB"/>
        </w:rPr>
        <w:tab/>
      </w:r>
      <w:bookmarkEnd w:id="1153"/>
      <w:r>
        <w:rPr>
          <w:rFonts w:ascii="Cambria" w:hAnsi="Cambria"/>
          <w:b/>
          <w:bCs/>
          <w:sz w:val="24"/>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Pr>
          <w:b/>
          <w:bCs/>
          <w:szCs w:val="26"/>
          <w:lang w:val="fi-FI"/>
        </w:rPr>
        <w:t>4.13.1</w:t>
      </w:r>
      <w:r>
        <w:rPr>
          <w:b/>
          <w:bCs/>
          <w:szCs w:val="26"/>
          <w:lang w:val="fi-FI"/>
        </w:rPr>
        <w:tab/>
        <w:t>Definition</w:t>
      </w:r>
    </w:p>
    <w:p w14:paraId="2240723C" w14:textId="77777777" w:rsidR="00EA2879" w:rsidRDefault="00EA2879" w:rsidP="00EA2879">
      <w:pPr>
        <w:keepNext/>
        <w:keepLines/>
        <w:tabs>
          <w:tab w:val="left" w:pos="1440"/>
          <w:tab w:val="left" w:pos="2790"/>
        </w:tabs>
        <w:spacing w:after="240"/>
        <w:jc w:val="left"/>
        <w:rPr>
          <w:rFonts w:ascii="Cambria" w:eastAsia="Times New Roman" w:hAnsi="Cambria"/>
          <w:lang w:val="en-GB"/>
        </w:rPr>
      </w:pPr>
      <w:r>
        <w:rPr>
          <w:rFonts w:ascii="Cambria" w:eastAsia="Times New Roman" w:hAnsi="Cambria"/>
          <w:lang w:val="en-GB"/>
        </w:rPr>
        <w:t>Box Type:</w:t>
      </w:r>
      <w:r>
        <w:rPr>
          <w:rFonts w:ascii="Cambria" w:eastAsia="Times New Roman" w:hAnsi="Cambria"/>
          <w:lang w:val="en-GB"/>
        </w:rPr>
        <w:tab/>
      </w:r>
      <w:r w:rsidRPr="007D30A0">
        <w:rPr>
          <w:rFonts w:ascii="Courier New" w:eastAsia="Times New Roman" w:hAnsi="Courier New"/>
          <w:lang w:val="en-GB"/>
        </w:rPr>
        <w:t>'</w:t>
      </w:r>
      <w:proofErr w:type="spellStart"/>
      <w:r w:rsidRPr="007D30A0">
        <w:rPr>
          <w:rFonts w:ascii="Courier New" w:eastAsia="Times New Roman" w:hAnsi="Courier New"/>
          <w:lang w:val="en-GB"/>
        </w:rPr>
        <w:t>reti</w:t>
      </w:r>
      <w:proofErr w:type="spellEnd"/>
      <w:r w:rsidRPr="007D30A0">
        <w:rPr>
          <w:rFonts w:ascii="Courier New" w:eastAsia="Times New Roman" w:hAnsi="Courier New"/>
          <w:lang w:val="en-GB"/>
        </w:rPr>
        <w:t>'</w:t>
      </w:r>
      <w:r>
        <w:rPr>
          <w:rFonts w:ascii="Cambria" w:eastAsia="Times New Roman" w:hAnsi="Cambria"/>
          <w:lang w:val="en-GB"/>
        </w:rPr>
        <w:br/>
        <w:t>Container:</w:t>
      </w:r>
      <w:r>
        <w:rPr>
          <w:rFonts w:ascii="Cambria" w:eastAsia="Times New Roman" w:hAnsi="Cambria"/>
          <w:lang w:val="en-GB"/>
        </w:rPr>
        <w:tab/>
        <w:t xml:space="preserve">Sample Entry </w:t>
      </w:r>
      <w:r>
        <w:rPr>
          <w:rFonts w:ascii="Cambria" w:eastAsia="Times New Roman" w:hAnsi="Cambria"/>
          <w:lang w:val="en-GB"/>
        </w:rPr>
        <w:br/>
        <w:t>Mandatory:</w:t>
      </w:r>
      <w:r>
        <w:rPr>
          <w:rFonts w:ascii="Cambria" w:eastAsia="Times New Roman" w:hAnsi="Cambria"/>
          <w:lang w:val="en-GB"/>
        </w:rPr>
        <w:tab/>
        <w:t>No</w:t>
      </w:r>
      <w:r>
        <w:rPr>
          <w:rFonts w:ascii="Cambria" w:eastAsia="Times New Roman" w:hAnsi="Cambria"/>
          <w:lang w:val="en-GB"/>
        </w:rPr>
        <w:br/>
        <w:t>Quantity:</w:t>
      </w:r>
      <w:r>
        <w:rPr>
          <w:rFonts w:ascii="Cambria" w:eastAsia="Times New Roman"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Pr>
          <w:b/>
          <w:bCs/>
          <w:szCs w:val="26"/>
          <w:lang w:val="fi-FI"/>
        </w:rPr>
        <w:t>4.13.2</w:t>
      </w:r>
      <w:r>
        <w:rPr>
          <w:b/>
          <w:bCs/>
          <w:szCs w:val="26"/>
          <w:lang w:val="fi-FI"/>
        </w:rPr>
        <w:tab/>
      </w:r>
      <w:proofErr w:type="spellStart"/>
      <w:r>
        <w:rPr>
          <w:b/>
          <w:bCs/>
          <w:szCs w:val="26"/>
          <w:lang w:val="fi-FI"/>
        </w:rPr>
        <w:t>Syntax</w:t>
      </w:r>
      <w:proofErr w:type="spellEnd"/>
    </w:p>
    <w:p w14:paraId="6C322BC7" w14:textId="77777777" w:rsidR="00EA2879" w:rsidRPr="007D30A0" w:rsidRDefault="00EA2879" w:rsidP="007D30A0">
      <w:pPr>
        <w:pStyle w:val="code"/>
      </w:pPr>
      <w:r w:rsidRPr="007D30A0">
        <w:t>class RelativeTimingBox extends FullBox ('reti', version=0, flags=0) {</w:t>
      </w:r>
      <w:r w:rsidRPr="007D30A0">
        <w:br/>
      </w:r>
      <w:r w:rsidRPr="007D30A0">
        <w:tab/>
        <w:t>unsigned int(32)</w:t>
      </w:r>
      <w:r w:rsidRPr="007D30A0">
        <w:tab/>
        <w:t>poc_unit_duration;</w:t>
      </w:r>
      <w:r w:rsidRPr="007D30A0">
        <w:br/>
      </w:r>
      <w:r w:rsidRPr="007D30A0">
        <w:tab/>
        <w:t>unsigned int(32)</w:t>
      </w:r>
      <w:r w:rsidRPr="007D30A0">
        <w:tab/>
        <w:t>cvs_start_interval;</w:t>
      </w:r>
      <w:r w:rsidRPr="007D30A0">
        <w:br/>
        <w:t>}</w:t>
      </w:r>
    </w:p>
    <w:p w14:paraId="5BC65399" w14:textId="77777777" w:rsidR="00EA2879" w:rsidRDefault="00EA2879" w:rsidP="00EA2879">
      <w:pPr>
        <w:keepNext/>
        <w:spacing w:before="240" w:after="60"/>
        <w:outlineLvl w:val="2"/>
        <w:rPr>
          <w:b/>
          <w:bCs/>
          <w:szCs w:val="26"/>
          <w:lang w:val="x-none"/>
        </w:rPr>
      </w:pPr>
      <w:r>
        <w:rPr>
          <w:b/>
          <w:bCs/>
          <w:szCs w:val="26"/>
          <w:lang w:val="fi-FI"/>
        </w:rPr>
        <w:t>4.13.3</w:t>
      </w:r>
      <w:r>
        <w:rPr>
          <w:b/>
          <w:bCs/>
          <w:szCs w:val="26"/>
          <w:lang w:val="fi-FI"/>
        </w:rPr>
        <w:tab/>
      </w:r>
      <w:proofErr w:type="spellStart"/>
      <w:r>
        <w:rPr>
          <w:b/>
          <w:bCs/>
          <w:szCs w:val="26"/>
          <w:lang w:val="fi-FI"/>
        </w:rPr>
        <w:t>Semantics</w:t>
      </w:r>
      <w:proofErr w:type="spellEnd"/>
    </w:p>
    <w:p w14:paraId="6281FA68" w14:textId="77777777" w:rsidR="00EA2879" w:rsidRDefault="00EA2879" w:rsidP="00EA2879">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2F706237" w14:textId="77777777" w:rsidR="00EA2879" w:rsidRDefault="00EA2879" w:rsidP="00EA2879">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 xml:space="preserve">NOTE: In practice, </w:t>
      </w:r>
      <w:proofErr w:type="spellStart"/>
      <w:r>
        <w:t>cvs_start_interval</w:t>
      </w:r>
      <w:proofErr w:type="spellEnd"/>
      <w:r>
        <w:t xml:space="preserve"> is the sample duration of the last picture of each coded video sequence.</w:t>
      </w:r>
    </w:p>
    <w:p w14:paraId="686AA7D1" w14:textId="77777777" w:rsidR="009C7DCE" w:rsidRDefault="009C7DCE" w:rsidP="009C7DCE">
      <w:pPr>
        <w:pStyle w:val="Heading2"/>
        <w:rPr>
          <w:lang w:val="fi-FI"/>
        </w:rPr>
      </w:pPr>
      <w:bookmarkStart w:id="1154" w:name="_Ref6492593"/>
      <w:r>
        <w:rPr>
          <w:lang w:val="fi-FI"/>
        </w:rPr>
        <w:t xml:space="preserve">Extension of </w:t>
      </w:r>
      <w:proofErr w:type="spellStart"/>
      <w:r>
        <w:rPr>
          <w:lang w:val="fi-FI"/>
        </w:rPr>
        <w:t>the</w:t>
      </w:r>
      <w:proofErr w:type="spellEnd"/>
      <w:r>
        <w:rPr>
          <w:lang w:val="fi-FI"/>
        </w:rPr>
        <w:t xml:space="preserve"> </w:t>
      </w:r>
      <w:proofErr w:type="spellStart"/>
      <w:r>
        <w:rPr>
          <w:lang w:val="fi-FI"/>
        </w:rPr>
        <w:t>segment</w:t>
      </w:r>
      <w:proofErr w:type="spellEnd"/>
      <w:r>
        <w:rPr>
          <w:lang w:val="fi-FI"/>
        </w:rPr>
        <w:t xml:space="preserve"> </w:t>
      </w:r>
      <w:proofErr w:type="spellStart"/>
      <w:r>
        <w:rPr>
          <w:lang w:val="fi-FI"/>
        </w:rPr>
        <w:t>index</w:t>
      </w:r>
      <w:proofErr w:type="spellEnd"/>
      <w:r>
        <w:rPr>
          <w:lang w:val="fi-FI"/>
        </w:rPr>
        <w:t xml:space="preserve"> box</w:t>
      </w:r>
      <w:bookmarkEnd w:id="1154"/>
    </w:p>
    <w:p w14:paraId="5EB4DE42" w14:textId="77777777" w:rsidR="009C7DCE" w:rsidRDefault="009C7DCE" w:rsidP="009C7DCE">
      <w:pPr>
        <w:pStyle w:val="Heading3"/>
      </w:pPr>
      <w:proofErr w:type="spellStart"/>
      <w:r>
        <w:rPr>
          <w:lang w:val="fi-FI"/>
        </w:rPr>
        <w:t>Overview</w:t>
      </w:r>
      <w:proofErr w:type="spellEnd"/>
    </w:p>
    <w:p w14:paraId="5BBF61F1" w14:textId="3729197D" w:rsidR="009C7DCE" w:rsidRDefault="009C7DCE" w:rsidP="009C7DCE">
      <w:pPr>
        <w:rPr>
          <w:rFonts w:eastAsia="MS Mincho"/>
          <w:sz w:val="24"/>
        </w:rPr>
      </w:pPr>
      <w:r>
        <w:fldChar w:fldCharType="begin"/>
      </w:r>
      <w:r>
        <w:instrText xml:space="preserve"> REF _Ref3557417 \h </w:instrText>
      </w:r>
      <w:r>
        <w:fldChar w:fldCharType="separate"/>
      </w:r>
      <w:r w:rsidR="001E10FB">
        <w:t xml:space="preserve">Figure </w:t>
      </w:r>
      <w:r w:rsidR="001E10FB">
        <w:rPr>
          <w:noProof/>
        </w:rPr>
        <w:t>1</w:t>
      </w:r>
      <w:r>
        <w:fldChar w:fldCharType="end"/>
      </w:r>
      <w:r>
        <w:t xml:space="preserve"> below illustrates new versions of the extended segment index box ‘</w:t>
      </w:r>
      <w:proofErr w:type="spellStart"/>
      <w:r>
        <w:t>sidx</w:t>
      </w:r>
      <w:proofErr w:type="spellEnd"/>
      <w:r>
        <w:t xml:space="preserve">’. In these new versions of the segment index box, when indexing fragments (i.e. </w:t>
      </w:r>
      <w:proofErr w:type="spellStart"/>
      <w:r>
        <w:t>reference_type</w:t>
      </w:r>
      <w:proofErr w:type="spellEnd"/>
      <w:r>
        <w:t xml:space="preserve">=0), two indexes can be stored per fragment (instead of a single one currently: </w:t>
      </w:r>
      <w:r w:rsidRPr="007D30A0">
        <w:rPr>
          <w:rFonts w:ascii="Courier New" w:eastAsia="Times New Roman"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408EB0D2" w:rsidR="009C7DCE" w:rsidRDefault="009C7DCE" w:rsidP="009C7DCE">
      <w:pPr>
        <w:pStyle w:val="Caption"/>
        <w:jc w:val="center"/>
      </w:pPr>
      <w:bookmarkStart w:id="1155" w:name="_Ref3557417"/>
      <w:r>
        <w:t xml:space="preserve">Figure </w:t>
      </w:r>
      <w:r w:rsidR="00F40D50">
        <w:fldChar w:fldCharType="begin"/>
      </w:r>
      <w:r w:rsidR="00F40D50">
        <w:instrText xml:space="preserve"> SEQ Figure \* ARABIC </w:instrText>
      </w:r>
      <w:r w:rsidR="00F40D50">
        <w:fldChar w:fldCharType="separate"/>
      </w:r>
      <w:r w:rsidR="001E10FB">
        <w:rPr>
          <w:noProof/>
        </w:rPr>
        <w:t>1</w:t>
      </w:r>
      <w:r w:rsidR="00F40D50">
        <w:rPr>
          <w:noProof/>
        </w:rPr>
        <w:fldChar w:fldCharType="end"/>
      </w:r>
      <w:bookmarkEnd w:id="1155"/>
      <w:r>
        <w:t>: New version of ‘</w:t>
      </w:r>
      <w:proofErr w:type="spellStart"/>
      <w:r>
        <w:t>sidx</w:t>
      </w:r>
      <w:proofErr w:type="spellEnd"/>
      <w:r>
        <w:t>’</w:t>
      </w:r>
    </w:p>
    <w:p w14:paraId="65B4A19C" w14:textId="7975D540" w:rsidR="009C7DCE" w:rsidRDefault="009C7DCE" w:rsidP="009C7DCE">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 xml:space="preserve">Add the following at the end of clause 8.16.3.1 (definition of </w:t>
      </w:r>
      <w:proofErr w:type="spellStart"/>
      <w:r>
        <w:rPr>
          <w:i/>
        </w:rPr>
        <w:t>SegmentIndexBox</w:t>
      </w:r>
      <w:proofErr w:type="spellEnd"/>
      <w:r>
        <w:rPr>
          <w:i/>
        </w:rPr>
        <w:t>):</w:t>
      </w:r>
    </w:p>
    <w:p w14:paraId="0E83D1ED" w14:textId="77777777" w:rsidR="00EA2879" w:rsidRDefault="00EA2879" w:rsidP="00EA2879">
      <w:r>
        <w:lastRenderedPageBreak/>
        <w:t>The flags field has the following semantics:</w:t>
      </w:r>
    </w:p>
    <w:p w14:paraId="72193940" w14:textId="77777777" w:rsidR="00EA2879" w:rsidRDefault="00EA2879" w:rsidP="00EA2879">
      <w:r>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rsidP="00EA2879">
      <w:pPr>
        <w:numPr>
          <w:ilvl w:val="1"/>
          <w:numId w:val="34"/>
        </w:numPr>
        <w:ind w:left="360"/>
      </w:pPr>
      <w:r>
        <w:t xml:space="preserve">There is a single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for references with </w:t>
      </w:r>
      <w:proofErr w:type="spellStart"/>
      <w:r w:rsidRPr="007D30A0">
        <w:rPr>
          <w:rFonts w:ascii="Courier New" w:hAnsi="Courier New"/>
        </w:rPr>
        <w:t>reference_type</w:t>
      </w:r>
      <w:proofErr w:type="spellEnd"/>
      <w:r>
        <w:t xml:space="preserve"> equal to 0.</w:t>
      </w:r>
    </w:p>
    <w:p w14:paraId="0829F545"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samples for a single track only.</w:t>
      </w:r>
    </w:p>
    <w:p w14:paraId="4CB3022D" w14:textId="77777777" w:rsidR="00EA2879" w:rsidRDefault="00EA2879" w:rsidP="00EA2879">
      <w:pPr>
        <w:numPr>
          <w:ilvl w:val="1"/>
          <w:numId w:val="34"/>
        </w:numPr>
        <w:ind w:left="360"/>
      </w:pPr>
      <w:r>
        <w:t xml:space="preserve">The samples are in decoding order within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t>
      </w:r>
    </w:p>
    <w:p w14:paraId="0A675556"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without the </w:t>
      </w:r>
      <w:proofErr w:type="spellStart"/>
      <w:r w:rsidRPr="007D30A0">
        <w:rPr>
          <w:rFonts w:ascii="Courier New" w:hAnsi="Courier New"/>
        </w:rPr>
        <w:t>MovieFragmentBox</w:t>
      </w:r>
      <w:proofErr w:type="spellEnd"/>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proofErr w:type="spellStart"/>
      <w:r w:rsidRPr="007D30A0">
        <w:rPr>
          <w:rFonts w:ascii="Courier New" w:hAnsi="Courier New"/>
        </w:rPr>
        <w:t>default_sample_duration</w:t>
      </w:r>
      <w:proofErr w:type="spellEnd"/>
      <w:r>
        <w:t xml:space="preserve"> of </w:t>
      </w:r>
      <w:proofErr w:type="spellStart"/>
      <w:r w:rsidRPr="007D30A0">
        <w:rPr>
          <w:rFonts w:ascii="Courier New" w:hAnsi="Courier New"/>
        </w:rPr>
        <w:t>TrackExtendsBox</w:t>
      </w:r>
      <w:proofErr w:type="spellEnd"/>
      <w:r>
        <w:t xml:space="preserve"> applies to each sample and that </w:t>
      </w:r>
      <w:proofErr w:type="spellStart"/>
      <w:r w:rsidRPr="007D30A0">
        <w:rPr>
          <w:rFonts w:ascii="Courier New" w:hAnsi="Courier New"/>
        </w:rPr>
        <w:t>sample_composition_time_offset</w:t>
      </w:r>
      <w:proofErr w:type="spellEnd"/>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proofErr w:type="spellStart"/>
      <w:r w:rsidRPr="007D30A0">
        <w:rPr>
          <w:rFonts w:ascii="Courier New" w:hAnsi="Courier New"/>
        </w:rPr>
        <w:t>default_sample_size</w:t>
      </w:r>
      <w:proofErr w:type="spellEnd"/>
      <w:r>
        <w:t xml:space="preserve"> of </w:t>
      </w:r>
      <w:proofErr w:type="spellStart"/>
      <w:r w:rsidRPr="007D30A0">
        <w:rPr>
          <w:rFonts w:ascii="Courier New" w:hAnsi="Courier New"/>
        </w:rPr>
        <w:t>TrackExtendsBox</w:t>
      </w:r>
      <w:proofErr w:type="spellEnd"/>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proofErr w:type="spellStart"/>
      <w:r w:rsidRPr="007D30A0">
        <w:rPr>
          <w:rFonts w:ascii="Courier New" w:hAnsi="Courier New"/>
        </w:rPr>
        <w:t>SegmentIndexBox</w:t>
      </w:r>
      <w:proofErr w:type="spellEnd"/>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proofErr w:type="spellStart"/>
      <w:r w:rsidRPr="007D30A0">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sidRPr="007D30A0">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sidRPr="007D30A0">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1DDF4AC3" w14:textId="359A1C0A" w:rsidR="00853BF6" w:rsidRDefault="00853BF6" w:rsidP="009C7DCE">
      <w:pPr>
        <w:pStyle w:val="Heading2"/>
        <w:rPr>
          <w:lang w:val="en-US"/>
        </w:rPr>
      </w:pPr>
      <w:bookmarkStart w:id="1156" w:name="_Ref15038172"/>
      <w:r>
        <w:rPr>
          <w:lang w:val="en-US"/>
        </w:rPr>
        <w:t xml:space="preserve">Alternative improvements to the </w:t>
      </w:r>
      <w:proofErr w:type="spellStart"/>
      <w:r>
        <w:rPr>
          <w:lang w:val="en-US"/>
        </w:rPr>
        <w:t>SegmentIndexBox</w:t>
      </w:r>
      <w:bookmarkEnd w:id="1156"/>
      <w:proofErr w:type="spellEnd"/>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follows  (highlighted in yellow):</w:t>
      </w:r>
    </w:p>
    <w:p w14:paraId="5B2E4871" w14:textId="2A5E0FD7" w:rsidR="004F49FD" w:rsidRDefault="004F49FD" w:rsidP="005064FD">
      <w:pPr>
        <w:pStyle w:val="ListParagraph"/>
        <w:numPr>
          <w:ilvl w:val="0"/>
          <w:numId w:val="30"/>
        </w:numPr>
      </w:pPr>
      <w:r w:rsidRPr="004B0949">
        <w:t xml:space="preserve">when set to 1 indicates that the reference is to a </w:t>
      </w:r>
      <w:proofErr w:type="spellStart"/>
      <w:r w:rsidRPr="004B0949">
        <w:t>SegmentIndexBox</w:t>
      </w:r>
      <w:proofErr w:type="spellEnd"/>
      <w:r w:rsidRPr="004B0949">
        <w:t>; otherwise the reference is to media content as follows:</w:t>
      </w:r>
    </w:p>
    <w:p w14:paraId="199E00A1" w14:textId="7E430430" w:rsidR="004F49FD" w:rsidRDefault="004F49FD" w:rsidP="005064FD">
      <w:pPr>
        <w:pStyle w:val="ListParagraph"/>
        <w:numPr>
          <w:ilvl w:val="0"/>
          <w:numId w:val="30"/>
        </w:numPr>
      </w:pPr>
      <w:r w:rsidRPr="004B0949">
        <w:t xml:space="preserve">when set to 0 indicates content including both metadata and media data (e.g., in the case of files based on this document, </w:t>
      </w:r>
      <w:r>
        <w:t xml:space="preserve">to a </w:t>
      </w:r>
      <w:proofErr w:type="spellStart"/>
      <w:r w:rsidRPr="004B0949">
        <w:t>MovieFragmentBox</w:t>
      </w:r>
      <w:proofErr w:type="spellEnd"/>
      <w:r w:rsidRPr="004B0949">
        <w:t>);</w:t>
      </w:r>
      <w:r>
        <w:t xml:space="preserve"> </w:t>
      </w:r>
    </w:p>
    <w:p w14:paraId="5D8AD157" w14:textId="536626E4" w:rsidR="004F49FD" w:rsidRPr="004F49FD" w:rsidRDefault="004F49FD" w:rsidP="005064FD">
      <w:pPr>
        <w:pStyle w:val="ListParagraph"/>
        <w:numPr>
          <w:ilvl w:val="0"/>
          <w:numId w:val="30"/>
        </w:numPr>
        <w:rPr>
          <w:highlight w:val="yellow"/>
        </w:rPr>
      </w:pPr>
      <w:r w:rsidRPr="004F49FD">
        <w:rPr>
          <w:highlight w:val="yellow"/>
        </w:rPr>
        <w:t xml:space="preserve">when set to 2 indicates content including metadata only (e.g., in the case of files based on this document, one or more </w:t>
      </w:r>
      <w:proofErr w:type="spellStart"/>
      <w:r w:rsidRPr="004F49FD">
        <w:rPr>
          <w:highlight w:val="yellow"/>
        </w:rPr>
        <w:t>MovieFragmentBox</w:t>
      </w:r>
      <w:proofErr w:type="spellEnd"/>
      <w:r w:rsidRPr="004F49FD">
        <w:rPr>
          <w:highlight w:val="yellow"/>
        </w:rPr>
        <w:t>);</w:t>
      </w:r>
    </w:p>
    <w:p w14:paraId="318DE0EE" w14:textId="06F5C136" w:rsidR="004F49FD" w:rsidRPr="004F49FD" w:rsidRDefault="004F49FD" w:rsidP="005064FD">
      <w:pPr>
        <w:pStyle w:val="ListParagraph"/>
        <w:numPr>
          <w:ilvl w:val="0"/>
          <w:numId w:val="30"/>
        </w:numPr>
        <w:rPr>
          <w:highlight w:val="yellow"/>
        </w:rPr>
      </w:pPr>
      <w:r w:rsidRPr="004F49FD">
        <w:rPr>
          <w:highlight w:val="yellow"/>
        </w:rPr>
        <w:t xml:space="preserve">when set to 3 indicates content including media data only (e.g., in the  case of files based on this document, one or more </w:t>
      </w:r>
      <w:proofErr w:type="spellStart"/>
      <w:r w:rsidRPr="004F49FD">
        <w:rPr>
          <w:highlight w:val="yellow"/>
        </w:rPr>
        <w:t>MediaDataBox</w:t>
      </w:r>
      <w:proofErr w:type="spellEnd"/>
      <w:r w:rsidRPr="004F49FD">
        <w:rPr>
          <w:highlight w:val="yellow"/>
        </w:rPr>
        <w:t xml:space="preserve"> or </w:t>
      </w:r>
      <w:proofErr w:type="spellStart"/>
      <w:r w:rsidRPr="004F49FD">
        <w:rPr>
          <w:highlight w:val="yellow"/>
        </w:rPr>
        <w:t>IdentifiedMediaDataBox</w:t>
      </w:r>
      <w:proofErr w:type="spellEnd"/>
      <w:r w:rsidRPr="004F49FD">
        <w:rPr>
          <w:highlight w:val="yellow"/>
        </w:rPr>
        <w:t xml:space="preserve">);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proofErr w:type="spellStart"/>
      <w:r w:rsidRPr="007D30A0">
        <w:rPr>
          <w:rFonts w:ascii="Courier New" w:hAnsi="Courier New"/>
        </w:rPr>
        <w:t>reference_type</w:t>
      </w:r>
      <w:proofErr w:type="spellEnd"/>
      <w:r>
        <w:t xml:space="preserve"> as illustrated below. The </w:t>
      </w:r>
      <w:proofErr w:type="spellStart"/>
      <w:r w:rsidRPr="007D30A0">
        <w:rPr>
          <w:rFonts w:ascii="Courier New" w:hAnsi="Courier New"/>
        </w:rPr>
        <w:t>referenced_size</w:t>
      </w:r>
      <w:proofErr w:type="spellEnd"/>
      <w:r>
        <w:t xml:space="preserve"> field in the new version is interpreted according to the following values of the </w:t>
      </w:r>
      <w:proofErr w:type="spellStart"/>
      <w:r w:rsidRPr="007D30A0">
        <w:rPr>
          <w:rFonts w:ascii="Courier New" w:hAnsi="Courier New"/>
        </w:rPr>
        <w:t>reference_type</w:t>
      </w:r>
      <w:proofErr w:type="spellEnd"/>
      <w:r>
        <w:t xml:space="preserve">: </w:t>
      </w:r>
    </w:p>
    <w:p w14:paraId="3111A17C" w14:textId="77777777" w:rsidR="00853BF6" w:rsidRPr="00A060BB" w:rsidRDefault="00853BF6" w:rsidP="00853BF6">
      <w:pPr>
        <w:pStyle w:val="ListParagraph"/>
        <w:widowControl/>
        <w:numPr>
          <w:ilvl w:val="0"/>
          <w:numId w:val="29"/>
        </w:numPr>
        <w:autoSpaceDN/>
        <w:spacing w:after="0" w:line="240" w:lineRule="auto"/>
        <w:textAlignment w:val="auto"/>
      </w:pPr>
      <w:r w:rsidRPr="00A060BB">
        <w:lastRenderedPageBreak/>
        <w:t xml:space="preserve">When set to </w:t>
      </w:r>
      <w:r>
        <w:t>0</w:t>
      </w:r>
      <w:r w:rsidRPr="00A060BB">
        <w:t xml:space="preserve">,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moof</w:t>
      </w:r>
      <w:proofErr w:type="spellEnd"/>
      <w:r>
        <w:t xml:space="preserve">) </w:t>
      </w:r>
      <w:r w:rsidRPr="00A060BB">
        <w:t xml:space="preserve">item. </w:t>
      </w:r>
    </w:p>
    <w:p w14:paraId="0C6CDB2E"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1,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sidx</w:t>
      </w:r>
      <w:proofErr w:type="spellEnd"/>
      <w:r>
        <w:t xml:space="preserve">) </w:t>
      </w:r>
      <w:r w:rsidRPr="00A060BB">
        <w:t xml:space="preserve">item. </w:t>
      </w:r>
    </w:p>
    <w:p w14:paraId="47213D7A"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2, </w:t>
      </w:r>
      <w:proofErr w:type="spellStart"/>
      <w:r w:rsidRPr="007D30A0">
        <w:rPr>
          <w:rFonts w:ascii="Courier New" w:hAnsi="Courier New"/>
        </w:rPr>
        <w:t>referenced_size</w:t>
      </w:r>
      <w:proofErr w:type="spellEnd"/>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3, </w:t>
      </w:r>
      <w:proofErr w:type="spellStart"/>
      <w:r w:rsidRPr="007D30A0">
        <w:rPr>
          <w:rFonts w:ascii="Courier New" w:hAnsi="Courier New"/>
        </w:rPr>
        <w:t>referenced_size</w:t>
      </w:r>
      <w:proofErr w:type="spellEnd"/>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r>
        <w:t xml:space="preserve">item </w:t>
      </w:r>
      <w:r w:rsidRPr="00A060BB">
        <w:t xml:space="preserve">. </w:t>
      </w:r>
    </w:p>
    <w:p w14:paraId="5044FA54" w14:textId="7C6ECFFE" w:rsidR="00853BF6" w:rsidRPr="005064FD" w:rsidRDefault="00853BF6" w:rsidP="00853BF6">
      <w:pPr>
        <w:rPr>
          <w:lang w:val="x-none"/>
        </w:rPr>
      </w:pPr>
      <w:r w:rsidRPr="00A060BB">
        <w:t xml:space="preserve">The value of </w:t>
      </w:r>
      <w:proofErr w:type="spellStart"/>
      <w:r w:rsidRPr="007D30A0">
        <w:rPr>
          <w:rFonts w:ascii="Courier New" w:hAnsi="Courier New"/>
        </w:rPr>
        <w:t>subsegment_duration</w:t>
      </w:r>
      <w:proofErr w:type="spellEnd"/>
      <w:r w:rsidRPr="00A060BB">
        <w:t xml:space="preserve"> of each entry with </w:t>
      </w:r>
      <w:proofErr w:type="spellStart"/>
      <w:r w:rsidRPr="007D30A0">
        <w:rPr>
          <w:rFonts w:ascii="Courier New" w:hAnsi="Courier New"/>
        </w:rPr>
        <w:t>reference_type</w:t>
      </w:r>
      <w:proofErr w:type="spellEnd"/>
      <w:r w:rsidRPr="00A060BB">
        <w:t xml:space="preserve"> equal to 2 or 3 corresponds to the duration of the indexed sub-segment. When the </w:t>
      </w:r>
      <w:proofErr w:type="spellStart"/>
      <w:r w:rsidRPr="00A060BB">
        <w:t>reference_type</w:t>
      </w:r>
      <w:proofErr w:type="spellEnd"/>
      <w:r w:rsidRPr="00A060BB">
        <w:t xml:space="preserve"> is set to 1, the </w:t>
      </w:r>
      <w:r>
        <w:t xml:space="preserve">semantics of the </w:t>
      </w:r>
      <w:proofErr w:type="spellStart"/>
      <w:r w:rsidRPr="007D30A0">
        <w:rPr>
          <w:rFonts w:ascii="Courier New" w:hAnsi="Courier New"/>
        </w:rPr>
        <w:t>subsegment_duration</w:t>
      </w:r>
      <w:proofErr w:type="spellEnd"/>
      <w:r w:rsidRPr="00A060BB">
        <w:t xml:space="preserve"> </w:t>
      </w:r>
      <w:r>
        <w:t>is the same as in ISOBMFF Table J.3.</w:t>
      </w:r>
    </w:p>
    <w:p w14:paraId="3C03D10C" w14:textId="2E7C8E0D" w:rsidR="00853BF6" w:rsidRDefault="00853BF6" w:rsidP="005064FD">
      <w:pPr>
        <w:pStyle w:val="Heading3"/>
      </w:pPr>
      <w:r>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proofErr w:type="spellStart"/>
      <w:r w:rsidRPr="007D30A0">
        <w:rPr>
          <w:rFonts w:ascii="Courier New" w:hAnsi="Courier New"/>
        </w:rPr>
        <w:t>Data_reference_offset</w:t>
      </w:r>
      <w:proofErr w:type="spellEnd"/>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1157" w:name="_Ref15038191"/>
      <w:proofErr w:type="spellStart"/>
      <w:r>
        <w:rPr>
          <w:lang w:val="fi-FI"/>
        </w:rPr>
        <w:t>Attributes</w:t>
      </w:r>
      <w:proofErr w:type="spellEnd"/>
      <w:r>
        <w:rPr>
          <w:lang w:val="fi-FI"/>
        </w:rPr>
        <w:t xml:space="preserve"> in DASH MPD</w:t>
      </w:r>
      <w:bookmarkEnd w:id="1157"/>
    </w:p>
    <w:p w14:paraId="427E6244"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SegmentBase</w:t>
      </w:r>
      <w:proofErr w:type="spellEnd"/>
      <w:r w:rsidRPr="009B3C38">
        <w:rPr>
          <w:rFonts w:eastAsia="MS Mincho"/>
          <w:szCs w:val="24"/>
        </w:rPr>
        <w:t xml:space="preserv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88"/>
        <w:gridCol w:w="1188"/>
        <w:gridCol w:w="4680"/>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8" w:type="pct"/>
            <w:tcBorders>
              <w:left w:val="nil"/>
              <w:right w:val="nil"/>
            </w:tcBorders>
          </w:tcPr>
          <w:p w14:paraId="01CD407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applicable to all Media Segments of the Representation. When used with ISOBMFF Media Segments, the indicated byte range shall start with a box.</w:t>
            </w:r>
          </w:p>
          <w:p w14:paraId="35D0D85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0B742BC2" w14:textId="77777777" w:rsidR="009C7DCE" w:rsidRPr="009B3C38" w:rsidRDefault="009C7DCE" w:rsidP="009C7DCE">
      <w:pPr>
        <w:widowControl/>
        <w:spacing w:after="120" w:line="240" w:lineRule="auto"/>
        <w:rPr>
          <w:rFonts w:eastAsia="MS Mincho"/>
          <w:szCs w:val="24"/>
        </w:rPr>
      </w:pPr>
    </w:p>
    <w:p w14:paraId="02BF6FE5"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SegmentList.SegmentURL</w:t>
      </w:r>
      <w:proofErr w:type="spellEnd"/>
      <w:r w:rsidRPr="009B3C38">
        <w:rPr>
          <w:rFonts w:eastAsia="MS Mincho"/>
          <w:szCs w:val="24"/>
        </w:rPr>
        <w:t xml:space="preserve">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88"/>
        <w:gridCol w:w="1189"/>
        <w:gridCol w:w="4679"/>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5" w:type="pct"/>
            <w:tcBorders>
              <w:left w:val="nil"/>
              <w:right w:val="nil"/>
            </w:tcBorders>
          </w:tcPr>
          <w:p w14:paraId="45D7587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When used with ISOBMFF Media Segments, the indicated byte range shall start with a box.</w:t>
            </w:r>
          </w:p>
          <w:p w14:paraId="01E3F72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367F5384" w14:textId="77777777" w:rsidR="009C7DCE" w:rsidRPr="009B3C38" w:rsidRDefault="009C7DCE" w:rsidP="009C7DCE">
      <w:pPr>
        <w:widowControl/>
        <w:spacing w:after="120" w:line="240" w:lineRule="auto"/>
        <w:rPr>
          <w:rFonts w:eastAsia="MS Mincho"/>
          <w:szCs w:val="24"/>
        </w:rPr>
      </w:pPr>
    </w:p>
    <w:p w14:paraId="4DB3B28A"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SegmentTemplate</w:t>
      </w:r>
      <w:proofErr w:type="spellEnd"/>
      <w:r w:rsidRPr="009B3C38">
        <w:rPr>
          <w:rFonts w:eastAsia="MS Mincho"/>
          <w:szCs w:val="24"/>
        </w:rPr>
        <w:t xml:space="preserv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136"/>
        <w:gridCol w:w="817"/>
        <w:gridCol w:w="4230"/>
      </w:tblGrid>
      <w:tr w:rsidR="009C7DCE" w:rsidRPr="0014577E" w14:paraId="138250A0" w14:textId="77777777" w:rsidTr="00F53D9E">
        <w:tc>
          <w:tcPr>
            <w:tcW w:w="125" w:type="pct"/>
          </w:tcPr>
          <w:p w14:paraId="01D52BD5" w14:textId="77777777" w:rsidR="009C7DCE" w:rsidRPr="0014577E" w:rsidRDefault="009C7DCE" w:rsidP="00F53D9E">
            <w:pPr>
              <w:widowControl/>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widowControl/>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widowControl/>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widowControl/>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widowControl/>
              <w:spacing w:after="240" w:line="230" w:lineRule="atLeast"/>
              <w:jc w:val="lef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w:t>
            </w:r>
            <w:proofErr w:type="spellStart"/>
            <w:r w:rsidRPr="0014577E">
              <w:rPr>
                <w:rFonts w:eastAsia="MS Mincho"/>
                <w:sz w:val="18"/>
                <w:szCs w:val="16"/>
                <w:lang w:eastAsia="ja-JP"/>
              </w:rPr>
              <w:t>MediaDataBoxes</w:t>
            </w:r>
            <w:proofErr w:type="spellEnd"/>
            <w:r w:rsidRPr="0014577E">
              <w:rPr>
                <w:rFonts w:eastAsia="MS Mincho"/>
                <w:sz w:val="18"/>
                <w:szCs w:val="16"/>
                <w:lang w:eastAsia="ja-JP"/>
              </w:rPr>
              <w:t xml:space="preserve">. </w:t>
            </w:r>
          </w:p>
        </w:tc>
      </w:tr>
    </w:tbl>
    <w:p w14:paraId="1B10AD6E" w14:textId="71F8F293" w:rsidR="00A741D6" w:rsidRDefault="00A741D6" w:rsidP="00A741D6">
      <w:pPr>
        <w:tabs>
          <w:tab w:val="left" w:pos="5940"/>
        </w:tabs>
        <w:rPr>
          <w:lang w:val="en-GB"/>
        </w:rPr>
      </w:pPr>
    </w:p>
    <w:p w14:paraId="7F9FF21F" w14:textId="1DE343FA" w:rsidR="00CC4CEA" w:rsidRDefault="00CC4CEA" w:rsidP="00CC4CEA">
      <w:pPr>
        <w:pStyle w:val="Heading2"/>
        <w:rPr>
          <w:lang w:val="fi-FI"/>
        </w:rPr>
      </w:pPr>
      <w:proofErr w:type="spellStart"/>
      <w:r>
        <w:rPr>
          <w:lang w:val="fi-FI"/>
        </w:rPr>
        <w:t>Example</w:t>
      </w:r>
      <w:proofErr w:type="spellEnd"/>
      <w:r>
        <w:rPr>
          <w:lang w:val="fi-FI"/>
        </w:rPr>
        <w:t xml:space="preserve"> </w:t>
      </w:r>
      <w:proofErr w:type="spellStart"/>
      <w:r>
        <w:rPr>
          <w:lang w:val="fi-FI"/>
        </w:rPr>
        <w:t>usage</w:t>
      </w:r>
      <w:proofErr w:type="spellEnd"/>
      <w:r>
        <w:rPr>
          <w:lang w:val="fi-FI"/>
        </w:rPr>
        <w:t xml:space="preserve"> of </w:t>
      </w:r>
      <w:proofErr w:type="spellStart"/>
      <w:r>
        <w:rPr>
          <w:lang w:val="fi-FI"/>
        </w:rPr>
        <w:t>the</w:t>
      </w:r>
      <w:proofErr w:type="spellEnd"/>
      <w:r>
        <w:rPr>
          <w:lang w:val="fi-FI"/>
        </w:rPr>
        <w:t xml:space="preserve"> </w:t>
      </w:r>
      <w:proofErr w:type="spellStart"/>
      <w:r>
        <w:rPr>
          <w:lang w:val="fi-FI"/>
        </w:rPr>
        <w:t>segment</w:t>
      </w:r>
      <w:proofErr w:type="spellEnd"/>
      <w:r>
        <w:rPr>
          <w:lang w:val="fi-FI"/>
        </w:rPr>
        <w:t xml:space="preserve"> </w:t>
      </w:r>
      <w:proofErr w:type="spellStart"/>
      <w:r>
        <w:rPr>
          <w:lang w:val="fi-FI"/>
        </w:rPr>
        <w:t>index</w:t>
      </w:r>
      <w:proofErr w:type="spellEnd"/>
      <w:r>
        <w:rPr>
          <w:lang w:val="fi-FI"/>
        </w:rPr>
        <w:t xml:space="preserve">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sz w:val="24"/>
        </w:rPr>
      </w:pPr>
      <w:r>
        <w:rPr>
          <w:b/>
          <w:sz w:val="24"/>
        </w:rPr>
        <w:t>J.2.5</w:t>
      </w:r>
      <w:r>
        <w:rPr>
          <w:b/>
          <w:sz w:val="24"/>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proofErr w:type="spellStart"/>
      <w:r w:rsidRPr="007D30A0">
        <w:rPr>
          <w:rFonts w:ascii="Courier New" w:hAnsi="Courier New"/>
        </w:rPr>
        <w:t>SegmentIndexBox</w:t>
      </w:r>
      <w:proofErr w:type="spellEnd"/>
      <w:r>
        <w:t xml:space="preserve"> is set so that (</w:t>
      </w:r>
      <w:r w:rsidRPr="007D30A0">
        <w:rPr>
          <w:rFonts w:ascii="Courier New" w:hAnsi="Courier New"/>
        </w:rPr>
        <w:t>flags</w:t>
      </w:r>
      <w:r>
        <w:t xml:space="preserve"> &amp; 1) is equal to 1, the media data is "</w:t>
      </w:r>
      <w:proofErr w:type="spellStart"/>
      <w:r>
        <w:t>tigthly</w:t>
      </w:r>
      <w:proofErr w:type="spellEnd"/>
      <w:r>
        <w:t xml:space="preserve"> packed", i.e. a single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sidRPr="007D30A0">
        <w:rPr>
          <w:rFonts w:ascii="Courier New" w:hAnsi="Courier New"/>
        </w:rPr>
        <w:t>SegmentIndexBox</w:t>
      </w:r>
      <w:proofErr w:type="spellEnd"/>
      <w:r>
        <w:t xml:space="preserve"> syntax conditional on the values of the flags field. A client taking advantage of the "tightly packed" media could operate as follows:</w:t>
      </w:r>
    </w:p>
    <w:p w14:paraId="7A6026B3" w14:textId="77777777" w:rsidR="00EA2879" w:rsidRDefault="00EA2879" w:rsidP="00EA2879">
      <w:pPr>
        <w:numPr>
          <w:ilvl w:val="0"/>
          <w:numId w:val="35"/>
        </w:numPr>
      </w:pPr>
      <w:r>
        <w:t xml:space="preserve">Conclude that since the </w:t>
      </w:r>
      <w:proofErr w:type="spellStart"/>
      <w:r w:rsidRPr="007D30A0">
        <w:rPr>
          <w:rFonts w:ascii="Courier New" w:hAnsi="Courier New"/>
        </w:rPr>
        <w:t>SegmentIndexBox</w:t>
      </w:r>
      <w:proofErr w:type="spellEnd"/>
      <w:r>
        <w:t xml:space="preserve"> has (</w:t>
      </w:r>
      <w:r w:rsidRPr="007D30A0">
        <w:rPr>
          <w:rFonts w:ascii="Courier New" w:hAnsi="Courier New"/>
        </w:rPr>
        <w:t>flags</w:t>
      </w:r>
      <w:r>
        <w:t xml:space="preserve"> &amp; 1) equal to 1, the reception of </w:t>
      </w:r>
      <w:proofErr w:type="spellStart"/>
      <w:r w:rsidRPr="007D30A0">
        <w:rPr>
          <w:rFonts w:ascii="Courier New" w:hAnsi="Courier New"/>
        </w:rPr>
        <w:t>MovieFragmentBox</w:t>
      </w:r>
      <w:r>
        <w:t>es</w:t>
      </w:r>
      <w:proofErr w:type="spellEnd"/>
      <w:r>
        <w:t xml:space="preserve"> is not necessary.</w:t>
      </w:r>
    </w:p>
    <w:p w14:paraId="55B9940B" w14:textId="77777777" w:rsidR="00EA2879" w:rsidRDefault="00EA2879" w:rsidP="00EA2879">
      <w:pPr>
        <w:numPr>
          <w:ilvl w:val="0"/>
          <w:numId w:val="35"/>
        </w:numPr>
      </w:pPr>
      <w:r>
        <w:t xml:space="preserve">Omit the downloading of </w:t>
      </w:r>
      <w:proofErr w:type="spellStart"/>
      <w:r w:rsidRPr="007D30A0">
        <w:rPr>
          <w:rFonts w:ascii="Courier New" w:hAnsi="Courier New"/>
        </w:rPr>
        <w:t>MovieFragmentBox</w:t>
      </w:r>
      <w:r>
        <w:t>es</w:t>
      </w:r>
      <w:proofErr w:type="spellEnd"/>
      <w:r>
        <w:t xml:space="preserve"> and only download the media data by </w:t>
      </w:r>
      <w:r>
        <w:lastRenderedPageBreak/>
        <w:t xml:space="preserve">deriving a byte range from the </w:t>
      </w:r>
      <w:proofErr w:type="spellStart"/>
      <w:r>
        <w:rPr>
          <w:rFonts w:ascii="Courier New" w:eastAsia="Times New Roman" w:hAnsi="Courier New"/>
          <w:szCs w:val="20"/>
        </w:rPr>
        <w:t>media_data_offset</w:t>
      </w:r>
      <w:proofErr w:type="spellEnd"/>
      <w:r>
        <w:t xml:space="preserve"> given in the </w:t>
      </w:r>
      <w:proofErr w:type="spellStart"/>
      <w:r w:rsidRPr="007D30A0">
        <w:rPr>
          <w:rFonts w:ascii="Courier New" w:hAnsi="Courier New"/>
        </w:rPr>
        <w:t>SegmentIndexBox</w:t>
      </w:r>
      <w:proofErr w:type="spellEnd"/>
      <w:r>
        <w:t>. Thus, a bitrate saving in the transmitted data is achieved.</w:t>
      </w:r>
    </w:p>
    <w:p w14:paraId="4B713CF1" w14:textId="77777777" w:rsidR="00EA2879" w:rsidRDefault="00EA2879" w:rsidP="00EA2879">
      <w:pPr>
        <w:numPr>
          <w:ilvl w:val="0"/>
          <w:numId w:val="35"/>
        </w:numPr>
      </w:pPr>
      <w:r>
        <w:t xml:space="preserve">Create the </w:t>
      </w:r>
      <w:proofErr w:type="spellStart"/>
      <w:r w:rsidRPr="007D30A0">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sidRPr="007D30A0">
        <w:rPr>
          <w:rFonts w:ascii="Courier New" w:hAnsi="Courier New"/>
        </w:rPr>
        <w:t>TrackExtendsBox</w:t>
      </w:r>
      <w:proofErr w:type="spellEnd"/>
      <w:r>
        <w:t xml:space="preserve">. For example, in case of AVC or HEVC, the information in the </w:t>
      </w:r>
      <w:proofErr w:type="spellStart"/>
      <w:r w:rsidRPr="007D30A0">
        <w:rPr>
          <w:rFonts w:ascii="Courier New" w:hAnsi="Courier New"/>
        </w:rPr>
        <w:t>TrackRunBox</w:t>
      </w:r>
      <w:proofErr w:type="spellEnd"/>
      <w:r>
        <w:t xml:space="preserve"> could be concluded as follows:</w:t>
      </w:r>
    </w:p>
    <w:p w14:paraId="523BC650" w14:textId="77777777" w:rsidR="00EA2879" w:rsidRDefault="00EA2879" w:rsidP="00EA2879">
      <w:pPr>
        <w:numPr>
          <w:ilvl w:val="1"/>
          <w:numId w:val="35"/>
        </w:numPr>
      </w:pPr>
      <w:r>
        <w:t>Deriving the sample sizes and the sample size by carrying out the access unit boundary determination as specified in AVC or HEVC.</w:t>
      </w:r>
    </w:p>
    <w:p w14:paraId="5A33BFF4" w14:textId="77777777" w:rsidR="00EA2879" w:rsidRDefault="00EA2879" w:rsidP="00EA2879">
      <w:pPr>
        <w:numPr>
          <w:ilvl w:val="1"/>
          <w:numId w:val="35"/>
        </w:numPr>
      </w:pPr>
      <w:r>
        <w:t>Deriving sample composition times from picture timing SEI messages present in the bitstream or concluding that composition times are proportional to picture order count.</w:t>
      </w:r>
    </w:p>
    <w:p w14:paraId="0E57EC21" w14:textId="77777777" w:rsidR="00EA2879" w:rsidRDefault="00EA2879" w:rsidP="00EA2879">
      <w:pPr>
        <w:numPr>
          <w:ilvl w:val="1"/>
          <w:numId w:val="35"/>
        </w:numPr>
      </w:pPr>
      <w:r>
        <w:t>Deriving sample flags from the VCL NAL unit types or setting sample flags to indicate an unknown status.</w:t>
      </w:r>
    </w:p>
    <w:p w14:paraId="5E0A6476" w14:textId="3B5C88E9" w:rsidR="00EA2879" w:rsidRDefault="00EA2879" w:rsidP="00EA2879">
      <w:r>
        <w:fldChar w:fldCharType="begin"/>
      </w:r>
      <w:r>
        <w:instrText>REF _Ref20495436 \h</w:instrText>
      </w:r>
      <w:r>
        <w:fldChar w:fldCharType="separate"/>
      </w:r>
      <w:r w:rsidR="001E10FB">
        <w:t>Figure J.</w:t>
      </w:r>
      <w:r w:rsidR="001E10FB">
        <w:rPr>
          <w:noProof/>
        </w:rPr>
        <w:t>2</w:t>
      </w:r>
      <w:r>
        <w:fldChar w:fldCharType="end"/>
      </w:r>
      <w:r>
        <w:t xml:space="preserve"> shows an example that is aligned with the structure presented in Figure J.1. </w:t>
      </w:r>
      <w:r>
        <w:rPr>
          <w:lang w:val="en-GB"/>
        </w:rPr>
        <w:t xml:space="preserve">All entries of the top level </w:t>
      </w:r>
      <w:proofErr w:type="spellStart"/>
      <w:r w:rsidRPr="007D30A0">
        <w:rPr>
          <w:rFonts w:ascii="Courier New" w:hAnsi="Courier New"/>
          <w:lang w:val="en-GB"/>
        </w:rPr>
        <w:t>SegmentIndexBox</w:t>
      </w:r>
      <w:proofErr w:type="spellEnd"/>
      <w:r>
        <w:rPr>
          <w:lang w:val="en-GB"/>
        </w:rPr>
        <w:t xml:space="preserve"> point to segments comprising one or more movie fragments, i.e. </w:t>
      </w:r>
      <w:proofErr w:type="spellStart"/>
      <w:r w:rsidRPr="007D30A0">
        <w:rPr>
          <w:rFonts w:ascii="Courier New" w:hAnsi="Courier New"/>
          <w:lang w:val="en-GB"/>
        </w:rPr>
        <w:t>reference_type</w:t>
      </w:r>
      <w:proofErr w:type="spellEnd"/>
      <w:r>
        <w:rPr>
          <w:lang w:val="en-GB"/>
        </w:rPr>
        <w:t xml:space="preserve"> is equal to 0. The values of </w:t>
      </w:r>
      <w:proofErr w:type="spellStart"/>
      <w:r w:rsidRPr="007D30A0">
        <w:rPr>
          <w:rFonts w:ascii="Courier New" w:hAnsi="Courier New"/>
          <w:lang w:val="en-GB"/>
        </w:rPr>
        <w:t>referenced_size</w:t>
      </w:r>
      <w:proofErr w:type="spellEnd"/>
      <w:r>
        <w:rPr>
          <w:lang w:val="en-GB"/>
        </w:rPr>
        <w:t xml:space="preserve"> and </w:t>
      </w:r>
      <w:proofErr w:type="spellStart"/>
      <w:r w:rsidRPr="007D30A0">
        <w:rPr>
          <w:rFonts w:ascii="Courier New" w:hAnsi="Courier New"/>
          <w:lang w:val="en-GB"/>
        </w:rPr>
        <w:t>subsegment_duration</w:t>
      </w:r>
      <w:proofErr w:type="spellEnd"/>
      <w:r>
        <w:rPr>
          <w:lang w:val="en-GB"/>
        </w:rPr>
        <w:t xml:space="preserve"> of each entry are calculated as in Table J.1 above. The dashed double-ended arrows in </w:t>
      </w:r>
      <w:r>
        <w:fldChar w:fldCharType="begin"/>
      </w:r>
      <w:r>
        <w:instrText>REF _Ref20495436 \h</w:instrText>
      </w:r>
      <w:r>
        <w:fldChar w:fldCharType="separate"/>
      </w:r>
      <w:r w:rsidR="001E10FB">
        <w:t>Figure J.</w:t>
      </w:r>
      <w:r w:rsidR="001E10FB">
        <w:rPr>
          <w:noProof/>
        </w:rPr>
        <w:t>2</w:t>
      </w:r>
      <w:r>
        <w:fldChar w:fldCharType="end"/>
      </w:r>
      <w:r>
        <w:rPr>
          <w:lang w:val="en-GB"/>
        </w:rPr>
        <w:t xml:space="preserve"> indicate the values of </w:t>
      </w:r>
      <w:proofErr w:type="spellStart"/>
      <w:r w:rsidRPr="007D30A0">
        <w:rPr>
          <w:rFonts w:ascii="Courier New" w:hAnsi="Courier New"/>
          <w:lang w:val="en-GB"/>
        </w:rPr>
        <w:t>media_data_offset</w:t>
      </w:r>
      <w:proofErr w:type="spellEnd"/>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4"/>
                    <a:stretch>
                      <a:fillRect/>
                    </a:stretch>
                  </pic:blipFill>
                  <pic:spPr bwMode="auto">
                    <a:xfrm>
                      <a:off x="0" y="0"/>
                      <a:ext cx="3000375" cy="1019175"/>
                    </a:xfrm>
                    <a:prstGeom prst="rect">
                      <a:avLst/>
                    </a:prstGeom>
                  </pic:spPr>
                </pic:pic>
              </a:graphicData>
            </a:graphic>
          </wp:inline>
        </w:drawing>
      </w:r>
    </w:p>
    <w:p w14:paraId="1BB979F0" w14:textId="01A0DFBA" w:rsidR="00EA2879" w:rsidRDefault="00EA2879" w:rsidP="00EA2879">
      <w:pPr>
        <w:pStyle w:val="Caption"/>
        <w:jc w:val="center"/>
      </w:pPr>
      <w:bookmarkStart w:id="1158" w:name="_Ref20495436"/>
      <w:r>
        <w:t>Figure J.</w:t>
      </w:r>
      <w:r>
        <w:fldChar w:fldCharType="begin"/>
      </w:r>
      <w:r>
        <w:instrText>SEQ Figure \* ARABIC</w:instrText>
      </w:r>
      <w:r>
        <w:fldChar w:fldCharType="separate"/>
      </w:r>
      <w:r w:rsidR="001E10FB">
        <w:rPr>
          <w:noProof/>
        </w:rPr>
        <w:t>2</w:t>
      </w:r>
      <w:r>
        <w:fldChar w:fldCharType="end"/>
      </w:r>
      <w:bookmarkEnd w:id="1158"/>
      <w:r>
        <w:t xml:space="preserve">. Simple segment index including </w:t>
      </w:r>
      <w:proofErr w:type="spellStart"/>
      <w:r w:rsidRPr="007D30A0">
        <w:rPr>
          <w:rFonts w:ascii="Courier New" w:hAnsi="Courier New"/>
        </w:rPr>
        <w:t>media_data_offset</w:t>
      </w:r>
      <w:proofErr w:type="spellEnd"/>
      <w:r>
        <w:t xml:space="preserve"> values (dashed arrows).</w:t>
      </w:r>
    </w:p>
    <w:p w14:paraId="0190F9B0" w14:textId="75D447B9" w:rsidR="008B6198" w:rsidRPr="00D92AB4" w:rsidRDefault="008B6198" w:rsidP="008B6198">
      <w:pPr>
        <w:pStyle w:val="Heading1"/>
      </w:pPr>
      <w:bookmarkStart w:id="1159" w:name="_Toc96416168"/>
      <w:r w:rsidRPr="00D92AB4">
        <w:t>S</w:t>
      </w:r>
      <w:r w:rsidR="00565946">
        <w:t>ample reordering</w:t>
      </w:r>
      <w:r w:rsidRPr="00D92AB4">
        <w:t xml:space="preserve"> in Track Runs</w:t>
      </w:r>
      <w:bookmarkEnd w:id="1159"/>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w:t>
      </w:r>
      <w:proofErr w:type="spellStart"/>
      <w:r>
        <w:t>moof</w:t>
      </w:r>
      <w:proofErr w:type="spellEnd"/>
      <w:r>
        <w:t xml:space="preserve">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lastRenderedPageBreak/>
        <w:t>As discussed in m44768, there are several options to do this:</w:t>
      </w:r>
    </w:p>
    <w:p w14:paraId="41BA0D00" w14:textId="77777777" w:rsidR="008B6198" w:rsidRDefault="008B6198" w:rsidP="008B6198">
      <w:r>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have to be properly re-interleaved when "merging" these tracks. This also requires multi-track segments which is 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CC28A99" w14:textId="77777777" w:rsidR="008B6198" w:rsidRDefault="008B6198" w:rsidP="008B6198">
      <w:r>
        <w:t>- Option 2: split the temporal layers as one per TRUN</w:t>
      </w:r>
    </w:p>
    <w:p w14:paraId="1E4BD1BF" w14:textId="77777777" w:rsidR="008B6198" w:rsidRDefault="008B6198" w:rsidP="008B6198">
      <w:r>
        <w:t xml:space="preserve">Since samples have to be in decoding order within the fragment, the only possibility to store data per temporal sublayer is to have a new </w:t>
      </w:r>
      <w:proofErr w:type="spellStart"/>
      <w:r>
        <w:t>trun</w:t>
      </w:r>
      <w:proofErr w:type="spellEnd"/>
      <w:r>
        <w:t xml:space="preserve"> whenever a we have a change of temporal sublayer between </w:t>
      </w:r>
      <w:proofErr w:type="spellStart"/>
      <w:r>
        <w:t>non contiguous</w:t>
      </w:r>
      <w:proofErr w:type="spellEnd"/>
      <w:r>
        <w:t xml:space="preserve">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proofErr w:type="spellStart"/>
      <w:r w:rsidRPr="0084684F">
        <w:t>trun</w:t>
      </w:r>
      <w:proofErr w:type="spellEnd"/>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 xml:space="preserve">Hence 17 </w:t>
      </w:r>
      <w:proofErr w:type="spellStart"/>
      <w:r w:rsidRPr="00152C83">
        <w:t>trun</w:t>
      </w:r>
      <w:proofErr w:type="spellEnd"/>
      <w:r w:rsidRPr="00152C83">
        <w:t xml:space="preserve"> instead of 1! With a base TRUN size of 20 (12 for full box + 8 for sample </w:t>
      </w:r>
      <w:proofErr w:type="spellStart"/>
      <w:r w:rsidRPr="00152C83">
        <w:t>count+data</w:t>
      </w:r>
      <w:proofErr w:type="spellEnd"/>
      <w:r w:rsidRPr="00152C83">
        <w:t xml:space="preserve"> offset) or 16 for </w:t>
      </w:r>
      <w:proofErr w:type="spellStart"/>
      <w:r w:rsidRPr="00152C83">
        <w:t>ctrn</w:t>
      </w:r>
      <w:proofErr w:type="spellEnd"/>
      <w:r w:rsidRPr="00152C83">
        <w:t xml:space="preserve"> (12 for full box + 8 for sample </w:t>
      </w:r>
      <w:proofErr w:type="spellStart"/>
      <w:r w:rsidRPr="00152C83">
        <w:t>count+data</w:t>
      </w:r>
      <w:proofErr w:type="spellEnd"/>
      <w:r w:rsidRPr="00152C83">
        <w:t xml:space="preserve"> offset assuming offset can be less than 65k), we end up with at least 320 bytes (</w:t>
      </w:r>
      <w:proofErr w:type="spellStart"/>
      <w:r w:rsidRPr="00152C83">
        <w:t>trun</w:t>
      </w:r>
      <w:proofErr w:type="spellEnd"/>
      <w:r w:rsidRPr="00152C83">
        <w:t>) or 256 bytes (</w:t>
      </w:r>
      <w:proofErr w:type="spellStart"/>
      <w:r w:rsidRPr="00152C83">
        <w:t>ctrn</w:t>
      </w:r>
      <w:proofErr w:type="spellEnd"/>
      <w:r w:rsidRPr="00152C83">
        <w:t>)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 xml:space="preserve">The proposal in m44768 to overcome this was to use a single </w:t>
      </w:r>
      <w:proofErr w:type="spellStart"/>
      <w:r>
        <w:t>trun</w:t>
      </w:r>
      <w:proofErr w:type="spellEnd"/>
      <w:r>
        <w:t xml:space="preserve">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 xml:space="preserve">We investigated how to reuse an existing ISOBMFF HAS packaging (single file or segmented) to </w:t>
      </w:r>
      <w:r>
        <w:lastRenderedPageBreak/>
        <w:t>provide a low frame rate version of the content without duplicating the files. Our ultimate goal is to 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5"/>
                    <a:stretch>
                      <a:fillRect/>
                    </a:stretch>
                  </pic:blipFill>
                  <pic:spPr>
                    <a:xfrm>
                      <a:off x="0" y="0"/>
                      <a:ext cx="5166371" cy="3742952"/>
                    </a:xfrm>
                    <a:prstGeom prst="rect">
                      <a:avLst/>
                    </a:prstGeom>
                  </pic:spPr>
                </pic:pic>
              </a:graphicData>
            </a:graphic>
          </wp:inline>
        </w:drawing>
      </w:r>
    </w:p>
    <w:p w14:paraId="0267D11E" w14:textId="13C00B62" w:rsidR="008B6198" w:rsidRDefault="008B6198" w:rsidP="008B6198">
      <w:pPr>
        <w:pStyle w:val="Caption"/>
        <w:jc w:val="center"/>
      </w:pPr>
      <w:bookmarkStart w:id="1160" w:name="_Ref19602913"/>
      <w:r>
        <w:t xml:space="preserve">Figure </w:t>
      </w:r>
      <w:r w:rsidR="00F40D50">
        <w:fldChar w:fldCharType="begin"/>
      </w:r>
      <w:r w:rsidR="00F40D50">
        <w:instrText xml:space="preserve"> SEQ Figure \* ARABIC </w:instrText>
      </w:r>
      <w:r w:rsidR="00F40D50">
        <w:fldChar w:fldCharType="separate"/>
      </w:r>
      <w:r w:rsidR="001E10FB">
        <w:rPr>
          <w:noProof/>
        </w:rPr>
        <w:t>3</w:t>
      </w:r>
      <w:r w:rsidR="00F40D50">
        <w:rPr>
          <w:noProof/>
        </w:rPr>
        <w:fldChar w:fldCharType="end"/>
      </w:r>
      <w:bookmarkEnd w:id="1160"/>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w:t>
      </w:r>
      <w:proofErr w:type="spellStart"/>
      <w:r>
        <w:t>ssix</w:t>
      </w:r>
      <w:proofErr w:type="spellEnd"/>
      <w:r>
        <w:t>’ box.</w:t>
      </w:r>
    </w:p>
    <w:p w14:paraId="6779FC7E" w14:textId="77777777" w:rsidR="008B6198" w:rsidRPr="000237A2" w:rsidRDefault="008B6198" w:rsidP="000237A2">
      <w:pPr>
        <w:pStyle w:val="Heading3"/>
      </w:pPr>
      <w:r w:rsidRPr="000237A2">
        <w:t xml:space="preserve">leva and </w:t>
      </w:r>
      <w:proofErr w:type="spellStart"/>
      <w:r w:rsidRPr="000237A2">
        <w:t>ssix</w:t>
      </w:r>
      <w:proofErr w:type="spellEnd"/>
      <w:r w:rsidRPr="000237A2">
        <w:t xml:space="preserve">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w:t>
      </w:r>
      <w:proofErr w:type="spellStart"/>
      <w:r w:rsidRPr="000237A2">
        <w:t>ssix</w:t>
      </w:r>
      <w:proofErr w:type="spellEnd"/>
      <w:r w:rsidRPr="000237A2">
        <w:t xml:space="preserve">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8B6198">
      <w:pPr>
        <w:pStyle w:val="ListParagraph"/>
        <w:widowControl/>
        <w:numPr>
          <w:ilvl w:val="0"/>
          <w:numId w:val="37"/>
        </w:numPr>
        <w:autoSpaceDN/>
        <w:spacing w:after="0" w:line="240" w:lineRule="auto"/>
        <w:jc w:val="left"/>
        <w:textAlignment w:val="auto"/>
      </w:pPr>
      <w:r>
        <w:t>S</w:t>
      </w:r>
      <w:r w:rsidRPr="00AD7BBB">
        <w:t xml:space="preserve">eparate each sublayer in </w:t>
      </w:r>
      <w:r>
        <w:t xml:space="preserve">a </w:t>
      </w:r>
      <w:r w:rsidRPr="00AD7BBB">
        <w:t xml:space="preserve">dedicated </w:t>
      </w:r>
      <w:proofErr w:type="spellStart"/>
      <w:r w:rsidRPr="00AD7BBB">
        <w:t>traf</w:t>
      </w:r>
      <w:proofErr w:type="spellEnd"/>
      <w:r w:rsidRPr="00AD7BBB">
        <w:t>, which we would want to avoid</w:t>
      </w:r>
      <w:r>
        <w:t xml:space="preserve"> as we explained in section 2.</w:t>
      </w:r>
    </w:p>
    <w:p w14:paraId="33B429F5" w14:textId="77777777" w:rsidR="008B6198" w:rsidRDefault="008B6198" w:rsidP="008B6198">
      <w:pPr>
        <w:pStyle w:val="ListParagraph"/>
        <w:widowControl/>
        <w:numPr>
          <w:ilvl w:val="0"/>
          <w:numId w:val="37"/>
        </w:numPr>
        <w:autoSpaceDN/>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A0E0839" w14:textId="77777777" w:rsidR="008B6198" w:rsidRDefault="008B6198" w:rsidP="008B6198">
      <w:r>
        <w:lastRenderedPageBreak/>
        <w:t>One possibility would be to relax the leva/</w:t>
      </w:r>
      <w:proofErr w:type="spellStart"/>
      <w:r>
        <w:t>ssix</w:t>
      </w:r>
      <w:proofErr w:type="spellEnd"/>
      <w:r>
        <w:t xml:space="preserve"> constraint on byte range continuity per level, and allow multiple occurrences of a level in an ‘</w:t>
      </w:r>
      <w:proofErr w:type="spellStart"/>
      <w:r>
        <w:t>ssix</w:t>
      </w:r>
      <w:proofErr w:type="spellEnd"/>
      <w:r>
        <w:t>’ box (see discussion in previous section). While this works, this has the following drawbacks:</w:t>
      </w:r>
    </w:p>
    <w:p w14:paraId="575E15EC" w14:textId="77777777" w:rsidR="008B6198" w:rsidRDefault="008B6198" w:rsidP="008B6198">
      <w:r>
        <w:t xml:space="preserve">- the </w:t>
      </w:r>
      <w:proofErr w:type="spellStart"/>
      <w:r>
        <w:t>ssix</w:t>
      </w:r>
      <w:proofErr w:type="spellEnd"/>
      <w:r>
        <w:t xml:space="preserve"> box becomes quite big: for our previous example, 17 entries instead of 4 (one per sublayer), each entry counting for 32 bits</w:t>
      </w:r>
    </w:p>
    <w:p w14:paraId="4F7BE6CF" w14:textId="77777777" w:rsidR="008B6198" w:rsidRDefault="008B6198" w:rsidP="008B6198">
      <w:r>
        <w:t xml:space="preserve">- it seems to break the philosophy of </w:t>
      </w:r>
      <w:proofErr w:type="spellStart"/>
      <w:r>
        <w:t>ssix</w:t>
      </w:r>
      <w:proofErr w:type="spellEnd"/>
    </w:p>
    <w:p w14:paraId="5F527880" w14:textId="77777777" w:rsidR="008B6198" w:rsidRDefault="008B6198" w:rsidP="008B6198">
      <w:r>
        <w:t>- multiple byte ranges will be required for a given level</w:t>
      </w:r>
    </w:p>
    <w:p w14:paraId="79E5B684" w14:textId="77777777" w:rsidR="008B6198" w:rsidRDefault="008B6198" w:rsidP="008B6198">
      <w:r>
        <w:t>- samples are still in decoding order in the ‘</w:t>
      </w:r>
      <w:proofErr w:type="spellStart"/>
      <w:r>
        <w:t>mdat</w:t>
      </w:r>
      <w:proofErr w:type="spellEnd"/>
      <w:r>
        <w:t>’ (not compatible with the identified use cases above)</w:t>
      </w:r>
    </w:p>
    <w:p w14:paraId="67D31BF7" w14:textId="77777777" w:rsidR="008B6198" w:rsidRDefault="008B6198" w:rsidP="008B6198">
      <w:r>
        <w:t>We therefore propose to introduce a sample ordering index at the ‘</w:t>
      </w:r>
      <w:proofErr w:type="spellStart"/>
      <w:r>
        <w:t>trun</w:t>
      </w:r>
      <w:proofErr w:type="spellEnd"/>
      <w:r>
        <w:t>’ level to enable:</w:t>
      </w:r>
    </w:p>
    <w:p w14:paraId="28E4D123" w14:textId="77777777" w:rsidR="008B6198" w:rsidRDefault="008B6198" w:rsidP="008B6198">
      <w:r>
        <w:t xml:space="preserve">- Single </w:t>
      </w:r>
      <w:proofErr w:type="spellStart"/>
      <w:r>
        <w:t>trun</w:t>
      </w:r>
      <w:proofErr w:type="spellEnd"/>
      <w:r>
        <w:t>, single track</w:t>
      </w:r>
    </w:p>
    <w:p w14:paraId="6D37EF99" w14:textId="77777777" w:rsidR="008B6198" w:rsidRDefault="008B6198" w:rsidP="008B6198">
      <w:r>
        <w:t>- Single byte-range request for a given sublayer (or level)</w:t>
      </w:r>
    </w:p>
    <w:p w14:paraId="15EFB027" w14:textId="77777777" w:rsidR="008B6198" w:rsidRDefault="008B6198" w:rsidP="008B6198">
      <w:r>
        <w:t>- Unmodified '</w:t>
      </w:r>
      <w:proofErr w:type="spellStart"/>
      <w:r>
        <w:t>ssix</w:t>
      </w:r>
      <w:proofErr w:type="spellEnd"/>
      <w:r>
        <w:t xml:space="preserve">'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w:t>
      </w:r>
      <w:proofErr w:type="spellStart"/>
      <w:r>
        <w:t>trun</w:t>
      </w:r>
      <w:proofErr w:type="spellEnd"/>
      <w:r>
        <w:t>'  or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D75DD61" w14:textId="77777777" w:rsidR="008B6198" w:rsidRPr="000237A2" w:rsidRDefault="008B6198" w:rsidP="000237A2">
      <w:pPr>
        <w:pStyle w:val="Heading3"/>
      </w:pPr>
      <w:r w:rsidRPr="000237A2">
        <w:t xml:space="preserve">Sample interleave index in (Compact) </w:t>
      </w:r>
      <w:proofErr w:type="spellStart"/>
      <w:r w:rsidRPr="000237A2">
        <w:t>Trun</w:t>
      </w:r>
      <w:proofErr w:type="spellEnd"/>
    </w:p>
    <w:p w14:paraId="7DBA8C3B" w14:textId="77777777" w:rsidR="008B6198" w:rsidRDefault="008B6198" w:rsidP="008B6198">
      <w:r>
        <w:t xml:space="preserve">The initial proposal in m44768 </w:t>
      </w:r>
      <w:r w:rsidRPr="004335C7">
        <w:t>propose</w:t>
      </w:r>
      <w:r>
        <w:t>d</w:t>
      </w:r>
      <w:r w:rsidRPr="004335C7">
        <w:t xml:space="preserve"> to use the </w:t>
      </w:r>
      <w:proofErr w:type="spellStart"/>
      <w:r w:rsidRPr="004335C7">
        <w:t>trun</w:t>
      </w:r>
      <w:proofErr w:type="spellEnd"/>
      <w:r w:rsidRPr="004335C7">
        <w:t xml:space="preserve"> </w:t>
      </w:r>
      <w:r>
        <w:t xml:space="preserve">or compact </w:t>
      </w:r>
      <w:proofErr w:type="spellStart"/>
      <w:r>
        <w:t>trun</w:t>
      </w:r>
      <w:proofErr w:type="spellEnd"/>
      <w:r>
        <w:t xml:space="preserve"> </w:t>
      </w:r>
      <w:r w:rsidRPr="004335C7">
        <w:t xml:space="preserve">currently under investigation to provide sample interleaving </w:t>
      </w:r>
      <w:r>
        <w:t xml:space="preserve">(or reordering) </w:t>
      </w:r>
      <w:r w:rsidRPr="004335C7">
        <w:t>information. The principle</w:t>
      </w:r>
      <w:r>
        <w:t>s</w:t>
      </w:r>
      <w:r w:rsidRPr="004335C7">
        <w:t xml:space="preserve"> of </w:t>
      </w:r>
      <w:proofErr w:type="spellStart"/>
      <w:r w:rsidRPr="004335C7">
        <w:t>trun</w:t>
      </w:r>
      <w:proofErr w:type="spellEnd"/>
      <w:r w:rsidRPr="004335C7">
        <w:t xml:space="preserve">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w:t>
      </w:r>
      <w:proofErr w:type="spellStart"/>
      <w:r>
        <w:t>mdat</w:t>
      </w:r>
      <w:proofErr w:type="spellEnd"/>
      <w:r>
        <w:t xml:space="preserve"> </w:t>
      </w:r>
      <w:r w:rsidRPr="007B6D94">
        <w:t>within the run change</w:t>
      </w:r>
      <w:r w:rsidRPr="004335C7">
        <w:t xml:space="preserve">. This make sure that one reader fetching one </w:t>
      </w:r>
      <w:proofErr w:type="spellStart"/>
      <w:r w:rsidRPr="004335C7">
        <w:t>trun</w:t>
      </w:r>
      <w:proofErr w:type="spellEnd"/>
      <w:r w:rsidRPr="004335C7">
        <w:t xml:space="preserve"> has still all the data for these samples</w:t>
      </w:r>
      <w:r>
        <w:t>.</w:t>
      </w:r>
    </w:p>
    <w:p w14:paraId="78A2A3E6" w14:textId="77777777" w:rsidR="008B6198" w:rsidRDefault="008B6198" w:rsidP="008B6198">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6C0FF1C2" w14:textId="77777777" w:rsidR="008B6198" w:rsidRDefault="008B6198" w:rsidP="008B6198">
      <w:r>
        <w:t xml:space="preserve">The initial proposal from m44768 cost one index per sample, the </w:t>
      </w:r>
      <w:proofErr w:type="spellStart"/>
      <w:r>
        <w:t>sample_interleave_index</w:t>
      </w:r>
      <w:proofErr w:type="spellEnd"/>
      <w:r>
        <w:t xml:space="preserve">  using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22F19A61" w14:textId="77777777" w:rsidR="008B6198" w:rsidRDefault="008B6198" w:rsidP="008B6198">
      <w:r>
        <w:t>We then need:</w:t>
      </w:r>
    </w:p>
    <w:p w14:paraId="29BC3C21" w14:textId="77777777" w:rsidR="008B6198" w:rsidRDefault="008B6198" w:rsidP="008B6198">
      <w:pPr>
        <w:pStyle w:val="ListParagraph"/>
        <w:widowControl/>
        <w:numPr>
          <w:ilvl w:val="0"/>
          <w:numId w:val="39"/>
        </w:numPr>
        <w:autoSpaceDN/>
        <w:spacing w:after="0" w:line="240" w:lineRule="auto"/>
        <w:jc w:val="left"/>
        <w:textAlignment w:val="auto"/>
      </w:pPr>
      <w:r w:rsidRPr="00181710">
        <w:t xml:space="preserve">1 bit </w:t>
      </w:r>
      <w:r>
        <w:t>flags to indicate</w:t>
      </w:r>
      <w:r w:rsidRPr="00181710">
        <w:t xml:space="preserve"> p</w:t>
      </w:r>
      <w:r>
        <w:t xml:space="preserve">resence/absence of reordering/interleaving index </w:t>
      </w:r>
    </w:p>
    <w:p w14:paraId="355B7D01" w14:textId="77777777" w:rsidR="008B6198" w:rsidRPr="00181710" w:rsidRDefault="008B6198" w:rsidP="008B6198">
      <w:pPr>
        <w:pStyle w:val="ListParagraph"/>
        <w:widowControl/>
        <w:numPr>
          <w:ilvl w:val="0"/>
          <w:numId w:val="38"/>
        </w:numPr>
        <w:autoSpaceDN/>
        <w:spacing w:after="0" w:line="240" w:lineRule="auto"/>
        <w:jc w:val="left"/>
        <w:textAlignment w:val="auto"/>
      </w:pPr>
      <w:r>
        <w:t xml:space="preserve">1 bit flags for the </w:t>
      </w:r>
      <w:proofErr w:type="spellStart"/>
      <w:r>
        <w:t>sample_count_index_size</w:t>
      </w:r>
      <w:proofErr w:type="spellEnd"/>
      <w:r>
        <w:t xml:space="preserve"> </w:t>
      </w:r>
    </w:p>
    <w:p w14:paraId="0E8A3179" w14:textId="77777777" w:rsidR="008B6198" w:rsidRDefault="008B6198" w:rsidP="008B6198">
      <w:r>
        <w:t>We propose to add the following flags value in ‘</w:t>
      </w:r>
      <w:proofErr w:type="spellStart"/>
      <w:r>
        <w:t>ctrn</w:t>
      </w:r>
      <w:proofErr w:type="spellEnd"/>
      <w:r>
        <w:t>’ flags (see m</w:t>
      </w:r>
      <w:r w:rsidRPr="006458AD">
        <w:t>50571</w:t>
      </w:r>
      <w:r>
        <w:t xml:space="preserve"> on </w:t>
      </w:r>
      <w:proofErr w:type="spellStart"/>
      <w:r>
        <w:t>ctrn</w:t>
      </w:r>
      <w:proofErr w:type="spellEnd"/>
      <w:r>
        <w:t xml:space="preserve"> tests):</w:t>
      </w:r>
    </w:p>
    <w:p w14:paraId="09C460AE" w14:textId="77777777" w:rsidR="008B6198" w:rsidRDefault="008B6198" w:rsidP="008B6198">
      <w:r w:rsidRPr="00E55A34">
        <w:rPr>
          <w:highlight w:val="yellow"/>
        </w:rPr>
        <w:lastRenderedPageBreak/>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 xml:space="preserve">indicates the samples in the </w:t>
      </w:r>
      <w:proofErr w:type="spellStart"/>
      <w:r w:rsidRPr="00E55A34">
        <w:rPr>
          <w:highlight w:val="yellow"/>
        </w:rPr>
        <w:t>trun</w:t>
      </w:r>
      <w:proofErr w:type="spellEnd"/>
      <w:r w:rsidRPr="00E55A34">
        <w:rPr>
          <w:highlight w:val="yellow"/>
        </w:rPr>
        <w:t xml:space="preserve"> may be in an order different from the decoding order, and that a map of sample index in decoding order will be given at the end of the </w:t>
      </w:r>
      <w:proofErr w:type="spellStart"/>
      <w:r w:rsidRPr="00E55A34">
        <w:rPr>
          <w:highlight w:val="yellow"/>
        </w:rPr>
        <w:t>trun</w:t>
      </w:r>
      <w:proofErr w:type="spellEnd"/>
      <w:r>
        <w:t>.</w:t>
      </w:r>
    </w:p>
    <w:p w14:paraId="7F4064A6" w14:textId="77777777" w:rsidR="008B6198" w:rsidRDefault="008B6198" w:rsidP="008B6198">
      <w:r>
        <w:t xml:space="preserve">Add in </w:t>
      </w:r>
      <w:proofErr w:type="spellStart"/>
      <w:r>
        <w:t>ctrn</w:t>
      </w:r>
      <w:proofErr w:type="spellEnd"/>
      <w:r>
        <w:t xml:space="preserve">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 xml:space="preserve">Add at the end of </w:t>
      </w:r>
      <w:proofErr w:type="spellStart"/>
      <w:r>
        <w:t>ctrn</w:t>
      </w:r>
      <w:proofErr w:type="spellEnd"/>
      <w:r>
        <w:t xml:space="preserve">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w:t>
      </w:r>
      <w:proofErr w:type="spellStart"/>
      <w:r w:rsidRPr="00E55A34">
        <w:t>trun</w:t>
      </w:r>
      <w:proofErr w:type="spellEnd"/>
      <w:r w:rsidRPr="00E55A34">
        <w:t xml:space="preserve">. A value of 0 indicates that the sample data start at the </w:t>
      </w:r>
      <w:proofErr w:type="spellStart"/>
      <w:r w:rsidRPr="00E55A34">
        <w:t>trun</w:t>
      </w:r>
      <w:proofErr w:type="spellEnd"/>
      <w:r w:rsidRPr="00E55A34">
        <w:t xml:space="preserve"> data offset. </w:t>
      </w:r>
      <w:r w:rsidRPr="00676DA6">
        <w:t xml:space="preserve">A value of K&gt;0 indicates that the sample data start at the </w:t>
      </w:r>
      <w:proofErr w:type="spellStart"/>
      <w:r w:rsidRPr="00676DA6">
        <w:t>trun</w:t>
      </w:r>
      <w:proofErr w:type="spellEnd"/>
      <w:r w:rsidRPr="00676DA6">
        <w:t xml:space="preserve"> data offset plus the sum of the size of all samples with an interleaving index strictly less than K. </w:t>
      </w:r>
      <w:r>
        <w:t xml:space="preserve">The index shall range between 0 and </w:t>
      </w:r>
      <w:r w:rsidRPr="007D30A0">
        <w:rPr>
          <w:rFonts w:ascii="Courier New" w:hAnsi="Courier New"/>
          <w:noProof/>
        </w:rPr>
        <w:t>sample_count-1</w:t>
      </w:r>
      <w:r>
        <w:t xml:space="preserve"> inclusive. </w:t>
      </w:r>
      <w:r w:rsidRPr="00676DA6">
        <w:t xml:space="preserve">There shall not be two samples with the same interleaving index in the same </w:t>
      </w:r>
      <w:proofErr w:type="spellStart"/>
      <w:r w:rsidRPr="00676DA6">
        <w:t>trun</w:t>
      </w:r>
      <w:proofErr w:type="spellEnd"/>
      <w:r w:rsidRPr="00676DA6">
        <w:t>.</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w:t>
      </w:r>
      <w:proofErr w:type="spellStart"/>
      <w:r>
        <w:rPr>
          <w:lang w:val="en-GB"/>
        </w:rPr>
        <w:t>mdat</w:t>
      </w:r>
      <w:proofErr w:type="spellEnd"/>
      <w:r>
        <w:rPr>
          <w:lang w:val="en-GB"/>
        </w:rPr>
        <w:t xml:space="preserve">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Heading3"/>
      </w:pPr>
      <w:r w:rsidRPr="000237A2">
        <w:t xml:space="preserve">Sample count in Compact </w:t>
      </w:r>
      <w:proofErr w:type="spellStart"/>
      <w:r w:rsidRPr="000237A2">
        <w:t>Trun</w:t>
      </w:r>
      <w:proofErr w:type="spellEnd"/>
    </w:p>
    <w:p w14:paraId="336694DC" w14:textId="77777777" w:rsidR="008B6198" w:rsidRDefault="008B6198" w:rsidP="008B6198">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1699192" w14:textId="77777777" w:rsidR="008B6198" w:rsidRDefault="008B6198" w:rsidP="008B6198">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w:t>
      </w:r>
      <w:r w:rsidRPr="006458AD">
        <w:t>50571</w:t>
      </w:r>
      <w:r>
        <w:t xml:space="preserve"> on </w:t>
      </w:r>
      <w:proofErr w:type="spellStart"/>
      <w:r>
        <w:t>ctrn</w:t>
      </w:r>
      <w:proofErr w:type="spellEnd"/>
      <w:r>
        <w:t xml:space="preserve">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 xml:space="preserve">sample_count16bits that when set indicates that </w:t>
      </w:r>
      <w:proofErr w:type="spellStart"/>
      <w:r w:rsidRPr="007D30A0">
        <w:rPr>
          <w:rFonts w:ascii="Courier New" w:hAnsi="Courier New"/>
        </w:rPr>
        <w:t>sample_count</w:t>
      </w:r>
      <w:proofErr w:type="spellEnd"/>
      <w:r w:rsidRPr="007D30A0">
        <w:rPr>
          <w:rFonts w:ascii="Courier New" w:hAnsi="Courier New"/>
        </w:rPr>
        <w:t xml:space="preserve"> is coded on 16 bits. When not set, </w:t>
      </w:r>
      <w:proofErr w:type="spellStart"/>
      <w:r w:rsidRPr="007D30A0">
        <w:rPr>
          <w:rFonts w:ascii="Courier New" w:hAnsi="Courier New"/>
        </w:rPr>
        <w:t>sample_count</w:t>
      </w:r>
      <w:proofErr w:type="spellEnd"/>
      <w:r w:rsidRPr="007D30A0">
        <w:rPr>
          <w:rFonts w:ascii="Courier New" w:hAnsi="Courier New"/>
        </w:rPr>
        <w:t xml:space="preserve"> is coded on 8 bits.</w:t>
      </w:r>
    </w:p>
    <w:p w14:paraId="1557750C" w14:textId="77777777" w:rsidR="008B6198" w:rsidRDefault="008B6198" w:rsidP="008B6198">
      <w:r>
        <w:t xml:space="preserve">and in Section 8.8.8.2.2 of AMD4, replace in the syntax for </w:t>
      </w:r>
      <w:proofErr w:type="spellStart"/>
      <w:r>
        <w:t>CompactTrackRunBox</w:t>
      </w:r>
      <w:proofErr w:type="spellEnd"/>
      <w:r>
        <w:t>:</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lastRenderedPageBreak/>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77DA230D" w14:textId="77777777" w:rsidR="000A28E0" w:rsidRDefault="000A28E0" w:rsidP="0061510D">
      <w:pPr>
        <w:pStyle w:val="Heading1"/>
        <w:rPr>
          <w:lang w:val="de-AT"/>
        </w:rPr>
      </w:pPr>
      <w:bookmarkStart w:id="1161" w:name="_Toc96416169"/>
      <w:proofErr w:type="spellStart"/>
      <w:r>
        <w:rPr>
          <w:lang w:val="de-AT"/>
        </w:rPr>
        <w:t>Extending</w:t>
      </w:r>
      <w:proofErr w:type="spellEnd"/>
      <w:r>
        <w:rPr>
          <w:lang w:val="de-AT"/>
        </w:rPr>
        <w:t xml:space="preserve"> Segment Index</w:t>
      </w:r>
      <w:bookmarkEnd w:id="1161"/>
    </w:p>
    <w:p w14:paraId="067FAE6D" w14:textId="77777777" w:rsidR="000A28E0" w:rsidRPr="0061510D" w:rsidRDefault="000A28E0" w:rsidP="0061510D">
      <w:pPr>
        <w:pStyle w:val="Heading2"/>
      </w:pPr>
      <w:r w:rsidRPr="0061510D">
        <w:t>Introduction</w:t>
      </w:r>
    </w:p>
    <w:p w14:paraId="6B533315" w14:textId="59D8CF1C" w:rsidR="000A28E0" w:rsidRPr="00342CDD" w:rsidRDefault="000A28E0" w:rsidP="000A28E0">
      <w:pPr>
        <w:rPr>
          <w:lang w:val="de-AT"/>
        </w:rPr>
      </w:pPr>
      <w:proofErr w:type="spellStart"/>
      <w:r>
        <w:rPr>
          <w:lang w:val="de-AT"/>
        </w:rPr>
        <w:t>Following</w:t>
      </w:r>
      <w:proofErr w:type="spellEnd"/>
      <w:r>
        <w:rPr>
          <w:lang w:val="de-AT"/>
        </w:rPr>
        <w:t xml:space="preserve"> </w:t>
      </w:r>
      <w:proofErr w:type="spellStart"/>
      <w:r>
        <w:rPr>
          <w:lang w:val="de-AT"/>
        </w:rPr>
        <w:t>discussions</w:t>
      </w:r>
      <w:proofErr w:type="spellEnd"/>
      <w:r>
        <w:rPr>
          <w:lang w:val="de-AT"/>
        </w:rPr>
        <w:t xml:space="preserve"> on </w:t>
      </w:r>
      <w:r w:rsidR="008D4877">
        <w:rPr>
          <w:lang w:val="de-AT"/>
        </w:rPr>
        <w:t>'</w:t>
      </w:r>
      <w:proofErr w:type="spellStart"/>
      <w:r>
        <w:rPr>
          <w:lang w:val="de-AT"/>
        </w:rPr>
        <w:t>ssix</w:t>
      </w:r>
      <w:proofErr w:type="spellEnd"/>
      <w:r w:rsidR="008D4877">
        <w:rPr>
          <w:lang w:val="de-AT"/>
        </w:rPr>
        <w:t>'</w:t>
      </w:r>
      <w:r>
        <w:rPr>
          <w:lang w:val="de-AT"/>
        </w:rPr>
        <w:t xml:space="preserve">, </w:t>
      </w:r>
      <w:proofErr w:type="spellStart"/>
      <w:r>
        <w:rPr>
          <w:lang w:val="de-AT"/>
        </w:rPr>
        <w:t>this</w:t>
      </w:r>
      <w:proofErr w:type="spellEnd"/>
      <w:r>
        <w:rPr>
          <w:lang w:val="de-AT"/>
        </w:rPr>
        <w:t xml:space="preserve"> </w:t>
      </w:r>
      <w:proofErr w:type="spellStart"/>
      <w:r>
        <w:rPr>
          <w:lang w:val="de-AT"/>
        </w:rPr>
        <w:t>proposal</w:t>
      </w:r>
      <w:proofErr w:type="spellEnd"/>
      <w:r>
        <w:rPr>
          <w:lang w:val="de-AT"/>
        </w:rPr>
        <w:t xml:space="preserve"> </w:t>
      </w:r>
      <w:proofErr w:type="spellStart"/>
      <w:r>
        <w:rPr>
          <w:lang w:val="de-AT"/>
        </w:rPr>
        <w:t>suggests</w:t>
      </w:r>
      <w:proofErr w:type="spellEnd"/>
      <w:r>
        <w:rPr>
          <w:lang w:val="de-AT"/>
        </w:rPr>
        <w:t xml:space="preserve"> </w:t>
      </w:r>
      <w:proofErr w:type="spellStart"/>
      <w:r>
        <w:rPr>
          <w:lang w:val="de-AT"/>
        </w:rPr>
        <w:t>extending</w:t>
      </w:r>
      <w:proofErr w:type="spellEnd"/>
      <w:r>
        <w:rPr>
          <w:lang w:val="de-AT"/>
        </w:rPr>
        <w:t xml:space="preserve"> </w:t>
      </w:r>
      <w:proofErr w:type="spellStart"/>
      <w:r>
        <w:rPr>
          <w:lang w:val="de-AT"/>
        </w:rPr>
        <w:t>the</w:t>
      </w:r>
      <w:proofErr w:type="spellEnd"/>
      <w:r>
        <w:rPr>
          <w:lang w:val="de-AT"/>
        </w:rPr>
        <w:t xml:space="preserve"> </w:t>
      </w:r>
      <w:r w:rsidR="008D4877">
        <w:rPr>
          <w:lang w:val="de-AT"/>
        </w:rPr>
        <w:t>'</w:t>
      </w:r>
      <w:proofErr w:type="spellStart"/>
      <w:r>
        <w:rPr>
          <w:lang w:val="de-AT"/>
        </w:rPr>
        <w:t>sidx</w:t>
      </w:r>
      <w:proofErr w:type="spellEnd"/>
      <w:r w:rsidR="008D4877">
        <w:rPr>
          <w:lang w:val="de-AT"/>
        </w:rPr>
        <w:t>'</w:t>
      </w:r>
      <w:r>
        <w:rPr>
          <w:lang w:val="de-AT"/>
        </w:rPr>
        <w:t xml:space="preserve"> </w:t>
      </w:r>
      <w:proofErr w:type="spellStart"/>
      <w:r>
        <w:rPr>
          <w:lang w:val="de-AT"/>
        </w:rPr>
        <w:t>to</w:t>
      </w:r>
      <w:proofErr w:type="spellEnd"/>
      <w:r>
        <w:rPr>
          <w:lang w:val="de-AT"/>
        </w:rPr>
        <w:t xml:space="preserve"> carry additional </w:t>
      </w:r>
      <w:proofErr w:type="spellStart"/>
      <w:r>
        <w:rPr>
          <w:lang w:val="de-AT"/>
        </w:rPr>
        <w:t>information</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basically</w:t>
      </w:r>
      <w:proofErr w:type="spellEnd"/>
      <w:r>
        <w:rPr>
          <w:lang w:val="de-AT"/>
        </w:rPr>
        <w:t xml:space="preserve"> </w:t>
      </w:r>
      <w:proofErr w:type="spellStart"/>
      <w:r>
        <w:rPr>
          <w:lang w:val="de-AT"/>
        </w:rPr>
        <w:t>proposes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add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sap</w:t>
      </w:r>
      <w:proofErr w:type="spellEnd"/>
      <w:r>
        <w:rPr>
          <w:lang w:val="de-AT"/>
        </w:rPr>
        <w:t xml:space="preserve"> </w:t>
      </w:r>
      <w:proofErr w:type="spellStart"/>
      <w:r>
        <w:rPr>
          <w:lang w:val="de-AT"/>
        </w:rPr>
        <w:t>size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enable</w:t>
      </w:r>
      <w:proofErr w:type="spellEnd"/>
      <w:r>
        <w:rPr>
          <w:lang w:val="de-AT"/>
        </w:rPr>
        <w:t xml:space="preserve"> </w:t>
      </w:r>
      <w:proofErr w:type="spellStart"/>
      <w:r>
        <w:rPr>
          <w:lang w:val="de-AT"/>
        </w:rPr>
        <w:t>efficient</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of</w:t>
      </w:r>
      <w:proofErr w:type="spellEnd"/>
      <w:r>
        <w:rPr>
          <w:lang w:val="de-AT"/>
        </w:rPr>
        <w:t xml:space="preserve"> SAP </w:t>
      </w:r>
      <w:proofErr w:type="spellStart"/>
      <w:r>
        <w:rPr>
          <w:lang w:val="de-AT"/>
        </w:rPr>
        <w:t>when</w:t>
      </w:r>
      <w:proofErr w:type="spellEnd"/>
      <w:r>
        <w:rPr>
          <w:lang w:val="de-AT"/>
        </w:rPr>
        <w:t xml:space="preserve"> </w:t>
      </w:r>
      <w:proofErr w:type="spellStart"/>
      <w:r>
        <w:rPr>
          <w:lang w:val="de-AT"/>
        </w:rPr>
        <w:t>using</w:t>
      </w:r>
      <w:proofErr w:type="spellEnd"/>
      <w:r>
        <w:rPr>
          <w:lang w:val="de-AT"/>
        </w:rPr>
        <w:t xml:space="preserve"> MPEG DASH.</w:t>
      </w:r>
    </w:p>
    <w:p w14:paraId="11ECEB70" w14:textId="77777777" w:rsidR="000A28E0" w:rsidRPr="0061510D" w:rsidRDefault="000A28E0" w:rsidP="0061510D">
      <w:pPr>
        <w:pStyle w:val="Heading2"/>
      </w:pPr>
      <w:r w:rsidRPr="0061510D">
        <w:t>Motivation</w:t>
      </w:r>
    </w:p>
    <w:p w14:paraId="4910EE58" w14:textId="77777777" w:rsidR="000A28E0" w:rsidRDefault="000A28E0" w:rsidP="000A28E0">
      <w:pPr>
        <w:rPr>
          <w:lang w:val="de-AT"/>
        </w:rPr>
      </w:pPr>
      <w:proofErr w:type="spellStart"/>
      <w:r>
        <w:rPr>
          <w:lang w:val="de-AT"/>
        </w:rPr>
        <w:t>There</w:t>
      </w:r>
      <w:proofErr w:type="spellEnd"/>
      <w:r>
        <w:rPr>
          <w:lang w:val="de-AT"/>
        </w:rPr>
        <w:t xml:space="preserve"> </w:t>
      </w:r>
      <w:proofErr w:type="spellStart"/>
      <w:r>
        <w:rPr>
          <w:lang w:val="de-AT"/>
        </w:rPr>
        <w:t>are</w:t>
      </w:r>
      <w:proofErr w:type="spellEnd"/>
      <w:r>
        <w:rPr>
          <w:lang w:val="de-AT"/>
        </w:rPr>
        <w:t xml:space="preserve"> </w:t>
      </w:r>
      <w:proofErr w:type="spellStart"/>
      <w:r>
        <w:rPr>
          <w:lang w:val="de-AT"/>
        </w:rPr>
        <w:t>various</w:t>
      </w:r>
      <w:proofErr w:type="spellEnd"/>
      <w:r>
        <w:rPr>
          <w:lang w:val="de-AT"/>
        </w:rPr>
        <w:t xml:space="preserve"> </w:t>
      </w:r>
      <w:proofErr w:type="spellStart"/>
      <w:r>
        <w:rPr>
          <w:lang w:val="de-AT"/>
        </w:rPr>
        <w:t>ways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fast </w:t>
      </w:r>
      <w:proofErr w:type="spellStart"/>
      <w:r>
        <w:rPr>
          <w:lang w:val="de-AT"/>
        </w:rPr>
        <w:t>forward</w:t>
      </w:r>
      <w:proofErr w:type="spellEnd"/>
      <w:r>
        <w:rPr>
          <w:lang w:val="de-AT"/>
        </w:rPr>
        <w:t xml:space="preserve"> </w:t>
      </w:r>
      <w:proofErr w:type="spellStart"/>
      <w:r>
        <w:rPr>
          <w:lang w:val="de-AT"/>
        </w:rPr>
        <w:t>and</w:t>
      </w:r>
      <w:proofErr w:type="spellEnd"/>
      <w:r>
        <w:rPr>
          <w:lang w:val="de-AT"/>
        </w:rPr>
        <w:t xml:space="preserve"> fast </w:t>
      </w:r>
      <w:proofErr w:type="spellStart"/>
      <w:r>
        <w:rPr>
          <w:lang w:val="de-AT"/>
        </w:rPr>
        <w:t>rewind</w:t>
      </w:r>
      <w:proofErr w:type="spellEnd"/>
      <w:r>
        <w:rPr>
          <w:lang w:val="de-AT"/>
        </w:rPr>
        <w:t xml:space="preserve"> (</w:t>
      </w:r>
      <w:proofErr w:type="spellStart"/>
      <w:r>
        <w:rPr>
          <w:lang w:val="de-AT"/>
        </w:rPr>
        <w:t>a.k.a</w:t>
      </w:r>
      <w:proofErr w:type="spellEnd"/>
      <w:r>
        <w:rPr>
          <w:lang w:val="de-AT"/>
        </w:rPr>
        <w:t xml:space="preserve">. </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video</w:t>
      </w:r>
      <w:proofErr w:type="spellEnd"/>
      <w:r>
        <w:rPr>
          <w:lang w:val="de-AT"/>
        </w:rPr>
        <w:t xml:space="preserve"> </w:t>
      </w:r>
      <w:proofErr w:type="spellStart"/>
      <w:r>
        <w:rPr>
          <w:lang w:val="de-AT"/>
        </w:rPr>
        <w:t>scrubbing</w:t>
      </w:r>
      <w:proofErr w:type="spellEnd"/>
      <w:r>
        <w:rPr>
          <w:lang w:val="de-AT"/>
        </w:rPr>
        <w:t xml:space="preserve">…) </w:t>
      </w:r>
      <w:proofErr w:type="spellStart"/>
      <w:r>
        <w:rPr>
          <w:lang w:val="de-AT"/>
        </w:rPr>
        <w:t>using</w:t>
      </w:r>
      <w:proofErr w:type="spellEnd"/>
      <w:r>
        <w:rPr>
          <w:lang w:val="de-AT"/>
        </w:rPr>
        <w:t xml:space="preserve"> http </w:t>
      </w:r>
      <w:proofErr w:type="spellStart"/>
      <w:r>
        <w:rPr>
          <w:lang w:val="de-AT"/>
        </w:rPr>
        <w:t>streaming</w:t>
      </w:r>
      <w:proofErr w:type="spellEnd"/>
      <w:r>
        <w:rPr>
          <w:lang w:val="de-AT"/>
        </w:rPr>
        <w:t xml:space="preserve">. </w:t>
      </w:r>
      <w:proofErr w:type="spellStart"/>
      <w:r>
        <w:rPr>
          <w:lang w:val="de-AT"/>
        </w:rPr>
        <w:t>Some</w:t>
      </w:r>
      <w:proofErr w:type="spellEnd"/>
      <w:r>
        <w:rPr>
          <w:lang w:val="de-AT"/>
        </w:rPr>
        <w:t xml:space="preserve"> </w:t>
      </w:r>
      <w:proofErr w:type="spellStart"/>
      <w:r>
        <w:rPr>
          <w:lang w:val="de-AT"/>
        </w:rPr>
        <w:t>approaches</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use</w:t>
      </w:r>
      <w:proofErr w:type="spellEnd"/>
      <w:r>
        <w:rPr>
          <w:lang w:val="de-AT"/>
        </w:rPr>
        <w:t xml:space="preserve"> a </w:t>
      </w:r>
      <w:proofErr w:type="spellStart"/>
      <w:r>
        <w:rPr>
          <w:lang w:val="de-AT"/>
        </w:rPr>
        <w:t>dedicated</w:t>
      </w:r>
      <w:proofErr w:type="spellEnd"/>
      <w:r>
        <w:rPr>
          <w:lang w:val="de-AT"/>
        </w:rPr>
        <w:t xml:space="preserve"> I-frame/</w:t>
      </w:r>
      <w:proofErr w:type="spellStart"/>
      <w:r>
        <w:rPr>
          <w:lang w:val="de-AT"/>
        </w:rPr>
        <w:t>low</w:t>
      </w:r>
      <w:proofErr w:type="spellEnd"/>
      <w:r>
        <w:rPr>
          <w:lang w:val="de-AT"/>
        </w:rPr>
        <w:t xml:space="preserve"> </w:t>
      </w:r>
      <w:proofErr w:type="spellStart"/>
      <w:r>
        <w:rPr>
          <w:lang w:val="de-AT"/>
        </w:rPr>
        <w:t>frame</w:t>
      </w:r>
      <w:proofErr w:type="spellEnd"/>
      <w:r>
        <w:rPr>
          <w:lang w:val="de-AT"/>
        </w:rPr>
        <w:t xml:space="preserve"> rate </w:t>
      </w:r>
      <w:proofErr w:type="spellStart"/>
      <w:r>
        <w:rPr>
          <w:lang w:val="de-AT"/>
        </w:rPr>
        <w:t>stream</w:t>
      </w:r>
      <w:proofErr w:type="spellEnd"/>
      <w:r>
        <w:rPr>
          <w:lang w:val="de-AT"/>
        </w:rPr>
        <w:t xml:space="preserve">, </w:t>
      </w:r>
      <w:proofErr w:type="spellStart"/>
      <w:r>
        <w:rPr>
          <w:lang w:val="de-AT"/>
        </w:rPr>
        <w:t>while</w:t>
      </w:r>
      <w:proofErr w:type="spellEnd"/>
      <w:r>
        <w:rPr>
          <w:lang w:val="de-AT"/>
        </w:rPr>
        <w:t xml:space="preserve"> </w:t>
      </w:r>
      <w:proofErr w:type="spellStart"/>
      <w:r>
        <w:rPr>
          <w:lang w:val="de-AT"/>
        </w:rPr>
        <w:t>some</w:t>
      </w:r>
      <w:proofErr w:type="spellEnd"/>
      <w:r>
        <w:rPr>
          <w:lang w:val="de-AT"/>
        </w:rPr>
        <w:t xml:space="preserve"> </w:t>
      </w:r>
      <w:proofErr w:type="spellStart"/>
      <w:r>
        <w:rPr>
          <w:lang w:val="de-AT"/>
        </w:rPr>
        <w:t>other</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use</w:t>
      </w:r>
      <w:proofErr w:type="spellEnd"/>
      <w:r>
        <w:rPr>
          <w:lang w:val="de-AT"/>
        </w:rPr>
        <w:t xml:space="preserve"> </w:t>
      </w:r>
      <w:proofErr w:type="spellStart"/>
      <w:r>
        <w:rPr>
          <w:lang w:val="de-AT"/>
        </w:rPr>
        <w:t>jumps</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keyframes</w:t>
      </w:r>
      <w:proofErr w:type="spellEnd"/>
      <w:r>
        <w:rPr>
          <w:lang w:val="de-AT"/>
        </w:rPr>
        <w:t xml:space="preserve"> in a </w:t>
      </w:r>
      <w:proofErr w:type="spellStart"/>
      <w:r>
        <w:rPr>
          <w:lang w:val="de-AT"/>
        </w:rPr>
        <w:t>regular</w:t>
      </w:r>
      <w:proofErr w:type="spellEnd"/>
      <w:r>
        <w:rPr>
          <w:lang w:val="de-AT"/>
        </w:rPr>
        <w:t xml:space="preserve"> </w:t>
      </w:r>
      <w:proofErr w:type="spellStart"/>
      <w:r>
        <w:rPr>
          <w:lang w:val="de-AT"/>
        </w:rPr>
        <w:t>stream</w:t>
      </w:r>
      <w:proofErr w:type="spellEnd"/>
      <w:r>
        <w:rPr>
          <w:lang w:val="de-AT"/>
        </w:rPr>
        <w:t>.</w:t>
      </w:r>
    </w:p>
    <w:p w14:paraId="429E86DC" w14:textId="77777777" w:rsidR="000A28E0" w:rsidRDefault="000A28E0" w:rsidP="000A28E0">
      <w:pPr>
        <w:rPr>
          <w:lang w:val="de-AT"/>
        </w:rPr>
      </w:pPr>
      <w:proofErr w:type="spellStart"/>
      <w:r>
        <w:rPr>
          <w:lang w:val="de-AT"/>
        </w:rPr>
        <w:t>Using</w:t>
      </w:r>
      <w:proofErr w:type="spellEnd"/>
      <w:r>
        <w:rPr>
          <w:lang w:val="de-AT"/>
        </w:rPr>
        <w:t xml:space="preserve"> a </w:t>
      </w:r>
      <w:proofErr w:type="spellStart"/>
      <w:r>
        <w:rPr>
          <w:lang w:val="de-AT"/>
        </w:rPr>
        <w:t>dedicated</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increases</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complexity</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content</w:t>
      </w:r>
      <w:proofErr w:type="spellEnd"/>
      <w:r>
        <w:rPr>
          <w:lang w:val="de-AT"/>
        </w:rPr>
        <w:t xml:space="preserve"> </w:t>
      </w:r>
      <w:proofErr w:type="spellStart"/>
      <w:r>
        <w:rPr>
          <w:lang w:val="de-AT"/>
        </w:rPr>
        <w:t>generation</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delivery</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beneficial</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based</w:t>
      </w:r>
      <w:proofErr w:type="spellEnd"/>
      <w:r>
        <w:rPr>
          <w:lang w:val="de-AT"/>
        </w:rPr>
        <w:t xml:space="preserve"> on „</w:t>
      </w:r>
      <w:proofErr w:type="spellStart"/>
      <w:r>
        <w:rPr>
          <w:lang w:val="de-AT"/>
        </w:rPr>
        <w:t>regular</w:t>
      </w:r>
      <w:proofErr w:type="spellEnd"/>
      <w:r>
        <w:rPr>
          <w:lang w:val="de-AT"/>
        </w:rPr>
        <w:t xml:space="preserve">“ </w:t>
      </w:r>
      <w:proofErr w:type="spellStart"/>
      <w:r>
        <w:rPr>
          <w:lang w:val="de-AT"/>
        </w:rPr>
        <w:t>streams</w:t>
      </w:r>
      <w:proofErr w:type="spellEnd"/>
      <w:r>
        <w:rPr>
          <w:lang w:val="de-AT"/>
        </w:rPr>
        <w:t>.</w:t>
      </w:r>
    </w:p>
    <w:p w14:paraId="1A5C8074" w14:textId="77777777" w:rsidR="000A28E0" w:rsidRDefault="000A28E0" w:rsidP="000A28E0">
      <w:pPr>
        <w:rPr>
          <w:lang w:val="de-AT"/>
        </w:rPr>
      </w:pPr>
      <w:proofErr w:type="spellStart"/>
      <w:r>
        <w:rPr>
          <w:lang w:val="de-AT"/>
        </w:rPr>
        <w:t>Assuming</w:t>
      </w:r>
      <w:proofErr w:type="spellEnd"/>
      <w:r>
        <w:rPr>
          <w:lang w:val="de-AT"/>
        </w:rPr>
        <w:t xml:space="preserve"> </w:t>
      </w:r>
      <w:proofErr w:type="spellStart"/>
      <w:r>
        <w:rPr>
          <w:lang w:val="de-AT"/>
        </w:rPr>
        <w:t>each</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begins</w:t>
      </w:r>
      <w:proofErr w:type="spellEnd"/>
      <w:r>
        <w:rPr>
          <w:lang w:val="de-AT"/>
        </w:rPr>
        <w:t xml:space="preserve"> </w:t>
      </w:r>
      <w:proofErr w:type="spellStart"/>
      <w:r>
        <w:rPr>
          <w:lang w:val="de-AT"/>
        </w:rPr>
        <w:t>by</w:t>
      </w:r>
      <w:proofErr w:type="spellEnd"/>
      <w:r>
        <w:rPr>
          <w:lang w:val="de-AT"/>
        </w:rPr>
        <w:t xml:space="preserve"> an I-frame, </w:t>
      </w:r>
      <w:proofErr w:type="spellStart"/>
      <w:r>
        <w:rPr>
          <w:lang w:val="de-AT"/>
        </w:rPr>
        <w:t>some</w:t>
      </w:r>
      <w:proofErr w:type="spellEnd"/>
      <w:r>
        <w:rPr>
          <w:lang w:val="de-AT"/>
        </w:rPr>
        <w:t xml:space="preserve"> </w:t>
      </w:r>
      <w:proofErr w:type="spellStart"/>
      <w:r>
        <w:rPr>
          <w:lang w:val="de-AT"/>
        </w:rPr>
        <w:t>implementations</w:t>
      </w:r>
      <w:proofErr w:type="spellEnd"/>
      <w:r>
        <w:rPr>
          <w:lang w:val="de-AT"/>
        </w:rPr>
        <w:t xml:space="preserve"> </w:t>
      </w:r>
      <w:proofErr w:type="spellStart"/>
      <w:r>
        <w:rPr>
          <w:lang w:val="de-AT"/>
        </w:rPr>
        <w:t>use</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cancel</w:t>
      </w:r>
      <w:proofErr w:type="spellEnd"/>
      <w:r>
        <w:rPr>
          <w:lang w:val="de-AT"/>
        </w:rPr>
        <w:t xml:space="preserve">“ </w:t>
      </w:r>
      <w:proofErr w:type="spellStart"/>
      <w:r>
        <w:rPr>
          <w:lang w:val="de-AT"/>
        </w:rPr>
        <w:t>approach</w:t>
      </w:r>
      <w:proofErr w:type="spellEnd"/>
      <w:r>
        <w:rPr>
          <w:lang w:val="de-AT"/>
        </w:rPr>
        <w:t xml:space="preserve">: The </w:t>
      </w:r>
      <w:proofErr w:type="spellStart"/>
      <w:r>
        <w:rPr>
          <w:lang w:val="de-AT"/>
        </w:rPr>
        <w:t>download</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started</w:t>
      </w:r>
      <w:proofErr w:type="spellEnd"/>
      <w:r>
        <w:rPr>
          <w:lang w:val="de-AT"/>
        </w:rPr>
        <w:t xml:space="preserve">, </w:t>
      </w:r>
      <w:proofErr w:type="spellStart"/>
      <w:r>
        <w:rPr>
          <w:lang w:val="de-AT"/>
        </w:rPr>
        <w:t>then</w:t>
      </w:r>
      <w:proofErr w:type="spellEnd"/>
      <w:r>
        <w:rPr>
          <w:lang w:val="de-AT"/>
        </w:rPr>
        <w:t xml:space="preserve"> </w:t>
      </w:r>
      <w:proofErr w:type="spellStart"/>
      <w:r>
        <w:rPr>
          <w:lang w:val="de-AT"/>
        </w:rPr>
        <w:t>cancelled</w:t>
      </w:r>
      <w:proofErr w:type="spellEnd"/>
      <w:r>
        <w:rPr>
          <w:lang w:val="de-AT"/>
        </w:rPr>
        <w:t xml:space="preserve"> </w:t>
      </w:r>
      <w:proofErr w:type="spellStart"/>
      <w:r>
        <w:rPr>
          <w:lang w:val="de-AT"/>
        </w:rPr>
        <w:t>once</w:t>
      </w:r>
      <w:proofErr w:type="spellEnd"/>
      <w:r>
        <w:rPr>
          <w:lang w:val="de-AT"/>
        </w:rPr>
        <w:t xml:space="preserve"> </w:t>
      </w:r>
      <w:proofErr w:type="spellStart"/>
      <w:r>
        <w:rPr>
          <w:lang w:val="de-AT"/>
        </w:rPr>
        <w:t>the</w:t>
      </w:r>
      <w:proofErr w:type="spellEnd"/>
      <w:r>
        <w:rPr>
          <w:lang w:val="de-AT"/>
        </w:rPr>
        <w:t xml:space="preserve"> I-frame </w:t>
      </w:r>
      <w:proofErr w:type="spellStart"/>
      <w:r>
        <w:rPr>
          <w:lang w:val="de-AT"/>
        </w:rPr>
        <w:t>has</w:t>
      </w:r>
      <w:proofErr w:type="spellEnd"/>
      <w:r>
        <w:rPr>
          <w:lang w:val="de-AT"/>
        </w:rPr>
        <w:t xml:space="preserve"> </w:t>
      </w:r>
      <w:proofErr w:type="spellStart"/>
      <w:r>
        <w:rPr>
          <w:lang w:val="de-AT"/>
        </w:rPr>
        <w:t>been</w:t>
      </w:r>
      <w:proofErr w:type="spellEnd"/>
      <w:r>
        <w:rPr>
          <w:lang w:val="de-AT"/>
        </w:rPr>
        <w:t xml:space="preserve"> </w:t>
      </w:r>
      <w:proofErr w:type="spellStart"/>
      <w:r>
        <w:rPr>
          <w:lang w:val="de-AT"/>
        </w:rPr>
        <w:t>successfully</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displayed</w:t>
      </w:r>
      <w:proofErr w:type="spellEnd"/>
      <w:r>
        <w:rPr>
          <w:lang w:val="de-AT"/>
        </w:rPr>
        <w:t xml:space="preserve">. In </w:t>
      </w:r>
      <w:proofErr w:type="spellStart"/>
      <w:r>
        <w:rPr>
          <w:lang w:val="de-AT"/>
        </w:rPr>
        <w:t>this</w:t>
      </w:r>
      <w:proofErr w:type="spellEnd"/>
      <w:r>
        <w:rPr>
          <w:lang w:val="de-AT"/>
        </w:rPr>
        <w:t xml:space="preserve"> </w:t>
      </w:r>
      <w:proofErr w:type="spellStart"/>
      <w:r>
        <w:rPr>
          <w:lang w:val="de-AT"/>
        </w:rPr>
        <w:t>case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However</w:t>
      </w:r>
      <w:proofErr w:type="spellEnd"/>
      <w:r>
        <w:rPr>
          <w:lang w:val="de-AT"/>
        </w:rPr>
        <w:t xml:space="preserve">, </w:t>
      </w:r>
      <w:proofErr w:type="spellStart"/>
      <w:r>
        <w:rPr>
          <w:lang w:val="de-AT"/>
        </w:rPr>
        <w:t>using</w:t>
      </w:r>
      <w:proofErr w:type="spellEnd"/>
      <w:r>
        <w:rPr>
          <w:lang w:val="de-AT"/>
        </w:rPr>
        <w:t xml:space="preserve"> http 1.1, </w:t>
      </w:r>
      <w:proofErr w:type="spellStart"/>
      <w:r>
        <w:rPr>
          <w:lang w:val="de-AT"/>
        </w:rPr>
        <w:t>it</w:t>
      </w:r>
      <w:proofErr w:type="spellEnd"/>
      <w:r>
        <w:rPr>
          <w:lang w:val="de-AT"/>
        </w:rPr>
        <w:t xml:space="preserve"> </w:t>
      </w:r>
      <w:proofErr w:type="spellStart"/>
      <w:r>
        <w:rPr>
          <w:lang w:val="de-AT"/>
        </w:rPr>
        <w:t>requires</w:t>
      </w:r>
      <w:proofErr w:type="spellEnd"/>
      <w:r>
        <w:rPr>
          <w:lang w:val="de-AT"/>
        </w:rPr>
        <w:t xml:space="preserve"> </w:t>
      </w:r>
      <w:proofErr w:type="spellStart"/>
      <w:r>
        <w:rPr>
          <w:lang w:val="de-AT"/>
        </w:rPr>
        <w:t>closing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after </w:t>
      </w:r>
      <w:proofErr w:type="spellStart"/>
      <w:r>
        <w:rPr>
          <w:lang w:val="de-AT"/>
        </w:rPr>
        <w:t>each</w:t>
      </w:r>
      <w:proofErr w:type="spellEnd"/>
      <w:r>
        <w:rPr>
          <w:lang w:val="de-AT"/>
        </w:rPr>
        <w:t xml:space="preserve"> I-frame, </w:t>
      </w:r>
      <w:proofErr w:type="spellStart"/>
      <w:r>
        <w:rPr>
          <w:lang w:val="de-AT"/>
        </w:rPr>
        <w:t>which</w:t>
      </w:r>
      <w:proofErr w:type="spellEnd"/>
      <w:r>
        <w:rPr>
          <w:lang w:val="de-AT"/>
        </w:rPr>
        <w:t xml:space="preserve"> </w:t>
      </w:r>
      <w:proofErr w:type="spellStart"/>
      <w:r>
        <w:rPr>
          <w:lang w:val="de-AT"/>
        </w:rPr>
        <w:t>is</w:t>
      </w:r>
      <w:proofErr w:type="spellEnd"/>
      <w:r>
        <w:rPr>
          <w:lang w:val="de-AT"/>
        </w:rPr>
        <w:t xml:space="preserve"> not </w:t>
      </w:r>
      <w:proofErr w:type="spellStart"/>
      <w:r>
        <w:rPr>
          <w:lang w:val="de-AT"/>
        </w:rPr>
        <w:t>efficient</w:t>
      </w:r>
      <w:proofErr w:type="spellEnd"/>
      <w:r>
        <w:rPr>
          <w:lang w:val="de-AT"/>
        </w:rPr>
        <w:t>.</w:t>
      </w:r>
    </w:p>
    <w:p w14:paraId="6A1CB6E3" w14:textId="77777777" w:rsidR="000A28E0" w:rsidRDefault="000A28E0" w:rsidP="000A28E0">
      <w:pPr>
        <w:rPr>
          <w:lang w:val="de-AT"/>
        </w:rPr>
      </w:pPr>
      <w:r>
        <w:rPr>
          <w:lang w:val="de-AT"/>
        </w:rPr>
        <w:t>‚</w:t>
      </w:r>
      <w:proofErr w:type="spellStart"/>
      <w:r>
        <w:rPr>
          <w:lang w:val="de-AT"/>
        </w:rPr>
        <w:t>ssix</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provide</w:t>
      </w:r>
      <w:proofErr w:type="spellEnd"/>
      <w:r>
        <w:rPr>
          <w:lang w:val="de-AT"/>
        </w:rPr>
        <w:t xml:space="preserve"> </w:t>
      </w:r>
      <w:proofErr w:type="spellStart"/>
      <w:r>
        <w:rPr>
          <w:lang w:val="de-AT"/>
        </w:rPr>
        <w:t>more</w:t>
      </w:r>
      <w:proofErr w:type="spellEnd"/>
      <w:r>
        <w:rPr>
          <w:lang w:val="de-AT"/>
        </w:rPr>
        <w:t xml:space="preserve"> </w:t>
      </w:r>
      <w:proofErr w:type="spellStart"/>
      <w:r>
        <w:rPr>
          <w:lang w:val="de-AT"/>
        </w:rPr>
        <w:t>precise</w:t>
      </w:r>
      <w:proofErr w:type="spellEnd"/>
      <w:r>
        <w:rPr>
          <w:lang w:val="de-AT"/>
        </w:rPr>
        <w:t xml:space="preserve"> </w:t>
      </w:r>
      <w:proofErr w:type="spellStart"/>
      <w:r>
        <w:rPr>
          <w:lang w:val="de-AT"/>
        </w:rPr>
        <w:t>indexing</w:t>
      </w:r>
      <w:proofErr w:type="spellEnd"/>
      <w:r>
        <w:rPr>
          <w:lang w:val="de-AT"/>
        </w:rPr>
        <w:t xml:space="preserve"> </w:t>
      </w:r>
      <w:proofErr w:type="spellStart"/>
      <w:r>
        <w:rPr>
          <w:lang w:val="de-AT"/>
        </w:rPr>
        <w:t>information</w:t>
      </w:r>
      <w:proofErr w:type="spellEnd"/>
      <w:r>
        <w:rPr>
          <w:lang w:val="de-AT"/>
        </w:rPr>
        <w:t xml:space="preserve"> (byte-ranges </w:t>
      </w:r>
      <w:proofErr w:type="spellStart"/>
      <w:r>
        <w:rPr>
          <w:lang w:val="de-AT"/>
        </w:rPr>
        <w:t>to</w:t>
      </w:r>
      <w:proofErr w:type="spellEnd"/>
      <w:r>
        <w:rPr>
          <w:lang w:val="de-AT"/>
        </w:rPr>
        <w:t xml:space="preserve"> </w:t>
      </w:r>
      <w:proofErr w:type="spellStart"/>
      <w:r>
        <w:rPr>
          <w:lang w:val="de-AT"/>
        </w:rPr>
        <w:t>portions</w:t>
      </w:r>
      <w:proofErr w:type="spellEnd"/>
      <w:r>
        <w:rPr>
          <w:lang w:val="de-AT"/>
        </w:rPr>
        <w:t xml:space="preserve"> </w:t>
      </w:r>
      <w:proofErr w:type="spellStart"/>
      <w:r>
        <w:rPr>
          <w:lang w:val="de-AT"/>
        </w:rPr>
        <w:t>of</w:t>
      </w:r>
      <w:proofErr w:type="spellEnd"/>
      <w:r>
        <w:rPr>
          <w:lang w:val="de-AT"/>
        </w:rPr>
        <w:t xml:space="preserve"> sub-segments) so </w:t>
      </w:r>
      <w:proofErr w:type="spellStart"/>
      <w:r>
        <w:rPr>
          <w:lang w:val="de-AT"/>
        </w:rPr>
        <w:t>that</w:t>
      </w:r>
      <w:proofErr w:type="spellEnd"/>
      <w:r>
        <w:rPr>
          <w:lang w:val="de-AT"/>
        </w:rPr>
        <w:t xml:space="preserve"> </w:t>
      </w:r>
      <w:proofErr w:type="spellStart"/>
      <w:r>
        <w:rPr>
          <w:lang w:val="de-AT"/>
        </w:rPr>
        <w:t>only</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required</w:t>
      </w:r>
      <w:proofErr w:type="spellEnd"/>
      <w:r>
        <w:rPr>
          <w:lang w:val="de-AT"/>
        </w:rPr>
        <w:t xml:space="preserve"> </w:t>
      </w:r>
      <w:proofErr w:type="spellStart"/>
      <w:r>
        <w:rPr>
          <w:lang w:val="de-AT"/>
        </w:rPr>
        <w:t>amount</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data</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can</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done</w:t>
      </w:r>
      <w:proofErr w:type="spellEnd"/>
      <w:r>
        <w:rPr>
          <w:lang w:val="de-AT"/>
        </w:rPr>
        <w:t xml:space="preserve"> </w:t>
      </w:r>
      <w:proofErr w:type="spellStart"/>
      <w:r>
        <w:rPr>
          <w:lang w:val="de-AT"/>
        </w:rPr>
        <w:t>by</w:t>
      </w:r>
      <w:proofErr w:type="spellEnd"/>
      <w:r>
        <w:rPr>
          <w:lang w:val="de-AT"/>
        </w:rPr>
        <w:t xml:space="preserve"> </w:t>
      </w:r>
      <w:proofErr w:type="spellStart"/>
      <w:r>
        <w:rPr>
          <w:lang w:val="de-AT"/>
        </w:rPr>
        <w:t>describing</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access</w:t>
      </w:r>
      <w:proofErr w:type="spellEnd"/>
      <w:r>
        <w:rPr>
          <w:lang w:val="de-AT"/>
        </w:rPr>
        <w:t xml:space="preserve"> </w:t>
      </w:r>
      <w:proofErr w:type="spellStart"/>
      <w:r>
        <w:rPr>
          <w:lang w:val="de-AT"/>
        </w:rPr>
        <w:t>points</w:t>
      </w:r>
      <w:proofErr w:type="spellEnd"/>
      <w:r>
        <w:rPr>
          <w:lang w:val="de-AT"/>
        </w:rPr>
        <w:t xml:space="preserve"> (</w:t>
      </w:r>
      <w:proofErr w:type="spellStart"/>
      <w:r>
        <w:rPr>
          <w:lang w:val="de-AT"/>
        </w:rPr>
        <w:t>sap</w:t>
      </w:r>
      <w:proofErr w:type="spellEnd"/>
      <w:r>
        <w:rPr>
          <w:lang w:val="de-AT"/>
        </w:rPr>
        <w:t xml:space="preserve">) </w:t>
      </w:r>
      <w:proofErr w:type="spellStart"/>
      <w:r>
        <w:rPr>
          <w:lang w:val="de-AT"/>
        </w:rPr>
        <w:t>or</w:t>
      </w:r>
      <w:proofErr w:type="spellEnd"/>
      <w:r>
        <w:rPr>
          <w:lang w:val="de-AT"/>
        </w:rPr>
        <w:t xml:space="preserve"> temporal </w:t>
      </w:r>
      <w:proofErr w:type="spellStart"/>
      <w:r>
        <w:rPr>
          <w:lang w:val="de-AT"/>
        </w:rPr>
        <w:t>levels</w:t>
      </w:r>
      <w:proofErr w:type="spellEnd"/>
      <w:r>
        <w:rPr>
          <w:lang w:val="de-AT"/>
        </w:rPr>
        <w:t xml:space="preserve"> </w:t>
      </w:r>
      <w:proofErr w:type="spellStart"/>
      <w:r>
        <w:rPr>
          <w:lang w:val="de-AT"/>
        </w:rPr>
        <w:t>associated</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samples</w:t>
      </w:r>
      <w:proofErr w:type="spellEnd"/>
      <w:r>
        <w:rPr>
          <w:lang w:val="de-AT"/>
        </w:rPr>
        <w:t xml:space="preserve">, </w:t>
      </w:r>
      <w:proofErr w:type="spellStart"/>
      <w:r>
        <w:rPr>
          <w:lang w:val="de-AT"/>
        </w:rPr>
        <w:t>using</w:t>
      </w:r>
      <w:proofErr w:type="spellEnd"/>
      <w:r>
        <w:rPr>
          <w:lang w:val="de-AT"/>
        </w:rPr>
        <w:t xml:space="preserve"> sample </w:t>
      </w:r>
      <w:proofErr w:type="spellStart"/>
      <w:r>
        <w:rPr>
          <w:lang w:val="de-AT"/>
        </w:rPr>
        <w:t>groups</w:t>
      </w:r>
      <w:proofErr w:type="spellEnd"/>
      <w:r>
        <w:rPr>
          <w:lang w:val="de-AT"/>
        </w:rPr>
        <w:t xml:space="preserve">. This </w:t>
      </w:r>
      <w:proofErr w:type="spellStart"/>
      <w:r>
        <w:rPr>
          <w:lang w:val="de-AT"/>
        </w:rPr>
        <w:t>avoids</w:t>
      </w:r>
      <w:proofErr w:type="spellEnd"/>
      <w:r>
        <w:rPr>
          <w:lang w:val="de-AT"/>
        </w:rPr>
        <w:t xml:space="preserve"> </w:t>
      </w:r>
      <w:proofErr w:type="spellStart"/>
      <w:r>
        <w:rPr>
          <w:lang w:val="de-AT"/>
        </w:rPr>
        <w:t>closing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w:t>
      </w:r>
      <w:proofErr w:type="spellStart"/>
      <w:r>
        <w:rPr>
          <w:lang w:val="de-AT"/>
        </w:rPr>
        <w:t>as</w:t>
      </w:r>
      <w:proofErr w:type="spellEnd"/>
      <w:r>
        <w:rPr>
          <w:lang w:val="de-AT"/>
        </w:rPr>
        <w:t xml:space="preserve"> </w:t>
      </w:r>
      <w:proofErr w:type="spellStart"/>
      <w:r>
        <w:rPr>
          <w:lang w:val="de-AT"/>
        </w:rPr>
        <w:t>precise</w:t>
      </w:r>
      <w:proofErr w:type="spellEnd"/>
      <w:r>
        <w:rPr>
          <w:lang w:val="de-AT"/>
        </w:rPr>
        <w:t xml:space="preserve"> byte-ranges </w:t>
      </w:r>
      <w:proofErr w:type="spellStart"/>
      <w:r>
        <w:rPr>
          <w:lang w:val="de-AT"/>
        </w:rPr>
        <w:t>are</w:t>
      </w:r>
      <w:proofErr w:type="spellEnd"/>
      <w:r>
        <w:rPr>
          <w:lang w:val="de-AT"/>
        </w:rPr>
        <w:t xml:space="preserve"> </w:t>
      </w:r>
      <w:proofErr w:type="spellStart"/>
      <w:r>
        <w:rPr>
          <w:lang w:val="de-AT"/>
        </w:rPr>
        <w:t>provided</w:t>
      </w:r>
      <w:proofErr w:type="spellEnd"/>
      <w:r>
        <w:rPr>
          <w:lang w:val="de-AT"/>
        </w:rPr>
        <w:t>.</w:t>
      </w:r>
    </w:p>
    <w:p w14:paraId="3F0FD615" w14:textId="77777777" w:rsidR="000A28E0" w:rsidRDefault="000A28E0" w:rsidP="000A28E0">
      <w:pPr>
        <w:rPr>
          <w:lang w:val="de-AT"/>
        </w:rPr>
      </w:pPr>
      <w:proofErr w:type="spellStart"/>
      <w:r>
        <w:rPr>
          <w:lang w:val="de-AT"/>
        </w:rPr>
        <w:t>However</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comes</w:t>
      </w:r>
      <w:proofErr w:type="spellEnd"/>
      <w:r>
        <w:rPr>
          <w:lang w:val="de-AT"/>
        </w:rPr>
        <w:t xml:space="preserve"> </w:t>
      </w:r>
      <w:proofErr w:type="spellStart"/>
      <w:r>
        <w:rPr>
          <w:lang w:val="de-AT"/>
        </w:rPr>
        <w:t>with</w:t>
      </w:r>
      <w:proofErr w:type="spellEnd"/>
      <w:r>
        <w:rPr>
          <w:lang w:val="de-AT"/>
        </w:rPr>
        <w:t xml:space="preserve"> a </w:t>
      </w:r>
      <w:proofErr w:type="spellStart"/>
      <w:r>
        <w:rPr>
          <w:lang w:val="de-AT"/>
        </w:rPr>
        <w:t>significant</w:t>
      </w:r>
      <w:proofErr w:type="spellEnd"/>
      <w:r>
        <w:rPr>
          <w:lang w:val="de-AT"/>
        </w:rPr>
        <w:t xml:space="preserve"> </w:t>
      </w:r>
      <w:proofErr w:type="spellStart"/>
      <w:r>
        <w:rPr>
          <w:lang w:val="de-AT"/>
        </w:rPr>
        <w:t>increase</w:t>
      </w:r>
      <w:proofErr w:type="spellEnd"/>
      <w:r>
        <w:rPr>
          <w:lang w:val="de-AT"/>
        </w:rPr>
        <w:t xml:space="preserve"> in </w:t>
      </w:r>
      <w:proofErr w:type="spellStart"/>
      <w:r>
        <w:rPr>
          <w:lang w:val="de-AT"/>
        </w:rPr>
        <w:t>complexity</w:t>
      </w:r>
      <w:proofErr w:type="spellEnd"/>
      <w:r>
        <w:rPr>
          <w:lang w:val="de-AT"/>
        </w:rPr>
        <w:t xml:space="preserve">, </w:t>
      </w:r>
      <w:proofErr w:type="spellStart"/>
      <w:r>
        <w:rPr>
          <w:lang w:val="de-AT"/>
        </w:rPr>
        <w:t>regarding</w:t>
      </w:r>
      <w:proofErr w:type="spellEnd"/>
      <w:r>
        <w:rPr>
          <w:lang w:val="de-AT"/>
        </w:rPr>
        <w:t xml:space="preserve"> </w:t>
      </w:r>
      <w:proofErr w:type="spellStart"/>
      <w:r>
        <w:rPr>
          <w:lang w:val="de-AT"/>
        </w:rPr>
        <w:t>content</w:t>
      </w:r>
      <w:proofErr w:type="spellEnd"/>
      <w:r>
        <w:rPr>
          <w:lang w:val="de-AT"/>
        </w:rPr>
        <w:t xml:space="preserve"> </w:t>
      </w:r>
      <w:proofErr w:type="spellStart"/>
      <w:r>
        <w:rPr>
          <w:lang w:val="de-AT"/>
        </w:rPr>
        <w:t>generation</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player</w:t>
      </w:r>
      <w:proofErr w:type="spellEnd"/>
      <w:r>
        <w:rPr>
          <w:lang w:val="de-AT"/>
        </w:rPr>
        <w:t xml:space="preserve"> </w:t>
      </w:r>
      <w:proofErr w:type="spellStart"/>
      <w:r>
        <w:rPr>
          <w:lang w:val="de-AT"/>
        </w:rPr>
        <w:t>processing</w:t>
      </w:r>
      <w:proofErr w:type="spellEnd"/>
      <w:r>
        <w:rPr>
          <w:lang w:val="de-AT"/>
        </w:rPr>
        <w:t xml:space="preserve">, </w:t>
      </w:r>
      <w:proofErr w:type="spellStart"/>
      <w:r>
        <w:rPr>
          <w:lang w:val="de-AT"/>
        </w:rPr>
        <w:t>because</w:t>
      </w:r>
      <w:proofErr w:type="spellEnd"/>
      <w:r>
        <w:rPr>
          <w:lang w:val="de-AT"/>
        </w:rPr>
        <w:t xml:space="preserve"> ‚</w:t>
      </w:r>
      <w:proofErr w:type="spellStart"/>
      <w:r>
        <w:rPr>
          <w:lang w:val="de-AT"/>
        </w:rPr>
        <w:t>ssix</w:t>
      </w:r>
      <w:proofErr w:type="spellEnd"/>
      <w:r>
        <w:rPr>
          <w:lang w:val="de-AT"/>
        </w:rPr>
        <w:t xml:space="preserve">‘ </w:t>
      </w:r>
      <w:proofErr w:type="spellStart"/>
      <w:r>
        <w:rPr>
          <w:lang w:val="de-AT"/>
        </w:rPr>
        <w:t>requires</w:t>
      </w:r>
      <w:proofErr w:type="spellEnd"/>
      <w:r>
        <w:rPr>
          <w:lang w:val="de-AT"/>
        </w:rPr>
        <w:t xml:space="preserve"> </w:t>
      </w:r>
      <w:proofErr w:type="spellStart"/>
      <w:r>
        <w:rPr>
          <w:lang w:val="de-AT"/>
        </w:rPr>
        <w:t>many</w:t>
      </w:r>
      <w:proofErr w:type="spellEnd"/>
      <w:r>
        <w:rPr>
          <w:lang w:val="de-AT"/>
        </w:rPr>
        <w:t xml:space="preserve"> additional </w:t>
      </w:r>
      <w:proofErr w:type="spellStart"/>
      <w:r>
        <w:rPr>
          <w:lang w:val="de-AT"/>
        </w:rPr>
        <w:t>boxes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present</w:t>
      </w:r>
      <w:proofErr w:type="spellEnd"/>
      <w:r>
        <w:rPr>
          <w:lang w:val="de-AT"/>
        </w:rPr>
        <w:t>:</w:t>
      </w:r>
    </w:p>
    <w:p w14:paraId="5D94C1E3" w14:textId="77777777" w:rsidR="000A28E0" w:rsidRDefault="000A28E0" w:rsidP="000A28E0">
      <w:pPr>
        <w:widowControl/>
        <w:numPr>
          <w:ilvl w:val="0"/>
          <w:numId w:val="42"/>
        </w:numPr>
        <w:spacing w:after="0" w:line="240" w:lineRule="auto"/>
        <w:rPr>
          <w:lang w:val="de-AT"/>
        </w:rPr>
      </w:pPr>
      <w:r>
        <w:rPr>
          <w:lang w:val="de-AT"/>
        </w:rPr>
        <w:t>‚</w:t>
      </w:r>
      <w:proofErr w:type="spellStart"/>
      <w:r>
        <w:rPr>
          <w:lang w:val="de-AT"/>
        </w:rPr>
        <w:t>ssix</w:t>
      </w:r>
      <w:proofErr w:type="spellEnd"/>
      <w:r>
        <w:rPr>
          <w:lang w:val="de-AT"/>
        </w:rPr>
        <w:t xml:space="preserve">‘, </w:t>
      </w:r>
      <w:proofErr w:type="spellStart"/>
      <w:r>
        <w:rPr>
          <w:lang w:val="de-AT"/>
        </w:rPr>
        <w:t>providing</w:t>
      </w:r>
      <w:proofErr w:type="spellEnd"/>
      <w:r>
        <w:rPr>
          <w:lang w:val="de-AT"/>
        </w:rPr>
        <w:t xml:space="preserve"> a </w:t>
      </w:r>
      <w:proofErr w:type="spellStart"/>
      <w:r>
        <w:rPr>
          <w:lang w:val="de-AT"/>
        </w:rPr>
        <w:t>mapping</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levels</w:t>
      </w:r>
      <w:proofErr w:type="spellEnd"/>
      <w:r>
        <w:rPr>
          <w:lang w:val="de-AT"/>
        </w:rPr>
        <w:t xml:space="preserve"> </w:t>
      </w:r>
      <w:proofErr w:type="spellStart"/>
      <w:r>
        <w:rPr>
          <w:lang w:val="de-AT"/>
        </w:rPr>
        <w:t>and</w:t>
      </w:r>
      <w:proofErr w:type="spellEnd"/>
      <w:r>
        <w:rPr>
          <w:lang w:val="de-AT"/>
        </w:rPr>
        <w:t xml:space="preserve"> byte-ranges </w:t>
      </w:r>
      <w:proofErr w:type="spellStart"/>
      <w:r>
        <w:rPr>
          <w:lang w:val="de-AT"/>
        </w:rPr>
        <w:t>for</w:t>
      </w:r>
      <w:proofErr w:type="spellEnd"/>
      <w:r>
        <w:rPr>
          <w:lang w:val="de-AT"/>
        </w:rPr>
        <w:t xml:space="preserve"> a </w:t>
      </w:r>
      <w:proofErr w:type="spellStart"/>
      <w:r>
        <w:rPr>
          <w:lang w:val="de-AT"/>
        </w:rPr>
        <w:t>list</w:t>
      </w:r>
      <w:proofErr w:type="spellEnd"/>
      <w:r>
        <w:rPr>
          <w:lang w:val="de-AT"/>
        </w:rPr>
        <w:t xml:space="preserve"> </w:t>
      </w:r>
      <w:proofErr w:type="spellStart"/>
      <w:r>
        <w:rPr>
          <w:lang w:val="de-AT"/>
        </w:rPr>
        <w:t>of</w:t>
      </w:r>
      <w:proofErr w:type="spellEnd"/>
      <w:r>
        <w:rPr>
          <w:lang w:val="de-AT"/>
        </w:rPr>
        <w:t xml:space="preserve"> sub-segments</w:t>
      </w:r>
    </w:p>
    <w:p w14:paraId="2EDF0EA3" w14:textId="77777777" w:rsidR="000A28E0" w:rsidRDefault="000A28E0" w:rsidP="000A28E0">
      <w:pPr>
        <w:widowControl/>
        <w:numPr>
          <w:ilvl w:val="0"/>
          <w:numId w:val="42"/>
        </w:numPr>
        <w:spacing w:after="0" w:line="240" w:lineRule="auto"/>
        <w:rPr>
          <w:lang w:val="de-AT"/>
        </w:rPr>
      </w:pPr>
      <w:r>
        <w:rPr>
          <w:lang w:val="de-AT"/>
        </w:rPr>
        <w:t>‚</w:t>
      </w:r>
      <w:proofErr w:type="spellStart"/>
      <w:r>
        <w:rPr>
          <w:lang w:val="de-AT"/>
        </w:rPr>
        <w:t>leva</w:t>
      </w:r>
      <w:proofErr w:type="spellEnd"/>
      <w:r>
        <w:rPr>
          <w:lang w:val="de-AT"/>
        </w:rPr>
        <w:t xml:space="preserve">‘, </w:t>
      </w:r>
      <w:proofErr w:type="spellStart"/>
      <w:r>
        <w:rPr>
          <w:lang w:val="de-AT"/>
        </w:rPr>
        <w:t>providing</w:t>
      </w:r>
      <w:proofErr w:type="spellEnd"/>
      <w:r>
        <w:rPr>
          <w:lang w:val="de-AT"/>
        </w:rPr>
        <w:t xml:space="preserve"> a </w:t>
      </w:r>
      <w:proofErr w:type="spellStart"/>
      <w:r>
        <w:rPr>
          <w:lang w:val="de-AT"/>
        </w:rPr>
        <w:t>mapping</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levels</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associated</w:t>
      </w:r>
      <w:proofErr w:type="spellEnd"/>
      <w:r>
        <w:rPr>
          <w:lang w:val="de-AT"/>
        </w:rPr>
        <w:t xml:space="preserve"> </w:t>
      </w:r>
      <w:proofErr w:type="spellStart"/>
      <w:r>
        <w:rPr>
          <w:lang w:val="de-AT"/>
        </w:rPr>
        <w:t>meaning</w:t>
      </w:r>
      <w:proofErr w:type="spellEnd"/>
      <w:r>
        <w:rPr>
          <w:lang w:val="de-AT"/>
        </w:rPr>
        <w:t xml:space="preserve">. In </w:t>
      </w:r>
      <w:proofErr w:type="spellStart"/>
      <w:r>
        <w:rPr>
          <w:lang w:val="de-AT"/>
        </w:rPr>
        <w:t>our</w:t>
      </w:r>
      <w:proofErr w:type="spellEnd"/>
      <w:r>
        <w:rPr>
          <w:lang w:val="de-AT"/>
        </w:rPr>
        <w:t xml:space="preserve"> </w:t>
      </w:r>
      <w:proofErr w:type="spellStart"/>
      <w:r>
        <w:rPr>
          <w:lang w:val="de-AT"/>
        </w:rPr>
        <w:t>example</w:t>
      </w:r>
      <w:proofErr w:type="spellEnd"/>
      <w:r>
        <w:rPr>
          <w:lang w:val="de-AT"/>
        </w:rPr>
        <w:t xml:space="preserve">, </w:t>
      </w:r>
      <w:proofErr w:type="spellStart"/>
      <w:r>
        <w:rPr>
          <w:lang w:val="de-AT"/>
        </w:rPr>
        <w:t>this</w:t>
      </w:r>
      <w:proofErr w:type="spellEnd"/>
      <w:r>
        <w:rPr>
          <w:lang w:val="de-AT"/>
        </w:rPr>
        <w:t xml:space="preserve"> </w:t>
      </w:r>
      <w:proofErr w:type="spellStart"/>
      <w:r>
        <w:rPr>
          <w:lang w:val="de-AT"/>
        </w:rPr>
        <w:t>meaning</w:t>
      </w:r>
      <w:proofErr w:type="spellEnd"/>
      <w:r>
        <w:rPr>
          <w:lang w:val="de-AT"/>
        </w:rPr>
        <w:t xml:space="preserve"> </w:t>
      </w:r>
      <w:proofErr w:type="spellStart"/>
      <w:r>
        <w:rPr>
          <w:lang w:val="de-AT"/>
        </w:rPr>
        <w:t>would</w:t>
      </w:r>
      <w:proofErr w:type="spellEnd"/>
      <w:r>
        <w:rPr>
          <w:lang w:val="de-AT"/>
        </w:rPr>
        <w:t xml:space="preserve"> </w:t>
      </w:r>
      <w:proofErr w:type="spellStart"/>
      <w:r>
        <w:rPr>
          <w:lang w:val="de-AT"/>
        </w:rPr>
        <w:t>typically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provided</w:t>
      </w:r>
      <w:proofErr w:type="spellEnd"/>
      <w:r>
        <w:rPr>
          <w:lang w:val="de-AT"/>
        </w:rPr>
        <w:t xml:space="preserve"> </w:t>
      </w:r>
      <w:proofErr w:type="spellStart"/>
      <w:r>
        <w:rPr>
          <w:lang w:val="de-AT"/>
        </w:rPr>
        <w:t>by</w:t>
      </w:r>
      <w:proofErr w:type="spellEnd"/>
      <w:r>
        <w:rPr>
          <w:lang w:val="de-AT"/>
        </w:rPr>
        <w:t xml:space="preserve"> a sample </w:t>
      </w:r>
      <w:proofErr w:type="spellStart"/>
      <w:r>
        <w:rPr>
          <w:lang w:val="de-AT"/>
        </w:rPr>
        <w:t>group</w:t>
      </w:r>
      <w:proofErr w:type="spellEnd"/>
      <w:r>
        <w:rPr>
          <w:lang w:val="de-AT"/>
        </w:rPr>
        <w:t xml:space="preserve">, </w:t>
      </w:r>
      <w:proofErr w:type="spellStart"/>
      <w:r>
        <w:rPr>
          <w:lang w:val="de-AT"/>
        </w:rPr>
        <w:t>providing</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sap</w:t>
      </w:r>
      <w:proofErr w:type="spellEnd"/>
      <w:r>
        <w:rPr>
          <w:lang w:val="de-AT"/>
        </w:rPr>
        <w:t xml:space="preserve"> type </w:t>
      </w:r>
      <w:proofErr w:type="spellStart"/>
      <w:r>
        <w:rPr>
          <w:lang w:val="de-AT"/>
        </w:rPr>
        <w:t>or</w:t>
      </w:r>
      <w:proofErr w:type="spellEnd"/>
      <w:r>
        <w:rPr>
          <w:lang w:val="de-AT"/>
        </w:rPr>
        <w:t xml:space="preserve"> </w:t>
      </w:r>
      <w:proofErr w:type="spellStart"/>
      <w:r>
        <w:rPr>
          <w:lang w:val="de-AT"/>
        </w:rPr>
        <w:t>the</w:t>
      </w:r>
      <w:proofErr w:type="spellEnd"/>
      <w:r>
        <w:rPr>
          <w:lang w:val="de-AT"/>
        </w:rPr>
        <w:t xml:space="preserve"> temporal </w:t>
      </w:r>
      <w:proofErr w:type="spellStart"/>
      <w:r>
        <w:rPr>
          <w:lang w:val="de-AT"/>
        </w:rPr>
        <w:t>level</w:t>
      </w:r>
      <w:proofErr w:type="spellEnd"/>
      <w:r>
        <w:rPr>
          <w:lang w:val="de-AT"/>
        </w:rPr>
        <w:t xml:space="preserve"> </w:t>
      </w:r>
      <w:proofErr w:type="spellStart"/>
      <w:r>
        <w:rPr>
          <w:lang w:val="de-AT"/>
        </w:rPr>
        <w:t>for</w:t>
      </w:r>
      <w:proofErr w:type="spellEnd"/>
      <w:r>
        <w:rPr>
          <w:lang w:val="de-AT"/>
        </w:rPr>
        <w:t xml:space="preserve"> </w:t>
      </w:r>
      <w:proofErr w:type="spellStart"/>
      <w:r>
        <w:rPr>
          <w:lang w:val="de-AT"/>
        </w:rPr>
        <w:t>each</w:t>
      </w:r>
      <w:proofErr w:type="spellEnd"/>
      <w:r>
        <w:rPr>
          <w:lang w:val="de-AT"/>
        </w:rPr>
        <w:t xml:space="preserve"> sample</w:t>
      </w:r>
    </w:p>
    <w:p w14:paraId="3E414FA4" w14:textId="77777777" w:rsidR="000A28E0" w:rsidRPr="00B978C9" w:rsidRDefault="000A28E0" w:rsidP="000A28E0">
      <w:pPr>
        <w:widowControl/>
        <w:numPr>
          <w:ilvl w:val="0"/>
          <w:numId w:val="42"/>
        </w:numPr>
        <w:spacing w:after="0" w:line="240" w:lineRule="auto"/>
        <w:rPr>
          <w:lang w:val="de-AT"/>
        </w:rPr>
      </w:pPr>
      <w:r>
        <w:rPr>
          <w:lang w:val="de-AT"/>
        </w:rPr>
        <w:t xml:space="preserve">sample </w:t>
      </w:r>
      <w:proofErr w:type="spellStart"/>
      <w:r>
        <w:rPr>
          <w:lang w:val="de-AT"/>
        </w:rPr>
        <w:t>group</w:t>
      </w:r>
      <w:proofErr w:type="spellEnd"/>
      <w:r>
        <w:rPr>
          <w:lang w:val="de-AT"/>
        </w:rPr>
        <w:t xml:space="preserve"> </w:t>
      </w:r>
      <w:proofErr w:type="spellStart"/>
      <w:r>
        <w:rPr>
          <w:lang w:val="de-AT"/>
        </w:rPr>
        <w:t>description</w:t>
      </w:r>
      <w:proofErr w:type="spellEnd"/>
      <w:r>
        <w:rPr>
          <w:lang w:val="de-AT"/>
        </w:rPr>
        <w:t xml:space="preserve"> ‚</w:t>
      </w:r>
      <w:proofErr w:type="spellStart"/>
      <w:r>
        <w:rPr>
          <w:lang w:val="de-AT"/>
        </w:rPr>
        <w:t>sgpd</w:t>
      </w:r>
      <w:proofErr w:type="spellEnd"/>
      <w:r>
        <w:rPr>
          <w:lang w:val="de-AT"/>
        </w:rPr>
        <w:t xml:space="preserve">‘ </w:t>
      </w:r>
      <w:proofErr w:type="spellStart"/>
      <w:r>
        <w:rPr>
          <w:lang w:val="de-AT"/>
        </w:rPr>
        <w:t>and</w:t>
      </w:r>
      <w:proofErr w:type="spellEnd"/>
      <w:r>
        <w:rPr>
          <w:lang w:val="de-AT"/>
        </w:rPr>
        <w:t xml:space="preserve"> sample </w:t>
      </w:r>
      <w:proofErr w:type="spellStart"/>
      <w:r>
        <w:rPr>
          <w:lang w:val="de-AT"/>
        </w:rPr>
        <w:t>to</w:t>
      </w:r>
      <w:proofErr w:type="spellEnd"/>
      <w:r>
        <w:rPr>
          <w:lang w:val="de-AT"/>
        </w:rPr>
        <w:t xml:space="preserve"> </w:t>
      </w:r>
      <w:proofErr w:type="spellStart"/>
      <w:r>
        <w:rPr>
          <w:lang w:val="de-AT"/>
        </w:rPr>
        <w:t>group</w:t>
      </w:r>
      <w:proofErr w:type="spellEnd"/>
      <w:r>
        <w:rPr>
          <w:lang w:val="de-AT"/>
        </w:rPr>
        <w:t xml:space="preserve"> box ‚</w:t>
      </w:r>
      <w:proofErr w:type="spellStart"/>
      <w:r>
        <w:rPr>
          <w:lang w:val="de-AT"/>
        </w:rPr>
        <w:t>sbgp</w:t>
      </w:r>
      <w:proofErr w:type="spellEnd"/>
      <w:r>
        <w:rPr>
          <w:lang w:val="de-AT"/>
        </w:rPr>
        <w:t xml:space="preserve">‘ </w:t>
      </w:r>
      <w:proofErr w:type="spellStart"/>
      <w:r>
        <w:rPr>
          <w:lang w:val="de-AT"/>
        </w:rPr>
        <w:t>describing</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criterion</w:t>
      </w:r>
      <w:proofErr w:type="spellEnd"/>
      <w:r>
        <w:rPr>
          <w:lang w:val="de-AT"/>
        </w:rPr>
        <w:t xml:space="preserve"> </w:t>
      </w:r>
      <w:proofErr w:type="spellStart"/>
      <w:r>
        <w:rPr>
          <w:lang w:val="de-AT"/>
        </w:rPr>
        <w:t>used</w:t>
      </w:r>
      <w:proofErr w:type="spellEnd"/>
      <w:r>
        <w:rPr>
          <w:lang w:val="de-AT"/>
        </w:rPr>
        <w:t xml:space="preserve"> </w:t>
      </w:r>
      <w:proofErr w:type="spellStart"/>
      <w:r>
        <w:rPr>
          <w:lang w:val="de-AT"/>
        </w:rPr>
        <w:t>for</w:t>
      </w:r>
      <w:proofErr w:type="spellEnd"/>
      <w:r>
        <w:rPr>
          <w:lang w:val="de-AT"/>
        </w:rPr>
        <w:t xml:space="preserve"> sample </w:t>
      </w:r>
      <w:proofErr w:type="spellStart"/>
      <w:r>
        <w:rPr>
          <w:lang w:val="de-AT"/>
        </w:rPr>
        <w:t>grouping</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group</w:t>
      </w:r>
      <w:proofErr w:type="spellEnd"/>
      <w:r>
        <w:rPr>
          <w:lang w:val="de-AT"/>
        </w:rPr>
        <w:t xml:space="preserve"> </w:t>
      </w:r>
      <w:proofErr w:type="spellStart"/>
      <w:r>
        <w:rPr>
          <w:lang w:val="de-AT"/>
        </w:rPr>
        <w:t>that</w:t>
      </w:r>
      <w:proofErr w:type="spellEnd"/>
      <w:r>
        <w:rPr>
          <w:lang w:val="de-AT"/>
        </w:rPr>
        <w:t xml:space="preserve"> </w:t>
      </w:r>
      <w:proofErr w:type="spellStart"/>
      <w:r>
        <w:rPr>
          <w:lang w:val="de-AT"/>
        </w:rPr>
        <w:t>each</w:t>
      </w:r>
      <w:proofErr w:type="spellEnd"/>
      <w:r>
        <w:rPr>
          <w:lang w:val="de-AT"/>
        </w:rPr>
        <w:t xml:space="preserve"> sample </w:t>
      </w:r>
      <w:proofErr w:type="spellStart"/>
      <w:r>
        <w:rPr>
          <w:lang w:val="de-AT"/>
        </w:rPr>
        <w:t>belongs</w:t>
      </w:r>
      <w:proofErr w:type="spellEnd"/>
      <w:r>
        <w:rPr>
          <w:lang w:val="de-AT"/>
        </w:rPr>
        <w:t xml:space="preserve"> </w:t>
      </w:r>
      <w:proofErr w:type="spellStart"/>
      <w:r>
        <w:rPr>
          <w:lang w:val="de-AT"/>
        </w:rPr>
        <w:t>to</w:t>
      </w:r>
      <w:proofErr w:type="spellEnd"/>
      <w:r>
        <w:rPr>
          <w:lang w:val="de-AT"/>
        </w:rPr>
        <w:t>.</w:t>
      </w:r>
    </w:p>
    <w:p w14:paraId="6A992AE8" w14:textId="77777777" w:rsidR="000A28E0" w:rsidRDefault="000A28E0" w:rsidP="000A28E0">
      <w:pPr>
        <w:rPr>
          <w:lang w:val="de-AT"/>
        </w:rPr>
      </w:pPr>
      <w:r>
        <w:rPr>
          <w:lang w:val="de-AT"/>
        </w:rPr>
        <w:t xml:space="preserve">Further, </w:t>
      </w:r>
      <w:proofErr w:type="spellStart"/>
      <w:r>
        <w:rPr>
          <w:lang w:val="de-AT"/>
        </w:rPr>
        <w:t>when</w:t>
      </w:r>
      <w:proofErr w:type="spellEnd"/>
      <w:r>
        <w:rPr>
          <w:lang w:val="de-AT"/>
        </w:rPr>
        <w:t xml:space="preserve"> </w:t>
      </w:r>
      <w:proofErr w:type="spellStart"/>
      <w:r>
        <w:rPr>
          <w:lang w:val="de-AT"/>
        </w:rPr>
        <w:t>using</w:t>
      </w:r>
      <w:proofErr w:type="spellEnd"/>
      <w:r>
        <w:rPr>
          <w:lang w:val="de-AT"/>
        </w:rPr>
        <w:t xml:space="preserve"> MPEG DASH, </w:t>
      </w:r>
      <w:proofErr w:type="spellStart"/>
      <w:r>
        <w:rPr>
          <w:lang w:val="de-AT"/>
        </w:rPr>
        <w:t>the</w:t>
      </w:r>
      <w:proofErr w:type="spellEnd"/>
      <w:r>
        <w:rPr>
          <w:lang w:val="de-AT"/>
        </w:rPr>
        <w:t xml:space="preserve"> sample </w:t>
      </w:r>
      <w:proofErr w:type="spellStart"/>
      <w:r>
        <w:rPr>
          <w:lang w:val="de-AT"/>
        </w:rPr>
        <w:t>group</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missing</w:t>
      </w:r>
      <w:proofErr w:type="spellEnd"/>
      <w:r>
        <w:rPr>
          <w:lang w:val="de-AT"/>
        </w:rPr>
        <w:t xml:space="preserve"> </w:t>
      </w:r>
      <w:proofErr w:type="spellStart"/>
      <w:r>
        <w:rPr>
          <w:lang w:val="de-AT"/>
        </w:rPr>
        <w:t>once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index</w:t>
      </w:r>
      <w:proofErr w:type="spellEnd"/>
      <w:r>
        <w:rPr>
          <w:lang w:val="de-AT"/>
        </w:rPr>
        <w:t xml:space="preserve"> </w:t>
      </w:r>
      <w:proofErr w:type="spellStart"/>
      <w:r>
        <w:rPr>
          <w:lang w:val="de-AT"/>
        </w:rPr>
        <w:t>has</w:t>
      </w:r>
      <w:proofErr w:type="spellEnd"/>
      <w:r>
        <w:rPr>
          <w:lang w:val="de-AT"/>
        </w:rPr>
        <w:t xml:space="preserve"> </w:t>
      </w:r>
      <w:proofErr w:type="spellStart"/>
      <w:r>
        <w:rPr>
          <w:lang w:val="de-AT"/>
        </w:rPr>
        <w:t>been</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as</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partially</w:t>
      </w:r>
      <w:proofErr w:type="spellEnd"/>
      <w:r>
        <w:rPr>
          <w:lang w:val="de-AT"/>
        </w:rPr>
        <w:t xml:space="preserve"> </w:t>
      </w:r>
      <w:proofErr w:type="spellStart"/>
      <w:r>
        <w:rPr>
          <w:lang w:val="de-AT"/>
        </w:rPr>
        <w:t>or</w:t>
      </w:r>
      <w:proofErr w:type="spellEnd"/>
      <w:r>
        <w:rPr>
          <w:lang w:val="de-AT"/>
        </w:rPr>
        <w:t xml:space="preserve"> </w:t>
      </w:r>
      <w:proofErr w:type="spellStart"/>
      <w:r>
        <w:rPr>
          <w:lang w:val="de-AT"/>
        </w:rPr>
        <w:t>totally</w:t>
      </w:r>
      <w:proofErr w:type="spellEnd"/>
      <w:r>
        <w:rPr>
          <w:lang w:val="de-AT"/>
        </w:rPr>
        <w:t xml:space="preserve"> </w:t>
      </w:r>
      <w:proofErr w:type="spellStart"/>
      <w:r>
        <w:rPr>
          <w:lang w:val="de-AT"/>
        </w:rPr>
        <w:t>contained</w:t>
      </w:r>
      <w:proofErr w:type="spellEnd"/>
      <w:r>
        <w:rPr>
          <w:lang w:val="de-AT"/>
        </w:rPr>
        <w:t xml:space="preserve"> in </w:t>
      </w:r>
      <w:proofErr w:type="spellStart"/>
      <w:r>
        <w:rPr>
          <w:lang w:val="de-AT"/>
        </w:rPr>
        <w:t>the</w:t>
      </w:r>
      <w:proofErr w:type="spellEnd"/>
      <w:r>
        <w:rPr>
          <w:lang w:val="de-AT"/>
        </w:rPr>
        <w:t xml:space="preserve"> </w:t>
      </w:r>
      <w:proofErr w:type="spellStart"/>
      <w:r>
        <w:rPr>
          <w:lang w:val="de-AT"/>
        </w:rPr>
        <w:t>movie</w:t>
      </w:r>
      <w:proofErr w:type="spellEnd"/>
      <w:r>
        <w:rPr>
          <w:lang w:val="de-AT"/>
        </w:rPr>
        <w:t xml:space="preserve"> </w:t>
      </w:r>
      <w:proofErr w:type="spellStart"/>
      <w:r>
        <w:rPr>
          <w:lang w:val="de-AT"/>
        </w:rPr>
        <w:t>fragment</w:t>
      </w:r>
      <w:proofErr w:type="spellEnd"/>
      <w:r>
        <w:rPr>
          <w:lang w:val="de-AT"/>
        </w:rPr>
        <w:t xml:space="preserve"> </w:t>
      </w:r>
      <w:proofErr w:type="spellStart"/>
      <w:r>
        <w:rPr>
          <w:lang w:val="de-AT"/>
        </w:rPr>
        <w:t>header</w:t>
      </w:r>
      <w:proofErr w:type="spellEnd"/>
      <w:r>
        <w:rPr>
          <w:lang w:val="de-AT"/>
        </w:rPr>
        <w:t xml:space="preserve">. This </w:t>
      </w:r>
      <w:proofErr w:type="spellStart"/>
      <w:r>
        <w:rPr>
          <w:lang w:val="de-AT"/>
        </w:rPr>
        <w:t>could</w:t>
      </w:r>
      <w:proofErr w:type="spellEnd"/>
      <w:r>
        <w:rPr>
          <w:lang w:val="de-AT"/>
        </w:rPr>
        <w:t xml:space="preserve"> </w:t>
      </w:r>
      <w:proofErr w:type="spellStart"/>
      <w:r>
        <w:rPr>
          <w:lang w:val="de-AT"/>
        </w:rPr>
        <w:t>thus</w:t>
      </w:r>
      <w:proofErr w:type="spellEnd"/>
      <w:r>
        <w:rPr>
          <w:lang w:val="de-AT"/>
        </w:rPr>
        <w:t xml:space="preserve"> </w:t>
      </w:r>
      <w:proofErr w:type="spellStart"/>
      <w:r>
        <w:rPr>
          <w:lang w:val="de-AT"/>
        </w:rPr>
        <w:t>require</w:t>
      </w:r>
      <w:proofErr w:type="spellEnd"/>
      <w:r>
        <w:rPr>
          <w:lang w:val="de-AT"/>
        </w:rPr>
        <w:t xml:space="preserve"> an additional </w:t>
      </w:r>
      <w:proofErr w:type="spellStart"/>
      <w:r>
        <w:rPr>
          <w:lang w:val="de-AT"/>
        </w:rPr>
        <w:t>download</w:t>
      </w:r>
      <w:proofErr w:type="spellEnd"/>
      <w:r>
        <w:rPr>
          <w:lang w:val="de-AT"/>
        </w:rPr>
        <w:t xml:space="preserve"> per </w:t>
      </w:r>
      <w:proofErr w:type="spellStart"/>
      <w:r>
        <w:rPr>
          <w:lang w:val="de-AT"/>
        </w:rPr>
        <w:t>subsegment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fill</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missing</w:t>
      </w:r>
      <w:proofErr w:type="spellEnd"/>
      <w:r>
        <w:rPr>
          <w:lang w:val="de-AT"/>
        </w:rPr>
        <w:t xml:space="preserve"> </w:t>
      </w:r>
      <w:proofErr w:type="spellStart"/>
      <w:r>
        <w:rPr>
          <w:lang w:val="de-AT"/>
        </w:rPr>
        <w:t>information</w:t>
      </w:r>
      <w:proofErr w:type="spellEnd"/>
      <w:r>
        <w:rPr>
          <w:lang w:val="de-AT"/>
        </w:rPr>
        <w:t>.</w:t>
      </w:r>
    </w:p>
    <w:p w14:paraId="2A54E894" w14:textId="77777777" w:rsidR="000A28E0" w:rsidRPr="0061510D" w:rsidRDefault="000A28E0" w:rsidP="0061510D">
      <w:pPr>
        <w:pStyle w:val="Heading2"/>
      </w:pPr>
      <w:r w:rsidRPr="0061510D">
        <w:t>Proposal</w:t>
      </w:r>
    </w:p>
    <w:p w14:paraId="166B5215" w14:textId="77777777" w:rsidR="000A28E0" w:rsidRPr="004771BD" w:rsidRDefault="000A28E0" w:rsidP="000A28E0">
      <w:pPr>
        <w:rPr>
          <w:lang w:val="de-AT"/>
        </w:rPr>
      </w:pPr>
      <w:proofErr w:type="spellStart"/>
      <w:r>
        <w:rPr>
          <w:lang w:val="de-AT"/>
        </w:rPr>
        <w:t>We</w:t>
      </w:r>
      <w:proofErr w:type="spellEnd"/>
      <w:r>
        <w:rPr>
          <w:lang w:val="de-AT"/>
        </w:rPr>
        <w:t xml:space="preserve"> </w:t>
      </w:r>
      <w:proofErr w:type="spellStart"/>
      <w:r>
        <w:rPr>
          <w:lang w:val="de-AT"/>
        </w:rPr>
        <w:t>would</w:t>
      </w:r>
      <w:proofErr w:type="spellEnd"/>
      <w:r>
        <w:rPr>
          <w:lang w:val="de-AT"/>
        </w:rPr>
        <w:t xml:space="preserve"> like a simple </w:t>
      </w:r>
      <w:proofErr w:type="spellStart"/>
      <w:r>
        <w:rPr>
          <w:lang w:val="de-AT"/>
        </w:rPr>
        <w:t>way</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get</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size</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SAP </w:t>
      </w:r>
      <w:proofErr w:type="spellStart"/>
      <w:r>
        <w:rPr>
          <w:lang w:val="de-AT"/>
        </w:rPr>
        <w:t>starting</w:t>
      </w:r>
      <w:proofErr w:type="spellEnd"/>
      <w:r>
        <w:rPr>
          <w:lang w:val="de-AT"/>
        </w:rPr>
        <w:t xml:space="preserve"> </w:t>
      </w:r>
      <w:proofErr w:type="spellStart"/>
      <w:r>
        <w:rPr>
          <w:lang w:val="de-AT"/>
        </w:rPr>
        <w:t>each</w:t>
      </w:r>
      <w:proofErr w:type="spellEnd"/>
      <w:r>
        <w:rPr>
          <w:lang w:val="de-AT"/>
        </w:rPr>
        <w:t xml:space="preserve"> </w:t>
      </w:r>
      <w:proofErr w:type="spellStart"/>
      <w:r>
        <w:rPr>
          <w:lang w:val="de-AT"/>
        </w:rPr>
        <w:t>subsegment</w:t>
      </w:r>
      <w:proofErr w:type="spellEnd"/>
      <w:r>
        <w:rPr>
          <w:lang w:val="de-AT"/>
        </w:rPr>
        <w:t>.</w:t>
      </w:r>
    </w:p>
    <w:p w14:paraId="2E389AB7" w14:textId="77777777" w:rsidR="000A28E0" w:rsidRDefault="000A28E0" w:rsidP="000A28E0">
      <w:pPr>
        <w:rPr>
          <w:lang w:val="de-AT"/>
        </w:rPr>
      </w:pPr>
      <w:proofErr w:type="spellStart"/>
      <w:r>
        <w:rPr>
          <w:lang w:val="de-AT"/>
        </w:rPr>
        <w:t>We</w:t>
      </w:r>
      <w:proofErr w:type="spellEnd"/>
      <w:r>
        <w:rPr>
          <w:lang w:val="de-AT"/>
        </w:rPr>
        <w:t xml:space="preserve"> </w:t>
      </w:r>
      <w:proofErr w:type="spellStart"/>
      <w:r>
        <w:rPr>
          <w:lang w:val="de-AT"/>
        </w:rPr>
        <w:t>propose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extend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index</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a </w:t>
      </w:r>
      <w:proofErr w:type="spellStart"/>
      <w:r>
        <w:rPr>
          <w:lang w:val="de-AT"/>
        </w:rPr>
        <w:t>range</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bytes</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the</w:t>
      </w:r>
      <w:proofErr w:type="spellEnd"/>
      <w:r>
        <w:rPr>
          <w:lang w:val="de-AT"/>
        </w:rPr>
        <w:t xml:space="preserve"> SAP. This </w:t>
      </w:r>
      <w:proofErr w:type="spellStart"/>
      <w:r>
        <w:rPr>
          <w:lang w:val="de-AT"/>
        </w:rPr>
        <w:t>would</w:t>
      </w:r>
      <w:proofErr w:type="spellEnd"/>
      <w:r>
        <w:rPr>
          <w:lang w:val="de-AT"/>
        </w:rPr>
        <w:t xml:space="preserve"> </w:t>
      </w:r>
      <w:proofErr w:type="spellStart"/>
      <w:r>
        <w:rPr>
          <w:lang w:val="de-AT"/>
        </w:rPr>
        <w:t>allow</w:t>
      </w:r>
      <w:proofErr w:type="spellEnd"/>
      <w:r>
        <w:rPr>
          <w:lang w:val="de-AT"/>
        </w:rPr>
        <w:t xml:space="preserve"> </w:t>
      </w:r>
      <w:proofErr w:type="spellStart"/>
      <w:r>
        <w:rPr>
          <w:lang w:val="de-AT"/>
        </w:rPr>
        <w:t>downloading</w:t>
      </w:r>
      <w:proofErr w:type="spellEnd"/>
      <w:r>
        <w:rPr>
          <w:lang w:val="de-AT"/>
        </w:rPr>
        <w:t xml:space="preserve"> just </w:t>
      </w:r>
      <w:proofErr w:type="spellStart"/>
      <w:r>
        <w:rPr>
          <w:lang w:val="de-AT"/>
        </w:rPr>
        <w:t>the</w:t>
      </w:r>
      <w:proofErr w:type="spellEnd"/>
      <w:r>
        <w:rPr>
          <w:lang w:val="de-AT"/>
        </w:rPr>
        <w:t xml:space="preserve"> </w:t>
      </w:r>
      <w:proofErr w:type="spellStart"/>
      <w:r>
        <w:rPr>
          <w:lang w:val="de-AT"/>
        </w:rPr>
        <w:t>right</w:t>
      </w:r>
      <w:proofErr w:type="spellEnd"/>
      <w:r>
        <w:rPr>
          <w:lang w:val="de-AT"/>
        </w:rPr>
        <w:t xml:space="preserve"> </w:t>
      </w:r>
      <w:proofErr w:type="spellStart"/>
      <w:r>
        <w:rPr>
          <w:lang w:val="de-AT"/>
        </w:rPr>
        <w:t>amount</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bytes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get</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entire</w:t>
      </w:r>
      <w:proofErr w:type="spellEnd"/>
      <w:r>
        <w:rPr>
          <w:lang w:val="de-AT"/>
        </w:rPr>
        <w:t xml:space="preserve"> </w:t>
      </w:r>
      <w:r>
        <w:rPr>
          <w:lang w:val="de-AT"/>
        </w:rPr>
        <w:lastRenderedPageBreak/>
        <w:t xml:space="preserve">SAP, </w:t>
      </w:r>
      <w:proofErr w:type="spellStart"/>
      <w:r>
        <w:rPr>
          <w:lang w:val="de-AT"/>
        </w:rPr>
        <w:t>while</w:t>
      </w:r>
      <w:proofErr w:type="spellEnd"/>
      <w:r>
        <w:rPr>
          <w:lang w:val="de-AT"/>
        </w:rPr>
        <w:t xml:space="preserve"> </w:t>
      </w:r>
      <w:proofErr w:type="spellStart"/>
      <w:r>
        <w:rPr>
          <w:lang w:val="de-AT"/>
        </w:rPr>
        <w:t>keeping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open, </w:t>
      </w:r>
      <w:proofErr w:type="spellStart"/>
      <w:r>
        <w:rPr>
          <w:lang w:val="de-AT"/>
        </w:rPr>
        <w:t>and</w:t>
      </w:r>
      <w:proofErr w:type="spellEnd"/>
      <w:r>
        <w:rPr>
          <w:lang w:val="de-AT"/>
        </w:rPr>
        <w:t xml:space="preserve"> </w:t>
      </w:r>
      <w:proofErr w:type="spellStart"/>
      <w:r>
        <w:rPr>
          <w:lang w:val="de-AT"/>
        </w:rPr>
        <w:t>would</w:t>
      </w:r>
      <w:proofErr w:type="spellEnd"/>
      <w:r>
        <w:rPr>
          <w:lang w:val="de-AT"/>
        </w:rPr>
        <w:t xml:space="preserve"> </w:t>
      </w:r>
      <w:proofErr w:type="spellStart"/>
      <w:r>
        <w:rPr>
          <w:lang w:val="de-AT"/>
        </w:rPr>
        <w:t>enable</w:t>
      </w:r>
      <w:proofErr w:type="spellEnd"/>
      <w:r>
        <w:rPr>
          <w:lang w:val="de-AT"/>
        </w:rPr>
        <w:t xml:space="preserve"> simple </w:t>
      </w:r>
      <w:proofErr w:type="spellStart"/>
      <w:r>
        <w:rPr>
          <w:lang w:val="de-AT"/>
        </w:rPr>
        <w:t>seek</w:t>
      </w:r>
      <w:proofErr w:type="spellEnd"/>
      <w:r>
        <w:rPr>
          <w:lang w:val="de-AT"/>
        </w:rPr>
        <w:t>/</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support</w:t>
      </w:r>
      <w:proofErr w:type="spellEnd"/>
      <w:r>
        <w:rPr>
          <w:lang w:val="de-AT"/>
        </w:rPr>
        <w:t>.</w:t>
      </w:r>
    </w:p>
    <w:p w14:paraId="1BD3D496" w14:textId="64667AE3" w:rsidR="000A28E0" w:rsidRDefault="000A28E0" w:rsidP="000A28E0">
      <w:pPr>
        <w:pStyle w:val="code"/>
      </w:pPr>
      <w:r>
        <w:t xml:space="preserve">aligned(8) class SegmentIndexBox extends FullBox('sidx', </w:t>
      </w:r>
      <w:r w:rsidRPr="00342CDD">
        <w:t>version</w:t>
      </w:r>
      <w:r>
        <w:t>, 0)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r>
      <w:r>
        <w:tab/>
      </w:r>
      <w:r w:rsidRPr="00075EF9">
        <w:rPr>
          <w:highlight w:val="yellow"/>
        </w:rPr>
        <w:t xml:space="preserve">if (version&gt;=2) { </w:t>
      </w:r>
      <w:r>
        <w:rPr>
          <w:highlight w:val="yellow"/>
        </w:rPr>
        <w:br/>
      </w:r>
      <w:r>
        <w:rPr>
          <w:highlight w:val="yellow"/>
        </w:rPr>
        <w:tab/>
      </w:r>
      <w:r>
        <w:rPr>
          <w:highlight w:val="yellow"/>
        </w:rPr>
        <w:tab/>
      </w:r>
      <w:r>
        <w:rPr>
          <w:highlight w:val="yellow"/>
        </w:rPr>
        <w:tab/>
      </w:r>
      <w:r w:rsidRPr="00075EF9">
        <w:rPr>
          <w:highlight w:val="yellow"/>
        </w:rPr>
        <w:t>if (starts_with_SAP) {</w:t>
      </w:r>
      <w:r>
        <w:rPr>
          <w:highlight w:val="yellow"/>
        </w:rPr>
        <w:br/>
      </w:r>
      <w:r>
        <w:rPr>
          <w:highlight w:val="yellow"/>
        </w:rPr>
        <w:tab/>
      </w:r>
      <w:r>
        <w:rPr>
          <w:highlight w:val="yellow"/>
        </w:rPr>
        <w:tab/>
      </w:r>
      <w:r>
        <w:rPr>
          <w:highlight w:val="yellow"/>
        </w:rPr>
        <w:tab/>
      </w:r>
      <w:r>
        <w:rPr>
          <w:highlight w:val="yellow"/>
        </w:rPr>
        <w:tab/>
      </w:r>
      <w:r w:rsidRPr="00075EF9">
        <w:rPr>
          <w:highlight w:val="yellow"/>
        </w:rPr>
        <w:t>unsigned int(32)</w:t>
      </w:r>
      <w:r w:rsidRPr="00075EF9">
        <w:rPr>
          <w:highlight w:val="yellow"/>
        </w:rPr>
        <w:tab/>
        <w:t>SAP_</w:t>
      </w:r>
      <w:r>
        <w:rPr>
          <w:highlight w:val="yellow"/>
        </w:rPr>
        <w:t>range</w:t>
      </w:r>
      <w:r w:rsidRPr="00075EF9">
        <w:rPr>
          <w:highlight w:val="yellow"/>
        </w:rPr>
        <w:t>;</w:t>
      </w:r>
      <w:r>
        <w:rPr>
          <w:highlight w:val="yellow"/>
        </w:rPr>
        <w:br/>
      </w:r>
      <w:r>
        <w:rPr>
          <w:highlight w:val="yellow"/>
        </w:rPr>
        <w:tab/>
      </w:r>
      <w:r>
        <w:rPr>
          <w:highlight w:val="yellow"/>
        </w:rPr>
        <w:tab/>
      </w:r>
      <w:r>
        <w:rPr>
          <w:highlight w:val="yellow"/>
        </w:rPr>
        <w:tab/>
      </w:r>
      <w:r w:rsidRPr="00075EF9">
        <w:rPr>
          <w:highlight w:val="yellow"/>
        </w:rPr>
        <w:t>}</w:t>
      </w:r>
      <w:r>
        <w:rPr>
          <w:highlight w:val="yellow"/>
        </w:rPr>
        <w:br/>
      </w:r>
      <w:r>
        <w:rPr>
          <w:highlight w:val="yellow"/>
        </w:rPr>
        <w:tab/>
      </w:r>
      <w:r>
        <w:rPr>
          <w:highlight w:val="yellow"/>
        </w:rPr>
        <w:tab/>
      </w:r>
      <w:r w:rsidRPr="00075EF9">
        <w:rPr>
          <w:highlight w:val="yellow"/>
        </w:rPr>
        <w:t>}</w:t>
      </w:r>
      <w:r>
        <w:br/>
      </w:r>
      <w:r>
        <w:tab/>
        <w:t>}</w:t>
      </w:r>
      <w:r>
        <w:br/>
        <w:t>}</w:t>
      </w:r>
    </w:p>
    <w:p w14:paraId="288F3C3C" w14:textId="77777777" w:rsidR="000A28E0" w:rsidRDefault="000A28E0" w:rsidP="000A28E0">
      <w:proofErr w:type="spellStart"/>
      <w:r w:rsidRPr="007D30A0">
        <w:rPr>
          <w:rFonts w:ascii="Courier New" w:hAnsi="Courier New"/>
        </w:rPr>
        <w:t>SAP_range</w:t>
      </w:r>
      <w:proofErr w:type="spellEnd"/>
      <w:r>
        <w:t xml:space="preserve"> provides a range of bytes, starting from the beginning of the subsegment sufficient to download the SAP (if any) associated to this subsegment.</w:t>
      </w:r>
    </w:p>
    <w:p w14:paraId="4E4B90E2" w14:textId="14767367" w:rsidR="000A28E0" w:rsidRPr="0061510D" w:rsidRDefault="000A28E0" w:rsidP="000A28E0">
      <w:pPr>
        <w:rPr>
          <w:i/>
        </w:rPr>
      </w:pPr>
      <w:r w:rsidRPr="004A0F77">
        <w:rPr>
          <w:i/>
        </w:rPr>
        <w:t>Note</w:t>
      </w:r>
      <w:r>
        <w:rPr>
          <w:i/>
        </w:rPr>
        <w:t xml:space="preserve">: could be made more constrained/explicit using </w:t>
      </w:r>
      <w:proofErr w:type="spellStart"/>
      <w:r>
        <w:rPr>
          <w:i/>
        </w:rPr>
        <w:t>SAP_size</w:t>
      </w:r>
      <w:proofErr w:type="spellEnd"/>
      <w:r>
        <w:rPr>
          <w:i/>
        </w:rPr>
        <w:t xml:space="preserve"> instead of </w:t>
      </w:r>
      <w:proofErr w:type="spellStart"/>
      <w:r>
        <w:rPr>
          <w:i/>
        </w:rPr>
        <w:t>SAP_range</w:t>
      </w:r>
      <w:proofErr w:type="spellEnd"/>
    </w:p>
    <w:p w14:paraId="1341E13A" w14:textId="77777777" w:rsidR="000A28E0" w:rsidRPr="0061510D" w:rsidRDefault="000A28E0" w:rsidP="0061510D">
      <w:pPr>
        <w:pStyle w:val="Heading2"/>
      </w:pPr>
      <w:r w:rsidRPr="0061510D">
        <w:t>Conclusion</w:t>
      </w:r>
    </w:p>
    <w:p w14:paraId="616A23B8" w14:textId="77777777" w:rsidR="000A28E0" w:rsidRDefault="000A28E0" w:rsidP="000A28E0">
      <w:pPr>
        <w:rPr>
          <w:lang w:val="de-AT"/>
        </w:rPr>
      </w:pPr>
      <w:proofErr w:type="spellStart"/>
      <w:r>
        <w:rPr>
          <w:lang w:val="de-AT"/>
        </w:rPr>
        <w:t>We</w:t>
      </w:r>
      <w:proofErr w:type="spellEnd"/>
      <w:r>
        <w:rPr>
          <w:lang w:val="de-AT"/>
        </w:rPr>
        <w:t xml:space="preserve"> </w:t>
      </w:r>
      <w:proofErr w:type="spellStart"/>
      <w:r>
        <w:rPr>
          <w:lang w:val="de-AT"/>
        </w:rPr>
        <w:t>propose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consider</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modification</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syntax</w:t>
      </w:r>
      <w:proofErr w:type="spellEnd"/>
      <w:r>
        <w:rPr>
          <w:lang w:val="de-AT"/>
        </w:rPr>
        <w:t xml:space="preserve">, </w:t>
      </w:r>
      <w:proofErr w:type="spellStart"/>
      <w:r>
        <w:rPr>
          <w:lang w:val="de-AT"/>
        </w:rPr>
        <w:t>to</w:t>
      </w:r>
      <w:proofErr w:type="spellEnd"/>
      <w:r>
        <w:rPr>
          <w:lang w:val="de-AT"/>
        </w:rPr>
        <w:t xml:space="preserve"> carry additional </w:t>
      </w:r>
      <w:proofErr w:type="spellStart"/>
      <w:r>
        <w:rPr>
          <w:lang w:val="de-AT"/>
        </w:rPr>
        <w:t>useful</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which</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go</w:t>
      </w:r>
      <w:proofErr w:type="spellEnd"/>
      <w:r>
        <w:rPr>
          <w:lang w:val="de-AT"/>
        </w:rPr>
        <w:t xml:space="preserve"> </w:t>
      </w:r>
      <w:proofErr w:type="spellStart"/>
      <w:r>
        <w:rPr>
          <w:lang w:val="de-AT"/>
        </w:rPr>
        <w:t>beyond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modification</w:t>
      </w:r>
      <w:proofErr w:type="spellEnd"/>
      <w:r>
        <w:rPr>
          <w:lang w:val="de-AT"/>
        </w:rPr>
        <w:t xml:space="preserve"> </w:t>
      </w:r>
      <w:proofErr w:type="spellStart"/>
      <w:r>
        <w:rPr>
          <w:lang w:val="de-AT"/>
        </w:rPr>
        <w:t>proposed</w:t>
      </w:r>
      <w:proofErr w:type="spellEnd"/>
      <w:r>
        <w:rPr>
          <w:lang w:val="de-AT"/>
        </w:rPr>
        <w:t xml:space="preserve"> </w:t>
      </w:r>
      <w:proofErr w:type="spellStart"/>
      <w:r>
        <w:rPr>
          <w:lang w:val="de-AT"/>
        </w:rPr>
        <w:t>here</w:t>
      </w:r>
      <w:proofErr w:type="spellEnd"/>
      <w:r>
        <w:rPr>
          <w:lang w:val="de-AT"/>
        </w:rPr>
        <w:t>.</w:t>
      </w:r>
    </w:p>
    <w:p w14:paraId="3FE925C8" w14:textId="1F35E9D2" w:rsidR="000A28E0" w:rsidRDefault="000A28E0" w:rsidP="000A28E0">
      <w:pPr>
        <w:rPr>
          <w:lang w:val="de-AT"/>
        </w:rPr>
      </w:pPr>
      <w:proofErr w:type="spellStart"/>
      <w:r>
        <w:rPr>
          <w:lang w:val="de-AT"/>
        </w:rPr>
        <w:t>While</w:t>
      </w:r>
      <w:proofErr w:type="spellEnd"/>
      <w:r>
        <w:rPr>
          <w:lang w:val="de-AT"/>
        </w:rPr>
        <w:t xml:space="preserve"> </w:t>
      </w:r>
      <w:proofErr w:type="spellStart"/>
      <w:r>
        <w:rPr>
          <w:lang w:val="de-AT"/>
        </w:rPr>
        <w:t>being</w:t>
      </w:r>
      <w:proofErr w:type="spellEnd"/>
      <w:r>
        <w:rPr>
          <w:lang w:val="de-AT"/>
        </w:rPr>
        <w:t xml:space="preserve"> flexible, </w:t>
      </w:r>
      <w:proofErr w:type="spellStart"/>
      <w:r>
        <w:rPr>
          <w:lang w:val="de-AT"/>
        </w:rPr>
        <w:t>the</w:t>
      </w:r>
      <w:proofErr w:type="spellEnd"/>
      <w:r>
        <w:rPr>
          <w:lang w:val="de-AT"/>
        </w:rPr>
        <w:t xml:space="preserve"> ‚</w:t>
      </w:r>
      <w:proofErr w:type="spellStart"/>
      <w:r>
        <w:rPr>
          <w:lang w:val="de-AT"/>
        </w:rPr>
        <w:t>ssix</w:t>
      </w:r>
      <w:proofErr w:type="spellEnd"/>
      <w:r>
        <w:rPr>
          <w:lang w:val="de-AT"/>
        </w:rPr>
        <w:t xml:space="preserve">‘ design </w:t>
      </w:r>
      <w:proofErr w:type="spellStart"/>
      <w:r>
        <w:rPr>
          <w:lang w:val="de-AT"/>
        </w:rPr>
        <w:t>comes</w:t>
      </w:r>
      <w:proofErr w:type="spellEnd"/>
      <w:r>
        <w:rPr>
          <w:lang w:val="de-AT"/>
        </w:rPr>
        <w:t xml:space="preserve"> </w:t>
      </w:r>
      <w:proofErr w:type="spellStart"/>
      <w:r>
        <w:rPr>
          <w:lang w:val="de-AT"/>
        </w:rPr>
        <w:t>with</w:t>
      </w:r>
      <w:proofErr w:type="spellEnd"/>
      <w:r>
        <w:rPr>
          <w:lang w:val="de-AT"/>
        </w:rPr>
        <w:t xml:space="preserve"> a </w:t>
      </w:r>
      <w:proofErr w:type="spellStart"/>
      <w:r>
        <w:rPr>
          <w:lang w:val="de-AT"/>
        </w:rPr>
        <w:t>significant</w:t>
      </w:r>
      <w:proofErr w:type="spellEnd"/>
      <w:r>
        <w:rPr>
          <w:lang w:val="de-AT"/>
        </w:rPr>
        <w:t xml:space="preserve"> </w:t>
      </w:r>
      <w:proofErr w:type="spellStart"/>
      <w:r>
        <w:rPr>
          <w:lang w:val="de-AT"/>
        </w:rPr>
        <w:t>added</w:t>
      </w:r>
      <w:proofErr w:type="spellEnd"/>
      <w:r>
        <w:rPr>
          <w:lang w:val="de-AT"/>
        </w:rPr>
        <w:t xml:space="preserve"> </w:t>
      </w:r>
      <w:proofErr w:type="spellStart"/>
      <w:r>
        <w:rPr>
          <w:lang w:val="de-AT"/>
        </w:rPr>
        <w:t>complexty</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quite</w:t>
      </w:r>
      <w:proofErr w:type="spellEnd"/>
      <w:r>
        <w:rPr>
          <w:lang w:val="de-AT"/>
        </w:rPr>
        <w:t xml:space="preserve"> </w:t>
      </w:r>
      <w:proofErr w:type="spellStart"/>
      <w:r>
        <w:rPr>
          <w:lang w:val="de-AT"/>
        </w:rPr>
        <w:t>confusing</w:t>
      </w:r>
      <w:proofErr w:type="spellEnd"/>
      <w:r>
        <w:rPr>
          <w:lang w:val="de-AT"/>
        </w:rPr>
        <w:t xml:space="preserve">. </w:t>
      </w:r>
      <w:proofErr w:type="spellStart"/>
      <w:r>
        <w:rPr>
          <w:lang w:val="de-AT"/>
        </w:rPr>
        <w:t>We</w:t>
      </w:r>
      <w:proofErr w:type="spellEnd"/>
      <w:r>
        <w:rPr>
          <w:lang w:val="de-AT"/>
        </w:rPr>
        <w:t xml:space="preserve"> </w:t>
      </w:r>
      <w:proofErr w:type="spellStart"/>
      <w:r>
        <w:rPr>
          <w:lang w:val="de-AT"/>
        </w:rPr>
        <w:t>believe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could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should</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accomodate</w:t>
      </w:r>
      <w:proofErr w:type="spellEnd"/>
      <w:r>
        <w:rPr>
          <w:lang w:val="de-AT"/>
        </w:rPr>
        <w:t xml:space="preserve"> simple </w:t>
      </w:r>
      <w:proofErr w:type="spellStart"/>
      <w:r>
        <w:rPr>
          <w:lang w:val="de-AT"/>
        </w:rPr>
        <w:t>use</w:t>
      </w:r>
      <w:proofErr w:type="spellEnd"/>
      <w:r>
        <w:rPr>
          <w:lang w:val="de-AT"/>
        </w:rPr>
        <w:t xml:space="preserve"> </w:t>
      </w:r>
      <w:proofErr w:type="spellStart"/>
      <w:r>
        <w:rPr>
          <w:lang w:val="de-AT"/>
        </w:rPr>
        <w:t>cases</w:t>
      </w:r>
      <w:proofErr w:type="spellEnd"/>
      <w:r>
        <w:rPr>
          <w:lang w:val="de-AT"/>
        </w:rPr>
        <w:t>.</w:t>
      </w:r>
    </w:p>
    <w:p w14:paraId="7257E7FD" w14:textId="27432F04" w:rsidR="000A28E0" w:rsidRDefault="000A28E0" w:rsidP="0061510D">
      <w:pPr>
        <w:pStyle w:val="Heading2"/>
      </w:pPr>
      <w:r>
        <w:t>Notes from the minutes (Brussels)</w:t>
      </w:r>
    </w:p>
    <w:p w14:paraId="6A189897" w14:textId="77777777" w:rsidR="000A28E0" w:rsidRDefault="000A28E0" w:rsidP="000A28E0">
      <w:pPr>
        <w:rPr>
          <w:sz w:val="20"/>
          <w:szCs w:val="20"/>
        </w:rPr>
      </w:pPr>
      <w:r w:rsidRPr="00B958CB">
        <w:rPr>
          <w:sz w:val="20"/>
          <w:szCs w:val="20"/>
        </w:rPr>
        <w:t>Putting this inside the loop breaks backward compatibility; perhaps it would be safer in a separate loop? Would a flag be better than a version (unclear)? And should</w:t>
      </w:r>
      <w:r>
        <w:rPr>
          <w:sz w:val="20"/>
          <w:szCs w:val="20"/>
        </w:rPr>
        <w:t xml:space="preserve"> it</w:t>
      </w:r>
      <w:r w:rsidRPr="00B958CB">
        <w:rPr>
          <w:sz w:val="20"/>
          <w:szCs w:val="20"/>
        </w:rPr>
        <w:t xml:space="preserve"> be conditional on the </w:t>
      </w:r>
      <w:proofErr w:type="spellStart"/>
      <w:r w:rsidRPr="00B958CB">
        <w:rPr>
          <w:sz w:val="20"/>
          <w:szCs w:val="20"/>
        </w:rPr>
        <w:t>reference_type</w:t>
      </w:r>
      <w:proofErr w:type="spellEnd"/>
      <w:r w:rsidRPr="00B958CB">
        <w:rPr>
          <w:sz w:val="20"/>
          <w:szCs w:val="20"/>
        </w:rPr>
        <w:t xml:space="preserve"> as well as </w:t>
      </w:r>
      <w:proofErr w:type="spellStart"/>
      <w:r w:rsidRPr="00B958CB">
        <w:rPr>
          <w:sz w:val="20"/>
          <w:szCs w:val="20"/>
        </w:rPr>
        <w:t>starts_with_SAP</w:t>
      </w:r>
      <w:proofErr w:type="spellEnd"/>
      <w:r w:rsidRPr="00B958CB">
        <w:rPr>
          <w:sz w:val="20"/>
          <w:szCs w:val="20"/>
        </w:rPr>
        <w:t xml:space="preserve"> and the feature b</w:t>
      </w:r>
      <w:r>
        <w:rPr>
          <w:sz w:val="20"/>
          <w:szCs w:val="20"/>
        </w:rPr>
        <w:t>eing present?</w:t>
      </w:r>
      <w:r w:rsidRPr="00B958CB">
        <w:rPr>
          <w:sz w:val="20"/>
          <w:szCs w:val="20"/>
        </w:rPr>
        <w:t xml:space="preserve"> Do we need specific provision for "I don't know" (0?)?</w:t>
      </w:r>
    </w:p>
    <w:p w14:paraId="4CA2D828" w14:textId="77777777" w:rsidR="000A28E0" w:rsidRDefault="000A28E0" w:rsidP="000A28E0">
      <w:pPr>
        <w:rPr>
          <w:sz w:val="20"/>
          <w:szCs w:val="20"/>
        </w:rPr>
      </w:pPr>
      <w:r>
        <w:rPr>
          <w:sz w:val="20"/>
          <w:szCs w:val="20"/>
        </w:rPr>
        <w:t>Putting it all together, something like this</w:t>
      </w:r>
    </w:p>
    <w:p w14:paraId="1E4B67AD" w14:textId="77777777" w:rsidR="000A28E0" w:rsidRPr="00B26092" w:rsidRDefault="000A28E0" w:rsidP="000A28E0">
      <w:pPr>
        <w:pStyle w:val="code"/>
      </w:pPr>
      <w:r w:rsidRPr="00B26092">
        <w:lastRenderedPageBreak/>
        <w:tab/>
        <w:t>if (flags &amp; mask) {</w:t>
      </w:r>
      <w:r w:rsidRPr="00B26092">
        <w:br/>
      </w:r>
      <w:r w:rsidRPr="00B26092">
        <w:tab/>
      </w:r>
      <w:r w:rsidRPr="00B26092">
        <w:tab/>
        <w:t>for(i=1; i &lt;= reference_count; i++)</w:t>
      </w:r>
      <w:r w:rsidRPr="00B26092">
        <w:br/>
      </w:r>
      <w:r w:rsidRPr="00B26092">
        <w:tab/>
      </w:r>
      <w:r w:rsidRPr="00B26092">
        <w:tab/>
        <w:t>{</w:t>
      </w:r>
      <w:r w:rsidRPr="00B26092">
        <w:br/>
      </w:r>
      <w:r w:rsidRPr="00B26092">
        <w:tab/>
      </w:r>
      <w:r w:rsidRPr="00B26092">
        <w:tab/>
      </w:r>
      <w:r w:rsidRPr="00B26092">
        <w:tab/>
        <w:t xml:space="preserve">if ((reference_type[i] == 0) &amp;&amp; (starts_with_SAP[i] == 1)) </w:t>
      </w:r>
      <w:r w:rsidRPr="00B26092">
        <w:br/>
      </w:r>
      <w:r w:rsidRPr="00B26092">
        <w:tab/>
      </w:r>
      <w:r w:rsidRPr="00B26092">
        <w:tab/>
      </w:r>
      <w:r w:rsidRPr="00B26092">
        <w:tab/>
        <w:t xml:space="preserve">{ </w:t>
      </w:r>
      <w:r w:rsidRPr="00B26092">
        <w:br/>
      </w:r>
      <w:r w:rsidRPr="00B26092">
        <w:tab/>
      </w:r>
      <w:r w:rsidRPr="00B26092">
        <w:tab/>
      </w:r>
      <w:r w:rsidRPr="00B26092">
        <w:tab/>
      </w:r>
      <w:r w:rsidRPr="00B26092">
        <w:tab/>
        <w:t>unsigned int(32)</w:t>
      </w:r>
      <w:r w:rsidRPr="00B26092">
        <w:tab/>
        <w:t>SAP_end_offset;</w:t>
      </w:r>
      <w:r w:rsidRPr="00B26092">
        <w:br/>
      </w:r>
      <w:r w:rsidRPr="00B26092">
        <w:tab/>
      </w:r>
      <w:r w:rsidRPr="00B26092">
        <w:tab/>
      </w:r>
      <w:r w:rsidRPr="00B26092">
        <w:tab/>
        <w:t>}</w:t>
      </w:r>
      <w:r w:rsidRPr="00B26092">
        <w:br/>
      </w:r>
      <w:r w:rsidRPr="00B26092">
        <w:tab/>
      </w:r>
      <w:r w:rsidRPr="00B26092">
        <w:tab/>
        <w:t>}</w:t>
      </w:r>
      <w:r w:rsidRPr="00B26092">
        <w:br/>
      </w:r>
      <w:r w:rsidRPr="00B26092">
        <w:tab/>
        <w:t>}</w:t>
      </w:r>
    </w:p>
    <w:p w14:paraId="4DD515F6" w14:textId="77777777" w:rsidR="000A28E0" w:rsidRDefault="000A28E0" w:rsidP="000A28E0">
      <w:pPr>
        <w:rPr>
          <w:sz w:val="20"/>
          <w:szCs w:val="20"/>
          <w:lang w:val="en-GB"/>
        </w:rPr>
      </w:pPr>
      <w:r>
        <w:rPr>
          <w:sz w:val="20"/>
          <w:szCs w:val="20"/>
          <w:lang w:val="en-GB"/>
        </w:rPr>
        <w:t xml:space="preserve">But can we achieve a similar effect by somehow telling the reader that level 0 in the </w:t>
      </w:r>
      <w:proofErr w:type="spellStart"/>
      <w:r>
        <w:rPr>
          <w:sz w:val="20"/>
          <w:szCs w:val="20"/>
          <w:lang w:val="en-GB"/>
        </w:rPr>
        <w:t>ssix</w:t>
      </w:r>
      <w:proofErr w:type="spellEnd"/>
      <w:r>
        <w:rPr>
          <w:sz w:val="20"/>
          <w:szCs w:val="20"/>
          <w:lang w:val="en-GB"/>
        </w:rPr>
        <w:t xml:space="preserve"> is, in fact, the SAP? Then no reading of the level assignment box, or sample groups, is needed. Also one could include two byte ranges for level 0 (the initial SAP, and enough bytes to include the second SAP).</w:t>
      </w:r>
    </w:p>
    <w:p w14:paraId="02B86E77" w14:textId="77777777" w:rsidR="000A28E0" w:rsidRDefault="000A28E0" w:rsidP="000A28E0">
      <w:pPr>
        <w:rPr>
          <w:sz w:val="20"/>
          <w:szCs w:val="20"/>
          <w:lang w:val="en-GB"/>
        </w:rPr>
      </w:pPr>
      <w:r>
        <w:rPr>
          <w:sz w:val="20"/>
          <w:szCs w:val="20"/>
          <w:lang w:val="en-GB"/>
        </w:rPr>
        <w:t xml:space="preserve">We could do this with a version change to the </w:t>
      </w:r>
      <w:proofErr w:type="spellStart"/>
      <w:r>
        <w:rPr>
          <w:sz w:val="20"/>
          <w:szCs w:val="20"/>
          <w:lang w:val="en-GB"/>
        </w:rPr>
        <w:t>ssix</w:t>
      </w:r>
      <w:proofErr w:type="spellEnd"/>
      <w:r>
        <w:rPr>
          <w:sz w:val="20"/>
          <w:szCs w:val="20"/>
          <w:lang w:val="en-GB"/>
        </w:rPr>
        <w:t xml:space="preserve"> ("for version 1, the level assignment box is optional, and whether present or not, level 0 means the SAPs").</w:t>
      </w:r>
    </w:p>
    <w:p w14:paraId="33308C8F" w14:textId="7F780ED5" w:rsidR="00677E36" w:rsidRDefault="000A28E0" w:rsidP="0061510D">
      <w:pPr>
        <w:pStyle w:val="Heading1"/>
      </w:pPr>
      <w:bookmarkStart w:id="1162" w:name="_Toc31708212"/>
      <w:bookmarkStart w:id="1163" w:name="_Toc96416170"/>
      <w:bookmarkEnd w:id="1162"/>
      <w:r>
        <w:t>Segment Index and Level Assignment</w:t>
      </w:r>
      <w:bookmarkEnd w:id="1163"/>
    </w:p>
    <w:p w14:paraId="78E6D28C" w14:textId="7B0ABE6C" w:rsidR="001A6786" w:rsidRPr="00B53815" w:rsidRDefault="001A6786" w:rsidP="001A6786">
      <w:pPr>
        <w:rPr>
          <w:i/>
          <w:iCs/>
        </w:rPr>
      </w:pPr>
      <w:r>
        <w:t xml:space="preserve">See also </w:t>
      </w:r>
      <w:r w:rsidRPr="00B5637D">
        <w:rPr>
          <w:i/>
          <w:iCs/>
        </w:rPr>
        <w:t>https://github.com/MPEGGroup/FileFormat/issues/12</w:t>
      </w:r>
    </w:p>
    <w:p w14:paraId="37E79887" w14:textId="77777777" w:rsidR="000C75E0" w:rsidRDefault="000C75E0" w:rsidP="000C75E0">
      <w:pPr>
        <w:pStyle w:val="Heading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rsidP="000C75E0">
      <w:pPr>
        <w:pStyle w:val="ListParagraph"/>
        <w:widowControl/>
        <w:numPr>
          <w:ilvl w:val="0"/>
          <w:numId w:val="54"/>
        </w:numPr>
        <w:autoSpaceDN/>
        <w:spacing w:after="0" w:line="240" w:lineRule="auto"/>
        <w:ind w:left="709" w:hanging="357"/>
        <w:jc w:val="left"/>
        <w:textAlignment w:val="auto"/>
      </w:pPr>
      <w:r w:rsidRPr="003B4B77">
        <w:t>signaling of IDR byte-range is very similar to the range concepts of ‘</w:t>
      </w:r>
      <w:proofErr w:type="spellStart"/>
      <w:r w:rsidRPr="003B4B77">
        <w:t>ssix</w:t>
      </w:r>
      <w:proofErr w:type="spellEnd"/>
      <w:r w:rsidRPr="003B4B77">
        <w:t>’</w:t>
      </w:r>
    </w:p>
    <w:p w14:paraId="6A9965E4"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511DA1">
        <w:t>avoid modifying ‘</w:t>
      </w:r>
      <w:proofErr w:type="spellStart"/>
      <w:r w:rsidRPr="002C7688">
        <w:t>sidx</w:t>
      </w:r>
      <w:proofErr w:type="spellEnd"/>
      <w:r w:rsidRPr="003B4B77">
        <w:t xml:space="preserve">’ box, both for backward compatibility issues (comment from </w:t>
      </w:r>
      <w:proofErr w:type="spellStart"/>
      <w:r w:rsidRPr="003B4B77">
        <w:t>TuC</w:t>
      </w:r>
      <w:proofErr w:type="spellEnd"/>
      <w:r w:rsidRPr="003B4B77">
        <w:t>, section 15) and because we index subsegments</w:t>
      </w:r>
    </w:p>
    <w:p w14:paraId="19E6D7D6"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signaling multiple byte-ranges for the same level in ‘</w:t>
      </w:r>
      <w:proofErr w:type="spellStart"/>
      <w:r w:rsidRPr="003B4B77">
        <w:t>ssix</w:t>
      </w:r>
      <w:proofErr w:type="spellEnd"/>
      <w:r w:rsidRPr="003B4B77">
        <w:t xml:space="preserve">’ seems reasonable (for example, </w:t>
      </w:r>
      <w:r>
        <w:t>two</w:t>
      </w:r>
      <w:r w:rsidRPr="003B4B77">
        <w:t xml:space="preserve"> IDRs in a </w:t>
      </w:r>
      <w:r>
        <w:t>sub</w:t>
      </w:r>
      <w:r w:rsidRPr="003B4B77">
        <w:t>segment)</w:t>
      </w:r>
    </w:p>
    <w:p w14:paraId="47F2F7D2"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usage of ‘</w:t>
      </w:r>
      <w:proofErr w:type="spellStart"/>
      <w:r w:rsidRPr="003B4B77">
        <w:t>ssix</w:t>
      </w:r>
      <w:proofErr w:type="spellEnd"/>
      <w:r w:rsidRPr="003B4B77">
        <w:t>’ with ‘leva’ is not always desirable, especially since:</w:t>
      </w:r>
    </w:p>
    <w:p w14:paraId="4F1A0D47" w14:textId="77777777" w:rsidR="000C75E0" w:rsidRPr="00CA0E86" w:rsidRDefault="000C75E0" w:rsidP="000C75E0">
      <w:pPr>
        <w:pStyle w:val="ListParagraph"/>
        <w:widowControl/>
        <w:numPr>
          <w:ilvl w:val="0"/>
          <w:numId w:val="56"/>
        </w:numPr>
        <w:autoSpaceDN/>
        <w:spacing w:after="0" w:line="240" w:lineRule="auto"/>
        <w:ind w:left="1134"/>
        <w:jc w:val="left"/>
        <w:textAlignment w:val="auto"/>
      </w:pPr>
      <w:r w:rsidRPr="003B4B77">
        <w:t>level assignment may be dependent on sample group description and sample to group mapping, which is not always available (‘</w:t>
      </w:r>
      <w:proofErr w:type="spellStart"/>
      <w:r w:rsidRPr="003B4B77">
        <w:t>moof</w:t>
      </w:r>
      <w:proofErr w:type="spellEnd"/>
      <w:r w:rsidRPr="003B4B77">
        <w:t>’</w:t>
      </w:r>
      <w:r w:rsidRPr="00CA0E86">
        <w:t xml:space="preserve"> not yet fetched).</w:t>
      </w:r>
    </w:p>
    <w:p w14:paraId="357C3C67"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‘leva</w:t>
      </w:r>
      <w:r w:rsidRPr="002C7688">
        <w:t>’</w:t>
      </w:r>
      <w:r w:rsidRPr="003B4B77">
        <w:t xml:space="preserve"> requires level to be present in increasing order in the ‘</w:t>
      </w:r>
      <w:proofErr w:type="spellStart"/>
      <w:r w:rsidRPr="003B4B77">
        <w:t>mdat</w:t>
      </w:r>
      <w:proofErr w:type="spellEnd"/>
      <w:r w:rsidRPr="003B4B77">
        <w:t xml:space="preserve">’, which </w:t>
      </w:r>
      <w:r>
        <w:t xml:space="preserve">does not allow </w:t>
      </w:r>
      <w:r w:rsidRPr="003B4B77">
        <w:t>multiple byte-ranges</w:t>
      </w:r>
      <w:r>
        <w:t xml:space="preserve"> for a given level.</w:t>
      </w:r>
    </w:p>
    <w:p w14:paraId="7A260C90"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w:t>
      </w:r>
      <w:r w:rsidRPr="002C7688">
        <w:t>leva</w:t>
      </w:r>
      <w:r w:rsidRPr="003B4B77">
        <w:t>’ cannot be updated on the fly</w:t>
      </w:r>
      <w:r>
        <w:t xml:space="preserve"> (present in '</w:t>
      </w:r>
      <w:proofErr w:type="spellStart"/>
      <w:r>
        <w:t>mvex</w:t>
      </w:r>
      <w:proofErr w:type="spellEnd"/>
      <w:r>
        <w:t>')</w:t>
      </w:r>
      <w:r w:rsidRPr="003B4B77">
        <w:t>, all levels to describe have to be known at the start of the session</w:t>
      </w:r>
    </w:p>
    <w:p w14:paraId="20BCE5A7" w14:textId="77777777" w:rsidR="000C75E0" w:rsidRDefault="000C75E0" w:rsidP="000C75E0">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9C2FC88" w14:textId="77777777" w:rsidR="000C75E0" w:rsidRDefault="000C75E0" w:rsidP="000C75E0">
      <w:pPr>
        <w:pStyle w:val="Heading2"/>
        <w:rPr>
          <w:lang w:val="en-US"/>
        </w:rPr>
      </w:pPr>
      <w:r>
        <w:rPr>
          <w:lang w:val="en-US"/>
        </w:rPr>
        <w:t>Proposal</w:t>
      </w:r>
    </w:p>
    <w:p w14:paraId="185E9E1D" w14:textId="77777777" w:rsidR="000C75E0" w:rsidRDefault="000C75E0" w:rsidP="000C75E0">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0E47490" w14:textId="77777777" w:rsidR="000C75E0" w:rsidRDefault="000C75E0" w:rsidP="000C75E0">
      <w:r w:rsidRPr="000A3DB9">
        <w:rPr>
          <w:highlight w:val="cyan"/>
        </w:rPr>
        <w:t>cyan text</w:t>
      </w:r>
      <w:r w:rsidRPr="000A3DB9">
        <w:t xml:space="preserve"> is additional in the definition</w:t>
      </w:r>
      <w:r>
        <w:t>.</w:t>
      </w:r>
    </w:p>
    <w:p w14:paraId="57586A5D" w14:textId="77777777" w:rsidR="000C75E0" w:rsidRDefault="000C75E0" w:rsidP="000C75E0">
      <w:r w:rsidRPr="000A3DB9">
        <w:rPr>
          <w:highlight w:val="yellow"/>
        </w:rPr>
        <w:t xml:space="preserve">yellow text </w:t>
      </w:r>
      <w:r w:rsidRPr="000A3DB9">
        <w:t xml:space="preserve">and </w:t>
      </w:r>
      <w:r w:rsidRPr="000A3DB9">
        <w:rPr>
          <w:strike/>
          <w:color w:val="FF0000"/>
        </w:rPr>
        <w:t>red strikethrough</w:t>
      </w:r>
      <w:r w:rsidRPr="000A3DB9">
        <w:rPr>
          <w:color w:val="FF0000"/>
        </w:rPr>
        <w:t xml:space="preserve"> </w:t>
      </w:r>
      <w:r w:rsidRPr="00B54F8F">
        <w:t xml:space="preserve">text </w:t>
      </w:r>
      <w:r w:rsidRPr="000A3DB9">
        <w:t>are moved from previous definition and semantics</w:t>
      </w:r>
      <w:r>
        <w:t>.</w:t>
      </w:r>
    </w:p>
    <w:p w14:paraId="75F55883" w14:textId="77777777" w:rsidR="000C75E0" w:rsidRPr="00D00C82" w:rsidRDefault="000C75E0" w:rsidP="000C75E0">
      <w:pPr>
        <w:spacing w:before="100" w:beforeAutospacing="1" w:after="100" w:afterAutospacing="1"/>
      </w:pPr>
      <w:r w:rsidRPr="00D00C82">
        <w:rPr>
          <w:rFonts w:ascii="Cambria" w:hAnsi="Cambria"/>
          <w:b/>
          <w:bCs/>
          <w:sz w:val="20"/>
          <w:szCs w:val="20"/>
        </w:rPr>
        <w:t xml:space="preserve">Definition </w:t>
      </w:r>
    </w:p>
    <w:p w14:paraId="60518004" w14:textId="77777777" w:rsidR="000C75E0" w:rsidRPr="00683622" w:rsidRDefault="000C75E0" w:rsidP="00B520EB">
      <w:pPr>
        <w:pStyle w:val="Atom"/>
      </w:pPr>
      <w:r w:rsidRPr="00683622">
        <w:lastRenderedPageBreak/>
        <w:t xml:space="preserve">Box Type: </w:t>
      </w:r>
      <w:r w:rsidRPr="00683622">
        <w:rPr>
          <w:rFonts w:ascii="CourierNewPSMT" w:hAnsi="CourierNewPSMT"/>
        </w:rPr>
        <w:t>'</w:t>
      </w:r>
      <w:proofErr w:type="spellStart"/>
      <w:r w:rsidRPr="00683622">
        <w:rPr>
          <w:rFonts w:ascii="CourierNewPSMT" w:hAnsi="CourierNewPSMT"/>
        </w:rPr>
        <w:t>ssix</w:t>
      </w:r>
      <w:proofErr w:type="spellEnd"/>
      <w:r w:rsidRPr="00683622">
        <w:rPr>
          <w:rFonts w:ascii="CourierNewPSMT" w:hAnsi="CourierNewPSMT"/>
        </w:rPr>
        <w:t xml:space="preserve">' </w:t>
      </w:r>
      <w:r w:rsidRPr="00683622">
        <w:br/>
        <w:t xml:space="preserve">Container: File </w:t>
      </w:r>
      <w:r w:rsidRPr="00683622">
        <w:br/>
        <w:t>Mandatory: No</w:t>
      </w:r>
      <w:r w:rsidRPr="00683622">
        <w:br/>
        <w:t xml:space="preserve">Quantity: Zero or more </w:t>
      </w:r>
    </w:p>
    <w:p w14:paraId="31A8FEFB" w14:textId="77777777" w:rsidR="000C75E0" w:rsidRPr="00683622" w:rsidRDefault="000C75E0" w:rsidP="000C75E0">
      <w:pPr>
        <w:spacing w:before="100" w:beforeAutospacing="1" w:after="100" w:afterAutospacing="1"/>
      </w:pPr>
      <w:r w:rsidRPr="00683622">
        <w:rPr>
          <w:rFonts w:ascii="Cambria" w:hAnsi="Cambria"/>
        </w:rPr>
        <w:t xml:space="preserve">The </w:t>
      </w:r>
      <w:proofErr w:type="spellStart"/>
      <w:r w:rsidRPr="00683622">
        <w:rPr>
          <w:rFonts w:ascii="CourierNewPSMT" w:hAnsi="CourierNewPSMT"/>
        </w:rPr>
        <w:t>SubsegmentIndexBox</w:t>
      </w:r>
      <w:proofErr w:type="spellEnd"/>
      <w:r w:rsidRPr="00683622">
        <w:rPr>
          <w:rFonts w:ascii="CourierNewPSMT" w:hAnsi="CourierNewPSMT"/>
        </w:rPr>
        <w:t xml:space="preserve"> </w:t>
      </w:r>
      <w:r w:rsidRPr="00683622">
        <w:rPr>
          <w:rFonts w:ascii="Cambria" w:hAnsi="Cambria"/>
        </w:rPr>
        <w:t xml:space="preserve">provides a mapping from levels (as specified by the </w:t>
      </w:r>
      <w:proofErr w:type="spellStart"/>
      <w:r w:rsidRPr="00683622">
        <w:rPr>
          <w:rFonts w:ascii="CourierNewPSMT" w:hAnsi="CourierNewPSMT"/>
        </w:rPr>
        <w:t>LevelAssignmentBox</w:t>
      </w:r>
      <w:proofErr w:type="spellEnd"/>
      <w:r>
        <w:rPr>
          <w:rFonts w:ascii="CourierNewPSMT" w:hAnsi="CourierNewPSMT"/>
        </w:rPr>
        <w:t xml:space="preserve"> </w:t>
      </w:r>
      <w:r w:rsidRPr="000A3DB9">
        <w:rPr>
          <w:rFonts w:ascii="Cambria" w:hAnsi="Cambria"/>
          <w:highlight w:val="cyan"/>
        </w:rPr>
        <w:t>or as indicated in the box itself</w:t>
      </w:r>
      <w:r>
        <w:rPr>
          <w:rFonts w:ascii="Cambria" w:hAnsi="Cambria"/>
        </w:rPr>
        <w:t>)</w:t>
      </w:r>
      <w:r w:rsidRPr="00683622">
        <w:rPr>
          <w:rFonts w:ascii="Cambria" w:hAnsi="Cambria"/>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3B4AC1BE" w14:textId="77777777" w:rsidR="000C75E0" w:rsidRPr="00683622" w:rsidRDefault="000C75E0" w:rsidP="000C75E0">
      <w:pPr>
        <w:spacing w:before="100" w:beforeAutospacing="1" w:after="100" w:afterAutospacing="1"/>
      </w:pPr>
      <w:r w:rsidRPr="00683622">
        <w:rPr>
          <w:rFonts w:ascii="Cambria" w:hAnsi="Cambria"/>
          <w:strike/>
          <w:color w:val="FF0000"/>
        </w:rPr>
        <w:t>Each byte in the subsegment shall be explicitly assigned to a level, and hence the range count shall be 2 or greater.</w:t>
      </w:r>
      <w:r w:rsidRPr="00683622">
        <w:rPr>
          <w:rFonts w:ascii="Cambria" w:hAnsi="Cambria"/>
          <w:color w:val="FF0000"/>
        </w:rPr>
        <w:t xml:space="preserve"> </w:t>
      </w:r>
      <w:r w:rsidRPr="00683622">
        <w:rPr>
          <w:rFonts w:ascii="Cambria" w:hAnsi="Cambria"/>
          <w:strike/>
          <w:color w:val="FF0000"/>
        </w:rPr>
        <w:t>If the range is not associated with any information in the level assignment, then any level that is not included in the level assignment may be used.</w:t>
      </w:r>
      <w:r w:rsidRPr="00683622">
        <w:rPr>
          <w:rFonts w:ascii="Cambria" w:hAnsi="Cambria"/>
        </w:rPr>
        <w:t xml:space="preserve"> </w:t>
      </w:r>
    </w:p>
    <w:p w14:paraId="3DF778B4" w14:textId="77777777" w:rsidR="000C75E0" w:rsidRPr="00683622" w:rsidRDefault="000C75E0" w:rsidP="000C75E0">
      <w:pPr>
        <w:pStyle w:val="NormalWeb"/>
      </w:pPr>
      <w:r w:rsidRPr="00683622">
        <w:rPr>
          <w:rFonts w:ascii="Cambria" w:hAnsi="Cambria"/>
        </w:rPr>
        <w:t xml:space="preserve">There shall be 0 or 1 </w:t>
      </w:r>
      <w:proofErr w:type="spellStart"/>
      <w:r w:rsidRPr="00683622">
        <w:rPr>
          <w:rFonts w:ascii="CourierNewPSMT" w:hAnsi="CourierNewPSMT"/>
        </w:rPr>
        <w:t>SubsegmentIndexBox</w:t>
      </w:r>
      <w:r w:rsidRPr="00683622">
        <w:rPr>
          <w:rFonts w:ascii="Cambria" w:hAnsi="Cambria"/>
        </w:rPr>
        <w:t>es</w:t>
      </w:r>
      <w:proofErr w:type="spellEnd"/>
      <w:r w:rsidRPr="00683622">
        <w:rPr>
          <w:rFonts w:ascii="Cambria" w:hAnsi="Cambria"/>
        </w:rPr>
        <w:t xml:space="preserve"> per each </w:t>
      </w:r>
      <w:proofErr w:type="spellStart"/>
      <w:r w:rsidRPr="00683622">
        <w:rPr>
          <w:rFonts w:ascii="CourierNewPSMT" w:hAnsi="CourierNewPSMT"/>
        </w:rPr>
        <w:t>SegmentIndexBox</w:t>
      </w:r>
      <w:proofErr w:type="spellEnd"/>
      <w:r w:rsidRPr="00683622">
        <w:rPr>
          <w:rFonts w:ascii="CourierNewPSMT" w:hAnsi="CourierNewPSMT"/>
        </w:rPr>
        <w:t xml:space="preserve"> </w:t>
      </w:r>
      <w:r w:rsidRPr="00683622">
        <w:rPr>
          <w:rFonts w:ascii="Cambria" w:hAnsi="Cambria"/>
        </w:rPr>
        <w:t xml:space="preserve">that indexes only leaf subsegments, i.e. that only indexes subsegments but no segment indexes. A </w:t>
      </w:r>
      <w:proofErr w:type="spellStart"/>
      <w:r w:rsidRPr="00683622">
        <w:rPr>
          <w:rFonts w:ascii="CourierNewPSMT" w:hAnsi="CourierNewPSMT"/>
        </w:rPr>
        <w:t>SubsegmentIndexBox</w:t>
      </w:r>
      <w:proofErr w:type="spellEnd"/>
      <w:r w:rsidRPr="00683622">
        <w:rPr>
          <w:rFonts w:ascii="Cambria" w:hAnsi="Cambria"/>
        </w:rPr>
        <w:t xml:space="preserve">, if any, shall be the next box after the associated </w:t>
      </w:r>
      <w:proofErr w:type="spellStart"/>
      <w:r w:rsidRPr="00683622">
        <w:rPr>
          <w:rFonts w:ascii="CourierNewPSMT" w:hAnsi="CourierNewPSMT"/>
        </w:rPr>
        <w:t>SegmentIndexBox</w:t>
      </w:r>
      <w:proofErr w:type="spellEnd"/>
      <w:r w:rsidRPr="00683622">
        <w:rPr>
          <w:rFonts w:ascii="Cambria" w:hAnsi="Cambria"/>
        </w:rPr>
        <w:t xml:space="preserve">. A </w:t>
      </w:r>
      <w:proofErr w:type="spellStart"/>
      <w:r w:rsidRPr="00683622">
        <w:rPr>
          <w:rFonts w:ascii="CourierNewPSMT" w:hAnsi="CourierNewPSMT"/>
        </w:rPr>
        <w:t>SubsegmentIndexBox</w:t>
      </w:r>
      <w:proofErr w:type="spellEnd"/>
      <w:r w:rsidRPr="00683622">
        <w:rPr>
          <w:rFonts w:ascii="CourierNewPSMT" w:hAnsi="CourierNewPSMT"/>
        </w:rPr>
        <w:t xml:space="preserve"> </w:t>
      </w:r>
      <w:r w:rsidRPr="00683622">
        <w:rPr>
          <w:rFonts w:ascii="Cambria" w:hAnsi="Cambria"/>
        </w:rPr>
        <w:t xml:space="preserve">documents the subsegments that are indicated in the immediately preceding </w:t>
      </w:r>
      <w:proofErr w:type="spellStart"/>
      <w:r w:rsidRPr="00683622">
        <w:rPr>
          <w:rFonts w:ascii="CourierNewPSMT" w:hAnsi="CourierNewPSMT"/>
        </w:rPr>
        <w:t>SegmentIndexBox</w:t>
      </w:r>
      <w:proofErr w:type="spellEnd"/>
      <w:r w:rsidRPr="00683622">
        <w:rPr>
          <w:rFonts w:ascii="Cambria" w:hAnsi="Cambria"/>
        </w:rPr>
        <w:t xml:space="preserve">. </w:t>
      </w:r>
    </w:p>
    <w:p w14:paraId="59DE73B2" w14:textId="77777777" w:rsidR="000C75E0" w:rsidRPr="00683622" w:rsidRDefault="000C75E0" w:rsidP="000C75E0">
      <w:pPr>
        <w:spacing w:before="100" w:beforeAutospacing="1" w:after="100" w:afterAutospacing="1"/>
      </w:pPr>
      <w:r w:rsidRPr="00683622">
        <w:rPr>
          <w:rFonts w:ascii="Cambria" w:hAnsi="Cambria"/>
        </w:rPr>
        <w:t xml:space="preserve">In general, the media data constructed from the byte ranges is incomplete, i.e. it does not conform to the media format of the entire subsegment. </w:t>
      </w:r>
    </w:p>
    <w:p w14:paraId="4609597E" w14:textId="77777777" w:rsidR="000C75E0" w:rsidRPr="00683622" w:rsidRDefault="000C75E0" w:rsidP="000C75E0">
      <w:pPr>
        <w:spacing w:before="100" w:beforeAutospacing="1" w:after="100" w:afterAutospacing="1"/>
      </w:pPr>
      <w:r w:rsidRPr="00683622">
        <w:rPr>
          <w:rFonts w:ascii="Cambria" w:hAnsi="Cambria"/>
        </w:rPr>
        <w:t xml:space="preserve">For leaf subsegments based on this document (i.e. based on movie sample tables and movie fragments): </w:t>
      </w:r>
    </w:p>
    <w:p w14:paraId="6FBB0AD7" w14:textId="77777777" w:rsidR="000C75E0" w:rsidRPr="00683622" w:rsidRDefault="000C75E0" w:rsidP="000C75E0">
      <w:pPr>
        <w:widowControl/>
        <w:numPr>
          <w:ilvl w:val="0"/>
          <w:numId w:val="52"/>
        </w:numPr>
        <w:spacing w:before="100" w:beforeAutospacing="1" w:after="100" w:afterAutospacing="1" w:line="240" w:lineRule="auto"/>
        <w:rPr>
          <w:rFonts w:ascii="SymbolMT" w:hAnsi="SymbolMT"/>
          <w:strike/>
          <w:color w:val="FF0000"/>
        </w:rPr>
      </w:pPr>
      <w:r w:rsidRPr="00683622">
        <w:rPr>
          <w:rFonts w:ascii="Cambria" w:hAnsi="Cambria"/>
          <w:strike/>
          <w:color w:val="FF0000"/>
        </w:rPr>
        <w:t xml:space="preserve">Each level shall be assigned to exactly one partial subsegment, i.e. byte ranges for one level shall be contiguous. </w:t>
      </w:r>
    </w:p>
    <w:p w14:paraId="759BD2AA" w14:textId="77777777" w:rsidR="000C75E0" w:rsidRPr="00E25876" w:rsidRDefault="000C75E0" w:rsidP="000C75E0">
      <w:pPr>
        <w:widowControl/>
        <w:numPr>
          <w:ilvl w:val="0"/>
          <w:numId w:val="52"/>
        </w:numPr>
        <w:spacing w:before="100" w:beforeAutospacing="1" w:after="100" w:afterAutospacing="1" w:line="240" w:lineRule="auto"/>
        <w:rPr>
          <w:rFonts w:ascii="SymbolMT" w:hAnsi="SymbolMT"/>
        </w:rPr>
      </w:pPr>
      <w:r w:rsidRPr="00683622">
        <w:rPr>
          <w:rFonts w:ascii="Cambria" w:hAnsi="Cambria"/>
          <w:strike/>
          <w:color w:val="FF0000"/>
        </w:rPr>
        <w:t>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identical temporal level and partial subsegments appear in increasing temporal level order within the subsegment.</w:t>
      </w:r>
      <w:r w:rsidRPr="00683622">
        <w:rPr>
          <w:rFonts w:ascii="Cambria" w:hAnsi="Cambria"/>
        </w:rPr>
        <w:t xml:space="preserve"> </w:t>
      </w:r>
    </w:p>
    <w:p w14:paraId="75EDA7A2" w14:textId="77777777" w:rsidR="000C75E0" w:rsidRPr="00251C98" w:rsidRDefault="000C75E0" w:rsidP="000C75E0">
      <w:pPr>
        <w:widowControl/>
        <w:numPr>
          <w:ilvl w:val="0"/>
          <w:numId w:val="52"/>
        </w:numPr>
        <w:spacing w:before="100" w:beforeAutospacing="1" w:after="100" w:afterAutospacing="1" w:line="240" w:lineRule="auto"/>
        <w:rPr>
          <w:rFonts w:ascii="SymbolMT" w:hAnsi="SymbolMT"/>
          <w:highlight w:val="cyan"/>
        </w:rPr>
      </w:pPr>
      <w:r w:rsidRPr="00251C98">
        <w:rPr>
          <w:rFonts w:ascii="Cambria" w:hAnsi="Cambria"/>
          <w:highlight w:val="cyan"/>
        </w:rPr>
        <w:t>For version 0 of the box, each level shall</w:t>
      </w:r>
      <w:r w:rsidRPr="009B1300">
        <w:rPr>
          <w:rFonts w:ascii="Cambria" w:hAnsi="Cambria"/>
        </w:rPr>
        <w:t xml:space="preserve"> </w:t>
      </w:r>
      <w:r w:rsidRPr="00683622">
        <w:rPr>
          <w:rFonts w:ascii="Cambria" w:hAnsi="Cambria"/>
          <w:color w:val="FF0000"/>
          <w:highlight w:val="yellow"/>
        </w:rPr>
        <w:t>be assigned to exactly one partial subsegment</w:t>
      </w:r>
      <w:r w:rsidRPr="009B1300">
        <w:rPr>
          <w:rFonts w:ascii="Cambria" w:hAnsi="Cambria"/>
          <w:color w:val="FF0000"/>
          <w:highlight w:val="yellow"/>
        </w:rPr>
        <w:t xml:space="preserve"> and in increasing order of level value, i.e. </w:t>
      </w:r>
      <w:r w:rsidRPr="00683622">
        <w:rPr>
          <w:rFonts w:ascii="Cambria" w:hAnsi="Cambria"/>
          <w:color w:val="FF0000"/>
          <w:highlight w:val="yellow"/>
        </w:rPr>
        <w:t>byte ranges for one level shall be contiguous</w:t>
      </w:r>
      <w:r w:rsidRPr="009B1300">
        <w:rPr>
          <w:rFonts w:ascii="Cambria" w:hAnsi="Cambria"/>
          <w:color w:val="FF0000"/>
          <w:highlight w:val="yellow"/>
        </w:rPr>
        <w:t xml:space="preserve"> and </w:t>
      </w:r>
      <w:r w:rsidRPr="00683622">
        <w:rPr>
          <w:rFonts w:ascii="Cambria" w:hAnsi="Cambria"/>
          <w:color w:val="FF0000"/>
          <w:highlight w:val="yellow"/>
        </w:rPr>
        <w:t>samples of a partial subsegment may depend on any samples of preceding partial subsegments in the same subsegment, but not the other way around</w:t>
      </w:r>
      <w:r w:rsidRPr="00251C98">
        <w:rPr>
          <w:rFonts w:ascii="Cambria" w:hAnsi="Cambria"/>
          <w:color w:val="FF0000"/>
          <w:highlight w:val="cyan"/>
        </w:rPr>
        <w:t xml:space="preserve">. </w:t>
      </w:r>
      <w:r w:rsidRPr="00251C98">
        <w:rPr>
          <w:rFonts w:ascii="Cambria" w:hAnsi="Cambria"/>
          <w:color w:val="000000" w:themeColor="text1"/>
          <w:highlight w:val="cyan"/>
        </w:rPr>
        <w:t xml:space="preserve">This implies that all data for a given level require a single range to be retrieved. </w:t>
      </w:r>
    </w:p>
    <w:p w14:paraId="3944F700" w14:textId="77777777" w:rsidR="000C75E0" w:rsidRPr="00251C98" w:rsidRDefault="000C75E0" w:rsidP="000C75E0">
      <w:pPr>
        <w:widowControl/>
        <w:numPr>
          <w:ilvl w:val="0"/>
          <w:numId w:val="52"/>
        </w:numPr>
        <w:spacing w:before="100" w:beforeAutospacing="1" w:after="100" w:afterAutospacing="1" w:line="240" w:lineRule="auto"/>
        <w:rPr>
          <w:rFonts w:ascii="SymbolMT" w:hAnsi="SymbolMT"/>
          <w:color w:val="000000" w:themeColor="text1"/>
          <w:highlight w:val="cyan"/>
        </w:rPr>
      </w:pPr>
      <w:r w:rsidRPr="00251C98">
        <w:rPr>
          <w:rFonts w:ascii="Cambria" w:hAnsi="Cambria"/>
          <w:color w:val="000000" w:themeColor="text1"/>
          <w:highlight w:val="cyan"/>
        </w:rPr>
        <w:t>For version 1 or more of the box, multiple byte ranges, possibly discontinuous, with the same level may be described. This impl</w:t>
      </w:r>
      <w:r>
        <w:rPr>
          <w:rFonts w:ascii="Cambria" w:hAnsi="Cambria"/>
          <w:color w:val="000000" w:themeColor="text1"/>
          <w:highlight w:val="cyan"/>
        </w:rPr>
        <w:t>ies</w:t>
      </w:r>
      <w:r w:rsidRPr="00251C98">
        <w:rPr>
          <w:rFonts w:ascii="Cambria" w:hAnsi="Cambria"/>
          <w:color w:val="000000" w:themeColor="text1"/>
          <w:highlight w:val="cyan"/>
        </w:rPr>
        <w:t xml:space="preserve"> that all data for a given level may require multiple byte ranges to be retrieved.</w:t>
      </w:r>
    </w:p>
    <w:p w14:paraId="25C48C4D" w14:textId="77777777" w:rsidR="000C75E0" w:rsidRDefault="000C75E0" w:rsidP="000C75E0">
      <w:pPr>
        <w:spacing w:before="100" w:beforeAutospacing="1" w:after="100" w:afterAutospacing="1"/>
        <w:ind w:left="360"/>
        <w:rPr>
          <w:rFonts w:ascii="Cambria" w:hAnsi="Cambria"/>
        </w:rPr>
      </w:pPr>
      <w:r w:rsidRPr="00251C98">
        <w:rPr>
          <w:rFonts w:ascii="Cambria" w:hAnsi="Cambria"/>
          <w:highlight w:val="yellow"/>
        </w:rPr>
        <w:t>//editor's note: the next notes correspond to the previously existing last 2 bullets of the spe</w:t>
      </w:r>
      <w:r>
        <w:rPr>
          <w:rFonts w:ascii="Cambria" w:hAnsi="Cambria"/>
          <w:highlight w:val="yellow"/>
        </w:rPr>
        <w:t>c but they are informative or repetitions from leva</w:t>
      </w:r>
      <w:r>
        <w:rPr>
          <w:rFonts w:ascii="Cambria" w:hAnsi="Cambria"/>
        </w:rPr>
        <w:t xml:space="preserve">. </w:t>
      </w:r>
    </w:p>
    <w:p w14:paraId="00471C86" w14:textId="77777777" w:rsidR="000C75E0" w:rsidRDefault="000C75E0" w:rsidP="000C75E0">
      <w:pPr>
        <w:spacing w:before="100" w:beforeAutospacing="1" w:after="100" w:afterAutospacing="1"/>
        <w:ind w:left="360"/>
        <w:rPr>
          <w:rFonts w:ascii="SymbolMT" w:hAnsi="SymbolMT"/>
        </w:rPr>
      </w:pPr>
      <w:r>
        <w:rPr>
          <w:rFonts w:ascii="Cambria" w:hAnsi="Cambria"/>
        </w:rPr>
        <w:t xml:space="preserve">Note 1: </w:t>
      </w:r>
      <w:r w:rsidRPr="00683622">
        <w:rPr>
          <w:rFonts w:ascii="Cambria" w:hAnsi="Cambria"/>
        </w:rPr>
        <w:t xml:space="preserve">When a partial subsegment is accessed in this way, for any </w:t>
      </w:r>
      <w:proofErr w:type="spellStart"/>
      <w:r w:rsidRPr="00683622">
        <w:rPr>
          <w:rFonts w:ascii="CourierNewPSMT" w:hAnsi="CourierNewPSMT"/>
        </w:rPr>
        <w:t>assignment_type</w:t>
      </w:r>
      <w:proofErr w:type="spellEnd"/>
      <w:r w:rsidRPr="00683622">
        <w:rPr>
          <w:rFonts w:ascii="CourierNewPSMT" w:hAnsi="CourierNewPSMT"/>
        </w:rPr>
        <w:t xml:space="preserve"> </w:t>
      </w:r>
      <w:r w:rsidRPr="00683622">
        <w:rPr>
          <w:rFonts w:ascii="Cambria" w:hAnsi="Cambria"/>
        </w:rPr>
        <w:lastRenderedPageBreak/>
        <w:t xml:space="preserve">other than 3, the final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 xml:space="preserve">may be incomplete, that is, less data is accessed than the length indication of the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 xml:space="preserve">indicates is present. The length of the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may need adjusting, or padding used.</w:t>
      </w:r>
      <w:r w:rsidRPr="00683622">
        <w:rPr>
          <w:rFonts w:ascii="Cambria" w:hAnsi="Cambria"/>
          <w:strike/>
          <w:color w:val="FF0000"/>
        </w:rPr>
        <w:t xml:space="preserve"> The </w:t>
      </w:r>
      <w:proofErr w:type="spellStart"/>
      <w:r w:rsidRPr="00683622">
        <w:rPr>
          <w:rFonts w:ascii="CourierNewPSMT" w:hAnsi="CourierNewPSMT"/>
          <w:strike/>
          <w:color w:val="FF0000"/>
        </w:rPr>
        <w:t>padding_flag</w:t>
      </w:r>
      <w:proofErr w:type="spellEnd"/>
      <w:r w:rsidRPr="00683622">
        <w:rPr>
          <w:rFonts w:ascii="CourierNewPSMT" w:hAnsi="CourierNewPSMT"/>
          <w:strike/>
          <w:color w:val="FF0000"/>
        </w:rPr>
        <w:t xml:space="preserve"> </w:t>
      </w:r>
      <w:r w:rsidRPr="00683622">
        <w:rPr>
          <w:rFonts w:ascii="Cambria" w:hAnsi="Cambria"/>
          <w:strike/>
          <w:color w:val="FF0000"/>
        </w:rPr>
        <w:t xml:space="preserve">in the </w:t>
      </w:r>
      <w:proofErr w:type="spellStart"/>
      <w:r w:rsidRPr="00683622">
        <w:rPr>
          <w:rFonts w:ascii="CourierNewPSMT" w:hAnsi="CourierNewPSMT"/>
          <w:strike/>
          <w:color w:val="FF0000"/>
        </w:rPr>
        <w:t>LevelAssignmentBox</w:t>
      </w:r>
      <w:proofErr w:type="spellEnd"/>
      <w:r w:rsidRPr="00683622">
        <w:rPr>
          <w:rFonts w:ascii="CourierNewPSMT" w:hAnsi="CourierNewPSMT"/>
          <w:strike/>
          <w:color w:val="FF0000"/>
        </w:rPr>
        <w:t xml:space="preserve"> </w:t>
      </w:r>
      <w:r w:rsidRPr="00683622">
        <w:rPr>
          <w:rFonts w:ascii="Cambria" w:hAnsi="Cambria"/>
          <w:strike/>
          <w:color w:val="FF0000"/>
        </w:rPr>
        <w:t xml:space="preserve">indicates whether this missing data can be replaced by zeros. If not, the sample data for samples assigned to levels that are not accessed is not present, and care should be taken not to attempt to process such samples. </w:t>
      </w:r>
    </w:p>
    <w:p w14:paraId="431DFD26" w14:textId="77777777" w:rsidR="000C75E0" w:rsidRPr="00683622" w:rsidRDefault="000C75E0" w:rsidP="000C75E0">
      <w:pPr>
        <w:spacing w:before="100" w:beforeAutospacing="1" w:after="100" w:afterAutospacing="1"/>
        <w:ind w:left="360"/>
        <w:rPr>
          <w:rFonts w:ascii="SymbolMT" w:hAnsi="SymbolMT"/>
        </w:rPr>
      </w:pPr>
      <w:r>
        <w:rPr>
          <w:rFonts w:ascii="SymbolMT" w:hAnsi="SymbolMT"/>
        </w:rPr>
        <w:t xml:space="preserve">Note 2: </w:t>
      </w:r>
      <w:r w:rsidRPr="00683622">
        <w:rPr>
          <w:rFonts w:ascii="Cambria" w:hAnsi="Cambria"/>
        </w:rPr>
        <w:t xml:space="preserve">The data ranges corresponding to partial subsegments include both </w:t>
      </w:r>
      <w:proofErr w:type="spellStart"/>
      <w:r w:rsidRPr="00683622">
        <w:rPr>
          <w:rFonts w:ascii="CourierNewPSMT" w:hAnsi="CourierNewPSMT"/>
        </w:rPr>
        <w:t>MovieFragmentBox</w:t>
      </w:r>
      <w:r w:rsidRPr="00683622">
        <w:rPr>
          <w:rFonts w:ascii="Cambria" w:hAnsi="Cambria"/>
        </w:rPr>
        <w:t>es</w:t>
      </w:r>
      <w:proofErr w:type="spellEnd"/>
      <w:r w:rsidRPr="00683622">
        <w:rPr>
          <w:rFonts w:ascii="Cambria" w:hAnsi="Cambria"/>
        </w:rPr>
        <w:t xml:space="preserve"> and </w:t>
      </w:r>
      <w:proofErr w:type="spellStart"/>
      <w:r w:rsidRPr="00683622">
        <w:rPr>
          <w:rFonts w:ascii="CourierNewPSMT" w:hAnsi="CourierNewPSMT"/>
        </w:rPr>
        <w:t>MediaDataBox</w:t>
      </w:r>
      <w:r w:rsidRPr="00683622">
        <w:rPr>
          <w:rFonts w:ascii="Cambria" w:hAnsi="Cambria"/>
        </w:rPr>
        <w:t>es</w:t>
      </w:r>
      <w:proofErr w:type="spellEnd"/>
      <w:r w:rsidRPr="00683622">
        <w:rPr>
          <w:rFonts w:ascii="Cambria" w:hAnsi="Cambria"/>
        </w:rPr>
        <w:t xml:space="preserve">. The first partial subsegment, i.e. the lowest level, will correspond to a </w:t>
      </w:r>
      <w:proofErr w:type="spellStart"/>
      <w:r w:rsidRPr="00683622">
        <w:rPr>
          <w:rFonts w:ascii="CourierNewPSMT" w:hAnsi="CourierNewPSMT"/>
        </w:rPr>
        <w:t>MovieFragmentBox</w:t>
      </w:r>
      <w:proofErr w:type="spellEnd"/>
      <w:r w:rsidRPr="00683622">
        <w:rPr>
          <w:rFonts w:ascii="CourierNewPSMT" w:hAnsi="CourierNewPSMT"/>
        </w:rPr>
        <w:t xml:space="preserve"> </w:t>
      </w:r>
      <w:r w:rsidRPr="00683622">
        <w:rPr>
          <w:rFonts w:ascii="Cambria" w:hAnsi="Cambria"/>
        </w:rPr>
        <w:t xml:space="preserve">as well as (parts of) </w:t>
      </w:r>
      <w:proofErr w:type="spellStart"/>
      <w:r w:rsidRPr="00683622">
        <w:rPr>
          <w:rFonts w:ascii="CourierNewPSMT" w:hAnsi="CourierNewPSMT"/>
        </w:rPr>
        <w:t>MediaDataBox</w:t>
      </w:r>
      <w:proofErr w:type="spellEnd"/>
      <w:r w:rsidRPr="00683622">
        <w:rPr>
          <w:rFonts w:ascii="Cambria" w:hAnsi="Cambria"/>
        </w:rPr>
        <w:t xml:space="preserve">(es), whereas subsequent partial subsegments (higher levels) may correspond to (parts of) </w:t>
      </w:r>
      <w:proofErr w:type="spellStart"/>
      <w:r w:rsidRPr="00683622">
        <w:rPr>
          <w:rFonts w:ascii="CourierNewPSMT" w:hAnsi="CourierNewPSMT"/>
        </w:rPr>
        <w:t>MediaDataBox</w:t>
      </w:r>
      <w:proofErr w:type="spellEnd"/>
      <w:r w:rsidRPr="00683622">
        <w:rPr>
          <w:rFonts w:ascii="Cambria" w:hAnsi="Cambria"/>
        </w:rPr>
        <w:t xml:space="preserve">(es) only. </w:t>
      </w:r>
    </w:p>
    <w:p w14:paraId="708564AF" w14:textId="77777777" w:rsidR="000C75E0" w:rsidRPr="004961A5" w:rsidRDefault="000C75E0" w:rsidP="000C75E0">
      <w:pPr>
        <w:spacing w:before="100" w:beforeAutospacing="1" w:after="100" w:afterAutospacing="1"/>
        <w:rPr>
          <w:highlight w:val="cyan"/>
        </w:rPr>
      </w:pPr>
      <w:r w:rsidRPr="004961A5">
        <w:rPr>
          <w:highlight w:val="cyan"/>
        </w:rPr>
        <w:t xml:space="preserve">For version 0 of this box, the presence of the </w:t>
      </w:r>
      <w:proofErr w:type="spellStart"/>
      <w:r w:rsidRPr="004961A5">
        <w:rPr>
          <w:highlight w:val="cyan"/>
        </w:rPr>
        <w:t>LevelAssignmentBox</w:t>
      </w:r>
      <w:proofErr w:type="spellEnd"/>
      <w:r w:rsidRPr="004961A5">
        <w:rPr>
          <w:highlight w:val="cyan"/>
        </w:rPr>
        <w:t xml:space="preserve"> in the movie is mandatory, and the </w:t>
      </w:r>
      <w:proofErr w:type="spellStart"/>
      <w:r w:rsidRPr="004961A5">
        <w:rPr>
          <w:highlight w:val="cyan"/>
        </w:rPr>
        <w:t>LevelAssignmentBox</w:t>
      </w:r>
      <w:proofErr w:type="spellEnd"/>
      <w:r w:rsidRPr="004961A5">
        <w:rPr>
          <w:highlight w:val="cyan"/>
        </w:rPr>
        <w:t xml:space="preserve"> shall have a version equal to 0.</w:t>
      </w:r>
    </w:p>
    <w:p w14:paraId="4874798C" w14:textId="77777777" w:rsidR="000C75E0" w:rsidRPr="004961A5" w:rsidRDefault="000C75E0" w:rsidP="000C75E0">
      <w:pPr>
        <w:spacing w:before="100" w:beforeAutospacing="1" w:after="100" w:afterAutospacing="1"/>
        <w:rPr>
          <w:highlight w:val="cyan"/>
        </w:rPr>
      </w:pPr>
      <w:r w:rsidRPr="00670393">
        <w:rPr>
          <w:i/>
          <w:iCs/>
          <w:u w:val="single"/>
        </w:rPr>
        <w:t>Editor's note:</w:t>
      </w:r>
      <w:r>
        <w:t xml:space="preserve"> the current v0 spec is unclear, it does not explicitly mandate leva with </w:t>
      </w:r>
      <w:proofErr w:type="spellStart"/>
      <w:r>
        <w:t>ssix</w:t>
      </w:r>
      <w:proofErr w:type="spellEnd"/>
      <w:r>
        <w:t>, maybe we should keep this.</w:t>
      </w:r>
    </w:p>
    <w:p w14:paraId="3767BFF5" w14:textId="77777777" w:rsidR="000C75E0" w:rsidRDefault="000C75E0" w:rsidP="000C75E0">
      <w:pPr>
        <w:spacing w:before="100" w:beforeAutospacing="1" w:after="100" w:afterAutospacing="1"/>
      </w:pPr>
      <w:r w:rsidRPr="004961A5">
        <w:rPr>
          <w:highlight w:val="cyan"/>
        </w:rPr>
        <w:t xml:space="preserve">For version 1 of this box, the presence of the </w:t>
      </w:r>
      <w:proofErr w:type="spellStart"/>
      <w:r w:rsidRPr="004961A5">
        <w:rPr>
          <w:highlight w:val="cyan"/>
        </w:rPr>
        <w:t>LevelAssignmentBox</w:t>
      </w:r>
      <w:proofErr w:type="spellEnd"/>
      <w:r w:rsidRPr="004961A5">
        <w:rPr>
          <w:highlight w:val="cyan"/>
        </w:rPr>
        <w:t xml:space="preserve"> is only mandatory for </w:t>
      </w:r>
      <w:proofErr w:type="spellStart"/>
      <w:r w:rsidRPr="004961A5">
        <w:rPr>
          <w:rFonts w:ascii="CourierNewPSMT" w:hAnsi="CourierNewPSMT"/>
          <w:highlight w:val="cyan"/>
        </w:rPr>
        <w:t>level_assignment_type</w:t>
      </w:r>
      <w:proofErr w:type="spellEnd"/>
      <w:r w:rsidRPr="004961A5">
        <w:rPr>
          <w:highlight w:val="cyan"/>
        </w:rPr>
        <w:t xml:space="preserve"> 0, in which case the </w:t>
      </w:r>
      <w:proofErr w:type="spellStart"/>
      <w:r w:rsidRPr="004961A5">
        <w:rPr>
          <w:highlight w:val="cyan"/>
        </w:rPr>
        <w:t>LevelAssignmentBox</w:t>
      </w:r>
      <w:proofErr w:type="spellEnd"/>
      <w:r w:rsidRPr="004961A5">
        <w:rPr>
          <w:highlight w:val="cyan"/>
        </w:rPr>
        <w:t xml:space="preserve"> shall have a version of 1.</w:t>
      </w:r>
      <w:r>
        <w:t xml:space="preserve"> </w:t>
      </w:r>
    </w:p>
    <w:p w14:paraId="223BFA84" w14:textId="77777777" w:rsidR="000C75E0" w:rsidRPr="003904B6" w:rsidRDefault="000C75E0" w:rsidP="000C75E0">
      <w:pPr>
        <w:spacing w:before="100" w:beforeAutospacing="1" w:after="100" w:afterAutospacing="1"/>
      </w:pPr>
      <w:r w:rsidRPr="003904B6">
        <w:rPr>
          <w:rFonts w:ascii="Cambria" w:hAnsi="Cambria"/>
          <w:b/>
          <w:bCs/>
          <w:sz w:val="20"/>
          <w:szCs w:val="20"/>
        </w:rPr>
        <w:t xml:space="preserve">Syntax </w:t>
      </w:r>
    </w:p>
    <w:p w14:paraId="72064BA1" w14:textId="77777777" w:rsidR="000C75E0" w:rsidRPr="003349A7" w:rsidRDefault="000C75E0" w:rsidP="00B520EB">
      <w:pPr>
        <w:pStyle w:val="code"/>
      </w:pPr>
      <w:r w:rsidRPr="003349A7">
        <w:lastRenderedPageBreak/>
        <w:t xml:space="preserve">aligned(8) class SubsegmentIndexBox extends FullBox('ssix', version, </w:t>
      </w:r>
      <w:r w:rsidRPr="00651E7D">
        <w:t>flags) {</w:t>
      </w:r>
      <w:r w:rsidRPr="00651E7D">
        <w:br/>
      </w:r>
      <w:r w:rsidRPr="002039FE">
        <w:t>if (version==0</w:t>
      </w:r>
      <w:r w:rsidRPr="00BB154F">
        <w:t>) {</w:t>
      </w:r>
      <w:r w:rsidRPr="00BB154F">
        <w:br/>
      </w:r>
      <w:r>
        <w:rPr>
          <w:rFonts w:cs="Courier New"/>
        </w:rPr>
        <w:tab/>
      </w:r>
      <w:r>
        <w:rPr>
          <w:rFonts w:cs="Courier New"/>
        </w:rPr>
        <w:tab/>
      </w:r>
      <w:r w:rsidRPr="003349A7">
        <w:t xml:space="preserve">unsigned </w:t>
      </w:r>
      <w:r w:rsidRPr="00651E7D">
        <w:t>int(32)subsegment_count;</w:t>
      </w:r>
      <w:r w:rsidRPr="00651E7D">
        <w:br/>
      </w:r>
      <w:r>
        <w:rPr>
          <w:rFonts w:cs="Courier New"/>
        </w:rPr>
        <w:tab/>
      </w:r>
      <w:r>
        <w:rPr>
          <w:rFonts w:cs="Courier New"/>
        </w:rPr>
        <w:tab/>
      </w:r>
      <w:r w:rsidRPr="003349A7">
        <w:t>for( i=1; i &lt;= subsegment_count; i++)</w:t>
      </w:r>
      <w:r w:rsidRPr="00651E7D">
        <w:t xml:space="preserve"> </w:t>
      </w:r>
      <w:r w:rsidRPr="002039FE">
        <w:t>{</w:t>
      </w:r>
      <w:r w:rsidRPr="002039FE">
        <w:br/>
      </w:r>
      <w:r>
        <w:rPr>
          <w:rFonts w:cs="Courier New"/>
        </w:rPr>
        <w:tab/>
      </w:r>
      <w:r>
        <w:rPr>
          <w:rFonts w:cs="Courier New"/>
        </w:rPr>
        <w:tab/>
      </w:r>
      <w:r>
        <w:rPr>
          <w:rFonts w:cs="Courier New"/>
        </w:rPr>
        <w:tab/>
      </w:r>
      <w:r>
        <w:rPr>
          <w:rFonts w:cs="Courier New"/>
        </w:rPr>
        <w:tab/>
      </w:r>
      <w:r w:rsidRPr="003349A7">
        <w:t>unsigned int(32)range_count;</w:t>
      </w:r>
      <w:r w:rsidRPr="003349A7">
        <w:br/>
      </w:r>
      <w:r>
        <w:rPr>
          <w:rFonts w:cs="Courier New"/>
        </w:rPr>
        <w:tab/>
      </w:r>
      <w:r>
        <w:rPr>
          <w:rFonts w:cs="Courier New"/>
        </w:rPr>
        <w:tab/>
      </w:r>
      <w:r>
        <w:rPr>
          <w:rFonts w:cs="Courier New"/>
        </w:rPr>
        <w:tab/>
      </w:r>
      <w:r>
        <w:rPr>
          <w:rFonts w:cs="Courier New"/>
        </w:rPr>
        <w:tab/>
      </w:r>
      <w:r w:rsidRPr="003349A7">
        <w:t>for ( j=1; j &lt;= range_count; j++) {</w:t>
      </w:r>
      <w:r w:rsidRPr="003349A7">
        <w:br/>
      </w:r>
      <w:r>
        <w:rPr>
          <w:rFonts w:cs="Courier New"/>
        </w:rPr>
        <w:tab/>
      </w:r>
      <w:r>
        <w:rPr>
          <w:rFonts w:cs="Courier New"/>
        </w:rPr>
        <w:tab/>
      </w:r>
      <w:r>
        <w:rPr>
          <w:rFonts w:cs="Courier New"/>
        </w:rPr>
        <w:tab/>
      </w:r>
      <w:r>
        <w:rPr>
          <w:rFonts w:cs="Courier New"/>
        </w:rPr>
        <w:tab/>
      </w:r>
      <w:r>
        <w:rPr>
          <w:rFonts w:cs="Courier New"/>
        </w:rPr>
        <w:tab/>
      </w:r>
      <w:r>
        <w:rPr>
          <w:rFonts w:cs="Courier New"/>
        </w:rPr>
        <w:tab/>
      </w:r>
      <w:r w:rsidRPr="003349A7">
        <w:rPr>
          <w:rFonts w:cs="Courier New"/>
        </w:rPr>
        <w:t>unsigned int(8) level;</w:t>
      </w:r>
      <w:r w:rsidRPr="00651E7D">
        <w:t xml:space="preserve"> </w:t>
      </w:r>
      <w:r w:rsidRPr="00651E7D">
        <w:br/>
      </w:r>
      <w:r>
        <w:rPr>
          <w:rFonts w:cs="Courier New"/>
        </w:rPr>
        <w:tab/>
      </w:r>
      <w:r>
        <w:rPr>
          <w:rFonts w:cs="Courier New"/>
        </w:rPr>
        <w:tab/>
      </w:r>
      <w:r>
        <w:rPr>
          <w:rFonts w:cs="Courier New"/>
        </w:rPr>
        <w:tab/>
      </w:r>
      <w:r>
        <w:rPr>
          <w:rFonts w:cs="Courier New"/>
        </w:rPr>
        <w:tab/>
      </w:r>
      <w:r>
        <w:rPr>
          <w:rFonts w:cs="Courier New"/>
        </w:rPr>
        <w:tab/>
      </w:r>
      <w:r>
        <w:rPr>
          <w:rFonts w:cs="Courier New"/>
        </w:rPr>
        <w:tab/>
      </w:r>
      <w:r w:rsidRPr="003349A7">
        <w:rPr>
          <w:rFonts w:cs="Courier New"/>
        </w:rPr>
        <w:t>unsigned int(24) range_size;</w:t>
      </w:r>
      <w:r w:rsidRPr="00651E7D">
        <w:t xml:space="preserve"> </w:t>
      </w:r>
      <w:r w:rsidRPr="00651E7D">
        <w:br/>
      </w:r>
      <w:r>
        <w:rPr>
          <w:rFonts w:cs="Courier New"/>
        </w:rPr>
        <w:tab/>
      </w:r>
      <w:r>
        <w:rPr>
          <w:rFonts w:cs="Courier New"/>
        </w:rPr>
        <w:tab/>
      </w:r>
      <w:r>
        <w:rPr>
          <w:rFonts w:cs="Courier New"/>
        </w:rPr>
        <w:tab/>
      </w:r>
      <w:r>
        <w:rPr>
          <w:rFonts w:cs="Courier New"/>
        </w:rPr>
        <w:tab/>
      </w:r>
      <w:r w:rsidRPr="003349A7">
        <w:rPr>
          <w:rFonts w:cs="Courier New"/>
        </w:rPr>
        <w:t>}</w:t>
      </w:r>
      <w:r w:rsidRPr="00651E7D">
        <w:br/>
      </w:r>
      <w:r>
        <w:rPr>
          <w:rFonts w:cs="Courier New"/>
        </w:rPr>
        <w:tab/>
      </w:r>
      <w:r>
        <w:rPr>
          <w:rFonts w:cs="Courier New"/>
        </w:rPr>
        <w:tab/>
      </w:r>
      <w:r w:rsidRPr="003349A7">
        <w:t>}</w:t>
      </w:r>
      <w:r w:rsidRPr="003349A7">
        <w:br/>
        <w:t>}</w:t>
      </w:r>
      <w:r w:rsidRPr="00651E7D">
        <w:t xml:space="preserve"> </w:t>
      </w:r>
      <w:r w:rsidRPr="00B520EB">
        <w:rPr>
          <w:highlight w:val="yellow"/>
        </w:rPr>
        <w:t>else {</w:t>
      </w:r>
      <w:r w:rsidRPr="00B520EB">
        <w:rPr>
          <w:highlight w:val="yellow"/>
        </w:rPr>
        <w:br/>
      </w:r>
      <w:r>
        <w:rPr>
          <w:rFonts w:cs="Courier New"/>
          <w:highlight w:val="yellow"/>
        </w:rPr>
        <w:tab/>
      </w:r>
      <w:r>
        <w:rPr>
          <w:rFonts w:cs="Courier New"/>
          <w:highlight w:val="yellow"/>
        </w:rPr>
        <w:tab/>
      </w:r>
      <w:r w:rsidRPr="00B520EB">
        <w:rPr>
          <w:highlight w:val="yellow"/>
        </w:rPr>
        <w:t>unsigned int(16)subsegment_count;</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int(1)lsc;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int(1)incomplete;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int(2)lbs;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int(2)rbs;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int(2)reserved; </w:t>
      </w:r>
      <w:r w:rsidRPr="00B520EB">
        <w:rPr>
          <w:highlight w:val="yellow"/>
        </w:rPr>
        <w:br/>
      </w:r>
      <w:r>
        <w:rPr>
          <w:rFonts w:cs="Courier New"/>
          <w:highlight w:val="yellow"/>
        </w:rPr>
        <w:tab/>
      </w:r>
      <w:r>
        <w:rPr>
          <w:rFonts w:cs="Courier New"/>
          <w:highlight w:val="yellow"/>
        </w:rPr>
        <w:tab/>
      </w:r>
      <w:r w:rsidRPr="00B520EB">
        <w:rPr>
          <w:highlight w:val="yellow"/>
        </w:rPr>
        <w:t>unsigned int(8)level_assignment_type;</w:t>
      </w:r>
      <w:r w:rsidRPr="00B520EB">
        <w:rPr>
          <w:highlight w:val="yellow"/>
        </w:rPr>
        <w:br/>
      </w:r>
      <w:r>
        <w:rPr>
          <w:rFonts w:cs="Courier New"/>
          <w:highlight w:val="yellow"/>
        </w:rPr>
        <w:tab/>
      </w:r>
      <w:r>
        <w:rPr>
          <w:rFonts w:cs="Courier New"/>
          <w:highlight w:val="yellow"/>
        </w:rPr>
        <w:tab/>
      </w:r>
      <w:r w:rsidRPr="00B520EB">
        <w:rPr>
          <w:highlight w:val="yellow"/>
        </w:rPr>
        <w:t>for( i=1; i &lt;= subsegment_count; i++)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highlight w:val="yellow"/>
        </w:rPr>
        <w:t>unsigned int(lsc ? 32 : 16)range_count;</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highlight w:val="yellow"/>
        </w:rPr>
        <w:t>for ( j=1; j &lt;= range_count; j++)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unsigned int((lbs+1)*8) level;</w:t>
      </w:r>
      <w:r w:rsidRPr="00B520EB">
        <w:rPr>
          <w:highlight w:val="yellow"/>
        </w:rPr>
        <w:t xml:space="preserve">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unsigned int((rbs+1)*8) range_size;</w:t>
      </w:r>
      <w:r w:rsidRPr="00B520EB">
        <w:rPr>
          <w:highlight w:val="yellow"/>
        </w:rPr>
        <w:t xml:space="preserve">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w:t>
      </w:r>
      <w:r w:rsidRPr="00B520EB">
        <w:rPr>
          <w:highlight w:val="yellow"/>
        </w:rPr>
        <w:br/>
      </w:r>
      <w:r>
        <w:rPr>
          <w:rFonts w:cs="Courier New"/>
          <w:highlight w:val="yellow"/>
        </w:rPr>
        <w:tab/>
      </w:r>
      <w:r>
        <w:rPr>
          <w:rFonts w:cs="Courier New"/>
          <w:highlight w:val="yellow"/>
        </w:rPr>
        <w:tab/>
      </w:r>
      <w:r w:rsidRPr="00B520EB">
        <w:rPr>
          <w:highlight w:val="yellow"/>
        </w:rPr>
        <w:t>}</w:t>
      </w:r>
      <w:r w:rsidRPr="00B520EB">
        <w:rPr>
          <w:highlight w:val="yellow"/>
        </w:rPr>
        <w:br/>
        <w:t>}</w:t>
      </w:r>
      <w:r w:rsidRPr="00B520EB">
        <w:br/>
      </w:r>
      <w:r w:rsidRPr="003349A7">
        <w:t>}</w:t>
      </w:r>
      <w:r w:rsidRPr="003349A7">
        <w:br/>
      </w:r>
    </w:p>
    <w:p w14:paraId="769049BC" w14:textId="77777777" w:rsidR="000C75E0" w:rsidRPr="003904B6" w:rsidRDefault="000C75E0" w:rsidP="000C75E0">
      <w:pPr>
        <w:spacing w:before="100" w:beforeAutospacing="1" w:after="100" w:afterAutospacing="1"/>
        <w:rPr>
          <w:rFonts w:ascii="Cambria" w:hAnsi="Cambria"/>
          <w:b/>
          <w:bCs/>
          <w:sz w:val="20"/>
          <w:szCs w:val="20"/>
        </w:rPr>
      </w:pPr>
      <w:r w:rsidRPr="003904B6">
        <w:rPr>
          <w:rFonts w:ascii="Cambria" w:hAnsi="Cambria"/>
          <w:b/>
          <w:bCs/>
          <w:sz w:val="20"/>
          <w:szCs w:val="20"/>
        </w:rPr>
        <w:t>Semantics</w:t>
      </w:r>
    </w:p>
    <w:p w14:paraId="1869A105" w14:textId="77777777" w:rsidR="000C75E0" w:rsidRPr="00222C75" w:rsidRDefault="000C75E0" w:rsidP="007D30A0">
      <w:pPr>
        <w:pStyle w:val="fields"/>
      </w:pPr>
      <w:proofErr w:type="spellStart"/>
      <w:r w:rsidRPr="00222C75">
        <w:rPr>
          <w:rFonts w:ascii="CourierNewPSMT" w:hAnsi="CourierNewPSMT"/>
        </w:rPr>
        <w:t>subsegment_count</w:t>
      </w:r>
      <w:proofErr w:type="spellEnd"/>
      <w:r w:rsidRPr="00222C75">
        <w:rPr>
          <w:rFonts w:ascii="CourierNewPSMT" w:hAnsi="CourierNewPSMT"/>
        </w:rPr>
        <w:t xml:space="preserve"> </w:t>
      </w:r>
      <w:r w:rsidRPr="00222C75">
        <w:t xml:space="preserve">is a positive integer specifying the number of subsegments for which partial subsegment information is specified in this box. </w:t>
      </w:r>
      <w:proofErr w:type="spellStart"/>
      <w:r w:rsidRPr="00222C75">
        <w:rPr>
          <w:rFonts w:ascii="CourierNewPSMT" w:hAnsi="CourierNewPSMT"/>
        </w:rPr>
        <w:t>subsegment_count</w:t>
      </w:r>
      <w:proofErr w:type="spellEnd"/>
      <w:r w:rsidRPr="00222C75">
        <w:rPr>
          <w:rFonts w:ascii="CourierNewPSMT" w:hAnsi="CourierNewPSMT"/>
        </w:rPr>
        <w:t xml:space="preserve"> </w:t>
      </w:r>
      <w:r w:rsidRPr="00222C75">
        <w:t xml:space="preserve">shall be equal to </w:t>
      </w:r>
      <w:proofErr w:type="spellStart"/>
      <w:r w:rsidRPr="00222C75">
        <w:rPr>
          <w:rFonts w:ascii="CourierNewPSMT" w:hAnsi="CourierNewPSMT"/>
        </w:rPr>
        <w:t>reference_count</w:t>
      </w:r>
      <w:proofErr w:type="spellEnd"/>
      <w:r w:rsidRPr="00222C75">
        <w:rPr>
          <w:rFonts w:ascii="CourierNewPSMT" w:hAnsi="CourierNewPSMT"/>
        </w:rPr>
        <w:t xml:space="preserve"> </w:t>
      </w:r>
      <w:r w:rsidRPr="00222C75">
        <w:t xml:space="preserve">(i.e., the number of movie fragment references) in the immediately preceding </w:t>
      </w:r>
      <w:proofErr w:type="spellStart"/>
      <w:r w:rsidRPr="00222C75">
        <w:rPr>
          <w:rFonts w:ascii="CourierNewPSMT" w:hAnsi="CourierNewPSMT"/>
        </w:rPr>
        <w:t>SegmentIndexBox</w:t>
      </w:r>
      <w:proofErr w:type="spellEnd"/>
      <w:r w:rsidRPr="00222C75">
        <w:t xml:space="preserve">. </w:t>
      </w:r>
    </w:p>
    <w:p w14:paraId="2752E9B3" w14:textId="77777777" w:rsidR="000C75E0" w:rsidRPr="00FB17E0" w:rsidRDefault="000C75E0" w:rsidP="007D30A0">
      <w:pPr>
        <w:pStyle w:val="fields"/>
      </w:pPr>
      <w:proofErr w:type="spellStart"/>
      <w:r w:rsidRPr="00670393">
        <w:rPr>
          <w:rFonts w:ascii="CourierNewPSMT" w:hAnsi="CourierNewPSMT"/>
        </w:rPr>
        <w:t>lsc</w:t>
      </w:r>
      <w:proofErr w:type="spellEnd"/>
      <w:r w:rsidRPr="00670393">
        <w:t xml:space="preserve"> if set, indicates that the number of indexed ranges within a partial subsegment is coded on 32 bits, otherwise the number of indexed ranges within a partial subsegment is coded on 16 bits.</w:t>
      </w:r>
    </w:p>
    <w:p w14:paraId="32DC4A4D" w14:textId="77777777" w:rsidR="000C75E0" w:rsidRPr="00FB17E0" w:rsidRDefault="000C75E0" w:rsidP="007D30A0">
      <w:pPr>
        <w:pStyle w:val="fields"/>
      </w:pPr>
      <w:r w:rsidRPr="00670393">
        <w:rPr>
          <w:rFonts w:ascii="CourierNewPSMT" w:hAnsi="CourierNewPSMT"/>
        </w:rPr>
        <w:t>incomplete</w:t>
      </w:r>
      <w:r w:rsidRPr="00670393">
        <w:t xml:space="preserve"> if set, indicates that the last range of a given subsegment may not cover the entire subsegment, in which case assignment of remaining bytes to level is unknown but the remaining bytes shall not correspond to any level listed</w:t>
      </w:r>
      <w:r w:rsidRPr="00FB17E0">
        <w:t xml:space="preserve"> in the box.</w:t>
      </w:r>
    </w:p>
    <w:p w14:paraId="481B3062" w14:textId="77777777" w:rsidR="000C75E0" w:rsidRPr="00FB17E0" w:rsidRDefault="000C75E0" w:rsidP="007D30A0">
      <w:pPr>
        <w:pStyle w:val="fields"/>
      </w:pPr>
      <w:r w:rsidRPr="00670393">
        <w:rPr>
          <w:rFonts w:ascii="CourierNewPSMT" w:hAnsi="CourierNewPSMT"/>
        </w:rPr>
        <w:t>lbs</w:t>
      </w:r>
      <w:r w:rsidRPr="00670393">
        <w:t xml:space="preserve"> gives the number of bytes, minus 1, used in coding the level field</w:t>
      </w:r>
      <w:r>
        <w:t>.</w:t>
      </w:r>
    </w:p>
    <w:p w14:paraId="561BF338" w14:textId="77777777" w:rsidR="000C75E0" w:rsidRDefault="000C75E0" w:rsidP="007D30A0">
      <w:pPr>
        <w:pStyle w:val="fields"/>
      </w:pPr>
      <w:proofErr w:type="spellStart"/>
      <w:r w:rsidRPr="00670393">
        <w:rPr>
          <w:rFonts w:ascii="CourierNewPSMT" w:hAnsi="CourierNewPSMT"/>
        </w:rPr>
        <w:t>rbs</w:t>
      </w:r>
      <w:proofErr w:type="spellEnd"/>
      <w:r w:rsidRPr="00670393">
        <w:t xml:space="preserve"> gives the number of bytes, minus 1, used in coding the range field</w:t>
      </w:r>
      <w:r>
        <w:t>.</w:t>
      </w:r>
    </w:p>
    <w:p w14:paraId="094EA076" w14:textId="77777777" w:rsidR="000C75E0" w:rsidRDefault="000C75E0" w:rsidP="007D30A0">
      <w:pPr>
        <w:pStyle w:val="fields"/>
      </w:pPr>
      <w:proofErr w:type="spellStart"/>
      <w:r>
        <w:rPr>
          <w:rFonts w:ascii="CourierNewPSMT" w:hAnsi="CourierNewPSMT"/>
        </w:rPr>
        <w:t>level_assignment_type</w:t>
      </w:r>
      <w:proofErr w:type="spellEnd"/>
      <w:r>
        <w:rPr>
          <w:rFonts w:ascii="CourierNewPSMT" w:hAnsi="CourierNewPSMT"/>
        </w:rPr>
        <w:t xml:space="preserve"> </w:t>
      </w:r>
      <w:r>
        <w:t>gives the associated semantics of the indicated level.</w:t>
      </w:r>
    </w:p>
    <w:p w14:paraId="286E7EAC" w14:textId="77777777" w:rsidR="000C75E0"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sidRPr="00251C98">
        <w:rPr>
          <w:rFonts w:ascii="Cambria" w:hAnsi="Cambria"/>
        </w:rPr>
        <w:t xml:space="preserve">0: the level value corresponds to the level indicated in the leva box. </w:t>
      </w:r>
      <w:r w:rsidRPr="00251C98">
        <w:rPr>
          <w:rFonts w:ascii="Cambria" w:hAnsi="Cambria"/>
          <w:highlight w:val="yellow"/>
        </w:rPr>
        <w:t>If the range is not associated with any information in the level assignment, then any level that is not included in the level assignment may be used</w:t>
      </w:r>
      <w:r w:rsidRPr="00251C98">
        <w:rPr>
          <w:rFonts w:ascii="Cambria" w:hAnsi="Cambria"/>
        </w:rPr>
        <w:t>. This value shall only be used when the leva box version is 1 or more.</w:t>
      </w:r>
    </w:p>
    <w:p w14:paraId="31FE61FB" w14:textId="77777777" w:rsidR="000C75E0"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1</w:t>
      </w:r>
      <w:r w:rsidRPr="00251C98">
        <w:rPr>
          <w:rFonts w:ascii="Cambria" w:hAnsi="Cambria"/>
        </w:rPr>
        <w:t xml:space="preserve">: the level value corresponds to a dependency level. </w:t>
      </w:r>
    </w:p>
    <w:p w14:paraId="07019754"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Pr>
          <w:rFonts w:ascii="Cambria" w:hAnsi="Cambria"/>
        </w:rPr>
        <w:t>Level 0 indicates that the byte range contains exactly one or more file-level boxes (e.g. movie fragment). Media data boxes shall not be included in level 0 ranges.</w:t>
      </w:r>
    </w:p>
    <w:p w14:paraId="63172D62"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t xml:space="preserve">Level </w:t>
      </w:r>
      <w:r>
        <w:rPr>
          <w:rFonts w:ascii="Cambria" w:hAnsi="Cambria"/>
        </w:rPr>
        <w:t>1</w:t>
      </w:r>
      <w:r w:rsidRPr="00251C98">
        <w:rPr>
          <w:rFonts w:ascii="Cambria" w:hAnsi="Cambria"/>
        </w:rPr>
        <w:t xml:space="preserve"> means the data is independently decodable (SAP 1, 2 or 3). A byte range assigned to level </w:t>
      </w:r>
      <w:r>
        <w:rPr>
          <w:rFonts w:ascii="Cambria" w:hAnsi="Cambria"/>
        </w:rPr>
        <w:t>1</w:t>
      </w:r>
      <w:r w:rsidRPr="00251C98">
        <w:rPr>
          <w:rFonts w:ascii="Cambria" w:hAnsi="Cambria"/>
        </w:rPr>
        <w:t xml:space="preserve"> may contain the initial part of the subsegment (e.g. movie fragment box)</w:t>
      </w:r>
      <w:r>
        <w:rPr>
          <w:rFonts w:ascii="Cambria" w:hAnsi="Cambria"/>
        </w:rPr>
        <w:t>. The start of a byte range assigned to level 1 shall coincide with the start of a top-level box in the subsegment.</w:t>
      </w:r>
    </w:p>
    <w:p w14:paraId="0B34E777"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lastRenderedPageBreak/>
        <w:t xml:space="preserve">Level </w:t>
      </w:r>
      <w:r>
        <w:rPr>
          <w:rFonts w:ascii="Cambria" w:hAnsi="Cambria"/>
        </w:rPr>
        <w:t>2</w:t>
      </w:r>
      <w:r w:rsidRPr="00251C98">
        <w:rPr>
          <w:rFonts w:ascii="Cambria" w:hAnsi="Cambria"/>
        </w:rPr>
        <w:t xml:space="preserve"> means the data is independently decodable (SAP 1, 2 or 3). </w:t>
      </w:r>
      <w:r>
        <w:rPr>
          <w:rFonts w:ascii="Cambria" w:hAnsi="Cambria"/>
        </w:rPr>
        <w:t>The start of a</w:t>
      </w:r>
      <w:r w:rsidRPr="00251C98">
        <w:rPr>
          <w:rFonts w:ascii="Cambria" w:hAnsi="Cambria"/>
        </w:rPr>
        <w:t xml:space="preserve"> byte range assigned to level </w:t>
      </w:r>
      <w:r>
        <w:rPr>
          <w:rFonts w:ascii="Cambria" w:hAnsi="Cambria"/>
        </w:rPr>
        <w:t>2</w:t>
      </w:r>
      <w:r w:rsidRPr="00251C98">
        <w:rPr>
          <w:rFonts w:ascii="Cambria" w:hAnsi="Cambria"/>
        </w:rPr>
        <w:t xml:space="preserve"> </w:t>
      </w:r>
      <w:r>
        <w:rPr>
          <w:rFonts w:ascii="Cambria" w:hAnsi="Cambria"/>
        </w:rPr>
        <w:t>shall not coincide with the start of a top-level box in the subsegment.</w:t>
      </w:r>
    </w:p>
    <w:p w14:paraId="07A07210" w14:textId="77777777" w:rsidR="000C75E0" w:rsidRPr="00251C98"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t>Level N requires data from</w:t>
      </w:r>
      <w:r>
        <w:rPr>
          <w:rFonts w:ascii="Cambria" w:hAnsi="Cambria"/>
        </w:rPr>
        <w:t xml:space="preserve"> the preceding byte ranges with</w:t>
      </w:r>
      <w:r w:rsidRPr="00251C98">
        <w:rPr>
          <w:rFonts w:ascii="Cambria" w:hAnsi="Cambria"/>
        </w:rPr>
        <w:t xml:space="preserve"> </w:t>
      </w:r>
      <w:r>
        <w:rPr>
          <w:rFonts w:ascii="Cambria" w:hAnsi="Cambria"/>
        </w:rPr>
        <w:t>lower levels (</w:t>
      </w:r>
      <w:r w:rsidRPr="00251C98">
        <w:rPr>
          <w:rFonts w:ascii="Cambria" w:hAnsi="Cambria"/>
        </w:rPr>
        <w:t>level N-1</w:t>
      </w:r>
      <w:r>
        <w:rPr>
          <w:rFonts w:ascii="Cambria" w:hAnsi="Cambria"/>
        </w:rPr>
        <w:t xml:space="preserve"> and below)</w:t>
      </w:r>
      <w:r w:rsidRPr="00251C98">
        <w:rPr>
          <w:rFonts w:ascii="Cambria" w:hAnsi="Cambria"/>
        </w:rPr>
        <w:t xml:space="preserve"> to be processed</w:t>
      </w:r>
      <w:r>
        <w:rPr>
          <w:rFonts w:ascii="Cambria" w:hAnsi="Cambria"/>
        </w:rPr>
        <w:t xml:space="preserve">, stopping at the last specified level 0 if specified, otherwise at the last specified level 1 or 2 if specified, otherwise at the first byte range </w:t>
      </w:r>
      <w:r w:rsidRPr="00251C98">
        <w:rPr>
          <w:rFonts w:ascii="Cambria" w:hAnsi="Cambria"/>
        </w:rPr>
        <w:t xml:space="preserve">. Ranges assigned to levels other than </w:t>
      </w:r>
      <w:r>
        <w:rPr>
          <w:rFonts w:ascii="Cambria" w:hAnsi="Cambria"/>
        </w:rPr>
        <w:t xml:space="preserve">2 may </w:t>
      </w:r>
      <w:r w:rsidRPr="00251C98">
        <w:rPr>
          <w:rFonts w:ascii="Cambria" w:hAnsi="Cambria"/>
        </w:rPr>
        <w:t>contain movie fragment box.</w:t>
      </w:r>
      <w:r w:rsidRPr="00251C98">
        <w:rPr>
          <w:rFonts w:ascii="CourierNewPSMT" w:hAnsi="CourierNewPSMT"/>
        </w:rPr>
        <w:t xml:space="preserve"> </w:t>
      </w:r>
    </w:p>
    <w:p w14:paraId="31447B46" w14:textId="77777777" w:rsidR="000C75E0" w:rsidRPr="00251C98"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2</w:t>
      </w:r>
      <w:r w:rsidRPr="00251C98">
        <w:rPr>
          <w:rFonts w:ascii="Cambria" w:hAnsi="Cambria"/>
        </w:rPr>
        <w:t xml:space="preserve">: the level value corresponds to a multitrack dependency level. In this mode, </w:t>
      </w:r>
      <w:proofErr w:type="spellStart"/>
      <w:r w:rsidRPr="00251C98">
        <w:rPr>
          <w:rFonts w:ascii="CourierNewPSMT" w:hAnsi="CourierNewPSMT"/>
        </w:rPr>
        <w:t>lbs</w:t>
      </w:r>
      <w:proofErr w:type="spellEnd"/>
      <w:r w:rsidRPr="00251C98">
        <w:rPr>
          <w:rFonts w:ascii="Cambria" w:hAnsi="Cambria"/>
        </w:rPr>
        <w:t xml:space="preserve"> shall be 1 or more (i.e., at least 16 bits to code the level). The first 8 bit</w:t>
      </w:r>
      <w:r>
        <w:rPr>
          <w:rFonts w:ascii="Cambria" w:hAnsi="Cambria"/>
        </w:rPr>
        <w:t>s</w:t>
      </w:r>
      <w:r w:rsidRPr="00251C98">
        <w:rPr>
          <w:rFonts w:ascii="Cambria" w:hAnsi="Cambria"/>
        </w:rPr>
        <w:t xml:space="preserve"> of the </w:t>
      </w:r>
      <w:r w:rsidRPr="00670393">
        <w:rPr>
          <w:rFonts w:ascii="CourierNewPSMT" w:hAnsi="CourierNewPSMT"/>
        </w:rPr>
        <w:t>level</w:t>
      </w:r>
      <w:r w:rsidRPr="00251C98">
        <w:rPr>
          <w:rFonts w:ascii="Cambria" w:hAnsi="Cambria"/>
        </w:rPr>
        <w:t xml:space="preserve"> </w:t>
      </w:r>
      <w:r>
        <w:rPr>
          <w:rFonts w:ascii="Cambria" w:hAnsi="Cambria"/>
        </w:rPr>
        <w:t xml:space="preserve">field </w:t>
      </w:r>
      <w:r w:rsidRPr="00251C98">
        <w:rPr>
          <w:rFonts w:ascii="Cambria" w:hAnsi="Cambria"/>
        </w:rPr>
        <w:t>give the dependency level</w:t>
      </w:r>
      <w:r>
        <w:rPr>
          <w:rFonts w:ascii="Cambria" w:hAnsi="Cambria"/>
        </w:rPr>
        <w:t xml:space="preserve"> value</w:t>
      </w:r>
      <w:r w:rsidRPr="00251C98">
        <w:rPr>
          <w:rFonts w:ascii="Cambria" w:hAnsi="Cambria"/>
        </w:rPr>
        <w:t xml:space="preserve">, with the same values </w:t>
      </w:r>
      <w:r>
        <w:rPr>
          <w:rFonts w:ascii="Cambria" w:hAnsi="Cambria"/>
        </w:rPr>
        <w:t xml:space="preserve">and semantics </w:t>
      </w:r>
      <w:r w:rsidRPr="00251C98">
        <w:rPr>
          <w:rFonts w:ascii="Cambria" w:hAnsi="Cambria"/>
        </w:rPr>
        <w:t xml:space="preserve">as </w:t>
      </w:r>
      <w:proofErr w:type="spellStart"/>
      <w:r w:rsidRPr="00251C98">
        <w:rPr>
          <w:rFonts w:ascii="CourierNewPSMT" w:hAnsi="CourierNewPSMT"/>
        </w:rPr>
        <w:t>level_assignment_type</w:t>
      </w:r>
      <w:proofErr w:type="spellEnd"/>
      <w:r w:rsidRPr="00251C98">
        <w:rPr>
          <w:rFonts w:ascii="Cambria" w:hAnsi="Cambria"/>
        </w:rPr>
        <w:t xml:space="preserve"> 2. The remaining l</w:t>
      </w:r>
      <w:r>
        <w:rPr>
          <w:rFonts w:ascii="Cambria" w:hAnsi="Cambria"/>
        </w:rPr>
        <w:t>ess significant</w:t>
      </w:r>
      <w:r w:rsidRPr="00251C98">
        <w:rPr>
          <w:rFonts w:ascii="Cambria" w:hAnsi="Cambria"/>
        </w:rPr>
        <w:t xml:space="preserve"> bits of the </w:t>
      </w:r>
      <w:r w:rsidRPr="00D501B7">
        <w:rPr>
          <w:rFonts w:ascii="CourierNewPSMT" w:hAnsi="CourierNewPSMT"/>
        </w:rPr>
        <w:t>level</w:t>
      </w:r>
      <w:r w:rsidRPr="00251C98">
        <w:rPr>
          <w:rFonts w:ascii="Cambria" w:hAnsi="Cambria"/>
        </w:rPr>
        <w:t xml:space="preserve"> </w:t>
      </w:r>
      <w:r>
        <w:rPr>
          <w:rFonts w:ascii="Cambria" w:hAnsi="Cambria"/>
        </w:rPr>
        <w:t xml:space="preserve">field </w:t>
      </w:r>
      <w:r w:rsidRPr="00251C98">
        <w:rPr>
          <w:rFonts w:ascii="Cambria" w:hAnsi="Cambria"/>
        </w:rPr>
        <w:t xml:space="preserve">give a </w:t>
      </w:r>
      <w:proofErr w:type="spellStart"/>
      <w:r w:rsidRPr="00251C98">
        <w:rPr>
          <w:rFonts w:ascii="Cambria" w:hAnsi="Cambria"/>
        </w:rPr>
        <w:t>trackID</w:t>
      </w:r>
      <w:proofErr w:type="spellEnd"/>
      <w:r>
        <w:rPr>
          <w:rFonts w:ascii="Cambria" w:hAnsi="Cambria"/>
        </w:rPr>
        <w:t>, which shall identify a track of the movie present in the indexed subsegment for level values other than 0, and shall be 0 if level value is 0</w:t>
      </w:r>
      <w:r w:rsidRPr="00251C98">
        <w:rPr>
          <w:rFonts w:ascii="Cambria" w:hAnsi="Cambria"/>
        </w:rPr>
        <w:t>. In this mode, each range consists only of data from the identified track, possibly with some meta-data boxes (movie fragments, etc...). The level value only gives dependency information within the track.</w:t>
      </w:r>
      <w:r>
        <w:rPr>
          <w:rFonts w:ascii="Cambria" w:hAnsi="Cambria"/>
        </w:rPr>
        <w:t xml:space="preserve"> This allows cross-track indexation within a same level.</w:t>
      </w:r>
      <w:r w:rsidRPr="00251C98">
        <w:rPr>
          <w:rFonts w:ascii="CourierNewPSMT" w:hAnsi="CourierNewPSMT"/>
        </w:rPr>
        <w:t xml:space="preserve"> </w:t>
      </w:r>
    </w:p>
    <w:p w14:paraId="2B39ED65" w14:textId="77777777" w:rsidR="000C75E0" w:rsidRPr="00251C98"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 xml:space="preserve">3, </w:t>
      </w:r>
      <w:r w:rsidRPr="00251C98">
        <w:rPr>
          <w:rFonts w:ascii="Cambria" w:hAnsi="Cambria"/>
        </w:rPr>
        <w:t>4, 5, 6, 7: ISO reserved</w:t>
      </w:r>
    </w:p>
    <w:p w14:paraId="685501AC" w14:textId="77777777" w:rsidR="000C75E0" w:rsidRDefault="000C75E0" w:rsidP="007D30A0">
      <w:pPr>
        <w:pStyle w:val="fields"/>
      </w:pPr>
      <w:proofErr w:type="spellStart"/>
      <w:r w:rsidRPr="00222C75">
        <w:rPr>
          <w:rFonts w:ascii="CourierNewPSMT" w:hAnsi="CourierNewPSMT"/>
        </w:rPr>
        <w:t>range_count</w:t>
      </w:r>
      <w:proofErr w:type="spellEnd"/>
      <w:r w:rsidRPr="00222C75">
        <w:rPr>
          <w:rFonts w:ascii="CourierNewPSMT" w:hAnsi="CourierNewPSMT"/>
        </w:rPr>
        <w:t xml:space="preserve"> </w:t>
      </w:r>
      <w:r w:rsidRPr="00222C75">
        <w:t xml:space="preserve">specifies the number of partial subsegment levels into which the media data is grouped. </w:t>
      </w:r>
      <w:r>
        <w:t>For version 0 of the box, t</w:t>
      </w:r>
      <w:r w:rsidRPr="00222C75">
        <w:t xml:space="preserve">his value shall be greater than or equal to </w:t>
      </w:r>
      <w:r>
        <w:t xml:space="preserve">2 </w:t>
      </w:r>
      <w:r>
        <w:rPr>
          <w:color w:val="000000" w:themeColor="text1"/>
          <w:highlight w:val="yellow"/>
        </w:rPr>
        <w:t>and e</w:t>
      </w:r>
      <w:r w:rsidRPr="00683622">
        <w:rPr>
          <w:color w:val="000000" w:themeColor="text1"/>
          <w:highlight w:val="yellow"/>
        </w:rPr>
        <w:t>ach byte in the subsegment shall be explicitly assigned to a level</w:t>
      </w:r>
      <w:r w:rsidRPr="00222C75">
        <w:t>.</w:t>
      </w:r>
      <w:r>
        <w:t xml:space="preserve"> For version 1 or more of this box, t</w:t>
      </w:r>
      <w:r w:rsidRPr="00222C75">
        <w:t xml:space="preserve">his value </w:t>
      </w:r>
      <w:r>
        <w:t xml:space="preserve">may be 0 or more, and the described ranges may lead to a size smaller than the subsegment if and only if </w:t>
      </w:r>
      <w:r w:rsidRPr="005C59EF">
        <w:rPr>
          <w:rFonts w:ascii="CourierNewPSMT" w:hAnsi="CourierNewPSMT"/>
        </w:rPr>
        <w:t>incomplete</w:t>
      </w:r>
      <w:r>
        <w:t xml:space="preserve"> is set to 1.</w:t>
      </w:r>
    </w:p>
    <w:p w14:paraId="202E165A" w14:textId="77777777" w:rsidR="000C75E0" w:rsidRPr="00251C98" w:rsidRDefault="000C75E0" w:rsidP="007D30A0">
      <w:pPr>
        <w:pStyle w:val="fields"/>
      </w:pPr>
      <w:proofErr w:type="spellStart"/>
      <w:r w:rsidRPr="00222C75">
        <w:rPr>
          <w:rFonts w:ascii="CourierNewPSMT" w:hAnsi="CourierNewPSMT"/>
        </w:rPr>
        <w:t>range_size</w:t>
      </w:r>
      <w:proofErr w:type="spellEnd"/>
      <w:r w:rsidRPr="00222C75">
        <w:rPr>
          <w:rFonts w:ascii="CourierNewPSMT" w:hAnsi="CourierNewPSMT"/>
        </w:rPr>
        <w:t xml:space="preserve"> </w:t>
      </w:r>
      <w:r w:rsidRPr="00222C75">
        <w:t>indicates the size of the partial subsegment.</w:t>
      </w:r>
      <w:r>
        <w:t xml:space="preserve"> </w:t>
      </w:r>
      <w:r w:rsidRPr="00B26FA2">
        <w:t>The value 0 may be used in the last entry to indicate the remaining bytes of the segment, to the end of the segment</w:t>
      </w:r>
      <w:r>
        <w:t>.</w:t>
      </w:r>
    </w:p>
    <w:p w14:paraId="231C3FA2" w14:textId="77777777" w:rsidR="000C75E0" w:rsidRPr="00222C75" w:rsidRDefault="000C75E0" w:rsidP="007D30A0">
      <w:pPr>
        <w:pStyle w:val="fields"/>
      </w:pPr>
      <w:r w:rsidRPr="00222C75">
        <w:rPr>
          <w:rFonts w:ascii="CourierNewPSMT" w:hAnsi="CourierNewPSMT"/>
        </w:rPr>
        <w:t xml:space="preserve">level </w:t>
      </w:r>
      <w:r w:rsidRPr="00222C75">
        <w:t xml:space="preserve">specifies the level to which this partial subsegment is assigned. </w:t>
      </w:r>
    </w:p>
    <w:p w14:paraId="0DC1E187" w14:textId="77777777" w:rsidR="000C75E0" w:rsidRPr="00670393" w:rsidRDefault="000C75E0" w:rsidP="000C75E0">
      <w:pPr>
        <w:spacing w:before="100" w:beforeAutospacing="1" w:after="100" w:afterAutospacing="1"/>
        <w:rPr>
          <w:rFonts w:ascii="Cambria" w:hAnsi="Cambria"/>
          <w:i/>
          <w:iCs/>
          <w:u w:val="single"/>
        </w:rPr>
      </w:pPr>
      <w:r w:rsidRPr="00670393">
        <w:rPr>
          <w:rFonts w:ascii="Cambria" w:hAnsi="Cambria"/>
          <w:i/>
          <w:iCs/>
          <w:u w:val="single"/>
        </w:rPr>
        <w:t>Editor's notes :</w:t>
      </w:r>
    </w:p>
    <w:p w14:paraId="61F5A9F2" w14:textId="77777777" w:rsidR="000C75E0" w:rsidRDefault="000C75E0" w:rsidP="000C75E0">
      <w:pPr>
        <w:widowControl/>
        <w:numPr>
          <w:ilvl w:val="0"/>
          <w:numId w:val="55"/>
        </w:numPr>
        <w:spacing w:before="100" w:beforeAutospacing="1" w:after="100" w:afterAutospacing="1" w:line="240" w:lineRule="auto"/>
        <w:contextualSpacing/>
        <w:rPr>
          <w:rFonts w:ascii="Cambria" w:hAnsi="Cambria"/>
        </w:rPr>
      </w:pPr>
      <w:r w:rsidRPr="00670393">
        <w:rPr>
          <w:rFonts w:ascii="Cambria" w:hAnsi="Cambria"/>
        </w:rPr>
        <w:t xml:space="preserve">the </w:t>
      </w:r>
      <w:proofErr w:type="spellStart"/>
      <w:r w:rsidRPr="00670393">
        <w:rPr>
          <w:rFonts w:ascii="Cambria" w:hAnsi="Cambria"/>
        </w:rPr>
        <w:t>range_count</w:t>
      </w:r>
      <w:proofErr w:type="spellEnd"/>
      <w:r w:rsidRPr="00670393">
        <w:rPr>
          <w:rFonts w:ascii="Cambria" w:hAnsi="Cambria"/>
        </w:rPr>
        <w:t xml:space="preserve"> could be restricted to 1 or more. </w:t>
      </w:r>
    </w:p>
    <w:p w14:paraId="288581B5" w14:textId="77777777" w:rsidR="000C75E0" w:rsidRDefault="000C75E0" w:rsidP="000C75E0">
      <w:pPr>
        <w:widowControl/>
        <w:numPr>
          <w:ilvl w:val="0"/>
          <w:numId w:val="55"/>
        </w:numPr>
        <w:spacing w:before="100" w:beforeAutospacing="1" w:after="100" w:afterAutospacing="1" w:line="240" w:lineRule="auto"/>
        <w:contextualSpacing/>
        <w:rPr>
          <w:rFonts w:ascii="Cambria" w:hAnsi="Cambria"/>
        </w:rPr>
      </w:pPr>
      <w:r w:rsidRPr="00670393">
        <w:rPr>
          <w:rFonts w:ascii="Cambria" w:hAnsi="Cambria"/>
        </w:rPr>
        <w:t xml:space="preserve">The incomplete flag is more an indication that size must be cross-checked with size indicated in </w:t>
      </w:r>
      <w:proofErr w:type="spellStart"/>
      <w:r w:rsidRPr="00670393">
        <w:rPr>
          <w:rFonts w:ascii="Cambria" w:hAnsi="Cambria"/>
        </w:rPr>
        <w:t>sidx</w:t>
      </w:r>
      <w:proofErr w:type="spellEnd"/>
      <w:r w:rsidRPr="00670393">
        <w:rPr>
          <w:rFonts w:ascii="Cambria" w:hAnsi="Cambria"/>
        </w:rPr>
        <w:t>, we could remove the flag.</w:t>
      </w:r>
    </w:p>
    <w:p w14:paraId="24CDB999" w14:textId="77777777" w:rsidR="000C75E0" w:rsidRPr="00670393" w:rsidRDefault="000C75E0" w:rsidP="000C75E0">
      <w:pPr>
        <w:widowControl/>
        <w:numPr>
          <w:ilvl w:val="0"/>
          <w:numId w:val="55"/>
        </w:numPr>
        <w:spacing w:before="100" w:beforeAutospacing="1" w:after="100" w:afterAutospacing="1" w:line="240" w:lineRule="auto"/>
        <w:contextualSpacing/>
        <w:rPr>
          <w:rFonts w:ascii="Cambria" w:hAnsi="Cambria"/>
        </w:rPr>
      </w:pPr>
      <w:r w:rsidRPr="00FB17E0">
        <w:t xml:space="preserve">the design here explicitly lists the flags required for parsing and the level assignment. These flags (2 bytes) could be removed from the box, using the </w:t>
      </w:r>
      <w:proofErr w:type="spellStart"/>
      <w:r w:rsidRPr="00FB17E0">
        <w:t>full_box</w:t>
      </w:r>
      <w:proofErr w:type="spellEnd"/>
      <w:r w:rsidRPr="00FB17E0">
        <w:t xml:space="preserve"> flags instead (3 bytes).</w:t>
      </w:r>
    </w:p>
    <w:p w14:paraId="0355E8F2" w14:textId="77777777" w:rsidR="000C75E0" w:rsidRDefault="000C75E0" w:rsidP="000C75E0">
      <w:pPr>
        <w:pStyle w:val="Heading2"/>
        <w:rPr>
          <w:lang w:val="en-US"/>
        </w:rPr>
      </w:pPr>
      <w:r>
        <w:rPr>
          <w:lang w:val="en-US"/>
        </w:rPr>
        <w:t>Modifications to leva</w:t>
      </w:r>
    </w:p>
    <w:p w14:paraId="11D62E89" w14:textId="77777777" w:rsidR="000C75E0" w:rsidRDefault="000C75E0" w:rsidP="000C75E0">
      <w:r>
        <w:t xml:space="preserve">This relates to ISOBMFF </w:t>
      </w:r>
      <w:proofErr w:type="spellStart"/>
      <w:r>
        <w:t>TuC</w:t>
      </w:r>
      <w:proofErr w:type="spellEnd"/>
      <w:r>
        <w:t>, section 16.2.2</w:t>
      </w:r>
    </w:p>
    <w:p w14:paraId="60C3EE19" w14:textId="77777777" w:rsidR="000C75E0" w:rsidRPr="00B35FD1" w:rsidRDefault="000C75E0" w:rsidP="000C75E0">
      <w:pPr>
        <w:rPr>
          <w:i/>
          <w:iCs/>
        </w:rPr>
      </w:pPr>
      <w:r w:rsidRPr="00B35FD1">
        <w:rPr>
          <w:i/>
          <w:iCs/>
        </w:rPr>
        <w:t>In 8.8.13.1 replace</w:t>
      </w:r>
    </w:p>
    <w:p w14:paraId="579214FD" w14:textId="77777777" w:rsidR="000C75E0" w:rsidRPr="00B35FD1" w:rsidRDefault="000C75E0" w:rsidP="000C75E0">
      <w:pPr>
        <w:spacing w:before="100" w:beforeAutospacing="1" w:after="100" w:afterAutospacing="1"/>
      </w:pPr>
      <w:r>
        <w:rPr>
          <w:rFonts w:ascii="Cambria" w:hAnsi="Cambria"/>
        </w:rPr>
        <w:t>"</w:t>
      </w:r>
      <w:r w:rsidRPr="00B35FD1">
        <w:rPr>
          <w:rFonts w:ascii="Cambria" w:hAnsi="Cambria"/>
        </w:rPr>
        <w:t xml:space="preserve">Within a fraction, data for each level shall appear contiguously. Data for levels within a fraction shall appear in increasing order of level value. All data in a fraction shall be assigned to levels. </w:t>
      </w:r>
      <w:r>
        <w:rPr>
          <w:rFonts w:ascii="Cambria" w:hAnsi="Cambria"/>
        </w:rPr>
        <w:t>"</w:t>
      </w:r>
    </w:p>
    <w:p w14:paraId="1A3C1AEF" w14:textId="77777777" w:rsidR="000C75E0" w:rsidRPr="00B35FD1" w:rsidRDefault="000C75E0" w:rsidP="000C75E0">
      <w:pPr>
        <w:rPr>
          <w:i/>
          <w:iCs/>
        </w:rPr>
      </w:pPr>
      <w:r w:rsidRPr="00B35FD1">
        <w:rPr>
          <w:i/>
          <w:iCs/>
        </w:rPr>
        <w:t>with</w:t>
      </w:r>
    </w:p>
    <w:p w14:paraId="0EE20151" w14:textId="77777777" w:rsidR="000C75E0" w:rsidRPr="00B35FD1" w:rsidRDefault="000C75E0" w:rsidP="000C75E0">
      <w:pPr>
        <w:spacing w:before="100" w:beforeAutospacing="1" w:after="100" w:afterAutospacing="1"/>
      </w:pPr>
      <w:r>
        <w:rPr>
          <w:rFonts w:ascii="Cambria" w:hAnsi="Cambria"/>
        </w:rPr>
        <w:t>"</w:t>
      </w:r>
      <w:r w:rsidRPr="00264B91">
        <w:rPr>
          <w:rFonts w:ascii="Cambria" w:hAnsi="Cambria"/>
          <w:highlight w:val="yellow"/>
        </w:rPr>
        <w:t xml:space="preserve">When version 0 of the </w:t>
      </w:r>
      <w:proofErr w:type="spellStart"/>
      <w:r w:rsidRPr="00264B91">
        <w:rPr>
          <w:rFonts w:ascii="Cambria" w:hAnsi="Cambria"/>
          <w:highlight w:val="yellow"/>
        </w:rPr>
        <w:t>LevelAssignmentBox</w:t>
      </w:r>
      <w:proofErr w:type="spellEnd"/>
      <w:r w:rsidRPr="00264B91">
        <w:rPr>
          <w:rFonts w:ascii="Cambria" w:hAnsi="Cambria"/>
          <w:highlight w:val="yellow"/>
        </w:rPr>
        <w:t xml:space="preserve"> is used</w:t>
      </w:r>
      <w:r w:rsidRPr="00715600">
        <w:rPr>
          <w:rFonts w:ascii="Cambria" w:hAnsi="Cambria"/>
        </w:rPr>
        <w:t>, w</w:t>
      </w:r>
      <w:r w:rsidRPr="00B35FD1">
        <w:rPr>
          <w:rFonts w:ascii="Cambria" w:hAnsi="Cambria"/>
        </w:rPr>
        <w:t>ithin a fraction, data for each level shall appear contiguously</w:t>
      </w:r>
      <w:r w:rsidRPr="00715600">
        <w:rPr>
          <w:rFonts w:ascii="Cambria" w:hAnsi="Cambria"/>
        </w:rPr>
        <w:t>, and d</w:t>
      </w:r>
      <w:r w:rsidRPr="00B35FD1">
        <w:rPr>
          <w:rFonts w:ascii="Cambria" w:hAnsi="Cambria"/>
        </w:rPr>
        <w:t xml:space="preserve">ata for levels shall appear in increasing order of level value. </w:t>
      </w:r>
      <w:r w:rsidRPr="00B1584F">
        <w:rPr>
          <w:rFonts w:ascii="Cambria" w:hAnsi="Cambria"/>
          <w:highlight w:val="yellow"/>
        </w:rPr>
        <w:t>All data in a fraction shall be assigned to levels</w:t>
      </w:r>
      <w:r w:rsidRPr="00B35FD1">
        <w:rPr>
          <w:rFonts w:ascii="Cambria" w:hAnsi="Cambria"/>
        </w:rPr>
        <w:t xml:space="preserve">. </w:t>
      </w:r>
    </w:p>
    <w:p w14:paraId="0F5946A3" w14:textId="77777777" w:rsidR="000C75E0" w:rsidRDefault="000C75E0" w:rsidP="000C75E0">
      <w:pPr>
        <w:rPr>
          <w:rFonts w:ascii="Cambria" w:hAnsi="Cambria"/>
        </w:rPr>
      </w:pPr>
      <w:r w:rsidRPr="00264B91">
        <w:rPr>
          <w:rFonts w:ascii="Cambria" w:hAnsi="Cambria"/>
          <w:highlight w:val="yellow"/>
        </w:rPr>
        <w:t xml:space="preserve">When version 1 or more of the </w:t>
      </w:r>
      <w:proofErr w:type="spellStart"/>
      <w:r w:rsidRPr="00264B91">
        <w:rPr>
          <w:rFonts w:ascii="Cambria" w:hAnsi="Cambria"/>
          <w:highlight w:val="yellow"/>
        </w:rPr>
        <w:t>LevelAssignmentBox</w:t>
      </w:r>
      <w:proofErr w:type="spellEnd"/>
      <w:r w:rsidRPr="00264B91">
        <w:rPr>
          <w:rFonts w:ascii="Cambria" w:hAnsi="Cambria"/>
          <w:highlight w:val="yellow"/>
        </w:rPr>
        <w:t xml:space="preserve"> is used, data for each level need not be </w:t>
      </w:r>
      <w:r w:rsidRPr="00264B91">
        <w:rPr>
          <w:rFonts w:ascii="Cambria" w:hAnsi="Cambria"/>
          <w:highlight w:val="yellow"/>
        </w:rPr>
        <w:lastRenderedPageBreak/>
        <w:t>stored contiguously and data for levels may be stored in random order of level value.</w:t>
      </w:r>
      <w:r w:rsidRPr="00715600">
        <w:rPr>
          <w:rFonts w:ascii="Cambria" w:hAnsi="Cambria"/>
        </w:rPr>
        <w:t xml:space="preserve"> </w:t>
      </w:r>
      <w:r w:rsidRPr="00B1584F">
        <w:rPr>
          <w:rFonts w:ascii="Cambria" w:hAnsi="Cambria"/>
          <w:highlight w:val="yellow"/>
        </w:rPr>
        <w:t xml:space="preserve">Some data in a fraction may have no level assigned, in which case the level is unknow but is not a level from the levels defined by the </w:t>
      </w:r>
      <w:proofErr w:type="spellStart"/>
      <w:r w:rsidRPr="00B1584F">
        <w:rPr>
          <w:rFonts w:ascii="Cambria" w:hAnsi="Cambria"/>
          <w:highlight w:val="yellow"/>
        </w:rPr>
        <w:t>LevelAssignmentBox</w:t>
      </w:r>
      <w:proofErr w:type="spellEnd"/>
      <w:r w:rsidRPr="00B35FD1">
        <w:rPr>
          <w:rFonts w:ascii="Cambria" w:hAnsi="Cambria"/>
        </w:rPr>
        <w:t>.</w:t>
      </w:r>
      <w:r>
        <w:rPr>
          <w:rFonts w:ascii="Cambria" w:hAnsi="Cambria"/>
        </w:rPr>
        <w:t>"</w:t>
      </w:r>
    </w:p>
    <w:p w14:paraId="6EF79641" w14:textId="77777777" w:rsidR="000C75E0" w:rsidRPr="00CA0E86" w:rsidRDefault="000C75E0" w:rsidP="000C75E0">
      <w:pPr>
        <w:rPr>
          <w:rFonts w:ascii="Cambria" w:hAnsi="Cambria"/>
        </w:rPr>
      </w:pPr>
      <w:proofErr w:type="spellStart"/>
      <w:r w:rsidRPr="00E66FC0">
        <w:rPr>
          <w:rFonts w:ascii="Cambria" w:hAnsi="Cambria"/>
          <w:highlight w:val="yellow"/>
        </w:rPr>
        <w:t>Editors</w:t>
      </w:r>
      <w:proofErr w:type="spellEnd"/>
      <w:r w:rsidRPr="00E66FC0">
        <w:rPr>
          <w:rFonts w:ascii="Cambria" w:hAnsi="Cambria"/>
          <w:highlight w:val="yellow"/>
        </w:rPr>
        <w:t xml:space="preserve"> Note: there is a pending D</w:t>
      </w:r>
      <w:r>
        <w:rPr>
          <w:rFonts w:ascii="Cambria" w:hAnsi="Cambria"/>
          <w:highlight w:val="yellow"/>
        </w:rPr>
        <w:t xml:space="preserve">efect </w:t>
      </w:r>
      <w:r w:rsidRPr="00E66FC0">
        <w:rPr>
          <w:rFonts w:ascii="Cambria" w:hAnsi="Cambria"/>
          <w:highlight w:val="yellow"/>
        </w:rPr>
        <w:t>R</w:t>
      </w:r>
      <w:r>
        <w:rPr>
          <w:rFonts w:ascii="Cambria" w:hAnsi="Cambria"/>
          <w:highlight w:val="yellow"/>
        </w:rPr>
        <w:t>eport (2.5)</w:t>
      </w:r>
      <w:r w:rsidRPr="00E66FC0">
        <w:rPr>
          <w:rFonts w:ascii="Cambria" w:hAnsi="Cambria"/>
          <w:highlight w:val="yellow"/>
        </w:rPr>
        <w:t xml:space="preserve"> on the use of padding flag to be inserted here</w:t>
      </w:r>
      <w:r>
        <w:rPr>
          <w:rFonts w:ascii="Cambria" w:hAnsi="Cambria"/>
        </w:rPr>
        <w:t xml:space="preserve"> (See </w:t>
      </w:r>
      <w:r w:rsidRPr="00CA0E86">
        <w:rPr>
          <w:i/>
          <w:iCs/>
        </w:rPr>
        <w:t>https://github.com/MPEGGroup/FileFormat/issues/11</w:t>
      </w:r>
      <w:r>
        <w:rPr>
          <w:i/>
          <w:iCs/>
        </w:rPr>
        <w:t>)</w:t>
      </w:r>
    </w:p>
    <w:p w14:paraId="2B4C40EA" w14:textId="77777777" w:rsidR="000C75E0" w:rsidRPr="00B35FD1" w:rsidRDefault="000C75E0" w:rsidP="000C75E0">
      <w:pPr>
        <w:rPr>
          <w:i/>
          <w:iCs/>
        </w:rPr>
      </w:pPr>
      <w:r w:rsidRPr="00B35FD1">
        <w:rPr>
          <w:i/>
          <w:iCs/>
        </w:rPr>
        <w:t>In 8.8.13.2 replace</w:t>
      </w:r>
    </w:p>
    <w:p w14:paraId="276309E1" w14:textId="77777777" w:rsidR="000C75E0" w:rsidRPr="005B6692" w:rsidRDefault="000C75E0" w:rsidP="000C75E0">
      <w:r w:rsidRPr="005B6692">
        <w:rPr>
          <w:rFonts w:ascii="CourierNewPSMT" w:hAnsi="CourierNewPSMT"/>
        </w:rPr>
        <w:t xml:space="preserve">aligned(8) class </w:t>
      </w:r>
      <w:proofErr w:type="spellStart"/>
      <w:r w:rsidRPr="005B6692">
        <w:rPr>
          <w:rFonts w:ascii="CourierNewPSMT" w:hAnsi="CourierNewPSMT"/>
        </w:rPr>
        <w:t>LevelAssignmentBox</w:t>
      </w:r>
      <w:proofErr w:type="spellEnd"/>
      <w:r w:rsidRPr="005B6692">
        <w:rPr>
          <w:rFonts w:ascii="CourierNewPSMT" w:hAnsi="CourierNewPSMT"/>
        </w:rPr>
        <w:t xml:space="preserve"> extends </w:t>
      </w:r>
      <w:proofErr w:type="spellStart"/>
      <w:r w:rsidRPr="005B6692">
        <w:rPr>
          <w:rFonts w:ascii="CourierNewPSMT" w:hAnsi="CourierNewPSMT"/>
        </w:rPr>
        <w:t>FullBox</w:t>
      </w:r>
      <w:proofErr w:type="spellEnd"/>
      <w:r w:rsidRPr="005B6692">
        <w:rPr>
          <w:rFonts w:ascii="CourierNewPSMT" w:hAnsi="CourierNewPSMT"/>
        </w:rPr>
        <w:t xml:space="preserve">('leva', 0, 0) </w:t>
      </w:r>
    </w:p>
    <w:p w14:paraId="1D7ED169" w14:textId="77777777" w:rsidR="000C75E0" w:rsidRPr="00B35FD1" w:rsidRDefault="000C75E0" w:rsidP="000C75E0">
      <w:pPr>
        <w:rPr>
          <w:i/>
          <w:iCs/>
        </w:rPr>
      </w:pPr>
      <w:r w:rsidRPr="00B35FD1">
        <w:rPr>
          <w:i/>
          <w:iCs/>
        </w:rPr>
        <w:t>with</w:t>
      </w:r>
    </w:p>
    <w:p w14:paraId="2534665D" w14:textId="77777777" w:rsidR="000C75E0" w:rsidRDefault="000C75E0" w:rsidP="000C75E0">
      <w:r w:rsidRPr="005B6692">
        <w:rPr>
          <w:rFonts w:ascii="CourierNewPSMT" w:hAnsi="CourierNewPSMT"/>
        </w:rPr>
        <w:t xml:space="preserve">aligned(8) class </w:t>
      </w:r>
      <w:proofErr w:type="spellStart"/>
      <w:r w:rsidRPr="005B6692">
        <w:rPr>
          <w:rFonts w:ascii="CourierNewPSMT" w:hAnsi="CourierNewPSMT"/>
        </w:rPr>
        <w:t>LevelAssignmentBox</w:t>
      </w:r>
      <w:proofErr w:type="spellEnd"/>
      <w:r w:rsidRPr="005B6692">
        <w:rPr>
          <w:rFonts w:ascii="CourierNewPSMT" w:hAnsi="CourierNewPSMT"/>
        </w:rPr>
        <w:t xml:space="preserve"> extends </w:t>
      </w:r>
      <w:proofErr w:type="spellStart"/>
      <w:r w:rsidRPr="005B6692">
        <w:rPr>
          <w:rFonts w:ascii="CourierNewPSMT" w:hAnsi="CourierNewPSMT"/>
        </w:rPr>
        <w:t>FullBox</w:t>
      </w:r>
      <w:proofErr w:type="spellEnd"/>
      <w:r w:rsidRPr="005B6692">
        <w:rPr>
          <w:rFonts w:ascii="CourierNewPSMT" w:hAnsi="CourierNewPSMT"/>
        </w:rPr>
        <w:t xml:space="preserve">('leva', </w:t>
      </w:r>
      <w:r w:rsidRPr="00B1584F">
        <w:rPr>
          <w:rFonts w:ascii="CourierNewPSMT" w:hAnsi="CourierNewPSMT"/>
          <w:highlight w:val="yellow"/>
        </w:rPr>
        <w:t>version</w:t>
      </w:r>
      <w:r w:rsidRPr="005B6692">
        <w:rPr>
          <w:rFonts w:ascii="CourierNewPSMT" w:hAnsi="CourierNewPSMT"/>
        </w:rPr>
        <w:t xml:space="preserve">, 0) </w:t>
      </w:r>
    </w:p>
    <w:p w14:paraId="6647C09F" w14:textId="77777777" w:rsidR="000C75E0" w:rsidRDefault="000C75E0" w:rsidP="000C75E0">
      <w:pPr>
        <w:pStyle w:val="Heading2"/>
        <w:rPr>
          <w:lang w:val="en-US"/>
        </w:rPr>
      </w:pPr>
      <w:r>
        <w:rPr>
          <w:lang w:val="en-US"/>
        </w:rPr>
        <w:t>Examples of use</w:t>
      </w:r>
    </w:p>
    <w:p w14:paraId="69B56E7F" w14:textId="77777777" w:rsidR="000C75E0" w:rsidRDefault="000C75E0" w:rsidP="000C75E0">
      <w:pPr>
        <w:pStyle w:val="Heading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685041F0" w:rsidR="000C75E0" w:rsidRDefault="000C75E0" w:rsidP="000C75E0">
      <w:pPr>
        <w:jc w:val="center"/>
      </w:pPr>
      <w:r>
        <w:t xml:space="preserve">Figure </w:t>
      </w:r>
      <w:r w:rsidR="00F40D50">
        <w:fldChar w:fldCharType="begin"/>
      </w:r>
      <w:r w:rsidR="00F40D50">
        <w:instrText xml:space="preserve"> SEQ Figure \* ARABIC </w:instrText>
      </w:r>
      <w:r w:rsidR="00F40D50">
        <w:fldChar w:fldCharType="separate"/>
      </w:r>
      <w:r w:rsidR="001E10FB">
        <w:rPr>
          <w:noProof/>
        </w:rPr>
        <w:t>4</w:t>
      </w:r>
      <w:r w:rsidR="00F40D50">
        <w:rPr>
          <w:noProof/>
        </w:rPr>
        <w:fldChar w:fldCharType="end"/>
      </w:r>
      <w:r>
        <w:t xml:space="preserve"> - </w:t>
      </w:r>
      <w:proofErr w:type="spellStart"/>
      <w:r>
        <w:t>level_assignment_type</w:t>
      </w:r>
      <w:proofErr w:type="spellEnd"/>
      <w:r>
        <w:t xml:space="preserve">=1 </w:t>
      </w:r>
      <w:r w:rsidRPr="0004218D">
        <w:t xml:space="preserve">with </w:t>
      </w:r>
      <w:r>
        <w:t xml:space="preserve">2 IDRs and no explicit range for </w:t>
      </w:r>
      <w:proofErr w:type="spellStart"/>
      <w:r>
        <w:t>moof</w:t>
      </w:r>
      <w:proofErr w:type="spellEnd"/>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7F4544CB" w:rsidR="000C75E0" w:rsidRDefault="000C75E0" w:rsidP="000C75E0">
      <w:pPr>
        <w:jc w:val="center"/>
      </w:pPr>
      <w:r>
        <w:t xml:space="preserve">Figure </w:t>
      </w:r>
      <w:r w:rsidR="00F40D50">
        <w:fldChar w:fldCharType="begin"/>
      </w:r>
      <w:r w:rsidR="00F40D50">
        <w:instrText xml:space="preserve"> SEQ Figure \* ARABIC </w:instrText>
      </w:r>
      <w:r w:rsidR="00F40D50">
        <w:fldChar w:fldCharType="separate"/>
      </w:r>
      <w:r w:rsidR="001E10FB">
        <w:rPr>
          <w:noProof/>
        </w:rPr>
        <w:t>5</w:t>
      </w:r>
      <w:r w:rsidR="00F40D50">
        <w:rPr>
          <w:noProof/>
        </w:rPr>
        <w:fldChar w:fldCharType="end"/>
      </w:r>
      <w:r>
        <w:t xml:space="preserve"> - </w:t>
      </w:r>
      <w:proofErr w:type="spellStart"/>
      <w:r w:rsidRPr="006A040F">
        <w:t>level_assignment_type</w:t>
      </w:r>
      <w:proofErr w:type="spellEnd"/>
      <w:r>
        <w:t>=</w:t>
      </w:r>
      <w:r w:rsidRPr="006A040F">
        <w:t xml:space="preserve">1 with 2 IDRs and explicit range for </w:t>
      </w:r>
      <w:proofErr w:type="spellStart"/>
      <w:r w:rsidRPr="006A040F">
        <w:t>moof</w:t>
      </w:r>
      <w:proofErr w:type="spellEnd"/>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70DE6E44" w:rsidR="000C75E0" w:rsidRDefault="000C75E0" w:rsidP="000C75E0">
      <w:pPr>
        <w:jc w:val="center"/>
        <w:rPr>
          <w:noProof/>
        </w:rPr>
      </w:pPr>
      <w:r>
        <w:t xml:space="preserve">Figure </w:t>
      </w:r>
      <w:r w:rsidR="00F40D50">
        <w:fldChar w:fldCharType="begin"/>
      </w:r>
      <w:r w:rsidR="00F40D50">
        <w:instrText xml:space="preserve"> SEQ Figure \* ARABIC </w:instrText>
      </w:r>
      <w:r w:rsidR="00F40D50">
        <w:fldChar w:fldCharType="separate"/>
      </w:r>
      <w:r w:rsidR="001E10FB">
        <w:rPr>
          <w:noProof/>
        </w:rPr>
        <w:t>6</w:t>
      </w:r>
      <w:r w:rsidR="00F40D50">
        <w:rPr>
          <w:noProof/>
        </w:rPr>
        <w:fldChar w:fldCharType="end"/>
      </w:r>
      <w:r>
        <w:t xml:space="preserve"> - </w:t>
      </w:r>
      <w:proofErr w:type="spellStart"/>
      <w:r w:rsidRPr="009B6F9B">
        <w:t>level_assignment_type</w:t>
      </w:r>
      <w:proofErr w:type="spellEnd"/>
      <w:r w:rsidRPr="009B6F9B">
        <w:t xml:space="preserve">=1 </w:t>
      </w:r>
      <w:r>
        <w:t>with low latency DASH segment, 2 chunks</w:t>
      </w:r>
      <w:r>
        <w:rPr>
          <w:noProof/>
        </w:rPr>
        <w:t xml:space="preserve"> and no explicit range </w:t>
      </w:r>
      <w:r>
        <w:rPr>
          <w:noProof/>
        </w:rPr>
        <w:lastRenderedPageBreak/>
        <w:t>for 'moof</w:t>
      </w:r>
    </w:p>
    <w:p w14:paraId="39FE4600" w14:textId="77777777" w:rsidR="000C75E0" w:rsidRDefault="000C75E0" w:rsidP="000C75E0">
      <w:pPr>
        <w:pStyle w:val="Heading3"/>
        <w:rPr>
          <w:lang w:val="en-US"/>
        </w:rPr>
      </w:pPr>
      <w:r>
        <w:rPr>
          <w:lang w:val="en-US"/>
        </w:rPr>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1B79470A" w:rsidR="000C75E0" w:rsidRDefault="000C75E0" w:rsidP="000C75E0">
      <w:pPr>
        <w:jc w:val="center"/>
      </w:pPr>
      <w:r>
        <w:t xml:space="preserve">Figure </w:t>
      </w:r>
      <w:r w:rsidR="00F40D50">
        <w:fldChar w:fldCharType="begin"/>
      </w:r>
      <w:r w:rsidR="00F40D50">
        <w:instrText xml:space="preserve"> SEQ Figure \* ARABIC </w:instrText>
      </w:r>
      <w:r w:rsidR="00F40D50">
        <w:fldChar w:fldCharType="separate"/>
      </w:r>
      <w:r w:rsidR="001E10FB">
        <w:rPr>
          <w:noProof/>
        </w:rPr>
        <w:t>7</w:t>
      </w:r>
      <w:r w:rsidR="00F40D50">
        <w:rPr>
          <w:noProof/>
        </w:rPr>
        <w:fldChar w:fldCharType="end"/>
      </w:r>
      <w:r>
        <w:t xml:space="preserve"> - </w:t>
      </w:r>
      <w:proofErr w:type="spellStart"/>
      <w:r w:rsidRPr="001460A2">
        <w:t>level_assignment_type</w:t>
      </w:r>
      <w:proofErr w:type="spellEnd"/>
      <w:r w:rsidRPr="001460A2">
        <w:t>=</w:t>
      </w:r>
      <w:r>
        <w:t xml:space="preserve">2, 2 </w:t>
      </w:r>
      <w:proofErr w:type="spellStart"/>
      <w:r>
        <w:t>moof+traf</w:t>
      </w:r>
      <w:proofErr w:type="spellEnd"/>
      <w:r>
        <w:t xml:space="preserve"> with 1 IDR each </w:t>
      </w:r>
      <w:r w:rsidRPr="001460A2">
        <w:t xml:space="preserve">and </w:t>
      </w:r>
      <w:r>
        <w:t xml:space="preserve">no </w:t>
      </w:r>
      <w:r w:rsidRPr="001460A2">
        <w:t xml:space="preserve">explicit range for </w:t>
      </w:r>
      <w:proofErr w:type="spellStart"/>
      <w:r w:rsidRPr="001460A2">
        <w:t>moof</w:t>
      </w:r>
      <w:proofErr w:type="spellEnd"/>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7A7D5220" w:rsidR="000C75E0" w:rsidRDefault="000C75E0" w:rsidP="000C75E0">
      <w:pPr>
        <w:jc w:val="center"/>
      </w:pPr>
      <w:r>
        <w:t xml:space="preserve">Figure </w:t>
      </w:r>
      <w:r w:rsidR="00F40D50">
        <w:fldChar w:fldCharType="begin"/>
      </w:r>
      <w:r w:rsidR="00F40D50">
        <w:instrText xml:space="preserve"> SEQ Figure \* ARABIC </w:instrText>
      </w:r>
      <w:r w:rsidR="00F40D50">
        <w:fldChar w:fldCharType="separate"/>
      </w:r>
      <w:r w:rsidR="001E10FB">
        <w:rPr>
          <w:noProof/>
        </w:rPr>
        <w:t>8</w:t>
      </w:r>
      <w:r w:rsidR="00F40D50">
        <w:rPr>
          <w:noProof/>
        </w:rPr>
        <w:fldChar w:fldCharType="end"/>
      </w:r>
      <w:r>
        <w:t xml:space="preserve"> - </w:t>
      </w:r>
      <w:proofErr w:type="spellStart"/>
      <w:r w:rsidRPr="000E748F">
        <w:t>level_assignment_type</w:t>
      </w:r>
      <w:proofErr w:type="spellEnd"/>
      <w:r w:rsidRPr="000E748F">
        <w:t xml:space="preserve">=2, </w:t>
      </w:r>
      <w:r>
        <w:t>1</w:t>
      </w:r>
      <w:r w:rsidRPr="000E748F">
        <w:t xml:space="preserve"> </w:t>
      </w:r>
      <w:proofErr w:type="spellStart"/>
      <w:r w:rsidRPr="000E748F">
        <w:t>moof</w:t>
      </w:r>
      <w:proofErr w:type="spellEnd"/>
      <w:r>
        <w:t xml:space="preserve"> with 2 </w:t>
      </w:r>
      <w:proofErr w:type="spellStart"/>
      <w:r w:rsidRPr="000E748F">
        <w:t>traf</w:t>
      </w:r>
      <w:r>
        <w:t>s</w:t>
      </w:r>
      <w:proofErr w:type="spellEnd"/>
      <w:r>
        <w:t>,</w:t>
      </w:r>
      <w:r w:rsidRPr="000E748F">
        <w:t xml:space="preserve"> 1 IDR</w:t>
      </w:r>
      <w:r>
        <w:t>/</w:t>
      </w:r>
      <w:proofErr w:type="spellStart"/>
      <w:r>
        <w:t>traf</w:t>
      </w:r>
      <w:proofErr w:type="spellEnd"/>
      <w:r w:rsidRPr="000E748F">
        <w:t xml:space="preserve"> and no explicit range for </w:t>
      </w:r>
      <w:proofErr w:type="spellStart"/>
      <w:r w:rsidRPr="000E748F">
        <w:t>moof</w:t>
      </w:r>
      <w:proofErr w:type="spellEnd"/>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5B8B0A85" w14:textId="1E374CEE" w:rsidR="000C75E0" w:rsidRPr="00586AA1" w:rsidRDefault="000C75E0" w:rsidP="000C75E0">
      <w:pPr>
        <w:jc w:val="center"/>
      </w:pPr>
      <w:r>
        <w:t xml:space="preserve">Figure </w:t>
      </w:r>
      <w:r w:rsidR="00F40D50">
        <w:fldChar w:fldCharType="begin"/>
      </w:r>
      <w:r w:rsidR="00F40D50">
        <w:instrText xml:space="preserve"> SEQ Figure \* ARABIC </w:instrText>
      </w:r>
      <w:r w:rsidR="00F40D50">
        <w:fldChar w:fldCharType="separate"/>
      </w:r>
      <w:r w:rsidR="001E10FB">
        <w:rPr>
          <w:noProof/>
        </w:rPr>
        <w:t>9</w:t>
      </w:r>
      <w:r w:rsidR="00F40D50">
        <w:rPr>
          <w:noProof/>
        </w:rPr>
        <w:fldChar w:fldCharType="end"/>
      </w:r>
      <w:r>
        <w:t xml:space="preserve"> - </w:t>
      </w:r>
      <w:proofErr w:type="spellStart"/>
      <w:r w:rsidRPr="00304316">
        <w:t>level_assignment_type</w:t>
      </w:r>
      <w:proofErr w:type="spellEnd"/>
      <w:r w:rsidRPr="00304316">
        <w:t xml:space="preserve">=2, 1 </w:t>
      </w:r>
      <w:proofErr w:type="spellStart"/>
      <w:r w:rsidRPr="00304316">
        <w:t>moof</w:t>
      </w:r>
      <w:proofErr w:type="spellEnd"/>
      <w:r w:rsidRPr="00304316">
        <w:t xml:space="preserve"> with 2 </w:t>
      </w:r>
      <w:proofErr w:type="spellStart"/>
      <w:r w:rsidRPr="00304316">
        <w:t>trafs</w:t>
      </w:r>
      <w:proofErr w:type="spellEnd"/>
      <w:r w:rsidRPr="00304316">
        <w:t>, 1 IDR/</w:t>
      </w:r>
      <w:proofErr w:type="spellStart"/>
      <w:r w:rsidRPr="00304316">
        <w:t>traf</w:t>
      </w:r>
      <w:proofErr w:type="spellEnd"/>
      <w:r w:rsidRPr="00304316">
        <w:t xml:space="preserve"> and </w:t>
      </w:r>
      <w:r>
        <w:t xml:space="preserve">explicit </w:t>
      </w:r>
      <w:proofErr w:type="spellStart"/>
      <w:r w:rsidRPr="00304316">
        <w:t>explicit</w:t>
      </w:r>
      <w:proofErr w:type="spellEnd"/>
      <w:r w:rsidRPr="00304316">
        <w:t xml:space="preserve"> range for </w:t>
      </w:r>
      <w:proofErr w:type="spellStart"/>
      <w:r w:rsidRPr="00304316">
        <w:t>moof</w:t>
      </w:r>
      <w:proofErr w:type="spellEnd"/>
    </w:p>
    <w:p w14:paraId="20FDEF12" w14:textId="71D174CA" w:rsidR="002861FE" w:rsidRDefault="002861FE" w:rsidP="002861FE">
      <w:pPr>
        <w:pStyle w:val="Heading1"/>
      </w:pPr>
      <w:bookmarkStart w:id="1164" w:name="_Toc96416171"/>
      <w:r>
        <w:t>Haptics support</w:t>
      </w:r>
      <w:bookmarkEnd w:id="1164"/>
    </w:p>
    <w:p w14:paraId="7504D537" w14:textId="77777777" w:rsidR="002861FE" w:rsidRDefault="002861FE" w:rsidP="002861FE">
      <w:pPr>
        <w:pStyle w:val="Heading2"/>
      </w:pPr>
      <w:r w:rsidRPr="0061510D">
        <w:t>Context</w:t>
      </w:r>
    </w:p>
    <w:p w14:paraId="4CF14E63" w14:textId="6C4319DF" w:rsidR="00C241DA" w:rsidRPr="00C241DA" w:rsidRDefault="00C241DA" w:rsidP="00B53815">
      <w:r>
        <w:t xml:space="preserve">This section proposes adding </w:t>
      </w:r>
      <w:r w:rsidR="00B53815">
        <w:t>some common boxes that could be used by Haptics media, in the</w:t>
      </w:r>
      <w:r w:rsidR="00EA1047">
        <w:t xml:space="preserve"> new subsection of Chapter 12.</w:t>
      </w:r>
    </w:p>
    <w:p w14:paraId="2D090A3A" w14:textId="77777777" w:rsidR="00C241DA" w:rsidRPr="00C241DA" w:rsidRDefault="00C241DA" w:rsidP="00B53815">
      <w:pPr>
        <w:pStyle w:val="Heading3"/>
      </w:pPr>
      <w:r w:rsidRPr="00C241DA">
        <w:t>Sample Entry</w:t>
      </w:r>
    </w:p>
    <w:p w14:paraId="4EDA2DE2" w14:textId="77777777" w:rsidR="00C241DA" w:rsidRPr="00B53815" w:rsidRDefault="00C241DA" w:rsidP="00B53815">
      <w:pPr>
        <w:pStyle w:val="Heading4"/>
      </w:pPr>
      <w:r w:rsidRPr="00B53815">
        <w:t xml:space="preserve"> Definition</w:t>
      </w:r>
    </w:p>
    <w:p w14:paraId="6E7136C9" w14:textId="4169942F" w:rsidR="00C241DA" w:rsidRDefault="00C241DA" w:rsidP="00997DF9">
      <w:r>
        <w:t xml:space="preserve">The arrays of </w:t>
      </w:r>
      <w:proofErr w:type="spellStart"/>
      <w:r w:rsidRPr="00BA4D12">
        <w:rPr>
          <w:rFonts w:ascii="Courier New" w:hAnsi="Courier New" w:cs="Courier New"/>
        </w:rPr>
        <w:t>VibeGeneralConfig</w:t>
      </w:r>
      <w:r w:rsidR="00997DF9">
        <w:rPr>
          <w:rFonts w:ascii="Courier New" w:hAnsi="Courier New" w:cs="Courier New"/>
        </w:rPr>
        <w:t>Box</w:t>
      </w:r>
      <w:proofErr w:type="spellEnd"/>
      <w:r>
        <w:t xml:space="preserve"> and </w:t>
      </w:r>
      <w:proofErr w:type="spellStart"/>
      <w:r w:rsidRPr="00BA4D12">
        <w:rPr>
          <w:rFonts w:ascii="Courier New" w:hAnsi="Courier New" w:cs="Courier New"/>
        </w:rPr>
        <w:t>KinestheticGeneralConfig</w:t>
      </w:r>
      <w:r w:rsidR="00997DF9">
        <w:rPr>
          <w:rFonts w:ascii="Courier New" w:hAnsi="Courier New" w:cs="Courier New"/>
        </w:rPr>
        <w:t>Box</w:t>
      </w:r>
      <w:proofErr w:type="spellEnd"/>
      <w:r>
        <w:t xml:space="preserve"> boxes </w:t>
      </w:r>
      <w:r>
        <w:lastRenderedPageBreak/>
        <w:t xml:space="preserve">within the sample entry indicate whether the content in this track requires vibrator actuator(s), kinesthetic actuator(s), or both. </w:t>
      </w:r>
    </w:p>
    <w:p w14:paraId="084FA7CC" w14:textId="4B568309" w:rsidR="00C241DA" w:rsidRDefault="00C241DA" w:rsidP="00997DF9">
      <w:r w:rsidRPr="00C241DA">
        <w:t>Th</w:t>
      </w:r>
      <w:r w:rsidR="00997DF9">
        <w:t>is provides</w:t>
      </w:r>
      <w:r w:rsidRPr="00C241DA">
        <w:t xml:space="preserve"> information in the sample entry on the typ</w:t>
      </w:r>
      <w:r w:rsidRPr="00997DF9">
        <w:t xml:space="preserve">es of actuators the content in this track is designed to be played on. For example, if the content is intended for single vibrator actuator devices (e.g., basic phones, laptops, tablets), then the sample entry will have a single </w:t>
      </w:r>
      <w:proofErr w:type="spellStart"/>
      <w:r w:rsidR="00997DF9" w:rsidRPr="00BA4D12">
        <w:rPr>
          <w:rFonts w:ascii="Courier New" w:hAnsi="Courier New" w:cs="Courier New"/>
        </w:rPr>
        <w:t>VibeGeneralConfig</w:t>
      </w:r>
      <w:r w:rsidR="00997DF9">
        <w:rPr>
          <w:rFonts w:ascii="Courier New" w:hAnsi="Courier New" w:cs="Courier New"/>
        </w:rPr>
        <w:t>Box</w:t>
      </w:r>
      <w:proofErr w:type="spellEnd"/>
      <w:r w:rsidR="00997DF9">
        <w:t xml:space="preserve"> </w:t>
      </w:r>
      <w:r w:rsidRPr="00997DF9">
        <w:t>(array of one). If the track is intended for multiple vibrator actuators, the</w:t>
      </w:r>
      <w:r>
        <w:t xml:space="preserve"> </w:t>
      </w:r>
      <w:r w:rsidRPr="00C241DA">
        <w:t xml:space="preserve">sample entry will have an array of </w:t>
      </w:r>
      <w:proofErr w:type="spellStart"/>
      <w:r w:rsidR="00997DF9" w:rsidRPr="00BA4D12">
        <w:rPr>
          <w:rFonts w:ascii="Courier New" w:hAnsi="Courier New" w:cs="Courier New"/>
        </w:rPr>
        <w:t>VibeGeneralConfig</w:t>
      </w:r>
      <w:r w:rsidR="001158EF">
        <w:rPr>
          <w:rFonts w:ascii="Courier New" w:hAnsi="Courier New" w:cs="Courier New"/>
        </w:rPr>
        <w:t>Box</w:t>
      </w:r>
      <w:r w:rsidRPr="00C241DA">
        <w:t>es</w:t>
      </w:r>
      <w:proofErr w:type="spellEnd"/>
      <w:r w:rsidRPr="00C241DA">
        <w:t>, each of different frequency and</w:t>
      </w:r>
      <w:r>
        <w:t xml:space="preserve"> motor type. A similar </w:t>
      </w:r>
      <w:r w:rsidR="00997DF9">
        <w:t>structure</w:t>
      </w:r>
      <w:r>
        <w:t xml:space="preserve"> can be </w:t>
      </w:r>
      <w:r w:rsidR="00997DF9">
        <w:t>used</w:t>
      </w:r>
      <w:r>
        <w:t xml:space="preserve"> for kinesthetic actuators.</w:t>
      </w:r>
    </w:p>
    <w:p w14:paraId="72E4EA70" w14:textId="1CF2B346" w:rsidR="00C241DA" w:rsidRDefault="00997DF9" w:rsidP="00B53815">
      <w:pPr>
        <w:pStyle w:val="Note"/>
      </w:pPr>
      <w:r>
        <w:t xml:space="preserve">NOTE </w:t>
      </w:r>
      <w:r>
        <w:tab/>
        <w:t>i</w:t>
      </w:r>
      <w:r w:rsidR="00C241DA">
        <w:t xml:space="preserve">t is possible to create a haptic track that can be played on both vibrator and </w:t>
      </w:r>
      <w:proofErr w:type="spellStart"/>
      <w:r w:rsidR="00C241DA">
        <w:t>kinesthetic</w:t>
      </w:r>
      <w:proofErr w:type="spellEnd"/>
      <w:r w:rsidR="00C241DA">
        <w:t xml:space="preserve"> actuators. The sample entry for such a track will have non-zero arrays of both </w:t>
      </w:r>
      <w:proofErr w:type="spellStart"/>
      <w:r w:rsidR="00C241DA" w:rsidRPr="000E5D89">
        <w:rPr>
          <w:rFonts w:ascii="Courier New" w:hAnsi="Courier New" w:cs="Courier New"/>
          <w:sz w:val="22"/>
          <w:szCs w:val="22"/>
        </w:rPr>
        <w:t>VibeGeneralConfig</w:t>
      </w:r>
      <w:r>
        <w:rPr>
          <w:rFonts w:ascii="Courier New" w:hAnsi="Courier New" w:cs="Courier New"/>
          <w:sz w:val="22"/>
          <w:szCs w:val="22"/>
        </w:rPr>
        <w:t>Box</w:t>
      </w:r>
      <w:proofErr w:type="spellEnd"/>
      <w:r w:rsidR="00C241DA">
        <w:t xml:space="preserve"> and </w:t>
      </w:r>
      <w:proofErr w:type="spellStart"/>
      <w:r w:rsidR="00C241DA" w:rsidRPr="000E5D89">
        <w:rPr>
          <w:rFonts w:ascii="Courier New" w:hAnsi="Courier New" w:cs="Courier New"/>
          <w:sz w:val="22"/>
          <w:szCs w:val="22"/>
        </w:rPr>
        <w:t>KinestheticGeneralConfig</w:t>
      </w:r>
      <w:r>
        <w:rPr>
          <w:rFonts w:ascii="Courier New" w:hAnsi="Courier New" w:cs="Courier New"/>
          <w:sz w:val="22"/>
          <w:szCs w:val="22"/>
        </w:rPr>
        <w:t>Box</w:t>
      </w:r>
      <w:proofErr w:type="spellEnd"/>
      <w:r w:rsidR="00C241DA">
        <w:t xml:space="preserve"> boxes.</w:t>
      </w:r>
    </w:p>
    <w:p w14:paraId="5302C6C5" w14:textId="77777777" w:rsidR="00C241DA" w:rsidRPr="00B53815" w:rsidRDefault="00C241DA" w:rsidP="00B53815">
      <w:pPr>
        <w:pStyle w:val="Heading4"/>
      </w:pPr>
      <w:r w:rsidRPr="00B53815">
        <w:t>Syntax</w:t>
      </w:r>
    </w:p>
    <w:p w14:paraId="584416E6" w14:textId="63D15A7D" w:rsidR="00C241DA" w:rsidRPr="00997DF9" w:rsidRDefault="00C241DA" w:rsidP="00997DF9">
      <w:pPr>
        <w:pStyle w:val="code"/>
      </w:pPr>
      <w:r w:rsidRPr="00997DF9">
        <w:t>aligned(8) class HapticSampleEntry(codingname)extends SampleEntry(codingname) {</w:t>
      </w:r>
      <w:r w:rsidR="00145107">
        <w:br/>
      </w:r>
      <w:r w:rsidR="00145107">
        <w:rPr>
          <w:rFonts w:cs="Courier New"/>
          <w:color w:val="FF0000"/>
          <w:szCs w:val="22"/>
        </w:rPr>
        <w:tab/>
      </w:r>
      <w:r w:rsidR="00145107" w:rsidRPr="00AD047D">
        <w:rPr>
          <w:rFonts w:cs="Courier New"/>
          <w:color w:val="FF0000"/>
          <w:szCs w:val="22"/>
        </w:rPr>
        <w:t xml:space="preserve">unsigned int(8) vibe_entry_count;  // count of vibrator actuators </w:t>
      </w:r>
      <w:r w:rsidR="00145107">
        <w:rPr>
          <w:rFonts w:cs="Courier New"/>
          <w:color w:val="FF0000"/>
          <w:szCs w:val="22"/>
        </w:rPr>
        <w:br/>
      </w:r>
      <w:r w:rsidR="00145107">
        <w:rPr>
          <w:rFonts w:cs="Courier New"/>
          <w:color w:val="FF0000"/>
          <w:szCs w:val="22"/>
        </w:rPr>
        <w:tab/>
      </w:r>
      <w:r w:rsidR="00145107" w:rsidRPr="00AD047D">
        <w:rPr>
          <w:rFonts w:cs="Courier New"/>
          <w:color w:val="FF0000"/>
          <w:szCs w:val="22"/>
        </w:rPr>
        <w:t xml:space="preserve">unsigned int(8) kinh_entry_count;  // count of kinesthetic actuators </w:t>
      </w:r>
      <w:r w:rsidR="00145107">
        <w:rPr>
          <w:rFonts w:cs="Courier New"/>
          <w:color w:val="FF0000"/>
          <w:szCs w:val="22"/>
        </w:rPr>
        <w:br/>
      </w:r>
      <w:r w:rsidR="00145107">
        <w:rPr>
          <w:rFonts w:cs="Courier New"/>
          <w:color w:val="FF0000"/>
          <w:sz w:val="22"/>
          <w:szCs w:val="22"/>
        </w:rPr>
        <w:tab/>
      </w:r>
      <w:r w:rsidR="00145107" w:rsidRPr="00AD047D">
        <w:rPr>
          <w:rFonts w:cs="Courier New"/>
          <w:color w:val="FF0000"/>
          <w:sz w:val="22"/>
          <w:szCs w:val="22"/>
        </w:rPr>
        <w:t xml:space="preserve">unsigned int(8) </w:t>
      </w:r>
      <w:r w:rsidR="00145107" w:rsidRPr="00016578">
        <w:rPr>
          <w:rFonts w:cs="Courier New"/>
          <w:color w:val="FF0000"/>
          <w:sz w:val="22"/>
          <w:szCs w:val="22"/>
        </w:rPr>
        <w:t>other</w:t>
      </w:r>
      <w:r w:rsidR="00145107" w:rsidRPr="00AD047D">
        <w:rPr>
          <w:rFonts w:cs="Courier New"/>
          <w:color w:val="FF0000"/>
          <w:sz w:val="22"/>
          <w:szCs w:val="22"/>
        </w:rPr>
        <w:t>_entry_count; // count of otherboxes</w:t>
      </w:r>
      <w:r w:rsidR="00145107">
        <w:rPr>
          <w:rFonts w:cs="Courier New"/>
          <w:color w:val="FF0000"/>
        </w:rPr>
        <w:br/>
      </w:r>
      <w:r w:rsidR="00145107">
        <w:rPr>
          <w:rFonts w:cs="Courier New"/>
          <w:color w:val="FF0000"/>
          <w:sz w:val="22"/>
          <w:szCs w:val="22"/>
        </w:rPr>
        <w:tab/>
        <w:t>unsigned int(8) reserved = 0; // to pad to 8 bits</w:t>
      </w:r>
      <w:r w:rsidR="00145107">
        <w:rPr>
          <w:rFonts w:cs="Courier New"/>
        </w:rPr>
        <w:br/>
      </w:r>
      <w:r w:rsidR="00997DF9" w:rsidRPr="00997DF9">
        <w:br/>
      </w:r>
      <w:r w:rsidR="00997DF9" w:rsidRPr="00997DF9">
        <w:tab/>
      </w:r>
      <w:r w:rsidRPr="008A4192">
        <w:t>VibeGeneralConfig</w:t>
      </w:r>
      <w:r w:rsidR="00997DF9" w:rsidRPr="008A4192">
        <w:t>Box[</w:t>
      </w:r>
      <w:r w:rsidR="00145107" w:rsidRPr="00AD047D">
        <w:rPr>
          <w:rFonts w:cs="Courier New"/>
          <w:color w:val="FF0000"/>
          <w:szCs w:val="22"/>
        </w:rPr>
        <w:t>vibe_entry_count</w:t>
      </w:r>
      <w:r w:rsidR="00997DF9" w:rsidRPr="008A4192">
        <w:t>]</w:t>
      </w:r>
      <w:r w:rsidRPr="008A4192">
        <w:t xml:space="preserve"> </w:t>
      </w:r>
      <w:r w:rsidR="00997DF9" w:rsidRPr="00110862">
        <w:tab/>
      </w:r>
      <w:r w:rsidR="00997DF9" w:rsidRPr="00110862">
        <w:tab/>
      </w:r>
      <w:r w:rsidR="00997DF9" w:rsidRPr="00110862">
        <w:tab/>
        <w:t>vibes</w:t>
      </w:r>
      <w:r w:rsidRPr="00110862">
        <w:t xml:space="preserve">; </w:t>
      </w:r>
      <w:r w:rsidR="00997DF9">
        <w:br/>
      </w:r>
      <w:r w:rsidR="00997DF9">
        <w:tab/>
      </w:r>
      <w:r w:rsidR="00997DF9">
        <w:tab/>
      </w:r>
      <w:r w:rsidR="00997DF9">
        <w:tab/>
      </w:r>
      <w:r w:rsidRPr="00B53815">
        <w:rPr>
          <w:rFonts w:cs="Arial"/>
          <w:szCs w:val="18"/>
        </w:rPr>
        <w:t>//</w:t>
      </w:r>
      <w:r w:rsidR="00997DF9" w:rsidRPr="00B53815">
        <w:rPr>
          <w:rFonts w:cs="Arial"/>
          <w:szCs w:val="18"/>
        </w:rPr>
        <w:t xml:space="preserve"> </w:t>
      </w:r>
      <w:r w:rsidRPr="00B53815">
        <w:rPr>
          <w:rFonts w:cs="Arial"/>
          <w:szCs w:val="18"/>
        </w:rPr>
        <w:t>array of vibrator actuator configurations</w:t>
      </w:r>
      <w:r w:rsidR="00997DF9" w:rsidRPr="00997DF9">
        <w:br/>
      </w:r>
      <w:r w:rsidR="00997DF9" w:rsidRPr="00997DF9">
        <w:tab/>
      </w:r>
      <w:r w:rsidRPr="00997DF9">
        <w:t>KinestheticGeneralConfig</w:t>
      </w:r>
      <w:r w:rsidR="00997DF9" w:rsidRPr="00997DF9">
        <w:t>Box[</w:t>
      </w:r>
      <w:r w:rsidR="00145107" w:rsidRPr="00AD047D">
        <w:rPr>
          <w:rFonts w:cs="Courier New"/>
          <w:color w:val="FF0000"/>
          <w:szCs w:val="22"/>
        </w:rPr>
        <w:t>kinh_entry_count</w:t>
      </w:r>
      <w:r w:rsidR="00997DF9" w:rsidRPr="00997DF9">
        <w:t>]</w:t>
      </w:r>
      <w:r w:rsidR="00997DF9" w:rsidRPr="00997DF9">
        <w:tab/>
        <w:t>kines</w:t>
      </w:r>
      <w:r w:rsidRPr="00997DF9">
        <w:t xml:space="preserve">; </w:t>
      </w:r>
      <w:r w:rsidR="00997DF9">
        <w:br/>
      </w:r>
      <w:r w:rsidR="00997DF9">
        <w:tab/>
      </w:r>
      <w:r w:rsidR="00997DF9">
        <w:tab/>
      </w:r>
      <w:r w:rsidR="00997DF9">
        <w:tab/>
      </w:r>
      <w:r w:rsidRPr="00B53815">
        <w:rPr>
          <w:rFonts w:cs="Arial"/>
          <w:szCs w:val="18"/>
        </w:rPr>
        <w:t>//</w:t>
      </w:r>
      <w:r w:rsidR="00997DF9" w:rsidRPr="00997DF9">
        <w:t xml:space="preserve"> </w:t>
      </w:r>
      <w:r w:rsidRPr="00B53815">
        <w:rPr>
          <w:rFonts w:cs="Arial"/>
          <w:szCs w:val="18"/>
        </w:rPr>
        <w:t>array of kinesthetic actuator configurations</w:t>
      </w:r>
      <w:r w:rsidR="00997DF9">
        <w:rPr>
          <w:rFonts w:cs="Arial"/>
          <w:szCs w:val="18"/>
        </w:rPr>
        <w:br/>
      </w:r>
      <w:r w:rsidRPr="00997DF9">
        <w:tab/>
        <w:t>Box()[</w:t>
      </w:r>
      <w:r w:rsidR="00145107" w:rsidRPr="00016578">
        <w:rPr>
          <w:rFonts w:cs="Courier New"/>
          <w:color w:val="FF0000"/>
          <w:sz w:val="22"/>
          <w:szCs w:val="22"/>
        </w:rPr>
        <w:t>other</w:t>
      </w:r>
      <w:r w:rsidR="00145107" w:rsidRPr="00AD047D">
        <w:rPr>
          <w:rFonts w:cs="Courier New"/>
          <w:color w:val="FF0000"/>
          <w:sz w:val="22"/>
          <w:szCs w:val="22"/>
        </w:rPr>
        <w:t>_entry_count</w:t>
      </w:r>
      <w:r w:rsidRPr="00997DF9">
        <w:t>]</w:t>
      </w:r>
      <w:r w:rsidRPr="00997DF9">
        <w:tab/>
      </w:r>
      <w:r w:rsidRPr="00997DF9">
        <w:tab/>
      </w:r>
      <w:r w:rsidRPr="00997DF9">
        <w:tab/>
      </w:r>
      <w:r w:rsidRPr="00997DF9">
        <w:tab/>
      </w:r>
      <w:r w:rsidRPr="00997DF9">
        <w:tab/>
      </w:r>
      <w:r w:rsidRPr="00997DF9">
        <w:tab/>
      </w:r>
      <w:r w:rsidR="00997DF9">
        <w:tab/>
      </w:r>
      <w:r w:rsidR="00997DF9">
        <w:tab/>
      </w:r>
      <w:r w:rsidRPr="00997DF9">
        <w:t>otherboxes;</w:t>
      </w:r>
      <w:r w:rsidRPr="00997DF9">
        <w:br/>
        <w:t>}</w:t>
      </w:r>
    </w:p>
    <w:p w14:paraId="472F698B" w14:textId="77777777" w:rsidR="00C241DA" w:rsidRPr="00997DF9" w:rsidRDefault="00C241DA" w:rsidP="00B53815">
      <w:pPr>
        <w:pStyle w:val="Heading3"/>
      </w:pPr>
      <w:r w:rsidRPr="00997DF9">
        <w:t>Vibrator General Configuration</w:t>
      </w:r>
    </w:p>
    <w:p w14:paraId="17C5B0F4" w14:textId="64C5B8D7" w:rsidR="00997DF9" w:rsidRPr="00B53815" w:rsidRDefault="00104835" w:rsidP="00B53815">
      <w:pPr>
        <w:pStyle w:val="Heading4"/>
      </w:pPr>
      <w:r>
        <w:t>Definition</w:t>
      </w:r>
    </w:p>
    <w:p w14:paraId="00F0DA3C" w14:textId="646A01BB" w:rsidR="00C241DA" w:rsidRDefault="00C241DA" w:rsidP="008A4192">
      <w:proofErr w:type="spellStart"/>
      <w:r w:rsidRPr="00961E2E">
        <w:rPr>
          <w:rFonts w:ascii="Courier New" w:hAnsi="Courier New" w:cs="Courier New"/>
        </w:rPr>
        <w:t>VibeGeneralConfig</w:t>
      </w:r>
      <w:r w:rsidR="00997DF9">
        <w:rPr>
          <w:rFonts w:ascii="Courier New" w:hAnsi="Courier New" w:cs="Courier New"/>
        </w:rPr>
        <w:t>Box</w:t>
      </w:r>
      <w:proofErr w:type="spellEnd"/>
      <w:r>
        <w:t xml:space="preserve"> is a</w:t>
      </w:r>
      <w:r w:rsidRPr="007B67B4">
        <w:t xml:space="preserve"> general-purpose configuration box in </w:t>
      </w:r>
      <w:proofErr w:type="spellStart"/>
      <w:r w:rsidRPr="002F4F5C">
        <w:rPr>
          <w:rFonts w:ascii="Courier New" w:hAnsi="Courier New" w:cs="Courier New"/>
        </w:rPr>
        <w:t>HapticSampleEntry</w:t>
      </w:r>
      <w:proofErr w:type="spellEnd"/>
      <w:r>
        <w:t xml:space="preserve"> </w:t>
      </w:r>
      <w:r w:rsidRPr="007B67B4">
        <w:t>for specific vibrator-based haptics systems.</w:t>
      </w:r>
      <w:r>
        <w:t xml:space="preserve"> If the content is designed to be (ideally) played on a device with one or more vibrator actuators, there would be an array of one or more </w:t>
      </w:r>
      <w:proofErr w:type="spellStart"/>
      <w:r w:rsidRPr="00AC42B5">
        <w:rPr>
          <w:rFonts w:ascii="Courier New" w:hAnsi="Courier New" w:cs="Courier New"/>
        </w:rPr>
        <w:t>VibeGeneralConfig</w:t>
      </w:r>
      <w:r w:rsidR="00997DF9">
        <w:rPr>
          <w:rFonts w:ascii="Courier New" w:hAnsi="Courier New" w:cs="Courier New"/>
        </w:rPr>
        <w:t>Box</w:t>
      </w:r>
      <w:r>
        <w:t>es</w:t>
      </w:r>
      <w:proofErr w:type="spellEnd"/>
      <w:r>
        <w:t xml:space="preserve"> in the </w:t>
      </w:r>
      <w:proofErr w:type="spellStart"/>
      <w:r w:rsidRPr="00AC42B5">
        <w:rPr>
          <w:rFonts w:ascii="Courier New" w:hAnsi="Courier New" w:cs="Courier New"/>
        </w:rPr>
        <w:t>HapticSampleEntry</w:t>
      </w:r>
      <w:proofErr w:type="spellEnd"/>
      <w:r>
        <w:t xml:space="preserve">. </w:t>
      </w:r>
    </w:p>
    <w:p w14:paraId="32F0D004" w14:textId="77777777" w:rsidR="00C241DA" w:rsidRPr="00B53815" w:rsidRDefault="00C241DA" w:rsidP="00B53815">
      <w:pPr>
        <w:pStyle w:val="Heading4"/>
      </w:pPr>
      <w:r w:rsidRPr="00B53815">
        <w:t>Syntax</w:t>
      </w:r>
    </w:p>
    <w:p w14:paraId="35EDDD4C" w14:textId="12567583" w:rsidR="00C241DA" w:rsidRPr="008A4192" w:rsidRDefault="00C241DA" w:rsidP="00997DF9">
      <w:pPr>
        <w:pStyle w:val="code"/>
      </w:pPr>
      <w:r w:rsidRPr="008A4192">
        <w:rPr>
          <w:rFonts w:cs="Courier New"/>
          <w:szCs w:val="22"/>
        </w:rPr>
        <w:t>aligned(8) class VibeGeneralConfig</w:t>
      </w:r>
      <w:r w:rsidR="00997DF9" w:rsidRPr="008A4192">
        <w:rPr>
          <w:rFonts w:cs="Courier New"/>
          <w:szCs w:val="22"/>
        </w:rPr>
        <w:t>Box</w:t>
      </w:r>
      <w:r w:rsidRPr="008A4192">
        <w:rPr>
          <w:rFonts w:cs="Courier New"/>
          <w:szCs w:val="22"/>
        </w:rPr>
        <w:t xml:space="preserve"> extends FullBox(</w:t>
      </w:r>
      <w:r w:rsidR="003439FD" w:rsidRPr="003439FD">
        <w:rPr>
          <w:rFonts w:cs="Courier New"/>
          <w:szCs w:val="22"/>
        </w:rPr>
        <w:t>'</w:t>
      </w:r>
      <w:r w:rsidRPr="008A4192">
        <w:rPr>
          <w:rFonts w:cs="Courier New"/>
          <w:szCs w:val="22"/>
        </w:rPr>
        <w:t>vibh</w:t>
      </w:r>
      <w:r w:rsidR="003439FD" w:rsidRPr="003439FD">
        <w:rPr>
          <w:rFonts w:cs="Courier New"/>
          <w:szCs w:val="22"/>
        </w:rPr>
        <w:t>'</w:t>
      </w:r>
      <w:r w:rsidRPr="008A4192">
        <w:rPr>
          <w:rFonts w:cs="Courier New"/>
          <w:szCs w:val="22"/>
        </w:rPr>
        <w:t>) {</w:t>
      </w:r>
      <w:r w:rsidRPr="008A4192">
        <w:rPr>
          <w:rFonts w:cs="Courier New"/>
        </w:rPr>
        <w:t xml:space="preserve"> </w:t>
      </w:r>
      <w:r w:rsidRPr="008A4192">
        <w:rPr>
          <w:rFonts w:cs="Courier New"/>
        </w:rPr>
        <w:br/>
      </w:r>
      <w:r w:rsidR="00997DF9" w:rsidRPr="00110862">
        <w:tab/>
      </w:r>
      <w:r w:rsidRPr="00110862">
        <w:t xml:space="preserve">template unsigned int actuatorID(4); </w:t>
      </w:r>
      <w:r w:rsidR="00997DF9" w:rsidRPr="00110862">
        <w:br/>
      </w:r>
      <w:r w:rsidR="00997DF9" w:rsidRPr="00110862">
        <w:tab/>
      </w:r>
      <w:r w:rsidR="00997DF9" w:rsidRPr="00110862">
        <w:tab/>
      </w:r>
      <w:r w:rsidRPr="00B53815">
        <w:rPr>
          <w:rFonts w:cs="Arial"/>
          <w:szCs w:val="18"/>
        </w:rPr>
        <w:t>// arbitrary value uniquely identifying this actuator configuration</w:t>
      </w:r>
      <w:r w:rsidR="00997DF9" w:rsidRPr="008A4192">
        <w:br/>
      </w:r>
      <w:r w:rsidRPr="00110862">
        <w:tab/>
        <w:t>template unsigned int actuatorFrequency(16);</w:t>
      </w:r>
      <w:r w:rsidRPr="00110862">
        <w:tab/>
      </w:r>
      <w:r w:rsidRPr="00110862">
        <w:br/>
      </w:r>
      <w:r w:rsidRPr="00110862">
        <w:tab/>
        <w:t>template unsigned int actuatorConfiguration(4);</w:t>
      </w:r>
      <w:r w:rsidR="00997DF9" w:rsidRPr="00110862">
        <w:br/>
      </w:r>
      <w:r w:rsidRPr="00110862">
        <w:tab/>
        <w:t>template unsigned int endpointConfiguration(4);</w:t>
      </w:r>
      <w:r w:rsidR="00997DF9" w:rsidRPr="00110862">
        <w:br/>
      </w:r>
      <w:r w:rsidRPr="00110862">
        <w:tab/>
        <w:t xml:space="preserve">unsigned int(4) reserved = 0; </w:t>
      </w:r>
      <w:r w:rsidRPr="00B53815">
        <w:rPr>
          <w:rFonts w:cs="Arial"/>
          <w:szCs w:val="18"/>
        </w:rPr>
        <w:t>// to pad to 8 bits</w:t>
      </w:r>
      <w:r w:rsidRPr="008A4192">
        <w:br/>
        <w:t>}</w:t>
      </w:r>
    </w:p>
    <w:p w14:paraId="014F7C0A" w14:textId="77777777" w:rsidR="00C241DA" w:rsidRPr="00B53815" w:rsidRDefault="00C241DA" w:rsidP="00B53815">
      <w:pPr>
        <w:pStyle w:val="Heading4"/>
      </w:pPr>
      <w:r w:rsidRPr="00B53815">
        <w:t>Semantics</w:t>
      </w:r>
    </w:p>
    <w:p w14:paraId="61562D6C" w14:textId="61003E62" w:rsidR="00C241DA" w:rsidRPr="0014577E" w:rsidRDefault="00C241DA" w:rsidP="00B53815">
      <w:pPr>
        <w:pStyle w:val="fields"/>
        <w:rPr>
          <w:rStyle w:val="normaltextrun"/>
          <w:rFonts w:cs="Arial"/>
          <w:b/>
          <w:bCs/>
          <w:color w:val="000000"/>
          <w:szCs w:val="28"/>
          <w:shd w:val="clear" w:color="auto" w:fill="FFFFFF"/>
        </w:rPr>
      </w:pPr>
      <w:proofErr w:type="spellStart"/>
      <w:r>
        <w:rPr>
          <w:rStyle w:val="normaltextrun"/>
          <w:rFonts w:ascii="Courier New" w:hAnsi="Courier New" w:cs="Courier New"/>
          <w:color w:val="000000"/>
          <w:shd w:val="clear" w:color="auto" w:fill="FFFFFF"/>
        </w:rPr>
        <w:t>actuatorID</w:t>
      </w:r>
      <w:proofErr w:type="spellEnd"/>
      <w:r>
        <w:rPr>
          <w:rStyle w:val="normaltextrun"/>
          <w:rFonts w:ascii="Courier New" w:hAnsi="Courier New" w:cs="Courier New"/>
          <w:color w:val="000000"/>
          <w:shd w:val="clear" w:color="auto" w:fill="FFFFFF"/>
        </w:rPr>
        <w:t xml:space="preserve"> </w:t>
      </w:r>
      <w:r w:rsidRPr="0014577E">
        <w:rPr>
          <w:rStyle w:val="normaltextrun"/>
          <w:rFonts w:cs="Arial"/>
          <w:color w:val="000000"/>
          <w:shd w:val="clear" w:color="auto" w:fill="FFFFFF"/>
        </w:rPr>
        <w:t xml:space="preserve">is an arbitrary value that identifies this actuator and must be unique among the </w:t>
      </w:r>
      <w:proofErr w:type="spellStart"/>
      <w:r w:rsidRPr="00CB1A1F">
        <w:rPr>
          <w:rStyle w:val="normaltextrun"/>
          <w:rFonts w:ascii="Courier New" w:hAnsi="Courier New" w:cs="Courier New"/>
          <w:color w:val="000000"/>
          <w:sz w:val="22"/>
          <w:szCs w:val="22"/>
          <w:shd w:val="clear" w:color="auto" w:fill="FFFFFF"/>
        </w:rPr>
        <w:t>VibeGeneralConfig</w:t>
      </w:r>
      <w:r w:rsidR="008A4192">
        <w:rPr>
          <w:rStyle w:val="normaltextrun"/>
          <w:rFonts w:ascii="Courier New" w:hAnsi="Courier New" w:cs="Courier New"/>
          <w:color w:val="000000"/>
          <w:sz w:val="22"/>
          <w:szCs w:val="22"/>
          <w:shd w:val="clear" w:color="auto" w:fill="FFFFFF"/>
        </w:rPr>
        <w:t>Box</w:t>
      </w:r>
      <w:r w:rsidRPr="0014577E">
        <w:rPr>
          <w:rStyle w:val="normaltextrun"/>
          <w:rFonts w:cs="Arial"/>
          <w:color w:val="000000"/>
          <w:shd w:val="clear" w:color="auto" w:fill="FFFFFF"/>
        </w:rPr>
        <w:t>es</w:t>
      </w:r>
      <w:proofErr w:type="spellEnd"/>
      <w:r w:rsidRPr="0014577E">
        <w:rPr>
          <w:rStyle w:val="normaltextrun"/>
          <w:rFonts w:cs="Arial"/>
          <w:color w:val="000000"/>
          <w:shd w:val="clear" w:color="auto" w:fill="FFFFFF"/>
        </w:rPr>
        <w:t xml:space="preserve"> in a given sample entry; there are two reserved values, 0 and 0xF, which </w:t>
      </w:r>
      <w:r w:rsidR="008A4192" w:rsidRPr="0014577E">
        <w:rPr>
          <w:rStyle w:val="normaltextrun"/>
          <w:rFonts w:cs="Arial"/>
          <w:color w:val="000000"/>
          <w:shd w:val="clear" w:color="auto" w:fill="FFFFFF"/>
        </w:rPr>
        <w:t>shall</w:t>
      </w:r>
      <w:r w:rsidRPr="0014577E">
        <w:rPr>
          <w:rStyle w:val="normaltextrun"/>
          <w:rFonts w:cs="Arial"/>
          <w:color w:val="000000"/>
          <w:shd w:val="clear" w:color="auto" w:fill="FFFFFF"/>
        </w:rPr>
        <w:t xml:space="preserve"> not be used. </w:t>
      </w:r>
    </w:p>
    <w:p w14:paraId="4219855E" w14:textId="77777777" w:rsidR="00C241DA" w:rsidRPr="0014577E" w:rsidRDefault="00C241DA" w:rsidP="00B53815">
      <w:pPr>
        <w:pStyle w:val="fields"/>
        <w:rPr>
          <w:rStyle w:val="normaltextrun"/>
          <w:rFonts w:cs="Arial"/>
          <w:color w:val="000000"/>
          <w:shd w:val="clear" w:color="auto" w:fill="FFFFFF"/>
        </w:rPr>
      </w:pPr>
      <w:proofErr w:type="spellStart"/>
      <w:r w:rsidRPr="00AC42B5">
        <w:rPr>
          <w:rStyle w:val="normaltextrun"/>
          <w:rFonts w:ascii="Courier New" w:hAnsi="Courier New" w:cs="Courier New"/>
          <w:color w:val="000000"/>
          <w:sz w:val="22"/>
          <w:szCs w:val="22"/>
          <w:shd w:val="clear" w:color="auto" w:fill="FFFFFF"/>
        </w:rPr>
        <w:lastRenderedPageBreak/>
        <w:t>actuatorFrequency</w:t>
      </w:r>
      <w:proofErr w:type="spellEnd"/>
      <w:r w:rsidRPr="0014577E">
        <w:rPr>
          <w:rStyle w:val="normaltextrun"/>
          <w:rFonts w:cs="Arial"/>
          <w:color w:val="000000"/>
          <w:shd w:val="clear" w:color="auto" w:fill="FFFFFF"/>
        </w:rPr>
        <w:t xml:space="preserve"> is a 16-bit value representing the actual frequency of the actuator used. Currently known actuators typically use 200 Hz, 1000 Hz, or 8000 Hz. Newer actuators could use other frequencies.</w:t>
      </w:r>
    </w:p>
    <w:p w14:paraId="681E3320" w14:textId="77777777" w:rsidR="00C241DA" w:rsidRPr="0014577E" w:rsidRDefault="00C241DA" w:rsidP="00B53815">
      <w:pPr>
        <w:pStyle w:val="fields"/>
        <w:rPr>
          <w:rStyle w:val="normaltextrun"/>
          <w:rFonts w:cs="Arial"/>
          <w:color w:val="000000"/>
          <w:shd w:val="clear" w:color="auto" w:fill="FFFFFF"/>
        </w:rPr>
      </w:pPr>
      <w:proofErr w:type="spellStart"/>
      <w:r w:rsidRPr="00E87A8C">
        <w:rPr>
          <w:rStyle w:val="normaltextrun"/>
          <w:rFonts w:ascii="Courier New" w:hAnsi="Courier New" w:cs="Courier New"/>
          <w:color w:val="000000"/>
          <w:sz w:val="22"/>
          <w:szCs w:val="22"/>
          <w:shd w:val="clear" w:color="auto" w:fill="FFFFFF"/>
        </w:rPr>
        <w:t>endpointConfiguration</w:t>
      </w:r>
      <w:proofErr w:type="spellEnd"/>
      <w:r w:rsidRPr="0014577E">
        <w:rPr>
          <w:rStyle w:val="normaltextrun"/>
          <w:rFonts w:cs="Arial"/>
          <w:color w:val="000000"/>
          <w:shd w:val="clear" w:color="auto" w:fill="FFFFFF"/>
        </w:rPr>
        <w:t xml:space="preserve"> is a 4-bit value representing </w:t>
      </w:r>
      <w:bookmarkStart w:id="1165" w:name="_Hlk37787830"/>
      <w:r w:rsidRPr="0014577E">
        <w:rPr>
          <w:rStyle w:val="normaltextrun"/>
          <w:rFonts w:cs="Arial"/>
          <w:color w:val="000000"/>
          <w:shd w:val="clear" w:color="auto" w:fill="FFFFFF"/>
        </w:rPr>
        <w:t>the waveform data format to be used by the codec to interpret the haptic media.</w:t>
      </w:r>
    </w:p>
    <w:bookmarkEnd w:id="1165"/>
    <w:p w14:paraId="699C3381" w14:textId="77777777" w:rsidR="00C241DA" w:rsidRPr="00FB4FEE" w:rsidDel="00527611" w:rsidRDefault="00C241DA" w:rsidP="00110862">
      <w:pPr>
        <w:rPr>
          <w:shd w:val="clear" w:color="auto" w:fill="FFFFFF"/>
        </w:rPr>
      </w:pPr>
      <w:r w:rsidDel="00527611">
        <w:t xml:space="preserve">The </w:t>
      </w:r>
      <w:proofErr w:type="spellStart"/>
      <w:r w:rsidRPr="00BF6B9C">
        <w:rPr>
          <w:rFonts w:ascii="Courier New" w:hAnsi="Courier New" w:cs="Courier New"/>
        </w:rPr>
        <w:t>actuatorConfiguration</w:t>
      </w:r>
      <w:proofErr w:type="spellEnd"/>
      <w:r w:rsidDel="00527611">
        <w:t xml:space="preserve"> </w:t>
      </w:r>
      <w:r>
        <w:t xml:space="preserve">and </w:t>
      </w:r>
      <w:proofErr w:type="spellStart"/>
      <w:r w:rsidRPr="00E87A8C">
        <w:rPr>
          <w:rFonts w:ascii="Courier New" w:hAnsi="Courier New" w:cs="Courier New"/>
        </w:rPr>
        <w:t>endpointConfiguration</w:t>
      </w:r>
      <w:proofErr w:type="spellEnd"/>
      <w:r>
        <w:t xml:space="preserve"> are</w:t>
      </w:r>
      <w:r w:rsidDel="00527611">
        <w:t xml:space="preserve"> described below:</w:t>
      </w:r>
    </w:p>
    <w:p w14:paraId="2870D6BF" w14:textId="77777777" w:rsidR="00C241DA" w:rsidRDefault="00C241DA" w:rsidP="00C241DA">
      <w:pPr>
        <w:pStyle w:val="Caption"/>
        <w:jc w:val="center"/>
      </w:pPr>
    </w:p>
    <w:p w14:paraId="0BEB3309" w14:textId="76F1B811" w:rsidR="00C241DA" w:rsidDel="00527611" w:rsidRDefault="00C241DA" w:rsidP="00C241DA">
      <w:pPr>
        <w:pStyle w:val="Caption"/>
        <w:jc w:val="center"/>
      </w:pPr>
      <w:r w:rsidDel="00527611">
        <w:t xml:space="preserve">Table </w:t>
      </w:r>
      <w:r w:rsidDel="00527611">
        <w:fldChar w:fldCharType="begin"/>
      </w:r>
      <w:r w:rsidDel="00527611">
        <w:instrText>SEQ Table \* ARABIC</w:instrText>
      </w:r>
      <w:r w:rsidDel="00527611">
        <w:fldChar w:fldCharType="separate"/>
      </w:r>
      <w:r w:rsidR="001E10FB">
        <w:rPr>
          <w:noProof/>
        </w:rPr>
        <w:t>2</w:t>
      </w:r>
      <w:r w:rsidDel="00527611">
        <w:fldChar w:fldCharType="end"/>
      </w:r>
      <w:r w:rsidDel="00527611">
        <w:t>: Actuator Configuration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59071460" w14:textId="77777777" w:rsidTr="006A37F7">
        <w:trPr>
          <w:trHeight w:val="430"/>
          <w:jc w:val="center"/>
        </w:trPr>
        <w:tc>
          <w:tcPr>
            <w:tcW w:w="4428" w:type="dxa"/>
          </w:tcPr>
          <w:p w14:paraId="591184FC" w14:textId="77777777" w:rsidR="00C241DA" w:rsidDel="00527611" w:rsidRDefault="00C241DA" w:rsidP="00B53815">
            <w:pPr>
              <w:pStyle w:val="TableParagraph"/>
              <w:spacing w:after="0"/>
              <w:ind w:left="1037" w:right="1027"/>
              <w:jc w:val="center"/>
              <w:rPr>
                <w:b/>
                <w:sz w:val="20"/>
              </w:rPr>
            </w:pPr>
            <w:r w:rsidDel="00527611">
              <w:rPr>
                <w:b/>
                <w:sz w:val="20"/>
              </w:rPr>
              <w:t>Actuator Configuration</w:t>
            </w:r>
            <w:r>
              <w:rPr>
                <w:b/>
                <w:sz w:val="20"/>
              </w:rPr>
              <w:t xml:space="preserve"> Index</w:t>
            </w:r>
          </w:p>
        </w:tc>
        <w:tc>
          <w:tcPr>
            <w:tcW w:w="4428" w:type="dxa"/>
          </w:tcPr>
          <w:p w14:paraId="1027918A" w14:textId="77777777" w:rsidR="00C241DA" w:rsidDel="00527611" w:rsidRDefault="00C241DA" w:rsidP="00B53815">
            <w:pPr>
              <w:pStyle w:val="TableParagraph"/>
              <w:spacing w:after="0"/>
              <w:ind w:left="1037" w:right="1028"/>
              <w:jc w:val="center"/>
              <w:rPr>
                <w:b/>
                <w:sz w:val="20"/>
              </w:rPr>
            </w:pPr>
            <w:r w:rsidDel="00527611">
              <w:rPr>
                <w:b/>
                <w:sz w:val="20"/>
              </w:rPr>
              <w:t>Description</w:t>
            </w:r>
          </w:p>
        </w:tc>
      </w:tr>
      <w:tr w:rsidR="00C241DA" w:rsidDel="00527611" w14:paraId="6F428468" w14:textId="77777777" w:rsidTr="006A37F7">
        <w:trPr>
          <w:trHeight w:val="429"/>
          <w:jc w:val="center"/>
        </w:trPr>
        <w:tc>
          <w:tcPr>
            <w:tcW w:w="4428" w:type="dxa"/>
          </w:tcPr>
          <w:p w14:paraId="7FA59E62" w14:textId="77777777" w:rsidR="00C241DA" w:rsidDel="00527611" w:rsidRDefault="00C241DA" w:rsidP="00B53815">
            <w:pPr>
              <w:pStyle w:val="TableParagraph"/>
              <w:spacing w:after="0"/>
              <w:ind w:left="1037" w:right="1028"/>
              <w:jc w:val="center"/>
              <w:rPr>
                <w:sz w:val="20"/>
              </w:rPr>
            </w:pPr>
            <w:r w:rsidDel="00527611">
              <w:rPr>
                <w:sz w:val="20"/>
              </w:rPr>
              <w:t>0x0</w:t>
            </w:r>
          </w:p>
        </w:tc>
        <w:tc>
          <w:tcPr>
            <w:tcW w:w="4428" w:type="dxa"/>
          </w:tcPr>
          <w:p w14:paraId="0FBA0AF1" w14:textId="77777777" w:rsidR="00C241DA" w:rsidDel="00527611" w:rsidRDefault="00C241DA" w:rsidP="00B53815">
            <w:pPr>
              <w:pStyle w:val="TableParagraph"/>
              <w:spacing w:after="0"/>
              <w:ind w:left="1037" w:right="1028"/>
              <w:jc w:val="center"/>
              <w:rPr>
                <w:sz w:val="20"/>
              </w:rPr>
            </w:pPr>
            <w:r>
              <w:rPr>
                <w:sz w:val="20"/>
              </w:rPr>
              <w:t>Eccentric Rotating Mass (</w:t>
            </w:r>
            <w:r w:rsidDel="00527611">
              <w:rPr>
                <w:sz w:val="20"/>
              </w:rPr>
              <w:t>ERM</w:t>
            </w:r>
            <w:r>
              <w:rPr>
                <w:sz w:val="20"/>
              </w:rPr>
              <w:t>)</w:t>
            </w:r>
          </w:p>
        </w:tc>
      </w:tr>
      <w:tr w:rsidR="00C241DA" w:rsidDel="00527611" w14:paraId="0C4A6186" w14:textId="77777777" w:rsidTr="006A37F7">
        <w:trPr>
          <w:trHeight w:val="430"/>
          <w:jc w:val="center"/>
        </w:trPr>
        <w:tc>
          <w:tcPr>
            <w:tcW w:w="4428" w:type="dxa"/>
          </w:tcPr>
          <w:p w14:paraId="65DE8736" w14:textId="77777777" w:rsidR="00C241DA" w:rsidDel="00527611" w:rsidRDefault="00C241DA" w:rsidP="00B53815">
            <w:pPr>
              <w:pStyle w:val="TableParagraph"/>
              <w:spacing w:after="0"/>
              <w:ind w:left="1037" w:right="1027"/>
              <w:jc w:val="center"/>
              <w:rPr>
                <w:sz w:val="20"/>
              </w:rPr>
            </w:pPr>
            <w:r w:rsidDel="00527611">
              <w:rPr>
                <w:sz w:val="20"/>
              </w:rPr>
              <w:t>0x1</w:t>
            </w:r>
          </w:p>
        </w:tc>
        <w:tc>
          <w:tcPr>
            <w:tcW w:w="4428" w:type="dxa"/>
          </w:tcPr>
          <w:p w14:paraId="24F5FF28" w14:textId="77777777" w:rsidR="00C241DA" w:rsidDel="00527611" w:rsidRDefault="00C241DA" w:rsidP="00B53815">
            <w:pPr>
              <w:pStyle w:val="TableParagraph"/>
              <w:spacing w:after="0"/>
              <w:ind w:left="1037" w:right="1027"/>
              <w:jc w:val="center"/>
              <w:rPr>
                <w:sz w:val="20"/>
              </w:rPr>
            </w:pPr>
            <w:r w:rsidDel="00527611">
              <w:rPr>
                <w:sz w:val="20"/>
              </w:rPr>
              <w:t>Narrowband</w:t>
            </w:r>
            <w:r>
              <w:rPr>
                <w:sz w:val="20"/>
              </w:rPr>
              <w:t xml:space="preserve"> Linear Resonant Actuator (</w:t>
            </w:r>
            <w:r w:rsidDel="00527611">
              <w:rPr>
                <w:sz w:val="20"/>
              </w:rPr>
              <w:t>LRA</w:t>
            </w:r>
            <w:r>
              <w:rPr>
                <w:sz w:val="20"/>
              </w:rPr>
              <w:t>)</w:t>
            </w:r>
          </w:p>
        </w:tc>
      </w:tr>
      <w:tr w:rsidR="00C241DA" w:rsidDel="00527611" w14:paraId="7578C680" w14:textId="77777777" w:rsidTr="006A37F7">
        <w:trPr>
          <w:trHeight w:val="430"/>
          <w:jc w:val="center"/>
        </w:trPr>
        <w:tc>
          <w:tcPr>
            <w:tcW w:w="4428" w:type="dxa"/>
          </w:tcPr>
          <w:p w14:paraId="1C8C09CE" w14:textId="77777777" w:rsidR="00C241DA" w:rsidDel="00527611" w:rsidRDefault="00C241DA" w:rsidP="00B53815">
            <w:pPr>
              <w:pStyle w:val="TableParagraph"/>
              <w:spacing w:after="0"/>
              <w:ind w:left="1037" w:right="1027"/>
              <w:jc w:val="center"/>
              <w:rPr>
                <w:sz w:val="20"/>
              </w:rPr>
            </w:pPr>
            <w:r w:rsidDel="00527611">
              <w:rPr>
                <w:sz w:val="20"/>
              </w:rPr>
              <w:t>0x2</w:t>
            </w:r>
          </w:p>
        </w:tc>
        <w:tc>
          <w:tcPr>
            <w:tcW w:w="4428" w:type="dxa"/>
          </w:tcPr>
          <w:p w14:paraId="4360D92F" w14:textId="77777777" w:rsidR="00C241DA" w:rsidDel="00527611" w:rsidRDefault="00C241DA" w:rsidP="00B53815">
            <w:pPr>
              <w:pStyle w:val="TableParagraph"/>
              <w:spacing w:after="0"/>
              <w:ind w:left="1037" w:right="1027"/>
              <w:jc w:val="center"/>
              <w:rPr>
                <w:sz w:val="20"/>
              </w:rPr>
            </w:pPr>
            <w:r>
              <w:rPr>
                <w:sz w:val="20"/>
              </w:rPr>
              <w:t>High-definition (</w:t>
            </w:r>
            <w:r w:rsidDel="00527611">
              <w:rPr>
                <w:sz w:val="20"/>
              </w:rPr>
              <w:t>HD</w:t>
            </w:r>
            <w:r>
              <w:rPr>
                <w:sz w:val="20"/>
              </w:rPr>
              <w:t>) Motor</w:t>
            </w:r>
          </w:p>
        </w:tc>
      </w:tr>
      <w:tr w:rsidR="00C241DA" w:rsidDel="00527611" w14:paraId="50C00EFA" w14:textId="77777777" w:rsidTr="006A37F7">
        <w:trPr>
          <w:trHeight w:val="430"/>
          <w:jc w:val="center"/>
        </w:trPr>
        <w:tc>
          <w:tcPr>
            <w:tcW w:w="4428" w:type="dxa"/>
          </w:tcPr>
          <w:p w14:paraId="356401F4" w14:textId="77777777" w:rsidR="00C241DA" w:rsidDel="00527611" w:rsidRDefault="00C241DA" w:rsidP="00B53815">
            <w:pPr>
              <w:pStyle w:val="TableParagraph"/>
              <w:spacing w:after="0"/>
              <w:ind w:left="1037" w:right="1027"/>
              <w:jc w:val="center"/>
              <w:rPr>
                <w:sz w:val="20"/>
              </w:rPr>
            </w:pPr>
            <w:r w:rsidDel="00527611">
              <w:rPr>
                <w:sz w:val="20"/>
              </w:rPr>
              <w:t>0x3 – 0xF</w:t>
            </w:r>
          </w:p>
        </w:tc>
        <w:tc>
          <w:tcPr>
            <w:tcW w:w="4428" w:type="dxa"/>
          </w:tcPr>
          <w:p w14:paraId="58ABC561" w14:textId="77777777" w:rsidR="00C241DA" w:rsidDel="00527611" w:rsidRDefault="00C241DA" w:rsidP="00B53815">
            <w:pPr>
              <w:pStyle w:val="TableParagraph"/>
              <w:spacing w:after="0"/>
              <w:ind w:left="1037" w:right="1027"/>
              <w:jc w:val="center"/>
              <w:rPr>
                <w:sz w:val="20"/>
              </w:rPr>
            </w:pPr>
            <w:r w:rsidDel="00527611">
              <w:rPr>
                <w:sz w:val="20"/>
              </w:rPr>
              <w:t>Reserved</w:t>
            </w:r>
          </w:p>
        </w:tc>
      </w:tr>
    </w:tbl>
    <w:p w14:paraId="730B6682" w14:textId="77777777" w:rsidR="00C241DA" w:rsidRDefault="00C241DA" w:rsidP="00C241DA"/>
    <w:p w14:paraId="17687354" w14:textId="4E49FEF6" w:rsidR="00C241DA" w:rsidRDefault="00C241DA" w:rsidP="00C241DA">
      <w:pPr>
        <w:pStyle w:val="Caption"/>
        <w:jc w:val="center"/>
      </w:pPr>
      <w:bookmarkStart w:id="1166" w:name="_Ref37776650"/>
      <w:r>
        <w:t xml:space="preserve">Table </w:t>
      </w:r>
      <w:r w:rsidR="00F40D50">
        <w:fldChar w:fldCharType="begin"/>
      </w:r>
      <w:r w:rsidR="00F40D50">
        <w:instrText xml:space="preserve"> SEQ Table \* ARABIC </w:instrText>
      </w:r>
      <w:r w:rsidR="00F40D50">
        <w:fldChar w:fldCharType="separate"/>
      </w:r>
      <w:r w:rsidR="001E10FB">
        <w:rPr>
          <w:noProof/>
        </w:rPr>
        <w:t>3</w:t>
      </w:r>
      <w:r w:rsidR="00F40D50">
        <w:rPr>
          <w:noProof/>
        </w:rPr>
        <w:fldChar w:fldCharType="end"/>
      </w:r>
      <w:bookmarkEnd w:id="1166"/>
      <w:r>
        <w:t>: Endpoint Configuration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174F6EEF" w14:textId="77777777" w:rsidTr="006A37F7">
        <w:trPr>
          <w:trHeight w:val="430"/>
          <w:jc w:val="center"/>
        </w:trPr>
        <w:tc>
          <w:tcPr>
            <w:tcW w:w="4428" w:type="dxa"/>
          </w:tcPr>
          <w:p w14:paraId="1D1D18C9" w14:textId="77777777" w:rsidR="00C241DA" w:rsidDel="00527611" w:rsidRDefault="00C241DA" w:rsidP="00B53815">
            <w:pPr>
              <w:pStyle w:val="TableParagraph"/>
              <w:spacing w:after="0"/>
              <w:ind w:left="1037" w:right="1028"/>
              <w:jc w:val="center"/>
              <w:rPr>
                <w:b/>
                <w:sz w:val="20"/>
              </w:rPr>
            </w:pPr>
            <w:r w:rsidDel="00527611">
              <w:rPr>
                <w:b/>
                <w:sz w:val="20"/>
              </w:rPr>
              <w:t>Endpoint Configuration</w:t>
            </w:r>
          </w:p>
        </w:tc>
        <w:tc>
          <w:tcPr>
            <w:tcW w:w="4428" w:type="dxa"/>
          </w:tcPr>
          <w:p w14:paraId="004CA480" w14:textId="77777777" w:rsidR="00C241DA" w:rsidDel="00527611" w:rsidRDefault="00C241DA" w:rsidP="00B53815">
            <w:pPr>
              <w:pStyle w:val="TableParagraph"/>
              <w:spacing w:after="0"/>
              <w:ind w:left="1037" w:right="1028"/>
              <w:jc w:val="center"/>
              <w:rPr>
                <w:b/>
                <w:sz w:val="20"/>
              </w:rPr>
            </w:pPr>
            <w:r w:rsidDel="00527611">
              <w:rPr>
                <w:b/>
                <w:sz w:val="20"/>
              </w:rPr>
              <w:t>Description</w:t>
            </w:r>
          </w:p>
        </w:tc>
      </w:tr>
      <w:tr w:rsidR="00C241DA" w:rsidDel="00527611" w14:paraId="201595A5" w14:textId="77777777" w:rsidTr="006A37F7">
        <w:trPr>
          <w:trHeight w:val="429"/>
          <w:jc w:val="center"/>
        </w:trPr>
        <w:tc>
          <w:tcPr>
            <w:tcW w:w="4428" w:type="dxa"/>
          </w:tcPr>
          <w:p w14:paraId="5D5F95A6" w14:textId="77777777" w:rsidR="00C241DA" w:rsidDel="00527611" w:rsidRDefault="00C241DA" w:rsidP="00B53815">
            <w:pPr>
              <w:pStyle w:val="TableParagraph"/>
              <w:spacing w:after="0"/>
              <w:ind w:left="1037" w:right="1027"/>
              <w:jc w:val="center"/>
              <w:rPr>
                <w:sz w:val="20"/>
              </w:rPr>
            </w:pPr>
            <w:r w:rsidDel="00527611">
              <w:rPr>
                <w:sz w:val="20"/>
              </w:rPr>
              <w:t>0x0</w:t>
            </w:r>
          </w:p>
        </w:tc>
        <w:tc>
          <w:tcPr>
            <w:tcW w:w="4428" w:type="dxa"/>
          </w:tcPr>
          <w:p w14:paraId="36FCECCF" w14:textId="77777777" w:rsidR="00C241DA" w:rsidDel="00527611" w:rsidRDefault="00C241DA" w:rsidP="00B53815">
            <w:pPr>
              <w:pStyle w:val="TableParagraph"/>
              <w:spacing w:after="0"/>
              <w:ind w:left="1037" w:right="1027"/>
              <w:jc w:val="center"/>
              <w:rPr>
                <w:sz w:val="20"/>
              </w:rPr>
            </w:pPr>
            <w:r w:rsidDel="00527611">
              <w:rPr>
                <w:sz w:val="20"/>
              </w:rPr>
              <w:t>Amplitude Modulation</w:t>
            </w:r>
          </w:p>
        </w:tc>
      </w:tr>
      <w:tr w:rsidR="00C241DA" w:rsidDel="00527611" w14:paraId="2B808446" w14:textId="77777777" w:rsidTr="006A37F7">
        <w:trPr>
          <w:trHeight w:val="430"/>
          <w:jc w:val="center"/>
        </w:trPr>
        <w:tc>
          <w:tcPr>
            <w:tcW w:w="4428" w:type="dxa"/>
          </w:tcPr>
          <w:p w14:paraId="771AA99D" w14:textId="77777777" w:rsidR="00C241DA" w:rsidDel="00527611" w:rsidRDefault="00C241DA" w:rsidP="00B53815">
            <w:pPr>
              <w:pStyle w:val="TableParagraph"/>
              <w:spacing w:after="0"/>
              <w:ind w:left="1037" w:right="1028"/>
              <w:jc w:val="center"/>
              <w:rPr>
                <w:sz w:val="20"/>
              </w:rPr>
            </w:pPr>
            <w:r w:rsidDel="00527611">
              <w:rPr>
                <w:sz w:val="20"/>
              </w:rPr>
              <w:t>0x1</w:t>
            </w:r>
          </w:p>
        </w:tc>
        <w:tc>
          <w:tcPr>
            <w:tcW w:w="4428" w:type="dxa"/>
          </w:tcPr>
          <w:p w14:paraId="54E9E199" w14:textId="77777777" w:rsidR="00C241DA" w:rsidDel="00527611" w:rsidRDefault="00C241DA" w:rsidP="00B53815">
            <w:pPr>
              <w:pStyle w:val="TableParagraph"/>
              <w:spacing w:after="0"/>
              <w:ind w:left="1037" w:right="1027"/>
              <w:jc w:val="center"/>
              <w:rPr>
                <w:sz w:val="20"/>
              </w:rPr>
            </w:pPr>
            <w:r w:rsidDel="00527611">
              <w:rPr>
                <w:sz w:val="20"/>
              </w:rPr>
              <w:t>Unipolar Waveform</w:t>
            </w:r>
          </w:p>
        </w:tc>
      </w:tr>
      <w:tr w:rsidR="00C241DA" w:rsidDel="00527611" w14:paraId="458F9161" w14:textId="77777777" w:rsidTr="006A37F7">
        <w:trPr>
          <w:trHeight w:val="430"/>
          <w:jc w:val="center"/>
        </w:trPr>
        <w:tc>
          <w:tcPr>
            <w:tcW w:w="4428" w:type="dxa"/>
          </w:tcPr>
          <w:p w14:paraId="7C5F3529" w14:textId="77777777" w:rsidR="00C241DA" w:rsidDel="00527611" w:rsidRDefault="00C241DA" w:rsidP="00B53815">
            <w:pPr>
              <w:pStyle w:val="TableParagraph"/>
              <w:spacing w:after="0"/>
              <w:ind w:left="1037" w:right="1028"/>
              <w:jc w:val="center"/>
              <w:rPr>
                <w:sz w:val="20"/>
              </w:rPr>
            </w:pPr>
            <w:r w:rsidDel="00527611">
              <w:rPr>
                <w:sz w:val="20"/>
              </w:rPr>
              <w:t>0x2</w:t>
            </w:r>
          </w:p>
        </w:tc>
        <w:tc>
          <w:tcPr>
            <w:tcW w:w="4428" w:type="dxa"/>
          </w:tcPr>
          <w:p w14:paraId="6B876DE3" w14:textId="77777777" w:rsidR="00C241DA" w:rsidDel="00527611" w:rsidRDefault="00C241DA" w:rsidP="00B53815">
            <w:pPr>
              <w:pStyle w:val="TableParagraph"/>
              <w:spacing w:after="0"/>
              <w:ind w:left="1037" w:right="1027"/>
              <w:jc w:val="center"/>
              <w:rPr>
                <w:sz w:val="20"/>
              </w:rPr>
            </w:pPr>
            <w:r w:rsidDel="00527611">
              <w:rPr>
                <w:sz w:val="20"/>
              </w:rPr>
              <w:t>Bipolar Waveform</w:t>
            </w:r>
          </w:p>
        </w:tc>
      </w:tr>
      <w:tr w:rsidR="00C241DA" w:rsidDel="00527611" w14:paraId="2E7CF094" w14:textId="77777777" w:rsidTr="006A37F7">
        <w:trPr>
          <w:trHeight w:val="430"/>
          <w:jc w:val="center"/>
        </w:trPr>
        <w:tc>
          <w:tcPr>
            <w:tcW w:w="4428" w:type="dxa"/>
          </w:tcPr>
          <w:p w14:paraId="2FC91014" w14:textId="77777777" w:rsidR="00C241DA" w:rsidDel="00527611" w:rsidRDefault="00C241DA" w:rsidP="00B53815">
            <w:pPr>
              <w:pStyle w:val="TableParagraph"/>
              <w:spacing w:after="0"/>
              <w:ind w:left="1037" w:right="1028"/>
              <w:jc w:val="center"/>
              <w:rPr>
                <w:sz w:val="20"/>
              </w:rPr>
            </w:pPr>
            <w:r w:rsidDel="00527611">
              <w:rPr>
                <w:sz w:val="20"/>
              </w:rPr>
              <w:t>0x3-0xF</w:t>
            </w:r>
          </w:p>
        </w:tc>
        <w:tc>
          <w:tcPr>
            <w:tcW w:w="4428" w:type="dxa"/>
          </w:tcPr>
          <w:p w14:paraId="4F7AA0F0" w14:textId="77777777" w:rsidR="00C241DA" w:rsidDel="00527611" w:rsidRDefault="00C241DA" w:rsidP="00B53815">
            <w:pPr>
              <w:pStyle w:val="TableParagraph"/>
              <w:spacing w:after="0"/>
              <w:ind w:left="1037" w:right="1027"/>
              <w:jc w:val="center"/>
              <w:rPr>
                <w:sz w:val="20"/>
              </w:rPr>
            </w:pPr>
            <w:r w:rsidDel="00527611">
              <w:rPr>
                <w:sz w:val="20"/>
              </w:rPr>
              <w:t>Reserved</w:t>
            </w:r>
          </w:p>
        </w:tc>
      </w:tr>
    </w:tbl>
    <w:p w14:paraId="0A262BFF" w14:textId="77777777" w:rsidR="00C241DA" w:rsidRPr="00381B06" w:rsidDel="00527611" w:rsidRDefault="00C241DA" w:rsidP="00C241DA"/>
    <w:p w14:paraId="75727B06" w14:textId="77777777" w:rsidR="00C241DA" w:rsidRPr="001158EF" w:rsidRDefault="00C241DA" w:rsidP="00B53815">
      <w:pPr>
        <w:pStyle w:val="Heading3"/>
      </w:pPr>
      <w:r w:rsidRPr="001158EF">
        <w:t>Kinesthetic General Configuration</w:t>
      </w:r>
    </w:p>
    <w:p w14:paraId="08427B14" w14:textId="77777777" w:rsidR="008A4192" w:rsidRPr="00833DF4" w:rsidRDefault="008A4192" w:rsidP="008A4192">
      <w:pPr>
        <w:pStyle w:val="Heading4"/>
      </w:pPr>
      <w:r>
        <w:t>Definition</w:t>
      </w:r>
    </w:p>
    <w:p w14:paraId="43E68785" w14:textId="5DB90C83" w:rsidR="00C241DA" w:rsidRDefault="00C241DA" w:rsidP="00B53815">
      <w:proofErr w:type="spellStart"/>
      <w:r w:rsidRPr="00115951">
        <w:rPr>
          <w:rFonts w:ascii="Courier New" w:hAnsi="Courier New" w:cs="Courier New"/>
        </w:rPr>
        <w:t>KinestheticGeneralConfig</w:t>
      </w:r>
      <w:r w:rsidR="008A4192">
        <w:rPr>
          <w:rFonts w:ascii="Courier New" w:hAnsi="Courier New" w:cs="Courier New"/>
        </w:rPr>
        <w:t>Box</w:t>
      </w:r>
      <w:proofErr w:type="spellEnd"/>
      <w:r>
        <w:t xml:space="preserve"> is a</w:t>
      </w:r>
      <w:r w:rsidRPr="00765476">
        <w:t xml:space="preserve"> general-purpose configuration box in </w:t>
      </w:r>
      <w:proofErr w:type="spellStart"/>
      <w:r w:rsidRPr="00FB6277">
        <w:rPr>
          <w:rFonts w:ascii="Courier New" w:hAnsi="Courier New" w:cs="Courier New"/>
        </w:rPr>
        <w:t>HapticSampleEntry</w:t>
      </w:r>
      <w:proofErr w:type="spellEnd"/>
      <w:r>
        <w:t xml:space="preserve"> </w:t>
      </w:r>
      <w:r w:rsidRPr="000255A7">
        <w:t>for specific kinesthetic haptics systems.</w:t>
      </w:r>
      <w:r>
        <w:t xml:space="preserve"> If the content is designed to be (ideally) played on a device with one or more kinesthetic actuators, there would be an array of one or more </w:t>
      </w:r>
      <w:proofErr w:type="spellStart"/>
      <w:r w:rsidRPr="00AC42B5">
        <w:rPr>
          <w:rFonts w:ascii="Courier New" w:hAnsi="Courier New" w:cs="Courier New"/>
        </w:rPr>
        <w:t>KinestheticGeneralConfig</w:t>
      </w:r>
      <w:r w:rsidR="008A4192">
        <w:rPr>
          <w:rFonts w:ascii="Courier New" w:hAnsi="Courier New" w:cs="Courier New"/>
        </w:rPr>
        <w:t>Box</w:t>
      </w:r>
      <w:r>
        <w:t>es</w:t>
      </w:r>
      <w:proofErr w:type="spellEnd"/>
      <w:r>
        <w:t xml:space="preserve"> in the </w:t>
      </w:r>
      <w:proofErr w:type="spellStart"/>
      <w:r w:rsidRPr="00AC42B5">
        <w:rPr>
          <w:rFonts w:ascii="Courier New" w:hAnsi="Courier New" w:cs="Courier New"/>
        </w:rPr>
        <w:t>HapticSampleEntry</w:t>
      </w:r>
      <w:proofErr w:type="spellEnd"/>
      <w:r>
        <w:t>.</w:t>
      </w:r>
    </w:p>
    <w:p w14:paraId="7DE9DA58" w14:textId="77777777" w:rsidR="00C241DA" w:rsidRPr="00B53815" w:rsidRDefault="00C241DA" w:rsidP="00B53815">
      <w:pPr>
        <w:pStyle w:val="Heading4"/>
      </w:pPr>
      <w:r w:rsidRPr="00B53815">
        <w:t>Syntax</w:t>
      </w:r>
    </w:p>
    <w:p w14:paraId="1F516E97" w14:textId="4A9D5A18" w:rsidR="00C241DA" w:rsidRPr="008A4192" w:rsidRDefault="00C241DA" w:rsidP="008A4192">
      <w:pPr>
        <w:pStyle w:val="code"/>
      </w:pPr>
      <w:r w:rsidRPr="008A4192">
        <w:t>aligned(8) class KinestheticGeneralConfig</w:t>
      </w:r>
      <w:r w:rsidR="001158EF">
        <w:t>Box</w:t>
      </w:r>
      <w:r w:rsidRPr="008A4192">
        <w:t xml:space="preserve"> extends FullBox(</w:t>
      </w:r>
      <w:r w:rsidR="003439FD" w:rsidRPr="003439FD">
        <w:t>'</w:t>
      </w:r>
      <w:r w:rsidRPr="008A4192">
        <w:t>kinh</w:t>
      </w:r>
      <w:r w:rsidR="003439FD" w:rsidRPr="003439FD">
        <w:t>'</w:t>
      </w:r>
      <w:r w:rsidRPr="008A4192">
        <w:t>) {</w:t>
      </w:r>
      <w:r w:rsidRPr="008A4192">
        <w:br/>
      </w:r>
      <w:r w:rsidRPr="008A4192">
        <w:tab/>
        <w:t xml:space="preserve">template unsigned int actuatorID(4); </w:t>
      </w:r>
      <w:r w:rsidR="008A4192">
        <w:br/>
      </w:r>
      <w:r w:rsidR="008A4192">
        <w:tab/>
      </w:r>
      <w:r w:rsidR="008A4192">
        <w:tab/>
      </w:r>
      <w:r w:rsidRPr="00B53815">
        <w:rPr>
          <w:rFonts w:cs="Arial"/>
        </w:rPr>
        <w:t>// arbitrary value uniquely identifying this actuator</w:t>
      </w:r>
      <w:r w:rsidRPr="00B53815">
        <w:rPr>
          <w:rStyle w:val="normaltextrun"/>
          <w:rFonts w:cs="Arial"/>
          <w:color w:val="000000"/>
          <w:shd w:val="clear" w:color="auto" w:fill="FFFFFF"/>
        </w:rPr>
        <w:t xml:space="preserve"> configuration</w:t>
      </w:r>
      <w:r w:rsidR="008A4192" w:rsidRPr="008A4192">
        <w:br/>
      </w:r>
      <w:r w:rsidRPr="00110862">
        <w:tab/>
        <w:t>template unsigned int controlFrequency(4);</w:t>
      </w:r>
      <w:r w:rsidR="008A4192" w:rsidRPr="00110862">
        <w:br/>
      </w:r>
      <w:r w:rsidRPr="00110862">
        <w:tab/>
        <w:t>template unsigned int endpointConfiguration(4);</w:t>
      </w:r>
      <w:r w:rsidRPr="00110862">
        <w:br/>
      </w:r>
      <w:r w:rsidRPr="00110862">
        <w:tab/>
        <w:t xml:space="preserve">unsigned int(4) reserved = 0; </w:t>
      </w:r>
      <w:r w:rsidRPr="00B53815">
        <w:rPr>
          <w:rFonts w:cs="Arial"/>
          <w:szCs w:val="18"/>
        </w:rPr>
        <w:t>// to pad to 8 bits</w:t>
      </w:r>
      <w:r w:rsidRPr="008A4192">
        <w:br/>
        <w:t>}</w:t>
      </w:r>
    </w:p>
    <w:p w14:paraId="120C6190" w14:textId="77777777" w:rsidR="00C241DA" w:rsidRPr="00B53815" w:rsidRDefault="00C241DA" w:rsidP="00B53815">
      <w:pPr>
        <w:pStyle w:val="Heading4"/>
      </w:pPr>
      <w:r w:rsidRPr="00B53815">
        <w:lastRenderedPageBreak/>
        <w:t>Semantics</w:t>
      </w:r>
    </w:p>
    <w:p w14:paraId="000793F7" w14:textId="021171E6" w:rsidR="00C241DA" w:rsidRPr="00B53815" w:rsidRDefault="00C241DA" w:rsidP="00B53815">
      <w:pPr>
        <w:pStyle w:val="fields"/>
        <w:rPr>
          <w:rStyle w:val="normaltextrun"/>
          <w:rFonts w:cs="Arial"/>
          <w:color w:val="000000"/>
          <w:sz w:val="22"/>
          <w:szCs w:val="22"/>
          <w:shd w:val="clear" w:color="auto" w:fill="FFFFFF"/>
        </w:rPr>
      </w:pPr>
      <w:proofErr w:type="spellStart"/>
      <w:r w:rsidRPr="00B53815">
        <w:rPr>
          <w:rStyle w:val="normaltextrun"/>
          <w:rFonts w:ascii="Courier New" w:hAnsi="Courier New" w:cs="Courier New"/>
          <w:color w:val="000000"/>
          <w:sz w:val="22"/>
          <w:szCs w:val="22"/>
          <w:shd w:val="clear" w:color="auto" w:fill="FFFFFF"/>
        </w:rPr>
        <w:t>actuatorID</w:t>
      </w:r>
      <w:proofErr w:type="spellEnd"/>
      <w:r w:rsidRPr="00B53815">
        <w:rPr>
          <w:rStyle w:val="normaltextrun"/>
          <w:rFonts w:ascii="Courier New" w:hAnsi="Courier New" w:cs="Courier New"/>
          <w:color w:val="000000"/>
          <w:sz w:val="22"/>
          <w:szCs w:val="22"/>
          <w:shd w:val="clear" w:color="auto" w:fill="FFFFFF"/>
        </w:rPr>
        <w:t xml:space="preserve"> </w:t>
      </w:r>
      <w:r w:rsidRPr="00B53815">
        <w:rPr>
          <w:rStyle w:val="normaltextrun"/>
          <w:rFonts w:cs="Arial"/>
          <w:color w:val="000000"/>
          <w:sz w:val="22"/>
          <w:szCs w:val="22"/>
          <w:shd w:val="clear" w:color="auto" w:fill="FFFFFF"/>
        </w:rPr>
        <w:t xml:space="preserve">is an arbitrary value that identifies this actuator and must be unique among the </w:t>
      </w:r>
      <w:proofErr w:type="spellStart"/>
      <w:r w:rsidRPr="00B53815">
        <w:rPr>
          <w:rStyle w:val="normaltextrun"/>
          <w:rFonts w:ascii="Courier New" w:hAnsi="Courier New" w:cs="Courier New"/>
          <w:color w:val="000000"/>
          <w:sz w:val="22"/>
          <w:szCs w:val="22"/>
          <w:shd w:val="clear" w:color="auto" w:fill="FFFFFF"/>
        </w:rPr>
        <w:t>KinestheticGeneralConfig</w:t>
      </w:r>
      <w:r w:rsidR="008A4192" w:rsidRPr="00B53815">
        <w:rPr>
          <w:rStyle w:val="normaltextrun"/>
          <w:rFonts w:ascii="Courier New" w:hAnsi="Courier New" w:cs="Courier New"/>
          <w:color w:val="000000"/>
          <w:sz w:val="22"/>
          <w:szCs w:val="22"/>
          <w:shd w:val="clear" w:color="auto" w:fill="FFFFFF"/>
        </w:rPr>
        <w:t>Box</w:t>
      </w:r>
      <w:r w:rsidR="008A4192" w:rsidRPr="00B53815">
        <w:rPr>
          <w:rStyle w:val="normaltextrun"/>
          <w:color w:val="000000"/>
          <w:sz w:val="22"/>
          <w:szCs w:val="22"/>
          <w:shd w:val="clear" w:color="auto" w:fill="FFFFFF"/>
        </w:rPr>
        <w:t>es</w:t>
      </w:r>
      <w:proofErr w:type="spellEnd"/>
      <w:r w:rsidRPr="00B53815">
        <w:rPr>
          <w:rStyle w:val="normaltextrun"/>
          <w:rFonts w:cs="Arial"/>
          <w:color w:val="000000"/>
          <w:sz w:val="22"/>
          <w:szCs w:val="22"/>
          <w:shd w:val="clear" w:color="auto" w:fill="FFFFFF"/>
        </w:rPr>
        <w:t xml:space="preserve"> in a given sample entry; there are two reserved values, 0 and 0xF, which </w:t>
      </w:r>
      <w:r w:rsidR="008A4192" w:rsidRPr="00B53815">
        <w:rPr>
          <w:rStyle w:val="normaltextrun"/>
          <w:rFonts w:cs="Arial"/>
          <w:color w:val="000000"/>
          <w:sz w:val="22"/>
          <w:szCs w:val="22"/>
          <w:shd w:val="clear" w:color="auto" w:fill="FFFFFF"/>
        </w:rPr>
        <w:t>shall</w:t>
      </w:r>
      <w:r w:rsidRPr="00B53815">
        <w:rPr>
          <w:rStyle w:val="normaltextrun"/>
          <w:rFonts w:cs="Arial"/>
          <w:color w:val="000000"/>
          <w:sz w:val="22"/>
          <w:szCs w:val="22"/>
          <w:shd w:val="clear" w:color="auto" w:fill="FFFFFF"/>
        </w:rPr>
        <w:t xml:space="preserve"> not be used.</w:t>
      </w:r>
    </w:p>
    <w:p w14:paraId="3DC420DE" w14:textId="6A2D10A8" w:rsidR="00C241DA" w:rsidRPr="00B53815" w:rsidRDefault="00C241DA" w:rsidP="00B53815">
      <w:pPr>
        <w:pStyle w:val="fields"/>
        <w:rPr>
          <w:rStyle w:val="normaltextrun"/>
          <w:rFonts w:cs="Arial"/>
          <w:color w:val="000000"/>
          <w:sz w:val="22"/>
          <w:szCs w:val="22"/>
          <w:shd w:val="clear" w:color="auto" w:fill="FFFFFF"/>
        </w:rPr>
      </w:pPr>
      <w:proofErr w:type="spellStart"/>
      <w:r w:rsidRPr="00B53815">
        <w:rPr>
          <w:rStyle w:val="normaltextrun"/>
          <w:rFonts w:ascii="Courier New" w:hAnsi="Courier New" w:cs="Courier New"/>
          <w:color w:val="000000"/>
          <w:sz w:val="22"/>
          <w:szCs w:val="22"/>
          <w:shd w:val="clear" w:color="auto" w:fill="FFFFFF"/>
        </w:rPr>
        <w:t>endpointConfiguration</w:t>
      </w:r>
      <w:proofErr w:type="spellEnd"/>
      <w:r w:rsidRPr="00B53815">
        <w:rPr>
          <w:rStyle w:val="normaltextrun"/>
          <w:rFonts w:cs="Arial"/>
          <w:color w:val="000000"/>
          <w:sz w:val="22"/>
          <w:szCs w:val="22"/>
          <w:shd w:val="clear" w:color="auto" w:fill="FFFFFF"/>
        </w:rPr>
        <w:t xml:space="preserve"> is a 4-bit value representing the waveform data format to be used by the codec to interpret the haptic media, as described in </w:t>
      </w:r>
      <w:r w:rsidRPr="00B53815">
        <w:rPr>
          <w:rStyle w:val="normaltextrun"/>
          <w:rFonts w:ascii="Arial" w:hAnsi="Arial" w:cs="Arial"/>
          <w:color w:val="000000"/>
          <w:sz w:val="22"/>
          <w:szCs w:val="22"/>
          <w:shd w:val="clear" w:color="auto" w:fill="FFFFFF"/>
        </w:rPr>
        <w:fldChar w:fldCharType="begin"/>
      </w:r>
      <w:r w:rsidRPr="00B53815">
        <w:rPr>
          <w:rStyle w:val="normaltextrun"/>
          <w:rFonts w:ascii="Arial" w:hAnsi="Arial" w:cs="Arial"/>
          <w:color w:val="000000"/>
          <w:sz w:val="22"/>
          <w:szCs w:val="22"/>
          <w:shd w:val="clear" w:color="auto" w:fill="FFFFFF"/>
        </w:rPr>
        <w:instrText xml:space="preserve"> REF _Ref37776650 \h  \* MERGEFORMAT </w:instrText>
      </w:r>
      <w:r w:rsidRPr="00B53815">
        <w:rPr>
          <w:rStyle w:val="normaltextrun"/>
          <w:rFonts w:ascii="Arial" w:hAnsi="Arial" w:cs="Arial"/>
          <w:color w:val="000000"/>
          <w:sz w:val="22"/>
          <w:szCs w:val="22"/>
          <w:shd w:val="clear" w:color="auto" w:fill="FFFFFF"/>
        </w:rPr>
      </w:r>
      <w:r w:rsidRPr="00B53815">
        <w:rPr>
          <w:rStyle w:val="normaltextrun"/>
          <w:rFonts w:ascii="Arial" w:hAnsi="Arial" w:cs="Arial"/>
          <w:color w:val="000000"/>
          <w:sz w:val="22"/>
          <w:szCs w:val="22"/>
          <w:shd w:val="clear" w:color="auto" w:fill="FFFFFF"/>
        </w:rPr>
        <w:fldChar w:fldCharType="separate"/>
      </w:r>
      <w:ins w:id="1167" w:author="David Singer" w:date="2022-02-22T12:54:00Z">
        <w:r w:rsidR="001E10FB" w:rsidRPr="001E10FB">
          <w:rPr>
            <w:sz w:val="22"/>
            <w:szCs w:val="22"/>
            <w:rPrChange w:id="1168" w:author="David Singer" w:date="2022-02-22T12:54:00Z">
              <w:rPr/>
            </w:rPrChange>
          </w:rPr>
          <w:t xml:space="preserve">Table </w:t>
        </w:r>
        <w:r w:rsidR="001E10FB" w:rsidRPr="001E10FB">
          <w:rPr>
            <w:noProof/>
            <w:sz w:val="22"/>
            <w:szCs w:val="22"/>
            <w:rPrChange w:id="1169" w:author="David Singer" w:date="2022-02-22T12:54:00Z">
              <w:rPr>
                <w:noProof/>
              </w:rPr>
            </w:rPrChange>
          </w:rPr>
          <w:t>3</w:t>
        </w:r>
      </w:ins>
      <w:del w:id="1170" w:author="David Singer" w:date="2022-02-22T12:54:00Z">
        <w:r w:rsidR="0072051D" w:rsidRPr="0072051D" w:rsidDel="001E10FB">
          <w:rPr>
            <w:sz w:val="22"/>
            <w:szCs w:val="22"/>
          </w:rPr>
          <w:delText xml:space="preserve">Table </w:delText>
        </w:r>
        <w:r w:rsidR="0072051D" w:rsidRPr="0072051D" w:rsidDel="001E10FB">
          <w:rPr>
            <w:noProof/>
            <w:sz w:val="22"/>
            <w:szCs w:val="22"/>
          </w:rPr>
          <w:delText>3</w:delText>
        </w:r>
      </w:del>
      <w:r w:rsidRPr="00B53815">
        <w:rPr>
          <w:rStyle w:val="normaltextrun"/>
          <w:rFonts w:ascii="Arial" w:hAnsi="Arial" w:cs="Arial"/>
          <w:color w:val="000000"/>
          <w:sz w:val="22"/>
          <w:szCs w:val="22"/>
          <w:shd w:val="clear" w:color="auto" w:fill="FFFFFF"/>
        </w:rPr>
        <w:fldChar w:fldCharType="end"/>
      </w:r>
      <w:r w:rsidRPr="00B53815">
        <w:rPr>
          <w:rStyle w:val="normaltextrun"/>
          <w:rFonts w:cs="Arial"/>
          <w:color w:val="000000"/>
          <w:sz w:val="22"/>
          <w:szCs w:val="22"/>
          <w:shd w:val="clear" w:color="auto" w:fill="FFFFFF"/>
        </w:rPr>
        <w:t xml:space="preserve"> above. </w:t>
      </w:r>
    </w:p>
    <w:p w14:paraId="282DB456" w14:textId="77777777" w:rsidR="00C241DA" w:rsidRPr="00B53815" w:rsidRDefault="00C241DA" w:rsidP="00B53815">
      <w:pPr>
        <w:pStyle w:val="fields"/>
        <w:rPr>
          <w:szCs w:val="22"/>
        </w:rPr>
      </w:pPr>
      <w:proofErr w:type="spellStart"/>
      <w:r w:rsidRPr="00B53815" w:rsidDel="00527611">
        <w:rPr>
          <w:rStyle w:val="normaltextrun"/>
          <w:rFonts w:ascii="Courier New" w:hAnsi="Courier New" w:cs="Courier New"/>
          <w:color w:val="000000"/>
          <w:sz w:val="22"/>
          <w:szCs w:val="22"/>
          <w:shd w:val="clear" w:color="auto" w:fill="FFFFFF"/>
        </w:rPr>
        <w:t>controlFrequency</w:t>
      </w:r>
      <w:proofErr w:type="spellEnd"/>
      <w:r w:rsidRPr="00B53815" w:rsidDel="00527611">
        <w:rPr>
          <w:sz w:val="22"/>
          <w:szCs w:val="22"/>
        </w:rPr>
        <w:t xml:space="preserve"> is a 4-bit field specifying the control frequency of the </w:t>
      </w:r>
      <w:proofErr w:type="spellStart"/>
      <w:r w:rsidRPr="00B53815" w:rsidDel="00527611">
        <w:rPr>
          <w:sz w:val="22"/>
          <w:szCs w:val="22"/>
        </w:rPr>
        <w:t>kinesthetic</w:t>
      </w:r>
      <w:proofErr w:type="spellEnd"/>
      <w:r w:rsidRPr="00B53815" w:rsidDel="00527611">
        <w:rPr>
          <w:sz w:val="22"/>
          <w:szCs w:val="22"/>
        </w:rPr>
        <w:t xml:space="preserve"> feedback. </w:t>
      </w:r>
    </w:p>
    <w:p w14:paraId="7C6C2247" w14:textId="77777777" w:rsidR="00C241DA" w:rsidRPr="008A4192" w:rsidRDefault="00C241DA" w:rsidP="00B53815">
      <w:pPr>
        <w:pStyle w:val="Heading3"/>
      </w:pPr>
      <w:r w:rsidRPr="008A4192">
        <w:t>Codec-specific Sample Entry Extensions</w:t>
      </w:r>
    </w:p>
    <w:p w14:paraId="5B6BF23B" w14:textId="53318FCE" w:rsidR="00C241DA" w:rsidRDefault="00C241DA" w:rsidP="008A4192">
      <w:r>
        <w:t>E</w:t>
      </w:r>
      <w:r w:rsidRPr="00FF2043">
        <w:t xml:space="preserve">ach haptic codec </w:t>
      </w:r>
      <w:r w:rsidR="008A4192">
        <w:t>may</w:t>
      </w:r>
      <w:r w:rsidRPr="00FF2043">
        <w:t xml:space="preserve"> extend </w:t>
      </w:r>
      <w:proofErr w:type="spellStart"/>
      <w:r w:rsidRPr="00D10DCC">
        <w:rPr>
          <w:rFonts w:ascii="Courier New" w:hAnsi="Courier New" w:cs="Courier New"/>
        </w:rPr>
        <w:t>HapticSampleEntry</w:t>
      </w:r>
      <w:proofErr w:type="spellEnd"/>
      <w:r>
        <w:t xml:space="preserve"> and contain codec-specific information.</w:t>
      </w:r>
    </w:p>
    <w:p w14:paraId="5738A5C3" w14:textId="2067F5AF" w:rsidR="00C241DA" w:rsidRPr="00D77AAE" w:rsidRDefault="00C241DA" w:rsidP="008A4192">
      <w:r>
        <w:t xml:space="preserve">Each codec-specific sample entry extension </w:t>
      </w:r>
      <w:r w:rsidR="008A4192">
        <w:t>may</w:t>
      </w:r>
      <w:r>
        <w:t xml:space="preserve"> also specify the maximum number of actuators it needs for rendering the </w:t>
      </w:r>
      <w:r w:rsidR="008A4192">
        <w:t xml:space="preserve">haptics track, using </w:t>
      </w:r>
      <w:proofErr w:type="spellStart"/>
      <w:r w:rsidR="001158EF">
        <w:rPr>
          <w:rFonts w:ascii="Courier New" w:hAnsi="Courier New" w:cs="Courier New"/>
        </w:rPr>
        <w:t>Vibe</w:t>
      </w:r>
      <w:r w:rsidR="008A4192" w:rsidRPr="00115951">
        <w:rPr>
          <w:rFonts w:ascii="Courier New" w:hAnsi="Courier New" w:cs="Courier New"/>
        </w:rPr>
        <w:t>GeneralConfig</w:t>
      </w:r>
      <w:r w:rsidR="008A4192">
        <w:rPr>
          <w:rFonts w:ascii="Courier New" w:hAnsi="Courier New" w:cs="Courier New"/>
        </w:rPr>
        <w:t>Box</w:t>
      </w:r>
      <w:r w:rsidR="008A4192">
        <w:t>es</w:t>
      </w:r>
      <w:proofErr w:type="spellEnd"/>
      <w:r w:rsidR="008A4192">
        <w:rPr>
          <w:rFonts w:ascii="Courier New" w:hAnsi="Courier New" w:cs="Courier New"/>
        </w:rPr>
        <w:t xml:space="preserve"> </w:t>
      </w:r>
      <w:r w:rsidR="008A4192">
        <w:t xml:space="preserve">or </w:t>
      </w:r>
      <w:proofErr w:type="spellStart"/>
      <w:r w:rsidR="008A4192" w:rsidRPr="00115951">
        <w:rPr>
          <w:rFonts w:ascii="Courier New" w:hAnsi="Courier New" w:cs="Courier New"/>
        </w:rPr>
        <w:t>KinestheticGeneralConfig</w:t>
      </w:r>
      <w:r w:rsidR="008A4192">
        <w:rPr>
          <w:rFonts w:ascii="Courier New" w:hAnsi="Courier New" w:cs="Courier New"/>
        </w:rPr>
        <w:t>Box</w:t>
      </w:r>
      <w:r w:rsidR="008A4192">
        <w:t>es</w:t>
      </w:r>
      <w:proofErr w:type="spellEnd"/>
      <w:r w:rsidR="008A4192">
        <w:t>.</w:t>
      </w:r>
    </w:p>
    <w:p w14:paraId="6769E7CA" w14:textId="77777777" w:rsidR="00880B26" w:rsidRPr="00E746B9" w:rsidRDefault="00880B26" w:rsidP="00B520EB">
      <w:pPr>
        <w:pStyle w:val="Heading1"/>
      </w:pPr>
      <w:bookmarkStart w:id="1171" w:name="_Ref35017676"/>
      <w:bookmarkStart w:id="1172" w:name="_Toc96416172"/>
      <w:r>
        <w:t>Generic sub-picture track grouping extensions</w:t>
      </w:r>
      <w:bookmarkEnd w:id="1171"/>
      <w:bookmarkEnd w:id="1172"/>
    </w:p>
    <w:p w14:paraId="64EE274B" w14:textId="77777777" w:rsidR="00880B26" w:rsidRPr="00E746B9" w:rsidRDefault="00880B26" w:rsidP="00B520EB">
      <w:pPr>
        <w:pStyle w:val="Heading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proofErr w:type="spellStart"/>
      <w:r w:rsidRPr="007D30A0">
        <w:rPr>
          <w:rFonts w:ascii="Courier New" w:hAnsi="Courier New"/>
          <w:sz w:val="20"/>
          <w:szCs w:val="20"/>
          <w:lang w:val="en-GB"/>
        </w:rPr>
        <w:t>TrackReferenceBox</w:t>
      </w:r>
      <w:proofErr w:type="spellEnd"/>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clause 8.3.4.4.2 of ISO/IEC 14496-12.</w:t>
      </w:r>
    </w:p>
    <w:p w14:paraId="70A47D99" w14:textId="77777777" w:rsidR="00880B26" w:rsidRPr="007E53A9" w:rsidRDefault="00880B26">
      <w:pPr>
        <w:pStyle w:val="lastfield"/>
        <w:spacing w:after="160"/>
        <w:ind w:left="1080"/>
      </w:pPr>
      <w:r w:rsidRPr="007D30A0">
        <w:rPr>
          <w:rFonts w:ascii="Courier New" w:hAnsi="Courier New"/>
        </w:rPr>
        <w:t>'2dsr'</w:t>
      </w:r>
      <w:r w:rsidRPr="007E53A9">
        <w:t xml:space="preserve"> indicates that this track belongs to a group of tracks with two dimensional spatial relationships (e.g. corresponding to spatial parts of a video source). Specified in</w:t>
      </w:r>
      <w:r>
        <w:t xml:space="preserve"> clause </w:t>
      </w:r>
      <w:r>
        <w:fldChar w:fldCharType="begin" w:fldLock="1"/>
      </w:r>
      <w:r>
        <w:instrText xml:space="preserve"> REF _Ref517083877 \n \h  \* MERGEFORMAT </w:instrText>
      </w:r>
      <w:r>
        <w:fldChar w:fldCharType="separate"/>
      </w:r>
      <w:r>
        <w:t>7.1.11.2</w:t>
      </w:r>
      <w:r>
        <w:fldChar w:fldCharType="end"/>
      </w:r>
      <w:r>
        <w:t xml:space="preserve"> of this document</w:t>
      </w:r>
      <w:r w:rsidRPr="007E53A9">
        <w:t>.</w:t>
      </w:r>
    </w:p>
    <w:p w14:paraId="717337C3"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C2F244E" w14:textId="77777777" w:rsidR="00880B26" w:rsidRPr="007E53A9" w:rsidRDefault="00880B26" w:rsidP="00B520EB">
      <w:pPr>
        <w:pStyle w:val="Heading2"/>
      </w:pPr>
      <w:bookmarkStart w:id="1173" w:name="_Ref517083877"/>
      <w:r w:rsidRPr="007E53A9">
        <w:lastRenderedPageBreak/>
        <w:t>Two dimensional spatial relationship</w:t>
      </w:r>
      <w:bookmarkEnd w:id="1173"/>
    </w:p>
    <w:p w14:paraId="6790B6E6" w14:textId="77777777" w:rsidR="00880B26" w:rsidRPr="007E53A9" w:rsidRDefault="00880B26" w:rsidP="00B520EB">
      <w:pPr>
        <w:pStyle w:val="Heading3"/>
      </w:pPr>
      <w:bookmarkStart w:id="1174" w:name="_Ref517084754"/>
      <w:r w:rsidRPr="007E53A9">
        <w:t>Definition</w:t>
      </w:r>
      <w:bookmarkEnd w:id="1174"/>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indicates that this track belongs to a group of tracks with 2D spatial relationships (e.g.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with a given </w:t>
      </w:r>
      <w:proofErr w:type="spellStart"/>
      <w:r w:rsidRPr="007D30A0">
        <w:rPr>
          <w:rFonts w:ascii="Courier New" w:hAnsi="Courier New"/>
          <w:sz w:val="20"/>
          <w:szCs w:val="20"/>
        </w:rPr>
        <w:t>track_group_id</w:t>
      </w:r>
      <w:proofErr w:type="spellEnd"/>
      <w:r w:rsidRPr="007E53A9">
        <w:rPr>
          <w:sz w:val="20"/>
          <w:szCs w:val="20"/>
        </w:rPr>
        <w:t xml:space="preserve"> implicitly defines a coordinate system with an arbitrary origin (0,0) and a maximum size defined by </w:t>
      </w:r>
      <w:proofErr w:type="spellStart"/>
      <w:r w:rsidRPr="007D30A0">
        <w:rPr>
          <w:rFonts w:ascii="Courier New" w:hAnsi="Courier New"/>
          <w:sz w:val="20"/>
          <w:szCs w:val="20"/>
        </w:rPr>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proofErr w:type="spellStart"/>
      <w:r w:rsidRPr="007D30A0">
        <w:rPr>
          <w:rFonts w:ascii="Courier New" w:hAnsi="Courier New"/>
          <w:sz w:val="20"/>
          <w:szCs w:val="20"/>
        </w:rPr>
        <w:t>source_id</w:t>
      </w:r>
      <w:proofErr w:type="spellEnd"/>
      <w:r w:rsidRPr="005703E7">
        <w:rPr>
          <w:sz w:val="20"/>
          <w:szCs w:val="20"/>
        </w:rPr>
        <w:t xml:space="preserve">, </w:t>
      </w:r>
      <w:proofErr w:type="spellStart"/>
      <w:r w:rsidRPr="007D30A0">
        <w:rPr>
          <w:rFonts w:ascii="Courier New" w:hAnsi="Courier New"/>
          <w:sz w:val="20"/>
          <w:szCs w:val="20"/>
        </w:rPr>
        <w:t>total_width</w:t>
      </w:r>
      <w:proofErr w:type="spellEnd"/>
      <w:r>
        <w:rPr>
          <w:sz w:val="20"/>
          <w:szCs w:val="20"/>
        </w:rPr>
        <w:t>,</w:t>
      </w:r>
      <w:r w:rsidRPr="005703E7">
        <w:rPr>
          <w:sz w:val="20"/>
          <w:szCs w:val="20"/>
        </w:rPr>
        <w:t xml:space="preserve"> and </w:t>
      </w:r>
      <w:proofErr w:type="spellStart"/>
      <w:r w:rsidRPr="007D30A0">
        <w:rPr>
          <w:rFonts w:ascii="Courier New" w:hAnsi="Courier New"/>
          <w:sz w:val="20"/>
          <w:szCs w:val="20"/>
        </w:rPr>
        <w:t>total_height</w:t>
      </w:r>
      <w:proofErr w:type="spellEnd"/>
      <w:r w:rsidRPr="005703E7">
        <w:rPr>
          <w:sz w:val="20"/>
          <w:szCs w:val="20"/>
        </w:rPr>
        <w:t xml:space="preserve">. Track groups with different </w:t>
      </w:r>
      <w:proofErr w:type="spellStart"/>
      <w:r w:rsidRPr="007D30A0">
        <w:rPr>
          <w:rFonts w:ascii="Courier New" w:hAnsi="Courier New"/>
          <w:sz w:val="20"/>
          <w:szCs w:val="20"/>
        </w:rPr>
        <w:t>track_group_id</w:t>
      </w:r>
      <w:proofErr w:type="spellEnd"/>
      <w:r w:rsidRPr="005703E7">
        <w:rPr>
          <w:sz w:val="20"/>
          <w:szCs w:val="20"/>
        </w:rPr>
        <w:t xml:space="preserve"> values and the same </w:t>
      </w:r>
      <w:proofErr w:type="spellStart"/>
      <w:r w:rsidRPr="007D30A0">
        <w:rPr>
          <w:rFonts w:ascii="Courier New" w:hAnsi="Courier New"/>
          <w:sz w:val="20"/>
          <w:szCs w:val="20"/>
        </w:rPr>
        <w:t>source_id</w:t>
      </w:r>
      <w:proofErr w:type="spellEnd"/>
      <w:r w:rsidRPr="005703E7">
        <w:rPr>
          <w:sz w:val="20"/>
          <w:szCs w:val="20"/>
        </w:rPr>
        <w:t xml:space="preserve"> represent the same source content, possibly at different resolution</w:t>
      </w:r>
      <w:r>
        <w:rPr>
          <w:sz w:val="20"/>
          <w:szCs w:val="20"/>
        </w:rPr>
        <w:t>s</w:t>
      </w:r>
      <w:r w:rsidRPr="005703E7">
        <w:rPr>
          <w:sz w:val="20"/>
          <w:szCs w:val="20"/>
        </w:rPr>
        <w:t xml:space="preserve"> (i.e. with different </w:t>
      </w:r>
      <w:r>
        <w:rPr>
          <w:sz w:val="20"/>
          <w:szCs w:val="20"/>
        </w:rPr>
        <w:t xml:space="preserve">values of </w:t>
      </w:r>
      <w:proofErr w:type="spellStart"/>
      <w:r w:rsidRPr="007D30A0">
        <w:rPr>
          <w:rFonts w:ascii="Courier New" w:hAnsi="Courier New"/>
          <w:sz w:val="20"/>
          <w:szCs w:val="20"/>
        </w:rPr>
        <w:t>total_width</w:t>
      </w:r>
      <w:proofErr w:type="spellEnd"/>
      <w:r w:rsidRPr="005703E7">
        <w:rPr>
          <w:sz w:val="20"/>
          <w:szCs w:val="20"/>
        </w:rPr>
        <w:t xml:space="preserve"> </w:t>
      </w:r>
      <w:r>
        <w:rPr>
          <w:sz w:val="20"/>
          <w:szCs w:val="20"/>
        </w:rPr>
        <w:t>or</w:t>
      </w:r>
      <w:r w:rsidRPr="005703E7">
        <w:rPr>
          <w:sz w:val="20"/>
          <w:szCs w:val="20"/>
        </w:rPr>
        <w:t xml:space="preserve"> </w:t>
      </w:r>
      <w:proofErr w:type="spellStart"/>
      <w:r w:rsidRPr="007D30A0">
        <w:rPr>
          <w:rFonts w:ascii="Courier New" w:hAnsi="Courier New"/>
          <w:sz w:val="20"/>
          <w:szCs w:val="20"/>
        </w:rPr>
        <w:t>total_height</w:t>
      </w:r>
      <w:proofErr w:type="spellEnd"/>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r>
        <w:rPr>
          <w:szCs w:val="18"/>
        </w:rPr>
        <w:t>all</w:t>
      </w:r>
      <w:r w:rsidRPr="007E53A9">
        <w:rPr>
          <w:szCs w:val="18"/>
        </w:rPr>
        <w:t xml:space="preserve"> of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7FCB7C7B" w14:textId="77777777" w:rsidR="00880B26" w:rsidRPr="007E53A9" w:rsidRDefault="00880B26">
      <w:pPr>
        <w:spacing w:after="160"/>
        <w:rPr>
          <w:sz w:val="20"/>
          <w:szCs w:val="20"/>
        </w:rPr>
      </w:pPr>
      <w:r w:rsidRPr="007E53A9">
        <w:rPr>
          <w:sz w:val="20"/>
          <w:szCs w:val="20"/>
        </w:rPr>
        <w:t xml:space="preserve">The </w:t>
      </w:r>
      <w:proofErr w:type="spellStart"/>
      <w:r w:rsidRPr="007D30A0">
        <w:rPr>
          <w:rFonts w:ascii="Courier New" w:hAnsi="Courier New"/>
          <w:sz w:val="20"/>
          <w:szCs w:val="20"/>
        </w:rPr>
        <w:t>SubPictureRegionBox</w:t>
      </w:r>
      <w:proofErr w:type="spellEnd"/>
      <w:r w:rsidRPr="007E53A9">
        <w:rPr>
          <w:sz w:val="20"/>
          <w:szCs w:val="20"/>
        </w:rPr>
        <w:t xml:space="preserve"> is optional and either:</w:t>
      </w:r>
    </w:p>
    <w:p w14:paraId="3C736708" w14:textId="77777777" w:rsidR="00880B26" w:rsidRPr="007E53A9" w:rsidRDefault="00880B26">
      <w:pPr>
        <w:widowControl/>
        <w:numPr>
          <w:ilvl w:val="0"/>
          <w:numId w:val="50"/>
        </w:numPr>
        <w:spacing w:after="160"/>
        <w:rPr>
          <w:sz w:val="20"/>
          <w:szCs w:val="20"/>
        </w:rPr>
      </w:pPr>
      <w:r w:rsidRPr="007E53A9">
        <w:rPr>
          <w:sz w:val="20"/>
          <w:szCs w:val="20"/>
        </w:rPr>
        <w:t xml:space="preserve">is present in the </w:t>
      </w:r>
      <w:r w:rsidRPr="007D30A0">
        <w:rPr>
          <w:rFonts w:ascii="Courier New" w:hAnsi="Courier New"/>
          <w:sz w:val="20"/>
          <w:szCs w:val="20"/>
        </w:rPr>
        <w:t>SpatialRelationship2DDescriptionBox</w:t>
      </w:r>
      <w:r w:rsidRPr="007E53A9">
        <w:rPr>
          <w:sz w:val="20"/>
          <w:szCs w:val="20"/>
        </w:rPr>
        <w:t xml:space="preserve"> and there shall be no associated </w:t>
      </w:r>
      <w:r w:rsidRPr="007D30A0">
        <w:rPr>
          <w:rFonts w:ascii="Courier New" w:hAnsi="Courier New"/>
          <w:sz w:val="20"/>
          <w:szCs w:val="20"/>
        </w:rPr>
        <w:t>SpatialRelationship2DGroupEntry</w:t>
      </w:r>
      <w:r w:rsidRPr="007E53A9">
        <w:rPr>
          <w:sz w:val="20"/>
          <w:szCs w:val="20"/>
        </w:rPr>
        <w:t xml:space="preserve"> in the associated track (this track has a constant, static, size and position); or</w:t>
      </w:r>
    </w:p>
    <w:p w14:paraId="324475F3" w14:textId="77777777" w:rsidR="00880B26" w:rsidRPr="007E53A9" w:rsidRDefault="00880B26">
      <w:pPr>
        <w:widowControl/>
        <w:numPr>
          <w:ilvl w:val="0"/>
          <w:numId w:val="50"/>
        </w:numPr>
        <w:spacing w:after="160"/>
        <w:rPr>
          <w:sz w:val="20"/>
          <w:szCs w:val="20"/>
        </w:rPr>
      </w:pPr>
      <w:r w:rsidRPr="007E53A9">
        <w:rPr>
          <w:sz w:val="20"/>
          <w:szCs w:val="20"/>
        </w:rPr>
        <w:t xml:space="preserve">is not present in the </w:t>
      </w:r>
      <w:r w:rsidRPr="007D30A0">
        <w:rPr>
          <w:rFonts w:ascii="Courier New" w:hAnsi="Courier New"/>
          <w:sz w:val="20"/>
          <w:szCs w:val="20"/>
        </w:rPr>
        <w:t>SpatialRelationship2DDescriptionBox</w:t>
      </w:r>
      <w:r w:rsidRPr="007E53A9">
        <w:rPr>
          <w:sz w:val="20"/>
          <w:szCs w:val="20"/>
        </w:rPr>
        <w:t xml:space="preserve"> and there shall be one or more associated </w:t>
      </w:r>
      <w:r w:rsidRPr="007D30A0">
        <w:rPr>
          <w:rFonts w:ascii="Courier New" w:hAnsi="Courier New"/>
          <w:sz w:val="20"/>
          <w:szCs w:val="20"/>
        </w:rPr>
        <w:t>SpatialRelationship2DGroupEntry</w:t>
      </w:r>
      <w:r w:rsidRPr="007E53A9">
        <w:rPr>
          <w:sz w:val="20"/>
          <w:szCs w:val="20"/>
        </w:rPr>
        <w:t>(s) in the associated track (this track possibly has a dynamic size and/or position).</w:t>
      </w:r>
    </w:p>
    <w:p w14:paraId="076DAF2B" w14:textId="77777777" w:rsidR="00880B26" w:rsidRDefault="00880B26">
      <w:pPr>
        <w:spacing w:after="160"/>
        <w:rPr>
          <w:sz w:val="20"/>
          <w:szCs w:val="20"/>
        </w:rPr>
      </w:pPr>
      <w:r>
        <w:rPr>
          <w:sz w:val="20"/>
          <w:szCs w:val="20"/>
        </w:rPr>
        <w:t xml:space="preserve">When constructing the composition picture as specified below, gaps between </w:t>
      </w:r>
      <w:r w:rsidRPr="00762A16">
        <w:rPr>
          <w:sz w:val="20"/>
          <w:szCs w:val="20"/>
        </w:rPr>
        <w:t xml:space="preserve">sub-pictures </w:t>
      </w:r>
      <w:r>
        <w:rPr>
          <w:sz w:val="20"/>
          <w:szCs w:val="20"/>
        </w:rPr>
        <w:t xml:space="preserve">carried in different sub-picture tracks are allowed, and overlaps between </w:t>
      </w:r>
      <w:r w:rsidRPr="00762A16">
        <w:rPr>
          <w:sz w:val="20"/>
          <w:szCs w:val="20"/>
        </w:rPr>
        <w:t xml:space="preserve">sub-pictures </w:t>
      </w:r>
      <w:r>
        <w:rPr>
          <w:sz w:val="20"/>
          <w:szCs w:val="20"/>
        </w:rPr>
        <w:t xml:space="preserve">carried in different sub-picture tracks with different values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 xml:space="preserve">are allowed. However, overlaps between </w:t>
      </w:r>
      <w:r w:rsidRPr="00762A16">
        <w:rPr>
          <w:sz w:val="20"/>
          <w:szCs w:val="20"/>
        </w:rPr>
        <w:t xml:space="preserve">sub-pictures </w:t>
      </w:r>
      <w:r>
        <w:rPr>
          <w:sz w:val="20"/>
          <w:szCs w:val="20"/>
        </w:rPr>
        <w:t xml:space="preserve">carried in different sub-picture tracks with the same value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are not allowed</w:t>
      </w:r>
      <w:r w:rsidRPr="00253337">
        <w:rPr>
          <w:sz w:val="20"/>
          <w:szCs w:val="20"/>
        </w:rPr>
        <w:t>.</w:t>
      </w:r>
    </w:p>
    <w:p w14:paraId="15E5A777" w14:textId="77777777" w:rsidR="00880B26" w:rsidRPr="007E53A9" w:rsidRDefault="00880B26">
      <w:pPr>
        <w:spacing w:after="160"/>
        <w:rPr>
          <w:sz w:val="20"/>
          <w:szCs w:val="20"/>
        </w:rPr>
      </w:pPr>
      <w:r w:rsidRPr="007E53A9">
        <w:rPr>
          <w:sz w:val="20"/>
          <w:szCs w:val="20"/>
        </w:rPr>
        <w:t xml:space="preserve">The spatial relationship is restricted according to the chroma sub-sampling format of the associated track; </w:t>
      </w:r>
      <w:proofErr w:type="spellStart"/>
      <w:r w:rsidRPr="007D30A0">
        <w:rPr>
          <w:rFonts w:ascii="Courier New" w:hAnsi="Courier New"/>
          <w:sz w:val="20"/>
          <w:szCs w:val="20"/>
        </w:rPr>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and </w:t>
      </w:r>
      <w:proofErr w:type="spellStart"/>
      <w:r w:rsidRPr="007D30A0">
        <w:rPr>
          <w:rFonts w:ascii="Courier New" w:hAnsi="Courier New"/>
          <w:sz w:val="20"/>
          <w:szCs w:val="20"/>
        </w:rPr>
        <w:t>object_x</w:t>
      </w:r>
      <w:proofErr w:type="spellEnd"/>
      <w:r w:rsidRPr="007E53A9">
        <w:rPr>
          <w:sz w:val="20"/>
          <w:szCs w:val="20"/>
        </w:rPr>
        <w:t xml:space="preserve">, </w:t>
      </w:r>
      <w:proofErr w:type="spellStart"/>
      <w:r w:rsidRPr="007D30A0">
        <w:rPr>
          <w:rFonts w:ascii="Courier New" w:hAnsi="Courier New"/>
          <w:sz w:val="20"/>
          <w:szCs w:val="20"/>
        </w:rPr>
        <w:t>object_y</w:t>
      </w:r>
      <w:proofErr w:type="spellEnd"/>
      <w:r w:rsidRPr="007E53A9">
        <w:rPr>
          <w:sz w:val="20"/>
          <w:szCs w:val="20"/>
        </w:rPr>
        <w:t xml:space="preserve">, </w:t>
      </w:r>
      <w:proofErr w:type="spellStart"/>
      <w:r w:rsidRPr="007D30A0">
        <w:rPr>
          <w:rFonts w:ascii="Courier New" w:hAnsi="Courier New"/>
          <w:sz w:val="20"/>
          <w:szCs w:val="20"/>
        </w:rPr>
        <w:t>object_width</w:t>
      </w:r>
      <w:proofErr w:type="spellEnd"/>
      <w:r w:rsidRPr="007E53A9">
        <w:rPr>
          <w:sz w:val="20"/>
          <w:szCs w:val="20"/>
        </w:rPr>
        <w:t xml:space="preserve"> and </w:t>
      </w:r>
      <w:proofErr w:type="spellStart"/>
      <w:r w:rsidRPr="007D30A0">
        <w:rPr>
          <w:rFonts w:ascii="Courier New" w:hAnsi="Courier New"/>
          <w:sz w:val="20"/>
          <w:szCs w:val="20"/>
        </w:rPr>
        <w:t>object_height</w:t>
      </w:r>
      <w:proofErr w:type="spellEnd"/>
      <w:r w:rsidRPr="007E53A9">
        <w:rPr>
          <w:sz w:val="20"/>
          <w:szCs w:val="20"/>
        </w:rPr>
        <w:t>, shall all select an integer number of samples for all planes. In effect this means that:</w:t>
      </w:r>
    </w:p>
    <w:p w14:paraId="26564577" w14:textId="77777777" w:rsidR="00880B26" w:rsidRPr="007E53A9" w:rsidRDefault="00880B26">
      <w:pPr>
        <w:widowControl/>
        <w:numPr>
          <w:ilvl w:val="0"/>
          <w:numId w:val="49"/>
        </w:numPr>
        <w:spacing w:after="160" w:line="240" w:lineRule="atLeast"/>
        <w:rPr>
          <w:sz w:val="20"/>
          <w:szCs w:val="20"/>
        </w:rPr>
      </w:pPr>
      <w:r w:rsidRPr="007E53A9">
        <w:rPr>
          <w:sz w:val="20"/>
          <w:szCs w:val="20"/>
        </w:rPr>
        <w:t>when the format is 4:4:4, there is no restriction;</w:t>
      </w:r>
    </w:p>
    <w:p w14:paraId="56B3B9C6" w14:textId="77777777" w:rsidR="00880B26" w:rsidRPr="007E53A9" w:rsidRDefault="00880B26">
      <w:pPr>
        <w:widowControl/>
        <w:numPr>
          <w:ilvl w:val="0"/>
          <w:numId w:val="49"/>
        </w:numPr>
        <w:spacing w:after="160" w:line="240" w:lineRule="atLeast"/>
        <w:rPr>
          <w:sz w:val="20"/>
          <w:szCs w:val="20"/>
        </w:rPr>
      </w:pPr>
      <w:r w:rsidRPr="007E53A9">
        <w:rPr>
          <w:sz w:val="20"/>
          <w:szCs w:val="20"/>
        </w:rPr>
        <w:t xml:space="preserve">when the format is 4:2:2 the </w:t>
      </w:r>
      <w:proofErr w:type="spellStart"/>
      <w:r w:rsidRPr="007D30A0">
        <w:rPr>
          <w:rFonts w:ascii="Courier New" w:hAnsi="Courier New"/>
          <w:sz w:val="20"/>
          <w:szCs w:val="20"/>
        </w:rPr>
        <w:t>total_width</w:t>
      </w:r>
      <w:proofErr w:type="spellEnd"/>
      <w:r w:rsidRPr="007E53A9">
        <w:rPr>
          <w:sz w:val="20"/>
          <w:szCs w:val="20"/>
        </w:rPr>
        <w:t xml:space="preserve">, </w:t>
      </w:r>
      <w:proofErr w:type="spellStart"/>
      <w:r w:rsidRPr="007D30A0">
        <w:rPr>
          <w:rFonts w:ascii="Courier New" w:hAnsi="Courier New"/>
          <w:sz w:val="20"/>
          <w:szCs w:val="20"/>
        </w:rPr>
        <w:t>object_x</w:t>
      </w:r>
      <w:proofErr w:type="spellEnd"/>
      <w:r w:rsidRPr="007E53A9">
        <w:rPr>
          <w:sz w:val="20"/>
          <w:szCs w:val="20"/>
        </w:rPr>
        <w:t xml:space="preserve"> and </w:t>
      </w:r>
      <w:proofErr w:type="spellStart"/>
      <w:r w:rsidRPr="007D30A0">
        <w:rPr>
          <w:rFonts w:ascii="Courier New" w:hAnsi="Courier New"/>
          <w:sz w:val="20"/>
          <w:szCs w:val="20"/>
        </w:rPr>
        <w:t>object_width</w:t>
      </w:r>
      <w:proofErr w:type="spellEnd"/>
      <w:r w:rsidRPr="007E53A9">
        <w:rPr>
          <w:sz w:val="20"/>
          <w:szCs w:val="20"/>
        </w:rPr>
        <w:t xml:space="preserve"> shall be even numbers;</w:t>
      </w:r>
    </w:p>
    <w:p w14:paraId="47EACF13" w14:textId="77777777" w:rsidR="00880B26" w:rsidRPr="007E53A9" w:rsidRDefault="00880B26">
      <w:pPr>
        <w:widowControl/>
        <w:numPr>
          <w:ilvl w:val="0"/>
          <w:numId w:val="49"/>
        </w:numPr>
        <w:spacing w:after="160" w:line="240" w:lineRule="atLeast"/>
        <w:rPr>
          <w:sz w:val="20"/>
          <w:szCs w:val="20"/>
        </w:rPr>
      </w:pPr>
      <w:r w:rsidRPr="007E53A9">
        <w:rPr>
          <w:sz w:val="20"/>
          <w:szCs w:val="20"/>
        </w:rPr>
        <w:t>when the format is 4:2:0 all of these fields shall be even numbers.</w:t>
      </w:r>
    </w:p>
    <w:p w14:paraId="1616E632"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Pr>
          <w:sz w:val="20"/>
          <w:szCs w:val="20"/>
          <w:lang w:eastAsia="ja-JP"/>
        </w:rPr>
        <w:t>composition picture</w:t>
      </w:r>
      <w:r w:rsidRPr="007E53A9">
        <w:rPr>
          <w:sz w:val="20"/>
          <w:szCs w:val="20"/>
          <w:lang w:eastAsia="ja-JP"/>
        </w:rPr>
        <w:t xml:space="preserve"> </w:t>
      </w:r>
      <w:r>
        <w:rPr>
          <w:sz w:val="20"/>
          <w:szCs w:val="20"/>
          <w:lang w:eastAsia="ja-JP"/>
        </w:rPr>
        <w:t xml:space="preserve">is </w:t>
      </w:r>
      <w:r w:rsidRPr="007E53A9">
        <w:rPr>
          <w:sz w:val="20"/>
          <w:szCs w:val="20"/>
          <w:lang w:eastAsia="ja-JP"/>
        </w:rPr>
        <w:t>reconstruct</w:t>
      </w:r>
      <w:r>
        <w:rPr>
          <w:sz w:val="20"/>
          <w:szCs w:val="20"/>
          <w:lang w:eastAsia="ja-JP"/>
        </w:rPr>
        <w:t>ed</w:t>
      </w:r>
      <w:r w:rsidRPr="007E53A9">
        <w:rPr>
          <w:sz w:val="20"/>
          <w:szCs w:val="20"/>
          <w:lang w:eastAsia="ja-JP"/>
        </w:rPr>
        <w:t xml:space="preserve"> as follows</w:t>
      </w:r>
      <w:r>
        <w:rPr>
          <w:sz w:val="20"/>
          <w:szCs w:val="20"/>
          <w:lang w:eastAsia="ja-JP"/>
        </w:rPr>
        <w:t>,</w:t>
      </w:r>
      <w:r w:rsidRPr="00DC4C84">
        <w:rPr>
          <w:sz w:val="20"/>
          <w:szCs w:val="20"/>
          <w:lang w:eastAsia="ja-JP"/>
        </w:rPr>
        <w:t xml:space="preserve"> </w:t>
      </w:r>
      <w:r>
        <w:rPr>
          <w:sz w:val="20"/>
          <w:szCs w:val="20"/>
          <w:lang w:eastAsia="ja-JP"/>
        </w:rPr>
        <w:t xml:space="preserve">with values of </w:t>
      </w:r>
      <w:proofErr w:type="spellStart"/>
      <w:r w:rsidRPr="007D30A0">
        <w:rPr>
          <w:rFonts w:ascii="Courier New" w:hAnsi="Courier New"/>
          <w:sz w:val="20"/>
          <w:szCs w:val="20"/>
          <w:lang w:eastAsia="ja-JP"/>
        </w:rPr>
        <w:t>object_x</w:t>
      </w:r>
      <w:proofErr w:type="spellEnd"/>
      <w:r>
        <w:rPr>
          <w:sz w:val="20"/>
          <w:szCs w:val="20"/>
          <w:lang w:eastAsia="ja-JP"/>
        </w:rPr>
        <w:t xml:space="preserve">, </w:t>
      </w:r>
      <w:proofErr w:type="spellStart"/>
      <w:r w:rsidRPr="007D30A0">
        <w:rPr>
          <w:rFonts w:ascii="Courier New" w:hAnsi="Courier New"/>
          <w:sz w:val="20"/>
          <w:szCs w:val="20"/>
          <w:lang w:eastAsia="ja-JP"/>
        </w:rPr>
        <w:t>object_y</w:t>
      </w:r>
      <w:proofErr w:type="spellEnd"/>
      <w:r>
        <w:rPr>
          <w:sz w:val="20"/>
          <w:szCs w:val="20"/>
          <w:lang w:eastAsia="ja-JP"/>
        </w:rPr>
        <w:t xml:space="preserve">, </w:t>
      </w:r>
      <w:proofErr w:type="spellStart"/>
      <w:r w:rsidRPr="007D30A0">
        <w:rPr>
          <w:rFonts w:ascii="Courier New" w:hAnsi="Courier New"/>
          <w:sz w:val="20"/>
          <w:szCs w:val="20"/>
          <w:lang w:eastAsia="ja-JP"/>
        </w:rPr>
        <w:t>object_width</w:t>
      </w:r>
      <w:proofErr w:type="spellEnd"/>
      <w:r>
        <w:rPr>
          <w:sz w:val="20"/>
          <w:szCs w:val="20"/>
          <w:lang w:eastAsia="ja-JP"/>
        </w:rPr>
        <w:t xml:space="preserve">, and </w:t>
      </w:r>
      <w:proofErr w:type="spellStart"/>
      <w:r w:rsidRPr="007D30A0">
        <w:rPr>
          <w:rFonts w:ascii="Courier New" w:hAnsi="Courier New"/>
          <w:sz w:val="20"/>
          <w:szCs w:val="20"/>
          <w:lang w:eastAsia="ja-JP"/>
        </w:rPr>
        <w:t>object_height</w:t>
      </w:r>
      <w:proofErr w:type="spellEnd"/>
      <w:r>
        <w:rPr>
          <w:sz w:val="20"/>
          <w:szCs w:val="20"/>
          <w:lang w:eastAsia="ja-JP"/>
        </w:rPr>
        <w:t xml:space="preserve"> obtained from </w:t>
      </w:r>
      <w:proofErr w:type="spellStart"/>
      <w:r w:rsidRPr="007D30A0">
        <w:rPr>
          <w:rFonts w:ascii="Courier New" w:hAnsi="Courier New"/>
          <w:sz w:val="20"/>
          <w:szCs w:val="20"/>
        </w:rPr>
        <w:t>SubPictureRegionBox</w:t>
      </w:r>
      <w:proofErr w:type="spellEnd"/>
      <w:r w:rsidRPr="007E53A9">
        <w:rPr>
          <w:sz w:val="20"/>
          <w:szCs w:val="20"/>
        </w:rPr>
        <w:t xml:space="preserve"> </w:t>
      </w:r>
      <w:r>
        <w:rPr>
          <w:sz w:val="20"/>
          <w:szCs w:val="20"/>
        </w:rPr>
        <w:t>if present or</w:t>
      </w:r>
      <w:r w:rsidRPr="007E53A9">
        <w:rPr>
          <w:sz w:val="20"/>
          <w:szCs w:val="20"/>
        </w:rPr>
        <w:t xml:space="preserve"> </w:t>
      </w:r>
      <w:r>
        <w:rPr>
          <w:sz w:val="20"/>
          <w:szCs w:val="20"/>
        </w:rPr>
        <w:t>otherwise from the</w:t>
      </w:r>
      <w:r w:rsidRPr="007E53A9">
        <w:rPr>
          <w:sz w:val="20"/>
          <w:szCs w:val="20"/>
        </w:rPr>
        <w:t xml:space="preserve"> </w:t>
      </w:r>
      <w:r w:rsidRPr="007D30A0">
        <w:rPr>
          <w:rFonts w:ascii="Courier New" w:hAnsi="Courier New"/>
          <w:sz w:val="20"/>
          <w:szCs w:val="20"/>
        </w:rPr>
        <w:t>SpatialRelationship2DGroupEntry</w:t>
      </w:r>
      <w:r w:rsidRPr="007E53A9">
        <w:rPr>
          <w:sz w:val="20"/>
          <w:szCs w:val="20"/>
        </w:rPr>
        <w:t xml:space="preserve"> </w:t>
      </w:r>
      <w:r>
        <w:rPr>
          <w:sz w:val="20"/>
          <w:szCs w:val="20"/>
        </w:rPr>
        <w:t>applying to the sample</w:t>
      </w:r>
      <w:r w:rsidRPr="007E53A9">
        <w:rPr>
          <w:sz w:val="20"/>
          <w:szCs w:val="20"/>
          <w:lang w:eastAsia="ja-JP"/>
        </w:rPr>
        <w:t>:</w:t>
      </w:r>
    </w:p>
    <w:p w14:paraId="0789BAEC" w14:textId="77777777" w:rsidR="00880B26" w:rsidRPr="007E53A9" w:rsidRDefault="00880B26">
      <w:pPr>
        <w:widowControl/>
        <w:numPr>
          <w:ilvl w:val="0"/>
          <w:numId w:val="51"/>
        </w:numPr>
        <w:spacing w:after="160" w:line="230" w:lineRule="atLeast"/>
        <w:rPr>
          <w:sz w:val="20"/>
          <w:szCs w:val="20"/>
          <w:lang w:eastAsia="ja-JP"/>
        </w:rPr>
      </w:pPr>
      <w:r w:rsidRPr="007E53A9">
        <w:rPr>
          <w:sz w:val="20"/>
          <w:szCs w:val="20"/>
          <w:lang w:eastAsia="ja-JP"/>
        </w:rPr>
        <w:lastRenderedPageBreak/>
        <w:t xml:space="preserve">Out of all tracks belonging to the same </w:t>
      </w:r>
      <w:r w:rsidRPr="007D30A0">
        <w:rPr>
          <w:rFonts w:ascii="Courier New" w:hAnsi="Courier New"/>
          <w:sz w:val="20"/>
          <w:szCs w:val="20"/>
          <w:lang w:eastAsia="ja-JP"/>
        </w:rPr>
        <w:t>'2dsr'</w:t>
      </w:r>
      <w:r w:rsidRPr="007E53A9">
        <w:rPr>
          <w:sz w:val="20"/>
          <w:szCs w:val="20"/>
          <w:lang w:eastAsia="ja-JP"/>
        </w:rPr>
        <w:t xml:space="preserve"> track group, form them into subgroups such that each subgroup contains tracks in the same alternate group; then select exactly one track from each of those subgroups.</w:t>
      </w:r>
    </w:p>
    <w:p w14:paraId="49D4B066" w14:textId="77777777" w:rsidR="00880B26" w:rsidRPr="007E53A9" w:rsidRDefault="00880B26">
      <w:pPr>
        <w:widowControl/>
        <w:numPr>
          <w:ilvl w:val="0"/>
          <w:numId w:val="51"/>
        </w:numPr>
        <w:spacing w:after="160" w:line="230" w:lineRule="atLeast"/>
        <w:rPr>
          <w:sz w:val="20"/>
          <w:szCs w:val="20"/>
          <w:lang w:eastAsia="ja-JP"/>
        </w:rPr>
      </w:pPr>
      <w:r w:rsidRPr="007E53A9">
        <w:rPr>
          <w:sz w:val="20"/>
          <w:szCs w:val="20"/>
          <w:lang w:eastAsia="ja-JP"/>
        </w:rPr>
        <w:t xml:space="preserve">For each composition-time aligned sample of each of the </w:t>
      </w:r>
      <w:r>
        <w:rPr>
          <w:sz w:val="20"/>
          <w:szCs w:val="20"/>
          <w:lang w:eastAsia="ja-JP"/>
        </w:rPr>
        <w:t>selected</w:t>
      </w:r>
      <w:r w:rsidRPr="007E53A9">
        <w:rPr>
          <w:sz w:val="20"/>
          <w:szCs w:val="20"/>
          <w:lang w:eastAsia="ja-JP"/>
        </w:rPr>
        <w:t xml:space="preserve"> tracks, the following applies, in the </w:t>
      </w:r>
      <w:r w:rsidRPr="007E53A9">
        <w:rPr>
          <w:sz w:val="20"/>
          <w:szCs w:val="20"/>
        </w:rPr>
        <w:t>front-to-back ordering (</w:t>
      </w:r>
      <w:r w:rsidRPr="007D30A0">
        <w:rPr>
          <w:rFonts w:ascii="Courier New" w:hAnsi="Courier New"/>
          <w:sz w:val="20"/>
          <w:szCs w:val="20"/>
        </w:rPr>
        <w:t>layer</w:t>
      </w:r>
      <w:r w:rsidRPr="007E53A9">
        <w:rPr>
          <w:sz w:val="20"/>
          <w:szCs w:val="20"/>
        </w:rPr>
        <w:t xml:space="preserve">) indicated in the </w:t>
      </w:r>
      <w:proofErr w:type="spellStart"/>
      <w:r w:rsidRPr="007D30A0">
        <w:rPr>
          <w:rFonts w:ascii="Courier New" w:hAnsi="Courier New"/>
          <w:sz w:val="20"/>
          <w:szCs w:val="20"/>
          <w:lang w:eastAsia="ja-JP"/>
        </w:rPr>
        <w:t>TrackHeaderBox</w:t>
      </w:r>
      <w:proofErr w:type="spellEnd"/>
      <w:r w:rsidRPr="007E53A9">
        <w:rPr>
          <w:sz w:val="20"/>
          <w:szCs w:val="20"/>
          <w:lang w:eastAsia="ja-JP"/>
        </w:rPr>
        <w:t xml:space="preserve"> of the picked tracks:</w:t>
      </w:r>
    </w:p>
    <w:p w14:paraId="7F800986" w14:textId="77777777" w:rsidR="00880B26" w:rsidRPr="007E53A9" w:rsidRDefault="00880B26">
      <w:pPr>
        <w:spacing w:after="160" w:line="230" w:lineRule="atLeast"/>
        <w:ind w:left="1440"/>
        <w:rPr>
          <w:sz w:val="20"/>
          <w:szCs w:val="20"/>
          <w:lang w:eastAsia="ja-JP"/>
        </w:rPr>
      </w:pPr>
      <w:r w:rsidRPr="007E53A9">
        <w:rPr>
          <w:sz w:val="20"/>
          <w:szCs w:val="20"/>
          <w:lang w:eastAsia="ja-JP"/>
        </w:rPr>
        <w:t xml:space="preserve">For each value of </w:t>
      </w:r>
      <w:proofErr w:type="spellStart"/>
      <w:r w:rsidRPr="007E53A9">
        <w:rPr>
          <w:sz w:val="20"/>
          <w:szCs w:val="20"/>
          <w:lang w:eastAsia="ja-JP"/>
        </w:rPr>
        <w:t>i</w:t>
      </w:r>
      <w:proofErr w:type="spellEnd"/>
      <w:r w:rsidRPr="007E53A9">
        <w:rPr>
          <w:sz w:val="20"/>
          <w:szCs w:val="20"/>
          <w:lang w:eastAsia="ja-JP"/>
        </w:rPr>
        <w:t xml:space="preserve"> in the range of 0 to </w:t>
      </w:r>
      <w:proofErr w:type="spellStart"/>
      <w:r w:rsidRPr="007D30A0">
        <w:rPr>
          <w:rFonts w:ascii="Courier New" w:hAnsi="Courier New"/>
          <w:sz w:val="20"/>
          <w:szCs w:val="20"/>
          <w:lang w:eastAsia="ja-JP"/>
        </w:rPr>
        <w:t>object_width</w:t>
      </w:r>
      <w:proofErr w:type="spellEnd"/>
      <w:r w:rsidRPr="007E53A9">
        <w:rPr>
          <w:sz w:val="20"/>
          <w:szCs w:val="20"/>
          <w:lang w:eastAsia="ja-JP"/>
        </w:rPr>
        <w:t xml:space="preserve"> − 1, inclusive, and for each value of j in the range of 0 to </w:t>
      </w:r>
      <w:proofErr w:type="spellStart"/>
      <w:r w:rsidRPr="007D30A0">
        <w:rPr>
          <w:rFonts w:ascii="Courier New" w:hAnsi="Courier New"/>
          <w:sz w:val="20"/>
          <w:szCs w:val="20"/>
          <w:lang w:eastAsia="ja-JP"/>
        </w:rPr>
        <w:t>object_height</w:t>
      </w:r>
      <w:proofErr w:type="spellEnd"/>
      <w:r w:rsidRPr="007E53A9">
        <w:rPr>
          <w:sz w:val="20"/>
          <w:szCs w:val="20"/>
          <w:lang w:eastAsia="ja-JP"/>
        </w:rPr>
        <w:t xml:space="preserve"> − 1, inclusive, the pixel value of the </w:t>
      </w:r>
      <w:r>
        <w:rPr>
          <w:sz w:val="20"/>
          <w:szCs w:val="20"/>
          <w:lang w:eastAsia="ja-JP"/>
        </w:rPr>
        <w:t>composition picture</w:t>
      </w:r>
      <w:r w:rsidRPr="007E53A9" w:rsidDel="004C70CF">
        <w:rPr>
          <w:sz w:val="20"/>
          <w:szCs w:val="20"/>
          <w:lang w:eastAsia="ja-JP"/>
        </w:rPr>
        <w:t xml:space="preserve"> </w:t>
      </w:r>
      <w:r w:rsidRPr="007E53A9">
        <w:rPr>
          <w:sz w:val="20"/>
          <w:szCs w:val="20"/>
          <w:lang w:eastAsia="ja-JP"/>
        </w:rPr>
        <w:t>at pixel position ( ( </w:t>
      </w:r>
      <w:proofErr w:type="spellStart"/>
      <w:r w:rsidRPr="007E53A9">
        <w:rPr>
          <w:sz w:val="20"/>
          <w:szCs w:val="20"/>
          <w:lang w:eastAsia="ja-JP"/>
        </w:rPr>
        <w:t>i</w:t>
      </w:r>
      <w:proofErr w:type="spellEnd"/>
      <w:r w:rsidRPr="007E53A9">
        <w:rPr>
          <w:sz w:val="20"/>
          <w:szCs w:val="20"/>
          <w:lang w:eastAsia="ja-JP"/>
        </w:rPr>
        <w:t> + </w:t>
      </w:r>
      <w:proofErr w:type="spellStart"/>
      <w:r w:rsidRPr="007D30A0">
        <w:rPr>
          <w:rFonts w:ascii="Courier New" w:hAnsi="Courier New"/>
          <w:sz w:val="20"/>
          <w:szCs w:val="20"/>
          <w:lang w:eastAsia="ja-JP"/>
        </w:rPr>
        <w:t>object_x</w:t>
      </w:r>
      <w:proofErr w:type="spellEnd"/>
      <w:r w:rsidRPr="007E53A9">
        <w:rPr>
          <w:sz w:val="20"/>
          <w:szCs w:val="20"/>
          <w:lang w:eastAsia="ja-JP"/>
        </w:rPr>
        <w:t> ) % </w:t>
      </w:r>
      <w:proofErr w:type="spellStart"/>
      <w:r w:rsidRPr="007D30A0">
        <w:rPr>
          <w:rFonts w:ascii="Courier New" w:hAnsi="Courier New"/>
          <w:sz w:val="20"/>
          <w:szCs w:val="20"/>
          <w:lang w:eastAsia="ja-JP"/>
        </w:rPr>
        <w:t>total_width</w:t>
      </w:r>
      <w:proofErr w:type="spellEnd"/>
      <w:r w:rsidRPr="007E53A9">
        <w:rPr>
          <w:sz w:val="20"/>
          <w:szCs w:val="20"/>
          <w:lang w:eastAsia="ja-JP"/>
        </w:rPr>
        <w:t>, ( j + </w:t>
      </w:r>
      <w:proofErr w:type="spellStart"/>
      <w:r w:rsidRPr="007D30A0">
        <w:rPr>
          <w:rFonts w:ascii="Courier New" w:hAnsi="Courier New"/>
          <w:sz w:val="20"/>
          <w:szCs w:val="20"/>
          <w:lang w:eastAsia="ja-JP"/>
        </w:rPr>
        <w:t>object_y</w:t>
      </w:r>
      <w:proofErr w:type="spellEnd"/>
      <w:r w:rsidRPr="007E53A9">
        <w:rPr>
          <w:sz w:val="20"/>
          <w:szCs w:val="20"/>
          <w:lang w:eastAsia="ja-JP"/>
        </w:rPr>
        <w:t> ) % </w:t>
      </w:r>
      <w:proofErr w:type="spellStart"/>
      <w:r w:rsidRPr="007D30A0">
        <w:rPr>
          <w:rFonts w:ascii="Courier New" w:hAnsi="Courier New"/>
          <w:sz w:val="20"/>
          <w:szCs w:val="20"/>
          <w:lang w:eastAsia="ja-JP"/>
        </w:rPr>
        <w:t>total_height</w:t>
      </w:r>
      <w:proofErr w:type="spellEnd"/>
      <w:r w:rsidRPr="007E53A9">
        <w:rPr>
          <w:sz w:val="20"/>
          <w:szCs w:val="20"/>
          <w:lang w:eastAsia="ja-JP"/>
        </w:rPr>
        <w:t> ) is set equal to the pixel value of the sample of this track at pixel position (</w:t>
      </w:r>
      <w:proofErr w:type="spellStart"/>
      <w:r w:rsidRPr="007E53A9">
        <w:rPr>
          <w:sz w:val="20"/>
          <w:szCs w:val="20"/>
          <w:lang w:eastAsia="ja-JP"/>
        </w:rPr>
        <w:t>i</w:t>
      </w:r>
      <w:proofErr w:type="spellEnd"/>
      <w:r w:rsidRPr="007E53A9">
        <w:rPr>
          <w:sz w:val="20"/>
          <w:szCs w:val="20"/>
          <w:lang w:eastAsia="ja-JP"/>
        </w:rPr>
        <w:t>, j).</w:t>
      </w:r>
    </w:p>
    <w:p w14:paraId="6DFA5D07" w14:textId="77777777" w:rsidR="00880B26" w:rsidRPr="007E53A9" w:rsidRDefault="00880B26" w:rsidP="00B520EB">
      <w:pPr>
        <w:pStyle w:val="Heading3"/>
      </w:pPr>
      <w:r w:rsidRPr="007E53A9">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4EF38AD" w14:textId="77777777" w:rsidR="00880B26" w:rsidRPr="006D2D76" w:rsidRDefault="00880B26">
      <w:pPr>
        <w:pStyle w:val="code"/>
      </w:pPr>
      <w:r w:rsidRPr="006D2D76">
        <w:t>aligned(8) class SubPictureRegionBox extends FullBox('sprg',0,0) {</w:t>
      </w:r>
      <w:r w:rsidRPr="006D2D76">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7A4B6E">
        <w:tab/>
        <w:t>bit(14) reserved = 0;</w:t>
      </w:r>
      <w:r w:rsidRPr="007A4B6E">
        <w:br/>
      </w:r>
      <w:r w:rsidRPr="007A4B6E">
        <w:tab/>
        <w:t>unsigned int(1) track_not_alone_flag;</w:t>
      </w:r>
      <w:r w:rsidRPr="007A4B6E">
        <w:br/>
      </w:r>
      <w:r w:rsidRPr="007A4B6E">
        <w:tab/>
        <w:t>unsigned int(1) track_not_merg</w:t>
      </w:r>
      <w:r>
        <w:t>e</w:t>
      </w:r>
      <w:r w:rsidRPr="007A4B6E">
        <w:t>able_flag;</w:t>
      </w:r>
      <w:r w:rsidRPr="007E53A9">
        <w:br/>
      </w:r>
      <w:r w:rsidRPr="006D2D76">
        <w:t>}</w:t>
      </w:r>
    </w:p>
    <w:p w14:paraId="385DFF4B" w14:textId="77777777" w:rsidR="00880B26" w:rsidRPr="006D2D76" w:rsidRDefault="00880B26">
      <w:pPr>
        <w:pStyle w:val="code"/>
      </w:pPr>
      <w:r w:rsidRPr="006D2D76">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t>SubPictureRegionBox();</w:t>
      </w:r>
      <w:r w:rsidRPr="006D2D76">
        <w:tab/>
      </w:r>
      <w:r w:rsidRPr="006D2D76">
        <w:tab/>
      </w:r>
      <w:r w:rsidRPr="006D2D76">
        <w:tab/>
        <w:t>// optional</w:t>
      </w:r>
      <w:r w:rsidRPr="006D2D76">
        <w:rPr>
          <w:rFonts w:cs="Courier"/>
          <w:color w:val="000000"/>
          <w:lang w:eastAsia="fr-FR"/>
        </w:rPr>
        <w:br/>
      </w:r>
      <w:r w:rsidRPr="006D2D76">
        <w:t>}</w:t>
      </w:r>
    </w:p>
    <w:p w14:paraId="0917ADCD" w14:textId="77777777" w:rsidR="00880B26" w:rsidRPr="007E53A9" w:rsidRDefault="00880B26" w:rsidP="00B520EB">
      <w:pPr>
        <w:pStyle w:val="Heading3"/>
      </w:pPr>
      <w:bookmarkStart w:id="1175" w:name="_Ref39847981"/>
      <w:r w:rsidRPr="007E53A9">
        <w:t>Semantics</w:t>
      </w:r>
      <w:bookmarkEnd w:id="1175"/>
    </w:p>
    <w:p w14:paraId="6C7344DF" w14:textId="77777777" w:rsidR="00880B26" w:rsidRPr="007E53A9" w:rsidRDefault="00880B26">
      <w:pPr>
        <w:pStyle w:val="fields"/>
        <w:spacing w:after="160"/>
      </w:pPr>
      <w:proofErr w:type="spellStart"/>
      <w:r w:rsidRPr="007D30A0">
        <w:rPr>
          <w:rFonts w:ascii="Courier New" w:hAnsi="Courier New"/>
        </w:rPr>
        <w:t>total_width</w:t>
      </w:r>
      <w:proofErr w:type="spellEnd"/>
      <w:r w:rsidRPr="007E53A9">
        <w:t xml:space="preserve"> specifies, in pixel units, the maximum width in the coordinate system of the </w:t>
      </w:r>
      <w:r w:rsidRPr="007D30A0">
        <w:rPr>
          <w:rFonts w:ascii="Courier New" w:hAnsi="Courier New"/>
        </w:rPr>
        <w:t>SpatialRelationship2DDescriptionBox</w:t>
      </w:r>
      <w:r w:rsidRPr="007E53A9">
        <w:t xml:space="preserve"> track group. The value of </w:t>
      </w:r>
      <w:proofErr w:type="spellStart"/>
      <w:r w:rsidRPr="007D30A0">
        <w:rPr>
          <w:rFonts w:ascii="Courier New" w:hAnsi="Courier New"/>
        </w:rPr>
        <w:t>total_width</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1D261015" w14:textId="77777777" w:rsidR="00880B26" w:rsidRPr="007E53A9" w:rsidRDefault="00880B26">
      <w:pPr>
        <w:pStyle w:val="fields"/>
        <w:spacing w:after="160"/>
      </w:pPr>
      <w:proofErr w:type="spellStart"/>
      <w:r w:rsidRPr="007D30A0">
        <w:rPr>
          <w:rFonts w:ascii="Courier New" w:hAnsi="Courier New"/>
        </w:rPr>
        <w:t>total_height</w:t>
      </w:r>
      <w:proofErr w:type="spellEnd"/>
      <w:r w:rsidRPr="007E53A9">
        <w:t xml:space="preserve"> specifies, in pixel units, the maximum height in the coordinate system of the</w:t>
      </w:r>
      <w:r w:rsidRPr="007D30A0">
        <w:rPr>
          <w:rFonts w:ascii="Courier New" w:hAnsi="Courier New"/>
        </w:rPr>
        <w:t xml:space="preserve"> SpatialRelationship2DDescriptionBox</w:t>
      </w:r>
      <w:r w:rsidRPr="007E53A9">
        <w:t xml:space="preserve"> track group. The value of </w:t>
      </w:r>
      <w:proofErr w:type="spellStart"/>
      <w:r w:rsidRPr="007D30A0">
        <w:rPr>
          <w:rFonts w:ascii="Courier New" w:hAnsi="Courier New"/>
        </w:rPr>
        <w:t>total_height</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5843ACDA" w14:textId="77777777" w:rsidR="00880B26" w:rsidRDefault="00880B26">
      <w:pPr>
        <w:pStyle w:val="lastfield"/>
        <w:spacing w:after="160"/>
        <w:rPr>
          <w:lang w:val="en-US"/>
        </w:rPr>
      </w:pPr>
      <w:proofErr w:type="spellStart"/>
      <w:r w:rsidRPr="007D30A0">
        <w:rPr>
          <w:rFonts w:ascii="Courier New" w:hAnsi="Courier New"/>
        </w:rPr>
        <w:t>source_id</w:t>
      </w:r>
      <w:proofErr w:type="spellEnd"/>
      <w:r w:rsidRPr="007E53A9">
        <w:t xml:space="preserve"> parameter provides a unique identifier for the source. It implicitly defines a coordinate system associated to this source.</w:t>
      </w:r>
    </w:p>
    <w:p w14:paraId="374AFC04"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52B2F09B" w14:textId="77777777" w:rsidR="00880B26" w:rsidRPr="007E53A9" w:rsidRDefault="00880B26">
      <w:pPr>
        <w:pStyle w:val="fields"/>
        <w:tabs>
          <w:tab w:val="left" w:pos="5940"/>
        </w:tabs>
        <w:spacing w:after="160"/>
      </w:pPr>
      <w:proofErr w:type="spellStart"/>
      <w:r w:rsidRPr="007D30A0">
        <w:rPr>
          <w:rFonts w:ascii="Courier New" w:hAnsi="Courier New"/>
        </w:rPr>
        <w:lastRenderedPageBreak/>
        <w:t>object_y</w:t>
      </w:r>
      <w:proofErr w:type="spellEnd"/>
      <w:r w:rsidRPr="007E53A9">
        <w:t xml:space="preserve"> specifies the vertical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35C54B44" w14:textId="77777777" w:rsidR="00880B26" w:rsidRPr="007E53A9" w:rsidRDefault="00880B26">
      <w:pPr>
        <w:pStyle w:val="fields"/>
        <w:tabs>
          <w:tab w:val="left" w:pos="5940"/>
        </w:tabs>
        <w:spacing w:after="160"/>
      </w:pPr>
      <w:proofErr w:type="spellStart"/>
      <w:r w:rsidRPr="007D30A0">
        <w:rPr>
          <w:rFonts w:ascii="Courier New" w:hAnsi="Courier New"/>
        </w:rPr>
        <w:t>object_width</w:t>
      </w:r>
      <w:proofErr w:type="spellEnd"/>
      <w:r w:rsidRPr="007E53A9">
        <w:t xml:space="preserve"> specifies the width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6CE54B30"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3826853" w14:textId="77777777" w:rsidR="00880B26" w:rsidRDefault="00880B26">
      <w:pPr>
        <w:pStyle w:val="lastfield"/>
        <w:spacing w:after="160"/>
        <w:rPr>
          <w:rFonts w:eastAsia="Calibri"/>
        </w:rPr>
      </w:pPr>
      <w:r w:rsidRPr="007D30A0">
        <w:rPr>
          <w:rFonts w:ascii="Courier New" w:hAnsi="Courier New"/>
          <w:lang w:val="en-CA"/>
        </w:rPr>
        <w:t>track</w:t>
      </w:r>
      <w:r w:rsidRPr="007D30A0">
        <w:rPr>
          <w:rFonts w:ascii="Courier New" w:hAnsi="Courier New"/>
        </w:rPr>
        <w:t>_</w:t>
      </w:r>
      <w:proofErr w:type="spellStart"/>
      <w:r w:rsidRPr="007D30A0">
        <w:rPr>
          <w:rFonts w:ascii="Courier New" w:hAnsi="Courier New"/>
        </w:rPr>
        <w:t>not_alone_flag</w:t>
      </w:r>
      <w:proofErr w:type="spellEnd"/>
      <w:r w:rsidRPr="00E47AB9">
        <w:t xml:space="preserve"> equal to 1 indicates that the current sub-picture track is not intended to be presented alone without at least one other sub-picture track belonging to the same track group of grouping type </w:t>
      </w:r>
      <w:r w:rsidRPr="007D30A0">
        <w:rPr>
          <w:rFonts w:ascii="Courier New" w:hAnsi="Courier New"/>
          <w:lang w:eastAsia="ja-JP"/>
        </w:rPr>
        <w:t>'2dsr'</w:t>
      </w:r>
      <w:r w:rsidRPr="00E47AB9">
        <w:t xml:space="preserve">. The value 0 indicates that </w:t>
      </w:r>
      <w:r w:rsidRPr="00E47AB9">
        <w:rPr>
          <w:rFonts w:eastAsia="Calibri"/>
        </w:rPr>
        <w:t xml:space="preserve">the current </w:t>
      </w:r>
      <w:r w:rsidRPr="00E47AB9">
        <w:t xml:space="preserve">sub-picture </w:t>
      </w:r>
      <w:r w:rsidRPr="00E47AB9">
        <w:rPr>
          <w:rFonts w:eastAsia="Calibri"/>
        </w:rPr>
        <w:t xml:space="preserve">track may or may not be intended to be presented alone without </w:t>
      </w:r>
      <w:r w:rsidRPr="00E47AB9">
        <w:t xml:space="preserve">at least one other sub-picture track belonging to the same track group of grouping type </w:t>
      </w:r>
      <w:r w:rsidRPr="007D30A0">
        <w:rPr>
          <w:rFonts w:ascii="Courier New" w:hAnsi="Courier New"/>
          <w:lang w:eastAsia="ja-JP"/>
        </w:rPr>
        <w:t>'2dsr'</w:t>
      </w:r>
      <w:r w:rsidRPr="00E47AB9">
        <w:rPr>
          <w:rFonts w:eastAsia="Calibri"/>
        </w:rPr>
        <w:t>.</w:t>
      </w:r>
    </w:p>
    <w:p w14:paraId="2CE9039B" w14:textId="77777777" w:rsidR="00880B26" w:rsidRPr="007A4B6E" w:rsidRDefault="00880B26">
      <w:pPr>
        <w:pStyle w:val="lastfield"/>
        <w:spacing w:after="160"/>
        <w:rPr>
          <w:rFonts w:eastAsia="Malgun Gothic"/>
        </w:rPr>
      </w:pPr>
      <w:proofErr w:type="spellStart"/>
      <w:r w:rsidRPr="007D30A0">
        <w:rPr>
          <w:rFonts w:ascii="Courier New" w:eastAsia="MS Mincho" w:hAnsi="Courier New"/>
        </w:rPr>
        <w:t>track_not_mergeable_flag</w:t>
      </w:r>
      <w:proofErr w:type="spellEnd"/>
      <w:r w:rsidRPr="007A4B6E">
        <w:rPr>
          <w:rFonts w:eastAsia="MS Mincho"/>
        </w:rPr>
        <w:t xml:space="preserve"> equal to 1 indicates </w:t>
      </w:r>
      <w:r w:rsidRPr="007A4B6E">
        <w:rPr>
          <w:rFonts w:eastAsia="Malgun Gothic"/>
        </w:rPr>
        <w:t>that</w:t>
      </w:r>
      <w:r w:rsidRPr="007A4B6E">
        <w:rPr>
          <w:rFonts w:eastAsia="Calibri"/>
        </w:rPr>
        <w:t xml:space="preserve"> the video bitstream carried in the current </w:t>
      </w:r>
      <w:r w:rsidRPr="007A4B6E">
        <w:rPr>
          <w:rFonts w:eastAsia="MS Mincho"/>
        </w:rPr>
        <w:t xml:space="preserve">sub-picture </w:t>
      </w:r>
      <w:r w:rsidRPr="007A4B6E">
        <w:rPr>
          <w:rFonts w:eastAsia="Calibri"/>
        </w:rPr>
        <w:t xml:space="preserve">track cannot be merged with the video bitstream carried in any other </w:t>
      </w:r>
      <w:r w:rsidRPr="007A4B6E">
        <w:rPr>
          <w:rFonts w:eastAsia="MS Mincho"/>
        </w:rPr>
        <w:t xml:space="preserve">sub-picture </w:t>
      </w:r>
      <w:r w:rsidRPr="007A4B6E">
        <w:rPr>
          <w:rFonts w:eastAsia="Calibri"/>
        </w:rPr>
        <w:t xml:space="preserve">tracks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S Mincho"/>
        </w:rPr>
        <w:t xml:space="preserve">, </w:t>
      </w:r>
      <w:r w:rsidRPr="007A4B6E">
        <w:rPr>
          <w:rFonts w:eastAsia="Calibri"/>
        </w:rPr>
        <w:t xml:space="preserve">to generate a single video bitstream without decoding mismatch by rewriting only header data of the bitstreams, where a decoding mismatch refers to </w:t>
      </w:r>
      <w:r w:rsidRPr="007A4B6E">
        <w:rPr>
          <w:rFonts w:eastAsia="MS Mincho"/>
        </w:rPr>
        <w:t xml:space="preserve">the value of any pixel when decoding the video bitstream in the current track is not identical to the value of the same pixel when decoding the merged single video bitstream. An example of such bitstream merging is the reconstruction of an HEVC bitstream as specified in clause </w:t>
      </w:r>
      <w:r>
        <w:rPr>
          <w:rFonts w:eastAsia="MS Mincho"/>
        </w:rPr>
        <w:fldChar w:fldCharType="begin" w:fldLock="1"/>
      </w:r>
      <w:r>
        <w:rPr>
          <w:rFonts w:eastAsia="MS Mincho"/>
        </w:rPr>
        <w:instrText xml:space="preserve"> REF _Ref497302960 \n \h </w:instrText>
      </w:r>
      <w:r>
        <w:rPr>
          <w:rFonts w:eastAsia="MS Mincho"/>
        </w:rPr>
      </w:r>
      <w:r>
        <w:rPr>
          <w:rFonts w:eastAsia="MS Mincho"/>
        </w:rPr>
        <w:fldChar w:fldCharType="separate"/>
      </w:r>
      <w:r>
        <w:rPr>
          <w:rFonts w:eastAsia="MS Mincho"/>
        </w:rPr>
        <w:t>10.1.3.4</w:t>
      </w:r>
      <w:r>
        <w:rPr>
          <w:rFonts w:eastAsia="MS Mincho"/>
        </w:rPr>
        <w:fldChar w:fldCharType="end"/>
      </w:r>
      <w:r w:rsidRPr="007A4B6E">
        <w:rPr>
          <w:rFonts w:eastAsia="MS Mincho"/>
        </w:rPr>
        <w:t xml:space="preserve"> when </w:t>
      </w:r>
      <w:r w:rsidRPr="007A4B6E">
        <w:rPr>
          <w:rFonts w:eastAsia="Malgun Gothic"/>
        </w:rPr>
        <w:t xml:space="preserve">the untransformed sample entry type of the track with the given </w:t>
      </w:r>
      <w:proofErr w:type="spellStart"/>
      <w:r w:rsidRPr="007A4B6E">
        <w:rPr>
          <w:rFonts w:eastAsia="Malgun Gothic"/>
        </w:rPr>
        <w:t>track_ID</w:t>
      </w:r>
      <w:proofErr w:type="spellEnd"/>
      <w:r w:rsidRPr="007A4B6E">
        <w:rPr>
          <w:rFonts w:eastAsia="Malgun Gothic"/>
        </w:rPr>
        <w:t xml:space="preserve"> is equal to </w:t>
      </w:r>
      <w:r w:rsidRPr="007D30A0">
        <w:rPr>
          <w:rFonts w:ascii="Courier New" w:eastAsia="Malgun Gothic" w:hAnsi="Courier New"/>
        </w:rPr>
        <w:t>'hvc2'</w:t>
      </w:r>
      <w:r w:rsidRPr="007A4B6E">
        <w:rPr>
          <w:rFonts w:eastAsia="MS Mincho"/>
        </w:rPr>
        <w:t xml:space="preserve">. </w:t>
      </w:r>
      <w:proofErr w:type="spellStart"/>
      <w:r w:rsidRPr="007D30A0">
        <w:rPr>
          <w:rFonts w:ascii="Courier New" w:eastAsia="MS Mincho" w:hAnsi="Courier New"/>
        </w:rPr>
        <w:t>track_not_mergeable_flag</w:t>
      </w:r>
      <w:proofErr w:type="spellEnd"/>
      <w:r w:rsidRPr="007A4B6E">
        <w:rPr>
          <w:rFonts w:eastAsia="MS Mincho"/>
        </w:rPr>
        <w:t xml:space="preserve"> equal to 0 indicates </w:t>
      </w:r>
      <w:r w:rsidRPr="007A4B6E">
        <w:rPr>
          <w:rFonts w:eastAsia="Malgun Gothic"/>
        </w:rPr>
        <w:t xml:space="preserve">that the </w:t>
      </w:r>
      <w:r w:rsidRPr="007A4B6E">
        <w:rPr>
          <w:rFonts w:eastAsia="Calibri"/>
        </w:rPr>
        <w:t xml:space="preserve">video bitstream carried in the </w:t>
      </w:r>
      <w:r w:rsidRPr="007A4B6E">
        <w:rPr>
          <w:rFonts w:eastAsia="Malgun Gothic"/>
        </w:rPr>
        <w:t xml:space="preserve">current </w:t>
      </w:r>
      <w:r w:rsidRPr="007A4B6E">
        <w:rPr>
          <w:rFonts w:eastAsia="MS Mincho"/>
        </w:rPr>
        <w:t xml:space="preserve">sub-picture </w:t>
      </w:r>
      <w:r w:rsidRPr="007A4B6E">
        <w:rPr>
          <w:rFonts w:eastAsia="Malgun Gothic"/>
        </w:rPr>
        <w:t xml:space="preserve">track can be merged with </w:t>
      </w:r>
      <w:r w:rsidRPr="007A4B6E">
        <w:rPr>
          <w:rFonts w:eastAsia="Calibri"/>
        </w:rPr>
        <w:t xml:space="preserve">the video bitstream carried in </w:t>
      </w:r>
      <w:r w:rsidRPr="007A4B6E">
        <w:rPr>
          <w:rFonts w:eastAsia="Malgun Gothic"/>
        </w:rPr>
        <w:t xml:space="preserve">at least </w:t>
      </w:r>
      <w:r>
        <w:rPr>
          <w:rFonts w:eastAsia="Malgun Gothic"/>
        </w:rPr>
        <w:t xml:space="preserve">one </w:t>
      </w:r>
      <w:r w:rsidRPr="007A4B6E">
        <w:rPr>
          <w:rFonts w:eastAsia="Malgun Gothic"/>
        </w:rPr>
        <w:t xml:space="preserve">other </w:t>
      </w:r>
      <w:r w:rsidRPr="007A4B6E">
        <w:rPr>
          <w:rFonts w:eastAsia="MS Mincho"/>
        </w:rPr>
        <w:t xml:space="preserve">sub-picture </w:t>
      </w:r>
      <w:r w:rsidRPr="007A4B6E">
        <w:rPr>
          <w:rFonts w:eastAsia="Malgun Gothic"/>
        </w:rPr>
        <w:t xml:space="preserve">track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algun Gothic"/>
        </w:rPr>
        <w:t xml:space="preserve"> to generate such a single video bitstream in such a manner as described above.</w:t>
      </w:r>
    </w:p>
    <w:p w14:paraId="023C27C8" w14:textId="77777777" w:rsidR="00880B26" w:rsidRPr="0070096C" w:rsidRDefault="00880B26">
      <w:pPr>
        <w:ind w:left="1440"/>
        <w:rPr>
          <w:sz w:val="18"/>
          <w:szCs w:val="18"/>
        </w:rPr>
      </w:pPr>
      <w:r w:rsidRPr="008C3C37">
        <w:rPr>
          <w:rFonts w:eastAsia="Malgun Gothic"/>
          <w:sz w:val="18"/>
          <w:szCs w:val="18"/>
          <w:lang w:eastAsia="ko-KR"/>
        </w:rPr>
        <w:t>NOTE</w:t>
      </w:r>
      <w:r w:rsidRPr="007B6199">
        <w:rPr>
          <w:rFonts w:eastAsia="Malgun Gothic"/>
          <w:sz w:val="18"/>
          <w:szCs w:val="18"/>
          <w:lang w:eastAsia="ko-KR"/>
        </w:rPr>
        <w:t>:</w:t>
      </w:r>
      <w:r w:rsidRPr="003B63DA">
        <w:rPr>
          <w:sz w:val="18"/>
          <w:szCs w:val="18"/>
          <w:lang w:val="en-CA"/>
        </w:rPr>
        <w:t xml:space="preserve"> </w:t>
      </w:r>
      <w:r w:rsidRPr="003B63DA">
        <w:rPr>
          <w:sz w:val="18"/>
          <w:szCs w:val="18"/>
          <w:lang w:val="en-CA"/>
        </w:rPr>
        <w:tab/>
      </w:r>
      <w:r>
        <w:rPr>
          <w:sz w:val="18"/>
          <w:szCs w:val="18"/>
          <w:lang w:val="en-CA"/>
        </w:rPr>
        <w:t>When</w:t>
      </w:r>
      <w:r>
        <w:rPr>
          <w:rFonts w:eastAsia="Malgun Gothic"/>
          <w:sz w:val="18"/>
          <w:szCs w:val="18"/>
          <w:lang w:eastAsia="ko-KR"/>
        </w:rPr>
        <w:t xml:space="preserve"> HEVC (i.e., </w:t>
      </w:r>
      <w:r w:rsidRPr="00326CB7">
        <w:rPr>
          <w:sz w:val="18"/>
          <w:szCs w:val="18"/>
        </w:rPr>
        <w:t>Rec. ITU-T H.265 | ISO/IEC 23008-2</w:t>
      </w:r>
      <w:r>
        <w:rPr>
          <w:rFonts w:eastAsia="Malgun Gothic"/>
          <w:sz w:val="18"/>
          <w:szCs w:val="18"/>
          <w:lang w:eastAsia="ko-KR"/>
        </w:rPr>
        <w:t xml:space="preserve">) is the video codec used for encoding of the bitstreams carried in the sub-picture tracks, </w:t>
      </w:r>
      <w:proofErr w:type="spellStart"/>
      <w:r w:rsidRPr="007D30A0">
        <w:rPr>
          <w:rFonts w:ascii="Courier New" w:hAnsi="Courier New"/>
          <w:sz w:val="18"/>
          <w:szCs w:val="18"/>
        </w:rPr>
        <w:t>track_not_mergeable_flag</w:t>
      </w:r>
      <w:proofErr w:type="spellEnd"/>
      <w:r w:rsidRPr="0037613C">
        <w:rPr>
          <w:sz w:val="18"/>
          <w:szCs w:val="18"/>
        </w:rPr>
        <w:t xml:space="preserve"> equal to 0 </w:t>
      </w:r>
      <w:r>
        <w:rPr>
          <w:sz w:val="18"/>
          <w:szCs w:val="18"/>
        </w:rPr>
        <w:t xml:space="preserve">means that the HEVC bitstream carried in the current sub-picture track contains and only contains one or more MCTSs that can be indicated by a temporal MCTSs SEI message as specified in HEVC </w:t>
      </w:r>
      <w:r w:rsidRPr="00326CB7">
        <w:rPr>
          <w:sz w:val="18"/>
          <w:szCs w:val="18"/>
        </w:rPr>
        <w:t>version 5</w:t>
      </w:r>
      <w:r>
        <w:rPr>
          <w:sz w:val="18"/>
          <w:szCs w:val="18"/>
        </w:rPr>
        <w:t xml:space="preserve"> published by the ITU-T in </w:t>
      </w:r>
      <w:proofErr w:type="spellStart"/>
      <w:r>
        <w:rPr>
          <w:sz w:val="18"/>
          <w:szCs w:val="18"/>
        </w:rPr>
        <w:t>Feburary</w:t>
      </w:r>
      <w:proofErr w:type="spellEnd"/>
      <w:r>
        <w:rPr>
          <w:sz w:val="18"/>
          <w:szCs w:val="18"/>
        </w:rPr>
        <w:t xml:space="preserve"> 2018, or a later version of HEVC</w:t>
      </w:r>
      <w:r w:rsidRPr="006F1E54">
        <w:rPr>
          <w:rFonts w:eastAsia="Malgun Gothic"/>
          <w:sz w:val="18"/>
          <w:szCs w:val="18"/>
          <w:lang w:eastAsia="ko-KR"/>
        </w:rPr>
        <w:t>.</w:t>
      </w:r>
    </w:p>
    <w:p w14:paraId="58CEC84C" w14:textId="77777777" w:rsidR="00880B26" w:rsidRPr="007E53A9" w:rsidRDefault="00880B26" w:rsidP="00B520EB">
      <w:pPr>
        <w:pStyle w:val="Heading2"/>
      </w:pPr>
      <w:bookmarkStart w:id="1176" w:name="_Ref522176413"/>
      <w:r w:rsidRPr="00CE1945">
        <w:t xml:space="preserve">Spatial </w:t>
      </w:r>
      <w:r>
        <w:t>r</w:t>
      </w:r>
      <w:r w:rsidRPr="00CE1945">
        <w:t>elationship 2D sample group</w:t>
      </w:r>
      <w:bookmarkEnd w:id="1176"/>
    </w:p>
    <w:p w14:paraId="0FE6DEA3" w14:textId="77777777" w:rsidR="00880B26" w:rsidRPr="007E53A9" w:rsidRDefault="00880B26" w:rsidP="00B520EB">
      <w:pPr>
        <w:pStyle w:val="Heading3"/>
      </w:pPr>
      <w:bookmarkStart w:id="1177" w:name="_Toc498610283"/>
      <w:bookmarkStart w:id="1178" w:name="_Ref522187179"/>
      <w:r w:rsidRPr="007E53A9">
        <w:t>Definition</w:t>
      </w:r>
      <w:bookmarkEnd w:id="1177"/>
      <w:bookmarkEnd w:id="1178"/>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for sample grouping declares the positions and sizes of the samples from a sub-picture track in a spatial relationship track group. Version 1 of the </w:t>
      </w:r>
      <w:proofErr w:type="spellStart"/>
      <w:r w:rsidRPr="007D30A0">
        <w:rPr>
          <w:rFonts w:ascii="Courier New" w:hAnsi="Courier New"/>
          <w:sz w:val="20"/>
          <w:szCs w:val="20"/>
          <w:lang w:eastAsia="ja-JP"/>
        </w:rPr>
        <w:t>SampleToGroupBox</w:t>
      </w:r>
      <w:proofErr w:type="spellEnd"/>
      <w:r w:rsidRPr="007E53A9">
        <w:rPr>
          <w:sz w:val="20"/>
          <w:szCs w:val="20"/>
          <w:lang w:eastAsia="ja-JP"/>
        </w:rPr>
        <w:t xml:space="preserve"> shall be used when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proofErr w:type="spellStart"/>
      <w:r w:rsidRPr="007D30A0">
        <w:rPr>
          <w:rFonts w:ascii="Courier New" w:hAnsi="Courier New"/>
          <w:sz w:val="20"/>
          <w:szCs w:val="20"/>
          <w:lang w:eastAsia="ja-JP"/>
        </w:rPr>
        <w:t>grouping_type_parameter</w:t>
      </w:r>
      <w:proofErr w:type="spellEnd"/>
      <w:r w:rsidRPr="007E53A9">
        <w:rPr>
          <w:sz w:val="20"/>
          <w:szCs w:val="20"/>
          <w:lang w:eastAsia="ja-JP"/>
        </w:rPr>
        <w:t xml:space="preserve"> shall be equal to </w:t>
      </w:r>
      <w:proofErr w:type="spellStart"/>
      <w:r w:rsidRPr="007D30A0">
        <w:rPr>
          <w:rFonts w:ascii="Courier New" w:hAnsi="Courier New"/>
          <w:sz w:val="20"/>
          <w:szCs w:val="20"/>
          <w:lang w:eastAsia="ja-JP"/>
        </w:rPr>
        <w:t>track_group_id</w:t>
      </w:r>
      <w:proofErr w:type="spellEnd"/>
      <w:r w:rsidRPr="007E53A9">
        <w:rPr>
          <w:sz w:val="20"/>
          <w:szCs w:val="20"/>
          <w:lang w:eastAsia="ja-JP"/>
        </w:rPr>
        <w:t xml:space="preserve"> of the corresponding spatial relationship track group.</w:t>
      </w:r>
    </w:p>
    <w:p w14:paraId="09BC6F6B" w14:textId="77777777" w:rsidR="00880B26" w:rsidRPr="007E53A9" w:rsidRDefault="00880B26">
      <w:pPr>
        <w:spacing w:after="160" w:line="240" w:lineRule="atLeast"/>
        <w:rPr>
          <w:sz w:val="20"/>
          <w:szCs w:val="20"/>
        </w:rPr>
      </w:pPr>
      <w:r w:rsidRPr="007E53A9">
        <w:rPr>
          <w:sz w:val="20"/>
          <w:szCs w:val="20"/>
        </w:rPr>
        <w:t xml:space="preserve">There are restrictions both on the presence of this sample grouping, and on the values of the fields; see </w:t>
      </w:r>
      <w:r>
        <w:rPr>
          <w:sz w:val="20"/>
          <w:szCs w:val="20"/>
        </w:rPr>
        <w:t xml:space="preserve">clause </w:t>
      </w:r>
      <w:r>
        <w:rPr>
          <w:sz w:val="20"/>
          <w:szCs w:val="20"/>
        </w:rPr>
        <w:fldChar w:fldCharType="begin" w:fldLock="1"/>
      </w:r>
      <w:r>
        <w:rPr>
          <w:sz w:val="20"/>
          <w:szCs w:val="20"/>
        </w:rPr>
        <w:instrText xml:space="preserve"> REF _Ref517084754 \n \h </w:instrText>
      </w:r>
      <w:r>
        <w:rPr>
          <w:sz w:val="20"/>
          <w:szCs w:val="20"/>
        </w:rPr>
      </w:r>
      <w:r>
        <w:rPr>
          <w:sz w:val="20"/>
          <w:szCs w:val="20"/>
        </w:rPr>
        <w:fldChar w:fldCharType="separate"/>
      </w:r>
      <w:r>
        <w:rPr>
          <w:sz w:val="20"/>
          <w:szCs w:val="20"/>
        </w:rPr>
        <w:t>7.1.11.2.1</w:t>
      </w:r>
      <w:r>
        <w:rPr>
          <w:sz w:val="20"/>
          <w:szCs w:val="20"/>
        </w:rPr>
        <w:fldChar w:fldCharType="end"/>
      </w:r>
      <w:r w:rsidRPr="007E53A9">
        <w:rPr>
          <w:sz w:val="20"/>
          <w:szCs w:val="20"/>
        </w:rPr>
        <w:t>.</w:t>
      </w:r>
    </w:p>
    <w:p w14:paraId="1D0B08D5" w14:textId="77777777" w:rsidR="00880B26" w:rsidRPr="007E53A9" w:rsidRDefault="00880B26" w:rsidP="00B520EB">
      <w:pPr>
        <w:pStyle w:val="Heading3"/>
      </w:pPr>
      <w:bookmarkStart w:id="1179" w:name="_Toc498610284"/>
      <w:r w:rsidRPr="007E53A9">
        <w:lastRenderedPageBreak/>
        <w:t>Syntax</w:t>
      </w:r>
      <w:bookmarkEnd w:id="1179"/>
    </w:p>
    <w:p w14:paraId="4B5E8641" w14:textId="77777777" w:rsidR="00880B26" w:rsidRPr="006D2D76" w:rsidRDefault="00880B26">
      <w:pPr>
        <w:pStyle w:val="code"/>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6D2D76">
        <w:rPr>
          <w:rFonts w:cs="Courier"/>
          <w:color w:val="000000"/>
          <w:lang w:eastAsia="fr-FR"/>
        </w:rPr>
        <w:t>}</w:t>
      </w:r>
    </w:p>
    <w:p w14:paraId="04515245" w14:textId="77777777" w:rsidR="00880B26" w:rsidRPr="007E53A9" w:rsidRDefault="00880B26" w:rsidP="00B520EB">
      <w:pPr>
        <w:pStyle w:val="Heading3"/>
      </w:pPr>
      <w:bookmarkStart w:id="1180" w:name="_Toc498610285"/>
      <w:bookmarkStart w:id="1181" w:name="_Ref529902013"/>
      <w:bookmarkStart w:id="1182" w:name="_Ref22913273"/>
      <w:r w:rsidRPr="007E53A9">
        <w:t>Semantics</w:t>
      </w:r>
      <w:bookmarkEnd w:id="1180"/>
      <w:bookmarkEnd w:id="1181"/>
      <w:bookmarkEnd w:id="1182"/>
    </w:p>
    <w:p w14:paraId="3ECDCEB3"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proofErr w:type="spellStart"/>
      <w:r w:rsidRPr="007D30A0">
        <w:rPr>
          <w:rFonts w:ascii="Courier New" w:hAnsi="Courier New"/>
        </w:rPr>
        <w:t>object_width</w:t>
      </w:r>
      <w:proofErr w:type="spellEnd"/>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0F8F8A94"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1579D7A" w14:textId="77777777" w:rsidR="002039FE" w:rsidRDefault="002039FE" w:rsidP="002039FE">
      <w:pPr>
        <w:pStyle w:val="Heading1"/>
      </w:pPr>
      <w:bookmarkStart w:id="1183" w:name="_Toc96416173"/>
      <w:r w:rsidRPr="000A373A">
        <w:t xml:space="preserve">Signaling </w:t>
      </w:r>
      <w:r>
        <w:t>of M</w:t>
      </w:r>
      <w:proofErr w:type="spellStart"/>
      <w:r w:rsidRPr="000A373A">
        <w:rPr>
          <w:lang w:val="en-CA"/>
        </w:rPr>
        <w:t>ulti</w:t>
      </w:r>
      <w:proofErr w:type="spellEnd"/>
      <w:r w:rsidRPr="000A373A">
        <w:rPr>
          <w:lang w:val="en-CA"/>
        </w:rPr>
        <w:t>-</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nformation in the VVC File Format</w:t>
      </w:r>
      <w:bookmarkEnd w:id="1183"/>
    </w:p>
    <w:p w14:paraId="09412EC2" w14:textId="77777777" w:rsidR="002039FE" w:rsidRPr="00361083" w:rsidRDefault="002039FE" w:rsidP="002039FE">
      <w:pPr>
        <w:pStyle w:val="Heading2"/>
      </w:pPr>
      <w:r w:rsidRPr="00361083">
        <w:t>Introduction</w:t>
      </w:r>
    </w:p>
    <w:p w14:paraId="24AB8F5C" w14:textId="77777777" w:rsidR="002039FE" w:rsidRDefault="002039FE" w:rsidP="002039FE">
      <w:r w:rsidRPr="00B72375">
        <w:rPr>
          <w:highlight w:val="yellow"/>
        </w:rPr>
        <w:t xml:space="preserve">From the minutes of File-format October 2020: We add to the </w:t>
      </w:r>
      <w:proofErr w:type="spellStart"/>
      <w:r w:rsidRPr="00B72375">
        <w:rPr>
          <w:highlight w:val="yellow"/>
        </w:rPr>
        <w:t>TuC</w:t>
      </w:r>
      <w:proofErr w:type="spellEnd"/>
      <w:r w:rsidRPr="00B72375">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76AE6BE1" w14:textId="77777777" w:rsidR="002039FE" w:rsidRDefault="002039FE" w:rsidP="002039FE">
      <w:pPr>
        <w:rPr>
          <w:lang w:val="en-CA"/>
        </w:rPr>
      </w:pPr>
      <w:r>
        <w:rPr>
          <w:lang w:val="en-CA"/>
        </w:rPr>
        <w:t>In this contribution, we propose a system-layer alternative to the signaling of recommended multi-</w:t>
      </w:r>
      <w:r>
        <w:rPr>
          <w:lang w:val="en-CA"/>
        </w:rPr>
        <w:lastRenderedPageBreak/>
        <w:t>layer picture compositing information. In particular, two new entity groups for the VVC file format are proposed for this purpose.</w:t>
      </w:r>
    </w:p>
    <w:p w14:paraId="1C6D9179" w14:textId="77777777" w:rsidR="002039FE" w:rsidRDefault="002039FE" w:rsidP="002039FE">
      <w:pPr>
        <w:rPr>
          <w:lang w:val="en-CA"/>
        </w:rPr>
      </w:pPr>
      <w:bookmarkStart w:id="1184"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327296D0"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185" w:name="_Hlk52967194"/>
      <w:r>
        <w:rPr>
          <w:lang w:val="en-CA"/>
        </w:rPr>
        <w:t xml:space="preserve">recommended composite layers info entity group </w:t>
      </w:r>
      <w:bookmarkEnd w:id="1185"/>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flag to indicate if scaling of decoded layer pictures in the composite picture is enabled</w:t>
      </w:r>
    </w:p>
    <w:p w14:paraId="5A93288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flag to indicate if decoded layer pictures may overlap in the composite picture</w:t>
      </w:r>
    </w:p>
    <w:p w14:paraId="5A87BA35"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number of OLSs</w:t>
      </w:r>
    </w:p>
    <w:p w14:paraId="23FF6F4D" w14:textId="77777777" w:rsidR="002039FE" w:rsidRPr="00702C3F"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For each OLS</w:t>
      </w:r>
    </w:p>
    <w:p w14:paraId="195DB3F8" w14:textId="77777777" w:rsidR="002039FE" w:rsidRPr="005B60C5"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size of the composite picture</w:t>
      </w:r>
    </w:p>
    <w:p w14:paraId="071CEE58"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7D910532" w14:textId="77777777" w:rsidR="002039FE" w:rsidRDefault="002039FE" w:rsidP="002039FE">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Heading2"/>
        <w:rPr>
          <w:lang w:val="en-CA"/>
        </w:rPr>
      </w:pPr>
      <w:r>
        <w:rPr>
          <w:lang w:val="en-CA"/>
        </w:rPr>
        <w:t>Proposed New Signaling for Amendment in [1]</w:t>
      </w:r>
    </w:p>
    <w:p w14:paraId="5BFD1B48" w14:textId="77777777" w:rsidR="002039FE" w:rsidRDefault="002039FE" w:rsidP="002039FE">
      <w:pPr>
        <w:pStyle w:val="Heading3"/>
        <w:rPr>
          <w:lang w:val="en-CA"/>
        </w:rPr>
      </w:pPr>
      <w:bookmarkStart w:id="1186"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lastRenderedPageBreak/>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proofErr w:type="spellStart"/>
      <w:r w:rsidRPr="007D30A0">
        <w:rPr>
          <w:rFonts w:ascii="Courier New" w:eastAsia="MS Mincho" w:hAnsi="Courier New" w:cs="Courier New"/>
          <w:szCs w:val="21"/>
        </w:rPr>
        <w:t>layer_count</w:t>
      </w:r>
      <w:proofErr w:type="spellEnd"/>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layer_id</w:t>
      </w:r>
      <w:r w:rsidRPr="004A1D64">
        <w:rPr>
          <w:rFonts w:eastAsia="MS Mincho"/>
          <w:sz w:val="21"/>
        </w:rPr>
        <w:t xml:space="preserve">: </w:t>
      </w:r>
      <w:r w:rsidRPr="00A04521">
        <w:rPr>
          <w:rFonts w:eastAsia="MS Mincho"/>
        </w:rPr>
        <w:t xml:space="preserve">provides the </w:t>
      </w:r>
      <w:proofErr w:type="spellStart"/>
      <w:r>
        <w:rPr>
          <w:rFonts w:eastAsia="MS Mincho"/>
        </w:rPr>
        <w:t>nuh_layer_id</w:t>
      </w:r>
      <w:proofErr w:type="spellEnd"/>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proofErr w:type="spellStart"/>
      <w:r w:rsidRPr="00DE0836">
        <w:rPr>
          <w:rFonts w:ascii="Courier New" w:hAnsi="Courier New" w:cs="Courier New"/>
          <w:lang w:val="en-CA"/>
        </w:rPr>
        <w:t>lcpi_top_left_pos_ver</w:t>
      </w:r>
      <w:proofErr w:type="spellEnd"/>
      <w:r>
        <w:rPr>
          <w:lang w:val="en-CA"/>
        </w:rPr>
        <w:t xml:space="preserve">, </w:t>
      </w:r>
      <w:proofErr w:type="spellStart"/>
      <w:r w:rsidRPr="00DE0836">
        <w:rPr>
          <w:rFonts w:ascii="Courier New" w:hAnsi="Courier New" w:cs="Courier New"/>
          <w:lang w:val="en-CA"/>
        </w:rPr>
        <w:t>lcpi_top_left_pos_</w:t>
      </w:r>
      <w:r>
        <w:rPr>
          <w:rFonts w:ascii="Courier New" w:hAnsi="Courier New" w:cs="Courier New"/>
          <w:lang w:val="en-CA"/>
        </w:rPr>
        <w:t>hor</w:t>
      </w:r>
      <w:proofErr w:type="spellEnd"/>
      <w:r w:rsidRPr="00E60A06">
        <w:rPr>
          <w:rFonts w:eastAsia="SimSun"/>
          <w:noProof/>
          <w:lang w:val="en-CA"/>
        </w:rPr>
        <w:t xml:space="preserve">, </w:t>
      </w:r>
      <w:proofErr w:type="spellStart"/>
      <w:r w:rsidRPr="00DE0836">
        <w:rPr>
          <w:rFonts w:ascii="Courier New" w:hAnsi="Courier New" w:cs="Courier New"/>
          <w:lang w:val="en-CA"/>
        </w:rPr>
        <w:t>lcpi_width</w:t>
      </w:r>
      <w:proofErr w:type="spellEnd"/>
      <w:r>
        <w:rPr>
          <w:rFonts w:eastAsia="SimSun"/>
          <w:noProof/>
          <w:lang w:val="en-CA"/>
        </w:rPr>
        <w:t>,</w:t>
      </w:r>
      <w:r w:rsidRPr="00E60A06">
        <w:rPr>
          <w:lang w:val="en-CA"/>
        </w:rPr>
        <w:t xml:space="preserve"> and </w:t>
      </w:r>
      <w:proofErr w:type="spellStart"/>
      <w:r w:rsidRPr="00DE0836">
        <w:rPr>
          <w:rFonts w:ascii="Courier New" w:hAnsi="Courier New" w:cs="Courier New"/>
          <w:lang w:val="en-CA"/>
        </w:rPr>
        <w:t>lcpi_height</w:t>
      </w:r>
      <w:proofErr w:type="spellEnd"/>
      <w:r w:rsidRPr="00E60A06">
        <w:rPr>
          <w:rFonts w:eastAsia="SimSun"/>
          <w:noProof/>
          <w:lang w:val="en-CA"/>
        </w:rPr>
        <w:t xml:space="preserve"> </w:t>
      </w:r>
      <w:r w:rsidRPr="00E60A06">
        <w:rPr>
          <w:lang w:val="en-CA"/>
        </w:rPr>
        <w:t xml:space="preserve"> syntax elements.</w:t>
      </w:r>
    </w:p>
    <w:p w14:paraId="1641E574" w14:textId="77777777" w:rsidR="002039FE" w:rsidRDefault="002039FE" w:rsidP="002039FE">
      <w:pPr>
        <w:pStyle w:val="fields"/>
        <w:rPr>
          <w:rFonts w:eastAsia="SimSun"/>
          <w:bCs/>
          <w:noProof/>
          <w:lang w:val="en-CA"/>
        </w:rPr>
      </w:pPr>
      <w:proofErr w:type="spellStart"/>
      <w:r w:rsidRPr="00861E29">
        <w:rPr>
          <w:rFonts w:ascii="Courier New" w:hAnsi="Courier New" w:cs="Courier New"/>
          <w:bCs/>
          <w:lang w:val="en-CA"/>
        </w:rPr>
        <w:t>lcpi_top_left_pos_ver</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lcpi_top_left_pos_</w:t>
      </w:r>
      <w:r>
        <w:rPr>
          <w:rFonts w:ascii="Courier New" w:hAnsi="Courier New" w:cs="Courier New"/>
          <w:bCs/>
          <w:lang w:val="en-CA"/>
        </w:rPr>
        <w:t>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proofErr w:type="spellStart"/>
      <w:r w:rsidRPr="00861E29">
        <w:rPr>
          <w:rFonts w:ascii="Courier New" w:hAnsi="Courier New" w:cs="Courier New"/>
          <w:bCs/>
          <w:lang w:val="en-CA"/>
        </w:rPr>
        <w:t>lcpi_width</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Heading3"/>
        <w:rPr>
          <w:lang w:val="en-CA"/>
        </w:rPr>
      </w:pPr>
      <w:r>
        <w:rPr>
          <w:lang w:val="en-CA"/>
        </w:rPr>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lastRenderedPageBreak/>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r>
        <w:rPr>
          <w:rFonts w:eastAsia="SimSun"/>
          <w:bCs/>
          <w:noProof/>
          <w:lang w:val="en-CA"/>
        </w:rPr>
        <w:t xml:space="preserve">rcli_layer_scaling_enabled_flag equal to 1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rcli_layer_overlap_enabled_flag</w:t>
      </w:r>
      <w:r>
        <w:rPr>
          <w:rFonts w:eastAsia="SimSun"/>
          <w:bCs/>
          <w:noProof/>
          <w:lang w:val="en-CA"/>
        </w:rPr>
        <w:t xml:space="preserve"> equal to 0 indicates that all</w:t>
      </w:r>
      <w:r>
        <w:rPr>
          <w:lang w:val="en-CA"/>
        </w:rPr>
        <w:t xml:space="preserve"> values of Count[ y][ x ] shall be </w:t>
      </w:r>
      <w:proofErr w:type="spellStart"/>
      <w:r>
        <w:rPr>
          <w:lang w:val="en-CA"/>
        </w:rPr>
        <w:t>les</w:t>
      </w:r>
      <w:proofErr w:type="spellEnd"/>
      <w:r>
        <w:rPr>
          <w:lang w:val="en-CA"/>
        </w:rPr>
        <w:t xml:space="preserve">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proofErr w:type="spellStart"/>
      <w:r w:rsidRPr="00D802E5">
        <w:rPr>
          <w:rFonts w:ascii="Courier New" w:hAnsi="Courier New" w:cs="Courier New"/>
          <w:bCs/>
          <w:lang w:val="en-CA"/>
        </w:rPr>
        <w:t>rcli_unit_size_ver</w:t>
      </w:r>
      <w:proofErr w:type="spellEnd"/>
      <w:r w:rsidRPr="00D802E5">
        <w:rPr>
          <w:rFonts w:ascii="Courier New" w:eastAsia="SimSun" w:hAnsi="Courier New" w:cs="Courier New"/>
          <w:bCs/>
          <w:noProof/>
          <w:lang w:val="en-CA"/>
        </w:rPr>
        <w:t>[ i ]</w:t>
      </w:r>
      <w:r>
        <w:rPr>
          <w:bCs/>
          <w:lang w:val="en-CA"/>
        </w:rPr>
        <w:t xml:space="preserve"> and </w:t>
      </w:r>
      <w:proofErr w:type="spellStart"/>
      <w:r w:rsidRPr="00D802E5">
        <w:rPr>
          <w:rFonts w:ascii="Courier New" w:hAnsi="Courier New" w:cs="Courier New"/>
          <w:bCs/>
          <w:lang w:val="en-CA"/>
        </w:rPr>
        <w:t>rcli_unit_size_hor</w:t>
      </w:r>
      <w:proofErr w:type="spellEnd"/>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w:t>
      </w:r>
      <w:proofErr w:type="spellStart"/>
      <w:r>
        <w:rPr>
          <w:bCs/>
          <w:lang w:val="en-CA"/>
        </w:rPr>
        <w:t>i-th</w:t>
      </w:r>
      <w:proofErr w:type="spellEnd"/>
      <w:r>
        <w:rPr>
          <w:bCs/>
          <w:lang w:val="en-CA"/>
        </w:rPr>
        <w:t xml:space="preserve"> OLS. </w:t>
      </w:r>
      <w:r w:rsidRPr="003001F7">
        <w:rPr>
          <w:bCs/>
          <w:lang w:val="en-CA"/>
        </w:rPr>
        <w:t xml:space="preserve">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lastRenderedPageBreak/>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in the composition process in subclause 2.3 for the i-th OLS.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proofErr w:type="spellStart"/>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t_ver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proofErr w:type="spellStart"/>
      <w:r w:rsidRPr="00D802E5">
        <w:rPr>
          <w:rFonts w:ascii="Courier New" w:hAnsi="Courier New" w:cs="Courier New"/>
          <w:bCs/>
          <w:lang w:val="en-CA"/>
        </w:rPr>
        <w:t>rcli_offset_hor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w:t>
      </w:r>
      <w:proofErr w:type="spellStart"/>
      <w:r>
        <w:rPr>
          <w:bCs/>
          <w:lang w:val="en-CA"/>
        </w:rPr>
        <w:t>i-th</w:t>
      </w:r>
      <w:proofErr w:type="spellEnd"/>
      <w:r>
        <w:rPr>
          <w:bCs/>
          <w:lang w:val="en-CA"/>
        </w:rPr>
        <w:t xml:space="preserve"> OLS</w:t>
      </w:r>
      <w:r w:rsidRPr="003001F7">
        <w:rPr>
          <w:bCs/>
          <w:lang w:val="en-CA"/>
        </w:rPr>
        <w:t xml:space="preserve">.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186"/>
    </w:p>
    <w:bookmarkEnd w:id="1184"/>
    <w:p w14:paraId="7FFAD4A4" w14:textId="77777777" w:rsidR="002039FE" w:rsidRDefault="002039FE" w:rsidP="002039FE">
      <w:pPr>
        <w:pStyle w:val="Heading3"/>
        <w:rPr>
          <w:lang w:val="en-CA"/>
        </w:rPr>
      </w:pPr>
      <w:r>
        <w:rPr>
          <w:lang w:val="en-CA"/>
        </w:rPr>
        <w:t>Recommended composition process (from [2])</w:t>
      </w:r>
    </w:p>
    <w:p w14:paraId="54BC8DE4" w14:textId="77777777" w:rsidR="002039FE" w:rsidRDefault="002039FE" w:rsidP="002039FE">
      <w:pPr>
        <w:jc w:val="left"/>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p>
    <w:p w14:paraId="609C3679" w14:textId="77777777" w:rsidR="002039FE" w:rsidRDefault="002039FE" w:rsidP="002039FE">
      <w:pPr>
        <w:jc w:val="left"/>
        <w:rPr>
          <w:rFonts w:eastAsia="SimSun"/>
          <w:noProof/>
          <w:lang w:val="en-CA"/>
        </w:rPr>
      </w:pPr>
      <w:proofErr w:type="spellStart"/>
      <w:r w:rsidRPr="00FD6C35">
        <w:rPr>
          <w:lang w:val="en-CA"/>
        </w:rPr>
        <w:t>Composite</w:t>
      </w:r>
      <w:r>
        <w:rPr>
          <w:lang w:val="en-CA"/>
        </w:rPr>
        <w:t>Picture</w:t>
      </w:r>
      <w:proofErr w:type="spellEnd"/>
      <w:r>
        <w:rPr>
          <w:lang w:val="en-CA"/>
        </w:rPr>
        <w:t>[ 0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jc w:val="left"/>
        <w:rPr>
          <w:rFonts w:eastAsia="SimSun"/>
          <w:noProof/>
          <w:lang w:val="en-CA"/>
        </w:rPr>
      </w:pPr>
      <w:proofErr w:type="spellStart"/>
      <w:r w:rsidRPr="00FD6C35">
        <w:rPr>
          <w:lang w:val="en-CA"/>
        </w:rPr>
        <w:t>Composite</w:t>
      </w:r>
      <w:r>
        <w:rPr>
          <w:lang w:val="en-CA"/>
        </w:rPr>
        <w:t>Picture</w:t>
      </w:r>
      <w:proofErr w:type="spellEnd"/>
      <w:r w:rsidRPr="00F07F0C">
        <w:rPr>
          <w:noProof/>
          <w:lang w:val="en-CA"/>
        </w:rPr>
        <w:t>[</w:t>
      </w:r>
      <w:r>
        <w:rPr>
          <w:noProof/>
          <w:lang w:val="en-CA"/>
        </w:rPr>
        <w:t> cIdx </w:t>
      </w:r>
      <w:r w:rsidRPr="00F07F0C">
        <w:rPr>
          <w:noProof/>
          <w:lang w:val="en-CA"/>
        </w:rPr>
        <w:t>]</w:t>
      </w:r>
      <w:r>
        <w:rPr>
          <w:noProof/>
          <w:lang w:val="en-CA"/>
        </w:rPr>
        <w:t> </w:t>
      </w:r>
      <w:r>
        <w:rPr>
          <w:lang w:val="en-CA"/>
        </w:rPr>
        <w:t xml:space="preserve"> for </w:t>
      </w:r>
      <w:proofErr w:type="spellStart"/>
      <w:r>
        <w:rPr>
          <w:lang w:val="en-CA"/>
        </w:rPr>
        <w:t>cIdx</w:t>
      </w:r>
      <w:proofErr w:type="spellEnd"/>
      <w:r>
        <w:rPr>
          <w:lang w:val="en-CA"/>
        </w:rPr>
        <w:t xml:space="preserve">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jc w:val="left"/>
        <w:rPr>
          <w:lang w:val="en-CA"/>
        </w:rPr>
      </w:pPr>
      <w:r>
        <w:rPr>
          <w:lang w:val="en-CA"/>
        </w:rPr>
        <w:t xml:space="preserve">For each layer j included in the </w:t>
      </w:r>
      <w:proofErr w:type="spellStart"/>
      <w:r>
        <w:rPr>
          <w:lang w:val="en-CA"/>
        </w:rPr>
        <w:t>i-th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j,   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64BAF479" w14:textId="77777777" w:rsidR="002039FE" w:rsidRPr="00B36D30" w:rsidRDefault="002039FE" w:rsidP="002039FE">
      <w:pPr>
        <w:jc w:val="left"/>
        <w:rPr>
          <w:lang w:val="en-CA"/>
        </w:rPr>
      </w:pPr>
      <w:r>
        <w:rPr>
          <w:lang w:val="en-CA"/>
        </w:rPr>
        <w:tab/>
      </w:r>
      <w:proofErr w:type="spellStart"/>
      <w:r>
        <w:rPr>
          <w:lang w:val="en-CA"/>
        </w:rPr>
        <w:t>layerPicSizeIn</w:t>
      </w:r>
      <w:r w:rsidRPr="00B36D30">
        <w:rPr>
          <w:lang w:val="en-CA"/>
        </w:rPr>
        <w:t>CompositeHeight</w:t>
      </w:r>
      <w:proofErr w:type="spellEnd"/>
      <w:r w:rsidRPr="00B36D30">
        <w:rPr>
          <w:lang w:val="en-CA"/>
        </w:rPr>
        <w:t xml:space="preserve">[ </w:t>
      </w:r>
      <w:r>
        <w:rPr>
          <w:lang w:val="en-CA"/>
        </w:rPr>
        <w:t>j</w:t>
      </w:r>
      <w:r w:rsidRPr="00B36D30">
        <w:rPr>
          <w:lang w:val="en-CA"/>
        </w:rPr>
        <w:t xml:space="preserve"> ] = </w:t>
      </w:r>
      <w:proofErr w:type="spellStart"/>
      <w:r w:rsidRPr="00B36D30">
        <w:rPr>
          <w:lang w:val="en-CA"/>
        </w:rPr>
        <w:t>lcpi_height</w:t>
      </w:r>
      <w:r>
        <w:rPr>
          <w:lang w:val="en-CA"/>
        </w:rPr>
        <w:t>_in_units</w:t>
      </w:r>
      <w:proofErr w:type="spellEnd"/>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jc w:val="left"/>
        <w:rPr>
          <w:lang w:val="en-CA"/>
        </w:rPr>
      </w:pPr>
      <w:r w:rsidRPr="00B36D30">
        <w:rPr>
          <w:lang w:val="en-CA"/>
        </w:rPr>
        <w:tab/>
      </w:r>
      <w:proofErr w:type="spellStart"/>
      <w:r>
        <w:rPr>
          <w:lang w:val="en-CA"/>
        </w:rPr>
        <w:t>layerPicSizeIn</w:t>
      </w:r>
      <w:r w:rsidRPr="00B36D30">
        <w:rPr>
          <w:lang w:val="en-CA"/>
        </w:rPr>
        <w:t>CompositeWidth</w:t>
      </w:r>
      <w:proofErr w:type="spellEnd"/>
      <w:r w:rsidRPr="00B36D30">
        <w:rPr>
          <w:lang w:val="en-CA"/>
        </w:rPr>
        <w:t xml:space="preserve">[ </w:t>
      </w:r>
      <w:r>
        <w:rPr>
          <w:lang w:val="en-CA"/>
        </w:rPr>
        <w:t>j</w:t>
      </w:r>
      <w:r w:rsidRPr="00B36D30">
        <w:rPr>
          <w:lang w:val="en-CA"/>
        </w:rPr>
        <w:t xml:space="preserve"> ] = </w:t>
      </w:r>
      <w:proofErr w:type="spellStart"/>
      <w:r w:rsidRPr="00B36D30">
        <w:rPr>
          <w:lang w:val="en-CA"/>
        </w:rPr>
        <w:t>lcpi_width</w:t>
      </w:r>
      <w:r>
        <w:rPr>
          <w:lang w:val="en-CA"/>
        </w:rPr>
        <w:t>_in_units</w:t>
      </w:r>
      <w:proofErr w:type="spellEnd"/>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jc w:val="left"/>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proofErr w:type="spellStart"/>
      <w:r>
        <w:rPr>
          <w:lang w:val="en-CA"/>
        </w:rPr>
        <w:t>scaledLayerPic</w:t>
      </w:r>
      <w:proofErr w:type="spellEnd"/>
      <w:r>
        <w:rPr>
          <w:lang w:val="en-CA"/>
        </w:rPr>
        <w:t xml:space="preserve">[ j ] is set to the decoded picture. </w:t>
      </w:r>
    </w:p>
    <w:p w14:paraId="333EEF45" w14:textId="77777777" w:rsidR="002039FE" w:rsidRDefault="002039FE" w:rsidP="002039FE">
      <w:pPr>
        <w:jc w:val="left"/>
        <w:rPr>
          <w:lang w:val="en-CA"/>
        </w:rPr>
      </w:pPr>
      <w:r>
        <w:rPr>
          <w:lang w:val="en-CA"/>
        </w:rPr>
        <w:t xml:space="preserve">Otherwise, </w:t>
      </w:r>
      <w:proofErr w:type="spellStart"/>
      <w:r>
        <w:rPr>
          <w:lang w:val="en-CA"/>
        </w:rPr>
        <w:t>scaledLayerPic</w:t>
      </w:r>
      <w:proofErr w:type="spellEnd"/>
      <w:r>
        <w:rPr>
          <w:lang w:val="en-CA"/>
        </w:rPr>
        <w:t xml:space="preserve">[ j ] is derived by scaling the decoded picture. </w:t>
      </w:r>
    </w:p>
    <w:p w14:paraId="106DE88F" w14:textId="77777777" w:rsidR="002039FE" w:rsidRDefault="002039FE" w:rsidP="002039FE">
      <w:pPr>
        <w:jc w:val="left"/>
        <w:rPr>
          <w:lang w:val="en-CA"/>
        </w:rPr>
      </w:pPr>
      <w:proofErr w:type="spellStart"/>
      <w:r>
        <w:rPr>
          <w:lang w:val="en-CA"/>
        </w:rPr>
        <w:t>scaledLayerPic</w:t>
      </w:r>
      <w:proofErr w:type="spell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noProof/>
          <w:lang w:val="en-CA"/>
        </w:rPr>
        <w:t>in the luma samples .</w:t>
      </w:r>
    </w:p>
    <w:p w14:paraId="637F7C28" w14:textId="77777777" w:rsidR="002039FE" w:rsidRDefault="002039FE" w:rsidP="002039FE">
      <w:pPr>
        <w:jc w:val="left"/>
        <w:rPr>
          <w:lang w:val="en-CA"/>
        </w:rPr>
      </w:pPr>
      <w:r>
        <w:rPr>
          <w:lang w:val="en-CA"/>
        </w:rPr>
        <w:t xml:space="preserve">The sample values of </w:t>
      </w:r>
      <w:proofErr w:type="spellStart"/>
      <w:r w:rsidRPr="00FD6C35">
        <w:rPr>
          <w:lang w:val="en-CA"/>
        </w:rPr>
        <w:t>Composite</w:t>
      </w:r>
      <w:r>
        <w:rPr>
          <w:lang w:val="en-CA"/>
        </w:rPr>
        <w:t>Picture</w:t>
      </w:r>
      <w:proofErr w:type="spellEnd"/>
      <w:r>
        <w:rPr>
          <w:lang w:val="en-CA"/>
        </w:rPr>
        <w:t xml:space="preserve"> are derived as follows: </w:t>
      </w:r>
    </w:p>
    <w:p w14:paraId="2CCAEBF1" w14:textId="77777777" w:rsidR="002039FE" w:rsidRPr="00B72375" w:rsidRDefault="002039FE" w:rsidP="002039FE">
      <w:pPr>
        <w:pStyle w:val="code"/>
        <w:rPr>
          <w:rFonts w:cs="Courier New"/>
        </w:rPr>
      </w:pPr>
      <w:r w:rsidRPr="00B72375">
        <w:rPr>
          <w:rFonts w:cs="Courier New"/>
        </w:rPr>
        <w:lastRenderedPageBreak/>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jc w:val="left"/>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B64C56D" w14:textId="77777777" w:rsidR="002039FE" w:rsidRDefault="002039FE" w:rsidP="002039FE">
      <w:pPr>
        <w:pStyle w:val="Heading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lastRenderedPageBreak/>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 ..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jc w:val="left"/>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jc w:val="left"/>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893"/>
        <w:gridCol w:w="1917"/>
        <w:gridCol w:w="2124"/>
        <w:gridCol w:w="2228"/>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proofErr w:type="spellStart"/>
            <w:r w:rsidRPr="009B4E56">
              <w:rPr>
                <w:b/>
                <w:bCs/>
                <w:lang w:val="en-CA"/>
              </w:rPr>
              <w:t>nuh_layer_id</w:t>
            </w:r>
            <w:proofErr w:type="spellEnd"/>
          </w:p>
        </w:tc>
        <w:tc>
          <w:tcPr>
            <w:tcW w:w="1948" w:type="dxa"/>
            <w:shd w:val="clear" w:color="auto" w:fill="auto"/>
          </w:tcPr>
          <w:p w14:paraId="2C95AD96" w14:textId="77777777" w:rsidR="002039FE" w:rsidRPr="009B4E56" w:rsidRDefault="002039FE" w:rsidP="00BB154F">
            <w:pPr>
              <w:jc w:val="center"/>
              <w:rPr>
                <w:b/>
                <w:bCs/>
                <w:lang w:val="en-CA"/>
              </w:rPr>
            </w:pPr>
            <w:proofErr w:type="spellStart"/>
            <w:r w:rsidRPr="009B4E56">
              <w:rPr>
                <w:b/>
                <w:bCs/>
                <w:lang w:val="en-CA"/>
              </w:rPr>
              <w:t>lcpi_top_left</w:t>
            </w:r>
            <w:proofErr w:type="spellEnd"/>
            <w:r w:rsidRPr="009B4E56">
              <w:rPr>
                <w:b/>
                <w:bCs/>
                <w:lang w:val="en-CA"/>
              </w:rPr>
              <w:t>_ pos</w:t>
            </w:r>
          </w:p>
          <w:p w14:paraId="0531302F"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in_units_ver</w:t>
            </w:r>
            <w:proofErr w:type="spellEnd"/>
          </w:p>
        </w:tc>
        <w:tc>
          <w:tcPr>
            <w:tcW w:w="1931" w:type="dxa"/>
            <w:shd w:val="clear" w:color="auto" w:fill="auto"/>
          </w:tcPr>
          <w:p w14:paraId="4B1222A3" w14:textId="77777777" w:rsidR="002039FE" w:rsidRPr="009B4E56" w:rsidRDefault="002039FE" w:rsidP="00BB154F">
            <w:pPr>
              <w:jc w:val="center"/>
              <w:rPr>
                <w:b/>
                <w:bCs/>
                <w:lang w:val="en-CA"/>
              </w:rPr>
            </w:pPr>
            <w:proofErr w:type="spellStart"/>
            <w:r w:rsidRPr="009B4E56">
              <w:rPr>
                <w:b/>
                <w:bCs/>
                <w:lang w:val="en-CA"/>
              </w:rPr>
              <w:t>lcpi_top_left_pos</w:t>
            </w:r>
            <w:proofErr w:type="spellEnd"/>
          </w:p>
          <w:p w14:paraId="11C79D76"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in_units_hor</w:t>
            </w:r>
            <w:proofErr w:type="spellEnd"/>
          </w:p>
        </w:tc>
        <w:tc>
          <w:tcPr>
            <w:tcW w:w="2119" w:type="dxa"/>
            <w:shd w:val="clear" w:color="auto" w:fill="auto"/>
          </w:tcPr>
          <w:p w14:paraId="31F06DF7" w14:textId="77777777" w:rsidR="002039FE" w:rsidRPr="009B4E56" w:rsidRDefault="002039FE" w:rsidP="00BB154F">
            <w:pPr>
              <w:jc w:val="center"/>
              <w:rPr>
                <w:b/>
                <w:bCs/>
                <w:lang w:val="en-CA"/>
              </w:rPr>
            </w:pPr>
            <w:proofErr w:type="spellStart"/>
            <w:r w:rsidRPr="009B4E56">
              <w:rPr>
                <w:b/>
                <w:bCs/>
                <w:lang w:val="en-CA"/>
              </w:rPr>
              <w:t>lcpi_height_in_units</w:t>
            </w:r>
            <w:proofErr w:type="spellEnd"/>
          </w:p>
        </w:tc>
        <w:tc>
          <w:tcPr>
            <w:tcW w:w="2250" w:type="dxa"/>
            <w:shd w:val="clear" w:color="auto" w:fill="auto"/>
          </w:tcPr>
          <w:p w14:paraId="6FB77C1D" w14:textId="77777777" w:rsidR="002039FE" w:rsidRPr="009B4E56" w:rsidRDefault="002039FE" w:rsidP="00BB154F">
            <w:pPr>
              <w:jc w:val="center"/>
              <w:rPr>
                <w:b/>
                <w:bCs/>
                <w:lang w:val="en-CA"/>
              </w:rPr>
            </w:pPr>
            <w:proofErr w:type="spellStart"/>
            <w:r w:rsidRPr="009B4E56">
              <w:rPr>
                <w:b/>
                <w:bCs/>
                <w:lang w:val="en-CA"/>
              </w:rPr>
              <w:t>lcpi_width_in_units</w:t>
            </w:r>
            <w:proofErr w:type="spellEnd"/>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2452"/>
        <w:gridCol w:w="2477"/>
        <w:gridCol w:w="1657"/>
        <w:gridCol w:w="1676"/>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 xml:space="preserve">OLS </w:t>
            </w:r>
            <w:proofErr w:type="spellStart"/>
            <w:r w:rsidRPr="009B4E56">
              <w:rPr>
                <w:b/>
                <w:bCs/>
                <w:lang w:val="en-CA"/>
              </w:rPr>
              <w:t>idx</w:t>
            </w:r>
            <w:proofErr w:type="spellEnd"/>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proofErr w:type="spellStart"/>
            <w:r w:rsidRPr="009B4E56">
              <w:rPr>
                <w:b/>
                <w:bCs/>
                <w:lang w:val="en-CA"/>
              </w:rPr>
              <w:t>rcli_offset_ver</w:t>
            </w:r>
            <w:proofErr w:type="spellEnd"/>
          </w:p>
        </w:tc>
        <w:tc>
          <w:tcPr>
            <w:tcW w:w="1906" w:type="dxa"/>
            <w:shd w:val="clear" w:color="auto" w:fill="auto"/>
          </w:tcPr>
          <w:p w14:paraId="2C8BD9A0" w14:textId="77777777" w:rsidR="002039FE" w:rsidRPr="009B4E56" w:rsidRDefault="002039FE" w:rsidP="00BB154F">
            <w:pPr>
              <w:jc w:val="center"/>
              <w:rPr>
                <w:b/>
                <w:bCs/>
                <w:lang w:val="en-CA"/>
              </w:rPr>
            </w:pPr>
            <w:proofErr w:type="spellStart"/>
            <w:r w:rsidRPr="009B4E56">
              <w:rPr>
                <w:b/>
                <w:bCs/>
                <w:lang w:val="en-CA"/>
              </w:rPr>
              <w:t>rcli_offset_hor</w:t>
            </w:r>
            <w:proofErr w:type="spellEnd"/>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Heading2"/>
      </w:pPr>
      <w:bookmarkStart w:id="1187" w:name="_Toc32500830"/>
      <w:bookmarkStart w:id="1188" w:name="_Toc32932436"/>
      <w:bookmarkStart w:id="1189" w:name="_Toc32964107"/>
      <w:bookmarkEnd w:id="1187"/>
      <w:bookmarkEnd w:id="1188"/>
      <w:bookmarkEnd w:id="1189"/>
      <w:r w:rsidRPr="00361083">
        <w:t>References</w:t>
      </w:r>
    </w:p>
    <w:p w14:paraId="34AF31F1" w14:textId="77777777" w:rsidR="002039FE" w:rsidRDefault="002039FE" w:rsidP="002039FE">
      <w:pPr>
        <w:pStyle w:val="ListParagraph"/>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ListParagraph"/>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ListParagraph"/>
        <w:spacing w:before="120" w:after="120"/>
        <w:ind w:left="0"/>
        <w:contextualSpacing w:val="0"/>
      </w:pPr>
      <w:r>
        <w:t xml:space="preserve">[3] </w:t>
      </w:r>
      <w:r w:rsidRPr="00494D6A">
        <w:t>m54832/JVET-S2017</w:t>
      </w:r>
      <w:r>
        <w:t>:</w:t>
      </w:r>
      <w:r w:rsidRPr="00494D6A">
        <w:t xml:space="preserve"> Technologies under consideration for VSEI</w:t>
      </w:r>
    </w:p>
    <w:p w14:paraId="0C3B1159" w14:textId="3477BC9C" w:rsidR="00202B62" w:rsidRDefault="00202B62" w:rsidP="00202B62">
      <w:pPr>
        <w:pStyle w:val="Heading1"/>
        <w:spacing w:after="240"/>
        <w:rPr>
          <w:szCs w:val="28"/>
          <w:lang w:val="en-CA"/>
        </w:rPr>
      </w:pPr>
      <w:bookmarkStart w:id="1190" w:name="_Toc96416174"/>
      <w:r>
        <w:rPr>
          <w:szCs w:val="28"/>
          <w:lang w:val="en-CA"/>
        </w:rPr>
        <w:t xml:space="preserve">Picture-in-Picture (from </w:t>
      </w:r>
      <w:r w:rsidR="00F40D50">
        <w:fldChar w:fldCharType="begin"/>
      </w:r>
      <w:r w:rsidR="00F40D50">
        <w:instrText xml:space="preserve"> HYPERLINK "http://mpegx.int-evry.fr/software/MPEG/Systems/FileFormat/isobmff/-/issues/70" </w:instrText>
      </w:r>
      <w:ins w:id="1191" w:author="David Singer" w:date="2022-02-22T12:54:00Z"/>
      <w:r w:rsidR="00F40D50">
        <w:fldChar w:fldCharType="separate"/>
      </w:r>
      <w:r w:rsidRPr="00202B62">
        <w:rPr>
          <w:rStyle w:val="Hyperlink"/>
          <w:szCs w:val="28"/>
          <w:lang w:val="en-CA"/>
        </w:rPr>
        <w:t>m57985</w:t>
      </w:r>
      <w:r w:rsidR="00F40D50">
        <w:rPr>
          <w:rStyle w:val="Hyperlink"/>
          <w:szCs w:val="28"/>
          <w:lang w:val="en-CA"/>
        </w:rPr>
        <w:fldChar w:fldCharType="end"/>
      </w:r>
      <w:ins w:id="1192" w:author="Ye-Kui Wang (d1)" w:date="2022-02-18T10:17:00Z">
        <w:r w:rsidR="005861F0">
          <w:rPr>
            <w:szCs w:val="28"/>
            <w:lang w:val="en-CA"/>
          </w:rPr>
          <w:t xml:space="preserve">, with update resulted from </w:t>
        </w:r>
      </w:ins>
      <w:ins w:id="1193" w:author="Ye-Kui Wang (d1)" w:date="2022-02-18T10:18:00Z">
        <w:r w:rsidR="005861F0">
          <w:rPr>
            <w:szCs w:val="28"/>
            <w:lang w:val="en-CA"/>
          </w:rPr>
          <w:fldChar w:fldCharType="begin"/>
        </w:r>
        <w:r w:rsidR="005861F0">
          <w:rPr>
            <w:szCs w:val="28"/>
            <w:lang w:val="en-CA"/>
          </w:rPr>
          <w:instrText xml:space="preserve"> HYPERLINK "http://mpegx.int-evry.fr/software/MPEG/Systems/FileFormat/isobmff/-/issues/88" </w:instrText>
        </w:r>
      </w:ins>
      <w:ins w:id="1194" w:author="David Singer" w:date="2022-02-22T12:54:00Z">
        <w:r w:rsidR="001E10FB">
          <w:rPr>
            <w:szCs w:val="28"/>
            <w:lang w:val="en-CA"/>
          </w:rPr>
        </w:r>
      </w:ins>
      <w:ins w:id="1195" w:author="Ye-Kui Wang (d1)" w:date="2022-02-18T10:18:00Z">
        <w:r w:rsidR="005861F0">
          <w:rPr>
            <w:szCs w:val="28"/>
            <w:lang w:val="en-CA"/>
          </w:rPr>
          <w:fldChar w:fldCharType="separate"/>
        </w:r>
        <w:r w:rsidR="005861F0" w:rsidRPr="005861F0">
          <w:rPr>
            <w:rStyle w:val="Hyperlink"/>
            <w:szCs w:val="28"/>
            <w:lang w:val="en-CA"/>
          </w:rPr>
          <w:t>m58905</w:t>
        </w:r>
        <w:r w:rsidR="005861F0">
          <w:rPr>
            <w:szCs w:val="28"/>
            <w:lang w:val="en-CA"/>
          </w:rPr>
          <w:fldChar w:fldCharType="end"/>
        </w:r>
      </w:ins>
      <w:r>
        <w:rPr>
          <w:szCs w:val="28"/>
          <w:lang w:val="en-CA"/>
        </w:rPr>
        <w:t>)</w:t>
      </w:r>
      <w:bookmarkEnd w:id="1190"/>
    </w:p>
    <w:p w14:paraId="51153DDA" w14:textId="77777777" w:rsidR="00202B62" w:rsidRDefault="00202B62" w:rsidP="00202B62">
      <w:pPr>
        <w:pStyle w:val="Heading2"/>
        <w:rPr>
          <w:lang w:val="en-CA"/>
        </w:rPr>
      </w:pPr>
      <w:r>
        <w:rPr>
          <w:lang w:val="en-CA"/>
        </w:rPr>
        <w:t>Summary of the proposal</w:t>
      </w:r>
    </w:p>
    <w:p w14:paraId="36F2A8B7" w14:textId="77777777" w:rsidR="00202B62" w:rsidRDefault="00202B62" w:rsidP="00202B62">
      <w:pPr>
        <w:rPr>
          <w:lang w:val="en-CA"/>
        </w:rPr>
      </w:pPr>
      <w:r>
        <w:rPr>
          <w:lang w:val="en-CA"/>
        </w:rPr>
        <w:t>The proposal is summarized as follows:</w:t>
      </w:r>
    </w:p>
    <w:p w14:paraId="163F4A20" w14:textId="3693764F" w:rsidR="00202B62" w:rsidRDefault="005861F0" w:rsidP="00202B62">
      <w:pPr>
        <w:widowControl/>
        <w:numPr>
          <w:ilvl w:val="0"/>
          <w:numId w:val="120"/>
        </w:numPr>
        <w:spacing w:after="160" w:line="240" w:lineRule="auto"/>
        <w:rPr>
          <w:lang w:val="en-CA"/>
        </w:rPr>
      </w:pPr>
      <w:ins w:id="1196" w:author="Ye-Kui Wang (d1)" w:date="2022-02-18T10:20:00Z">
        <w:r>
          <w:rPr>
            <w:lang w:val="en-CA"/>
          </w:rPr>
          <w:t xml:space="preserve">The existing </w:t>
        </w:r>
        <w:r w:rsidRPr="000C6E1C">
          <w:rPr>
            <w:rFonts w:ascii="Courier New" w:hAnsi="Courier New" w:cs="Courier New"/>
            <w:color w:val="000000"/>
          </w:rPr>
          <w:t>'</w:t>
        </w:r>
        <w:r w:rsidRPr="000C6E1C">
          <w:rPr>
            <w:rFonts w:ascii="Courier New" w:eastAsia="Times New Roman" w:hAnsi="Courier New" w:cs="Courier New"/>
            <w:noProof/>
            <w:lang w:val="en-GB"/>
          </w:rPr>
          <w:t>subt</w:t>
        </w:r>
        <w:r w:rsidRPr="000C6E1C">
          <w:rPr>
            <w:rFonts w:ascii="Courier New" w:hAnsi="Courier New" w:cs="Courier New"/>
            <w:color w:val="000000"/>
          </w:rPr>
          <w:t>'</w:t>
        </w:r>
        <w:r>
          <w:rPr>
            <w:color w:val="000000"/>
          </w:rPr>
          <w:t xml:space="preserve"> track reference is used for association of the main and picture-in-picture (</w:t>
        </w:r>
        <w:proofErr w:type="spellStart"/>
        <w:r>
          <w:rPr>
            <w:color w:val="000000"/>
          </w:rPr>
          <w:t>PiP</w:t>
        </w:r>
        <w:proofErr w:type="spellEnd"/>
        <w:r>
          <w:rPr>
            <w:color w:val="000000"/>
          </w:rPr>
          <w:t>) tracks</w:t>
        </w:r>
      </w:ins>
      <w:del w:id="1197" w:author="Ye-Kui Wang (d1)" w:date="2022-02-18T10:20:00Z">
        <w:r w:rsidR="00202B62" w:rsidDel="005861F0">
          <w:rPr>
            <w:lang w:val="en-CA"/>
          </w:rPr>
          <w:delText xml:space="preserve">A new type of entity grouping, named picture-in-picture entity grouping, with the </w:delText>
        </w:r>
        <w:r w:rsidR="00202B62" w:rsidRPr="003E5840" w:rsidDel="005861F0">
          <w:rPr>
            <w:rFonts w:ascii="Courier" w:hAnsi="Courier"/>
            <w:lang w:val="en-GB"/>
          </w:rPr>
          <w:delText>grouping_type</w:delText>
        </w:r>
        <w:r w:rsidR="00202B62" w:rsidRPr="003E5840" w:rsidDel="005861F0">
          <w:rPr>
            <w:lang w:val="en-GB"/>
          </w:rPr>
          <w:delText xml:space="preserve"> equal</w:delText>
        </w:r>
        <w:r w:rsidR="00202B62" w:rsidDel="005861F0">
          <w:rPr>
            <w:lang w:val="en-GB"/>
          </w:rPr>
          <w:delText xml:space="preserve"> to </w:delText>
        </w:r>
        <w:r w:rsidR="00202B62" w:rsidRPr="003E5840" w:rsidDel="005861F0">
          <w:rPr>
            <w:rFonts w:ascii="Courier" w:eastAsia="Times New Roman" w:hAnsi="Courier"/>
            <w:noProof/>
            <w:lang w:val="en-GB"/>
          </w:rPr>
          <w:delText>'</w:delText>
        </w:r>
        <w:r w:rsidR="00202B62" w:rsidDel="005861F0">
          <w:rPr>
            <w:rFonts w:ascii="Courier" w:eastAsia="Times New Roman" w:hAnsi="Courier"/>
            <w:noProof/>
            <w:lang w:val="en-GB"/>
          </w:rPr>
          <w:delText>p</w:delText>
        </w:r>
        <w:r w:rsidR="00202B62" w:rsidRPr="003E5840" w:rsidDel="005861F0">
          <w:rPr>
            <w:rFonts w:ascii="Courier" w:eastAsia="Times New Roman" w:hAnsi="Courier"/>
            <w:noProof/>
            <w:lang w:val="en-GB"/>
          </w:rPr>
          <w:delText>i</w:delText>
        </w:r>
        <w:r w:rsidR="00202B62" w:rsidDel="005861F0">
          <w:rPr>
            <w:rFonts w:ascii="Courier" w:eastAsia="Times New Roman" w:hAnsi="Courier"/>
            <w:noProof/>
            <w:lang w:val="en-GB"/>
          </w:rPr>
          <w:delText>n</w:delText>
        </w:r>
        <w:r w:rsidR="00202B62" w:rsidRPr="003E5840" w:rsidDel="005861F0">
          <w:rPr>
            <w:rFonts w:ascii="Courier" w:eastAsia="Times New Roman" w:hAnsi="Courier"/>
            <w:noProof/>
            <w:lang w:val="en-GB"/>
          </w:rPr>
          <w:delText>p'</w:delText>
        </w:r>
        <w:r w:rsidR="00202B62" w:rsidDel="005861F0">
          <w:rPr>
            <w:lang w:val="en-CA"/>
          </w:rPr>
          <w:delText xml:space="preserve"> is proposed</w:delText>
        </w:r>
      </w:del>
      <w:r w:rsidR="00202B62">
        <w:rPr>
          <w:lang w:val="en-CA"/>
        </w:rPr>
        <w:t>.</w:t>
      </w:r>
    </w:p>
    <w:p w14:paraId="150B78B5" w14:textId="65A6DB10" w:rsidR="00202B62" w:rsidDel="005861F0" w:rsidRDefault="00202B62" w:rsidP="00202B62">
      <w:pPr>
        <w:widowControl/>
        <w:numPr>
          <w:ilvl w:val="0"/>
          <w:numId w:val="120"/>
        </w:numPr>
        <w:spacing w:after="160" w:line="240" w:lineRule="auto"/>
        <w:rPr>
          <w:del w:id="1198" w:author="Ye-Kui Wang (d1)" w:date="2022-02-18T10:20:00Z"/>
          <w:lang w:val="en-CA"/>
        </w:rPr>
      </w:pPr>
      <w:del w:id="1199" w:author="Ye-Kui Wang (d1)" w:date="2022-02-18T10:20:00Z">
        <w:r w:rsidDel="005861F0">
          <w:rPr>
            <w:lang w:val="en-CA"/>
          </w:rPr>
          <w:delText>Each entity in the entity group must be a video track.</w:delText>
        </w:r>
      </w:del>
    </w:p>
    <w:p w14:paraId="74226B60" w14:textId="65438B4A" w:rsidR="00202B62" w:rsidRPr="006F6A7C" w:rsidRDefault="00202B62" w:rsidP="00202B62">
      <w:pPr>
        <w:widowControl/>
        <w:numPr>
          <w:ilvl w:val="0"/>
          <w:numId w:val="120"/>
        </w:numPr>
        <w:spacing w:after="160" w:line="240" w:lineRule="auto"/>
        <w:rPr>
          <w:lang w:val="en-CA"/>
        </w:rPr>
      </w:pPr>
      <w:r>
        <w:rPr>
          <w:lang w:val="en-GB"/>
        </w:rPr>
        <w:t>A</w:t>
      </w:r>
      <w:ins w:id="1200" w:author="Ye-Kui Wang (d1)" w:date="2022-02-18T10:21:00Z">
        <w:r w:rsidR="005861F0">
          <w:rPr>
            <w:lang w:val="en-GB"/>
          </w:rPr>
          <w:t xml:space="preserve">n optional box in the sample entry </w:t>
        </w:r>
      </w:ins>
      <w:del w:id="1201" w:author="Ye-Kui Wang (d1)" w:date="2022-02-18T10:21:00Z">
        <w:r w:rsidDel="005861F0">
          <w:rPr>
            <w:lang w:val="en-GB"/>
          </w:rPr>
          <w:delText xml:space="preserve"> </w:delText>
        </w:r>
        <w:r w:rsidDel="005861F0">
          <w:rPr>
            <w:rFonts w:ascii="Courier" w:eastAsia="Times New Roman" w:hAnsi="Courier"/>
            <w:noProof/>
            <w:lang w:val="en-GB"/>
          </w:rPr>
          <w:delText>PicInPic</w:delText>
        </w:r>
        <w:r w:rsidRPr="003E5840" w:rsidDel="005861F0">
          <w:rPr>
            <w:rFonts w:ascii="Courier" w:eastAsia="Times New Roman" w:hAnsi="Courier"/>
            <w:noProof/>
            <w:lang w:val="en-GB"/>
          </w:rPr>
          <w:delText xml:space="preserve">EntityGroupBox </w:delText>
        </w:r>
      </w:del>
      <w:r>
        <w:rPr>
          <w:lang w:val="en-GB"/>
        </w:rPr>
        <w:t xml:space="preserve">is defined, </w:t>
      </w:r>
      <w:del w:id="1202" w:author="Ye-Kui Wang (d1)" w:date="2022-02-18T10:21:00Z">
        <w:r w:rsidDel="005861F0">
          <w:rPr>
            <w:lang w:val="en-GB"/>
          </w:rPr>
          <w:delText xml:space="preserve">by extending the </w:delText>
        </w:r>
        <w:r w:rsidRPr="003E5840" w:rsidDel="005861F0">
          <w:rPr>
            <w:rFonts w:ascii="Courier" w:eastAsia="Times New Roman" w:hAnsi="Courier"/>
            <w:noProof/>
            <w:lang w:val="en-GB"/>
          </w:rPr>
          <w:delText>EntityToGroupBox</w:delText>
        </w:r>
        <w:r w:rsidDel="005861F0">
          <w:rPr>
            <w:lang w:val="en-GB"/>
          </w:rPr>
          <w:delText xml:space="preserve">, </w:delText>
        </w:r>
      </w:del>
      <w:r>
        <w:rPr>
          <w:lang w:val="en-GB"/>
        </w:rPr>
        <w:t>to carry the following pieces of information:</w:t>
      </w:r>
    </w:p>
    <w:p w14:paraId="677E47D8" w14:textId="33623D58" w:rsidR="00202B62" w:rsidRPr="006F6A7C" w:rsidDel="005861F0" w:rsidRDefault="005861F0" w:rsidP="00202B62">
      <w:pPr>
        <w:widowControl/>
        <w:numPr>
          <w:ilvl w:val="1"/>
          <w:numId w:val="120"/>
        </w:numPr>
        <w:spacing w:after="160" w:line="240" w:lineRule="auto"/>
        <w:rPr>
          <w:del w:id="1203" w:author="Ye-Kui Wang (d1)" w:date="2022-02-18T10:21:00Z"/>
          <w:lang w:val="en-CA"/>
        </w:rPr>
      </w:pPr>
      <w:ins w:id="1204" w:author="Ye-Kui Wang (d1)" w:date="2022-02-18T10:22:00Z">
        <w:r>
          <w:rPr>
            <w:lang w:val="en-CA"/>
          </w:rPr>
          <w:t xml:space="preserve">The presence of this box </w:t>
        </w:r>
      </w:ins>
      <w:del w:id="1205" w:author="Ye-Kui Wang (d1)" w:date="2022-02-18T10:21:00Z">
        <w:r w:rsidR="00202B62" w:rsidDel="005861F0">
          <w:rPr>
            <w:lang w:val="en-CA"/>
          </w:rPr>
          <w:delText xml:space="preserve">The number of main bitstream tracks N. The entities (i.e., tracks in this context) identified by the first N </w:delText>
        </w:r>
        <w:r w:rsidR="00202B62" w:rsidRPr="004716D5" w:rsidDel="005861F0">
          <w:rPr>
            <w:rFonts w:ascii="Courier" w:eastAsia="Times New Roman" w:hAnsi="Courier"/>
            <w:noProof/>
            <w:lang w:val="en-GB"/>
          </w:rPr>
          <w:delText>entity_id</w:delText>
        </w:r>
        <w:r w:rsidR="00202B62" w:rsidDel="005861F0">
          <w:rPr>
            <w:lang w:val="en-CA"/>
          </w:rPr>
          <w:delText xml:space="preserve"> values in the </w:delText>
        </w:r>
        <w:r w:rsidR="00202B62" w:rsidRPr="003E5840" w:rsidDel="005861F0">
          <w:rPr>
            <w:rFonts w:ascii="Courier" w:eastAsia="Times New Roman" w:hAnsi="Courier"/>
            <w:noProof/>
            <w:lang w:val="en-GB"/>
          </w:rPr>
          <w:delText>EntityToGroupBox</w:delText>
        </w:r>
        <w:r w:rsidR="00202B62" w:rsidDel="005861F0">
          <w:rPr>
            <w:lang w:val="en-CA"/>
          </w:rPr>
          <w:delText xml:space="preserve"> are main bitstream tracks, while the entities identified by other </w:delText>
        </w:r>
        <w:r w:rsidR="00202B62" w:rsidRPr="004716D5" w:rsidDel="005861F0">
          <w:rPr>
            <w:rFonts w:ascii="Courier" w:eastAsia="Times New Roman" w:hAnsi="Courier"/>
            <w:noProof/>
            <w:lang w:val="en-GB"/>
          </w:rPr>
          <w:delText>entity_id</w:delText>
        </w:r>
        <w:r w:rsidR="00202B62" w:rsidDel="005861F0">
          <w:rPr>
            <w:lang w:val="en-CA"/>
          </w:rPr>
          <w:delText xml:space="preserve"> values in the </w:delText>
        </w:r>
        <w:r w:rsidR="00202B62" w:rsidRPr="003E5840" w:rsidDel="005861F0">
          <w:rPr>
            <w:rFonts w:ascii="Courier" w:eastAsia="Times New Roman" w:hAnsi="Courier"/>
            <w:noProof/>
            <w:lang w:val="en-GB"/>
          </w:rPr>
          <w:delText>EntityToGroupBox</w:delText>
        </w:r>
        <w:r w:rsidR="00202B62" w:rsidDel="005861F0">
          <w:rPr>
            <w:lang w:val="en-CA"/>
          </w:rPr>
          <w:delText xml:space="preserve"> are </w:delText>
        </w:r>
        <w:r w:rsidR="00202B62" w:rsidRPr="00B67FC4" w:rsidDel="005861F0">
          <w:delText xml:space="preserve">supplementary </w:delText>
        </w:r>
        <w:r w:rsidR="00202B62" w:rsidDel="005861F0">
          <w:delText>bit</w:delText>
        </w:r>
        <w:r w:rsidR="00202B62" w:rsidRPr="00B67FC4" w:rsidDel="005861F0">
          <w:delText>stream</w:delText>
        </w:r>
        <w:r w:rsidR="00202B62" w:rsidDel="005861F0">
          <w:delText xml:space="preserve"> tracks. For playing back of the picture-in-picture experience, one of the </w:delText>
        </w:r>
        <w:r w:rsidR="00202B62" w:rsidDel="005861F0">
          <w:rPr>
            <w:lang w:val="en-CA"/>
          </w:rPr>
          <w:delText xml:space="preserve">main bitstream tracks is chosen, and one of the </w:delText>
        </w:r>
        <w:r w:rsidR="00202B62" w:rsidRPr="00B67FC4" w:rsidDel="005861F0">
          <w:delText xml:space="preserve">supplementary </w:delText>
        </w:r>
        <w:r w:rsidR="00202B62" w:rsidDel="005861F0">
          <w:delText>bit</w:delText>
        </w:r>
        <w:r w:rsidR="00202B62" w:rsidRPr="00B67FC4" w:rsidDel="005861F0">
          <w:delText>stream</w:delText>
        </w:r>
        <w:r w:rsidR="00202B62" w:rsidDel="005861F0">
          <w:delText xml:space="preserve"> tracks is chosen.</w:delText>
        </w:r>
      </w:del>
    </w:p>
    <w:p w14:paraId="729720FA" w14:textId="568E8DB1" w:rsidR="00202B62" w:rsidRDefault="00202B62" w:rsidP="005861F0">
      <w:pPr>
        <w:widowControl/>
        <w:numPr>
          <w:ilvl w:val="1"/>
          <w:numId w:val="120"/>
        </w:numPr>
        <w:spacing w:after="160" w:line="240" w:lineRule="auto"/>
        <w:rPr>
          <w:ins w:id="1206" w:author="Ye-Kui Wang (d1)" w:date="2022-02-18T10:25:00Z"/>
          <w:lang w:val="en-CA"/>
        </w:rPr>
      </w:pPr>
      <w:del w:id="1207" w:author="Ye-Kui Wang (d1)" w:date="2022-02-18T10:22:00Z">
        <w:r w:rsidDel="005861F0">
          <w:rPr>
            <w:lang w:val="en-CA"/>
          </w:rPr>
          <w:delText xml:space="preserve">An indication that </w:delText>
        </w:r>
      </w:del>
      <w:r>
        <w:rPr>
          <w:lang w:val="en-CA"/>
        </w:rPr>
        <w:t xml:space="preserve">indicates </w:t>
      </w:r>
      <w:ins w:id="1208" w:author="Ye-Kui Wang (d1)" w:date="2022-02-18T10:22:00Z">
        <w:r w:rsidR="005861F0">
          <w:rPr>
            <w:lang w:val="en-CA"/>
          </w:rPr>
          <w:t xml:space="preserve">that </w:t>
        </w:r>
      </w:ins>
      <w:del w:id="1209" w:author="Ye-Kui Wang (d1)" w:date="2022-02-18T10:22:00Z">
        <w:r w:rsidDel="005861F0">
          <w:rPr>
            <w:lang w:val="en-CA"/>
          </w:rPr>
          <w:delText xml:space="preserve">whether </w:delText>
        </w:r>
      </w:del>
      <w:r>
        <w:rPr>
          <w:lang w:val="en-CA"/>
        </w:rPr>
        <w:t xml:space="preserve">it is enabled to replace the coded video data units representing the target picture-in-picture region in the main video with the corresponding video data units of the </w:t>
      </w:r>
      <w:r w:rsidRPr="0061046F">
        <w:rPr>
          <w:lang w:val="en-CA"/>
        </w:rPr>
        <w:t>supplementary vide</w:t>
      </w:r>
      <w:r>
        <w:rPr>
          <w:lang w:val="en-CA"/>
        </w:rPr>
        <w:t>o.</w:t>
      </w:r>
      <w:ins w:id="1210" w:author="Ye-Kui Wang (d1)" w:date="2022-02-18T10:22:00Z">
        <w:r w:rsidR="005861F0">
          <w:rPr>
            <w:lang w:val="en-CA"/>
          </w:rPr>
          <w:t xml:space="preserve"> The absence of this box indicates that </w:t>
        </w:r>
      </w:ins>
      <w:ins w:id="1211" w:author="Ye-Kui Wang (d1)" w:date="2022-02-18T10:23:00Z">
        <w:r w:rsidR="005861F0">
          <w:rPr>
            <w:lang w:val="en-CA"/>
          </w:rPr>
          <w:t xml:space="preserve">it is unknown whether </w:t>
        </w:r>
      </w:ins>
      <w:ins w:id="1212" w:author="Ye-Kui Wang (d1)" w:date="2022-02-18T10:22:00Z">
        <w:r w:rsidR="005861F0">
          <w:rPr>
            <w:lang w:val="en-CA"/>
          </w:rPr>
          <w:t>such replacement</w:t>
        </w:r>
      </w:ins>
      <w:ins w:id="1213" w:author="Ye-Kui Wang (d1)" w:date="2022-02-18T10:23:00Z">
        <w:r w:rsidR="005861F0">
          <w:rPr>
            <w:lang w:val="en-CA"/>
          </w:rPr>
          <w:t xml:space="preserve"> is possible.</w:t>
        </w:r>
      </w:ins>
    </w:p>
    <w:p w14:paraId="35DEAEF2" w14:textId="534FA514" w:rsidR="005861F0" w:rsidRDefault="005861F0">
      <w:pPr>
        <w:widowControl/>
        <w:numPr>
          <w:ilvl w:val="2"/>
          <w:numId w:val="120"/>
        </w:numPr>
        <w:spacing w:after="160" w:line="240" w:lineRule="auto"/>
        <w:rPr>
          <w:lang w:val="en-CA"/>
        </w:rPr>
        <w:pPrChange w:id="1214" w:author="Ye-Kui Wang (d1)" w:date="2022-02-18T10:25:00Z">
          <w:pPr>
            <w:widowControl/>
            <w:numPr>
              <w:ilvl w:val="1"/>
              <w:numId w:val="120"/>
            </w:numPr>
            <w:spacing w:after="160" w:line="240" w:lineRule="auto"/>
            <w:ind w:left="1440" w:hanging="360"/>
          </w:pPr>
        </w:pPrChange>
      </w:pPr>
      <w:ins w:id="1215" w:author="Ye-Kui Wang (d1)" w:date="2022-02-18T10:25:00Z">
        <w:r>
          <w:rPr>
            <w:color w:val="000000"/>
          </w:rPr>
          <w:t>When this box is present, it is mandated that the same codec is used</w:t>
        </w:r>
      </w:ins>
      <w:ins w:id="1216" w:author="Ye-Kui Wang (d1)" w:date="2022-02-18T10:26:00Z">
        <w:r>
          <w:rPr>
            <w:color w:val="000000"/>
          </w:rPr>
          <w:t>,</w:t>
        </w:r>
      </w:ins>
      <w:ins w:id="1217" w:author="Ye-Kui Wang (d1)" w:date="2022-02-18T10:25:00Z">
        <w:r>
          <w:rPr>
            <w:color w:val="000000"/>
          </w:rPr>
          <w:t xml:space="preserve"> because replacement would not work otherwise.</w:t>
        </w:r>
      </w:ins>
    </w:p>
    <w:p w14:paraId="2AD90C29" w14:textId="77777777" w:rsidR="00202B62" w:rsidRDefault="00202B62" w:rsidP="00202B62">
      <w:pPr>
        <w:widowControl/>
        <w:numPr>
          <w:ilvl w:val="1"/>
          <w:numId w:val="120"/>
        </w:numPr>
        <w:spacing w:after="160" w:line="240" w:lineRule="auto"/>
        <w:rPr>
          <w:lang w:val="en-CA"/>
        </w:rPr>
      </w:pPr>
      <w:r>
        <w:rPr>
          <w:lang w:val="en-CA"/>
        </w:rPr>
        <w:t xml:space="preserve">A </w:t>
      </w:r>
      <w:r w:rsidRPr="004716D5">
        <w:rPr>
          <w:lang w:val="en-CA"/>
        </w:rPr>
        <w:t>list of region IDs, for indicating which coded video data units in each picture of the main video represent the target picture-in-picture region.</w:t>
      </w:r>
    </w:p>
    <w:p w14:paraId="63B445C0" w14:textId="27F54A47" w:rsidR="00202B62" w:rsidRPr="006F6A7C" w:rsidRDefault="00202B62" w:rsidP="00202B62">
      <w:pPr>
        <w:widowControl/>
        <w:numPr>
          <w:ilvl w:val="1"/>
          <w:numId w:val="120"/>
        </w:numPr>
        <w:spacing w:after="160" w:line="240" w:lineRule="auto"/>
        <w:rPr>
          <w:lang w:val="en-CA"/>
        </w:rPr>
      </w:pPr>
      <w:r>
        <w:rPr>
          <w:lang w:val="en-CA"/>
        </w:rPr>
        <w:t xml:space="preserve">The </w:t>
      </w:r>
      <w:ins w:id="1218" w:author="Ye-Kui Wang (d1)" w:date="2022-02-18T10:26:00Z">
        <w:r w:rsidR="0065248F">
          <w:rPr>
            <w:lang w:val="en-CA"/>
          </w:rPr>
          <w:t xml:space="preserve">window </w:t>
        </w:r>
      </w:ins>
      <w:del w:id="1219" w:author="Ye-Kui Wang (d1)" w:date="2022-02-18T10:26:00Z">
        <w:r w:rsidDel="0065248F">
          <w:rPr>
            <w:lang w:val="en-CA"/>
          </w:rPr>
          <w:delText xml:space="preserve">position and size </w:delText>
        </w:r>
      </w:del>
      <w:r>
        <w:rPr>
          <w:lang w:val="en-CA"/>
        </w:rPr>
        <w:t xml:space="preserve">in the main video for embedding/overlaying the </w:t>
      </w:r>
      <w:proofErr w:type="spellStart"/>
      <w:ins w:id="1220" w:author="Ye-Kui Wang (d1)" w:date="2022-02-18T10:27:00Z">
        <w:r w:rsidR="0065248F">
          <w:rPr>
            <w:lang w:val="en-CA"/>
          </w:rPr>
          <w:t>PiP</w:t>
        </w:r>
      </w:ins>
      <w:proofErr w:type="spellEnd"/>
      <w:del w:id="1221" w:author="Ye-Kui Wang (d1)" w:date="2022-02-18T10:27:00Z">
        <w:r w:rsidRPr="00FA59E7" w:rsidDel="0065248F">
          <w:rPr>
            <w:lang w:val="en-CA"/>
          </w:rPr>
          <w:delText>supplementary</w:delText>
        </w:r>
      </w:del>
      <w:r w:rsidRPr="00FA59E7">
        <w:rPr>
          <w:lang w:val="en-CA"/>
        </w:rPr>
        <w:t xml:space="preserve"> video</w:t>
      </w:r>
      <w:r>
        <w:rPr>
          <w:lang w:val="en-CA"/>
        </w:rPr>
        <w:t xml:space="preserve">, which is smaller in size than the main video, is indicated </w:t>
      </w:r>
      <w:ins w:id="1222" w:author="Ye-Kui Wang (d1)" w:date="2022-02-18T10:28:00Z">
        <w:r w:rsidR="0065248F" w:rsidRPr="000C6E1C">
          <w:rPr>
            <w:rFonts w:eastAsia="MS Mincho"/>
            <w:lang w:val="en-CA"/>
          </w:rPr>
          <w:t xml:space="preserve">by the values of the </w:t>
        </w:r>
        <w:r w:rsidR="0065248F" w:rsidRPr="000C6E1C">
          <w:rPr>
            <w:rFonts w:ascii="Courier New" w:eastAsia="MS Mincho" w:hAnsi="Courier New" w:cs="Courier New"/>
            <w:lang w:val="en-CA"/>
          </w:rPr>
          <w:t>matrix</w:t>
        </w:r>
        <w:r w:rsidR="0065248F" w:rsidRPr="000C6E1C">
          <w:rPr>
            <w:rFonts w:eastAsia="MS Mincho"/>
            <w:lang w:val="en-CA"/>
          </w:rPr>
          <w:t xml:space="preserve"> fields of the </w:t>
        </w:r>
        <w:proofErr w:type="spellStart"/>
        <w:r w:rsidR="0065248F" w:rsidRPr="000C6E1C">
          <w:rPr>
            <w:rFonts w:ascii="Courier New" w:eastAsia="MS Mincho" w:hAnsi="Courier New" w:cs="Courier New"/>
          </w:rPr>
          <w:t>TrackHeaderBoxes</w:t>
        </w:r>
        <w:proofErr w:type="spellEnd"/>
        <w:r w:rsidR="0065248F" w:rsidRPr="000C6E1C">
          <w:rPr>
            <w:rFonts w:eastAsia="MS Mincho"/>
            <w:lang w:val="en-CA"/>
          </w:rPr>
          <w:t xml:space="preserve"> of the </w:t>
        </w:r>
        <w:proofErr w:type="spellStart"/>
        <w:r w:rsidR="0065248F">
          <w:rPr>
            <w:rFonts w:eastAsia="MS Mincho"/>
            <w:lang w:val="en-CA"/>
          </w:rPr>
          <w:t>PiP</w:t>
        </w:r>
        <w:proofErr w:type="spellEnd"/>
        <w:r w:rsidR="0065248F" w:rsidRPr="000C6E1C">
          <w:rPr>
            <w:rFonts w:eastAsia="MS Mincho"/>
            <w:lang w:val="en-CA"/>
          </w:rPr>
          <w:t xml:space="preserve"> video track and the main video track</w:t>
        </w:r>
      </w:ins>
      <w:del w:id="1223" w:author="Ye-Kui Wang (d1)" w:date="2022-02-18T10:28:00Z">
        <w:r w:rsidDel="0065248F">
          <w:rPr>
            <w:lang w:val="en-CA"/>
          </w:rPr>
          <w:delText>using the matrix of the overlay track</w:delText>
        </w:r>
      </w:del>
      <w:r>
        <w:rPr>
          <w:lang w:val="en-CA"/>
        </w:rPr>
        <w:t xml:space="preserve">, and the </w:t>
      </w:r>
      <w:ins w:id="1224" w:author="Ye-Kui Wang (d1)" w:date="2022-02-18T10:29:00Z">
        <w:r w:rsidR="0065248F" w:rsidRPr="000C6E1C">
          <w:rPr>
            <w:lang w:val="en-CA"/>
          </w:rPr>
          <w:t xml:space="preserve">value of the </w:t>
        </w:r>
        <w:r w:rsidR="0065248F" w:rsidRPr="0065248F">
          <w:rPr>
            <w:rFonts w:ascii="Courier New" w:hAnsi="Courier New" w:cs="Courier New"/>
            <w:lang w:val="en-CA"/>
          </w:rPr>
          <w:t>layer</w:t>
        </w:r>
        <w:r w:rsidR="0065248F" w:rsidRPr="0065248F">
          <w:rPr>
            <w:lang w:val="en-CA"/>
          </w:rPr>
          <w:t xml:space="preserve"> field </w:t>
        </w:r>
        <w:r w:rsidR="0065248F" w:rsidRPr="000C6E1C">
          <w:rPr>
            <w:lang w:val="en-CA"/>
          </w:rPr>
          <w:t xml:space="preserve">of the </w:t>
        </w:r>
        <w:proofErr w:type="spellStart"/>
        <w:r w:rsidR="0065248F" w:rsidRPr="000C6E1C">
          <w:rPr>
            <w:rFonts w:ascii="Courier New" w:hAnsi="Courier New" w:cs="Courier New"/>
          </w:rPr>
          <w:t>TrackHeaderBox</w:t>
        </w:r>
        <w:proofErr w:type="spellEnd"/>
        <w:r w:rsidR="0065248F" w:rsidRPr="000C6E1C">
          <w:rPr>
            <w:lang w:val="en-CA"/>
          </w:rPr>
          <w:t xml:space="preserve"> of the supplementary video track is required to be less than that of the main video track</w:t>
        </w:r>
      </w:ins>
      <w:ins w:id="1225" w:author="Ye-Kui Wang (d1)" w:date="2022-02-18T10:30:00Z">
        <w:r w:rsidR="0065248F">
          <w:rPr>
            <w:lang w:val="en-CA"/>
          </w:rPr>
          <w:t>,</w:t>
        </w:r>
      </w:ins>
      <w:ins w:id="1226" w:author="Ye-Kui Wang (d1)" w:date="2022-02-18T10:29:00Z">
        <w:r w:rsidR="0065248F" w:rsidRPr="0065248F">
          <w:rPr>
            <w:lang w:val="en-CA"/>
          </w:rPr>
          <w:t xml:space="preserve"> </w:t>
        </w:r>
      </w:ins>
      <w:del w:id="1227" w:author="Ye-Kui Wang (d1)" w:date="2022-02-18T10:30:00Z">
        <w:r w:rsidDel="0065248F">
          <w:rPr>
            <w:lang w:val="en-CA"/>
          </w:rPr>
          <w:delText xml:space="preserve">layer header field </w:delText>
        </w:r>
      </w:del>
      <w:r>
        <w:rPr>
          <w:lang w:val="en-CA"/>
        </w:rPr>
        <w:t xml:space="preserve">to layer </w:t>
      </w:r>
      <w:ins w:id="1228" w:author="Ye-Kui Wang (d1)" w:date="2022-02-18T10:30:00Z">
        <w:r w:rsidR="0065248F">
          <w:rPr>
            <w:lang w:val="en-CA"/>
          </w:rPr>
          <w:t xml:space="preserve">the </w:t>
        </w:r>
        <w:proofErr w:type="spellStart"/>
        <w:r w:rsidR="0065248F">
          <w:rPr>
            <w:lang w:val="en-CA"/>
          </w:rPr>
          <w:t>PiP</w:t>
        </w:r>
        <w:proofErr w:type="spellEnd"/>
        <w:r w:rsidR="0065248F">
          <w:rPr>
            <w:lang w:val="en-CA"/>
          </w:rPr>
          <w:t xml:space="preserve"> video</w:t>
        </w:r>
      </w:ins>
      <w:del w:id="1229" w:author="Ye-Kui Wang (d1)" w:date="2022-02-18T10:30:00Z">
        <w:r w:rsidDel="0065248F">
          <w:rPr>
            <w:lang w:val="en-CA"/>
          </w:rPr>
          <w:delText>it</w:delText>
        </w:r>
      </w:del>
      <w:r>
        <w:rPr>
          <w:lang w:val="en-CA"/>
        </w:rPr>
        <w:t xml:space="preserve"> in front of the main video.</w:t>
      </w:r>
    </w:p>
    <w:p w14:paraId="06ACC51A" w14:textId="77777777" w:rsidR="00202B62" w:rsidRPr="00A62A71" w:rsidRDefault="00202B62" w:rsidP="005861F0">
      <w:pPr>
        <w:pStyle w:val="Heading2"/>
      </w:pPr>
      <w:r w:rsidRPr="00A62A71">
        <w:t>Picture-in-picture entity grouping</w:t>
      </w:r>
    </w:p>
    <w:p w14:paraId="2D122880" w14:textId="77777777" w:rsidR="00202B62" w:rsidRPr="00A62A71" w:rsidRDefault="00202B62" w:rsidP="005861F0">
      <w:pPr>
        <w:pStyle w:val="Heading3"/>
      </w:pPr>
      <w:r w:rsidRPr="00A62A71">
        <w:t>Definition</w:t>
      </w:r>
    </w:p>
    <w:p w14:paraId="2CA876DD" w14:textId="0F0E5AA1" w:rsidR="00202B62" w:rsidRPr="00A62A71" w:rsidDel="008E7242" w:rsidRDefault="00202B62" w:rsidP="00202B62">
      <w:pPr>
        <w:spacing w:before="136" w:after="0" w:line="259" w:lineRule="auto"/>
        <w:rPr>
          <w:del w:id="1230" w:author="Ye-Kui Wang (d1)" w:date="2022-02-22T08:21:00Z"/>
          <w:rFonts w:eastAsia="DengXian"/>
          <w:lang w:val="en-GB" w:eastAsia="zh-CN"/>
        </w:rPr>
      </w:pPr>
      <w:r w:rsidRPr="00A62A71">
        <w:rPr>
          <w:rFonts w:eastAsia="DengXian"/>
          <w:lang w:val="en-GB" w:eastAsia="zh-CN"/>
        </w:rPr>
        <w:t xml:space="preserve">Picture-in-picture </w:t>
      </w:r>
      <w:ins w:id="1231" w:author="Ye-Kui Wang (d1)" w:date="2022-02-18T10:31:00Z">
        <w:r w:rsidR="00025A67">
          <w:rPr>
            <w:rFonts w:eastAsia="DengXian"/>
            <w:lang w:val="en-GB" w:eastAsia="zh-CN"/>
          </w:rPr>
          <w:t>(</w:t>
        </w:r>
        <w:proofErr w:type="spellStart"/>
        <w:r w:rsidR="00025A67">
          <w:rPr>
            <w:rFonts w:eastAsia="DengXian"/>
            <w:lang w:val="en-GB" w:eastAsia="zh-CN"/>
          </w:rPr>
          <w:t>PiP</w:t>
        </w:r>
        <w:proofErr w:type="spellEnd"/>
        <w:r w:rsidR="00025A67">
          <w:rPr>
            <w:rFonts w:eastAsia="DengXian"/>
            <w:lang w:val="en-GB" w:eastAsia="zh-CN"/>
          </w:rPr>
          <w:t xml:space="preserve">) </w:t>
        </w:r>
      </w:ins>
      <w:r w:rsidRPr="00A62A71">
        <w:rPr>
          <w:rFonts w:eastAsia="DengXian"/>
          <w:lang w:val="en-GB" w:eastAsia="zh-CN"/>
        </w:rPr>
        <w:t xml:space="preserve">services offer the ability to include a video with a smaller spatial resolution </w:t>
      </w:r>
      <w:r w:rsidRPr="00A62A71">
        <w:rPr>
          <w:rFonts w:eastAsia="DengXian"/>
          <w:lang w:val="en-GB" w:eastAsia="zh-CN"/>
        </w:rPr>
        <w:lastRenderedPageBreak/>
        <w:t xml:space="preserve">within a video with a bigger spatial resolution, referred to as the </w:t>
      </w:r>
      <w:proofErr w:type="spellStart"/>
      <w:ins w:id="1232" w:author="Ye-Kui Wang (d1)" w:date="2022-02-18T10:31:00Z">
        <w:r w:rsidR="00025A67">
          <w:rPr>
            <w:rFonts w:eastAsia="DengXian"/>
            <w:lang w:val="en-GB" w:eastAsia="zh-CN"/>
          </w:rPr>
          <w:t>PiP</w:t>
        </w:r>
      </w:ins>
      <w:proofErr w:type="spellEnd"/>
      <w:del w:id="1233" w:author="Ye-Kui Wang (d1)" w:date="2022-02-18T10:31:00Z">
        <w:r w:rsidRPr="00A62A71" w:rsidDel="00025A67">
          <w:rPr>
            <w:rFonts w:eastAsia="DengXian"/>
          </w:rPr>
          <w:delText>supplementary</w:delText>
        </w:r>
      </w:del>
      <w:r w:rsidRPr="00A62A71">
        <w:rPr>
          <w:rFonts w:eastAsia="DengXian"/>
        </w:rPr>
        <w:t xml:space="preserve"> </w:t>
      </w:r>
      <w:r w:rsidRPr="00A62A71">
        <w:rPr>
          <w:rFonts w:eastAsia="DengXian"/>
          <w:lang w:val="en-GB" w:eastAsia="zh-CN"/>
        </w:rPr>
        <w:t xml:space="preserve">video and the </w:t>
      </w:r>
      <w:r w:rsidRPr="00A62A71">
        <w:rPr>
          <w:rFonts w:eastAsia="DengXian"/>
        </w:rPr>
        <w:t>main video, respectively</w:t>
      </w:r>
      <w:r w:rsidRPr="00A62A71">
        <w:rPr>
          <w:rFonts w:eastAsia="DengXian"/>
          <w:lang w:val="en-GB" w:eastAsia="zh-CN"/>
        </w:rPr>
        <w:t xml:space="preserve">. </w:t>
      </w:r>
      <w:ins w:id="1234" w:author="Ye-Kui Wang (d1)" w:date="2022-02-22T08:16:00Z">
        <w:r w:rsidR="008E7242">
          <w:rPr>
            <w:rFonts w:eastAsia="DengXian"/>
            <w:lang w:val="en-GB" w:eastAsia="zh-CN"/>
          </w:rPr>
          <w:t xml:space="preserve">A video track </w:t>
        </w:r>
      </w:ins>
      <w:ins w:id="1235" w:author="Ye-Kui Wang (d1)" w:date="2022-02-22T08:17:00Z">
        <w:r w:rsidR="008E7242">
          <w:rPr>
            <w:rFonts w:eastAsia="DengXian"/>
            <w:lang w:val="en-GB" w:eastAsia="zh-CN"/>
          </w:rPr>
          <w:t xml:space="preserve">containing a </w:t>
        </w:r>
      </w:ins>
      <w:ins w:id="1236" w:author="Ye-Kui Wang (d1)" w:date="2022-02-22T08:18:00Z">
        <w:r w:rsidR="008E7242" w:rsidRPr="000C6E1C">
          <w:rPr>
            <w:rFonts w:ascii="Courier New" w:hAnsi="Courier New" w:cs="Courier New"/>
            <w:color w:val="000000"/>
          </w:rPr>
          <w:t>'</w:t>
        </w:r>
        <w:r w:rsidR="008E7242" w:rsidRPr="000C6E1C">
          <w:rPr>
            <w:rFonts w:ascii="Courier New" w:eastAsia="Times New Roman" w:hAnsi="Courier New" w:cs="Courier New"/>
            <w:noProof/>
            <w:lang w:val="en-GB"/>
          </w:rPr>
          <w:t>subt</w:t>
        </w:r>
        <w:r w:rsidR="008E7242" w:rsidRPr="000C6E1C">
          <w:rPr>
            <w:rFonts w:ascii="Courier New" w:hAnsi="Courier New" w:cs="Courier New"/>
            <w:color w:val="000000"/>
          </w:rPr>
          <w:t>'</w:t>
        </w:r>
        <w:r w:rsidR="008E7242">
          <w:rPr>
            <w:color w:val="000000"/>
          </w:rPr>
          <w:t xml:space="preserve"> track reference </w:t>
        </w:r>
      </w:ins>
      <w:ins w:id="1237" w:author="Ye-Kui Wang (d1)" w:date="2022-02-22T08:19:00Z">
        <w:r w:rsidR="008E7242">
          <w:rPr>
            <w:color w:val="000000"/>
          </w:rPr>
          <w:t xml:space="preserve">indicates that the track contains </w:t>
        </w:r>
        <w:proofErr w:type="spellStart"/>
        <w:r w:rsidR="008E7242">
          <w:rPr>
            <w:color w:val="000000"/>
          </w:rPr>
          <w:t>PiP</w:t>
        </w:r>
        <w:proofErr w:type="spellEnd"/>
        <w:r w:rsidR="008E7242">
          <w:rPr>
            <w:color w:val="000000"/>
          </w:rPr>
          <w:t xml:space="preserve"> video and </w:t>
        </w:r>
      </w:ins>
      <w:ins w:id="1238" w:author="Ye-Kui Wang (d1)" w:date="2022-02-22T08:20:00Z">
        <w:r w:rsidR="008E7242" w:rsidRPr="00EC6C63">
          <w:rPr>
            <w:lang w:val="en-GB"/>
          </w:rPr>
          <w:t xml:space="preserve">the </w:t>
        </w:r>
      </w:ins>
      <w:ins w:id="1239" w:author="Ye-Kui Wang (d1)" w:date="2022-02-22T08:21:00Z">
        <w:r w:rsidR="008E7242">
          <w:rPr>
            <w:lang w:val="en-GB"/>
          </w:rPr>
          <w:t xml:space="preserve">main video is contained in the </w:t>
        </w:r>
      </w:ins>
      <w:ins w:id="1240" w:author="Ye-Kui Wang (d1)" w:date="2022-02-22T08:20:00Z">
        <w:r w:rsidR="008E7242" w:rsidRPr="00EC6C63">
          <w:rPr>
            <w:lang w:val="en-GB"/>
          </w:rPr>
          <w:t xml:space="preserve">referenced track or any track in the alternate group to which the </w:t>
        </w:r>
        <w:r w:rsidR="008E7242">
          <w:rPr>
            <w:lang w:val="en-GB"/>
          </w:rPr>
          <w:t xml:space="preserve">referenced </w:t>
        </w:r>
        <w:r w:rsidR="008E7242" w:rsidRPr="00EC6C63">
          <w:rPr>
            <w:lang w:val="en-GB"/>
          </w:rPr>
          <w:t>track belongs, if any</w:t>
        </w:r>
      </w:ins>
      <w:del w:id="1241" w:author="Ye-Kui Wang (d1)" w:date="2022-02-22T08:21:00Z">
        <w:r w:rsidRPr="00A62A71" w:rsidDel="008E7242">
          <w:rPr>
            <w:rFonts w:eastAsia="DengXian"/>
            <w:lang w:val="en-GB" w:eastAsia="zh-CN"/>
          </w:rPr>
          <w:delText xml:space="preserve">Tracks in the same entity group with </w:delText>
        </w:r>
        <w:r w:rsidRPr="00A62A71" w:rsidDel="008E7242">
          <w:rPr>
            <w:rFonts w:ascii="Courier" w:eastAsia="DengXian" w:hAnsi="Courier"/>
            <w:lang w:val="en-GB" w:eastAsia="zh-CN"/>
          </w:rPr>
          <w:delText>grouping_type</w:delText>
        </w:r>
        <w:r w:rsidRPr="00A62A71" w:rsidDel="008E7242">
          <w:rPr>
            <w:rFonts w:eastAsia="DengXian"/>
            <w:lang w:val="en-GB" w:eastAsia="zh-CN"/>
          </w:rPr>
          <w:delText xml:space="preserve"> equal to </w:delText>
        </w:r>
        <w:r w:rsidRPr="00A62A71" w:rsidDel="008E7242">
          <w:rPr>
            <w:rFonts w:ascii="Courier" w:eastAsia="Times New Roman" w:hAnsi="Courier"/>
            <w:noProof/>
            <w:lang w:val="en-GB" w:eastAsia="zh-CN"/>
          </w:rPr>
          <w:delText>'pinp'</w:delText>
        </w:r>
        <w:r w:rsidRPr="00A62A71" w:rsidDel="008E7242">
          <w:rPr>
            <w:rFonts w:eastAsia="DengXian"/>
            <w:lang w:val="en-GB" w:eastAsia="zh-CN"/>
          </w:rPr>
          <w:delText xml:space="preserve"> can be used for support of picture-in-picture services, by choosing one of the tracks that are indicated to contain the main video and one of the other tracks (which contain the </w:delText>
        </w:r>
        <w:r w:rsidRPr="00A62A71" w:rsidDel="008E7242">
          <w:rPr>
            <w:rFonts w:eastAsia="DengXian"/>
          </w:rPr>
          <w:delText xml:space="preserve">supplementary </w:delText>
        </w:r>
        <w:r w:rsidRPr="00A62A71" w:rsidDel="008E7242">
          <w:rPr>
            <w:rFonts w:eastAsia="DengXian"/>
            <w:lang w:val="en-GB" w:eastAsia="zh-CN"/>
          </w:rPr>
          <w:delText>video).</w:delText>
        </w:r>
      </w:del>
    </w:p>
    <w:p w14:paraId="55E4D73F" w14:textId="6C3941DF" w:rsidR="00202B62" w:rsidRDefault="00202B62" w:rsidP="00202B62">
      <w:pPr>
        <w:spacing w:before="136" w:after="0" w:line="259" w:lineRule="auto"/>
        <w:rPr>
          <w:ins w:id="1242" w:author="Ye-Kui Wang (d1)" w:date="2022-02-22T08:24:00Z"/>
          <w:rFonts w:eastAsia="DengXian"/>
          <w:lang w:val="en-GB" w:eastAsia="zh-CN"/>
        </w:rPr>
      </w:pPr>
      <w:del w:id="1243" w:author="Ye-Kui Wang (d1)" w:date="2022-02-22T08:21:00Z">
        <w:r w:rsidRPr="00A62A71" w:rsidDel="008E7242">
          <w:rPr>
            <w:rFonts w:eastAsia="DengXian"/>
            <w:lang w:val="en-GB" w:eastAsia="zh-CN"/>
          </w:rPr>
          <w:delText>All entities in a picture-in-picture entity group shall be video tracks</w:delText>
        </w:r>
      </w:del>
      <w:r w:rsidRPr="00A62A71">
        <w:rPr>
          <w:rFonts w:eastAsia="DengXian"/>
          <w:lang w:val="en-GB" w:eastAsia="zh-CN"/>
        </w:rPr>
        <w:t>.</w:t>
      </w:r>
    </w:p>
    <w:p w14:paraId="6BA0FF4C" w14:textId="1A7208A8" w:rsidR="0063569A" w:rsidRDefault="0063569A" w:rsidP="00202B62">
      <w:pPr>
        <w:spacing w:before="136" w:after="0" w:line="259" w:lineRule="auto"/>
        <w:rPr>
          <w:ins w:id="1244" w:author="Ye-Kui Wang (d1)" w:date="2022-02-22T08:25:00Z"/>
          <w:lang w:val="en-CA"/>
        </w:rPr>
      </w:pPr>
      <w:ins w:id="1245" w:author="Ye-Kui Wang (d1)" w:date="2022-02-22T08:24:00Z">
        <w:r>
          <w:rPr>
            <w:lang w:val="en-CA"/>
          </w:rPr>
          <w:t>For each pa</w:t>
        </w:r>
      </w:ins>
      <w:ins w:id="1246" w:author="Ye-Kui Wang (d1)" w:date="2022-02-22T08:25:00Z">
        <w:r>
          <w:rPr>
            <w:lang w:val="en-CA"/>
          </w:rPr>
          <w:t xml:space="preserve">ir of </w:t>
        </w:r>
      </w:ins>
      <w:proofErr w:type="spellStart"/>
      <w:ins w:id="1247" w:author="Ye-Kui Wang (d1)" w:date="2022-02-22T08:24:00Z">
        <w:r>
          <w:rPr>
            <w:lang w:val="en-CA"/>
          </w:rPr>
          <w:t>PiP</w:t>
        </w:r>
        <w:proofErr w:type="spellEnd"/>
        <w:r>
          <w:rPr>
            <w:lang w:val="en-CA"/>
          </w:rPr>
          <w:t xml:space="preserve"> video and main video</w:t>
        </w:r>
      </w:ins>
      <w:ins w:id="1248" w:author="Ye-Kui Wang (d1)" w:date="2022-02-22T08:25:00Z">
        <w:r>
          <w:rPr>
            <w:lang w:val="en-CA"/>
          </w:rPr>
          <w:t>, t</w:t>
        </w:r>
      </w:ins>
      <w:ins w:id="1249" w:author="Ye-Kui Wang (d1)" w:date="2022-02-22T08:24:00Z">
        <w:r>
          <w:rPr>
            <w:lang w:val="en-CA"/>
          </w:rPr>
          <w:t xml:space="preserve">he window in the main video for embedding/overlaying the </w:t>
        </w:r>
        <w:proofErr w:type="spellStart"/>
        <w:r>
          <w:rPr>
            <w:lang w:val="en-CA"/>
          </w:rPr>
          <w:t>PiP</w:t>
        </w:r>
        <w:proofErr w:type="spellEnd"/>
        <w:r w:rsidRPr="00FA59E7">
          <w:rPr>
            <w:lang w:val="en-CA"/>
          </w:rPr>
          <w:t xml:space="preserve"> video</w:t>
        </w:r>
        <w:r>
          <w:rPr>
            <w:lang w:val="en-CA"/>
          </w:rPr>
          <w:t xml:space="preserve">, which is smaller in size than the main video, is indicated </w:t>
        </w:r>
        <w:r w:rsidRPr="000C6E1C">
          <w:rPr>
            <w:rFonts w:eastAsia="MS Mincho"/>
            <w:lang w:val="en-CA"/>
          </w:rPr>
          <w:t xml:space="preserve">by the values of the </w:t>
        </w:r>
        <w:r w:rsidRPr="000C6E1C">
          <w:rPr>
            <w:rFonts w:ascii="Courier New" w:eastAsia="MS Mincho" w:hAnsi="Courier New" w:cs="Courier New"/>
            <w:lang w:val="en-CA"/>
          </w:rPr>
          <w:t>matrix</w:t>
        </w:r>
        <w:r w:rsidRPr="000C6E1C">
          <w:rPr>
            <w:rFonts w:eastAsia="MS Mincho"/>
            <w:lang w:val="en-CA"/>
          </w:rPr>
          <w:t xml:space="preserve"> fields of the </w:t>
        </w:r>
        <w:proofErr w:type="spellStart"/>
        <w:r w:rsidRPr="000C6E1C">
          <w:rPr>
            <w:rFonts w:ascii="Courier New" w:eastAsia="MS Mincho" w:hAnsi="Courier New" w:cs="Courier New"/>
          </w:rPr>
          <w:t>TrackHeaderBoxes</w:t>
        </w:r>
        <w:proofErr w:type="spellEnd"/>
        <w:r w:rsidRPr="000C6E1C">
          <w:rPr>
            <w:rFonts w:eastAsia="MS Mincho"/>
            <w:lang w:val="en-CA"/>
          </w:rPr>
          <w:t xml:space="preserve"> of the </w:t>
        </w:r>
        <w:proofErr w:type="spellStart"/>
        <w:r>
          <w:rPr>
            <w:rFonts w:eastAsia="MS Mincho"/>
            <w:lang w:val="en-CA"/>
          </w:rPr>
          <w:t>PiP</w:t>
        </w:r>
        <w:proofErr w:type="spellEnd"/>
        <w:r w:rsidRPr="000C6E1C">
          <w:rPr>
            <w:rFonts w:eastAsia="MS Mincho"/>
            <w:lang w:val="en-CA"/>
          </w:rPr>
          <w:t xml:space="preserve"> video track and the main video track</w:t>
        </w:r>
        <w:r>
          <w:rPr>
            <w:lang w:val="en-CA"/>
          </w:rPr>
          <w:t xml:space="preserve">, and the </w:t>
        </w:r>
        <w:r w:rsidRPr="000C6E1C">
          <w:rPr>
            <w:lang w:val="en-CA"/>
          </w:rPr>
          <w:t xml:space="preserve">value of the </w:t>
        </w:r>
        <w:r w:rsidRPr="0065248F">
          <w:rPr>
            <w:rFonts w:ascii="Courier New" w:hAnsi="Courier New" w:cs="Courier New"/>
            <w:lang w:val="en-CA"/>
          </w:rPr>
          <w:t>layer</w:t>
        </w:r>
        <w:r w:rsidRPr="0065248F">
          <w:rPr>
            <w:lang w:val="en-CA"/>
          </w:rPr>
          <w:t xml:space="preserve"> field </w:t>
        </w:r>
        <w:r w:rsidRPr="000C6E1C">
          <w:rPr>
            <w:lang w:val="en-CA"/>
          </w:rPr>
          <w:t xml:space="preserve">of the </w:t>
        </w:r>
        <w:proofErr w:type="spellStart"/>
        <w:r w:rsidRPr="000C6E1C">
          <w:rPr>
            <w:rFonts w:ascii="Courier New" w:hAnsi="Courier New" w:cs="Courier New"/>
          </w:rPr>
          <w:t>TrackHeaderBox</w:t>
        </w:r>
        <w:proofErr w:type="spellEnd"/>
        <w:r w:rsidRPr="000C6E1C">
          <w:rPr>
            <w:lang w:val="en-CA"/>
          </w:rPr>
          <w:t xml:space="preserve"> of the supplementary video track is required to be less than that of the main video track</w:t>
        </w:r>
        <w:r>
          <w:rPr>
            <w:lang w:val="en-CA"/>
          </w:rPr>
          <w:t>,</w:t>
        </w:r>
        <w:r w:rsidRPr="0065248F">
          <w:rPr>
            <w:lang w:val="en-CA"/>
          </w:rPr>
          <w:t xml:space="preserve"> </w:t>
        </w:r>
        <w:r>
          <w:rPr>
            <w:lang w:val="en-CA"/>
          </w:rPr>
          <w:t xml:space="preserve">to layer the </w:t>
        </w:r>
        <w:proofErr w:type="spellStart"/>
        <w:r>
          <w:rPr>
            <w:lang w:val="en-CA"/>
          </w:rPr>
          <w:t>PiP</w:t>
        </w:r>
        <w:proofErr w:type="spellEnd"/>
        <w:r>
          <w:rPr>
            <w:lang w:val="en-CA"/>
          </w:rPr>
          <w:t xml:space="preserve"> video in front of the main video.</w:t>
        </w:r>
      </w:ins>
    </w:p>
    <w:p w14:paraId="070AEB4B" w14:textId="31432522" w:rsidR="0063569A" w:rsidRPr="00A62A71" w:rsidRDefault="00BF7A13" w:rsidP="00202B62">
      <w:pPr>
        <w:spacing w:before="136" w:after="0" w:line="259" w:lineRule="auto"/>
        <w:rPr>
          <w:rFonts w:eastAsia="DengXian"/>
          <w:highlight w:val="cyan"/>
          <w:lang w:val="en-CA" w:eastAsia="zh-CN"/>
        </w:rPr>
      </w:pPr>
      <w:ins w:id="1250" w:author="Ye-Kui Wang (d1)" w:date="2022-02-22T08:26:00Z">
        <w:r>
          <w:rPr>
            <w:rFonts w:eastAsia="DengXian"/>
            <w:lang w:val="en-GB" w:eastAsia="zh-CN"/>
          </w:rPr>
          <w:t xml:space="preserve">A </w:t>
        </w:r>
      </w:ins>
      <w:proofErr w:type="spellStart"/>
      <w:ins w:id="1251" w:author="Ye-Kui Wang (d1)" w:date="2022-02-22T08:28:00Z">
        <w:r w:rsidRPr="002349FB">
          <w:rPr>
            <w:rFonts w:ascii="Courier New" w:hAnsi="Courier New" w:cs="Courier New"/>
          </w:rPr>
          <w:t>PicInPicInfoBox</w:t>
        </w:r>
      </w:ins>
      <w:proofErr w:type="spellEnd"/>
      <w:ins w:id="1252" w:author="Ye-Kui Wang (d1)" w:date="2022-02-22T08:26:00Z">
        <w:r>
          <w:rPr>
            <w:rFonts w:eastAsia="DengXian"/>
            <w:lang w:val="en-GB" w:eastAsia="zh-CN"/>
          </w:rPr>
          <w:t>,</w:t>
        </w:r>
      </w:ins>
      <w:ins w:id="1253" w:author="Ye-Kui Wang (d1)" w:date="2022-02-22T08:27:00Z">
        <w:r>
          <w:rPr>
            <w:rFonts w:eastAsia="DengXian"/>
            <w:lang w:val="en-GB" w:eastAsia="zh-CN"/>
          </w:rPr>
          <w:t xml:space="preserve"> defined below,</w:t>
        </w:r>
      </w:ins>
      <w:ins w:id="1254" w:author="Ye-Kui Wang (d1)" w:date="2022-02-22T08:26:00Z">
        <w:r>
          <w:rPr>
            <w:rFonts w:eastAsia="DengXian"/>
            <w:lang w:val="en-GB" w:eastAsia="zh-CN"/>
          </w:rPr>
          <w:t xml:space="preserve"> may </w:t>
        </w:r>
      </w:ins>
      <w:ins w:id="1255" w:author="Ye-Kui Wang (d1)" w:date="2022-02-22T08:27:00Z">
        <w:r>
          <w:rPr>
            <w:rFonts w:eastAsia="DengXian"/>
            <w:lang w:val="en-GB" w:eastAsia="zh-CN"/>
          </w:rPr>
          <w:t>be present in e</w:t>
        </w:r>
      </w:ins>
      <w:ins w:id="1256" w:author="Ye-Kui Wang (d1)" w:date="2022-02-22T08:26:00Z">
        <w:r>
          <w:rPr>
            <w:rFonts w:eastAsia="DengXian"/>
            <w:lang w:val="en-GB" w:eastAsia="zh-CN"/>
          </w:rPr>
          <w:t xml:space="preserve">ach sample entry of </w:t>
        </w:r>
      </w:ins>
      <w:ins w:id="1257" w:author="Ye-Kui Wang (d1)" w:date="2022-02-22T08:27:00Z">
        <w:r>
          <w:rPr>
            <w:rFonts w:eastAsia="DengXian"/>
            <w:lang w:val="en-GB" w:eastAsia="zh-CN"/>
          </w:rPr>
          <w:t xml:space="preserve">a </w:t>
        </w:r>
        <w:proofErr w:type="spellStart"/>
        <w:r>
          <w:rPr>
            <w:rFonts w:eastAsia="DengXian"/>
            <w:lang w:val="en-GB" w:eastAsia="zh-CN"/>
          </w:rPr>
          <w:t>PiP</w:t>
        </w:r>
        <w:proofErr w:type="spellEnd"/>
        <w:r>
          <w:rPr>
            <w:rFonts w:eastAsia="DengXian"/>
            <w:lang w:val="en-GB" w:eastAsia="zh-CN"/>
          </w:rPr>
          <w:t xml:space="preserve"> video track. The presence</w:t>
        </w:r>
      </w:ins>
      <w:ins w:id="1258" w:author="Ye-Kui Wang (d1)" w:date="2022-02-22T08:28:00Z">
        <w:r>
          <w:rPr>
            <w:rFonts w:eastAsia="DengXian"/>
            <w:lang w:val="en-GB" w:eastAsia="zh-CN"/>
          </w:rPr>
          <w:t xml:space="preserve"> of a</w:t>
        </w:r>
      </w:ins>
      <w:ins w:id="1259" w:author="Ye-Kui Wang (d1)" w:date="2022-02-22T08:27:00Z">
        <w:r>
          <w:rPr>
            <w:rFonts w:eastAsia="DengXian"/>
            <w:lang w:val="en-GB" w:eastAsia="zh-CN"/>
          </w:rPr>
          <w:t xml:space="preserve"> </w:t>
        </w:r>
      </w:ins>
      <w:proofErr w:type="spellStart"/>
      <w:ins w:id="1260" w:author="Ye-Kui Wang (d1)" w:date="2022-02-22T08:28:00Z">
        <w:r w:rsidRPr="002349FB">
          <w:rPr>
            <w:rFonts w:ascii="Courier New" w:hAnsi="Courier New" w:cs="Courier New"/>
          </w:rPr>
          <w:t>PicInPicInfoBox</w:t>
        </w:r>
        <w:proofErr w:type="spellEnd"/>
        <w:r>
          <w:rPr>
            <w:rFonts w:eastAsia="DengXian"/>
            <w:lang w:val="en-GB" w:eastAsia="zh-CN"/>
          </w:rPr>
          <w:t xml:space="preserve"> in each sample entry of a </w:t>
        </w:r>
        <w:proofErr w:type="spellStart"/>
        <w:r>
          <w:rPr>
            <w:rFonts w:eastAsia="DengXian"/>
            <w:lang w:val="en-GB" w:eastAsia="zh-CN"/>
          </w:rPr>
          <w:t>PiP</w:t>
        </w:r>
        <w:proofErr w:type="spellEnd"/>
        <w:r>
          <w:rPr>
            <w:rFonts w:eastAsia="DengXian"/>
            <w:lang w:val="en-GB" w:eastAsia="zh-CN"/>
          </w:rPr>
          <w:t xml:space="preserve"> video track</w:t>
        </w:r>
      </w:ins>
      <w:ins w:id="1261" w:author="Ye-Kui Wang (d1)" w:date="2022-02-22T08:29:00Z">
        <w:r w:rsidRPr="00BF7A13">
          <w:rPr>
            <w:lang w:val="en-CA"/>
          </w:rPr>
          <w:t xml:space="preserve"> </w:t>
        </w:r>
        <w:r>
          <w:rPr>
            <w:lang w:val="en-CA"/>
          </w:rPr>
          <w:t xml:space="preserve">indicates that it is enabled to replace the coded video data units representing the target </w:t>
        </w:r>
        <w:proofErr w:type="spellStart"/>
        <w:r>
          <w:rPr>
            <w:lang w:val="en-CA"/>
          </w:rPr>
          <w:t>PiP</w:t>
        </w:r>
        <w:proofErr w:type="spellEnd"/>
        <w:r>
          <w:rPr>
            <w:lang w:val="en-CA"/>
          </w:rPr>
          <w:t xml:space="preserve"> region in the main video with the corresponding video data units of the </w:t>
        </w:r>
        <w:proofErr w:type="spellStart"/>
        <w:r>
          <w:rPr>
            <w:lang w:val="en-CA"/>
          </w:rPr>
          <w:t>PiP</w:t>
        </w:r>
        <w:proofErr w:type="spellEnd"/>
        <w:r w:rsidRPr="0061046F">
          <w:rPr>
            <w:lang w:val="en-CA"/>
          </w:rPr>
          <w:t xml:space="preserve"> vide</w:t>
        </w:r>
        <w:r>
          <w:rPr>
            <w:lang w:val="en-CA"/>
          </w:rPr>
          <w:t xml:space="preserve">o. </w:t>
        </w:r>
      </w:ins>
      <w:ins w:id="1262" w:author="Ye-Kui Wang (d1)" w:date="2022-02-22T08:30:00Z">
        <w:r>
          <w:rPr>
            <w:lang w:val="en-CA"/>
          </w:rPr>
          <w:t xml:space="preserve">In this case, it </w:t>
        </w:r>
      </w:ins>
      <w:ins w:id="1263" w:author="Ye-Kui Wang (d1)" w:date="2022-02-22T08:31:00Z">
        <w:r>
          <w:rPr>
            <w:lang w:val="en-CA"/>
          </w:rPr>
          <w:t xml:space="preserve">is required that the same video codec is used for coding of the </w:t>
        </w:r>
        <w:proofErr w:type="spellStart"/>
        <w:r>
          <w:rPr>
            <w:lang w:val="en-CA"/>
          </w:rPr>
          <w:t>PiP</w:t>
        </w:r>
        <w:proofErr w:type="spellEnd"/>
        <w:r>
          <w:rPr>
            <w:lang w:val="en-CA"/>
          </w:rPr>
          <w:t xml:space="preserve"> video and the main video</w:t>
        </w:r>
      </w:ins>
      <w:ins w:id="1264" w:author="Ye-Kui Wang (d1)" w:date="2022-02-22T08:30:00Z">
        <w:r>
          <w:rPr>
            <w:lang w:val="en-CA"/>
          </w:rPr>
          <w:t xml:space="preserve">. </w:t>
        </w:r>
      </w:ins>
      <w:ins w:id="1265" w:author="Ye-Kui Wang (d1)" w:date="2022-02-22T08:29:00Z">
        <w:r>
          <w:rPr>
            <w:lang w:val="en-CA"/>
          </w:rPr>
          <w:t>The absence of this box indicates that it is unknown whether such replacement is possible.</w:t>
        </w:r>
      </w:ins>
    </w:p>
    <w:p w14:paraId="4722795B" w14:textId="77777777" w:rsidR="00202B62" w:rsidRPr="00A62A71" w:rsidRDefault="00202B62" w:rsidP="005861F0">
      <w:pPr>
        <w:pStyle w:val="Heading3"/>
      </w:pPr>
      <w:r w:rsidRPr="00A62A71">
        <w:t>Syntax</w:t>
      </w:r>
    </w:p>
    <w:p w14:paraId="1096805D" w14:textId="456BC70F" w:rsidR="00202B62" w:rsidRPr="00A62A71" w:rsidRDefault="00202B62" w:rsidP="005861F0">
      <w:pPr>
        <w:pStyle w:val="code"/>
      </w:pPr>
      <w:r w:rsidRPr="00A62A71">
        <w:t>aligned(8) class PicInPic</w:t>
      </w:r>
      <w:ins w:id="1266" w:author="Ye-Kui Wang (d1)" w:date="2022-02-22T08:22:00Z">
        <w:r w:rsidR="0063569A">
          <w:t>Info</w:t>
        </w:r>
      </w:ins>
      <w:del w:id="1267" w:author="Ye-Kui Wang (d1)" w:date="2022-02-22T08:22:00Z">
        <w:r w:rsidRPr="00A62A71" w:rsidDel="0063569A">
          <w:delText>EntityGroup</w:delText>
        </w:r>
      </w:del>
      <w:r w:rsidRPr="00A62A71">
        <w:t xml:space="preserve">Box extends </w:t>
      </w:r>
      <w:ins w:id="1268" w:author="Ye-Kui Wang (d1)" w:date="2022-02-22T08:32:00Z">
        <w:r w:rsidR="007E64CF">
          <w:t>Full</w:t>
        </w:r>
      </w:ins>
      <w:del w:id="1269" w:author="Ye-Kui Wang (d1)" w:date="2022-02-22T08:32:00Z">
        <w:r w:rsidRPr="00A62A71" w:rsidDel="007E64CF">
          <w:delText>EntityToGroup</w:delText>
        </w:r>
      </w:del>
      <w:r w:rsidRPr="00A62A71">
        <w:t>Box('pinp',0,0) {</w:t>
      </w:r>
      <w:del w:id="1270" w:author="Ye-Kui Wang (d1)" w:date="2022-02-22T08:32:00Z">
        <w:r w:rsidRPr="00A62A71" w:rsidDel="007E64CF">
          <w:br/>
        </w:r>
        <w:r w:rsidRPr="00A62A71" w:rsidDel="007E64CF">
          <w:tab/>
          <w:delText>unsigned int(8) num_main_video_tracks;</w:delText>
        </w:r>
        <w:r w:rsidRPr="00A62A71" w:rsidDel="007E64CF">
          <w:br/>
        </w:r>
        <w:r w:rsidRPr="00A62A71" w:rsidDel="007E64CF">
          <w:tab/>
          <w:delText xml:space="preserve">unsigned int(1) </w:delText>
        </w:r>
        <w:r w:rsidRPr="00A62A71" w:rsidDel="007E64CF">
          <w:rPr>
            <w:rFonts w:eastAsia="DengXian" w:cs="Courier New"/>
          </w:rPr>
          <w:delText>data_units_replacable</w:delText>
        </w:r>
        <w:r w:rsidRPr="00A62A71" w:rsidDel="007E64CF">
          <w:delText>;</w:delText>
        </w:r>
        <w:r w:rsidDel="007E64CF">
          <w:br/>
        </w:r>
        <w:r w:rsidRPr="00A62A71" w:rsidDel="007E64CF">
          <w:tab/>
          <w:delText>bit (</w:delText>
        </w:r>
        <w:r w:rsidDel="007E64CF">
          <w:delText>7</w:delText>
        </w:r>
        <w:r w:rsidRPr="00A62A71" w:rsidDel="007E64CF">
          <w:delText>) reserved = 0;</w:delText>
        </w:r>
        <w:r w:rsidRPr="00A62A71" w:rsidDel="007E64CF">
          <w:br/>
        </w:r>
        <w:r w:rsidRPr="00A62A71" w:rsidDel="007E64CF">
          <w:tab/>
          <w:delText>if(</w:delText>
        </w:r>
        <w:r w:rsidRPr="00A62A71" w:rsidDel="007E64CF">
          <w:rPr>
            <w:rFonts w:eastAsia="DengXian" w:cs="Courier New"/>
          </w:rPr>
          <w:delText>data_units_replacable</w:delText>
        </w:r>
        <w:r w:rsidRPr="00A62A71" w:rsidDel="007E64CF">
          <w:delText>) {</w:delText>
        </w:r>
        <w:r w:rsidRPr="00A62A71" w:rsidDel="007E64CF">
          <w:br/>
        </w:r>
      </w:del>
      <w:ins w:id="1271" w:author="Ye-Kui Wang (d1)" w:date="2022-02-22T08:32:00Z">
        <w:r w:rsidR="007E64CF">
          <w:br/>
        </w:r>
      </w:ins>
      <w:del w:id="1272" w:author="Ye-Kui Wang (d1)" w:date="2022-02-22T08:32:00Z">
        <w:r w:rsidRPr="00A62A71" w:rsidDel="007E64CF">
          <w:tab/>
        </w:r>
      </w:del>
      <w:r w:rsidRPr="00A62A71">
        <w:rPr>
          <w:rFonts w:eastAsia="DengXian" w:cs="Courier New"/>
        </w:rPr>
        <w:tab/>
      </w:r>
      <w:r w:rsidRPr="00A62A71">
        <w:t>unsigned int(8) num_region_ids;</w:t>
      </w:r>
      <w:r w:rsidRPr="00A62A71">
        <w:br/>
      </w:r>
      <w:del w:id="1273" w:author="Ye-Kui Wang (d1)" w:date="2022-02-22T08:33:00Z">
        <w:r w:rsidRPr="00A62A71" w:rsidDel="007E64CF">
          <w:tab/>
        </w:r>
      </w:del>
      <w:r w:rsidRPr="00A62A71">
        <w:tab/>
        <w:t>for(i=0; i&lt;num_region_ids; i++)</w:t>
      </w:r>
      <w:r w:rsidRPr="00A62A71">
        <w:br/>
      </w:r>
      <w:del w:id="1274" w:author="Ye-Kui Wang (d1)" w:date="2022-02-22T08:33:00Z">
        <w:r w:rsidRPr="00A62A71" w:rsidDel="007E64CF">
          <w:tab/>
        </w:r>
      </w:del>
      <w:r w:rsidRPr="00A62A71">
        <w:tab/>
      </w:r>
      <w:r w:rsidRPr="00A62A71">
        <w:tab/>
        <w:t>unsigned int(16) region_id[i];</w:t>
      </w:r>
      <w:r w:rsidRPr="00A62A71">
        <w:br/>
      </w:r>
      <w:del w:id="1275" w:author="Ye-Kui Wang (d1)" w:date="2022-02-22T08:33:00Z">
        <w:r w:rsidRPr="00A62A71" w:rsidDel="007E64CF">
          <w:tab/>
          <w:delText>}</w:delText>
        </w:r>
        <w:r w:rsidRPr="00A62A71" w:rsidDel="007E64CF">
          <w:br/>
        </w:r>
      </w:del>
      <w:r w:rsidRPr="00A62A71">
        <w:t>}</w:t>
      </w:r>
    </w:p>
    <w:p w14:paraId="78C71D43" w14:textId="77777777" w:rsidR="00202B62" w:rsidRPr="00A62A71" w:rsidRDefault="00202B62" w:rsidP="005861F0">
      <w:pPr>
        <w:pStyle w:val="Heading3"/>
      </w:pPr>
      <w:r w:rsidRPr="00A62A71">
        <w:t>Semantics</w:t>
      </w:r>
    </w:p>
    <w:p w14:paraId="09BA9D5D" w14:textId="7140B41E" w:rsidR="00202B62" w:rsidRPr="00A62A71" w:rsidDel="007E64CF" w:rsidRDefault="00202B62" w:rsidP="00202B62">
      <w:pPr>
        <w:tabs>
          <w:tab w:val="left" w:pos="8010"/>
        </w:tabs>
        <w:spacing w:before="136" w:after="0"/>
        <w:ind w:left="720" w:hanging="360"/>
        <w:rPr>
          <w:del w:id="1276" w:author="Ye-Kui Wang (d1)" w:date="2022-02-22T08:33:00Z"/>
          <w:rFonts w:eastAsia="BatangChe"/>
        </w:rPr>
      </w:pPr>
      <w:del w:id="1277" w:author="Ye-Kui Wang (d1)" w:date="2022-02-22T08:33:00Z">
        <w:r w:rsidRPr="00A62A71" w:rsidDel="007E64CF">
          <w:rPr>
            <w:rFonts w:ascii="Courier" w:eastAsia="Times New Roman" w:hAnsi="Courier"/>
            <w:noProof/>
            <w:lang w:val="en-GB"/>
          </w:rPr>
          <w:delText>num_main_video_tracks</w:delText>
        </w:r>
        <w:r w:rsidRPr="00A62A71" w:rsidDel="007E64CF">
          <w:rPr>
            <w:rFonts w:eastAsia="BatangChe"/>
          </w:rPr>
          <w:delText xml:space="preserve"> specifies the number of tracks in this entity group that carry the picture-in-picture main video.</w:delText>
        </w:r>
      </w:del>
    </w:p>
    <w:p w14:paraId="57339C60" w14:textId="342DA583" w:rsidR="00202B62" w:rsidRPr="00A62A71" w:rsidDel="007E64CF" w:rsidRDefault="00202B62" w:rsidP="00202B62">
      <w:pPr>
        <w:tabs>
          <w:tab w:val="left" w:pos="8010"/>
        </w:tabs>
        <w:spacing w:before="136" w:after="0"/>
        <w:ind w:left="720" w:hanging="360"/>
        <w:rPr>
          <w:del w:id="1278" w:author="Ye-Kui Wang (d1)" w:date="2022-02-22T08:33:00Z"/>
          <w:rFonts w:eastAsia="BatangChe"/>
        </w:rPr>
      </w:pPr>
      <w:del w:id="1279" w:author="Ye-Kui Wang (d1)" w:date="2022-02-22T08:33:00Z">
        <w:r w:rsidRPr="00A62A71" w:rsidDel="007E64CF">
          <w:rPr>
            <w:rFonts w:ascii="Courier" w:eastAsia="Times New Roman" w:hAnsi="Courier"/>
            <w:noProof/>
            <w:lang w:val="en-GB"/>
          </w:rPr>
          <w:delText>data_units_replacable</w:delText>
        </w:r>
        <w:r w:rsidRPr="00A62A71" w:rsidDel="007E64CF">
          <w:rPr>
            <w:rFonts w:eastAsia="BatangChe"/>
          </w:rPr>
          <w:delText xml:space="preserve"> indicates whether the coded video data units representing the target picture-in-picture region in the main video can be replaced by the corresponding video data units of the supplementary video. The value 1 indicates that such video data units replacement is enabled, and the value 0 indicates that such video data units replacement is not enabled.</w:delText>
        </w:r>
      </w:del>
    </w:p>
    <w:p w14:paraId="7202F36D" w14:textId="6F3BFA2D" w:rsidR="00202B62" w:rsidRPr="00A62A71" w:rsidRDefault="00202B62" w:rsidP="00202B62">
      <w:pPr>
        <w:tabs>
          <w:tab w:val="left" w:pos="8010"/>
        </w:tabs>
        <w:spacing w:before="136" w:after="0"/>
        <w:ind w:left="720" w:hanging="360"/>
        <w:rPr>
          <w:rFonts w:eastAsia="BatangChe"/>
        </w:rPr>
      </w:pPr>
      <w:r w:rsidRPr="00A62A71">
        <w:rPr>
          <w:rFonts w:eastAsia="BatangChe"/>
        </w:rPr>
        <w:t>When</w:t>
      </w:r>
      <w:ins w:id="1280" w:author="Ye-Kui Wang (d1)" w:date="2022-02-22T08:34:00Z">
        <w:r w:rsidR="007E64CF">
          <w:rPr>
            <w:rFonts w:eastAsia="BatangChe"/>
          </w:rPr>
          <w:t xml:space="preserve"> this box is present</w:t>
        </w:r>
      </w:ins>
      <w:del w:id="1281" w:author="Ye-Kui Wang (d1)" w:date="2022-02-22T08:34:00Z">
        <w:r w:rsidRPr="00A62A71" w:rsidDel="007E64CF">
          <w:rPr>
            <w:rFonts w:eastAsia="BatangChe"/>
          </w:rPr>
          <w:delText xml:space="preserve"> </w:delText>
        </w:r>
        <w:r w:rsidRPr="00A62A71" w:rsidDel="007E64CF">
          <w:rPr>
            <w:rFonts w:ascii="Courier" w:eastAsia="Times New Roman" w:hAnsi="Courier"/>
            <w:noProof/>
            <w:lang w:val="en-GB"/>
          </w:rPr>
          <w:delText>data_units_replacable</w:delText>
        </w:r>
        <w:r w:rsidRPr="00A62A71" w:rsidDel="007E64CF">
          <w:rPr>
            <w:rFonts w:eastAsia="BatangChe"/>
          </w:rPr>
          <w:delText xml:space="preserve"> is equal to 1</w:delText>
        </w:r>
      </w:del>
      <w:r w:rsidRPr="00A62A71">
        <w:rPr>
          <w:rFonts w:eastAsia="BatangChe"/>
        </w:rPr>
        <w:t xml:space="preserve">, the player may choose to replace the coded video data units representing the target </w:t>
      </w:r>
      <w:proofErr w:type="spellStart"/>
      <w:ins w:id="1282" w:author="Ye-Kui Wang (d1)" w:date="2022-02-22T08:34:00Z">
        <w:r w:rsidR="007E64CF">
          <w:rPr>
            <w:rFonts w:eastAsia="BatangChe"/>
          </w:rPr>
          <w:t>PiP</w:t>
        </w:r>
      </w:ins>
      <w:proofErr w:type="spellEnd"/>
      <w:del w:id="1283" w:author="Ye-Kui Wang (d1)" w:date="2022-02-22T08:34:00Z">
        <w:r w:rsidRPr="00A62A71" w:rsidDel="007E64CF">
          <w:rPr>
            <w:rFonts w:eastAsia="BatangChe"/>
          </w:rPr>
          <w:delText>picture-in-picture</w:delText>
        </w:r>
      </w:del>
      <w:r w:rsidRPr="00A62A71">
        <w:rPr>
          <w:rFonts w:eastAsia="BatangChe"/>
        </w:rPr>
        <w:t xml:space="preserve"> region in the main video with the corresponding coded video data units of the </w:t>
      </w:r>
      <w:proofErr w:type="spellStart"/>
      <w:ins w:id="1284" w:author="Ye-Kui Wang (d1)" w:date="2022-02-22T08:34:00Z">
        <w:r w:rsidR="007E64CF">
          <w:rPr>
            <w:rFonts w:eastAsia="BatangChe"/>
          </w:rPr>
          <w:t>PiP</w:t>
        </w:r>
      </w:ins>
      <w:proofErr w:type="spellEnd"/>
      <w:del w:id="1285" w:author="Ye-Kui Wang (d1)" w:date="2022-02-22T08:34:00Z">
        <w:r w:rsidRPr="00A62A71" w:rsidDel="007E64CF">
          <w:rPr>
            <w:rFonts w:eastAsia="BatangChe"/>
          </w:rPr>
          <w:delText>supplementary</w:delText>
        </w:r>
      </w:del>
      <w:r w:rsidRPr="00A62A71">
        <w:rPr>
          <w:rFonts w:eastAsia="BatangChe"/>
        </w:rPr>
        <w:t xml:space="preserve"> video before sending to the video decoder for decoding. In this case, for a particular picture in the main video, the corresponding video data units of the </w:t>
      </w:r>
      <w:proofErr w:type="spellStart"/>
      <w:ins w:id="1286" w:author="Ye-Kui Wang (d1)" w:date="2022-02-22T08:34:00Z">
        <w:r w:rsidR="007E64CF">
          <w:rPr>
            <w:rFonts w:eastAsia="BatangChe"/>
          </w:rPr>
          <w:t>PiP</w:t>
        </w:r>
      </w:ins>
      <w:proofErr w:type="spellEnd"/>
      <w:del w:id="1287" w:author="Ye-Kui Wang (d1)" w:date="2022-02-22T08:34:00Z">
        <w:r w:rsidRPr="00A62A71" w:rsidDel="007E64CF">
          <w:rPr>
            <w:rFonts w:eastAsia="BatangChe"/>
          </w:rPr>
          <w:delText>supplementary</w:delText>
        </w:r>
      </w:del>
      <w:r w:rsidRPr="00A62A71">
        <w:rPr>
          <w:rFonts w:eastAsia="BatangChe"/>
        </w:rPr>
        <w:t xml:space="preserve"> video are all the coded video data units in the decoding-time-synchronized sample in the </w:t>
      </w:r>
      <w:proofErr w:type="spellStart"/>
      <w:ins w:id="1288" w:author="Ye-Kui Wang (d1)" w:date="2022-02-22T08:34:00Z">
        <w:r w:rsidR="007E64CF">
          <w:rPr>
            <w:rFonts w:eastAsia="BatangChe"/>
          </w:rPr>
          <w:t>PiP</w:t>
        </w:r>
      </w:ins>
      <w:proofErr w:type="spellEnd"/>
      <w:del w:id="1289" w:author="Ye-Kui Wang (d1)" w:date="2022-02-22T08:35:00Z">
        <w:r w:rsidRPr="00A62A71" w:rsidDel="007E64CF">
          <w:rPr>
            <w:rFonts w:eastAsia="BatangChe"/>
          </w:rPr>
          <w:delText>supplemental</w:delText>
        </w:r>
      </w:del>
      <w:r w:rsidRPr="00A62A71">
        <w:rPr>
          <w:rFonts w:eastAsia="BatangChe"/>
        </w:rPr>
        <w:t xml:space="preserve"> video track. In the case of VVC, when the client chooses to replace the coded video data units (which are VCL NAL units) representing the target </w:t>
      </w:r>
      <w:proofErr w:type="spellStart"/>
      <w:ins w:id="1290" w:author="Ye-Kui Wang (d1)" w:date="2022-02-22T08:35:00Z">
        <w:r w:rsidR="007E64CF">
          <w:rPr>
            <w:rFonts w:eastAsia="BatangChe"/>
          </w:rPr>
          <w:t>PiP</w:t>
        </w:r>
      </w:ins>
      <w:proofErr w:type="spellEnd"/>
      <w:del w:id="1291" w:author="Ye-Kui Wang (d1)" w:date="2022-02-22T08:35:00Z">
        <w:r w:rsidRPr="00A62A71" w:rsidDel="007E64CF">
          <w:rPr>
            <w:rFonts w:eastAsia="BatangChe"/>
          </w:rPr>
          <w:delText>picture-in-picture</w:delText>
        </w:r>
      </w:del>
      <w:r w:rsidRPr="00A62A71">
        <w:rPr>
          <w:rFonts w:eastAsia="BatangChe"/>
        </w:rPr>
        <w:t xml:space="preserve"> region in the main video with the corresponding VCL NAL units of the </w:t>
      </w:r>
      <w:proofErr w:type="spellStart"/>
      <w:ins w:id="1292" w:author="Ye-Kui Wang (d1)" w:date="2022-02-22T08:35:00Z">
        <w:r w:rsidR="007E64CF">
          <w:rPr>
            <w:rFonts w:eastAsia="BatangChe"/>
          </w:rPr>
          <w:t>PiP</w:t>
        </w:r>
      </w:ins>
      <w:proofErr w:type="spellEnd"/>
      <w:del w:id="1293" w:author="Ye-Kui Wang (d1)" w:date="2022-02-22T08:35:00Z">
        <w:r w:rsidRPr="00A62A71" w:rsidDel="007E64CF">
          <w:rPr>
            <w:rFonts w:eastAsia="BatangChe"/>
          </w:rPr>
          <w:delText>supplementary</w:delText>
        </w:r>
      </w:del>
      <w:r w:rsidRPr="00A62A71">
        <w:rPr>
          <w:rFonts w:eastAsia="BatangChe"/>
        </w:rPr>
        <w:t xml:space="preserve"> video before sending to the video decoder, for each subpicture ID, the VCL NAL units in the main video are replaced with the corresponding VCL NAL units having that subpicture ID in the </w:t>
      </w:r>
      <w:proofErr w:type="spellStart"/>
      <w:ins w:id="1294" w:author="Ye-Kui Wang (d1)" w:date="2022-02-22T08:35:00Z">
        <w:r w:rsidR="007E64CF">
          <w:rPr>
            <w:rFonts w:eastAsia="BatangChe"/>
          </w:rPr>
          <w:t>PiP</w:t>
        </w:r>
      </w:ins>
      <w:proofErr w:type="spellEnd"/>
      <w:del w:id="1295" w:author="Ye-Kui Wang (d1)" w:date="2022-02-22T08:35:00Z">
        <w:r w:rsidRPr="00A62A71" w:rsidDel="007E64CF">
          <w:rPr>
            <w:rFonts w:eastAsia="BatangChe"/>
          </w:rPr>
          <w:delText>supplementary</w:delText>
        </w:r>
      </w:del>
      <w:r w:rsidRPr="00A62A71">
        <w:rPr>
          <w:rFonts w:eastAsia="BatangChe"/>
        </w:rPr>
        <w:t xml:space="preserve"> video, without changing the order of the corresponding VCL NAL units.</w:t>
      </w:r>
    </w:p>
    <w:p w14:paraId="4CCA85FF" w14:textId="77777777" w:rsidR="00202B62" w:rsidRPr="00A62A71" w:rsidRDefault="00202B62" w:rsidP="00202B62">
      <w:pPr>
        <w:tabs>
          <w:tab w:val="left" w:pos="8010"/>
        </w:tabs>
        <w:spacing w:before="136" w:after="0"/>
        <w:ind w:left="720" w:hanging="360"/>
        <w:rPr>
          <w:rFonts w:eastAsia="BatangChe"/>
        </w:rPr>
      </w:pPr>
      <w:r w:rsidRPr="00A62A71">
        <w:rPr>
          <w:rFonts w:ascii="Courier" w:eastAsia="Times New Roman" w:hAnsi="Courier"/>
          <w:noProof/>
          <w:lang w:val="en-GB"/>
        </w:rPr>
        <w:t>num_region_ids</w:t>
      </w:r>
      <w:r w:rsidRPr="00A62A71">
        <w:rPr>
          <w:rFonts w:eastAsia="BatangChe"/>
        </w:rPr>
        <w:t xml:space="preserve"> specifies the number of the following </w:t>
      </w:r>
      <w:r w:rsidRPr="00A62A71">
        <w:rPr>
          <w:rFonts w:ascii="Courier" w:eastAsia="Times New Roman" w:hAnsi="Courier"/>
          <w:noProof/>
          <w:lang w:val="en-GB"/>
        </w:rPr>
        <w:t>region_id[i]</w:t>
      </w:r>
      <w:r w:rsidRPr="00A62A71">
        <w:rPr>
          <w:rFonts w:eastAsia="BatangChe"/>
        </w:rPr>
        <w:t xml:space="preserve"> fields.</w:t>
      </w:r>
    </w:p>
    <w:p w14:paraId="10836C1E" w14:textId="77777777" w:rsidR="00202B62" w:rsidRPr="00A62A71" w:rsidRDefault="00202B62" w:rsidP="00202B62">
      <w:pPr>
        <w:tabs>
          <w:tab w:val="left" w:pos="8010"/>
        </w:tabs>
        <w:spacing w:before="136" w:after="0"/>
        <w:ind w:left="720" w:hanging="360"/>
        <w:rPr>
          <w:rFonts w:eastAsia="BatangChe"/>
        </w:rPr>
      </w:pPr>
      <w:r w:rsidRPr="00A62A71">
        <w:rPr>
          <w:rFonts w:ascii="Courier" w:eastAsia="Times New Roman" w:hAnsi="Courier"/>
          <w:noProof/>
          <w:lang w:val="en-GB"/>
        </w:rPr>
        <w:t>region_id[i]</w:t>
      </w:r>
      <w:r w:rsidRPr="00A62A71">
        <w:rPr>
          <w:rFonts w:eastAsia="BatangChe"/>
        </w:rPr>
        <w:t xml:space="preserve"> specifies the </w:t>
      </w:r>
      <w:proofErr w:type="spellStart"/>
      <w:r w:rsidRPr="00A62A71">
        <w:rPr>
          <w:rFonts w:eastAsia="BatangChe"/>
        </w:rPr>
        <w:t>i-th</w:t>
      </w:r>
      <w:proofErr w:type="spellEnd"/>
      <w:r w:rsidRPr="00A62A71">
        <w:rPr>
          <w:rFonts w:eastAsia="BatangChe"/>
        </w:rPr>
        <w:t xml:space="preserve"> ID for the coded video data units representing the target picture-in-picture region.</w:t>
      </w:r>
    </w:p>
    <w:p w14:paraId="1CD784A1" w14:textId="782DC0CB" w:rsidR="00202B62" w:rsidRPr="00A62A71" w:rsidRDefault="00202B62" w:rsidP="00202B62">
      <w:pPr>
        <w:tabs>
          <w:tab w:val="left" w:pos="8010"/>
        </w:tabs>
        <w:spacing w:before="136" w:after="0"/>
        <w:ind w:left="720" w:hanging="360"/>
        <w:rPr>
          <w:rFonts w:eastAsia="BatangChe"/>
        </w:rPr>
      </w:pPr>
      <w:r w:rsidRPr="00A62A71">
        <w:rPr>
          <w:rFonts w:eastAsia="BatangChe"/>
        </w:rPr>
        <w:t xml:space="preserve">The concrete semantics of the region IDs need to be explicitly specified for specific video codecs. In the case of VVC, the region IDs are subpicture IDs, and coded video data units are VCL NAL units. The VCL NAL units representing the target </w:t>
      </w:r>
      <w:proofErr w:type="spellStart"/>
      <w:ins w:id="1296" w:author="Ye-Kui Wang (d1)" w:date="2022-02-22T08:35:00Z">
        <w:r w:rsidR="007E64CF">
          <w:rPr>
            <w:rFonts w:eastAsia="BatangChe"/>
          </w:rPr>
          <w:t>PiP</w:t>
        </w:r>
      </w:ins>
      <w:proofErr w:type="spellEnd"/>
      <w:del w:id="1297" w:author="Ye-Kui Wang (d1)" w:date="2022-02-22T08:35:00Z">
        <w:r w:rsidRPr="00A62A71" w:rsidDel="007E64CF">
          <w:rPr>
            <w:rFonts w:eastAsia="BatangChe"/>
          </w:rPr>
          <w:delText>picture-in-picture</w:delText>
        </w:r>
      </w:del>
      <w:r w:rsidRPr="00A62A71">
        <w:rPr>
          <w:rFonts w:eastAsia="BatangChe"/>
        </w:rPr>
        <w:t xml:space="preserve"> region in the main video are those having these subpicture IDs, which are the same as the subpicture IDs in the corresponding VCL NAL units of the </w:t>
      </w:r>
      <w:proofErr w:type="spellStart"/>
      <w:ins w:id="1298" w:author="Ye-Kui Wang (d1)" w:date="2022-02-22T08:36:00Z">
        <w:r w:rsidR="007E64CF">
          <w:rPr>
            <w:rFonts w:eastAsia="BatangChe"/>
          </w:rPr>
          <w:t>PiP</w:t>
        </w:r>
      </w:ins>
      <w:proofErr w:type="spellEnd"/>
      <w:del w:id="1299" w:author="Ye-Kui Wang (d1)" w:date="2022-02-22T08:36:00Z">
        <w:r w:rsidRPr="00A62A71" w:rsidDel="007E64CF">
          <w:rPr>
            <w:rFonts w:eastAsia="BatangChe"/>
          </w:rPr>
          <w:delText>supplementary</w:delText>
        </w:r>
      </w:del>
      <w:r w:rsidRPr="00A62A71">
        <w:rPr>
          <w:rFonts w:eastAsia="BatangChe"/>
        </w:rPr>
        <w:t xml:space="preserve"> video.</w:t>
      </w:r>
    </w:p>
    <w:p w14:paraId="4EA266EC" w14:textId="7081A57A" w:rsidR="003349A7" w:rsidRDefault="00611288" w:rsidP="00611288">
      <w:pPr>
        <w:pStyle w:val="Heading1"/>
        <w:rPr>
          <w:ins w:id="1300" w:author="Dimitri Podborski" w:date="2022-02-22T09:08:00Z"/>
        </w:rPr>
      </w:pPr>
      <w:bookmarkStart w:id="1301" w:name="_Toc96416175"/>
      <w:ins w:id="1302" w:author="Dimitri Podborski" w:date="2022-02-22T09:06:00Z">
        <w:r>
          <w:lastRenderedPageBreak/>
          <w:t>Car</w:t>
        </w:r>
      </w:ins>
      <w:ins w:id="1303" w:author="Dimitri Podborski" w:date="2022-02-22T09:07:00Z">
        <w:r>
          <w:t>riage of T.35 messages</w:t>
        </w:r>
      </w:ins>
      <w:bookmarkEnd w:id="1301"/>
    </w:p>
    <w:p w14:paraId="38B61C87" w14:textId="5E40B844" w:rsidR="00611288" w:rsidRDefault="00611288" w:rsidP="00611288">
      <w:pPr>
        <w:pStyle w:val="Heading2"/>
        <w:rPr>
          <w:ins w:id="1304" w:author="Dimitri Podborski" w:date="2022-02-22T09:30:00Z"/>
        </w:rPr>
      </w:pPr>
      <w:ins w:id="1305" w:author="Dimitri Podborski" w:date="2022-02-22T09:09:00Z">
        <w:r>
          <w:t>Summary of the proposal</w:t>
        </w:r>
      </w:ins>
    </w:p>
    <w:p w14:paraId="73E9DEB8" w14:textId="111F5372" w:rsidR="00B963F4" w:rsidRPr="00B963F4" w:rsidRDefault="00B963F4" w:rsidP="00B963F4">
      <w:pPr>
        <w:rPr>
          <w:ins w:id="1306" w:author="Dimitri Podborski" w:date="2022-02-22T09:09:00Z"/>
        </w:rPr>
      </w:pPr>
      <w:ins w:id="1307" w:author="Dimitri Podborski" w:date="2022-02-22T09:30:00Z">
        <w:r>
          <w:t>Several methods were proposed during MPEG#137 which are summarized below.</w:t>
        </w:r>
      </w:ins>
      <w:ins w:id="1308" w:author="Dimitri Podborski" w:date="2022-02-22T09:31:00Z">
        <w:r>
          <w:t xml:space="preserve"> Note that only </w:t>
        </w:r>
        <w:r w:rsidR="0011714D">
          <w:t>the minimal subset of propos</w:t>
        </w:r>
      </w:ins>
      <w:ins w:id="1309" w:author="Dimitri Podborski" w:date="2022-02-22T09:32:00Z">
        <w:r w:rsidR="0011714D">
          <w:t>ed methods should be adopted to ISOBMFF which provides sufficient coverage for static and dynamic T.35 messages.</w:t>
        </w:r>
      </w:ins>
    </w:p>
    <w:p w14:paraId="28F35EC0" w14:textId="2F542814" w:rsidR="00611288" w:rsidRDefault="00611288" w:rsidP="00611288">
      <w:pPr>
        <w:rPr>
          <w:ins w:id="1310" w:author="Dimitri Podborski" w:date="2022-02-22T09:10:00Z"/>
        </w:rPr>
      </w:pPr>
      <w:ins w:id="1311" w:author="Dimitri Podborski" w:date="2022-02-22T09:10:00Z">
        <w:r>
          <w:t xml:space="preserve">Section </w:t>
        </w:r>
        <w:r>
          <w:fldChar w:fldCharType="begin"/>
        </w:r>
        <w:r>
          <w:instrText xml:space="preserve"> REF _Ref92375248 \r \h </w:instrText>
        </w:r>
      </w:ins>
      <w:ins w:id="1312" w:author="Dimitri Podborski" w:date="2022-02-22T09:10:00Z">
        <w:r>
          <w:fldChar w:fldCharType="separate"/>
        </w:r>
      </w:ins>
      <w:ins w:id="1313" w:author="David Singer" w:date="2022-02-22T12:54:00Z">
        <w:r w:rsidR="001E10FB">
          <w:rPr>
            <w:cs/>
          </w:rPr>
          <w:t>‎</w:t>
        </w:r>
        <w:r w:rsidR="001E10FB">
          <w:t>15.2</w:t>
        </w:r>
      </w:ins>
      <w:ins w:id="1314" w:author="Dimitri Podborski" w:date="2022-02-22T09:28:00Z">
        <w:del w:id="1315" w:author="David Singer" w:date="2022-02-22T12:54:00Z">
          <w:r w:rsidR="00D95314" w:rsidDel="001E10FB">
            <w:delText>15.2</w:delText>
          </w:r>
        </w:del>
      </w:ins>
      <w:ins w:id="1316" w:author="Dimitri Podborski" w:date="2022-02-22T09:10:00Z">
        <w:r>
          <w:fldChar w:fldCharType="end"/>
        </w:r>
        <w:r>
          <w:t xml:space="preserve"> proposes carriage of </w:t>
        </w:r>
        <w:r w:rsidRPr="00865368">
          <w:rPr>
            <w:b/>
            <w:bCs/>
          </w:rPr>
          <w:t>static</w:t>
        </w:r>
        <w:r>
          <w:t xml:space="preserve"> T.35 messages:</w:t>
        </w:r>
      </w:ins>
    </w:p>
    <w:p w14:paraId="1B86B5A2" w14:textId="4A92454E" w:rsidR="00611288" w:rsidRDefault="00611288" w:rsidP="00611288">
      <w:pPr>
        <w:pStyle w:val="ListParagraph"/>
        <w:widowControl/>
        <w:numPr>
          <w:ilvl w:val="0"/>
          <w:numId w:val="121"/>
        </w:numPr>
        <w:autoSpaceDN/>
        <w:spacing w:before="120" w:after="120" w:line="240" w:lineRule="auto"/>
        <w:textAlignment w:val="auto"/>
        <w:rPr>
          <w:ins w:id="1317" w:author="Dimitri Podborski" w:date="2022-02-22T09:10:00Z"/>
        </w:rPr>
      </w:pPr>
      <w:ins w:id="1318" w:author="Dimitri Podborski" w:date="2022-02-22T09:10:00Z">
        <w:r>
          <w:t xml:space="preserve">Section </w:t>
        </w:r>
        <w:r>
          <w:fldChar w:fldCharType="begin"/>
        </w:r>
        <w:r>
          <w:instrText xml:space="preserve"> REF _Ref92375306 \r \h </w:instrText>
        </w:r>
      </w:ins>
      <w:ins w:id="1319" w:author="Dimitri Podborski" w:date="2022-02-22T09:10:00Z">
        <w:r>
          <w:fldChar w:fldCharType="separate"/>
        </w:r>
      </w:ins>
      <w:ins w:id="1320" w:author="David Singer" w:date="2022-02-22T12:54:00Z">
        <w:r w:rsidR="001E10FB">
          <w:rPr>
            <w:cs/>
          </w:rPr>
          <w:t>‎</w:t>
        </w:r>
        <w:r w:rsidR="001E10FB">
          <w:t>15.2.1</w:t>
        </w:r>
      </w:ins>
      <w:ins w:id="1321" w:author="Dimitri Podborski" w:date="2022-02-22T09:28:00Z">
        <w:del w:id="1322" w:author="David Singer" w:date="2022-02-22T12:54:00Z">
          <w:r w:rsidR="00D95314" w:rsidDel="001E10FB">
            <w:delText>15.2.1</w:delText>
          </w:r>
        </w:del>
      </w:ins>
      <w:ins w:id="1323" w:author="Dimitri Podborski" w:date="2022-02-22T09:10:00Z">
        <w:r>
          <w:fldChar w:fldCharType="end"/>
        </w:r>
        <w:r>
          <w:t xml:space="preserve"> - Sample Entry for tracks (media type agnostic)</w:t>
        </w:r>
      </w:ins>
    </w:p>
    <w:p w14:paraId="19F2BF14" w14:textId="6879AA75" w:rsidR="00611288" w:rsidRDefault="00611288" w:rsidP="00611288">
      <w:pPr>
        <w:pStyle w:val="ListParagraph"/>
        <w:widowControl/>
        <w:numPr>
          <w:ilvl w:val="0"/>
          <w:numId w:val="121"/>
        </w:numPr>
        <w:autoSpaceDN/>
        <w:spacing w:before="120" w:after="120" w:line="240" w:lineRule="auto"/>
        <w:textAlignment w:val="auto"/>
        <w:rPr>
          <w:ins w:id="1324" w:author="Dimitri Podborski" w:date="2022-02-22T09:10:00Z"/>
        </w:rPr>
      </w:pPr>
      <w:ins w:id="1325" w:author="Dimitri Podborski" w:date="2022-02-22T09:10:00Z">
        <w:r>
          <w:t xml:space="preserve">Section </w:t>
        </w:r>
        <w:r>
          <w:fldChar w:fldCharType="begin"/>
        </w:r>
        <w:r>
          <w:instrText xml:space="preserve"> REF _Ref92375324 \r \h </w:instrText>
        </w:r>
      </w:ins>
      <w:ins w:id="1326" w:author="Dimitri Podborski" w:date="2022-02-22T09:10:00Z">
        <w:r>
          <w:fldChar w:fldCharType="separate"/>
        </w:r>
      </w:ins>
      <w:ins w:id="1327" w:author="David Singer" w:date="2022-02-22T12:54:00Z">
        <w:r w:rsidR="001E10FB">
          <w:rPr>
            <w:cs/>
          </w:rPr>
          <w:t>‎</w:t>
        </w:r>
        <w:r w:rsidR="001E10FB">
          <w:t>15.2.2</w:t>
        </w:r>
      </w:ins>
      <w:ins w:id="1328" w:author="Dimitri Podborski" w:date="2022-02-22T09:28:00Z">
        <w:del w:id="1329" w:author="David Singer" w:date="2022-02-22T12:54:00Z">
          <w:r w:rsidR="00D95314" w:rsidDel="001E10FB">
            <w:delText>15.2.2</w:delText>
          </w:r>
        </w:del>
      </w:ins>
      <w:ins w:id="1330" w:author="Dimitri Podborski" w:date="2022-02-22T09:10:00Z">
        <w:r>
          <w:fldChar w:fldCharType="end"/>
        </w:r>
        <w:r>
          <w:t xml:space="preserve"> - Item property for static images</w:t>
        </w:r>
      </w:ins>
    </w:p>
    <w:p w14:paraId="109910B9" w14:textId="1E8D44A4" w:rsidR="00611288" w:rsidRDefault="00611288" w:rsidP="00611288">
      <w:pPr>
        <w:rPr>
          <w:ins w:id="1331" w:author="Dimitri Podborski" w:date="2022-02-22T09:10:00Z"/>
        </w:rPr>
      </w:pPr>
      <w:ins w:id="1332" w:author="Dimitri Podborski" w:date="2022-02-22T09:10:00Z">
        <w:r>
          <w:t xml:space="preserve">Section </w:t>
        </w:r>
        <w:r>
          <w:fldChar w:fldCharType="begin"/>
        </w:r>
        <w:r>
          <w:instrText xml:space="preserve"> REF _Ref92375270 \r \h </w:instrText>
        </w:r>
      </w:ins>
      <w:ins w:id="1333" w:author="Dimitri Podborski" w:date="2022-02-22T09:10:00Z">
        <w:r>
          <w:fldChar w:fldCharType="separate"/>
        </w:r>
      </w:ins>
      <w:ins w:id="1334" w:author="David Singer" w:date="2022-02-22T12:54:00Z">
        <w:r w:rsidR="001E10FB">
          <w:rPr>
            <w:cs/>
          </w:rPr>
          <w:t>‎</w:t>
        </w:r>
        <w:r w:rsidR="001E10FB">
          <w:t>15.3</w:t>
        </w:r>
      </w:ins>
      <w:ins w:id="1335" w:author="Dimitri Podborski" w:date="2022-02-22T09:28:00Z">
        <w:del w:id="1336" w:author="David Singer" w:date="2022-02-22T12:54:00Z">
          <w:r w:rsidR="00D95314" w:rsidDel="001E10FB">
            <w:delText>15.3</w:delText>
          </w:r>
        </w:del>
      </w:ins>
      <w:ins w:id="1337" w:author="Dimitri Podborski" w:date="2022-02-22T09:10:00Z">
        <w:r>
          <w:fldChar w:fldCharType="end"/>
        </w:r>
        <w:r>
          <w:t xml:space="preserve"> introduces two methods for carriage of </w:t>
        </w:r>
        <w:r w:rsidRPr="00865368">
          <w:rPr>
            <w:b/>
            <w:bCs/>
          </w:rPr>
          <w:t>dynamic</w:t>
        </w:r>
        <w:r>
          <w:t xml:space="preserve"> T.35 messages using </w:t>
        </w:r>
        <w:r w:rsidRPr="00E17B6A">
          <w:rPr>
            <w:b/>
            <w:bCs/>
          </w:rPr>
          <w:t>sample groups</w:t>
        </w:r>
        <w:r>
          <w:t xml:space="preserve">. </w:t>
        </w:r>
      </w:ins>
    </w:p>
    <w:p w14:paraId="5B23545C" w14:textId="2C8EFDE7" w:rsidR="00611288" w:rsidRDefault="00611288" w:rsidP="00611288">
      <w:pPr>
        <w:pStyle w:val="ListParagraph"/>
        <w:widowControl/>
        <w:numPr>
          <w:ilvl w:val="0"/>
          <w:numId w:val="121"/>
        </w:numPr>
        <w:autoSpaceDN/>
        <w:spacing w:before="120" w:after="120" w:line="240" w:lineRule="auto"/>
        <w:textAlignment w:val="auto"/>
        <w:rPr>
          <w:ins w:id="1338" w:author="Dimitri Podborski" w:date="2022-02-22T09:10:00Z"/>
        </w:rPr>
      </w:pPr>
      <w:ins w:id="1339" w:author="Dimitri Podborski" w:date="2022-02-22T09:10:00Z">
        <w:r>
          <w:t xml:space="preserve">Section </w:t>
        </w:r>
        <w:r>
          <w:fldChar w:fldCharType="begin"/>
        </w:r>
        <w:r>
          <w:instrText xml:space="preserve"> REF _Ref92868664 \r \h </w:instrText>
        </w:r>
      </w:ins>
      <w:ins w:id="1340" w:author="Dimitri Podborski" w:date="2022-02-22T09:10:00Z">
        <w:r>
          <w:fldChar w:fldCharType="separate"/>
        </w:r>
      </w:ins>
      <w:ins w:id="1341" w:author="David Singer" w:date="2022-02-22T12:54:00Z">
        <w:r w:rsidR="001E10FB">
          <w:rPr>
            <w:cs/>
          </w:rPr>
          <w:t>‎</w:t>
        </w:r>
        <w:r w:rsidR="001E10FB">
          <w:t>15.3.1</w:t>
        </w:r>
      </w:ins>
      <w:ins w:id="1342" w:author="Dimitri Podborski" w:date="2022-02-22T09:28:00Z">
        <w:del w:id="1343" w:author="David Singer" w:date="2022-02-22T12:54:00Z">
          <w:r w:rsidR="00D95314" w:rsidDel="001E10FB">
            <w:delText>15.3.1</w:delText>
          </w:r>
        </w:del>
      </w:ins>
      <w:ins w:id="1344" w:author="Dimitri Podborski" w:date="2022-02-22T09:10:00Z">
        <w:r>
          <w:fldChar w:fldCharType="end"/>
        </w:r>
        <w:r>
          <w:t xml:space="preserve"> - Putting the entire T.35 to the </w:t>
        </w:r>
        <w:r w:rsidRPr="00561559">
          <w:rPr>
            <w:rStyle w:val="codeZchn"/>
            <w:rFonts w:eastAsia="Calibri"/>
          </w:rPr>
          <w:t>SampleGroupDescriptionBox</w:t>
        </w:r>
        <w:r w:rsidRPr="00561559">
          <w:t>.</w:t>
        </w:r>
        <w:r>
          <w:t xml:space="preserve"> This is useful when there are dynamic T.35 messages in the sequence that only change from time to time and many samples are associated with the same T.35 (e.g., HDR metadata changing on </w:t>
        </w:r>
        <w:r w:rsidRPr="002F2D2A">
          <w:rPr>
            <w:i/>
            <w:iCs/>
          </w:rPr>
          <w:t>every scene cut</w:t>
        </w:r>
        <w:r>
          <w:t xml:space="preserve"> in the video sequence).</w:t>
        </w:r>
      </w:ins>
    </w:p>
    <w:p w14:paraId="75682E60" w14:textId="04AF54D9" w:rsidR="00611288" w:rsidRDefault="00611288" w:rsidP="00611288">
      <w:pPr>
        <w:pStyle w:val="ListParagraph"/>
        <w:widowControl/>
        <w:numPr>
          <w:ilvl w:val="0"/>
          <w:numId w:val="121"/>
        </w:numPr>
        <w:autoSpaceDN/>
        <w:spacing w:before="120" w:after="120" w:line="240" w:lineRule="auto"/>
        <w:textAlignment w:val="auto"/>
        <w:rPr>
          <w:ins w:id="1345" w:author="Dimitri Podborski" w:date="2022-02-22T09:10:00Z"/>
        </w:rPr>
      </w:pPr>
      <w:ins w:id="1346" w:author="Dimitri Podborski" w:date="2022-02-22T09:10:00Z">
        <w:r>
          <w:t xml:space="preserve">Section </w:t>
        </w:r>
        <w:r>
          <w:fldChar w:fldCharType="begin"/>
        </w:r>
        <w:r>
          <w:instrText xml:space="preserve"> REF _Ref92868692 \r \h </w:instrText>
        </w:r>
      </w:ins>
      <w:ins w:id="1347" w:author="Dimitri Podborski" w:date="2022-02-22T09:10:00Z">
        <w:r>
          <w:fldChar w:fldCharType="separate"/>
        </w:r>
      </w:ins>
      <w:ins w:id="1348" w:author="David Singer" w:date="2022-02-22T12:54:00Z">
        <w:r w:rsidR="001E10FB">
          <w:rPr>
            <w:cs/>
          </w:rPr>
          <w:t>‎</w:t>
        </w:r>
        <w:r w:rsidR="001E10FB">
          <w:t>15.3.2</w:t>
        </w:r>
      </w:ins>
      <w:ins w:id="1349" w:author="Dimitri Podborski" w:date="2022-02-22T09:28:00Z">
        <w:del w:id="1350" w:author="David Singer" w:date="2022-02-22T12:54:00Z">
          <w:r w:rsidR="00D95314" w:rsidDel="001E10FB">
            <w:delText>15.3.2</w:delText>
          </w:r>
        </w:del>
      </w:ins>
      <w:ins w:id="1351" w:author="Dimitri Podborski" w:date="2022-02-22T09:10:00Z">
        <w:r>
          <w:fldChar w:fldCharType="end"/>
        </w:r>
        <w:r>
          <w:t xml:space="preserve"> - Putting only the header of T.35 to the </w:t>
        </w:r>
        <w:r w:rsidRPr="00E1072B">
          <w:rPr>
            <w:rStyle w:val="codeZchn"/>
            <w:rFonts w:eastAsia="Calibri"/>
          </w:rPr>
          <w:t>SampleGroupDescriptionBox</w:t>
        </w:r>
        <w:r w:rsidRPr="00E1072B">
          <w:t>.</w:t>
        </w:r>
        <w:r>
          <w:t xml:space="preserve"> This is used only to provide the signaling of which types of T.35 to expect in the track. The T.35 messages are carried in the sample data and the placement of T.35 is out of scope in ISOBMFF. This approach is similar to the Prefix SEI concept and is used to figure out what types of T.35 to expect and where to find them in the track.</w:t>
        </w:r>
      </w:ins>
    </w:p>
    <w:p w14:paraId="38C81ABA" w14:textId="5556B8B6" w:rsidR="00611288" w:rsidRDefault="00611288" w:rsidP="00611288">
      <w:pPr>
        <w:rPr>
          <w:ins w:id="1352" w:author="Dimitri Podborski" w:date="2022-02-22T09:10:00Z"/>
        </w:rPr>
      </w:pPr>
      <w:ins w:id="1353" w:author="Dimitri Podborski" w:date="2022-02-22T09:10:00Z">
        <w:r>
          <w:t xml:space="preserve">Section </w:t>
        </w:r>
        <w:r>
          <w:fldChar w:fldCharType="begin"/>
        </w:r>
        <w:r>
          <w:instrText xml:space="preserve"> REF _Ref92375286 \r \h </w:instrText>
        </w:r>
      </w:ins>
      <w:ins w:id="1354" w:author="Dimitri Podborski" w:date="2022-02-22T09:10:00Z">
        <w:r>
          <w:fldChar w:fldCharType="separate"/>
        </w:r>
      </w:ins>
      <w:ins w:id="1355" w:author="David Singer" w:date="2022-02-22T12:54:00Z">
        <w:r w:rsidR="001E10FB">
          <w:rPr>
            <w:cs/>
          </w:rPr>
          <w:t>‎</w:t>
        </w:r>
        <w:r w:rsidR="001E10FB">
          <w:t>15.4</w:t>
        </w:r>
      </w:ins>
      <w:ins w:id="1356" w:author="Dimitri Podborski" w:date="2022-02-22T09:29:00Z">
        <w:del w:id="1357" w:author="David Singer" w:date="2022-02-22T12:54:00Z">
          <w:r w:rsidR="00D95314" w:rsidDel="001E10FB">
            <w:delText>15.4</w:delText>
          </w:r>
        </w:del>
      </w:ins>
      <w:ins w:id="1358" w:author="Dimitri Podborski" w:date="2022-02-22T09:10:00Z">
        <w:r>
          <w:fldChar w:fldCharType="end"/>
        </w:r>
        <w:r>
          <w:t xml:space="preserve"> proposes carriage of </w:t>
        </w:r>
        <w:r w:rsidRPr="00865368">
          <w:rPr>
            <w:b/>
            <w:bCs/>
          </w:rPr>
          <w:t>dynamic</w:t>
        </w:r>
        <w:r>
          <w:t xml:space="preserve"> T.35 messages using </w:t>
        </w:r>
        <w:r w:rsidRPr="00E17B6A">
          <w:rPr>
            <w:b/>
            <w:bCs/>
          </w:rPr>
          <w:t>timed metadata tracks</w:t>
        </w:r>
        <w:r>
          <w:t xml:space="preserve">. This is useful when highly dynamic T.35 messages are present in the sequence (e.g., HDR metadata for </w:t>
        </w:r>
        <w:r w:rsidRPr="00865368">
          <w:rPr>
            <w:i/>
            <w:iCs/>
          </w:rPr>
          <w:t>every frame</w:t>
        </w:r>
        <w:r>
          <w:t xml:space="preserve"> in the sequence).</w:t>
        </w:r>
      </w:ins>
    </w:p>
    <w:p w14:paraId="6FB6232A" w14:textId="77777777" w:rsidR="00611288" w:rsidRDefault="00611288" w:rsidP="00611288">
      <w:pPr>
        <w:rPr>
          <w:ins w:id="1359" w:author="Dimitri Podborski" w:date="2022-02-22T09:10:00Z"/>
        </w:rPr>
      </w:pPr>
      <w:ins w:id="1360" w:author="Dimitri Podborski" w:date="2022-02-22T09:10:00Z">
        <w:r>
          <w:t>The characteristics of these approaches, and their applicability to video codecs that are, or are not, able to carry an SEI, are summarized in the table below.</w:t>
        </w:r>
      </w:ins>
    </w:p>
    <w:tbl>
      <w:tblPr>
        <w:tblStyle w:val="TableGrid"/>
        <w:tblW w:w="0" w:type="auto"/>
        <w:tblLook w:val="04A0" w:firstRow="1" w:lastRow="0" w:firstColumn="1" w:lastColumn="0" w:noHBand="0" w:noVBand="1"/>
      </w:tblPr>
      <w:tblGrid>
        <w:gridCol w:w="2305"/>
        <w:gridCol w:w="2309"/>
        <w:gridCol w:w="2306"/>
        <w:gridCol w:w="2310"/>
      </w:tblGrid>
      <w:tr w:rsidR="00611288" w14:paraId="1F508181" w14:textId="77777777" w:rsidTr="00475EB4">
        <w:trPr>
          <w:ins w:id="1361" w:author="Dimitri Podborski" w:date="2022-02-22T09:10:00Z"/>
        </w:trPr>
        <w:tc>
          <w:tcPr>
            <w:tcW w:w="2336" w:type="dxa"/>
          </w:tcPr>
          <w:p w14:paraId="396FFB0B" w14:textId="77777777" w:rsidR="00611288" w:rsidRDefault="00611288" w:rsidP="00475EB4">
            <w:pPr>
              <w:rPr>
                <w:ins w:id="1362" w:author="Dimitri Podborski" w:date="2022-02-22T09:10:00Z"/>
              </w:rPr>
            </w:pPr>
            <w:ins w:id="1363" w:author="Dimitri Podborski" w:date="2022-02-22T09:10:00Z">
              <w:r>
                <w:t>Approach</w:t>
              </w:r>
            </w:ins>
          </w:p>
        </w:tc>
        <w:tc>
          <w:tcPr>
            <w:tcW w:w="2336" w:type="dxa"/>
          </w:tcPr>
          <w:p w14:paraId="17FEA758" w14:textId="77777777" w:rsidR="00611288" w:rsidRDefault="00611288" w:rsidP="00475EB4">
            <w:pPr>
              <w:rPr>
                <w:ins w:id="1364" w:author="Dimitri Podborski" w:date="2022-02-22T09:10:00Z"/>
              </w:rPr>
            </w:pPr>
          </w:p>
        </w:tc>
        <w:tc>
          <w:tcPr>
            <w:tcW w:w="2336" w:type="dxa"/>
          </w:tcPr>
          <w:p w14:paraId="1F66A659" w14:textId="77777777" w:rsidR="00611288" w:rsidRDefault="00611288" w:rsidP="00475EB4">
            <w:pPr>
              <w:rPr>
                <w:ins w:id="1365" w:author="Dimitri Podborski" w:date="2022-02-22T09:10:00Z"/>
              </w:rPr>
            </w:pPr>
            <w:ins w:id="1366" w:author="Dimitri Podborski" w:date="2022-02-22T09:10:00Z">
              <w:r>
                <w:t>SEI-supporting codec?</w:t>
              </w:r>
            </w:ins>
          </w:p>
        </w:tc>
        <w:tc>
          <w:tcPr>
            <w:tcW w:w="2337" w:type="dxa"/>
          </w:tcPr>
          <w:p w14:paraId="400873D5" w14:textId="77777777" w:rsidR="00611288" w:rsidRDefault="00611288" w:rsidP="00475EB4">
            <w:pPr>
              <w:rPr>
                <w:ins w:id="1367" w:author="Dimitri Podborski" w:date="2022-02-22T09:10:00Z"/>
              </w:rPr>
            </w:pPr>
            <w:ins w:id="1368" w:author="Dimitri Podborski" w:date="2022-02-22T09:10:00Z">
              <w:r>
                <w:t>Not SEI-supporting?</w:t>
              </w:r>
            </w:ins>
          </w:p>
        </w:tc>
      </w:tr>
      <w:tr w:rsidR="00611288" w14:paraId="736466A5" w14:textId="77777777" w:rsidTr="00475EB4">
        <w:trPr>
          <w:ins w:id="1369" w:author="Dimitri Podborski" w:date="2022-02-22T09:10:00Z"/>
        </w:trPr>
        <w:tc>
          <w:tcPr>
            <w:tcW w:w="2336" w:type="dxa"/>
          </w:tcPr>
          <w:p w14:paraId="6E850482" w14:textId="77777777" w:rsidR="00611288" w:rsidRDefault="00611288" w:rsidP="00475EB4">
            <w:pPr>
              <w:rPr>
                <w:ins w:id="1370" w:author="Dimitri Podborski" w:date="2022-02-22T09:10:00Z"/>
              </w:rPr>
            </w:pPr>
            <w:ins w:id="1371" w:author="Dimitri Podborski" w:date="2022-02-22T09:10:00Z">
              <w:r>
                <w:t>In-stream</w:t>
              </w:r>
            </w:ins>
          </w:p>
        </w:tc>
        <w:tc>
          <w:tcPr>
            <w:tcW w:w="2336" w:type="dxa"/>
          </w:tcPr>
          <w:p w14:paraId="000AD67B" w14:textId="77777777" w:rsidR="00611288" w:rsidRDefault="00611288" w:rsidP="00475EB4">
            <w:pPr>
              <w:rPr>
                <w:ins w:id="1372" w:author="Dimitri Podborski" w:date="2022-02-22T09:10:00Z"/>
              </w:rPr>
            </w:pPr>
            <w:ins w:id="1373" w:author="Dimitri Podborski" w:date="2022-02-22T09:10:00Z">
              <w:r>
                <w:t>Supported today</w:t>
              </w:r>
            </w:ins>
          </w:p>
        </w:tc>
        <w:tc>
          <w:tcPr>
            <w:tcW w:w="2336" w:type="dxa"/>
          </w:tcPr>
          <w:p w14:paraId="3AD2EBD9" w14:textId="77777777" w:rsidR="00611288" w:rsidRDefault="00611288" w:rsidP="00475EB4">
            <w:pPr>
              <w:rPr>
                <w:ins w:id="1374" w:author="Dimitri Podborski" w:date="2022-02-22T09:10:00Z"/>
              </w:rPr>
            </w:pPr>
            <w:ins w:id="1375" w:author="Dimitri Podborski" w:date="2022-02-22T09:10:00Z">
              <w:r>
                <w:t>√</w:t>
              </w:r>
            </w:ins>
          </w:p>
        </w:tc>
        <w:tc>
          <w:tcPr>
            <w:tcW w:w="2337" w:type="dxa"/>
          </w:tcPr>
          <w:p w14:paraId="48AEC265" w14:textId="77777777" w:rsidR="00611288" w:rsidRDefault="00611288" w:rsidP="00475EB4">
            <w:pPr>
              <w:rPr>
                <w:ins w:id="1376" w:author="Dimitri Podborski" w:date="2022-02-22T09:10:00Z"/>
              </w:rPr>
            </w:pPr>
            <w:ins w:id="1377" w:author="Dimitri Podborski" w:date="2022-02-22T09:10:00Z">
              <w:r>
                <w:t>X</w:t>
              </w:r>
            </w:ins>
          </w:p>
        </w:tc>
      </w:tr>
      <w:tr w:rsidR="00611288" w14:paraId="1109330B" w14:textId="77777777" w:rsidTr="00475EB4">
        <w:trPr>
          <w:ins w:id="1378" w:author="Dimitri Podborski" w:date="2022-02-22T09:10:00Z"/>
        </w:trPr>
        <w:tc>
          <w:tcPr>
            <w:tcW w:w="2336" w:type="dxa"/>
          </w:tcPr>
          <w:p w14:paraId="6DC2AC7E" w14:textId="77777777" w:rsidR="00611288" w:rsidRDefault="00611288" w:rsidP="00475EB4">
            <w:pPr>
              <w:rPr>
                <w:ins w:id="1379" w:author="Dimitri Podborski" w:date="2022-02-22T09:10:00Z"/>
              </w:rPr>
            </w:pPr>
            <w:ins w:id="1380" w:author="Dimitri Podborski" w:date="2022-02-22T09:10:00Z">
              <w:r>
                <w:t>Sample Groups carry entire SEI body</w:t>
              </w:r>
            </w:ins>
          </w:p>
        </w:tc>
        <w:tc>
          <w:tcPr>
            <w:tcW w:w="2336" w:type="dxa"/>
          </w:tcPr>
          <w:p w14:paraId="606054FC" w14:textId="77777777" w:rsidR="00611288" w:rsidRDefault="00611288" w:rsidP="00475EB4">
            <w:pPr>
              <w:rPr>
                <w:ins w:id="1381" w:author="Dimitri Podborski" w:date="2022-02-22T09:10:00Z"/>
              </w:rPr>
            </w:pPr>
            <w:ins w:id="1382" w:author="Dimitri Podborski" w:date="2022-02-22T09:10:00Z">
              <w:r>
                <w:t>Suitable for repetitive structure where many samples use few descriptions</w:t>
              </w:r>
            </w:ins>
          </w:p>
        </w:tc>
        <w:tc>
          <w:tcPr>
            <w:tcW w:w="2336" w:type="dxa"/>
          </w:tcPr>
          <w:p w14:paraId="6AA92115" w14:textId="77777777" w:rsidR="00611288" w:rsidRDefault="00611288" w:rsidP="00475EB4">
            <w:pPr>
              <w:rPr>
                <w:ins w:id="1383" w:author="Dimitri Podborski" w:date="2022-02-22T09:10:00Z"/>
              </w:rPr>
            </w:pPr>
            <w:ins w:id="1384" w:author="Dimitri Podborski" w:date="2022-02-22T09:10:00Z">
              <w:r>
                <w:t>√</w:t>
              </w:r>
            </w:ins>
          </w:p>
        </w:tc>
        <w:tc>
          <w:tcPr>
            <w:tcW w:w="2337" w:type="dxa"/>
          </w:tcPr>
          <w:p w14:paraId="75672527" w14:textId="77777777" w:rsidR="00611288" w:rsidRDefault="00611288" w:rsidP="00475EB4">
            <w:pPr>
              <w:rPr>
                <w:ins w:id="1385" w:author="Dimitri Podborski" w:date="2022-02-22T09:10:00Z"/>
              </w:rPr>
            </w:pPr>
            <w:ins w:id="1386" w:author="Dimitri Podborski" w:date="2022-02-22T09:10:00Z">
              <w:r>
                <w:t>√</w:t>
              </w:r>
            </w:ins>
          </w:p>
        </w:tc>
      </w:tr>
      <w:tr w:rsidR="00611288" w14:paraId="31FF9B5B" w14:textId="77777777" w:rsidTr="00475EB4">
        <w:trPr>
          <w:ins w:id="1387" w:author="Dimitri Podborski" w:date="2022-02-22T09:10:00Z"/>
        </w:trPr>
        <w:tc>
          <w:tcPr>
            <w:tcW w:w="2336" w:type="dxa"/>
          </w:tcPr>
          <w:p w14:paraId="28F7F9CD" w14:textId="77777777" w:rsidR="00611288" w:rsidRDefault="00611288" w:rsidP="00475EB4">
            <w:pPr>
              <w:rPr>
                <w:ins w:id="1388" w:author="Dimitri Podborski" w:date="2022-02-22T09:10:00Z"/>
              </w:rPr>
            </w:pPr>
            <w:ins w:id="1389" w:author="Dimitri Podborski" w:date="2022-02-22T09:10:00Z">
              <w:r>
                <w:t>Sample Groups carry 'prefix' of in-stream SEIs, to enable indexing</w:t>
              </w:r>
            </w:ins>
          </w:p>
        </w:tc>
        <w:tc>
          <w:tcPr>
            <w:tcW w:w="2336" w:type="dxa"/>
          </w:tcPr>
          <w:p w14:paraId="4C36E7EB" w14:textId="77777777" w:rsidR="00611288" w:rsidRDefault="00611288" w:rsidP="00475EB4">
            <w:pPr>
              <w:rPr>
                <w:ins w:id="1390" w:author="Dimitri Podborski" w:date="2022-02-22T09:10:00Z"/>
              </w:rPr>
            </w:pPr>
            <w:ins w:id="1391" w:author="Dimitri Podborski" w:date="2022-02-22T09:10:00Z">
              <w:r>
                <w:t>Annotates today's situation</w:t>
              </w:r>
            </w:ins>
          </w:p>
        </w:tc>
        <w:tc>
          <w:tcPr>
            <w:tcW w:w="2336" w:type="dxa"/>
          </w:tcPr>
          <w:p w14:paraId="716BEFEB" w14:textId="77777777" w:rsidR="00611288" w:rsidRDefault="00611288" w:rsidP="00475EB4">
            <w:pPr>
              <w:rPr>
                <w:ins w:id="1392" w:author="Dimitri Podborski" w:date="2022-02-22T09:10:00Z"/>
              </w:rPr>
            </w:pPr>
            <w:ins w:id="1393" w:author="Dimitri Podborski" w:date="2022-02-22T09:10:00Z">
              <w:r>
                <w:t>√</w:t>
              </w:r>
            </w:ins>
          </w:p>
        </w:tc>
        <w:tc>
          <w:tcPr>
            <w:tcW w:w="2337" w:type="dxa"/>
          </w:tcPr>
          <w:p w14:paraId="54E00A7F" w14:textId="77777777" w:rsidR="00611288" w:rsidRDefault="00611288" w:rsidP="00475EB4">
            <w:pPr>
              <w:rPr>
                <w:ins w:id="1394" w:author="Dimitri Podborski" w:date="2022-02-22T09:10:00Z"/>
              </w:rPr>
            </w:pPr>
            <w:ins w:id="1395" w:author="Dimitri Podborski" w:date="2022-02-22T09:10:00Z">
              <w:r>
                <w:t>X</w:t>
              </w:r>
            </w:ins>
          </w:p>
        </w:tc>
      </w:tr>
      <w:tr w:rsidR="00611288" w14:paraId="36624656" w14:textId="77777777" w:rsidTr="00475EB4">
        <w:trPr>
          <w:ins w:id="1396" w:author="Dimitri Podborski" w:date="2022-02-22T09:10:00Z"/>
        </w:trPr>
        <w:tc>
          <w:tcPr>
            <w:tcW w:w="2336" w:type="dxa"/>
          </w:tcPr>
          <w:p w14:paraId="35F7B725" w14:textId="77777777" w:rsidR="00611288" w:rsidRDefault="00611288" w:rsidP="00475EB4">
            <w:pPr>
              <w:rPr>
                <w:ins w:id="1397" w:author="Dimitri Podborski" w:date="2022-02-22T09:10:00Z"/>
              </w:rPr>
            </w:pPr>
            <w:ins w:id="1398" w:author="Dimitri Podborski" w:date="2022-02-22T09:10:00Z">
              <w:r>
                <w:t>Sample-entry, or Image property</w:t>
              </w:r>
            </w:ins>
          </w:p>
        </w:tc>
        <w:tc>
          <w:tcPr>
            <w:tcW w:w="2336" w:type="dxa"/>
          </w:tcPr>
          <w:p w14:paraId="7B39CC0C" w14:textId="77777777" w:rsidR="00611288" w:rsidRDefault="00611288" w:rsidP="00475EB4">
            <w:pPr>
              <w:rPr>
                <w:ins w:id="1399" w:author="Dimitri Podborski" w:date="2022-02-22T09:10:00Z"/>
              </w:rPr>
            </w:pPr>
            <w:ins w:id="1400" w:author="Dimitri Podborski" w:date="2022-02-22T09:10:00Z">
              <w:r>
                <w:t>Essentially a 'static' solution</w:t>
              </w:r>
            </w:ins>
          </w:p>
        </w:tc>
        <w:tc>
          <w:tcPr>
            <w:tcW w:w="2336" w:type="dxa"/>
          </w:tcPr>
          <w:p w14:paraId="7355DEBE" w14:textId="77777777" w:rsidR="00611288" w:rsidRDefault="00611288" w:rsidP="00475EB4">
            <w:pPr>
              <w:rPr>
                <w:ins w:id="1401" w:author="Dimitri Podborski" w:date="2022-02-22T09:10:00Z"/>
              </w:rPr>
            </w:pPr>
            <w:ins w:id="1402" w:author="Dimitri Podborski" w:date="2022-02-22T09:10:00Z">
              <w:r>
                <w:t>√</w:t>
              </w:r>
            </w:ins>
          </w:p>
        </w:tc>
        <w:tc>
          <w:tcPr>
            <w:tcW w:w="2337" w:type="dxa"/>
          </w:tcPr>
          <w:p w14:paraId="404F1EED" w14:textId="77777777" w:rsidR="00611288" w:rsidRDefault="00611288" w:rsidP="00475EB4">
            <w:pPr>
              <w:rPr>
                <w:ins w:id="1403" w:author="Dimitri Podborski" w:date="2022-02-22T09:10:00Z"/>
              </w:rPr>
            </w:pPr>
            <w:ins w:id="1404" w:author="Dimitri Podborski" w:date="2022-02-22T09:10:00Z">
              <w:r>
                <w:t>√</w:t>
              </w:r>
            </w:ins>
          </w:p>
        </w:tc>
      </w:tr>
      <w:tr w:rsidR="00611288" w14:paraId="7867E116" w14:textId="77777777" w:rsidTr="00475EB4">
        <w:trPr>
          <w:ins w:id="1405" w:author="Dimitri Podborski" w:date="2022-02-22T09:10:00Z"/>
        </w:trPr>
        <w:tc>
          <w:tcPr>
            <w:tcW w:w="2336" w:type="dxa"/>
          </w:tcPr>
          <w:p w14:paraId="73311BB8" w14:textId="77777777" w:rsidR="00611288" w:rsidRDefault="00611288" w:rsidP="00475EB4">
            <w:pPr>
              <w:rPr>
                <w:ins w:id="1406" w:author="Dimitri Podborski" w:date="2022-02-22T09:10:00Z"/>
              </w:rPr>
            </w:pPr>
            <w:ins w:id="1407" w:author="Dimitri Podborski" w:date="2022-02-22T09:10:00Z">
              <w:r>
                <w:t>Timed Metadata track</w:t>
              </w:r>
            </w:ins>
          </w:p>
        </w:tc>
        <w:tc>
          <w:tcPr>
            <w:tcW w:w="2336" w:type="dxa"/>
          </w:tcPr>
          <w:p w14:paraId="3E0150D0" w14:textId="77777777" w:rsidR="00611288" w:rsidRDefault="00611288" w:rsidP="00475EB4">
            <w:pPr>
              <w:rPr>
                <w:ins w:id="1408" w:author="Dimitri Podborski" w:date="2022-02-22T09:10:00Z"/>
              </w:rPr>
            </w:pPr>
            <w:ins w:id="1409" w:author="Dimitri Podborski" w:date="2022-02-22T09:10:00Z">
              <w:r>
                <w:t>Could be multiplexed</w:t>
              </w:r>
            </w:ins>
          </w:p>
        </w:tc>
        <w:tc>
          <w:tcPr>
            <w:tcW w:w="2336" w:type="dxa"/>
          </w:tcPr>
          <w:p w14:paraId="538615DA" w14:textId="77777777" w:rsidR="00611288" w:rsidRDefault="00611288" w:rsidP="00475EB4">
            <w:pPr>
              <w:rPr>
                <w:ins w:id="1410" w:author="Dimitri Podborski" w:date="2022-02-22T09:10:00Z"/>
              </w:rPr>
            </w:pPr>
            <w:ins w:id="1411" w:author="Dimitri Podborski" w:date="2022-02-22T09:10:00Z">
              <w:r>
                <w:t>√</w:t>
              </w:r>
            </w:ins>
          </w:p>
        </w:tc>
        <w:tc>
          <w:tcPr>
            <w:tcW w:w="2337" w:type="dxa"/>
          </w:tcPr>
          <w:p w14:paraId="5A012150" w14:textId="77777777" w:rsidR="00611288" w:rsidRDefault="00611288" w:rsidP="00475EB4">
            <w:pPr>
              <w:rPr>
                <w:ins w:id="1412" w:author="Dimitri Podborski" w:date="2022-02-22T09:10:00Z"/>
              </w:rPr>
            </w:pPr>
            <w:ins w:id="1413" w:author="Dimitri Podborski" w:date="2022-02-22T09:10:00Z">
              <w:r>
                <w:t>√</w:t>
              </w:r>
            </w:ins>
          </w:p>
        </w:tc>
      </w:tr>
    </w:tbl>
    <w:p w14:paraId="4432FFD4" w14:textId="77777777" w:rsidR="00611288" w:rsidRPr="004252E8" w:rsidRDefault="00611288" w:rsidP="00611288">
      <w:pPr>
        <w:rPr>
          <w:ins w:id="1414" w:author="Dimitri Podborski" w:date="2022-02-22T09:10:00Z"/>
        </w:rPr>
      </w:pPr>
      <w:ins w:id="1415" w:author="Dimitri Podborski" w:date="2022-02-22T09:10:00Z">
        <w:r>
          <w:t>Note that the SEI prefix SEI and Manifest SEI can be used with SEI-supporting codecs today, to document presence and characteristics of SEIs.</w:t>
        </w:r>
      </w:ins>
    </w:p>
    <w:p w14:paraId="738D4526" w14:textId="77777777" w:rsidR="00611288" w:rsidRDefault="00611288">
      <w:pPr>
        <w:pStyle w:val="Heading2"/>
        <w:rPr>
          <w:ins w:id="1416" w:author="Dimitri Podborski" w:date="2022-02-22T09:10:00Z"/>
        </w:rPr>
        <w:pPrChange w:id="1417" w:author="Dimitri Podborski" w:date="2022-02-22T09:11:00Z">
          <w:pPr>
            <w:pStyle w:val="Heading2"/>
            <w:numPr>
              <w:numId w:val="3"/>
            </w:numPr>
            <w:tabs>
              <w:tab w:val="clear" w:pos="576"/>
            </w:tabs>
          </w:pPr>
        </w:pPrChange>
      </w:pPr>
      <w:bookmarkStart w:id="1418" w:name="_Ref92375248"/>
      <w:ins w:id="1419" w:author="Dimitri Podborski" w:date="2022-02-22T09:10:00Z">
        <w:r>
          <w:lastRenderedPageBreak/>
          <w:t xml:space="preserve">Static T.35 </w:t>
        </w:r>
        <w:r w:rsidRPr="009815FE">
          <w:t>message</w:t>
        </w:r>
        <w:bookmarkEnd w:id="1418"/>
      </w:ins>
    </w:p>
    <w:p w14:paraId="0DA2BA8B" w14:textId="77777777" w:rsidR="00611288" w:rsidRPr="00424FE8" w:rsidRDefault="00611288" w:rsidP="00611288">
      <w:pPr>
        <w:rPr>
          <w:ins w:id="1420" w:author="Dimitri Podborski" w:date="2022-02-22T09:10:00Z"/>
        </w:rPr>
      </w:pPr>
      <w:ins w:id="1421" w:author="Dimitri Podborski" w:date="2022-02-22T09:10:00Z">
        <w:r>
          <w:t>For static T.35 messages, a new box can be added to the Sample Entry of a track, and a new item property can be defined for static image items.</w:t>
        </w:r>
      </w:ins>
    </w:p>
    <w:p w14:paraId="36DB242A" w14:textId="77777777" w:rsidR="00611288" w:rsidRDefault="00611288">
      <w:pPr>
        <w:pStyle w:val="Heading3"/>
        <w:rPr>
          <w:ins w:id="1422" w:author="Dimitri Podborski" w:date="2022-02-22T09:10:00Z"/>
        </w:rPr>
        <w:pPrChange w:id="1423" w:author="Dimitri Podborski" w:date="2022-02-22T09:11:00Z">
          <w:pPr>
            <w:pStyle w:val="Heading3"/>
            <w:numPr>
              <w:numId w:val="3"/>
            </w:numPr>
            <w:tabs>
              <w:tab w:val="clear" w:pos="720"/>
            </w:tabs>
          </w:pPr>
        </w:pPrChange>
      </w:pPr>
      <w:bookmarkStart w:id="1424" w:name="_Ref92375306"/>
      <w:ins w:id="1425" w:author="Dimitri Podborski" w:date="2022-02-22T09:10:00Z">
        <w:r w:rsidRPr="009815FE">
          <w:t>Sample</w:t>
        </w:r>
        <w:r>
          <w:t xml:space="preserve"> Entry</w:t>
        </w:r>
        <w:bookmarkEnd w:id="1424"/>
      </w:ins>
    </w:p>
    <w:p w14:paraId="1007258B" w14:textId="77777777" w:rsidR="00611288" w:rsidRPr="00EB16BA" w:rsidRDefault="00611288" w:rsidP="00611288">
      <w:pPr>
        <w:rPr>
          <w:ins w:id="1426" w:author="Dimitri Podborski" w:date="2022-02-22T09:10:00Z"/>
        </w:rPr>
      </w:pPr>
      <w:ins w:id="1427" w:author="Dimitri Podborski" w:date="2022-02-22T09:10:00Z">
        <w:r>
          <w:t>Some codecs would already allow the storage of T.35 in the sample entry without any new changes to ISOBMFF (e.g., T.35 SEI). However, not every codec can do it and it would be desirable to allow the storage of T.35 metadata in a codec-agnostic manner.</w:t>
        </w:r>
      </w:ins>
    </w:p>
    <w:p w14:paraId="7D380781" w14:textId="77777777" w:rsidR="00611288" w:rsidRDefault="00611288">
      <w:pPr>
        <w:pStyle w:val="Heading4"/>
        <w:rPr>
          <w:ins w:id="1428" w:author="Dimitri Podborski" w:date="2022-02-22T09:10:00Z"/>
        </w:rPr>
        <w:pPrChange w:id="1429" w:author="Dimitri Podborski" w:date="2022-02-22T09:23:00Z">
          <w:pPr>
            <w:pStyle w:val="Heading4"/>
            <w:numPr>
              <w:numId w:val="3"/>
            </w:numPr>
            <w:tabs>
              <w:tab w:val="clear" w:pos="864"/>
            </w:tabs>
          </w:pPr>
        </w:pPrChange>
      </w:pPr>
      <w:ins w:id="1430" w:author="Dimitri Podborski" w:date="2022-02-22T09:10:00Z">
        <w:r>
          <w:t>Definition</w:t>
        </w:r>
      </w:ins>
    </w:p>
    <w:p w14:paraId="6984E10A" w14:textId="77777777" w:rsidR="00611288" w:rsidRDefault="00611288" w:rsidP="00611288">
      <w:pPr>
        <w:jc w:val="left"/>
        <w:rPr>
          <w:ins w:id="1431" w:author="Dimitri Podborski" w:date="2022-02-22T09:10:00Z"/>
        </w:rPr>
      </w:pPr>
      <w:ins w:id="1432" w:author="Dimitri Podborski" w:date="2022-02-22T09:10:00Z">
        <w:r>
          <w:t>Box Type:</w:t>
        </w:r>
        <w:r>
          <w:tab/>
        </w:r>
        <w:r w:rsidRPr="00BD59DF">
          <w:rPr>
            <w:rStyle w:val="codeZchn"/>
            <w:rFonts w:eastAsia="Calibri"/>
          </w:rPr>
          <w:t>'T.35'</w:t>
        </w:r>
        <w:r>
          <w:br/>
          <w:t>Container:</w:t>
        </w:r>
        <w:r>
          <w:tab/>
        </w:r>
        <w:r w:rsidRPr="00BD59DF">
          <w:rPr>
            <w:rStyle w:val="codeZchn"/>
            <w:rFonts w:eastAsia="Calibri"/>
          </w:rPr>
          <w:t>SampleEntry</w:t>
        </w:r>
        <w:r>
          <w:br/>
          <w:t>Mandatory:</w:t>
        </w:r>
        <w:r>
          <w:tab/>
          <w:t>No</w:t>
        </w:r>
        <w:r>
          <w:br/>
          <w:t>Quantity:</w:t>
        </w:r>
        <w:r>
          <w:tab/>
          <w:t>One or more</w:t>
        </w:r>
      </w:ins>
    </w:p>
    <w:p w14:paraId="29BA1C2B" w14:textId="77777777" w:rsidR="00611288" w:rsidRPr="00BD59DF" w:rsidRDefault="00611288" w:rsidP="00611288">
      <w:pPr>
        <w:rPr>
          <w:ins w:id="1433" w:author="Dimitri Podborski" w:date="2022-02-22T09:10:00Z"/>
        </w:rPr>
      </w:pPr>
      <w:ins w:id="1434" w:author="Dimitri Podborski" w:date="2022-02-22T09:10:00Z">
        <w:r>
          <w:t xml:space="preserve">This box may be used to provide ITU-T T.35 information and may be present in a </w:t>
        </w:r>
        <w:r w:rsidRPr="00A249F8">
          <w:rPr>
            <w:rStyle w:val="codeZchn"/>
            <w:rFonts w:eastAsia="Calibri"/>
          </w:rPr>
          <w:t>SampleEntry</w:t>
        </w:r>
        <w:r>
          <w:t>.</w:t>
        </w:r>
      </w:ins>
    </w:p>
    <w:p w14:paraId="63D767CC" w14:textId="77777777" w:rsidR="00611288" w:rsidRDefault="00611288">
      <w:pPr>
        <w:pStyle w:val="Heading4"/>
        <w:rPr>
          <w:ins w:id="1435" w:author="Dimitri Podborski" w:date="2022-02-22T09:10:00Z"/>
        </w:rPr>
        <w:pPrChange w:id="1436" w:author="Dimitri Podborski" w:date="2022-02-22T09:23:00Z">
          <w:pPr>
            <w:pStyle w:val="Heading4"/>
            <w:numPr>
              <w:numId w:val="3"/>
            </w:numPr>
            <w:tabs>
              <w:tab w:val="clear" w:pos="864"/>
            </w:tabs>
          </w:pPr>
        </w:pPrChange>
      </w:pPr>
      <w:ins w:id="1437" w:author="Dimitri Podborski" w:date="2022-02-22T09:10:00Z">
        <w:r>
          <w:t>Syntax</w:t>
        </w:r>
      </w:ins>
    </w:p>
    <w:p w14:paraId="59B5F691" w14:textId="77777777" w:rsidR="00611288" w:rsidRPr="006346FB" w:rsidRDefault="00611288" w:rsidP="00611288">
      <w:pPr>
        <w:pStyle w:val="code"/>
        <w:rPr>
          <w:ins w:id="1438" w:author="Dimitri Podborski" w:date="2022-02-22T09:10:00Z"/>
        </w:rPr>
      </w:pPr>
      <w:ins w:id="1439" w:author="Dimitri Podborski" w:date="2022-02-22T09:10:00Z">
        <w:r w:rsidRPr="006346FB">
          <w:t>aligned(8) class T35InformationBox extends FullBox('T.35', 0, 0)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itu_t_t35_payload[];</w:t>
        </w:r>
        <w:r w:rsidRPr="006346FB">
          <w:br/>
          <w:t>}</w:t>
        </w:r>
      </w:ins>
    </w:p>
    <w:p w14:paraId="34C10360" w14:textId="77777777" w:rsidR="00611288" w:rsidRDefault="00611288">
      <w:pPr>
        <w:pStyle w:val="Heading4"/>
        <w:rPr>
          <w:ins w:id="1440" w:author="Dimitri Podborski" w:date="2022-02-22T09:10:00Z"/>
        </w:rPr>
        <w:pPrChange w:id="1441" w:author="Dimitri Podborski" w:date="2022-02-22T09:23:00Z">
          <w:pPr>
            <w:pStyle w:val="Heading4"/>
            <w:numPr>
              <w:numId w:val="3"/>
            </w:numPr>
            <w:tabs>
              <w:tab w:val="clear" w:pos="864"/>
            </w:tabs>
          </w:pPr>
        </w:pPrChange>
      </w:pPr>
      <w:ins w:id="1442" w:author="Dimitri Podborski" w:date="2022-02-22T09:10:00Z">
        <w:r>
          <w:t>Semantics</w:t>
        </w:r>
      </w:ins>
    </w:p>
    <w:p w14:paraId="6BAB4686" w14:textId="77777777" w:rsidR="00611288" w:rsidRDefault="00611288" w:rsidP="00611288">
      <w:pPr>
        <w:ind w:left="720" w:hanging="360"/>
        <w:rPr>
          <w:ins w:id="1443" w:author="Dimitri Podborski" w:date="2022-02-22T09:10:00Z"/>
        </w:rPr>
      </w:pPr>
      <w:ins w:id="1444" w:author="Dimitri Podborski" w:date="2022-02-22T09:10:00Z">
        <w:r w:rsidRPr="00867EDB">
          <w:rPr>
            <w:rStyle w:val="codeZchn"/>
            <w:rFonts w:eastAsia="Calibri"/>
          </w:rPr>
          <w:t xml:space="preserve">itu_t_t35_country_code </w:t>
        </w:r>
        <w:r>
          <w:t>shall be a byte having a value specified as a country code by Rec. ITU-T T.35 Annex A, or the country code extension value 0xFF.</w:t>
        </w:r>
      </w:ins>
    </w:p>
    <w:p w14:paraId="24BD7BEA" w14:textId="77777777" w:rsidR="00611288" w:rsidRDefault="00611288" w:rsidP="00611288">
      <w:pPr>
        <w:ind w:left="720" w:hanging="360"/>
        <w:rPr>
          <w:ins w:id="1445" w:author="Dimitri Podborski" w:date="2022-02-22T09:10:00Z"/>
        </w:rPr>
      </w:pPr>
      <w:ins w:id="1446" w:author="Dimitri Podborski" w:date="2022-02-22T09:10:00Z">
        <w:r w:rsidRPr="00867EDB">
          <w:rPr>
            <w:rStyle w:val="codeZchn"/>
            <w:rFonts w:eastAsia="Calibri"/>
          </w:rPr>
          <w:t>itu_t_t35_country_code_extension_byte</w:t>
        </w:r>
        <w:r>
          <w:t xml:space="preserve"> if present, shall be a byte having a value specified as a country code by Rec. ITU-T T.35 Annex B.</w:t>
        </w:r>
      </w:ins>
    </w:p>
    <w:p w14:paraId="144795F4" w14:textId="77777777" w:rsidR="00611288" w:rsidRDefault="00611288" w:rsidP="00611288">
      <w:pPr>
        <w:ind w:left="720" w:hanging="360"/>
        <w:rPr>
          <w:ins w:id="1447" w:author="Dimitri Podborski" w:date="2022-02-22T09:10:00Z"/>
        </w:rPr>
      </w:pPr>
      <w:ins w:id="1448" w:author="Dimitri Podborski" w:date="2022-02-22T09:10:00Z">
        <w:r w:rsidRPr="00867EDB">
          <w:rPr>
            <w:rStyle w:val="codeZchn"/>
            <w:rFonts w:eastAsia="Calibri"/>
          </w:rPr>
          <w:t>itu_t_t35_payload</w:t>
        </w:r>
        <w:r>
          <w:t xml:space="preserve"> shall be the payload containing data registered as specified in Rec. ITU-T T.35.</w:t>
        </w:r>
      </w:ins>
    </w:p>
    <w:p w14:paraId="1950723B" w14:textId="77777777" w:rsidR="00611288" w:rsidRPr="004252E8" w:rsidRDefault="00611288" w:rsidP="00611288">
      <w:pPr>
        <w:ind w:left="720"/>
        <w:rPr>
          <w:ins w:id="1449" w:author="Dimitri Podborski" w:date="2022-02-22T09:10:00Z"/>
        </w:rPr>
      </w:pPr>
      <w:ins w:id="1450" w:author="Dimitri Podborski" w:date="2022-02-22T09:10:00Z">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6346FB">
          <w:rPr>
            <w:rStyle w:val="Emphasis"/>
            <w:bCs/>
          </w:rPr>
          <w:t>terminal provider code</w:t>
        </w:r>
        <w:r>
          <w:t xml:space="preserve">. Any remaining </w:t>
        </w:r>
        <w:r w:rsidRPr="00867EDB">
          <w:rPr>
            <w:rStyle w:val="codeZchn"/>
            <w:rFonts w:eastAsia="Calibri"/>
          </w:rPr>
          <w:t xml:space="preserve">itu_t_t35_payload </w:t>
        </w:r>
        <w:r>
          <w:t xml:space="preserve">data shall be data having syntax and semantics as specified by the entity identified by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ins>
    </w:p>
    <w:p w14:paraId="3E3B0AF0" w14:textId="77777777" w:rsidR="00611288" w:rsidRDefault="00611288">
      <w:pPr>
        <w:pStyle w:val="Heading3"/>
        <w:rPr>
          <w:ins w:id="1451" w:author="Dimitri Podborski" w:date="2022-02-22T09:10:00Z"/>
        </w:rPr>
        <w:pPrChange w:id="1452" w:author="Dimitri Podborski" w:date="2022-02-22T09:24:00Z">
          <w:pPr>
            <w:pStyle w:val="Heading3"/>
            <w:numPr>
              <w:numId w:val="3"/>
            </w:numPr>
            <w:tabs>
              <w:tab w:val="clear" w:pos="720"/>
            </w:tabs>
          </w:pPr>
        </w:pPrChange>
      </w:pPr>
      <w:bookmarkStart w:id="1453" w:name="_Ref92375324"/>
      <w:ins w:id="1454" w:author="Dimitri Podborski" w:date="2022-02-22T09:10:00Z">
        <w:r w:rsidRPr="00867EDB">
          <w:t>T.35 Information item property</w:t>
        </w:r>
        <w:bookmarkEnd w:id="1453"/>
      </w:ins>
    </w:p>
    <w:p w14:paraId="7A1F7A4B" w14:textId="77777777" w:rsidR="00611288" w:rsidRDefault="00611288">
      <w:pPr>
        <w:pStyle w:val="Heading4"/>
        <w:rPr>
          <w:ins w:id="1455" w:author="Dimitri Podborski" w:date="2022-02-22T09:10:00Z"/>
        </w:rPr>
        <w:pPrChange w:id="1456" w:author="Dimitri Podborski" w:date="2022-02-22T09:24:00Z">
          <w:pPr>
            <w:pStyle w:val="Heading4"/>
            <w:numPr>
              <w:numId w:val="3"/>
            </w:numPr>
            <w:tabs>
              <w:tab w:val="clear" w:pos="864"/>
            </w:tabs>
          </w:pPr>
        </w:pPrChange>
      </w:pPr>
      <w:ins w:id="1457" w:author="Dimitri Podborski" w:date="2022-02-22T09:10:00Z">
        <w:r w:rsidRPr="005E20B1">
          <w:t>Definition</w:t>
        </w:r>
      </w:ins>
    </w:p>
    <w:p w14:paraId="24A378AC" w14:textId="77777777" w:rsidR="00611288" w:rsidRDefault="00611288" w:rsidP="00611288">
      <w:pPr>
        <w:jc w:val="left"/>
        <w:rPr>
          <w:ins w:id="1458" w:author="Dimitri Podborski" w:date="2022-02-22T09:10:00Z"/>
        </w:rPr>
      </w:pPr>
      <w:ins w:id="1459" w:author="Dimitri Podborski" w:date="2022-02-22T09:10:00Z">
        <w:r>
          <w:t>Box Type:</w:t>
        </w:r>
        <w:r>
          <w:tab/>
        </w:r>
        <w:r>
          <w:tab/>
        </w:r>
        <w:r>
          <w:tab/>
        </w:r>
        <w:r w:rsidRPr="00867EDB">
          <w:rPr>
            <w:rStyle w:val="codeZchn"/>
            <w:rFonts w:eastAsia="Calibri"/>
          </w:rPr>
          <w:t>'T.35'</w:t>
        </w:r>
        <w:r>
          <w:rPr>
            <w:rStyle w:val="codeZchn"/>
            <w:rFonts w:eastAsia="Calibri"/>
          </w:rPr>
          <w:br/>
        </w:r>
        <w:r>
          <w:lastRenderedPageBreak/>
          <w:t>Property type:</w:t>
        </w:r>
        <w:r>
          <w:tab/>
        </w:r>
        <w:r>
          <w:tab/>
        </w:r>
        <w:r>
          <w:tab/>
          <w:t>Descriptive item property</w:t>
        </w:r>
        <w:r>
          <w:br/>
          <w:t>Container:</w:t>
        </w:r>
        <w:r>
          <w:tab/>
        </w:r>
        <w:r>
          <w:tab/>
        </w:r>
        <w:r>
          <w:tab/>
        </w:r>
        <w:r w:rsidRPr="00867EDB">
          <w:rPr>
            <w:rStyle w:val="codeZchn"/>
            <w:rFonts w:eastAsia="Calibri"/>
          </w:rPr>
          <w:t>ItemPropertyContainerBox</w:t>
        </w:r>
        <w:r>
          <w:br/>
          <w:t>Mandatory (per item):</w:t>
        </w:r>
        <w:r>
          <w:tab/>
        </w:r>
        <w:r>
          <w:tab/>
          <w:t>No</w:t>
        </w:r>
        <w:r>
          <w:br/>
          <w:t>Quantity (per item):</w:t>
        </w:r>
        <w:r>
          <w:tab/>
        </w:r>
        <w:r>
          <w:tab/>
          <w:t>One or more</w:t>
        </w:r>
      </w:ins>
    </w:p>
    <w:p w14:paraId="2E5927D7" w14:textId="77777777" w:rsidR="00611288" w:rsidRDefault="00611288">
      <w:pPr>
        <w:pStyle w:val="Heading4"/>
        <w:rPr>
          <w:ins w:id="1460" w:author="Dimitri Podborski" w:date="2022-02-22T09:10:00Z"/>
        </w:rPr>
        <w:pPrChange w:id="1461" w:author="Dimitri Podborski" w:date="2022-02-22T09:24:00Z">
          <w:pPr>
            <w:pStyle w:val="Heading4"/>
            <w:numPr>
              <w:numId w:val="3"/>
            </w:numPr>
            <w:tabs>
              <w:tab w:val="clear" w:pos="864"/>
            </w:tabs>
          </w:pPr>
        </w:pPrChange>
      </w:pPr>
      <w:ins w:id="1462" w:author="Dimitri Podborski" w:date="2022-02-22T09:10:00Z">
        <w:r w:rsidRPr="005E20B1">
          <w:t>Syntax</w:t>
        </w:r>
      </w:ins>
    </w:p>
    <w:p w14:paraId="2D5A3647" w14:textId="77777777" w:rsidR="00611288" w:rsidRDefault="00611288" w:rsidP="00611288">
      <w:pPr>
        <w:pStyle w:val="code"/>
        <w:rPr>
          <w:ins w:id="1463" w:author="Dimitri Podborski" w:date="2022-02-22T09:10:00Z"/>
        </w:rPr>
      </w:pPr>
      <w:ins w:id="1464" w:author="Dimitri Podborski" w:date="2022-02-22T09:10:00Z">
        <w:r>
          <w:t>aligned(8) class T35InformationProperty extends ItemProperty('T.35') {</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itu_t_t35_payload[];</w:t>
        </w:r>
        <w:r>
          <w:br/>
          <w:t>}</w:t>
        </w:r>
      </w:ins>
    </w:p>
    <w:p w14:paraId="78E10D18" w14:textId="77777777" w:rsidR="00611288" w:rsidRDefault="00611288">
      <w:pPr>
        <w:pStyle w:val="Heading4"/>
        <w:rPr>
          <w:ins w:id="1465" w:author="Dimitri Podborski" w:date="2022-02-22T09:10:00Z"/>
        </w:rPr>
        <w:pPrChange w:id="1466" w:author="Dimitri Podborski" w:date="2022-02-22T09:24:00Z">
          <w:pPr>
            <w:pStyle w:val="Heading4"/>
            <w:numPr>
              <w:numId w:val="3"/>
            </w:numPr>
            <w:tabs>
              <w:tab w:val="clear" w:pos="864"/>
            </w:tabs>
          </w:pPr>
        </w:pPrChange>
      </w:pPr>
      <w:ins w:id="1467" w:author="Dimitri Podborski" w:date="2022-02-22T09:10:00Z">
        <w:r w:rsidRPr="005E20B1">
          <w:t>Semantics</w:t>
        </w:r>
      </w:ins>
    </w:p>
    <w:p w14:paraId="6CC0409C" w14:textId="77777777" w:rsidR="00611288" w:rsidRDefault="00611288" w:rsidP="00611288">
      <w:pPr>
        <w:ind w:left="720" w:hanging="360"/>
        <w:rPr>
          <w:ins w:id="1468" w:author="Dimitri Podborski" w:date="2022-02-22T09:10:00Z"/>
        </w:rPr>
      </w:pPr>
      <w:ins w:id="1469" w:author="Dimitri Podborski" w:date="2022-02-22T09:10:00Z">
        <w:r w:rsidRPr="00867EDB">
          <w:rPr>
            <w:rStyle w:val="codeZchn"/>
            <w:rFonts w:eastAsia="Calibri"/>
          </w:rPr>
          <w:t xml:space="preserve">itu_t_t35_country_code </w:t>
        </w:r>
        <w:r>
          <w:t>shall be a byte having a value specified as a country code by Rec. ITU-T T.35 Annex A, or the country code extension value 0xFF.</w:t>
        </w:r>
      </w:ins>
    </w:p>
    <w:p w14:paraId="267B9A48" w14:textId="77777777" w:rsidR="00611288" w:rsidRDefault="00611288" w:rsidP="00611288">
      <w:pPr>
        <w:ind w:left="720" w:hanging="360"/>
        <w:rPr>
          <w:ins w:id="1470" w:author="Dimitri Podborski" w:date="2022-02-22T09:10:00Z"/>
        </w:rPr>
      </w:pPr>
      <w:ins w:id="1471" w:author="Dimitri Podborski" w:date="2022-02-22T09:10:00Z">
        <w:r w:rsidRPr="00867EDB">
          <w:rPr>
            <w:rStyle w:val="codeZchn"/>
            <w:rFonts w:eastAsia="Calibri"/>
          </w:rPr>
          <w:t>itu_t_t35_country_code_extension_byte</w:t>
        </w:r>
        <w:r>
          <w:t xml:space="preserve"> if present, shall be a byte having a value specified as a country code by Rec. ITU-T T.35 Annex B.</w:t>
        </w:r>
      </w:ins>
    </w:p>
    <w:p w14:paraId="6EDA8E80" w14:textId="77777777" w:rsidR="00611288" w:rsidRDefault="00611288" w:rsidP="00611288">
      <w:pPr>
        <w:ind w:left="720" w:hanging="360"/>
        <w:rPr>
          <w:ins w:id="1472" w:author="Dimitri Podborski" w:date="2022-02-22T09:10:00Z"/>
        </w:rPr>
      </w:pPr>
      <w:ins w:id="1473" w:author="Dimitri Podborski" w:date="2022-02-22T09:10:00Z">
        <w:r w:rsidRPr="00867EDB">
          <w:rPr>
            <w:rStyle w:val="codeZchn"/>
            <w:rFonts w:eastAsia="Calibri"/>
          </w:rPr>
          <w:t>itu_t_t35_payload</w:t>
        </w:r>
        <w:r>
          <w:t xml:space="preserve"> shall be the payload containing data registered as specified in Rec. ITU-T T.35. </w:t>
        </w:r>
      </w:ins>
    </w:p>
    <w:p w14:paraId="5199B63E" w14:textId="77777777" w:rsidR="00611288" w:rsidRPr="00867EDB" w:rsidRDefault="00611288" w:rsidP="00611288">
      <w:pPr>
        <w:ind w:left="720"/>
        <w:rPr>
          <w:ins w:id="1474" w:author="Dimitri Podborski" w:date="2022-02-22T09:10:00Z"/>
        </w:rPr>
      </w:pPr>
      <w:ins w:id="1475" w:author="Dimitri Podborski" w:date="2022-02-22T09:10:00Z">
        <w:r>
          <w:t xml:space="preserve">The ITU-T T.35 </w:t>
        </w:r>
        <w:r w:rsidRPr="00D5155A">
          <w:rPr>
            <w:i/>
            <w:iCs/>
          </w:rPr>
          <w:t>terminal provider code</w:t>
        </w:r>
        <w:r>
          <w:t xml:space="preserve"> and </w:t>
        </w:r>
        <w:r w:rsidRPr="00D5155A">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D5155A">
          <w:rPr>
            <w:i/>
            <w:iCs/>
          </w:rPr>
          <w:t>terminal provider code</w:t>
        </w:r>
        <w:r>
          <w:t xml:space="preserve">. Any remaining </w:t>
        </w:r>
        <w:r w:rsidRPr="00867EDB">
          <w:rPr>
            <w:rStyle w:val="codeZchn"/>
            <w:rFonts w:eastAsia="Calibri"/>
          </w:rPr>
          <w:t xml:space="preserve">itu_t_t35_payload </w:t>
        </w:r>
        <w:r>
          <w:t xml:space="preserve">data shall be data having syntax and semantics as specified by the entity identified by the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t>.</w:t>
        </w:r>
      </w:ins>
    </w:p>
    <w:p w14:paraId="10F1382D" w14:textId="77777777" w:rsidR="00611288" w:rsidRDefault="00611288">
      <w:pPr>
        <w:pStyle w:val="Heading2"/>
        <w:rPr>
          <w:ins w:id="1476" w:author="Dimitri Podborski" w:date="2022-02-22T09:10:00Z"/>
        </w:rPr>
        <w:pPrChange w:id="1477" w:author="Dimitri Podborski" w:date="2022-02-22T09:24:00Z">
          <w:pPr>
            <w:pStyle w:val="Heading2"/>
            <w:numPr>
              <w:numId w:val="3"/>
            </w:numPr>
            <w:tabs>
              <w:tab w:val="clear" w:pos="576"/>
            </w:tabs>
          </w:pPr>
        </w:pPrChange>
      </w:pPr>
      <w:bookmarkStart w:id="1478" w:name="_Ref92375270"/>
      <w:ins w:id="1479" w:author="Dimitri Podborski" w:date="2022-02-22T09:10:00Z">
        <w:r>
          <w:t xml:space="preserve">Sample </w:t>
        </w:r>
        <w:r w:rsidRPr="005E20B1">
          <w:t>groups</w:t>
        </w:r>
        <w:bookmarkEnd w:id="1478"/>
      </w:ins>
    </w:p>
    <w:p w14:paraId="1104CD0C" w14:textId="77777777" w:rsidR="00611288" w:rsidRDefault="00611288" w:rsidP="00611288">
      <w:pPr>
        <w:rPr>
          <w:ins w:id="1480" w:author="Dimitri Podborski" w:date="2022-02-22T09:10:00Z"/>
        </w:rPr>
      </w:pPr>
      <w:ins w:id="1481" w:author="Dimitri Podborski" w:date="2022-02-22T09:10:00Z">
        <w:r>
          <w:t xml:space="preserve">Sample groups would allow the storage of dynamic T.35 metadata. Two flavors are possible. Flavor 1 stores T.35 data in the </w:t>
        </w:r>
        <w:r w:rsidRPr="00C01926">
          <w:rPr>
            <w:rStyle w:val="codeZchn"/>
            <w:rFonts w:eastAsia="Calibri"/>
          </w:rPr>
          <w:t>MovieBox</w:t>
        </w:r>
        <w:r>
          <w:t xml:space="preserve"> and is useful when there are not many T.35 messages in the sequence that change from time to time e.g., HDR metadata changing on </w:t>
        </w:r>
        <w:r w:rsidRPr="006B2C01">
          <w:t>every scene cut</w:t>
        </w:r>
        <w:r>
          <w:t xml:space="preserve"> in the video sequence. Flavor 2 can be used to signal which types of T.35 are present in which samples. The actual T.35 payload data is stored in samples and the placement of T.35 is out of scope in ISOBMFF. Flavor 2 is used just to signal which T.35 messages can be expected in a track and where to find them.</w:t>
        </w:r>
      </w:ins>
    </w:p>
    <w:p w14:paraId="003B0FC4" w14:textId="77777777" w:rsidR="00611288" w:rsidRPr="00EF1FC3" w:rsidRDefault="00611288" w:rsidP="00611288">
      <w:pPr>
        <w:rPr>
          <w:ins w:id="1482" w:author="Dimitri Podborski" w:date="2022-02-22T09:10:00Z"/>
        </w:rPr>
      </w:pPr>
      <w:ins w:id="1483" w:author="Dimitri Podborski" w:date="2022-02-22T09:10:00Z">
        <w:r>
          <w:t>The 'kind' of a T.35 message is decided by some number of prefix bytes that include the terminal-provider code, terminal provider oriented code and some following bytes that indicate which format and version of T.35 message, defined by that provider, follows. Unfortunately, the number of bytes required to differentiate this varies by provider; it must be such that a terminal either supports (all) T.35 messages of that 'kind', or not.</w:t>
        </w:r>
      </w:ins>
    </w:p>
    <w:p w14:paraId="74D893D6" w14:textId="77777777" w:rsidR="00611288" w:rsidRDefault="00611288">
      <w:pPr>
        <w:pStyle w:val="Heading3"/>
        <w:rPr>
          <w:ins w:id="1484" w:author="Dimitri Podborski" w:date="2022-02-22T09:10:00Z"/>
        </w:rPr>
        <w:pPrChange w:id="1485" w:author="Dimitri Podborski" w:date="2022-02-22T09:25:00Z">
          <w:pPr>
            <w:pStyle w:val="Heading3"/>
            <w:numPr>
              <w:numId w:val="3"/>
            </w:numPr>
            <w:tabs>
              <w:tab w:val="clear" w:pos="720"/>
            </w:tabs>
          </w:pPr>
        </w:pPrChange>
      </w:pPr>
      <w:bookmarkStart w:id="1486" w:name="_Ref92868664"/>
      <w:ins w:id="1487" w:author="Dimitri Podborski" w:date="2022-02-22T09:10:00Z">
        <w:r>
          <w:t xml:space="preserve">T.35 sample group entry (Flavor 1: all in </w:t>
        </w:r>
        <w:proofErr w:type="spellStart"/>
        <w:r>
          <w:t>sgpd</w:t>
        </w:r>
        <w:proofErr w:type="spellEnd"/>
        <w:r>
          <w:t>)</w:t>
        </w:r>
        <w:bookmarkEnd w:id="1486"/>
      </w:ins>
    </w:p>
    <w:p w14:paraId="33AC7D71" w14:textId="07F1C677" w:rsidR="00611288" w:rsidRDefault="00611288" w:rsidP="00611288">
      <w:pPr>
        <w:rPr>
          <w:ins w:id="1488" w:author="Dimitri Podborski" w:date="2022-02-22T09:10:00Z"/>
        </w:rPr>
      </w:pPr>
      <w:ins w:id="1489" w:author="Dimitri Podborski" w:date="2022-02-22T09:10:00Z">
        <w:r>
          <w:t xml:space="preserve">Here all T.35 messages are stored in the </w:t>
        </w:r>
        <w:r w:rsidRPr="0065336C">
          <w:rPr>
            <w:rStyle w:val="codeZchn"/>
            <w:rFonts w:eastAsia="Calibri"/>
          </w:rPr>
          <w:t>SampleGroupDescriptionBox</w:t>
        </w:r>
        <w:r>
          <w:t xml:space="preserve"> and not in samples. </w:t>
        </w:r>
        <w:r>
          <w:lastRenderedPageBreak/>
          <w:t xml:space="preserve">This reduces the redundancy of storing the same metadata in each sample but makes the </w:t>
        </w:r>
        <w:r w:rsidRPr="00AF67CA">
          <w:rPr>
            <w:rStyle w:val="codeZchn"/>
            <w:rFonts w:eastAsia="Calibri"/>
          </w:rPr>
          <w:t>MovieBox</w:t>
        </w:r>
        <w:r>
          <w:t xml:space="preserve"> bigger. It is useful when the T.35 metadata is not very frequent and does not cause any troubles with the size of the </w:t>
        </w:r>
        <w:r w:rsidRPr="00AF67CA">
          <w:rPr>
            <w:rStyle w:val="codeZchn"/>
            <w:rFonts w:eastAsia="Calibri"/>
          </w:rPr>
          <w:t>MovieBox</w:t>
        </w:r>
        <w:r>
          <w:t xml:space="preserve">. </w:t>
        </w:r>
        <w:r>
          <w:fldChar w:fldCharType="begin"/>
        </w:r>
        <w:r>
          <w:instrText xml:space="preserve"> REF _Ref92397843 \h </w:instrText>
        </w:r>
      </w:ins>
      <w:ins w:id="1490" w:author="Dimitri Podborski" w:date="2022-02-22T09:10:00Z">
        <w:r>
          <w:fldChar w:fldCharType="separate"/>
        </w:r>
      </w:ins>
      <w:ins w:id="1491" w:author="David Singer" w:date="2022-02-22T12:54:00Z">
        <w:r w:rsidR="001E10FB">
          <w:t xml:space="preserve">Figure </w:t>
        </w:r>
        <w:r w:rsidR="001E10FB">
          <w:rPr>
            <w:noProof/>
          </w:rPr>
          <w:t>10</w:t>
        </w:r>
      </w:ins>
      <w:ins w:id="1492" w:author="Dimitri Podborski" w:date="2022-02-22T09:10:00Z">
        <w:del w:id="1493" w:author="David Singer" w:date="2022-02-22T12:54:00Z">
          <w:r w:rsidDel="001E10FB">
            <w:delText xml:space="preserve">Figure </w:delText>
          </w:r>
          <w:r w:rsidDel="001E10FB">
            <w:rPr>
              <w:noProof/>
            </w:rPr>
            <w:delText>1</w:delText>
          </w:r>
        </w:del>
        <w:r>
          <w:fldChar w:fldCharType="end"/>
        </w:r>
        <w:r>
          <w:t xml:space="preserve"> shows an example how different T.35 messages can be stored in the </w:t>
        </w:r>
        <w:r w:rsidRPr="0065336C">
          <w:rPr>
            <w:rStyle w:val="codeZchn"/>
            <w:rFonts w:eastAsia="Calibri"/>
          </w:rPr>
          <w:t>SampleGroupDescriptionBox</w:t>
        </w:r>
        <w:r>
          <w:t xml:space="preserve"> and assigned to samples using sample grouping mechanism.</w:t>
        </w:r>
      </w:ins>
    </w:p>
    <w:p w14:paraId="7B553449" w14:textId="77777777" w:rsidR="00611288" w:rsidRDefault="00611288" w:rsidP="00611288">
      <w:pPr>
        <w:keepNext/>
        <w:rPr>
          <w:ins w:id="1494" w:author="Dimitri Podborski" w:date="2022-02-22T09:10:00Z"/>
        </w:rPr>
      </w:pPr>
      <w:ins w:id="1495" w:author="Dimitri Podborski" w:date="2022-02-22T09:10:00Z">
        <w:r>
          <w:rPr>
            <w:noProof/>
          </w:rPr>
          <w:drawing>
            <wp:inline distT="0" distB="0" distL="0" distR="0" wp14:anchorId="4B57BF6D" wp14:editId="0057A53F">
              <wp:extent cx="5940425" cy="1476375"/>
              <wp:effectExtent l="0" t="0" r="3175"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5940425" cy="1476375"/>
                      </a:xfrm>
                      <a:prstGeom prst="rect">
                        <a:avLst/>
                      </a:prstGeom>
                    </pic:spPr>
                  </pic:pic>
                </a:graphicData>
              </a:graphic>
            </wp:inline>
          </w:drawing>
        </w:r>
      </w:ins>
    </w:p>
    <w:p w14:paraId="0EC3C55D" w14:textId="0ECA977D" w:rsidR="00611288" w:rsidRPr="0065336C" w:rsidRDefault="00611288" w:rsidP="00611288">
      <w:pPr>
        <w:pStyle w:val="Caption"/>
        <w:rPr>
          <w:ins w:id="1496" w:author="Dimitri Podborski" w:date="2022-02-22T09:10:00Z"/>
        </w:rPr>
      </w:pPr>
      <w:bookmarkStart w:id="1497" w:name="_Ref92397843"/>
      <w:ins w:id="1498" w:author="Dimitri Podborski" w:date="2022-02-22T09:10:00Z">
        <w:r>
          <w:t xml:space="preserve">Figure </w:t>
        </w:r>
        <w:r>
          <w:fldChar w:fldCharType="begin"/>
        </w:r>
        <w:r>
          <w:instrText xml:space="preserve"> SEQ Figure \* ARABIC </w:instrText>
        </w:r>
        <w:r>
          <w:fldChar w:fldCharType="separate"/>
        </w:r>
      </w:ins>
      <w:ins w:id="1499" w:author="David Singer" w:date="2022-02-22T12:54:00Z">
        <w:r w:rsidR="001E10FB">
          <w:rPr>
            <w:noProof/>
          </w:rPr>
          <w:t>10</w:t>
        </w:r>
      </w:ins>
      <w:ins w:id="1500" w:author="Dimitri Podborski" w:date="2022-02-22T09:10:00Z">
        <w:del w:id="1501" w:author="David Singer" w:date="2022-02-22T12:54:00Z">
          <w:r w:rsidDel="001E10FB">
            <w:rPr>
              <w:noProof/>
            </w:rPr>
            <w:delText>1</w:delText>
          </w:r>
        </w:del>
        <w:r>
          <w:rPr>
            <w:noProof/>
          </w:rPr>
          <w:fldChar w:fldCharType="end"/>
        </w:r>
        <w:bookmarkEnd w:id="1497"/>
        <w:r>
          <w:t xml:space="preserve">: Example for T.35 signaling using ISOBMFF sample groups, where all metadata is stored in the </w:t>
        </w:r>
        <w:r w:rsidRPr="00ED7378">
          <w:rPr>
            <w:rStyle w:val="codeZchn"/>
            <w:rFonts w:eastAsia="MS Mincho"/>
          </w:rPr>
          <w:t>SampleGroupDescriptionBox</w:t>
        </w:r>
        <w:r w:rsidRPr="00561559">
          <w:t>.</w:t>
        </w:r>
      </w:ins>
    </w:p>
    <w:p w14:paraId="0777498B" w14:textId="77777777" w:rsidR="00611288" w:rsidRPr="00B9013F" w:rsidRDefault="00611288">
      <w:pPr>
        <w:pStyle w:val="Heading4"/>
        <w:rPr>
          <w:ins w:id="1502" w:author="Dimitri Podborski" w:date="2022-02-22T09:10:00Z"/>
        </w:rPr>
        <w:pPrChange w:id="1503" w:author="Dimitri Podborski" w:date="2022-02-22T09:25:00Z">
          <w:pPr>
            <w:pStyle w:val="Heading4"/>
            <w:numPr>
              <w:numId w:val="3"/>
            </w:numPr>
            <w:tabs>
              <w:tab w:val="clear" w:pos="864"/>
            </w:tabs>
          </w:pPr>
        </w:pPrChange>
      </w:pPr>
      <w:ins w:id="1504" w:author="Dimitri Podborski" w:date="2022-02-22T09:10:00Z">
        <w:r w:rsidRPr="005E20B1">
          <w:t>Definition</w:t>
        </w:r>
      </w:ins>
    </w:p>
    <w:p w14:paraId="064D1B49" w14:textId="77777777" w:rsidR="00611288" w:rsidRDefault="00611288" w:rsidP="00611288">
      <w:pPr>
        <w:rPr>
          <w:ins w:id="1505" w:author="Dimitri Podborski" w:date="2022-02-22T09:10:00Z"/>
        </w:rPr>
      </w:pPr>
      <w:ins w:id="1506" w:author="Dimitri Podborski" w:date="2022-02-22T09:10:00Z">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ins>
    </w:p>
    <w:p w14:paraId="571C856D" w14:textId="77777777" w:rsidR="00611288" w:rsidRDefault="00611288" w:rsidP="00611288">
      <w:pPr>
        <w:rPr>
          <w:ins w:id="1507" w:author="Dimitri Podborski" w:date="2022-02-22T09:10:00Z"/>
        </w:rPr>
      </w:pPr>
      <w:ins w:id="1508" w:author="Dimitri Podborski" w:date="2022-02-22T09:10:00Z">
        <w:r>
          <w:t xml:space="preserve">The </w:t>
        </w:r>
        <w:r w:rsidRPr="00327FA7">
          <w:rPr>
            <w:rStyle w:val="codeZchn"/>
            <w:rFonts w:eastAsia="Calibri"/>
          </w:rPr>
          <w:t>grouping_type</w:t>
        </w:r>
        <w:r>
          <w:rPr>
            <w:rStyle w:val="codeZchn"/>
            <w:rFonts w:eastAsia="Calibri"/>
          </w:rPr>
          <w:t>=</w:t>
        </w:r>
        <w:r w:rsidRPr="00327FA7">
          <w:rPr>
            <w:rStyle w:val="codeZchn"/>
            <w:rFonts w:eastAsia="Calibri"/>
          </w:rPr>
          <w:t>‘T.35’</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Pr="00317129">
          <w:rPr>
            <w:rStyle w:val="codeZchn"/>
            <w:rFonts w:eastAsia="Calibri"/>
          </w:rPr>
          <w:t>TrackFregmentBox</w:t>
        </w:r>
        <w:r w:rsidRPr="00317129">
          <w:t xml:space="preserve"> 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grouping_type='T.35'</w:t>
        </w:r>
        <w:r w:rsidRPr="00317129">
          <w:t xml:space="preserve"> but distinct </w:t>
        </w:r>
        <w:r w:rsidRPr="00411C74">
          <w:rPr>
            <w:rStyle w:val="codeZchn"/>
            <w:rFonts w:eastAsia="Calibri"/>
          </w:rPr>
          <w:t>grouping_type_parameter</w:t>
        </w:r>
        <w:r w:rsidRPr="00317129">
          <w:t xml:space="preserve"> entries.</w:t>
        </w:r>
      </w:ins>
    </w:p>
    <w:p w14:paraId="7C37927E" w14:textId="77777777" w:rsidR="00611288" w:rsidRDefault="00611288" w:rsidP="00611288">
      <w:pPr>
        <w:rPr>
          <w:ins w:id="1509" w:author="Dimitri Podborski" w:date="2022-02-22T09:10:00Z"/>
        </w:rPr>
      </w:pPr>
      <w:ins w:id="1510" w:author="Dimitri Podborski" w:date="2022-02-22T09:10:00Z">
        <w:r>
          <w:t xml:space="preserve">All entries in a </w:t>
        </w:r>
        <w:r w:rsidRPr="00411C74">
          <w:rPr>
            <w:rStyle w:val="codeZchn"/>
            <w:rFonts w:eastAsia="Calibri"/>
          </w:rPr>
          <w:t>SampleToGroupBox</w:t>
        </w:r>
        <w:r w:rsidRPr="00411C74">
          <w:t xml:space="preserve"> </w:t>
        </w:r>
        <w:r w:rsidRPr="00317129">
          <w:t xml:space="preserve">or </w:t>
        </w:r>
        <w:r w:rsidRPr="00411C74">
          <w:rPr>
            <w:rStyle w:val="codeZchn"/>
            <w:rFonts w:eastAsia="Calibri"/>
          </w:rPr>
          <w:t>CompactSampleToGroupBox</w:t>
        </w:r>
        <w:r>
          <w:t xml:space="preserve"> with the same </w:t>
        </w:r>
        <w:r w:rsidRPr="00411C74">
          <w:rPr>
            <w:rStyle w:val="codeZchn"/>
            <w:rFonts w:eastAsia="Calibri"/>
          </w:rPr>
          <w:t>grouping_type_parameter</w:t>
        </w:r>
        <w:r w:rsidRPr="00317129">
          <w:t xml:space="preserve"> </w:t>
        </w:r>
        <w:r>
          <w:t xml:space="preserve">value shall map to the same 'kind' of T.35 message; this means at least T.35 sample group entries with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t xml:space="preserve"> and T.35 specific type and version information (if applicable).</w:t>
        </w:r>
      </w:ins>
    </w:p>
    <w:p w14:paraId="7AFBDB30" w14:textId="77777777" w:rsidR="00611288" w:rsidRPr="00606EAD" w:rsidRDefault="00611288" w:rsidP="00611288">
      <w:pPr>
        <w:pStyle w:val="Note"/>
        <w:rPr>
          <w:ins w:id="1511" w:author="Dimitri Podborski" w:date="2022-02-22T09:10:00Z"/>
        </w:rPr>
      </w:pPr>
      <w:ins w:id="1512" w:author="Dimitri Podborski" w:date="2022-02-22T09:10:00Z">
        <w:r w:rsidRPr="00D36C75">
          <w:t>NOTE 1</w:t>
        </w:r>
        <w:r w:rsidRPr="00D36C75">
          <w:tab/>
          <w:t xml:space="preserve"> </w:t>
        </w:r>
        <w:r w:rsidRPr="00475EB4">
          <w:rPr>
            <w:lang w:val="en-US"/>
          </w:rPr>
          <w:t xml:space="preserve">both, </w:t>
        </w:r>
        <w:r w:rsidRPr="00475EB4">
          <w:rPr>
            <w:i/>
            <w:iCs/>
            <w:lang w:val="en-US"/>
          </w:rPr>
          <w:t>terminal provider code</w:t>
        </w:r>
        <w:r w:rsidRPr="00475EB4">
          <w:rPr>
            <w:lang w:val="en-US"/>
          </w:rPr>
          <w:t xml:space="preserve"> and </w:t>
        </w:r>
        <w:r w:rsidRPr="00475EB4">
          <w:rPr>
            <w:i/>
            <w:iCs/>
            <w:lang w:val="en-US"/>
          </w:rPr>
          <w:t>terminal provider oriented code</w:t>
        </w:r>
        <w:r w:rsidRPr="00475EB4">
          <w:rPr>
            <w:lang w:val="en-US"/>
          </w:rPr>
          <w:t xml:space="preserve"> are stored within first bytes of the itu_t_t35_payload. The number of bytes used to identify the origin and version of the T.35 metadata depends on the country and the entity which defines the syntax of the T.35 message.</w:t>
        </w:r>
      </w:ins>
    </w:p>
    <w:p w14:paraId="2B14C48A" w14:textId="77777777" w:rsidR="00611288" w:rsidRDefault="00611288">
      <w:pPr>
        <w:pStyle w:val="Heading4"/>
        <w:rPr>
          <w:ins w:id="1513" w:author="Dimitri Podborski" w:date="2022-02-22T09:10:00Z"/>
        </w:rPr>
        <w:pPrChange w:id="1514" w:author="Dimitri Podborski" w:date="2022-02-22T09:25:00Z">
          <w:pPr>
            <w:pStyle w:val="Heading4"/>
            <w:numPr>
              <w:numId w:val="3"/>
            </w:numPr>
            <w:tabs>
              <w:tab w:val="clear" w:pos="864"/>
            </w:tabs>
          </w:pPr>
        </w:pPrChange>
      </w:pPr>
      <w:ins w:id="1515" w:author="Dimitri Podborski" w:date="2022-02-22T09:10:00Z">
        <w:r w:rsidRPr="005E20B1">
          <w:t>Syntax</w:t>
        </w:r>
      </w:ins>
    </w:p>
    <w:p w14:paraId="56C49E99" w14:textId="77777777" w:rsidR="00611288" w:rsidRPr="006E35E4" w:rsidRDefault="00611288" w:rsidP="00611288">
      <w:pPr>
        <w:pStyle w:val="code"/>
        <w:rPr>
          <w:ins w:id="1516" w:author="Dimitri Podborski" w:date="2022-02-22T09:10:00Z"/>
        </w:rPr>
      </w:pPr>
      <w:ins w:id="1517" w:author="Dimitri Podborski" w:date="2022-02-22T09:10:00Z">
        <w:r w:rsidRPr="006346FB">
          <w:t>class T35</w:t>
        </w:r>
        <w:r>
          <w:t>SampleGroupEntry</w:t>
        </w:r>
        <w:r w:rsidRPr="006346FB">
          <w:t xml:space="preserve"> extends </w:t>
        </w:r>
        <w:r>
          <w:t>SampleGroupDescriptionEntry</w:t>
        </w:r>
        <w:r w:rsidRPr="006346FB">
          <w:t>('T.35')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itu_t_t35_payload[];</w:t>
        </w:r>
        <w:r w:rsidRPr="006346FB">
          <w:br/>
          <w:t>}</w:t>
        </w:r>
      </w:ins>
    </w:p>
    <w:p w14:paraId="500543D3" w14:textId="77777777" w:rsidR="00611288" w:rsidRDefault="00611288">
      <w:pPr>
        <w:pStyle w:val="Heading4"/>
        <w:rPr>
          <w:ins w:id="1518" w:author="Dimitri Podborski" w:date="2022-02-22T09:10:00Z"/>
        </w:rPr>
        <w:pPrChange w:id="1519" w:author="Dimitri Podborski" w:date="2022-02-22T09:25:00Z">
          <w:pPr>
            <w:pStyle w:val="Heading4"/>
            <w:numPr>
              <w:numId w:val="3"/>
            </w:numPr>
            <w:tabs>
              <w:tab w:val="clear" w:pos="864"/>
            </w:tabs>
          </w:pPr>
        </w:pPrChange>
      </w:pPr>
      <w:ins w:id="1520" w:author="Dimitri Podborski" w:date="2022-02-22T09:10:00Z">
        <w:r w:rsidRPr="005E20B1">
          <w:t>Semantics</w:t>
        </w:r>
      </w:ins>
    </w:p>
    <w:p w14:paraId="7507D33C" w14:textId="77777777" w:rsidR="00611288" w:rsidRDefault="00611288" w:rsidP="00611288">
      <w:pPr>
        <w:ind w:left="720" w:hanging="360"/>
        <w:rPr>
          <w:ins w:id="1521" w:author="Dimitri Podborski" w:date="2022-02-22T09:10:00Z"/>
        </w:rPr>
      </w:pPr>
      <w:ins w:id="1522" w:author="Dimitri Podborski" w:date="2022-02-22T09:10:00Z">
        <w:r w:rsidRPr="00867EDB">
          <w:rPr>
            <w:rStyle w:val="codeZchn"/>
            <w:rFonts w:eastAsia="Calibri"/>
          </w:rPr>
          <w:t xml:space="preserve">itu_t_t35_country_code </w:t>
        </w:r>
        <w:r>
          <w:t>shall be a byte having a value specified as a country code by Rec. ITU-T T.35 Annex A, or the country code extension value 0xFF.</w:t>
        </w:r>
      </w:ins>
    </w:p>
    <w:p w14:paraId="483F9FFB" w14:textId="77777777" w:rsidR="00611288" w:rsidRDefault="00611288" w:rsidP="00611288">
      <w:pPr>
        <w:ind w:left="720" w:hanging="360"/>
        <w:rPr>
          <w:ins w:id="1523" w:author="Dimitri Podborski" w:date="2022-02-22T09:10:00Z"/>
        </w:rPr>
      </w:pPr>
      <w:ins w:id="1524" w:author="Dimitri Podborski" w:date="2022-02-22T09:10:00Z">
        <w:r w:rsidRPr="00867EDB">
          <w:rPr>
            <w:rStyle w:val="codeZchn"/>
            <w:rFonts w:eastAsia="Calibri"/>
          </w:rPr>
          <w:lastRenderedPageBreak/>
          <w:t>itu_t_t35_country_code_extension_byte</w:t>
        </w:r>
        <w:r>
          <w:t xml:space="preserve"> if present, shall be a byte having a value specified as a country code by Rec. ITU-T T.35 Annex B.</w:t>
        </w:r>
      </w:ins>
    </w:p>
    <w:p w14:paraId="4BE92B56" w14:textId="77777777" w:rsidR="00611288" w:rsidRDefault="00611288" w:rsidP="00611288">
      <w:pPr>
        <w:ind w:left="720" w:hanging="360"/>
        <w:rPr>
          <w:ins w:id="1525" w:author="Dimitri Podborski" w:date="2022-02-22T09:10:00Z"/>
        </w:rPr>
      </w:pPr>
      <w:ins w:id="1526" w:author="Dimitri Podborski" w:date="2022-02-22T09:10:00Z">
        <w:r w:rsidRPr="00867EDB">
          <w:rPr>
            <w:rStyle w:val="codeZchn"/>
            <w:rFonts w:eastAsia="Calibri"/>
          </w:rPr>
          <w:t>itu_t_t35_payload</w:t>
        </w:r>
        <w:r>
          <w:t xml:space="preserve"> shall be the payload containing data registered as specified in Rec. ITU-T T.35.</w:t>
        </w:r>
      </w:ins>
    </w:p>
    <w:p w14:paraId="4B306333" w14:textId="77777777" w:rsidR="00611288" w:rsidRDefault="00611288" w:rsidP="00611288">
      <w:pPr>
        <w:ind w:left="720"/>
        <w:rPr>
          <w:ins w:id="1527" w:author="Dimitri Podborski" w:date="2022-02-22T09:10:00Z"/>
        </w:rPr>
      </w:pPr>
      <w:ins w:id="1528" w:author="Dimitri Podborski" w:date="2022-02-22T09:10:00Z">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6346FB">
          <w:rPr>
            <w:rStyle w:val="Emphasis"/>
            <w:bCs/>
          </w:rPr>
          <w:t>terminal provider code</w:t>
        </w:r>
        <w:r>
          <w:t xml:space="preserve">. Any remaining </w:t>
        </w:r>
        <w:r w:rsidRPr="00867EDB">
          <w:rPr>
            <w:rStyle w:val="codeZchn"/>
            <w:rFonts w:eastAsia="Calibri"/>
          </w:rPr>
          <w:t xml:space="preserve">itu_t_t35_payload </w:t>
        </w:r>
        <w:r>
          <w:t xml:space="preserve">data shall be data having syntax and semantics as specified by the entity identified by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ins>
    </w:p>
    <w:p w14:paraId="1A5A7704" w14:textId="77777777" w:rsidR="00611288" w:rsidRDefault="00611288">
      <w:pPr>
        <w:pStyle w:val="Heading3"/>
        <w:rPr>
          <w:ins w:id="1529" w:author="Dimitri Podborski" w:date="2022-02-22T09:10:00Z"/>
        </w:rPr>
        <w:pPrChange w:id="1530" w:author="Dimitri Podborski" w:date="2022-02-22T09:25:00Z">
          <w:pPr>
            <w:pStyle w:val="Heading3"/>
            <w:numPr>
              <w:numId w:val="3"/>
            </w:numPr>
            <w:tabs>
              <w:tab w:val="clear" w:pos="720"/>
            </w:tabs>
          </w:pPr>
        </w:pPrChange>
      </w:pPr>
      <w:bookmarkStart w:id="1531" w:name="_Ref92868692"/>
      <w:ins w:id="1532" w:author="Dimitri Podborski" w:date="2022-02-22T09:10:00Z">
        <w:r>
          <w:t xml:space="preserve">T.35 sample group entry (Flavor 2: only headers in </w:t>
        </w:r>
        <w:proofErr w:type="spellStart"/>
        <w:r>
          <w:t>sgpd</w:t>
        </w:r>
        <w:proofErr w:type="spellEnd"/>
        <w:r>
          <w:t>)</w:t>
        </w:r>
        <w:bookmarkEnd w:id="1531"/>
      </w:ins>
    </w:p>
    <w:p w14:paraId="1B94A5FA" w14:textId="09CB795A" w:rsidR="00611288" w:rsidRDefault="00611288" w:rsidP="00611288">
      <w:pPr>
        <w:rPr>
          <w:ins w:id="1533" w:author="Dimitri Podborski" w:date="2022-02-22T09:10:00Z"/>
        </w:rPr>
      </w:pPr>
      <w:ins w:id="1534" w:author="Dimitri Podborski" w:date="2022-02-22T09:10:00Z">
        <w:r>
          <w:t xml:space="preserve">Here all the T.35 metadata is stored in samples and the </w:t>
        </w:r>
        <w:r w:rsidRPr="0065336C">
          <w:rPr>
            <w:rStyle w:val="codeZchn"/>
            <w:rFonts w:eastAsia="Calibri"/>
          </w:rPr>
          <w:t>SampleGroupDescriptionBox</w:t>
        </w:r>
        <w:r>
          <w:t xml:space="preserve"> is only used to indicate which T.35 messages can be expected, and where to find them. This approach allows to deal with very frequent T.35 metadata and does not interfere with currently existing T.35 carriage methods where T.35 messages are carried in samples (T.35 SEIs using HEVC or T.35 Metadata OBUs using AV1, etc.). The sample grouping mechanism is used to identify samples holding a specific T.35 message. However, the placement of T.35 within the sample is out of scope in ISOBMFF and should be defined in derived specifications. </w:t>
        </w:r>
        <w:r>
          <w:fldChar w:fldCharType="begin"/>
        </w:r>
        <w:r>
          <w:instrText xml:space="preserve"> REF _Ref92446177 \h </w:instrText>
        </w:r>
      </w:ins>
      <w:ins w:id="1535" w:author="Dimitri Podborski" w:date="2022-02-22T09:10:00Z">
        <w:r>
          <w:fldChar w:fldCharType="separate"/>
        </w:r>
      </w:ins>
      <w:ins w:id="1536" w:author="David Singer" w:date="2022-02-22T12:54:00Z">
        <w:r w:rsidR="001E10FB">
          <w:t xml:space="preserve">Figure </w:t>
        </w:r>
        <w:r w:rsidR="001E10FB">
          <w:rPr>
            <w:noProof/>
          </w:rPr>
          <w:t>11</w:t>
        </w:r>
      </w:ins>
      <w:ins w:id="1537" w:author="Dimitri Podborski" w:date="2022-02-22T09:10:00Z">
        <w:del w:id="1538" w:author="David Singer" w:date="2022-02-22T12:54:00Z">
          <w:r w:rsidDel="001E10FB">
            <w:delText xml:space="preserve">Figure </w:delText>
          </w:r>
          <w:r w:rsidDel="001E10FB">
            <w:rPr>
              <w:noProof/>
            </w:rPr>
            <w:delText>2</w:delText>
          </w:r>
        </w:del>
        <w:r>
          <w:fldChar w:fldCharType="end"/>
        </w:r>
        <w:r>
          <w:t xml:space="preserve"> shows an example how different T.35 messages can be stored in the samples and </w:t>
        </w:r>
        <w:r w:rsidRPr="0065336C">
          <w:rPr>
            <w:rStyle w:val="codeZchn"/>
            <w:rFonts w:eastAsia="Calibri"/>
          </w:rPr>
          <w:t>SampleGroupDescriptionBox</w:t>
        </w:r>
        <w:r>
          <w:t xml:space="preserve"> is used to signal the headers of each T.35 message type.</w:t>
        </w:r>
      </w:ins>
    </w:p>
    <w:p w14:paraId="30B03346" w14:textId="77777777" w:rsidR="00611288" w:rsidRDefault="00611288" w:rsidP="00611288">
      <w:pPr>
        <w:keepNext/>
        <w:rPr>
          <w:ins w:id="1539" w:author="Dimitri Podborski" w:date="2022-02-22T09:10:00Z"/>
        </w:rPr>
      </w:pPr>
      <w:ins w:id="1540" w:author="Dimitri Podborski" w:date="2022-02-22T09:10:00Z">
        <w:r>
          <w:rPr>
            <w:noProof/>
          </w:rPr>
          <w:drawing>
            <wp:inline distT="0" distB="0" distL="0" distR="0" wp14:anchorId="3D6B23E6" wp14:editId="524D095E">
              <wp:extent cx="5940425" cy="1523365"/>
              <wp:effectExtent l="0" t="0" r="3175" b="635"/>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5940425" cy="1523365"/>
                      </a:xfrm>
                      <a:prstGeom prst="rect">
                        <a:avLst/>
                      </a:prstGeom>
                    </pic:spPr>
                  </pic:pic>
                </a:graphicData>
              </a:graphic>
            </wp:inline>
          </w:drawing>
        </w:r>
      </w:ins>
    </w:p>
    <w:p w14:paraId="72ABDAE5" w14:textId="239C805C" w:rsidR="00611288" w:rsidRDefault="00611288" w:rsidP="00611288">
      <w:pPr>
        <w:pStyle w:val="Caption"/>
        <w:rPr>
          <w:ins w:id="1541" w:author="Dimitri Podborski" w:date="2022-02-22T09:10:00Z"/>
        </w:rPr>
      </w:pPr>
      <w:bookmarkStart w:id="1542" w:name="_Ref92446177"/>
      <w:ins w:id="1543" w:author="Dimitri Podborski" w:date="2022-02-22T09:10:00Z">
        <w:r>
          <w:t xml:space="preserve">Figure </w:t>
        </w:r>
        <w:r>
          <w:fldChar w:fldCharType="begin"/>
        </w:r>
        <w:r>
          <w:instrText xml:space="preserve"> SEQ Figure \* ARABIC </w:instrText>
        </w:r>
        <w:r>
          <w:fldChar w:fldCharType="separate"/>
        </w:r>
      </w:ins>
      <w:ins w:id="1544" w:author="David Singer" w:date="2022-02-22T12:54:00Z">
        <w:r w:rsidR="001E10FB">
          <w:rPr>
            <w:noProof/>
          </w:rPr>
          <w:t>11</w:t>
        </w:r>
      </w:ins>
      <w:ins w:id="1545" w:author="Dimitri Podborski" w:date="2022-02-22T09:10:00Z">
        <w:del w:id="1546" w:author="David Singer" w:date="2022-02-22T12:54:00Z">
          <w:r w:rsidDel="001E10FB">
            <w:rPr>
              <w:noProof/>
            </w:rPr>
            <w:delText>2</w:delText>
          </w:r>
        </w:del>
        <w:r>
          <w:rPr>
            <w:noProof/>
          </w:rPr>
          <w:fldChar w:fldCharType="end"/>
        </w:r>
        <w:bookmarkEnd w:id="1542"/>
        <w:r>
          <w:t xml:space="preserve">: Example for T.35 signaling using ISOBMFF sample groups, where all metadata is stored in samples and only headers (including T.35 version) are stored in the </w:t>
        </w:r>
        <w:r w:rsidRPr="00ED7378">
          <w:rPr>
            <w:rStyle w:val="codeZchn"/>
            <w:rFonts w:eastAsia="MS Mincho"/>
          </w:rPr>
          <w:t>SampleGroupDescriptionBox</w:t>
        </w:r>
      </w:ins>
    </w:p>
    <w:p w14:paraId="45F9748F" w14:textId="77777777" w:rsidR="00611288" w:rsidRPr="00B9013F" w:rsidRDefault="00611288">
      <w:pPr>
        <w:pStyle w:val="Heading4"/>
        <w:rPr>
          <w:ins w:id="1547" w:author="Dimitri Podborski" w:date="2022-02-22T09:10:00Z"/>
        </w:rPr>
        <w:pPrChange w:id="1548" w:author="Dimitri Podborski" w:date="2022-02-22T09:25:00Z">
          <w:pPr>
            <w:pStyle w:val="Heading4"/>
            <w:numPr>
              <w:numId w:val="3"/>
            </w:numPr>
            <w:tabs>
              <w:tab w:val="clear" w:pos="864"/>
            </w:tabs>
          </w:pPr>
        </w:pPrChange>
      </w:pPr>
      <w:ins w:id="1549" w:author="Dimitri Podborski" w:date="2022-02-22T09:10:00Z">
        <w:r w:rsidRPr="005E20B1">
          <w:t>Definition</w:t>
        </w:r>
      </w:ins>
    </w:p>
    <w:p w14:paraId="0DF9650C" w14:textId="77777777" w:rsidR="00611288" w:rsidRDefault="00611288" w:rsidP="00611288">
      <w:pPr>
        <w:rPr>
          <w:ins w:id="1550" w:author="Dimitri Podborski" w:date="2022-02-22T09:10:00Z"/>
        </w:rPr>
      </w:pPr>
      <w:ins w:id="1551" w:author="Dimitri Podborski" w:date="2022-02-22T09:10:00Z">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ins>
    </w:p>
    <w:p w14:paraId="33A641B2" w14:textId="77777777" w:rsidR="00611288" w:rsidRDefault="00611288" w:rsidP="00611288">
      <w:pPr>
        <w:rPr>
          <w:ins w:id="1552" w:author="Dimitri Podborski" w:date="2022-02-22T09:10:00Z"/>
        </w:rPr>
      </w:pPr>
      <w:ins w:id="1553" w:author="Dimitri Podborski" w:date="2022-02-22T09:10:00Z">
        <w:r>
          <w:t xml:space="preserve">The </w:t>
        </w:r>
        <w:r w:rsidRPr="00327FA7">
          <w:rPr>
            <w:rStyle w:val="codeZchn"/>
            <w:rFonts w:eastAsia="Calibri"/>
          </w:rPr>
          <w:t>grouping_type</w:t>
        </w:r>
        <w:r>
          <w:rPr>
            <w:rStyle w:val="codeZchn"/>
            <w:rFonts w:eastAsia="Calibri"/>
          </w:rPr>
          <w:t>=</w:t>
        </w:r>
        <w:r w:rsidRPr="00327FA7">
          <w:rPr>
            <w:rStyle w:val="codeZchn"/>
            <w:rFonts w:eastAsia="Calibri"/>
          </w:rPr>
          <w:t>‘T.35’</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Pr="00317129">
          <w:rPr>
            <w:rStyle w:val="codeZchn"/>
            <w:rFonts w:eastAsia="Calibri"/>
          </w:rPr>
          <w:t>TrackFregmentBox</w:t>
        </w:r>
        <w:r w:rsidRPr="00317129">
          <w:t xml:space="preserve"> 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grouping_type='T.35'</w:t>
        </w:r>
        <w:r w:rsidRPr="00317129">
          <w:t>.</w:t>
        </w:r>
        <w:r>
          <w:t xml:space="preserve"> Each sample group description shall document exactly one 'kind' of T.35 message, i.e. shall map to T.35 sample group entries with at least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rPr>
            <w:i/>
            <w:iCs/>
          </w:rPr>
          <w:t>,</w:t>
        </w:r>
        <w:r>
          <w:t xml:space="preserve"> and T.35 type and version (if </w:t>
        </w:r>
        <w:r>
          <w:lastRenderedPageBreak/>
          <w:t>applicable). The placement of T.35 metadata within the samples is out of scope and should be specified in derived specifications.</w:t>
        </w:r>
      </w:ins>
    </w:p>
    <w:p w14:paraId="0C331652" w14:textId="77777777" w:rsidR="00611288" w:rsidRPr="00561559" w:rsidRDefault="00611288" w:rsidP="00611288">
      <w:pPr>
        <w:pStyle w:val="Note"/>
        <w:rPr>
          <w:ins w:id="1554" w:author="Dimitri Podborski" w:date="2022-02-22T09:10:00Z"/>
          <w:lang w:val="en-US"/>
        </w:rPr>
      </w:pPr>
      <w:ins w:id="1555" w:author="Dimitri Podborski" w:date="2022-02-22T09:10:00Z">
        <w:r w:rsidRPr="00561559">
          <w:rPr>
            <w:lang w:val="en-US"/>
          </w:rPr>
          <w:t>NOTE 1</w:t>
        </w:r>
        <w:r w:rsidRPr="00561559">
          <w:rPr>
            <w:lang w:val="en-US"/>
          </w:rPr>
          <w:tab/>
          <w:t xml:space="preserve"> both, </w:t>
        </w:r>
        <w:r w:rsidRPr="00561559">
          <w:rPr>
            <w:i/>
            <w:iCs/>
            <w:lang w:val="en-US"/>
          </w:rPr>
          <w:t>terminal provider code</w:t>
        </w:r>
        <w:r w:rsidRPr="00561559">
          <w:rPr>
            <w:lang w:val="en-US"/>
          </w:rPr>
          <w:t xml:space="preserve"> and </w:t>
        </w:r>
        <w:r w:rsidRPr="00561559">
          <w:rPr>
            <w:i/>
            <w:iCs/>
            <w:lang w:val="en-US"/>
          </w:rPr>
          <w:t>terminal provider oriented code</w:t>
        </w:r>
        <w:r w:rsidRPr="00561559">
          <w:rPr>
            <w:lang w:val="en-US"/>
          </w:rPr>
          <w:t xml:space="preserve"> are stored within first bytes of the itu_t_t35_header. Also, the signaling of the T.35 version may appear after </w:t>
        </w:r>
        <w:proofErr w:type="spellStart"/>
        <w:r w:rsidRPr="00561559">
          <w:rPr>
            <w:i/>
            <w:iCs/>
            <w:lang w:val="en-US"/>
          </w:rPr>
          <w:t>terminal_provider_oriented_code</w:t>
        </w:r>
        <w:proofErr w:type="spellEnd"/>
        <w:r w:rsidRPr="00561559">
          <w:rPr>
            <w:lang w:val="en-US"/>
          </w:rPr>
          <w:t>. The number of bytes used to identify the origin and version of the T.35 metadata depends on the country and the entity which defines the syntax of the T.35 message.</w:t>
        </w:r>
      </w:ins>
    </w:p>
    <w:p w14:paraId="1EEBF44C" w14:textId="77777777" w:rsidR="00611288" w:rsidRDefault="00611288">
      <w:pPr>
        <w:pStyle w:val="Heading4"/>
        <w:rPr>
          <w:ins w:id="1556" w:author="Dimitri Podborski" w:date="2022-02-22T09:10:00Z"/>
        </w:rPr>
        <w:pPrChange w:id="1557" w:author="Dimitri Podborski" w:date="2022-02-22T09:25:00Z">
          <w:pPr>
            <w:pStyle w:val="Heading4"/>
            <w:numPr>
              <w:numId w:val="3"/>
            </w:numPr>
            <w:tabs>
              <w:tab w:val="clear" w:pos="864"/>
            </w:tabs>
          </w:pPr>
        </w:pPrChange>
      </w:pPr>
      <w:ins w:id="1558" w:author="Dimitri Podborski" w:date="2022-02-22T09:10:00Z">
        <w:r w:rsidRPr="005E20B1">
          <w:t>Syntax</w:t>
        </w:r>
      </w:ins>
    </w:p>
    <w:p w14:paraId="5D07DD67" w14:textId="77777777" w:rsidR="00611288" w:rsidRPr="006E35E4" w:rsidRDefault="00611288" w:rsidP="00611288">
      <w:pPr>
        <w:pStyle w:val="code"/>
        <w:rPr>
          <w:ins w:id="1559" w:author="Dimitri Podborski" w:date="2022-02-22T09:10:00Z"/>
        </w:rPr>
      </w:pPr>
      <w:ins w:id="1560" w:author="Dimitri Podborski" w:date="2022-02-22T09:10:00Z">
        <w:r w:rsidRPr="006346FB">
          <w:t>class T35</w:t>
        </w:r>
        <w:r>
          <w:t>SampleGroupEntry</w:t>
        </w:r>
        <w:r w:rsidRPr="006346FB">
          <w:t xml:space="preserve"> extends </w:t>
        </w:r>
        <w:r>
          <w:t>SampleGroupDescriptionEntry</w:t>
        </w:r>
        <w:r w:rsidRPr="006346FB">
          <w:t>('T.35')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w:t>
        </w:r>
        <w:r>
          <w:t>header</w:t>
        </w:r>
        <w:r w:rsidRPr="006346FB">
          <w:t>[];</w:t>
        </w:r>
        <w:r w:rsidRPr="006346FB">
          <w:br/>
          <w:t>}</w:t>
        </w:r>
      </w:ins>
    </w:p>
    <w:p w14:paraId="11C59170" w14:textId="77777777" w:rsidR="00611288" w:rsidRDefault="00611288">
      <w:pPr>
        <w:pStyle w:val="Heading4"/>
        <w:rPr>
          <w:ins w:id="1561" w:author="Dimitri Podborski" w:date="2022-02-22T09:10:00Z"/>
        </w:rPr>
        <w:pPrChange w:id="1562" w:author="Dimitri Podborski" w:date="2022-02-22T09:25:00Z">
          <w:pPr>
            <w:pStyle w:val="Heading4"/>
            <w:numPr>
              <w:numId w:val="3"/>
            </w:numPr>
            <w:tabs>
              <w:tab w:val="clear" w:pos="864"/>
            </w:tabs>
          </w:pPr>
        </w:pPrChange>
      </w:pPr>
      <w:ins w:id="1563" w:author="Dimitri Podborski" w:date="2022-02-22T09:10:00Z">
        <w:r w:rsidRPr="005E20B1">
          <w:t>Semantics</w:t>
        </w:r>
      </w:ins>
    </w:p>
    <w:p w14:paraId="63692112" w14:textId="77777777" w:rsidR="00611288" w:rsidRDefault="00611288" w:rsidP="00611288">
      <w:pPr>
        <w:ind w:left="720" w:hanging="360"/>
        <w:rPr>
          <w:ins w:id="1564" w:author="Dimitri Podborski" w:date="2022-02-22T09:10:00Z"/>
        </w:rPr>
      </w:pPr>
      <w:ins w:id="1565" w:author="Dimitri Podborski" w:date="2022-02-22T09:10:00Z">
        <w:r w:rsidRPr="00867EDB">
          <w:rPr>
            <w:rStyle w:val="codeZchn"/>
            <w:rFonts w:eastAsia="Calibri"/>
          </w:rPr>
          <w:t xml:space="preserve">itu_t_t35_country_code </w:t>
        </w:r>
        <w:r>
          <w:t>shall be a byte having a value specified as a country code by Rec. ITU-T T.35 Annex A, or the country code extension value 0xFF.</w:t>
        </w:r>
      </w:ins>
    </w:p>
    <w:p w14:paraId="53268FE5" w14:textId="77777777" w:rsidR="00611288" w:rsidRDefault="00611288" w:rsidP="00611288">
      <w:pPr>
        <w:ind w:left="720" w:hanging="360"/>
        <w:rPr>
          <w:ins w:id="1566" w:author="Dimitri Podborski" w:date="2022-02-22T09:10:00Z"/>
        </w:rPr>
      </w:pPr>
      <w:ins w:id="1567" w:author="Dimitri Podborski" w:date="2022-02-22T09:10:00Z">
        <w:r w:rsidRPr="00867EDB">
          <w:rPr>
            <w:rStyle w:val="codeZchn"/>
            <w:rFonts w:eastAsia="Calibri"/>
          </w:rPr>
          <w:t>itu_t_t35_country_code_extension_byte</w:t>
        </w:r>
        <w:r>
          <w:t xml:space="preserve"> if present, shall be a byte having a value specified as a country code by Rec. ITU-T T.35 Annex B.</w:t>
        </w:r>
      </w:ins>
    </w:p>
    <w:p w14:paraId="096B34AA" w14:textId="77777777" w:rsidR="00611288" w:rsidRDefault="00611288" w:rsidP="00611288">
      <w:pPr>
        <w:ind w:left="720" w:hanging="360"/>
        <w:rPr>
          <w:ins w:id="1568" w:author="Dimitri Podborski" w:date="2022-02-22T09:10:00Z"/>
        </w:rPr>
      </w:pPr>
      <w:ins w:id="1569" w:author="Dimitri Podborski" w:date="2022-02-22T09:10:00Z">
        <w:r w:rsidRPr="00867EDB">
          <w:rPr>
            <w:rStyle w:val="codeZchn"/>
            <w:rFonts w:eastAsia="Calibri"/>
          </w:rPr>
          <w:t>itu_t_t35_</w:t>
        </w:r>
        <w:r>
          <w:rPr>
            <w:rStyle w:val="codeZchn"/>
            <w:rFonts w:eastAsia="Calibri"/>
          </w:rPr>
          <w:t>header</w:t>
        </w:r>
        <w:r>
          <w:t xml:space="preserve"> shall be the payload containing data registered as specified in Rec. ITU-T T.35.</w:t>
        </w:r>
      </w:ins>
    </w:p>
    <w:p w14:paraId="70D00385" w14:textId="77777777" w:rsidR="00611288" w:rsidRPr="00385957" w:rsidRDefault="00611288" w:rsidP="00611288">
      <w:pPr>
        <w:ind w:left="720"/>
        <w:rPr>
          <w:ins w:id="1570" w:author="Dimitri Podborski" w:date="2022-02-22T09:10:00Z"/>
        </w:rPr>
      </w:pPr>
      <w:ins w:id="1571" w:author="Dimitri Podborski" w:date="2022-02-22T09:10:00Z">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w:t>
        </w:r>
        <w:r>
          <w:rPr>
            <w:rStyle w:val="codeZchn"/>
            <w:rFonts w:eastAsia="Calibri"/>
          </w:rPr>
          <w:t>header</w:t>
        </w:r>
        <w:r>
          <w:t xml:space="preserve">, in the format specified by the Administration that issued the </w:t>
        </w:r>
        <w:r w:rsidRPr="006346FB">
          <w:rPr>
            <w:rStyle w:val="Emphasis"/>
            <w:bCs/>
          </w:rPr>
          <w:t>terminal provider code</w:t>
        </w:r>
        <w:r>
          <w:t xml:space="preserve">. </w:t>
        </w:r>
        <w:commentRangeStart w:id="1572"/>
        <w:r>
          <w:t>It should also include a part of the ITU-T T.35 message which specifies the version of the message</w:t>
        </w:r>
        <w:commentRangeEnd w:id="1572"/>
        <w:r>
          <w:rPr>
            <w:rStyle w:val="CommentReference"/>
          </w:rPr>
          <w:commentReference w:id="1572"/>
        </w:r>
        <w:r>
          <w:t>.</w:t>
        </w:r>
      </w:ins>
    </w:p>
    <w:p w14:paraId="7723F422" w14:textId="77777777" w:rsidR="00611288" w:rsidRDefault="00611288">
      <w:pPr>
        <w:pStyle w:val="Heading2"/>
        <w:rPr>
          <w:ins w:id="1573" w:author="Dimitri Podborski" w:date="2022-02-22T09:10:00Z"/>
        </w:rPr>
        <w:pPrChange w:id="1574" w:author="Dimitri Podborski" w:date="2022-02-22T09:25:00Z">
          <w:pPr>
            <w:pStyle w:val="Heading2"/>
            <w:numPr>
              <w:numId w:val="3"/>
            </w:numPr>
            <w:tabs>
              <w:tab w:val="clear" w:pos="576"/>
            </w:tabs>
          </w:pPr>
        </w:pPrChange>
      </w:pPr>
      <w:bookmarkStart w:id="1575" w:name="_Ref92375286"/>
      <w:ins w:id="1576" w:author="Dimitri Podborski" w:date="2022-02-22T09:10:00Z">
        <w:r>
          <w:t xml:space="preserve">Timed </w:t>
        </w:r>
        <w:r w:rsidRPr="005E20B1">
          <w:t>metadata</w:t>
        </w:r>
        <w:r>
          <w:t xml:space="preserve"> track</w:t>
        </w:r>
        <w:bookmarkEnd w:id="1575"/>
        <w:r>
          <w:t>s</w:t>
        </w:r>
      </w:ins>
    </w:p>
    <w:p w14:paraId="3959AF11" w14:textId="77777777" w:rsidR="00611288" w:rsidRDefault="00611288" w:rsidP="00611288">
      <w:pPr>
        <w:rPr>
          <w:ins w:id="1577" w:author="Dimitri Podborski" w:date="2022-02-22T09:10:00Z"/>
        </w:rPr>
      </w:pPr>
      <w:ins w:id="1578" w:author="Dimitri Podborski" w:date="2022-02-22T09:10:00Z">
        <w:r>
          <w:t xml:space="preserve">Timed metadata track can be used when T.35 metadata is </w:t>
        </w:r>
        <w:r w:rsidRPr="006B2C01">
          <w:rPr>
            <w:b/>
            <w:bCs/>
          </w:rPr>
          <w:t>highly dynamic</w:t>
        </w:r>
        <w:r>
          <w:t xml:space="preserve">, e.g. HDR dynamic tone mapping or film grain metadata which changes on </w:t>
        </w:r>
        <w:r w:rsidRPr="006B2C01">
          <w:rPr>
            <w:b/>
            <w:bCs/>
          </w:rPr>
          <w:t>every frame</w:t>
        </w:r>
        <w:r>
          <w:t>. It can also be used for less frequent T.35 metadata, where the sample duration of the T.35 can be set to cover multiple samples of the referenced track to which the T.35 messages refer.</w:t>
        </w:r>
      </w:ins>
    </w:p>
    <w:p w14:paraId="409DFC9D" w14:textId="77777777" w:rsidR="00611288" w:rsidRDefault="00611288" w:rsidP="00611288">
      <w:pPr>
        <w:rPr>
          <w:ins w:id="1579" w:author="Dimitri Podborski" w:date="2022-02-22T09:10:00Z"/>
        </w:rPr>
      </w:pPr>
      <w:ins w:id="1580" w:author="Dimitri Podborski" w:date="2022-02-22T09:10:00Z">
        <w:r>
          <w:t xml:space="preserve">When the timed metadata track is used, the referenced track shall not include </w:t>
        </w:r>
        <w:r w:rsidRPr="005E708B">
          <w:rPr>
            <w:rStyle w:val="codeZchn"/>
            <w:rFonts w:eastAsia="Calibri"/>
            <w:sz w:val="20"/>
            <w:szCs w:val="20"/>
          </w:rPr>
          <w:t xml:space="preserve">T35InformationBox </w:t>
        </w:r>
        <w:r>
          <w:t xml:space="preserve">in the </w:t>
        </w:r>
        <w:r w:rsidRPr="00CF0651">
          <w:rPr>
            <w:rStyle w:val="codeZchn"/>
            <w:rFonts w:eastAsia="Calibri"/>
          </w:rPr>
          <w:t>SampleEntry</w:t>
        </w:r>
        <w:r>
          <w:t xml:space="preserve"> with the same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ins>
    </w:p>
    <w:p w14:paraId="07F0D9EC" w14:textId="77777777" w:rsidR="00611288" w:rsidRDefault="00611288">
      <w:pPr>
        <w:pStyle w:val="Heading3"/>
        <w:rPr>
          <w:ins w:id="1581" w:author="Dimitri Podborski" w:date="2022-02-22T09:10:00Z"/>
        </w:rPr>
        <w:pPrChange w:id="1582" w:author="Dimitri Podborski" w:date="2022-02-22T09:25:00Z">
          <w:pPr>
            <w:pStyle w:val="Heading3"/>
            <w:numPr>
              <w:numId w:val="3"/>
            </w:numPr>
            <w:tabs>
              <w:tab w:val="clear" w:pos="720"/>
            </w:tabs>
          </w:pPr>
        </w:pPrChange>
      </w:pPr>
      <w:ins w:id="1583" w:author="Dimitri Podborski" w:date="2022-02-22T09:10:00Z">
        <w:r>
          <w:t xml:space="preserve">Sample </w:t>
        </w:r>
        <w:r w:rsidRPr="005E20B1">
          <w:t>Entry</w:t>
        </w:r>
        <w:r>
          <w:t xml:space="preserve"> Format for T.35 Information</w:t>
        </w:r>
      </w:ins>
    </w:p>
    <w:p w14:paraId="3DE4DFC4" w14:textId="77777777" w:rsidR="00611288" w:rsidRDefault="00611288" w:rsidP="00611288">
      <w:pPr>
        <w:rPr>
          <w:ins w:id="1584" w:author="Dimitri Podborski" w:date="2022-02-22T09:10:00Z"/>
        </w:rPr>
      </w:pPr>
      <w:ins w:id="1585" w:author="Dimitri Podborski" w:date="2022-02-22T09:10:00Z">
        <w:r>
          <w:t xml:space="preserve">The sample entry for ITU-T T.35 information is defined by the </w:t>
        </w:r>
        <w:r w:rsidRPr="0019635B">
          <w:rPr>
            <w:rStyle w:val="codeZchn"/>
            <w:rFonts w:eastAsia="Calibri"/>
            <w:sz w:val="20"/>
            <w:szCs w:val="20"/>
          </w:rPr>
          <w:t>T35InfoSampleEntry</w:t>
        </w:r>
        <w:r>
          <w:t xml:space="preserve">. </w:t>
        </w:r>
      </w:ins>
    </w:p>
    <w:p w14:paraId="1069426A" w14:textId="77777777" w:rsidR="00611288" w:rsidRDefault="00611288" w:rsidP="00611288">
      <w:pPr>
        <w:rPr>
          <w:ins w:id="1586" w:author="Dimitri Podborski" w:date="2022-02-22T09:10:00Z"/>
        </w:rPr>
      </w:pPr>
      <w:ins w:id="1587" w:author="Dimitri Podborski" w:date="2022-02-22T09:10:00Z">
        <w:r>
          <w:t xml:space="preserve">The T.35 information sample entry shall contain a </w:t>
        </w:r>
        <w:r w:rsidRPr="0019635B">
          <w:rPr>
            <w:rStyle w:val="codeZchn"/>
            <w:rFonts w:eastAsia="Calibri"/>
            <w:sz w:val="20"/>
            <w:szCs w:val="20"/>
          </w:rPr>
          <w:t>T35InfoConfigurationBox</w:t>
        </w:r>
        <w:r>
          <w:t xml:space="preserve">, describing T.35 Information that are present in each sample. </w:t>
        </w:r>
      </w:ins>
    </w:p>
    <w:p w14:paraId="312598AD" w14:textId="77777777" w:rsidR="00611288" w:rsidRDefault="00611288">
      <w:pPr>
        <w:pStyle w:val="Heading4"/>
        <w:rPr>
          <w:ins w:id="1588" w:author="Dimitri Podborski" w:date="2022-02-22T09:10:00Z"/>
        </w:rPr>
        <w:pPrChange w:id="1589" w:author="Dimitri Podborski" w:date="2022-02-22T09:26:00Z">
          <w:pPr>
            <w:pStyle w:val="Heading4"/>
            <w:numPr>
              <w:numId w:val="3"/>
            </w:numPr>
            <w:tabs>
              <w:tab w:val="clear" w:pos="864"/>
            </w:tabs>
          </w:pPr>
        </w:pPrChange>
      </w:pPr>
      <w:ins w:id="1590" w:author="Dimitri Podborski" w:date="2022-02-22T09:10:00Z">
        <w:r w:rsidRPr="005E20B1">
          <w:lastRenderedPageBreak/>
          <w:t>Syntax</w:t>
        </w:r>
      </w:ins>
    </w:p>
    <w:p w14:paraId="0A5EF938" w14:textId="77777777" w:rsidR="00611288" w:rsidRDefault="00611288" w:rsidP="00611288">
      <w:pPr>
        <w:pStyle w:val="code"/>
        <w:rPr>
          <w:ins w:id="1591" w:author="Dimitri Podborski" w:date="2022-02-22T09:10:00Z"/>
        </w:rPr>
      </w:pPr>
      <w:ins w:id="1592" w:author="Dimitri Podborski" w:date="2022-02-22T09:10:00Z">
        <w:r>
          <w:t>aligned(8) class T35InfoSampleEntry() extends MetadataSampleEntry ('T.35')</w:t>
        </w:r>
        <w:r>
          <w:br/>
          <w:t>{</w:t>
        </w:r>
        <w:r>
          <w:br/>
        </w:r>
        <w:r>
          <w:tab/>
          <w:t>T35CommmonHeaderInfoBox t35_common();</w:t>
        </w:r>
        <w:r>
          <w:br/>
          <w:t>}</w:t>
        </w:r>
        <w:r>
          <w:br/>
        </w:r>
      </w:ins>
    </w:p>
    <w:p w14:paraId="788BA10C" w14:textId="77777777" w:rsidR="00611288" w:rsidRPr="0019635B" w:rsidRDefault="00611288" w:rsidP="00611288">
      <w:pPr>
        <w:pStyle w:val="code"/>
        <w:rPr>
          <w:ins w:id="1593" w:author="Dimitri Podborski" w:date="2022-02-22T09:10:00Z"/>
        </w:rPr>
      </w:pPr>
      <w:ins w:id="1594" w:author="Dimitri Podborski" w:date="2022-02-22T09:10:00Z">
        <w:r>
          <w:t>aligned(8) class T35CommmonHeaderInfoBox extends FullBox('T35C', 0, 0)</w:t>
        </w:r>
        <w:r>
          <w:br/>
          <w:t>{</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itu_t_t35_common[];</w:t>
        </w:r>
        <w:r>
          <w:br/>
          <w:t>}</w:t>
        </w:r>
      </w:ins>
    </w:p>
    <w:p w14:paraId="1FAE430C" w14:textId="77777777" w:rsidR="00611288" w:rsidRDefault="00611288">
      <w:pPr>
        <w:pStyle w:val="Heading4"/>
        <w:rPr>
          <w:ins w:id="1595" w:author="Dimitri Podborski" w:date="2022-02-22T09:10:00Z"/>
        </w:rPr>
        <w:pPrChange w:id="1596" w:author="Dimitri Podborski" w:date="2022-02-22T09:26:00Z">
          <w:pPr>
            <w:pStyle w:val="Heading4"/>
            <w:numPr>
              <w:numId w:val="3"/>
            </w:numPr>
            <w:tabs>
              <w:tab w:val="clear" w:pos="864"/>
            </w:tabs>
          </w:pPr>
        </w:pPrChange>
      </w:pPr>
      <w:ins w:id="1597" w:author="Dimitri Podborski" w:date="2022-02-22T09:10:00Z">
        <w:r w:rsidRPr="005E20B1">
          <w:t>Semantics</w:t>
        </w:r>
      </w:ins>
    </w:p>
    <w:p w14:paraId="7B4ED63B" w14:textId="77777777" w:rsidR="00611288" w:rsidRDefault="00611288" w:rsidP="00611288">
      <w:pPr>
        <w:pStyle w:val="fields"/>
        <w:rPr>
          <w:ins w:id="1598" w:author="Dimitri Podborski" w:date="2022-02-22T09:10:00Z"/>
        </w:rPr>
      </w:pPr>
      <w:ins w:id="1599" w:author="Dimitri Podborski" w:date="2022-02-22T09:10:00Z">
        <w:r w:rsidRPr="003B076B">
          <w:rPr>
            <w:rStyle w:val="codeChar"/>
            <w:rFonts w:eastAsiaTheme="majorEastAsia"/>
          </w:rPr>
          <w:t>t35</w:t>
        </w:r>
        <w:r>
          <w:rPr>
            <w:rStyle w:val="codeChar"/>
            <w:rFonts w:eastAsiaTheme="majorEastAsia"/>
          </w:rPr>
          <w:t xml:space="preserve">_common </w:t>
        </w:r>
        <w:r>
          <w:t xml:space="preserve">common T.35 information for all samples associated with this sample entry. It shall include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 xml:space="preserve">. </w:t>
        </w:r>
        <w:commentRangeStart w:id="1600"/>
        <w:r>
          <w:t>It should also include a part of the ITU-T T.35 message which specifies the version of the message</w:t>
        </w:r>
        <w:commentRangeEnd w:id="1600"/>
        <w:r>
          <w:rPr>
            <w:rStyle w:val="CommentReference"/>
            <w:rFonts w:eastAsia="MS Mincho"/>
            <w:lang w:val="en-US"/>
          </w:rPr>
          <w:commentReference w:id="1600"/>
        </w:r>
        <w:r>
          <w:t xml:space="preserve">. </w:t>
        </w:r>
        <w:commentRangeStart w:id="1601"/>
        <w:r>
          <w:t xml:space="preserve">It may also include all other common data after the </w:t>
        </w:r>
        <w:r w:rsidRPr="00FB6CE2">
          <w:rPr>
            <w:i/>
            <w:iCs/>
          </w:rPr>
          <w:t>terminal provider oriented code</w:t>
        </w:r>
        <w:r>
          <w:t xml:space="preserve"> common to all samples associated with this sample entry</w:t>
        </w:r>
        <w:commentRangeEnd w:id="1601"/>
        <w:r>
          <w:rPr>
            <w:rStyle w:val="CommentReference"/>
            <w:rFonts w:eastAsia="MS Mincho"/>
            <w:lang w:val="en-US"/>
          </w:rPr>
          <w:commentReference w:id="1601"/>
        </w:r>
        <w:r>
          <w:t>.</w:t>
        </w:r>
      </w:ins>
    </w:p>
    <w:p w14:paraId="1A7DA274" w14:textId="77777777" w:rsidR="00611288" w:rsidRDefault="00611288" w:rsidP="00611288">
      <w:pPr>
        <w:pStyle w:val="fields"/>
        <w:rPr>
          <w:ins w:id="1602" w:author="Dimitri Podborski" w:date="2022-02-22T09:10:00Z"/>
        </w:rPr>
      </w:pPr>
      <w:ins w:id="1603" w:author="Dimitri Podborski" w:date="2022-02-22T09:10:00Z">
        <w:r>
          <w:rPr>
            <w:rStyle w:val="codeChar"/>
            <w:rFonts w:eastAsiaTheme="majorEastAsia"/>
          </w:rPr>
          <w:t>itu_t_t35_country_code</w:t>
        </w:r>
        <w:r w:rsidRPr="00A3770E">
          <w:rPr>
            <w:rStyle w:val="codeChar"/>
            <w:rFonts w:eastAsiaTheme="majorEastAsia"/>
          </w:rPr>
          <w:t xml:space="preserve"> </w:t>
        </w:r>
        <w:r w:rsidRPr="005612C3">
          <w:t>shall be a byte having a value specified as a country code by Rec. ITU-T T.35 Annex A</w:t>
        </w:r>
        <w:r>
          <w:t>, or the country code extension value 0xFF.</w:t>
        </w:r>
      </w:ins>
    </w:p>
    <w:p w14:paraId="60CDE9EC" w14:textId="77777777" w:rsidR="00611288" w:rsidRDefault="00611288" w:rsidP="00611288">
      <w:pPr>
        <w:pStyle w:val="fields"/>
        <w:rPr>
          <w:ins w:id="1604" w:author="Dimitri Podborski" w:date="2022-02-22T09:10:00Z"/>
        </w:rPr>
      </w:pPr>
      <w:ins w:id="1605" w:author="Dimitri Podborski" w:date="2022-02-22T09:10:00Z">
        <w:r>
          <w:rPr>
            <w:rStyle w:val="codeChar"/>
            <w:rFonts w:eastAsiaTheme="majorEastAsia"/>
          </w:rPr>
          <w:t>itu_t_t35_country_code_extension_byte</w:t>
        </w:r>
        <w:r w:rsidRPr="00B64B4B">
          <w:t xml:space="preserve"> </w:t>
        </w:r>
        <w:r>
          <w:t xml:space="preserve">if present, </w:t>
        </w:r>
        <w:r w:rsidRPr="000F0FB8">
          <w:t>shall be a byte having a value specified as a country code by Rec. ITU-T T.35 Annex B.</w:t>
        </w:r>
      </w:ins>
    </w:p>
    <w:p w14:paraId="5693DBE6" w14:textId="77777777" w:rsidR="00611288" w:rsidRDefault="00611288" w:rsidP="00611288">
      <w:pPr>
        <w:pStyle w:val="fields"/>
        <w:rPr>
          <w:ins w:id="1606" w:author="Dimitri Podborski" w:date="2022-02-22T09:10:00Z"/>
          <w:rFonts w:eastAsia="Malgun Gothic"/>
          <w:szCs w:val="24"/>
        </w:rPr>
      </w:pPr>
      <w:ins w:id="1607" w:author="Dimitri Podborski" w:date="2022-02-22T09:10:00Z">
        <w:r w:rsidRPr="00261199">
          <w:rPr>
            <w:rStyle w:val="codeChar"/>
            <w:rFonts w:eastAsiaTheme="majorEastAsia"/>
          </w:rPr>
          <w:t>itu_t_t35_co</w:t>
        </w:r>
        <w:r>
          <w:rPr>
            <w:rStyle w:val="codeChar"/>
            <w:rFonts w:eastAsiaTheme="majorEastAsia"/>
          </w:rPr>
          <w:t>mmon</w:t>
        </w:r>
        <w:r w:rsidRPr="00261199" w:rsidDel="00261199">
          <w:rPr>
            <w:rStyle w:val="codeChar"/>
            <w:rFonts w:eastAsiaTheme="majorEastAsia"/>
          </w:rPr>
          <w:t xml:space="preserve"> </w:t>
        </w:r>
        <w:r w:rsidRPr="000F0FB8">
          <w:t xml:space="preserve">shall be </w:t>
        </w:r>
        <w:r>
          <w:t xml:space="preserve">the payload </w:t>
        </w:r>
        <w:r w:rsidRPr="00823286">
          <w:rPr>
            <w:rFonts w:eastAsia="Malgun Gothic"/>
            <w:szCs w:val="24"/>
          </w:rPr>
          <w:t xml:space="preserve">containing </w:t>
        </w:r>
        <w:r>
          <w:t>t</w:t>
        </w:r>
        <w:r w:rsidRPr="000F0FB8">
          <w:t xml:space="preserve">he ITU-T T.35 </w:t>
        </w:r>
        <w:r w:rsidRPr="00FB6CE2">
          <w:rPr>
            <w:i/>
            <w:iCs/>
          </w:rPr>
          <w:t>terminal provider code</w:t>
        </w:r>
        <w:r w:rsidRPr="000F0FB8">
          <w:t xml:space="preserve"> and </w:t>
        </w:r>
        <w:r w:rsidRPr="00FB6CE2">
          <w:rPr>
            <w:i/>
            <w:iCs/>
          </w:rPr>
          <w:t>terminal provider oriented code</w:t>
        </w:r>
        <w:r>
          <w:t xml:space="preserve"> </w:t>
        </w:r>
        <w:r w:rsidRPr="00823286">
          <w:rPr>
            <w:rFonts w:eastAsia="Malgun Gothic"/>
            <w:szCs w:val="24"/>
          </w:rPr>
          <w:t>as specified in Rec. ITU-T T.35.</w:t>
        </w:r>
        <w:r>
          <w:rPr>
            <w:rFonts w:eastAsia="Malgun Gothic"/>
            <w:szCs w:val="24"/>
          </w:rPr>
          <w:t xml:space="preserve"> </w:t>
        </w:r>
        <w:commentRangeStart w:id="1608"/>
        <w:r>
          <w:t>It should also include a part of the ITU-T T.35 message which specifies the version of the message</w:t>
        </w:r>
        <w:commentRangeEnd w:id="1608"/>
        <w:r>
          <w:rPr>
            <w:rStyle w:val="CommentReference"/>
            <w:rFonts w:eastAsia="MS Mincho"/>
            <w:lang w:val="en-US"/>
          </w:rPr>
          <w:commentReference w:id="1608"/>
        </w:r>
        <w:r>
          <w:t>.</w:t>
        </w:r>
        <w:r>
          <w:rPr>
            <w:rFonts w:eastAsia="Malgun Gothic"/>
            <w:szCs w:val="24"/>
          </w:rPr>
          <w:t xml:space="preserve"> It may also include all common data after the </w:t>
        </w:r>
        <w:r w:rsidRPr="007254A6">
          <w:rPr>
            <w:rFonts w:eastAsia="Malgun Gothic"/>
            <w:i/>
            <w:iCs/>
            <w:szCs w:val="24"/>
          </w:rPr>
          <w:t>terminal provider oriented code</w:t>
        </w:r>
        <w:r>
          <w:rPr>
            <w:rFonts w:eastAsia="Malgun Gothic"/>
            <w:szCs w:val="24"/>
          </w:rPr>
          <w:t xml:space="preserve"> that shall be common to all samples associated with this sample entry.</w:t>
        </w:r>
      </w:ins>
    </w:p>
    <w:p w14:paraId="0167E63E" w14:textId="77777777" w:rsidR="00611288" w:rsidRDefault="00611288">
      <w:pPr>
        <w:pStyle w:val="Heading3"/>
        <w:rPr>
          <w:ins w:id="1609" w:author="Dimitri Podborski" w:date="2022-02-22T09:10:00Z"/>
        </w:rPr>
        <w:pPrChange w:id="1610" w:author="Dimitri Podborski" w:date="2022-02-22T09:26:00Z">
          <w:pPr>
            <w:pStyle w:val="Heading3"/>
            <w:numPr>
              <w:numId w:val="3"/>
            </w:numPr>
            <w:tabs>
              <w:tab w:val="clear" w:pos="720"/>
            </w:tabs>
          </w:pPr>
        </w:pPrChange>
      </w:pPr>
      <w:ins w:id="1611" w:author="Dimitri Podborski" w:date="2022-02-22T09:10:00Z">
        <w:r w:rsidRPr="005E20B1">
          <w:t>Sample</w:t>
        </w:r>
        <w:r>
          <w:t xml:space="preserve"> Format for T.35 Information</w:t>
        </w:r>
      </w:ins>
    </w:p>
    <w:p w14:paraId="09F88A48" w14:textId="77777777" w:rsidR="00611288" w:rsidRDefault="00611288">
      <w:pPr>
        <w:pStyle w:val="Heading4"/>
        <w:rPr>
          <w:ins w:id="1612" w:author="Dimitri Podborski" w:date="2022-02-22T09:10:00Z"/>
        </w:rPr>
        <w:pPrChange w:id="1613" w:author="Dimitri Podborski" w:date="2022-02-22T09:26:00Z">
          <w:pPr>
            <w:pStyle w:val="Heading4"/>
            <w:numPr>
              <w:numId w:val="3"/>
            </w:numPr>
            <w:tabs>
              <w:tab w:val="clear" w:pos="864"/>
            </w:tabs>
          </w:pPr>
        </w:pPrChange>
      </w:pPr>
      <w:ins w:id="1614" w:author="Dimitri Podborski" w:date="2022-02-22T09:10:00Z">
        <w:r w:rsidRPr="00D95314">
          <w:t>Syntax</w:t>
        </w:r>
      </w:ins>
    </w:p>
    <w:p w14:paraId="1EDD90A6" w14:textId="77777777" w:rsidR="00611288" w:rsidRPr="009C370F" w:rsidRDefault="00611288" w:rsidP="00611288">
      <w:pPr>
        <w:tabs>
          <w:tab w:val="left" w:pos="360"/>
          <w:tab w:val="left" w:pos="720"/>
          <w:tab w:val="left" w:pos="1080"/>
          <w:tab w:val="left" w:pos="1440"/>
        </w:tabs>
        <w:spacing w:after="0"/>
        <w:jc w:val="left"/>
        <w:rPr>
          <w:ins w:id="1615" w:author="Dimitri Podborski" w:date="2022-02-22T09:10:00Z"/>
          <w:rFonts w:ascii="Courier" w:hAnsi="Courier"/>
          <w:sz w:val="20"/>
          <w:szCs w:val="20"/>
          <w:lang w:val="de-DE"/>
        </w:rPr>
      </w:pPr>
      <w:bookmarkStart w:id="1616" w:name="_Hlk44331205"/>
      <w:ins w:id="1617" w:author="Dimitri Podborski" w:date="2022-02-22T09:10:00Z">
        <w:r w:rsidRPr="0034120D">
          <w:rPr>
            <w:rFonts w:ascii="Courier" w:eastAsia="Times New Roman" w:hAnsi="Courier" w:cs="Courier New"/>
            <w:noProof/>
            <w:sz w:val="20"/>
            <w:szCs w:val="20"/>
          </w:rPr>
          <w:t xml:space="preserve">aligned(8) class </w:t>
        </w:r>
        <w:r>
          <w:rPr>
            <w:rFonts w:ascii="Courier" w:eastAsia="Times New Roman" w:hAnsi="Courier" w:cs="Courier New"/>
            <w:noProof/>
            <w:sz w:val="20"/>
            <w:szCs w:val="20"/>
          </w:rPr>
          <w:t>T35</w:t>
        </w:r>
        <w:r w:rsidRPr="0034120D">
          <w:rPr>
            <w:rFonts w:ascii="Courier" w:eastAsia="Times New Roman" w:hAnsi="Courier" w:cs="Courier New"/>
            <w:noProof/>
            <w:sz w:val="20"/>
            <w:szCs w:val="20"/>
          </w:rPr>
          <w:t>InfoSample()</w:t>
        </w:r>
        <w:r>
          <w:rPr>
            <w:rFonts w:ascii="Courier" w:eastAsia="Times New Roman" w:hAnsi="Courier" w:cs="Courier New"/>
            <w:noProof/>
            <w:sz w:val="20"/>
            <w:szCs w:val="20"/>
          </w:rPr>
          <w:br/>
        </w:r>
        <w:r w:rsidRPr="0034120D">
          <w:rPr>
            <w:rFonts w:ascii="Courier" w:eastAsia="Times New Roman" w:hAnsi="Courier" w:cs="Courier New"/>
            <w:noProof/>
            <w:sz w:val="20"/>
            <w:szCs w:val="20"/>
          </w:rPr>
          <w:t>{</w:t>
        </w:r>
        <w:r>
          <w:rPr>
            <w:rFonts w:ascii="Courier" w:eastAsia="Times New Roman" w:hAnsi="Courier" w:cs="Courier New"/>
            <w:noProof/>
            <w:sz w:val="20"/>
            <w:szCs w:val="20"/>
          </w:rPr>
          <w:br/>
        </w:r>
        <w:r>
          <w:rPr>
            <w:rFonts w:ascii="Courier" w:eastAsia="Times New Roman" w:hAnsi="Courier" w:cs="Courier New"/>
            <w:bCs/>
            <w:noProof/>
            <w:sz w:val="20"/>
            <w:szCs w:val="20"/>
            <w:lang w:val="fr-CH"/>
          </w:rPr>
          <w:tab/>
        </w:r>
        <w:r w:rsidRPr="002A378C">
          <w:rPr>
            <w:rFonts w:ascii="Courier" w:eastAsia="Times New Roman" w:hAnsi="Courier" w:cs="Courier New"/>
            <w:bCs/>
            <w:noProof/>
            <w:sz w:val="20"/>
            <w:szCs w:val="20"/>
            <w:lang w:val="fr-CH"/>
          </w:rPr>
          <w:t>bit(8) t35_</w:t>
        </w:r>
        <w:r>
          <w:rPr>
            <w:rFonts w:ascii="Courier" w:eastAsia="Times New Roman" w:hAnsi="Courier" w:cs="Courier New"/>
            <w:bCs/>
            <w:noProof/>
            <w:sz w:val="20"/>
            <w:szCs w:val="20"/>
            <w:lang w:val="fr-CH"/>
          </w:rPr>
          <w:t>remaining_</w:t>
        </w:r>
        <w:r w:rsidRPr="002A378C">
          <w:rPr>
            <w:rFonts w:ascii="Courier" w:eastAsia="Times New Roman" w:hAnsi="Courier" w:cs="Courier New"/>
            <w:bCs/>
            <w:noProof/>
            <w:sz w:val="20"/>
            <w:szCs w:val="20"/>
            <w:lang w:val="fr-CH"/>
          </w:rPr>
          <w:t>payload[];</w:t>
        </w:r>
        <w:r w:rsidRPr="00852C67">
          <w:rPr>
            <w:rFonts w:ascii="Courier" w:eastAsia="Times New Roman" w:hAnsi="Courier" w:cs="Courier New"/>
            <w:noProof/>
            <w:sz w:val="20"/>
            <w:szCs w:val="20"/>
            <w:lang w:val="de-DE"/>
          </w:rPr>
          <w:br/>
          <w:t>}</w:t>
        </w:r>
        <w:bookmarkEnd w:id="1616"/>
      </w:ins>
    </w:p>
    <w:p w14:paraId="350300E4" w14:textId="77777777" w:rsidR="00611288" w:rsidRDefault="00611288">
      <w:pPr>
        <w:pStyle w:val="Heading4"/>
        <w:rPr>
          <w:ins w:id="1618" w:author="Dimitri Podborski" w:date="2022-02-22T09:10:00Z"/>
        </w:rPr>
        <w:pPrChange w:id="1619" w:author="Dimitri Podborski" w:date="2022-02-22T09:26:00Z">
          <w:pPr>
            <w:pStyle w:val="Heading4"/>
            <w:numPr>
              <w:numId w:val="3"/>
            </w:numPr>
            <w:tabs>
              <w:tab w:val="clear" w:pos="864"/>
            </w:tabs>
          </w:pPr>
        </w:pPrChange>
      </w:pPr>
      <w:ins w:id="1620" w:author="Dimitri Podborski" w:date="2022-02-22T09:10:00Z">
        <w:r w:rsidRPr="00D95314">
          <w:t>Semantics</w:t>
        </w:r>
      </w:ins>
    </w:p>
    <w:p w14:paraId="4F45FF16" w14:textId="77777777" w:rsidR="00611288" w:rsidRDefault="00611288" w:rsidP="00611288">
      <w:pPr>
        <w:ind w:left="720" w:hanging="360"/>
        <w:rPr>
          <w:ins w:id="1621" w:author="Dimitri Podborski" w:date="2022-02-22T09:10:00Z"/>
        </w:rPr>
      </w:pPr>
      <w:ins w:id="1622" w:author="Dimitri Podborski" w:date="2022-02-22T09:10:00Z">
        <w:r>
          <w:rPr>
            <w:rStyle w:val="codeChar"/>
            <w:rFonts w:eastAsiaTheme="majorEastAsia"/>
          </w:rPr>
          <w:t>t35_remaining_payload</w:t>
        </w:r>
        <w:r w:rsidRPr="00B64B4B">
          <w:t xml:space="preserve"> </w:t>
        </w:r>
        <w:r w:rsidRPr="000F0FB8">
          <w:t xml:space="preserve">shall be </w:t>
        </w:r>
        <w:r>
          <w:t xml:space="preserve">the remaining payload containing data registered as specified in Rec. ITU-T T.35 according to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 xml:space="preserve"> from the </w:t>
        </w:r>
        <w:r w:rsidRPr="00FE78C2">
          <w:rPr>
            <w:rStyle w:val="codeZchn"/>
            <w:rFonts w:eastAsia="Calibri"/>
          </w:rPr>
          <w:t>T35InfoSampleEntry</w:t>
        </w:r>
        <w:r>
          <w:t xml:space="preserve">. The concatenation of the data from the </w:t>
        </w:r>
        <w:r w:rsidRPr="00F72C59">
          <w:rPr>
            <w:rStyle w:val="codeZchn"/>
            <w:rFonts w:eastAsia="Calibri"/>
          </w:rPr>
          <w:t>T35CommmonHeaderInfoBox</w:t>
        </w:r>
        <w:r>
          <w:t xml:space="preserve"> with every </w:t>
        </w:r>
        <w:r w:rsidRPr="00F72C59">
          <w:rPr>
            <w:rStyle w:val="codeZchn"/>
            <w:rFonts w:eastAsia="Calibri"/>
          </w:rPr>
          <w:t>T35InfoSample</w:t>
        </w:r>
        <w:r w:rsidRPr="00F72C59">
          <w:t xml:space="preserve"> </w:t>
        </w:r>
        <w:r>
          <w:t>shall result in a complete ITU-T T.35 message.</w:t>
        </w:r>
      </w:ins>
    </w:p>
    <w:p w14:paraId="6D78B2F8" w14:textId="77777777" w:rsidR="00611288" w:rsidRPr="00611288" w:rsidRDefault="00611288" w:rsidP="00611288"/>
    <w:sectPr w:rsidR="00611288" w:rsidRPr="00611288" w:rsidSect="002553B1">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72" w:author="Dimitri Podborski" w:date="2022-01-12T07:49:00Z" w:initials="DP">
    <w:p w14:paraId="706D4911" w14:textId="77777777" w:rsidR="00611288" w:rsidRDefault="00611288" w:rsidP="00611288">
      <w:pPr>
        <w:pStyle w:val="CommentText"/>
      </w:pPr>
      <w:r>
        <w:rPr>
          <w:rStyle w:val="CommentReference"/>
        </w:rPr>
        <w:annotationRef/>
      </w:r>
      <w:r>
        <w:t>e.g. application_identifier + application_mode for ST 2094-40 (see CTA-861-H)</w:t>
      </w:r>
    </w:p>
  </w:comment>
  <w:comment w:id="1600" w:author="Dimitri Podborski" w:date="2022-01-12T07:49:00Z" w:initials="DP">
    <w:p w14:paraId="2B98FCED" w14:textId="77777777" w:rsidR="00611288" w:rsidRDefault="00611288" w:rsidP="00611288">
      <w:pPr>
        <w:pStyle w:val="CommentText"/>
      </w:pPr>
      <w:r>
        <w:rPr>
          <w:rStyle w:val="CommentReference"/>
        </w:rPr>
        <w:annotationRef/>
      </w:r>
      <w:r>
        <w:t>e.g. application_identifier + application_mode for ST 2094-40 (see CTA-861-H)</w:t>
      </w:r>
    </w:p>
  </w:comment>
  <w:comment w:id="1601" w:author="Dimitri Podborski" w:date="2022-01-06T15:57:00Z" w:initials="DP">
    <w:p w14:paraId="272BCB5E" w14:textId="77777777" w:rsidR="00611288" w:rsidRDefault="00611288" w:rsidP="00611288">
      <w:pPr>
        <w:pStyle w:val="CommentText"/>
      </w:pPr>
      <w:r>
        <w:rPr>
          <w:rStyle w:val="CommentReference"/>
        </w:rPr>
        <w:annotationRef/>
      </w:r>
      <w:r>
        <w:t>The idea here is to reduce the redundancy, everything which is common to all samples could be directly present in the sample entry. But there is a SHALL for all the codes to identify what kind of data is stored.</w:t>
      </w:r>
    </w:p>
  </w:comment>
  <w:comment w:id="1608" w:author="Dimitri Podborski" w:date="2022-01-12T07:49:00Z" w:initials="DP">
    <w:p w14:paraId="5625A2A0" w14:textId="77777777" w:rsidR="00611288" w:rsidRDefault="00611288" w:rsidP="00611288">
      <w:pPr>
        <w:pStyle w:val="CommentText"/>
      </w:pPr>
      <w:r>
        <w:rPr>
          <w:rStyle w:val="CommentReference"/>
        </w:rPr>
        <w:annotationRef/>
      </w:r>
      <w:r>
        <w:t>e.g. application_identifier + application_mode for ST 2094-40 (see CTA-861-H)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6D4911" w15:done="0"/>
  <w15:commentEx w15:paraId="2B98FCED" w15:done="0"/>
  <w15:commentEx w15:paraId="272BCB5E" w15:done="0"/>
  <w15:commentEx w15:paraId="5625A2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92306" w16cex:dateUtc="2022-01-12T15:49:00Z"/>
  <w16cex:commentExtensible w16cex:durableId="25890692" w16cex:dateUtc="2022-01-12T15:49:00Z"/>
  <w16cex:commentExtensible w16cex:durableId="25819004" w16cex:dateUtc="2022-01-06T23:57:00Z"/>
  <w16cex:commentExtensible w16cex:durableId="258922DF" w16cex:dateUtc="2022-01-12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6D4911" w16cid:durableId="25892306"/>
  <w16cid:commentId w16cid:paraId="2B98FCED" w16cid:durableId="25890692"/>
  <w16cid:commentId w16cid:paraId="272BCB5E" w16cid:durableId="25819004"/>
  <w16cid:commentId w16cid:paraId="5625A2A0" w16cid:durableId="258922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A8ED6" w14:textId="77777777" w:rsidR="00F40D50" w:rsidRDefault="00F40D50" w:rsidP="00717E1B">
      <w:pPr>
        <w:spacing w:after="0" w:line="240" w:lineRule="auto"/>
      </w:pPr>
      <w:r>
        <w:separator/>
      </w:r>
    </w:p>
  </w:endnote>
  <w:endnote w:type="continuationSeparator" w:id="0">
    <w:p w14:paraId="4EF3A38F" w14:textId="77777777" w:rsidR="00F40D50" w:rsidRDefault="00F40D50"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MS Mincho"/>
    <w:panose1 w:val="020B0604020202020204"/>
    <w:charset w:val="01"/>
    <w:family w:val="auto"/>
    <w:pitch w:val="variable"/>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CourierNewPSMT">
    <w:altName w:val="Courier New"/>
    <w:panose1 w:val="02070309020205020404"/>
    <w:charset w:val="00"/>
    <w:family w:val="modern"/>
    <w:pitch w:val="fixed"/>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SymbolMT">
    <w:altName w:val="Cambria"/>
    <w:panose1 w:val="020B0604020202020204"/>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7D5B6" w14:textId="77777777" w:rsidR="00F40D50" w:rsidRDefault="00F40D50" w:rsidP="00717E1B">
      <w:pPr>
        <w:spacing w:after="0" w:line="240" w:lineRule="auto"/>
      </w:pPr>
      <w:r>
        <w:separator/>
      </w:r>
    </w:p>
  </w:footnote>
  <w:footnote w:type="continuationSeparator" w:id="0">
    <w:p w14:paraId="33C192B6" w14:textId="77777777" w:rsidR="00F40D50" w:rsidRDefault="00F40D50"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4C2F0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5D365DAC"/>
    <w:lvl w:ilvl="0">
      <w:start w:val="1"/>
      <w:numFmt w:val="decimal"/>
      <w:lvlText w:val="%1."/>
      <w:lvlJc w:val="left"/>
      <w:pPr>
        <w:tabs>
          <w:tab w:val="num" w:pos="612"/>
        </w:tabs>
        <w:ind w:left="612" w:hanging="432"/>
      </w:pPr>
      <w:rPr>
        <w:rFonts w:ascii="Calibri" w:hAnsi="Calibri" w:hint="default"/>
        <w:b/>
        <w:bCs w:val="0"/>
        <w:sz w:val="22"/>
      </w:rPr>
    </w:lvl>
    <w:lvl w:ilvl="1">
      <w:start w:val="1"/>
      <w:numFmt w:val="decimal"/>
      <w:lvlText w:val="%1.%2"/>
      <w:lvlJc w:val="left"/>
      <w:pPr>
        <w:tabs>
          <w:tab w:val="num" w:pos="1260"/>
        </w:tabs>
        <w:ind w:left="1260" w:hanging="720"/>
      </w:pPr>
      <w:rPr>
        <w:rFonts w:ascii="Calibri" w:hAnsi="Calibri" w:cs="Times New Roman" w:hint="default"/>
        <w:b w:val="0"/>
        <w:i w:val="0"/>
        <w:color w:val="auto"/>
        <w:sz w:val="22"/>
        <w:szCs w:val="24"/>
      </w:rPr>
    </w:lvl>
    <w:lvl w:ilvl="2">
      <w:start w:val="1"/>
      <w:numFmt w:val="upperLetter"/>
      <w:lvlText w:val="%3."/>
      <w:lvlJc w:val="left"/>
      <w:pPr>
        <w:tabs>
          <w:tab w:val="num" w:pos="2412"/>
        </w:tabs>
        <w:ind w:left="2412" w:hanging="432"/>
      </w:pPr>
      <w:rPr>
        <w:rFonts w:hint="default"/>
        <w:b w:val="0"/>
        <w:i w:val="0"/>
        <w:sz w:val="22"/>
        <w:szCs w:val="24"/>
      </w:rPr>
    </w:lvl>
    <w:lvl w:ilvl="3">
      <w:start w:val="1"/>
      <w:numFmt w:val="lowerRoman"/>
      <w:lvlText w:val="%4."/>
      <w:lvlJc w:val="left"/>
      <w:pPr>
        <w:tabs>
          <w:tab w:val="num" w:pos="-288"/>
        </w:tabs>
        <w:ind w:left="2592" w:hanging="720"/>
      </w:pPr>
      <w:rPr>
        <w:rFonts w:hint="default"/>
      </w:rPr>
    </w:lvl>
    <w:lvl w:ilvl="4">
      <w:start w:val="1"/>
      <w:numFmt w:val="decimal"/>
      <w:lvlText w:val="%5."/>
      <w:lvlJc w:val="left"/>
      <w:pPr>
        <w:tabs>
          <w:tab w:val="num" w:pos="-288"/>
        </w:tabs>
        <w:ind w:left="3312" w:hanging="720"/>
      </w:pPr>
      <w:rPr>
        <w:rFonts w:hint="default"/>
      </w:rPr>
    </w:lvl>
    <w:lvl w:ilvl="5">
      <w:start w:val="1"/>
      <w:numFmt w:val="decimal"/>
      <w:lvlText w:val="%1.%2.%3.%4.%5.%6."/>
      <w:lvlJc w:val="left"/>
      <w:pPr>
        <w:tabs>
          <w:tab w:val="num" w:pos="-288"/>
        </w:tabs>
        <w:ind w:left="4032" w:hanging="720"/>
      </w:pPr>
      <w:rPr>
        <w:rFonts w:hint="default"/>
      </w:rPr>
    </w:lvl>
    <w:lvl w:ilvl="6">
      <w:start w:val="1"/>
      <w:numFmt w:val="decimal"/>
      <w:lvlText w:val="%1.%2.%3.%4.%5.%6.%7."/>
      <w:lvlJc w:val="left"/>
      <w:pPr>
        <w:tabs>
          <w:tab w:val="num" w:pos="-288"/>
        </w:tabs>
        <w:ind w:left="4752" w:hanging="720"/>
      </w:pPr>
      <w:rPr>
        <w:rFonts w:hint="default"/>
      </w:rPr>
    </w:lvl>
    <w:lvl w:ilvl="7">
      <w:start w:val="1"/>
      <w:numFmt w:val="decimal"/>
      <w:lvlText w:val="%1.%2.%3.%4.%5.%6.%7.%8."/>
      <w:lvlJc w:val="left"/>
      <w:pPr>
        <w:tabs>
          <w:tab w:val="num" w:pos="-288"/>
        </w:tabs>
        <w:ind w:left="5472" w:hanging="720"/>
      </w:pPr>
      <w:rPr>
        <w:rFonts w:hint="default"/>
      </w:rPr>
    </w:lvl>
    <w:lvl w:ilvl="8">
      <w:start w:val="1"/>
      <w:numFmt w:val="decimal"/>
      <w:lvlText w:val="%1.%2.%3.%4.%5.%6.%7.%8.%9."/>
      <w:lvlJc w:val="left"/>
      <w:pPr>
        <w:tabs>
          <w:tab w:val="num" w:pos="-288"/>
        </w:tabs>
        <w:ind w:left="6192" w:hanging="720"/>
      </w:pPr>
      <w:rPr>
        <w:rFonts w:hint="default"/>
      </w:rPr>
    </w:lvl>
  </w:abstractNum>
  <w:abstractNum w:abstractNumId="7" w15:restartNumberingAfterBreak="0">
    <w:nsid w:val="FFFFFFFE"/>
    <w:multiLevelType w:val="singleLevel"/>
    <w:tmpl w:val="B88A0226"/>
    <w:lvl w:ilvl="0">
      <w:numFmt w:val="decimal"/>
      <w:lvlText w:val="*"/>
      <w:lvlJc w:val="left"/>
    </w:lvl>
  </w:abstractNum>
  <w:abstractNum w:abstractNumId="8" w15:restartNumberingAfterBreak="0">
    <w:nsid w:val="00B95D28"/>
    <w:multiLevelType w:val="hybridMultilevel"/>
    <w:tmpl w:val="BE50AD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10137D0"/>
    <w:multiLevelType w:val="hybridMultilevel"/>
    <w:tmpl w:val="EA44B730"/>
    <w:lvl w:ilvl="0" w:tplc="171E506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7023B"/>
    <w:multiLevelType w:val="hybridMultilevel"/>
    <w:tmpl w:val="7DFEEF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1361CDA"/>
    <w:multiLevelType w:val="hybridMultilevel"/>
    <w:tmpl w:val="0B307256"/>
    <w:lvl w:ilvl="0" w:tplc="0494E1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8163FA"/>
    <w:multiLevelType w:val="hybridMultilevel"/>
    <w:tmpl w:val="37DA2BC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3A86CDE"/>
    <w:multiLevelType w:val="hybridMultilevel"/>
    <w:tmpl w:val="001A342A"/>
    <w:lvl w:ilvl="0" w:tplc="D9E853D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5F252BD"/>
    <w:multiLevelType w:val="singleLevel"/>
    <w:tmpl w:val="8918D562"/>
    <w:lvl w:ilvl="0">
      <w:start w:val="1"/>
      <w:numFmt w:val="decimal"/>
      <w:lvlText w:val="[%1]"/>
      <w:lvlJc w:val="left"/>
      <w:pPr>
        <w:tabs>
          <w:tab w:val="num" w:pos="360"/>
        </w:tabs>
        <w:ind w:left="360" w:hanging="360"/>
      </w:pPr>
      <w:rPr>
        <w:i w:val="0"/>
      </w:rPr>
    </w:lvl>
  </w:abstractNum>
  <w:abstractNum w:abstractNumId="18"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06A91FC4"/>
    <w:multiLevelType w:val="hybridMultilevel"/>
    <w:tmpl w:val="A418D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10D85E93"/>
    <w:multiLevelType w:val="hybridMultilevel"/>
    <w:tmpl w:val="97C6F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5467F1"/>
    <w:multiLevelType w:val="hybridMultilevel"/>
    <w:tmpl w:val="1CD80D08"/>
    <w:lvl w:ilvl="0" w:tplc="A82E6102">
      <w:start w:val="3"/>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592234"/>
    <w:multiLevelType w:val="hybridMultilevel"/>
    <w:tmpl w:val="99B42530"/>
    <w:lvl w:ilvl="0" w:tplc="F62A50E8">
      <w:numFmt w:val="bullet"/>
      <w:lvlText w:val="-"/>
      <w:lvlJc w:val="left"/>
      <w:pPr>
        <w:ind w:left="720" w:hanging="360"/>
      </w:pPr>
      <w:rPr>
        <w:rFonts w:ascii="Times New Roman" w:eastAsia="MS Mincho" w:hAnsi="Times New Roman" w:cs="Times New Roman" w:hint="default"/>
      </w:rPr>
    </w:lvl>
    <w:lvl w:ilvl="1" w:tplc="205AA770">
      <w:numFmt w:val="bullet"/>
      <w:lvlText w:val=""/>
      <w:lvlJc w:val="left"/>
      <w:pPr>
        <w:ind w:left="1440" w:hanging="360"/>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3" w15:restartNumberingAfterBreak="0">
    <w:nsid w:val="1BB80BE4"/>
    <w:multiLevelType w:val="hybridMultilevel"/>
    <w:tmpl w:val="EDF80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1501C5"/>
    <w:multiLevelType w:val="hybridMultilevel"/>
    <w:tmpl w:val="B0320FFA"/>
    <w:lvl w:ilvl="0" w:tplc="4B743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27529F1"/>
    <w:multiLevelType w:val="hybridMultilevel"/>
    <w:tmpl w:val="8918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40A3C88"/>
    <w:multiLevelType w:val="multilevel"/>
    <w:tmpl w:val="D2C8CD58"/>
    <w:lvl w:ilvl="0">
      <w:start w:val="1"/>
      <w:numFmt w:val="upperLetter"/>
      <w:suff w:val="nothing"/>
      <w:lvlText w:val="Annex %1"/>
      <w:lvlJc w:val="left"/>
      <w:pPr>
        <w:ind w:left="0" w:firstLine="0"/>
      </w:pPr>
      <w:rPr>
        <w:rFonts w:cs="Times New Roman"/>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suff w:val="space"/>
      <w:lvlText w:val="Figure %1.%2.%3.%4.%5.%6.%7 —"/>
      <w:lvlJc w:val="left"/>
      <w:pPr>
        <w:ind w:left="0" w:firstLine="0"/>
      </w:pPr>
      <w:rPr>
        <w:rFonts w:cs="Times New Roman"/>
      </w:rPr>
    </w:lvl>
    <w:lvl w:ilvl="7">
      <w:start w:val="1"/>
      <w:numFmt w:val="decimal"/>
      <w:suff w:val="space"/>
      <w:lvlText w:val="Table %1.%2.%3.%4.%5.%6.%7.%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39" w15:restartNumberingAfterBreak="0">
    <w:nsid w:val="2547409E"/>
    <w:multiLevelType w:val="hybridMultilevel"/>
    <w:tmpl w:val="D5E8C1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D3F1466"/>
    <w:multiLevelType w:val="hybridMultilevel"/>
    <w:tmpl w:val="3C82B7BE"/>
    <w:lvl w:ilvl="0" w:tplc="4C666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D16A5F"/>
    <w:multiLevelType w:val="hybridMultilevel"/>
    <w:tmpl w:val="2E8C2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34BB30BF"/>
    <w:multiLevelType w:val="hybridMultilevel"/>
    <w:tmpl w:val="80E8B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57764BE"/>
    <w:multiLevelType w:val="hybridMultilevel"/>
    <w:tmpl w:val="EBAA99FC"/>
    <w:lvl w:ilvl="0" w:tplc="2E42178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36E102A0"/>
    <w:multiLevelType w:val="multilevel"/>
    <w:tmpl w:val="D422D9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3835757F"/>
    <w:multiLevelType w:val="hybridMultilevel"/>
    <w:tmpl w:val="D4042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387D4433"/>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5" w15:restartNumberingAfterBreak="0">
    <w:nsid w:val="38A14409"/>
    <w:multiLevelType w:val="hybridMultilevel"/>
    <w:tmpl w:val="BF549A52"/>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6" w15:restartNumberingAfterBreak="0">
    <w:nsid w:val="394830C0"/>
    <w:multiLevelType w:val="hybridMultilevel"/>
    <w:tmpl w:val="F664EF48"/>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AB8696A"/>
    <w:multiLevelType w:val="hybridMultilevel"/>
    <w:tmpl w:val="71621636"/>
    <w:lvl w:ilvl="0" w:tplc="2950436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F6C5109"/>
    <w:multiLevelType w:val="multilevel"/>
    <w:tmpl w:val="F8F0AB7C"/>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61"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425C742A"/>
    <w:multiLevelType w:val="hybridMultilevel"/>
    <w:tmpl w:val="441C5322"/>
    <w:lvl w:ilvl="0" w:tplc="7F822148">
      <w:start w:val="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65"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68"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9"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4FE410E0"/>
    <w:multiLevelType w:val="hybridMultilevel"/>
    <w:tmpl w:val="E384F092"/>
    <w:lvl w:ilvl="0" w:tplc="69C2B276">
      <w:start w:val="1"/>
      <w:numFmt w:val="bullet"/>
      <w:lvlText w:val="-"/>
      <w:lvlJc w:val="left"/>
      <w:pPr>
        <w:ind w:left="792" w:hanging="360"/>
      </w:pPr>
      <w:rPr>
        <w:rFonts w:ascii="Times New Roman" w:eastAsia="MS Mincho"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1"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5"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76" w15:restartNumberingAfterBreak="0">
    <w:nsid w:val="545A3E8E"/>
    <w:multiLevelType w:val="hybridMultilevel"/>
    <w:tmpl w:val="25BAC950"/>
    <w:lvl w:ilvl="0" w:tplc="F5BE0A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7"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78"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A0700F5"/>
    <w:multiLevelType w:val="hybridMultilevel"/>
    <w:tmpl w:val="CDF49E70"/>
    <w:lvl w:ilvl="0" w:tplc="2EE2EBD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ABD4D76"/>
    <w:multiLevelType w:val="hybridMultilevel"/>
    <w:tmpl w:val="9E20E0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15:restartNumberingAfterBreak="0">
    <w:nsid w:val="5E971A6F"/>
    <w:multiLevelType w:val="multilevel"/>
    <w:tmpl w:val="8FF4F9A8"/>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84"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5" w15:restartNumberingAfterBreak="0">
    <w:nsid w:val="5F28591E"/>
    <w:multiLevelType w:val="hybridMultilevel"/>
    <w:tmpl w:val="365A9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5FA17602"/>
    <w:multiLevelType w:val="hybridMultilevel"/>
    <w:tmpl w:val="EFCA993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FCF4924"/>
    <w:multiLevelType w:val="hybridMultilevel"/>
    <w:tmpl w:val="6CC0A0C4"/>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19C5738"/>
    <w:multiLevelType w:val="multilevel"/>
    <w:tmpl w:val="6D249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3"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67420D04"/>
    <w:multiLevelType w:val="hybridMultilevel"/>
    <w:tmpl w:val="A89AA2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8613083"/>
    <w:multiLevelType w:val="hybridMultilevel"/>
    <w:tmpl w:val="A44A574C"/>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96"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97" w15:restartNumberingAfterBreak="0">
    <w:nsid w:val="6B2C44B9"/>
    <w:multiLevelType w:val="hybridMultilevel"/>
    <w:tmpl w:val="47DAD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B5F6547"/>
    <w:multiLevelType w:val="multilevel"/>
    <w:tmpl w:val="25802B1C"/>
    <w:lvl w:ilvl="0">
      <w:start w:val="4"/>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0" w15:restartNumberingAfterBreak="0">
    <w:nsid w:val="6CB22F6A"/>
    <w:multiLevelType w:val="hybridMultilevel"/>
    <w:tmpl w:val="757EEF9C"/>
    <w:lvl w:ilvl="0" w:tplc="08ACEB1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6D5E0DB3"/>
    <w:multiLevelType w:val="hybridMultilevel"/>
    <w:tmpl w:val="B7584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2" w15:restartNumberingAfterBreak="0">
    <w:nsid w:val="6D702595"/>
    <w:multiLevelType w:val="multilevel"/>
    <w:tmpl w:val="1EF892A2"/>
    <w:lvl w:ilvl="0">
      <w:start w:val="1"/>
      <w:numFmt w:val="decimal"/>
      <w:pStyle w:val="Heading1"/>
      <w:lvlText w:val="%1"/>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3"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5" w15:restartNumberingAfterBreak="0">
    <w:nsid w:val="722B22E1"/>
    <w:multiLevelType w:val="hybridMultilevel"/>
    <w:tmpl w:val="87486146"/>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28705AE"/>
    <w:multiLevelType w:val="hybridMultilevel"/>
    <w:tmpl w:val="472CEDB4"/>
    <w:lvl w:ilvl="0" w:tplc="DEAE53B6">
      <w:start w:val="1"/>
      <w:numFmt w:val="decimal"/>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108" w15:restartNumberingAfterBreak="0">
    <w:nsid w:val="72880A28"/>
    <w:multiLevelType w:val="multilevel"/>
    <w:tmpl w:val="9F5AB1AE"/>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9"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743262B2"/>
    <w:multiLevelType w:val="hybridMultilevel"/>
    <w:tmpl w:val="9ABA6A46"/>
    <w:lvl w:ilvl="0" w:tplc="1F3221A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3" w15:restartNumberingAfterBreak="0">
    <w:nsid w:val="772C2A41"/>
    <w:multiLevelType w:val="hybridMultilevel"/>
    <w:tmpl w:val="6268B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74C69A2"/>
    <w:multiLevelType w:val="hybridMultilevel"/>
    <w:tmpl w:val="E1122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89005E9"/>
    <w:multiLevelType w:val="hybridMultilevel"/>
    <w:tmpl w:val="D908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2"/>
  </w:num>
  <w:num w:numId="2">
    <w:abstractNumId w:val="22"/>
  </w:num>
  <w:num w:numId="3">
    <w:abstractNumId w:val="112"/>
  </w:num>
  <w:num w:numId="4">
    <w:abstractNumId w:val="52"/>
  </w:num>
  <w:num w:numId="5">
    <w:abstractNumId w:val="65"/>
  </w:num>
  <w:num w:numId="6">
    <w:abstractNumId w:val="23"/>
  </w:num>
  <w:num w:numId="7">
    <w:abstractNumId w:val="21"/>
  </w:num>
  <w:num w:numId="8">
    <w:abstractNumId w:val="49"/>
  </w:num>
  <w:num w:numId="9">
    <w:abstractNumId w:val="109"/>
  </w:num>
  <w:num w:numId="10">
    <w:abstractNumId w:val="10"/>
  </w:num>
  <w:num w:numId="11">
    <w:abstractNumId w:val="67"/>
  </w:num>
  <w:num w:numId="12">
    <w:abstractNumId w:val="71"/>
  </w:num>
  <w:num w:numId="13">
    <w:abstractNumId w:val="100"/>
  </w:num>
  <w:num w:numId="14">
    <w:abstractNumId w:val="80"/>
  </w:num>
  <w:num w:numId="15">
    <w:abstractNumId w:val="81"/>
  </w:num>
  <w:num w:numId="16">
    <w:abstractNumId w:val="48"/>
  </w:num>
  <w:num w:numId="17">
    <w:abstractNumId w:val="114"/>
  </w:num>
  <w:num w:numId="18">
    <w:abstractNumId w:val="97"/>
  </w:num>
  <w:num w:numId="19">
    <w:abstractNumId w:val="70"/>
  </w:num>
  <w:num w:numId="20">
    <w:abstractNumId w:val="16"/>
  </w:num>
  <w:num w:numId="21">
    <w:abstractNumId w:val="78"/>
  </w:num>
  <w:num w:numId="22">
    <w:abstractNumId w:val="58"/>
  </w:num>
  <w:num w:numId="23">
    <w:abstractNumId w:val="33"/>
  </w:num>
  <w:num w:numId="24">
    <w:abstractNumId w:val="111"/>
  </w:num>
  <w:num w:numId="25">
    <w:abstractNumId w:val="47"/>
  </w:num>
  <w:num w:numId="26">
    <w:abstractNumId w:val="102"/>
  </w:num>
  <w:num w:numId="27">
    <w:abstractNumId w:val="102"/>
  </w:num>
  <w:num w:numId="28">
    <w:abstractNumId w:val="25"/>
  </w:num>
  <w:num w:numId="29">
    <w:abstractNumId w:val="106"/>
  </w:num>
  <w:num w:numId="30">
    <w:abstractNumId w:val="29"/>
  </w:num>
  <w:num w:numId="31">
    <w:abstractNumId w:val="50"/>
  </w:num>
  <w:num w:numId="32">
    <w:abstractNumId w:val="53"/>
  </w:num>
  <w:num w:numId="33">
    <w:abstractNumId w:val="68"/>
  </w:num>
  <w:num w:numId="34">
    <w:abstractNumId w:val="32"/>
  </w:num>
  <w:num w:numId="35">
    <w:abstractNumId w:val="93"/>
  </w:num>
  <w:num w:numId="36">
    <w:abstractNumId w:val="63"/>
  </w:num>
  <w:num w:numId="37">
    <w:abstractNumId w:val="89"/>
  </w:num>
  <w:num w:numId="38">
    <w:abstractNumId w:val="72"/>
  </w:num>
  <w:num w:numId="39">
    <w:abstractNumId w:val="35"/>
  </w:num>
  <w:num w:numId="40">
    <w:abstractNumId w:val="88"/>
  </w:num>
  <w:num w:numId="41">
    <w:abstractNumId w:val="43"/>
  </w:num>
  <w:num w:numId="42">
    <w:abstractNumId w:val="110"/>
  </w:num>
  <w:num w:numId="43">
    <w:abstractNumId w:val="116"/>
  </w:num>
  <w:num w:numId="44">
    <w:abstractNumId w:val="87"/>
  </w:num>
  <w:num w:numId="45">
    <w:abstractNumId w:val="105"/>
  </w:num>
  <w:num w:numId="46">
    <w:abstractNumId w:val="56"/>
  </w:num>
  <w:num w:numId="47">
    <w:abstractNumId w:val="90"/>
  </w:num>
  <w:num w:numId="48">
    <w:abstractNumId w:val="64"/>
  </w:num>
  <w:num w:numId="49">
    <w:abstractNumId w:val="115"/>
  </w:num>
  <w:num w:numId="50">
    <w:abstractNumId w:val="73"/>
  </w:num>
  <w:num w:numId="51">
    <w:abstractNumId w:val="66"/>
  </w:num>
  <w:num w:numId="52">
    <w:abstractNumId w:val="14"/>
  </w:num>
  <w:num w:numId="53">
    <w:abstractNumId w:val="24"/>
  </w:num>
  <w:num w:numId="54">
    <w:abstractNumId w:val="18"/>
  </w:num>
  <w:num w:numId="55">
    <w:abstractNumId w:val="51"/>
  </w:num>
  <w:num w:numId="56">
    <w:abstractNumId w:val="59"/>
  </w:num>
  <w:num w:numId="57">
    <w:abstractNumId w:val="5"/>
  </w:num>
  <w:num w:numId="58">
    <w:abstractNumId w:val="0"/>
  </w:num>
  <w:num w:numId="59">
    <w:abstractNumId w:val="46"/>
  </w:num>
  <w:num w:numId="60">
    <w:abstractNumId w:val="117"/>
  </w:num>
  <w:num w:numId="61">
    <w:abstractNumId w:val="108"/>
  </w:num>
  <w:num w:numId="62">
    <w:abstractNumId w:val="74"/>
  </w:num>
  <w:num w:numId="63">
    <w:abstractNumId w:val="13"/>
  </w:num>
  <w:num w:numId="64">
    <w:abstractNumId w:val="95"/>
  </w:num>
  <w:num w:numId="65">
    <w:abstractNumId w:val="11"/>
  </w:num>
  <w:num w:numId="66">
    <w:abstractNumId w:val="39"/>
  </w:num>
  <w:num w:numId="67">
    <w:abstractNumId w:val="86"/>
  </w:num>
  <w:num w:numId="68">
    <w:abstractNumId w:val="113"/>
  </w:num>
  <w:num w:numId="69">
    <w:abstractNumId w:val="6"/>
  </w:num>
  <w:num w:numId="70">
    <w:abstractNumId w:val="37"/>
  </w:num>
  <w:num w:numId="71">
    <w:abstractNumId w:val="42"/>
  </w:num>
  <w:num w:numId="72">
    <w:abstractNumId w:val="38"/>
  </w:num>
  <w:num w:numId="7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1"/>
  </w:num>
  <w:num w:numId="75">
    <w:abstractNumId w:val="60"/>
  </w:num>
  <w:num w:numId="76">
    <w:abstractNumId w:val="85"/>
  </w:num>
  <w:num w:numId="77">
    <w:abstractNumId w:val="94"/>
  </w:num>
  <w:num w:numId="78">
    <w:abstractNumId w:val="62"/>
  </w:num>
  <w:num w:numId="79">
    <w:abstractNumId w:val="34"/>
  </w:num>
  <w:num w:numId="80">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81">
    <w:abstractNumId w:val="99"/>
  </w:num>
  <w:num w:numId="82">
    <w:abstractNumId w:val="28"/>
  </w:num>
  <w:num w:numId="83">
    <w:abstractNumId w:val="91"/>
  </w:num>
  <w:num w:numId="84">
    <w:abstractNumId w:val="76"/>
  </w:num>
  <w:num w:numId="85">
    <w:abstractNumId w:val="20"/>
  </w:num>
  <w:num w:numId="86">
    <w:abstractNumId w:val="98"/>
  </w:num>
  <w:num w:numId="87">
    <w:abstractNumId w:val="4"/>
  </w:num>
  <w:num w:numId="88">
    <w:abstractNumId w:val="103"/>
  </w:num>
  <w:num w:numId="89">
    <w:abstractNumId w:val="55"/>
  </w:num>
  <w:num w:numId="90">
    <w:abstractNumId w:val="31"/>
  </w:num>
  <w:num w:numId="91">
    <w:abstractNumId w:val="17"/>
  </w:num>
  <w:num w:numId="92">
    <w:abstractNumId w:val="3"/>
  </w:num>
  <w:num w:numId="93">
    <w:abstractNumId w:val="2"/>
  </w:num>
  <w:num w:numId="94">
    <w:abstractNumId w:val="1"/>
  </w:num>
  <w:num w:numId="95">
    <w:abstractNumId w:val="54"/>
  </w:num>
  <w:num w:numId="96">
    <w:abstractNumId w:val="83"/>
  </w:num>
  <w:num w:numId="97">
    <w:abstractNumId w:val="45"/>
  </w:num>
  <w:num w:numId="98">
    <w:abstractNumId w:val="57"/>
  </w:num>
  <w:num w:numId="99">
    <w:abstractNumId w:val="9"/>
  </w:num>
  <w:num w:numId="100">
    <w:abstractNumId w:val="92"/>
  </w:num>
  <w:num w:numId="101">
    <w:abstractNumId w:val="82"/>
  </w:num>
  <w:num w:numId="102">
    <w:abstractNumId w:val="84"/>
  </w:num>
  <w:num w:numId="103">
    <w:abstractNumId w:val="107"/>
  </w:num>
  <w:num w:numId="104">
    <w:abstractNumId w:val="69"/>
  </w:num>
  <w:num w:numId="105">
    <w:abstractNumId w:val="36"/>
  </w:num>
  <w:num w:numId="106">
    <w:abstractNumId w:val="44"/>
  </w:num>
  <w:num w:numId="107">
    <w:abstractNumId w:val="96"/>
  </w:num>
  <w:num w:numId="108">
    <w:abstractNumId w:val="104"/>
  </w:num>
  <w:num w:numId="109">
    <w:abstractNumId w:val="61"/>
  </w:num>
  <w:num w:numId="110">
    <w:abstractNumId w:val="75"/>
  </w:num>
  <w:num w:numId="111">
    <w:abstractNumId w:val="15"/>
  </w:num>
  <w:num w:numId="112">
    <w:abstractNumId w:val="77"/>
  </w:num>
  <w:num w:numId="113">
    <w:abstractNumId w:val="41"/>
  </w:num>
  <w:num w:numId="114">
    <w:abstractNumId w:val="12"/>
  </w:num>
  <w:num w:numId="115">
    <w:abstractNumId w:val="19"/>
  </w:num>
  <w:num w:numId="116">
    <w:abstractNumId w:val="27"/>
  </w:num>
  <w:num w:numId="117">
    <w:abstractNumId w:val="26"/>
  </w:num>
  <w:num w:numId="118">
    <w:abstractNumId w:val="79"/>
  </w:num>
  <w:num w:numId="119">
    <w:abstractNumId w:val="40"/>
  </w:num>
  <w:num w:numId="120">
    <w:abstractNumId w:val="8"/>
  </w:num>
  <w:num w:numId="121">
    <w:abstractNumId w:val="30"/>
  </w:num>
  <w:numIdMacAtCleanup w:val="1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Ye-Kui Wang (d1)">
    <w15:presenceInfo w15:providerId="None" w15:userId="Ye-Kui Wang (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32709"/>
    <w:rsid w:val="00002217"/>
    <w:rsid w:val="00013790"/>
    <w:rsid w:val="0001512E"/>
    <w:rsid w:val="00020C69"/>
    <w:rsid w:val="000237A2"/>
    <w:rsid w:val="0002499C"/>
    <w:rsid w:val="00025A67"/>
    <w:rsid w:val="00030AD0"/>
    <w:rsid w:val="000323CE"/>
    <w:rsid w:val="00032709"/>
    <w:rsid w:val="00032A0E"/>
    <w:rsid w:val="000360D3"/>
    <w:rsid w:val="00037555"/>
    <w:rsid w:val="00045D8C"/>
    <w:rsid w:val="000518B1"/>
    <w:rsid w:val="00051D0D"/>
    <w:rsid w:val="00052EB7"/>
    <w:rsid w:val="00057DA2"/>
    <w:rsid w:val="0006001F"/>
    <w:rsid w:val="0006096E"/>
    <w:rsid w:val="00063D21"/>
    <w:rsid w:val="00064720"/>
    <w:rsid w:val="000651FF"/>
    <w:rsid w:val="0007543D"/>
    <w:rsid w:val="000778F8"/>
    <w:rsid w:val="00080DAC"/>
    <w:rsid w:val="0008137D"/>
    <w:rsid w:val="0009330F"/>
    <w:rsid w:val="00093F5A"/>
    <w:rsid w:val="00094B3F"/>
    <w:rsid w:val="00097055"/>
    <w:rsid w:val="00097E82"/>
    <w:rsid w:val="000A06E5"/>
    <w:rsid w:val="000A0BA4"/>
    <w:rsid w:val="000A28E0"/>
    <w:rsid w:val="000A307B"/>
    <w:rsid w:val="000B3FFF"/>
    <w:rsid w:val="000C5808"/>
    <w:rsid w:val="000C75E0"/>
    <w:rsid w:val="000D34CE"/>
    <w:rsid w:val="000D47B8"/>
    <w:rsid w:val="000D58DC"/>
    <w:rsid w:val="000E4981"/>
    <w:rsid w:val="000E6082"/>
    <w:rsid w:val="000E6AA6"/>
    <w:rsid w:val="000F278B"/>
    <w:rsid w:val="000F3F36"/>
    <w:rsid w:val="00102509"/>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45107"/>
    <w:rsid w:val="0014514A"/>
    <w:rsid w:val="0014577E"/>
    <w:rsid w:val="00146509"/>
    <w:rsid w:val="00146B2F"/>
    <w:rsid w:val="00150931"/>
    <w:rsid w:val="00153023"/>
    <w:rsid w:val="00154BCD"/>
    <w:rsid w:val="001676B9"/>
    <w:rsid w:val="00171211"/>
    <w:rsid w:val="00173A50"/>
    <w:rsid w:val="0017476B"/>
    <w:rsid w:val="00180423"/>
    <w:rsid w:val="00184896"/>
    <w:rsid w:val="00190C98"/>
    <w:rsid w:val="001920B7"/>
    <w:rsid w:val="00194D0D"/>
    <w:rsid w:val="001A0579"/>
    <w:rsid w:val="001A13E2"/>
    <w:rsid w:val="001A2EF3"/>
    <w:rsid w:val="001A60D5"/>
    <w:rsid w:val="001A6786"/>
    <w:rsid w:val="001A77B5"/>
    <w:rsid w:val="001C122D"/>
    <w:rsid w:val="001C2B74"/>
    <w:rsid w:val="001C3C14"/>
    <w:rsid w:val="001C4B6A"/>
    <w:rsid w:val="001C4CCD"/>
    <w:rsid w:val="001C6184"/>
    <w:rsid w:val="001D12E4"/>
    <w:rsid w:val="001D3719"/>
    <w:rsid w:val="001D56A9"/>
    <w:rsid w:val="001E10FB"/>
    <w:rsid w:val="001E4B8A"/>
    <w:rsid w:val="001E4D9B"/>
    <w:rsid w:val="001E6EEC"/>
    <w:rsid w:val="001F0CC7"/>
    <w:rsid w:val="001F3C5D"/>
    <w:rsid w:val="001F57AF"/>
    <w:rsid w:val="001F5A02"/>
    <w:rsid w:val="001F5E81"/>
    <w:rsid w:val="00200029"/>
    <w:rsid w:val="00202B62"/>
    <w:rsid w:val="002039FE"/>
    <w:rsid w:val="00215391"/>
    <w:rsid w:val="002215FF"/>
    <w:rsid w:val="00221F51"/>
    <w:rsid w:val="00226563"/>
    <w:rsid w:val="00235336"/>
    <w:rsid w:val="002479AB"/>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B23C2"/>
    <w:rsid w:val="002B2FD2"/>
    <w:rsid w:val="002C4A1A"/>
    <w:rsid w:val="002C7177"/>
    <w:rsid w:val="002C7F0F"/>
    <w:rsid w:val="002D5BA5"/>
    <w:rsid w:val="002D7993"/>
    <w:rsid w:val="002E02B6"/>
    <w:rsid w:val="002E1637"/>
    <w:rsid w:val="002E2C1A"/>
    <w:rsid w:val="002E6094"/>
    <w:rsid w:val="003011F3"/>
    <w:rsid w:val="0030631B"/>
    <w:rsid w:val="00306BA6"/>
    <w:rsid w:val="00311615"/>
    <w:rsid w:val="00313A95"/>
    <w:rsid w:val="00317A4B"/>
    <w:rsid w:val="0033190F"/>
    <w:rsid w:val="003349A7"/>
    <w:rsid w:val="00341409"/>
    <w:rsid w:val="003439FD"/>
    <w:rsid w:val="00352E41"/>
    <w:rsid w:val="003573DE"/>
    <w:rsid w:val="0036721F"/>
    <w:rsid w:val="00373451"/>
    <w:rsid w:val="003761B2"/>
    <w:rsid w:val="00384129"/>
    <w:rsid w:val="00385EA4"/>
    <w:rsid w:val="00391E9B"/>
    <w:rsid w:val="00392645"/>
    <w:rsid w:val="00396830"/>
    <w:rsid w:val="003972C4"/>
    <w:rsid w:val="003976B4"/>
    <w:rsid w:val="003A3207"/>
    <w:rsid w:val="003A38B6"/>
    <w:rsid w:val="003A5DEA"/>
    <w:rsid w:val="003B2E79"/>
    <w:rsid w:val="003C0AEC"/>
    <w:rsid w:val="003C2BAB"/>
    <w:rsid w:val="003C31FB"/>
    <w:rsid w:val="003C62D6"/>
    <w:rsid w:val="003C69C4"/>
    <w:rsid w:val="003C7AB6"/>
    <w:rsid w:val="003D7359"/>
    <w:rsid w:val="003E104B"/>
    <w:rsid w:val="003E1E52"/>
    <w:rsid w:val="003E6A4C"/>
    <w:rsid w:val="003F2E56"/>
    <w:rsid w:val="003F6E4A"/>
    <w:rsid w:val="00400239"/>
    <w:rsid w:val="00406247"/>
    <w:rsid w:val="004067A0"/>
    <w:rsid w:val="004070C3"/>
    <w:rsid w:val="0040751A"/>
    <w:rsid w:val="0041116D"/>
    <w:rsid w:val="00417F8B"/>
    <w:rsid w:val="00422044"/>
    <w:rsid w:val="00425379"/>
    <w:rsid w:val="00426E8E"/>
    <w:rsid w:val="00434ADB"/>
    <w:rsid w:val="00435563"/>
    <w:rsid w:val="00437151"/>
    <w:rsid w:val="00441368"/>
    <w:rsid w:val="00455D7E"/>
    <w:rsid w:val="00462D9A"/>
    <w:rsid w:val="00464313"/>
    <w:rsid w:val="0046449E"/>
    <w:rsid w:val="00465389"/>
    <w:rsid w:val="00467923"/>
    <w:rsid w:val="00467971"/>
    <w:rsid w:val="0047210E"/>
    <w:rsid w:val="00472DAE"/>
    <w:rsid w:val="00474C19"/>
    <w:rsid w:val="00485AC9"/>
    <w:rsid w:val="00494821"/>
    <w:rsid w:val="00496675"/>
    <w:rsid w:val="004A44EF"/>
    <w:rsid w:val="004A5585"/>
    <w:rsid w:val="004B38CA"/>
    <w:rsid w:val="004D2FF8"/>
    <w:rsid w:val="004D64B6"/>
    <w:rsid w:val="004E0C82"/>
    <w:rsid w:val="004E1E01"/>
    <w:rsid w:val="004E49FB"/>
    <w:rsid w:val="004E5FB5"/>
    <w:rsid w:val="004E7C04"/>
    <w:rsid w:val="004F0ACC"/>
    <w:rsid w:val="004F49FD"/>
    <w:rsid w:val="004F593C"/>
    <w:rsid w:val="00502D36"/>
    <w:rsid w:val="00504AEF"/>
    <w:rsid w:val="00505D3C"/>
    <w:rsid w:val="005064FD"/>
    <w:rsid w:val="005129EE"/>
    <w:rsid w:val="005132BF"/>
    <w:rsid w:val="00516F9C"/>
    <w:rsid w:val="0052544E"/>
    <w:rsid w:val="0053233B"/>
    <w:rsid w:val="0053563D"/>
    <w:rsid w:val="005403C6"/>
    <w:rsid w:val="0054391B"/>
    <w:rsid w:val="00547B4C"/>
    <w:rsid w:val="005565BE"/>
    <w:rsid w:val="00557EDB"/>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4680"/>
    <w:rsid w:val="005B0DB3"/>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5A92"/>
    <w:rsid w:val="00627749"/>
    <w:rsid w:val="006323E5"/>
    <w:rsid w:val="00632565"/>
    <w:rsid w:val="00632A62"/>
    <w:rsid w:val="0063414E"/>
    <w:rsid w:val="0063569A"/>
    <w:rsid w:val="0063664B"/>
    <w:rsid w:val="00643BD9"/>
    <w:rsid w:val="00650C9A"/>
    <w:rsid w:val="006517F5"/>
    <w:rsid w:val="00651E7D"/>
    <w:rsid w:val="0065248F"/>
    <w:rsid w:val="00656EEB"/>
    <w:rsid w:val="00660793"/>
    <w:rsid w:val="006736C6"/>
    <w:rsid w:val="00677E36"/>
    <w:rsid w:val="00685762"/>
    <w:rsid w:val="006864BC"/>
    <w:rsid w:val="00686EE6"/>
    <w:rsid w:val="006A019E"/>
    <w:rsid w:val="006A1802"/>
    <w:rsid w:val="006A37F7"/>
    <w:rsid w:val="006A5665"/>
    <w:rsid w:val="006B2D08"/>
    <w:rsid w:val="006B3C4A"/>
    <w:rsid w:val="006C59BA"/>
    <w:rsid w:val="006D4315"/>
    <w:rsid w:val="006D5C63"/>
    <w:rsid w:val="006E2AB0"/>
    <w:rsid w:val="006E2D0D"/>
    <w:rsid w:val="006E3607"/>
    <w:rsid w:val="006E3EF3"/>
    <w:rsid w:val="006F0785"/>
    <w:rsid w:val="006F40EB"/>
    <w:rsid w:val="006F642F"/>
    <w:rsid w:val="006F77A1"/>
    <w:rsid w:val="00713EC3"/>
    <w:rsid w:val="00715DF2"/>
    <w:rsid w:val="00717E1B"/>
    <w:rsid w:val="0072051D"/>
    <w:rsid w:val="007212F6"/>
    <w:rsid w:val="00723D77"/>
    <w:rsid w:val="007260D5"/>
    <w:rsid w:val="00727E5A"/>
    <w:rsid w:val="00731536"/>
    <w:rsid w:val="007320EA"/>
    <w:rsid w:val="0074220F"/>
    <w:rsid w:val="0074290E"/>
    <w:rsid w:val="0074602C"/>
    <w:rsid w:val="00751344"/>
    <w:rsid w:val="00770292"/>
    <w:rsid w:val="00786CDC"/>
    <w:rsid w:val="007A036C"/>
    <w:rsid w:val="007A1A74"/>
    <w:rsid w:val="007A5186"/>
    <w:rsid w:val="007B7543"/>
    <w:rsid w:val="007C2FE6"/>
    <w:rsid w:val="007C7F97"/>
    <w:rsid w:val="007D06BF"/>
    <w:rsid w:val="007D30A0"/>
    <w:rsid w:val="007E1CAC"/>
    <w:rsid w:val="007E4601"/>
    <w:rsid w:val="007E64CF"/>
    <w:rsid w:val="007F0834"/>
    <w:rsid w:val="007F1565"/>
    <w:rsid w:val="007F27E5"/>
    <w:rsid w:val="007F2E7F"/>
    <w:rsid w:val="007F3FEE"/>
    <w:rsid w:val="007F4EF3"/>
    <w:rsid w:val="007F5148"/>
    <w:rsid w:val="007F6CFB"/>
    <w:rsid w:val="007F7901"/>
    <w:rsid w:val="008010D7"/>
    <w:rsid w:val="00804909"/>
    <w:rsid w:val="00805F0B"/>
    <w:rsid w:val="00813221"/>
    <w:rsid w:val="0081555E"/>
    <w:rsid w:val="008177EE"/>
    <w:rsid w:val="008263BE"/>
    <w:rsid w:val="00830766"/>
    <w:rsid w:val="008312FD"/>
    <w:rsid w:val="008362E7"/>
    <w:rsid w:val="00841D3A"/>
    <w:rsid w:val="00853BF6"/>
    <w:rsid w:val="00856680"/>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B052F"/>
    <w:rsid w:val="008B553A"/>
    <w:rsid w:val="008B6198"/>
    <w:rsid w:val="008B733D"/>
    <w:rsid w:val="008C1FDA"/>
    <w:rsid w:val="008C66C9"/>
    <w:rsid w:val="008C6795"/>
    <w:rsid w:val="008C6832"/>
    <w:rsid w:val="008C7A53"/>
    <w:rsid w:val="008D2643"/>
    <w:rsid w:val="008D4877"/>
    <w:rsid w:val="008D63C4"/>
    <w:rsid w:val="008D6636"/>
    <w:rsid w:val="008E2AD5"/>
    <w:rsid w:val="008E3896"/>
    <w:rsid w:val="008E6FB3"/>
    <w:rsid w:val="008E7242"/>
    <w:rsid w:val="008E7E59"/>
    <w:rsid w:val="008F3624"/>
    <w:rsid w:val="00903750"/>
    <w:rsid w:val="00905C89"/>
    <w:rsid w:val="00911052"/>
    <w:rsid w:val="00911FA3"/>
    <w:rsid w:val="009156C9"/>
    <w:rsid w:val="009157D7"/>
    <w:rsid w:val="00915EE0"/>
    <w:rsid w:val="00916286"/>
    <w:rsid w:val="0091630B"/>
    <w:rsid w:val="0091771D"/>
    <w:rsid w:val="009177C6"/>
    <w:rsid w:val="00921230"/>
    <w:rsid w:val="009264CB"/>
    <w:rsid w:val="00930EF2"/>
    <w:rsid w:val="00931335"/>
    <w:rsid w:val="009315F3"/>
    <w:rsid w:val="00931BDE"/>
    <w:rsid w:val="00936A0D"/>
    <w:rsid w:val="00937076"/>
    <w:rsid w:val="00937AE4"/>
    <w:rsid w:val="00942FA1"/>
    <w:rsid w:val="009438F9"/>
    <w:rsid w:val="00945CFE"/>
    <w:rsid w:val="009502E5"/>
    <w:rsid w:val="00951E3B"/>
    <w:rsid w:val="00955C60"/>
    <w:rsid w:val="00957A78"/>
    <w:rsid w:val="00960A19"/>
    <w:rsid w:val="00964C27"/>
    <w:rsid w:val="00967B69"/>
    <w:rsid w:val="00972379"/>
    <w:rsid w:val="00976358"/>
    <w:rsid w:val="0097742E"/>
    <w:rsid w:val="009815FE"/>
    <w:rsid w:val="00982BB8"/>
    <w:rsid w:val="009836C5"/>
    <w:rsid w:val="00985F1C"/>
    <w:rsid w:val="0099638F"/>
    <w:rsid w:val="00996ED4"/>
    <w:rsid w:val="00997DF9"/>
    <w:rsid w:val="009A2BBB"/>
    <w:rsid w:val="009B3C38"/>
    <w:rsid w:val="009B7467"/>
    <w:rsid w:val="009C0F46"/>
    <w:rsid w:val="009C2020"/>
    <w:rsid w:val="009C2439"/>
    <w:rsid w:val="009C3B82"/>
    <w:rsid w:val="009C7DCE"/>
    <w:rsid w:val="009D0066"/>
    <w:rsid w:val="009D03C3"/>
    <w:rsid w:val="009D2F2A"/>
    <w:rsid w:val="009D3D2F"/>
    <w:rsid w:val="009D67CD"/>
    <w:rsid w:val="009E022F"/>
    <w:rsid w:val="009E3F5E"/>
    <w:rsid w:val="009E5C91"/>
    <w:rsid w:val="009F5345"/>
    <w:rsid w:val="009F53E1"/>
    <w:rsid w:val="009F559E"/>
    <w:rsid w:val="009F5AC9"/>
    <w:rsid w:val="00A004ED"/>
    <w:rsid w:val="00A10C98"/>
    <w:rsid w:val="00A1197E"/>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1D9"/>
    <w:rsid w:val="00A443FF"/>
    <w:rsid w:val="00A464AB"/>
    <w:rsid w:val="00A54B13"/>
    <w:rsid w:val="00A56420"/>
    <w:rsid w:val="00A56E05"/>
    <w:rsid w:val="00A60D13"/>
    <w:rsid w:val="00A611CB"/>
    <w:rsid w:val="00A62976"/>
    <w:rsid w:val="00A67BCE"/>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7246"/>
    <w:rsid w:val="00AB0A71"/>
    <w:rsid w:val="00AB17FC"/>
    <w:rsid w:val="00AB2FC7"/>
    <w:rsid w:val="00AC1ACD"/>
    <w:rsid w:val="00AC4B4B"/>
    <w:rsid w:val="00AC6229"/>
    <w:rsid w:val="00AD2059"/>
    <w:rsid w:val="00AD2C70"/>
    <w:rsid w:val="00AD3156"/>
    <w:rsid w:val="00AD67C0"/>
    <w:rsid w:val="00AE175E"/>
    <w:rsid w:val="00AE4A0A"/>
    <w:rsid w:val="00AE5BF6"/>
    <w:rsid w:val="00AE725C"/>
    <w:rsid w:val="00AE7428"/>
    <w:rsid w:val="00AE7985"/>
    <w:rsid w:val="00B037D2"/>
    <w:rsid w:val="00B077A0"/>
    <w:rsid w:val="00B12E14"/>
    <w:rsid w:val="00B17CFA"/>
    <w:rsid w:val="00B21FC6"/>
    <w:rsid w:val="00B22D13"/>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9EF"/>
    <w:rsid w:val="00B82075"/>
    <w:rsid w:val="00B854A9"/>
    <w:rsid w:val="00B86BE8"/>
    <w:rsid w:val="00B92491"/>
    <w:rsid w:val="00B93996"/>
    <w:rsid w:val="00B963F4"/>
    <w:rsid w:val="00BA07E2"/>
    <w:rsid w:val="00BB154F"/>
    <w:rsid w:val="00BB53D3"/>
    <w:rsid w:val="00BD1631"/>
    <w:rsid w:val="00BD4E34"/>
    <w:rsid w:val="00BD5142"/>
    <w:rsid w:val="00BF09C8"/>
    <w:rsid w:val="00BF0BE1"/>
    <w:rsid w:val="00BF7A13"/>
    <w:rsid w:val="00C00A61"/>
    <w:rsid w:val="00C0488E"/>
    <w:rsid w:val="00C10A59"/>
    <w:rsid w:val="00C117CF"/>
    <w:rsid w:val="00C17627"/>
    <w:rsid w:val="00C23319"/>
    <w:rsid w:val="00C23643"/>
    <w:rsid w:val="00C241DA"/>
    <w:rsid w:val="00C248F1"/>
    <w:rsid w:val="00C4257E"/>
    <w:rsid w:val="00C433F5"/>
    <w:rsid w:val="00C47D34"/>
    <w:rsid w:val="00C5063F"/>
    <w:rsid w:val="00C530BD"/>
    <w:rsid w:val="00C53647"/>
    <w:rsid w:val="00C57039"/>
    <w:rsid w:val="00C666E8"/>
    <w:rsid w:val="00C76BFA"/>
    <w:rsid w:val="00C80F8A"/>
    <w:rsid w:val="00C81B9E"/>
    <w:rsid w:val="00C930D9"/>
    <w:rsid w:val="00C93E00"/>
    <w:rsid w:val="00CA1BC4"/>
    <w:rsid w:val="00CA1DB1"/>
    <w:rsid w:val="00CA66EB"/>
    <w:rsid w:val="00CB1860"/>
    <w:rsid w:val="00CB3CB3"/>
    <w:rsid w:val="00CB6FF9"/>
    <w:rsid w:val="00CC1CE8"/>
    <w:rsid w:val="00CC2EA8"/>
    <w:rsid w:val="00CC2F3F"/>
    <w:rsid w:val="00CC4CEA"/>
    <w:rsid w:val="00CC654F"/>
    <w:rsid w:val="00CD22B1"/>
    <w:rsid w:val="00CD2982"/>
    <w:rsid w:val="00CD2C38"/>
    <w:rsid w:val="00CE05F0"/>
    <w:rsid w:val="00CE372E"/>
    <w:rsid w:val="00CE5254"/>
    <w:rsid w:val="00CE5C4E"/>
    <w:rsid w:val="00CE795E"/>
    <w:rsid w:val="00CF3FD2"/>
    <w:rsid w:val="00CF73F9"/>
    <w:rsid w:val="00D15E90"/>
    <w:rsid w:val="00D15EFB"/>
    <w:rsid w:val="00D163E3"/>
    <w:rsid w:val="00D20036"/>
    <w:rsid w:val="00D22C70"/>
    <w:rsid w:val="00D22DF7"/>
    <w:rsid w:val="00D23CDA"/>
    <w:rsid w:val="00D319A4"/>
    <w:rsid w:val="00D357E0"/>
    <w:rsid w:val="00D5018C"/>
    <w:rsid w:val="00D5026A"/>
    <w:rsid w:val="00D56BFA"/>
    <w:rsid w:val="00D6054D"/>
    <w:rsid w:val="00D635B1"/>
    <w:rsid w:val="00D63663"/>
    <w:rsid w:val="00D664D3"/>
    <w:rsid w:val="00D66D9A"/>
    <w:rsid w:val="00D71877"/>
    <w:rsid w:val="00D727A9"/>
    <w:rsid w:val="00D74322"/>
    <w:rsid w:val="00D7560B"/>
    <w:rsid w:val="00D7571F"/>
    <w:rsid w:val="00D91758"/>
    <w:rsid w:val="00D92AB4"/>
    <w:rsid w:val="00D94135"/>
    <w:rsid w:val="00D95314"/>
    <w:rsid w:val="00DA0A51"/>
    <w:rsid w:val="00DA4F0C"/>
    <w:rsid w:val="00DA601D"/>
    <w:rsid w:val="00DB3208"/>
    <w:rsid w:val="00DC22E3"/>
    <w:rsid w:val="00DC7747"/>
    <w:rsid w:val="00DD00EE"/>
    <w:rsid w:val="00DD3EFC"/>
    <w:rsid w:val="00DE1F8F"/>
    <w:rsid w:val="00DE55A1"/>
    <w:rsid w:val="00DE663F"/>
    <w:rsid w:val="00DE6DAF"/>
    <w:rsid w:val="00DF2E1F"/>
    <w:rsid w:val="00E06288"/>
    <w:rsid w:val="00E069BB"/>
    <w:rsid w:val="00E0712A"/>
    <w:rsid w:val="00E07DA9"/>
    <w:rsid w:val="00E22D05"/>
    <w:rsid w:val="00E33038"/>
    <w:rsid w:val="00E37DC3"/>
    <w:rsid w:val="00E4182D"/>
    <w:rsid w:val="00E41A4E"/>
    <w:rsid w:val="00E41EDE"/>
    <w:rsid w:val="00E44084"/>
    <w:rsid w:val="00E538F6"/>
    <w:rsid w:val="00E547DE"/>
    <w:rsid w:val="00E57276"/>
    <w:rsid w:val="00E631CC"/>
    <w:rsid w:val="00E73B5A"/>
    <w:rsid w:val="00E80587"/>
    <w:rsid w:val="00E82434"/>
    <w:rsid w:val="00E90211"/>
    <w:rsid w:val="00E92D8D"/>
    <w:rsid w:val="00EA05B9"/>
    <w:rsid w:val="00EA083B"/>
    <w:rsid w:val="00EA1047"/>
    <w:rsid w:val="00EA2879"/>
    <w:rsid w:val="00EA2EEC"/>
    <w:rsid w:val="00EA48A7"/>
    <w:rsid w:val="00EA5591"/>
    <w:rsid w:val="00EB0E12"/>
    <w:rsid w:val="00EB1DE6"/>
    <w:rsid w:val="00EB3086"/>
    <w:rsid w:val="00EB32F8"/>
    <w:rsid w:val="00EC1810"/>
    <w:rsid w:val="00EC6552"/>
    <w:rsid w:val="00EE6C36"/>
    <w:rsid w:val="00EE7A50"/>
    <w:rsid w:val="00EF0CB1"/>
    <w:rsid w:val="00EF2BBA"/>
    <w:rsid w:val="00EF4509"/>
    <w:rsid w:val="00EF5351"/>
    <w:rsid w:val="00EF5675"/>
    <w:rsid w:val="00F00D66"/>
    <w:rsid w:val="00F017EB"/>
    <w:rsid w:val="00F02373"/>
    <w:rsid w:val="00F06FB8"/>
    <w:rsid w:val="00F13407"/>
    <w:rsid w:val="00F17704"/>
    <w:rsid w:val="00F21054"/>
    <w:rsid w:val="00F22337"/>
    <w:rsid w:val="00F228A4"/>
    <w:rsid w:val="00F257A6"/>
    <w:rsid w:val="00F33B32"/>
    <w:rsid w:val="00F349D0"/>
    <w:rsid w:val="00F40D50"/>
    <w:rsid w:val="00F42691"/>
    <w:rsid w:val="00F44EB3"/>
    <w:rsid w:val="00F51345"/>
    <w:rsid w:val="00F516ED"/>
    <w:rsid w:val="00F523A1"/>
    <w:rsid w:val="00F53D9E"/>
    <w:rsid w:val="00F566DF"/>
    <w:rsid w:val="00F601D2"/>
    <w:rsid w:val="00F6422A"/>
    <w:rsid w:val="00F6683C"/>
    <w:rsid w:val="00F67C2C"/>
    <w:rsid w:val="00F7024F"/>
    <w:rsid w:val="00F739E3"/>
    <w:rsid w:val="00F74D2F"/>
    <w:rsid w:val="00F80E92"/>
    <w:rsid w:val="00F82DD1"/>
    <w:rsid w:val="00F86398"/>
    <w:rsid w:val="00F92976"/>
    <w:rsid w:val="00F93D03"/>
    <w:rsid w:val="00F94851"/>
    <w:rsid w:val="00FA2BA0"/>
    <w:rsid w:val="00FA4ABF"/>
    <w:rsid w:val="00FA579A"/>
    <w:rsid w:val="00FB4295"/>
    <w:rsid w:val="00FC3AF4"/>
    <w:rsid w:val="00FC4763"/>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022F"/>
    <w:pPr>
      <w:widowControl w:val="0"/>
      <w:spacing w:after="200" w:line="276" w:lineRule="auto"/>
      <w:jc w:val="both"/>
    </w:pPr>
    <w:rPr>
      <w:rFonts w:eastAsia="Calibri"/>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numPr>
        <w:ilvl w:val="3"/>
        <w:numId w:val="1"/>
      </w:numPr>
      <w:spacing w:before="240" w:after="60"/>
      <w:outlineLvl w:val="3"/>
    </w:pPr>
    <w:rPr>
      <w:b/>
      <w:bCs/>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rsid w:val="00A741D6"/>
    <w:rPr>
      <w:rFonts w:ascii="Calibri" w:eastAsia="Calibri" w:hAnsi="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rsid w:val="00CC1CE8"/>
    <w:rPr>
      <w:rFonts w:ascii="Calibri" w:eastAsia="Calibri" w:hAnsi="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rsid w:val="00CC1CE8"/>
    <w:rPr>
      <w:rFonts w:ascii="Calibri" w:eastAsia="Calibri" w:hAnsi="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rsid w:val="00A741D6"/>
    <w:rPr>
      <w:rFonts w:ascii="Calibri" w:eastAsia="Calibri" w:hAnsi="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rsid w:val="00A741D6"/>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ascii="Calibri" w:eastAsia="Calibri" w:hAnsi="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177C6"/>
    <w:pPr>
      <w:tabs>
        <w:tab w:val="left" w:pos="480"/>
        <w:tab w:val="right" w:leader="dot" w:pos="9004"/>
      </w:tabs>
      <w:spacing w:after="40"/>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qFormat/>
    <w:rsid w:val="00DB3208"/>
    <w:pPr>
      <w:suppressLineNumbers/>
      <w:suppressAutoHyphens/>
    </w:pPr>
    <w:rPr>
      <w:rFonts w:ascii="Nimbus Roman No9 L" w:eastAsia="Nimbus Sans L" w:hAnsi="Nimbus Roman No9 L" w:cs="Tunga"/>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リスト段落,?? ??,?????,????,Lista1,列出段落"/>
    <w:basedOn w:val="Normal"/>
    <w:link w:val="ListParagraphChar"/>
    <w:uiPriority w:val="34"/>
    <w:qFormat/>
    <w:rsid w:val="00865788"/>
    <w:pPr>
      <w:autoSpaceDN w:val="0"/>
      <w:ind w:left="720"/>
      <w:contextualSpacing/>
      <w:textAlignment w:val="baseline"/>
    </w:pPr>
  </w:style>
  <w:style w:type="paragraph" w:styleId="Subtitle">
    <w:name w:val="Subtitle"/>
    <w:basedOn w:val="Normal"/>
    <w:next w:val="Normal"/>
    <w:link w:val="SubtitleChar"/>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widowControl/>
      <w:tabs>
        <w:tab w:val="left" w:pos="1080"/>
      </w:tabs>
      <w:spacing w:after="220" w:line="240" w:lineRule="auto"/>
      <w:jc w:val="left"/>
    </w:pPr>
    <w:rPr>
      <w:rFonts w:eastAsia="Times New Roman"/>
      <w:sz w:val="20"/>
      <w:szCs w:val="20"/>
      <w:lang w:val="en-GB" w:eastAsia="ja-JP"/>
    </w:rPr>
  </w:style>
  <w:style w:type="paragraph" w:customStyle="1" w:styleId="fields">
    <w:name w:val="fields"/>
    <w:basedOn w:val="Normal"/>
    <w:link w:val="fieldsZchn"/>
    <w:qFormat/>
    <w:rsid w:val="00097055"/>
    <w:pPr>
      <w:widowControl/>
      <w:tabs>
        <w:tab w:val="left" w:pos="1440"/>
        <w:tab w:val="left" w:pos="8010"/>
      </w:tabs>
      <w:spacing w:after="0" w:line="240" w:lineRule="auto"/>
      <w:ind w:left="720" w:hanging="360"/>
    </w:pPr>
    <w:rPr>
      <w:rFonts w:eastAsia="Times New Roman"/>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rFonts w:ascii="Cambria" w:hAnsi="Cambria"/>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rFonts w:ascii="Cambria" w:hAnsi="Cambria"/>
      <w:b/>
      <w:sz w:val="28"/>
      <w:lang w:val="en-GB"/>
    </w:rPr>
  </w:style>
  <w:style w:type="paragraph" w:styleId="ListNumber4">
    <w:name w:val="List Number 4"/>
    <w:basedOn w:val="Normal"/>
    <w:rsid w:val="00A741D6"/>
    <w:pPr>
      <w:widowControl/>
      <w:tabs>
        <w:tab w:val="left" w:pos="1600"/>
      </w:tabs>
      <w:spacing w:after="240"/>
    </w:pPr>
    <w:rPr>
      <w:rFonts w:ascii="Cambria" w:hAnsi="Cambria"/>
      <w:lang w:val="en-GB"/>
    </w:rPr>
  </w:style>
  <w:style w:type="paragraph" w:styleId="ListNumber5">
    <w:name w:val="List Number 5"/>
    <w:basedOn w:val="Normal"/>
    <w:rsid w:val="00A741D6"/>
    <w:pPr>
      <w:widowControl/>
      <w:spacing w:after="240"/>
    </w:pPr>
    <w:rPr>
      <w:rFonts w:ascii="Cambria" w:hAnsi="Cambria"/>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rFonts w:ascii="Cambria" w:hAnsi="Cambria"/>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rFonts w:ascii="Cambria" w:hAnsi="Cambria"/>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qFormat/>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ascii="Cambria" w:eastAsia="Times New Roman" w:hAnsi="Cambria"/>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uiPriority w:val="99"/>
    <w:qFormat/>
    <w:rsid w:val="00A741D6"/>
    <w:pPr>
      <w:widowControl/>
      <w:spacing w:before="60" w:after="60" w:line="210" w:lineRule="atLeast"/>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autoSpaceDE w:val="0"/>
      <w:autoSpaceDN w:val="0"/>
      <w:spacing w:after="160" w:line="240" w:lineRule="auto"/>
      <w:jc w:val="left"/>
    </w:pPr>
    <w:rPr>
      <w:rFonts w:eastAsia="Times New Roman"/>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widowControl/>
      <w:spacing w:after="160" w:line="240" w:lineRule="auto"/>
      <w:jc w:val="left"/>
    </w:pPr>
    <w:rPr>
      <w:rFonts w:ascii="Calibri" w:eastAsiaTheme="minorHAnsi" w:hAnsi="Calibri" w:cstheme="minorBidi"/>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autoSpaceDE w:val="0"/>
      <w:autoSpaceDN w:val="0"/>
      <w:spacing w:before="90" w:after="0" w:line="240" w:lineRule="auto"/>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48"/>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widowControl/>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widowControl/>
      <w:overflowPunct w:val="0"/>
      <w:autoSpaceDE w:val="0"/>
      <w:autoSpaceDN w:val="0"/>
      <w:adjustRightInd w:val="0"/>
      <w:spacing w:before="60" w:after="180" w:line="240" w:lineRule="auto"/>
      <w:jc w:val="center"/>
      <w:textAlignment w:val="baseline"/>
    </w:pPr>
    <w:rPr>
      <w:rFonts w:ascii="Arial" w:eastAsia="MS Mincho" w:hAnsi="Arial"/>
      <w:b/>
      <w:sz w:val="24"/>
      <w:szCs w:val="24"/>
      <w:lang w:val="en-GB"/>
    </w:rPr>
  </w:style>
  <w:style w:type="paragraph" w:customStyle="1" w:styleId="TableCell0">
    <w:name w:val="Table Cell"/>
    <w:basedOn w:val="Normal"/>
    <w:rsid w:val="002039FE"/>
    <w:pPr>
      <w:widowControl/>
      <w:tabs>
        <w:tab w:val="left" w:pos="720"/>
        <w:tab w:val="left" w:pos="1080"/>
        <w:tab w:val="left" w:pos="1440"/>
        <w:tab w:val="left" w:pos="1800"/>
        <w:tab w:val="left" w:pos="2160"/>
      </w:tabs>
      <w:suppressAutoHyphens/>
      <w:spacing w:after="240" w:line="240" w:lineRule="auto"/>
      <w:jc w:val="left"/>
    </w:pPr>
    <w:rPr>
      <w:rFonts w:ascii="Arial" w:eastAsia="MS Mincho" w:hAnsi="Arial"/>
      <w:sz w:val="18"/>
    </w:rPr>
  </w:style>
  <w:style w:type="paragraph" w:styleId="HTMLPreformatted">
    <w:name w:val="HTML Preformatted"/>
    <w:basedOn w:val="Normal"/>
    <w:link w:val="HTMLPreformattedChar"/>
    <w:unhideWhenUsed/>
    <w:rsid w:val="002039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widowControl/>
      <w:spacing w:after="160" w:line="240" w:lineRule="auto"/>
      <w:ind w:left="1080" w:hanging="360"/>
      <w:contextualSpacing/>
    </w:pPr>
    <w:rPr>
      <w:rFonts w:eastAsia="MS Mincho"/>
      <w:sz w:val="24"/>
      <w:szCs w:val="24"/>
    </w:rPr>
  </w:style>
  <w:style w:type="paragraph" w:styleId="ListContinue">
    <w:name w:val="List Continue"/>
    <w:aliases w:val="list 1,list-1"/>
    <w:basedOn w:val="Normal"/>
    <w:unhideWhenUsed/>
    <w:rsid w:val="002039FE"/>
    <w:pPr>
      <w:widowControl/>
      <w:spacing w:after="120" w:line="240" w:lineRule="auto"/>
      <w:ind w:left="360"/>
      <w:contextualSpacing/>
    </w:pPr>
    <w:rPr>
      <w:rFonts w:eastAsia="MS Mincho"/>
      <w:sz w:val="24"/>
      <w:szCs w:val="24"/>
    </w:rPr>
  </w:style>
  <w:style w:type="paragraph" w:customStyle="1" w:styleId="Example">
    <w:name w:val="Example"/>
    <w:basedOn w:val="Normal"/>
    <w:next w:val="Normal"/>
    <w:rsid w:val="002039FE"/>
    <w:pPr>
      <w:widowControl/>
      <w:tabs>
        <w:tab w:val="left" w:pos="1360"/>
      </w:tabs>
      <w:spacing w:after="240" w:line="210" w:lineRule="atLeast"/>
    </w:pPr>
    <w:rPr>
      <w:rFonts w:ascii="Arial" w:eastAsia="MS Mincho" w:hAnsi="Arial" w:cs="Arial"/>
      <w:sz w:val="18"/>
      <w:szCs w:val="18"/>
      <w:lang w:eastAsia="ja-JP"/>
    </w:rPr>
  </w:style>
  <w:style w:type="paragraph" w:customStyle="1" w:styleId="Figuretitle">
    <w:name w:val="Figure title"/>
    <w:basedOn w:val="Normal"/>
    <w:next w:val="Normal"/>
    <w:rsid w:val="002039FE"/>
    <w:pPr>
      <w:widowControl/>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widowControl/>
      <w:spacing w:after="180" w:line="240" w:lineRule="auto"/>
      <w:ind w:left="1135" w:hanging="851"/>
      <w:jc w:val="left"/>
    </w:pPr>
    <w:rPr>
      <w:rFonts w:eastAsia="Times New Roman"/>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widowControl/>
      <w:spacing w:after="160" w:line="240" w:lineRule="auto"/>
      <w:ind w:left="360" w:hanging="360"/>
      <w:contextualSpacing/>
    </w:pPr>
    <w:rPr>
      <w:rFonts w:eastAsia="MS Mincho"/>
      <w:sz w:val="24"/>
      <w:szCs w:val="24"/>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widowControl/>
      <w:spacing w:after="160" w:line="240" w:lineRule="auto"/>
      <w:ind w:left="720" w:hanging="360"/>
      <w:contextualSpacing/>
    </w:pPr>
    <w:rPr>
      <w:rFonts w:eastAsia="MS Mincho"/>
      <w:sz w:val="24"/>
      <w:szCs w:val="24"/>
    </w:rPr>
  </w:style>
  <w:style w:type="paragraph" w:customStyle="1" w:styleId="PatentParagraph">
    <w:name w:val="Patent Paragraph"/>
    <w:basedOn w:val="Normal"/>
    <w:rsid w:val="002039FE"/>
    <w:pPr>
      <w:widowControl/>
      <w:tabs>
        <w:tab w:val="num" w:pos="720"/>
      </w:tabs>
      <w:spacing w:after="160" w:line="480" w:lineRule="auto"/>
      <w:jc w:val="left"/>
    </w:pPr>
    <w:rPr>
      <w:rFonts w:ascii="Arial" w:eastAsia="SimSun" w:hAnsi="Arial" w:cs="Arial"/>
      <w:sz w:val="24"/>
      <w:szCs w:val="24"/>
    </w:rPr>
  </w:style>
  <w:style w:type="paragraph" w:customStyle="1" w:styleId="TAL">
    <w:name w:val="TAL"/>
    <w:basedOn w:val="Normal"/>
    <w:link w:val="TALCar"/>
    <w:rsid w:val="002039FE"/>
    <w:pPr>
      <w:keepNext/>
      <w:keepLines/>
      <w:widowControl/>
      <w:overflowPunct w:val="0"/>
      <w:autoSpaceDE w:val="0"/>
      <w:autoSpaceDN w:val="0"/>
      <w:adjustRightInd w:val="0"/>
      <w:spacing w:after="160" w:line="240" w:lineRule="auto"/>
      <w:jc w:val="left"/>
      <w:textAlignment w:val="baseline"/>
    </w:pPr>
    <w:rPr>
      <w:rFonts w:ascii="Arial" w:eastAsia="Times New Roman"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widowControl/>
      <w:spacing w:after="160" w:line="240" w:lineRule="auto"/>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widowControl/>
      <w:spacing w:after="160" w:line="240" w:lineRule="auto"/>
      <w:jc w:val="left"/>
    </w:pPr>
    <w:rPr>
      <w:rFonts w:eastAsia="MS Mincho"/>
      <w:i/>
      <w:iCs/>
      <w:color w:val="000000"/>
      <w:sz w:val="24"/>
      <w:szCs w:val="24"/>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widowControl/>
      <w:spacing w:before="100" w:beforeAutospacing="1" w:after="100" w:afterAutospacing="1" w:line="240" w:lineRule="auto"/>
      <w:jc w:val="left"/>
    </w:pPr>
    <w:rPr>
      <w:rFonts w:eastAsia="Times New Roman"/>
      <w:sz w:val="24"/>
      <w:szCs w:val="24"/>
    </w:rPr>
  </w:style>
  <w:style w:type="paragraph" w:styleId="ListContinue4">
    <w:name w:val="List Continue 4"/>
    <w:basedOn w:val="ListContinue"/>
    <w:rsid w:val="002039FE"/>
    <w:pPr>
      <w:numPr>
        <w:numId w:val="3"/>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widowControl/>
      <w:spacing w:after="160" w:line="240" w:lineRule="auto"/>
      <w:jc w:val="left"/>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58"/>
      </w:numPr>
    </w:pPr>
  </w:style>
  <w:style w:type="paragraph" w:styleId="ListBullet3">
    <w:name w:val="List Bullet 3"/>
    <w:basedOn w:val="Normal"/>
    <w:autoRedefine/>
    <w:rsid w:val="002039FE"/>
    <w:pPr>
      <w:widowControl/>
      <w:numPr>
        <w:numId w:val="59"/>
      </w:numPr>
      <w:spacing w:after="240" w:line="230" w:lineRule="atLeast"/>
      <w:ind w:left="926"/>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widowControl/>
      <w:overflowPunct w:val="0"/>
      <w:autoSpaceDE w:val="0"/>
      <w:autoSpaceDN w:val="0"/>
      <w:adjustRightInd w:val="0"/>
      <w:spacing w:after="160" w:line="240" w:lineRule="auto"/>
      <w:jc w:val="left"/>
      <w:textAlignment w:val="baseline"/>
    </w:pPr>
    <w:rPr>
      <w:rFonts w:eastAsia="Times New Roman"/>
      <w:sz w:val="20"/>
      <w:szCs w:val="20"/>
      <w:lang w:val="en-GB"/>
    </w:rPr>
  </w:style>
  <w:style w:type="paragraph" w:customStyle="1" w:styleId="B2">
    <w:name w:val="B2+"/>
    <w:basedOn w:val="B20"/>
    <w:rsid w:val="002039FE"/>
    <w:pPr>
      <w:numPr>
        <w:numId w:val="6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widowControl/>
      <w:spacing w:after="160" w:line="240" w:lineRule="exact"/>
      <w:jc w:val="lef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widowControl/>
      <w:overflowPunct w:val="0"/>
      <w:autoSpaceDE w:val="0"/>
      <w:autoSpaceDN w:val="0"/>
      <w:adjustRightInd w:val="0"/>
      <w:spacing w:after="160" w:line="240" w:lineRule="auto"/>
      <w:jc w:val="center"/>
      <w:textAlignment w:val="baseline"/>
    </w:pPr>
    <w:rPr>
      <w:rFonts w:ascii="Arial" w:eastAsia="Times New Roman"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62"/>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widowControl/>
      <w:numPr>
        <w:ilvl w:val="1"/>
        <w:numId w:val="73"/>
      </w:numPr>
      <w:spacing w:before="360" w:after="120" w:line="240" w:lineRule="auto"/>
      <w:jc w:val="left"/>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locked/>
    <w:rsid w:val="002039FE"/>
    <w:rPr>
      <w:rFonts w:eastAsia="Calibri"/>
      <w:sz w:val="22"/>
      <w:szCs w:val="22"/>
    </w:rPr>
  </w:style>
  <w:style w:type="paragraph" w:customStyle="1" w:styleId="Note1">
    <w:name w:val="Note 1"/>
    <w:basedOn w:val="Normal"/>
    <w:link w:val="Note1Char"/>
    <w:qFormat/>
    <w:rsid w:val="002039FE"/>
    <w:pPr>
      <w:widowControl/>
      <w:overflowPunct w:val="0"/>
      <w:autoSpaceDE w:val="0"/>
      <w:autoSpaceDN w:val="0"/>
      <w:adjustRightInd w:val="0"/>
      <w:spacing w:before="60" w:after="160" w:line="199" w:lineRule="exact"/>
      <w:ind w:left="284"/>
      <w:textAlignment w:val="baseline"/>
    </w:pPr>
    <w:rPr>
      <w:rFonts w:eastAsia="Times New Roman"/>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widowControl/>
      <w:overflowPunct w:val="0"/>
      <w:autoSpaceDE w:val="0"/>
      <w:autoSpaceDN w:val="0"/>
      <w:adjustRightInd w:val="0"/>
      <w:spacing w:after="60" w:line="240" w:lineRule="auto"/>
      <w:textAlignment w:val="baseline"/>
    </w:pPr>
    <w:rPr>
      <w:rFonts w:eastAsia="Malgun Gothic"/>
      <w:b/>
      <w:bCs/>
      <w:sz w:val="20"/>
      <w:szCs w:val="20"/>
      <w:lang w:val="en-GB"/>
    </w:rPr>
  </w:style>
  <w:style w:type="paragraph" w:customStyle="1" w:styleId="tablecell1">
    <w:name w:val="table cell"/>
    <w:basedOn w:val="Normal"/>
    <w:rsid w:val="002039FE"/>
    <w:pPr>
      <w:keepNext/>
      <w:keepLines/>
      <w:widowControl/>
      <w:overflowPunct w:val="0"/>
      <w:autoSpaceDE w:val="0"/>
      <w:autoSpaceDN w:val="0"/>
      <w:adjustRightInd w:val="0"/>
      <w:spacing w:after="60" w:line="240" w:lineRule="auto"/>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line="240" w:lineRule="auto"/>
      <w:jc w:val="left"/>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widowControl/>
      <w:tabs>
        <w:tab w:val="left" w:pos="794"/>
        <w:tab w:val="left" w:pos="1191"/>
        <w:tab w:val="left" w:pos="1588"/>
        <w:tab w:val="left" w:pos="1985"/>
      </w:tabs>
      <w:overflowPunct w:val="0"/>
      <w:autoSpaceDE w:val="0"/>
      <w:autoSpaceDN w:val="0"/>
      <w:adjustRightInd w:val="0"/>
      <w:spacing w:before="86" w:after="160" w:line="240" w:lineRule="auto"/>
      <w:ind w:left="1191" w:hanging="397"/>
      <w:textAlignment w:val="baseline"/>
    </w:pPr>
    <w:rPr>
      <w:rFonts w:eastAsia="Times New Roman"/>
      <w:sz w:val="20"/>
      <w:szCs w:val="20"/>
      <w:lang w:val="en-GB"/>
    </w:rPr>
  </w:style>
  <w:style w:type="paragraph" w:styleId="ListBullet2">
    <w:name w:val="List Bullet 2"/>
    <w:basedOn w:val="Normal"/>
    <w:autoRedefine/>
    <w:rsid w:val="00B520EB"/>
    <w:pPr>
      <w:widowControl/>
      <w:numPr>
        <w:numId w:val="87"/>
      </w:numPr>
      <w:spacing w:after="240" w:line="230" w:lineRule="atLeast"/>
    </w:pPr>
    <w:rPr>
      <w:rFonts w:ascii="Arial" w:eastAsia="MS Mincho" w:hAnsi="Arial" w:cs="Arial"/>
      <w:sz w:val="20"/>
      <w:szCs w:val="20"/>
      <w:lang w:eastAsia="ja-JP"/>
    </w:rPr>
  </w:style>
  <w:style w:type="paragraph" w:customStyle="1" w:styleId="Definition">
    <w:name w:val="Definition"/>
    <w:basedOn w:val="Normal"/>
    <w:next w:val="Normal"/>
    <w:rsid w:val="00D319A4"/>
    <w:pPr>
      <w:widowControl/>
      <w:spacing w:after="240"/>
    </w:pPr>
    <w:rPr>
      <w:rFonts w:ascii="Cambria" w:hAnsi="Cambria"/>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9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widowControl/>
      <w:tabs>
        <w:tab w:val="left" w:pos="660"/>
      </w:tabs>
      <w:spacing w:after="240"/>
      <w:ind w:left="360" w:hanging="360"/>
    </w:pPr>
    <w:rPr>
      <w:rFonts w:ascii="Cambria" w:hAnsi="Cambria"/>
      <w:lang w:val="en-GB"/>
    </w:rPr>
  </w:style>
  <w:style w:type="paragraph" w:styleId="BlockText">
    <w:name w:val="Block Text"/>
    <w:basedOn w:val="Normal"/>
    <w:rsid w:val="00EC1810"/>
    <w:pPr>
      <w:widowControl/>
      <w:spacing w:after="120"/>
      <w:ind w:left="1440" w:right="1440"/>
    </w:pPr>
    <w:rPr>
      <w:rFonts w:ascii="Cambria" w:hAnsi="Cambria"/>
      <w:lang w:val="en-GB"/>
    </w:rPr>
  </w:style>
  <w:style w:type="paragraph" w:styleId="BodyText2">
    <w:name w:val="Body Text 2"/>
    <w:basedOn w:val="Normal"/>
    <w:link w:val="BodyText2Char"/>
    <w:rsid w:val="00EC1810"/>
    <w:pPr>
      <w:widowControl/>
      <w:spacing w:before="60" w:after="60" w:line="190" w:lineRule="atLeast"/>
    </w:pPr>
    <w:rPr>
      <w:rFonts w:ascii="Cambria" w:hAnsi="Cambria"/>
      <w:sz w:val="16"/>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widowControl/>
      <w:spacing w:before="60" w:after="60" w:line="170" w:lineRule="atLeast"/>
    </w:pPr>
    <w:rPr>
      <w:rFonts w:ascii="Cambria" w:hAnsi="Cambria"/>
      <w:sz w:val="14"/>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widowControl/>
      <w:spacing w:after="120"/>
      <w:ind w:left="283"/>
    </w:pPr>
    <w:rPr>
      <w:rFonts w:ascii="Cambria" w:hAnsi="Cambria"/>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widowControl/>
      <w:spacing w:after="240"/>
      <w:ind w:firstLine="210"/>
    </w:pPr>
    <w:rPr>
      <w:rFonts w:ascii="Cambria" w:hAnsi="Cambria"/>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widowControl/>
      <w:spacing w:after="120" w:line="480" w:lineRule="auto"/>
      <w:ind w:left="283"/>
    </w:pPr>
    <w:rPr>
      <w:rFonts w:ascii="Cambria" w:hAnsi="Cambria"/>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widowControl/>
      <w:spacing w:after="120"/>
      <w:ind w:left="283"/>
    </w:pPr>
    <w:rPr>
      <w:rFonts w:ascii="Cambria" w:hAnsi="Cambria"/>
      <w:sz w:val="16"/>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widowControl/>
      <w:spacing w:after="240"/>
      <w:ind w:left="4252"/>
    </w:pPr>
    <w:rPr>
      <w:rFonts w:ascii="Cambria" w:hAnsi="Cambria"/>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widowControl/>
      <w:spacing w:after="240"/>
    </w:pPr>
    <w:rPr>
      <w:rFonts w:ascii="Cambria" w:hAnsi="Cambria"/>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widowControl/>
      <w:spacing w:after="240"/>
      <w:ind w:left="800" w:hanging="400"/>
    </w:pPr>
    <w:rPr>
      <w:rFonts w:ascii="Cambria" w:hAnsi="Cambria"/>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widowControl/>
      <w:spacing w:after="240"/>
    </w:pPr>
    <w:rPr>
      <w:rFonts w:ascii="Cambria" w:hAnsi="Cambria"/>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widowControl/>
      <w:spacing w:after="240"/>
      <w:ind w:left="2835"/>
    </w:pPr>
    <w:rPr>
      <w:rFonts w:ascii="Cambria" w:hAnsi="Cambria"/>
      <w:sz w:val="24"/>
      <w:lang w:val="en-GB"/>
    </w:rPr>
  </w:style>
  <w:style w:type="paragraph" w:styleId="EnvelopeReturn">
    <w:name w:val="envelope return"/>
    <w:basedOn w:val="Normal"/>
    <w:rsid w:val="00EC1810"/>
    <w:pPr>
      <w:widowControl/>
      <w:numPr>
        <w:ilvl w:val="2"/>
        <w:numId w:val="116"/>
      </w:numPr>
      <w:tabs>
        <w:tab w:val="clear" w:pos="720"/>
      </w:tabs>
      <w:spacing w:after="240"/>
    </w:pPr>
    <w:rPr>
      <w:rFonts w:ascii="Cambria" w:hAnsi="Cambria"/>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widowControl/>
      <w:numPr>
        <w:ilvl w:val="5"/>
        <w:numId w:val="116"/>
      </w:numPr>
      <w:tabs>
        <w:tab w:val="clear" w:pos="1440"/>
        <w:tab w:val="left" w:pos="340"/>
      </w:tabs>
      <w:spacing w:after="60" w:line="210" w:lineRule="atLeast"/>
    </w:pPr>
    <w:rPr>
      <w:rFonts w:ascii="Cambria" w:hAnsi="Cambria"/>
      <w:sz w:val="18"/>
      <w:lang w:val="en-GB"/>
    </w:rPr>
  </w:style>
  <w:style w:type="paragraph" w:customStyle="1" w:styleId="Foreword">
    <w:name w:val="Foreword"/>
    <w:basedOn w:val="Normal"/>
    <w:next w:val="Normal"/>
    <w:rsid w:val="00EC1810"/>
    <w:pPr>
      <w:widowControl/>
      <w:spacing w:after="240"/>
    </w:pPr>
    <w:rPr>
      <w:rFonts w:ascii="Cambria" w:hAnsi="Cambria"/>
      <w:color w:val="0000FF"/>
      <w:lang w:val="en-GB"/>
    </w:rPr>
  </w:style>
  <w:style w:type="paragraph" w:customStyle="1" w:styleId="Formula">
    <w:name w:val="Formula"/>
    <w:basedOn w:val="Normal"/>
    <w:next w:val="Normal"/>
    <w:rsid w:val="00EC1810"/>
    <w:pPr>
      <w:widowControl/>
      <w:tabs>
        <w:tab w:val="right" w:pos="9752"/>
      </w:tabs>
      <w:spacing w:after="220"/>
      <w:ind w:left="403"/>
      <w:jc w:val="left"/>
    </w:pPr>
    <w:rPr>
      <w:rFonts w:ascii="Cambria" w:hAnsi="Cambria"/>
      <w:lang w:val="en-GB"/>
    </w:rPr>
  </w:style>
  <w:style w:type="paragraph" w:styleId="Index1">
    <w:name w:val="index 1"/>
    <w:basedOn w:val="Normal"/>
    <w:rsid w:val="00EC1810"/>
    <w:pPr>
      <w:widowControl/>
      <w:spacing w:after="0" w:line="210" w:lineRule="atLeast"/>
      <w:ind w:left="142" w:hanging="142"/>
      <w:jc w:val="left"/>
    </w:pPr>
    <w:rPr>
      <w:rFonts w:ascii="Cambria" w:hAnsi="Cambria"/>
      <w:b/>
      <w:sz w:val="18"/>
      <w:lang w:val="en-GB"/>
    </w:rPr>
  </w:style>
  <w:style w:type="paragraph" w:styleId="Index2">
    <w:name w:val="index 2"/>
    <w:basedOn w:val="Normal"/>
    <w:next w:val="Normal"/>
    <w:autoRedefine/>
    <w:rsid w:val="00EC1810"/>
    <w:pPr>
      <w:widowControl/>
      <w:spacing w:after="240" w:line="210" w:lineRule="atLeast"/>
      <w:ind w:left="600" w:hanging="200"/>
    </w:pPr>
    <w:rPr>
      <w:rFonts w:ascii="Cambria" w:hAnsi="Cambria"/>
      <w:b/>
      <w:sz w:val="18"/>
      <w:lang w:val="en-GB"/>
    </w:rPr>
  </w:style>
  <w:style w:type="paragraph" w:styleId="Index3">
    <w:name w:val="index 3"/>
    <w:basedOn w:val="Normal"/>
    <w:next w:val="Normal"/>
    <w:autoRedefine/>
    <w:rsid w:val="00EC1810"/>
    <w:pPr>
      <w:widowControl/>
      <w:spacing w:after="240" w:line="220" w:lineRule="atLeast"/>
      <w:ind w:left="600" w:hanging="200"/>
    </w:pPr>
    <w:rPr>
      <w:rFonts w:ascii="Cambria" w:hAnsi="Cambria"/>
      <w:b/>
      <w:lang w:val="en-GB"/>
    </w:rPr>
  </w:style>
  <w:style w:type="paragraph" w:styleId="Index4">
    <w:name w:val="index 4"/>
    <w:basedOn w:val="Normal"/>
    <w:next w:val="Normal"/>
    <w:autoRedefine/>
    <w:rsid w:val="00EC1810"/>
    <w:pPr>
      <w:widowControl/>
      <w:spacing w:after="240" w:line="220" w:lineRule="atLeast"/>
      <w:ind w:left="800" w:hanging="200"/>
    </w:pPr>
    <w:rPr>
      <w:rFonts w:ascii="Cambria" w:hAnsi="Cambria"/>
      <w:b/>
      <w:lang w:val="en-GB"/>
    </w:rPr>
  </w:style>
  <w:style w:type="paragraph" w:styleId="Index5">
    <w:name w:val="index 5"/>
    <w:basedOn w:val="Normal"/>
    <w:next w:val="Normal"/>
    <w:autoRedefine/>
    <w:rsid w:val="00EC1810"/>
    <w:pPr>
      <w:widowControl/>
      <w:spacing w:after="240" w:line="220" w:lineRule="atLeast"/>
      <w:ind w:left="1000" w:hanging="200"/>
    </w:pPr>
    <w:rPr>
      <w:rFonts w:ascii="Cambria" w:hAnsi="Cambria"/>
      <w:b/>
      <w:lang w:val="en-GB"/>
    </w:rPr>
  </w:style>
  <w:style w:type="paragraph" w:styleId="Index6">
    <w:name w:val="index 6"/>
    <w:basedOn w:val="Normal"/>
    <w:next w:val="Normal"/>
    <w:autoRedefine/>
    <w:rsid w:val="00EC1810"/>
    <w:pPr>
      <w:widowControl/>
      <w:spacing w:after="240" w:line="220" w:lineRule="atLeast"/>
      <w:ind w:left="1200" w:hanging="200"/>
    </w:pPr>
    <w:rPr>
      <w:rFonts w:ascii="Cambria" w:hAnsi="Cambria"/>
      <w:b/>
      <w:lang w:val="en-GB"/>
    </w:rPr>
  </w:style>
  <w:style w:type="paragraph" w:styleId="Index7">
    <w:name w:val="index 7"/>
    <w:basedOn w:val="Normal"/>
    <w:next w:val="Normal"/>
    <w:autoRedefine/>
    <w:rsid w:val="00EC1810"/>
    <w:pPr>
      <w:widowControl/>
      <w:spacing w:after="240" w:line="220" w:lineRule="atLeast"/>
      <w:ind w:left="1400" w:hanging="200"/>
    </w:pPr>
    <w:rPr>
      <w:rFonts w:ascii="Cambria" w:hAnsi="Cambria"/>
      <w:b/>
      <w:lang w:val="en-GB"/>
    </w:rPr>
  </w:style>
  <w:style w:type="paragraph" w:styleId="Index8">
    <w:name w:val="index 8"/>
    <w:basedOn w:val="Normal"/>
    <w:next w:val="Normal"/>
    <w:autoRedefine/>
    <w:rsid w:val="00EC1810"/>
    <w:pPr>
      <w:widowControl/>
      <w:spacing w:after="240" w:line="220" w:lineRule="atLeast"/>
      <w:ind w:left="1600" w:hanging="200"/>
    </w:pPr>
    <w:rPr>
      <w:rFonts w:ascii="Cambria" w:hAnsi="Cambria"/>
      <w:b/>
      <w:lang w:val="en-GB"/>
    </w:rPr>
  </w:style>
  <w:style w:type="paragraph" w:styleId="Index9">
    <w:name w:val="index 9"/>
    <w:basedOn w:val="Normal"/>
    <w:next w:val="Normal"/>
    <w:autoRedefine/>
    <w:rsid w:val="00EC1810"/>
    <w:pPr>
      <w:widowControl/>
      <w:spacing w:after="240" w:line="220" w:lineRule="atLeast"/>
      <w:ind w:left="1800" w:hanging="200"/>
    </w:pPr>
    <w:rPr>
      <w:rFonts w:ascii="Cambria" w:hAnsi="Cambria"/>
      <w:b/>
      <w:lang w:val="en-GB"/>
    </w:rPr>
  </w:style>
  <w:style w:type="paragraph" w:styleId="IndexHeading">
    <w:name w:val="index heading"/>
    <w:basedOn w:val="Normal"/>
    <w:next w:val="Index1"/>
    <w:rsid w:val="00EC1810"/>
    <w:pPr>
      <w:keepNext/>
      <w:widowControl/>
      <w:spacing w:before="400" w:after="210"/>
      <w:jc w:val="center"/>
    </w:pPr>
    <w:rPr>
      <w:rFonts w:ascii="Cambria" w:hAnsi="Cambria"/>
      <w:lang w:val="en-GB"/>
    </w:rPr>
  </w:style>
  <w:style w:type="paragraph" w:customStyle="1" w:styleId="Introduction">
    <w:name w:val="Introduction"/>
    <w:basedOn w:val="Normal"/>
    <w:next w:val="Normal"/>
    <w:rsid w:val="00EC1810"/>
    <w:pPr>
      <w:keepNext/>
      <w:pageBreakBefore/>
      <w:widowControl/>
      <w:tabs>
        <w:tab w:val="left" w:pos="400"/>
      </w:tabs>
      <w:suppressAutoHyphens/>
      <w:spacing w:before="960" w:after="310" w:line="310" w:lineRule="exact"/>
      <w:jc w:val="left"/>
    </w:pPr>
    <w:rPr>
      <w:rFonts w:ascii="Cambria" w:hAnsi="Cambria"/>
      <w:b/>
      <w:sz w:val="28"/>
      <w:lang w:val="en-GB"/>
    </w:rPr>
  </w:style>
  <w:style w:type="character" w:styleId="LineNumber">
    <w:name w:val="line number"/>
    <w:rsid w:val="00EC1810"/>
    <w:rPr>
      <w:noProof w:val="0"/>
      <w:lang w:val="fr-FR"/>
    </w:rPr>
  </w:style>
  <w:style w:type="paragraph" w:styleId="List4">
    <w:name w:val="List 4"/>
    <w:basedOn w:val="Normal"/>
    <w:rsid w:val="00EC1810"/>
    <w:pPr>
      <w:widowControl/>
      <w:numPr>
        <w:numId w:val="93"/>
      </w:numPr>
      <w:tabs>
        <w:tab w:val="clear" w:pos="1209"/>
      </w:tabs>
      <w:spacing w:after="240"/>
      <w:ind w:left="1132" w:hanging="283"/>
    </w:pPr>
    <w:rPr>
      <w:rFonts w:ascii="Cambria" w:hAnsi="Cambria"/>
      <w:lang w:val="en-GB"/>
    </w:rPr>
  </w:style>
  <w:style w:type="paragraph" w:styleId="List5">
    <w:name w:val="List 5"/>
    <w:basedOn w:val="Normal"/>
    <w:rsid w:val="00EC1810"/>
    <w:pPr>
      <w:widowControl/>
      <w:numPr>
        <w:numId w:val="94"/>
      </w:numPr>
      <w:tabs>
        <w:tab w:val="clear" w:pos="1492"/>
      </w:tabs>
      <w:spacing w:after="240"/>
      <w:ind w:left="1415" w:hanging="283"/>
    </w:pPr>
    <w:rPr>
      <w:rFonts w:ascii="Cambria" w:hAnsi="Cambria"/>
      <w:lang w:val="en-GB"/>
    </w:rPr>
  </w:style>
  <w:style w:type="paragraph" w:styleId="ListBullet4">
    <w:name w:val="List Bullet 4"/>
    <w:basedOn w:val="Normal"/>
    <w:autoRedefine/>
    <w:rsid w:val="00EC1810"/>
    <w:pPr>
      <w:widowControl/>
      <w:tabs>
        <w:tab w:val="num" w:pos="1209"/>
      </w:tabs>
      <w:spacing w:after="240"/>
      <w:ind w:left="1209" w:hanging="360"/>
    </w:pPr>
    <w:rPr>
      <w:rFonts w:ascii="Cambria" w:hAnsi="Cambria"/>
      <w:lang w:val="en-GB"/>
    </w:rPr>
  </w:style>
  <w:style w:type="paragraph" w:styleId="ListBullet5">
    <w:name w:val="List Bullet 5"/>
    <w:basedOn w:val="Normal"/>
    <w:autoRedefine/>
    <w:rsid w:val="00EC1810"/>
    <w:pPr>
      <w:widowControl/>
      <w:tabs>
        <w:tab w:val="num" w:pos="1209"/>
      </w:tabs>
      <w:spacing w:after="240"/>
      <w:ind w:left="1209" w:hanging="360"/>
    </w:pPr>
    <w:rPr>
      <w:rFonts w:ascii="Cambria" w:hAnsi="Cambria"/>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widowControl/>
      <w:spacing w:after="120"/>
      <w:ind w:left="1415"/>
    </w:pPr>
    <w:rPr>
      <w:rFonts w:ascii="Cambria" w:hAnsi="Cambria"/>
      <w:lang w:val="en-GB"/>
    </w:rPr>
  </w:style>
  <w:style w:type="paragraph" w:styleId="ListNumber">
    <w:name w:val="List Number"/>
    <w:basedOn w:val="Normal"/>
    <w:rsid w:val="00EC1810"/>
    <w:pPr>
      <w:widowControl/>
      <w:tabs>
        <w:tab w:val="left" w:pos="400"/>
      </w:tabs>
      <w:spacing w:after="240"/>
    </w:pPr>
    <w:rPr>
      <w:rFonts w:ascii="Cambria" w:hAnsi="Cambria"/>
      <w:lang w:val="en-GB"/>
    </w:rPr>
  </w:style>
  <w:style w:type="paragraph" w:styleId="ListNumber2">
    <w:name w:val="List Number 2"/>
    <w:basedOn w:val="Normal"/>
    <w:rsid w:val="00EC1810"/>
    <w:pPr>
      <w:widowControl/>
      <w:tabs>
        <w:tab w:val="num" w:pos="720"/>
        <w:tab w:val="left" w:pos="800"/>
      </w:tabs>
      <w:spacing w:after="240"/>
    </w:pPr>
    <w:rPr>
      <w:rFonts w:ascii="Cambria" w:hAnsi="Cambria"/>
      <w:lang w:val="en-GB"/>
    </w:rPr>
  </w:style>
  <w:style w:type="paragraph" w:styleId="ListNumber3">
    <w:name w:val="List Number 3"/>
    <w:basedOn w:val="Normal"/>
    <w:rsid w:val="00EC1810"/>
    <w:pPr>
      <w:widowControl/>
      <w:tabs>
        <w:tab w:val="left" w:pos="1200"/>
      </w:tabs>
      <w:spacing w:after="240"/>
    </w:pPr>
    <w:rPr>
      <w:rFonts w:ascii="Cambria" w:hAnsi="Cambria"/>
      <w:lang w:val="en-GB"/>
    </w:rPr>
  </w:style>
  <w:style w:type="paragraph" w:customStyle="1" w:styleId="na2">
    <w:name w:val="na2"/>
    <w:basedOn w:val="a2"/>
    <w:next w:val="Normal"/>
    <w:rsid w:val="00EC1810"/>
    <w:pPr>
      <w:widowControl/>
      <w:numPr>
        <w:numId w:val="9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9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9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widowControl/>
      <w:spacing w:after="240"/>
      <w:ind w:left="708"/>
    </w:pPr>
    <w:rPr>
      <w:rFonts w:ascii="Cambria" w:hAnsi="Cambria"/>
      <w:lang w:val="en-GB"/>
    </w:rPr>
  </w:style>
  <w:style w:type="paragraph" w:styleId="NoteHeading">
    <w:name w:val="Note Heading"/>
    <w:basedOn w:val="Normal"/>
    <w:next w:val="Normal"/>
    <w:link w:val="NoteHeadingChar"/>
    <w:rsid w:val="00EC1810"/>
    <w:pPr>
      <w:widowControl/>
      <w:spacing w:after="240"/>
    </w:pPr>
    <w:rPr>
      <w:rFonts w:ascii="Cambria" w:hAnsi="Cambria"/>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widowControl/>
      <w:tabs>
        <w:tab w:val="left" w:pos="560"/>
      </w:tabs>
      <w:spacing w:after="240"/>
    </w:pPr>
    <w:rPr>
      <w:rFonts w:ascii="Cambria" w:hAnsi="Cambria"/>
      <w:lang w:val="en-GB"/>
    </w:rPr>
  </w:style>
  <w:style w:type="paragraph" w:customStyle="1" w:styleId="p3">
    <w:name w:val="p3"/>
    <w:basedOn w:val="Normal"/>
    <w:next w:val="Normal"/>
    <w:rsid w:val="00EC1810"/>
    <w:pPr>
      <w:widowControl/>
      <w:tabs>
        <w:tab w:val="left" w:pos="720"/>
      </w:tabs>
      <w:spacing w:after="240"/>
    </w:pPr>
    <w:rPr>
      <w:rFonts w:ascii="Cambria" w:hAnsi="Cambria"/>
      <w:lang w:val="en-GB"/>
    </w:rPr>
  </w:style>
  <w:style w:type="paragraph" w:customStyle="1" w:styleId="p4">
    <w:name w:val="p4"/>
    <w:basedOn w:val="Normal"/>
    <w:next w:val="Normal"/>
    <w:rsid w:val="00EC1810"/>
    <w:pPr>
      <w:widowControl/>
      <w:tabs>
        <w:tab w:val="left" w:pos="1100"/>
      </w:tabs>
      <w:spacing w:after="240"/>
    </w:pPr>
    <w:rPr>
      <w:rFonts w:ascii="Cambria" w:hAnsi="Cambria"/>
      <w:lang w:val="en-GB"/>
    </w:rPr>
  </w:style>
  <w:style w:type="paragraph" w:customStyle="1" w:styleId="p5">
    <w:name w:val="p5"/>
    <w:basedOn w:val="Normal"/>
    <w:next w:val="Normal"/>
    <w:rsid w:val="00EC1810"/>
    <w:pPr>
      <w:widowControl/>
      <w:tabs>
        <w:tab w:val="left" w:pos="1100"/>
      </w:tabs>
      <w:spacing w:after="240"/>
    </w:pPr>
    <w:rPr>
      <w:rFonts w:ascii="Cambria" w:hAnsi="Cambria"/>
      <w:lang w:val="en-GB"/>
    </w:rPr>
  </w:style>
  <w:style w:type="paragraph" w:customStyle="1" w:styleId="p6">
    <w:name w:val="p6"/>
    <w:basedOn w:val="Normal"/>
    <w:next w:val="Normal"/>
    <w:rsid w:val="00EC1810"/>
    <w:pPr>
      <w:widowControl/>
      <w:tabs>
        <w:tab w:val="left" w:pos="1440"/>
      </w:tabs>
      <w:spacing w:after="240"/>
    </w:pPr>
    <w:rPr>
      <w:rFonts w:ascii="Cambria" w:hAnsi="Cambria"/>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widowControl/>
      <w:spacing w:after="240"/>
    </w:pPr>
    <w:rPr>
      <w:rFonts w:ascii="Cambria" w:hAnsi="Cambria"/>
      <w:lang w:val="en-GB"/>
    </w:rPr>
  </w:style>
  <w:style w:type="paragraph" w:styleId="Salutation">
    <w:name w:val="Salutation"/>
    <w:basedOn w:val="Normal"/>
    <w:next w:val="Normal"/>
    <w:link w:val="SalutationChar"/>
    <w:rsid w:val="00EC1810"/>
    <w:pPr>
      <w:widowControl/>
      <w:spacing w:after="240"/>
    </w:pPr>
    <w:rPr>
      <w:rFonts w:ascii="Cambria" w:hAnsi="Cambria"/>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widowControl/>
      <w:spacing w:after="240"/>
      <w:ind w:left="4252"/>
    </w:pPr>
    <w:rPr>
      <w:rFonts w:ascii="Cambria" w:hAnsi="Cambria"/>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widowControl/>
      <w:spacing w:after="240" w:line="230" w:lineRule="atLeast"/>
    </w:pPr>
    <w:rPr>
      <w:rFonts w:ascii="Arial" w:hAnsi="Arial" w:cs="Arial"/>
      <w:sz w:val="20"/>
      <w:szCs w:val="20"/>
      <w:lang w:val="en-GB" w:eastAsia="ja-JP"/>
    </w:rPr>
  </w:style>
  <w:style w:type="paragraph" w:customStyle="1" w:styleId="Tablefootnote">
    <w:name w:val="Table footnote"/>
    <w:basedOn w:val="Normal"/>
    <w:rsid w:val="00EC1810"/>
    <w:pPr>
      <w:widowControl/>
      <w:tabs>
        <w:tab w:val="left" w:pos="340"/>
      </w:tabs>
      <w:spacing w:before="60" w:after="60" w:line="190" w:lineRule="atLeast"/>
    </w:pPr>
    <w:rPr>
      <w:rFonts w:ascii="Cambria" w:hAnsi="Cambria"/>
      <w:sz w:val="16"/>
      <w:lang w:val="en-GB"/>
    </w:rPr>
  </w:style>
  <w:style w:type="paragraph" w:styleId="TableofAuthorities">
    <w:name w:val="table of authorities"/>
    <w:basedOn w:val="Normal"/>
    <w:next w:val="Normal"/>
    <w:rsid w:val="00EC1810"/>
    <w:pPr>
      <w:widowControl/>
      <w:spacing w:after="240"/>
      <w:ind w:left="200" w:hanging="200"/>
    </w:pPr>
    <w:rPr>
      <w:rFonts w:ascii="Cambria" w:hAnsi="Cambria"/>
      <w:lang w:val="en-GB"/>
    </w:rPr>
  </w:style>
  <w:style w:type="paragraph" w:styleId="TableofFigures">
    <w:name w:val="table of figures"/>
    <w:basedOn w:val="Normal"/>
    <w:next w:val="Normal"/>
    <w:uiPriority w:val="99"/>
    <w:rsid w:val="00EC1810"/>
    <w:pPr>
      <w:widowControl/>
      <w:spacing w:after="240"/>
      <w:ind w:left="400" w:hanging="400"/>
    </w:pPr>
    <w:rPr>
      <w:rFonts w:ascii="Cambria" w:hAnsi="Cambria"/>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widowControl/>
      <w:suppressAutoHyphens/>
      <w:spacing w:after="0"/>
      <w:jc w:val="left"/>
    </w:pPr>
    <w:rPr>
      <w:rFonts w:ascii="Cambria" w:hAnsi="Cambria"/>
      <w:b/>
      <w:lang w:val="en-GB"/>
    </w:rPr>
  </w:style>
  <w:style w:type="paragraph" w:customStyle="1" w:styleId="TermNum">
    <w:name w:val="TermNum"/>
    <w:basedOn w:val="Normal"/>
    <w:next w:val="Terms"/>
    <w:rsid w:val="00EC1810"/>
    <w:pPr>
      <w:keepNext/>
      <w:widowControl/>
      <w:spacing w:after="0"/>
    </w:pPr>
    <w:rPr>
      <w:rFonts w:ascii="Cambria" w:hAnsi="Cambria"/>
      <w:b/>
      <w:lang w:val="en-GB"/>
    </w:rPr>
  </w:style>
  <w:style w:type="paragraph" w:styleId="TOAHeading">
    <w:name w:val="toa heading"/>
    <w:basedOn w:val="Normal"/>
    <w:next w:val="Normal"/>
    <w:rsid w:val="00EC1810"/>
    <w:pPr>
      <w:widowControl/>
      <w:spacing w:before="120" w:after="240"/>
    </w:pPr>
    <w:rPr>
      <w:rFonts w:ascii="Cambria" w:hAnsi="Cambria"/>
      <w:b/>
      <w:sz w:val="24"/>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widowControl/>
      <w:spacing w:after="760" w:line="310" w:lineRule="exact"/>
      <w:jc w:val="center"/>
    </w:pPr>
    <w:rPr>
      <w:rFonts w:ascii="Cambria" w:hAnsi="Cambria"/>
      <w:b/>
      <w:sz w:val="28"/>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pPr>
    <w:rPr>
      <w:rFonts w:ascii="Cambria" w:eastAsia="MS Mincho" w:hAnsi="Cambria"/>
      <w:color w:val="0000FF"/>
      <w:szCs w:val="20"/>
      <w:lang w:val="en-GB" w:eastAsia="ja-JP"/>
    </w:rPr>
  </w:style>
  <w:style w:type="paragraph" w:customStyle="1" w:styleId="zzCover">
    <w:name w:val="zzCover"/>
    <w:basedOn w:val="Normal"/>
    <w:rsid w:val="00EC1810"/>
    <w:pPr>
      <w:widowControl/>
      <w:spacing w:after="220"/>
      <w:jc w:val="right"/>
    </w:pPr>
    <w:rPr>
      <w:rFonts w:ascii="Cambria" w:hAnsi="Cambria"/>
      <w:b/>
      <w:color w:val="000000"/>
      <w:sz w:val="24"/>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widowControl/>
      <w:spacing w:after="240"/>
    </w:pPr>
    <w:rPr>
      <w:rFonts w:ascii="Cambria" w:hAnsi="Cambria"/>
      <w:color w:val="008000"/>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widowControl/>
      <w:spacing w:after="240"/>
      <w:jc w:val="left"/>
    </w:pPr>
    <w:rPr>
      <w:rFonts w:ascii="Cambria" w:hAnsi="Cambria"/>
      <w:lang w:val="en-GB"/>
    </w:rPr>
  </w:style>
  <w:style w:type="paragraph" w:customStyle="1" w:styleId="zzLc6">
    <w:name w:val="zzLc6"/>
    <w:basedOn w:val="Normal"/>
    <w:next w:val="Normal"/>
    <w:rsid w:val="00EC1810"/>
    <w:pPr>
      <w:widowControl/>
      <w:spacing w:after="240"/>
      <w:jc w:val="left"/>
    </w:pPr>
    <w:rPr>
      <w:rFonts w:ascii="Cambria" w:hAnsi="Cambria"/>
      <w:lang w:val="en-GB"/>
    </w:rPr>
  </w:style>
  <w:style w:type="paragraph" w:customStyle="1" w:styleId="zzLn5">
    <w:name w:val="zzLn5"/>
    <w:basedOn w:val="Normal"/>
    <w:next w:val="Normal"/>
    <w:rsid w:val="00EC1810"/>
    <w:pPr>
      <w:widowControl/>
      <w:spacing w:after="240"/>
      <w:jc w:val="left"/>
    </w:pPr>
    <w:rPr>
      <w:rFonts w:ascii="Cambria" w:hAnsi="Cambria"/>
      <w:lang w:val="en-GB"/>
    </w:rPr>
  </w:style>
  <w:style w:type="paragraph" w:customStyle="1" w:styleId="zzLn6">
    <w:name w:val="zzLn6"/>
    <w:basedOn w:val="Normal"/>
    <w:next w:val="Normal"/>
    <w:rsid w:val="00EC1810"/>
    <w:pPr>
      <w:widowControl/>
      <w:spacing w:after="240"/>
      <w:jc w:val="left"/>
    </w:pPr>
    <w:rPr>
      <w:rFonts w:ascii="Cambria" w:hAnsi="Cambria"/>
      <w:lang w:val="en-GB"/>
    </w:rPr>
  </w:style>
  <w:style w:type="paragraph" w:customStyle="1" w:styleId="zzSTDTitle">
    <w:name w:val="zzSTDTitle"/>
    <w:basedOn w:val="Normal"/>
    <w:next w:val="Normal"/>
    <w:rsid w:val="00EC1810"/>
    <w:pPr>
      <w:widowControl/>
      <w:suppressAutoHyphens/>
      <w:spacing w:before="400" w:after="760" w:line="350" w:lineRule="exact"/>
      <w:jc w:val="left"/>
    </w:pPr>
    <w:rPr>
      <w:rFonts w:ascii="Cambria" w:hAnsi="Cambria"/>
      <w:b/>
      <w:color w:val="0000FF"/>
      <w:sz w:val="32"/>
      <w:lang w:val="en-GB"/>
    </w:rPr>
  </w:style>
  <w:style w:type="paragraph" w:customStyle="1" w:styleId="ChromaTable">
    <w:name w:val="ChromaTable"/>
    <w:basedOn w:val="Normal"/>
    <w:rsid w:val="00EC1810"/>
    <w:pPr>
      <w:keepNext/>
      <w:widowControl/>
      <w:spacing w:before="480" w:after="0" w:line="240" w:lineRule="auto"/>
      <w:jc w:val="center"/>
    </w:pPr>
    <w:rPr>
      <w:rFonts w:ascii="Times" w:eastAsia="Times New Roman" w:hAnsi="Times"/>
      <w:b/>
      <w:sz w:val="24"/>
      <w:lang w:val="en-GB"/>
    </w:rPr>
  </w:style>
  <w:style w:type="paragraph" w:customStyle="1" w:styleId="Tabletext10">
    <w:name w:val="Table text (10)"/>
    <w:basedOn w:val="Normal"/>
    <w:rsid w:val="00EC1810"/>
    <w:pPr>
      <w:widowControl/>
      <w:spacing w:before="60" w:after="60"/>
    </w:pPr>
    <w:rPr>
      <w:rFonts w:ascii="Cambria" w:hAnsi="Cambria"/>
      <w:lang w:val="en-GB"/>
    </w:rPr>
  </w:style>
  <w:style w:type="paragraph" w:customStyle="1" w:styleId="Tabletext9">
    <w:name w:val="Table text (9)"/>
    <w:basedOn w:val="Normal"/>
    <w:rsid w:val="00EC1810"/>
    <w:pPr>
      <w:widowControl/>
      <w:spacing w:before="60" w:after="60" w:line="210" w:lineRule="atLeast"/>
    </w:pPr>
    <w:rPr>
      <w:rFonts w:ascii="Cambria" w:hAnsi="Cambria"/>
      <w:sz w:val="18"/>
      <w:lang w:val="en-GB"/>
    </w:rPr>
  </w:style>
  <w:style w:type="paragraph" w:customStyle="1" w:styleId="Tabletext8">
    <w:name w:val="Table text (8)"/>
    <w:basedOn w:val="Normal"/>
    <w:rsid w:val="00EC1810"/>
    <w:pPr>
      <w:widowControl/>
      <w:spacing w:before="60" w:after="60" w:line="190" w:lineRule="atLeast"/>
    </w:pPr>
    <w:rPr>
      <w:rFonts w:ascii="Cambria" w:hAnsi="Cambria"/>
      <w:sz w:val="16"/>
      <w:lang w:val="en-GB"/>
    </w:rPr>
  </w:style>
  <w:style w:type="paragraph" w:customStyle="1" w:styleId="Tabletext7">
    <w:name w:val="Table text (7)"/>
    <w:basedOn w:val="Normal"/>
    <w:rsid w:val="00EC1810"/>
    <w:pPr>
      <w:widowControl/>
      <w:spacing w:before="60" w:after="60" w:line="170" w:lineRule="atLeast"/>
    </w:pPr>
    <w:rPr>
      <w:rFonts w:ascii="Cambria" w:hAnsi="Cambria"/>
      <w:sz w:val="14"/>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10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widowControl/>
      <w:tabs>
        <w:tab w:val="left" w:pos="1702"/>
      </w:tabs>
      <w:spacing w:after="0" w:line="240" w:lineRule="auto"/>
    </w:pPr>
    <w:rPr>
      <w:b/>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numPr>
        <w:numId w:val="101"/>
      </w:numPr>
      <w:tabs>
        <w:tab w:val="clear" w:pos="1440"/>
      </w:tabs>
      <w:spacing w:after="120" w:line="240" w:lineRule="auto"/>
      <w:jc w:val="left"/>
    </w:pPr>
    <w:rPr>
      <w:lang w:val="en-GB"/>
    </w:rPr>
  </w:style>
  <w:style w:type="paragraph" w:customStyle="1" w:styleId="TableCell">
    <w:name w:val="TableCell"/>
    <w:basedOn w:val="Normal"/>
    <w:rsid w:val="00EC1810"/>
    <w:pPr>
      <w:keepNext/>
      <w:keepLines/>
      <w:widowControl/>
      <w:numPr>
        <w:ilvl w:val="2"/>
        <w:numId w:val="109"/>
      </w:numPr>
      <w:tabs>
        <w:tab w:val="clear" w:pos="720"/>
      </w:tabs>
      <w:spacing w:after="20" w:line="240" w:lineRule="auto"/>
      <w:ind w:left="0" w:firstLine="0"/>
    </w:pPr>
    <w:rPr>
      <w:rFonts w:ascii="Cambria" w:hAnsi="Cambria"/>
      <w:lang w:val="en-GB"/>
    </w:rPr>
  </w:style>
  <w:style w:type="paragraph" w:customStyle="1" w:styleId="TableHeading">
    <w:name w:val="TableHeading"/>
    <w:basedOn w:val="TableCell"/>
    <w:rsid w:val="00EC1810"/>
    <w:pPr>
      <w:numPr>
        <w:ilvl w:val="0"/>
        <w:numId w:val="100"/>
      </w:numPr>
      <w:tabs>
        <w:tab w:val="clear" w:pos="1800"/>
        <w:tab w:val="num" w:pos="720"/>
      </w:tabs>
      <w:spacing w:before="60" w:after="60"/>
      <w:ind w:left="720" w:hanging="360"/>
    </w:pPr>
    <w:rPr>
      <w:b/>
    </w:rPr>
  </w:style>
  <w:style w:type="paragraph" w:customStyle="1" w:styleId="sp2">
    <w:name w:val="sp2"/>
    <w:basedOn w:val="Normal"/>
    <w:rsid w:val="00EC1810"/>
    <w:pPr>
      <w:numPr>
        <w:numId w:val="102"/>
      </w:numPr>
      <w:tabs>
        <w:tab w:val="clear" w:pos="1800"/>
      </w:tabs>
      <w:overflowPunct w:val="0"/>
      <w:autoSpaceDE w:val="0"/>
      <w:autoSpaceDN w:val="0"/>
      <w:adjustRightInd w:val="0"/>
      <w:spacing w:after="0" w:line="240" w:lineRule="auto"/>
      <w:ind w:right="20"/>
      <w:textAlignment w:val="baseline"/>
    </w:pPr>
    <w:rPr>
      <w:rFonts w:eastAsia="BatangChe"/>
      <w:b/>
      <w:lang w:val="en-GB"/>
    </w:rPr>
  </w:style>
  <w:style w:type="paragraph" w:customStyle="1" w:styleId="sp3">
    <w:name w:val="sp3"/>
    <w:basedOn w:val="Normal"/>
    <w:rsid w:val="00EC1810"/>
    <w:pPr>
      <w:tabs>
        <w:tab w:val="left" w:pos="2160"/>
      </w:tabs>
      <w:overflowPunct w:val="0"/>
      <w:autoSpaceDE w:val="0"/>
      <w:autoSpaceDN w:val="0"/>
      <w:adjustRightInd w:val="0"/>
      <w:spacing w:before="600" w:after="0" w:line="240" w:lineRule="auto"/>
      <w:ind w:left="2160" w:hanging="2160"/>
      <w:textAlignment w:val="baseline"/>
    </w:pPr>
    <w:rPr>
      <w:rFonts w:eastAsia="BatangChe"/>
      <w:lang w:val="en-GB"/>
    </w:rPr>
  </w:style>
  <w:style w:type="paragraph" w:customStyle="1" w:styleId="sp4">
    <w:name w:val="sp4"/>
    <w:basedOn w:val="Normal"/>
    <w:rsid w:val="00EC1810"/>
    <w:pPr>
      <w:overflowPunct w:val="0"/>
      <w:autoSpaceDE w:val="0"/>
      <w:autoSpaceDN w:val="0"/>
      <w:adjustRightInd w:val="0"/>
      <w:spacing w:before="20" w:after="0" w:line="240" w:lineRule="auto"/>
      <w:textAlignment w:val="baseline"/>
    </w:pPr>
    <w:rPr>
      <w:rFonts w:ascii="活샦" w:eastAsia="活샦"/>
      <w:lang w:val="en-GB"/>
    </w:rPr>
  </w:style>
  <w:style w:type="paragraph" w:customStyle="1" w:styleId="Description">
    <w:name w:val="Description"/>
    <w:basedOn w:val="BodyText"/>
    <w:next w:val="BodyText"/>
    <w:rsid w:val="00EC1810"/>
    <w:pPr>
      <w:keepLines/>
      <w:numPr>
        <w:numId w:val="106"/>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110"/>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105"/>
      </w:numPr>
      <w:tabs>
        <w:tab w:val="clear" w:pos="2410"/>
        <w:tab w:val="left" w:pos="2977"/>
      </w:tabs>
      <w:ind w:left="1134"/>
    </w:pPr>
  </w:style>
  <w:style w:type="paragraph" w:customStyle="1" w:styleId="Allowed">
    <w:name w:val="Allowed"/>
    <w:basedOn w:val="ValueLevel0"/>
    <w:next w:val="BodyText"/>
    <w:rsid w:val="00EC1810"/>
    <w:pPr>
      <w:numPr>
        <w:numId w:val="107"/>
      </w:numPr>
      <w:tabs>
        <w:tab w:val="num" w:pos="360"/>
        <w:tab w:val="left" w:pos="2694"/>
      </w:tabs>
      <w:ind w:left="1134" w:hanging="720"/>
    </w:pPr>
  </w:style>
  <w:style w:type="paragraph" w:customStyle="1" w:styleId="Annex4">
    <w:name w:val="Annex 4"/>
    <w:basedOn w:val="Heading4"/>
    <w:rsid w:val="00EC1810"/>
    <w:pPr>
      <w:widowControl/>
      <w:numPr>
        <w:ilvl w:val="0"/>
        <w:numId w:val="104"/>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104"/>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9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widowControl/>
      <w:spacing w:after="120" w:line="240" w:lineRule="auto"/>
      <w:jc w:val="left"/>
    </w:pPr>
    <w:rPr>
      <w:rFonts w:ascii="Times" w:hAnsi="Times"/>
      <w:sz w:val="24"/>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108"/>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widowControl/>
      <w:spacing w:before="100" w:after="0" w:line="190" w:lineRule="exact"/>
      <w:ind w:left="100" w:right="100"/>
    </w:pPr>
    <w:rPr>
      <w:rFonts w:ascii="Cambria" w:eastAsia="Times New Roman" w:hAnsi="Cambria"/>
      <w:sz w:val="16"/>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widowControl/>
      <w:spacing w:after="240"/>
    </w:pPr>
    <w:rPr>
      <w:rFonts w:ascii="Cambria" w:hAnsi="Cambria"/>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widowControl/>
      <w:spacing w:after="240"/>
    </w:pPr>
    <w:rPr>
      <w:rFonts w:ascii="Cambria" w:hAnsi="Cambria"/>
      <w:i/>
      <w:iCs/>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widowControl/>
      <w:numPr>
        <w:numId w:val="111"/>
      </w:numPr>
      <w:spacing w:before="100" w:beforeAutospacing="1" w:after="240" w:afterAutospacing="1" w:line="320" w:lineRule="atLeast"/>
      <w:contextualSpacing/>
    </w:pPr>
    <w:rPr>
      <w:rFonts w:ascii="Cambria" w:eastAsia="Times New Roman" w:hAnsi="Cambria"/>
      <w:sz w:val="24"/>
      <w:szCs w:val="24"/>
    </w:rPr>
  </w:style>
  <w:style w:type="paragraph" w:customStyle="1" w:styleId="NBComment">
    <w:name w:val="NBComment"/>
    <w:basedOn w:val="Normal"/>
    <w:rsid w:val="00EC1810"/>
    <w:pPr>
      <w:widowControl/>
      <w:spacing w:after="75" w:line="240" w:lineRule="auto"/>
    </w:pPr>
    <w:rPr>
      <w:rFonts w:eastAsia="SimSun"/>
      <w:b/>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widowControl/>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ascii="Cambria" w:eastAsia="Times New Roman" w:hAnsi="Cambria"/>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widowControl/>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eastAsia="Times New Roman" w:hAnsi="Cambria"/>
      <w:b/>
      <w:lang w:val="en-GB"/>
    </w:rPr>
  </w:style>
  <w:style w:type="paragraph" w:customStyle="1" w:styleId="syntaxBox">
    <w:name w:val="syntaxBox"/>
    <w:basedOn w:val="Normal"/>
    <w:rsid w:val="00EC1810"/>
    <w:pPr>
      <w:keepNext/>
      <w:keepLines/>
      <w:widowControl/>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widowControl/>
      <w:tabs>
        <w:tab w:val="center" w:pos="64"/>
        <w:tab w:val="right" w:pos="8640"/>
      </w:tabs>
      <w:spacing w:after="220" w:line="240" w:lineRule="auto"/>
      <w:jc w:val="center"/>
    </w:pPr>
    <w:rPr>
      <w:rFonts w:ascii="Cambria" w:eastAsia="Batang" w:hAnsi="Cambria"/>
      <w:color w:val="000000"/>
    </w:rPr>
  </w:style>
  <w:style w:type="paragraph" w:customStyle="1" w:styleId="mnemonictablright">
    <w:name w:val="mnemonic_tabl_right"/>
    <w:basedOn w:val="Normal"/>
    <w:rsid w:val="00EC1810"/>
    <w:pPr>
      <w:widowControl/>
      <w:numPr>
        <w:numId w:val="112"/>
      </w:numPr>
      <w:tabs>
        <w:tab w:val="clear" w:pos="720"/>
      </w:tabs>
      <w:spacing w:before="120" w:after="220" w:line="240" w:lineRule="auto"/>
      <w:ind w:left="0" w:firstLine="0"/>
    </w:pPr>
    <w:rPr>
      <w:rFonts w:ascii="Helvetica" w:eastAsia="Batang" w:hAnsi="Helvetica"/>
      <w:color w:val="000000"/>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113"/>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widowControl/>
      <w:tabs>
        <w:tab w:val="center" w:pos="4536"/>
        <w:tab w:val="right" w:pos="9072"/>
      </w:tabs>
      <w:overflowPunct w:val="0"/>
      <w:autoSpaceDE w:val="0"/>
      <w:autoSpaceDN w:val="0"/>
      <w:adjustRightInd w:val="0"/>
      <w:spacing w:after="180" w:line="240" w:lineRule="auto"/>
      <w:jc w:val="left"/>
      <w:textAlignment w:val="baseline"/>
    </w:pPr>
    <w:rPr>
      <w:rFonts w:eastAsia="Times New Roman"/>
      <w:noProof/>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widowControl/>
      <w:overflowPunct w:val="0"/>
      <w:autoSpaceDE w:val="0"/>
      <w:autoSpaceDN w:val="0"/>
      <w:adjustRightInd w:val="0"/>
      <w:spacing w:after="180" w:line="240" w:lineRule="auto"/>
      <w:ind w:left="1702" w:hanging="1418"/>
      <w:jc w:val="left"/>
      <w:textAlignment w:val="baseline"/>
    </w:pPr>
    <w:rPr>
      <w:rFonts w:eastAsia="Times New Roman"/>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widowControl/>
      <w:overflowPunct w:val="0"/>
      <w:autoSpaceDE w:val="0"/>
      <w:autoSpaceDN w:val="0"/>
      <w:adjustRightInd w:val="0"/>
      <w:spacing w:before="60" w:after="180" w:line="240" w:lineRule="auto"/>
      <w:jc w:val="center"/>
      <w:textAlignment w:val="baseline"/>
    </w:pPr>
    <w:rPr>
      <w:rFonts w:ascii="Cambria" w:eastAsia="Times New Roman" w:hAnsi="Cambria"/>
      <w:b/>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widowControl/>
      <w:tabs>
        <w:tab w:val="left" w:pos="851"/>
      </w:tabs>
      <w:overflowPunct w:val="0"/>
      <w:autoSpaceDE w:val="0"/>
      <w:autoSpaceDN w:val="0"/>
      <w:adjustRightInd w:val="0"/>
      <w:spacing w:after="180" w:line="240" w:lineRule="auto"/>
      <w:jc w:val="left"/>
      <w:textAlignment w:val="baseline"/>
    </w:pPr>
    <w:rPr>
      <w:rFonts w:eastAsia="Times New Roman"/>
      <w:lang w:val="en-GB"/>
    </w:rPr>
  </w:style>
  <w:style w:type="paragraph" w:customStyle="1" w:styleId="BN">
    <w:name w:val="BN"/>
    <w:basedOn w:val="Normal"/>
    <w:rsid w:val="00EC1810"/>
    <w:pPr>
      <w:widowControl/>
      <w:overflowPunct w:val="0"/>
      <w:autoSpaceDE w:val="0"/>
      <w:autoSpaceDN w:val="0"/>
      <w:adjustRightInd w:val="0"/>
      <w:spacing w:after="180" w:line="240" w:lineRule="auto"/>
      <w:jc w:val="left"/>
      <w:textAlignment w:val="baseline"/>
    </w:pPr>
    <w:rPr>
      <w:rFonts w:eastAsia="Times New Roman"/>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widowControl/>
      <w:overflowPunct w:val="0"/>
      <w:autoSpaceDE w:val="0"/>
      <w:autoSpaceDN w:val="0"/>
      <w:adjustRightInd w:val="0"/>
      <w:spacing w:after="0" w:line="240" w:lineRule="auto"/>
      <w:textAlignment w:val="baseline"/>
    </w:pPr>
    <w:rPr>
      <w:rFonts w:ascii="Cambria" w:eastAsia="Times New Roman" w:hAnsi="Cambria"/>
      <w:sz w:val="18"/>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widowControl/>
      <w:spacing w:after="230" w:line="230" w:lineRule="exact"/>
      <w:ind w:left="100" w:right="100"/>
    </w:pPr>
    <w:rPr>
      <w:rFonts w:ascii="Cambria" w:eastAsia="Times New Roman" w:hAnsi="Cambria"/>
      <w:lang w:val="en-GB"/>
    </w:rPr>
  </w:style>
  <w:style w:type="paragraph" w:customStyle="1" w:styleId="FigureGraphic">
    <w:name w:val="Figure Graphic"/>
    <w:basedOn w:val="Normal"/>
    <w:rsid w:val="00EC1810"/>
    <w:pPr>
      <w:widowControl/>
      <w:spacing w:before="240" w:after="120" w:line="240" w:lineRule="atLeast"/>
      <w:jc w:val="center"/>
    </w:pPr>
    <w:rPr>
      <w:rFonts w:ascii="Cambria" w:hAnsi="Cambria"/>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widowControl/>
      <w:spacing w:after="240" w:line="230" w:lineRule="atLeast"/>
      <w:ind w:left="720"/>
      <w:contextualSpacing/>
    </w:pPr>
    <w:rPr>
      <w:rFonts w:ascii="Cambria" w:eastAsia="MS Mincho" w:hAnsi="Cambria" w:cs="Cambria"/>
      <w:szCs w:val="20"/>
      <w:lang w:val="en-GB" w:eastAsia="fr-FR"/>
    </w:rPr>
  </w:style>
  <w:style w:type="character" w:customStyle="1" w:styleId="ndfsyntaxelem">
    <w:name w:val="ndf_syntaxelem"/>
    <w:uiPriority w:val="1"/>
    <w:qFormat/>
    <w:rsid w:val="00EC181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sv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svg"/><Relationship Id="rId28"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microsoft.com/office/2011/relationships/commentsExtended" Target="commentsExtended.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4c87397-5fc1-491e-85e7-d6110dbe9cbd" ContentTypeId="0x0101" PreviousValue="false"/>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2.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3.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5.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6.xml><?xml version="1.0" encoding="utf-8"?>
<ds:datastoreItem xmlns:ds="http://schemas.openxmlformats.org/officeDocument/2006/customXml" ds:itemID="{8ADBFF46-533A-A04A-A6E0-25E8F1BED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61</Pages>
  <Words>22061</Words>
  <Characters>120456</Characters>
  <Application>Microsoft Office Word</Application>
  <DocSecurity>0</DocSecurity>
  <Lines>2509</Lines>
  <Paragraphs>1228</Paragraphs>
  <ScaleCrop>false</ScaleCrop>
  <HeadingPairs>
    <vt:vector size="2" baseType="variant">
      <vt:variant>
        <vt:lpstr>Title</vt:lpstr>
      </vt:variant>
      <vt:variant>
        <vt:i4>1</vt:i4>
      </vt:variant>
    </vt:vector>
  </HeadingPairs>
  <TitlesOfParts>
    <vt:vector size="1" baseType="lpstr">
      <vt:lpstr>Technologies under Consideration for ISOBMFile Format</vt:lpstr>
    </vt:vector>
  </TitlesOfParts>
  <Manager/>
  <Company>CEDEO</Company>
  <LinksUpToDate>false</LinksUpToDate>
  <CharactersWithSpaces>141289</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ISOBMFile Format</dc:title>
  <dc:subject/>
  <dc:creator>David Singer</dc:creator>
  <cp:keywords/>
  <dc:description/>
  <cp:lastModifiedBy>David Singer</cp:lastModifiedBy>
  <cp:revision>8</cp:revision>
  <dcterms:created xsi:type="dcterms:W3CDTF">2021-04-30T00:13:00Z</dcterms:created>
  <dcterms:modified xsi:type="dcterms:W3CDTF">2022-02-22T20:55:00Z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0x0101002B68A658EEC4B84288E7CA0555787F64</vt:lpwstr>
  </property>
  <property fmtid="{D5CDD505-2E9C-101B-9397-08002B2CF9AE}" pid="3" name="WGNumber">
    <vt:lpwstr>0440</vt:lpwstr>
  </property>
  <property fmtid="{D5CDD505-2E9C-101B-9397-08002B2CF9AE}" pid="4" name="MDMSNumber">
    <vt:lpwstr>21156</vt:lpwstr>
  </property>
</Properties>
</file>