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B2D3" w14:textId="77777777" w:rsidR="00DF327C" w:rsidRPr="00BF0C61" w:rsidRDefault="00DF327C" w:rsidP="00DF327C">
      <w:pPr>
        <w:spacing w:before="3"/>
        <w:rPr>
          <w:b/>
          <w:sz w:val="23"/>
          <w:lang w:val="pt-BR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A1ED45C" wp14:editId="5BC58CE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712702" w14:textId="77777777" w:rsidR="00DF327C" w:rsidRPr="00196997" w:rsidRDefault="00DF327C" w:rsidP="00DF327C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ED4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2F712702" w14:textId="77777777" w:rsidR="00DF327C" w:rsidRPr="00196997" w:rsidRDefault="00DF327C" w:rsidP="00DF327C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4E2844" w14:textId="77777777" w:rsidR="00DF327C" w:rsidRPr="00BF0C61" w:rsidRDefault="00DF327C" w:rsidP="00DF327C">
      <w:pPr>
        <w:rPr>
          <w:b/>
          <w:sz w:val="20"/>
          <w:lang w:val="pt-BR"/>
        </w:rPr>
      </w:pPr>
    </w:p>
    <w:p w14:paraId="516B637D" w14:textId="77777777" w:rsidR="00DF327C" w:rsidRPr="00BF0C61" w:rsidRDefault="00DF327C" w:rsidP="00DF327C">
      <w:pPr>
        <w:rPr>
          <w:b/>
          <w:sz w:val="21"/>
          <w:lang w:val="pt-BR"/>
        </w:rPr>
      </w:pPr>
    </w:p>
    <w:p w14:paraId="1FD48163" w14:textId="77777777" w:rsidR="00DF327C" w:rsidRPr="00D6727D" w:rsidRDefault="00DF327C" w:rsidP="00DF327C">
      <w:pPr>
        <w:tabs>
          <w:tab w:val="left" w:pos="3099"/>
        </w:tabs>
        <w:spacing w:before="103"/>
        <w:ind w:left="104"/>
        <w:rPr>
          <w:snapToGrid w:val="0"/>
        </w:rPr>
      </w:pPr>
      <w:r w:rsidRPr="00D6727D">
        <w:rPr>
          <w:b/>
          <w:snapToGrid w:val="0"/>
        </w:rPr>
        <w:t>Document</w:t>
      </w:r>
      <w:r w:rsidRPr="00D6727D">
        <w:rPr>
          <w:b/>
          <w:snapToGrid w:val="0"/>
          <w:spacing w:val="14"/>
        </w:rPr>
        <w:t xml:space="preserve"> </w:t>
      </w:r>
      <w:r w:rsidRPr="00D6727D">
        <w:rPr>
          <w:b/>
          <w:snapToGrid w:val="0"/>
        </w:rPr>
        <w:t>type:</w:t>
      </w:r>
      <w:r w:rsidRPr="00D6727D">
        <w:rPr>
          <w:snapToGrid w:val="0"/>
        </w:rPr>
        <w:tab/>
        <w:t>Output Document</w:t>
      </w:r>
    </w:p>
    <w:p w14:paraId="36748610" w14:textId="77777777" w:rsidR="00DF327C" w:rsidRPr="00D6727D" w:rsidRDefault="00DF327C" w:rsidP="00DF327C">
      <w:pPr>
        <w:spacing w:before="1"/>
        <w:rPr>
          <w:snapToGrid w:val="0"/>
        </w:rPr>
      </w:pPr>
    </w:p>
    <w:p w14:paraId="2F47D826" w14:textId="3FFAC155" w:rsidR="00DF327C" w:rsidRPr="00D6727D" w:rsidRDefault="00DF327C" w:rsidP="00DF327C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</w:rPr>
      </w:pPr>
      <w:r w:rsidRPr="00D6727D">
        <w:rPr>
          <w:b/>
          <w:snapToGrid w:val="0"/>
        </w:rPr>
        <w:t>Title:</w:t>
      </w:r>
      <w:r w:rsidRPr="00D6727D">
        <w:rPr>
          <w:snapToGrid w:val="0"/>
        </w:rPr>
        <w:tab/>
      </w:r>
      <w:r w:rsidR="00555F69">
        <w:rPr>
          <w:snapToGrid w:val="0"/>
        </w:rPr>
        <w:t xml:space="preserve">Corrigendum for </w:t>
      </w:r>
      <w:proofErr w:type="spellStart"/>
      <w:r w:rsidRPr="00D6727D">
        <w:rPr>
          <w:snapToGrid w:val="0"/>
        </w:rPr>
        <w:t>CfP</w:t>
      </w:r>
      <w:proofErr w:type="spellEnd"/>
      <w:r w:rsidRPr="00D6727D">
        <w:rPr>
          <w:snapToGrid w:val="0"/>
        </w:rPr>
        <w:t xml:space="preserve"> for Dynamic Mesh Coding</w:t>
      </w:r>
      <w:r w:rsidRPr="00D6727D" w:rsidDel="00F25165">
        <w:rPr>
          <w:snapToGrid w:val="0"/>
        </w:rPr>
        <w:t xml:space="preserve"> </w:t>
      </w:r>
      <w:r w:rsidRPr="00D6727D">
        <w:rPr>
          <w:snapToGrid w:val="0"/>
        </w:rPr>
        <w:t xml:space="preserve"> </w:t>
      </w:r>
    </w:p>
    <w:p w14:paraId="723BF674" w14:textId="77777777" w:rsidR="00DF327C" w:rsidRPr="00D6727D" w:rsidRDefault="00DF327C" w:rsidP="00DF327C">
      <w:pPr>
        <w:spacing w:before="6"/>
        <w:rPr>
          <w:snapToGrid w:val="0"/>
        </w:rPr>
      </w:pPr>
    </w:p>
    <w:p w14:paraId="016AB961" w14:textId="77777777" w:rsidR="00DF327C" w:rsidRPr="00980E7B" w:rsidRDefault="00DF327C" w:rsidP="00DF327C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</w:rPr>
      </w:pPr>
      <w:r w:rsidRPr="00980E7B">
        <w:rPr>
          <w:b/>
          <w:snapToGrid w:val="0"/>
        </w:rPr>
        <w:t>Status:</w:t>
      </w:r>
      <w:r w:rsidRPr="00980E7B">
        <w:rPr>
          <w:snapToGrid w:val="0"/>
        </w:rPr>
        <w:tab/>
      </w:r>
      <w:r>
        <w:rPr>
          <w:snapToGrid w:val="0"/>
        </w:rPr>
        <w:t>Approved</w:t>
      </w:r>
    </w:p>
    <w:p w14:paraId="76566DD1" w14:textId="77777777" w:rsidR="00DF327C" w:rsidRPr="00980E7B" w:rsidRDefault="00DF327C" w:rsidP="00DF327C">
      <w:pPr>
        <w:tabs>
          <w:tab w:val="left" w:pos="3099"/>
        </w:tabs>
        <w:ind w:left="104"/>
        <w:rPr>
          <w:snapToGrid w:val="0"/>
        </w:rPr>
      </w:pPr>
    </w:p>
    <w:p w14:paraId="6CBFD1E0" w14:textId="7E5FE0AE" w:rsidR="00DF327C" w:rsidRPr="00980E7B" w:rsidRDefault="00DF327C" w:rsidP="00DF327C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Date</w:t>
      </w:r>
      <w:r w:rsidRPr="00980E7B">
        <w:rPr>
          <w:b/>
          <w:snapToGrid w:val="0"/>
          <w:spacing w:val="-16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-16"/>
        </w:rPr>
        <w:t xml:space="preserve"> </w:t>
      </w:r>
      <w:r w:rsidRPr="00980E7B">
        <w:rPr>
          <w:b/>
          <w:snapToGrid w:val="0"/>
        </w:rPr>
        <w:t>document:</w:t>
      </w:r>
      <w:r w:rsidRPr="00980E7B">
        <w:rPr>
          <w:snapToGrid w:val="0"/>
        </w:rPr>
        <w:tab/>
        <w:t>202</w:t>
      </w:r>
      <w:r w:rsidR="00B40DFE">
        <w:rPr>
          <w:snapToGrid w:val="0"/>
        </w:rPr>
        <w:t>2</w:t>
      </w:r>
      <w:r w:rsidRPr="00980E7B">
        <w:rPr>
          <w:snapToGrid w:val="0"/>
        </w:rPr>
        <w:t>-</w:t>
      </w:r>
      <w:r w:rsidR="00B40DFE">
        <w:rPr>
          <w:snapToGrid w:val="0"/>
        </w:rPr>
        <w:t>01</w:t>
      </w:r>
      <w:r w:rsidRPr="00980E7B">
        <w:rPr>
          <w:snapToGrid w:val="0"/>
        </w:rPr>
        <w:t>-</w:t>
      </w:r>
      <w:del w:id="0" w:author="Ralf Schaefer" w:date="2022-01-27T18:59:00Z">
        <w:r w:rsidR="00B40DFE" w:rsidDel="004B15FB">
          <w:rPr>
            <w:snapToGrid w:val="0"/>
          </w:rPr>
          <w:delText>21</w:delText>
        </w:r>
      </w:del>
      <w:ins w:id="1" w:author="Ralf Schaefer" w:date="2022-01-27T18:59:00Z">
        <w:del w:id="2" w:author="Marius Preda" w:date="2022-01-31T17:41:00Z">
          <w:r w:rsidR="004B15FB" w:rsidDel="00032F90">
            <w:rPr>
              <w:snapToGrid w:val="0"/>
            </w:rPr>
            <w:delText>2</w:delText>
          </w:r>
        </w:del>
      </w:ins>
      <w:ins w:id="3" w:author="Ralf Schaefer" w:date="2022-01-28T10:21:00Z">
        <w:del w:id="4" w:author="Marius Preda" w:date="2022-01-31T17:41:00Z">
          <w:r w:rsidR="006A6FC2" w:rsidDel="00032F90">
            <w:rPr>
              <w:snapToGrid w:val="0"/>
            </w:rPr>
            <w:delText>8</w:delText>
          </w:r>
        </w:del>
      </w:ins>
      <w:ins w:id="5" w:author="Marius Preda" w:date="2022-01-31T17:41:00Z">
        <w:r w:rsidR="00032F90">
          <w:rPr>
            <w:snapToGrid w:val="0"/>
          </w:rPr>
          <w:t>31</w:t>
        </w:r>
      </w:ins>
    </w:p>
    <w:p w14:paraId="15E379C9" w14:textId="77777777" w:rsidR="00DF327C" w:rsidRPr="00980E7B" w:rsidRDefault="00DF327C" w:rsidP="00DF327C">
      <w:pPr>
        <w:spacing w:before="1"/>
        <w:rPr>
          <w:snapToGrid w:val="0"/>
        </w:rPr>
      </w:pPr>
    </w:p>
    <w:p w14:paraId="52C3CDCA" w14:textId="77777777" w:rsidR="00DF327C" w:rsidRPr="00980E7B" w:rsidRDefault="00DF327C" w:rsidP="00DF327C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Source:</w:t>
      </w:r>
      <w:r w:rsidRPr="00980E7B">
        <w:rPr>
          <w:snapToGrid w:val="0"/>
        </w:rPr>
        <w:tab/>
        <w:t>ISO/IEC JTC 1/SC 29/WG</w:t>
      </w:r>
      <w:r w:rsidRPr="00980E7B">
        <w:rPr>
          <w:snapToGrid w:val="0"/>
          <w:spacing w:val="4"/>
        </w:rPr>
        <w:t xml:space="preserve"> </w:t>
      </w:r>
      <w:r>
        <w:rPr>
          <w:snapToGrid w:val="0"/>
        </w:rPr>
        <w:t>7</w:t>
      </w:r>
    </w:p>
    <w:p w14:paraId="3CBA99F2" w14:textId="77777777" w:rsidR="00DF327C" w:rsidRPr="00980E7B" w:rsidRDefault="00DF327C" w:rsidP="00DF327C">
      <w:pPr>
        <w:spacing w:before="1"/>
        <w:rPr>
          <w:snapToGrid w:val="0"/>
        </w:rPr>
      </w:pPr>
    </w:p>
    <w:p w14:paraId="5DB0B167" w14:textId="77777777" w:rsidR="00DF327C" w:rsidRPr="00980E7B" w:rsidRDefault="00DF327C" w:rsidP="00DF327C">
      <w:pPr>
        <w:tabs>
          <w:tab w:val="left" w:pos="3099"/>
        </w:tabs>
        <w:ind w:left="104"/>
        <w:rPr>
          <w:b/>
          <w:snapToGrid w:val="0"/>
        </w:rPr>
      </w:pPr>
      <w:r w:rsidRPr="00E42265">
        <w:rPr>
          <w:b/>
          <w:snapToGrid w:val="0"/>
        </w:rPr>
        <w:t>Expected action:</w:t>
      </w:r>
      <w:r w:rsidRPr="00E42265">
        <w:rPr>
          <w:b/>
          <w:snapToGrid w:val="0"/>
        </w:rPr>
        <w:tab/>
      </w:r>
      <w:r w:rsidRPr="00E42265">
        <w:rPr>
          <w:bCs/>
          <w:snapToGrid w:val="0"/>
        </w:rPr>
        <w:t>None</w:t>
      </w:r>
    </w:p>
    <w:p w14:paraId="5E92AA1D" w14:textId="77777777" w:rsidR="00DF327C" w:rsidRPr="00E42265" w:rsidRDefault="00DF327C" w:rsidP="00DF327C">
      <w:pPr>
        <w:tabs>
          <w:tab w:val="left" w:pos="3099"/>
        </w:tabs>
        <w:ind w:left="104"/>
        <w:rPr>
          <w:b/>
          <w:snapToGrid w:val="0"/>
        </w:rPr>
      </w:pPr>
    </w:p>
    <w:p w14:paraId="3B94F161" w14:textId="77777777" w:rsidR="00DF327C" w:rsidRPr="00980E7B" w:rsidRDefault="00DF327C" w:rsidP="00DF327C">
      <w:pPr>
        <w:tabs>
          <w:tab w:val="left" w:pos="3099"/>
        </w:tabs>
        <w:ind w:left="104"/>
        <w:rPr>
          <w:b/>
          <w:snapToGrid w:val="0"/>
        </w:rPr>
      </w:pPr>
      <w:r w:rsidRPr="00E42265">
        <w:rPr>
          <w:b/>
          <w:snapToGrid w:val="0"/>
        </w:rPr>
        <w:t>Action due date:</w:t>
      </w:r>
      <w:r w:rsidRPr="00E42265">
        <w:rPr>
          <w:b/>
          <w:snapToGrid w:val="0"/>
        </w:rPr>
        <w:tab/>
      </w:r>
      <w:r w:rsidRPr="00E42265">
        <w:rPr>
          <w:bCs/>
          <w:snapToGrid w:val="0"/>
        </w:rPr>
        <w:t>None</w:t>
      </w:r>
    </w:p>
    <w:p w14:paraId="5BFCDDB8" w14:textId="77777777" w:rsidR="00DF327C" w:rsidRPr="00980E7B" w:rsidRDefault="00DF327C" w:rsidP="00DF327C">
      <w:pPr>
        <w:spacing w:before="1"/>
        <w:rPr>
          <w:snapToGrid w:val="0"/>
        </w:rPr>
      </w:pPr>
    </w:p>
    <w:p w14:paraId="0ED2C0A0" w14:textId="393A7469" w:rsidR="00DF327C" w:rsidRPr="00980E7B" w:rsidRDefault="00DF327C" w:rsidP="00DF327C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No.</w:t>
      </w:r>
      <w:r w:rsidRPr="00980E7B">
        <w:rPr>
          <w:b/>
          <w:snapToGrid w:val="0"/>
          <w:spacing w:val="5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6"/>
        </w:rPr>
        <w:t xml:space="preserve"> </w:t>
      </w:r>
      <w:r w:rsidRPr="00980E7B">
        <w:rPr>
          <w:b/>
          <w:snapToGrid w:val="0"/>
        </w:rPr>
        <w:t>pages:</w:t>
      </w:r>
      <w:r w:rsidRPr="00980E7B">
        <w:rPr>
          <w:snapToGrid w:val="0"/>
        </w:rPr>
        <w:tab/>
      </w:r>
      <w:r w:rsidR="00603322">
        <w:rPr>
          <w:snapToGrid w:val="0"/>
        </w:rPr>
        <w:t>8</w:t>
      </w:r>
      <w:r w:rsidRPr="00980E7B">
        <w:rPr>
          <w:snapToGrid w:val="0"/>
        </w:rPr>
        <w:t xml:space="preserve"> (with cover</w:t>
      </w:r>
      <w:r w:rsidRPr="00980E7B">
        <w:rPr>
          <w:snapToGrid w:val="0"/>
          <w:spacing w:val="-10"/>
        </w:rPr>
        <w:t xml:space="preserve"> </w:t>
      </w:r>
      <w:r w:rsidRPr="00980E7B">
        <w:rPr>
          <w:snapToGrid w:val="0"/>
        </w:rPr>
        <w:t>page)</w:t>
      </w:r>
    </w:p>
    <w:p w14:paraId="4634795D" w14:textId="77777777" w:rsidR="00DF327C" w:rsidRPr="00980E7B" w:rsidRDefault="00DF327C" w:rsidP="00DF327C">
      <w:pPr>
        <w:spacing w:before="1"/>
        <w:rPr>
          <w:snapToGrid w:val="0"/>
        </w:rPr>
      </w:pPr>
    </w:p>
    <w:p w14:paraId="6620CA50" w14:textId="77777777" w:rsidR="00DF327C" w:rsidRPr="00980E7B" w:rsidRDefault="00DF327C" w:rsidP="00DF327C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Email</w:t>
      </w:r>
      <w:r w:rsidRPr="00980E7B">
        <w:rPr>
          <w:b/>
          <w:snapToGrid w:val="0"/>
          <w:spacing w:val="5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6"/>
        </w:rPr>
        <w:t xml:space="preserve"> </w:t>
      </w:r>
      <w:r w:rsidRPr="00980E7B">
        <w:rPr>
          <w:b/>
          <w:snapToGrid w:val="0"/>
        </w:rPr>
        <w:t>Convenor:</w:t>
      </w:r>
      <w:r w:rsidRPr="00980E7B">
        <w:rPr>
          <w:snapToGrid w:val="0"/>
        </w:rPr>
        <w:tab/>
      </w:r>
      <w:r>
        <w:rPr>
          <w:snapToGrid w:val="0"/>
        </w:rPr>
        <w:t>marius.preda</w:t>
      </w:r>
      <w:r w:rsidRPr="00980E7B">
        <w:rPr>
          <w:snapToGrid w:val="0"/>
        </w:rPr>
        <w:t xml:space="preserve"> @ </w:t>
      </w:r>
      <w:proofErr w:type="spellStart"/>
      <w:r>
        <w:rPr>
          <w:snapToGrid w:val="0"/>
        </w:rPr>
        <w:t>imt</w:t>
      </w:r>
      <w:proofErr w:type="spellEnd"/>
      <w:r w:rsidRPr="00980E7B">
        <w:rPr>
          <w:snapToGrid w:val="0"/>
        </w:rPr>
        <w:t xml:space="preserve"> . </w:t>
      </w:r>
      <w:proofErr w:type="spellStart"/>
      <w:r>
        <w:rPr>
          <w:snapToGrid w:val="0"/>
        </w:rPr>
        <w:t>fr</w:t>
      </w:r>
      <w:proofErr w:type="spellEnd"/>
    </w:p>
    <w:p w14:paraId="12FE3DA0" w14:textId="77777777" w:rsidR="00DF327C" w:rsidRPr="00980E7B" w:rsidRDefault="00DF327C" w:rsidP="00DF327C">
      <w:pPr>
        <w:spacing w:before="1"/>
        <w:rPr>
          <w:snapToGrid w:val="0"/>
        </w:rPr>
      </w:pPr>
    </w:p>
    <w:p w14:paraId="3E8EDF71" w14:textId="77777777" w:rsidR="00DF327C" w:rsidRPr="00980E7B" w:rsidRDefault="00DF327C" w:rsidP="00DF327C">
      <w:pPr>
        <w:tabs>
          <w:tab w:val="left" w:pos="3099"/>
        </w:tabs>
        <w:ind w:left="104"/>
        <w:rPr>
          <w:snapToGrid w:val="0"/>
          <w:color w:val="0000EE"/>
          <w:u w:color="0000EE"/>
        </w:rPr>
      </w:pPr>
      <w:r w:rsidRPr="00980E7B">
        <w:rPr>
          <w:b/>
          <w:snapToGrid w:val="0"/>
        </w:rPr>
        <w:t>Committee</w:t>
      </w:r>
      <w:r w:rsidRPr="00980E7B">
        <w:rPr>
          <w:b/>
          <w:snapToGrid w:val="0"/>
          <w:spacing w:val="-6"/>
        </w:rPr>
        <w:t xml:space="preserve"> </w:t>
      </w:r>
      <w:r w:rsidRPr="00980E7B">
        <w:rPr>
          <w:b/>
          <w:snapToGrid w:val="0"/>
        </w:rPr>
        <w:t>URL:</w:t>
      </w:r>
      <w:r w:rsidRPr="00980E7B">
        <w:rPr>
          <w:snapToGrid w:val="0"/>
        </w:rPr>
        <w:tab/>
      </w:r>
      <w:hyperlink r:id="rId11" w:history="1">
        <w:r w:rsidRPr="00980E7B">
          <w:rPr>
            <w:rStyle w:val="Lienhypertexte"/>
            <w:snapToGrid w:val="0"/>
          </w:rPr>
          <w:t>https://isotc.iso.org/livelink/livelink/open/jtc1sc29wg</w:t>
        </w:r>
        <w:r>
          <w:rPr>
            <w:rStyle w:val="Lienhypertexte"/>
            <w:snapToGrid w:val="0"/>
          </w:rPr>
          <w:t>7</w:t>
        </w:r>
      </w:hyperlink>
    </w:p>
    <w:p w14:paraId="7B33F15A" w14:textId="21368740" w:rsidR="009321E5" w:rsidRDefault="009321E5">
      <w:pPr>
        <w:jc w:val="left"/>
        <w:rPr>
          <w:b/>
          <w:bCs/>
          <w:sz w:val="28"/>
          <w:szCs w:val="28"/>
        </w:rPr>
      </w:pPr>
    </w:p>
    <w:p w14:paraId="0E6C8564" w14:textId="586FAF3E" w:rsidR="00C527F7" w:rsidRDefault="00C527F7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A2B916" w14:textId="77777777" w:rsidR="00D44454" w:rsidRDefault="00D44454" w:rsidP="00EA0D3C">
      <w:pPr>
        <w:jc w:val="center"/>
        <w:rPr>
          <w:b/>
          <w:bCs/>
          <w:sz w:val="28"/>
          <w:szCs w:val="28"/>
        </w:rPr>
      </w:pPr>
    </w:p>
    <w:p w14:paraId="6449D3EE" w14:textId="77777777" w:rsidR="00742F5D" w:rsidRPr="003226C8" w:rsidRDefault="00742F5D" w:rsidP="00742F5D">
      <w:pPr>
        <w:jc w:val="center"/>
        <w:rPr>
          <w:rFonts w:eastAsia="SimSun"/>
          <w:b/>
          <w:sz w:val="28"/>
          <w:lang w:val="en-GB" w:eastAsia="zh-CN"/>
        </w:rPr>
      </w:pPr>
      <w:bookmarkStart w:id="6" w:name="_Ref480738835"/>
      <w:r w:rsidRPr="003226C8">
        <w:rPr>
          <w:rFonts w:eastAsia="SimSun"/>
          <w:b/>
          <w:sz w:val="28"/>
          <w:lang w:val="en-GB" w:eastAsia="zh-CN"/>
        </w:rPr>
        <w:t>INTERNATIONAL ORGANI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 FOR STANDARDI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</w:t>
      </w:r>
    </w:p>
    <w:p w14:paraId="7F543915" w14:textId="77777777" w:rsidR="00742F5D" w:rsidRPr="003E416F" w:rsidRDefault="00742F5D" w:rsidP="00742F5D">
      <w:pPr>
        <w:jc w:val="center"/>
        <w:rPr>
          <w:rFonts w:eastAsia="SimSun"/>
          <w:b/>
          <w:sz w:val="28"/>
          <w:lang w:eastAsia="zh-CN"/>
        </w:rPr>
      </w:pPr>
      <w:r w:rsidRPr="003E416F">
        <w:rPr>
          <w:rFonts w:eastAsia="SimSun"/>
          <w:b/>
          <w:sz w:val="28"/>
          <w:lang w:eastAsia="zh-CN"/>
        </w:rPr>
        <w:t>ORGANISATION INTERNATIONALE DE NORMALISATION</w:t>
      </w:r>
    </w:p>
    <w:p w14:paraId="5D1EE2D9" w14:textId="77777777" w:rsidR="00742F5D" w:rsidRPr="003E416F" w:rsidRDefault="00742F5D" w:rsidP="00742F5D">
      <w:pPr>
        <w:jc w:val="center"/>
        <w:rPr>
          <w:rFonts w:eastAsia="SimSun"/>
          <w:b/>
          <w:sz w:val="28"/>
          <w:lang w:eastAsia="zh-CN"/>
        </w:rPr>
      </w:pPr>
      <w:r w:rsidRPr="003E416F">
        <w:rPr>
          <w:rFonts w:eastAsia="SimSun"/>
          <w:b/>
          <w:sz w:val="28"/>
          <w:lang w:eastAsia="zh-CN"/>
        </w:rPr>
        <w:t xml:space="preserve">ISO/IEC JTC 1/SC 29/WG 7 MPEG 3D </w:t>
      </w:r>
      <w:r w:rsidRPr="003E416F">
        <w:rPr>
          <w:rFonts w:eastAsia="SimSun"/>
          <w:b/>
          <w:caps/>
          <w:sz w:val="28"/>
          <w:lang w:eastAsia="zh-CN"/>
        </w:rPr>
        <w:t>Graphics Coding</w:t>
      </w:r>
    </w:p>
    <w:p w14:paraId="04F1815E" w14:textId="77777777" w:rsidR="00742F5D" w:rsidRPr="003E416F" w:rsidRDefault="00742F5D" w:rsidP="00742F5D"/>
    <w:p w14:paraId="3FFCA128" w14:textId="2E0073A5" w:rsidR="00742F5D" w:rsidRPr="00C76689" w:rsidRDefault="00742F5D" w:rsidP="00742F5D">
      <w:pPr>
        <w:jc w:val="right"/>
        <w:rPr>
          <w:rFonts w:eastAsia="SimSun"/>
          <w:b/>
          <w:sz w:val="48"/>
          <w:lang w:eastAsia="zh-CN"/>
        </w:rPr>
      </w:pPr>
      <w:r w:rsidRPr="00C76689">
        <w:rPr>
          <w:rFonts w:eastAsia="SimSun"/>
          <w:b/>
          <w:sz w:val="28"/>
          <w:lang w:eastAsia="zh-CN"/>
        </w:rPr>
        <w:t xml:space="preserve">ISO/IEC JTC 1/SC 29/WG 7 </w:t>
      </w:r>
      <w:r w:rsidR="00EE3EFE" w:rsidRPr="00C76689">
        <w:rPr>
          <w:rFonts w:eastAsia="SimSun"/>
          <w:b/>
          <w:sz w:val="48"/>
          <w:lang w:eastAsia="zh-CN"/>
        </w:rPr>
        <w:t>N</w:t>
      </w:r>
      <w:r w:rsidR="00521316" w:rsidRPr="00C76689">
        <w:rPr>
          <w:rFonts w:eastAsia="SimSun"/>
          <w:b/>
          <w:sz w:val="48"/>
          <w:lang w:eastAsia="zh-CN"/>
        </w:rPr>
        <w:t>2</w:t>
      </w:r>
      <w:r w:rsidR="00E27859" w:rsidRPr="00C76689">
        <w:rPr>
          <w:rFonts w:eastAsia="SimSun"/>
          <w:b/>
          <w:sz w:val="48"/>
          <w:lang w:eastAsia="zh-CN"/>
        </w:rPr>
        <w:t>65</w:t>
      </w:r>
    </w:p>
    <w:p w14:paraId="59BF433D" w14:textId="713DFADD" w:rsidR="00742F5D" w:rsidRDefault="002C0A6F" w:rsidP="00742F5D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Online - January</w:t>
      </w:r>
      <w:r w:rsidR="00596A4E" w:rsidRPr="003226C8">
        <w:rPr>
          <w:rFonts w:eastAsia="SimSun"/>
          <w:b/>
          <w:sz w:val="28"/>
          <w:lang w:val="en-GB" w:eastAsia="zh-CN"/>
        </w:rPr>
        <w:t xml:space="preserve"> </w:t>
      </w:r>
      <w:r w:rsidR="00742F5D" w:rsidRPr="003226C8">
        <w:rPr>
          <w:rFonts w:eastAsia="SimSun"/>
          <w:b/>
          <w:sz w:val="28"/>
          <w:lang w:val="en-GB" w:eastAsia="zh-CN"/>
        </w:rPr>
        <w:t>202</w:t>
      </w:r>
      <w:r>
        <w:rPr>
          <w:rFonts w:eastAsia="SimSun"/>
          <w:b/>
          <w:sz w:val="28"/>
          <w:lang w:val="en-GB" w:eastAsia="zh-CN"/>
        </w:rPr>
        <w:t>2</w:t>
      </w:r>
    </w:p>
    <w:p w14:paraId="19834E7C" w14:textId="77777777" w:rsidR="00742F5D" w:rsidRDefault="00742F5D" w:rsidP="00742F5D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742F5D" w:rsidRPr="005A535F" w14:paraId="22BCE84E" w14:textId="77777777" w:rsidTr="002C0A6F">
        <w:tc>
          <w:tcPr>
            <w:tcW w:w="1890" w:type="dxa"/>
          </w:tcPr>
          <w:p w14:paraId="5F291892" w14:textId="77777777" w:rsidR="00742F5D" w:rsidRDefault="00742F5D" w:rsidP="00714FEC">
            <w:pPr>
              <w:jc w:val="left"/>
              <w:rPr>
                <w:b/>
                <w:lang w:val="fr-FR"/>
              </w:rPr>
            </w:pPr>
          </w:p>
          <w:p w14:paraId="0EC92104" w14:textId="10EC9552" w:rsidR="00565098" w:rsidRPr="00ED1AE6" w:rsidRDefault="00565098" w:rsidP="00714FEC">
            <w:pPr>
              <w:jc w:val="left"/>
              <w:rPr>
                <w:b/>
                <w:lang w:val="fr-FR"/>
              </w:rPr>
            </w:pPr>
          </w:p>
        </w:tc>
        <w:tc>
          <w:tcPr>
            <w:tcW w:w="8279" w:type="dxa"/>
          </w:tcPr>
          <w:p w14:paraId="55045850" w14:textId="06CC70A5" w:rsidR="00742F5D" w:rsidRDefault="00742F5D" w:rsidP="000A4630">
            <w:pPr>
              <w:suppressAutoHyphens/>
              <w:rPr>
                <w:b/>
                <w:lang w:val="fr-FR"/>
              </w:rPr>
            </w:pPr>
          </w:p>
        </w:tc>
      </w:tr>
      <w:tr w:rsidR="00714FEC" w:rsidRPr="00714FEC" w14:paraId="3FF4F2DA" w14:textId="77777777" w:rsidTr="002C0A6F">
        <w:tc>
          <w:tcPr>
            <w:tcW w:w="1890" w:type="dxa"/>
          </w:tcPr>
          <w:p w14:paraId="4428B9C0" w14:textId="1F66EABE" w:rsidR="00714FEC" w:rsidRPr="00ED1AE6" w:rsidRDefault="00714FEC" w:rsidP="00714FEC">
            <w:pPr>
              <w:suppressAutoHyphens/>
              <w:rPr>
                <w:b/>
                <w:lang w:val="fr-FR"/>
              </w:rPr>
            </w:pPr>
            <w:r>
              <w:rPr>
                <w:b/>
              </w:rPr>
              <w:t>Title</w:t>
            </w:r>
          </w:p>
        </w:tc>
        <w:tc>
          <w:tcPr>
            <w:tcW w:w="8279" w:type="dxa"/>
          </w:tcPr>
          <w:p w14:paraId="696AC42D" w14:textId="2F498265" w:rsidR="00714FEC" w:rsidRPr="00714FEC" w:rsidRDefault="00565098" w:rsidP="00714FEC">
            <w:pPr>
              <w:suppressAutoHyphens/>
              <w:rPr>
                <w:b/>
              </w:rPr>
            </w:pPr>
            <w:r>
              <w:rPr>
                <w:b/>
              </w:rPr>
              <w:t xml:space="preserve">Corrigendum for </w:t>
            </w:r>
            <w:proofErr w:type="spellStart"/>
            <w:r w:rsidR="00714FEC" w:rsidRPr="0015007C">
              <w:rPr>
                <w:b/>
              </w:rPr>
              <w:t>CfP</w:t>
            </w:r>
            <w:proofErr w:type="spellEnd"/>
            <w:r w:rsidR="00714FEC" w:rsidRPr="0015007C">
              <w:rPr>
                <w:b/>
              </w:rPr>
              <w:t xml:space="preserve"> for Dynamic Mesh Coding</w:t>
            </w:r>
          </w:p>
        </w:tc>
      </w:tr>
      <w:tr w:rsidR="00714FEC" w:rsidRPr="005A535F" w14:paraId="50B10BF7" w14:textId="77777777" w:rsidTr="002C0A6F">
        <w:tc>
          <w:tcPr>
            <w:tcW w:w="1890" w:type="dxa"/>
          </w:tcPr>
          <w:p w14:paraId="39C53E21" w14:textId="3324D753" w:rsidR="00714FEC" w:rsidRDefault="00714FEC" w:rsidP="00714FEC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79" w:type="dxa"/>
          </w:tcPr>
          <w:p w14:paraId="5EED4D08" w14:textId="276567C4" w:rsidR="00714FEC" w:rsidRPr="0015007C" w:rsidRDefault="00714FEC" w:rsidP="00714FEC">
            <w:pPr>
              <w:suppressAutoHyphens/>
              <w:rPr>
                <w:b/>
              </w:rPr>
            </w:pPr>
            <w:r w:rsidRPr="003E416F">
              <w:rPr>
                <w:b/>
              </w:rPr>
              <w:t xml:space="preserve">WG 7, </w:t>
            </w:r>
            <w:r>
              <w:rPr>
                <w:b/>
              </w:rPr>
              <w:t>MPEG 3D Graphics Coding</w:t>
            </w:r>
          </w:p>
        </w:tc>
      </w:tr>
      <w:tr w:rsidR="00714FEC" w:rsidRPr="005A535F" w14:paraId="425D7B9F" w14:textId="77777777" w:rsidTr="002C0A6F">
        <w:tc>
          <w:tcPr>
            <w:tcW w:w="1890" w:type="dxa"/>
          </w:tcPr>
          <w:p w14:paraId="71703C36" w14:textId="175C6AFD" w:rsidR="00714FEC" w:rsidRDefault="00714FEC" w:rsidP="00714FEC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279" w:type="dxa"/>
          </w:tcPr>
          <w:p w14:paraId="79C2D475" w14:textId="4F8138C9" w:rsidR="00714FEC" w:rsidRPr="003E416F" w:rsidRDefault="00714FEC" w:rsidP="00714FEC">
            <w:pPr>
              <w:suppressAutoHyphens/>
              <w:rPr>
                <w:b/>
              </w:rPr>
            </w:pPr>
            <w:proofErr w:type="spellStart"/>
            <w:r>
              <w:rPr>
                <w:b/>
                <w:lang w:val="fr-FR"/>
              </w:rPr>
              <w:t>Approved</w:t>
            </w:r>
            <w:proofErr w:type="spellEnd"/>
          </w:p>
        </w:tc>
      </w:tr>
      <w:tr w:rsidR="00714FEC" w:rsidRPr="005A535F" w14:paraId="22AA30D0" w14:textId="77777777" w:rsidTr="002C0A6F">
        <w:tc>
          <w:tcPr>
            <w:tcW w:w="1890" w:type="dxa"/>
          </w:tcPr>
          <w:p w14:paraId="24DF6546" w14:textId="761F672A" w:rsidR="00714FEC" w:rsidRDefault="00714FEC" w:rsidP="00714FEC">
            <w:pPr>
              <w:suppressAutoHyphens/>
              <w:rPr>
                <w:b/>
              </w:rPr>
            </w:pPr>
            <w:r>
              <w:rPr>
                <w:b/>
              </w:rPr>
              <w:t>Serial Number</w:t>
            </w:r>
          </w:p>
        </w:tc>
        <w:tc>
          <w:tcPr>
            <w:tcW w:w="8279" w:type="dxa"/>
          </w:tcPr>
          <w:p w14:paraId="293CF5B0" w14:textId="1834D120" w:rsidR="00714FEC" w:rsidRDefault="00714FEC" w:rsidP="00714FEC">
            <w:pPr>
              <w:suppressAutoHyphens/>
              <w:rPr>
                <w:b/>
                <w:lang w:val="fr-FR"/>
              </w:rPr>
            </w:pPr>
            <w:r>
              <w:rPr>
                <w:b/>
                <w:lang w:val="fr-FR"/>
              </w:rPr>
              <w:t>MDS21</w:t>
            </w:r>
            <w:r w:rsidR="00E858D9">
              <w:rPr>
                <w:b/>
                <w:lang w:val="fr-FR"/>
              </w:rPr>
              <w:t>150</w:t>
            </w:r>
          </w:p>
        </w:tc>
      </w:tr>
    </w:tbl>
    <w:p w14:paraId="28395E74" w14:textId="77777777" w:rsidR="000F36B2" w:rsidRPr="008B4070" w:rsidRDefault="000F36B2" w:rsidP="00B57EBC">
      <w:pPr>
        <w:pStyle w:val="Titre1"/>
        <w:numPr>
          <w:ilvl w:val="0"/>
          <w:numId w:val="0"/>
        </w:numPr>
        <w:rPr>
          <w:rFonts w:ascii="Times New Roman" w:eastAsia="Malgun Gothic" w:hAnsi="Times New Roman" w:cs="Times New Roman"/>
          <w:lang w:val="en-US" w:eastAsia="ko-KR"/>
        </w:rPr>
      </w:pPr>
      <w:bookmarkStart w:id="7" w:name="_Ref78299232"/>
      <w:r w:rsidRPr="008B4070">
        <w:rPr>
          <w:rFonts w:ascii="Times New Roman" w:eastAsia="Malgun Gothic" w:hAnsi="Times New Roman" w:cs="Times New Roman"/>
          <w:lang w:val="en-US" w:eastAsia="ko-KR"/>
        </w:rPr>
        <w:t>Abstract</w:t>
      </w:r>
      <w:bookmarkEnd w:id="6"/>
      <w:bookmarkEnd w:id="7"/>
      <w:r w:rsidR="00C57CBC" w:rsidRPr="008B4070">
        <w:rPr>
          <w:rFonts w:ascii="Times New Roman" w:eastAsia="Malgun Gothic" w:hAnsi="Times New Roman" w:cs="Times New Roman"/>
          <w:lang w:val="en-US" w:eastAsia="ko-KR"/>
        </w:rPr>
        <w:t xml:space="preserve"> </w:t>
      </w:r>
    </w:p>
    <w:p w14:paraId="144E21A9" w14:textId="7E0FCE58" w:rsidR="005C2DEC" w:rsidRDefault="005C2DEC" w:rsidP="00A6040C">
      <w:pPr>
        <w:spacing w:before="120"/>
      </w:pPr>
      <w:r w:rsidRPr="008B4070">
        <w:t xml:space="preserve">This document </w:t>
      </w:r>
      <w:r w:rsidR="00FB4F3C">
        <w:t>contains</w:t>
      </w:r>
      <w:r>
        <w:t xml:space="preserve"> </w:t>
      </w:r>
      <w:ins w:id="8" w:author="Ralf Schaefer" w:date="2022-01-27T18:59:00Z">
        <w:r w:rsidR="004B15FB">
          <w:t xml:space="preserve">the </w:t>
        </w:r>
      </w:ins>
      <w:r>
        <w:t>c</w:t>
      </w:r>
      <w:r w:rsidRPr="00E87F32">
        <w:t>orrigend</w:t>
      </w:r>
      <w:r w:rsidR="003976AF">
        <w:t>um</w:t>
      </w:r>
      <w:r w:rsidRPr="00E87F32">
        <w:t xml:space="preserve"> for </w:t>
      </w:r>
      <w:r>
        <w:t xml:space="preserve">the </w:t>
      </w:r>
      <w:r w:rsidRPr="008B4070">
        <w:rPr>
          <w:color w:val="000000"/>
        </w:rPr>
        <w:t>Call for Proposal</w:t>
      </w:r>
      <w:r>
        <w:rPr>
          <w:color w:val="000000"/>
        </w:rPr>
        <w:t>s</w:t>
      </w:r>
      <w:r w:rsidRPr="008B4070">
        <w:rPr>
          <w:color w:val="000000"/>
        </w:rPr>
        <w:t xml:space="preserve"> (</w:t>
      </w:r>
      <w:proofErr w:type="spellStart"/>
      <w:r w:rsidRPr="008B4070">
        <w:rPr>
          <w:color w:val="000000"/>
        </w:rPr>
        <w:t>CfP</w:t>
      </w:r>
      <w:proofErr w:type="spellEnd"/>
      <w:r w:rsidRPr="008B4070">
        <w:rPr>
          <w:color w:val="000000"/>
        </w:rPr>
        <w:t xml:space="preserve">) for </w:t>
      </w:r>
      <w:r>
        <w:rPr>
          <w:color w:val="000000"/>
        </w:rPr>
        <w:t>Dynamic Mesh coding</w:t>
      </w:r>
      <w:r w:rsidRPr="008B4070">
        <w:rPr>
          <w:color w:val="000000"/>
        </w:rPr>
        <w:t xml:space="preserve"> technology</w:t>
      </w:r>
      <w:r w:rsidR="00B93817">
        <w:rPr>
          <w:color w:val="000000"/>
        </w:rPr>
        <w:t xml:space="preserve"> </w:t>
      </w:r>
      <w:r w:rsidR="00F836A9">
        <w:rPr>
          <w:color w:val="000000"/>
        </w:rPr>
        <w:t>[1]</w:t>
      </w:r>
      <w:r w:rsidR="00FB4F3C">
        <w:t>. F</w:t>
      </w:r>
      <w:r>
        <w:t xml:space="preserve">or easy usage, </w:t>
      </w:r>
      <w:r w:rsidR="00537D20">
        <w:t>this document</w:t>
      </w:r>
      <w:r>
        <w:t xml:space="preserve"> follows the same chapter structure</w:t>
      </w:r>
      <w:r w:rsidR="00B70D25">
        <w:t xml:space="preserve"> as the </w:t>
      </w:r>
      <w:proofErr w:type="spellStart"/>
      <w:r w:rsidR="00B70D25">
        <w:t>CfP</w:t>
      </w:r>
      <w:proofErr w:type="spellEnd"/>
      <w:r w:rsidR="009C0C35">
        <w:t xml:space="preserve"> itself</w:t>
      </w:r>
      <w:r w:rsidR="001B0A0A">
        <w:t>.</w:t>
      </w:r>
      <w:r w:rsidR="00B70D25">
        <w:t xml:space="preserve"> </w:t>
      </w:r>
      <w:r w:rsidR="00C17D61">
        <w:t xml:space="preserve">Text and tables </w:t>
      </w:r>
      <w:r w:rsidR="00861A66">
        <w:t xml:space="preserve">provided in this document shall </w:t>
      </w:r>
      <w:r w:rsidR="006F1F6B">
        <w:t xml:space="preserve">replace the text and tables in the </w:t>
      </w:r>
      <w:proofErr w:type="spellStart"/>
      <w:r w:rsidR="006F1F6B">
        <w:t>CfP</w:t>
      </w:r>
      <w:proofErr w:type="spellEnd"/>
      <w:r w:rsidR="006F1F6B">
        <w:t xml:space="preserve"> </w:t>
      </w:r>
      <w:r w:rsidR="005362CD">
        <w:t xml:space="preserve">as described </w:t>
      </w:r>
      <w:del w:id="9" w:author="Ralf Schaefer" w:date="2022-01-28T10:39:00Z">
        <w:r w:rsidR="005362CD" w:rsidDel="00D157CE">
          <w:delText>above</w:delText>
        </w:r>
      </w:del>
      <w:ins w:id="10" w:author="Ralf Schaefer" w:date="2022-01-28T10:39:00Z">
        <w:r w:rsidR="00D157CE">
          <w:t>below</w:t>
        </w:r>
      </w:ins>
      <w:r w:rsidR="005362CD">
        <w:t>.</w:t>
      </w:r>
    </w:p>
    <w:p w14:paraId="76D16EE1" w14:textId="0E936515" w:rsidR="00651561" w:rsidRDefault="00555C74" w:rsidP="00A6040C">
      <w:pPr>
        <w:spacing w:before="120"/>
      </w:pPr>
      <w:r>
        <w:t xml:space="preserve">The </w:t>
      </w:r>
      <w:r w:rsidR="0098038D">
        <w:t>updated</w:t>
      </w:r>
      <w:r>
        <w:t xml:space="preserve"> spreadsheet attached to this corrigend</w:t>
      </w:r>
      <w:r w:rsidR="002C309C">
        <w:t>um</w:t>
      </w:r>
      <w:r w:rsidR="001D6137">
        <w:t xml:space="preserve"> shall </w:t>
      </w:r>
      <w:r w:rsidR="00F475AB">
        <w:t>replace the sp</w:t>
      </w:r>
      <w:r w:rsidR="007C731D">
        <w:t>r</w:t>
      </w:r>
      <w:r w:rsidR="00F475AB">
        <w:t xml:space="preserve">eadsheet </w:t>
      </w:r>
      <w:r w:rsidR="009300C7">
        <w:t>that was published with the</w:t>
      </w:r>
      <w:r w:rsidR="007C731D">
        <w:t xml:space="preserve"> </w:t>
      </w:r>
      <w:del w:id="11" w:author="Ralf Schaefer" w:date="2022-01-27T19:00:00Z">
        <w:r w:rsidR="007C731D" w:rsidDel="00FE78E0">
          <w:delText>CFP</w:delText>
        </w:r>
      </w:del>
      <w:proofErr w:type="spellStart"/>
      <w:ins w:id="12" w:author="Ralf Schaefer" w:date="2022-01-27T19:00:00Z">
        <w:r w:rsidR="00FE78E0">
          <w:t>C</w:t>
        </w:r>
        <w:r w:rsidR="0090707F">
          <w:t>f</w:t>
        </w:r>
        <w:r w:rsidR="00FE78E0">
          <w:t>P</w:t>
        </w:r>
      </w:ins>
      <w:proofErr w:type="spellEnd"/>
      <w:r w:rsidR="00A63EE3">
        <w:t xml:space="preserve">, </w:t>
      </w:r>
      <w:r w:rsidR="0098038D">
        <w:t xml:space="preserve">so </w:t>
      </w:r>
      <w:r w:rsidR="00A63EE3">
        <w:t xml:space="preserve">responses to the </w:t>
      </w:r>
      <w:proofErr w:type="spellStart"/>
      <w:r w:rsidR="00A63EE3">
        <w:t>CfP</w:t>
      </w:r>
      <w:proofErr w:type="spellEnd"/>
      <w:r w:rsidR="00A63EE3">
        <w:t xml:space="preserve"> shall </w:t>
      </w:r>
      <w:r w:rsidR="00347C9F">
        <w:t>use</w:t>
      </w:r>
      <w:r w:rsidR="000A3AEB">
        <w:t xml:space="preserve"> the updated spreadsheet.</w:t>
      </w:r>
    </w:p>
    <w:p w14:paraId="203687D2" w14:textId="77777777" w:rsidR="005810E2" w:rsidRPr="00ED1AE6" w:rsidRDefault="005810E2" w:rsidP="005810E2">
      <w:pPr>
        <w:pStyle w:val="Titre1"/>
        <w:numPr>
          <w:ilvl w:val="0"/>
          <w:numId w:val="0"/>
        </w:numPr>
        <w:rPr>
          <w:rFonts w:ascii="Times New Roman" w:eastAsia="Malgun Gothic" w:hAnsi="Times New Roman" w:cs="Times New Roman"/>
          <w:lang w:val="en-US" w:eastAsia="ko-KR"/>
        </w:rPr>
      </w:pPr>
      <w:r w:rsidRPr="00ED1AE6">
        <w:rPr>
          <w:rFonts w:ascii="Times New Roman" w:eastAsia="Malgun Gothic" w:hAnsi="Times New Roman" w:cs="Times New Roman"/>
          <w:lang w:val="en-US" w:eastAsia="ko-KR"/>
        </w:rPr>
        <w:t>References</w:t>
      </w:r>
    </w:p>
    <w:p w14:paraId="67053FE7" w14:textId="77777777" w:rsidR="005810E2" w:rsidRDefault="005810E2" w:rsidP="005810E2">
      <w:pPr>
        <w:spacing w:before="120"/>
      </w:pPr>
      <w:r w:rsidRPr="009D513F">
        <w:t xml:space="preserve">[1] </w:t>
      </w:r>
      <w:proofErr w:type="spellStart"/>
      <w:r w:rsidRPr="00D6727D">
        <w:rPr>
          <w:snapToGrid w:val="0"/>
        </w:rPr>
        <w:t>CfP</w:t>
      </w:r>
      <w:proofErr w:type="spellEnd"/>
      <w:r w:rsidRPr="00D6727D">
        <w:rPr>
          <w:snapToGrid w:val="0"/>
        </w:rPr>
        <w:t xml:space="preserve"> for Dynamic Mesh Coding</w:t>
      </w:r>
      <w:r w:rsidRPr="009D513F">
        <w:t xml:space="preserve">, </w:t>
      </w:r>
      <w:r w:rsidRPr="00442944">
        <w:t>ISO/IEC JTC 1/SC 29/WG 7</w:t>
      </w:r>
      <w:r>
        <w:t>/N00231</w:t>
      </w:r>
      <w:r w:rsidRPr="009D513F">
        <w:t>, Online, October 202</w:t>
      </w:r>
      <w:r>
        <w:t>1</w:t>
      </w:r>
    </w:p>
    <w:p w14:paraId="61C44A29" w14:textId="3C59E474" w:rsidR="00BB00F1" w:rsidRDefault="00BB00F1">
      <w:pPr>
        <w:jc w:val="left"/>
      </w:pPr>
      <w:r>
        <w:br w:type="page"/>
      </w:r>
    </w:p>
    <w:p w14:paraId="025837C2" w14:textId="77777777" w:rsidR="000F36B2" w:rsidRPr="008B4070" w:rsidRDefault="000F36B2" w:rsidP="00E20FBD">
      <w:pPr>
        <w:pStyle w:val="Titre1"/>
        <w:rPr>
          <w:rFonts w:ascii="Times New Roman" w:hAnsi="Times New Roman" w:cs="Times New Roman"/>
          <w:lang w:val="en-US"/>
        </w:rPr>
      </w:pPr>
      <w:bookmarkStart w:id="13" w:name="_Ref479236390"/>
      <w:r w:rsidRPr="008B4070">
        <w:rPr>
          <w:rFonts w:ascii="Times New Roman" w:eastAsia="Malgun Gothic" w:hAnsi="Times New Roman" w:cs="Times New Roman"/>
          <w:lang w:val="en-US" w:eastAsia="ko-KR"/>
        </w:rPr>
        <w:lastRenderedPageBreak/>
        <w:t>Introduction</w:t>
      </w:r>
      <w:bookmarkEnd w:id="13"/>
    </w:p>
    <w:p w14:paraId="6AE85E3A" w14:textId="77777777" w:rsidR="006B5C65" w:rsidRDefault="006B5C65" w:rsidP="009B7D0C">
      <w:pPr>
        <w:spacing w:before="120"/>
      </w:pPr>
      <w:r>
        <w:t>No change</w:t>
      </w:r>
    </w:p>
    <w:p w14:paraId="05EDF4ED" w14:textId="04E9E42B" w:rsidR="00BB77A9" w:rsidRDefault="00F82E32" w:rsidP="00BB77A9">
      <w:pPr>
        <w:pStyle w:val="Titre1"/>
        <w:rPr>
          <w:rFonts w:ascii="Times New Roman" w:eastAsia="Malgun Gothic" w:hAnsi="Times New Roman" w:cs="Times New Roman"/>
          <w:lang w:val="en-US" w:eastAsia="ko-KR"/>
        </w:rPr>
      </w:pPr>
      <w:r w:rsidRPr="008B4070">
        <w:rPr>
          <w:rFonts w:ascii="Times New Roman" w:eastAsia="Malgun Gothic" w:hAnsi="Times New Roman" w:cs="Times New Roman"/>
          <w:lang w:val="en-US" w:eastAsia="ko-KR"/>
        </w:rPr>
        <w:t xml:space="preserve">Timeline </w:t>
      </w:r>
    </w:p>
    <w:p w14:paraId="1BE2EC23" w14:textId="41A3BF7F" w:rsidR="006B5C65" w:rsidRDefault="006B5C65" w:rsidP="006B5C65">
      <w:pPr>
        <w:rPr>
          <w:lang w:eastAsia="ko-KR"/>
        </w:rPr>
      </w:pPr>
      <w:r>
        <w:rPr>
          <w:lang w:eastAsia="ko-KR"/>
        </w:rPr>
        <w:t>No change</w:t>
      </w:r>
    </w:p>
    <w:p w14:paraId="4CCD0469" w14:textId="77777777" w:rsidR="0077109E" w:rsidRPr="008B4070" w:rsidRDefault="0077109E" w:rsidP="0077109E">
      <w:pPr>
        <w:pStyle w:val="Titre2"/>
        <w:numPr>
          <w:ilvl w:val="1"/>
          <w:numId w:val="1"/>
        </w:numPr>
        <w:rPr>
          <w:rFonts w:eastAsia="Batang"/>
          <w:lang w:eastAsia="ko-KR"/>
        </w:rPr>
      </w:pPr>
      <w:r w:rsidRPr="008B4070">
        <w:rPr>
          <w:lang w:eastAsia="ko-KR"/>
        </w:rPr>
        <w:t>Timeline of the calls, deadlines and evaluation of the responses:</w:t>
      </w:r>
    </w:p>
    <w:p w14:paraId="690A710A" w14:textId="73D44C97" w:rsidR="00ED0EE3" w:rsidRDefault="004849AE" w:rsidP="006B5C65">
      <w:pPr>
        <w:rPr>
          <w:lang w:val="it-IT" w:eastAsia="ko-KR"/>
        </w:rPr>
      </w:pPr>
      <w:r>
        <w:rPr>
          <w:lang w:val="it-IT" w:eastAsia="ko-KR"/>
        </w:rPr>
        <w:t xml:space="preserve">The </w:t>
      </w:r>
      <w:r w:rsidR="00480C87">
        <w:rPr>
          <w:lang w:val="it-IT" w:eastAsia="ko-KR"/>
        </w:rPr>
        <w:t>action</w:t>
      </w:r>
      <w:r>
        <w:rPr>
          <w:lang w:val="it-IT" w:eastAsia="ko-KR"/>
        </w:rPr>
        <w:t xml:space="preserve"> “Evaluation of responses” in </w:t>
      </w:r>
      <w:r w:rsidR="000703E8">
        <w:rPr>
          <w:lang w:val="it-IT" w:eastAsia="ko-KR"/>
        </w:rPr>
        <w:t>Table 1 shall be replaced as follows:</w:t>
      </w:r>
    </w:p>
    <w:tbl>
      <w:tblPr>
        <w:tblStyle w:val="Grilledutableau"/>
        <w:tblW w:w="9571" w:type="dxa"/>
        <w:tblLayout w:type="fixed"/>
        <w:tblLook w:val="04A0" w:firstRow="1" w:lastRow="0" w:firstColumn="1" w:lastColumn="0" w:noHBand="0" w:noVBand="1"/>
      </w:tblPr>
      <w:tblGrid>
        <w:gridCol w:w="3762"/>
        <w:gridCol w:w="1449"/>
        <w:gridCol w:w="4360"/>
      </w:tblGrid>
      <w:tr w:rsidR="00CB1601" w:rsidRPr="008B4070" w14:paraId="041BAA59" w14:textId="77777777" w:rsidTr="00907D69">
        <w:tc>
          <w:tcPr>
            <w:tcW w:w="3762" w:type="dxa"/>
          </w:tcPr>
          <w:p w14:paraId="2C790C57" w14:textId="77777777" w:rsidR="00CB1601" w:rsidRPr="008B4070" w:rsidRDefault="00CB1601" w:rsidP="00907D69">
            <w:pPr>
              <w:rPr>
                <w:b/>
                <w:lang w:val="en-US" w:eastAsia="ko-KR"/>
              </w:rPr>
            </w:pPr>
            <w:r w:rsidRPr="008B4070">
              <w:rPr>
                <w:b/>
                <w:lang w:val="en-US" w:eastAsia="ko-KR"/>
              </w:rPr>
              <w:t>Action</w:t>
            </w:r>
          </w:p>
        </w:tc>
        <w:tc>
          <w:tcPr>
            <w:tcW w:w="1449" w:type="dxa"/>
          </w:tcPr>
          <w:p w14:paraId="3ADB2FB6" w14:textId="77777777" w:rsidR="00CB1601" w:rsidRPr="008B4070" w:rsidRDefault="00CB1601" w:rsidP="00907D69">
            <w:pPr>
              <w:rPr>
                <w:b/>
                <w:lang w:val="en-US" w:eastAsia="ko-KR"/>
              </w:rPr>
            </w:pPr>
            <w:r w:rsidRPr="008B4070">
              <w:rPr>
                <w:b/>
                <w:lang w:val="en-US" w:eastAsia="ko-KR"/>
              </w:rPr>
              <w:t xml:space="preserve">Date </w:t>
            </w:r>
          </w:p>
        </w:tc>
        <w:tc>
          <w:tcPr>
            <w:tcW w:w="4360" w:type="dxa"/>
          </w:tcPr>
          <w:p w14:paraId="05C22540" w14:textId="77777777" w:rsidR="00CB1601" w:rsidRPr="008B4070" w:rsidRDefault="00CB1601" w:rsidP="00907D69">
            <w:pPr>
              <w:rPr>
                <w:b/>
                <w:lang w:val="en-US" w:eastAsia="ko-KR"/>
              </w:rPr>
            </w:pPr>
            <w:r w:rsidRPr="008B4070">
              <w:rPr>
                <w:b/>
                <w:lang w:val="en-US" w:eastAsia="ko-KR"/>
              </w:rPr>
              <w:t>Remarks</w:t>
            </w:r>
          </w:p>
        </w:tc>
      </w:tr>
      <w:tr w:rsidR="00CB1601" w:rsidRPr="008B4070" w14:paraId="600035D8" w14:textId="77777777" w:rsidTr="00907D69">
        <w:tc>
          <w:tcPr>
            <w:tcW w:w="3762" w:type="dxa"/>
          </w:tcPr>
          <w:p w14:paraId="2FBC5F63" w14:textId="77777777" w:rsidR="00CB1601" w:rsidRPr="008B4070" w:rsidRDefault="00CB1601" w:rsidP="00907D69">
            <w:pPr>
              <w:spacing w:beforeLines="40" w:before="96" w:afterLines="40" w:after="96"/>
              <w:jc w:val="left"/>
              <w:rPr>
                <w:lang w:val="en-US" w:eastAsia="ko-KR"/>
              </w:rPr>
            </w:pPr>
            <w:r w:rsidRPr="008B4070">
              <w:rPr>
                <w:lang w:val="en-US" w:eastAsia="ko-KR"/>
              </w:rPr>
              <w:t>Evaluation of responses</w:t>
            </w:r>
          </w:p>
        </w:tc>
        <w:tc>
          <w:tcPr>
            <w:tcW w:w="1449" w:type="dxa"/>
          </w:tcPr>
          <w:p w14:paraId="68A419B3" w14:textId="77777777" w:rsidR="00CB1601" w:rsidRPr="002D42C5" w:rsidRDefault="00CB1601" w:rsidP="00907D69">
            <w:pPr>
              <w:spacing w:beforeLines="40" w:before="96" w:afterLines="40" w:after="96"/>
              <w:jc w:val="left"/>
              <w:rPr>
                <w:lang w:val="en-US" w:eastAsia="ko-KR"/>
              </w:rPr>
            </w:pPr>
            <w:r w:rsidRPr="002D42C5">
              <w:rPr>
                <w:lang w:eastAsia="ko-KR"/>
              </w:rPr>
              <w:t>2022.04.25</w:t>
            </w:r>
          </w:p>
          <w:p w14:paraId="7A7AE5D4" w14:textId="77777777" w:rsidR="00CB1601" w:rsidRPr="00DF60C5" w:rsidRDefault="00CB1601" w:rsidP="00907D69">
            <w:pPr>
              <w:spacing w:beforeLines="40" w:before="96" w:afterLines="40" w:after="96"/>
              <w:jc w:val="left"/>
              <w:rPr>
                <w:highlight w:val="yellow"/>
                <w:lang w:val="en-US" w:eastAsia="ko-KR"/>
              </w:rPr>
            </w:pPr>
            <w:r w:rsidRPr="002D42C5">
              <w:rPr>
                <w:lang w:eastAsia="ko-KR"/>
              </w:rPr>
              <w:t>2022.04.29</w:t>
            </w:r>
          </w:p>
        </w:tc>
        <w:tc>
          <w:tcPr>
            <w:tcW w:w="4360" w:type="dxa"/>
          </w:tcPr>
          <w:p w14:paraId="57CFF53E" w14:textId="5207E67F" w:rsidR="00CB1601" w:rsidRPr="008B4070" w:rsidRDefault="00CB1601" w:rsidP="00907D69">
            <w:pPr>
              <w:spacing w:beforeLines="40" w:before="96" w:afterLines="40" w:after="96"/>
              <w:jc w:val="left"/>
              <w:rPr>
                <w:lang w:val="en-US" w:eastAsia="ko-KR"/>
              </w:rPr>
            </w:pPr>
            <w:r w:rsidRPr="008B4070">
              <w:rPr>
                <w:lang w:val="en-US" w:eastAsia="ko-KR"/>
              </w:rPr>
              <w:t xml:space="preserve">Action performed during the MPEG meeting week. </w:t>
            </w:r>
            <w:r w:rsidR="006105D1">
              <w:rPr>
                <w:lang w:val="en-US" w:eastAsia="ko-KR"/>
              </w:rPr>
              <w:t xml:space="preserve"> </w:t>
            </w:r>
            <w:r w:rsidR="006105D1" w:rsidRPr="008B4070">
              <w:t xml:space="preserve">Proponents are </w:t>
            </w:r>
            <w:r w:rsidR="006105D1">
              <w:t>required</w:t>
            </w:r>
            <w:r w:rsidR="006105D1" w:rsidRPr="008B4070">
              <w:t xml:space="preserve"> to attend </w:t>
            </w:r>
            <w:r w:rsidR="00960C39">
              <w:t>the</w:t>
            </w:r>
            <w:r w:rsidR="006105D1" w:rsidRPr="008B4070">
              <w:t xml:space="preserve"> meeting to present their proposals</w:t>
            </w:r>
          </w:p>
        </w:tc>
      </w:tr>
    </w:tbl>
    <w:p w14:paraId="334BC630" w14:textId="77777777" w:rsidR="008B64A5" w:rsidRPr="008B4070" w:rsidRDefault="008B64A5" w:rsidP="008B64A5">
      <w:pPr>
        <w:pStyle w:val="Lgende"/>
        <w:rPr>
          <w:b w:val="0"/>
          <w:lang w:eastAsia="ko-KR"/>
        </w:rPr>
      </w:pPr>
      <w:r>
        <w:t xml:space="preserve">Table </w:t>
      </w:r>
      <w:r w:rsidR="00032F90">
        <w:fldChar w:fldCharType="begin"/>
      </w:r>
      <w:r w:rsidR="00032F90">
        <w:instrText xml:space="preserve"> SEQ Table \* ARABIC </w:instrText>
      </w:r>
      <w:r w:rsidR="00032F90">
        <w:fldChar w:fldCharType="separate"/>
      </w:r>
      <w:r>
        <w:rPr>
          <w:noProof/>
        </w:rPr>
        <w:t>1</w:t>
      </w:r>
      <w:r w:rsidR="00032F90">
        <w:rPr>
          <w:noProof/>
        </w:rPr>
        <w:fldChar w:fldCharType="end"/>
      </w:r>
      <w:r>
        <w:t xml:space="preserve"> Timeline</w:t>
      </w:r>
    </w:p>
    <w:p w14:paraId="2980D7BD" w14:textId="77777777" w:rsidR="000C6A43" w:rsidRPr="0077109E" w:rsidRDefault="000C6A43" w:rsidP="006B5C65">
      <w:pPr>
        <w:rPr>
          <w:lang w:val="it-IT" w:eastAsia="ko-KR"/>
        </w:rPr>
      </w:pPr>
    </w:p>
    <w:p w14:paraId="557E0CDF" w14:textId="112B32C8" w:rsidR="00BB28E0" w:rsidRPr="008B4070" w:rsidRDefault="009E4842" w:rsidP="006B6A2F">
      <w:pPr>
        <w:pStyle w:val="Titre1"/>
      </w:pPr>
      <w:bookmarkStart w:id="14" w:name="_Ref465331424"/>
      <w:r w:rsidRPr="008B4070">
        <w:t>Definitions</w:t>
      </w:r>
    </w:p>
    <w:p w14:paraId="12F60BE4" w14:textId="3CB72F29" w:rsidR="000F6F8E" w:rsidRDefault="003F2C1F" w:rsidP="006D62EA">
      <w:pPr>
        <w:pStyle w:val="ColorfulList-Accent11"/>
        <w:spacing w:before="120"/>
        <w:ind w:left="0"/>
      </w:pPr>
      <w:r>
        <w:t>No change</w:t>
      </w:r>
    </w:p>
    <w:p w14:paraId="2D8374F8" w14:textId="456012B6" w:rsidR="000F6F8E" w:rsidRDefault="000F6F8E" w:rsidP="000F6F8E">
      <w:pPr>
        <w:pStyle w:val="Titre1"/>
      </w:pPr>
      <w:bookmarkStart w:id="15" w:name="_Ref78550700"/>
      <w:r>
        <w:t>Requirements</w:t>
      </w:r>
      <w:bookmarkEnd w:id="15"/>
    </w:p>
    <w:p w14:paraId="37C29AFF" w14:textId="296B3883" w:rsidR="0099715A" w:rsidRPr="00D6727D" w:rsidRDefault="00CE28CA" w:rsidP="00D6727D">
      <w:pPr>
        <w:rPr>
          <w:lang w:eastAsia="zh-TW"/>
        </w:rPr>
      </w:pPr>
      <w:r>
        <w:rPr>
          <w:lang w:eastAsia="zh-TW"/>
        </w:rPr>
        <w:t>No change</w:t>
      </w:r>
    </w:p>
    <w:p w14:paraId="3D06C9AD" w14:textId="3440140C" w:rsidR="000F36B2" w:rsidRPr="008B4070" w:rsidRDefault="00320886" w:rsidP="002F4C9C">
      <w:pPr>
        <w:pStyle w:val="Titre1"/>
        <w:keepLines/>
        <w:ind w:left="450"/>
        <w:rPr>
          <w:rFonts w:ascii="Times New Roman" w:hAnsi="Times New Roman" w:cs="Times New Roman"/>
          <w:lang w:val="en-US"/>
        </w:rPr>
      </w:pPr>
      <w:r w:rsidRPr="008B4070">
        <w:rPr>
          <w:rFonts w:ascii="Times New Roman" w:hAnsi="Times New Roman" w:cs="Times New Roman"/>
          <w:lang w:val="en-US"/>
        </w:rPr>
        <w:t>Test Materials, Categories</w:t>
      </w:r>
      <w:r w:rsidR="00106EAA">
        <w:rPr>
          <w:rFonts w:ascii="Times New Roman" w:hAnsi="Times New Roman" w:cs="Times New Roman"/>
          <w:lang w:val="en-US"/>
        </w:rPr>
        <w:t xml:space="preserve"> and </w:t>
      </w:r>
      <w:r w:rsidRPr="008B4070">
        <w:rPr>
          <w:rFonts w:ascii="Times New Roman" w:hAnsi="Times New Roman" w:cs="Times New Roman"/>
          <w:lang w:val="en-US"/>
        </w:rPr>
        <w:t>Conditions</w:t>
      </w:r>
      <w:r w:rsidRPr="008B4070" w:rsidDel="00320886">
        <w:rPr>
          <w:rFonts w:ascii="Times New Roman" w:hAnsi="Times New Roman" w:cs="Times New Roman"/>
          <w:lang w:val="en-US"/>
        </w:rPr>
        <w:t xml:space="preserve"> </w:t>
      </w:r>
      <w:bookmarkEnd w:id="14"/>
    </w:p>
    <w:p w14:paraId="3A503995" w14:textId="232B707F" w:rsidR="00192D17" w:rsidRPr="008B4070" w:rsidRDefault="006236B3" w:rsidP="00531900">
      <w:pPr>
        <w:rPr>
          <w:lang w:eastAsia="zh-TW"/>
        </w:rPr>
      </w:pPr>
      <w:r>
        <w:rPr>
          <w:lang w:eastAsia="zh-TW"/>
        </w:rPr>
        <w:t>No change</w:t>
      </w:r>
    </w:p>
    <w:p w14:paraId="65C856D5" w14:textId="425D635E" w:rsidR="00172CBD" w:rsidRDefault="00172CBD" w:rsidP="00106EAA">
      <w:pPr>
        <w:pStyle w:val="Titre1"/>
      </w:pPr>
      <w:bookmarkStart w:id="16" w:name="_Ref76392575"/>
      <w:r w:rsidRPr="008B4070">
        <w:t>Anchors</w:t>
      </w:r>
      <w:bookmarkEnd w:id="16"/>
    </w:p>
    <w:p w14:paraId="13B9D30F" w14:textId="7FD53AC2" w:rsidR="000616A7" w:rsidRPr="000616A7" w:rsidRDefault="000616A7" w:rsidP="000616A7">
      <w:pPr>
        <w:rPr>
          <w:lang w:val="it-IT" w:eastAsia="zh-TW"/>
        </w:rPr>
      </w:pPr>
      <w:r>
        <w:rPr>
          <w:lang w:val="it-IT" w:eastAsia="zh-TW"/>
        </w:rPr>
        <w:t xml:space="preserve">The following </w:t>
      </w:r>
      <w:r w:rsidR="006562D7">
        <w:rPr>
          <w:lang w:val="it-IT" w:eastAsia="zh-TW"/>
        </w:rPr>
        <w:t>note shall be added</w:t>
      </w:r>
      <w:r w:rsidR="009342EE">
        <w:rPr>
          <w:lang w:val="it-IT" w:eastAsia="zh-TW"/>
        </w:rPr>
        <w:t xml:space="preserve"> at the beginning of </w:t>
      </w:r>
      <w:del w:id="17" w:author="Ralf Schaefer" w:date="2022-01-27T19:01:00Z">
        <w:r w:rsidR="009342EE" w:rsidDel="00E51957">
          <w:rPr>
            <w:lang w:val="it-IT" w:eastAsia="zh-TW"/>
          </w:rPr>
          <w:delText xml:space="preserve">the </w:delText>
        </w:r>
      </w:del>
      <w:ins w:id="18" w:author="Ralf Schaefer" w:date="2022-01-27T19:01:00Z">
        <w:r w:rsidR="00E51957">
          <w:rPr>
            <w:lang w:val="it-IT" w:eastAsia="zh-TW"/>
          </w:rPr>
          <w:t xml:space="preserve">this </w:t>
        </w:r>
      </w:ins>
      <w:del w:id="19" w:author="Ralf Schaefer" w:date="2022-01-27T19:01:00Z">
        <w:r w:rsidR="009342EE" w:rsidDel="00E51957">
          <w:rPr>
            <w:lang w:val="it-IT" w:eastAsia="zh-TW"/>
          </w:rPr>
          <w:delText>chapter</w:delText>
        </w:r>
      </w:del>
      <w:ins w:id="20" w:author="Ralf Schaefer" w:date="2022-01-27T19:01:00Z">
        <w:r w:rsidR="00E51957">
          <w:rPr>
            <w:lang w:val="it-IT" w:eastAsia="zh-TW"/>
          </w:rPr>
          <w:t>section</w:t>
        </w:r>
      </w:ins>
      <w:r w:rsidR="006562D7">
        <w:rPr>
          <w:lang w:val="it-IT" w:eastAsia="zh-TW"/>
        </w:rPr>
        <w:t>:</w:t>
      </w:r>
    </w:p>
    <w:p w14:paraId="5C367E82" w14:textId="3E2EDC4F" w:rsidR="007F0E9B" w:rsidRDefault="006562D7" w:rsidP="003A4CF1">
      <w:pPr>
        <w:rPr>
          <w:lang w:eastAsia="fr-FR"/>
        </w:rPr>
      </w:pPr>
      <w:r>
        <w:rPr>
          <w:lang w:eastAsia="fr-FR"/>
        </w:rPr>
        <w:t xml:space="preserve">Note: </w:t>
      </w:r>
      <w:r w:rsidR="006B0973">
        <w:rPr>
          <w:lang w:eastAsia="fr-FR"/>
        </w:rPr>
        <w:t xml:space="preserve">Anchors for </w:t>
      </w:r>
      <w:r w:rsidR="000B3D6A">
        <w:rPr>
          <w:lang w:eastAsia="fr-FR"/>
        </w:rPr>
        <w:t xml:space="preserve">dynamic </w:t>
      </w:r>
      <w:r w:rsidR="006B0973">
        <w:rPr>
          <w:lang w:eastAsia="fr-FR"/>
        </w:rPr>
        <w:t xml:space="preserve">mesh coding evaluation were updated during </w:t>
      </w:r>
      <w:r w:rsidR="00C76689">
        <w:rPr>
          <w:lang w:eastAsia="fr-FR"/>
        </w:rPr>
        <w:t>the 6</w:t>
      </w:r>
      <w:r w:rsidR="00C76689" w:rsidRPr="00C76689">
        <w:rPr>
          <w:vertAlign w:val="superscript"/>
          <w:lang w:eastAsia="fr-FR"/>
        </w:rPr>
        <w:t>th</w:t>
      </w:r>
      <w:r w:rsidR="00C76689">
        <w:rPr>
          <w:lang w:eastAsia="fr-FR"/>
        </w:rPr>
        <w:t xml:space="preserve"> meeting of </w:t>
      </w:r>
      <w:r w:rsidR="003E3ABE">
        <w:rPr>
          <w:lang w:eastAsia="fr-FR"/>
        </w:rPr>
        <w:t xml:space="preserve">WG7 </w:t>
      </w:r>
      <w:r w:rsidR="006B0973">
        <w:rPr>
          <w:lang w:eastAsia="fr-FR"/>
        </w:rPr>
        <w:t>and shall be downloaded again</w:t>
      </w:r>
      <w:r w:rsidR="003E3ABE">
        <w:rPr>
          <w:lang w:eastAsia="fr-FR"/>
        </w:rPr>
        <w:t xml:space="preserve"> from the repository mentioned in the </w:t>
      </w:r>
      <w:proofErr w:type="spellStart"/>
      <w:r w:rsidR="003E3ABE">
        <w:rPr>
          <w:lang w:eastAsia="fr-FR"/>
        </w:rPr>
        <w:t>CfP</w:t>
      </w:r>
      <w:proofErr w:type="spellEnd"/>
      <w:r w:rsidR="00DE6098">
        <w:rPr>
          <w:lang w:eastAsia="fr-FR"/>
        </w:rPr>
        <w:t>. Additional information on the anchors is available in doc</w:t>
      </w:r>
      <w:r w:rsidR="00382F1E">
        <w:rPr>
          <w:lang w:eastAsia="fr-FR"/>
        </w:rPr>
        <w:t>ument</w:t>
      </w:r>
      <w:r w:rsidR="00DE6098">
        <w:rPr>
          <w:lang w:eastAsia="fr-FR"/>
        </w:rPr>
        <w:t xml:space="preserve"> </w:t>
      </w:r>
      <w:r w:rsidR="00B47691">
        <w:rPr>
          <w:lang w:eastAsia="fr-FR"/>
        </w:rPr>
        <w:fldChar w:fldCharType="begin"/>
      </w:r>
      <w:r w:rsidR="00B47691">
        <w:rPr>
          <w:lang w:eastAsia="fr-FR"/>
        </w:rPr>
        <w:instrText xml:space="preserve"> REF _Ref93680381 \r \h </w:instrText>
      </w:r>
      <w:r w:rsidR="00B47691">
        <w:rPr>
          <w:lang w:eastAsia="fr-FR"/>
        </w:rPr>
      </w:r>
      <w:r w:rsidR="00B47691">
        <w:rPr>
          <w:lang w:eastAsia="fr-FR"/>
        </w:rPr>
        <w:fldChar w:fldCharType="separate"/>
      </w:r>
      <w:r w:rsidR="00B47691">
        <w:rPr>
          <w:lang w:eastAsia="fr-FR"/>
        </w:rPr>
        <w:t>[16]</w:t>
      </w:r>
      <w:r w:rsidR="00B47691">
        <w:rPr>
          <w:lang w:eastAsia="fr-FR"/>
        </w:rPr>
        <w:fldChar w:fldCharType="end"/>
      </w:r>
      <w:r w:rsidR="00B47691">
        <w:rPr>
          <w:lang w:eastAsia="fr-FR"/>
        </w:rPr>
        <w:t xml:space="preserve"> </w:t>
      </w:r>
      <w:r w:rsidR="00DE6098">
        <w:rPr>
          <w:lang w:eastAsia="fr-FR"/>
        </w:rPr>
        <w:t xml:space="preserve">from the </w:t>
      </w:r>
      <w:r w:rsidR="009D5DF4">
        <w:rPr>
          <w:lang w:eastAsia="fr-FR"/>
        </w:rPr>
        <w:t>6</w:t>
      </w:r>
      <w:r w:rsidR="009D5DF4" w:rsidRPr="009D5DF4">
        <w:rPr>
          <w:vertAlign w:val="superscript"/>
          <w:lang w:eastAsia="fr-FR"/>
        </w:rPr>
        <w:t>th</w:t>
      </w:r>
      <w:r w:rsidR="009D5DF4">
        <w:rPr>
          <w:lang w:eastAsia="fr-FR"/>
        </w:rPr>
        <w:t xml:space="preserve"> meeting of </w:t>
      </w:r>
      <w:r w:rsidR="00DE6098">
        <w:rPr>
          <w:lang w:eastAsia="fr-FR"/>
        </w:rPr>
        <w:t>WG7.</w:t>
      </w:r>
    </w:p>
    <w:p w14:paraId="22F8C9AB" w14:textId="77777777" w:rsidR="00F42374" w:rsidRPr="008B4070" w:rsidRDefault="00F42374" w:rsidP="007A57C8">
      <w:pPr>
        <w:pStyle w:val="Titre1"/>
        <w:rPr>
          <w:lang w:val="en-US"/>
        </w:rPr>
      </w:pPr>
      <w:bookmarkStart w:id="21" w:name="_Ref76393262"/>
      <w:r w:rsidRPr="008B4070">
        <w:rPr>
          <w:lang w:val="en-US"/>
        </w:rPr>
        <w:t>Evaluation Procedure</w:t>
      </w:r>
      <w:bookmarkEnd w:id="21"/>
    </w:p>
    <w:p w14:paraId="4F1E23DC" w14:textId="670BA4A1" w:rsidR="00726AB6" w:rsidRDefault="00726AB6">
      <w:pPr>
        <w:pStyle w:val="Titre2"/>
      </w:pPr>
      <w:r w:rsidRPr="00D6727D">
        <w:t>Objective Evaluation of lossy condition</w:t>
      </w:r>
    </w:p>
    <w:p w14:paraId="08EE6353" w14:textId="2A4D354D" w:rsidR="00CD500A" w:rsidRDefault="00CD500A" w:rsidP="00726AB6">
      <w:pPr>
        <w:rPr>
          <w:lang w:eastAsia="x-none"/>
        </w:rPr>
      </w:pPr>
      <w:r>
        <w:rPr>
          <w:lang w:eastAsia="x-none"/>
        </w:rPr>
        <w:t>No change</w:t>
      </w:r>
    </w:p>
    <w:p w14:paraId="50EB0282" w14:textId="77777777" w:rsidR="00726AB6" w:rsidRPr="00D6727D" w:rsidRDefault="00726AB6" w:rsidP="00BD7F6D">
      <w:pPr>
        <w:pStyle w:val="Titre3"/>
        <w:numPr>
          <w:ilvl w:val="2"/>
          <w:numId w:val="41"/>
        </w:numPr>
      </w:pPr>
      <w:r w:rsidRPr="00D6727D">
        <w:t>Software &amp; Usage</w:t>
      </w:r>
    </w:p>
    <w:p w14:paraId="327DCEA7" w14:textId="0C6776DE" w:rsidR="007840CA" w:rsidRDefault="007840CA" w:rsidP="00726AB6">
      <w:pPr>
        <w:rPr>
          <w:lang w:eastAsia="zh-TW"/>
        </w:rPr>
      </w:pPr>
      <w:r>
        <w:rPr>
          <w:lang w:eastAsia="zh-TW"/>
        </w:rPr>
        <w:t xml:space="preserve">The URL </w:t>
      </w:r>
      <w:r w:rsidR="002A3875">
        <w:rPr>
          <w:lang w:eastAsia="zh-TW"/>
        </w:rPr>
        <w:t xml:space="preserve">to the MPEG GIT </w:t>
      </w:r>
      <w:r w:rsidR="00EC7274">
        <w:rPr>
          <w:lang w:eastAsia="zh-TW"/>
        </w:rPr>
        <w:t xml:space="preserve">for the </w:t>
      </w:r>
      <w:proofErr w:type="spellStart"/>
      <w:r w:rsidR="00EC7274">
        <w:rPr>
          <w:lang w:eastAsia="zh-TW"/>
        </w:rPr>
        <w:t>mmetric</w:t>
      </w:r>
      <w:proofErr w:type="spellEnd"/>
      <w:r w:rsidR="00EC7274">
        <w:rPr>
          <w:lang w:eastAsia="zh-TW"/>
        </w:rPr>
        <w:t xml:space="preserve"> software </w:t>
      </w:r>
      <w:r w:rsidR="002A3875">
        <w:rPr>
          <w:lang w:eastAsia="zh-TW"/>
        </w:rPr>
        <w:t xml:space="preserve">shall be </w:t>
      </w:r>
      <w:r w:rsidR="00AC1261">
        <w:rPr>
          <w:lang w:eastAsia="zh-TW"/>
        </w:rPr>
        <w:t>replaced</w:t>
      </w:r>
      <w:r w:rsidR="002A3875">
        <w:rPr>
          <w:lang w:eastAsia="zh-TW"/>
        </w:rPr>
        <w:t xml:space="preserve"> as follows:</w:t>
      </w:r>
    </w:p>
    <w:p w14:paraId="77C651A3" w14:textId="0D1EAB63" w:rsidR="00A1470E" w:rsidRDefault="00A1470E" w:rsidP="00726AB6">
      <w:pPr>
        <w:rPr>
          <w:rStyle w:val="Lienhypertexte"/>
        </w:rPr>
      </w:pPr>
    </w:p>
    <w:p w14:paraId="3AB9627F" w14:textId="77777777" w:rsidR="003E1ECE" w:rsidRDefault="00032F90" w:rsidP="003E1ECE">
      <w:pPr>
        <w:rPr>
          <w:sz w:val="22"/>
          <w:szCs w:val="22"/>
        </w:rPr>
      </w:pPr>
      <w:hyperlink r:id="rId12" w:history="1">
        <w:r w:rsidR="003E1ECE">
          <w:rPr>
            <w:rStyle w:val="Lienhypertexte"/>
          </w:rPr>
          <w:t>http://mpegx.int-evry.fr/software/MPEG/PCC/mpeg-pcc-mmetric/-/tree/1_0_1</w:t>
        </w:r>
      </w:hyperlink>
    </w:p>
    <w:p w14:paraId="6CA1A85D" w14:textId="77777777" w:rsidR="003E1ECE" w:rsidRDefault="003E1ECE" w:rsidP="00726AB6">
      <w:pPr>
        <w:rPr>
          <w:rStyle w:val="Lienhypertexte"/>
        </w:rPr>
      </w:pPr>
    </w:p>
    <w:p w14:paraId="723B4AB4" w14:textId="5625571C" w:rsidR="007813B1" w:rsidRPr="004539BB" w:rsidRDefault="006362E0" w:rsidP="007813B1">
      <w:pPr>
        <w:rPr>
          <w:lang w:val="it-IT" w:eastAsia="zh-TW"/>
        </w:rPr>
      </w:pPr>
      <w:r>
        <w:rPr>
          <w:lang w:val="it-IT" w:eastAsia="zh-TW"/>
        </w:rPr>
        <w:t>The note “</w:t>
      </w:r>
      <w:r w:rsidR="00D363F3" w:rsidRPr="00D363F3">
        <w:rPr>
          <w:lang w:val="it-IT" w:eastAsia="zh-TW"/>
        </w:rPr>
        <w:t>it is required for Linux systems to compile the metric software with gcc version 9.3.0</w:t>
      </w:r>
      <w:r w:rsidR="00D363F3">
        <w:rPr>
          <w:lang w:val="it-IT" w:eastAsia="zh-TW"/>
        </w:rPr>
        <w:t>” shall be removed.</w:t>
      </w:r>
    </w:p>
    <w:p w14:paraId="4B8084B2" w14:textId="5F4BC609" w:rsidR="003877A6" w:rsidRDefault="003877A6" w:rsidP="0082678B">
      <w:pPr>
        <w:pStyle w:val="Titre1"/>
        <w:ind w:left="450"/>
        <w:rPr>
          <w:rFonts w:ascii="Times New Roman" w:hAnsi="Times New Roman" w:cs="Times New Roman"/>
          <w:lang w:val="en-US"/>
        </w:rPr>
      </w:pPr>
      <w:bookmarkStart w:id="22" w:name="_Ref78298155"/>
      <w:r w:rsidRPr="008B4070">
        <w:rPr>
          <w:rFonts w:ascii="Times New Roman" w:hAnsi="Times New Roman" w:cs="Times New Roman"/>
          <w:lang w:val="en-US"/>
        </w:rPr>
        <w:lastRenderedPageBreak/>
        <w:t>Submission Requirements</w:t>
      </w:r>
      <w:bookmarkEnd w:id="22"/>
    </w:p>
    <w:p w14:paraId="57654A0A" w14:textId="42DB1D63" w:rsidR="00F25347" w:rsidRPr="00553E7B" w:rsidRDefault="00F25347" w:rsidP="00E6708B">
      <w:pPr>
        <w:ind w:left="18"/>
        <w:jc w:val="left"/>
      </w:pPr>
      <w:r w:rsidRPr="00553E7B">
        <w:t>Replace the sentence</w:t>
      </w:r>
      <w:r w:rsidR="00553E7B" w:rsidRPr="00553E7B">
        <w:t xml:space="preserve"> “</w:t>
      </w:r>
      <w:r w:rsidR="00553E7B" w:rsidRPr="008B4070">
        <w:rPr>
          <w:lang w:eastAsia="ko-KR"/>
        </w:rPr>
        <w:t xml:space="preserve">Proponents are </w:t>
      </w:r>
      <w:r w:rsidR="00553E7B">
        <w:rPr>
          <w:lang w:eastAsia="ko-KR"/>
        </w:rPr>
        <w:t>required</w:t>
      </w:r>
      <w:r w:rsidR="00553E7B" w:rsidRPr="008B4070">
        <w:rPr>
          <w:lang w:eastAsia="ko-KR"/>
        </w:rPr>
        <w:t xml:space="preserve"> to present their proposals in person</w:t>
      </w:r>
      <w:r w:rsidR="00553E7B">
        <w:rPr>
          <w:lang w:eastAsia="ko-KR"/>
        </w:rPr>
        <w:t xml:space="preserve"> at MPEG 138” by “</w:t>
      </w:r>
      <w:r w:rsidR="00553E7B" w:rsidRPr="008B4070">
        <w:t xml:space="preserve">Proponents are </w:t>
      </w:r>
      <w:r w:rsidR="00553E7B">
        <w:t>required</w:t>
      </w:r>
      <w:r w:rsidR="00553E7B" w:rsidRPr="008B4070">
        <w:t xml:space="preserve"> to attend </w:t>
      </w:r>
      <w:r w:rsidR="00553E7B">
        <w:t>the</w:t>
      </w:r>
      <w:r w:rsidR="00553E7B" w:rsidRPr="008B4070">
        <w:t xml:space="preserve"> meeting</w:t>
      </w:r>
      <w:r w:rsidR="00E43478">
        <w:t xml:space="preserve"> MPEG 138</w:t>
      </w:r>
      <w:r w:rsidR="00553E7B" w:rsidRPr="008B4070">
        <w:t xml:space="preserve"> </w:t>
      </w:r>
      <w:r w:rsidR="00CF2617">
        <w:t>and</w:t>
      </w:r>
      <w:r w:rsidR="00553E7B" w:rsidRPr="008B4070">
        <w:t xml:space="preserve"> present their proposals</w:t>
      </w:r>
      <w:r w:rsidR="00E43478">
        <w:t>”.</w:t>
      </w:r>
    </w:p>
    <w:p w14:paraId="65D792A5" w14:textId="5173E202" w:rsidR="00101452" w:rsidRDefault="00101452" w:rsidP="008251C9">
      <w:pPr>
        <w:pStyle w:val="Titre1"/>
        <w:rPr>
          <w:rFonts w:ascii="Times New Roman" w:hAnsi="Times New Roman" w:cs="Times New Roman"/>
          <w:lang w:val="en-US"/>
        </w:rPr>
      </w:pPr>
      <w:r w:rsidRPr="008B4070">
        <w:rPr>
          <w:rFonts w:ascii="Times New Roman" w:hAnsi="Times New Roman" w:cs="Times New Roman"/>
          <w:lang w:val="en-US"/>
        </w:rPr>
        <w:t>IPR</w:t>
      </w:r>
    </w:p>
    <w:p w14:paraId="0CF43453" w14:textId="2035B96C" w:rsidR="00E6708B" w:rsidRDefault="00E6708B" w:rsidP="003974CD">
      <w:pPr>
        <w:rPr>
          <w:lang w:eastAsia="zh-TW"/>
        </w:rPr>
      </w:pPr>
      <w:r>
        <w:rPr>
          <w:lang w:eastAsia="zh-TW"/>
        </w:rPr>
        <w:t>No change</w:t>
      </w:r>
    </w:p>
    <w:p w14:paraId="2E2F96E1" w14:textId="7EFEFFBD" w:rsidR="00340B7F" w:rsidRDefault="00340B7F" w:rsidP="0082678B">
      <w:pPr>
        <w:pStyle w:val="Titre1"/>
        <w:keepLines/>
        <w:rPr>
          <w:rFonts w:ascii="Times New Roman" w:hAnsi="Times New Roman" w:cs="Times New Roman"/>
          <w:lang w:val="en-US"/>
        </w:rPr>
      </w:pPr>
      <w:bookmarkStart w:id="23" w:name="_Ref465329326"/>
      <w:r w:rsidRPr="008B4070">
        <w:rPr>
          <w:rFonts w:ascii="Times New Roman" w:hAnsi="Times New Roman" w:cs="Times New Roman"/>
          <w:lang w:val="en-US"/>
        </w:rPr>
        <w:t>Contacts</w:t>
      </w:r>
      <w:bookmarkEnd w:id="23"/>
    </w:p>
    <w:p w14:paraId="0245066E" w14:textId="62DD9783" w:rsidR="00C273F9" w:rsidRPr="009A2C1C" w:rsidRDefault="00D53694" w:rsidP="009A2C1C">
      <w:pPr>
        <w:rPr>
          <w:lang w:eastAsia="zh-TW"/>
        </w:rPr>
      </w:pPr>
      <w:r>
        <w:rPr>
          <w:lang w:eastAsia="zh-TW"/>
        </w:rPr>
        <w:t>No change</w:t>
      </w:r>
    </w:p>
    <w:p w14:paraId="7DF1E4C7" w14:textId="117F149E" w:rsidR="008251C9" w:rsidRDefault="008251C9" w:rsidP="008251C9">
      <w:pPr>
        <w:pStyle w:val="Titre1"/>
        <w:rPr>
          <w:rFonts w:ascii="Times New Roman" w:eastAsia="Malgun Gothic" w:hAnsi="Times New Roman" w:cs="Times New Roman"/>
          <w:lang w:val="en-US" w:eastAsia="ko-KR"/>
        </w:rPr>
      </w:pPr>
      <w:r w:rsidRPr="008B4070">
        <w:rPr>
          <w:rFonts w:ascii="Times New Roman" w:eastAsia="Malgun Gothic" w:hAnsi="Times New Roman" w:cs="Times New Roman"/>
          <w:lang w:val="en-US" w:eastAsia="ko-KR"/>
        </w:rPr>
        <w:t>References</w:t>
      </w:r>
    </w:p>
    <w:p w14:paraId="5346A71F" w14:textId="541EA399" w:rsidR="00DF69DA" w:rsidRDefault="00E621BE" w:rsidP="00DF69DA">
      <w:pPr>
        <w:rPr>
          <w:lang w:eastAsia="ko-KR"/>
        </w:rPr>
      </w:pPr>
      <w:r>
        <w:rPr>
          <w:lang w:eastAsia="ko-KR"/>
        </w:rPr>
        <w:t xml:space="preserve">Reference </w:t>
      </w:r>
      <w:r w:rsidR="004E2943">
        <w:rPr>
          <w:lang w:eastAsia="ko-KR"/>
        </w:rPr>
        <w:t>[2] shall be replaced as follows:</w:t>
      </w:r>
    </w:p>
    <w:p w14:paraId="469944DB" w14:textId="6AC7E5E8" w:rsidR="003854BA" w:rsidRDefault="003854BA" w:rsidP="003854BA">
      <w:pPr>
        <w:pStyle w:val="Paragraphedeliste"/>
        <w:numPr>
          <w:ilvl w:val="0"/>
          <w:numId w:val="44"/>
        </w:numPr>
        <w:rPr>
          <w:lang w:eastAsia="ko-KR"/>
        </w:rPr>
      </w:pPr>
      <w:bookmarkStart w:id="24" w:name="_Ref479691513"/>
      <w:bookmarkStart w:id="25" w:name="_Ref93596044"/>
      <w:r w:rsidRPr="00721018">
        <w:rPr>
          <w:color w:val="222222"/>
          <w:shd w:val="clear" w:color="auto" w:fill="FFFFFF"/>
        </w:rPr>
        <w:t xml:space="preserve">3D graphics renderer for the </w:t>
      </w:r>
      <w:proofErr w:type="spellStart"/>
      <w:r w:rsidRPr="00721018">
        <w:rPr>
          <w:color w:val="222222"/>
          <w:shd w:val="clear" w:color="auto" w:fill="FFFFFF"/>
        </w:rPr>
        <w:t>CfP</w:t>
      </w:r>
      <w:proofErr w:type="spellEnd"/>
      <w:r w:rsidRPr="00721018">
        <w:rPr>
          <w:color w:val="222222"/>
          <w:shd w:val="clear" w:color="auto" w:fill="FFFFFF"/>
        </w:rPr>
        <w:t xml:space="preserve"> on dynamic mesh compression</w:t>
      </w:r>
      <w:r w:rsidRPr="008B4070">
        <w:rPr>
          <w:color w:val="222222"/>
          <w:shd w:val="clear" w:color="auto" w:fill="FFFFFF"/>
        </w:rPr>
        <w:t xml:space="preserve">, </w:t>
      </w:r>
      <w:r w:rsidRPr="008B4070">
        <w:rPr>
          <w:lang w:eastAsia="ko-KR"/>
        </w:rPr>
        <w:t>ISO/IEC JTC1/SC29 WG</w:t>
      </w:r>
      <w:r>
        <w:rPr>
          <w:lang w:eastAsia="ko-KR"/>
        </w:rPr>
        <w:t>7</w:t>
      </w:r>
      <w:r w:rsidRPr="008B4070">
        <w:rPr>
          <w:lang w:eastAsia="ko-KR"/>
        </w:rPr>
        <w:t xml:space="preserve"> Doc</w:t>
      </w:r>
      <w:r w:rsidRPr="0040434D">
        <w:rPr>
          <w:lang w:eastAsia="ko-KR"/>
        </w:rPr>
        <w:t>. N00</w:t>
      </w:r>
      <w:r w:rsidR="00AB1464" w:rsidRPr="0040434D">
        <w:rPr>
          <w:lang w:eastAsia="ko-KR"/>
        </w:rPr>
        <w:t>2</w:t>
      </w:r>
      <w:r w:rsidR="0040434D" w:rsidRPr="0040434D">
        <w:rPr>
          <w:lang w:eastAsia="ko-KR"/>
        </w:rPr>
        <w:t>98</w:t>
      </w:r>
      <w:r w:rsidRPr="0040434D">
        <w:rPr>
          <w:lang w:eastAsia="ko-KR"/>
        </w:rPr>
        <w:t xml:space="preserve">, Online, </w:t>
      </w:r>
      <w:bookmarkEnd w:id="24"/>
      <w:r w:rsidR="0040434D" w:rsidRPr="0040434D">
        <w:rPr>
          <w:lang w:eastAsia="ko-KR"/>
        </w:rPr>
        <w:t>January</w:t>
      </w:r>
      <w:r w:rsidRPr="0040434D">
        <w:rPr>
          <w:lang w:eastAsia="ko-KR"/>
        </w:rPr>
        <w:t xml:space="preserve"> 202</w:t>
      </w:r>
      <w:bookmarkEnd w:id="25"/>
      <w:r w:rsidR="0040434D" w:rsidRPr="0040434D">
        <w:rPr>
          <w:lang w:eastAsia="ko-KR"/>
        </w:rPr>
        <w:t>2</w:t>
      </w:r>
    </w:p>
    <w:p w14:paraId="154AD32A" w14:textId="4A508977" w:rsidR="009D5FD3" w:rsidRDefault="009D5FD3" w:rsidP="00DF69DA">
      <w:pPr>
        <w:rPr>
          <w:lang w:eastAsia="ko-KR"/>
        </w:rPr>
      </w:pPr>
    </w:p>
    <w:p w14:paraId="3676F402" w14:textId="25D33F9B" w:rsidR="004E2943" w:rsidRDefault="001E3966" w:rsidP="00DF69DA">
      <w:pPr>
        <w:rPr>
          <w:lang w:eastAsia="ko-KR"/>
        </w:rPr>
      </w:pPr>
      <w:r>
        <w:rPr>
          <w:lang w:eastAsia="ko-KR"/>
        </w:rPr>
        <w:t xml:space="preserve">Reference [15] </w:t>
      </w:r>
      <w:ins w:id="26" w:author="Ralf Schaefer" w:date="2022-01-27T19:02:00Z">
        <w:r w:rsidR="00FC0D8B">
          <w:rPr>
            <w:lang w:eastAsia="ko-KR"/>
          </w:rPr>
          <w:t xml:space="preserve">is no more valid and </w:t>
        </w:r>
      </w:ins>
      <w:r>
        <w:rPr>
          <w:lang w:eastAsia="ko-KR"/>
        </w:rPr>
        <w:t>shall be deleted</w:t>
      </w:r>
      <w:del w:id="27" w:author="Ralf Schaefer" w:date="2022-01-27T19:02:00Z">
        <w:r w:rsidR="009D5FD3" w:rsidDel="00FC0D8B">
          <w:rPr>
            <w:lang w:eastAsia="ko-KR"/>
          </w:rPr>
          <w:delText xml:space="preserve"> and is no more valid</w:delText>
        </w:r>
      </w:del>
    </w:p>
    <w:p w14:paraId="01F6DF61" w14:textId="77777777" w:rsidR="00A70F95" w:rsidRPr="00DF69DA" w:rsidRDefault="00A70F95" w:rsidP="00DF69DA">
      <w:pPr>
        <w:rPr>
          <w:lang w:eastAsia="ko-KR"/>
        </w:rPr>
      </w:pPr>
    </w:p>
    <w:p w14:paraId="222A644D" w14:textId="7483BA1C" w:rsidR="00940EE3" w:rsidRDefault="001D4F84">
      <w:pPr>
        <w:jc w:val="left"/>
      </w:pPr>
      <w:r>
        <w:t>Add a new reference as follows:</w:t>
      </w:r>
    </w:p>
    <w:p w14:paraId="7DD91BF6" w14:textId="2D4CE1C8" w:rsidR="001D4F84" w:rsidRDefault="0074746C" w:rsidP="009E1924">
      <w:pPr>
        <w:pStyle w:val="Paragraphedeliste"/>
        <w:numPr>
          <w:ilvl w:val="0"/>
          <w:numId w:val="45"/>
        </w:numPr>
        <w:rPr>
          <w:lang w:eastAsia="ko-KR"/>
        </w:rPr>
      </w:pPr>
      <w:bookmarkStart w:id="28" w:name="_Ref93680381"/>
      <w:r w:rsidRPr="0074746C">
        <w:rPr>
          <w:lang w:eastAsia="ko-KR"/>
        </w:rPr>
        <w:t>Anchors for Dynamic Mesh Coding evaluation</w:t>
      </w:r>
      <w:r w:rsidR="001D4F84" w:rsidRPr="008B4070">
        <w:rPr>
          <w:color w:val="222222"/>
          <w:shd w:val="clear" w:color="auto" w:fill="FFFFFF"/>
        </w:rPr>
        <w:t xml:space="preserve">, </w:t>
      </w:r>
      <w:r w:rsidR="001D4F84" w:rsidRPr="008B4070">
        <w:rPr>
          <w:lang w:eastAsia="ko-KR"/>
        </w:rPr>
        <w:t>ISO/IEC JTC1/SC29 WG</w:t>
      </w:r>
      <w:r w:rsidR="001D4F84">
        <w:rPr>
          <w:lang w:eastAsia="ko-KR"/>
        </w:rPr>
        <w:t>7</w:t>
      </w:r>
      <w:r w:rsidR="001D4F84" w:rsidRPr="008B4070">
        <w:rPr>
          <w:lang w:eastAsia="ko-KR"/>
        </w:rPr>
        <w:t xml:space="preserve"> Doc</w:t>
      </w:r>
      <w:r w:rsidR="001D4F84" w:rsidRPr="0040434D">
        <w:rPr>
          <w:lang w:eastAsia="ko-KR"/>
        </w:rPr>
        <w:t>. N002</w:t>
      </w:r>
      <w:r>
        <w:rPr>
          <w:lang w:eastAsia="ko-KR"/>
        </w:rPr>
        <w:t>78</w:t>
      </w:r>
      <w:r w:rsidR="001D4F84" w:rsidRPr="0040434D">
        <w:rPr>
          <w:lang w:eastAsia="ko-KR"/>
        </w:rPr>
        <w:t>, Online, January 2022</w:t>
      </w:r>
      <w:bookmarkEnd w:id="28"/>
    </w:p>
    <w:p w14:paraId="7C87B935" w14:textId="77777777" w:rsidR="001D4F84" w:rsidRPr="008B4070" w:rsidRDefault="001D4F84">
      <w:pPr>
        <w:jc w:val="left"/>
      </w:pPr>
    </w:p>
    <w:p w14:paraId="77AD916D" w14:textId="29464CD8" w:rsidR="00517585" w:rsidRDefault="00BF2642" w:rsidP="00D6727D">
      <w:pPr>
        <w:pStyle w:val="Titre1"/>
        <w:numPr>
          <w:ilvl w:val="0"/>
          <w:numId w:val="0"/>
        </w:numPr>
        <w:ind w:left="432" w:hanging="432"/>
      </w:pPr>
      <w:bookmarkStart w:id="29" w:name="_Toc433141191"/>
      <w:bookmarkStart w:id="30" w:name="_Toc433533290"/>
      <w:bookmarkStart w:id="31" w:name="_Ref480536892"/>
      <w:bookmarkStart w:id="32" w:name="_Toc3941788"/>
      <w:r w:rsidRPr="008B4070">
        <w:t>Annex</w:t>
      </w:r>
      <w:r w:rsidR="00F12C93" w:rsidRPr="008B4070">
        <w:t xml:space="preserve"> A</w:t>
      </w:r>
      <w:r w:rsidRPr="008B4070">
        <w:t>: Information Form</w:t>
      </w:r>
      <w:bookmarkEnd w:id="29"/>
      <w:bookmarkEnd w:id="30"/>
      <w:bookmarkEnd w:id="31"/>
    </w:p>
    <w:p w14:paraId="08FEC1BB" w14:textId="4AFD4B67" w:rsidR="00DF69DA" w:rsidRDefault="00DF69DA" w:rsidP="00DF69DA">
      <w:pPr>
        <w:rPr>
          <w:lang w:val="it-IT" w:eastAsia="zh-TW"/>
        </w:rPr>
      </w:pPr>
      <w:r>
        <w:rPr>
          <w:lang w:val="it-IT" w:eastAsia="zh-TW"/>
        </w:rPr>
        <w:t>No change</w:t>
      </w:r>
    </w:p>
    <w:p w14:paraId="7242875B" w14:textId="77777777" w:rsidR="00EB692E" w:rsidRDefault="00EB692E" w:rsidP="00DF69DA">
      <w:pPr>
        <w:rPr>
          <w:lang w:val="it-IT" w:eastAsia="zh-TW"/>
        </w:rPr>
      </w:pPr>
    </w:p>
    <w:p w14:paraId="319634F0" w14:textId="1E5E86B7" w:rsidR="00C27A03" w:rsidRDefault="00C36DB9" w:rsidP="00D6727D">
      <w:pPr>
        <w:pStyle w:val="Titre1"/>
        <w:numPr>
          <w:ilvl w:val="0"/>
          <w:numId w:val="0"/>
        </w:numPr>
        <w:ind w:left="432" w:hanging="432"/>
      </w:pPr>
      <w:bookmarkStart w:id="33" w:name="_Ref479235872"/>
      <w:bookmarkStart w:id="34" w:name="_Ref78299523"/>
      <w:bookmarkStart w:id="35" w:name="_Toc433533302"/>
      <w:bookmarkStart w:id="36" w:name="_Toc3941789"/>
      <w:bookmarkEnd w:id="32"/>
      <w:r w:rsidRPr="008B4070">
        <w:t>Annex</w:t>
      </w:r>
      <w:r w:rsidR="00CD4F7E" w:rsidRPr="008B4070">
        <w:t xml:space="preserve"> B</w:t>
      </w:r>
      <w:r w:rsidR="00C27A03" w:rsidRPr="008B4070">
        <w:t>: Object</w:t>
      </w:r>
      <w:ins w:id="37" w:author="Ralf Schaefer" w:date="2022-01-27T19:04:00Z">
        <w:r w:rsidR="001958C5">
          <w:t>ive</w:t>
        </w:r>
      </w:ins>
      <w:r w:rsidR="00C27A03" w:rsidRPr="008B4070">
        <w:t xml:space="preserve"> Evaluation Metrics &amp; Usage of Metric Software</w:t>
      </w:r>
      <w:bookmarkEnd w:id="33"/>
      <w:bookmarkEnd w:id="34"/>
    </w:p>
    <w:p w14:paraId="7F9BB25F" w14:textId="7970F41E" w:rsidR="002061A0" w:rsidRDefault="002061A0" w:rsidP="002061A0">
      <w:pPr>
        <w:pStyle w:val="Titre2"/>
        <w:numPr>
          <w:ilvl w:val="0"/>
          <w:numId w:val="0"/>
        </w:numPr>
        <w:ind w:left="718" w:hanging="576"/>
        <w:rPr>
          <w:lang w:val="en-US"/>
        </w:rPr>
      </w:pPr>
      <w:bookmarkStart w:id="38" w:name="_Ref480537120"/>
      <w:r w:rsidRPr="008B4070">
        <w:rPr>
          <w:lang w:val="en-US"/>
        </w:rPr>
        <w:t>B.</w:t>
      </w:r>
      <w:r w:rsidR="002E6844">
        <w:rPr>
          <w:lang w:val="en-US"/>
        </w:rPr>
        <w:t>4</w:t>
      </w:r>
      <w:r w:rsidRPr="008B4070">
        <w:rPr>
          <w:lang w:val="en-US"/>
        </w:rPr>
        <w:t xml:space="preserve"> </w:t>
      </w:r>
      <w:r w:rsidR="008E17D5">
        <w:t xml:space="preserve">Software usage for computing the </w:t>
      </w:r>
      <w:r w:rsidR="002E6844">
        <w:t xml:space="preserve">point cloud and image-based </w:t>
      </w:r>
      <w:r w:rsidR="008E17D5">
        <w:t>metric</w:t>
      </w:r>
      <w:r w:rsidR="002E6844">
        <w:t>s</w:t>
      </w:r>
    </w:p>
    <w:p w14:paraId="27B43EBB" w14:textId="6DD0DF1B" w:rsidR="003F06F1" w:rsidRDefault="00DC7AC3" w:rsidP="00114E3E">
      <w:pPr>
        <w:pStyle w:val="Titre2"/>
        <w:numPr>
          <w:ilvl w:val="0"/>
          <w:numId w:val="0"/>
        </w:numPr>
      </w:pPr>
      <w:r w:rsidRPr="008B4070">
        <w:rPr>
          <w:lang w:val="en-US"/>
        </w:rPr>
        <w:t>B.</w:t>
      </w:r>
      <w:r w:rsidR="002E6844">
        <w:rPr>
          <w:lang w:val="en-US"/>
        </w:rPr>
        <w:t>4</w:t>
      </w:r>
      <w:r w:rsidR="00D033D9">
        <w:t>.1</w:t>
      </w:r>
      <w:r w:rsidRPr="008B4070">
        <w:rPr>
          <w:lang w:val="en-US"/>
        </w:rPr>
        <w:t xml:space="preserve"> </w:t>
      </w:r>
      <w:r w:rsidR="003F06F1">
        <w:t>Loss</w:t>
      </w:r>
      <w:r w:rsidR="00D033D9">
        <w:t>less</w:t>
      </w:r>
      <w:r w:rsidR="003F06F1">
        <w:t xml:space="preserve"> condition</w:t>
      </w:r>
    </w:p>
    <w:p w14:paraId="53E1AE2D" w14:textId="46E9B5AB" w:rsidR="003F06F1" w:rsidRPr="009D2E65" w:rsidRDefault="009D2E65" w:rsidP="007A4FE2">
      <w:pPr>
        <w:rPr>
          <w:lang w:val="it-IT" w:eastAsia="zh-TW"/>
        </w:rPr>
      </w:pPr>
      <w:r>
        <w:rPr>
          <w:lang w:val="it-IT" w:eastAsia="zh-TW"/>
        </w:rPr>
        <w:t>No change</w:t>
      </w:r>
    </w:p>
    <w:p w14:paraId="76941C54" w14:textId="010BF072" w:rsidR="00D033D9" w:rsidRDefault="00D033D9" w:rsidP="00D033D9">
      <w:pPr>
        <w:pStyle w:val="Titre2"/>
        <w:numPr>
          <w:ilvl w:val="0"/>
          <w:numId w:val="0"/>
        </w:numPr>
      </w:pPr>
      <w:r w:rsidRPr="008B4070">
        <w:rPr>
          <w:lang w:val="en-US"/>
        </w:rPr>
        <w:t>B.</w:t>
      </w:r>
      <w:r w:rsidR="002E6844">
        <w:rPr>
          <w:lang w:val="en-US"/>
        </w:rPr>
        <w:t>4</w:t>
      </w:r>
      <w:r>
        <w:t>.</w:t>
      </w:r>
      <w:r w:rsidR="00FE2A8B">
        <w:t>2</w:t>
      </w:r>
      <w:r w:rsidRPr="008B4070">
        <w:rPr>
          <w:lang w:val="en-US"/>
        </w:rPr>
        <w:t xml:space="preserve"> </w:t>
      </w:r>
      <w:r>
        <w:t>Lossy condition</w:t>
      </w:r>
    </w:p>
    <w:p w14:paraId="1FF82820" w14:textId="132F43E4" w:rsidR="007A4FE2" w:rsidRDefault="00D31581" w:rsidP="007A4FE2">
      <w:pPr>
        <w:rPr>
          <w:lang w:eastAsia="zh-TW"/>
        </w:rPr>
      </w:pPr>
      <w:r>
        <w:rPr>
          <w:lang w:eastAsia="zh-TW"/>
        </w:rPr>
        <w:t>C</w:t>
      </w:r>
      <w:r w:rsidR="00FF0EA6">
        <w:rPr>
          <w:lang w:eastAsia="zh-TW"/>
        </w:rPr>
        <w:t xml:space="preserve">ommand lines </w:t>
      </w:r>
      <w:r>
        <w:rPr>
          <w:lang w:eastAsia="zh-TW"/>
        </w:rPr>
        <w:t xml:space="preserve">shall be replaced </w:t>
      </w:r>
      <w:r w:rsidR="00FF0EA6">
        <w:rPr>
          <w:lang w:eastAsia="zh-TW"/>
        </w:rPr>
        <w:t>as follows:</w:t>
      </w:r>
    </w:p>
    <w:p w14:paraId="177F7484" w14:textId="77777777" w:rsidR="002E6844" w:rsidRDefault="002E6844" w:rsidP="002E6844">
      <w:pPr>
        <w:rPr>
          <w:lang w:eastAsia="zh-TW"/>
        </w:rPr>
      </w:pPr>
    </w:p>
    <w:p w14:paraId="383A5A4B" w14:textId="1092D8D3" w:rsidR="008C49B0" w:rsidRDefault="002E6844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./mm </w:t>
      </w:r>
      <w:r w:rsidR="008C49B0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FC37EE1" w14:textId="28840D7C" w:rsidR="008C49B0" w:rsidRDefault="008C49B0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>ref.obj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 -o ID:ref_reordered END</w:t>
      </w:r>
    </w:p>
    <w:p w14:paraId="3315E1BD" w14:textId="533E7CFE" w:rsidR="00B525F4" w:rsidRDefault="008C49B0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sample --mode grid --gridSize </w:t>
      </w:r>
      <w:r w:rsidR="009D2E65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7751533E" w14:textId="41A7474F" w:rsidR="00B525F4" w:rsidRDefault="00B525F4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1325E7DA" w14:textId="77777777" w:rsidR="008C49B0" w:rsidRDefault="00B525F4" w:rsidP="008C49B0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="008C49B0"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-m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ref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>.png  -o ID:pcRef END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472E3AB" w14:textId="3E53BF84" w:rsidR="00DB6472" w:rsidRDefault="008C49B0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>dis.obj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 -o ID:</w:t>
      </w:r>
      <w:r>
        <w:rPr>
          <w:rFonts w:ascii="Consolas" w:hAnsi="Consolas" w:cs="Consolas"/>
          <w:noProof/>
          <w:color w:val="000000"/>
          <w:sz w:val="16"/>
          <w:szCs w:val="16"/>
        </w:rPr>
        <w:t>dis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_reordered END</w:t>
      </w:r>
    </w:p>
    <w:p w14:paraId="3AF7008B" w14:textId="0B888195" w:rsidR="00B525F4" w:rsidRDefault="00DB6472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sample --mode grid --gridSize </w:t>
      </w:r>
      <w:r w:rsidR="009D2E65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B7060C6" w14:textId="011FC57F" w:rsidR="00B525F4" w:rsidRDefault="00B525F4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0E9323BC" w14:textId="3FEED001" w:rsidR="00DB6472" w:rsidRDefault="00B525F4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="008C49B0" w:rsidRPr="008C49B0">
        <w:rPr>
          <w:rFonts w:ascii="Consolas" w:hAnsi="Consolas" w:cs="Consolas"/>
          <w:noProof/>
          <w:color w:val="000000"/>
          <w:sz w:val="16"/>
          <w:szCs w:val="16"/>
        </w:rPr>
        <w:t>ID:</w:t>
      </w:r>
      <w:r w:rsidR="008C49B0">
        <w:rPr>
          <w:rFonts w:ascii="Consolas" w:hAnsi="Consolas" w:cs="Consolas"/>
          <w:noProof/>
          <w:color w:val="000000"/>
          <w:sz w:val="16"/>
          <w:szCs w:val="16"/>
        </w:rPr>
        <w:t>dis</w:t>
      </w:r>
      <w:r w:rsidR="008C49B0" w:rsidRPr="008C49B0">
        <w:rPr>
          <w:rFonts w:ascii="Consolas" w:hAnsi="Consolas" w:cs="Consolas"/>
          <w:noProof/>
          <w:color w:val="000000"/>
          <w:sz w:val="16"/>
          <w:szCs w:val="16"/>
        </w:rPr>
        <w:t>_reordered</w:t>
      </w:r>
      <w:r w:rsidR="008C49B0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-m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dis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>.png  -o ID:pcDis END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25BD7F26" w14:textId="386709B3" w:rsidR="007648A9" w:rsidRDefault="00DB6472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compare --mode pcc </w:t>
      </w:r>
      <w:ins w:id="39" w:author="Bracco Graziosi, Danillo" w:date="2022-01-27T11:17:00Z">
        <w:r w:rsidR="00A34AF9">
          <w:rPr>
            <w:rFonts w:ascii="Consolas" w:hAnsi="Consolas" w:cs="Consolas"/>
            <w:noProof/>
            <w:color w:val="000000"/>
            <w:sz w:val="16"/>
            <w:szCs w:val="16"/>
          </w:rPr>
          <w:t>--resolution</w:t>
        </w:r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$</w:t>
        </w:r>
      </w:ins>
      <w:ins w:id="40" w:author="Bracco Graziosi, Danillo" w:date="2022-01-27T11:21:00Z">
        <w:r w:rsidR="004E2C1B" w:rsidRPr="004E2C1B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maxBBLength </w:t>
        </w:r>
      </w:ins>
      <w:r w:rsidR="007648A9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79D0428A" w14:textId="77777777" w:rsidR="007648A9" w:rsidRDefault="007648A9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DB6472" w:rsidRPr="00DB6472">
        <w:rPr>
          <w:rFonts w:ascii="Consolas" w:hAnsi="Consolas" w:cs="Consolas"/>
          <w:noProof/>
          <w:color w:val="000000"/>
          <w:sz w:val="16"/>
          <w:szCs w:val="16"/>
        </w:rPr>
        <w:t>--inputModelA ID:pcRef --inputModelB ID:pcDis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2286395C" w14:textId="78082860" w:rsidR="002E6844" w:rsidRDefault="007648A9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lang w:eastAsia="zh-TW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--outputCsv perFrame.csv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&gt; summary.txt</w:t>
      </w:r>
    </w:p>
    <w:p w14:paraId="4E0862D3" w14:textId="15A1ACD2" w:rsidR="00DB6472" w:rsidRDefault="00DB6472" w:rsidP="00DB6472">
      <w:pPr>
        <w:rPr>
          <w:lang w:eastAsia="zh-TW"/>
        </w:rPr>
      </w:pPr>
    </w:p>
    <w:p w14:paraId="06C88E0C" w14:textId="77777777" w:rsidR="00DB6472" w:rsidRDefault="00DB6472" w:rsidP="00DB6472">
      <w:pPr>
        <w:rPr>
          <w:lang w:eastAsia="zh-TW"/>
        </w:rPr>
      </w:pPr>
    </w:p>
    <w:p w14:paraId="4063872C" w14:textId="77777777" w:rsidR="00A61313" w:rsidRDefault="00DB6472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./mm </w:t>
      </w:r>
    </w:p>
    <w:p w14:paraId="56FE16CF" w14:textId="7959D89D" w:rsidR="00DB6472" w:rsidRDefault="00A61313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lastRenderedPageBreak/>
        <w:t xml:space="preserve">    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 xml:space="preserve">dequantize </w:t>
      </w:r>
      <w:r w:rsidR="00DB6472"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--inputModel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voxR</w:t>
      </w:r>
      <w:r w:rsidR="00DB6472"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ef.obj 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>--outputModel ID: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deqRef </w:t>
      </w:r>
      <w:ins w:id="41" w:author="Jean-Eudes Marvie" w:date="2022-01-27T19:23:00Z">
        <w:r w:rsidR="00444787" w:rsidRPr="00DB6472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--useFixedPoint </w:t>
        </w:r>
      </w:ins>
      <w:r w:rsidR="00DB6472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6CBDE2BB" w14:textId="1759A8E0" w:rsidR="00DB6472" w:rsidRPr="00FE7BB3" w:rsidRDefault="00DB6472" w:rsidP="00DB6472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  <w:lang w:val="pt-BR"/>
        </w:rPr>
      </w:pP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--qp $QP --minPos </w:t>
      </w:r>
      <w:r w:rsidR="005E752E"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”</w:t>
      </w: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$globalMinPos</w:t>
      </w:r>
      <w:r w:rsidR="005E752E"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”</w:t>
      </w: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 --maxPos </w:t>
      </w:r>
      <w:r w:rsidR="005E752E"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”</w:t>
      </w: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$globalMaxPos</w:t>
      </w:r>
      <w:r w:rsidR="005E752E"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>”</w:t>
      </w: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 </w:t>
      </w:r>
      <w:ins w:id="42" w:author="Jean-Eudes Marvie" w:date="2022-01-27T19:25:00Z">
        <w:r w:rsidR="005A498A">
          <w:rPr>
            <w:rFonts w:ascii="Consolas" w:hAnsi="Consolas" w:cs="Consolas"/>
            <w:noProof/>
            <w:color w:val="000000"/>
            <w:sz w:val="16"/>
            <w:szCs w:val="16"/>
            <w:lang w:val="pt-BR"/>
          </w:rPr>
          <w:t>\</w:t>
        </w:r>
      </w:ins>
    </w:p>
    <w:p w14:paraId="4BB0107A" w14:textId="42FA3BFE" w:rsidR="00DB6472" w:rsidRDefault="00DB6472" w:rsidP="00DB6472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--qt $QT --minUv  </w:t>
      </w:r>
      <w:bookmarkStart w:id="43" w:name="_Hlk85150319"/>
      <w:r>
        <w:rPr>
          <w:rFonts w:ascii="Consolas" w:hAnsi="Consolas" w:cs="Consolas"/>
          <w:noProof/>
          <w:color w:val="000000"/>
          <w:sz w:val="16"/>
          <w:szCs w:val="16"/>
        </w:rPr>
        <w:t>”</w:t>
      </w:r>
      <w:bookmarkEnd w:id="43"/>
      <w:r>
        <w:rPr>
          <w:rFonts w:ascii="Consolas" w:hAnsi="Consolas" w:cs="Consolas"/>
          <w:noProof/>
          <w:color w:val="000000"/>
          <w:sz w:val="16"/>
          <w:szCs w:val="16"/>
        </w:rPr>
        <w:t>0</w:t>
      </w:r>
      <w:r w:rsidR="005E752E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--maxUv ”1.0</w:t>
      </w:r>
      <w:r w:rsidR="005E752E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1.0”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END \</w:t>
      </w:r>
    </w:p>
    <w:p w14:paraId="533828BF" w14:textId="61BE7276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ID:deqRef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-o ID:ref_reordered END</w:t>
      </w:r>
      <w:ins w:id="44" w:author="Jean-Eudes Marvie" w:date="2022-01-27T19:25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\</w:t>
        </w:r>
      </w:ins>
    </w:p>
    <w:p w14:paraId="76C41F11" w14:textId="10064528" w:rsidR="00B525F4" w:rsidRDefault="00DB6472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 xml:space="preserve">sample </w:t>
      </w:r>
      <w:r w:rsidR="00B525F4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--mode grid --gridSize </w:t>
      </w:r>
      <w:r w:rsidR="00FF0EA6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="00B525F4"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5CE8B5FA" w14:textId="38D731B3" w:rsidR="00B525F4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669A19C0" w14:textId="3B3BF483" w:rsidR="00B525F4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="00A61313"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r w:rsidR="005E752E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-m </w:t>
      </w:r>
      <w:r>
        <w:rPr>
          <w:rFonts w:ascii="Consolas" w:hAnsi="Consolas" w:cs="Consolas"/>
          <w:noProof/>
          <w:color w:val="000000"/>
          <w:sz w:val="16"/>
          <w:szCs w:val="16"/>
        </w:rPr>
        <w:t>ref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>.png  -o ID:pcRef END</w:t>
      </w:r>
      <w:ins w:id="45" w:author="Jean-Eudes Marvie" w:date="2022-01-27T19:26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18AD3B30" w14:textId="52B66362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dequantize 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--inputModel </w:t>
      </w:r>
      <w:r>
        <w:rPr>
          <w:rFonts w:ascii="Consolas" w:hAnsi="Consolas" w:cs="Consolas"/>
          <w:noProof/>
          <w:color w:val="000000"/>
          <w:sz w:val="16"/>
          <w:szCs w:val="16"/>
        </w:rPr>
        <w:t>voxDis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.obj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--outputModel ID:deqDis </w:t>
      </w:r>
      <w:ins w:id="46" w:author="Jean-Eudes Marvie" w:date="2022-01-27T19:24:00Z">
        <w:r w:rsidR="00444787" w:rsidRPr="00DB6472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--useFixedPoint </w:t>
        </w:r>
      </w:ins>
      <w:r>
        <w:rPr>
          <w:rFonts w:ascii="Consolas" w:hAnsi="Consolas" w:cs="Consolas"/>
          <w:noProof/>
          <w:color w:val="000000"/>
          <w:sz w:val="16"/>
          <w:szCs w:val="16"/>
        </w:rPr>
        <w:t xml:space="preserve">\ </w:t>
      </w:r>
    </w:p>
    <w:p w14:paraId="48C46153" w14:textId="42CD9CFE" w:rsidR="00A61313" w:rsidRPr="00FE7BB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  <w:lang w:val="pt-BR"/>
        </w:rPr>
      </w:pP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--qp $QP --minPos ”$globalMinPos” --maxPos ”$globalMaxPos” </w:t>
      </w:r>
      <w:ins w:id="47" w:author="Jean-Eudes Marvie" w:date="2022-01-27T19:26:00Z">
        <w:r w:rsidR="005A498A">
          <w:rPr>
            <w:rFonts w:ascii="Consolas" w:hAnsi="Consolas" w:cs="Consolas"/>
            <w:noProof/>
            <w:color w:val="000000"/>
            <w:sz w:val="16"/>
            <w:szCs w:val="16"/>
            <w:lang w:val="pt-BR"/>
          </w:rPr>
          <w:t>\</w:t>
        </w:r>
      </w:ins>
    </w:p>
    <w:p w14:paraId="30D69288" w14:textId="77777777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>--qt $QT --minUv  ”0,0”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--maxUv ”1.0,1.0”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END \</w:t>
      </w:r>
    </w:p>
    <w:p w14:paraId="444350AF" w14:textId="367022B9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ID:deqDis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-o </w:t>
      </w:r>
      <w:bookmarkStart w:id="48" w:name="_Hlk86155576"/>
      <w:r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bookmarkEnd w:id="48"/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 END</w:t>
      </w:r>
      <w:ins w:id="49" w:author="Jean-Eudes Marvie" w:date="2022-01-27T19:26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\</w:t>
        </w:r>
      </w:ins>
    </w:p>
    <w:p w14:paraId="40DAC419" w14:textId="69F2A072" w:rsidR="00B525F4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sample --mode grid --gridSize </w:t>
      </w:r>
      <w:r w:rsidR="00FF0EA6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23A1DBC2" w14:textId="0BCDDFAB" w:rsidR="00B525F4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137871CE" w14:textId="71BB0AA8" w:rsidR="00B525F4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="00A61313"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r w:rsidR="005E752E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-m </w:t>
      </w:r>
      <w:r>
        <w:rPr>
          <w:rFonts w:ascii="Consolas" w:hAnsi="Consolas" w:cs="Consolas"/>
          <w:noProof/>
          <w:color w:val="000000"/>
          <w:sz w:val="16"/>
          <w:szCs w:val="16"/>
        </w:rPr>
        <w:t>dis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>.png  -o ID:pcDis END</w:t>
      </w:r>
      <w:ins w:id="50" w:author="Jean-Eudes Marvie" w:date="2022-01-27T19:26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1C07CD22" w14:textId="74546750" w:rsidR="007648A9" w:rsidRDefault="00B525F4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compare --mode pcc </w:t>
      </w:r>
      <w:ins w:id="51" w:author="Bracco Graziosi, Danillo" w:date="2022-01-27T11:18:00Z"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--resolution </w:t>
        </w:r>
      </w:ins>
      <w:ins w:id="52" w:author="Bracco Graziosi, Danillo" w:date="2022-01-27T11:22:00Z"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>$</w:t>
        </w:r>
        <w:r w:rsidR="004E2C1B" w:rsidRPr="004E2C1B">
          <w:rPr>
            <w:rFonts w:ascii="Consolas" w:hAnsi="Consolas" w:cs="Consolas"/>
            <w:noProof/>
            <w:color w:val="000000"/>
            <w:sz w:val="16"/>
            <w:szCs w:val="16"/>
          </w:rPr>
          <w:t>maxBBLength</w:t>
        </w:r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 w:rsidR="007648A9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00F7F3E2" w14:textId="77777777" w:rsidR="007648A9" w:rsidRDefault="007648A9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B525F4" w:rsidRPr="00DB6472">
        <w:rPr>
          <w:rFonts w:ascii="Consolas" w:hAnsi="Consolas" w:cs="Consolas"/>
          <w:noProof/>
          <w:color w:val="000000"/>
          <w:sz w:val="16"/>
          <w:szCs w:val="16"/>
        </w:rPr>
        <w:t>--inputModelA ID:pcRef --inputModelB ID:pcDis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0EB29486" w14:textId="1E9B5E60" w:rsidR="00B525F4" w:rsidRDefault="007648A9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lang w:eastAsia="zh-TW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B525F4">
        <w:rPr>
          <w:rFonts w:ascii="Consolas" w:hAnsi="Consolas" w:cs="Consolas"/>
          <w:noProof/>
          <w:color w:val="000000"/>
          <w:sz w:val="16"/>
          <w:szCs w:val="16"/>
        </w:rPr>
        <w:t>--outputCsv perFrame.csv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&gt; summary.txt</w:t>
      </w:r>
    </w:p>
    <w:p w14:paraId="4502F7C7" w14:textId="73F8A45B" w:rsidR="00DB6472" w:rsidRDefault="00DB6472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lang w:eastAsia="zh-TW"/>
        </w:rPr>
      </w:pPr>
    </w:p>
    <w:p w14:paraId="27444F5C" w14:textId="081835AF" w:rsidR="0073268F" w:rsidRDefault="0073268F" w:rsidP="00A913FD">
      <w:pPr>
        <w:rPr>
          <w:lang w:eastAsia="zh-TW"/>
        </w:rPr>
      </w:pPr>
    </w:p>
    <w:p w14:paraId="78ACB598" w14:textId="6B2E856B" w:rsidR="00FF0EA6" w:rsidRDefault="00FF0EA6" w:rsidP="00FF0EA6">
      <w:pPr>
        <w:rPr>
          <w:lang w:eastAsia="zh-TW"/>
        </w:rPr>
      </w:pPr>
      <w:r>
        <w:rPr>
          <w:lang w:eastAsia="zh-TW"/>
        </w:rPr>
        <w:t xml:space="preserve">The grid size for the point-based metric </w:t>
      </w:r>
      <w:r w:rsidR="00B52A00">
        <w:rPr>
          <w:lang w:eastAsia="zh-TW"/>
        </w:rPr>
        <w:t>shall be</w:t>
      </w:r>
      <w:r>
        <w:rPr>
          <w:lang w:eastAsia="zh-TW"/>
        </w:rPr>
        <w:t xml:space="preserve"> fixed to </w:t>
      </w:r>
      <w:r w:rsidRPr="00C762F0">
        <w:rPr>
          <w:lang w:eastAsia="zh-TW"/>
        </w:rPr>
        <w:t>1024</w:t>
      </w:r>
      <w:r>
        <w:rPr>
          <w:lang w:eastAsia="zh-TW"/>
        </w:rPr>
        <w:t xml:space="preserve"> </w:t>
      </w:r>
      <w:r w:rsidR="00093A83">
        <w:rPr>
          <w:lang w:eastAsia="zh-TW"/>
        </w:rPr>
        <w:t xml:space="preserve">via the variable </w:t>
      </w:r>
      <w:proofErr w:type="spellStart"/>
      <w:r w:rsidR="00093A83">
        <w:rPr>
          <w:lang w:eastAsia="zh-TW"/>
        </w:rPr>
        <w:t>gridSize</w:t>
      </w:r>
      <w:proofErr w:type="spellEnd"/>
    </w:p>
    <w:p w14:paraId="23D02C7A" w14:textId="04471D1D" w:rsidR="00FF0EA6" w:rsidRDefault="00FF0EA6" w:rsidP="00A913FD">
      <w:pPr>
        <w:rPr>
          <w:lang w:eastAsia="zh-TW"/>
        </w:rPr>
      </w:pPr>
    </w:p>
    <w:p w14:paraId="472BCA96" w14:textId="0307325F" w:rsidR="00FE2A8B" w:rsidRDefault="00FE2A8B" w:rsidP="00FE2A8B">
      <w:pPr>
        <w:pStyle w:val="Titre2"/>
        <w:numPr>
          <w:ilvl w:val="0"/>
          <w:numId w:val="0"/>
        </w:numPr>
      </w:pPr>
      <w:r w:rsidRPr="008B4070">
        <w:rPr>
          <w:lang w:val="en-US"/>
        </w:rPr>
        <w:t>B.</w:t>
      </w:r>
      <w:r>
        <w:rPr>
          <w:lang w:val="en-US"/>
        </w:rPr>
        <w:t>5</w:t>
      </w:r>
      <w:r>
        <w:t>.3</w:t>
      </w:r>
      <w:r w:rsidRPr="008B4070">
        <w:rPr>
          <w:lang w:val="en-US"/>
        </w:rPr>
        <w:t xml:space="preserve"> </w:t>
      </w:r>
      <w:r>
        <w:t xml:space="preserve">Sequence </w:t>
      </w:r>
      <w:r w:rsidR="00A42784">
        <w:t>processing</w:t>
      </w:r>
    </w:p>
    <w:p w14:paraId="7CFE0657" w14:textId="77777777" w:rsidR="00096DA4" w:rsidRDefault="00096DA4" w:rsidP="00096DA4">
      <w:pPr>
        <w:rPr>
          <w:lang w:eastAsia="zh-TW"/>
        </w:rPr>
      </w:pPr>
      <w:r>
        <w:rPr>
          <w:lang w:eastAsia="zh-TW"/>
        </w:rPr>
        <w:t>Command lines shall be replaced as follows:</w:t>
      </w:r>
    </w:p>
    <w:p w14:paraId="357C4F61" w14:textId="77777777" w:rsidR="00096DA4" w:rsidRDefault="00096DA4" w:rsidP="00FE2A8B">
      <w:pPr>
        <w:rPr>
          <w:lang w:val="it-IT" w:eastAsia="zh-TW"/>
        </w:rPr>
      </w:pPr>
    </w:p>
    <w:p w14:paraId="55685163" w14:textId="77777777" w:rsidR="00A61313" w:rsidRDefault="00DB6472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./mm </w:t>
      </w:r>
      <w:r w:rsidR="00A61313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25ED8BB1" w14:textId="28396519" w:rsidR="00DB6472" w:rsidRDefault="00A61313" w:rsidP="00DB6472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="00DB6472" w:rsidRPr="00A42784">
        <w:rPr>
          <w:rFonts w:ascii="Consolas" w:hAnsi="Consolas" w:cs="Consolas"/>
          <w:noProof/>
          <w:color w:val="000000"/>
          <w:sz w:val="16"/>
          <w:szCs w:val="16"/>
        </w:rPr>
        <w:t>sequence --firstFrame 150 --lastFrame 165</w:t>
      </w:r>
      <w:r w:rsidR="00DB6472">
        <w:rPr>
          <w:rFonts w:ascii="Consolas" w:hAnsi="Consolas" w:cs="Consolas"/>
          <w:noProof/>
          <w:color w:val="000000"/>
          <w:sz w:val="16"/>
          <w:szCs w:val="16"/>
        </w:rPr>
        <w:t xml:space="preserve"> END\</w:t>
      </w:r>
    </w:p>
    <w:p w14:paraId="64F64CF7" w14:textId="595C0CEE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dequantize 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--inputModel </w:t>
      </w:r>
      <w:r>
        <w:rPr>
          <w:rFonts w:ascii="Consolas" w:hAnsi="Consolas" w:cs="Consolas"/>
          <w:noProof/>
          <w:color w:val="000000"/>
          <w:sz w:val="16"/>
          <w:szCs w:val="16"/>
        </w:rPr>
        <w:t>voxR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>ef</w:t>
      </w:r>
      <w:r>
        <w:rPr>
          <w:rFonts w:ascii="Consolas" w:hAnsi="Consolas" w:cs="Consolas"/>
          <w:noProof/>
          <w:color w:val="000000"/>
          <w:sz w:val="16"/>
          <w:szCs w:val="16"/>
        </w:rPr>
        <w:t>_00%3d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>.obj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--outputModel ID:deqRef \</w:t>
      </w:r>
    </w:p>
    <w:p w14:paraId="57F38735" w14:textId="03CE479B" w:rsidR="00A61313" w:rsidRPr="00FE7BB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  <w:lang w:val="pt-BR"/>
        </w:rPr>
      </w:pP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--qp $QP --minPos ”$globalMinPos” --maxPos ”$globalMaxPos” </w:t>
      </w:r>
      <w:ins w:id="53" w:author="Jean-Eudes Marvie" w:date="2022-01-27T19:24:00Z">
        <w:r w:rsidR="00444787" w:rsidRPr="006A6FC2">
          <w:rPr>
            <w:rFonts w:ascii="Consolas" w:hAnsi="Consolas" w:cs="Consolas"/>
            <w:noProof/>
            <w:color w:val="000000"/>
            <w:sz w:val="16"/>
            <w:szCs w:val="16"/>
            <w:lang w:val="pt-BR"/>
            <w:rPrChange w:id="54" w:author="Ralf Schaefer" w:date="2022-01-28T10:21:00Z">
              <w:rPr>
                <w:rFonts w:ascii="Consolas" w:hAnsi="Consolas" w:cs="Consolas"/>
                <w:noProof/>
                <w:color w:val="000000"/>
                <w:sz w:val="16"/>
                <w:szCs w:val="16"/>
              </w:rPr>
            </w:rPrChange>
          </w:rPr>
          <w:t>–useFixedPoint \</w:t>
        </w:r>
      </w:ins>
    </w:p>
    <w:p w14:paraId="3496D02D" w14:textId="77777777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>--qt $QT --minUv  ”0 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--maxUv ”1.0 1.0”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END \</w:t>
      </w:r>
    </w:p>
    <w:p w14:paraId="18BD129C" w14:textId="5FF44331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ID:deqRef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-o ID:ref_reordered END</w:t>
      </w:r>
      <w:ins w:id="55" w:author="Jean-Eudes Marvie" w:date="2022-01-27T19:24:00Z">
        <w:r w:rsidR="00444787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\</w:t>
        </w:r>
      </w:ins>
    </w:p>
    <w:p w14:paraId="287FB05B" w14:textId="34EEC288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sample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--mode grid --gridSize </w:t>
      </w:r>
      <w:r w:rsidR="00B87A22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59D6A0D" w14:textId="77777777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2FA4A24" w14:textId="4DBA339C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-m 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>ref</w:t>
      </w:r>
      <w:r>
        <w:rPr>
          <w:rFonts w:ascii="Consolas" w:hAnsi="Consolas" w:cs="Consolas"/>
          <w:noProof/>
          <w:color w:val="000000"/>
          <w:sz w:val="16"/>
          <w:szCs w:val="16"/>
        </w:rPr>
        <w:t>_00%3d</w:t>
      </w:r>
      <w:r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.png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>-o ID:pcRef END</w:t>
      </w:r>
      <w:ins w:id="56" w:author="Jean-Eudes Marvie" w:date="2022-01-27T19:24:00Z">
        <w:r w:rsidR="00444787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16FB239E" w14:textId="67C499DD" w:rsidR="00A61313" w:rsidRDefault="00444787" w:rsidP="00444787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ins w:id="57" w:author="Jean-Eudes Marvie" w:date="2022-01-27T19:25:00Z">
        <w:r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    </w:t>
        </w:r>
      </w:ins>
      <w:r w:rsidR="00A61313">
        <w:rPr>
          <w:rFonts w:ascii="Consolas" w:hAnsi="Consolas" w:cs="Consolas"/>
          <w:noProof/>
          <w:color w:val="000000"/>
          <w:sz w:val="16"/>
          <w:szCs w:val="16"/>
        </w:rPr>
        <w:t xml:space="preserve">dequantize </w:t>
      </w:r>
      <w:r w:rsidR="00A61313"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--inputModel </w:t>
      </w:r>
      <w:r w:rsidR="00A61313">
        <w:rPr>
          <w:rFonts w:ascii="Consolas" w:hAnsi="Consolas" w:cs="Consolas"/>
          <w:noProof/>
          <w:color w:val="000000"/>
          <w:sz w:val="16"/>
          <w:szCs w:val="16"/>
        </w:rPr>
        <w:t>voxDis_00%3d</w:t>
      </w:r>
      <w:r w:rsidR="00A61313" w:rsidRPr="001048CF">
        <w:rPr>
          <w:rFonts w:ascii="Consolas" w:hAnsi="Consolas" w:cs="Consolas"/>
          <w:noProof/>
          <w:color w:val="000000"/>
          <w:sz w:val="16"/>
          <w:szCs w:val="16"/>
        </w:rPr>
        <w:t xml:space="preserve">.obj </w:t>
      </w:r>
      <w:r w:rsidR="00A61313">
        <w:rPr>
          <w:rFonts w:ascii="Consolas" w:hAnsi="Consolas" w:cs="Consolas"/>
          <w:noProof/>
          <w:color w:val="000000"/>
          <w:sz w:val="16"/>
          <w:szCs w:val="16"/>
        </w:rPr>
        <w:t xml:space="preserve">--outputModel ID:deqDis </w:t>
      </w:r>
      <w:ins w:id="58" w:author="Jean-Eudes Marvie" w:date="2022-01-27T19:24:00Z">
        <w:r>
          <w:rPr>
            <w:rFonts w:ascii="Consolas" w:hAnsi="Consolas" w:cs="Consolas"/>
            <w:noProof/>
            <w:color w:val="000000"/>
            <w:sz w:val="16"/>
            <w:szCs w:val="16"/>
          </w:rPr>
          <w:t>–</w:t>
        </w:r>
        <w:r w:rsidRPr="00DB6472">
          <w:rPr>
            <w:rFonts w:ascii="Consolas" w:hAnsi="Consolas" w:cs="Consolas"/>
            <w:noProof/>
            <w:color w:val="000000"/>
            <w:sz w:val="16"/>
            <w:szCs w:val="16"/>
          </w:rPr>
          <w:t>useFixedPoint</w:t>
        </w:r>
        <w:r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 w:rsidR="00A61313">
        <w:rPr>
          <w:rFonts w:ascii="Consolas" w:hAnsi="Consolas" w:cs="Consolas"/>
          <w:noProof/>
          <w:color w:val="000000"/>
          <w:sz w:val="16"/>
          <w:szCs w:val="16"/>
        </w:rPr>
        <w:t xml:space="preserve">\ </w:t>
      </w:r>
    </w:p>
    <w:p w14:paraId="3B922463" w14:textId="007A4A47" w:rsidR="00A61313" w:rsidRPr="00FE7BB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  <w:lang w:val="pt-BR"/>
        </w:rPr>
      </w:pPr>
      <w:r w:rsidRPr="00FE7BB3">
        <w:rPr>
          <w:rFonts w:ascii="Consolas" w:hAnsi="Consolas" w:cs="Consolas"/>
          <w:noProof/>
          <w:color w:val="000000"/>
          <w:sz w:val="16"/>
          <w:szCs w:val="16"/>
          <w:lang w:val="pt-BR"/>
        </w:rPr>
        <w:t xml:space="preserve">--qp $QP --minPos ”$globalMinPos” --maxPos ”$globalMaxPos” </w:t>
      </w:r>
      <w:ins w:id="59" w:author="Jean-Eudes Marvie" w:date="2022-01-27T19:25:00Z">
        <w:r w:rsidR="005A498A">
          <w:rPr>
            <w:rFonts w:ascii="Consolas" w:hAnsi="Consolas" w:cs="Consolas"/>
            <w:noProof/>
            <w:color w:val="000000"/>
            <w:sz w:val="16"/>
            <w:szCs w:val="16"/>
            <w:lang w:val="pt-BR"/>
          </w:rPr>
          <w:t>\</w:t>
        </w:r>
      </w:ins>
    </w:p>
    <w:p w14:paraId="708AC872" w14:textId="77777777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ind w:firstLine="72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>--qt $QT --minUv  ”0,0”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--maxUv ”1.0,1.0”</w:t>
      </w:r>
      <w:r w:rsidRPr="00E64E88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END \</w:t>
      </w:r>
    </w:p>
    <w:p w14:paraId="1738BF7E" w14:textId="37741428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 xml:space="preserve">reindex --sort oriented -i 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ID:deqDis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-o ID:ref_reordered END</w:t>
      </w:r>
      <w:ins w:id="60" w:author="Jean-Eudes Marvie" w:date="2022-01-27T19:25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\</w:t>
        </w:r>
      </w:ins>
    </w:p>
    <w:p w14:paraId="771704D6" w14:textId="445EE7F3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sample --mode grid --gridSize </w:t>
      </w:r>
      <w:r w:rsidR="00B87A22">
        <w:rPr>
          <w:rFonts w:ascii="Consolas" w:hAnsi="Consolas" w:cs="Consolas"/>
          <w:noProof/>
          <w:color w:val="000000"/>
          <w:sz w:val="16"/>
          <w:szCs w:val="16"/>
        </w:rPr>
        <w:t>$gridSize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49216B32" w14:textId="77777777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--useNormal --useFixedPoint --minPos "$globalMinPos" --maxPos "$globalMaxPos"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221A34E8" w14:textId="1CD5C4BA" w:rsidR="00A61313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--bilinear -i </w:t>
      </w:r>
      <w:r w:rsidRPr="008C49B0">
        <w:rPr>
          <w:rFonts w:ascii="Consolas" w:hAnsi="Consolas" w:cs="Consolas"/>
          <w:noProof/>
          <w:color w:val="000000"/>
          <w:sz w:val="16"/>
          <w:szCs w:val="16"/>
        </w:rPr>
        <w:t>ID:ref_reordered</w:t>
      </w:r>
      <w:r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-m </w:t>
      </w:r>
      <w:r>
        <w:rPr>
          <w:rFonts w:ascii="Consolas" w:hAnsi="Consolas" w:cs="Consolas"/>
          <w:noProof/>
          <w:color w:val="000000"/>
          <w:sz w:val="16"/>
          <w:szCs w:val="16"/>
        </w:rPr>
        <w:t>dis_00%3d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>.png  -o ID:pcDis END</w:t>
      </w:r>
      <w:ins w:id="61" w:author="Jean-Eudes Marvie" w:date="2022-01-27T19:25:00Z">
        <w:r w:rsidR="005A498A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5CED17BF" w14:textId="280AF0F5" w:rsidR="007648A9" w:rsidRDefault="00A61313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</w:t>
      </w:r>
      <w:r w:rsidRPr="00DB6472">
        <w:rPr>
          <w:rFonts w:ascii="Consolas" w:hAnsi="Consolas" w:cs="Consolas"/>
          <w:noProof/>
          <w:color w:val="000000"/>
          <w:sz w:val="16"/>
          <w:szCs w:val="16"/>
        </w:rPr>
        <w:t xml:space="preserve">  compare --mode pcc </w:t>
      </w:r>
      <w:ins w:id="62" w:author="Bracco Graziosi, Danillo" w:date="2022-01-27T11:23:00Z"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>--resolution $</w:t>
        </w:r>
        <w:r w:rsidR="004E2C1B" w:rsidRPr="004E2C1B">
          <w:rPr>
            <w:rFonts w:ascii="Consolas" w:hAnsi="Consolas" w:cs="Consolas"/>
            <w:noProof/>
            <w:color w:val="000000"/>
            <w:sz w:val="16"/>
            <w:szCs w:val="16"/>
          </w:rPr>
          <w:t>maxBBLength</w:t>
        </w:r>
        <w:r w:rsidR="004E2C1B">
          <w:rPr>
            <w:rFonts w:ascii="Consolas" w:hAnsi="Consolas" w:cs="Consolas"/>
            <w:noProof/>
            <w:color w:val="000000"/>
            <w:sz w:val="16"/>
            <w:szCs w:val="16"/>
          </w:rPr>
          <w:t xml:space="preserve"> </w:t>
        </w:r>
      </w:ins>
      <w:r w:rsidR="007648A9"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538C917C" w14:textId="77777777" w:rsidR="007648A9" w:rsidRDefault="007648A9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rFonts w:ascii="Consolas" w:hAnsi="Consolas" w:cs="Consolas"/>
          <w:noProof/>
          <w:color w:val="000000"/>
          <w:sz w:val="16"/>
          <w:szCs w:val="16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A61313" w:rsidRPr="00DB6472">
        <w:rPr>
          <w:rFonts w:ascii="Consolas" w:hAnsi="Consolas" w:cs="Consolas"/>
          <w:noProof/>
          <w:color w:val="000000"/>
          <w:sz w:val="16"/>
          <w:szCs w:val="16"/>
        </w:rPr>
        <w:t>--inputModelA ID:pcRef --inputModelB ID:pcDis</w:t>
      </w:r>
      <w:r w:rsidR="00A61313">
        <w:rPr>
          <w:rFonts w:ascii="Consolas" w:hAnsi="Consolas" w:cs="Consolas"/>
          <w:noProof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noProof/>
          <w:color w:val="000000"/>
          <w:sz w:val="16"/>
          <w:szCs w:val="16"/>
        </w:rPr>
        <w:t>\</w:t>
      </w:r>
    </w:p>
    <w:p w14:paraId="626C76A8" w14:textId="0BBBC0E9" w:rsidR="00A61313" w:rsidRDefault="007648A9" w:rsidP="00A61313">
      <w:pPr>
        <w:shd w:val="clear" w:color="auto" w:fill="EEECE1" w:themeFill="background2"/>
        <w:autoSpaceDE w:val="0"/>
        <w:autoSpaceDN w:val="0"/>
        <w:adjustRightInd w:val="0"/>
        <w:jc w:val="left"/>
        <w:rPr>
          <w:lang w:eastAsia="zh-TW"/>
        </w:rPr>
      </w:pPr>
      <w:r>
        <w:rPr>
          <w:rFonts w:ascii="Consolas" w:hAnsi="Consolas" w:cs="Consolas"/>
          <w:noProof/>
          <w:color w:val="000000"/>
          <w:sz w:val="16"/>
          <w:szCs w:val="16"/>
        </w:rPr>
        <w:t xml:space="preserve">             </w:t>
      </w:r>
      <w:r w:rsidR="00A61313">
        <w:rPr>
          <w:rFonts w:ascii="Consolas" w:hAnsi="Consolas" w:cs="Consolas"/>
          <w:noProof/>
          <w:color w:val="000000"/>
          <w:sz w:val="16"/>
          <w:szCs w:val="16"/>
        </w:rPr>
        <w:t>--outputCsv perFrame.csv</w:t>
      </w:r>
      <w:r w:rsidR="00C3650F">
        <w:rPr>
          <w:rFonts w:ascii="Consolas" w:hAnsi="Consolas" w:cs="Consolas"/>
          <w:noProof/>
          <w:color w:val="000000"/>
          <w:sz w:val="16"/>
          <w:szCs w:val="16"/>
        </w:rPr>
        <w:t xml:space="preserve"> &gt; summary.txt</w:t>
      </w:r>
    </w:p>
    <w:p w14:paraId="4C9AAD47" w14:textId="77777777" w:rsidR="00A61313" w:rsidRDefault="00A61313" w:rsidP="00B525F4">
      <w:pPr>
        <w:shd w:val="clear" w:color="auto" w:fill="EEECE1" w:themeFill="background2"/>
        <w:autoSpaceDE w:val="0"/>
        <w:autoSpaceDN w:val="0"/>
        <w:adjustRightInd w:val="0"/>
        <w:jc w:val="left"/>
        <w:rPr>
          <w:lang w:eastAsia="zh-TW"/>
        </w:rPr>
      </w:pPr>
    </w:p>
    <w:p w14:paraId="3CF85678" w14:textId="77777777" w:rsidR="00DB6472" w:rsidRDefault="00DB6472" w:rsidP="00DB6472">
      <w:pPr>
        <w:rPr>
          <w:lang w:eastAsia="zh-TW"/>
        </w:rPr>
      </w:pPr>
    </w:p>
    <w:p w14:paraId="00ADA883" w14:textId="7A9B54C0" w:rsidR="00E43B17" w:rsidRDefault="00E43B17" w:rsidP="00E43B17">
      <w:pPr>
        <w:rPr>
          <w:lang w:eastAsia="zh-TW"/>
        </w:rPr>
      </w:pPr>
      <w:r>
        <w:rPr>
          <w:lang w:eastAsia="zh-TW"/>
        </w:rPr>
        <w:t xml:space="preserve">The grid size for the point-based metric </w:t>
      </w:r>
      <w:r w:rsidR="003A5094">
        <w:rPr>
          <w:lang w:eastAsia="zh-TW"/>
        </w:rPr>
        <w:t>shall be</w:t>
      </w:r>
      <w:r>
        <w:rPr>
          <w:lang w:eastAsia="zh-TW"/>
        </w:rPr>
        <w:t xml:space="preserve"> fixed to </w:t>
      </w:r>
      <w:r w:rsidRPr="00C762F0">
        <w:rPr>
          <w:lang w:eastAsia="zh-TW"/>
        </w:rPr>
        <w:t>1024</w:t>
      </w:r>
      <w:r>
        <w:rPr>
          <w:lang w:eastAsia="zh-TW"/>
        </w:rPr>
        <w:t xml:space="preserve"> via the variable </w:t>
      </w:r>
      <w:proofErr w:type="spellStart"/>
      <w:r>
        <w:rPr>
          <w:lang w:eastAsia="zh-TW"/>
        </w:rPr>
        <w:t>gridSize</w:t>
      </w:r>
      <w:proofErr w:type="spellEnd"/>
      <w:ins w:id="63" w:author="Ralf Schaefer" w:date="2022-01-27T19:05:00Z">
        <w:r w:rsidR="00023E30">
          <w:rPr>
            <w:lang w:eastAsia="zh-TW"/>
          </w:rPr>
          <w:t>.</w:t>
        </w:r>
      </w:ins>
    </w:p>
    <w:p w14:paraId="0AA85514" w14:textId="77777777" w:rsidR="00EB692E" w:rsidRDefault="00EB692E" w:rsidP="00E43B17">
      <w:pPr>
        <w:rPr>
          <w:lang w:eastAsia="zh-TW"/>
        </w:rPr>
      </w:pPr>
    </w:p>
    <w:p w14:paraId="56171659" w14:textId="00256FF1" w:rsidR="00C27A03" w:rsidRPr="007039C3" w:rsidRDefault="00C36DB9" w:rsidP="00D6727D">
      <w:pPr>
        <w:pStyle w:val="Titre1"/>
        <w:numPr>
          <w:ilvl w:val="0"/>
          <w:numId w:val="0"/>
        </w:numPr>
        <w:ind w:left="432" w:hanging="432"/>
      </w:pPr>
      <w:bookmarkStart w:id="64" w:name="_Ref479236236"/>
      <w:bookmarkEnd w:id="38"/>
      <w:r w:rsidRPr="00D6727D">
        <w:t>Annex</w:t>
      </w:r>
      <w:r w:rsidR="00F27FEF" w:rsidRPr="00D6727D">
        <w:t xml:space="preserve"> C</w:t>
      </w:r>
      <w:r w:rsidR="00C27A03" w:rsidRPr="00D6727D">
        <w:t>: Anchor tool usage</w:t>
      </w:r>
      <w:bookmarkEnd w:id="64"/>
      <w:r w:rsidR="00C27A03" w:rsidRPr="00D6727D">
        <w:t xml:space="preserve"> </w:t>
      </w:r>
    </w:p>
    <w:p w14:paraId="2335B5B0" w14:textId="77777777" w:rsidR="00096DA4" w:rsidRDefault="00096DA4" w:rsidP="003E401D"/>
    <w:p w14:paraId="07C2A1D3" w14:textId="682EF7CA" w:rsidR="005E63CD" w:rsidRDefault="00096DA4" w:rsidP="003E401D">
      <w:r>
        <w:t>T</w:t>
      </w:r>
      <w:r w:rsidR="009D486E">
        <w:t xml:space="preserve">ables 8 and 9 </w:t>
      </w:r>
      <w:r>
        <w:t xml:space="preserve">shall be replaced </w:t>
      </w:r>
      <w:r w:rsidR="009D486E">
        <w:t>as follows:</w:t>
      </w:r>
    </w:p>
    <w:p w14:paraId="27722E24" w14:textId="6260D333" w:rsidR="009D486E" w:rsidRDefault="009D486E" w:rsidP="003E401D"/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717"/>
        <w:gridCol w:w="1606"/>
        <w:gridCol w:w="666"/>
        <w:gridCol w:w="828"/>
        <w:gridCol w:w="828"/>
        <w:gridCol w:w="1107"/>
        <w:gridCol w:w="669"/>
        <w:gridCol w:w="1127"/>
      </w:tblGrid>
      <w:tr w:rsidR="009B0960" w14:paraId="3EFEFE43" w14:textId="77777777" w:rsidTr="001A203A">
        <w:trPr>
          <w:trHeight w:val="453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C480" w14:textId="77777777" w:rsidR="009B0960" w:rsidRDefault="009B0960" w:rsidP="001A203A">
            <w:pPr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Test Category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572A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Test</w:t>
            </w:r>
          </w:p>
          <w:p w14:paraId="56CFB8FA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Class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3D09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Test material </w:t>
            </w:r>
          </w:p>
          <w:p w14:paraId="434A89E4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dataset filename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C0FA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Rate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05CC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Draco </w:t>
            </w:r>
          </w:p>
          <w:p w14:paraId="355B27D2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QP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C6C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Draco </w:t>
            </w:r>
          </w:p>
          <w:p w14:paraId="55332980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QT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EB2B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Mesh Resolution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9806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HM </w:t>
            </w:r>
          </w:p>
          <w:p w14:paraId="231A225B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QP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06B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Texture </w:t>
            </w:r>
          </w:p>
          <w:p w14:paraId="1776AE07" w14:textId="77777777" w:rsidR="009B0960" w:rsidRDefault="009B0960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Resolution</w:t>
            </w:r>
          </w:p>
        </w:tc>
      </w:tr>
      <w:tr w:rsidR="009B0960" w14:paraId="34C53090" w14:textId="77777777" w:rsidTr="001A203A">
        <w:trPr>
          <w:trHeight w:val="275"/>
          <w:jc w:val="center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6D2143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Dynamic Objects with Texture Mapping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1E7C7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A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456801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proofErr w:type="spellStart"/>
            <w:r>
              <w:rPr>
                <w:sz w:val="18"/>
                <w:szCs w:val="18"/>
                <w:lang w:eastAsia="fr-FR"/>
              </w:rPr>
              <w:t>Longdress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B65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235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0AFBA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2345C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F7354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84969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07F955D0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4E20D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0C91D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046D0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54E7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1CB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A5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951F5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9F97F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560A4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053B59E4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DC523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08883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1D74A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1995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B51F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3DBE7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3BA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DF300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04F8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0A9F574C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4315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64C5F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CA9F5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06D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0B3C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DF0A5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5E6D9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E4E0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619B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590527ED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4A5E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C3CBE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31F8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4F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76B8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461A0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F33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C78BF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0337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3024FF7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D98BD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74BD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4630C" w14:textId="77777777" w:rsidR="009B0960" w:rsidRDefault="009B0960" w:rsidP="001A203A">
            <w:pPr>
              <w:tabs>
                <w:tab w:val="left" w:pos="1030"/>
              </w:tabs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Soldier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A031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7A07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2CB2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6D7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A4E1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41CE3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083C4B2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856C3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53FF8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3F1B8" w14:textId="77777777" w:rsidR="009B0960" w:rsidRDefault="009B0960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1DD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E1EE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B5335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3F9E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646F1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C5E59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256AEB63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C1AA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7E37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F3CA7" w14:textId="77777777" w:rsidR="009B0960" w:rsidRDefault="009B0960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B160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A07D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CDBD7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A877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BE18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F20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513BD09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508D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FD0D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C2B5D" w14:textId="77777777" w:rsidR="009B0960" w:rsidRDefault="009B0960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566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F95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90947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ADE0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C5658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9645A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16489413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E59B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5B7E5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BF5C" w14:textId="77777777" w:rsidR="009B0960" w:rsidRDefault="009B0960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E6D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6A033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C9E4B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16DF4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3E0C9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3733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0D810ED4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5571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CC1F45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B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88032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proofErr w:type="spellStart"/>
            <w:r>
              <w:rPr>
                <w:sz w:val="18"/>
                <w:szCs w:val="18"/>
                <w:lang w:eastAsia="fr-FR"/>
              </w:rPr>
              <w:t>Basketball_player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C7BE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DAC1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02062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73F9F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07F72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5F33D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5D233865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2A02D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7AAE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51200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63E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5E0A6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8159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07700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22998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289F3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14C17DF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7641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89C2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C5CE9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4C6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2067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F737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CE9A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C9492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C63E7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153C73DF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A6B6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86115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141B7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D037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A9371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71824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5D87F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F5B8D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7FAC7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30F76B1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5E1B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2048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567C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B4F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C42C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C8E4D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BC9EF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EA4E0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F10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31D6628A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D45CB9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5F95A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6BCADD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Dancer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399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C76C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6B74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2064D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848D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1E120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76F8BBCD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F20C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92132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B7021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6A4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FA3F3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7FEA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4F74B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FD66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2202A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68C1DC20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9B1CA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783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E83B1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923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70127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43346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D2E2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9E265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F22AA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3F5C4438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6A7F1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5AD1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EB5A7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C77E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1287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ACC53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D7D99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0A5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2329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66E9BB3C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1DF0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4E7D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82C5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A9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919C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2C68B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7972A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F09D6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94003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5854ACB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C0C849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06A0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C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0F37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Mitch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5940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490E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4DD9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26190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5A216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7F87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5B564504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322D4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BFA5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038A4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E5A3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B7402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E49BE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FCFC5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298E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18634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1086F1C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29946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EDEB5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29C26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21D6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0C3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AB051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EEB1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3B8E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9E730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18248554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65B3A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6842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9B6D3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585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46A5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0BC10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B8296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D86F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713A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54B3399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764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742E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88DD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6F68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8E2EA" w14:textId="77777777" w:rsidR="009B0960" w:rsidRPr="002D26FC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07D9" w14:textId="77777777" w:rsidR="009B0960" w:rsidRPr="002D26FC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7C555" w14:textId="77777777" w:rsidR="009B0960" w:rsidRPr="002D26FC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1BE1" w14:textId="77777777" w:rsidR="009B0960" w:rsidRPr="002D26FC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63F3" w14:textId="77777777" w:rsidR="009B0960" w:rsidRPr="002D26FC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08B95D6D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B6422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4D79E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08F3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Thomas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B0A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E78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F7B4B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99DED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C50FB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B9CC1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17C87750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1D2B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ED369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13DCF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FFC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E078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3BEC1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9BD7F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75A45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EFE8E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50A98936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5F6D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BEB48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DD3B7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FF6B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66556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A0A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2362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47061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7F688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30258B5D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1B33D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5DDBD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86670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BB2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F2A5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88E5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9A308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0344F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3A2B3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3BE7910C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03C9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0289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A19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3615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086FE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77D11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5B0E5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01FE6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4AB2C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733E6F49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45FF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1473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5D855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Football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F612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4C510" w14:textId="77777777" w:rsidR="009B0960" w:rsidRPr="00643DCD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8DD50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F327C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98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9900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2CDDBFD7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03F00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DCA06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C3F04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5970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6077D" w14:textId="77777777" w:rsidR="009B0960" w:rsidRPr="00643DCD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A0C2A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1AB95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04494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3A641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2EA2FA55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565B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CB3D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C1114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FB2A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B5E5D" w14:textId="77777777" w:rsidR="009B0960" w:rsidRPr="00643DCD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FE30A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5B487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53DD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D47A9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4059CBC5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A63D9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554EC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7BA73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A04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F25EF" w14:textId="77777777" w:rsidR="009B0960" w:rsidRPr="00643DCD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F0A6E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F82C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0A47F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748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9B0960" w14:paraId="6D374F85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B0CA6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10C1B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2C71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D393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C9728" w14:textId="77777777" w:rsidR="009B0960" w:rsidRPr="00643DCD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F8A9D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55B8A" w14:textId="77777777" w:rsidR="009B0960" w:rsidRPr="00643DCD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580F2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08627" w14:textId="77777777" w:rsidR="009B0960" w:rsidRPr="00643DCD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9B0960" w14:paraId="79F5643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29AD9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2B68A6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A7ED9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Levi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CCD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AD9BD" w14:textId="77777777" w:rsidR="009B0960" w:rsidRPr="00023E30" w:rsidRDefault="009B0960" w:rsidP="001A203A">
            <w:pPr>
              <w:jc w:val="center"/>
              <w:rPr>
                <w:color w:val="FF0000"/>
                <w:sz w:val="21"/>
                <w:szCs w:val="21"/>
                <w:lang w:val="en-CA"/>
                <w:rPrChange w:id="65" w:author="Ralf Schaefer" w:date="2022-01-27T19:05:00Z">
                  <w:rPr>
                    <w:color w:val="FF0000"/>
                    <w:sz w:val="18"/>
                    <w:szCs w:val="18"/>
                    <w:lang w:eastAsia="fr-FR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66" w:author="Ralf Schaefer" w:date="2022-01-27T19:05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FE57B" w14:textId="77777777" w:rsidR="009B0960" w:rsidRPr="00023E30" w:rsidRDefault="009B0960" w:rsidP="001A203A">
            <w:pPr>
              <w:spacing w:before="100" w:beforeAutospacing="1" w:after="100" w:afterAutospacing="1"/>
              <w:jc w:val="center"/>
              <w:rPr>
                <w:color w:val="FF0000"/>
                <w:sz w:val="21"/>
                <w:szCs w:val="21"/>
                <w:lang w:val="en-CA"/>
                <w:rPrChange w:id="67" w:author="Ralf Schaefer" w:date="2022-01-27T19:05:00Z">
                  <w:rPr>
                    <w:color w:val="FF0000"/>
                    <w:sz w:val="18"/>
                    <w:szCs w:val="18"/>
                    <w:lang w:eastAsia="fr-FR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68" w:author="Ralf Schaefer" w:date="2022-01-27T19:05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34D8A" w14:textId="77777777" w:rsidR="009B0960" w:rsidRPr="00023E30" w:rsidRDefault="009B0960" w:rsidP="001A203A">
            <w:pPr>
              <w:spacing w:before="100" w:beforeAutospacing="1" w:after="100" w:afterAutospacing="1"/>
              <w:jc w:val="center"/>
              <w:rPr>
                <w:color w:val="FF0000"/>
                <w:sz w:val="21"/>
                <w:szCs w:val="21"/>
                <w:lang w:val="en-CA"/>
                <w:rPrChange w:id="69" w:author="Ralf Schaefer" w:date="2022-01-27T19:05:00Z">
                  <w:rPr>
                    <w:color w:val="FF0000"/>
                    <w:sz w:val="18"/>
                    <w:szCs w:val="18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70" w:author="Ralf Schaefer" w:date="2022-01-27T19:05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28744" w14:textId="77777777" w:rsidR="009B0960" w:rsidRPr="00CD5C48" w:rsidRDefault="009B0960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color w:val="FF0000"/>
                <w:sz w:val="21"/>
                <w:szCs w:val="21"/>
                <w:lang w:val="en-CA"/>
              </w:rPr>
              <w:t>-1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C1744" w14:textId="77777777" w:rsidR="009B0960" w:rsidRPr="00CD5C48" w:rsidRDefault="009B0960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color w:val="FF0000"/>
                <w:sz w:val="21"/>
                <w:szCs w:val="21"/>
                <w:lang w:val="en-CA"/>
              </w:rPr>
              <w:t>-1</w:t>
            </w:r>
          </w:p>
        </w:tc>
      </w:tr>
      <w:tr w:rsidR="009B0960" w14:paraId="3B03CEC9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1997F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A73FA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02BAA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DAF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C161D" w14:textId="77777777" w:rsidR="009B0960" w:rsidRPr="00CD5C48" w:rsidRDefault="009B0960" w:rsidP="001A203A">
            <w:pPr>
              <w:jc w:val="center"/>
              <w:rPr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3F9" w14:textId="77777777" w:rsidR="009B0960" w:rsidRPr="00CD5C48" w:rsidRDefault="009B0960" w:rsidP="001A203A">
            <w:pPr>
              <w:spacing w:before="100" w:beforeAutospacing="1" w:after="100" w:afterAutospacing="1"/>
              <w:jc w:val="center"/>
              <w:rPr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B9E56" w14:textId="77777777" w:rsidR="009B0960" w:rsidRPr="00CD5C48" w:rsidRDefault="009B0960" w:rsidP="001A203A">
            <w:pPr>
              <w:spacing w:before="100" w:beforeAutospacing="1" w:after="100" w:afterAutospacing="1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64301" w14:textId="77777777" w:rsidR="009B0960" w:rsidRPr="00CD5C48" w:rsidRDefault="009B0960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53734" w14:textId="77777777" w:rsidR="009B0960" w:rsidRPr="00CD5C48" w:rsidRDefault="009B0960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539873D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0C977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DA8E8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59B7B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974C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B21BD" w14:textId="77777777" w:rsidR="009B0960" w:rsidRPr="008408EA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A356A" w14:textId="77777777" w:rsidR="009B0960" w:rsidRPr="008408EA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FF09C" w14:textId="77777777" w:rsidR="009B0960" w:rsidRPr="008408EA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E66FD" w14:textId="77777777" w:rsidR="009B0960" w:rsidRPr="008408EA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1DB58" w14:textId="77777777" w:rsidR="009B0960" w:rsidRPr="008408EA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0D37B23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1EEA2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C79C4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847E4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E10D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86DD" w14:textId="77777777" w:rsidR="009B0960" w:rsidRPr="008408EA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AFA5" w14:textId="77777777" w:rsidR="009B0960" w:rsidRPr="008408EA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0FAE0" w14:textId="77777777" w:rsidR="009B0960" w:rsidRPr="008408EA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5241E" w14:textId="77777777" w:rsidR="009B0960" w:rsidRPr="008408EA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743FB" w14:textId="77777777" w:rsidR="009B0960" w:rsidRPr="008408EA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9B0960" w14:paraId="392D339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ADE6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B1334" w14:textId="77777777" w:rsidR="009B0960" w:rsidRDefault="009B0960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8E64" w14:textId="77777777" w:rsidR="009B0960" w:rsidRDefault="009B0960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620E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170C1" w14:textId="77777777" w:rsidR="009B0960" w:rsidRDefault="009B0960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F6266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EA511" w14:textId="77777777" w:rsidR="009B0960" w:rsidRDefault="009B0960" w:rsidP="001A203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F57FD" w14:textId="77777777" w:rsidR="009B0960" w:rsidRDefault="009B0960" w:rsidP="001A203A">
            <w:pPr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6471" w14:textId="77777777" w:rsidR="009B0960" w:rsidRDefault="009B0960" w:rsidP="001A203A">
            <w:pPr>
              <w:keepNext/>
              <w:jc w:val="center"/>
              <w:rPr>
                <w:sz w:val="18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</w:tbl>
    <w:p w14:paraId="33ABD97E" w14:textId="77777777" w:rsidR="002F38C5" w:rsidRDefault="002F38C5" w:rsidP="002F38C5">
      <w:pPr>
        <w:pStyle w:val="Lgende"/>
      </w:pPr>
      <w:bookmarkStart w:id="71" w:name="_Ref78486265"/>
      <w:bookmarkStart w:id="72" w:name="_Ref76404466"/>
      <w:r>
        <w:t xml:space="preserve">Table </w:t>
      </w:r>
      <w:r w:rsidR="00032F90">
        <w:fldChar w:fldCharType="begin"/>
      </w:r>
      <w:r w:rsidR="00032F90">
        <w:instrText xml:space="preserve"> SEQ Table \* ARABIC </w:instrText>
      </w:r>
      <w:r w:rsidR="00032F90">
        <w:fldChar w:fldCharType="separate"/>
      </w:r>
      <w:r>
        <w:rPr>
          <w:noProof/>
        </w:rPr>
        <w:t>8</w:t>
      </w:r>
      <w:r w:rsidR="00032F90">
        <w:rPr>
          <w:noProof/>
        </w:rPr>
        <w:fldChar w:fldCharType="end"/>
      </w:r>
      <w:bookmarkEnd w:id="71"/>
      <w:r>
        <w:t>:</w:t>
      </w:r>
      <w:r w:rsidRPr="008408EA">
        <w:t xml:space="preserve"> </w:t>
      </w:r>
      <w:r>
        <w:t>Coding parameters for random access lossy anchor generation</w:t>
      </w:r>
    </w:p>
    <w:bookmarkEnd w:id="72"/>
    <w:p w14:paraId="3793273E" w14:textId="4B3FD177" w:rsidR="009D486E" w:rsidRDefault="009D486E" w:rsidP="003E401D"/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717"/>
        <w:gridCol w:w="1606"/>
        <w:gridCol w:w="666"/>
        <w:gridCol w:w="828"/>
        <w:gridCol w:w="828"/>
        <w:gridCol w:w="1107"/>
        <w:gridCol w:w="669"/>
        <w:gridCol w:w="1127"/>
      </w:tblGrid>
      <w:tr w:rsidR="006D3BDA" w14:paraId="54432529" w14:textId="77777777" w:rsidTr="001A203A">
        <w:trPr>
          <w:trHeight w:val="453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1F4" w14:textId="77777777" w:rsidR="006D3BDA" w:rsidRDefault="006D3BDA" w:rsidP="001A203A">
            <w:pPr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Test Category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A33F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Test</w:t>
            </w:r>
          </w:p>
          <w:p w14:paraId="4A0D670D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Class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3C47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Test material </w:t>
            </w:r>
          </w:p>
          <w:p w14:paraId="051078D7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dataset filename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8C1F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Rate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6E0F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Draco </w:t>
            </w:r>
          </w:p>
          <w:p w14:paraId="7D9F0565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QP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ECA0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Draco </w:t>
            </w:r>
          </w:p>
          <w:p w14:paraId="63E8968E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QT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BD05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Mesh Resolution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5730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HM </w:t>
            </w:r>
          </w:p>
          <w:p w14:paraId="59019557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QP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20B2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 xml:space="preserve">Texture </w:t>
            </w:r>
          </w:p>
          <w:p w14:paraId="07B20A55" w14:textId="77777777" w:rsidR="006D3BDA" w:rsidRDefault="006D3BDA" w:rsidP="001A203A">
            <w:pPr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Resolution</w:t>
            </w:r>
          </w:p>
        </w:tc>
      </w:tr>
      <w:tr w:rsidR="006D3BDA" w14:paraId="6BD4BDFB" w14:textId="77777777" w:rsidTr="001A203A">
        <w:trPr>
          <w:trHeight w:val="275"/>
          <w:jc w:val="center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F57E45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Dynamic Objects with Texture Mapping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9F7E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A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75247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proofErr w:type="spellStart"/>
            <w:r>
              <w:rPr>
                <w:sz w:val="18"/>
                <w:szCs w:val="18"/>
                <w:lang w:eastAsia="fr-FR"/>
              </w:rPr>
              <w:t>Longdress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119B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60C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940E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BC7D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635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FCB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5E36C532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9426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5BCA4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2BB24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C92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4A46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2A75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B158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6341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816F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1B4BADCB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7EE7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47398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36DC1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4F4A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CC35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ECB4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A3BF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C2BC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86D7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0D70A483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7167F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6D72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81AC1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2B11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BF38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B7A4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E107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B756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4FDF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4DC426E9" w14:textId="77777777" w:rsidTr="001A203A">
        <w:trPr>
          <w:trHeight w:val="275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E1A6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46FA6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250C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0CDD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8230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5560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14B9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EAB6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2D22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:rsidRPr="0004125D" w14:paraId="0F029DC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59A46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C6345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092103" w14:textId="77777777" w:rsidR="006D3BDA" w:rsidRDefault="006D3BDA" w:rsidP="001A203A">
            <w:pPr>
              <w:tabs>
                <w:tab w:val="left" w:pos="1030"/>
              </w:tabs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Soldier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4CD9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51C1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3708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1B50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AA54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AFF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:rsidRPr="0004125D" w14:paraId="7B2EF25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AB4B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42595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268B8" w14:textId="77777777" w:rsidR="006D3BDA" w:rsidRDefault="006D3BDA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3F67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513D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69BC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42E5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286C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9BC7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:rsidRPr="0004125D" w14:paraId="4073293A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1C1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7985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D3672" w14:textId="77777777" w:rsidR="006D3BDA" w:rsidRDefault="006D3BDA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ADA0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7907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028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1875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2876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0352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:rsidRPr="0004125D" w14:paraId="33E58F1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161AD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CE7E3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8D896" w14:textId="77777777" w:rsidR="006D3BDA" w:rsidRDefault="006D3BDA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ECA0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92D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8037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AA8A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EB2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305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:rsidRPr="0004125D" w14:paraId="61D8158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04D3D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FE0B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D315" w14:textId="77777777" w:rsidR="006D3BDA" w:rsidRDefault="006D3BDA" w:rsidP="001A203A">
            <w:pPr>
              <w:tabs>
                <w:tab w:val="left" w:pos="1030"/>
              </w:tabs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A26C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EE24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A82F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050F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010E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4D4E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4780F70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FC38D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BDBF55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B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61E1D0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proofErr w:type="spellStart"/>
            <w:r>
              <w:rPr>
                <w:sz w:val="18"/>
                <w:szCs w:val="18"/>
                <w:lang w:eastAsia="fr-FR"/>
              </w:rPr>
              <w:t>Basketball_player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E2C5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8833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EEB8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DD73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E53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679F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2A0EDB0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1B7A3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B7D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07658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FEBD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15A4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1F3F2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858C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2267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AF6E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4B40B6B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47C19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9908B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AE695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3EA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49D2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F2E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46D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0097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A50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3C601757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F7AC2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50EE3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8ECF6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2AF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6AD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A3D4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CB23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DCC6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6B4B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41CA755B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C4171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767E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A03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0BF0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4CE8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3F0C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9C78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97FA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4220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65545FE4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505D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DE48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F48CDE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Dancer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695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84E9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B9F1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323F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6FF0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1F8D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47BBE24F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F9D7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8F729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EAF65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4D1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3189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2804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07C6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1A6B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2A12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4C723B6F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5CE96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1AD2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8CB51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B3F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99D7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9AB7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34BD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7B0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9CE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5BF9D938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EF24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18FA5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07E77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66AF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01E0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D56F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F6E0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C998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B60B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442E7F0A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F0E8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D8BC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AA8E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E6F2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6B832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5075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68E4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C601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B56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3D2F287F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C87F0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7CBD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C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3E627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Mitch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20FD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B53F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009B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157B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E139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17B9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69E5973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1657B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EF540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82B9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D151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CEFA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2FB1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6786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57D8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7EC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70A3467A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73402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30372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81AA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A2F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1D50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6C3E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6B55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691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7E18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297F70D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39D6C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0FAD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538B7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884A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2677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8C96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3479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E372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6E86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6126DF1A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8E0B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29D6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7EF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D8AA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C7E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EA49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D185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C63A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7DC9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3B99B1AA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9DCA9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0EAB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696B4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Thomas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666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F6D3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C6DA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87B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695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8852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2F109E21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1A7F1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4929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8234A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9A89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4CA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8056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2E68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29AC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917B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0D9C5E32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F241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95B5B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27E56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FA3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E544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2F26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9C9A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12D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FB5C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45B31D93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656A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7A1EF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C1010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FF2B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9E7C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E220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D154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531D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6973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40C7B97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26407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408E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68A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BDFC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629B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272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7B7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F5E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37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3643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</w:t>
            </w:r>
          </w:p>
        </w:tc>
      </w:tr>
      <w:tr w:rsidR="006D3BDA" w14:paraId="5E805F5A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3DCC2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8CAF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FC41E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Football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90F0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F91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FC02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B2EA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95CA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4AEB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556E4400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DF9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D03F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DFFA9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392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C955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9707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C3A8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D465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FA15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6FCF60CF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39E5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DA65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2A5A1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FC68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829C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84D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2C3B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DC48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8401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622B437A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1D6B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70B84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1830D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47C1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90F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52240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FB56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ED86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1CDA7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54992F5A" w14:textId="77777777" w:rsidTr="001A203A">
        <w:trPr>
          <w:trHeight w:val="246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887EC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33218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6F87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5959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473DD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B888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D0BA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5D69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76562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  <w:tr w:rsidR="006D3BDA" w14:paraId="5260F125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BA65D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2A4C7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849CC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Levi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F958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15D77" w14:textId="77777777" w:rsidR="006D3BDA" w:rsidRPr="00023E30" w:rsidRDefault="006D3BDA" w:rsidP="001A203A">
            <w:pPr>
              <w:jc w:val="center"/>
              <w:rPr>
                <w:color w:val="FF0000"/>
                <w:sz w:val="21"/>
                <w:szCs w:val="21"/>
                <w:lang w:val="en-CA"/>
                <w:rPrChange w:id="73" w:author="Ralf Schaefer" w:date="2022-01-27T19:06:00Z">
                  <w:rPr>
                    <w:color w:val="FF0000"/>
                    <w:sz w:val="18"/>
                    <w:szCs w:val="18"/>
                    <w:lang w:eastAsia="fr-FR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74" w:author="Ralf Schaefer" w:date="2022-01-27T19:06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B766C" w14:textId="77777777" w:rsidR="006D3BDA" w:rsidRPr="00023E30" w:rsidRDefault="006D3BDA" w:rsidP="001A203A">
            <w:pPr>
              <w:spacing w:before="100" w:beforeAutospacing="1" w:after="100" w:afterAutospacing="1"/>
              <w:jc w:val="center"/>
              <w:rPr>
                <w:color w:val="FF0000"/>
                <w:sz w:val="21"/>
                <w:szCs w:val="21"/>
                <w:lang w:val="en-CA"/>
                <w:rPrChange w:id="75" w:author="Ralf Schaefer" w:date="2022-01-27T19:06:00Z">
                  <w:rPr>
                    <w:color w:val="FF0000"/>
                    <w:sz w:val="18"/>
                    <w:szCs w:val="18"/>
                    <w:lang w:eastAsia="fr-FR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76" w:author="Ralf Schaefer" w:date="2022-01-27T19:06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DF0D" w14:textId="77777777" w:rsidR="006D3BDA" w:rsidRPr="00023E30" w:rsidRDefault="006D3BDA" w:rsidP="001A203A">
            <w:pPr>
              <w:spacing w:before="100" w:beforeAutospacing="1" w:after="100" w:afterAutospacing="1"/>
              <w:jc w:val="center"/>
              <w:rPr>
                <w:color w:val="FF0000"/>
                <w:sz w:val="21"/>
                <w:szCs w:val="21"/>
                <w:lang w:val="en-CA"/>
                <w:rPrChange w:id="77" w:author="Ralf Schaefer" w:date="2022-01-27T19:06:00Z">
                  <w:rPr>
                    <w:color w:val="FF0000"/>
                    <w:sz w:val="18"/>
                    <w:szCs w:val="18"/>
                  </w:rPr>
                </w:rPrChange>
              </w:rPr>
            </w:pPr>
            <w:r w:rsidRPr="00023E30">
              <w:rPr>
                <w:color w:val="FF0000"/>
                <w:sz w:val="21"/>
                <w:szCs w:val="21"/>
                <w:lang w:val="en-CA"/>
                <w:rPrChange w:id="78" w:author="Ralf Schaefer" w:date="2022-01-27T19:06:00Z">
                  <w:rPr>
                    <w:rFonts w:ascii="Calibri" w:hAnsi="Calibri" w:cs="Calibri"/>
                    <w:color w:val="FF0000"/>
                  </w:rPr>
                </w:rPrChange>
              </w:rPr>
              <w:t>-1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C0369" w14:textId="77777777" w:rsidR="006D3BDA" w:rsidRPr="00CD5C48" w:rsidRDefault="006D3BDA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color w:val="FF0000"/>
                <w:sz w:val="21"/>
                <w:szCs w:val="21"/>
                <w:lang w:val="en-CA"/>
              </w:rPr>
              <w:t>-1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BBF91" w14:textId="77777777" w:rsidR="006D3BDA" w:rsidRPr="00CD5C48" w:rsidRDefault="006D3BDA" w:rsidP="001A203A">
            <w:pPr>
              <w:jc w:val="center"/>
              <w:rPr>
                <w:color w:val="FF0000"/>
                <w:sz w:val="18"/>
                <w:szCs w:val="20"/>
                <w:lang w:eastAsia="fr-FR"/>
              </w:rPr>
            </w:pPr>
            <w:r>
              <w:rPr>
                <w:color w:val="FF0000"/>
                <w:sz w:val="21"/>
                <w:szCs w:val="21"/>
                <w:lang w:val="en-CA"/>
              </w:rPr>
              <w:t>-1</w:t>
            </w:r>
          </w:p>
        </w:tc>
      </w:tr>
      <w:tr w:rsidR="006D3BDA" w14:paraId="7FAEA574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FFF9E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E2ECF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68FF1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FB19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9D32A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6A70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1CCC6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9819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EABB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0722A512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E5DC1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FB6D0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53382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C4A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C524F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A01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10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DE08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B45D4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69567EAE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348DA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EBE90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1A5AD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D85C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1F44C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5EE43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2545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A327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0D85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</w:t>
            </w:r>
          </w:p>
        </w:tc>
      </w:tr>
      <w:tr w:rsidR="006D3BDA" w14:paraId="67DE82C8" w14:textId="77777777" w:rsidTr="001A203A">
        <w:trPr>
          <w:trHeight w:val="233"/>
          <w:jc w:val="center"/>
        </w:trPr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D179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ED6E3" w14:textId="77777777" w:rsidR="006D3BDA" w:rsidRDefault="006D3BDA" w:rsidP="001A203A">
            <w:pPr>
              <w:jc w:val="lef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AAB0" w14:textId="77777777" w:rsidR="006D3BDA" w:rsidRDefault="006D3BDA" w:rsidP="001A203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52E" w14:textId="77777777" w:rsidR="006D3BDA" w:rsidRDefault="006D3BDA" w:rsidP="001A203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R5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C472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1600E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ED339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original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A1F41" w14:textId="77777777" w:rsidR="006D3BDA" w:rsidRPr="0004125D" w:rsidRDefault="006D3BDA" w:rsidP="001A203A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49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DC9AB" w14:textId="77777777" w:rsidR="006D3BDA" w:rsidRPr="0004125D" w:rsidRDefault="006D3BDA" w:rsidP="001A203A">
            <w:pPr>
              <w:keepNext/>
              <w:spacing w:before="100" w:beforeAutospacing="1" w:after="100" w:afterAutospacing="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1"/>
                <w:szCs w:val="21"/>
              </w:rPr>
              <w:t>2</w:t>
            </w:r>
          </w:p>
        </w:tc>
      </w:tr>
    </w:tbl>
    <w:p w14:paraId="55F612CF" w14:textId="39EE1BED" w:rsidR="00316A5B" w:rsidRDefault="00316A5B" w:rsidP="00316A5B">
      <w:pPr>
        <w:pStyle w:val="Lgende"/>
      </w:pPr>
      <w:bookmarkStart w:id="79" w:name="_Ref86156129"/>
      <w:r>
        <w:t xml:space="preserve">Table </w:t>
      </w:r>
      <w:r w:rsidR="00032F90">
        <w:fldChar w:fldCharType="begin"/>
      </w:r>
      <w:r w:rsidR="00032F90">
        <w:instrText xml:space="preserve"> SEQ Table \* ARABIC </w:instrText>
      </w:r>
      <w:r w:rsidR="00032F90">
        <w:fldChar w:fldCharType="separate"/>
      </w:r>
      <w:r>
        <w:rPr>
          <w:noProof/>
        </w:rPr>
        <w:t>9</w:t>
      </w:r>
      <w:r w:rsidR="00032F90">
        <w:rPr>
          <w:noProof/>
        </w:rPr>
        <w:fldChar w:fldCharType="end"/>
      </w:r>
      <w:bookmarkEnd w:id="79"/>
      <w:r>
        <w:t>:</w:t>
      </w:r>
      <w:r w:rsidRPr="008408EA">
        <w:t xml:space="preserve"> </w:t>
      </w:r>
      <w:r>
        <w:t>Coding parameters for all-intra lossy anchor generation</w:t>
      </w:r>
    </w:p>
    <w:p w14:paraId="7EB232D1" w14:textId="77777777" w:rsidR="002017C9" w:rsidRPr="002017C9" w:rsidRDefault="002017C9" w:rsidP="002017C9"/>
    <w:p w14:paraId="3AFDFEDA" w14:textId="5DDF05D0" w:rsidR="00C27A03" w:rsidRDefault="00C27A03" w:rsidP="006B203E">
      <w:pPr>
        <w:pStyle w:val="Appendix"/>
      </w:pPr>
      <w:bookmarkStart w:id="80" w:name="_Ref480380146"/>
      <w:r w:rsidRPr="008B4070">
        <w:t>An</w:t>
      </w:r>
      <w:r w:rsidR="00C36DB9" w:rsidRPr="008B4070">
        <w:t>nex</w:t>
      </w:r>
      <w:r w:rsidR="00F27FEF" w:rsidRPr="008B4070">
        <w:t xml:space="preserve"> D</w:t>
      </w:r>
      <w:r w:rsidRPr="008B4070">
        <w:t>: Details on subjective testing</w:t>
      </w:r>
      <w:bookmarkEnd w:id="80"/>
    </w:p>
    <w:p w14:paraId="77D7F96B" w14:textId="77777777" w:rsidR="00144BBC" w:rsidRPr="00374A52" w:rsidRDefault="00144BBC" w:rsidP="00144BBC">
      <w:pPr>
        <w:pStyle w:val="Titre2"/>
        <w:numPr>
          <w:ilvl w:val="0"/>
          <w:numId w:val="0"/>
        </w:numPr>
        <w:ind w:left="718"/>
      </w:pPr>
      <w:r>
        <w:t xml:space="preserve">D.1 </w:t>
      </w:r>
      <w:r w:rsidRPr="00374A52">
        <w:t>Generation of video sequences</w:t>
      </w:r>
    </w:p>
    <w:p w14:paraId="11CE529D" w14:textId="0C7C766C" w:rsidR="00DA1055" w:rsidRDefault="00DA1055" w:rsidP="00DA1055">
      <w:pPr>
        <w:rPr>
          <w:lang w:val="it-IT" w:eastAsia="zh-TW"/>
        </w:rPr>
      </w:pPr>
    </w:p>
    <w:p w14:paraId="1DD7CE46" w14:textId="373F0BF6" w:rsidR="00705992" w:rsidRDefault="00705992" w:rsidP="00DA1055">
      <w:pPr>
        <w:rPr>
          <w:lang w:val="it-IT" w:eastAsia="zh-TW"/>
        </w:rPr>
      </w:pPr>
      <w:r>
        <w:rPr>
          <w:lang w:val="it-IT" w:eastAsia="zh-TW"/>
        </w:rPr>
        <w:t>The text</w:t>
      </w:r>
    </w:p>
    <w:p w14:paraId="2D2B6D55" w14:textId="66E3A5A7" w:rsidR="00705992" w:rsidRDefault="00705992" w:rsidP="00DA1055">
      <w:pPr>
        <w:rPr>
          <w:lang w:val="it-IT" w:eastAsia="zh-TW"/>
        </w:rPr>
      </w:pPr>
      <w:r>
        <w:rPr>
          <w:lang w:val="it-IT" w:eastAsia="zh-TW"/>
        </w:rPr>
        <w:t>“</w:t>
      </w:r>
    </w:p>
    <w:bookmarkEnd w:id="35"/>
    <w:bookmarkEnd w:id="36"/>
    <w:p w14:paraId="0CC71AF8" w14:textId="77777777" w:rsidR="00DB38C6" w:rsidRDefault="00DB38C6" w:rsidP="00DB38C6">
      <w:pPr>
        <w:rPr>
          <w:lang w:eastAsia="zh-TW"/>
        </w:rPr>
      </w:pPr>
      <w:r w:rsidRPr="008B4070">
        <w:rPr>
          <w:lang w:eastAsia="zh-TW"/>
        </w:rPr>
        <w:t xml:space="preserve">The </w:t>
      </w:r>
      <w:r>
        <w:rPr>
          <w:lang w:eastAsia="zh-TW"/>
        </w:rPr>
        <w:t xml:space="preserve">Mesh </w:t>
      </w:r>
      <w:r w:rsidRPr="008B4070">
        <w:rPr>
          <w:lang w:eastAsia="zh-TW"/>
        </w:rPr>
        <w:t xml:space="preserve">renderer software can be found in the MPEG </w:t>
      </w:r>
      <w:r>
        <w:rPr>
          <w:lang w:eastAsia="zh-TW"/>
        </w:rPr>
        <w:t>GIT:</w:t>
      </w:r>
    </w:p>
    <w:p w14:paraId="4D62660C" w14:textId="77777777" w:rsidR="00DB38C6" w:rsidRDefault="00032F90" w:rsidP="00DB38C6">
      <w:pPr>
        <w:rPr>
          <w:lang w:eastAsia="zh-TW"/>
        </w:rPr>
      </w:pPr>
      <w:hyperlink r:id="rId13" w:history="1">
        <w:r w:rsidR="00DB38C6" w:rsidRPr="00C31508">
          <w:rPr>
            <w:rStyle w:val="Lienhypertexte"/>
            <w:lang w:eastAsia="zh-TW"/>
          </w:rPr>
          <w:t>http://mpegx.int-evry.fr/software/MPEG/PCC/mpeg-pcc-renderer.git</w:t>
        </w:r>
      </w:hyperlink>
    </w:p>
    <w:p w14:paraId="378FD921" w14:textId="77777777" w:rsidR="006A7DC7" w:rsidRDefault="006A7DC7">
      <w:pPr>
        <w:jc w:val="left"/>
        <w:rPr>
          <w:lang w:val="it-IT" w:eastAsia="zh-TW"/>
        </w:rPr>
      </w:pPr>
    </w:p>
    <w:p w14:paraId="6224F503" w14:textId="0CB5DA99" w:rsidR="006A7DC7" w:rsidRDefault="006A7DC7">
      <w:pPr>
        <w:jc w:val="left"/>
      </w:pPr>
      <w:r>
        <w:rPr>
          <w:lang w:val="it-IT" w:eastAsia="zh-TW"/>
        </w:rPr>
        <w:t>For  producing the videos, the first step is to generate a camera path for each sequence. The generation of  camera paths is described in [15] section 3.2.3 and the resulting path is stored in a .txt file.</w:t>
      </w:r>
    </w:p>
    <w:p w14:paraId="01356527" w14:textId="2389378E" w:rsidR="00A17BD2" w:rsidRDefault="00DB38C6">
      <w:pPr>
        <w:jc w:val="left"/>
      </w:pPr>
      <w:r>
        <w:t>“</w:t>
      </w:r>
    </w:p>
    <w:p w14:paraId="1933D135" w14:textId="2A81D6B8" w:rsidR="00DB38C6" w:rsidRDefault="00DB38C6">
      <w:pPr>
        <w:jc w:val="left"/>
      </w:pPr>
      <w:r>
        <w:t xml:space="preserve">shall be replaced </w:t>
      </w:r>
      <w:r w:rsidR="004621C4">
        <w:t>by</w:t>
      </w:r>
    </w:p>
    <w:p w14:paraId="521708AA" w14:textId="4B8C9F0B" w:rsidR="004621C4" w:rsidRDefault="004621C4">
      <w:pPr>
        <w:jc w:val="left"/>
      </w:pPr>
      <w:r>
        <w:t>“</w:t>
      </w:r>
    </w:p>
    <w:p w14:paraId="038CD2FD" w14:textId="77777777" w:rsidR="00A774BC" w:rsidRDefault="00411C06" w:rsidP="00411C06">
      <w:pPr>
        <w:jc w:val="left"/>
        <w:rPr>
          <w:lang w:eastAsia="zh-TW"/>
        </w:rPr>
      </w:pPr>
      <w:r w:rsidRPr="008B4070">
        <w:rPr>
          <w:lang w:eastAsia="zh-TW"/>
        </w:rPr>
        <w:t xml:space="preserve">The </w:t>
      </w:r>
      <w:r>
        <w:rPr>
          <w:lang w:eastAsia="zh-TW"/>
        </w:rPr>
        <w:t xml:space="preserve">Mesh </w:t>
      </w:r>
      <w:r w:rsidRPr="008B4070">
        <w:rPr>
          <w:lang w:eastAsia="zh-TW"/>
        </w:rPr>
        <w:t xml:space="preserve">renderer software can be found in the MPEG </w:t>
      </w:r>
      <w:r>
        <w:rPr>
          <w:lang w:eastAsia="zh-TW"/>
        </w:rPr>
        <w:t>GIT:</w:t>
      </w:r>
    </w:p>
    <w:p w14:paraId="70483FFA" w14:textId="4C86E9B5" w:rsidR="00411C06" w:rsidRDefault="00032F90" w:rsidP="00411C06">
      <w:pPr>
        <w:jc w:val="left"/>
        <w:rPr>
          <w:rStyle w:val="Lienhypertexte"/>
          <w:lang w:eastAsia="zh-CN"/>
        </w:rPr>
      </w:pPr>
      <w:hyperlink r:id="rId14" w:history="1">
        <w:r w:rsidR="00411C06" w:rsidRPr="00074578">
          <w:rPr>
            <w:rStyle w:val="Lienhypertexte"/>
            <w:lang w:eastAsia="zh-CN"/>
          </w:rPr>
          <w:t>http://mpegx.int-evry.fr/software/MPEG/PCC/mpeg-pcc-renderer</w:t>
        </w:r>
      </w:hyperlink>
    </w:p>
    <w:p w14:paraId="6EC0AEA0" w14:textId="4F7DF414" w:rsidR="00A774BC" w:rsidRDefault="00A1203F" w:rsidP="00411C06">
      <w:pPr>
        <w:jc w:val="left"/>
        <w:rPr>
          <w:lang w:eastAsia="zh-CN"/>
        </w:rPr>
      </w:pPr>
      <w:r w:rsidRPr="00073776">
        <w:rPr>
          <w:lang w:eastAsia="zh-CN"/>
        </w:rPr>
        <w:t>The master branch contains the latest version of this software (tag. V7.0) and will be used for subjective evaluation</w:t>
      </w:r>
      <w:r w:rsidR="001939BA">
        <w:rPr>
          <w:lang w:eastAsia="zh-CN"/>
        </w:rPr>
        <w:t>.</w:t>
      </w:r>
    </w:p>
    <w:p w14:paraId="2E098E90" w14:textId="3FAF0859" w:rsidR="006A7DC7" w:rsidRDefault="006A7DC7" w:rsidP="00411C06">
      <w:pPr>
        <w:jc w:val="left"/>
        <w:rPr>
          <w:lang w:eastAsia="zh-CN"/>
        </w:rPr>
      </w:pPr>
    </w:p>
    <w:p w14:paraId="38E01699" w14:textId="0D0F433C" w:rsidR="006A7DC7" w:rsidRDefault="006A7DC7" w:rsidP="00411C06">
      <w:pPr>
        <w:jc w:val="left"/>
        <w:rPr>
          <w:lang w:eastAsia="zh-CN"/>
        </w:rPr>
      </w:pPr>
      <w:r>
        <w:rPr>
          <w:lang w:val="it-IT" w:eastAsia="zh-TW"/>
        </w:rPr>
        <w:lastRenderedPageBreak/>
        <w:t xml:space="preserve">For  producing the videos, the first step is to generate a camera path for each sequence. The generation of  camera paths is described in </w:t>
      </w:r>
      <w:r>
        <w:rPr>
          <w:lang w:val="it-IT" w:eastAsia="zh-TW"/>
        </w:rPr>
        <w:fldChar w:fldCharType="begin"/>
      </w:r>
      <w:r>
        <w:rPr>
          <w:lang w:val="it-IT" w:eastAsia="zh-TW"/>
        </w:rPr>
        <w:instrText xml:space="preserve"> REF _Ref93596044 \r \h </w:instrText>
      </w:r>
      <w:r>
        <w:rPr>
          <w:lang w:val="it-IT" w:eastAsia="zh-TW"/>
        </w:rPr>
      </w:r>
      <w:r>
        <w:rPr>
          <w:lang w:val="it-IT" w:eastAsia="zh-TW"/>
        </w:rPr>
        <w:fldChar w:fldCharType="separate"/>
      </w:r>
      <w:r>
        <w:rPr>
          <w:lang w:val="it-IT" w:eastAsia="zh-TW"/>
        </w:rPr>
        <w:t>[2]</w:t>
      </w:r>
      <w:r>
        <w:rPr>
          <w:lang w:val="it-IT" w:eastAsia="zh-TW"/>
        </w:rPr>
        <w:fldChar w:fldCharType="end"/>
      </w:r>
      <w:r>
        <w:rPr>
          <w:lang w:val="it-IT" w:eastAsia="zh-TW"/>
        </w:rPr>
        <w:t xml:space="preserve"> </w:t>
      </w:r>
      <w:r w:rsidRPr="001A3EED">
        <w:rPr>
          <w:lang w:val="it-IT" w:eastAsia="zh-TW"/>
        </w:rPr>
        <w:t xml:space="preserve">section </w:t>
      </w:r>
      <w:r w:rsidR="001A3EED">
        <w:rPr>
          <w:lang w:val="it-IT" w:eastAsia="zh-TW"/>
        </w:rPr>
        <w:t>2.2</w:t>
      </w:r>
      <w:r>
        <w:rPr>
          <w:lang w:val="it-IT" w:eastAsia="zh-TW"/>
        </w:rPr>
        <w:t xml:space="preserve"> and the resulting path is stored in a .txt file.</w:t>
      </w:r>
    </w:p>
    <w:p w14:paraId="7CB603BE" w14:textId="3C42E0A0" w:rsidR="004621C4" w:rsidRDefault="004621C4">
      <w:pPr>
        <w:jc w:val="left"/>
      </w:pPr>
      <w:r>
        <w:t>“</w:t>
      </w:r>
    </w:p>
    <w:p w14:paraId="6CB0322A" w14:textId="77777777" w:rsidR="004621C4" w:rsidRDefault="004621C4">
      <w:pPr>
        <w:jc w:val="left"/>
      </w:pPr>
    </w:p>
    <w:p w14:paraId="06D4A454" w14:textId="422E8CA7" w:rsidR="00C10723" w:rsidRDefault="001E24AC" w:rsidP="003E416F">
      <w:pPr>
        <w:pStyle w:val="Appendix"/>
      </w:pPr>
      <w:r>
        <w:t>Annex E</w:t>
      </w:r>
      <w:r w:rsidR="00B402F9">
        <w:t>:</w:t>
      </w:r>
      <w:r w:rsidR="00F72083">
        <w:t xml:space="preserve"> </w:t>
      </w:r>
      <w:r w:rsidR="00F72083" w:rsidRPr="00F72083">
        <w:t>Visualization of voxelized mesh content</w:t>
      </w:r>
    </w:p>
    <w:p w14:paraId="3B64C788" w14:textId="44BF48CA" w:rsidR="003B2799" w:rsidRDefault="00DE2A47" w:rsidP="00823F5C">
      <w:pPr>
        <w:spacing w:before="120"/>
        <w:contextualSpacing/>
        <w:rPr>
          <w:ins w:id="81" w:author="Ralf Schaefer" w:date="2022-01-28T10:31:00Z"/>
        </w:rPr>
      </w:pPr>
      <w:ins w:id="82" w:author="Ralf Schaefer" w:date="2022-01-28T10:29:00Z">
        <w:r>
          <w:t xml:space="preserve">The text string </w:t>
        </w:r>
        <w:proofErr w:type="spellStart"/>
        <w:r>
          <w:t>globalPosMax</w:t>
        </w:r>
        <w:proofErr w:type="spellEnd"/>
        <w:r>
          <w:t xml:space="preserve"> shall be replaced by </w:t>
        </w:r>
        <w:proofErr w:type="spellStart"/>
        <w:r>
          <w:t>global</w:t>
        </w:r>
        <w:r w:rsidR="00321300">
          <w:t>MaxPos</w:t>
        </w:r>
      </w:ins>
      <w:proofErr w:type="spellEnd"/>
    </w:p>
    <w:p w14:paraId="79584B0A" w14:textId="010C5CA3" w:rsidR="000D3855" w:rsidRDefault="000D3855" w:rsidP="00823F5C">
      <w:pPr>
        <w:spacing w:before="120"/>
        <w:contextualSpacing/>
        <w:rPr>
          <w:ins w:id="83" w:author="Ralf Schaefer" w:date="2022-01-28T10:29:00Z"/>
        </w:rPr>
      </w:pPr>
      <w:ins w:id="84" w:author="Ralf Schaefer" w:date="2022-01-28T10:31:00Z">
        <w:r>
          <w:t xml:space="preserve">The text string </w:t>
        </w:r>
        <w:proofErr w:type="spellStart"/>
        <w:r w:rsidR="005A55B5">
          <w:t>globalPosMin</w:t>
        </w:r>
        <w:proofErr w:type="spellEnd"/>
        <w:r w:rsidR="005A55B5">
          <w:t xml:space="preserve"> shall be repla</w:t>
        </w:r>
      </w:ins>
      <w:ins w:id="85" w:author="Ralf Schaefer" w:date="2022-01-28T10:32:00Z">
        <w:r w:rsidR="005A55B5">
          <w:t xml:space="preserve">ced by </w:t>
        </w:r>
        <w:proofErr w:type="spellStart"/>
        <w:r w:rsidR="005A55B5">
          <w:t>globalMinPos</w:t>
        </w:r>
      </w:ins>
      <w:proofErr w:type="spellEnd"/>
    </w:p>
    <w:p w14:paraId="0F63D498" w14:textId="47F204D5" w:rsidR="00321300" w:rsidRDefault="00321300" w:rsidP="00823F5C">
      <w:pPr>
        <w:spacing w:before="120"/>
        <w:contextualSpacing/>
        <w:rPr>
          <w:ins w:id="86" w:author="Ralf Schaefer" w:date="2022-01-28T10:29:00Z"/>
        </w:rPr>
      </w:pPr>
    </w:p>
    <w:p w14:paraId="2AB033D3" w14:textId="77777777" w:rsidR="00321300" w:rsidRDefault="00321300" w:rsidP="00823F5C">
      <w:pPr>
        <w:spacing w:before="120"/>
        <w:contextualSpacing/>
        <w:rPr>
          <w:ins w:id="87" w:author="Ralf Schaefer" w:date="2022-01-28T10:29:00Z"/>
        </w:rPr>
      </w:pPr>
    </w:p>
    <w:p w14:paraId="793E6F0E" w14:textId="592D56B8" w:rsidR="00863808" w:rsidRDefault="00096DA4" w:rsidP="00823F5C">
      <w:pPr>
        <w:spacing w:before="120"/>
        <w:contextualSpacing/>
      </w:pPr>
      <w:r>
        <w:t>T</w:t>
      </w:r>
      <w:r w:rsidR="00863808">
        <w:t xml:space="preserve">able 10 </w:t>
      </w:r>
      <w:r>
        <w:t xml:space="preserve">shall be replaced </w:t>
      </w:r>
      <w:r w:rsidR="00525370">
        <w:t>as follows</w:t>
      </w:r>
      <w:r w:rsidR="009034DA">
        <w:t>:</w:t>
      </w:r>
    </w:p>
    <w:p w14:paraId="2326E383" w14:textId="25F2E88A" w:rsidR="00525370" w:rsidRDefault="00525370" w:rsidP="00823F5C">
      <w:pPr>
        <w:spacing w:before="120"/>
        <w:contextualSpacing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1091"/>
        <w:gridCol w:w="1182"/>
        <w:gridCol w:w="1410"/>
        <w:gridCol w:w="951"/>
        <w:gridCol w:w="1090"/>
        <w:gridCol w:w="1093"/>
        <w:gridCol w:w="1301"/>
      </w:tblGrid>
      <w:tr w:rsidR="00FD30D6" w:rsidRPr="00CD42AD" w14:paraId="6354C3A2" w14:textId="77777777" w:rsidTr="001A203A">
        <w:trPr>
          <w:trHeight w:val="225"/>
          <w:jc w:val="center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EA87C5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 xml:space="preserve">Test material </w:t>
            </w:r>
          </w:p>
          <w:p w14:paraId="116756B4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dataset filename</w:t>
            </w:r>
          </w:p>
        </w:tc>
        <w:tc>
          <w:tcPr>
            <w:tcW w:w="2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B77" w14:textId="1903B5A8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proofErr w:type="spellStart"/>
            <w:r w:rsidRPr="00AA7A09">
              <w:rPr>
                <w:b/>
                <w:sz w:val="14"/>
                <w:szCs w:val="14"/>
                <w:lang w:eastAsia="fr-FR"/>
              </w:rPr>
              <w:t>global</w:t>
            </w:r>
            <w:del w:id="88" w:author="Ralf Schaefer" w:date="2022-01-28T10:33:00Z">
              <w:r w:rsidRPr="00AA7A09" w:rsidDel="008F2937">
                <w:rPr>
                  <w:b/>
                  <w:sz w:val="14"/>
                  <w:szCs w:val="14"/>
                  <w:lang w:eastAsia="fr-FR"/>
                </w:rPr>
                <w:delText>Pos</w:delText>
              </w:r>
            </w:del>
            <w:r w:rsidRPr="00AA7A09">
              <w:rPr>
                <w:b/>
                <w:sz w:val="14"/>
                <w:szCs w:val="14"/>
                <w:lang w:eastAsia="fr-FR"/>
              </w:rPr>
              <w:t>Min</w:t>
            </w:r>
            <w:ins w:id="89" w:author="Ralf Schaefer" w:date="2022-01-28T10:33:00Z">
              <w:r w:rsidR="008F2937">
                <w:rPr>
                  <w:b/>
                  <w:sz w:val="14"/>
                  <w:szCs w:val="14"/>
                  <w:lang w:eastAsia="fr-FR"/>
                </w:rPr>
                <w:t>Pos</w:t>
              </w:r>
            </w:ins>
            <w:proofErr w:type="spellEnd"/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71748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proofErr w:type="spellStart"/>
            <w:r w:rsidRPr="00AA7A09">
              <w:rPr>
                <w:b/>
                <w:sz w:val="14"/>
                <w:szCs w:val="14"/>
                <w:lang w:eastAsia="fr-FR"/>
              </w:rPr>
              <w:t>globalMaxPos</w:t>
            </w:r>
            <w:proofErr w:type="spellEnd"/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2A4E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proofErr w:type="spellStart"/>
            <w:r>
              <w:rPr>
                <w:b/>
                <w:sz w:val="16"/>
                <w:szCs w:val="16"/>
                <w:lang w:eastAsia="fr-FR"/>
              </w:rPr>
              <w:t>maxBBLength</w:t>
            </w:r>
            <w:proofErr w:type="spellEnd"/>
          </w:p>
        </w:tc>
      </w:tr>
      <w:tr w:rsidR="00FD30D6" w:rsidRPr="00CD42AD" w14:paraId="032F87F9" w14:textId="77777777" w:rsidTr="001A203A">
        <w:trPr>
          <w:trHeight w:val="225"/>
          <w:jc w:val="center"/>
        </w:trPr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FAC3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EDAD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(x)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A95C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(y)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325F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(z)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3B69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(x)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6E7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(y)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38C0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  <w:r w:rsidRPr="00AA7A09">
              <w:rPr>
                <w:b/>
                <w:sz w:val="14"/>
                <w:szCs w:val="14"/>
                <w:lang w:eastAsia="fr-FR"/>
              </w:rPr>
              <w:t>(z)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1FFB" w14:textId="77777777" w:rsidR="00FD30D6" w:rsidRPr="00AA7A09" w:rsidRDefault="00FD30D6" w:rsidP="001A203A">
            <w:pPr>
              <w:jc w:val="center"/>
              <w:rPr>
                <w:b/>
                <w:sz w:val="14"/>
                <w:szCs w:val="14"/>
                <w:lang w:eastAsia="fr-FR"/>
              </w:rPr>
            </w:pPr>
          </w:p>
        </w:tc>
      </w:tr>
      <w:tr w:rsidR="00FD30D6" w:rsidRPr="00CD42AD" w14:paraId="7746EBA6" w14:textId="77777777" w:rsidTr="001A203A">
        <w:trPr>
          <w:trHeight w:val="275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203E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proofErr w:type="spellStart"/>
            <w:r w:rsidRPr="00AA7A09">
              <w:rPr>
                <w:sz w:val="14"/>
                <w:szCs w:val="14"/>
                <w:lang w:eastAsia="fr-FR"/>
              </w:rPr>
              <w:t>Longdress</w:t>
            </w:r>
            <w:proofErr w:type="spellEnd"/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BAA0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-0.475553989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5D46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-1.4576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1567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-0.284981996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B7E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481.324005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D9F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1023.37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376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659.137024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D76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1024.8276</w:t>
            </w:r>
          </w:p>
        </w:tc>
      </w:tr>
      <w:tr w:rsidR="00FD30D6" w:rsidRPr="00CD42AD" w14:paraId="146337B3" w14:textId="77777777" w:rsidTr="001A203A">
        <w:trPr>
          <w:trHeight w:val="2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3FF4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Soldier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F32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-0.366236001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BF3C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1.10722005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3431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0.224947006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1C02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508.764008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5B41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1023.37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C759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637.421997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6930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1022.26277995</w:t>
            </w:r>
          </w:p>
        </w:tc>
      </w:tr>
      <w:tr w:rsidR="00FD30D6" w:rsidRPr="00CD42AD" w14:paraId="09CAC1CA" w14:textId="77777777" w:rsidTr="001A203A">
        <w:trPr>
          <w:trHeight w:val="2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78D0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proofErr w:type="spellStart"/>
            <w:r w:rsidRPr="00AA7A09">
              <w:rPr>
                <w:sz w:val="14"/>
                <w:szCs w:val="14"/>
                <w:lang w:eastAsia="fr-FR"/>
              </w:rPr>
              <w:t>Basketball_player</w:t>
            </w:r>
            <w:proofErr w:type="spellEnd"/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28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-725.812988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7CD7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-483.908997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339A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-586.02002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935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1252.02002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4449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1411.98999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6C14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1025.34998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0A6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1977.833008</w:t>
            </w:r>
          </w:p>
        </w:tc>
      </w:tr>
      <w:tr w:rsidR="00FD30D6" w:rsidRPr="00CD42AD" w14:paraId="768BA93B" w14:textId="77777777" w:rsidTr="001A203A">
        <w:trPr>
          <w:trHeight w:val="246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21EC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Dancer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35C6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-902.244995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B01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-486.196991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F98B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-670.518005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1DB8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621.093994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59E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1576.04004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C39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738.028992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9D13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2062.237031</w:t>
            </w:r>
          </w:p>
        </w:tc>
      </w:tr>
      <w:tr w:rsidR="00FD30D6" w:rsidRPr="00CD42AD" w14:paraId="7845B9C1" w14:textId="77777777" w:rsidTr="001A203A">
        <w:trPr>
          <w:trHeight w:val="2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39A3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Mitch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1022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-588.255981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D419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5.80515003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A4B7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-469.799011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CDF5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734.567993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02CC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1829.69995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14C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697.179016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DDBF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1823.89479997</w:t>
            </w:r>
          </w:p>
        </w:tc>
      </w:tr>
      <w:tr w:rsidR="00FD30D6" w:rsidRPr="00CD42AD" w14:paraId="38890633" w14:textId="77777777" w:rsidTr="001A203A">
        <w:trPr>
          <w:trHeight w:val="2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B5C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Thomas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20D8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-265.006989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CFB2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-4.04448986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8F3F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-248.710999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47A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320.546997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5D3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1820.93005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0C2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400.225006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2BE7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1824.97453986</w:t>
            </w:r>
          </w:p>
        </w:tc>
      </w:tr>
      <w:tr w:rsidR="00FD30D6" w:rsidRPr="00CD42AD" w14:paraId="711AAF69" w14:textId="77777777" w:rsidTr="001A203A">
        <w:trPr>
          <w:trHeight w:val="246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9EBA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bookmarkStart w:id="90" w:name="_Hlk92201511"/>
            <w:r w:rsidRPr="00AA7A09">
              <w:rPr>
                <w:sz w:val="14"/>
                <w:szCs w:val="14"/>
                <w:lang w:eastAsia="fr-FR"/>
              </w:rPr>
              <w:t>Football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B5D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C54018">
              <w:rPr>
                <w:sz w:val="14"/>
                <w:szCs w:val="14"/>
                <w:lang w:eastAsia="fr-FR"/>
              </w:rPr>
              <w:t>0.00728459982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0095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C54018">
              <w:rPr>
                <w:sz w:val="14"/>
                <w:szCs w:val="14"/>
              </w:rPr>
              <w:t>-0.00232295995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0489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C54018">
              <w:rPr>
                <w:sz w:val="14"/>
                <w:szCs w:val="14"/>
              </w:rPr>
              <w:t>-0.0394272991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C7C9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C54018">
              <w:rPr>
                <w:sz w:val="14"/>
                <w:szCs w:val="14"/>
                <w:lang w:eastAsia="fr-FR"/>
              </w:rPr>
              <w:t>1023.96997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B34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C54018">
              <w:rPr>
                <w:sz w:val="14"/>
                <w:szCs w:val="14"/>
                <w:lang w:eastAsia="fr-FR"/>
              </w:rPr>
              <w:t>980.596008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1F89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C54018">
              <w:rPr>
                <w:sz w:val="14"/>
                <w:szCs w:val="14"/>
                <w:lang w:eastAsia="fr-FR"/>
              </w:rPr>
              <w:t>966.742004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7A46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1023.96268540018</w:t>
            </w:r>
          </w:p>
        </w:tc>
      </w:tr>
      <w:bookmarkEnd w:id="90"/>
      <w:tr w:rsidR="00FD30D6" w:rsidRPr="00CD42AD" w14:paraId="4FC2725A" w14:textId="77777777" w:rsidTr="001A203A">
        <w:trPr>
          <w:trHeight w:val="2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4323" w14:textId="77777777" w:rsidR="00FD30D6" w:rsidRPr="00AA7A09" w:rsidRDefault="00FD30D6" w:rsidP="001A203A">
            <w:pPr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Levi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5015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-0.780686975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2293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-0.0424938016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F4A" w14:textId="77777777" w:rsidR="00FD30D6" w:rsidRPr="00AA7A09" w:rsidRDefault="00FD30D6" w:rsidP="001A203A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AA7A09">
              <w:rPr>
                <w:sz w:val="14"/>
                <w:szCs w:val="14"/>
              </w:rPr>
              <w:t>-0.594317973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C436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0.857237995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2CA6" w14:textId="77777777" w:rsidR="00FD30D6" w:rsidRPr="00AA7A09" w:rsidRDefault="00FD30D6" w:rsidP="001A203A">
            <w:pPr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1.90897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BEC3" w14:textId="77777777" w:rsidR="00FD30D6" w:rsidRPr="00AA7A09" w:rsidRDefault="00FD30D6" w:rsidP="001A203A">
            <w:pPr>
              <w:keepNext/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0.687259018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0C3E" w14:textId="77777777" w:rsidR="00FD30D6" w:rsidRPr="00AA7A09" w:rsidRDefault="00FD30D6" w:rsidP="001A203A">
            <w:pPr>
              <w:keepNext/>
              <w:jc w:val="center"/>
              <w:rPr>
                <w:sz w:val="14"/>
                <w:szCs w:val="14"/>
                <w:lang w:eastAsia="fr-FR"/>
              </w:rPr>
            </w:pPr>
            <w:r w:rsidRPr="00AA7A09">
              <w:rPr>
                <w:sz w:val="14"/>
                <w:szCs w:val="14"/>
                <w:lang w:eastAsia="fr-FR"/>
              </w:rPr>
              <w:t>1.9514638016</w:t>
            </w:r>
          </w:p>
        </w:tc>
      </w:tr>
    </w:tbl>
    <w:p w14:paraId="30CD7438" w14:textId="633142BB" w:rsidR="00823F5C" w:rsidRDefault="00823F5C" w:rsidP="00823F5C">
      <w:pPr>
        <w:pStyle w:val="Lgende"/>
      </w:pPr>
      <w:bookmarkStart w:id="91" w:name="_Ref86156199"/>
      <w:r>
        <w:t xml:space="preserve">Table </w:t>
      </w:r>
      <w:r w:rsidR="00032F90">
        <w:fldChar w:fldCharType="begin"/>
      </w:r>
      <w:r w:rsidR="00032F90">
        <w:instrText xml:space="preserve"> SEQ Table \* ARABIC </w:instrText>
      </w:r>
      <w:r w:rsidR="00032F90">
        <w:fldChar w:fldCharType="separate"/>
      </w:r>
      <w:r w:rsidR="003E401D">
        <w:rPr>
          <w:noProof/>
        </w:rPr>
        <w:t>10</w:t>
      </w:r>
      <w:r w:rsidR="00032F90">
        <w:rPr>
          <w:noProof/>
        </w:rPr>
        <w:fldChar w:fldCharType="end"/>
      </w:r>
      <w:bookmarkEnd w:id="91"/>
      <w:r>
        <w:t xml:space="preserve"> Conversion parameters for the Mesh sequences</w:t>
      </w:r>
    </w:p>
    <w:p w14:paraId="73D9DAE5" w14:textId="07AF70AA" w:rsidR="00825B2B" w:rsidRDefault="00825B2B" w:rsidP="00825B2B"/>
    <w:p w14:paraId="7081EBC4" w14:textId="433EBF61" w:rsidR="00825B2B" w:rsidRDefault="00825B2B" w:rsidP="00825B2B"/>
    <w:p w14:paraId="5940CBC5" w14:textId="25D6351C" w:rsidR="00825B2B" w:rsidRDefault="00825B2B" w:rsidP="00825B2B"/>
    <w:p w14:paraId="25C04645" w14:textId="77777777" w:rsidR="00825B2B" w:rsidRPr="00825B2B" w:rsidRDefault="00825B2B" w:rsidP="00825B2B"/>
    <w:sectPr w:rsidR="00825B2B" w:rsidRPr="00825B2B" w:rsidSect="0018745F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818EF" w14:textId="77777777" w:rsidR="00D279F4" w:rsidRDefault="00D279F4" w:rsidP="00264627">
      <w:r>
        <w:separator/>
      </w:r>
    </w:p>
  </w:endnote>
  <w:endnote w:type="continuationSeparator" w:id="0">
    <w:p w14:paraId="199A7155" w14:textId="77777777" w:rsidR="00D279F4" w:rsidRDefault="00D279F4" w:rsidP="0026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CBBB" w14:textId="77777777" w:rsidR="00D279F4" w:rsidRDefault="00D279F4" w:rsidP="00264627">
      <w:r>
        <w:separator/>
      </w:r>
    </w:p>
  </w:footnote>
  <w:footnote w:type="continuationSeparator" w:id="0">
    <w:p w14:paraId="6000D72F" w14:textId="77777777" w:rsidR="00D279F4" w:rsidRDefault="00D279F4" w:rsidP="0026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70069"/>
    <w:multiLevelType w:val="hybridMultilevel"/>
    <w:tmpl w:val="CD76AF0A"/>
    <w:lvl w:ilvl="0" w:tplc="04090001">
      <w:start w:val="1"/>
      <w:numFmt w:val="bullet"/>
      <w:lvlText w:val=""/>
      <w:lvlJc w:val="left"/>
      <w:pPr>
        <w:tabs>
          <w:tab w:val="num" w:pos="1192"/>
        </w:tabs>
        <w:ind w:left="1192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" w15:restartNumberingAfterBreak="0">
    <w:nsid w:val="198B2500"/>
    <w:multiLevelType w:val="hybridMultilevel"/>
    <w:tmpl w:val="38C2EDFA"/>
    <w:lvl w:ilvl="0" w:tplc="84F42B1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01B70"/>
    <w:multiLevelType w:val="hybridMultilevel"/>
    <w:tmpl w:val="8F16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36EF4"/>
    <w:multiLevelType w:val="hybridMultilevel"/>
    <w:tmpl w:val="A372EDC2"/>
    <w:lvl w:ilvl="0" w:tplc="D534D5F8">
      <w:start w:val="2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20C4"/>
    <w:multiLevelType w:val="hybridMultilevel"/>
    <w:tmpl w:val="769A5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AF6508"/>
    <w:multiLevelType w:val="singleLevel"/>
    <w:tmpl w:val="5B228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F08517D"/>
    <w:multiLevelType w:val="hybridMultilevel"/>
    <w:tmpl w:val="42E6CD1E"/>
    <w:lvl w:ilvl="0" w:tplc="BAB64870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5606"/>
    <w:multiLevelType w:val="hybridMultilevel"/>
    <w:tmpl w:val="F28A2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25322"/>
    <w:multiLevelType w:val="hybridMultilevel"/>
    <w:tmpl w:val="FC82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740C8"/>
    <w:multiLevelType w:val="hybridMultilevel"/>
    <w:tmpl w:val="3454FF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467F1"/>
    <w:multiLevelType w:val="hybridMultilevel"/>
    <w:tmpl w:val="C52EF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1EA"/>
    <w:multiLevelType w:val="hybridMultilevel"/>
    <w:tmpl w:val="F0CC85FA"/>
    <w:lvl w:ilvl="0" w:tplc="74D22F7A">
      <w:start w:val="16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AD39DE"/>
    <w:multiLevelType w:val="hybridMultilevel"/>
    <w:tmpl w:val="8F3437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A1482"/>
    <w:multiLevelType w:val="hybridMultilevel"/>
    <w:tmpl w:val="F92A7E5C"/>
    <w:lvl w:ilvl="0" w:tplc="71CE5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6" w15:restartNumberingAfterBreak="0">
    <w:nsid w:val="5BF62761"/>
    <w:multiLevelType w:val="multilevel"/>
    <w:tmpl w:val="DC4C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F7F61BE"/>
    <w:multiLevelType w:val="hybridMultilevel"/>
    <w:tmpl w:val="E222E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F3E04"/>
    <w:multiLevelType w:val="multilevel"/>
    <w:tmpl w:val="72CED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 w15:restartNumberingAfterBreak="0">
    <w:nsid w:val="61CB7703"/>
    <w:multiLevelType w:val="hybridMultilevel"/>
    <w:tmpl w:val="641C0A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C61F08"/>
    <w:multiLevelType w:val="hybridMultilevel"/>
    <w:tmpl w:val="243C6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7011EB"/>
    <w:multiLevelType w:val="hybridMultilevel"/>
    <w:tmpl w:val="0CF6B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9515F"/>
    <w:multiLevelType w:val="hybridMultilevel"/>
    <w:tmpl w:val="0122DCB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E6194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Batang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C6672F"/>
    <w:multiLevelType w:val="hybridMultilevel"/>
    <w:tmpl w:val="644C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1287B"/>
    <w:multiLevelType w:val="hybridMultilevel"/>
    <w:tmpl w:val="6EF87A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362EEE5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ind w:left="4644" w:hanging="864"/>
      </w:pPr>
      <w:rPr>
        <w:rFonts w:hint="default"/>
        <w:specVanish w:val="0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B45DC0"/>
    <w:multiLevelType w:val="multilevel"/>
    <w:tmpl w:val="BEB49990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87F03A0"/>
    <w:multiLevelType w:val="hybridMultilevel"/>
    <w:tmpl w:val="96E2D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1498F"/>
    <w:multiLevelType w:val="hybridMultilevel"/>
    <w:tmpl w:val="83A4D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6"/>
  </w:num>
  <w:num w:numId="4">
    <w:abstractNumId w:val="0"/>
  </w:num>
  <w:num w:numId="5">
    <w:abstractNumId w:val="15"/>
  </w:num>
  <w:num w:numId="6">
    <w:abstractNumId w:val="19"/>
  </w:num>
  <w:num w:numId="7">
    <w:abstractNumId w:val="28"/>
  </w:num>
  <w:num w:numId="8">
    <w:abstractNumId w:val="5"/>
  </w:num>
  <w:num w:numId="9">
    <w:abstractNumId w:val="25"/>
  </w:num>
  <w:num w:numId="10">
    <w:abstractNumId w:val="18"/>
  </w:num>
  <w:num w:numId="11">
    <w:abstractNumId w:val="10"/>
  </w:num>
  <w:num w:numId="12">
    <w:abstractNumId w:val="11"/>
  </w:num>
  <w:num w:numId="13">
    <w:abstractNumId w:val="29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0"/>
  </w:num>
  <w:num w:numId="27">
    <w:abstractNumId w:val="21"/>
  </w:num>
  <w:num w:numId="28">
    <w:abstractNumId w:val="2"/>
  </w:num>
  <w:num w:numId="29">
    <w:abstractNumId w:val="12"/>
  </w:num>
  <w:num w:numId="30">
    <w:abstractNumId w:val="7"/>
  </w:num>
  <w:num w:numId="31">
    <w:abstractNumId w:val="22"/>
  </w:num>
  <w:num w:numId="32">
    <w:abstractNumId w:val="9"/>
  </w:num>
  <w:num w:numId="33">
    <w:abstractNumId w:val="8"/>
  </w:num>
  <w:num w:numId="34">
    <w:abstractNumId w:val="20"/>
  </w:num>
  <w:num w:numId="35">
    <w:abstractNumId w:val="27"/>
  </w:num>
  <w:num w:numId="36">
    <w:abstractNumId w:val="4"/>
  </w:num>
  <w:num w:numId="37">
    <w:abstractNumId w:val="17"/>
  </w:num>
  <w:num w:numId="38">
    <w:abstractNumId w:val="26"/>
  </w:num>
  <w:num w:numId="39">
    <w:abstractNumId w:val="23"/>
  </w:num>
  <w:num w:numId="40">
    <w:abstractNumId w:val="1"/>
  </w:num>
  <w:num w:numId="41">
    <w:abstractNumId w:val="27"/>
    <w:lvlOverride w:ilvl="0">
      <w:startOverride w:val="7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1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lf Schaefer">
    <w15:presenceInfo w15:providerId="AD" w15:userId="S::Ralf.Schaefer@interdigital.com::33e27100-fb9b-4eec-9f46-f2f114ad947e"/>
  </w15:person>
  <w15:person w15:author="Marius Preda">
    <w15:presenceInfo w15:providerId="None" w15:userId="Marius Preda"/>
  </w15:person>
  <w15:person w15:author="Bracco Graziosi, Danillo">
    <w15:presenceInfo w15:providerId="AD" w15:userId="S::Danillo.Graziosi@sony.com::1cdedab8-cc27-49ad-ac26-b6f9f23d6531"/>
  </w15:person>
  <w15:person w15:author="Jean-Eudes Marvie">
    <w15:presenceInfo w15:providerId="AD" w15:userId="S::Jean-Eudes.Marvie@interdigital.com::a2566daa-4386-4c76-b018-c9fc099949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activeWritingStyle w:appName="MSWord" w:lang="it-IT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nl-NL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4096" w:nlCheck="1" w:checkStyle="0"/>
  <w:activeWritingStyle w:appName="MSWord" w:lang="nl-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9A"/>
    <w:rsid w:val="000013FF"/>
    <w:rsid w:val="00001B58"/>
    <w:rsid w:val="0000252A"/>
    <w:rsid w:val="00002E2B"/>
    <w:rsid w:val="00003288"/>
    <w:rsid w:val="00003741"/>
    <w:rsid w:val="00003B63"/>
    <w:rsid w:val="0000417E"/>
    <w:rsid w:val="00004906"/>
    <w:rsid w:val="00004A77"/>
    <w:rsid w:val="000053D9"/>
    <w:rsid w:val="00005813"/>
    <w:rsid w:val="00005EA3"/>
    <w:rsid w:val="000064C9"/>
    <w:rsid w:val="000067E8"/>
    <w:rsid w:val="000068E6"/>
    <w:rsid w:val="00007662"/>
    <w:rsid w:val="00010504"/>
    <w:rsid w:val="00010BD3"/>
    <w:rsid w:val="000112F4"/>
    <w:rsid w:val="000132EB"/>
    <w:rsid w:val="00013E1C"/>
    <w:rsid w:val="00014803"/>
    <w:rsid w:val="000154D2"/>
    <w:rsid w:val="000163FB"/>
    <w:rsid w:val="00016CC8"/>
    <w:rsid w:val="000172B4"/>
    <w:rsid w:val="00020BAA"/>
    <w:rsid w:val="00021094"/>
    <w:rsid w:val="000214B1"/>
    <w:rsid w:val="00022B4C"/>
    <w:rsid w:val="00023E30"/>
    <w:rsid w:val="00024704"/>
    <w:rsid w:val="0002621A"/>
    <w:rsid w:val="000266E3"/>
    <w:rsid w:val="0003022F"/>
    <w:rsid w:val="000302E8"/>
    <w:rsid w:val="00030388"/>
    <w:rsid w:val="000308A7"/>
    <w:rsid w:val="00030B05"/>
    <w:rsid w:val="00030C49"/>
    <w:rsid w:val="000317B6"/>
    <w:rsid w:val="00032F38"/>
    <w:rsid w:val="00032F90"/>
    <w:rsid w:val="0003365C"/>
    <w:rsid w:val="00035947"/>
    <w:rsid w:val="00035BE3"/>
    <w:rsid w:val="00035FC7"/>
    <w:rsid w:val="00036339"/>
    <w:rsid w:val="00040C66"/>
    <w:rsid w:val="000415FC"/>
    <w:rsid w:val="00041B13"/>
    <w:rsid w:val="000425E4"/>
    <w:rsid w:val="00042CEE"/>
    <w:rsid w:val="000437DB"/>
    <w:rsid w:val="00043A95"/>
    <w:rsid w:val="0004503D"/>
    <w:rsid w:val="000452DE"/>
    <w:rsid w:val="0004648C"/>
    <w:rsid w:val="00047931"/>
    <w:rsid w:val="00050162"/>
    <w:rsid w:val="00050B34"/>
    <w:rsid w:val="00050D95"/>
    <w:rsid w:val="00051B1F"/>
    <w:rsid w:val="00051DA2"/>
    <w:rsid w:val="00052DED"/>
    <w:rsid w:val="0005300F"/>
    <w:rsid w:val="00055669"/>
    <w:rsid w:val="00060A9A"/>
    <w:rsid w:val="000616A7"/>
    <w:rsid w:val="00062615"/>
    <w:rsid w:val="000628DC"/>
    <w:rsid w:val="00062EC5"/>
    <w:rsid w:val="000630C7"/>
    <w:rsid w:val="000630C9"/>
    <w:rsid w:val="000631BB"/>
    <w:rsid w:val="000638A5"/>
    <w:rsid w:val="00063D86"/>
    <w:rsid w:val="00063DAE"/>
    <w:rsid w:val="00064E3B"/>
    <w:rsid w:val="00065D60"/>
    <w:rsid w:val="00066FBE"/>
    <w:rsid w:val="00067377"/>
    <w:rsid w:val="000702E6"/>
    <w:rsid w:val="000703E8"/>
    <w:rsid w:val="0007097A"/>
    <w:rsid w:val="00070DE5"/>
    <w:rsid w:val="00070FD4"/>
    <w:rsid w:val="00073860"/>
    <w:rsid w:val="000757BA"/>
    <w:rsid w:val="00076857"/>
    <w:rsid w:val="000805B0"/>
    <w:rsid w:val="000815E5"/>
    <w:rsid w:val="000819F8"/>
    <w:rsid w:val="000832D2"/>
    <w:rsid w:val="00083D3A"/>
    <w:rsid w:val="00084091"/>
    <w:rsid w:val="00084448"/>
    <w:rsid w:val="0008572A"/>
    <w:rsid w:val="00086122"/>
    <w:rsid w:val="000864EA"/>
    <w:rsid w:val="00087073"/>
    <w:rsid w:val="00087349"/>
    <w:rsid w:val="00087A3D"/>
    <w:rsid w:val="000902DD"/>
    <w:rsid w:val="0009070A"/>
    <w:rsid w:val="00091933"/>
    <w:rsid w:val="00091A25"/>
    <w:rsid w:val="000934F2"/>
    <w:rsid w:val="0009356A"/>
    <w:rsid w:val="00093862"/>
    <w:rsid w:val="00093A83"/>
    <w:rsid w:val="00094BFE"/>
    <w:rsid w:val="00094D33"/>
    <w:rsid w:val="0009508B"/>
    <w:rsid w:val="00095643"/>
    <w:rsid w:val="00095CAB"/>
    <w:rsid w:val="00096067"/>
    <w:rsid w:val="00096196"/>
    <w:rsid w:val="0009682A"/>
    <w:rsid w:val="00096DA4"/>
    <w:rsid w:val="00097215"/>
    <w:rsid w:val="00097217"/>
    <w:rsid w:val="000973BC"/>
    <w:rsid w:val="0009784E"/>
    <w:rsid w:val="00097B24"/>
    <w:rsid w:val="000A08E9"/>
    <w:rsid w:val="000A0A7E"/>
    <w:rsid w:val="000A166C"/>
    <w:rsid w:val="000A2E82"/>
    <w:rsid w:val="000A3505"/>
    <w:rsid w:val="000A3AEB"/>
    <w:rsid w:val="000A4630"/>
    <w:rsid w:val="000A47F9"/>
    <w:rsid w:val="000A48E1"/>
    <w:rsid w:val="000A49E4"/>
    <w:rsid w:val="000A550F"/>
    <w:rsid w:val="000A569D"/>
    <w:rsid w:val="000A5F00"/>
    <w:rsid w:val="000A685B"/>
    <w:rsid w:val="000A6EC7"/>
    <w:rsid w:val="000A7069"/>
    <w:rsid w:val="000A7164"/>
    <w:rsid w:val="000A77D0"/>
    <w:rsid w:val="000A7AEB"/>
    <w:rsid w:val="000B06A6"/>
    <w:rsid w:val="000B1162"/>
    <w:rsid w:val="000B12D0"/>
    <w:rsid w:val="000B19AB"/>
    <w:rsid w:val="000B3162"/>
    <w:rsid w:val="000B3487"/>
    <w:rsid w:val="000B3C39"/>
    <w:rsid w:val="000B3D6A"/>
    <w:rsid w:val="000B4A5D"/>
    <w:rsid w:val="000B5E25"/>
    <w:rsid w:val="000B5F1B"/>
    <w:rsid w:val="000C07D8"/>
    <w:rsid w:val="000C2D78"/>
    <w:rsid w:val="000C32CF"/>
    <w:rsid w:val="000C3AF9"/>
    <w:rsid w:val="000C404A"/>
    <w:rsid w:val="000C41EA"/>
    <w:rsid w:val="000C42F2"/>
    <w:rsid w:val="000C52DF"/>
    <w:rsid w:val="000C6A43"/>
    <w:rsid w:val="000C72F7"/>
    <w:rsid w:val="000D0C16"/>
    <w:rsid w:val="000D0E7F"/>
    <w:rsid w:val="000D23E7"/>
    <w:rsid w:val="000D23EC"/>
    <w:rsid w:val="000D2477"/>
    <w:rsid w:val="000D2ABD"/>
    <w:rsid w:val="000D2F8F"/>
    <w:rsid w:val="000D33D5"/>
    <w:rsid w:val="000D3855"/>
    <w:rsid w:val="000D3DAD"/>
    <w:rsid w:val="000D447A"/>
    <w:rsid w:val="000D4C44"/>
    <w:rsid w:val="000D53C8"/>
    <w:rsid w:val="000D680A"/>
    <w:rsid w:val="000D6906"/>
    <w:rsid w:val="000E12D0"/>
    <w:rsid w:val="000E1F97"/>
    <w:rsid w:val="000E2B0C"/>
    <w:rsid w:val="000E3378"/>
    <w:rsid w:val="000E34EA"/>
    <w:rsid w:val="000E350F"/>
    <w:rsid w:val="000E3651"/>
    <w:rsid w:val="000E3D15"/>
    <w:rsid w:val="000E4311"/>
    <w:rsid w:val="000E56B2"/>
    <w:rsid w:val="000E5F6B"/>
    <w:rsid w:val="000E62D9"/>
    <w:rsid w:val="000E6CDC"/>
    <w:rsid w:val="000E6CE5"/>
    <w:rsid w:val="000E75C8"/>
    <w:rsid w:val="000E7623"/>
    <w:rsid w:val="000E7957"/>
    <w:rsid w:val="000F093A"/>
    <w:rsid w:val="000F1132"/>
    <w:rsid w:val="000F1220"/>
    <w:rsid w:val="000F1568"/>
    <w:rsid w:val="000F2CE8"/>
    <w:rsid w:val="000F2EF0"/>
    <w:rsid w:val="000F36B2"/>
    <w:rsid w:val="000F3EF1"/>
    <w:rsid w:val="000F3FBC"/>
    <w:rsid w:val="000F5176"/>
    <w:rsid w:val="000F5B99"/>
    <w:rsid w:val="000F63AE"/>
    <w:rsid w:val="000F6442"/>
    <w:rsid w:val="000F6A99"/>
    <w:rsid w:val="000F6F8E"/>
    <w:rsid w:val="000F7372"/>
    <w:rsid w:val="000F7850"/>
    <w:rsid w:val="00101452"/>
    <w:rsid w:val="00101E09"/>
    <w:rsid w:val="00102499"/>
    <w:rsid w:val="00102EAA"/>
    <w:rsid w:val="0010512E"/>
    <w:rsid w:val="0010517E"/>
    <w:rsid w:val="00105D17"/>
    <w:rsid w:val="0010608D"/>
    <w:rsid w:val="00106490"/>
    <w:rsid w:val="00106EAA"/>
    <w:rsid w:val="00107EAA"/>
    <w:rsid w:val="00110919"/>
    <w:rsid w:val="00111248"/>
    <w:rsid w:val="00112719"/>
    <w:rsid w:val="00113A73"/>
    <w:rsid w:val="00114C72"/>
    <w:rsid w:val="00114E3E"/>
    <w:rsid w:val="00115C7E"/>
    <w:rsid w:val="001162E4"/>
    <w:rsid w:val="001167D0"/>
    <w:rsid w:val="001170DE"/>
    <w:rsid w:val="00117119"/>
    <w:rsid w:val="001171D4"/>
    <w:rsid w:val="00117518"/>
    <w:rsid w:val="00117BA2"/>
    <w:rsid w:val="00117DD5"/>
    <w:rsid w:val="0012257C"/>
    <w:rsid w:val="00122A57"/>
    <w:rsid w:val="00122BFF"/>
    <w:rsid w:val="00123DAD"/>
    <w:rsid w:val="001246C8"/>
    <w:rsid w:val="00125CD7"/>
    <w:rsid w:val="0012650E"/>
    <w:rsid w:val="00127AA6"/>
    <w:rsid w:val="00127DFF"/>
    <w:rsid w:val="00130167"/>
    <w:rsid w:val="001304E7"/>
    <w:rsid w:val="00130AEC"/>
    <w:rsid w:val="001310EF"/>
    <w:rsid w:val="0013169F"/>
    <w:rsid w:val="001322F1"/>
    <w:rsid w:val="001330D3"/>
    <w:rsid w:val="00134993"/>
    <w:rsid w:val="00136360"/>
    <w:rsid w:val="00136432"/>
    <w:rsid w:val="00136ED1"/>
    <w:rsid w:val="001405DF"/>
    <w:rsid w:val="00140625"/>
    <w:rsid w:val="00140E05"/>
    <w:rsid w:val="00140E7B"/>
    <w:rsid w:val="001415F0"/>
    <w:rsid w:val="00141BB1"/>
    <w:rsid w:val="0014263C"/>
    <w:rsid w:val="0014298F"/>
    <w:rsid w:val="00144BBC"/>
    <w:rsid w:val="00145080"/>
    <w:rsid w:val="00145882"/>
    <w:rsid w:val="00145DCF"/>
    <w:rsid w:val="0014615E"/>
    <w:rsid w:val="00146D32"/>
    <w:rsid w:val="0015007C"/>
    <w:rsid w:val="00150FDF"/>
    <w:rsid w:val="00151AE9"/>
    <w:rsid w:val="00152555"/>
    <w:rsid w:val="00152FFB"/>
    <w:rsid w:val="001534B3"/>
    <w:rsid w:val="001534ED"/>
    <w:rsid w:val="00153DB3"/>
    <w:rsid w:val="0015574F"/>
    <w:rsid w:val="0015592A"/>
    <w:rsid w:val="00155C80"/>
    <w:rsid w:val="00155E01"/>
    <w:rsid w:val="00156E25"/>
    <w:rsid w:val="0015700F"/>
    <w:rsid w:val="00157054"/>
    <w:rsid w:val="00157672"/>
    <w:rsid w:val="00157E50"/>
    <w:rsid w:val="00160A96"/>
    <w:rsid w:val="00160AC4"/>
    <w:rsid w:val="00161DB9"/>
    <w:rsid w:val="00161FAA"/>
    <w:rsid w:val="001623BE"/>
    <w:rsid w:val="001636BA"/>
    <w:rsid w:val="001640D2"/>
    <w:rsid w:val="0016538F"/>
    <w:rsid w:val="00165CA4"/>
    <w:rsid w:val="00166A52"/>
    <w:rsid w:val="00167040"/>
    <w:rsid w:val="001671D6"/>
    <w:rsid w:val="001672A2"/>
    <w:rsid w:val="0016755C"/>
    <w:rsid w:val="001714E9"/>
    <w:rsid w:val="001715A9"/>
    <w:rsid w:val="00171BC6"/>
    <w:rsid w:val="00172008"/>
    <w:rsid w:val="00172164"/>
    <w:rsid w:val="00172C4E"/>
    <w:rsid w:val="00172CBD"/>
    <w:rsid w:val="001731FC"/>
    <w:rsid w:val="001733E0"/>
    <w:rsid w:val="001736D6"/>
    <w:rsid w:val="00173809"/>
    <w:rsid w:val="00174D9B"/>
    <w:rsid w:val="00175B17"/>
    <w:rsid w:val="00175C58"/>
    <w:rsid w:val="00175FF7"/>
    <w:rsid w:val="001762BE"/>
    <w:rsid w:val="001764E8"/>
    <w:rsid w:val="001772DD"/>
    <w:rsid w:val="00177608"/>
    <w:rsid w:val="001778CE"/>
    <w:rsid w:val="00177E8D"/>
    <w:rsid w:val="00180D6E"/>
    <w:rsid w:val="00181724"/>
    <w:rsid w:val="00181793"/>
    <w:rsid w:val="00181836"/>
    <w:rsid w:val="001830D8"/>
    <w:rsid w:val="00183B01"/>
    <w:rsid w:val="00184C16"/>
    <w:rsid w:val="00185B32"/>
    <w:rsid w:val="001862F8"/>
    <w:rsid w:val="0018745F"/>
    <w:rsid w:val="0018769F"/>
    <w:rsid w:val="00187DD3"/>
    <w:rsid w:val="00190072"/>
    <w:rsid w:val="001908F1"/>
    <w:rsid w:val="00191F5F"/>
    <w:rsid w:val="00192D17"/>
    <w:rsid w:val="001939BA"/>
    <w:rsid w:val="00193E68"/>
    <w:rsid w:val="00194647"/>
    <w:rsid w:val="001951B2"/>
    <w:rsid w:val="001958C5"/>
    <w:rsid w:val="00195D5C"/>
    <w:rsid w:val="00196954"/>
    <w:rsid w:val="00197099"/>
    <w:rsid w:val="001A016D"/>
    <w:rsid w:val="001A0311"/>
    <w:rsid w:val="001A1193"/>
    <w:rsid w:val="001A1864"/>
    <w:rsid w:val="001A1FFE"/>
    <w:rsid w:val="001A2A95"/>
    <w:rsid w:val="001A3730"/>
    <w:rsid w:val="001A3E4B"/>
    <w:rsid w:val="001A3EED"/>
    <w:rsid w:val="001A3F08"/>
    <w:rsid w:val="001A4221"/>
    <w:rsid w:val="001A6E65"/>
    <w:rsid w:val="001B08A3"/>
    <w:rsid w:val="001B0911"/>
    <w:rsid w:val="001B0A0A"/>
    <w:rsid w:val="001B0DE3"/>
    <w:rsid w:val="001B10A5"/>
    <w:rsid w:val="001B32CC"/>
    <w:rsid w:val="001B3BE2"/>
    <w:rsid w:val="001B69E9"/>
    <w:rsid w:val="001C011A"/>
    <w:rsid w:val="001C0426"/>
    <w:rsid w:val="001C21AB"/>
    <w:rsid w:val="001C3C2B"/>
    <w:rsid w:val="001C5089"/>
    <w:rsid w:val="001C5254"/>
    <w:rsid w:val="001C61AB"/>
    <w:rsid w:val="001C7ABD"/>
    <w:rsid w:val="001D038E"/>
    <w:rsid w:val="001D1579"/>
    <w:rsid w:val="001D18C8"/>
    <w:rsid w:val="001D1989"/>
    <w:rsid w:val="001D27C3"/>
    <w:rsid w:val="001D3265"/>
    <w:rsid w:val="001D3C54"/>
    <w:rsid w:val="001D3FC2"/>
    <w:rsid w:val="001D4F84"/>
    <w:rsid w:val="001D587A"/>
    <w:rsid w:val="001D5FF0"/>
    <w:rsid w:val="001D6137"/>
    <w:rsid w:val="001D62DC"/>
    <w:rsid w:val="001D6D20"/>
    <w:rsid w:val="001D7A76"/>
    <w:rsid w:val="001E0358"/>
    <w:rsid w:val="001E0DB9"/>
    <w:rsid w:val="001E1632"/>
    <w:rsid w:val="001E24AC"/>
    <w:rsid w:val="001E2875"/>
    <w:rsid w:val="001E3865"/>
    <w:rsid w:val="001E3966"/>
    <w:rsid w:val="001E3B73"/>
    <w:rsid w:val="001E4B36"/>
    <w:rsid w:val="001E4E56"/>
    <w:rsid w:val="001E5111"/>
    <w:rsid w:val="001E5470"/>
    <w:rsid w:val="001E59E9"/>
    <w:rsid w:val="001E6814"/>
    <w:rsid w:val="001E6854"/>
    <w:rsid w:val="001E7B7B"/>
    <w:rsid w:val="001F04E2"/>
    <w:rsid w:val="001F0533"/>
    <w:rsid w:val="001F0586"/>
    <w:rsid w:val="001F0744"/>
    <w:rsid w:val="001F0A45"/>
    <w:rsid w:val="001F29CF"/>
    <w:rsid w:val="001F2BCE"/>
    <w:rsid w:val="001F3066"/>
    <w:rsid w:val="001F4B9C"/>
    <w:rsid w:val="001F52CC"/>
    <w:rsid w:val="001F5625"/>
    <w:rsid w:val="001F57FD"/>
    <w:rsid w:val="001F6ED1"/>
    <w:rsid w:val="001F7698"/>
    <w:rsid w:val="001F7975"/>
    <w:rsid w:val="00200ADF"/>
    <w:rsid w:val="00201664"/>
    <w:rsid w:val="002017C9"/>
    <w:rsid w:val="00201D8D"/>
    <w:rsid w:val="002031CB"/>
    <w:rsid w:val="0020458F"/>
    <w:rsid w:val="00204B81"/>
    <w:rsid w:val="002061A0"/>
    <w:rsid w:val="00207B9A"/>
    <w:rsid w:val="0021057C"/>
    <w:rsid w:val="00211932"/>
    <w:rsid w:val="002121C7"/>
    <w:rsid w:val="00212655"/>
    <w:rsid w:val="0021273B"/>
    <w:rsid w:val="00212949"/>
    <w:rsid w:val="00213E70"/>
    <w:rsid w:val="00214738"/>
    <w:rsid w:val="002149AE"/>
    <w:rsid w:val="00215054"/>
    <w:rsid w:val="002152A2"/>
    <w:rsid w:val="0021619B"/>
    <w:rsid w:val="0021645E"/>
    <w:rsid w:val="00216E41"/>
    <w:rsid w:val="0022073C"/>
    <w:rsid w:val="00220BB4"/>
    <w:rsid w:val="00221B1A"/>
    <w:rsid w:val="00222694"/>
    <w:rsid w:val="0022273F"/>
    <w:rsid w:val="00223196"/>
    <w:rsid w:val="002231BD"/>
    <w:rsid w:val="00223555"/>
    <w:rsid w:val="002254E0"/>
    <w:rsid w:val="002257D6"/>
    <w:rsid w:val="002278C8"/>
    <w:rsid w:val="00227969"/>
    <w:rsid w:val="002312D9"/>
    <w:rsid w:val="00232683"/>
    <w:rsid w:val="00232B99"/>
    <w:rsid w:val="00232CBB"/>
    <w:rsid w:val="002334DD"/>
    <w:rsid w:val="002346F4"/>
    <w:rsid w:val="0023571B"/>
    <w:rsid w:val="00236416"/>
    <w:rsid w:val="00236574"/>
    <w:rsid w:val="0023785D"/>
    <w:rsid w:val="00237D5F"/>
    <w:rsid w:val="00240EDB"/>
    <w:rsid w:val="00241D76"/>
    <w:rsid w:val="00242249"/>
    <w:rsid w:val="00244037"/>
    <w:rsid w:val="00244A8B"/>
    <w:rsid w:val="00247890"/>
    <w:rsid w:val="002501BE"/>
    <w:rsid w:val="002547E3"/>
    <w:rsid w:val="00256804"/>
    <w:rsid w:val="002573C5"/>
    <w:rsid w:val="002573ED"/>
    <w:rsid w:val="002579D5"/>
    <w:rsid w:val="00257F73"/>
    <w:rsid w:val="00260C37"/>
    <w:rsid w:val="0026172D"/>
    <w:rsid w:val="00261ABC"/>
    <w:rsid w:val="00264627"/>
    <w:rsid w:val="002647F4"/>
    <w:rsid w:val="00265B4B"/>
    <w:rsid w:val="00265B60"/>
    <w:rsid w:val="0027032F"/>
    <w:rsid w:val="00271F74"/>
    <w:rsid w:val="00272815"/>
    <w:rsid w:val="00272AF7"/>
    <w:rsid w:val="00273626"/>
    <w:rsid w:val="00273871"/>
    <w:rsid w:val="00274382"/>
    <w:rsid w:val="00275029"/>
    <w:rsid w:val="0027526A"/>
    <w:rsid w:val="00275B8E"/>
    <w:rsid w:val="002769F2"/>
    <w:rsid w:val="00276C4A"/>
    <w:rsid w:val="00277077"/>
    <w:rsid w:val="002770E2"/>
    <w:rsid w:val="002776EE"/>
    <w:rsid w:val="002777A1"/>
    <w:rsid w:val="002820EB"/>
    <w:rsid w:val="002827BA"/>
    <w:rsid w:val="0028280C"/>
    <w:rsid w:val="002829D3"/>
    <w:rsid w:val="00282E1E"/>
    <w:rsid w:val="00285592"/>
    <w:rsid w:val="00286054"/>
    <w:rsid w:val="00286EE3"/>
    <w:rsid w:val="002871B3"/>
    <w:rsid w:val="00287398"/>
    <w:rsid w:val="00290119"/>
    <w:rsid w:val="0029176A"/>
    <w:rsid w:val="002927FD"/>
    <w:rsid w:val="0029465A"/>
    <w:rsid w:val="002947B3"/>
    <w:rsid w:val="002954D9"/>
    <w:rsid w:val="00295B47"/>
    <w:rsid w:val="00296777"/>
    <w:rsid w:val="00296C06"/>
    <w:rsid w:val="002972C1"/>
    <w:rsid w:val="002974A7"/>
    <w:rsid w:val="0029797E"/>
    <w:rsid w:val="00297CF6"/>
    <w:rsid w:val="002A2168"/>
    <w:rsid w:val="002A2A2D"/>
    <w:rsid w:val="002A3875"/>
    <w:rsid w:val="002A4B1A"/>
    <w:rsid w:val="002A52A8"/>
    <w:rsid w:val="002A54C4"/>
    <w:rsid w:val="002A54CA"/>
    <w:rsid w:val="002B0C21"/>
    <w:rsid w:val="002B41CA"/>
    <w:rsid w:val="002B4384"/>
    <w:rsid w:val="002B4C0A"/>
    <w:rsid w:val="002B4D5E"/>
    <w:rsid w:val="002B4EC4"/>
    <w:rsid w:val="002B532B"/>
    <w:rsid w:val="002B67A1"/>
    <w:rsid w:val="002B6B1A"/>
    <w:rsid w:val="002C0A6F"/>
    <w:rsid w:val="002C0ECA"/>
    <w:rsid w:val="002C144A"/>
    <w:rsid w:val="002C309C"/>
    <w:rsid w:val="002C47CD"/>
    <w:rsid w:val="002C4831"/>
    <w:rsid w:val="002C5262"/>
    <w:rsid w:val="002C530E"/>
    <w:rsid w:val="002C5354"/>
    <w:rsid w:val="002C5EA3"/>
    <w:rsid w:val="002C6ED0"/>
    <w:rsid w:val="002C7149"/>
    <w:rsid w:val="002C71EE"/>
    <w:rsid w:val="002D1343"/>
    <w:rsid w:val="002D1388"/>
    <w:rsid w:val="002D1E9D"/>
    <w:rsid w:val="002D212A"/>
    <w:rsid w:val="002D3104"/>
    <w:rsid w:val="002D3B73"/>
    <w:rsid w:val="002D42C5"/>
    <w:rsid w:val="002D4DFC"/>
    <w:rsid w:val="002D67DA"/>
    <w:rsid w:val="002D6EFC"/>
    <w:rsid w:val="002D72C8"/>
    <w:rsid w:val="002D7B21"/>
    <w:rsid w:val="002D7BC8"/>
    <w:rsid w:val="002D7D7F"/>
    <w:rsid w:val="002E0014"/>
    <w:rsid w:val="002E0400"/>
    <w:rsid w:val="002E26A7"/>
    <w:rsid w:val="002E420E"/>
    <w:rsid w:val="002E58C4"/>
    <w:rsid w:val="002E6844"/>
    <w:rsid w:val="002E6A28"/>
    <w:rsid w:val="002E6C89"/>
    <w:rsid w:val="002E7241"/>
    <w:rsid w:val="002E78DC"/>
    <w:rsid w:val="002E7D0A"/>
    <w:rsid w:val="002F0942"/>
    <w:rsid w:val="002F1190"/>
    <w:rsid w:val="002F19AB"/>
    <w:rsid w:val="002F26EC"/>
    <w:rsid w:val="002F2874"/>
    <w:rsid w:val="002F293C"/>
    <w:rsid w:val="002F38C5"/>
    <w:rsid w:val="002F4188"/>
    <w:rsid w:val="002F4202"/>
    <w:rsid w:val="002F4216"/>
    <w:rsid w:val="002F424F"/>
    <w:rsid w:val="002F4C9C"/>
    <w:rsid w:val="002F6835"/>
    <w:rsid w:val="002F727D"/>
    <w:rsid w:val="002F7A97"/>
    <w:rsid w:val="00300404"/>
    <w:rsid w:val="00300862"/>
    <w:rsid w:val="003015AE"/>
    <w:rsid w:val="00301879"/>
    <w:rsid w:val="0030232C"/>
    <w:rsid w:val="003028D3"/>
    <w:rsid w:val="00302CA0"/>
    <w:rsid w:val="0030345C"/>
    <w:rsid w:val="0030408A"/>
    <w:rsid w:val="00304AE1"/>
    <w:rsid w:val="003051C2"/>
    <w:rsid w:val="00306638"/>
    <w:rsid w:val="003066A8"/>
    <w:rsid w:val="00306FEA"/>
    <w:rsid w:val="00307255"/>
    <w:rsid w:val="00310F15"/>
    <w:rsid w:val="0031149B"/>
    <w:rsid w:val="00311B9D"/>
    <w:rsid w:val="00311CCD"/>
    <w:rsid w:val="003120AB"/>
    <w:rsid w:val="00312374"/>
    <w:rsid w:val="0031260F"/>
    <w:rsid w:val="00312759"/>
    <w:rsid w:val="00313BDC"/>
    <w:rsid w:val="00314001"/>
    <w:rsid w:val="00314DCF"/>
    <w:rsid w:val="00315178"/>
    <w:rsid w:val="00316A5B"/>
    <w:rsid w:val="00317042"/>
    <w:rsid w:val="003178D9"/>
    <w:rsid w:val="00320485"/>
    <w:rsid w:val="00320886"/>
    <w:rsid w:val="00321300"/>
    <w:rsid w:val="003215DB"/>
    <w:rsid w:val="0032183F"/>
    <w:rsid w:val="00322A0D"/>
    <w:rsid w:val="00322F5F"/>
    <w:rsid w:val="003241DD"/>
    <w:rsid w:val="00324300"/>
    <w:rsid w:val="003245DC"/>
    <w:rsid w:val="0032467B"/>
    <w:rsid w:val="00325F0C"/>
    <w:rsid w:val="003261A6"/>
    <w:rsid w:val="00326279"/>
    <w:rsid w:val="003262FC"/>
    <w:rsid w:val="00330348"/>
    <w:rsid w:val="003324C7"/>
    <w:rsid w:val="00332C26"/>
    <w:rsid w:val="00332FAA"/>
    <w:rsid w:val="003334CF"/>
    <w:rsid w:val="00333ECC"/>
    <w:rsid w:val="003343F9"/>
    <w:rsid w:val="00335835"/>
    <w:rsid w:val="00337338"/>
    <w:rsid w:val="00337F9A"/>
    <w:rsid w:val="0034050D"/>
    <w:rsid w:val="003406E8"/>
    <w:rsid w:val="00340B7F"/>
    <w:rsid w:val="00340E48"/>
    <w:rsid w:val="00341986"/>
    <w:rsid w:val="0034354B"/>
    <w:rsid w:val="00344723"/>
    <w:rsid w:val="00345A22"/>
    <w:rsid w:val="00345F66"/>
    <w:rsid w:val="00346525"/>
    <w:rsid w:val="00346933"/>
    <w:rsid w:val="00347C9F"/>
    <w:rsid w:val="00350DE5"/>
    <w:rsid w:val="00350E30"/>
    <w:rsid w:val="00351A4C"/>
    <w:rsid w:val="00351B35"/>
    <w:rsid w:val="0035214A"/>
    <w:rsid w:val="003529A2"/>
    <w:rsid w:val="00352A6A"/>
    <w:rsid w:val="00352DC7"/>
    <w:rsid w:val="00353CA2"/>
    <w:rsid w:val="00355C42"/>
    <w:rsid w:val="00356E0B"/>
    <w:rsid w:val="00356F88"/>
    <w:rsid w:val="0036270A"/>
    <w:rsid w:val="00364156"/>
    <w:rsid w:val="00364557"/>
    <w:rsid w:val="0036582E"/>
    <w:rsid w:val="003664F3"/>
    <w:rsid w:val="00370CBC"/>
    <w:rsid w:val="0037127E"/>
    <w:rsid w:val="00371774"/>
    <w:rsid w:val="003720CE"/>
    <w:rsid w:val="00374A52"/>
    <w:rsid w:val="0037627A"/>
    <w:rsid w:val="0037742A"/>
    <w:rsid w:val="00382A2C"/>
    <w:rsid w:val="00382F1E"/>
    <w:rsid w:val="00384DF7"/>
    <w:rsid w:val="003854BA"/>
    <w:rsid w:val="003868DA"/>
    <w:rsid w:val="00386EA8"/>
    <w:rsid w:val="00387694"/>
    <w:rsid w:val="003877A6"/>
    <w:rsid w:val="00392FAF"/>
    <w:rsid w:val="0039304F"/>
    <w:rsid w:val="003931A7"/>
    <w:rsid w:val="00393542"/>
    <w:rsid w:val="00393D42"/>
    <w:rsid w:val="00394747"/>
    <w:rsid w:val="00394790"/>
    <w:rsid w:val="003947F8"/>
    <w:rsid w:val="003974CD"/>
    <w:rsid w:val="003976AF"/>
    <w:rsid w:val="003A0C4F"/>
    <w:rsid w:val="003A159D"/>
    <w:rsid w:val="003A1BC3"/>
    <w:rsid w:val="003A1C1E"/>
    <w:rsid w:val="003A20F4"/>
    <w:rsid w:val="003A2185"/>
    <w:rsid w:val="003A27C3"/>
    <w:rsid w:val="003A2813"/>
    <w:rsid w:val="003A38A5"/>
    <w:rsid w:val="003A38B9"/>
    <w:rsid w:val="003A3E4C"/>
    <w:rsid w:val="003A3F76"/>
    <w:rsid w:val="003A4414"/>
    <w:rsid w:val="003A4789"/>
    <w:rsid w:val="003A4CF1"/>
    <w:rsid w:val="003A5094"/>
    <w:rsid w:val="003A7238"/>
    <w:rsid w:val="003B153E"/>
    <w:rsid w:val="003B1B69"/>
    <w:rsid w:val="003B1EBC"/>
    <w:rsid w:val="003B24E7"/>
    <w:rsid w:val="003B2671"/>
    <w:rsid w:val="003B2799"/>
    <w:rsid w:val="003B38F7"/>
    <w:rsid w:val="003B4A1E"/>
    <w:rsid w:val="003B5ACD"/>
    <w:rsid w:val="003B5D1B"/>
    <w:rsid w:val="003B5D87"/>
    <w:rsid w:val="003B6E08"/>
    <w:rsid w:val="003B71EA"/>
    <w:rsid w:val="003B7524"/>
    <w:rsid w:val="003B78A7"/>
    <w:rsid w:val="003C21F8"/>
    <w:rsid w:val="003C2964"/>
    <w:rsid w:val="003C4036"/>
    <w:rsid w:val="003C45A9"/>
    <w:rsid w:val="003C5242"/>
    <w:rsid w:val="003C5352"/>
    <w:rsid w:val="003C6172"/>
    <w:rsid w:val="003C6F01"/>
    <w:rsid w:val="003C7B66"/>
    <w:rsid w:val="003C7FC1"/>
    <w:rsid w:val="003D0100"/>
    <w:rsid w:val="003D0399"/>
    <w:rsid w:val="003D07F5"/>
    <w:rsid w:val="003D0CDD"/>
    <w:rsid w:val="003D1A23"/>
    <w:rsid w:val="003D36AC"/>
    <w:rsid w:val="003D3F2B"/>
    <w:rsid w:val="003D4187"/>
    <w:rsid w:val="003D4DED"/>
    <w:rsid w:val="003D540F"/>
    <w:rsid w:val="003E081A"/>
    <w:rsid w:val="003E0DF2"/>
    <w:rsid w:val="003E1454"/>
    <w:rsid w:val="003E1ECE"/>
    <w:rsid w:val="003E3225"/>
    <w:rsid w:val="003E3ABE"/>
    <w:rsid w:val="003E401D"/>
    <w:rsid w:val="003E416F"/>
    <w:rsid w:val="003E4E90"/>
    <w:rsid w:val="003E542E"/>
    <w:rsid w:val="003E56A2"/>
    <w:rsid w:val="003E59A4"/>
    <w:rsid w:val="003E60A6"/>
    <w:rsid w:val="003E63C5"/>
    <w:rsid w:val="003E6EE9"/>
    <w:rsid w:val="003F06F1"/>
    <w:rsid w:val="003F11EF"/>
    <w:rsid w:val="003F2564"/>
    <w:rsid w:val="003F2A72"/>
    <w:rsid w:val="003F2C1F"/>
    <w:rsid w:val="003F3666"/>
    <w:rsid w:val="003F381E"/>
    <w:rsid w:val="003F4BE5"/>
    <w:rsid w:val="003F4FA8"/>
    <w:rsid w:val="003F526A"/>
    <w:rsid w:val="003F5392"/>
    <w:rsid w:val="003F55BF"/>
    <w:rsid w:val="003F6086"/>
    <w:rsid w:val="003F6734"/>
    <w:rsid w:val="004018C4"/>
    <w:rsid w:val="00401D6F"/>
    <w:rsid w:val="00403354"/>
    <w:rsid w:val="0040434D"/>
    <w:rsid w:val="00404462"/>
    <w:rsid w:val="00404520"/>
    <w:rsid w:val="004061B4"/>
    <w:rsid w:val="004068AF"/>
    <w:rsid w:val="00406F86"/>
    <w:rsid w:val="004073C3"/>
    <w:rsid w:val="004073F0"/>
    <w:rsid w:val="004111D5"/>
    <w:rsid w:val="004112E1"/>
    <w:rsid w:val="0041197E"/>
    <w:rsid w:val="00411C06"/>
    <w:rsid w:val="004121FB"/>
    <w:rsid w:val="0041256E"/>
    <w:rsid w:val="004127D2"/>
    <w:rsid w:val="004135BE"/>
    <w:rsid w:val="00414FC4"/>
    <w:rsid w:val="00416920"/>
    <w:rsid w:val="004172AC"/>
    <w:rsid w:val="0042034F"/>
    <w:rsid w:val="004217A6"/>
    <w:rsid w:val="00421B53"/>
    <w:rsid w:val="004222FF"/>
    <w:rsid w:val="0042615F"/>
    <w:rsid w:val="00427157"/>
    <w:rsid w:val="004306B2"/>
    <w:rsid w:val="0043178A"/>
    <w:rsid w:val="00431A20"/>
    <w:rsid w:val="00431C32"/>
    <w:rsid w:val="00433D53"/>
    <w:rsid w:val="00434A1F"/>
    <w:rsid w:val="00436666"/>
    <w:rsid w:val="00436742"/>
    <w:rsid w:val="00436C69"/>
    <w:rsid w:val="00437CDD"/>
    <w:rsid w:val="00437E28"/>
    <w:rsid w:val="004406DF"/>
    <w:rsid w:val="00440F3E"/>
    <w:rsid w:val="00441495"/>
    <w:rsid w:val="00441A68"/>
    <w:rsid w:val="00441A96"/>
    <w:rsid w:val="0044212E"/>
    <w:rsid w:val="0044241D"/>
    <w:rsid w:val="00442944"/>
    <w:rsid w:val="00442C81"/>
    <w:rsid w:val="00443BC4"/>
    <w:rsid w:val="00444787"/>
    <w:rsid w:val="00447F3E"/>
    <w:rsid w:val="004507C2"/>
    <w:rsid w:val="004525B2"/>
    <w:rsid w:val="00452627"/>
    <w:rsid w:val="00452AD4"/>
    <w:rsid w:val="00452E18"/>
    <w:rsid w:val="004539BB"/>
    <w:rsid w:val="00455665"/>
    <w:rsid w:val="0045604D"/>
    <w:rsid w:val="0045628F"/>
    <w:rsid w:val="00456FF4"/>
    <w:rsid w:val="00457CCC"/>
    <w:rsid w:val="004614D3"/>
    <w:rsid w:val="004621C4"/>
    <w:rsid w:val="00462DC4"/>
    <w:rsid w:val="004639A8"/>
    <w:rsid w:val="00463B12"/>
    <w:rsid w:val="00464157"/>
    <w:rsid w:val="0046417A"/>
    <w:rsid w:val="00465E0F"/>
    <w:rsid w:val="004669A5"/>
    <w:rsid w:val="00466D7D"/>
    <w:rsid w:val="00466DB8"/>
    <w:rsid w:val="00466FA7"/>
    <w:rsid w:val="00467D27"/>
    <w:rsid w:val="004718CF"/>
    <w:rsid w:val="00471A83"/>
    <w:rsid w:val="00473573"/>
    <w:rsid w:val="004736D9"/>
    <w:rsid w:val="00473DBE"/>
    <w:rsid w:val="004744C1"/>
    <w:rsid w:val="00475271"/>
    <w:rsid w:val="004754E0"/>
    <w:rsid w:val="00476199"/>
    <w:rsid w:val="004761EB"/>
    <w:rsid w:val="00476AAB"/>
    <w:rsid w:val="004771D6"/>
    <w:rsid w:val="00477613"/>
    <w:rsid w:val="0048072B"/>
    <w:rsid w:val="00480BDD"/>
    <w:rsid w:val="00480C87"/>
    <w:rsid w:val="004812A4"/>
    <w:rsid w:val="004813B4"/>
    <w:rsid w:val="004834BF"/>
    <w:rsid w:val="004834C2"/>
    <w:rsid w:val="0048476F"/>
    <w:rsid w:val="004849AE"/>
    <w:rsid w:val="00484C18"/>
    <w:rsid w:val="004854E1"/>
    <w:rsid w:val="00486414"/>
    <w:rsid w:val="00486AFE"/>
    <w:rsid w:val="00486D8F"/>
    <w:rsid w:val="004871DD"/>
    <w:rsid w:val="00487B1C"/>
    <w:rsid w:val="0049092B"/>
    <w:rsid w:val="004939EE"/>
    <w:rsid w:val="00494377"/>
    <w:rsid w:val="00494B2A"/>
    <w:rsid w:val="00495B2F"/>
    <w:rsid w:val="00495D35"/>
    <w:rsid w:val="00496A9A"/>
    <w:rsid w:val="00496C52"/>
    <w:rsid w:val="004A0DAC"/>
    <w:rsid w:val="004A20D0"/>
    <w:rsid w:val="004A2631"/>
    <w:rsid w:val="004A32F9"/>
    <w:rsid w:val="004A3829"/>
    <w:rsid w:val="004A3D99"/>
    <w:rsid w:val="004A4A60"/>
    <w:rsid w:val="004A4F72"/>
    <w:rsid w:val="004A5C33"/>
    <w:rsid w:val="004A7023"/>
    <w:rsid w:val="004B15FB"/>
    <w:rsid w:val="004B26FB"/>
    <w:rsid w:val="004B275A"/>
    <w:rsid w:val="004B2A07"/>
    <w:rsid w:val="004B2A7E"/>
    <w:rsid w:val="004B2C3E"/>
    <w:rsid w:val="004B2D2E"/>
    <w:rsid w:val="004B303D"/>
    <w:rsid w:val="004B3C80"/>
    <w:rsid w:val="004B49EC"/>
    <w:rsid w:val="004B5695"/>
    <w:rsid w:val="004B5819"/>
    <w:rsid w:val="004B64FF"/>
    <w:rsid w:val="004B69A4"/>
    <w:rsid w:val="004B7901"/>
    <w:rsid w:val="004B7FCD"/>
    <w:rsid w:val="004C04AF"/>
    <w:rsid w:val="004C0CB2"/>
    <w:rsid w:val="004C10DC"/>
    <w:rsid w:val="004C1345"/>
    <w:rsid w:val="004C15F7"/>
    <w:rsid w:val="004C1B3D"/>
    <w:rsid w:val="004C1D67"/>
    <w:rsid w:val="004C306E"/>
    <w:rsid w:val="004C39C2"/>
    <w:rsid w:val="004C4915"/>
    <w:rsid w:val="004C4CE3"/>
    <w:rsid w:val="004C5330"/>
    <w:rsid w:val="004C7737"/>
    <w:rsid w:val="004C7C88"/>
    <w:rsid w:val="004D03F3"/>
    <w:rsid w:val="004D13EE"/>
    <w:rsid w:val="004D1505"/>
    <w:rsid w:val="004D19B5"/>
    <w:rsid w:val="004D1E4A"/>
    <w:rsid w:val="004D2E96"/>
    <w:rsid w:val="004D5871"/>
    <w:rsid w:val="004D6012"/>
    <w:rsid w:val="004D6408"/>
    <w:rsid w:val="004D7085"/>
    <w:rsid w:val="004D71BE"/>
    <w:rsid w:val="004D7C8C"/>
    <w:rsid w:val="004E2943"/>
    <w:rsid w:val="004E2AA6"/>
    <w:rsid w:val="004E2C1B"/>
    <w:rsid w:val="004E2CA5"/>
    <w:rsid w:val="004F1822"/>
    <w:rsid w:val="004F1C60"/>
    <w:rsid w:val="004F4188"/>
    <w:rsid w:val="004F45BA"/>
    <w:rsid w:val="004F5D49"/>
    <w:rsid w:val="004F714F"/>
    <w:rsid w:val="005006D3"/>
    <w:rsid w:val="005008B8"/>
    <w:rsid w:val="00501160"/>
    <w:rsid w:val="00501423"/>
    <w:rsid w:val="00502059"/>
    <w:rsid w:val="0050235F"/>
    <w:rsid w:val="00502476"/>
    <w:rsid w:val="0050267B"/>
    <w:rsid w:val="00502B60"/>
    <w:rsid w:val="00503B45"/>
    <w:rsid w:val="005049A0"/>
    <w:rsid w:val="00504CC7"/>
    <w:rsid w:val="00505E5C"/>
    <w:rsid w:val="005060EB"/>
    <w:rsid w:val="00506E14"/>
    <w:rsid w:val="00510059"/>
    <w:rsid w:val="0051019C"/>
    <w:rsid w:val="00510E8D"/>
    <w:rsid w:val="00511146"/>
    <w:rsid w:val="00512527"/>
    <w:rsid w:val="005129A6"/>
    <w:rsid w:val="00512BCC"/>
    <w:rsid w:val="00513742"/>
    <w:rsid w:val="00514196"/>
    <w:rsid w:val="00515F28"/>
    <w:rsid w:val="005171C6"/>
    <w:rsid w:val="00517585"/>
    <w:rsid w:val="00517E13"/>
    <w:rsid w:val="005203BC"/>
    <w:rsid w:val="00520B70"/>
    <w:rsid w:val="00521316"/>
    <w:rsid w:val="00521568"/>
    <w:rsid w:val="0052167A"/>
    <w:rsid w:val="00522765"/>
    <w:rsid w:val="00523071"/>
    <w:rsid w:val="0052349F"/>
    <w:rsid w:val="00523DCC"/>
    <w:rsid w:val="00524933"/>
    <w:rsid w:val="00525132"/>
    <w:rsid w:val="00525370"/>
    <w:rsid w:val="00525462"/>
    <w:rsid w:val="00525A1B"/>
    <w:rsid w:val="005277A4"/>
    <w:rsid w:val="0052790A"/>
    <w:rsid w:val="0053078B"/>
    <w:rsid w:val="00531900"/>
    <w:rsid w:val="00531920"/>
    <w:rsid w:val="0053205B"/>
    <w:rsid w:val="005320F3"/>
    <w:rsid w:val="005325E1"/>
    <w:rsid w:val="0053266C"/>
    <w:rsid w:val="00532B89"/>
    <w:rsid w:val="0053355F"/>
    <w:rsid w:val="005339EF"/>
    <w:rsid w:val="0053441A"/>
    <w:rsid w:val="00534833"/>
    <w:rsid w:val="00534AD0"/>
    <w:rsid w:val="005362CD"/>
    <w:rsid w:val="0053672D"/>
    <w:rsid w:val="00537D20"/>
    <w:rsid w:val="005404D7"/>
    <w:rsid w:val="00542040"/>
    <w:rsid w:val="0054335B"/>
    <w:rsid w:val="005435E7"/>
    <w:rsid w:val="005437D0"/>
    <w:rsid w:val="00543C00"/>
    <w:rsid w:val="00546499"/>
    <w:rsid w:val="00547762"/>
    <w:rsid w:val="0054786D"/>
    <w:rsid w:val="00550064"/>
    <w:rsid w:val="0055141E"/>
    <w:rsid w:val="00552377"/>
    <w:rsid w:val="00552E71"/>
    <w:rsid w:val="00552ECE"/>
    <w:rsid w:val="005530E9"/>
    <w:rsid w:val="005530F8"/>
    <w:rsid w:val="00553E7B"/>
    <w:rsid w:val="0055477C"/>
    <w:rsid w:val="005548CB"/>
    <w:rsid w:val="00554B58"/>
    <w:rsid w:val="00554FB3"/>
    <w:rsid w:val="00555286"/>
    <w:rsid w:val="005557DC"/>
    <w:rsid w:val="00555C1A"/>
    <w:rsid w:val="00555C74"/>
    <w:rsid w:val="00555E72"/>
    <w:rsid w:val="00555F69"/>
    <w:rsid w:val="00556A30"/>
    <w:rsid w:val="00557A40"/>
    <w:rsid w:val="00560232"/>
    <w:rsid w:val="0056039F"/>
    <w:rsid w:val="00560463"/>
    <w:rsid w:val="00560F05"/>
    <w:rsid w:val="005615FD"/>
    <w:rsid w:val="005631B9"/>
    <w:rsid w:val="00563F78"/>
    <w:rsid w:val="00565098"/>
    <w:rsid w:val="0056524C"/>
    <w:rsid w:val="00565D96"/>
    <w:rsid w:val="005672F9"/>
    <w:rsid w:val="00567626"/>
    <w:rsid w:val="00567955"/>
    <w:rsid w:val="00567A73"/>
    <w:rsid w:val="00567EA5"/>
    <w:rsid w:val="00570317"/>
    <w:rsid w:val="0057089B"/>
    <w:rsid w:val="005748AF"/>
    <w:rsid w:val="005752F4"/>
    <w:rsid w:val="005753C4"/>
    <w:rsid w:val="00575E7F"/>
    <w:rsid w:val="00575F16"/>
    <w:rsid w:val="0057606C"/>
    <w:rsid w:val="005761C6"/>
    <w:rsid w:val="005764B9"/>
    <w:rsid w:val="00577B70"/>
    <w:rsid w:val="00580BAB"/>
    <w:rsid w:val="005810E2"/>
    <w:rsid w:val="005816F1"/>
    <w:rsid w:val="00583B51"/>
    <w:rsid w:val="00584041"/>
    <w:rsid w:val="005854E8"/>
    <w:rsid w:val="00585530"/>
    <w:rsid w:val="0058576E"/>
    <w:rsid w:val="00586589"/>
    <w:rsid w:val="00586E6E"/>
    <w:rsid w:val="00586F9B"/>
    <w:rsid w:val="00587684"/>
    <w:rsid w:val="0058782C"/>
    <w:rsid w:val="00587A70"/>
    <w:rsid w:val="0059024A"/>
    <w:rsid w:val="005905BA"/>
    <w:rsid w:val="005907C7"/>
    <w:rsid w:val="00591A17"/>
    <w:rsid w:val="005920FC"/>
    <w:rsid w:val="0059230A"/>
    <w:rsid w:val="00593C8B"/>
    <w:rsid w:val="0059403E"/>
    <w:rsid w:val="00595060"/>
    <w:rsid w:val="00595B81"/>
    <w:rsid w:val="00596A4E"/>
    <w:rsid w:val="00596AE7"/>
    <w:rsid w:val="005975E3"/>
    <w:rsid w:val="00597750"/>
    <w:rsid w:val="005A003C"/>
    <w:rsid w:val="005A0333"/>
    <w:rsid w:val="005A0BDE"/>
    <w:rsid w:val="005A131D"/>
    <w:rsid w:val="005A1620"/>
    <w:rsid w:val="005A3385"/>
    <w:rsid w:val="005A378E"/>
    <w:rsid w:val="005A3DC5"/>
    <w:rsid w:val="005A3FEB"/>
    <w:rsid w:val="005A498A"/>
    <w:rsid w:val="005A535F"/>
    <w:rsid w:val="005A55B5"/>
    <w:rsid w:val="005A5776"/>
    <w:rsid w:val="005A59AF"/>
    <w:rsid w:val="005A61BA"/>
    <w:rsid w:val="005A6DFE"/>
    <w:rsid w:val="005A7653"/>
    <w:rsid w:val="005A76D2"/>
    <w:rsid w:val="005A783B"/>
    <w:rsid w:val="005B07D0"/>
    <w:rsid w:val="005B1512"/>
    <w:rsid w:val="005B191A"/>
    <w:rsid w:val="005B1F98"/>
    <w:rsid w:val="005B2D8B"/>
    <w:rsid w:val="005B342F"/>
    <w:rsid w:val="005B4E0B"/>
    <w:rsid w:val="005B5540"/>
    <w:rsid w:val="005B5CBA"/>
    <w:rsid w:val="005B5D16"/>
    <w:rsid w:val="005B6673"/>
    <w:rsid w:val="005B6A83"/>
    <w:rsid w:val="005B7532"/>
    <w:rsid w:val="005B7ECB"/>
    <w:rsid w:val="005C1F0F"/>
    <w:rsid w:val="005C26F6"/>
    <w:rsid w:val="005C2DEC"/>
    <w:rsid w:val="005C4222"/>
    <w:rsid w:val="005C5021"/>
    <w:rsid w:val="005C52BB"/>
    <w:rsid w:val="005C52E9"/>
    <w:rsid w:val="005C63F3"/>
    <w:rsid w:val="005D1861"/>
    <w:rsid w:val="005D1FD0"/>
    <w:rsid w:val="005D4A7D"/>
    <w:rsid w:val="005D5285"/>
    <w:rsid w:val="005D5AB2"/>
    <w:rsid w:val="005E0E60"/>
    <w:rsid w:val="005E0F9A"/>
    <w:rsid w:val="005E24F6"/>
    <w:rsid w:val="005E2B18"/>
    <w:rsid w:val="005E37B3"/>
    <w:rsid w:val="005E391F"/>
    <w:rsid w:val="005E4C35"/>
    <w:rsid w:val="005E520C"/>
    <w:rsid w:val="005E63CD"/>
    <w:rsid w:val="005E752E"/>
    <w:rsid w:val="005E79A4"/>
    <w:rsid w:val="005E79CB"/>
    <w:rsid w:val="005F1034"/>
    <w:rsid w:val="005F1D7D"/>
    <w:rsid w:val="005F2260"/>
    <w:rsid w:val="005F2A00"/>
    <w:rsid w:val="005F3D92"/>
    <w:rsid w:val="005F43DA"/>
    <w:rsid w:val="005F6750"/>
    <w:rsid w:val="005F79C8"/>
    <w:rsid w:val="00601207"/>
    <w:rsid w:val="006021B2"/>
    <w:rsid w:val="00603322"/>
    <w:rsid w:val="00603A8A"/>
    <w:rsid w:val="006042BC"/>
    <w:rsid w:val="00604CA8"/>
    <w:rsid w:val="00604DEB"/>
    <w:rsid w:val="006051E5"/>
    <w:rsid w:val="00605DCB"/>
    <w:rsid w:val="006105D1"/>
    <w:rsid w:val="00610789"/>
    <w:rsid w:val="006114DD"/>
    <w:rsid w:val="006116DF"/>
    <w:rsid w:val="0061203F"/>
    <w:rsid w:val="006127D9"/>
    <w:rsid w:val="00614A5E"/>
    <w:rsid w:val="0061575F"/>
    <w:rsid w:val="006163F4"/>
    <w:rsid w:val="00620067"/>
    <w:rsid w:val="006223B7"/>
    <w:rsid w:val="006226FC"/>
    <w:rsid w:val="00622A22"/>
    <w:rsid w:val="00622FB8"/>
    <w:rsid w:val="006236B3"/>
    <w:rsid w:val="00623D58"/>
    <w:rsid w:val="00624DD4"/>
    <w:rsid w:val="0062571C"/>
    <w:rsid w:val="00626117"/>
    <w:rsid w:val="0062635E"/>
    <w:rsid w:val="00626B5E"/>
    <w:rsid w:val="00631527"/>
    <w:rsid w:val="006315FF"/>
    <w:rsid w:val="00631B23"/>
    <w:rsid w:val="006328D4"/>
    <w:rsid w:val="00632A62"/>
    <w:rsid w:val="006335D5"/>
    <w:rsid w:val="00634280"/>
    <w:rsid w:val="00634436"/>
    <w:rsid w:val="006358D9"/>
    <w:rsid w:val="00635AF4"/>
    <w:rsid w:val="00635BEF"/>
    <w:rsid w:val="006362E0"/>
    <w:rsid w:val="0064156E"/>
    <w:rsid w:val="006415AD"/>
    <w:rsid w:val="00641AAF"/>
    <w:rsid w:val="00641CA4"/>
    <w:rsid w:val="00642FE8"/>
    <w:rsid w:val="0064301B"/>
    <w:rsid w:val="00643041"/>
    <w:rsid w:val="00643D8E"/>
    <w:rsid w:val="0064519C"/>
    <w:rsid w:val="006459A9"/>
    <w:rsid w:val="00645A16"/>
    <w:rsid w:val="00647B27"/>
    <w:rsid w:val="00647E6E"/>
    <w:rsid w:val="00647FE7"/>
    <w:rsid w:val="00650514"/>
    <w:rsid w:val="006509FD"/>
    <w:rsid w:val="00651561"/>
    <w:rsid w:val="006521CC"/>
    <w:rsid w:val="0065235F"/>
    <w:rsid w:val="006525A5"/>
    <w:rsid w:val="00653A6B"/>
    <w:rsid w:val="0065402E"/>
    <w:rsid w:val="00654E07"/>
    <w:rsid w:val="006559F0"/>
    <w:rsid w:val="00655ED6"/>
    <w:rsid w:val="00656057"/>
    <w:rsid w:val="006562D7"/>
    <w:rsid w:val="006578E7"/>
    <w:rsid w:val="00661EC7"/>
    <w:rsid w:val="006649F8"/>
    <w:rsid w:val="006658EE"/>
    <w:rsid w:val="00666395"/>
    <w:rsid w:val="006673CC"/>
    <w:rsid w:val="0066774E"/>
    <w:rsid w:val="00667DE0"/>
    <w:rsid w:val="00670715"/>
    <w:rsid w:val="00670C5B"/>
    <w:rsid w:val="006718AE"/>
    <w:rsid w:val="006719B1"/>
    <w:rsid w:val="00671A9F"/>
    <w:rsid w:val="0067304D"/>
    <w:rsid w:val="006753CD"/>
    <w:rsid w:val="00676D40"/>
    <w:rsid w:val="0067746F"/>
    <w:rsid w:val="00677F36"/>
    <w:rsid w:val="00677FE2"/>
    <w:rsid w:val="006803C7"/>
    <w:rsid w:val="00680739"/>
    <w:rsid w:val="0068084D"/>
    <w:rsid w:val="00680D2E"/>
    <w:rsid w:val="0068116F"/>
    <w:rsid w:val="00684325"/>
    <w:rsid w:val="00685432"/>
    <w:rsid w:val="00686598"/>
    <w:rsid w:val="00687222"/>
    <w:rsid w:val="0068797A"/>
    <w:rsid w:val="00687C38"/>
    <w:rsid w:val="00687EC8"/>
    <w:rsid w:val="0069063C"/>
    <w:rsid w:val="00690685"/>
    <w:rsid w:val="00690D8B"/>
    <w:rsid w:val="006918B4"/>
    <w:rsid w:val="00691EB7"/>
    <w:rsid w:val="00693063"/>
    <w:rsid w:val="006936B0"/>
    <w:rsid w:val="00693C4E"/>
    <w:rsid w:val="00694557"/>
    <w:rsid w:val="006948D0"/>
    <w:rsid w:val="006948E7"/>
    <w:rsid w:val="00695D66"/>
    <w:rsid w:val="00697ADD"/>
    <w:rsid w:val="006A1406"/>
    <w:rsid w:val="006A1B8E"/>
    <w:rsid w:val="006A34A9"/>
    <w:rsid w:val="006A5836"/>
    <w:rsid w:val="006A5A57"/>
    <w:rsid w:val="006A6471"/>
    <w:rsid w:val="006A6959"/>
    <w:rsid w:val="006A6B97"/>
    <w:rsid w:val="006A6FC2"/>
    <w:rsid w:val="006A70B1"/>
    <w:rsid w:val="006A7DC7"/>
    <w:rsid w:val="006B06A8"/>
    <w:rsid w:val="006B0973"/>
    <w:rsid w:val="006B0EAF"/>
    <w:rsid w:val="006B1B1B"/>
    <w:rsid w:val="006B203E"/>
    <w:rsid w:val="006B35EC"/>
    <w:rsid w:val="006B3B03"/>
    <w:rsid w:val="006B4BDD"/>
    <w:rsid w:val="006B5C65"/>
    <w:rsid w:val="006B6960"/>
    <w:rsid w:val="006B6A2F"/>
    <w:rsid w:val="006B74EF"/>
    <w:rsid w:val="006C0D60"/>
    <w:rsid w:val="006C38E5"/>
    <w:rsid w:val="006C4D53"/>
    <w:rsid w:val="006C5E82"/>
    <w:rsid w:val="006C67BA"/>
    <w:rsid w:val="006C68D0"/>
    <w:rsid w:val="006C6C75"/>
    <w:rsid w:val="006C6FD2"/>
    <w:rsid w:val="006C788B"/>
    <w:rsid w:val="006C7F19"/>
    <w:rsid w:val="006D0BEA"/>
    <w:rsid w:val="006D0FEE"/>
    <w:rsid w:val="006D1B05"/>
    <w:rsid w:val="006D2D46"/>
    <w:rsid w:val="006D2FDA"/>
    <w:rsid w:val="006D3BDA"/>
    <w:rsid w:val="006D45D1"/>
    <w:rsid w:val="006D5A16"/>
    <w:rsid w:val="006D5D56"/>
    <w:rsid w:val="006D6187"/>
    <w:rsid w:val="006D62EA"/>
    <w:rsid w:val="006D66F3"/>
    <w:rsid w:val="006D694B"/>
    <w:rsid w:val="006D6A12"/>
    <w:rsid w:val="006D7814"/>
    <w:rsid w:val="006D79B2"/>
    <w:rsid w:val="006D7E26"/>
    <w:rsid w:val="006E0517"/>
    <w:rsid w:val="006E0656"/>
    <w:rsid w:val="006E06C5"/>
    <w:rsid w:val="006E09C1"/>
    <w:rsid w:val="006E0FC3"/>
    <w:rsid w:val="006E2A19"/>
    <w:rsid w:val="006E2F28"/>
    <w:rsid w:val="006E350B"/>
    <w:rsid w:val="006E632B"/>
    <w:rsid w:val="006E6A45"/>
    <w:rsid w:val="006E6F3D"/>
    <w:rsid w:val="006E7E6C"/>
    <w:rsid w:val="006F0602"/>
    <w:rsid w:val="006F1285"/>
    <w:rsid w:val="006F1639"/>
    <w:rsid w:val="006F1F6B"/>
    <w:rsid w:val="006F2814"/>
    <w:rsid w:val="006F2E5B"/>
    <w:rsid w:val="006F34BF"/>
    <w:rsid w:val="006F3588"/>
    <w:rsid w:val="006F3A28"/>
    <w:rsid w:val="006F44DC"/>
    <w:rsid w:val="006F607A"/>
    <w:rsid w:val="006F64C2"/>
    <w:rsid w:val="006F6B9C"/>
    <w:rsid w:val="006F6DE9"/>
    <w:rsid w:val="006F772D"/>
    <w:rsid w:val="00700619"/>
    <w:rsid w:val="0070068C"/>
    <w:rsid w:val="007008E8"/>
    <w:rsid w:val="00700B2D"/>
    <w:rsid w:val="007020CA"/>
    <w:rsid w:val="00702646"/>
    <w:rsid w:val="00702F17"/>
    <w:rsid w:val="00703267"/>
    <w:rsid w:val="007039C3"/>
    <w:rsid w:val="00703B79"/>
    <w:rsid w:val="0070414E"/>
    <w:rsid w:val="00704652"/>
    <w:rsid w:val="00704F82"/>
    <w:rsid w:val="00705992"/>
    <w:rsid w:val="0070605F"/>
    <w:rsid w:val="00706499"/>
    <w:rsid w:val="00707105"/>
    <w:rsid w:val="00707F54"/>
    <w:rsid w:val="00712B0B"/>
    <w:rsid w:val="007147CE"/>
    <w:rsid w:val="00714F2D"/>
    <w:rsid w:val="00714FEC"/>
    <w:rsid w:val="00716311"/>
    <w:rsid w:val="007169D1"/>
    <w:rsid w:val="00721018"/>
    <w:rsid w:val="0072124B"/>
    <w:rsid w:val="007217EF"/>
    <w:rsid w:val="00722E32"/>
    <w:rsid w:val="00726AB6"/>
    <w:rsid w:val="00727D06"/>
    <w:rsid w:val="00730BB4"/>
    <w:rsid w:val="0073191E"/>
    <w:rsid w:val="0073268F"/>
    <w:rsid w:val="00732957"/>
    <w:rsid w:val="0073382A"/>
    <w:rsid w:val="0073382D"/>
    <w:rsid w:val="00733AB6"/>
    <w:rsid w:val="00733CF8"/>
    <w:rsid w:val="0073448C"/>
    <w:rsid w:val="00734F0B"/>
    <w:rsid w:val="007351FB"/>
    <w:rsid w:val="007358AA"/>
    <w:rsid w:val="00735ADA"/>
    <w:rsid w:val="00736466"/>
    <w:rsid w:val="0073708D"/>
    <w:rsid w:val="00737A0F"/>
    <w:rsid w:val="007419C1"/>
    <w:rsid w:val="007429E8"/>
    <w:rsid w:val="00742C12"/>
    <w:rsid w:val="00742F5D"/>
    <w:rsid w:val="007438C0"/>
    <w:rsid w:val="00744F7B"/>
    <w:rsid w:val="00745241"/>
    <w:rsid w:val="00746F2A"/>
    <w:rsid w:val="0074746C"/>
    <w:rsid w:val="00747939"/>
    <w:rsid w:val="00747D4F"/>
    <w:rsid w:val="00751239"/>
    <w:rsid w:val="007513D0"/>
    <w:rsid w:val="00753326"/>
    <w:rsid w:val="007538EB"/>
    <w:rsid w:val="007548EC"/>
    <w:rsid w:val="00754E82"/>
    <w:rsid w:val="0075546F"/>
    <w:rsid w:val="007555D8"/>
    <w:rsid w:val="00755AB0"/>
    <w:rsid w:val="00756507"/>
    <w:rsid w:val="007577ED"/>
    <w:rsid w:val="00757F87"/>
    <w:rsid w:val="007622F6"/>
    <w:rsid w:val="00762D84"/>
    <w:rsid w:val="007633E5"/>
    <w:rsid w:val="00763491"/>
    <w:rsid w:val="007640FB"/>
    <w:rsid w:val="007648A9"/>
    <w:rsid w:val="00765EC3"/>
    <w:rsid w:val="0076603E"/>
    <w:rsid w:val="00766B74"/>
    <w:rsid w:val="00770199"/>
    <w:rsid w:val="0077109E"/>
    <w:rsid w:val="00771849"/>
    <w:rsid w:val="00772FEC"/>
    <w:rsid w:val="00773C41"/>
    <w:rsid w:val="00773E83"/>
    <w:rsid w:val="007746AA"/>
    <w:rsid w:val="007747FD"/>
    <w:rsid w:val="00774BF2"/>
    <w:rsid w:val="00774E6D"/>
    <w:rsid w:val="00774F20"/>
    <w:rsid w:val="007768D2"/>
    <w:rsid w:val="00776EDF"/>
    <w:rsid w:val="007808CA"/>
    <w:rsid w:val="007813B1"/>
    <w:rsid w:val="00782536"/>
    <w:rsid w:val="0078275F"/>
    <w:rsid w:val="00783083"/>
    <w:rsid w:val="00784036"/>
    <w:rsid w:val="007840CA"/>
    <w:rsid w:val="0078411B"/>
    <w:rsid w:val="00785227"/>
    <w:rsid w:val="0078547F"/>
    <w:rsid w:val="00785D25"/>
    <w:rsid w:val="00786230"/>
    <w:rsid w:val="00786568"/>
    <w:rsid w:val="00787E27"/>
    <w:rsid w:val="00790222"/>
    <w:rsid w:val="00790609"/>
    <w:rsid w:val="007913F1"/>
    <w:rsid w:val="00793005"/>
    <w:rsid w:val="00793763"/>
    <w:rsid w:val="00793A12"/>
    <w:rsid w:val="00793C80"/>
    <w:rsid w:val="00794150"/>
    <w:rsid w:val="007942C9"/>
    <w:rsid w:val="007950F4"/>
    <w:rsid w:val="00797064"/>
    <w:rsid w:val="007A051A"/>
    <w:rsid w:val="007A0713"/>
    <w:rsid w:val="007A09FA"/>
    <w:rsid w:val="007A0B7B"/>
    <w:rsid w:val="007A0D7D"/>
    <w:rsid w:val="007A16C8"/>
    <w:rsid w:val="007A413B"/>
    <w:rsid w:val="007A4F50"/>
    <w:rsid w:val="007A4FE2"/>
    <w:rsid w:val="007A57C8"/>
    <w:rsid w:val="007A6D32"/>
    <w:rsid w:val="007A716E"/>
    <w:rsid w:val="007A7B88"/>
    <w:rsid w:val="007B0BA8"/>
    <w:rsid w:val="007B0EC3"/>
    <w:rsid w:val="007B211F"/>
    <w:rsid w:val="007B31D7"/>
    <w:rsid w:val="007B3FBD"/>
    <w:rsid w:val="007B4754"/>
    <w:rsid w:val="007B4819"/>
    <w:rsid w:val="007B4F66"/>
    <w:rsid w:val="007B6E78"/>
    <w:rsid w:val="007B71C8"/>
    <w:rsid w:val="007B72C1"/>
    <w:rsid w:val="007C0966"/>
    <w:rsid w:val="007C1F8D"/>
    <w:rsid w:val="007C203C"/>
    <w:rsid w:val="007C2407"/>
    <w:rsid w:val="007C2ECB"/>
    <w:rsid w:val="007C3444"/>
    <w:rsid w:val="007C44EA"/>
    <w:rsid w:val="007C48DC"/>
    <w:rsid w:val="007C4A0B"/>
    <w:rsid w:val="007C5424"/>
    <w:rsid w:val="007C5717"/>
    <w:rsid w:val="007C5780"/>
    <w:rsid w:val="007C6347"/>
    <w:rsid w:val="007C6FF4"/>
    <w:rsid w:val="007C731D"/>
    <w:rsid w:val="007C7BCC"/>
    <w:rsid w:val="007D0388"/>
    <w:rsid w:val="007D189F"/>
    <w:rsid w:val="007D1B2E"/>
    <w:rsid w:val="007D1E46"/>
    <w:rsid w:val="007D2692"/>
    <w:rsid w:val="007D2737"/>
    <w:rsid w:val="007D3478"/>
    <w:rsid w:val="007D4F06"/>
    <w:rsid w:val="007D5F27"/>
    <w:rsid w:val="007D5F78"/>
    <w:rsid w:val="007D694C"/>
    <w:rsid w:val="007D73CD"/>
    <w:rsid w:val="007D75B2"/>
    <w:rsid w:val="007D7E50"/>
    <w:rsid w:val="007E007E"/>
    <w:rsid w:val="007E0443"/>
    <w:rsid w:val="007E04E1"/>
    <w:rsid w:val="007E0B55"/>
    <w:rsid w:val="007E11EB"/>
    <w:rsid w:val="007E1E23"/>
    <w:rsid w:val="007E1F51"/>
    <w:rsid w:val="007E3A48"/>
    <w:rsid w:val="007E661D"/>
    <w:rsid w:val="007E67B0"/>
    <w:rsid w:val="007E6E85"/>
    <w:rsid w:val="007E7475"/>
    <w:rsid w:val="007E764B"/>
    <w:rsid w:val="007E7747"/>
    <w:rsid w:val="007F0DDE"/>
    <w:rsid w:val="007F0E9B"/>
    <w:rsid w:val="007F10C0"/>
    <w:rsid w:val="007F23A0"/>
    <w:rsid w:val="007F25A4"/>
    <w:rsid w:val="007F25B3"/>
    <w:rsid w:val="007F297F"/>
    <w:rsid w:val="007F2C48"/>
    <w:rsid w:val="007F2E58"/>
    <w:rsid w:val="007F41AE"/>
    <w:rsid w:val="007F6DA2"/>
    <w:rsid w:val="00800010"/>
    <w:rsid w:val="00800EF6"/>
    <w:rsid w:val="008013AF"/>
    <w:rsid w:val="0080271D"/>
    <w:rsid w:val="0080614F"/>
    <w:rsid w:val="0080685C"/>
    <w:rsid w:val="00806D85"/>
    <w:rsid w:val="008073D6"/>
    <w:rsid w:val="00810162"/>
    <w:rsid w:val="008103C0"/>
    <w:rsid w:val="00811872"/>
    <w:rsid w:val="00812694"/>
    <w:rsid w:val="00813FFA"/>
    <w:rsid w:val="008145F6"/>
    <w:rsid w:val="00814763"/>
    <w:rsid w:val="008149F3"/>
    <w:rsid w:val="00814EFF"/>
    <w:rsid w:val="00815044"/>
    <w:rsid w:val="00817555"/>
    <w:rsid w:val="00817977"/>
    <w:rsid w:val="0082039E"/>
    <w:rsid w:val="00822284"/>
    <w:rsid w:val="0082260F"/>
    <w:rsid w:val="00823E52"/>
    <w:rsid w:val="00823F5C"/>
    <w:rsid w:val="00824DEB"/>
    <w:rsid w:val="008251C9"/>
    <w:rsid w:val="00825B2B"/>
    <w:rsid w:val="0082678B"/>
    <w:rsid w:val="008269AB"/>
    <w:rsid w:val="00830CEB"/>
    <w:rsid w:val="00832338"/>
    <w:rsid w:val="00832B7C"/>
    <w:rsid w:val="00833427"/>
    <w:rsid w:val="00834859"/>
    <w:rsid w:val="00834BD2"/>
    <w:rsid w:val="00835149"/>
    <w:rsid w:val="0083648C"/>
    <w:rsid w:val="0083685E"/>
    <w:rsid w:val="00836D00"/>
    <w:rsid w:val="0083770A"/>
    <w:rsid w:val="00837F9F"/>
    <w:rsid w:val="0084025B"/>
    <w:rsid w:val="008408EA"/>
    <w:rsid w:val="00841092"/>
    <w:rsid w:val="00841D4E"/>
    <w:rsid w:val="008428B7"/>
    <w:rsid w:val="00842B0F"/>
    <w:rsid w:val="0084333D"/>
    <w:rsid w:val="00843C98"/>
    <w:rsid w:val="008447C5"/>
    <w:rsid w:val="008449FB"/>
    <w:rsid w:val="00845234"/>
    <w:rsid w:val="00845B90"/>
    <w:rsid w:val="00846026"/>
    <w:rsid w:val="00847815"/>
    <w:rsid w:val="00850326"/>
    <w:rsid w:val="0085036D"/>
    <w:rsid w:val="00850A82"/>
    <w:rsid w:val="008516F1"/>
    <w:rsid w:val="00852091"/>
    <w:rsid w:val="00852792"/>
    <w:rsid w:val="008529EA"/>
    <w:rsid w:val="00852AF9"/>
    <w:rsid w:val="0085393A"/>
    <w:rsid w:val="00853BCE"/>
    <w:rsid w:val="0085464E"/>
    <w:rsid w:val="00854812"/>
    <w:rsid w:val="0085508C"/>
    <w:rsid w:val="00856204"/>
    <w:rsid w:val="00857719"/>
    <w:rsid w:val="00860299"/>
    <w:rsid w:val="0086085F"/>
    <w:rsid w:val="00861A66"/>
    <w:rsid w:val="00861BC9"/>
    <w:rsid w:val="00861F60"/>
    <w:rsid w:val="00862AA4"/>
    <w:rsid w:val="00862CD0"/>
    <w:rsid w:val="008637FD"/>
    <w:rsid w:val="00863808"/>
    <w:rsid w:val="00863A66"/>
    <w:rsid w:val="0086403B"/>
    <w:rsid w:val="00864A3B"/>
    <w:rsid w:val="00865B42"/>
    <w:rsid w:val="00866B3A"/>
    <w:rsid w:val="008711A8"/>
    <w:rsid w:val="0087159F"/>
    <w:rsid w:val="0087516E"/>
    <w:rsid w:val="00877CBC"/>
    <w:rsid w:val="00877D9C"/>
    <w:rsid w:val="00881F7B"/>
    <w:rsid w:val="008827BA"/>
    <w:rsid w:val="00882965"/>
    <w:rsid w:val="00882A34"/>
    <w:rsid w:val="00882DE6"/>
    <w:rsid w:val="00882EF4"/>
    <w:rsid w:val="00885344"/>
    <w:rsid w:val="008855D0"/>
    <w:rsid w:val="00885BB2"/>
    <w:rsid w:val="00885BEF"/>
    <w:rsid w:val="00885CBD"/>
    <w:rsid w:val="00886317"/>
    <w:rsid w:val="00886C46"/>
    <w:rsid w:val="00887375"/>
    <w:rsid w:val="008876F5"/>
    <w:rsid w:val="00891058"/>
    <w:rsid w:val="00891472"/>
    <w:rsid w:val="00891893"/>
    <w:rsid w:val="008921FE"/>
    <w:rsid w:val="00894804"/>
    <w:rsid w:val="00895681"/>
    <w:rsid w:val="00897584"/>
    <w:rsid w:val="008A05E6"/>
    <w:rsid w:val="008A1F05"/>
    <w:rsid w:val="008A25AF"/>
    <w:rsid w:val="008A2942"/>
    <w:rsid w:val="008A2FA3"/>
    <w:rsid w:val="008A38C3"/>
    <w:rsid w:val="008A3E85"/>
    <w:rsid w:val="008A4265"/>
    <w:rsid w:val="008A434C"/>
    <w:rsid w:val="008A6FBD"/>
    <w:rsid w:val="008A7D69"/>
    <w:rsid w:val="008B06E5"/>
    <w:rsid w:val="008B1352"/>
    <w:rsid w:val="008B3016"/>
    <w:rsid w:val="008B3641"/>
    <w:rsid w:val="008B4070"/>
    <w:rsid w:val="008B486A"/>
    <w:rsid w:val="008B48D1"/>
    <w:rsid w:val="008B4A19"/>
    <w:rsid w:val="008B4B35"/>
    <w:rsid w:val="008B4CC1"/>
    <w:rsid w:val="008B4D08"/>
    <w:rsid w:val="008B64A5"/>
    <w:rsid w:val="008B66B9"/>
    <w:rsid w:val="008C49B0"/>
    <w:rsid w:val="008C5155"/>
    <w:rsid w:val="008C6741"/>
    <w:rsid w:val="008C6A2D"/>
    <w:rsid w:val="008C6B13"/>
    <w:rsid w:val="008D147F"/>
    <w:rsid w:val="008D1A93"/>
    <w:rsid w:val="008D3066"/>
    <w:rsid w:val="008D4C0A"/>
    <w:rsid w:val="008D6549"/>
    <w:rsid w:val="008D65A3"/>
    <w:rsid w:val="008D7804"/>
    <w:rsid w:val="008E0A63"/>
    <w:rsid w:val="008E17D5"/>
    <w:rsid w:val="008E214E"/>
    <w:rsid w:val="008E215F"/>
    <w:rsid w:val="008E2B56"/>
    <w:rsid w:val="008E3105"/>
    <w:rsid w:val="008E350C"/>
    <w:rsid w:val="008E3D3D"/>
    <w:rsid w:val="008E6CF7"/>
    <w:rsid w:val="008F0406"/>
    <w:rsid w:val="008F18A6"/>
    <w:rsid w:val="008F21D7"/>
    <w:rsid w:val="008F2937"/>
    <w:rsid w:val="008F5CC9"/>
    <w:rsid w:val="008F6407"/>
    <w:rsid w:val="008F720F"/>
    <w:rsid w:val="008F770D"/>
    <w:rsid w:val="00902F74"/>
    <w:rsid w:val="009032F6"/>
    <w:rsid w:val="009034DA"/>
    <w:rsid w:val="00903BD6"/>
    <w:rsid w:val="00904932"/>
    <w:rsid w:val="00905CA9"/>
    <w:rsid w:val="00906EE5"/>
    <w:rsid w:val="0090707F"/>
    <w:rsid w:val="009072DF"/>
    <w:rsid w:val="00907672"/>
    <w:rsid w:val="009103ED"/>
    <w:rsid w:val="00910AC0"/>
    <w:rsid w:val="009123ED"/>
    <w:rsid w:val="0091349D"/>
    <w:rsid w:val="00914449"/>
    <w:rsid w:val="00914575"/>
    <w:rsid w:val="009149EA"/>
    <w:rsid w:val="00916108"/>
    <w:rsid w:val="00916561"/>
    <w:rsid w:val="0091661A"/>
    <w:rsid w:val="009216D7"/>
    <w:rsid w:val="00923AB0"/>
    <w:rsid w:val="00924553"/>
    <w:rsid w:val="00927522"/>
    <w:rsid w:val="009300C7"/>
    <w:rsid w:val="0093058F"/>
    <w:rsid w:val="009305F9"/>
    <w:rsid w:val="00931E15"/>
    <w:rsid w:val="009321E5"/>
    <w:rsid w:val="00934049"/>
    <w:rsid w:val="009342EE"/>
    <w:rsid w:val="0093587F"/>
    <w:rsid w:val="00936D0A"/>
    <w:rsid w:val="00936D9D"/>
    <w:rsid w:val="00940EE3"/>
    <w:rsid w:val="0094144B"/>
    <w:rsid w:val="00941ADC"/>
    <w:rsid w:val="00941D4E"/>
    <w:rsid w:val="00941DA0"/>
    <w:rsid w:val="00942213"/>
    <w:rsid w:val="00942D50"/>
    <w:rsid w:val="009449E6"/>
    <w:rsid w:val="00945178"/>
    <w:rsid w:val="00945822"/>
    <w:rsid w:val="009459BB"/>
    <w:rsid w:val="009466A8"/>
    <w:rsid w:val="009471F9"/>
    <w:rsid w:val="009506FA"/>
    <w:rsid w:val="009513E7"/>
    <w:rsid w:val="00951E3E"/>
    <w:rsid w:val="00952E2B"/>
    <w:rsid w:val="0095476D"/>
    <w:rsid w:val="00954D51"/>
    <w:rsid w:val="0095557E"/>
    <w:rsid w:val="00955A4F"/>
    <w:rsid w:val="00956320"/>
    <w:rsid w:val="00957058"/>
    <w:rsid w:val="00957B9B"/>
    <w:rsid w:val="00960C39"/>
    <w:rsid w:val="00961305"/>
    <w:rsid w:val="009613C2"/>
    <w:rsid w:val="0096150C"/>
    <w:rsid w:val="009619AA"/>
    <w:rsid w:val="00962345"/>
    <w:rsid w:val="00966E0A"/>
    <w:rsid w:val="00966F42"/>
    <w:rsid w:val="0097028B"/>
    <w:rsid w:val="00970B75"/>
    <w:rsid w:val="00971CBC"/>
    <w:rsid w:val="00971D95"/>
    <w:rsid w:val="00974422"/>
    <w:rsid w:val="00974AAF"/>
    <w:rsid w:val="00976205"/>
    <w:rsid w:val="00977475"/>
    <w:rsid w:val="0098038D"/>
    <w:rsid w:val="009804DB"/>
    <w:rsid w:val="00981809"/>
    <w:rsid w:val="009830DB"/>
    <w:rsid w:val="0098363F"/>
    <w:rsid w:val="009840F7"/>
    <w:rsid w:val="0098410B"/>
    <w:rsid w:val="00984A17"/>
    <w:rsid w:val="00985064"/>
    <w:rsid w:val="00986023"/>
    <w:rsid w:val="009876B6"/>
    <w:rsid w:val="00987C32"/>
    <w:rsid w:val="009903A9"/>
    <w:rsid w:val="00991878"/>
    <w:rsid w:val="00994BE4"/>
    <w:rsid w:val="00994C16"/>
    <w:rsid w:val="00995E01"/>
    <w:rsid w:val="009960E9"/>
    <w:rsid w:val="0099715A"/>
    <w:rsid w:val="00997FA9"/>
    <w:rsid w:val="009A04A6"/>
    <w:rsid w:val="009A0FBE"/>
    <w:rsid w:val="009A10AD"/>
    <w:rsid w:val="009A2C1C"/>
    <w:rsid w:val="009A3AF0"/>
    <w:rsid w:val="009A53F1"/>
    <w:rsid w:val="009A55C4"/>
    <w:rsid w:val="009A5660"/>
    <w:rsid w:val="009A59D5"/>
    <w:rsid w:val="009A6D50"/>
    <w:rsid w:val="009A7106"/>
    <w:rsid w:val="009A753D"/>
    <w:rsid w:val="009A7658"/>
    <w:rsid w:val="009A79D4"/>
    <w:rsid w:val="009A7E01"/>
    <w:rsid w:val="009B0960"/>
    <w:rsid w:val="009B1443"/>
    <w:rsid w:val="009B159E"/>
    <w:rsid w:val="009B2285"/>
    <w:rsid w:val="009B3B28"/>
    <w:rsid w:val="009B3B4C"/>
    <w:rsid w:val="009B427B"/>
    <w:rsid w:val="009B4639"/>
    <w:rsid w:val="009B67AF"/>
    <w:rsid w:val="009B6B0A"/>
    <w:rsid w:val="009B78B1"/>
    <w:rsid w:val="009B79E3"/>
    <w:rsid w:val="009B7D0C"/>
    <w:rsid w:val="009C0718"/>
    <w:rsid w:val="009C0C35"/>
    <w:rsid w:val="009C0E50"/>
    <w:rsid w:val="009C136C"/>
    <w:rsid w:val="009C1743"/>
    <w:rsid w:val="009C1A3D"/>
    <w:rsid w:val="009C1C92"/>
    <w:rsid w:val="009C3890"/>
    <w:rsid w:val="009C4428"/>
    <w:rsid w:val="009C490F"/>
    <w:rsid w:val="009C4FF7"/>
    <w:rsid w:val="009C5342"/>
    <w:rsid w:val="009C560F"/>
    <w:rsid w:val="009C5C1B"/>
    <w:rsid w:val="009C5EA6"/>
    <w:rsid w:val="009C606D"/>
    <w:rsid w:val="009C6C3D"/>
    <w:rsid w:val="009C7173"/>
    <w:rsid w:val="009D0A39"/>
    <w:rsid w:val="009D19FA"/>
    <w:rsid w:val="009D2240"/>
    <w:rsid w:val="009D2579"/>
    <w:rsid w:val="009D2E65"/>
    <w:rsid w:val="009D3A82"/>
    <w:rsid w:val="009D486E"/>
    <w:rsid w:val="009D4B39"/>
    <w:rsid w:val="009D4DD3"/>
    <w:rsid w:val="009D513F"/>
    <w:rsid w:val="009D5572"/>
    <w:rsid w:val="009D5619"/>
    <w:rsid w:val="009D5DF4"/>
    <w:rsid w:val="009D5FD3"/>
    <w:rsid w:val="009D6D10"/>
    <w:rsid w:val="009D7444"/>
    <w:rsid w:val="009D7CA8"/>
    <w:rsid w:val="009D7E7E"/>
    <w:rsid w:val="009E1924"/>
    <w:rsid w:val="009E19C6"/>
    <w:rsid w:val="009E20D6"/>
    <w:rsid w:val="009E215F"/>
    <w:rsid w:val="009E3285"/>
    <w:rsid w:val="009E398B"/>
    <w:rsid w:val="009E4285"/>
    <w:rsid w:val="009E4792"/>
    <w:rsid w:val="009E4842"/>
    <w:rsid w:val="009E51FA"/>
    <w:rsid w:val="009E61D9"/>
    <w:rsid w:val="009E63D4"/>
    <w:rsid w:val="009E69D5"/>
    <w:rsid w:val="009E7648"/>
    <w:rsid w:val="009F01D8"/>
    <w:rsid w:val="009F1B20"/>
    <w:rsid w:val="009F2260"/>
    <w:rsid w:val="009F23E2"/>
    <w:rsid w:val="009F2638"/>
    <w:rsid w:val="009F269F"/>
    <w:rsid w:val="009F271B"/>
    <w:rsid w:val="009F2EA1"/>
    <w:rsid w:val="009F30BE"/>
    <w:rsid w:val="009F3B9A"/>
    <w:rsid w:val="009F416E"/>
    <w:rsid w:val="009F5190"/>
    <w:rsid w:val="009F686E"/>
    <w:rsid w:val="009F76ED"/>
    <w:rsid w:val="009F7752"/>
    <w:rsid w:val="00A00160"/>
    <w:rsid w:val="00A00413"/>
    <w:rsid w:val="00A00C30"/>
    <w:rsid w:val="00A013A0"/>
    <w:rsid w:val="00A01BCF"/>
    <w:rsid w:val="00A01FEE"/>
    <w:rsid w:val="00A02616"/>
    <w:rsid w:val="00A02A58"/>
    <w:rsid w:val="00A02F0D"/>
    <w:rsid w:val="00A0303B"/>
    <w:rsid w:val="00A04D13"/>
    <w:rsid w:val="00A05D4C"/>
    <w:rsid w:val="00A06041"/>
    <w:rsid w:val="00A06CD6"/>
    <w:rsid w:val="00A06DFB"/>
    <w:rsid w:val="00A0705C"/>
    <w:rsid w:val="00A10873"/>
    <w:rsid w:val="00A10B4A"/>
    <w:rsid w:val="00A10DD7"/>
    <w:rsid w:val="00A117FD"/>
    <w:rsid w:val="00A1203F"/>
    <w:rsid w:val="00A133BD"/>
    <w:rsid w:val="00A13B56"/>
    <w:rsid w:val="00A13EA3"/>
    <w:rsid w:val="00A1470E"/>
    <w:rsid w:val="00A154AF"/>
    <w:rsid w:val="00A15815"/>
    <w:rsid w:val="00A16710"/>
    <w:rsid w:val="00A17BD2"/>
    <w:rsid w:val="00A204B9"/>
    <w:rsid w:val="00A20530"/>
    <w:rsid w:val="00A20A4C"/>
    <w:rsid w:val="00A21446"/>
    <w:rsid w:val="00A23922"/>
    <w:rsid w:val="00A248A7"/>
    <w:rsid w:val="00A25BAC"/>
    <w:rsid w:val="00A26669"/>
    <w:rsid w:val="00A27979"/>
    <w:rsid w:val="00A30F11"/>
    <w:rsid w:val="00A32071"/>
    <w:rsid w:val="00A33354"/>
    <w:rsid w:val="00A3446B"/>
    <w:rsid w:val="00A34AF9"/>
    <w:rsid w:val="00A34BEE"/>
    <w:rsid w:val="00A37D2B"/>
    <w:rsid w:val="00A401EF"/>
    <w:rsid w:val="00A41AC8"/>
    <w:rsid w:val="00A422FF"/>
    <w:rsid w:val="00A4273D"/>
    <w:rsid w:val="00A42784"/>
    <w:rsid w:val="00A4285C"/>
    <w:rsid w:val="00A4354D"/>
    <w:rsid w:val="00A438C8"/>
    <w:rsid w:val="00A43921"/>
    <w:rsid w:val="00A4452B"/>
    <w:rsid w:val="00A44581"/>
    <w:rsid w:val="00A4473E"/>
    <w:rsid w:val="00A44F31"/>
    <w:rsid w:val="00A461FA"/>
    <w:rsid w:val="00A47E06"/>
    <w:rsid w:val="00A52397"/>
    <w:rsid w:val="00A52408"/>
    <w:rsid w:val="00A54776"/>
    <w:rsid w:val="00A56206"/>
    <w:rsid w:val="00A56975"/>
    <w:rsid w:val="00A56C23"/>
    <w:rsid w:val="00A56E50"/>
    <w:rsid w:val="00A57BE7"/>
    <w:rsid w:val="00A57DA2"/>
    <w:rsid w:val="00A6040C"/>
    <w:rsid w:val="00A607C0"/>
    <w:rsid w:val="00A61313"/>
    <w:rsid w:val="00A61690"/>
    <w:rsid w:val="00A617DB"/>
    <w:rsid w:val="00A61F4A"/>
    <w:rsid w:val="00A62194"/>
    <w:rsid w:val="00A6246F"/>
    <w:rsid w:val="00A63028"/>
    <w:rsid w:val="00A63804"/>
    <w:rsid w:val="00A63D51"/>
    <w:rsid w:val="00A63EE3"/>
    <w:rsid w:val="00A64DCD"/>
    <w:rsid w:val="00A64DE8"/>
    <w:rsid w:val="00A64F6C"/>
    <w:rsid w:val="00A654CD"/>
    <w:rsid w:val="00A65907"/>
    <w:rsid w:val="00A65C74"/>
    <w:rsid w:val="00A6694E"/>
    <w:rsid w:val="00A66C69"/>
    <w:rsid w:val="00A66D9E"/>
    <w:rsid w:val="00A66DBD"/>
    <w:rsid w:val="00A67467"/>
    <w:rsid w:val="00A67691"/>
    <w:rsid w:val="00A67B25"/>
    <w:rsid w:val="00A70203"/>
    <w:rsid w:val="00A70498"/>
    <w:rsid w:val="00A7073F"/>
    <w:rsid w:val="00A70F95"/>
    <w:rsid w:val="00A721F9"/>
    <w:rsid w:val="00A72818"/>
    <w:rsid w:val="00A737EF"/>
    <w:rsid w:val="00A73B9D"/>
    <w:rsid w:val="00A73C75"/>
    <w:rsid w:val="00A74096"/>
    <w:rsid w:val="00A74242"/>
    <w:rsid w:val="00A7501C"/>
    <w:rsid w:val="00A7506B"/>
    <w:rsid w:val="00A75330"/>
    <w:rsid w:val="00A7533B"/>
    <w:rsid w:val="00A75709"/>
    <w:rsid w:val="00A7570C"/>
    <w:rsid w:val="00A75CED"/>
    <w:rsid w:val="00A76925"/>
    <w:rsid w:val="00A774BC"/>
    <w:rsid w:val="00A77542"/>
    <w:rsid w:val="00A7782D"/>
    <w:rsid w:val="00A77E5B"/>
    <w:rsid w:val="00A80768"/>
    <w:rsid w:val="00A80C97"/>
    <w:rsid w:val="00A815C7"/>
    <w:rsid w:val="00A82C17"/>
    <w:rsid w:val="00A83AC2"/>
    <w:rsid w:val="00A83D3F"/>
    <w:rsid w:val="00A84893"/>
    <w:rsid w:val="00A84A9D"/>
    <w:rsid w:val="00A84E8D"/>
    <w:rsid w:val="00A85773"/>
    <w:rsid w:val="00A8651B"/>
    <w:rsid w:val="00A86542"/>
    <w:rsid w:val="00A86970"/>
    <w:rsid w:val="00A86CC1"/>
    <w:rsid w:val="00A8742B"/>
    <w:rsid w:val="00A876BB"/>
    <w:rsid w:val="00A9014B"/>
    <w:rsid w:val="00A90186"/>
    <w:rsid w:val="00A913FD"/>
    <w:rsid w:val="00A915CC"/>
    <w:rsid w:val="00A93798"/>
    <w:rsid w:val="00A9438B"/>
    <w:rsid w:val="00A9499D"/>
    <w:rsid w:val="00A94B30"/>
    <w:rsid w:val="00A956B0"/>
    <w:rsid w:val="00A9577D"/>
    <w:rsid w:val="00A95FF0"/>
    <w:rsid w:val="00A9658A"/>
    <w:rsid w:val="00A965E9"/>
    <w:rsid w:val="00AA109B"/>
    <w:rsid w:val="00AA21B8"/>
    <w:rsid w:val="00AA343C"/>
    <w:rsid w:val="00AA3DEE"/>
    <w:rsid w:val="00AA3EB3"/>
    <w:rsid w:val="00AA565B"/>
    <w:rsid w:val="00AA6385"/>
    <w:rsid w:val="00AA6521"/>
    <w:rsid w:val="00AA6F2A"/>
    <w:rsid w:val="00AA6FE9"/>
    <w:rsid w:val="00AA75B6"/>
    <w:rsid w:val="00AA7A09"/>
    <w:rsid w:val="00AB1464"/>
    <w:rsid w:val="00AB1CBE"/>
    <w:rsid w:val="00AB2423"/>
    <w:rsid w:val="00AB2460"/>
    <w:rsid w:val="00AB27DF"/>
    <w:rsid w:val="00AB35E1"/>
    <w:rsid w:val="00AB39B7"/>
    <w:rsid w:val="00AB4396"/>
    <w:rsid w:val="00AB44AC"/>
    <w:rsid w:val="00AB537A"/>
    <w:rsid w:val="00AB572B"/>
    <w:rsid w:val="00AB5F68"/>
    <w:rsid w:val="00AB6237"/>
    <w:rsid w:val="00AB7C58"/>
    <w:rsid w:val="00AB7CE4"/>
    <w:rsid w:val="00AC0B78"/>
    <w:rsid w:val="00AC0BEA"/>
    <w:rsid w:val="00AC0C36"/>
    <w:rsid w:val="00AC0E18"/>
    <w:rsid w:val="00AC1261"/>
    <w:rsid w:val="00AC13FE"/>
    <w:rsid w:val="00AC14A2"/>
    <w:rsid w:val="00AC2847"/>
    <w:rsid w:val="00AC2C78"/>
    <w:rsid w:val="00AC2C91"/>
    <w:rsid w:val="00AC2E65"/>
    <w:rsid w:val="00AC3AD3"/>
    <w:rsid w:val="00AC46AB"/>
    <w:rsid w:val="00AC4701"/>
    <w:rsid w:val="00AC533B"/>
    <w:rsid w:val="00AC5B29"/>
    <w:rsid w:val="00AC5CEE"/>
    <w:rsid w:val="00AC7D65"/>
    <w:rsid w:val="00AD11CC"/>
    <w:rsid w:val="00AD129F"/>
    <w:rsid w:val="00AD23BE"/>
    <w:rsid w:val="00AD47E8"/>
    <w:rsid w:val="00AD60B7"/>
    <w:rsid w:val="00AE07FA"/>
    <w:rsid w:val="00AE13FE"/>
    <w:rsid w:val="00AE2107"/>
    <w:rsid w:val="00AE24F5"/>
    <w:rsid w:val="00AE3235"/>
    <w:rsid w:val="00AE4D9F"/>
    <w:rsid w:val="00AE6719"/>
    <w:rsid w:val="00AE7402"/>
    <w:rsid w:val="00AE794D"/>
    <w:rsid w:val="00AF0477"/>
    <w:rsid w:val="00AF1A20"/>
    <w:rsid w:val="00AF2FBD"/>
    <w:rsid w:val="00AF312E"/>
    <w:rsid w:val="00AF38D6"/>
    <w:rsid w:val="00AF399C"/>
    <w:rsid w:val="00B001CC"/>
    <w:rsid w:val="00B02335"/>
    <w:rsid w:val="00B04709"/>
    <w:rsid w:val="00B04A3B"/>
    <w:rsid w:val="00B0512C"/>
    <w:rsid w:val="00B052E9"/>
    <w:rsid w:val="00B07D7F"/>
    <w:rsid w:val="00B10298"/>
    <w:rsid w:val="00B1125F"/>
    <w:rsid w:val="00B114FE"/>
    <w:rsid w:val="00B11692"/>
    <w:rsid w:val="00B11B1D"/>
    <w:rsid w:val="00B12F1C"/>
    <w:rsid w:val="00B13292"/>
    <w:rsid w:val="00B13D97"/>
    <w:rsid w:val="00B13D99"/>
    <w:rsid w:val="00B14702"/>
    <w:rsid w:val="00B147F8"/>
    <w:rsid w:val="00B14E26"/>
    <w:rsid w:val="00B1577D"/>
    <w:rsid w:val="00B16072"/>
    <w:rsid w:val="00B165C3"/>
    <w:rsid w:val="00B16CD3"/>
    <w:rsid w:val="00B178BF"/>
    <w:rsid w:val="00B2067F"/>
    <w:rsid w:val="00B21232"/>
    <w:rsid w:val="00B212A6"/>
    <w:rsid w:val="00B22074"/>
    <w:rsid w:val="00B229E1"/>
    <w:rsid w:val="00B2362E"/>
    <w:rsid w:val="00B23BE3"/>
    <w:rsid w:val="00B244FD"/>
    <w:rsid w:val="00B24541"/>
    <w:rsid w:val="00B24726"/>
    <w:rsid w:val="00B250A9"/>
    <w:rsid w:val="00B2522B"/>
    <w:rsid w:val="00B25715"/>
    <w:rsid w:val="00B264F3"/>
    <w:rsid w:val="00B26F1B"/>
    <w:rsid w:val="00B26FC2"/>
    <w:rsid w:val="00B27479"/>
    <w:rsid w:val="00B2752B"/>
    <w:rsid w:val="00B27EC8"/>
    <w:rsid w:val="00B3210B"/>
    <w:rsid w:val="00B33155"/>
    <w:rsid w:val="00B3386A"/>
    <w:rsid w:val="00B33E68"/>
    <w:rsid w:val="00B35650"/>
    <w:rsid w:val="00B35AE6"/>
    <w:rsid w:val="00B35FCE"/>
    <w:rsid w:val="00B369BF"/>
    <w:rsid w:val="00B36DE5"/>
    <w:rsid w:val="00B402F9"/>
    <w:rsid w:val="00B40652"/>
    <w:rsid w:val="00B40DFE"/>
    <w:rsid w:val="00B4117E"/>
    <w:rsid w:val="00B4194C"/>
    <w:rsid w:val="00B41CE1"/>
    <w:rsid w:val="00B4335B"/>
    <w:rsid w:val="00B43BBB"/>
    <w:rsid w:val="00B45830"/>
    <w:rsid w:val="00B45D64"/>
    <w:rsid w:val="00B46A9F"/>
    <w:rsid w:val="00B47691"/>
    <w:rsid w:val="00B50619"/>
    <w:rsid w:val="00B5088B"/>
    <w:rsid w:val="00B5170B"/>
    <w:rsid w:val="00B51970"/>
    <w:rsid w:val="00B52419"/>
    <w:rsid w:val="00B525F4"/>
    <w:rsid w:val="00B52A00"/>
    <w:rsid w:val="00B52A94"/>
    <w:rsid w:val="00B52F84"/>
    <w:rsid w:val="00B54164"/>
    <w:rsid w:val="00B546FA"/>
    <w:rsid w:val="00B54C22"/>
    <w:rsid w:val="00B54FDB"/>
    <w:rsid w:val="00B554E5"/>
    <w:rsid w:val="00B55A13"/>
    <w:rsid w:val="00B57404"/>
    <w:rsid w:val="00B57EBC"/>
    <w:rsid w:val="00B57EDB"/>
    <w:rsid w:val="00B6045E"/>
    <w:rsid w:val="00B60C45"/>
    <w:rsid w:val="00B61C17"/>
    <w:rsid w:val="00B630BF"/>
    <w:rsid w:val="00B647ED"/>
    <w:rsid w:val="00B66A9B"/>
    <w:rsid w:val="00B6755F"/>
    <w:rsid w:val="00B70D25"/>
    <w:rsid w:val="00B7211D"/>
    <w:rsid w:val="00B72C26"/>
    <w:rsid w:val="00B73753"/>
    <w:rsid w:val="00B7408D"/>
    <w:rsid w:val="00B749C2"/>
    <w:rsid w:val="00B74D3C"/>
    <w:rsid w:val="00B75C2F"/>
    <w:rsid w:val="00B75E7E"/>
    <w:rsid w:val="00B76781"/>
    <w:rsid w:val="00B76AF3"/>
    <w:rsid w:val="00B81C9F"/>
    <w:rsid w:val="00B83701"/>
    <w:rsid w:val="00B839A6"/>
    <w:rsid w:val="00B847AB"/>
    <w:rsid w:val="00B85768"/>
    <w:rsid w:val="00B85C79"/>
    <w:rsid w:val="00B85D49"/>
    <w:rsid w:val="00B85DB6"/>
    <w:rsid w:val="00B876E0"/>
    <w:rsid w:val="00B87A22"/>
    <w:rsid w:val="00B90622"/>
    <w:rsid w:val="00B91393"/>
    <w:rsid w:val="00B916B0"/>
    <w:rsid w:val="00B91ED0"/>
    <w:rsid w:val="00B92114"/>
    <w:rsid w:val="00B93146"/>
    <w:rsid w:val="00B93817"/>
    <w:rsid w:val="00B941FC"/>
    <w:rsid w:val="00B946F4"/>
    <w:rsid w:val="00B94C16"/>
    <w:rsid w:val="00B97CF8"/>
    <w:rsid w:val="00BA0D59"/>
    <w:rsid w:val="00BA1307"/>
    <w:rsid w:val="00BA156A"/>
    <w:rsid w:val="00BA37F9"/>
    <w:rsid w:val="00BA40A2"/>
    <w:rsid w:val="00BA4C74"/>
    <w:rsid w:val="00BA5081"/>
    <w:rsid w:val="00BA5887"/>
    <w:rsid w:val="00BA5A61"/>
    <w:rsid w:val="00BA6F98"/>
    <w:rsid w:val="00BA70EF"/>
    <w:rsid w:val="00BA77E0"/>
    <w:rsid w:val="00BB00F1"/>
    <w:rsid w:val="00BB02F6"/>
    <w:rsid w:val="00BB0341"/>
    <w:rsid w:val="00BB1C4F"/>
    <w:rsid w:val="00BB2126"/>
    <w:rsid w:val="00BB232E"/>
    <w:rsid w:val="00BB28E0"/>
    <w:rsid w:val="00BB384F"/>
    <w:rsid w:val="00BB3900"/>
    <w:rsid w:val="00BB3CD9"/>
    <w:rsid w:val="00BB4913"/>
    <w:rsid w:val="00BB51D2"/>
    <w:rsid w:val="00BB5726"/>
    <w:rsid w:val="00BB5DE7"/>
    <w:rsid w:val="00BB72E4"/>
    <w:rsid w:val="00BB77A9"/>
    <w:rsid w:val="00BC11D2"/>
    <w:rsid w:val="00BC1484"/>
    <w:rsid w:val="00BC20A6"/>
    <w:rsid w:val="00BC3038"/>
    <w:rsid w:val="00BC3D91"/>
    <w:rsid w:val="00BC3FC9"/>
    <w:rsid w:val="00BC46A2"/>
    <w:rsid w:val="00BC482E"/>
    <w:rsid w:val="00BC5408"/>
    <w:rsid w:val="00BC56EF"/>
    <w:rsid w:val="00BC5A7F"/>
    <w:rsid w:val="00BC5B42"/>
    <w:rsid w:val="00BC6022"/>
    <w:rsid w:val="00BC736E"/>
    <w:rsid w:val="00BD0A81"/>
    <w:rsid w:val="00BD10F9"/>
    <w:rsid w:val="00BD14D4"/>
    <w:rsid w:val="00BD1D31"/>
    <w:rsid w:val="00BD214F"/>
    <w:rsid w:val="00BD219F"/>
    <w:rsid w:val="00BD3297"/>
    <w:rsid w:val="00BD536C"/>
    <w:rsid w:val="00BD6DEB"/>
    <w:rsid w:val="00BD714E"/>
    <w:rsid w:val="00BD79A0"/>
    <w:rsid w:val="00BD7B65"/>
    <w:rsid w:val="00BD7DA4"/>
    <w:rsid w:val="00BD7F6D"/>
    <w:rsid w:val="00BD7FA2"/>
    <w:rsid w:val="00BE231B"/>
    <w:rsid w:val="00BE265D"/>
    <w:rsid w:val="00BE2813"/>
    <w:rsid w:val="00BE2DC6"/>
    <w:rsid w:val="00BE473A"/>
    <w:rsid w:val="00BE4C6C"/>
    <w:rsid w:val="00BE4D06"/>
    <w:rsid w:val="00BE542C"/>
    <w:rsid w:val="00BE5887"/>
    <w:rsid w:val="00BE67F2"/>
    <w:rsid w:val="00BE6E4D"/>
    <w:rsid w:val="00BE71CD"/>
    <w:rsid w:val="00BE7A98"/>
    <w:rsid w:val="00BF04F9"/>
    <w:rsid w:val="00BF0E25"/>
    <w:rsid w:val="00BF1662"/>
    <w:rsid w:val="00BF2642"/>
    <w:rsid w:val="00BF28E0"/>
    <w:rsid w:val="00BF4840"/>
    <w:rsid w:val="00BF4BBA"/>
    <w:rsid w:val="00BF4FAC"/>
    <w:rsid w:val="00BF52FF"/>
    <w:rsid w:val="00BF5AB9"/>
    <w:rsid w:val="00BF5F17"/>
    <w:rsid w:val="00BF6E63"/>
    <w:rsid w:val="00BF780B"/>
    <w:rsid w:val="00C00FDE"/>
    <w:rsid w:val="00C01164"/>
    <w:rsid w:val="00C0199A"/>
    <w:rsid w:val="00C020DE"/>
    <w:rsid w:val="00C0296D"/>
    <w:rsid w:val="00C02DA9"/>
    <w:rsid w:val="00C03021"/>
    <w:rsid w:val="00C03B35"/>
    <w:rsid w:val="00C04946"/>
    <w:rsid w:val="00C06C5E"/>
    <w:rsid w:val="00C07428"/>
    <w:rsid w:val="00C07F5E"/>
    <w:rsid w:val="00C10723"/>
    <w:rsid w:val="00C13146"/>
    <w:rsid w:val="00C1442A"/>
    <w:rsid w:val="00C15E99"/>
    <w:rsid w:val="00C17081"/>
    <w:rsid w:val="00C17626"/>
    <w:rsid w:val="00C178B0"/>
    <w:rsid w:val="00C17D61"/>
    <w:rsid w:val="00C20E8F"/>
    <w:rsid w:val="00C22358"/>
    <w:rsid w:val="00C23E47"/>
    <w:rsid w:val="00C242DA"/>
    <w:rsid w:val="00C25658"/>
    <w:rsid w:val="00C26BF8"/>
    <w:rsid w:val="00C273F9"/>
    <w:rsid w:val="00C27A03"/>
    <w:rsid w:val="00C27BEE"/>
    <w:rsid w:val="00C30274"/>
    <w:rsid w:val="00C30288"/>
    <w:rsid w:val="00C30B23"/>
    <w:rsid w:val="00C3193B"/>
    <w:rsid w:val="00C326EC"/>
    <w:rsid w:val="00C32EC5"/>
    <w:rsid w:val="00C331C1"/>
    <w:rsid w:val="00C33B07"/>
    <w:rsid w:val="00C33DFB"/>
    <w:rsid w:val="00C341BD"/>
    <w:rsid w:val="00C34D36"/>
    <w:rsid w:val="00C35398"/>
    <w:rsid w:val="00C35B85"/>
    <w:rsid w:val="00C35EDF"/>
    <w:rsid w:val="00C3650F"/>
    <w:rsid w:val="00C36DB9"/>
    <w:rsid w:val="00C36E3F"/>
    <w:rsid w:val="00C37027"/>
    <w:rsid w:val="00C37462"/>
    <w:rsid w:val="00C37EC8"/>
    <w:rsid w:val="00C4105E"/>
    <w:rsid w:val="00C4198F"/>
    <w:rsid w:val="00C42ADF"/>
    <w:rsid w:val="00C42E04"/>
    <w:rsid w:val="00C43390"/>
    <w:rsid w:val="00C444F4"/>
    <w:rsid w:val="00C4562D"/>
    <w:rsid w:val="00C45676"/>
    <w:rsid w:val="00C46425"/>
    <w:rsid w:val="00C4668B"/>
    <w:rsid w:val="00C47813"/>
    <w:rsid w:val="00C50169"/>
    <w:rsid w:val="00C512B2"/>
    <w:rsid w:val="00C527F7"/>
    <w:rsid w:val="00C52A12"/>
    <w:rsid w:val="00C52D91"/>
    <w:rsid w:val="00C539DF"/>
    <w:rsid w:val="00C54AE0"/>
    <w:rsid w:val="00C54E76"/>
    <w:rsid w:val="00C54F67"/>
    <w:rsid w:val="00C55473"/>
    <w:rsid w:val="00C55B6C"/>
    <w:rsid w:val="00C5605E"/>
    <w:rsid w:val="00C560AD"/>
    <w:rsid w:val="00C56981"/>
    <w:rsid w:val="00C57CBC"/>
    <w:rsid w:val="00C57DAF"/>
    <w:rsid w:val="00C6034A"/>
    <w:rsid w:val="00C60591"/>
    <w:rsid w:val="00C60D35"/>
    <w:rsid w:val="00C61F65"/>
    <w:rsid w:val="00C62134"/>
    <w:rsid w:val="00C6274B"/>
    <w:rsid w:val="00C62C47"/>
    <w:rsid w:val="00C6301C"/>
    <w:rsid w:val="00C632D4"/>
    <w:rsid w:val="00C64566"/>
    <w:rsid w:val="00C64A90"/>
    <w:rsid w:val="00C64E2E"/>
    <w:rsid w:val="00C66406"/>
    <w:rsid w:val="00C66AAA"/>
    <w:rsid w:val="00C67A07"/>
    <w:rsid w:val="00C7010B"/>
    <w:rsid w:val="00C70D43"/>
    <w:rsid w:val="00C71B29"/>
    <w:rsid w:val="00C71EDB"/>
    <w:rsid w:val="00C732F1"/>
    <w:rsid w:val="00C742A9"/>
    <w:rsid w:val="00C76239"/>
    <w:rsid w:val="00C762F0"/>
    <w:rsid w:val="00C762F4"/>
    <w:rsid w:val="00C76529"/>
    <w:rsid w:val="00C76689"/>
    <w:rsid w:val="00C80262"/>
    <w:rsid w:val="00C807C7"/>
    <w:rsid w:val="00C80DC6"/>
    <w:rsid w:val="00C83A2A"/>
    <w:rsid w:val="00C840FF"/>
    <w:rsid w:val="00C8430E"/>
    <w:rsid w:val="00C8445B"/>
    <w:rsid w:val="00C84C25"/>
    <w:rsid w:val="00C84C5E"/>
    <w:rsid w:val="00C85B11"/>
    <w:rsid w:val="00C85D31"/>
    <w:rsid w:val="00C86F8C"/>
    <w:rsid w:val="00C874BD"/>
    <w:rsid w:val="00C902F8"/>
    <w:rsid w:val="00C90666"/>
    <w:rsid w:val="00C90720"/>
    <w:rsid w:val="00C90766"/>
    <w:rsid w:val="00C911A7"/>
    <w:rsid w:val="00C91DDE"/>
    <w:rsid w:val="00C91EF3"/>
    <w:rsid w:val="00C92964"/>
    <w:rsid w:val="00C92CC8"/>
    <w:rsid w:val="00C93C20"/>
    <w:rsid w:val="00C95188"/>
    <w:rsid w:val="00C95BB8"/>
    <w:rsid w:val="00C96655"/>
    <w:rsid w:val="00C9667B"/>
    <w:rsid w:val="00C975B5"/>
    <w:rsid w:val="00C97A14"/>
    <w:rsid w:val="00CA14A0"/>
    <w:rsid w:val="00CA1533"/>
    <w:rsid w:val="00CA17E5"/>
    <w:rsid w:val="00CA19DA"/>
    <w:rsid w:val="00CA2141"/>
    <w:rsid w:val="00CA2B96"/>
    <w:rsid w:val="00CA338A"/>
    <w:rsid w:val="00CA41DC"/>
    <w:rsid w:val="00CA4DED"/>
    <w:rsid w:val="00CA532A"/>
    <w:rsid w:val="00CA575F"/>
    <w:rsid w:val="00CA6D65"/>
    <w:rsid w:val="00CA6E82"/>
    <w:rsid w:val="00CB0017"/>
    <w:rsid w:val="00CB035C"/>
    <w:rsid w:val="00CB0A57"/>
    <w:rsid w:val="00CB0B2C"/>
    <w:rsid w:val="00CB0C49"/>
    <w:rsid w:val="00CB1601"/>
    <w:rsid w:val="00CB177A"/>
    <w:rsid w:val="00CB21F2"/>
    <w:rsid w:val="00CB2604"/>
    <w:rsid w:val="00CB3CFC"/>
    <w:rsid w:val="00CB556E"/>
    <w:rsid w:val="00CB6109"/>
    <w:rsid w:val="00CB761A"/>
    <w:rsid w:val="00CB7D34"/>
    <w:rsid w:val="00CC0250"/>
    <w:rsid w:val="00CC0A66"/>
    <w:rsid w:val="00CC11D5"/>
    <w:rsid w:val="00CC2F1C"/>
    <w:rsid w:val="00CC5BA0"/>
    <w:rsid w:val="00CC6137"/>
    <w:rsid w:val="00CC6447"/>
    <w:rsid w:val="00CC6E59"/>
    <w:rsid w:val="00CD1D61"/>
    <w:rsid w:val="00CD2B8A"/>
    <w:rsid w:val="00CD2C4A"/>
    <w:rsid w:val="00CD3303"/>
    <w:rsid w:val="00CD3C73"/>
    <w:rsid w:val="00CD410D"/>
    <w:rsid w:val="00CD42AD"/>
    <w:rsid w:val="00CD4F7E"/>
    <w:rsid w:val="00CD500A"/>
    <w:rsid w:val="00CD51AE"/>
    <w:rsid w:val="00CD5834"/>
    <w:rsid w:val="00CD6223"/>
    <w:rsid w:val="00CD6233"/>
    <w:rsid w:val="00CD75CF"/>
    <w:rsid w:val="00CD7EEA"/>
    <w:rsid w:val="00CE240F"/>
    <w:rsid w:val="00CE26F3"/>
    <w:rsid w:val="00CE271E"/>
    <w:rsid w:val="00CE2730"/>
    <w:rsid w:val="00CE28CA"/>
    <w:rsid w:val="00CE2981"/>
    <w:rsid w:val="00CE2B0B"/>
    <w:rsid w:val="00CE2EF9"/>
    <w:rsid w:val="00CE37E4"/>
    <w:rsid w:val="00CE4855"/>
    <w:rsid w:val="00CE4A49"/>
    <w:rsid w:val="00CE4BD3"/>
    <w:rsid w:val="00CE5C06"/>
    <w:rsid w:val="00CE6FF1"/>
    <w:rsid w:val="00CE7C89"/>
    <w:rsid w:val="00CF0096"/>
    <w:rsid w:val="00CF09F6"/>
    <w:rsid w:val="00CF0B4D"/>
    <w:rsid w:val="00CF17F0"/>
    <w:rsid w:val="00CF1B0A"/>
    <w:rsid w:val="00CF2617"/>
    <w:rsid w:val="00CF273F"/>
    <w:rsid w:val="00CF2B24"/>
    <w:rsid w:val="00CF30B2"/>
    <w:rsid w:val="00CF495E"/>
    <w:rsid w:val="00CF4B4C"/>
    <w:rsid w:val="00CF5591"/>
    <w:rsid w:val="00CF5F83"/>
    <w:rsid w:val="00CF659E"/>
    <w:rsid w:val="00CF6EBF"/>
    <w:rsid w:val="00CF723C"/>
    <w:rsid w:val="00CF7BA9"/>
    <w:rsid w:val="00D003F4"/>
    <w:rsid w:val="00D004D3"/>
    <w:rsid w:val="00D01A37"/>
    <w:rsid w:val="00D01FA5"/>
    <w:rsid w:val="00D02825"/>
    <w:rsid w:val="00D03063"/>
    <w:rsid w:val="00D033D9"/>
    <w:rsid w:val="00D04D06"/>
    <w:rsid w:val="00D04DC9"/>
    <w:rsid w:val="00D06EB4"/>
    <w:rsid w:val="00D07D02"/>
    <w:rsid w:val="00D102B4"/>
    <w:rsid w:val="00D127AD"/>
    <w:rsid w:val="00D14DA1"/>
    <w:rsid w:val="00D15158"/>
    <w:rsid w:val="00D157CE"/>
    <w:rsid w:val="00D15B65"/>
    <w:rsid w:val="00D15E7E"/>
    <w:rsid w:val="00D1607F"/>
    <w:rsid w:val="00D164DE"/>
    <w:rsid w:val="00D201DF"/>
    <w:rsid w:val="00D2125E"/>
    <w:rsid w:val="00D2215F"/>
    <w:rsid w:val="00D227C3"/>
    <w:rsid w:val="00D2330D"/>
    <w:rsid w:val="00D24F07"/>
    <w:rsid w:val="00D26B22"/>
    <w:rsid w:val="00D272B2"/>
    <w:rsid w:val="00D279F4"/>
    <w:rsid w:val="00D31581"/>
    <w:rsid w:val="00D31A0A"/>
    <w:rsid w:val="00D31E06"/>
    <w:rsid w:val="00D32068"/>
    <w:rsid w:val="00D3223C"/>
    <w:rsid w:val="00D33134"/>
    <w:rsid w:val="00D33A95"/>
    <w:rsid w:val="00D35B46"/>
    <w:rsid w:val="00D35B97"/>
    <w:rsid w:val="00D36209"/>
    <w:rsid w:val="00D36356"/>
    <w:rsid w:val="00D363F3"/>
    <w:rsid w:val="00D4045B"/>
    <w:rsid w:val="00D418B9"/>
    <w:rsid w:val="00D426B4"/>
    <w:rsid w:val="00D436BD"/>
    <w:rsid w:val="00D44454"/>
    <w:rsid w:val="00D448C1"/>
    <w:rsid w:val="00D4594C"/>
    <w:rsid w:val="00D45C48"/>
    <w:rsid w:val="00D45D74"/>
    <w:rsid w:val="00D46A68"/>
    <w:rsid w:val="00D46BDC"/>
    <w:rsid w:val="00D4735F"/>
    <w:rsid w:val="00D51EE6"/>
    <w:rsid w:val="00D5324B"/>
    <w:rsid w:val="00D53694"/>
    <w:rsid w:val="00D53B0C"/>
    <w:rsid w:val="00D5480F"/>
    <w:rsid w:val="00D54B20"/>
    <w:rsid w:val="00D554CF"/>
    <w:rsid w:val="00D5573A"/>
    <w:rsid w:val="00D56981"/>
    <w:rsid w:val="00D5701E"/>
    <w:rsid w:val="00D57A8F"/>
    <w:rsid w:val="00D6027E"/>
    <w:rsid w:val="00D6031C"/>
    <w:rsid w:val="00D6052C"/>
    <w:rsid w:val="00D6168E"/>
    <w:rsid w:val="00D61D99"/>
    <w:rsid w:val="00D61E25"/>
    <w:rsid w:val="00D61E54"/>
    <w:rsid w:val="00D62F58"/>
    <w:rsid w:val="00D631F2"/>
    <w:rsid w:val="00D63D9C"/>
    <w:rsid w:val="00D6429F"/>
    <w:rsid w:val="00D646BA"/>
    <w:rsid w:val="00D647C3"/>
    <w:rsid w:val="00D65216"/>
    <w:rsid w:val="00D65F80"/>
    <w:rsid w:val="00D6727D"/>
    <w:rsid w:val="00D675FB"/>
    <w:rsid w:val="00D67F5D"/>
    <w:rsid w:val="00D7141C"/>
    <w:rsid w:val="00D72D45"/>
    <w:rsid w:val="00D744C8"/>
    <w:rsid w:val="00D7600D"/>
    <w:rsid w:val="00D767D9"/>
    <w:rsid w:val="00D77459"/>
    <w:rsid w:val="00D776BC"/>
    <w:rsid w:val="00D80CB7"/>
    <w:rsid w:val="00D81236"/>
    <w:rsid w:val="00D82BD0"/>
    <w:rsid w:val="00D838A1"/>
    <w:rsid w:val="00D85D24"/>
    <w:rsid w:val="00D867AF"/>
    <w:rsid w:val="00D870F8"/>
    <w:rsid w:val="00D87520"/>
    <w:rsid w:val="00D87B0C"/>
    <w:rsid w:val="00D91282"/>
    <w:rsid w:val="00D93F28"/>
    <w:rsid w:val="00D94DF2"/>
    <w:rsid w:val="00D9584B"/>
    <w:rsid w:val="00D95A8C"/>
    <w:rsid w:val="00D97E32"/>
    <w:rsid w:val="00DA0D60"/>
    <w:rsid w:val="00DA1055"/>
    <w:rsid w:val="00DA2A4A"/>
    <w:rsid w:val="00DA2FCC"/>
    <w:rsid w:val="00DA388A"/>
    <w:rsid w:val="00DA3AD8"/>
    <w:rsid w:val="00DA470C"/>
    <w:rsid w:val="00DA5161"/>
    <w:rsid w:val="00DA7BD3"/>
    <w:rsid w:val="00DB0321"/>
    <w:rsid w:val="00DB15B4"/>
    <w:rsid w:val="00DB1A31"/>
    <w:rsid w:val="00DB1E92"/>
    <w:rsid w:val="00DB22E1"/>
    <w:rsid w:val="00DB33B4"/>
    <w:rsid w:val="00DB38C6"/>
    <w:rsid w:val="00DB5056"/>
    <w:rsid w:val="00DB5F6D"/>
    <w:rsid w:val="00DB6472"/>
    <w:rsid w:val="00DB6DD2"/>
    <w:rsid w:val="00DC0D06"/>
    <w:rsid w:val="00DC121E"/>
    <w:rsid w:val="00DC140D"/>
    <w:rsid w:val="00DC1FBB"/>
    <w:rsid w:val="00DC22F5"/>
    <w:rsid w:val="00DC25FD"/>
    <w:rsid w:val="00DC27A5"/>
    <w:rsid w:val="00DC2946"/>
    <w:rsid w:val="00DC390C"/>
    <w:rsid w:val="00DC59B3"/>
    <w:rsid w:val="00DC61BC"/>
    <w:rsid w:val="00DC7538"/>
    <w:rsid w:val="00DC7AC3"/>
    <w:rsid w:val="00DD0D8F"/>
    <w:rsid w:val="00DD1A11"/>
    <w:rsid w:val="00DD5364"/>
    <w:rsid w:val="00DD56E9"/>
    <w:rsid w:val="00DD5B9E"/>
    <w:rsid w:val="00DD70FB"/>
    <w:rsid w:val="00DE0391"/>
    <w:rsid w:val="00DE1415"/>
    <w:rsid w:val="00DE2A47"/>
    <w:rsid w:val="00DE3785"/>
    <w:rsid w:val="00DE3FBC"/>
    <w:rsid w:val="00DE5C1C"/>
    <w:rsid w:val="00DE6098"/>
    <w:rsid w:val="00DE7058"/>
    <w:rsid w:val="00DE7D43"/>
    <w:rsid w:val="00DF0A11"/>
    <w:rsid w:val="00DF14AC"/>
    <w:rsid w:val="00DF2479"/>
    <w:rsid w:val="00DF2508"/>
    <w:rsid w:val="00DF327C"/>
    <w:rsid w:val="00DF44C4"/>
    <w:rsid w:val="00DF4593"/>
    <w:rsid w:val="00DF47AC"/>
    <w:rsid w:val="00DF5C27"/>
    <w:rsid w:val="00DF5F78"/>
    <w:rsid w:val="00DF6042"/>
    <w:rsid w:val="00DF60C5"/>
    <w:rsid w:val="00DF62F5"/>
    <w:rsid w:val="00DF660A"/>
    <w:rsid w:val="00DF69DA"/>
    <w:rsid w:val="00DF74F3"/>
    <w:rsid w:val="00DF7D9B"/>
    <w:rsid w:val="00DF7EDB"/>
    <w:rsid w:val="00E015D5"/>
    <w:rsid w:val="00E018F4"/>
    <w:rsid w:val="00E01A33"/>
    <w:rsid w:val="00E020DF"/>
    <w:rsid w:val="00E0306C"/>
    <w:rsid w:val="00E030C8"/>
    <w:rsid w:val="00E04DA1"/>
    <w:rsid w:val="00E073D6"/>
    <w:rsid w:val="00E07FF3"/>
    <w:rsid w:val="00E101EE"/>
    <w:rsid w:val="00E11C18"/>
    <w:rsid w:val="00E11DF9"/>
    <w:rsid w:val="00E14830"/>
    <w:rsid w:val="00E14D65"/>
    <w:rsid w:val="00E14FA7"/>
    <w:rsid w:val="00E16FFA"/>
    <w:rsid w:val="00E173BE"/>
    <w:rsid w:val="00E20BD1"/>
    <w:rsid w:val="00E20FBD"/>
    <w:rsid w:val="00E219B4"/>
    <w:rsid w:val="00E22495"/>
    <w:rsid w:val="00E23281"/>
    <w:rsid w:val="00E235CE"/>
    <w:rsid w:val="00E23FFD"/>
    <w:rsid w:val="00E24522"/>
    <w:rsid w:val="00E24C19"/>
    <w:rsid w:val="00E24DD1"/>
    <w:rsid w:val="00E25535"/>
    <w:rsid w:val="00E26678"/>
    <w:rsid w:val="00E26F5B"/>
    <w:rsid w:val="00E27415"/>
    <w:rsid w:val="00E27859"/>
    <w:rsid w:val="00E27A63"/>
    <w:rsid w:val="00E30222"/>
    <w:rsid w:val="00E30DB2"/>
    <w:rsid w:val="00E3186F"/>
    <w:rsid w:val="00E32173"/>
    <w:rsid w:val="00E324A2"/>
    <w:rsid w:val="00E344C5"/>
    <w:rsid w:val="00E34715"/>
    <w:rsid w:val="00E36FCC"/>
    <w:rsid w:val="00E3753F"/>
    <w:rsid w:val="00E376C4"/>
    <w:rsid w:val="00E41FEC"/>
    <w:rsid w:val="00E42265"/>
    <w:rsid w:val="00E4254F"/>
    <w:rsid w:val="00E43478"/>
    <w:rsid w:val="00E4354C"/>
    <w:rsid w:val="00E43B17"/>
    <w:rsid w:val="00E43DB4"/>
    <w:rsid w:val="00E446B3"/>
    <w:rsid w:val="00E450B3"/>
    <w:rsid w:val="00E45B65"/>
    <w:rsid w:val="00E45E53"/>
    <w:rsid w:val="00E4756B"/>
    <w:rsid w:val="00E507BE"/>
    <w:rsid w:val="00E51719"/>
    <w:rsid w:val="00E51957"/>
    <w:rsid w:val="00E51A6F"/>
    <w:rsid w:val="00E51DE1"/>
    <w:rsid w:val="00E52829"/>
    <w:rsid w:val="00E5342D"/>
    <w:rsid w:val="00E53DDF"/>
    <w:rsid w:val="00E5487B"/>
    <w:rsid w:val="00E55C8E"/>
    <w:rsid w:val="00E55E48"/>
    <w:rsid w:val="00E5684C"/>
    <w:rsid w:val="00E57188"/>
    <w:rsid w:val="00E57759"/>
    <w:rsid w:val="00E57847"/>
    <w:rsid w:val="00E57933"/>
    <w:rsid w:val="00E579F0"/>
    <w:rsid w:val="00E6105E"/>
    <w:rsid w:val="00E6145C"/>
    <w:rsid w:val="00E61CC8"/>
    <w:rsid w:val="00E61CFE"/>
    <w:rsid w:val="00E61F84"/>
    <w:rsid w:val="00E620D8"/>
    <w:rsid w:val="00E621BE"/>
    <w:rsid w:val="00E6222B"/>
    <w:rsid w:val="00E62794"/>
    <w:rsid w:val="00E649B5"/>
    <w:rsid w:val="00E64E88"/>
    <w:rsid w:val="00E64F0C"/>
    <w:rsid w:val="00E64F5E"/>
    <w:rsid w:val="00E65100"/>
    <w:rsid w:val="00E65F03"/>
    <w:rsid w:val="00E66997"/>
    <w:rsid w:val="00E6708B"/>
    <w:rsid w:val="00E70467"/>
    <w:rsid w:val="00E71A55"/>
    <w:rsid w:val="00E73099"/>
    <w:rsid w:val="00E73C11"/>
    <w:rsid w:val="00E73DE8"/>
    <w:rsid w:val="00E741C3"/>
    <w:rsid w:val="00E74C71"/>
    <w:rsid w:val="00E7691F"/>
    <w:rsid w:val="00E77138"/>
    <w:rsid w:val="00E7727F"/>
    <w:rsid w:val="00E80876"/>
    <w:rsid w:val="00E80FA3"/>
    <w:rsid w:val="00E82253"/>
    <w:rsid w:val="00E82EE4"/>
    <w:rsid w:val="00E835A6"/>
    <w:rsid w:val="00E84D53"/>
    <w:rsid w:val="00E8515A"/>
    <w:rsid w:val="00E858D9"/>
    <w:rsid w:val="00E86E91"/>
    <w:rsid w:val="00E874A4"/>
    <w:rsid w:val="00E9040A"/>
    <w:rsid w:val="00E91C49"/>
    <w:rsid w:val="00E92972"/>
    <w:rsid w:val="00E92A2F"/>
    <w:rsid w:val="00E934EC"/>
    <w:rsid w:val="00E95A7D"/>
    <w:rsid w:val="00EA0264"/>
    <w:rsid w:val="00EA0804"/>
    <w:rsid w:val="00EA083D"/>
    <w:rsid w:val="00EA0BB2"/>
    <w:rsid w:val="00EA0D3C"/>
    <w:rsid w:val="00EA1091"/>
    <w:rsid w:val="00EA1B07"/>
    <w:rsid w:val="00EA34F1"/>
    <w:rsid w:val="00EA3EC7"/>
    <w:rsid w:val="00EA3ED5"/>
    <w:rsid w:val="00EA43AD"/>
    <w:rsid w:val="00EA4AA9"/>
    <w:rsid w:val="00EA4BD7"/>
    <w:rsid w:val="00EA5C25"/>
    <w:rsid w:val="00EA60EF"/>
    <w:rsid w:val="00EA6219"/>
    <w:rsid w:val="00EA6516"/>
    <w:rsid w:val="00EA7FC8"/>
    <w:rsid w:val="00EB082F"/>
    <w:rsid w:val="00EB1EA1"/>
    <w:rsid w:val="00EB2AE0"/>
    <w:rsid w:val="00EB3CCF"/>
    <w:rsid w:val="00EB47AA"/>
    <w:rsid w:val="00EB49C2"/>
    <w:rsid w:val="00EB4D74"/>
    <w:rsid w:val="00EB500F"/>
    <w:rsid w:val="00EB5023"/>
    <w:rsid w:val="00EB692E"/>
    <w:rsid w:val="00EC08A4"/>
    <w:rsid w:val="00EC0913"/>
    <w:rsid w:val="00EC10A7"/>
    <w:rsid w:val="00EC26DC"/>
    <w:rsid w:val="00EC36EB"/>
    <w:rsid w:val="00EC3CCD"/>
    <w:rsid w:val="00EC3CE8"/>
    <w:rsid w:val="00EC4D14"/>
    <w:rsid w:val="00EC4F9B"/>
    <w:rsid w:val="00EC5886"/>
    <w:rsid w:val="00EC5D93"/>
    <w:rsid w:val="00EC5F00"/>
    <w:rsid w:val="00EC61F1"/>
    <w:rsid w:val="00EC6B0C"/>
    <w:rsid w:val="00EC6EA0"/>
    <w:rsid w:val="00EC7274"/>
    <w:rsid w:val="00ED0164"/>
    <w:rsid w:val="00ED0657"/>
    <w:rsid w:val="00ED0EE3"/>
    <w:rsid w:val="00ED1AE6"/>
    <w:rsid w:val="00ED1BA0"/>
    <w:rsid w:val="00ED2793"/>
    <w:rsid w:val="00ED50A0"/>
    <w:rsid w:val="00EE02C5"/>
    <w:rsid w:val="00EE0564"/>
    <w:rsid w:val="00EE3571"/>
    <w:rsid w:val="00EE3EFE"/>
    <w:rsid w:val="00EE3F36"/>
    <w:rsid w:val="00EE5731"/>
    <w:rsid w:val="00EE6D7F"/>
    <w:rsid w:val="00EF0E87"/>
    <w:rsid w:val="00EF2E38"/>
    <w:rsid w:val="00EF388C"/>
    <w:rsid w:val="00EF3CD8"/>
    <w:rsid w:val="00EF5463"/>
    <w:rsid w:val="00EF5B43"/>
    <w:rsid w:val="00EF5BCA"/>
    <w:rsid w:val="00EF5DA8"/>
    <w:rsid w:val="00EF5DCF"/>
    <w:rsid w:val="00EF6430"/>
    <w:rsid w:val="00EF647A"/>
    <w:rsid w:val="00EF6AA8"/>
    <w:rsid w:val="00EF7430"/>
    <w:rsid w:val="00EF7803"/>
    <w:rsid w:val="00F01750"/>
    <w:rsid w:val="00F01805"/>
    <w:rsid w:val="00F0367F"/>
    <w:rsid w:val="00F03CF4"/>
    <w:rsid w:val="00F051D0"/>
    <w:rsid w:val="00F05397"/>
    <w:rsid w:val="00F059CC"/>
    <w:rsid w:val="00F05FF2"/>
    <w:rsid w:val="00F0632B"/>
    <w:rsid w:val="00F069BD"/>
    <w:rsid w:val="00F071BF"/>
    <w:rsid w:val="00F07970"/>
    <w:rsid w:val="00F10ED1"/>
    <w:rsid w:val="00F1155F"/>
    <w:rsid w:val="00F12C93"/>
    <w:rsid w:val="00F13247"/>
    <w:rsid w:val="00F139F5"/>
    <w:rsid w:val="00F15587"/>
    <w:rsid w:val="00F16357"/>
    <w:rsid w:val="00F16384"/>
    <w:rsid w:val="00F1769A"/>
    <w:rsid w:val="00F2030D"/>
    <w:rsid w:val="00F20E94"/>
    <w:rsid w:val="00F20E9D"/>
    <w:rsid w:val="00F20EA9"/>
    <w:rsid w:val="00F21010"/>
    <w:rsid w:val="00F21354"/>
    <w:rsid w:val="00F22841"/>
    <w:rsid w:val="00F23819"/>
    <w:rsid w:val="00F24348"/>
    <w:rsid w:val="00F25165"/>
    <w:rsid w:val="00F25347"/>
    <w:rsid w:val="00F256E8"/>
    <w:rsid w:val="00F275D5"/>
    <w:rsid w:val="00F27C48"/>
    <w:rsid w:val="00F27FEF"/>
    <w:rsid w:val="00F33116"/>
    <w:rsid w:val="00F335E4"/>
    <w:rsid w:val="00F346DB"/>
    <w:rsid w:val="00F350CD"/>
    <w:rsid w:val="00F352FA"/>
    <w:rsid w:val="00F35995"/>
    <w:rsid w:val="00F36D96"/>
    <w:rsid w:val="00F37064"/>
    <w:rsid w:val="00F37423"/>
    <w:rsid w:val="00F37521"/>
    <w:rsid w:val="00F3787C"/>
    <w:rsid w:val="00F3793F"/>
    <w:rsid w:val="00F37DF1"/>
    <w:rsid w:val="00F40360"/>
    <w:rsid w:val="00F4065C"/>
    <w:rsid w:val="00F409E4"/>
    <w:rsid w:val="00F415DB"/>
    <w:rsid w:val="00F41CB2"/>
    <w:rsid w:val="00F41CCC"/>
    <w:rsid w:val="00F42374"/>
    <w:rsid w:val="00F427DD"/>
    <w:rsid w:val="00F42E7B"/>
    <w:rsid w:val="00F44001"/>
    <w:rsid w:val="00F4545F"/>
    <w:rsid w:val="00F4592E"/>
    <w:rsid w:val="00F4700B"/>
    <w:rsid w:val="00F475AB"/>
    <w:rsid w:val="00F47726"/>
    <w:rsid w:val="00F50070"/>
    <w:rsid w:val="00F5084B"/>
    <w:rsid w:val="00F511EA"/>
    <w:rsid w:val="00F51A92"/>
    <w:rsid w:val="00F52180"/>
    <w:rsid w:val="00F5246F"/>
    <w:rsid w:val="00F532BC"/>
    <w:rsid w:val="00F550CA"/>
    <w:rsid w:val="00F55E70"/>
    <w:rsid w:val="00F5611D"/>
    <w:rsid w:val="00F566F2"/>
    <w:rsid w:val="00F5670F"/>
    <w:rsid w:val="00F57421"/>
    <w:rsid w:val="00F6098E"/>
    <w:rsid w:val="00F61058"/>
    <w:rsid w:val="00F61A89"/>
    <w:rsid w:val="00F620F0"/>
    <w:rsid w:val="00F621A0"/>
    <w:rsid w:val="00F6260B"/>
    <w:rsid w:val="00F628C7"/>
    <w:rsid w:val="00F634D1"/>
    <w:rsid w:val="00F6410B"/>
    <w:rsid w:val="00F648EC"/>
    <w:rsid w:val="00F649BA"/>
    <w:rsid w:val="00F65364"/>
    <w:rsid w:val="00F673C7"/>
    <w:rsid w:val="00F700E7"/>
    <w:rsid w:val="00F70287"/>
    <w:rsid w:val="00F72083"/>
    <w:rsid w:val="00F7242C"/>
    <w:rsid w:val="00F728C5"/>
    <w:rsid w:val="00F732AA"/>
    <w:rsid w:val="00F7378E"/>
    <w:rsid w:val="00F739AC"/>
    <w:rsid w:val="00F748E6"/>
    <w:rsid w:val="00F74925"/>
    <w:rsid w:val="00F75C67"/>
    <w:rsid w:val="00F76717"/>
    <w:rsid w:val="00F809EF"/>
    <w:rsid w:val="00F80B59"/>
    <w:rsid w:val="00F80D4E"/>
    <w:rsid w:val="00F812A9"/>
    <w:rsid w:val="00F81608"/>
    <w:rsid w:val="00F82E32"/>
    <w:rsid w:val="00F836A9"/>
    <w:rsid w:val="00F83A5F"/>
    <w:rsid w:val="00F84416"/>
    <w:rsid w:val="00F84608"/>
    <w:rsid w:val="00F846A2"/>
    <w:rsid w:val="00F847B1"/>
    <w:rsid w:val="00F849A2"/>
    <w:rsid w:val="00F872D6"/>
    <w:rsid w:val="00F90E30"/>
    <w:rsid w:val="00F92011"/>
    <w:rsid w:val="00F931E4"/>
    <w:rsid w:val="00F93A7C"/>
    <w:rsid w:val="00F94E69"/>
    <w:rsid w:val="00F951F6"/>
    <w:rsid w:val="00F957E9"/>
    <w:rsid w:val="00F962A2"/>
    <w:rsid w:val="00F96A51"/>
    <w:rsid w:val="00F97097"/>
    <w:rsid w:val="00FA0004"/>
    <w:rsid w:val="00FA153D"/>
    <w:rsid w:val="00FA1765"/>
    <w:rsid w:val="00FA20F5"/>
    <w:rsid w:val="00FA2FDE"/>
    <w:rsid w:val="00FA3601"/>
    <w:rsid w:val="00FA3B75"/>
    <w:rsid w:val="00FA5964"/>
    <w:rsid w:val="00FA5F97"/>
    <w:rsid w:val="00FA6220"/>
    <w:rsid w:val="00FB0AC9"/>
    <w:rsid w:val="00FB10DC"/>
    <w:rsid w:val="00FB2A55"/>
    <w:rsid w:val="00FB2E55"/>
    <w:rsid w:val="00FB307F"/>
    <w:rsid w:val="00FB4F3C"/>
    <w:rsid w:val="00FB5257"/>
    <w:rsid w:val="00FB573B"/>
    <w:rsid w:val="00FB6835"/>
    <w:rsid w:val="00FB6B2F"/>
    <w:rsid w:val="00FB7530"/>
    <w:rsid w:val="00FB75CF"/>
    <w:rsid w:val="00FB7C4E"/>
    <w:rsid w:val="00FB7CC3"/>
    <w:rsid w:val="00FB7ED9"/>
    <w:rsid w:val="00FC099F"/>
    <w:rsid w:val="00FC0D8B"/>
    <w:rsid w:val="00FC1053"/>
    <w:rsid w:val="00FC1539"/>
    <w:rsid w:val="00FC2543"/>
    <w:rsid w:val="00FC2A87"/>
    <w:rsid w:val="00FC2BD5"/>
    <w:rsid w:val="00FC2FF4"/>
    <w:rsid w:val="00FC3FCA"/>
    <w:rsid w:val="00FC402F"/>
    <w:rsid w:val="00FC420E"/>
    <w:rsid w:val="00FC472B"/>
    <w:rsid w:val="00FC57E0"/>
    <w:rsid w:val="00FC5D1E"/>
    <w:rsid w:val="00FC5DBE"/>
    <w:rsid w:val="00FC6441"/>
    <w:rsid w:val="00FC67CD"/>
    <w:rsid w:val="00FC6F59"/>
    <w:rsid w:val="00FC78AF"/>
    <w:rsid w:val="00FC7FDD"/>
    <w:rsid w:val="00FD002D"/>
    <w:rsid w:val="00FD0461"/>
    <w:rsid w:val="00FD054C"/>
    <w:rsid w:val="00FD0731"/>
    <w:rsid w:val="00FD1D68"/>
    <w:rsid w:val="00FD2C2A"/>
    <w:rsid w:val="00FD3051"/>
    <w:rsid w:val="00FD308B"/>
    <w:rsid w:val="00FD30D6"/>
    <w:rsid w:val="00FD3848"/>
    <w:rsid w:val="00FD3A50"/>
    <w:rsid w:val="00FD3AF8"/>
    <w:rsid w:val="00FD3BB1"/>
    <w:rsid w:val="00FD3D4E"/>
    <w:rsid w:val="00FD543A"/>
    <w:rsid w:val="00FD782A"/>
    <w:rsid w:val="00FD788B"/>
    <w:rsid w:val="00FD7DCE"/>
    <w:rsid w:val="00FE0006"/>
    <w:rsid w:val="00FE0598"/>
    <w:rsid w:val="00FE2165"/>
    <w:rsid w:val="00FE2484"/>
    <w:rsid w:val="00FE2A8B"/>
    <w:rsid w:val="00FE2B3D"/>
    <w:rsid w:val="00FE329D"/>
    <w:rsid w:val="00FE39E8"/>
    <w:rsid w:val="00FE44AD"/>
    <w:rsid w:val="00FE4B9F"/>
    <w:rsid w:val="00FE63A9"/>
    <w:rsid w:val="00FE784E"/>
    <w:rsid w:val="00FE78E0"/>
    <w:rsid w:val="00FE7AF9"/>
    <w:rsid w:val="00FE7BB3"/>
    <w:rsid w:val="00FF00EE"/>
    <w:rsid w:val="00FF0BF7"/>
    <w:rsid w:val="00FF0EA6"/>
    <w:rsid w:val="00FF0FDE"/>
    <w:rsid w:val="00FF2D43"/>
    <w:rsid w:val="00FF412C"/>
    <w:rsid w:val="00FF4678"/>
    <w:rsid w:val="00FF46CD"/>
    <w:rsid w:val="00FF4A52"/>
    <w:rsid w:val="00FF51BE"/>
    <w:rsid w:val="00FF5D19"/>
    <w:rsid w:val="00FF5DA3"/>
    <w:rsid w:val="00FF6333"/>
    <w:rsid w:val="00FF6B4E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B3B552B"/>
  <w15:docId w15:val="{BD326B81-ED4F-4716-9A19-6E542182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C3E"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"/>
    <w:basedOn w:val="Normal"/>
    <w:next w:val="Normal"/>
    <w:link w:val="Titre1Car"/>
    <w:qFormat/>
    <w:rsid w:val="00F739AC"/>
    <w:pPr>
      <w:keepNext/>
      <w:numPr>
        <w:numId w:val="35"/>
      </w:numPr>
      <w:spacing w:before="240" w:after="60"/>
      <w:outlineLvl w:val="0"/>
    </w:pPr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paragraph" w:styleId="Titre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Titre2Car"/>
    <w:qFormat/>
    <w:rsid w:val="00F739AC"/>
    <w:pPr>
      <w:keepNext/>
      <w:numPr>
        <w:ilvl w:val="1"/>
        <w:numId w:val="35"/>
      </w:numPr>
      <w:spacing w:before="240" w:after="60"/>
      <w:outlineLvl w:val="1"/>
    </w:pPr>
    <w:rPr>
      <w:rFonts w:ascii="Calibri" w:hAnsi="Calibri" w:cs="Calibri"/>
      <w:b/>
      <w:bCs/>
      <w:i/>
      <w:iCs/>
      <w:sz w:val="28"/>
      <w:szCs w:val="28"/>
      <w:lang w:val="it-IT" w:eastAsia="zh-TW"/>
    </w:rPr>
  </w:style>
  <w:style w:type="paragraph" w:styleId="Titre3">
    <w:name w:val="heading 3"/>
    <w:aliases w:val="h3,H3,H31,Org Heading 1"/>
    <w:basedOn w:val="Normal"/>
    <w:next w:val="Normal"/>
    <w:link w:val="Titre3Car"/>
    <w:qFormat/>
    <w:rsid w:val="00F739AC"/>
    <w:pPr>
      <w:keepNext/>
      <w:numPr>
        <w:ilvl w:val="2"/>
        <w:numId w:val="35"/>
      </w:numPr>
      <w:spacing w:before="240" w:after="60"/>
      <w:outlineLvl w:val="2"/>
    </w:pPr>
    <w:rPr>
      <w:rFonts w:ascii="Calibri" w:hAnsi="Calibri" w:cs="Calibri"/>
      <w:b/>
      <w:bCs/>
      <w:sz w:val="26"/>
      <w:szCs w:val="26"/>
      <w:lang w:val="it-IT" w:eastAsia="zh-TW"/>
    </w:rPr>
  </w:style>
  <w:style w:type="paragraph" w:styleId="Titre4">
    <w:name w:val="heading 4"/>
    <w:aliases w:val="h4,H4,H41,Org Heading 2,0.1.1.1 Titre 4 + Left:  0&quot;,First line:  0&quot;,0.1.1...,0.1.1.1 Titre 4"/>
    <w:basedOn w:val="Normal"/>
    <w:next w:val="Normal"/>
    <w:link w:val="Titre4Car"/>
    <w:qFormat/>
    <w:rsid w:val="006F6DE9"/>
    <w:pPr>
      <w:keepNext/>
      <w:numPr>
        <w:ilvl w:val="3"/>
        <w:numId w:val="35"/>
      </w:numPr>
      <w:spacing w:before="240" w:after="60"/>
      <w:outlineLvl w:val="3"/>
    </w:pPr>
    <w:rPr>
      <w:rFonts w:ascii="Cambria" w:hAnsi="Cambria" w:cs="Cambria"/>
      <w:b/>
      <w:bCs/>
      <w:i/>
      <w:iCs/>
      <w:szCs w:val="22"/>
      <w:lang w:val="it-IT" w:eastAsia="zh-TW"/>
    </w:rPr>
  </w:style>
  <w:style w:type="paragraph" w:styleId="Titre5">
    <w:name w:val="heading 5"/>
    <w:aliases w:val="h5,H5,H51,DO NOT USE_h5"/>
    <w:basedOn w:val="Normal"/>
    <w:next w:val="Normal"/>
    <w:link w:val="Titre5Car"/>
    <w:qFormat/>
    <w:rsid w:val="00F739AC"/>
    <w:pPr>
      <w:numPr>
        <w:ilvl w:val="4"/>
        <w:numId w:val="35"/>
      </w:numPr>
      <w:spacing w:before="240" w:after="60"/>
      <w:outlineLvl w:val="4"/>
    </w:pPr>
    <w:rPr>
      <w:rFonts w:ascii="Cambria" w:hAnsi="Cambria" w:cs="Cambria"/>
      <w:b/>
      <w:bCs/>
      <w:i/>
      <w:iCs/>
      <w:sz w:val="26"/>
      <w:szCs w:val="26"/>
      <w:lang w:val="it-IT" w:eastAsia="zh-TW"/>
    </w:rPr>
  </w:style>
  <w:style w:type="paragraph" w:styleId="Titre6">
    <w:name w:val="heading 6"/>
    <w:aliases w:val="h6,H6,H61"/>
    <w:basedOn w:val="Normal"/>
    <w:next w:val="Normal"/>
    <w:link w:val="Titre6Car"/>
    <w:qFormat/>
    <w:rsid w:val="00F739AC"/>
    <w:pPr>
      <w:numPr>
        <w:ilvl w:val="5"/>
        <w:numId w:val="35"/>
      </w:numPr>
      <w:spacing w:before="240" w:after="60"/>
      <w:outlineLvl w:val="5"/>
    </w:pPr>
    <w:rPr>
      <w:rFonts w:ascii="Cambria" w:hAnsi="Cambria" w:cs="Cambria"/>
      <w:b/>
      <w:bCs/>
      <w:sz w:val="22"/>
      <w:szCs w:val="22"/>
      <w:lang w:val="it-IT" w:eastAsia="zh-TW"/>
    </w:rPr>
  </w:style>
  <w:style w:type="paragraph" w:styleId="Titre7">
    <w:name w:val="heading 7"/>
    <w:basedOn w:val="Normal"/>
    <w:next w:val="Normal"/>
    <w:link w:val="Titre7Car"/>
    <w:qFormat/>
    <w:rsid w:val="00F739AC"/>
    <w:pPr>
      <w:numPr>
        <w:ilvl w:val="6"/>
        <w:numId w:val="35"/>
      </w:numPr>
      <w:spacing w:before="240" w:after="60"/>
      <w:outlineLvl w:val="6"/>
    </w:pPr>
    <w:rPr>
      <w:rFonts w:ascii="Cambria" w:hAnsi="Cambria" w:cs="Cambria"/>
      <w:lang w:val="it-IT" w:eastAsia="zh-TW"/>
    </w:rPr>
  </w:style>
  <w:style w:type="paragraph" w:styleId="Titre8">
    <w:name w:val="heading 8"/>
    <w:basedOn w:val="Normal"/>
    <w:next w:val="Normal"/>
    <w:link w:val="Titre8Car"/>
    <w:qFormat/>
    <w:rsid w:val="00F739AC"/>
    <w:pPr>
      <w:numPr>
        <w:ilvl w:val="7"/>
        <w:numId w:val="35"/>
      </w:numPr>
      <w:spacing w:before="240" w:after="60"/>
      <w:outlineLvl w:val="7"/>
    </w:pPr>
    <w:rPr>
      <w:rFonts w:ascii="Cambria" w:hAnsi="Cambria" w:cs="Cambria"/>
      <w:i/>
      <w:iCs/>
      <w:lang w:val="it-IT" w:eastAsia="zh-TW"/>
    </w:rPr>
  </w:style>
  <w:style w:type="paragraph" w:styleId="Titre9">
    <w:name w:val="heading 9"/>
    <w:basedOn w:val="Normal"/>
    <w:next w:val="Normal"/>
    <w:link w:val="Titre9Car"/>
    <w:qFormat/>
    <w:rsid w:val="00F739AC"/>
    <w:pPr>
      <w:numPr>
        <w:ilvl w:val="8"/>
        <w:numId w:val="35"/>
      </w:numPr>
      <w:spacing w:before="240" w:after="60"/>
      <w:outlineLvl w:val="8"/>
    </w:pPr>
    <w:rPr>
      <w:rFonts w:ascii="Calibri" w:hAnsi="Calibri" w:cs="Calibri"/>
      <w:sz w:val="22"/>
      <w:szCs w:val="22"/>
      <w:lang w:val="it-IT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"/>
    <w:link w:val="Titre1"/>
    <w:locked/>
    <w:rsid w:val="00F739AC"/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"/>
    <w:link w:val="Titre2"/>
    <w:locked/>
    <w:rsid w:val="00F739AC"/>
    <w:rPr>
      <w:rFonts w:ascii="Calibri" w:hAnsi="Calibri" w:cs="Calibri"/>
      <w:b/>
      <w:bCs/>
      <w:i/>
      <w:iCs/>
      <w:sz w:val="28"/>
      <w:szCs w:val="28"/>
      <w:lang w:val="it-IT" w:eastAsia="zh-TW"/>
    </w:rPr>
  </w:style>
  <w:style w:type="character" w:customStyle="1" w:styleId="Titre3Car">
    <w:name w:val="Titre 3 Car"/>
    <w:aliases w:val="h3 Car,H3 Car,H31 Car,Org Heading 1 Car"/>
    <w:link w:val="Titre3"/>
    <w:locked/>
    <w:rsid w:val="00F739AC"/>
    <w:rPr>
      <w:rFonts w:ascii="Calibri" w:hAnsi="Calibri" w:cs="Calibri"/>
      <w:b/>
      <w:bCs/>
      <w:sz w:val="26"/>
      <w:szCs w:val="26"/>
      <w:lang w:val="it-IT" w:eastAsia="zh-TW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"/>
    <w:link w:val="Titre4"/>
    <w:locked/>
    <w:rsid w:val="006F6DE9"/>
    <w:rPr>
      <w:rFonts w:ascii="Cambria" w:hAnsi="Cambria" w:cs="Cambria"/>
      <w:b/>
      <w:bCs/>
      <w:i/>
      <w:iCs/>
      <w:sz w:val="24"/>
      <w:szCs w:val="22"/>
      <w:lang w:val="it-IT" w:eastAsia="zh-TW"/>
    </w:rPr>
  </w:style>
  <w:style w:type="character" w:customStyle="1" w:styleId="Titre5Car">
    <w:name w:val="Titre 5 Car"/>
    <w:aliases w:val="h5 Car,H5 Car,H51 Car,DO NOT USE_h5 Car"/>
    <w:link w:val="Titre5"/>
    <w:locked/>
    <w:rsid w:val="00F739AC"/>
    <w:rPr>
      <w:rFonts w:ascii="Cambria" w:hAnsi="Cambria" w:cs="Cambria"/>
      <w:b/>
      <w:bCs/>
      <w:i/>
      <w:iCs/>
      <w:sz w:val="26"/>
      <w:szCs w:val="26"/>
      <w:lang w:val="it-IT" w:eastAsia="zh-TW"/>
    </w:rPr>
  </w:style>
  <w:style w:type="character" w:customStyle="1" w:styleId="Titre6Car">
    <w:name w:val="Titre 6 Car"/>
    <w:aliases w:val="h6 Car,H6 Car,H61 Car"/>
    <w:link w:val="Titre6"/>
    <w:locked/>
    <w:rsid w:val="00F739AC"/>
    <w:rPr>
      <w:rFonts w:ascii="Cambria" w:hAnsi="Cambria" w:cs="Cambria"/>
      <w:b/>
      <w:bCs/>
      <w:sz w:val="22"/>
      <w:szCs w:val="22"/>
      <w:lang w:val="it-IT" w:eastAsia="zh-TW"/>
    </w:rPr>
  </w:style>
  <w:style w:type="character" w:customStyle="1" w:styleId="Titre7Car">
    <w:name w:val="Titre 7 Car"/>
    <w:link w:val="Titre7"/>
    <w:locked/>
    <w:rsid w:val="00F739AC"/>
    <w:rPr>
      <w:rFonts w:ascii="Cambria" w:hAnsi="Cambria" w:cs="Cambria"/>
      <w:sz w:val="24"/>
      <w:szCs w:val="24"/>
      <w:lang w:val="it-IT" w:eastAsia="zh-TW"/>
    </w:rPr>
  </w:style>
  <w:style w:type="character" w:customStyle="1" w:styleId="Titre8Car">
    <w:name w:val="Titre 8 Car"/>
    <w:link w:val="Titre8"/>
    <w:locked/>
    <w:rsid w:val="00F739AC"/>
    <w:rPr>
      <w:rFonts w:ascii="Cambria" w:hAnsi="Cambria" w:cs="Cambria"/>
      <w:i/>
      <w:iCs/>
      <w:sz w:val="24"/>
      <w:szCs w:val="24"/>
      <w:lang w:val="it-IT" w:eastAsia="zh-TW"/>
    </w:rPr>
  </w:style>
  <w:style w:type="character" w:customStyle="1" w:styleId="Titre9Car">
    <w:name w:val="Titre 9 Car"/>
    <w:link w:val="Titre9"/>
    <w:locked/>
    <w:rsid w:val="00F739AC"/>
    <w:rPr>
      <w:rFonts w:ascii="Calibri" w:hAnsi="Calibri" w:cs="Calibri"/>
      <w:sz w:val="22"/>
      <w:szCs w:val="22"/>
      <w:lang w:val="it-IT" w:eastAsia="zh-TW"/>
    </w:rPr>
  </w:style>
  <w:style w:type="table" w:styleId="Grilledutableau">
    <w:name w:val="Table Grid"/>
    <w:basedOn w:val="TableauNormal"/>
    <w:uiPriority w:val="39"/>
    <w:rsid w:val="00F739AC"/>
    <w:rPr>
      <w:lang w:val="it-IT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337F9A"/>
    <w:rPr>
      <w:rFonts w:ascii="Tahoma" w:hAnsi="Tahoma" w:cs="Tahoma"/>
      <w:sz w:val="16"/>
      <w:szCs w:val="16"/>
      <w:lang w:val="it-IT" w:eastAsia="zh-TW"/>
    </w:rPr>
  </w:style>
  <w:style w:type="character" w:customStyle="1" w:styleId="TextedebullesCar">
    <w:name w:val="Texte de bulles Car"/>
    <w:link w:val="Textedebulles"/>
    <w:semiHidden/>
    <w:locked/>
    <w:rsid w:val="00337F9A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rsid w:val="00297CF6"/>
    <w:rPr>
      <w:b/>
      <w:bCs/>
      <w:sz w:val="20"/>
      <w:szCs w:val="20"/>
    </w:rPr>
  </w:style>
  <w:style w:type="paragraph" w:customStyle="1" w:styleId="MediumShading2-Accent61">
    <w:name w:val="Medium Shading 2 - Accent 61"/>
    <w:hidden/>
    <w:semiHidden/>
    <w:rsid w:val="00F051D0"/>
    <w:rPr>
      <w:sz w:val="24"/>
      <w:szCs w:val="24"/>
    </w:rPr>
  </w:style>
  <w:style w:type="character" w:customStyle="1" w:styleId="hp">
    <w:name w:val="hp"/>
    <w:rsid w:val="006D5A16"/>
  </w:style>
  <w:style w:type="character" w:styleId="Marquedecommentaire">
    <w:name w:val="annotation reference"/>
    <w:rsid w:val="00596AE7"/>
    <w:rPr>
      <w:rFonts w:cs="Times New Roman"/>
      <w:sz w:val="18"/>
      <w:szCs w:val="18"/>
    </w:rPr>
  </w:style>
  <w:style w:type="paragraph" w:styleId="Commentaire">
    <w:name w:val="annotation text"/>
    <w:basedOn w:val="Normal"/>
    <w:link w:val="CommentaireCar"/>
    <w:rsid w:val="00596AE7"/>
    <w:rPr>
      <w:lang w:val="it-IT" w:eastAsia="zh-TW"/>
    </w:rPr>
  </w:style>
  <w:style w:type="character" w:customStyle="1" w:styleId="CommentaireCar">
    <w:name w:val="Commentaire Car"/>
    <w:link w:val="Commentaire"/>
    <w:locked/>
    <w:rsid w:val="00596AE7"/>
    <w:rPr>
      <w:rFonts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96AE7"/>
    <w:rPr>
      <w:b/>
      <w:bCs/>
    </w:rPr>
  </w:style>
  <w:style w:type="character" w:customStyle="1" w:styleId="ObjetducommentaireCar">
    <w:name w:val="Objet du commentaire Car"/>
    <w:link w:val="Objetducommentaire"/>
    <w:semiHidden/>
    <w:locked/>
    <w:rsid w:val="00596AE7"/>
    <w:rPr>
      <w:rFonts w:cs="Times New Roman"/>
      <w:b/>
      <w:bCs/>
      <w:sz w:val="24"/>
      <w:szCs w:val="24"/>
    </w:rPr>
  </w:style>
  <w:style w:type="character" w:styleId="Lienhypertexte">
    <w:name w:val="Hyperlink"/>
    <w:rsid w:val="00E450B3"/>
    <w:rPr>
      <w:rFonts w:cs="Times New Roman"/>
      <w:color w:val="0000FF"/>
      <w:u w:val="single"/>
    </w:rPr>
  </w:style>
  <w:style w:type="paragraph" w:customStyle="1" w:styleId="ColorfulList-Accent11">
    <w:name w:val="Colorful List - Accent 11"/>
    <w:basedOn w:val="Normal"/>
    <w:qFormat/>
    <w:rsid w:val="0053078B"/>
    <w:pPr>
      <w:ind w:left="720"/>
    </w:pPr>
  </w:style>
  <w:style w:type="paragraph" w:styleId="Notedebasdepage">
    <w:name w:val="footnote text"/>
    <w:basedOn w:val="Normal"/>
    <w:link w:val="NotedebasdepageCar"/>
    <w:semiHidden/>
    <w:rsid w:val="00264627"/>
    <w:pPr>
      <w:jc w:val="left"/>
    </w:pPr>
    <w:rPr>
      <w:rFonts w:eastAsia="PMingLiU"/>
      <w:sz w:val="20"/>
      <w:szCs w:val="20"/>
      <w:lang w:eastAsia="de-DE"/>
    </w:rPr>
  </w:style>
  <w:style w:type="character" w:customStyle="1" w:styleId="NotedebasdepageCar">
    <w:name w:val="Note de bas de page Car"/>
    <w:link w:val="Notedebasdepage"/>
    <w:semiHidden/>
    <w:locked/>
    <w:rsid w:val="00264627"/>
    <w:rPr>
      <w:rFonts w:eastAsia="PMingLiU" w:cs="Times New Roman"/>
      <w:lang w:eastAsia="de-DE"/>
    </w:rPr>
  </w:style>
  <w:style w:type="character" w:styleId="Appelnotedebasdep">
    <w:name w:val="footnote reference"/>
    <w:semiHidden/>
    <w:rsid w:val="00264627"/>
    <w:rPr>
      <w:rFonts w:cs="Times New Roman"/>
      <w:vertAlign w:val="superscript"/>
    </w:rPr>
  </w:style>
  <w:style w:type="character" w:styleId="Lienhypertextesuivivisit">
    <w:name w:val="FollowedHyperlink"/>
    <w:locked/>
    <w:rsid w:val="0031149B"/>
    <w:rPr>
      <w:color w:val="800080"/>
      <w:u w:val="single"/>
    </w:rPr>
  </w:style>
  <w:style w:type="paragraph" w:customStyle="1" w:styleId="subheadingB">
    <w:name w:val="sub heading B"/>
    <w:basedOn w:val="Normal"/>
    <w:next w:val="Normal"/>
    <w:rsid w:val="00036339"/>
    <w:pPr>
      <w:keepNext/>
      <w:spacing w:before="60" w:after="60"/>
      <w:jc w:val="left"/>
    </w:pPr>
    <w:rPr>
      <w:rFonts w:eastAsia="BatangChe"/>
      <w:i/>
      <w:szCs w:val="20"/>
    </w:rPr>
  </w:style>
  <w:style w:type="paragraph" w:styleId="Bibliographie">
    <w:name w:val="Bibliography"/>
    <w:basedOn w:val="Normal"/>
    <w:next w:val="Normal"/>
    <w:uiPriority w:val="37"/>
    <w:unhideWhenUsed/>
    <w:rsid w:val="00036339"/>
  </w:style>
  <w:style w:type="paragraph" w:styleId="PrformatHTML">
    <w:name w:val="HTML Preformatted"/>
    <w:basedOn w:val="Normal"/>
    <w:link w:val="PrformatHTMLCar"/>
    <w:uiPriority w:val="99"/>
    <w:unhideWhenUsed/>
    <w:locked/>
    <w:rsid w:val="005437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37D0"/>
    <w:rPr>
      <w:rFonts w:ascii="Courier New" w:eastAsia="Times New Roman" w:hAnsi="Courier New" w:cs="Courier New"/>
    </w:rPr>
  </w:style>
  <w:style w:type="paragraph" w:styleId="Paragraphedeliste">
    <w:name w:val="List Paragraph"/>
    <w:basedOn w:val="Normal"/>
    <w:uiPriority w:val="34"/>
    <w:qFormat/>
    <w:rsid w:val="00784036"/>
    <w:pPr>
      <w:ind w:left="720"/>
      <w:contextualSpacing/>
    </w:pPr>
  </w:style>
  <w:style w:type="paragraph" w:styleId="Corpsdetexte">
    <w:name w:val="Body Text"/>
    <w:basedOn w:val="Normal"/>
    <w:link w:val="CorpsdetexteCar"/>
    <w:locked/>
    <w:rsid w:val="009C560F"/>
    <w:pPr>
      <w:spacing w:after="120"/>
    </w:pPr>
    <w:rPr>
      <w:rFonts w:eastAsia="Batang"/>
      <w:szCs w:val="20"/>
    </w:rPr>
  </w:style>
  <w:style w:type="character" w:customStyle="1" w:styleId="CorpsdetexteCar">
    <w:name w:val="Corps de texte Car"/>
    <w:basedOn w:val="Policepardfaut"/>
    <w:link w:val="Corpsdetexte"/>
    <w:rsid w:val="009C560F"/>
    <w:rPr>
      <w:rFonts w:eastAsia="Batang"/>
      <w:sz w:val="24"/>
    </w:rPr>
  </w:style>
  <w:style w:type="paragraph" w:styleId="Pieddepage">
    <w:name w:val="footer"/>
    <w:basedOn w:val="Normal"/>
    <w:link w:val="PieddepageCar"/>
    <w:locked/>
    <w:rsid w:val="009C560F"/>
    <w:pPr>
      <w:spacing w:line="-220" w:lineRule="auto"/>
    </w:pPr>
    <w:rPr>
      <w:rFonts w:ascii="Arial" w:eastAsia="Batang" w:hAnsi="Arial"/>
      <w:sz w:val="20"/>
      <w:szCs w:val="20"/>
      <w:lang w:val="en-GB"/>
    </w:rPr>
  </w:style>
  <w:style w:type="character" w:customStyle="1" w:styleId="PieddepageCar">
    <w:name w:val="Pied de page Car"/>
    <w:basedOn w:val="Policepardfaut"/>
    <w:link w:val="Pieddepage"/>
    <w:rsid w:val="009C560F"/>
    <w:rPr>
      <w:rFonts w:ascii="Arial" w:eastAsia="Batang" w:hAnsi="Arial"/>
      <w:lang w:val="en-GB"/>
    </w:rPr>
  </w:style>
  <w:style w:type="paragraph" w:styleId="Retraitcorpsdetexte2">
    <w:name w:val="Body Text Indent 2"/>
    <w:basedOn w:val="Normal"/>
    <w:link w:val="Retraitcorpsdetexte2Car"/>
    <w:locked/>
    <w:rsid w:val="009C560F"/>
    <w:pPr>
      <w:ind w:left="221"/>
    </w:pPr>
    <w:rPr>
      <w:rFonts w:eastAsia="Batang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9C560F"/>
    <w:rPr>
      <w:rFonts w:eastAsia="Batang"/>
      <w:sz w:val="24"/>
    </w:rPr>
  </w:style>
  <w:style w:type="paragraph" w:styleId="NormalWeb">
    <w:name w:val="Normal (Web)"/>
    <w:basedOn w:val="Normal"/>
    <w:uiPriority w:val="99"/>
    <w:semiHidden/>
    <w:unhideWhenUsed/>
    <w:locked/>
    <w:rsid w:val="007C203C"/>
    <w:pPr>
      <w:spacing w:before="100" w:beforeAutospacing="1" w:after="100" w:afterAutospacing="1"/>
      <w:jc w:val="left"/>
    </w:pPr>
    <w:rPr>
      <w:rFonts w:eastAsia="Times New Roman"/>
      <w:lang w:val="nl-NL" w:eastAsia="nl-NL"/>
    </w:rPr>
  </w:style>
  <w:style w:type="numbering" w:customStyle="1" w:styleId="WWOutlineListStyle">
    <w:name w:val="WW_OutlineListStyle"/>
    <w:basedOn w:val="Aucuneliste"/>
    <w:rsid w:val="00936D9D"/>
    <w:pPr>
      <w:numPr>
        <w:numId w:val="7"/>
      </w:numPr>
    </w:pPr>
  </w:style>
  <w:style w:type="paragraph" w:styleId="Rvision">
    <w:name w:val="Revision"/>
    <w:hidden/>
    <w:uiPriority w:val="71"/>
    <w:semiHidden/>
    <w:rsid w:val="00180D6E"/>
    <w:rPr>
      <w:sz w:val="24"/>
      <w:szCs w:val="24"/>
    </w:rPr>
  </w:style>
  <w:style w:type="character" w:customStyle="1" w:styleId="apple-converted-space">
    <w:name w:val="apple-converted-space"/>
    <w:basedOn w:val="Policepardfaut"/>
    <w:rsid w:val="00A16710"/>
  </w:style>
  <w:style w:type="paragraph" w:customStyle="1" w:styleId="Appendix">
    <w:name w:val="Appendix"/>
    <w:basedOn w:val="Titre1"/>
    <w:link w:val="AppendixChar"/>
    <w:qFormat/>
    <w:rsid w:val="00F12C93"/>
    <w:pPr>
      <w:numPr>
        <w:numId w:val="0"/>
      </w:numPr>
    </w:pPr>
  </w:style>
  <w:style w:type="paragraph" w:customStyle="1" w:styleId="AppL2">
    <w:name w:val="App L2"/>
    <w:basedOn w:val="Normal"/>
    <w:link w:val="AppL2Char"/>
    <w:qFormat/>
    <w:rsid w:val="00F12C93"/>
    <w:pPr>
      <w:keepNext/>
      <w:spacing w:before="240" w:after="60"/>
      <w:outlineLvl w:val="1"/>
    </w:pPr>
    <w:rPr>
      <w:rFonts w:ascii="Calibri" w:hAnsi="Calibri" w:cs="Calibri"/>
      <w:b/>
      <w:bCs/>
      <w:i/>
      <w:iCs/>
      <w:sz w:val="28"/>
      <w:szCs w:val="28"/>
      <w:lang w:eastAsia="zh-TW"/>
    </w:rPr>
  </w:style>
  <w:style w:type="character" w:customStyle="1" w:styleId="AppendixChar">
    <w:name w:val="Appendix Char"/>
    <w:basedOn w:val="Titre1Car"/>
    <w:link w:val="Appendix"/>
    <w:rsid w:val="00040C66"/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paragraph" w:customStyle="1" w:styleId="AppL3">
    <w:name w:val="App L3"/>
    <w:basedOn w:val="Normal"/>
    <w:link w:val="AppL3Char"/>
    <w:qFormat/>
    <w:rsid w:val="00136432"/>
    <w:pPr>
      <w:keepNext/>
      <w:spacing w:before="240" w:after="60"/>
      <w:outlineLvl w:val="2"/>
    </w:pPr>
    <w:rPr>
      <w:rFonts w:ascii="Calibri" w:hAnsi="Calibri" w:cs="Calibri"/>
      <w:b/>
      <w:bCs/>
      <w:sz w:val="26"/>
      <w:szCs w:val="26"/>
      <w:lang w:val="it-IT" w:eastAsia="zh-TW"/>
    </w:rPr>
  </w:style>
  <w:style w:type="character" w:customStyle="1" w:styleId="AppL2Char">
    <w:name w:val="App L2 Char"/>
    <w:basedOn w:val="Policepardfaut"/>
    <w:link w:val="AppL2"/>
    <w:rsid w:val="00F12C93"/>
    <w:rPr>
      <w:rFonts w:ascii="Calibri" w:hAnsi="Calibri" w:cs="Calibri"/>
      <w:b/>
      <w:bCs/>
      <w:i/>
      <w:iCs/>
      <w:sz w:val="28"/>
      <w:szCs w:val="28"/>
      <w:lang w:eastAsia="zh-TW"/>
    </w:rPr>
  </w:style>
  <w:style w:type="character" w:customStyle="1" w:styleId="AppL3Char">
    <w:name w:val="App L3 Char"/>
    <w:basedOn w:val="Policepardfaut"/>
    <w:link w:val="AppL3"/>
    <w:rsid w:val="00136432"/>
    <w:rPr>
      <w:rFonts w:ascii="Calibri" w:hAnsi="Calibri" w:cs="Calibri"/>
      <w:b/>
      <w:bCs/>
      <w:sz w:val="26"/>
      <w:szCs w:val="26"/>
      <w:lang w:val="it-IT" w:eastAsia="zh-TW"/>
    </w:rPr>
  </w:style>
  <w:style w:type="character" w:styleId="Mentionnonrsolue">
    <w:name w:val="Unresolved Mention"/>
    <w:basedOn w:val="Policepardfaut"/>
    <w:uiPriority w:val="99"/>
    <w:semiHidden/>
    <w:unhideWhenUsed/>
    <w:rsid w:val="00C273F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locked/>
    <w:rsid w:val="00B45D64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B45D64"/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locked/>
    <w:rsid w:val="0098363F"/>
    <w:pPr>
      <w:widowControl w:val="0"/>
      <w:autoSpaceDE w:val="0"/>
      <w:autoSpaceDN w:val="0"/>
      <w:spacing w:before="90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98363F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styleId="Textedelespacerserv">
    <w:name w:val="Placeholder Text"/>
    <w:basedOn w:val="Policepardfaut"/>
    <w:uiPriority w:val="67"/>
    <w:semiHidden/>
    <w:rsid w:val="002061A0"/>
    <w:rPr>
      <w:color w:val="808080"/>
    </w:rPr>
  </w:style>
  <w:style w:type="character" w:customStyle="1" w:styleId="apple-tab-span">
    <w:name w:val="apple-tab-span"/>
    <w:basedOn w:val="Policepardfaut"/>
    <w:rsid w:val="002061A0"/>
  </w:style>
  <w:style w:type="character" w:customStyle="1" w:styleId="n">
    <w:name w:val="n"/>
    <w:basedOn w:val="Policepardfaut"/>
    <w:rsid w:val="002061A0"/>
  </w:style>
  <w:style w:type="character" w:customStyle="1" w:styleId="o">
    <w:name w:val="o"/>
    <w:basedOn w:val="Policepardfaut"/>
    <w:rsid w:val="002061A0"/>
  </w:style>
  <w:style w:type="character" w:customStyle="1" w:styleId="p">
    <w:name w:val="p"/>
    <w:basedOn w:val="Policepardfaut"/>
    <w:rsid w:val="002061A0"/>
  </w:style>
  <w:style w:type="character" w:customStyle="1" w:styleId="mf">
    <w:name w:val="mf"/>
    <w:basedOn w:val="Policepardfaut"/>
    <w:rsid w:val="002061A0"/>
  </w:style>
  <w:style w:type="character" w:customStyle="1" w:styleId="k">
    <w:name w:val="k"/>
    <w:basedOn w:val="Policepardfaut"/>
    <w:rsid w:val="00206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pegx.int-evry.fr/software/MPEG/PCC/mpeg-pcc-renderer.g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mpegx.int-evry.fr/software/MPEG/PCC/mpeg-pcc-mmetric/-/tree/1_0_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pegx.int-evry.fr/software/MPEG/PCC/mpeg-pcc-render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CSCitSeq.xsl.xsl" StyleName="ACS - Citation Sequence (italic)" Version="1">
  <b:Source>
    <b:Tag>Ost14</b:Tag>
    <b:SourceType>Report</b:SourceType>
    <b:Guid>{5A46105C-5A8F-48CF-9DAC-F0DD0239D78F}</b:Guid>
    <b:Author>
      <b:Author>
        <b:NameList>
          <b:Person>
            <b:Last>Osterman</b:Last>
            <b:First>Jorn</b:First>
          </b:Person>
        </b:NameList>
      </b:Author>
    </b:Author>
    <b:Title>MPEG-4 Requirements</b:Title>
    <b:Year>2014</b:Year>
    <b:Institution>MPEG</b:Institution>
    <b:City>Sapporo</b:City>
    <b:ThesisType>output document</b:ThesisType>
    <b:StandardNumber>w14662</b:StandardNumber>
    <b:RefOrder>1</b:RefOrder>
  </b:Source>
  <b:Source>
    <b:Tag>ADo14</b:Tag>
    <b:SourceType>JournalArticle</b:SourceType>
    <b:Guid>{C4ADB316-C3BE-463C-AB52-2FB2D17CC965}</b:Guid>
    <b:Author>
      <b:Author>
        <b:NameList>
          <b:Person>
            <b:Last>A. Doumanoglou</b:Last>
            <b:First>D.</b:First>
            <b:Middle>Alexiadis, D. Zarpalas, P. Daras</b:Middle>
          </b:Person>
        </b:NameList>
      </b:Author>
    </b:Author>
    <b:Title>Towards Real-Time and Efficient Compression of Human Time Varying Meshes</b:Title>
    <b:Year>2014</b:Year>
    <b:JournalName>IEEE Transactions on Circuits and Systems for Video Technology</b:JournalName>
    <b:Month>dec</b:Month>
    <b:Volume>24</b:Volume>
    <b:Issue>12</b:Issue>
    <b:RefOrder>2</b:RefOrder>
  </b:Source>
  <b:Source>
    <b:Tag>ADo</b:Tag>
    <b:SourceType>ConferenceProceedings</b:SourceType>
    <b:Guid>{52AC125B-7C2A-4C83-93A0-5C92335DF4BD}</b:Guid>
    <b:Author>
      <b:Author>
        <b:NameList>
          <b:Person>
            <b:Last>A. Doumanoglou</b:Last>
            <b:First>D.</b:First>
            <b:Middle>Alexiadis, S. Asteriadis, D. Zarpalas, P. Daras</b:Middle>
          </b:Person>
        </b:NameList>
      </b:Author>
    </b:Author>
    <b:Title>On human time-varying mesh compression exploiting activity-related characteristics</b:Title>
    <b:Year>2014</b:Year>
    <b:ConferenceName>IEEE ICASSP</b:ConferenceName>
    <b:City>Florence</b:City>
    <b:RefOrder>3</b:RefOrder>
  </b:Source>
  <b:Source>
    <b:Tag>m55</b:Tag>
    <b:SourceType>Report</b:SourceType>
    <b:Guid>{BC385598-D36A-4D0F-BD2E-C7C6EB77EC61}</b:Guid>
    <b:Title>m55327 Proposition of an anchor and a test model for coding animated meshes</b:Title>
    <b:Year>2020</b:Year>
    <b:Publisher>ISO/IEC JTC 1/SC 29/WG 7/m55327</b:Publisher>
    <b:Author>
      <b:Author>
        <b:NameList>
          <b:Person>
            <b:Last>Marvie</b:Last>
            <b:First>Jean-Eudes</b:First>
          </b:Person>
          <b:Person>
            <b:Last>Chevet</b:Last>
            <b:First>Jean-Claude</b:First>
          </b:Person>
          <b:Person>
            <b:Last>Olivier</b:Last>
            <b:First>Yannick</b:First>
          </b:Person>
          <b:Person>
            <b:Last>Ricard</b:Last>
            <b:First>Julien</b:First>
          </b:Person>
          <b:Person>
            <b:Last>Andrivon</b:Last>
            <b:First>Pierre</b:First>
          </b:Person>
        </b:NameList>
      </b:Author>
    </b:Author>
    <b:RefOrder>1</b:RefOrder>
  </b:Source>
  <b:Source>
    <b:Tag>MPE</b:Tag>
    <b:SourceType>Misc</b:SourceType>
    <b:Guid>{09FE0257-C1E1-431A-9A37-1F13ACB819B4}</b:Guid>
    <b:Title>MPEG PCC pcc_error command from MPEG 123, November 9, 2018, v0.12.3</b:Title>
    <b:RefOrder>2</b:RefOrder>
  </b:Source>
  <b:Source>
    <b:Tag>Mey20</b:Tag>
    <b:SourceType>ConferenceProceedings</b:SourceType>
    <b:Guid>{F920A436-82AC-459E-9BFF-2316271836D3}</b:Guid>
    <b:Author>
      <b:Author>
        <b:NameList>
          <b:Person>
            <b:Last>Meynet</b:Last>
            <b:First>Gabriel</b:First>
          </b:Person>
          <b:Person>
            <b:Last>Nehmé</b:Last>
            <b:First>Yana</b:First>
          </b:Person>
          <b:Person>
            <b:Last>Digne</b:Last>
            <b:First>Julie</b:First>
          </b:Person>
          <b:Person>
            <b:Last>Lavoué</b:Last>
            <b:First>Guillaume</b:First>
          </b:Person>
        </b:NameList>
      </b:Author>
    </b:Author>
    <b:Title>PCQM - A Full-Reference Quality Metric for Colored 3D Point Clouds</b:Title>
    <b:Year>2020</b:Year>
    <b:ConferenceName>Twelfth International Conference on Quality of Multimedia Experience (QoMEX)</b:ConferenceName>
    <b:RefOrder>3</b:RefOrder>
  </b:Source>
  <b:Source>
    <b:Tag>NVi</b:Tag>
    <b:SourceType>InternetSite</b:SourceType>
    <b:Guid>{7E9263A0-53C9-4A0F-A376-808DCB8FE583}</b:Guid>
    <b:Title>Basic of GPU Voxelization</b:Title>
    <b:Author>
      <b:Author>
        <b:NameList>
          <b:Person>
            <b:Last>Blog</b:Last>
            <b:First>NVidia</b:First>
          </b:Person>
        </b:NameList>
      </b:Author>
    </b:Author>
    <b:DayAccessed>01/04/2021</b:DayAccessed>
    <b:URL>https://developer.nvidia.com/content/basics-gpu-voxelization </b:URL>
    <b:RefOrder>18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3" ma:contentTypeDescription="Crée un document." ma:contentTypeScope="" ma:versionID="a5bdcd9feaaf01f18e76578a8ccd5729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ac89bf692a972baf879cc31f6dfbe988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9515-AB9E-48F6-86C5-54FD5841F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E2E08-440F-4273-867A-0A7B9453A5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36FFBD-1711-4274-BFB4-0BBB858682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AA092E-A4B0-4028-8373-AAADB0526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a67f0-8655-4a55-86fa-d61181ca35ef"/>
    <ds:schemaRef ds:uri="d6c78897-e043-4ed3-ba94-812278ed6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1824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11476</CharactersWithSpaces>
  <SharedDoc>false</SharedDoc>
  <HLinks>
    <vt:vector size="24" baseType="variant">
      <vt:variant>
        <vt:i4>589863</vt:i4>
      </vt:variant>
      <vt:variant>
        <vt:i4>113</vt:i4>
      </vt:variant>
      <vt:variant>
        <vt:i4>0</vt:i4>
      </vt:variant>
      <vt:variant>
        <vt:i4>5</vt:i4>
      </vt:variant>
      <vt:variant>
        <vt:lpwstr>mailto:vittorio@fub.it</vt:lpwstr>
      </vt:variant>
      <vt:variant>
        <vt:lpwstr/>
      </vt:variant>
      <vt:variant>
        <vt:i4>6750290</vt:i4>
      </vt:variant>
      <vt:variant>
        <vt:i4>110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107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7602288</vt:i4>
      </vt:variant>
      <vt:variant>
        <vt:i4>53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Ralf.Schaefer@InterDigital.com;Danillo.Graziosi@sony.com;Jean-Eudes.Marvie@InterDigital.com</dc:creator>
  <cp:lastModifiedBy>Marius Preda</cp:lastModifiedBy>
  <cp:revision>14</cp:revision>
  <cp:lastPrinted>2017-04-11T13:27:00Z</cp:lastPrinted>
  <dcterms:created xsi:type="dcterms:W3CDTF">2022-01-27T19:17:00Z</dcterms:created>
  <dcterms:modified xsi:type="dcterms:W3CDTF">2022-01-31T16:41:00Z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0x0101009341FC7D34FA36479FFC10CE2D006DE5</vt:lpwstr>
  </property>
</Properties>
</file>