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1F4726C1" w:rsidR="00CB798F" w:rsidRPr="0074726C" w:rsidRDefault="00E843CE" w:rsidP="00385C5D">
      <w:pPr>
        <w:pStyle w:val="Title"/>
        <w:tabs>
          <w:tab w:val="left" w:pos="4589"/>
        </w:tabs>
        <w:jc w:val="right"/>
        <w:rPr>
          <w:rFonts w:ascii="Times New Roman" w:hAnsi="Times New Roman"/>
          <w:sz w:val="28"/>
          <w:szCs w:val="28"/>
          <w:lang w:val="en-GB"/>
        </w:rPr>
      </w:pPr>
      <w:r w:rsidRPr="0074726C">
        <w:rPr>
          <w:rFonts w:eastAsiaTheme="minorHAnsi"/>
          <w:noProof/>
          <w:lang w:val="en-GB"/>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74726C">
        <w:rPr>
          <w:rFonts w:ascii="Times New Roman" w:hAnsi="Times New Roman"/>
          <w:w w:val="115"/>
          <w:sz w:val="28"/>
          <w:szCs w:val="28"/>
          <w:u w:val="thick"/>
          <w:lang w:val="en-GB"/>
        </w:rPr>
        <w:t>ISO/IEC JTC 1/SC</w:t>
      </w:r>
      <w:r w:rsidR="004E45B6" w:rsidRPr="0074726C">
        <w:rPr>
          <w:rFonts w:ascii="Times New Roman" w:hAnsi="Times New Roman"/>
          <w:spacing w:val="-25"/>
          <w:w w:val="115"/>
          <w:sz w:val="28"/>
          <w:szCs w:val="28"/>
          <w:u w:val="thick"/>
          <w:lang w:val="en-GB"/>
        </w:rPr>
        <w:t xml:space="preserve"> </w:t>
      </w:r>
      <w:r w:rsidR="004E45B6" w:rsidRPr="0074726C">
        <w:rPr>
          <w:rFonts w:ascii="Times New Roman" w:hAnsi="Times New Roman"/>
          <w:w w:val="115"/>
          <w:sz w:val="28"/>
          <w:szCs w:val="28"/>
          <w:u w:val="thick"/>
          <w:lang w:val="en-GB"/>
        </w:rPr>
        <w:t>29/</w:t>
      </w:r>
      <w:r w:rsidR="00540DEA" w:rsidRPr="0074726C">
        <w:rPr>
          <w:rFonts w:ascii="Times New Roman" w:hAnsi="Times New Roman"/>
          <w:w w:val="115"/>
          <w:sz w:val="28"/>
          <w:szCs w:val="28"/>
          <w:u w:val="thick"/>
          <w:lang w:val="en-GB"/>
        </w:rPr>
        <w:t>WG 03</w:t>
      </w:r>
      <w:r w:rsidR="00263789" w:rsidRPr="0074726C">
        <w:rPr>
          <w:rFonts w:ascii="Times New Roman" w:hAnsi="Times New Roman"/>
          <w:w w:val="115"/>
          <w:sz w:val="28"/>
          <w:szCs w:val="28"/>
          <w:u w:val="thick"/>
          <w:lang w:val="en-GB"/>
        </w:rPr>
        <w:t xml:space="preserve"> </w:t>
      </w:r>
      <w:r w:rsidR="004E45B6" w:rsidRPr="0074726C">
        <w:rPr>
          <w:rFonts w:ascii="Times New Roman" w:hAnsi="Times New Roman"/>
          <w:w w:val="115"/>
          <w:sz w:val="48"/>
          <w:szCs w:val="48"/>
          <w:u w:val="thick"/>
          <w:lang w:val="en-GB"/>
        </w:rPr>
        <w:t>N</w:t>
      </w:r>
      <w:r w:rsidR="004C352E" w:rsidRPr="0074726C">
        <w:rPr>
          <w:rFonts w:ascii="Times New Roman" w:hAnsi="Times New Roman"/>
          <w:spacing w:val="28"/>
          <w:w w:val="115"/>
          <w:sz w:val="48"/>
          <w:szCs w:val="48"/>
          <w:u w:val="thick"/>
          <w:lang w:val="en-GB"/>
        </w:rPr>
        <w:fldChar w:fldCharType="begin"/>
      </w:r>
      <w:r w:rsidR="004C352E" w:rsidRPr="0074726C">
        <w:rPr>
          <w:rFonts w:ascii="Times New Roman" w:hAnsi="Times New Roman"/>
          <w:spacing w:val="28"/>
          <w:w w:val="115"/>
          <w:sz w:val="48"/>
          <w:szCs w:val="48"/>
          <w:u w:val="thick"/>
          <w:lang w:val="en-GB"/>
        </w:rPr>
        <w:instrText xml:space="preserve"> DOCPROPERTY "WGNumber" \* MERGEFORMAT </w:instrText>
      </w:r>
      <w:r w:rsidR="004C352E" w:rsidRPr="0074726C">
        <w:rPr>
          <w:rFonts w:ascii="Times New Roman" w:hAnsi="Times New Roman"/>
          <w:spacing w:val="28"/>
          <w:w w:val="115"/>
          <w:sz w:val="48"/>
          <w:szCs w:val="48"/>
          <w:u w:val="thick"/>
          <w:lang w:val="en-GB"/>
        </w:rPr>
        <w:fldChar w:fldCharType="separate"/>
      </w:r>
      <w:r w:rsidR="00ED1247" w:rsidRPr="0074726C">
        <w:rPr>
          <w:rFonts w:ascii="Times New Roman" w:hAnsi="Times New Roman"/>
          <w:spacing w:val="28"/>
          <w:w w:val="115"/>
          <w:sz w:val="48"/>
          <w:szCs w:val="48"/>
          <w:u w:val="thick"/>
          <w:lang w:val="en-GB"/>
        </w:rPr>
        <w:t>0</w:t>
      </w:r>
      <w:r w:rsidR="005D030D" w:rsidRPr="0074726C">
        <w:rPr>
          <w:rFonts w:ascii="Times New Roman" w:hAnsi="Times New Roman"/>
          <w:spacing w:val="28"/>
          <w:w w:val="115"/>
          <w:sz w:val="48"/>
          <w:szCs w:val="48"/>
          <w:u w:val="thick"/>
          <w:lang w:val="en-GB"/>
        </w:rPr>
        <w:t>400</w:t>
      </w:r>
      <w:r w:rsidR="004C352E" w:rsidRPr="0074726C">
        <w:rPr>
          <w:rFonts w:ascii="Times New Roman" w:hAnsi="Times New Roman"/>
          <w:spacing w:val="28"/>
          <w:w w:val="115"/>
          <w:sz w:val="48"/>
          <w:szCs w:val="48"/>
          <w:u w:val="thick"/>
          <w:lang w:val="en-GB"/>
        </w:rPr>
        <w:fldChar w:fldCharType="end"/>
      </w:r>
    </w:p>
    <w:p w14:paraId="7296C136" w14:textId="33B9E07C" w:rsidR="00CB798F" w:rsidRPr="0074726C" w:rsidRDefault="00CB798F">
      <w:pPr>
        <w:rPr>
          <w:b/>
          <w:sz w:val="20"/>
          <w:lang w:val="en-GB"/>
        </w:rPr>
      </w:pPr>
    </w:p>
    <w:p w14:paraId="1C7F2D41" w14:textId="3CA79274" w:rsidR="00CB798F" w:rsidRPr="0074726C" w:rsidRDefault="00CB798F">
      <w:pPr>
        <w:rPr>
          <w:b/>
          <w:sz w:val="20"/>
          <w:lang w:val="en-GB"/>
        </w:rPr>
      </w:pPr>
    </w:p>
    <w:p w14:paraId="55F7DB2C" w14:textId="25F357F6" w:rsidR="00CB798F" w:rsidRPr="0074726C" w:rsidRDefault="00E843CE">
      <w:pPr>
        <w:spacing w:before="3"/>
        <w:rPr>
          <w:b/>
          <w:sz w:val="23"/>
          <w:lang w:val="en-GB"/>
        </w:rPr>
      </w:pPr>
      <w:r w:rsidRPr="0074726C">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A7512A" w:rsidRDefault="004E45B6" w:rsidP="00196997">
                            <w:pPr>
                              <w:spacing w:before="80" w:line="360" w:lineRule="auto"/>
                              <w:ind w:right="50"/>
                              <w:jc w:val="center"/>
                              <w:rPr>
                                <w:b/>
                                <w:sz w:val="28"/>
                                <w:szCs w:val="28"/>
                                <w:lang w:val="en-US"/>
                              </w:rPr>
                            </w:pPr>
                            <w:r w:rsidRPr="00A7512A">
                              <w:rPr>
                                <w:b/>
                                <w:sz w:val="28"/>
                                <w:szCs w:val="28"/>
                                <w:lang w:val="en-US"/>
                              </w:rPr>
                              <w:t>ISO/IEC JTC 1/SC 29/</w:t>
                            </w:r>
                            <w:r w:rsidR="00540DEA" w:rsidRPr="00A7512A">
                              <w:rPr>
                                <w:b/>
                                <w:sz w:val="28"/>
                                <w:szCs w:val="28"/>
                                <w:lang w:val="en-US"/>
                              </w:rPr>
                              <w:t>WG 03</w:t>
                            </w:r>
                            <w:r w:rsidR="00196997" w:rsidRPr="00A7512A">
                              <w:rPr>
                                <w:b/>
                                <w:sz w:val="28"/>
                                <w:szCs w:val="28"/>
                                <w:lang w:val="en-US"/>
                              </w:rPr>
                              <w:br/>
                            </w:r>
                            <w:r w:rsidRPr="00A7512A">
                              <w:rPr>
                                <w:b/>
                                <w:sz w:val="28"/>
                                <w:szCs w:val="28"/>
                                <w:lang w:val="en-US"/>
                              </w:rPr>
                              <w:t xml:space="preserve">MPEG </w:t>
                            </w:r>
                            <w:r w:rsidR="000C78E6" w:rsidRPr="00A7512A">
                              <w:rPr>
                                <w:b/>
                                <w:sz w:val="28"/>
                                <w:szCs w:val="28"/>
                                <w:lang w:val="en-US"/>
                              </w:rPr>
                              <w:t>Systems</w:t>
                            </w:r>
                            <w:r w:rsidRPr="00A7512A">
                              <w:rPr>
                                <w:b/>
                                <w:sz w:val="28"/>
                                <w:szCs w:val="28"/>
                                <w:lang w:val="en-US"/>
                              </w:rPr>
                              <w:t xml:space="preserve"> </w:t>
                            </w:r>
                            <w:r w:rsidR="000C78E6" w:rsidRPr="00A7512A">
                              <w:rPr>
                                <w:b/>
                                <w:sz w:val="28"/>
                                <w:szCs w:val="28"/>
                                <w:lang w:val="en-US"/>
                              </w:rPr>
                              <w:br/>
                            </w:r>
                            <w:r w:rsidRPr="00A7512A">
                              <w:rPr>
                                <w:b/>
                                <w:sz w:val="28"/>
                                <w:szCs w:val="28"/>
                                <w:lang w:val="en-US"/>
                              </w:rPr>
                              <w:t>Convenorship:</w:t>
                            </w:r>
                            <w:r w:rsidR="00FF2653" w:rsidRPr="00A7512A">
                              <w:rPr>
                                <w:b/>
                                <w:sz w:val="28"/>
                                <w:szCs w:val="28"/>
                                <w:lang w:val="en-US"/>
                              </w:rPr>
                              <w:t xml:space="preserve"> </w:t>
                            </w:r>
                            <w:r w:rsidR="000C78E6" w:rsidRPr="00A7512A">
                              <w:rPr>
                                <w:b/>
                                <w:sz w:val="28"/>
                                <w:szCs w:val="28"/>
                                <w:lang w:val="en-US"/>
                              </w:rPr>
                              <w:t>KATS</w:t>
                            </w:r>
                            <w:r w:rsidR="00FF2653" w:rsidRPr="00A7512A">
                              <w:rPr>
                                <w:b/>
                                <w:sz w:val="28"/>
                                <w:szCs w:val="28"/>
                                <w:lang w:val="en-US"/>
                              </w:rPr>
                              <w:t xml:space="preserve"> (</w:t>
                            </w:r>
                            <w:r w:rsidR="000C78E6" w:rsidRPr="00A7512A">
                              <w:rPr>
                                <w:b/>
                                <w:sz w:val="28"/>
                                <w:szCs w:val="28"/>
                                <w:lang w:val="en-US"/>
                              </w:rPr>
                              <w:t>Korea, Republic of</w:t>
                            </w:r>
                            <w:r w:rsidR="00FF2653" w:rsidRPr="00A7512A">
                              <w:rPr>
                                <w:b/>
                                <w:sz w:val="28"/>
                                <w:szCs w:val="28"/>
                                <w:lang w:val="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A7512A" w:rsidRDefault="004E45B6" w:rsidP="00196997">
                      <w:pPr>
                        <w:spacing w:before="80" w:line="360" w:lineRule="auto"/>
                        <w:ind w:right="50"/>
                        <w:jc w:val="center"/>
                        <w:rPr>
                          <w:b/>
                          <w:sz w:val="28"/>
                          <w:szCs w:val="28"/>
                          <w:lang w:val="en-US"/>
                        </w:rPr>
                      </w:pPr>
                      <w:r w:rsidRPr="00A7512A">
                        <w:rPr>
                          <w:b/>
                          <w:sz w:val="28"/>
                          <w:szCs w:val="28"/>
                          <w:lang w:val="en-US"/>
                        </w:rPr>
                        <w:t>ISO/IEC JTC 1/SC 29/</w:t>
                      </w:r>
                      <w:r w:rsidR="00540DEA" w:rsidRPr="00A7512A">
                        <w:rPr>
                          <w:b/>
                          <w:sz w:val="28"/>
                          <w:szCs w:val="28"/>
                          <w:lang w:val="en-US"/>
                        </w:rPr>
                        <w:t>WG 03</w:t>
                      </w:r>
                      <w:r w:rsidR="00196997" w:rsidRPr="00A7512A">
                        <w:rPr>
                          <w:b/>
                          <w:sz w:val="28"/>
                          <w:szCs w:val="28"/>
                          <w:lang w:val="en-US"/>
                        </w:rPr>
                        <w:br/>
                      </w:r>
                      <w:r w:rsidRPr="00A7512A">
                        <w:rPr>
                          <w:b/>
                          <w:sz w:val="28"/>
                          <w:szCs w:val="28"/>
                          <w:lang w:val="en-US"/>
                        </w:rPr>
                        <w:t xml:space="preserve">MPEG </w:t>
                      </w:r>
                      <w:r w:rsidR="000C78E6" w:rsidRPr="00A7512A">
                        <w:rPr>
                          <w:b/>
                          <w:sz w:val="28"/>
                          <w:szCs w:val="28"/>
                          <w:lang w:val="en-US"/>
                        </w:rPr>
                        <w:t>Systems</w:t>
                      </w:r>
                      <w:r w:rsidRPr="00A7512A">
                        <w:rPr>
                          <w:b/>
                          <w:sz w:val="28"/>
                          <w:szCs w:val="28"/>
                          <w:lang w:val="en-US"/>
                        </w:rPr>
                        <w:t xml:space="preserve"> </w:t>
                      </w:r>
                      <w:r w:rsidR="000C78E6" w:rsidRPr="00A7512A">
                        <w:rPr>
                          <w:b/>
                          <w:sz w:val="28"/>
                          <w:szCs w:val="28"/>
                          <w:lang w:val="en-US"/>
                        </w:rPr>
                        <w:br/>
                      </w:r>
                      <w:r w:rsidRPr="00A7512A">
                        <w:rPr>
                          <w:b/>
                          <w:sz w:val="28"/>
                          <w:szCs w:val="28"/>
                          <w:lang w:val="en-US"/>
                        </w:rPr>
                        <w:t>Convenorship:</w:t>
                      </w:r>
                      <w:r w:rsidR="00FF2653" w:rsidRPr="00A7512A">
                        <w:rPr>
                          <w:b/>
                          <w:sz w:val="28"/>
                          <w:szCs w:val="28"/>
                          <w:lang w:val="en-US"/>
                        </w:rPr>
                        <w:t xml:space="preserve"> </w:t>
                      </w:r>
                      <w:r w:rsidR="000C78E6" w:rsidRPr="00A7512A">
                        <w:rPr>
                          <w:b/>
                          <w:sz w:val="28"/>
                          <w:szCs w:val="28"/>
                          <w:lang w:val="en-US"/>
                        </w:rPr>
                        <w:t>KATS</w:t>
                      </w:r>
                      <w:r w:rsidR="00FF2653" w:rsidRPr="00A7512A">
                        <w:rPr>
                          <w:b/>
                          <w:sz w:val="28"/>
                          <w:szCs w:val="28"/>
                          <w:lang w:val="en-US"/>
                        </w:rPr>
                        <w:t xml:space="preserve"> (</w:t>
                      </w:r>
                      <w:r w:rsidR="000C78E6" w:rsidRPr="00A7512A">
                        <w:rPr>
                          <w:b/>
                          <w:sz w:val="28"/>
                          <w:szCs w:val="28"/>
                          <w:lang w:val="en-US"/>
                        </w:rPr>
                        <w:t>Korea, Republic of</w:t>
                      </w:r>
                      <w:r w:rsidR="00FF2653" w:rsidRPr="00A7512A">
                        <w:rPr>
                          <w:b/>
                          <w:sz w:val="28"/>
                          <w:szCs w:val="28"/>
                          <w:lang w:val="en-US"/>
                        </w:rPr>
                        <w:t>)</w:t>
                      </w:r>
                    </w:p>
                  </w:txbxContent>
                </v:textbox>
                <w10:wrap type="topAndBottom" anchorx="page"/>
              </v:shape>
            </w:pict>
          </mc:Fallback>
        </mc:AlternateContent>
      </w:r>
    </w:p>
    <w:p w14:paraId="2ED29448" w14:textId="439B0530" w:rsidR="00CB798F" w:rsidRPr="0074726C" w:rsidRDefault="004E45B6" w:rsidP="004C352E">
      <w:pPr>
        <w:tabs>
          <w:tab w:val="left" w:pos="3099"/>
        </w:tabs>
        <w:spacing w:before="240"/>
        <w:ind w:left="104"/>
        <w:rPr>
          <w:rFonts w:ascii="Times New Roman" w:hAnsi="Times New Roman"/>
          <w:snapToGrid w:val="0"/>
          <w:sz w:val="24"/>
          <w:szCs w:val="24"/>
          <w:lang w:val="en-GB"/>
        </w:rPr>
      </w:pPr>
      <w:r w:rsidRPr="0074726C">
        <w:rPr>
          <w:rFonts w:ascii="Times New Roman" w:hAnsi="Times New Roman"/>
          <w:b/>
          <w:snapToGrid w:val="0"/>
          <w:sz w:val="24"/>
          <w:szCs w:val="24"/>
          <w:lang w:val="en-GB"/>
        </w:rPr>
        <w:t>Document</w:t>
      </w:r>
      <w:r w:rsidRPr="0074726C">
        <w:rPr>
          <w:rFonts w:ascii="Times New Roman" w:hAnsi="Times New Roman"/>
          <w:b/>
          <w:snapToGrid w:val="0"/>
          <w:spacing w:val="14"/>
          <w:sz w:val="24"/>
          <w:szCs w:val="24"/>
          <w:lang w:val="en-GB"/>
        </w:rPr>
        <w:t xml:space="preserve"> </w:t>
      </w:r>
      <w:r w:rsidRPr="0074726C">
        <w:rPr>
          <w:rFonts w:ascii="Times New Roman" w:hAnsi="Times New Roman"/>
          <w:b/>
          <w:snapToGrid w:val="0"/>
          <w:sz w:val="24"/>
          <w:szCs w:val="24"/>
          <w:lang w:val="en-GB"/>
        </w:rPr>
        <w:t>type:</w:t>
      </w:r>
      <w:r w:rsidRPr="0074726C">
        <w:rPr>
          <w:rFonts w:ascii="Times New Roman" w:hAnsi="Times New Roman"/>
          <w:snapToGrid w:val="0"/>
          <w:sz w:val="24"/>
          <w:szCs w:val="24"/>
          <w:lang w:val="en-GB"/>
        </w:rPr>
        <w:tab/>
      </w:r>
      <w:r w:rsidR="00385C5D" w:rsidRPr="0074726C">
        <w:rPr>
          <w:rFonts w:ascii="Times New Roman" w:hAnsi="Times New Roman"/>
          <w:snapToGrid w:val="0"/>
          <w:sz w:val="24"/>
          <w:szCs w:val="24"/>
          <w:lang w:val="en-GB"/>
        </w:rPr>
        <w:t>Output Document</w:t>
      </w:r>
    </w:p>
    <w:p w14:paraId="19E086F8" w14:textId="6498C84B" w:rsidR="00CB798F" w:rsidRPr="0074726C" w:rsidRDefault="004E45B6" w:rsidP="004C352E">
      <w:pPr>
        <w:pStyle w:val="BodyText"/>
        <w:tabs>
          <w:tab w:val="left" w:pos="3099"/>
        </w:tabs>
        <w:spacing w:before="240"/>
        <w:ind w:left="3099" w:right="214" w:hanging="2996"/>
        <w:rPr>
          <w:rFonts w:ascii="Times New Roman" w:hAnsi="Times New Roman"/>
          <w:snapToGrid w:val="0"/>
          <w:lang w:val="en-GB"/>
        </w:rPr>
      </w:pPr>
      <w:r w:rsidRPr="0074726C">
        <w:rPr>
          <w:rFonts w:ascii="Times New Roman" w:hAnsi="Times New Roman"/>
          <w:b/>
          <w:snapToGrid w:val="0"/>
          <w:lang w:val="en-GB"/>
        </w:rPr>
        <w:t>Title:</w:t>
      </w:r>
      <w:r w:rsidRPr="0074726C">
        <w:rPr>
          <w:rFonts w:ascii="Times New Roman" w:hAnsi="Times New Roman"/>
          <w:snapToGrid w:val="0"/>
          <w:lang w:val="en-GB"/>
        </w:rPr>
        <w:tab/>
      </w:r>
      <w:r w:rsidR="004C352E" w:rsidRPr="0074726C">
        <w:rPr>
          <w:rFonts w:ascii="Times New Roman" w:hAnsi="Times New Roman"/>
          <w:snapToGrid w:val="0"/>
          <w:lang w:val="en-GB"/>
        </w:rPr>
        <w:fldChar w:fldCharType="begin"/>
      </w:r>
      <w:r w:rsidR="004C352E" w:rsidRPr="0074726C">
        <w:rPr>
          <w:rFonts w:ascii="Times New Roman" w:hAnsi="Times New Roman"/>
          <w:snapToGrid w:val="0"/>
          <w:lang w:val="en-GB"/>
        </w:rPr>
        <w:instrText xml:space="preserve"> TITLE  \* MERGEFORMAT </w:instrText>
      </w:r>
      <w:r w:rsidR="004C352E" w:rsidRPr="0074726C">
        <w:rPr>
          <w:rFonts w:ascii="Times New Roman" w:hAnsi="Times New Roman"/>
          <w:snapToGrid w:val="0"/>
          <w:lang w:val="en-GB"/>
        </w:rPr>
        <w:fldChar w:fldCharType="separate"/>
      </w:r>
      <w:r w:rsidR="00ED1247" w:rsidRPr="0074726C">
        <w:rPr>
          <w:rFonts w:ascii="Times New Roman" w:hAnsi="Times New Roman"/>
          <w:snapToGrid w:val="0"/>
          <w:lang w:val="en-GB"/>
        </w:rPr>
        <w:t>Working draft of amendment to ISO/IEC 14496-12:</w:t>
      </w:r>
      <w:r w:rsidR="00CF639A" w:rsidRPr="0074726C">
        <w:rPr>
          <w:rFonts w:ascii="Times New Roman" w:hAnsi="Times New Roman"/>
          <w:snapToGrid w:val="0"/>
          <w:lang w:val="en-GB"/>
        </w:rPr>
        <w:t>2021 CDAM1</w:t>
      </w:r>
      <w:r w:rsidR="00ED1247" w:rsidRPr="0074726C">
        <w:rPr>
          <w:rFonts w:ascii="Times New Roman" w:hAnsi="Times New Roman"/>
          <w:snapToGrid w:val="0"/>
          <w:lang w:val="en-GB"/>
        </w:rPr>
        <w:t xml:space="preserve"> Improved brand documentation and other improvements</w:t>
      </w:r>
      <w:r w:rsidR="004C352E" w:rsidRPr="0074726C">
        <w:rPr>
          <w:rFonts w:ascii="Times New Roman" w:hAnsi="Times New Roman"/>
          <w:snapToGrid w:val="0"/>
          <w:lang w:val="en-GB"/>
        </w:rPr>
        <w:fldChar w:fldCharType="end"/>
      </w:r>
    </w:p>
    <w:p w14:paraId="5C1A346D" w14:textId="189819F4" w:rsidR="00FF2653" w:rsidRPr="0074726C" w:rsidRDefault="00FF2653" w:rsidP="004C352E">
      <w:pPr>
        <w:pStyle w:val="BodyText"/>
        <w:tabs>
          <w:tab w:val="left" w:pos="3099"/>
        </w:tabs>
        <w:spacing w:before="240"/>
        <w:ind w:left="3099" w:right="214" w:hanging="2996"/>
        <w:rPr>
          <w:rFonts w:ascii="Times New Roman" w:hAnsi="Times New Roman"/>
          <w:snapToGrid w:val="0"/>
          <w:lang w:val="en-GB"/>
        </w:rPr>
      </w:pPr>
      <w:r w:rsidRPr="0074726C">
        <w:rPr>
          <w:rFonts w:ascii="Times New Roman" w:hAnsi="Times New Roman"/>
          <w:b/>
          <w:snapToGrid w:val="0"/>
          <w:lang w:val="en-GB"/>
        </w:rPr>
        <w:t>Status:</w:t>
      </w:r>
      <w:r w:rsidRPr="0074726C">
        <w:rPr>
          <w:rFonts w:ascii="Times New Roman" w:hAnsi="Times New Roman"/>
          <w:snapToGrid w:val="0"/>
          <w:lang w:val="en-GB"/>
        </w:rPr>
        <w:tab/>
      </w:r>
      <w:r w:rsidR="00385C5D" w:rsidRPr="0074726C">
        <w:rPr>
          <w:rFonts w:ascii="Times New Roman" w:hAnsi="Times New Roman"/>
          <w:snapToGrid w:val="0"/>
          <w:lang w:val="en-GB"/>
        </w:rPr>
        <w:t>Approved</w:t>
      </w:r>
    </w:p>
    <w:p w14:paraId="1718C661" w14:textId="098B9656" w:rsidR="00CB798F" w:rsidRPr="0074726C" w:rsidRDefault="004E45B6" w:rsidP="004C352E">
      <w:pPr>
        <w:tabs>
          <w:tab w:val="left" w:pos="3099"/>
        </w:tabs>
        <w:spacing w:before="240"/>
        <w:ind w:left="104"/>
        <w:rPr>
          <w:rFonts w:ascii="Times New Roman" w:hAnsi="Times New Roman"/>
          <w:snapToGrid w:val="0"/>
          <w:sz w:val="24"/>
          <w:szCs w:val="24"/>
          <w:lang w:val="en-GB"/>
        </w:rPr>
      </w:pPr>
      <w:r w:rsidRPr="0074726C">
        <w:rPr>
          <w:rFonts w:ascii="Times New Roman" w:hAnsi="Times New Roman"/>
          <w:b/>
          <w:snapToGrid w:val="0"/>
          <w:sz w:val="24"/>
          <w:szCs w:val="24"/>
          <w:lang w:val="en-GB"/>
        </w:rPr>
        <w:t>Date</w:t>
      </w:r>
      <w:r w:rsidRPr="0074726C">
        <w:rPr>
          <w:rFonts w:ascii="Times New Roman" w:hAnsi="Times New Roman"/>
          <w:b/>
          <w:snapToGrid w:val="0"/>
          <w:spacing w:val="-16"/>
          <w:sz w:val="24"/>
          <w:szCs w:val="24"/>
          <w:lang w:val="en-GB"/>
        </w:rPr>
        <w:t xml:space="preserve"> </w:t>
      </w:r>
      <w:r w:rsidRPr="0074726C">
        <w:rPr>
          <w:rFonts w:ascii="Times New Roman" w:hAnsi="Times New Roman"/>
          <w:b/>
          <w:snapToGrid w:val="0"/>
          <w:sz w:val="24"/>
          <w:szCs w:val="24"/>
          <w:lang w:val="en-GB"/>
        </w:rPr>
        <w:t>of</w:t>
      </w:r>
      <w:r w:rsidRPr="0074726C">
        <w:rPr>
          <w:rFonts w:ascii="Times New Roman" w:hAnsi="Times New Roman"/>
          <w:b/>
          <w:snapToGrid w:val="0"/>
          <w:spacing w:val="-16"/>
          <w:sz w:val="24"/>
          <w:szCs w:val="24"/>
          <w:lang w:val="en-GB"/>
        </w:rPr>
        <w:t xml:space="preserve"> </w:t>
      </w:r>
      <w:r w:rsidRPr="0074726C">
        <w:rPr>
          <w:rFonts w:ascii="Times New Roman" w:hAnsi="Times New Roman"/>
          <w:b/>
          <w:snapToGrid w:val="0"/>
          <w:sz w:val="24"/>
          <w:szCs w:val="24"/>
          <w:lang w:val="en-GB"/>
        </w:rPr>
        <w:t>document:</w:t>
      </w:r>
      <w:r w:rsidRPr="0074726C">
        <w:rPr>
          <w:rFonts w:ascii="Times New Roman" w:hAnsi="Times New Roman"/>
          <w:snapToGrid w:val="0"/>
          <w:sz w:val="24"/>
          <w:szCs w:val="24"/>
          <w:lang w:val="en-GB"/>
        </w:rPr>
        <w:tab/>
      </w:r>
      <w:r w:rsidR="00C955C7" w:rsidRPr="0074726C">
        <w:rPr>
          <w:rFonts w:ascii="Times New Roman" w:hAnsi="Times New Roman"/>
          <w:snapToGrid w:val="0"/>
          <w:sz w:val="24"/>
          <w:szCs w:val="24"/>
          <w:lang w:val="en-GB"/>
        </w:rPr>
        <w:fldChar w:fldCharType="begin"/>
      </w:r>
      <w:r w:rsidR="00C955C7" w:rsidRPr="0074726C">
        <w:rPr>
          <w:rFonts w:ascii="Times New Roman" w:hAnsi="Times New Roman"/>
          <w:snapToGrid w:val="0"/>
          <w:sz w:val="24"/>
          <w:szCs w:val="24"/>
          <w:lang w:val="en-GB"/>
        </w:rPr>
        <w:instrText xml:space="preserve"> SAVEDATE  \@ "yyyy-MM-dd" </w:instrText>
      </w:r>
      <w:r w:rsidR="00C955C7" w:rsidRPr="0074726C">
        <w:rPr>
          <w:rFonts w:ascii="Times New Roman" w:hAnsi="Times New Roman"/>
          <w:snapToGrid w:val="0"/>
          <w:sz w:val="24"/>
          <w:szCs w:val="24"/>
          <w:lang w:val="en-GB"/>
        </w:rPr>
        <w:fldChar w:fldCharType="separate"/>
      </w:r>
      <w:r w:rsidR="0074726C" w:rsidRPr="0074726C">
        <w:rPr>
          <w:rFonts w:ascii="Times New Roman" w:hAnsi="Times New Roman"/>
          <w:noProof/>
          <w:snapToGrid w:val="0"/>
          <w:sz w:val="24"/>
          <w:szCs w:val="24"/>
          <w:lang w:val="en-GB"/>
        </w:rPr>
        <w:t>2021-11-02</w:t>
      </w:r>
      <w:r w:rsidR="00C955C7" w:rsidRPr="0074726C">
        <w:rPr>
          <w:rFonts w:ascii="Times New Roman" w:hAnsi="Times New Roman"/>
          <w:snapToGrid w:val="0"/>
          <w:sz w:val="24"/>
          <w:szCs w:val="24"/>
          <w:lang w:val="en-GB"/>
        </w:rPr>
        <w:fldChar w:fldCharType="end"/>
      </w:r>
    </w:p>
    <w:p w14:paraId="254323E8" w14:textId="322B67C3" w:rsidR="00CB798F" w:rsidRPr="0074726C" w:rsidRDefault="004E45B6" w:rsidP="004C352E">
      <w:pPr>
        <w:tabs>
          <w:tab w:val="left" w:pos="3099"/>
        </w:tabs>
        <w:spacing w:before="240"/>
        <w:ind w:left="104"/>
        <w:rPr>
          <w:rFonts w:ascii="Times New Roman" w:hAnsi="Times New Roman"/>
          <w:snapToGrid w:val="0"/>
          <w:sz w:val="24"/>
          <w:szCs w:val="24"/>
          <w:lang w:val="en-GB"/>
        </w:rPr>
      </w:pPr>
      <w:r w:rsidRPr="0074726C">
        <w:rPr>
          <w:rFonts w:ascii="Times New Roman" w:hAnsi="Times New Roman"/>
          <w:b/>
          <w:snapToGrid w:val="0"/>
          <w:sz w:val="24"/>
          <w:szCs w:val="24"/>
          <w:lang w:val="en-GB"/>
        </w:rPr>
        <w:t>Source:</w:t>
      </w:r>
      <w:r w:rsidRPr="0074726C">
        <w:rPr>
          <w:rFonts w:ascii="Times New Roman" w:hAnsi="Times New Roman"/>
          <w:snapToGrid w:val="0"/>
          <w:sz w:val="24"/>
          <w:szCs w:val="24"/>
          <w:lang w:val="en-GB"/>
        </w:rPr>
        <w:tab/>
        <w:t>ISO/IEC JTC 1/SC 29/</w:t>
      </w:r>
      <w:r w:rsidR="00540DEA" w:rsidRPr="0074726C">
        <w:rPr>
          <w:rFonts w:ascii="Times New Roman" w:hAnsi="Times New Roman"/>
          <w:snapToGrid w:val="0"/>
          <w:sz w:val="24"/>
          <w:szCs w:val="24"/>
          <w:lang w:val="en-GB"/>
        </w:rPr>
        <w:t>WG 03</w:t>
      </w:r>
    </w:p>
    <w:p w14:paraId="6AB1DF60" w14:textId="1A8C39A3" w:rsidR="00CB798F" w:rsidRPr="0074726C" w:rsidRDefault="004E45B6" w:rsidP="004C352E">
      <w:pPr>
        <w:tabs>
          <w:tab w:val="left" w:pos="3099"/>
        </w:tabs>
        <w:spacing w:before="240"/>
        <w:ind w:left="104"/>
        <w:rPr>
          <w:rFonts w:ascii="Times New Roman" w:hAnsi="Times New Roman"/>
          <w:snapToGrid w:val="0"/>
          <w:sz w:val="24"/>
          <w:szCs w:val="24"/>
          <w:lang w:val="en-GB"/>
        </w:rPr>
      </w:pPr>
      <w:r w:rsidRPr="0074726C">
        <w:rPr>
          <w:rFonts w:ascii="Times New Roman" w:hAnsi="Times New Roman"/>
          <w:b/>
          <w:snapToGrid w:val="0"/>
          <w:sz w:val="24"/>
          <w:szCs w:val="24"/>
          <w:lang w:val="en-GB"/>
        </w:rPr>
        <w:t>No.</w:t>
      </w:r>
      <w:r w:rsidRPr="0074726C">
        <w:rPr>
          <w:rFonts w:ascii="Times New Roman" w:hAnsi="Times New Roman"/>
          <w:b/>
          <w:snapToGrid w:val="0"/>
          <w:spacing w:val="5"/>
          <w:sz w:val="24"/>
          <w:szCs w:val="24"/>
          <w:lang w:val="en-GB"/>
        </w:rPr>
        <w:t xml:space="preserve"> </w:t>
      </w:r>
      <w:r w:rsidRPr="0074726C">
        <w:rPr>
          <w:rFonts w:ascii="Times New Roman" w:hAnsi="Times New Roman"/>
          <w:b/>
          <w:snapToGrid w:val="0"/>
          <w:sz w:val="24"/>
          <w:szCs w:val="24"/>
          <w:lang w:val="en-GB"/>
        </w:rPr>
        <w:t>of</w:t>
      </w:r>
      <w:r w:rsidRPr="0074726C">
        <w:rPr>
          <w:rFonts w:ascii="Times New Roman" w:hAnsi="Times New Roman"/>
          <w:b/>
          <w:snapToGrid w:val="0"/>
          <w:spacing w:val="6"/>
          <w:sz w:val="24"/>
          <w:szCs w:val="24"/>
          <w:lang w:val="en-GB"/>
        </w:rPr>
        <w:t xml:space="preserve"> </w:t>
      </w:r>
      <w:r w:rsidRPr="0074726C">
        <w:rPr>
          <w:rFonts w:ascii="Times New Roman" w:hAnsi="Times New Roman"/>
          <w:b/>
          <w:snapToGrid w:val="0"/>
          <w:sz w:val="24"/>
          <w:szCs w:val="24"/>
          <w:lang w:val="en-GB"/>
        </w:rPr>
        <w:t>pages:</w:t>
      </w:r>
      <w:r w:rsidRPr="0074726C">
        <w:rPr>
          <w:rFonts w:ascii="Times New Roman" w:hAnsi="Times New Roman"/>
          <w:snapToGrid w:val="0"/>
          <w:sz w:val="24"/>
          <w:szCs w:val="24"/>
          <w:lang w:val="en-GB"/>
        </w:rPr>
        <w:tab/>
      </w:r>
      <w:r w:rsidR="00C955C7" w:rsidRPr="0074726C">
        <w:rPr>
          <w:rFonts w:ascii="Times New Roman" w:hAnsi="Times New Roman"/>
          <w:snapToGrid w:val="0"/>
          <w:sz w:val="24"/>
          <w:szCs w:val="24"/>
          <w:lang w:val="en-GB"/>
        </w:rPr>
        <w:fldChar w:fldCharType="begin"/>
      </w:r>
      <w:r w:rsidR="00C955C7" w:rsidRPr="0074726C">
        <w:rPr>
          <w:rFonts w:ascii="Times New Roman" w:hAnsi="Times New Roman"/>
          <w:snapToGrid w:val="0"/>
          <w:sz w:val="24"/>
          <w:szCs w:val="24"/>
          <w:lang w:val="en-GB"/>
        </w:rPr>
        <w:instrText xml:space="preserve"> NUMPAGES  \* Arabic </w:instrText>
      </w:r>
      <w:r w:rsidR="00C955C7" w:rsidRPr="0074726C">
        <w:rPr>
          <w:rFonts w:ascii="Times New Roman" w:hAnsi="Times New Roman"/>
          <w:snapToGrid w:val="0"/>
          <w:sz w:val="24"/>
          <w:szCs w:val="24"/>
          <w:lang w:val="en-GB"/>
        </w:rPr>
        <w:fldChar w:fldCharType="separate"/>
      </w:r>
      <w:r w:rsidR="0074726C">
        <w:rPr>
          <w:rFonts w:ascii="Times New Roman" w:hAnsi="Times New Roman"/>
          <w:noProof/>
          <w:snapToGrid w:val="0"/>
          <w:sz w:val="24"/>
          <w:szCs w:val="24"/>
          <w:lang w:val="en-GB"/>
        </w:rPr>
        <w:t>26</w:t>
      </w:r>
      <w:r w:rsidR="00C955C7" w:rsidRPr="0074726C">
        <w:rPr>
          <w:rFonts w:ascii="Times New Roman" w:hAnsi="Times New Roman"/>
          <w:snapToGrid w:val="0"/>
          <w:sz w:val="24"/>
          <w:szCs w:val="24"/>
          <w:lang w:val="en-GB"/>
        </w:rPr>
        <w:fldChar w:fldCharType="end"/>
      </w:r>
      <w:r w:rsidRPr="0074726C">
        <w:rPr>
          <w:rFonts w:ascii="Times New Roman" w:hAnsi="Times New Roman"/>
          <w:snapToGrid w:val="0"/>
          <w:sz w:val="24"/>
          <w:szCs w:val="24"/>
          <w:lang w:val="en-GB"/>
        </w:rPr>
        <w:t xml:space="preserve"> (with cover</w:t>
      </w:r>
      <w:r w:rsidRPr="0074726C">
        <w:rPr>
          <w:rFonts w:ascii="Times New Roman" w:hAnsi="Times New Roman"/>
          <w:snapToGrid w:val="0"/>
          <w:spacing w:val="-10"/>
          <w:sz w:val="24"/>
          <w:szCs w:val="24"/>
          <w:lang w:val="en-GB"/>
        </w:rPr>
        <w:t xml:space="preserve"> </w:t>
      </w:r>
      <w:r w:rsidRPr="0074726C">
        <w:rPr>
          <w:rFonts w:ascii="Times New Roman" w:hAnsi="Times New Roman"/>
          <w:snapToGrid w:val="0"/>
          <w:sz w:val="24"/>
          <w:szCs w:val="24"/>
          <w:lang w:val="en-GB"/>
        </w:rPr>
        <w:t>page)</w:t>
      </w:r>
    </w:p>
    <w:p w14:paraId="60A86B64" w14:textId="0CFFD4C0" w:rsidR="00FF2653" w:rsidRPr="0074726C" w:rsidRDefault="00FF2653" w:rsidP="004C352E">
      <w:pPr>
        <w:tabs>
          <w:tab w:val="left" w:pos="3099"/>
        </w:tabs>
        <w:spacing w:before="240"/>
        <w:ind w:left="104"/>
        <w:rPr>
          <w:rFonts w:ascii="Times New Roman" w:hAnsi="Times New Roman"/>
          <w:snapToGrid w:val="0"/>
          <w:sz w:val="24"/>
          <w:szCs w:val="24"/>
          <w:lang w:val="en-GB"/>
        </w:rPr>
      </w:pPr>
      <w:r w:rsidRPr="0074726C">
        <w:rPr>
          <w:rFonts w:ascii="Times New Roman" w:hAnsi="Times New Roman"/>
          <w:b/>
          <w:snapToGrid w:val="0"/>
          <w:sz w:val="24"/>
          <w:szCs w:val="24"/>
          <w:lang w:val="en-GB"/>
        </w:rPr>
        <w:t>Email</w:t>
      </w:r>
      <w:r w:rsidRPr="0074726C">
        <w:rPr>
          <w:rFonts w:ascii="Times New Roman" w:hAnsi="Times New Roman"/>
          <w:b/>
          <w:snapToGrid w:val="0"/>
          <w:spacing w:val="5"/>
          <w:sz w:val="24"/>
          <w:szCs w:val="24"/>
          <w:lang w:val="en-GB"/>
        </w:rPr>
        <w:t xml:space="preserve"> </w:t>
      </w:r>
      <w:r w:rsidRPr="0074726C">
        <w:rPr>
          <w:rFonts w:ascii="Times New Roman" w:hAnsi="Times New Roman"/>
          <w:b/>
          <w:snapToGrid w:val="0"/>
          <w:sz w:val="24"/>
          <w:szCs w:val="24"/>
          <w:lang w:val="en-GB"/>
        </w:rPr>
        <w:t>of</w:t>
      </w:r>
      <w:r w:rsidRPr="0074726C">
        <w:rPr>
          <w:rFonts w:ascii="Times New Roman" w:hAnsi="Times New Roman"/>
          <w:b/>
          <w:snapToGrid w:val="0"/>
          <w:spacing w:val="6"/>
          <w:sz w:val="24"/>
          <w:szCs w:val="24"/>
          <w:lang w:val="en-GB"/>
        </w:rPr>
        <w:t xml:space="preserve"> </w:t>
      </w:r>
      <w:r w:rsidRPr="0074726C">
        <w:rPr>
          <w:rFonts w:ascii="Times New Roman" w:hAnsi="Times New Roman"/>
          <w:b/>
          <w:snapToGrid w:val="0"/>
          <w:sz w:val="24"/>
          <w:szCs w:val="24"/>
          <w:lang w:val="en-GB"/>
        </w:rPr>
        <w:t>Convenor:</w:t>
      </w:r>
      <w:r w:rsidRPr="0074726C">
        <w:rPr>
          <w:rFonts w:ascii="Times New Roman" w:hAnsi="Times New Roman"/>
          <w:snapToGrid w:val="0"/>
          <w:sz w:val="24"/>
          <w:szCs w:val="24"/>
          <w:lang w:val="en-GB"/>
        </w:rPr>
        <w:tab/>
      </w:r>
      <w:proofErr w:type="gramStart"/>
      <w:r w:rsidR="000C78E6" w:rsidRPr="0074726C">
        <w:rPr>
          <w:rFonts w:ascii="Times New Roman" w:hAnsi="Times New Roman"/>
          <w:snapToGrid w:val="0"/>
          <w:sz w:val="24"/>
          <w:szCs w:val="24"/>
          <w:lang w:val="en-GB"/>
        </w:rPr>
        <w:t>young.L</w:t>
      </w:r>
      <w:proofErr w:type="gramEnd"/>
      <w:r w:rsidR="00196997" w:rsidRPr="0074726C">
        <w:rPr>
          <w:rFonts w:ascii="Times New Roman" w:hAnsi="Times New Roman"/>
          <w:snapToGrid w:val="0"/>
          <w:sz w:val="24"/>
          <w:szCs w:val="24"/>
          <w:lang w:val="en-GB"/>
        </w:rPr>
        <w:t xml:space="preserve"> </w:t>
      </w:r>
      <w:r w:rsidRPr="0074726C">
        <w:rPr>
          <w:rFonts w:ascii="Times New Roman" w:hAnsi="Times New Roman"/>
          <w:snapToGrid w:val="0"/>
          <w:sz w:val="24"/>
          <w:szCs w:val="24"/>
          <w:lang w:val="en-GB"/>
        </w:rPr>
        <w:t>@</w:t>
      </w:r>
      <w:r w:rsidR="00196997" w:rsidRPr="0074726C">
        <w:rPr>
          <w:rFonts w:ascii="Times New Roman" w:hAnsi="Times New Roman"/>
          <w:snapToGrid w:val="0"/>
          <w:sz w:val="24"/>
          <w:szCs w:val="24"/>
          <w:lang w:val="en-GB"/>
        </w:rPr>
        <w:t xml:space="preserve"> </w:t>
      </w:r>
      <w:proofErr w:type="spellStart"/>
      <w:r w:rsidR="00196997" w:rsidRPr="0074726C">
        <w:rPr>
          <w:rFonts w:ascii="Times New Roman" w:hAnsi="Times New Roman"/>
          <w:snapToGrid w:val="0"/>
          <w:sz w:val="24"/>
          <w:szCs w:val="24"/>
          <w:lang w:val="en-GB"/>
        </w:rPr>
        <w:t>samsung</w:t>
      </w:r>
      <w:proofErr w:type="spellEnd"/>
      <w:r w:rsidR="00196997" w:rsidRPr="0074726C">
        <w:rPr>
          <w:rFonts w:ascii="Times New Roman" w:hAnsi="Times New Roman"/>
          <w:snapToGrid w:val="0"/>
          <w:sz w:val="24"/>
          <w:szCs w:val="24"/>
          <w:lang w:val="en-GB"/>
        </w:rPr>
        <w:t xml:space="preserve"> </w:t>
      </w:r>
      <w:r w:rsidR="000C78E6" w:rsidRPr="0074726C">
        <w:rPr>
          <w:rFonts w:ascii="Times New Roman" w:hAnsi="Times New Roman"/>
          <w:snapToGrid w:val="0"/>
          <w:sz w:val="24"/>
          <w:szCs w:val="24"/>
          <w:lang w:val="en-GB"/>
        </w:rPr>
        <w:t>.</w:t>
      </w:r>
      <w:r w:rsidR="00196997" w:rsidRPr="0074726C">
        <w:rPr>
          <w:rFonts w:ascii="Times New Roman" w:hAnsi="Times New Roman"/>
          <w:snapToGrid w:val="0"/>
          <w:sz w:val="24"/>
          <w:szCs w:val="24"/>
          <w:lang w:val="en-GB"/>
        </w:rPr>
        <w:t xml:space="preserve"> </w:t>
      </w:r>
      <w:r w:rsidR="000C78E6" w:rsidRPr="0074726C">
        <w:rPr>
          <w:rFonts w:ascii="Times New Roman" w:hAnsi="Times New Roman"/>
          <w:snapToGrid w:val="0"/>
          <w:sz w:val="24"/>
          <w:szCs w:val="24"/>
          <w:lang w:val="en-GB"/>
        </w:rPr>
        <w:t>com</w:t>
      </w:r>
    </w:p>
    <w:p w14:paraId="1FFAF59B" w14:textId="3F4F8548" w:rsidR="00CB798F" w:rsidRPr="00C955C7" w:rsidRDefault="004E45B6" w:rsidP="004C352E">
      <w:pPr>
        <w:tabs>
          <w:tab w:val="left" w:pos="3099"/>
        </w:tabs>
        <w:spacing w:before="240"/>
        <w:ind w:left="104"/>
        <w:rPr>
          <w:rFonts w:ascii="Times New Roman" w:hAnsi="Times New Roman"/>
          <w:snapToGrid w:val="0"/>
          <w:color w:val="0000EE"/>
          <w:sz w:val="24"/>
          <w:szCs w:val="24"/>
          <w:u w:color="0000EE"/>
          <w:lang w:val="en-GB"/>
        </w:rPr>
      </w:pPr>
      <w:r w:rsidRPr="0074726C">
        <w:rPr>
          <w:rFonts w:ascii="Times New Roman" w:hAnsi="Times New Roman"/>
          <w:b/>
          <w:snapToGrid w:val="0"/>
          <w:sz w:val="24"/>
          <w:szCs w:val="24"/>
          <w:lang w:val="en-GB"/>
        </w:rPr>
        <w:t>Committee</w:t>
      </w:r>
      <w:r w:rsidRPr="0074726C">
        <w:rPr>
          <w:rFonts w:ascii="Times New Roman" w:hAnsi="Times New Roman"/>
          <w:b/>
          <w:snapToGrid w:val="0"/>
          <w:spacing w:val="-6"/>
          <w:sz w:val="24"/>
          <w:szCs w:val="24"/>
          <w:lang w:val="en-GB"/>
        </w:rPr>
        <w:t xml:space="preserve"> </w:t>
      </w:r>
      <w:r w:rsidRPr="0074726C">
        <w:rPr>
          <w:rFonts w:ascii="Times New Roman" w:hAnsi="Times New Roman"/>
          <w:b/>
          <w:snapToGrid w:val="0"/>
          <w:sz w:val="24"/>
          <w:szCs w:val="24"/>
          <w:lang w:val="en-GB"/>
        </w:rPr>
        <w:t>URL:</w:t>
      </w:r>
      <w:r w:rsidRPr="0074726C">
        <w:rPr>
          <w:rFonts w:ascii="Times New Roman" w:hAnsi="Times New Roman"/>
          <w:snapToGrid w:val="0"/>
          <w:sz w:val="24"/>
          <w:szCs w:val="24"/>
          <w:lang w:val="en-GB"/>
        </w:rPr>
        <w:tab/>
      </w:r>
      <w:hyperlink r:id="rId8" w:history="1">
        <w:r w:rsidR="000C78E6" w:rsidRPr="0074726C">
          <w:rPr>
            <w:rStyle w:val="Hyperlink"/>
            <w:rFonts w:ascii="Times New Roman" w:hAnsi="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1DF56872" w14:textId="77777777" w:rsidR="00340A66" w:rsidRDefault="00340A66" w:rsidP="0018563E">
      <w:pPr>
        <w:rPr>
          <w:rFonts w:ascii="Times New Roman" w:hAnsi="Times New Roman"/>
          <w:i/>
          <w:iCs/>
          <w:sz w:val="24"/>
          <w:lang w:val="en-GB"/>
        </w:rPr>
      </w:pPr>
      <w:r>
        <w:rPr>
          <w:rFonts w:ascii="Times New Roman" w:hAnsi="Times New Roman"/>
          <w:i/>
          <w:iCs/>
          <w:sz w:val="24"/>
          <w:lang w:val="en-GB"/>
        </w:rPr>
        <w:lastRenderedPageBreak/>
        <w:t>In 3.1.35 change the name of the term defined from</w:t>
      </w:r>
    </w:p>
    <w:p w14:paraId="61A0568E" w14:textId="65E0AA5D" w:rsidR="00340A66" w:rsidRPr="00340A66" w:rsidRDefault="00340A66" w:rsidP="0018563E">
      <w:pPr>
        <w:rPr>
          <w:rFonts w:ascii="Times New Roman" w:hAnsi="Times New Roman"/>
          <w:b/>
          <w:bCs/>
          <w:i/>
          <w:iCs/>
          <w:sz w:val="24"/>
          <w:lang w:val="en-GB"/>
        </w:rPr>
      </w:pPr>
      <w:r w:rsidRPr="00340A66">
        <w:rPr>
          <w:rFonts w:hint="eastAsia"/>
          <w:b/>
          <w:bCs/>
          <w:lang w:val="en-GB"/>
        </w:rPr>
        <w:t xml:space="preserve">sample </w:t>
      </w:r>
      <w:r w:rsidRPr="00340A66">
        <w:rPr>
          <w:b/>
          <w:bCs/>
          <w:lang w:val="en-GB"/>
        </w:rPr>
        <w:t>description</w:t>
      </w:r>
      <w:r w:rsidRPr="00340A66">
        <w:rPr>
          <w:rFonts w:ascii="Times New Roman" w:hAnsi="Times New Roman"/>
          <w:b/>
          <w:bCs/>
          <w:i/>
          <w:iCs/>
          <w:sz w:val="24"/>
          <w:lang w:val="en-GB"/>
        </w:rPr>
        <w:t xml:space="preserve"> </w:t>
      </w:r>
    </w:p>
    <w:p w14:paraId="228B5D89" w14:textId="77777777" w:rsidR="00340A66" w:rsidRPr="00EC6C63" w:rsidRDefault="00340A66" w:rsidP="00340A66">
      <w:pPr>
        <w:pStyle w:val="Definition"/>
        <w:rPr>
          <w:lang w:val="en-GB"/>
        </w:rPr>
      </w:pPr>
      <w:r w:rsidRPr="003176D3">
        <w:rPr>
          <w:lang w:val="en-GB"/>
        </w:rPr>
        <w:t>structure which defines and describes the format of some number of samples in a track</w:t>
      </w:r>
    </w:p>
    <w:p w14:paraId="034C5FB9" w14:textId="77777777" w:rsidR="00340A66" w:rsidRDefault="00340A66" w:rsidP="0018563E">
      <w:pPr>
        <w:rPr>
          <w:rFonts w:ascii="Times New Roman" w:hAnsi="Times New Roman"/>
          <w:i/>
          <w:iCs/>
          <w:sz w:val="24"/>
          <w:lang w:val="en-GB"/>
        </w:rPr>
      </w:pPr>
      <w:r>
        <w:rPr>
          <w:rFonts w:ascii="Times New Roman" w:hAnsi="Times New Roman"/>
          <w:i/>
          <w:iCs/>
          <w:sz w:val="24"/>
          <w:lang w:val="en-GB"/>
        </w:rPr>
        <w:t>to</w:t>
      </w:r>
    </w:p>
    <w:p w14:paraId="69D5FA63" w14:textId="0D971381" w:rsidR="00340A66" w:rsidRPr="00340A66" w:rsidRDefault="00340A66" w:rsidP="0018563E">
      <w:pPr>
        <w:rPr>
          <w:rFonts w:ascii="Times New Roman" w:hAnsi="Times New Roman"/>
          <w:b/>
          <w:bCs/>
          <w:i/>
          <w:iCs/>
          <w:sz w:val="24"/>
          <w:lang w:val="en-GB"/>
        </w:rPr>
      </w:pPr>
      <w:r w:rsidRPr="00340A66">
        <w:rPr>
          <w:rFonts w:hint="eastAsia"/>
          <w:b/>
          <w:bCs/>
          <w:lang w:val="en-GB"/>
        </w:rPr>
        <w:t xml:space="preserve">sample </w:t>
      </w:r>
      <w:r w:rsidRPr="00340A66">
        <w:rPr>
          <w:b/>
          <w:bCs/>
          <w:lang w:val="en-GB"/>
        </w:rPr>
        <w:t>entry</w:t>
      </w:r>
      <w:r w:rsidRPr="00340A66">
        <w:rPr>
          <w:rFonts w:ascii="Times New Roman" w:hAnsi="Times New Roman"/>
          <w:b/>
          <w:bCs/>
          <w:i/>
          <w:iCs/>
          <w:sz w:val="24"/>
          <w:lang w:val="en-GB"/>
        </w:rPr>
        <w:t xml:space="preserve"> </w:t>
      </w:r>
    </w:p>
    <w:p w14:paraId="22846C9E" w14:textId="2E52AF59" w:rsidR="00340A66" w:rsidRDefault="00340A66" w:rsidP="00340A66">
      <w:pPr>
        <w:pStyle w:val="Definition"/>
        <w:rPr>
          <w:lang w:val="en-GB"/>
        </w:rPr>
      </w:pPr>
      <w:r w:rsidRPr="003176D3">
        <w:rPr>
          <w:lang w:val="en-GB"/>
        </w:rPr>
        <w:t>structure which defines and describes the format of some number of samples in a track</w:t>
      </w:r>
    </w:p>
    <w:p w14:paraId="351DC352" w14:textId="787D4D2C" w:rsidR="00BD4797" w:rsidRDefault="00BD4797" w:rsidP="00BD4797">
      <w:pPr>
        <w:rPr>
          <w:lang w:val="en-GB"/>
        </w:rPr>
      </w:pPr>
      <w:r w:rsidRPr="00BD4797">
        <w:rPr>
          <w:i/>
          <w:iCs/>
          <w:lang w:val="en-GB"/>
        </w:rPr>
        <w:t>In 3.1 add the following new definitions</w:t>
      </w:r>
    </w:p>
    <w:p w14:paraId="0AC1062A" w14:textId="77777777" w:rsidR="003610D5" w:rsidRPr="003610D5" w:rsidRDefault="003610D5" w:rsidP="003610D5">
      <w:pPr>
        <w:pStyle w:val="Heading3"/>
        <w:numPr>
          <w:ilvl w:val="0"/>
          <w:numId w:val="0"/>
        </w:numPr>
        <w:tabs>
          <w:tab w:val="left" w:pos="720"/>
        </w:tabs>
        <w:spacing w:after="0"/>
        <w:rPr>
          <w:rFonts w:ascii="Cambria" w:eastAsia="Calibri" w:hAnsi="Cambria"/>
          <w:b/>
          <w:bCs/>
          <w:sz w:val="22"/>
          <w:lang w:val="x-none"/>
        </w:rPr>
      </w:pPr>
      <w:r w:rsidRPr="003610D5">
        <w:rPr>
          <w:rFonts w:ascii="Cambria" w:hAnsi="Cambria"/>
          <w:b/>
          <w:bCs/>
          <w:sz w:val="22"/>
        </w:rPr>
        <w:t>external elementary stream</w:t>
      </w:r>
    </w:p>
    <w:p w14:paraId="2A1640F7" w14:textId="77777777" w:rsidR="003610D5" w:rsidRPr="003610D5" w:rsidRDefault="003610D5" w:rsidP="003610D5">
      <w:pPr>
        <w:pStyle w:val="Definition"/>
        <w:rPr>
          <w:szCs w:val="22"/>
        </w:rPr>
      </w:pPr>
      <w:r w:rsidRPr="003610D5">
        <w:rPr>
          <w:szCs w:val="22"/>
        </w:rPr>
        <w:t>elementary stream containing access units with external pictures</w:t>
      </w:r>
    </w:p>
    <w:p w14:paraId="32C7170D" w14:textId="77777777" w:rsidR="003610D5" w:rsidRPr="003610D5" w:rsidRDefault="003610D5" w:rsidP="003610D5">
      <w:pPr>
        <w:pStyle w:val="Heading3"/>
        <w:numPr>
          <w:ilvl w:val="0"/>
          <w:numId w:val="0"/>
        </w:numPr>
        <w:tabs>
          <w:tab w:val="left" w:pos="720"/>
        </w:tabs>
        <w:spacing w:after="0"/>
        <w:rPr>
          <w:rFonts w:ascii="Cambria" w:hAnsi="Cambria"/>
          <w:b/>
          <w:bCs/>
          <w:sz w:val="22"/>
        </w:rPr>
      </w:pPr>
      <w:r w:rsidRPr="003610D5">
        <w:rPr>
          <w:rFonts w:ascii="Cambria" w:hAnsi="Cambria"/>
          <w:b/>
          <w:bCs/>
          <w:sz w:val="22"/>
        </w:rPr>
        <w:t>external picture</w:t>
      </w:r>
    </w:p>
    <w:p w14:paraId="1ACC26F7" w14:textId="77777777" w:rsidR="003610D5" w:rsidRPr="003610D5" w:rsidRDefault="003610D5" w:rsidP="003610D5">
      <w:pPr>
        <w:pStyle w:val="Definition"/>
        <w:rPr>
          <w:szCs w:val="22"/>
        </w:rPr>
      </w:pPr>
      <w:r w:rsidRPr="003610D5">
        <w:rPr>
          <w:szCs w:val="22"/>
        </w:rPr>
        <w:t>picture that is in the external elementary stream in an EST and is needed for inter prediction reference in decoding of the elementary stream in the MST when random accessing from certain EDRAP pictures in the MST</w:t>
      </w:r>
    </w:p>
    <w:p w14:paraId="24FF9205" w14:textId="77777777" w:rsidR="003610D5" w:rsidRPr="003610D5" w:rsidRDefault="003610D5" w:rsidP="003610D5">
      <w:pPr>
        <w:pStyle w:val="Heading3"/>
        <w:numPr>
          <w:ilvl w:val="0"/>
          <w:numId w:val="0"/>
        </w:numPr>
        <w:tabs>
          <w:tab w:val="left" w:pos="720"/>
        </w:tabs>
        <w:spacing w:after="0"/>
        <w:rPr>
          <w:rFonts w:ascii="Cambria" w:hAnsi="Cambria"/>
          <w:b/>
          <w:bCs/>
          <w:sz w:val="22"/>
        </w:rPr>
      </w:pPr>
      <w:r w:rsidRPr="003610D5">
        <w:rPr>
          <w:rFonts w:ascii="Cambria" w:hAnsi="Cambria"/>
          <w:b/>
          <w:bCs/>
          <w:sz w:val="22"/>
        </w:rPr>
        <w:t>external stream track (EST)</w:t>
      </w:r>
    </w:p>
    <w:p w14:paraId="7B919DCF" w14:textId="77777777" w:rsidR="003610D5" w:rsidRPr="003610D5" w:rsidRDefault="003610D5" w:rsidP="003610D5">
      <w:pPr>
        <w:pStyle w:val="Definition"/>
        <w:rPr>
          <w:szCs w:val="22"/>
        </w:rPr>
      </w:pPr>
      <w:r w:rsidRPr="003610D5">
        <w:rPr>
          <w:szCs w:val="22"/>
        </w:rPr>
        <w:t>track containing an external elementary stream</w:t>
      </w:r>
    </w:p>
    <w:p w14:paraId="1C5FFFCB" w14:textId="77777777" w:rsidR="003610D5" w:rsidRPr="003610D5" w:rsidRDefault="003610D5" w:rsidP="003610D5">
      <w:pPr>
        <w:pStyle w:val="Heading3"/>
        <w:numPr>
          <w:ilvl w:val="0"/>
          <w:numId w:val="0"/>
        </w:numPr>
        <w:tabs>
          <w:tab w:val="left" w:pos="720"/>
        </w:tabs>
        <w:spacing w:after="0"/>
        <w:rPr>
          <w:rFonts w:ascii="Cambria" w:hAnsi="Cambria"/>
          <w:b/>
          <w:bCs/>
          <w:sz w:val="22"/>
        </w:rPr>
      </w:pPr>
      <w:proofErr w:type="gramStart"/>
      <w:r w:rsidRPr="003610D5">
        <w:rPr>
          <w:rFonts w:ascii="Cambria" w:hAnsi="Cambria"/>
          <w:b/>
          <w:bCs/>
          <w:sz w:val="22"/>
        </w:rPr>
        <w:t>main stream</w:t>
      </w:r>
      <w:proofErr w:type="gramEnd"/>
      <w:r w:rsidRPr="003610D5">
        <w:rPr>
          <w:rFonts w:ascii="Cambria" w:hAnsi="Cambria"/>
          <w:b/>
          <w:bCs/>
          <w:sz w:val="22"/>
        </w:rPr>
        <w:t xml:space="preserve"> track (MST)</w:t>
      </w:r>
    </w:p>
    <w:p w14:paraId="29E4D04F" w14:textId="66B2D596" w:rsidR="003610D5" w:rsidRDefault="003610D5" w:rsidP="003610D5">
      <w:pPr>
        <w:pStyle w:val="Definition"/>
        <w:rPr>
          <w:szCs w:val="22"/>
        </w:rPr>
      </w:pPr>
      <w:r w:rsidRPr="003610D5">
        <w:rPr>
          <w:szCs w:val="22"/>
        </w:rPr>
        <w:t>track containing a video elementary stream</w:t>
      </w:r>
    </w:p>
    <w:p w14:paraId="4F1BF57C" w14:textId="1FFBBC17" w:rsidR="00B941A1" w:rsidRPr="003610D5" w:rsidRDefault="00B941A1" w:rsidP="00B941A1">
      <w:pPr>
        <w:pStyle w:val="Heading3"/>
        <w:numPr>
          <w:ilvl w:val="0"/>
          <w:numId w:val="0"/>
        </w:numPr>
        <w:tabs>
          <w:tab w:val="left" w:pos="720"/>
        </w:tabs>
        <w:spacing w:after="0"/>
        <w:rPr>
          <w:rFonts w:ascii="Cambria" w:hAnsi="Cambria"/>
          <w:b/>
          <w:bCs/>
          <w:sz w:val="22"/>
        </w:rPr>
      </w:pPr>
      <w:r>
        <w:rPr>
          <w:rFonts w:ascii="Cambria" w:hAnsi="Cambria"/>
          <w:b/>
          <w:bCs/>
          <w:sz w:val="22"/>
        </w:rPr>
        <w:t>media component</w:t>
      </w:r>
    </w:p>
    <w:p w14:paraId="7EA56697" w14:textId="1664B924" w:rsidR="00B941A1" w:rsidRDefault="00B941A1" w:rsidP="00B941A1">
      <w:pPr>
        <w:pStyle w:val="Definition"/>
        <w:rPr>
          <w:szCs w:val="22"/>
        </w:rPr>
      </w:pPr>
      <w:r w:rsidRPr="00B941A1">
        <w:rPr>
          <w:szCs w:val="22"/>
          <w:highlight w:val="yellow"/>
        </w:rPr>
        <w:t xml:space="preserve">TBD (related to </w:t>
      </w:r>
      <w:r>
        <w:rPr>
          <w:szCs w:val="22"/>
          <w:highlight w:val="yellow"/>
        </w:rPr>
        <w:t>p</w:t>
      </w:r>
      <w:r w:rsidRPr="00B941A1">
        <w:rPr>
          <w:szCs w:val="22"/>
          <w:highlight w:val="yellow"/>
        </w:rPr>
        <w:t>reselection)</w:t>
      </w:r>
    </w:p>
    <w:p w14:paraId="2A5DB92D" w14:textId="71EB4FE4" w:rsidR="00B941A1" w:rsidRPr="003610D5" w:rsidRDefault="00B941A1" w:rsidP="00B941A1">
      <w:pPr>
        <w:pStyle w:val="Heading3"/>
        <w:numPr>
          <w:ilvl w:val="0"/>
          <w:numId w:val="0"/>
        </w:numPr>
        <w:tabs>
          <w:tab w:val="left" w:pos="720"/>
        </w:tabs>
        <w:spacing w:after="0"/>
        <w:rPr>
          <w:rFonts w:ascii="Cambria" w:hAnsi="Cambria"/>
          <w:b/>
          <w:bCs/>
          <w:sz w:val="22"/>
        </w:rPr>
      </w:pPr>
      <w:r>
        <w:rPr>
          <w:rFonts w:ascii="Cambria" w:hAnsi="Cambria"/>
          <w:b/>
          <w:bCs/>
          <w:sz w:val="22"/>
        </w:rPr>
        <w:t>preselection</w:t>
      </w:r>
    </w:p>
    <w:p w14:paraId="6895B2CF" w14:textId="4F366A40" w:rsidR="00B941A1" w:rsidRDefault="009E41B1" w:rsidP="00B941A1">
      <w:pPr>
        <w:pStyle w:val="Definition"/>
        <w:rPr>
          <w:szCs w:val="22"/>
        </w:rPr>
      </w:pPr>
      <w:r>
        <w:rPr>
          <w:szCs w:val="22"/>
        </w:rPr>
        <w:t>a</w:t>
      </w:r>
      <w:r w:rsidR="00CF639A" w:rsidRPr="00CF639A">
        <w:rPr>
          <w:szCs w:val="22"/>
        </w:rPr>
        <w:t xml:space="preserve"> set of one or multiple media components representing one version of the media presentation that may be selected by a user for simultaneous decoding/presentation</w:t>
      </w:r>
    </w:p>
    <w:p w14:paraId="4A183E11" w14:textId="77777777" w:rsidR="003610D5" w:rsidRPr="003610D5" w:rsidRDefault="003610D5" w:rsidP="003610D5">
      <w:pPr>
        <w:pStyle w:val="Heading3"/>
        <w:numPr>
          <w:ilvl w:val="0"/>
          <w:numId w:val="0"/>
        </w:numPr>
        <w:tabs>
          <w:tab w:val="left" w:pos="720"/>
        </w:tabs>
        <w:spacing w:after="0"/>
        <w:rPr>
          <w:rFonts w:ascii="Cambria" w:hAnsi="Cambria"/>
          <w:b/>
          <w:bCs/>
          <w:sz w:val="22"/>
        </w:rPr>
      </w:pPr>
      <w:r w:rsidRPr="003610D5">
        <w:rPr>
          <w:rFonts w:ascii="Cambria" w:hAnsi="Cambria"/>
          <w:b/>
          <w:bCs/>
          <w:sz w:val="22"/>
        </w:rPr>
        <w:t>random access</w:t>
      </w:r>
    </w:p>
    <w:p w14:paraId="21A0B799" w14:textId="0BCCDE74" w:rsidR="00BD4797" w:rsidRPr="003610D5" w:rsidRDefault="003610D5" w:rsidP="003610D5">
      <w:pPr>
        <w:pStyle w:val="Definition"/>
        <w:rPr>
          <w:szCs w:val="22"/>
        </w:rPr>
      </w:pPr>
      <w:r w:rsidRPr="003610D5">
        <w:rPr>
          <w:szCs w:val="22"/>
        </w:rPr>
        <w:t>decoding of an elementary stream starting from a particular picture without decoding of any picture in the elementary stream earlier in decoding order</w:t>
      </w:r>
    </w:p>
    <w:p w14:paraId="0E257802" w14:textId="5FC7365C" w:rsidR="00BB5D57" w:rsidRDefault="00BB5D57" w:rsidP="0018563E">
      <w:pPr>
        <w:rPr>
          <w:rFonts w:ascii="Times New Roman" w:hAnsi="Times New Roman"/>
          <w:i/>
          <w:iCs/>
          <w:sz w:val="24"/>
          <w:lang w:val="en-GB"/>
        </w:rPr>
      </w:pPr>
      <w:r>
        <w:rPr>
          <w:rFonts w:ascii="Times New Roman" w:hAnsi="Times New Roman"/>
          <w:i/>
          <w:iCs/>
          <w:sz w:val="24"/>
          <w:lang w:val="en-GB"/>
        </w:rPr>
        <w:t>In 3.2 add the following abbreviated terms</w:t>
      </w:r>
    </w:p>
    <w:p w14:paraId="5FD46F70" w14:textId="578DCF0C" w:rsidR="00F94F22" w:rsidRPr="00BB5D57" w:rsidRDefault="00F94F22" w:rsidP="00F94F22">
      <w:pPr>
        <w:rPr>
          <w:ins w:id="0" w:author="Ye-Kui Wang (yk0)" w:date="2021-10-27T16:22:00Z"/>
          <w:rFonts w:asciiTheme="majorHAnsi" w:hAnsiTheme="majorHAnsi"/>
          <w:szCs w:val="22"/>
          <w:lang w:val="en-GB"/>
        </w:rPr>
      </w:pPr>
      <w:ins w:id="1" w:author="Ye-Kui Wang (yk0)" w:date="2021-10-27T16:22:00Z">
        <w:r w:rsidRPr="00BB5D57">
          <w:rPr>
            <w:rFonts w:asciiTheme="majorHAnsi" w:hAnsiTheme="majorHAnsi"/>
            <w:szCs w:val="22"/>
            <w:lang w:val="en-GB"/>
          </w:rPr>
          <w:t>E</w:t>
        </w:r>
        <w:r>
          <w:rPr>
            <w:rFonts w:asciiTheme="majorHAnsi" w:hAnsiTheme="majorHAnsi"/>
            <w:szCs w:val="22"/>
            <w:lang w:val="en-GB"/>
          </w:rPr>
          <w:t>DRAP</w:t>
        </w:r>
        <w:r>
          <w:rPr>
            <w:rFonts w:asciiTheme="majorHAnsi" w:hAnsiTheme="majorHAnsi"/>
            <w:szCs w:val="22"/>
            <w:lang w:val="en-GB"/>
          </w:rPr>
          <w:tab/>
        </w:r>
        <w:r w:rsidRPr="00BB5D57">
          <w:rPr>
            <w:rFonts w:asciiTheme="majorHAnsi" w:hAnsiTheme="majorHAnsi"/>
            <w:szCs w:val="22"/>
            <w:lang w:val="en-GB"/>
          </w:rPr>
          <w:tab/>
        </w:r>
      </w:ins>
      <w:ins w:id="2" w:author="Ye-Kui Wang (yk0)" w:date="2021-10-27T16:24:00Z">
        <w:r>
          <w:rPr>
            <w:rFonts w:asciiTheme="majorHAnsi" w:hAnsiTheme="majorHAnsi"/>
            <w:szCs w:val="22"/>
            <w:lang w:val="en-GB"/>
          </w:rPr>
          <w:t>e</w:t>
        </w:r>
      </w:ins>
      <w:ins w:id="3" w:author="Ye-Kui Wang (yk0)" w:date="2021-10-27T16:22:00Z">
        <w:r w:rsidRPr="00BB5D57">
          <w:rPr>
            <w:rFonts w:asciiTheme="majorHAnsi" w:hAnsiTheme="majorHAnsi"/>
            <w:szCs w:val="22"/>
            <w:lang w:val="en-GB"/>
          </w:rPr>
          <w:t>xt</w:t>
        </w:r>
      </w:ins>
      <w:ins w:id="4" w:author="Ye-Kui Wang (yk0)" w:date="2021-10-27T16:23:00Z">
        <w:r>
          <w:rPr>
            <w:rFonts w:asciiTheme="majorHAnsi" w:hAnsiTheme="majorHAnsi"/>
            <w:szCs w:val="22"/>
            <w:lang w:val="en-GB"/>
          </w:rPr>
          <w:t xml:space="preserve">ended </w:t>
        </w:r>
      </w:ins>
      <w:ins w:id="5" w:author="Ye-Kui Wang (yk0)" w:date="2021-10-27T16:24:00Z">
        <w:r>
          <w:rPr>
            <w:rFonts w:asciiTheme="majorHAnsi" w:hAnsiTheme="majorHAnsi"/>
            <w:szCs w:val="22"/>
            <w:lang w:val="en-GB"/>
          </w:rPr>
          <w:t>d</w:t>
        </w:r>
      </w:ins>
      <w:ins w:id="6" w:author="Ye-Kui Wang (yk0)" w:date="2021-10-27T16:23:00Z">
        <w:r>
          <w:rPr>
            <w:rFonts w:asciiTheme="majorHAnsi" w:hAnsiTheme="majorHAnsi"/>
            <w:szCs w:val="22"/>
            <w:lang w:val="en-GB"/>
          </w:rPr>
          <w:t xml:space="preserve">ependent </w:t>
        </w:r>
      </w:ins>
      <w:proofErr w:type="gramStart"/>
      <w:ins w:id="7" w:author="Ye-Kui Wang (yk0)" w:date="2021-10-27T16:24:00Z">
        <w:r>
          <w:rPr>
            <w:rFonts w:asciiTheme="majorHAnsi" w:hAnsiTheme="majorHAnsi"/>
            <w:szCs w:val="22"/>
            <w:lang w:val="en-GB"/>
          </w:rPr>
          <w:t>random access</w:t>
        </w:r>
        <w:proofErr w:type="gramEnd"/>
        <w:r>
          <w:rPr>
            <w:rFonts w:asciiTheme="majorHAnsi" w:hAnsiTheme="majorHAnsi"/>
            <w:szCs w:val="22"/>
            <w:lang w:val="en-GB"/>
          </w:rPr>
          <w:t xml:space="preserve"> point</w:t>
        </w:r>
      </w:ins>
    </w:p>
    <w:p w14:paraId="51EE192C" w14:textId="51375B63" w:rsidR="00BB5D57" w:rsidRPr="00BB5D57" w:rsidRDefault="00BB5D57" w:rsidP="00BB5D57">
      <w:pPr>
        <w:rPr>
          <w:rFonts w:asciiTheme="majorHAnsi" w:hAnsiTheme="majorHAnsi"/>
          <w:szCs w:val="22"/>
          <w:lang w:val="en-GB"/>
        </w:rPr>
      </w:pPr>
      <w:r w:rsidRPr="00BB5D57">
        <w:rPr>
          <w:rFonts w:asciiTheme="majorHAnsi" w:hAnsiTheme="majorHAnsi"/>
          <w:szCs w:val="22"/>
          <w:lang w:val="en-GB"/>
        </w:rPr>
        <w:t>EST</w:t>
      </w:r>
      <w:ins w:id="8" w:author="Ye-Kui Wang (yk0)" w:date="2021-10-27T16:24:00Z">
        <w:r w:rsidR="00F94F22">
          <w:rPr>
            <w:rFonts w:asciiTheme="majorHAnsi" w:hAnsiTheme="majorHAnsi"/>
            <w:szCs w:val="22"/>
            <w:lang w:val="en-GB"/>
          </w:rPr>
          <w:tab/>
        </w:r>
      </w:ins>
      <w:r w:rsidRPr="00BB5D57">
        <w:rPr>
          <w:rFonts w:asciiTheme="majorHAnsi" w:hAnsiTheme="majorHAnsi"/>
          <w:szCs w:val="22"/>
          <w:lang w:val="en-GB"/>
        </w:rPr>
        <w:tab/>
      </w:r>
      <w:ins w:id="9" w:author="Ye-Kui Wang (yk0)" w:date="2021-10-27T16:24:00Z">
        <w:r w:rsidR="00F94F22">
          <w:rPr>
            <w:rFonts w:asciiTheme="majorHAnsi" w:hAnsiTheme="majorHAnsi"/>
            <w:szCs w:val="22"/>
            <w:lang w:val="en-GB"/>
          </w:rPr>
          <w:t>e</w:t>
        </w:r>
      </w:ins>
      <w:del w:id="10" w:author="Ye-Kui Wang (yk0)" w:date="2021-10-27T16:24:00Z">
        <w:r w:rsidRPr="00BB5D57" w:rsidDel="00F94F22">
          <w:rPr>
            <w:rFonts w:asciiTheme="majorHAnsi" w:hAnsiTheme="majorHAnsi"/>
            <w:szCs w:val="22"/>
            <w:lang w:val="en-GB"/>
          </w:rPr>
          <w:delText>E</w:delText>
        </w:r>
      </w:del>
      <w:r w:rsidRPr="00BB5D57">
        <w:rPr>
          <w:rFonts w:asciiTheme="majorHAnsi" w:hAnsiTheme="majorHAnsi"/>
          <w:szCs w:val="22"/>
          <w:lang w:val="en-GB"/>
        </w:rPr>
        <w:t xml:space="preserve">xternal </w:t>
      </w:r>
      <w:ins w:id="11" w:author="Ye-Kui Wang (yk0)" w:date="2021-10-27T16:24:00Z">
        <w:r w:rsidR="00F94F22">
          <w:rPr>
            <w:rFonts w:asciiTheme="majorHAnsi" w:hAnsiTheme="majorHAnsi"/>
            <w:szCs w:val="22"/>
            <w:lang w:val="en-GB"/>
          </w:rPr>
          <w:t>s</w:t>
        </w:r>
      </w:ins>
      <w:del w:id="12" w:author="Ye-Kui Wang (yk0)" w:date="2021-10-27T16:24:00Z">
        <w:r w:rsidRPr="00BB5D57" w:rsidDel="00F94F22">
          <w:rPr>
            <w:rFonts w:asciiTheme="majorHAnsi" w:hAnsiTheme="majorHAnsi"/>
            <w:szCs w:val="22"/>
            <w:lang w:val="en-GB"/>
          </w:rPr>
          <w:delText>S</w:delText>
        </w:r>
      </w:del>
      <w:r w:rsidRPr="00BB5D57">
        <w:rPr>
          <w:rFonts w:asciiTheme="majorHAnsi" w:hAnsiTheme="majorHAnsi"/>
          <w:szCs w:val="22"/>
          <w:lang w:val="en-GB"/>
        </w:rPr>
        <w:t>tream track</w:t>
      </w:r>
    </w:p>
    <w:p w14:paraId="5CBC0DB9" w14:textId="53B9C938" w:rsidR="00BB5D57" w:rsidRPr="00BB5D57" w:rsidRDefault="00BB5D57" w:rsidP="00BB5D57">
      <w:pPr>
        <w:rPr>
          <w:rFonts w:asciiTheme="majorHAnsi" w:hAnsiTheme="majorHAnsi"/>
          <w:szCs w:val="22"/>
          <w:lang w:val="en-GB"/>
        </w:rPr>
      </w:pPr>
      <w:r w:rsidRPr="00BB5D57">
        <w:rPr>
          <w:rFonts w:asciiTheme="majorHAnsi" w:hAnsiTheme="majorHAnsi"/>
          <w:szCs w:val="22"/>
          <w:lang w:val="en-GB"/>
        </w:rPr>
        <w:t>MST</w:t>
      </w:r>
      <w:ins w:id="13" w:author="Ye-Kui Wang (yk0)" w:date="2021-10-27T16:24:00Z">
        <w:r w:rsidR="00F94F22">
          <w:rPr>
            <w:rFonts w:asciiTheme="majorHAnsi" w:hAnsiTheme="majorHAnsi"/>
            <w:szCs w:val="22"/>
            <w:lang w:val="en-GB"/>
          </w:rPr>
          <w:tab/>
        </w:r>
      </w:ins>
      <w:r w:rsidRPr="00BB5D57">
        <w:rPr>
          <w:rFonts w:asciiTheme="majorHAnsi" w:hAnsiTheme="majorHAnsi"/>
          <w:szCs w:val="22"/>
          <w:lang w:val="en-GB"/>
        </w:rPr>
        <w:tab/>
      </w:r>
      <w:ins w:id="14" w:author="Ye-Kui Wang (yk0)" w:date="2021-10-27T16:24:00Z">
        <w:r w:rsidR="00F94F22">
          <w:rPr>
            <w:rFonts w:asciiTheme="majorHAnsi" w:hAnsiTheme="majorHAnsi"/>
            <w:szCs w:val="22"/>
            <w:lang w:val="en-GB"/>
          </w:rPr>
          <w:t>m</w:t>
        </w:r>
      </w:ins>
      <w:del w:id="15" w:author="Ye-Kui Wang (yk0)" w:date="2021-10-27T16:24:00Z">
        <w:r w:rsidRPr="00BB5D57" w:rsidDel="00F94F22">
          <w:rPr>
            <w:rFonts w:asciiTheme="majorHAnsi" w:hAnsiTheme="majorHAnsi"/>
            <w:szCs w:val="22"/>
            <w:lang w:val="en-GB"/>
          </w:rPr>
          <w:delText>M</w:delText>
        </w:r>
      </w:del>
      <w:r w:rsidRPr="00BB5D57">
        <w:rPr>
          <w:rFonts w:asciiTheme="majorHAnsi" w:hAnsiTheme="majorHAnsi"/>
          <w:szCs w:val="22"/>
          <w:lang w:val="en-GB"/>
        </w:rPr>
        <w:t xml:space="preserve">ain </w:t>
      </w:r>
      <w:ins w:id="16" w:author="Ye-Kui Wang (yk0)" w:date="2021-10-27T16:24:00Z">
        <w:r w:rsidR="00F94F22">
          <w:rPr>
            <w:rFonts w:asciiTheme="majorHAnsi" w:hAnsiTheme="majorHAnsi"/>
            <w:szCs w:val="22"/>
            <w:lang w:val="en-GB"/>
          </w:rPr>
          <w:t>s</w:t>
        </w:r>
      </w:ins>
      <w:del w:id="17" w:author="Ye-Kui Wang (yk0)" w:date="2021-10-27T16:24:00Z">
        <w:r w:rsidRPr="00BB5D57" w:rsidDel="00F94F22">
          <w:rPr>
            <w:rFonts w:asciiTheme="majorHAnsi" w:hAnsiTheme="majorHAnsi"/>
            <w:szCs w:val="22"/>
            <w:lang w:val="en-GB"/>
          </w:rPr>
          <w:delText>S</w:delText>
        </w:r>
      </w:del>
      <w:r w:rsidRPr="00BB5D57">
        <w:rPr>
          <w:rFonts w:asciiTheme="majorHAnsi" w:hAnsiTheme="majorHAnsi"/>
          <w:szCs w:val="22"/>
          <w:lang w:val="en-GB"/>
        </w:rPr>
        <w:t>tream track</w:t>
      </w:r>
    </w:p>
    <w:p w14:paraId="7B0CD994" w14:textId="1F435304" w:rsidR="00ED1247" w:rsidRPr="00ED1247" w:rsidRDefault="00ED1247" w:rsidP="0018563E">
      <w:pPr>
        <w:rPr>
          <w:rFonts w:ascii="Times New Roman" w:hAnsi="Times New Roman"/>
          <w:i/>
          <w:iCs/>
          <w:sz w:val="24"/>
          <w:lang w:val="en-GB"/>
        </w:rPr>
      </w:pPr>
      <w:r w:rsidRPr="00ED1247">
        <w:rPr>
          <w:rFonts w:ascii="Times New Roman" w:hAnsi="Times New Roman"/>
          <w:i/>
          <w:iCs/>
          <w:sz w:val="24"/>
          <w:lang w:val="en-GB"/>
        </w:rPr>
        <w:t>In section 4.3.1, File-type box, replace</w:t>
      </w:r>
    </w:p>
    <w:p w14:paraId="43F3EA3E" w14:textId="77777777" w:rsidR="00ED1247" w:rsidRPr="003176D3" w:rsidRDefault="00ED1247" w:rsidP="00ED1247">
      <w:pPr>
        <w:rPr>
          <w:lang w:val="en-GB"/>
        </w:rPr>
      </w:pPr>
      <w:r w:rsidRPr="003176D3">
        <w:rPr>
          <w:lang w:val="en-GB"/>
        </w:rPr>
        <w:t xml:space="preserve">This box </w:t>
      </w:r>
      <w:r>
        <w:rPr>
          <w:lang w:val="en-GB"/>
        </w:rPr>
        <w:t>shall</w:t>
      </w:r>
      <w:r w:rsidRPr="003176D3">
        <w:rPr>
          <w:lang w:val="en-GB"/>
        </w:rPr>
        <w:t xml:space="preserve"> be placed as early as possible in the file (</w:t>
      </w:r>
      <w:proofErr w:type="gramStart"/>
      <w:r w:rsidRPr="003176D3">
        <w:rPr>
          <w:lang w:val="en-GB"/>
        </w:rPr>
        <w:t>e.g.</w:t>
      </w:r>
      <w:proofErr w:type="gramEnd"/>
      <w:r w:rsidRPr="003176D3">
        <w:rPr>
          <w:lang w:val="en-GB"/>
        </w:rPr>
        <w:t xml:space="preserve"> after any obligatory signature, but before any significant variable-size boxes such as a </w:t>
      </w:r>
      <w:r w:rsidRPr="00A3770E">
        <w:rPr>
          <w:rStyle w:val="codeChar"/>
        </w:rPr>
        <w:t>MovieBox</w:t>
      </w:r>
      <w:r w:rsidRPr="003176D3">
        <w:rPr>
          <w:lang w:val="en-GB"/>
        </w:rPr>
        <w:t xml:space="preserve">, </w:t>
      </w:r>
      <w:r w:rsidRPr="00A3770E">
        <w:rPr>
          <w:rStyle w:val="codeChar"/>
        </w:rPr>
        <w:t>MediaDataBox</w:t>
      </w:r>
      <w:r w:rsidRPr="003176D3">
        <w:rPr>
          <w:lang w:val="en-GB"/>
        </w:rPr>
        <w:t xml:space="preserve">, or </w:t>
      </w:r>
      <w:r w:rsidRPr="00A3770E">
        <w:rPr>
          <w:rStyle w:val="codeChar"/>
        </w:rPr>
        <w:t>FreeSpaceBox</w:t>
      </w:r>
      <w:r w:rsidRPr="003176D3">
        <w:rPr>
          <w:lang w:val="en-GB"/>
        </w:rPr>
        <w:t xml:space="preserve">). It identifies which specification is the ‘best use’ of the file, and a minor version of that specification; and </w:t>
      </w:r>
      <w:proofErr w:type="gramStart"/>
      <w:r w:rsidRPr="003176D3">
        <w:rPr>
          <w:lang w:val="en-GB"/>
        </w:rPr>
        <w:t>also</w:t>
      </w:r>
      <w:proofErr w:type="gramEnd"/>
      <w:r w:rsidRPr="003176D3">
        <w:rPr>
          <w:lang w:val="en-GB"/>
        </w:rPr>
        <w:t xml:space="preserve"> a set of other specifications to which the file complies. Readers implementing this format should attempt to read files that are marked as compatible with any of </w:t>
      </w:r>
      <w:r w:rsidRPr="003176D3">
        <w:rPr>
          <w:lang w:val="en-GB"/>
        </w:rPr>
        <w:lastRenderedPageBreak/>
        <w:t>the specifications that the reader implements. Any incompatible change in a specification should therefore register a new ‘brand’ identifier to identify files conformant to the new specification.</w:t>
      </w:r>
    </w:p>
    <w:p w14:paraId="6700CD88" w14:textId="56E9B82F" w:rsidR="00ED1247" w:rsidRPr="00ED1247" w:rsidRDefault="00ED1247" w:rsidP="0018563E">
      <w:pPr>
        <w:rPr>
          <w:rFonts w:ascii="Times New Roman" w:hAnsi="Times New Roman"/>
          <w:i/>
          <w:iCs/>
          <w:sz w:val="24"/>
          <w:lang w:val="en-GB"/>
        </w:rPr>
      </w:pPr>
      <w:r w:rsidRPr="00ED1247">
        <w:rPr>
          <w:rFonts w:ascii="Times New Roman" w:hAnsi="Times New Roman"/>
          <w:i/>
          <w:iCs/>
          <w:sz w:val="24"/>
          <w:lang w:val="en-GB"/>
        </w:rPr>
        <w:t>with</w:t>
      </w:r>
    </w:p>
    <w:p w14:paraId="77EE8AED" w14:textId="093C9D14" w:rsidR="00ED1247" w:rsidRPr="003176D3" w:rsidRDefault="00ED1247" w:rsidP="00ED1247">
      <w:pPr>
        <w:rPr>
          <w:lang w:val="en-GB"/>
        </w:rPr>
      </w:pPr>
      <w:r w:rsidRPr="003176D3">
        <w:rPr>
          <w:lang w:val="en-GB"/>
        </w:rPr>
        <w:t xml:space="preserve">This box </w:t>
      </w:r>
      <w:r>
        <w:rPr>
          <w:lang w:val="en-GB"/>
        </w:rPr>
        <w:t>shall</w:t>
      </w:r>
      <w:r w:rsidRPr="003176D3">
        <w:rPr>
          <w:lang w:val="en-GB"/>
        </w:rPr>
        <w:t xml:space="preserve"> be placed as early as possible in the file (</w:t>
      </w:r>
      <w:proofErr w:type="gramStart"/>
      <w:r w:rsidRPr="003176D3">
        <w:rPr>
          <w:lang w:val="en-GB"/>
        </w:rPr>
        <w:t>e.g.</w:t>
      </w:r>
      <w:proofErr w:type="gramEnd"/>
      <w:r w:rsidRPr="003176D3">
        <w:rPr>
          <w:lang w:val="en-GB"/>
        </w:rPr>
        <w:t xml:space="preserve"> after any obligatory signature, but before any significant variable-size boxes such as a </w:t>
      </w:r>
      <w:r w:rsidRPr="00A3770E">
        <w:rPr>
          <w:rStyle w:val="codeChar"/>
        </w:rPr>
        <w:t>MovieBox</w:t>
      </w:r>
      <w:r w:rsidRPr="003176D3">
        <w:rPr>
          <w:lang w:val="en-GB"/>
        </w:rPr>
        <w:t xml:space="preserve">, </w:t>
      </w:r>
      <w:r w:rsidRPr="00A3770E">
        <w:rPr>
          <w:rStyle w:val="codeChar"/>
        </w:rPr>
        <w:t>MediaDataBox</w:t>
      </w:r>
      <w:r w:rsidRPr="003176D3">
        <w:rPr>
          <w:lang w:val="en-GB"/>
        </w:rPr>
        <w:t xml:space="preserve">, or </w:t>
      </w:r>
      <w:r w:rsidRPr="00A3770E">
        <w:rPr>
          <w:rStyle w:val="codeChar"/>
        </w:rPr>
        <w:t>FreeSpaceBox</w:t>
      </w:r>
      <w:r w:rsidRPr="003176D3">
        <w:rPr>
          <w:lang w:val="en-GB"/>
        </w:rPr>
        <w:t>). It identifies which specification is the ‘best use’ of the file</w:t>
      </w:r>
      <w:r>
        <w:rPr>
          <w:lang w:val="en-GB"/>
        </w:rPr>
        <w:t xml:space="preserve"> (the </w:t>
      </w:r>
      <w:proofErr w:type="spellStart"/>
      <w:r w:rsidRPr="00F0233A">
        <w:rPr>
          <w:rFonts w:ascii="Courier New" w:hAnsi="Courier New" w:cs="Courier New"/>
          <w:lang w:val="en-GB"/>
        </w:rPr>
        <w:t>major_brand</w:t>
      </w:r>
      <w:proofErr w:type="spellEnd"/>
      <w:r>
        <w:rPr>
          <w:lang w:val="en-GB"/>
        </w:rPr>
        <w:t>)</w:t>
      </w:r>
      <w:r w:rsidRPr="003176D3">
        <w:rPr>
          <w:lang w:val="en-GB"/>
        </w:rPr>
        <w:t xml:space="preserve">, and a minor version of that specification; and </w:t>
      </w:r>
      <w:proofErr w:type="gramStart"/>
      <w:r w:rsidRPr="003176D3">
        <w:rPr>
          <w:lang w:val="en-GB"/>
        </w:rPr>
        <w:t>also</w:t>
      </w:r>
      <w:proofErr w:type="gramEnd"/>
      <w:r w:rsidRPr="003176D3">
        <w:rPr>
          <w:lang w:val="en-GB"/>
        </w:rPr>
        <w:t xml:space="preserve"> a set of other specifications to which the file complies</w:t>
      </w:r>
      <w:r>
        <w:rPr>
          <w:lang w:val="en-GB"/>
        </w:rPr>
        <w:t xml:space="preserve"> (the </w:t>
      </w:r>
      <w:proofErr w:type="spellStart"/>
      <w:r w:rsidRPr="00EB5345">
        <w:rPr>
          <w:rFonts w:ascii="Courier New" w:hAnsi="Courier New" w:cs="Courier New"/>
          <w:lang w:val="en-GB"/>
        </w:rPr>
        <w:t>compatible_brands</w:t>
      </w:r>
      <w:proofErr w:type="spellEnd"/>
      <w:r>
        <w:rPr>
          <w:lang w:val="en-GB"/>
        </w:rPr>
        <w:t xml:space="preserve">); the </w:t>
      </w:r>
      <w:proofErr w:type="spellStart"/>
      <w:r w:rsidRPr="00F0233A">
        <w:rPr>
          <w:rFonts w:ascii="Courier New" w:hAnsi="Courier New" w:cs="Courier New"/>
          <w:lang w:val="en-GB"/>
        </w:rPr>
        <w:t>major_brand</w:t>
      </w:r>
      <w:proofErr w:type="spellEnd"/>
      <w:r>
        <w:rPr>
          <w:lang w:val="en-GB"/>
        </w:rPr>
        <w:t xml:space="preserve"> should be repeated in the </w:t>
      </w:r>
      <w:proofErr w:type="spellStart"/>
      <w:r w:rsidRPr="00F0233A">
        <w:rPr>
          <w:rFonts w:ascii="Courier New" w:hAnsi="Courier New" w:cs="Courier New"/>
          <w:lang w:val="en-GB"/>
        </w:rPr>
        <w:t>compatible_brands</w:t>
      </w:r>
      <w:proofErr w:type="spellEnd"/>
      <w:r>
        <w:rPr>
          <w:lang w:val="en-GB"/>
        </w:rPr>
        <w:t xml:space="preserve"> list</w:t>
      </w:r>
      <w:r w:rsidRPr="003176D3">
        <w:rPr>
          <w:lang w:val="en-GB"/>
        </w:rPr>
        <w:t>. Readers implementing this format should attempt to read files that are marked as compatible with any of the specifications that the reader implements. Any incompatible change in a specification should therefore register a new ‘brand’ identifier to identify files conformant to the new specification.</w:t>
      </w:r>
    </w:p>
    <w:p w14:paraId="03EB6BCD" w14:textId="77777777" w:rsidR="00285413" w:rsidRDefault="00285413" w:rsidP="0018563E">
      <w:pPr>
        <w:rPr>
          <w:rFonts w:ascii="Times New Roman" w:hAnsi="Times New Roman"/>
          <w:i/>
          <w:iCs/>
          <w:sz w:val="24"/>
          <w:lang w:val="en-GB"/>
        </w:rPr>
      </w:pPr>
      <w:r>
        <w:rPr>
          <w:rFonts w:ascii="Times New Roman" w:hAnsi="Times New Roman"/>
          <w:i/>
          <w:iCs/>
          <w:sz w:val="24"/>
          <w:lang w:val="en-GB"/>
        </w:rPr>
        <w:t xml:space="preserve">In 6.3.4 change the row in Table 1 for </w:t>
      </w:r>
      <w:proofErr w:type="spellStart"/>
      <w:r>
        <w:rPr>
          <w:rFonts w:ascii="Times New Roman" w:hAnsi="Times New Roman"/>
          <w:i/>
          <w:iCs/>
          <w:sz w:val="24"/>
          <w:lang w:val="en-GB"/>
        </w:rPr>
        <w:t>stsd</w:t>
      </w:r>
      <w:proofErr w:type="spellEnd"/>
      <w:r>
        <w:rPr>
          <w:rFonts w:ascii="Times New Roman" w:hAnsi="Times New Roman"/>
          <w:i/>
          <w:iCs/>
          <w:sz w:val="24"/>
          <w:lang w:val="en-GB"/>
        </w:rPr>
        <w:t xml:space="preserve"> to read</w:t>
      </w:r>
    </w:p>
    <w:tbl>
      <w:tblPr>
        <w:tblW w:w="8820" w:type="dxa"/>
        <w:tblInd w:w="93" w:type="dxa"/>
        <w:tblLayout w:type="fixed"/>
        <w:tblCellMar>
          <w:left w:w="0" w:type="dxa"/>
          <w:right w:w="0" w:type="dxa"/>
        </w:tblCellMar>
        <w:tblLook w:val="04A0" w:firstRow="1" w:lastRow="0" w:firstColumn="1" w:lastColumn="0" w:noHBand="0" w:noVBand="1"/>
      </w:tblPr>
      <w:tblGrid>
        <w:gridCol w:w="595"/>
        <w:gridCol w:w="595"/>
        <w:gridCol w:w="595"/>
        <w:gridCol w:w="595"/>
        <w:gridCol w:w="595"/>
        <w:gridCol w:w="595"/>
        <w:gridCol w:w="370"/>
        <w:gridCol w:w="799"/>
        <w:gridCol w:w="4081"/>
      </w:tblGrid>
      <w:tr w:rsidR="00285413" w:rsidRPr="00A7512A" w14:paraId="69E1B72D" w14:textId="77777777" w:rsidTr="00B35E17">
        <w:tc>
          <w:tcPr>
            <w:tcW w:w="595" w:type="dxa"/>
            <w:tcBorders>
              <w:top w:val="nil"/>
              <w:left w:val="single" w:sz="8" w:space="0" w:color="auto"/>
              <w:bottom w:val="single" w:sz="8" w:space="0" w:color="auto"/>
              <w:right w:val="single" w:sz="8" w:space="0" w:color="auto"/>
            </w:tcBorders>
            <w:shd w:val="clear" w:color="auto" w:fill="auto"/>
            <w:vAlign w:val="center"/>
            <w:hideMark/>
          </w:tcPr>
          <w:p w14:paraId="79935656" w14:textId="77777777" w:rsidR="00285413" w:rsidRPr="003A53D5" w:rsidRDefault="00285413" w:rsidP="00B35E17">
            <w:pPr>
              <w:spacing w:after="0" w:line="240" w:lineRule="auto"/>
              <w:ind w:left="-3"/>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24640A4B"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2CEBAC33"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6839E8E8"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10A8F7F5" w14:textId="77777777" w:rsidR="00285413" w:rsidRPr="003A53D5" w:rsidRDefault="00285413" w:rsidP="00B35E17">
            <w:pPr>
              <w:spacing w:after="0" w:line="240" w:lineRule="auto"/>
              <w:rPr>
                <w:rFonts w:ascii="Courier New" w:eastAsia="Times New Roman" w:hAnsi="Courier New" w:cs="Arial"/>
                <w:sz w:val="18"/>
                <w:szCs w:val="18"/>
                <w:lang w:val="en-US"/>
              </w:rPr>
            </w:pPr>
            <w:r w:rsidRPr="00A3770E">
              <w:rPr>
                <w:rStyle w:val="codeChar"/>
              </w:rPr>
              <w:t> </w:t>
            </w:r>
          </w:p>
        </w:tc>
        <w:tc>
          <w:tcPr>
            <w:tcW w:w="595" w:type="dxa"/>
            <w:tcBorders>
              <w:top w:val="nil"/>
              <w:left w:val="nil"/>
              <w:bottom w:val="single" w:sz="8" w:space="0" w:color="auto"/>
              <w:right w:val="single" w:sz="8" w:space="0" w:color="auto"/>
            </w:tcBorders>
            <w:shd w:val="clear" w:color="auto" w:fill="auto"/>
            <w:vAlign w:val="center"/>
            <w:hideMark/>
          </w:tcPr>
          <w:p w14:paraId="3D3D2628" w14:textId="77777777" w:rsidR="00285413" w:rsidRPr="00A3770E" w:rsidRDefault="00285413" w:rsidP="00B35E17">
            <w:pPr>
              <w:spacing w:after="0" w:line="240" w:lineRule="auto"/>
              <w:rPr>
                <w:rStyle w:val="codeChar"/>
              </w:rPr>
            </w:pPr>
            <w:r w:rsidRPr="00A3770E">
              <w:rPr>
                <w:rStyle w:val="codeChar"/>
              </w:rPr>
              <w:t>stsd</w:t>
            </w:r>
          </w:p>
        </w:tc>
        <w:tc>
          <w:tcPr>
            <w:tcW w:w="370" w:type="dxa"/>
            <w:tcBorders>
              <w:top w:val="nil"/>
              <w:left w:val="nil"/>
              <w:bottom w:val="single" w:sz="8" w:space="0" w:color="auto"/>
              <w:right w:val="single" w:sz="8" w:space="0" w:color="auto"/>
            </w:tcBorders>
            <w:shd w:val="clear" w:color="auto" w:fill="auto"/>
            <w:vAlign w:val="center"/>
            <w:hideMark/>
          </w:tcPr>
          <w:p w14:paraId="6DED9030" w14:textId="77777777" w:rsidR="00285413" w:rsidRPr="00EC6C63" w:rsidRDefault="00285413" w:rsidP="00B35E17">
            <w:pPr>
              <w:spacing w:after="0" w:line="240" w:lineRule="auto"/>
              <w:rPr>
                <w:rFonts w:eastAsia="Times New Roman" w:cs="Arial"/>
                <w:sz w:val="18"/>
                <w:szCs w:val="18"/>
                <w:lang w:val="en-GB"/>
              </w:rPr>
            </w:pPr>
            <w:r w:rsidRPr="00EC6C63">
              <w:rPr>
                <w:rFonts w:eastAsia="Times New Roman" w:cs="Arial"/>
                <w:sz w:val="18"/>
                <w:szCs w:val="18"/>
                <w:lang w:val="en-GB"/>
              </w:rPr>
              <w:t>*</w:t>
            </w:r>
          </w:p>
        </w:tc>
        <w:tc>
          <w:tcPr>
            <w:tcW w:w="799" w:type="dxa"/>
            <w:tcBorders>
              <w:top w:val="nil"/>
              <w:left w:val="nil"/>
              <w:bottom w:val="single" w:sz="8" w:space="0" w:color="auto"/>
              <w:right w:val="single" w:sz="8" w:space="0" w:color="auto"/>
            </w:tcBorders>
            <w:shd w:val="clear" w:color="auto" w:fill="auto"/>
            <w:hideMark/>
          </w:tcPr>
          <w:p w14:paraId="4DC18277" w14:textId="79BAD4A1" w:rsidR="00285413" w:rsidRPr="00EC6C63" w:rsidRDefault="00AA3123" w:rsidP="00B35E17">
            <w:pPr>
              <w:spacing w:after="0" w:line="240" w:lineRule="auto"/>
              <w:rPr>
                <w:rFonts w:eastAsia="Times New Roman" w:cs="Arial"/>
                <w:sz w:val="18"/>
                <w:szCs w:val="18"/>
                <w:lang w:val="en-GB"/>
              </w:rPr>
            </w:pPr>
            <w:r>
              <w:rPr>
                <w:rFonts w:cs="Arial"/>
                <w:sz w:val="18"/>
                <w:szCs w:val="18"/>
                <w:lang w:bidi="x-none"/>
              </w:rPr>
              <w:t>8.5.2</w:t>
            </w:r>
          </w:p>
        </w:tc>
        <w:tc>
          <w:tcPr>
            <w:tcW w:w="4081" w:type="dxa"/>
            <w:tcBorders>
              <w:top w:val="nil"/>
              <w:left w:val="nil"/>
              <w:bottom w:val="single" w:sz="8" w:space="0" w:color="auto"/>
              <w:right w:val="single" w:sz="8" w:space="0" w:color="auto"/>
            </w:tcBorders>
            <w:shd w:val="clear" w:color="auto" w:fill="auto"/>
            <w:vAlign w:val="center"/>
            <w:hideMark/>
          </w:tcPr>
          <w:p w14:paraId="13B6E0FB" w14:textId="77D3E406" w:rsidR="00285413" w:rsidRDefault="00285413" w:rsidP="00B35E17">
            <w:pPr>
              <w:spacing w:after="0" w:line="240" w:lineRule="auto"/>
              <w:rPr>
                <w:rFonts w:eastAsia="Times New Roman" w:cs="Arial"/>
                <w:i/>
                <w:iCs/>
                <w:sz w:val="18"/>
                <w:szCs w:val="18"/>
                <w:lang w:val="fr-CH"/>
              </w:rPr>
            </w:pPr>
            <w:r>
              <w:rPr>
                <w:rFonts w:eastAsia="Times New Roman" w:cs="Arial"/>
                <w:i/>
                <w:iCs/>
                <w:sz w:val="18"/>
                <w:szCs w:val="18"/>
                <w:lang w:val="fr-CH"/>
              </w:rPr>
              <w:t xml:space="preserve">sample </w:t>
            </w:r>
            <w:r w:rsidR="00AA3123">
              <w:rPr>
                <w:rFonts w:eastAsia="Times New Roman" w:cs="Arial"/>
                <w:i/>
                <w:iCs/>
                <w:sz w:val="18"/>
                <w:szCs w:val="18"/>
                <w:lang w:val="fr-CH"/>
              </w:rPr>
              <w:t>description</w:t>
            </w:r>
            <w:r>
              <w:rPr>
                <w:rFonts w:eastAsia="Times New Roman" w:cs="Arial"/>
                <w:i/>
                <w:iCs/>
                <w:sz w:val="18"/>
                <w:szCs w:val="18"/>
                <w:lang w:val="fr-CH"/>
              </w:rPr>
              <w:t xml:space="preserve"> (codec types, initialization etc.)</w:t>
            </w:r>
          </w:p>
        </w:tc>
      </w:tr>
    </w:tbl>
    <w:p w14:paraId="37A75A53" w14:textId="77777777" w:rsidR="00285413" w:rsidRDefault="00285413" w:rsidP="0018563E">
      <w:pPr>
        <w:rPr>
          <w:rFonts w:ascii="Times New Roman" w:hAnsi="Times New Roman"/>
          <w:i/>
          <w:iCs/>
          <w:sz w:val="24"/>
          <w:lang w:val="en-GB"/>
        </w:rPr>
      </w:pPr>
    </w:p>
    <w:p w14:paraId="34876F9F" w14:textId="61F2B8C5" w:rsidR="00F13331" w:rsidRDefault="00F13331" w:rsidP="0018563E">
      <w:pPr>
        <w:rPr>
          <w:rFonts w:ascii="Times New Roman" w:hAnsi="Times New Roman"/>
          <w:i/>
          <w:iCs/>
          <w:sz w:val="24"/>
          <w:lang w:val="en-GB"/>
        </w:rPr>
      </w:pPr>
      <w:r>
        <w:rPr>
          <w:rFonts w:ascii="Times New Roman" w:hAnsi="Times New Roman"/>
          <w:i/>
          <w:iCs/>
          <w:sz w:val="24"/>
          <w:lang w:val="en-GB"/>
        </w:rPr>
        <w:t>In 8.3.2 adjust the indentation of the paragraphs under width and height, and change to read:</w:t>
      </w:r>
    </w:p>
    <w:p w14:paraId="25E76B02" w14:textId="77777777" w:rsidR="00F13331" w:rsidRDefault="00F13331" w:rsidP="00F13331">
      <w:pPr>
        <w:pStyle w:val="fields"/>
        <w:rPr>
          <w:noProof/>
        </w:rPr>
      </w:pPr>
      <w:r w:rsidRPr="00A3770E">
        <w:rPr>
          <w:rStyle w:val="codeChar"/>
          <w:rFonts w:eastAsia="MS Mincho"/>
        </w:rPr>
        <w:t xml:space="preserve">width </w:t>
      </w:r>
      <w:r>
        <w:rPr>
          <w:noProof/>
        </w:rPr>
        <w:t>and</w:t>
      </w:r>
      <w:r w:rsidRPr="00A3770E">
        <w:rPr>
          <w:rStyle w:val="codeChar"/>
          <w:rFonts w:eastAsia="MS Mincho"/>
        </w:rPr>
        <w:t xml:space="preserve"> height </w:t>
      </w:r>
      <w:r>
        <w:rPr>
          <w:rFonts w:cs="Arial"/>
          <w:noProof/>
        </w:rPr>
        <w:t>fixed-point 16.16 values are track-dependent as follows:</w:t>
      </w:r>
    </w:p>
    <w:p w14:paraId="3A00E14D" w14:textId="77777777" w:rsidR="00F13331" w:rsidRPr="00EC6C63" w:rsidRDefault="00F13331" w:rsidP="00F13331">
      <w:pPr>
        <w:pStyle w:val="fields"/>
        <w:ind w:left="1080"/>
      </w:pPr>
      <w:r w:rsidRPr="00EC6C63">
        <w:t xml:space="preserve">For text and subtitle tracks, they may, depending on the coding format, describe the suggested size of the rendering area. For such tracks, the value 0x0 may also be used to indicate that the data may be rendered at any size, that no preferred size has been indicated and that the actual size may be determined by the external context or by reusing the width and height of another track. For those tracks, the flag </w:t>
      </w:r>
      <w:r w:rsidRPr="00A3770E">
        <w:rPr>
          <w:rStyle w:val="codeChar"/>
          <w:rFonts w:eastAsia="MS Mincho"/>
        </w:rPr>
        <w:t>track_size_is_aspect_ratio</w:t>
      </w:r>
      <w:r w:rsidRPr="00EC6C63">
        <w:t xml:space="preserve"> may also be used.</w:t>
      </w:r>
    </w:p>
    <w:p w14:paraId="4ED01BF1" w14:textId="77777777" w:rsidR="00F13331" w:rsidRDefault="00F13331" w:rsidP="00F13331">
      <w:pPr>
        <w:pStyle w:val="fields"/>
        <w:ind w:left="1080"/>
      </w:pPr>
      <w:r w:rsidRPr="00EC6C63">
        <w:t>For non-visual tracks (</w:t>
      </w:r>
      <w:proofErr w:type="gramStart"/>
      <w:r w:rsidRPr="00EC6C63">
        <w:t>e.g.</w:t>
      </w:r>
      <w:proofErr w:type="gramEnd"/>
      <w:r w:rsidRPr="00EC6C63">
        <w:t xml:space="preserve"> audio), they should be set to zero.</w:t>
      </w:r>
    </w:p>
    <w:p w14:paraId="20CCC5A5" w14:textId="16DFA1CF" w:rsidR="00F13331" w:rsidRPr="00EC6C63" w:rsidRDefault="00F13331" w:rsidP="00F13331">
      <w:pPr>
        <w:pStyle w:val="fields"/>
        <w:ind w:left="1080"/>
      </w:pPr>
      <w:r w:rsidRPr="00EC6C63">
        <w:t xml:space="preserve">For all other tracks, they specify the track's visual presentation size. These need not be the same as the pixel dimensions of the images, which is documented in the sample </w:t>
      </w:r>
      <w:r>
        <w:t>entries</w:t>
      </w:r>
      <w:r w:rsidRPr="00EC6C63">
        <w:t>; all images in the sequence are scaled to this size, before any overall transformation of the track represented by the matrix. The pixel dimensions of the images are the default values.</w:t>
      </w:r>
    </w:p>
    <w:p w14:paraId="7FC8B965" w14:textId="77777777" w:rsidR="00F239B2" w:rsidRPr="00BB5D57" w:rsidRDefault="00F239B2" w:rsidP="00F239B2">
      <w:pPr>
        <w:rPr>
          <w:ins w:id="18" w:author="Ye-Kui Wang (yk1)" w:date="2021-11-02T18:30:00Z"/>
          <w:i/>
          <w:iCs/>
          <w:lang w:val="en-GB"/>
        </w:rPr>
      </w:pPr>
      <w:ins w:id="19" w:author="Ye-Kui Wang (yk1)" w:date="2021-11-02T18:30:00Z">
        <w:r>
          <w:rPr>
            <w:i/>
            <w:iCs/>
            <w:lang w:val="en-GB"/>
          </w:rPr>
          <w:t>Add new subclause 8.3.3.4</w:t>
        </w:r>
      </w:ins>
    </w:p>
    <w:p w14:paraId="527D5831" w14:textId="77777777" w:rsidR="00F239B2" w:rsidRPr="00583C53" w:rsidRDefault="00F239B2" w:rsidP="00F239B2">
      <w:pPr>
        <w:rPr>
          <w:ins w:id="20" w:author="Ye-Kui Wang (yk1)" w:date="2021-11-02T18:30:00Z"/>
          <w:b/>
          <w:bCs/>
          <w:lang w:val="en-GB"/>
        </w:rPr>
      </w:pPr>
      <w:ins w:id="21" w:author="Ye-Kui Wang (yk1)" w:date="2021-11-02T18:30:00Z">
        <w:r w:rsidRPr="00F239B2">
          <w:rPr>
            <w:b/>
            <w:bCs/>
            <w:lang w:val="en-GB"/>
          </w:rPr>
          <w:t>8.3.3.4</w:t>
        </w:r>
        <w:r>
          <w:rPr>
            <w:b/>
            <w:bCs/>
            <w:lang w:val="en-GB"/>
          </w:rPr>
          <w:tab/>
          <w:t>A</w:t>
        </w:r>
        <w:r w:rsidRPr="0099441D">
          <w:rPr>
            <w:b/>
            <w:bCs/>
            <w:lang w:val="en-GB"/>
          </w:rPr>
          <w:t xml:space="preserve">ssociated external stream track </w:t>
        </w:r>
        <w:r>
          <w:rPr>
            <w:b/>
            <w:bCs/>
            <w:lang w:val="en-GB"/>
          </w:rPr>
          <w:t>reference</w:t>
        </w:r>
      </w:ins>
    </w:p>
    <w:p w14:paraId="2DAD3D6C" w14:textId="77777777" w:rsidR="00F239B2" w:rsidRPr="00B41F53" w:rsidRDefault="00F239B2" w:rsidP="00F239B2">
      <w:pPr>
        <w:rPr>
          <w:ins w:id="22" w:author="Ye-Kui Wang (yk1)" w:date="2021-11-02T18:30:00Z"/>
          <w:lang w:val="en-GB"/>
        </w:rPr>
      </w:pPr>
      <w:ins w:id="23" w:author="Ye-Kui Wang (yk1)" w:date="2021-11-02T18:30:00Z">
        <w:r w:rsidRPr="00B41F53">
          <w:rPr>
            <w:lang w:val="en-GB"/>
          </w:rPr>
          <w:t xml:space="preserve">A track reference of type </w:t>
        </w:r>
        <w:r w:rsidRPr="00B41F53">
          <w:rPr>
            <w:rFonts w:ascii="Courier New" w:hAnsi="Courier New"/>
            <w:noProof/>
            <w:lang w:val="en-GB"/>
          </w:rPr>
          <w:t>'aest'</w:t>
        </w:r>
        <w:r w:rsidRPr="00B41F53">
          <w:rPr>
            <w:lang w:val="en-GB"/>
          </w:rPr>
          <w:t xml:space="preserve"> </w:t>
        </w:r>
        <w:r>
          <w:rPr>
            <w:lang w:val="en-GB"/>
          </w:rPr>
          <w:t xml:space="preserve">(meaning "associated external stream track") </w:t>
        </w:r>
        <w:r w:rsidRPr="00B41F53">
          <w:rPr>
            <w:lang w:val="en-GB"/>
          </w:rPr>
          <w:t>may be included in a</w:t>
        </w:r>
        <w:r>
          <w:rPr>
            <w:lang w:val="en-GB"/>
          </w:rPr>
          <w:t>n</w:t>
        </w:r>
        <w:r w:rsidRPr="00B41F53">
          <w:rPr>
            <w:lang w:val="en-GB"/>
          </w:rPr>
          <w:t xml:space="preserve"> MS</w:t>
        </w:r>
        <w:r>
          <w:rPr>
            <w:lang w:val="en-GB"/>
          </w:rPr>
          <w:t>T</w:t>
        </w:r>
        <w:r w:rsidRPr="00B41F53">
          <w:rPr>
            <w:lang w:val="en-GB"/>
          </w:rPr>
          <w:t>, referencing a</w:t>
        </w:r>
        <w:r>
          <w:rPr>
            <w:lang w:val="en-GB"/>
          </w:rPr>
          <w:t>n</w:t>
        </w:r>
        <w:r w:rsidRPr="00B41F53">
          <w:rPr>
            <w:lang w:val="en-GB"/>
          </w:rPr>
          <w:t xml:space="preserve"> ES</w:t>
        </w:r>
        <w:r>
          <w:rPr>
            <w:lang w:val="en-GB"/>
          </w:rPr>
          <w:t>T</w:t>
        </w:r>
        <w:r w:rsidRPr="00B41F53">
          <w:rPr>
            <w:lang w:val="en-GB"/>
          </w:rPr>
          <w:t>.</w:t>
        </w:r>
      </w:ins>
    </w:p>
    <w:p w14:paraId="6A1A281B" w14:textId="77777777" w:rsidR="00F239B2" w:rsidRPr="00B41F53" w:rsidRDefault="00F239B2" w:rsidP="00F239B2">
      <w:pPr>
        <w:rPr>
          <w:ins w:id="24" w:author="Ye-Kui Wang (yk1)" w:date="2021-11-02T18:30:00Z"/>
          <w:lang w:val="en-GB"/>
        </w:rPr>
      </w:pPr>
      <w:ins w:id="25" w:author="Ye-Kui Wang (yk1)" w:date="2021-11-02T18:30:00Z">
        <w:r w:rsidRPr="00B41F53">
          <w:rPr>
            <w:lang w:val="en-GB"/>
          </w:rPr>
          <w:t>When an MS</w:t>
        </w:r>
        <w:r>
          <w:rPr>
            <w:lang w:val="en-GB"/>
          </w:rPr>
          <w:t>T</w:t>
        </w:r>
        <w:r w:rsidRPr="00B41F53">
          <w:rPr>
            <w:lang w:val="en-GB"/>
          </w:rPr>
          <w:t xml:space="preserve"> has a track reference of type </w:t>
        </w:r>
        <w:r w:rsidRPr="00B41F53">
          <w:rPr>
            <w:rFonts w:ascii="Courier New" w:hAnsi="Courier New"/>
            <w:noProof/>
            <w:lang w:val="en-GB"/>
          </w:rPr>
          <w:t>'aest'</w:t>
        </w:r>
        <w:r w:rsidRPr="00B41F53">
          <w:rPr>
            <w:lang w:val="en-GB"/>
          </w:rPr>
          <w:t>, the following applies:</w:t>
        </w:r>
      </w:ins>
    </w:p>
    <w:p w14:paraId="088185C7" w14:textId="77777777" w:rsidR="00F239B2" w:rsidRPr="00B41F53" w:rsidRDefault="00F239B2" w:rsidP="00F239B2">
      <w:pPr>
        <w:numPr>
          <w:ilvl w:val="0"/>
          <w:numId w:val="29"/>
        </w:numPr>
        <w:spacing w:line="276" w:lineRule="auto"/>
        <w:rPr>
          <w:ins w:id="26" w:author="Ye-Kui Wang (yk1)" w:date="2021-11-02T18:30:00Z"/>
          <w:lang w:val="en-GB"/>
        </w:rPr>
      </w:pPr>
      <w:ins w:id="27" w:author="Ye-Kui Wang (yk1)" w:date="2021-11-02T18:30:00Z">
        <w:r w:rsidRPr="00B41F53">
          <w:rPr>
            <w:lang w:val="en-GB"/>
          </w:rPr>
          <w:t>The MS</w:t>
        </w:r>
        <w:r>
          <w:rPr>
            <w:lang w:val="en-GB"/>
          </w:rPr>
          <w:t>T</w:t>
        </w:r>
        <w:r w:rsidRPr="00B41F53">
          <w:rPr>
            <w:lang w:val="en-GB"/>
          </w:rPr>
          <w:t xml:space="preserve"> should have at least one sample that contains an EDR</w:t>
        </w:r>
        <w:r>
          <w:rPr>
            <w:lang w:val="en-GB"/>
          </w:rPr>
          <w:t>AP</w:t>
        </w:r>
        <w:r w:rsidRPr="00B41F53">
          <w:rPr>
            <w:lang w:val="en-GB"/>
          </w:rPr>
          <w:t xml:space="preserve"> picture.</w:t>
        </w:r>
      </w:ins>
    </w:p>
    <w:p w14:paraId="6BF5E155" w14:textId="77777777" w:rsidR="00F239B2" w:rsidRPr="00B41F53" w:rsidRDefault="00F239B2" w:rsidP="00F239B2">
      <w:pPr>
        <w:numPr>
          <w:ilvl w:val="0"/>
          <w:numId w:val="29"/>
        </w:numPr>
        <w:spacing w:line="276" w:lineRule="auto"/>
        <w:rPr>
          <w:ins w:id="28" w:author="Ye-Kui Wang (yk1)" w:date="2021-11-02T18:30:00Z"/>
          <w:lang w:val="en-GB"/>
        </w:rPr>
      </w:pPr>
      <w:ins w:id="29" w:author="Ye-Kui Wang (yk1)" w:date="2021-11-02T18:30:00Z">
        <w:r w:rsidRPr="00B41F53">
          <w:rPr>
            <w:lang w:val="en-GB"/>
          </w:rPr>
          <w:t xml:space="preserve">For each sample </w:t>
        </w:r>
        <w:proofErr w:type="spellStart"/>
        <w:r w:rsidRPr="00B41F53">
          <w:rPr>
            <w:lang w:val="en-GB"/>
          </w:rPr>
          <w:t>sampleA</w:t>
        </w:r>
        <w:proofErr w:type="spellEnd"/>
        <w:r w:rsidRPr="00B41F53">
          <w:rPr>
            <w:lang w:val="en-GB"/>
          </w:rPr>
          <w:t xml:space="preserve"> in the MS</w:t>
        </w:r>
        <w:r>
          <w:rPr>
            <w:lang w:val="en-GB"/>
          </w:rPr>
          <w:t>T</w:t>
        </w:r>
        <w:r w:rsidRPr="00B41F53">
          <w:rPr>
            <w:lang w:val="en-GB"/>
          </w:rPr>
          <w:t xml:space="preserve"> containing an EDR</w:t>
        </w:r>
        <w:r>
          <w:rPr>
            <w:lang w:val="en-GB"/>
          </w:rPr>
          <w:t>AP</w:t>
        </w:r>
        <w:r w:rsidRPr="00B41F53">
          <w:rPr>
            <w:lang w:val="en-GB"/>
          </w:rPr>
          <w:t xml:space="preserve"> picture, there shall be one and only one sample </w:t>
        </w:r>
        <w:proofErr w:type="spellStart"/>
        <w:r w:rsidRPr="00B41F53">
          <w:rPr>
            <w:lang w:val="en-GB"/>
          </w:rPr>
          <w:t>sampleB</w:t>
        </w:r>
        <w:proofErr w:type="spellEnd"/>
        <w:r w:rsidRPr="00B41F53">
          <w:rPr>
            <w:lang w:val="en-GB"/>
          </w:rPr>
          <w:t xml:space="preserve"> in the associated ES</w:t>
        </w:r>
        <w:r>
          <w:rPr>
            <w:lang w:val="en-GB"/>
          </w:rPr>
          <w:t>T</w:t>
        </w:r>
        <w:r w:rsidRPr="00B41F53">
          <w:rPr>
            <w:lang w:val="en-GB"/>
          </w:rPr>
          <w:t xml:space="preserve"> that has the same </w:t>
        </w:r>
        <w:r>
          <w:rPr>
            <w:lang w:val="en-GB"/>
          </w:rPr>
          <w:t xml:space="preserve">decoding </w:t>
        </w:r>
        <w:r w:rsidRPr="00B41F53">
          <w:rPr>
            <w:lang w:val="en-GB"/>
          </w:rPr>
          <w:t xml:space="preserve">time as </w:t>
        </w:r>
        <w:proofErr w:type="spellStart"/>
        <w:r w:rsidRPr="00B41F53">
          <w:rPr>
            <w:lang w:val="en-GB"/>
          </w:rPr>
          <w:t>sampleA</w:t>
        </w:r>
        <w:proofErr w:type="spellEnd"/>
        <w:r w:rsidRPr="00B41F53">
          <w:rPr>
            <w:lang w:val="en-GB"/>
          </w:rPr>
          <w:t xml:space="preserve">, and </w:t>
        </w:r>
        <w:proofErr w:type="gramStart"/>
        <w:r w:rsidRPr="00B41F53">
          <w:rPr>
            <w:lang w:val="en-GB"/>
          </w:rPr>
          <w:t>a number of</w:t>
        </w:r>
        <w:proofErr w:type="gramEnd"/>
        <w:r w:rsidRPr="00B41F53">
          <w:rPr>
            <w:lang w:val="en-GB"/>
          </w:rPr>
          <w:t xml:space="preserve"> con</w:t>
        </w:r>
        <w:r>
          <w:rPr>
            <w:lang w:val="en-GB"/>
          </w:rPr>
          <w:t>s</w:t>
        </w:r>
        <w:r w:rsidRPr="00B41F53">
          <w:rPr>
            <w:lang w:val="en-GB"/>
          </w:rPr>
          <w:t>ecutive samples in the associated ES</w:t>
        </w:r>
        <w:r>
          <w:rPr>
            <w:lang w:val="en-GB"/>
          </w:rPr>
          <w:t>T</w:t>
        </w:r>
        <w:r w:rsidRPr="00B41F53">
          <w:rPr>
            <w:lang w:val="en-GB"/>
          </w:rPr>
          <w:t xml:space="preserve">, starting from </w:t>
        </w:r>
        <w:proofErr w:type="spellStart"/>
        <w:r w:rsidRPr="00B41F53">
          <w:rPr>
            <w:lang w:val="en-GB"/>
          </w:rPr>
          <w:t>sampleB</w:t>
        </w:r>
        <w:proofErr w:type="spellEnd"/>
        <w:r w:rsidRPr="00B41F53">
          <w:rPr>
            <w:lang w:val="en-GB"/>
          </w:rPr>
          <w:t>, shall exclusively contain all the external pictures that are needed when random accessing from the EDR</w:t>
        </w:r>
        <w:r>
          <w:rPr>
            <w:lang w:val="en-GB"/>
          </w:rPr>
          <w:t>AP</w:t>
        </w:r>
        <w:r w:rsidRPr="00B41F53">
          <w:rPr>
            <w:lang w:val="en-GB"/>
          </w:rPr>
          <w:t xml:space="preserve"> picture contained in </w:t>
        </w:r>
        <w:proofErr w:type="spellStart"/>
        <w:r w:rsidRPr="00B41F53">
          <w:rPr>
            <w:lang w:val="en-GB"/>
          </w:rPr>
          <w:t>sampleA</w:t>
        </w:r>
        <w:proofErr w:type="spellEnd"/>
        <w:r w:rsidRPr="00B41F53">
          <w:rPr>
            <w:lang w:val="en-GB"/>
          </w:rPr>
          <w:t>.</w:t>
        </w:r>
      </w:ins>
    </w:p>
    <w:p w14:paraId="52D26301" w14:textId="77777777" w:rsidR="00F239B2" w:rsidRDefault="00F239B2" w:rsidP="00F239B2">
      <w:pPr>
        <w:rPr>
          <w:ins w:id="30" w:author="Ye-Kui Wang (yk1)" w:date="2021-11-02T18:30:00Z"/>
          <w:color w:val="000000"/>
        </w:rPr>
      </w:pPr>
      <w:ins w:id="31" w:author="Ye-Kui Wang (yk1)" w:date="2021-11-02T18:30:00Z">
        <w:r>
          <w:lastRenderedPageBreak/>
          <w:t>Every sample in the EST shall be identified as a sync sample. The EST track header flags shall have</w:t>
        </w:r>
        <w:r>
          <w:rPr>
            <w:color w:val="000000"/>
          </w:rPr>
          <w:t xml:space="preserve"> </w:t>
        </w:r>
        <w:r w:rsidRPr="009F53E1">
          <w:rPr>
            <w:rFonts w:ascii="Courier New" w:hAnsi="Courier New" w:cs="Courier New"/>
            <w:color w:val="000000"/>
          </w:rPr>
          <w:t>track_in_movie</w:t>
        </w:r>
        <w:r>
          <w:rPr>
            <w:color w:val="000000"/>
          </w:rPr>
          <w:t xml:space="preserve"> and</w:t>
        </w:r>
        <w:r w:rsidRPr="002C287A">
          <w:rPr>
            <w:color w:val="000000"/>
          </w:rPr>
          <w:t xml:space="preserve"> </w:t>
        </w:r>
        <w:r w:rsidRPr="009F53E1">
          <w:rPr>
            <w:rFonts w:ascii="Courier New" w:hAnsi="Courier New" w:cs="Courier New"/>
            <w:color w:val="000000"/>
          </w:rPr>
          <w:t>track_in_preview</w:t>
        </w:r>
        <w:r>
          <w:rPr>
            <w:color w:val="000000"/>
          </w:rPr>
          <w:t xml:space="preserve"> both set to 0.</w:t>
        </w:r>
      </w:ins>
    </w:p>
    <w:p w14:paraId="6C2CF135" w14:textId="77777777" w:rsidR="00F239B2" w:rsidRDefault="00F239B2" w:rsidP="00F239B2">
      <w:pPr>
        <w:spacing w:after="200"/>
        <w:rPr>
          <w:ins w:id="32" w:author="Ye-Kui Wang (yk1)" w:date="2021-11-02T18:30:00Z"/>
        </w:rPr>
      </w:pPr>
      <w:ins w:id="33" w:author="Ye-Kui Wang (yk1)" w:date="2021-11-02T18:30:00Z">
        <w:r>
          <w:t>[</w:t>
        </w:r>
        <w:r>
          <w:rPr>
            <w:highlight w:val="yellow"/>
          </w:rPr>
          <w:t>Ed.Note: W</w:t>
        </w:r>
        <w:r w:rsidRPr="00B744F0">
          <w:rPr>
            <w:highlight w:val="yellow"/>
          </w:rPr>
          <w:t>hat sample entry type should be used for ESTs, taking into account that a sample in an EST may include more than one coded picture?]</w:t>
        </w:r>
      </w:ins>
    </w:p>
    <w:p w14:paraId="1A1A04CF" w14:textId="27AB906E" w:rsidR="00B941A1" w:rsidRDefault="00B941A1" w:rsidP="0018563E">
      <w:pPr>
        <w:rPr>
          <w:rFonts w:ascii="Times New Roman" w:hAnsi="Times New Roman"/>
          <w:i/>
          <w:iCs/>
          <w:sz w:val="24"/>
          <w:lang w:val="en-GB"/>
        </w:rPr>
      </w:pPr>
      <w:r>
        <w:rPr>
          <w:rFonts w:ascii="Times New Roman" w:hAnsi="Times New Roman"/>
          <w:i/>
          <w:iCs/>
          <w:sz w:val="24"/>
          <w:lang w:val="en-GB"/>
        </w:rPr>
        <w:t>In 8.3.4.3 add the following</w:t>
      </w:r>
      <w:r w:rsidR="00FB0EB3">
        <w:rPr>
          <w:rFonts w:ascii="Times New Roman" w:hAnsi="Times New Roman"/>
          <w:i/>
          <w:iCs/>
          <w:sz w:val="24"/>
          <w:lang w:val="en-GB"/>
        </w:rPr>
        <w:t xml:space="preserve"> new value</w:t>
      </w:r>
    </w:p>
    <w:p w14:paraId="5DEA17C2" w14:textId="77777777" w:rsidR="003D360A" w:rsidRDefault="003D360A" w:rsidP="003D360A">
      <w:pPr>
        <w:rPr>
          <w:rFonts w:ascii="Arial" w:eastAsia="Arial" w:hAnsi="Arial"/>
          <w:lang w:val="en-US" w:eastAsia="en-US"/>
        </w:rPr>
      </w:pPr>
      <w:r>
        <w:rPr>
          <w:rStyle w:val="codeChar"/>
        </w:rPr>
        <w:t>track_group_</w:t>
      </w:r>
      <w:r>
        <w:rPr>
          <w:rStyle w:val="codeChar"/>
          <w:rFonts w:asciiTheme="majorHAnsi" w:hAnsiTheme="majorHAnsi"/>
        </w:rPr>
        <w:t>type</w:t>
      </w:r>
      <w:r>
        <w:t xml:space="preserve"> indicates the </w:t>
      </w:r>
      <w:r>
        <w:rPr>
          <w:rStyle w:val="codeChar"/>
        </w:rPr>
        <w:t>grouping_</w:t>
      </w:r>
      <w:r>
        <w:rPr>
          <w:rStyle w:val="codeChar"/>
          <w:rFonts w:asciiTheme="majorHAnsi" w:hAnsiTheme="majorHAnsi"/>
        </w:rPr>
        <w:t>type</w:t>
      </w:r>
      <w:r>
        <w:t xml:space="preserve"> and shall be set to one of the following values, or a value registered, or a value from a derived specification or registration:</w:t>
      </w:r>
    </w:p>
    <w:p w14:paraId="789E4417" w14:textId="1C4F3DC5" w:rsidR="003D360A" w:rsidRDefault="003D360A" w:rsidP="003D360A">
      <w:pPr>
        <w:pStyle w:val="fields"/>
        <w:spacing w:after="240" w:line="230" w:lineRule="atLeast"/>
      </w:pPr>
      <w:r>
        <w:rPr>
          <w:rStyle w:val="codeChar"/>
          <w:rFonts w:eastAsia="Calibri"/>
        </w:rPr>
        <w:t>'msrc'</w:t>
      </w:r>
      <w:r>
        <w:tab/>
        <w:t xml:space="preserve">indicates that this track belongs to a multi-source presentation. Specified </w:t>
      </w:r>
      <w:proofErr w:type="gramStart"/>
      <w:r>
        <w:t>in .</w:t>
      </w:r>
      <w:proofErr w:type="gramEnd"/>
    </w:p>
    <w:p w14:paraId="6AA725A8" w14:textId="77777777" w:rsidR="003D360A" w:rsidRDefault="003D360A" w:rsidP="003D360A">
      <w:pPr>
        <w:pStyle w:val="fields"/>
        <w:spacing w:after="240" w:line="230" w:lineRule="atLeast"/>
      </w:pPr>
      <w:r>
        <w:rPr>
          <w:rStyle w:val="codeChar"/>
          <w:rFonts w:eastAsia="Calibri"/>
        </w:rPr>
        <w:t>'ster'</w:t>
      </w:r>
      <w:r>
        <w:tab/>
        <w:t xml:space="preserve">indicates that this track is either the left or right view of a stereo pair suitable for playback on a stereoscopic display. Specified in </w:t>
      </w:r>
      <w:r>
        <w:fldChar w:fldCharType="begin"/>
      </w:r>
      <w:r>
        <w:instrText xml:space="preserve"> REF _Ref536714614 \n \h </w:instrText>
      </w:r>
      <w:r>
        <w:fldChar w:fldCharType="separate"/>
      </w:r>
      <w:r>
        <w:t>8.3.4.1.3</w:t>
      </w:r>
      <w:r>
        <w:fldChar w:fldCharType="end"/>
      </w:r>
      <w:r>
        <w:t>.</w:t>
      </w:r>
    </w:p>
    <w:p w14:paraId="295C8F40" w14:textId="77777777" w:rsidR="003D360A" w:rsidRDefault="003D360A" w:rsidP="003D360A">
      <w:pPr>
        <w:pStyle w:val="fields"/>
        <w:spacing w:after="240" w:line="230" w:lineRule="atLeast"/>
      </w:pPr>
      <w:r w:rsidRPr="003D360A">
        <w:rPr>
          <w:rStyle w:val="codeChar"/>
          <w:rFonts w:eastAsia="Calibri"/>
        </w:rPr>
        <w:t>'</w:t>
      </w:r>
      <w:proofErr w:type="spellStart"/>
      <w:r w:rsidRPr="003D360A">
        <w:rPr>
          <w:rFonts w:ascii="Courier New" w:hAnsi="Courier New" w:cs="Courier New"/>
        </w:rPr>
        <w:t>pres</w:t>
      </w:r>
      <w:proofErr w:type="spellEnd"/>
      <w:r w:rsidRPr="003D360A">
        <w:rPr>
          <w:rStyle w:val="codeChar"/>
          <w:rFonts w:eastAsia="Calibri"/>
        </w:rPr>
        <w:t>'</w:t>
      </w:r>
      <w:r w:rsidRPr="003D360A">
        <w:tab/>
        <w:t>indicates that this track contributes to a preselection. Specified in 8.3.4.4.3.</w:t>
      </w:r>
    </w:p>
    <w:p w14:paraId="70E175E8" w14:textId="2701718E" w:rsidR="004560E5" w:rsidRDefault="003D360A" w:rsidP="0018563E">
      <w:pPr>
        <w:rPr>
          <w:rFonts w:ascii="Times New Roman" w:hAnsi="Times New Roman"/>
          <w:i/>
          <w:iCs/>
          <w:sz w:val="24"/>
          <w:lang w:val="en-GB"/>
        </w:rPr>
      </w:pPr>
      <w:r>
        <w:t>The pair of</w:t>
      </w:r>
      <w:r>
        <w:rPr>
          <w:rStyle w:val="codeChar"/>
        </w:rPr>
        <w:t xml:space="preserve"> track_group_id</w:t>
      </w:r>
      <w:r>
        <w:t xml:space="preserve"> and </w:t>
      </w:r>
      <w:r>
        <w:rPr>
          <w:rStyle w:val="codeChar"/>
        </w:rPr>
        <w:t>track_group_type</w:t>
      </w:r>
      <w:r>
        <w:rPr>
          <w:lang w:val="en-GB"/>
        </w:rPr>
        <w:t xml:space="preserve"> </w:t>
      </w:r>
      <w:r>
        <w:t xml:space="preserve">identifies a track group within the file. The tracks that contain a particular </w:t>
      </w:r>
      <w:r>
        <w:rPr>
          <w:rStyle w:val="codeChar"/>
        </w:rPr>
        <w:t>TrackGroupTypeBox</w:t>
      </w:r>
      <w:r>
        <w:rPr>
          <w:lang w:val="en-GB"/>
        </w:rPr>
        <w:t xml:space="preserve"> </w:t>
      </w:r>
      <w:r>
        <w:t xml:space="preserve">having the same value of </w:t>
      </w:r>
      <w:r>
        <w:rPr>
          <w:rStyle w:val="codeChar"/>
        </w:rPr>
        <w:t>track_group_id</w:t>
      </w:r>
      <w:r>
        <w:rPr>
          <w:lang w:val="en-GB"/>
        </w:rPr>
        <w:t xml:space="preserve"> </w:t>
      </w:r>
      <w:r>
        <w:t xml:space="preserve">and </w:t>
      </w:r>
      <w:r>
        <w:rPr>
          <w:rStyle w:val="codeChar"/>
        </w:rPr>
        <w:t>track_group_type</w:t>
      </w:r>
      <w:r>
        <w:t xml:space="preserve"> belong to the same track group.</w:t>
      </w:r>
      <w:r w:rsidR="004560E5">
        <w:rPr>
          <w:rFonts w:ascii="Times New Roman" w:hAnsi="Times New Roman"/>
          <w:i/>
          <w:iCs/>
          <w:sz w:val="24"/>
          <w:lang w:val="en-GB"/>
        </w:rPr>
        <w:t>Add new 8.3.4.4.3</w:t>
      </w:r>
    </w:p>
    <w:p w14:paraId="3FE73938" w14:textId="136FFB83" w:rsidR="004560E5" w:rsidRDefault="004560E5" w:rsidP="0018563E">
      <w:pPr>
        <w:rPr>
          <w:rFonts w:asciiTheme="majorHAnsi" w:hAnsiTheme="majorHAnsi"/>
          <w:szCs w:val="22"/>
          <w:lang w:val="en-GB"/>
        </w:rPr>
      </w:pPr>
      <w:r>
        <w:rPr>
          <w:rFonts w:asciiTheme="majorHAnsi" w:hAnsiTheme="majorHAnsi"/>
          <w:szCs w:val="22"/>
          <w:lang w:val="en-GB"/>
        </w:rPr>
        <w:t xml:space="preserve">8.3.4.4.3 </w:t>
      </w:r>
      <w:r w:rsidR="005B5D1C">
        <w:rPr>
          <w:rFonts w:asciiTheme="majorHAnsi" w:hAnsiTheme="majorHAnsi"/>
          <w:szCs w:val="22"/>
          <w:lang w:val="en-GB"/>
        </w:rPr>
        <w:t>Preselection box</w:t>
      </w:r>
    </w:p>
    <w:p w14:paraId="4A1084D1" w14:textId="55131747" w:rsidR="005B5D1C" w:rsidRDefault="005B5D1C" w:rsidP="0018563E">
      <w:pPr>
        <w:rPr>
          <w:rFonts w:asciiTheme="majorHAnsi" w:hAnsiTheme="majorHAnsi"/>
          <w:szCs w:val="22"/>
          <w:lang w:val="en-GB"/>
        </w:rPr>
      </w:pPr>
      <w:r>
        <w:rPr>
          <w:rFonts w:asciiTheme="majorHAnsi" w:hAnsiTheme="majorHAnsi"/>
          <w:szCs w:val="22"/>
          <w:lang w:val="en-GB"/>
        </w:rPr>
        <w:t>8.3.4.4.3.1 Definition</w:t>
      </w:r>
    </w:p>
    <w:p w14:paraId="7B327E4E" w14:textId="77777777" w:rsidR="005B5D1C" w:rsidRDefault="005B5D1C" w:rsidP="005B5D1C">
      <w:pPr>
        <w:rPr>
          <w:rFonts w:ascii="Arial" w:eastAsia="Arial" w:hAnsi="Arial"/>
          <w:lang w:val="en-US" w:eastAsia="en-US"/>
        </w:rPr>
      </w:pPr>
      <w:r>
        <w:rPr>
          <w:rStyle w:val="codeChar"/>
        </w:rPr>
        <w:t>TrackGroupTypeBox</w:t>
      </w:r>
      <w:r>
        <w:t xml:space="preserve"> with </w:t>
      </w:r>
      <w:r>
        <w:rPr>
          <w:rStyle w:val="codeChar"/>
        </w:rPr>
        <w:t>track_group_type</w:t>
      </w:r>
      <w:r>
        <w:t xml:space="preserve"> equal to </w:t>
      </w:r>
      <w:r>
        <w:rPr>
          <w:rStyle w:val="codeChar"/>
        </w:rPr>
        <w:t>'pres'</w:t>
      </w:r>
      <w:r>
        <w:t xml:space="preserve"> indicates that this track contributes to a preselection.</w:t>
      </w:r>
    </w:p>
    <w:p w14:paraId="5B246F6B" w14:textId="77777777" w:rsidR="005B5D1C" w:rsidRDefault="005B5D1C" w:rsidP="005B5D1C">
      <w:r>
        <w:t xml:space="preserve">The tracks that have the same value of </w:t>
      </w:r>
      <w:r>
        <w:rPr>
          <w:rStyle w:val="codeChar"/>
        </w:rPr>
        <w:t>track_group_id</w:t>
      </w:r>
      <w:r>
        <w:rPr>
          <w:lang w:val="en-GB"/>
        </w:rPr>
        <w:t xml:space="preserve"> </w:t>
      </w:r>
      <w:r>
        <w:t xml:space="preserve">within </w:t>
      </w:r>
      <w:r>
        <w:rPr>
          <w:rStyle w:val="codeChar"/>
        </w:rPr>
        <w:t>PreselectionGroupBox</w:t>
      </w:r>
      <w:r>
        <w:rPr>
          <w:lang w:val="en-GB"/>
        </w:rPr>
        <w:t xml:space="preserve"> </w:t>
      </w:r>
      <w:r>
        <w:t>are part of the same preselection.</w:t>
      </w:r>
    </w:p>
    <w:p w14:paraId="1FD34A18" w14:textId="77777777" w:rsidR="005B5D1C" w:rsidRDefault="005B5D1C" w:rsidP="005B5D1C">
      <w:r>
        <w:t>Preselections can be qualified by language, kind or media specific attributes like audio rendering indications or channel layouts. Attributes signaled in a preselection box shall take precedence over attributes signaled in contributing tracks.</w:t>
      </w:r>
    </w:p>
    <w:p w14:paraId="07CE359E" w14:textId="77777777" w:rsidR="005B5D1C" w:rsidRDefault="005B5D1C" w:rsidP="005B5D1C">
      <w:r>
        <w:t>All attributes uniquely qualifying a preselection shall be present in at least one Preselection Box of the preselection. If present in more than one Preselection Box of the preselection, the boxes shall be identical.</w:t>
      </w:r>
    </w:p>
    <w:p w14:paraId="455AAF4F" w14:textId="438C230A" w:rsidR="005B5D1C" w:rsidRDefault="005B5D1C" w:rsidP="005B5D1C">
      <w:r>
        <w:t>NOTE: Preselections group tracks of the same media type only.</w:t>
      </w:r>
    </w:p>
    <w:p w14:paraId="5870F091" w14:textId="72291544" w:rsidR="005B5D1C" w:rsidRDefault="005B5D1C" w:rsidP="005B5D1C">
      <w:r>
        <w:t xml:space="preserve">Tracks not containing all required media components for at least one preselection shall have the </w:t>
      </w:r>
      <w:r>
        <w:rPr>
          <w:rStyle w:val="codeChar"/>
        </w:rPr>
        <w:t>track_in_movie</w:t>
      </w:r>
      <w:r>
        <w:t xml:space="preserve"> flag set to ‘0’ in their Track Header Boxes. This prevents players not understanding the Preselection Box from playing the track resulting in an incomplete experience.</w:t>
      </w:r>
    </w:p>
    <w:p w14:paraId="2D21BB5A" w14:textId="647E7683" w:rsidR="005B5D1C" w:rsidRDefault="005B5D1C" w:rsidP="005B5D1C">
      <w:r>
        <w:t xml:space="preserve">NOTE: It is good practice to have one track with </w:t>
      </w:r>
      <w:r>
        <w:rPr>
          <w:rStyle w:val="codeChar"/>
        </w:rPr>
        <w:t>track_in_movie</w:t>
      </w:r>
      <w:r>
        <w:t xml:space="preserve"> flag set to one. This implies that this track provides at least one complete experience.</w:t>
      </w:r>
    </w:p>
    <w:p w14:paraId="6D301C14" w14:textId="5C0031A4" w:rsidR="005B5D1C" w:rsidRDefault="005B5D1C" w:rsidP="005B5D1C">
      <w:pPr>
        <w:rPr>
          <w:rFonts w:asciiTheme="majorHAnsi" w:hAnsiTheme="majorHAnsi"/>
          <w:szCs w:val="22"/>
          <w:lang w:val="en-GB"/>
        </w:rPr>
      </w:pPr>
      <w:r>
        <w:rPr>
          <w:rFonts w:asciiTheme="majorHAnsi" w:hAnsiTheme="majorHAnsi"/>
          <w:szCs w:val="22"/>
          <w:lang w:val="en-GB"/>
        </w:rPr>
        <w:t>8.3.4.4.3.2 Syntax</w:t>
      </w:r>
    </w:p>
    <w:p w14:paraId="21551606" w14:textId="21F9B8C3" w:rsidR="003C0384" w:rsidRPr="009C6176" w:rsidRDefault="003C0384" w:rsidP="003C0384">
      <w:pPr>
        <w:jc w:val="left"/>
        <w:rPr>
          <w:rFonts w:ascii="Courier New" w:hAnsi="Courier New" w:cs="Courier New"/>
          <w:sz w:val="20"/>
        </w:rPr>
      </w:pPr>
      <w:r w:rsidRPr="009C6176">
        <w:rPr>
          <w:rFonts w:ascii="Courier New" w:hAnsi="Courier New" w:cs="Courier New"/>
          <w:sz w:val="20"/>
        </w:rPr>
        <w:t xml:space="preserve">aligned(8) class PreselectionGroupBox extends TrackGroupTypeBox('pres') </w:t>
      </w:r>
      <w:r w:rsidRPr="009C6176">
        <w:rPr>
          <w:rFonts w:ascii="Courier New" w:hAnsi="Courier New" w:cs="Courier New"/>
          <w:sz w:val="20"/>
        </w:rPr>
        <w:br/>
        <w:t>{</w:t>
      </w:r>
      <w:r w:rsidRPr="009C6176">
        <w:rPr>
          <w:rFonts w:ascii="Courier New" w:hAnsi="Courier New" w:cs="Courier New"/>
          <w:sz w:val="20"/>
        </w:rPr>
        <w:br/>
      </w:r>
      <w:r w:rsidRPr="009C6176">
        <w:rPr>
          <w:rFonts w:ascii="Courier New" w:hAnsi="Courier New" w:cs="Courier New"/>
          <w:sz w:val="20"/>
        </w:rPr>
        <w:tab/>
        <w:t>if (flags &amp; 1) {</w:t>
      </w:r>
      <w:r w:rsidRPr="009C6176">
        <w:rPr>
          <w:rFonts w:ascii="Courier New" w:hAnsi="Courier New" w:cs="Courier New"/>
          <w:sz w:val="20"/>
        </w:rPr>
        <w:br/>
      </w:r>
      <w:r w:rsidRPr="009C6176">
        <w:rPr>
          <w:rFonts w:ascii="Courier New" w:hAnsi="Courier New" w:cs="Courier New"/>
          <w:sz w:val="20"/>
        </w:rPr>
        <w:lastRenderedPageBreak/>
        <w:tab/>
      </w:r>
      <w:r w:rsidRPr="009C6176">
        <w:rPr>
          <w:rFonts w:ascii="Courier New" w:hAnsi="Courier New" w:cs="Courier New"/>
          <w:sz w:val="20"/>
        </w:rPr>
        <w:tab/>
        <w:t>unsigned int(8)</w:t>
      </w:r>
      <w:r w:rsidR="009C6176">
        <w:rPr>
          <w:rFonts w:ascii="Courier New" w:hAnsi="Courier New" w:cs="Courier New"/>
          <w:sz w:val="20"/>
        </w:rPr>
        <w:t xml:space="preserve"> </w:t>
      </w:r>
      <w:r w:rsidRPr="009C6176">
        <w:rPr>
          <w:rFonts w:ascii="Courier New" w:hAnsi="Courier New" w:cs="Courier New"/>
          <w:sz w:val="20"/>
        </w:rPr>
        <w:t>selectionPriority=1</w:t>
      </w:r>
      <w:r w:rsidRPr="009C6176">
        <w:rPr>
          <w:rFonts w:ascii="Courier New" w:hAnsi="Courier New" w:cs="Courier New"/>
          <w:sz w:val="20"/>
        </w:rPr>
        <w:br/>
      </w:r>
      <w:r w:rsidRPr="009C6176">
        <w:rPr>
          <w:rFonts w:ascii="Courier New" w:hAnsi="Courier New" w:cs="Courier New"/>
          <w:sz w:val="20"/>
        </w:rPr>
        <w:tab/>
        <w:t>}</w:t>
      </w:r>
    </w:p>
    <w:p w14:paraId="101F1753" w14:textId="13CE8F6A" w:rsidR="009C6176" w:rsidRPr="009C6176" w:rsidRDefault="009C6176" w:rsidP="009C6176">
      <w:pPr>
        <w:jc w:val="left"/>
        <w:rPr>
          <w:rFonts w:ascii="Courier New" w:hAnsi="Courier New" w:cs="Courier New"/>
          <w:sz w:val="20"/>
          <w:lang w:val="en-GB"/>
        </w:rPr>
      </w:pPr>
      <w:r w:rsidRPr="009C6176">
        <w:rPr>
          <w:rFonts w:ascii="Courier New" w:hAnsi="Courier New" w:cs="Courier New"/>
          <w:sz w:val="20"/>
        </w:rPr>
        <w:tab/>
        <w:t>PreselectionInformationBox()</w:t>
      </w:r>
      <w:r w:rsidRPr="009C6176">
        <w:rPr>
          <w:rFonts w:ascii="Courier New" w:hAnsi="Courier New" w:cs="Courier New"/>
          <w:sz w:val="20"/>
        </w:rPr>
        <w:br/>
      </w:r>
      <w:r w:rsidRPr="009C6176">
        <w:rPr>
          <w:rFonts w:ascii="Courier New" w:hAnsi="Courier New" w:cs="Courier New"/>
          <w:sz w:val="20"/>
        </w:rPr>
        <w:tab/>
        <w:t>PreselectionProcessingBox()</w:t>
      </w:r>
      <w:r w:rsidRPr="009C6176">
        <w:rPr>
          <w:rFonts w:ascii="Courier New" w:hAnsi="Courier New" w:cs="Courier New"/>
          <w:sz w:val="20"/>
        </w:rPr>
        <w:br/>
        <w:t>}</w:t>
      </w:r>
    </w:p>
    <w:p w14:paraId="4F32C094" w14:textId="4A5ED66A" w:rsidR="005B5D1C" w:rsidRDefault="005B5D1C" w:rsidP="005B5D1C">
      <w:pPr>
        <w:rPr>
          <w:rFonts w:asciiTheme="majorHAnsi" w:hAnsiTheme="majorHAnsi"/>
          <w:szCs w:val="22"/>
          <w:lang w:val="en-GB"/>
        </w:rPr>
      </w:pPr>
      <w:r>
        <w:rPr>
          <w:rFonts w:asciiTheme="majorHAnsi" w:hAnsiTheme="majorHAnsi"/>
          <w:szCs w:val="22"/>
          <w:lang w:val="en-GB"/>
        </w:rPr>
        <w:t>8.3.4.4.3.3 Semantics</w:t>
      </w:r>
    </w:p>
    <w:p w14:paraId="33547374" w14:textId="0431E73C" w:rsidR="005B5D1C" w:rsidRDefault="005B5D1C" w:rsidP="005B5D1C">
      <w:r>
        <w:rPr>
          <w:rFonts w:ascii="Courier New" w:hAnsi="Courier New"/>
          <w:noProof/>
        </w:rPr>
        <w:t xml:space="preserve">selection_priority </w:t>
      </w:r>
      <w:r>
        <w:t>is an integer that declares the priority of the preselection in cases where no other differentiation such as through the media language is possible. A lower number indicates a higher priority.</w:t>
      </w:r>
    </w:p>
    <w:p w14:paraId="0980ACD6" w14:textId="3FCCACAD" w:rsidR="009C6176" w:rsidRDefault="009C6176" w:rsidP="005B5D1C">
      <w:r>
        <w:t>8.3.4.4.4 Preselection information box</w:t>
      </w:r>
    </w:p>
    <w:p w14:paraId="2A094CA7" w14:textId="49A0B627" w:rsidR="009C6176" w:rsidRDefault="009C6176" w:rsidP="005B5D1C">
      <w:r>
        <w:t>8.3.4.4.4.1 Definition</w:t>
      </w:r>
    </w:p>
    <w:p w14:paraId="3CAEDA6A" w14:textId="50912E1F" w:rsidR="009C6176" w:rsidRDefault="009C6176" w:rsidP="00FB0EB3">
      <w:pPr>
        <w:pStyle w:val="Atom"/>
      </w:pPr>
      <w:r w:rsidRPr="00814CC4">
        <w:t>Box Type:</w:t>
      </w:r>
      <w:r w:rsidRPr="00577966">
        <w:t xml:space="preserve"> </w:t>
      </w:r>
      <w:r w:rsidRPr="00814CC4">
        <w:tab/>
      </w:r>
      <w:r w:rsidRPr="003439FD">
        <w:rPr>
          <w:rFonts w:ascii="Courier New" w:hAnsi="Courier New"/>
          <w:noProof/>
        </w:rPr>
        <w:t>'</w:t>
      </w:r>
      <w:r>
        <w:rPr>
          <w:rFonts w:ascii="Courier New" w:hAnsi="Courier New"/>
          <w:noProof/>
          <w:highlight w:val="yellow"/>
        </w:rPr>
        <w:t>prsi</w:t>
      </w:r>
      <w:r w:rsidRPr="003439FD">
        <w:rPr>
          <w:rFonts w:ascii="Courier New" w:hAnsi="Courier New"/>
          <w:noProof/>
          <w:highlight w:val="yellow"/>
        </w:rPr>
        <w:t>'</w:t>
      </w:r>
      <w:r w:rsidRPr="00814CC4">
        <w:br/>
        <w:t>Container:</w:t>
      </w:r>
      <w:r w:rsidRPr="00814CC4">
        <w:tab/>
      </w:r>
      <w:r>
        <w:t>Preselection Box</w:t>
      </w:r>
      <w:r w:rsidRPr="00D305D1">
        <w:t xml:space="preserve"> </w:t>
      </w:r>
      <w:r w:rsidRPr="00814CC4">
        <w:br/>
        <w:t>Mandatory:</w:t>
      </w:r>
      <w:r w:rsidRPr="00814CC4">
        <w:tab/>
      </w:r>
      <w:r>
        <w:t>Yes</w:t>
      </w:r>
      <w:r w:rsidRPr="00814CC4">
        <w:br/>
        <w:t>Quantity:</w:t>
      </w:r>
      <w:r w:rsidRPr="00814CC4">
        <w:tab/>
      </w:r>
      <w:r>
        <w:t>Exactly One</w:t>
      </w:r>
    </w:p>
    <w:p w14:paraId="1AFDFA30" w14:textId="77777777" w:rsidR="009C6176" w:rsidRDefault="009C6176" w:rsidP="009C6176">
      <w:pPr>
        <w:pStyle w:val="Atom"/>
        <w:ind w:left="450"/>
      </w:pPr>
      <w:r>
        <w:t>This Box aggregates all semantic information about the preselection.</w:t>
      </w:r>
    </w:p>
    <w:p w14:paraId="3578D075" w14:textId="30879402" w:rsidR="009C6176" w:rsidRDefault="009C6176" w:rsidP="005B5D1C">
      <w:pPr>
        <w:rPr>
          <w:rFonts w:asciiTheme="majorHAnsi" w:hAnsiTheme="majorHAnsi"/>
          <w:szCs w:val="22"/>
          <w:lang w:val="en-GB"/>
        </w:rPr>
      </w:pPr>
      <w:r>
        <w:rPr>
          <w:rFonts w:asciiTheme="majorHAnsi" w:hAnsiTheme="majorHAnsi"/>
          <w:szCs w:val="22"/>
          <w:lang w:val="en-GB"/>
        </w:rPr>
        <w:t>8.3.4.4.4.2 Syntax</w:t>
      </w:r>
    </w:p>
    <w:p w14:paraId="00309AC4" w14:textId="77777777" w:rsidR="009C6176" w:rsidRPr="009C6176" w:rsidRDefault="009C6176" w:rsidP="009C6176">
      <w:pPr>
        <w:pStyle w:val="code"/>
        <w:rPr>
          <w:sz w:val="20"/>
        </w:rPr>
      </w:pPr>
      <w:r w:rsidRPr="009C6176">
        <w:rPr>
          <w:sz w:val="20"/>
        </w:rPr>
        <w:t xml:space="preserve">aligned(8) class PreselectionInformationBox </w:t>
      </w:r>
      <w:r w:rsidRPr="009C6176">
        <w:rPr>
          <w:sz w:val="20"/>
        </w:rPr>
        <w:br/>
      </w:r>
      <w:r w:rsidRPr="009C6176">
        <w:rPr>
          <w:sz w:val="20"/>
        </w:rPr>
        <w:tab/>
        <w:t>extends FullBox('</w:t>
      </w:r>
      <w:r w:rsidRPr="009C6176">
        <w:rPr>
          <w:sz w:val="20"/>
          <w:highlight w:val="yellow"/>
        </w:rPr>
        <w:t>prsi'</w:t>
      </w:r>
      <w:r w:rsidRPr="009C6176">
        <w:rPr>
          <w:sz w:val="20"/>
        </w:rPr>
        <w:t>, version=0, 0 ){</w:t>
      </w:r>
      <w:r w:rsidRPr="009C6176">
        <w:rPr>
          <w:sz w:val="20"/>
        </w:rPr>
        <w:br/>
      </w:r>
      <w:r w:rsidRPr="009C6176">
        <w:rPr>
          <w:sz w:val="20"/>
        </w:rPr>
        <w:tab/>
        <w:t>// Boxes describing the preselection</w:t>
      </w:r>
      <w:r w:rsidRPr="009C6176">
        <w:rPr>
          <w:sz w:val="20"/>
        </w:rPr>
        <w:br/>
        <w:t>}</w:t>
      </w:r>
    </w:p>
    <w:p w14:paraId="5C45E35F" w14:textId="4DE87ACE" w:rsidR="009C6176" w:rsidRDefault="009C6176" w:rsidP="005B5D1C">
      <w:pPr>
        <w:rPr>
          <w:rFonts w:asciiTheme="majorHAnsi" w:hAnsiTheme="majorHAnsi"/>
          <w:szCs w:val="22"/>
          <w:lang w:val="en-GB"/>
        </w:rPr>
      </w:pPr>
      <w:r>
        <w:rPr>
          <w:rFonts w:asciiTheme="majorHAnsi" w:hAnsiTheme="majorHAnsi"/>
          <w:szCs w:val="22"/>
          <w:lang w:val="en-GB"/>
        </w:rPr>
        <w:t>8.3.4.4.4.3 Semantics</w:t>
      </w:r>
    </w:p>
    <w:p w14:paraId="2F975152" w14:textId="021F0559" w:rsidR="009C6176" w:rsidRDefault="009C6176" w:rsidP="005B5D1C">
      <w:pPr>
        <w:rPr>
          <w:rFonts w:asciiTheme="majorHAnsi" w:hAnsiTheme="majorHAnsi"/>
          <w:szCs w:val="22"/>
          <w:lang w:val="en-GB"/>
        </w:rPr>
      </w:pPr>
      <w:r w:rsidRPr="009C6176">
        <w:rPr>
          <w:rFonts w:asciiTheme="majorHAnsi" w:hAnsiTheme="majorHAnsi"/>
          <w:szCs w:val="22"/>
          <w:highlight w:val="yellow"/>
          <w:lang w:val="en-GB"/>
        </w:rPr>
        <w:t>TBD</w:t>
      </w:r>
    </w:p>
    <w:p w14:paraId="7B1CCDEB" w14:textId="6B87C3F3" w:rsidR="009C6176" w:rsidRDefault="009C6176" w:rsidP="005B5D1C">
      <w:pPr>
        <w:rPr>
          <w:rFonts w:asciiTheme="majorHAnsi" w:hAnsiTheme="majorHAnsi"/>
          <w:szCs w:val="22"/>
          <w:lang w:val="en-GB"/>
        </w:rPr>
      </w:pPr>
      <w:r>
        <w:rPr>
          <w:rFonts w:asciiTheme="majorHAnsi" w:hAnsiTheme="majorHAnsi"/>
          <w:szCs w:val="22"/>
          <w:lang w:val="en-GB"/>
        </w:rPr>
        <w:t>8.3.4.4.5 Preselection processing box</w:t>
      </w:r>
    </w:p>
    <w:p w14:paraId="52752AB4" w14:textId="2988CF8A" w:rsidR="009C6176" w:rsidRDefault="009C6176" w:rsidP="005B5D1C">
      <w:pPr>
        <w:rPr>
          <w:rFonts w:asciiTheme="majorHAnsi" w:hAnsiTheme="majorHAnsi"/>
          <w:szCs w:val="22"/>
          <w:lang w:val="en-GB"/>
        </w:rPr>
      </w:pPr>
      <w:r>
        <w:rPr>
          <w:rFonts w:asciiTheme="majorHAnsi" w:hAnsiTheme="majorHAnsi"/>
          <w:szCs w:val="22"/>
          <w:lang w:val="en-GB"/>
        </w:rPr>
        <w:t>8.3.4.4.5.1 Definition</w:t>
      </w:r>
    </w:p>
    <w:p w14:paraId="058C4D7E" w14:textId="0A1D6F3D" w:rsidR="009C6176" w:rsidRDefault="009C6176" w:rsidP="00FB0EB3">
      <w:pPr>
        <w:pStyle w:val="Atom"/>
      </w:pPr>
      <w:r w:rsidRPr="00814CC4">
        <w:t>Box Type:</w:t>
      </w:r>
      <w:r w:rsidRPr="00814CC4">
        <w:tab/>
      </w:r>
      <w:r w:rsidRPr="003439FD">
        <w:rPr>
          <w:rFonts w:ascii="Courier New" w:hAnsi="Courier New"/>
          <w:noProof/>
        </w:rPr>
        <w:t>'</w:t>
      </w:r>
      <w:r>
        <w:rPr>
          <w:rFonts w:ascii="Courier New" w:hAnsi="Courier New"/>
          <w:noProof/>
          <w:highlight w:val="yellow"/>
        </w:rPr>
        <w:t>prsp</w:t>
      </w:r>
      <w:r w:rsidRPr="003439FD">
        <w:rPr>
          <w:rFonts w:ascii="Courier New" w:hAnsi="Courier New"/>
          <w:noProof/>
          <w:highlight w:val="yellow"/>
        </w:rPr>
        <w:t>'</w:t>
      </w:r>
      <w:r w:rsidRPr="00814CC4">
        <w:br/>
        <w:t>Container:</w:t>
      </w:r>
      <w:r w:rsidRPr="00814CC4">
        <w:tab/>
      </w:r>
      <w:r>
        <w:t>Preselection Box</w:t>
      </w:r>
      <w:r w:rsidRPr="00D305D1">
        <w:t xml:space="preserve"> </w:t>
      </w:r>
      <w:r w:rsidRPr="00814CC4">
        <w:br/>
        <w:t>Mandatory:</w:t>
      </w:r>
      <w:r w:rsidRPr="00814CC4">
        <w:tab/>
      </w:r>
      <w:r>
        <w:t>Yes</w:t>
      </w:r>
      <w:r w:rsidRPr="00814CC4">
        <w:br/>
        <w:t>Quantity:</w:t>
      </w:r>
      <w:r w:rsidRPr="00814CC4">
        <w:tab/>
      </w:r>
      <w:r>
        <w:t>Exactly One</w:t>
      </w:r>
    </w:p>
    <w:p w14:paraId="008EA027" w14:textId="4AC32E34" w:rsidR="009C6176" w:rsidRDefault="009C6176" w:rsidP="009C6176">
      <w:r>
        <w:t>This box contains information how the tracks contributing to the preselection shall be processed. Media type specific boxes may be used to describe further processing.</w:t>
      </w:r>
    </w:p>
    <w:p w14:paraId="3ABFAF73" w14:textId="170A6E3C" w:rsidR="009C6176" w:rsidRDefault="009C6176" w:rsidP="009C6176">
      <w:r>
        <w:t>8.3.4.4.5.</w:t>
      </w:r>
      <w:r w:rsidR="00F02CBB">
        <w:t>2</w:t>
      </w:r>
      <w:r>
        <w:t xml:space="preserve"> Syntax</w:t>
      </w:r>
    </w:p>
    <w:p w14:paraId="679D079B" w14:textId="77777777" w:rsidR="009C6176" w:rsidRPr="009C6176" w:rsidRDefault="009C6176" w:rsidP="009C6176">
      <w:pPr>
        <w:pStyle w:val="code"/>
        <w:rPr>
          <w:sz w:val="20"/>
        </w:rPr>
      </w:pPr>
      <w:r w:rsidRPr="009C6176">
        <w:rPr>
          <w:sz w:val="20"/>
        </w:rPr>
        <w:t xml:space="preserve">aligned(8) class PreselectionProcessingBox </w:t>
      </w:r>
      <w:r w:rsidRPr="009C6176">
        <w:rPr>
          <w:sz w:val="20"/>
        </w:rPr>
        <w:br/>
      </w:r>
      <w:r w:rsidRPr="009C6176">
        <w:rPr>
          <w:sz w:val="20"/>
        </w:rPr>
        <w:tab/>
        <w:t>extends FullBox('</w:t>
      </w:r>
      <w:r w:rsidRPr="009C6176">
        <w:rPr>
          <w:sz w:val="20"/>
          <w:highlight w:val="yellow"/>
        </w:rPr>
        <w:t>prsp'</w:t>
      </w:r>
      <w:r w:rsidRPr="009C6176">
        <w:rPr>
          <w:sz w:val="20"/>
        </w:rPr>
        <w:t>, version=0, flags ){</w:t>
      </w:r>
      <w:r w:rsidRPr="009C6176">
        <w:rPr>
          <w:sz w:val="20"/>
        </w:rPr>
        <w:br/>
      </w:r>
      <w:r w:rsidRPr="009C6176">
        <w:rPr>
          <w:sz w:val="20"/>
        </w:rPr>
        <w:tab/>
        <w:t xml:space="preserve">string preselection_tag; </w:t>
      </w:r>
      <w:r w:rsidRPr="009C6176">
        <w:rPr>
          <w:sz w:val="20"/>
        </w:rPr>
        <w:br/>
      </w:r>
      <w:r w:rsidRPr="009C6176">
        <w:rPr>
          <w:sz w:val="20"/>
        </w:rPr>
        <w:tab/>
        <w:t>if (flags &amp; 1) {</w:t>
      </w:r>
      <w:r w:rsidRPr="009C6176">
        <w:rPr>
          <w:sz w:val="20"/>
        </w:rPr>
        <w:br/>
      </w:r>
      <w:r w:rsidRPr="009C6176">
        <w:rPr>
          <w:sz w:val="20"/>
        </w:rPr>
        <w:tab/>
      </w:r>
      <w:r w:rsidRPr="009C6176">
        <w:rPr>
          <w:sz w:val="20"/>
        </w:rPr>
        <w:tab/>
        <w:t>unsigned int(8)</w:t>
      </w:r>
      <w:r w:rsidRPr="009C6176">
        <w:rPr>
          <w:sz w:val="20"/>
        </w:rPr>
        <w:tab/>
        <w:t>order=0</w:t>
      </w:r>
      <w:r w:rsidRPr="009C6176">
        <w:rPr>
          <w:sz w:val="20"/>
        </w:rPr>
        <w:br/>
      </w:r>
      <w:r w:rsidRPr="009C6176">
        <w:rPr>
          <w:sz w:val="20"/>
        </w:rPr>
        <w:tab/>
        <w:t>}</w:t>
      </w:r>
    </w:p>
    <w:p w14:paraId="0E39C2E5" w14:textId="77777777" w:rsidR="009C6176" w:rsidRPr="009C6176" w:rsidRDefault="009C6176" w:rsidP="009C6176">
      <w:pPr>
        <w:pStyle w:val="code"/>
        <w:rPr>
          <w:sz w:val="20"/>
        </w:rPr>
      </w:pPr>
      <w:r w:rsidRPr="009C6176">
        <w:rPr>
          <w:sz w:val="20"/>
        </w:rPr>
        <w:lastRenderedPageBreak/>
        <w:tab/>
        <w:t>// further attributes and Boxes defining additional processing of</w:t>
      </w:r>
      <w:r w:rsidRPr="009C6176">
        <w:rPr>
          <w:sz w:val="20"/>
        </w:rPr>
        <w:br/>
        <w:t xml:space="preserve">   // the track contributing to the preselection</w:t>
      </w:r>
      <w:r w:rsidRPr="009C6176">
        <w:rPr>
          <w:sz w:val="20"/>
        </w:rPr>
        <w:br/>
        <w:t>}</w:t>
      </w:r>
    </w:p>
    <w:p w14:paraId="180D39EE" w14:textId="0D73EF8C" w:rsidR="009C6176" w:rsidRDefault="009C6176" w:rsidP="009C6176">
      <w:r>
        <w:t>8.3.4.4.5.3 Semantics</w:t>
      </w:r>
    </w:p>
    <w:p w14:paraId="506873D8" w14:textId="77777777" w:rsidR="00F02CBB" w:rsidRDefault="00F02CBB" w:rsidP="00F02CBB">
      <w:pPr>
        <w:pStyle w:val="fields"/>
      </w:pPr>
      <w:r>
        <w:rPr>
          <w:rFonts w:ascii="Courier New" w:hAnsi="Courier New"/>
          <w:noProof/>
        </w:rPr>
        <w:t>preselection</w:t>
      </w:r>
      <w:r w:rsidRPr="007D30A0">
        <w:rPr>
          <w:rFonts w:ascii="Courier New" w:hAnsi="Courier New"/>
          <w:noProof/>
        </w:rPr>
        <w:t>_</w:t>
      </w:r>
      <w:r>
        <w:rPr>
          <w:rFonts w:ascii="Courier New" w:hAnsi="Courier New"/>
          <w:noProof/>
        </w:rPr>
        <w:t>tag</w:t>
      </w:r>
      <w:r w:rsidRPr="007D30A0">
        <w:rPr>
          <w:rFonts w:ascii="Courier New" w:hAnsi="Courier New"/>
          <w:noProof/>
        </w:rPr>
        <w:t xml:space="preserve"> </w:t>
      </w:r>
      <w:r w:rsidRPr="00525888">
        <w:t>is an integer that contains</w:t>
      </w:r>
      <w:r>
        <w:t xml:space="preserve"> an identifier for the label. Labels with the same value belong to a label group. The default value of zero indicates that the label does not belong to any label group.</w:t>
      </w:r>
    </w:p>
    <w:p w14:paraId="5230F99D" w14:textId="18B18920" w:rsidR="00F02CBB" w:rsidRDefault="00F02CBB" w:rsidP="00F02CBB">
      <w:pPr>
        <w:pStyle w:val="fields"/>
      </w:pPr>
      <w:r w:rsidRPr="007D30A0">
        <w:rPr>
          <w:rFonts w:ascii="Courier New" w:hAnsi="Courier New"/>
          <w:noProof/>
        </w:rPr>
        <w:t xml:space="preserve">order </w:t>
      </w:r>
      <w:r w:rsidRPr="001F5814">
        <w:t>specifies the conformance rules for Representations in Adaptation Sets within the Preselection</w:t>
      </w:r>
      <w:r>
        <w:t xml:space="preserve"> according to ISO/IEC 23009-1 [</w:t>
      </w:r>
      <w:r w:rsidRPr="00F02CBB">
        <w:rPr>
          <w:highlight w:val="yellow"/>
        </w:rPr>
        <w:t>ref</w:t>
      </w:r>
      <w:r>
        <w:t>], from the following enumerated set:</w:t>
      </w:r>
    </w:p>
    <w:p w14:paraId="6DE65914" w14:textId="7FE1A53F" w:rsidR="00F02CBB" w:rsidRPr="00F02CBB" w:rsidRDefault="00F02CBB" w:rsidP="00F02CBB">
      <w:pPr>
        <w:pStyle w:val="fields"/>
        <w:rPr>
          <w:rFonts w:asciiTheme="majorHAnsi" w:hAnsiTheme="majorHAnsi"/>
          <w:noProof/>
        </w:rPr>
      </w:pPr>
      <w:r w:rsidRPr="00F02CBB">
        <w:rPr>
          <w:rFonts w:asciiTheme="majorHAnsi" w:hAnsiTheme="majorHAnsi"/>
          <w:noProof/>
        </w:rPr>
        <w:tab/>
        <w:t>0: undefined</w:t>
      </w:r>
    </w:p>
    <w:p w14:paraId="0E8D52BB" w14:textId="366E77DE" w:rsidR="00F02CBB" w:rsidRPr="00F02CBB" w:rsidRDefault="00F02CBB" w:rsidP="00F02CBB">
      <w:pPr>
        <w:pStyle w:val="fields"/>
        <w:rPr>
          <w:rFonts w:asciiTheme="majorHAnsi" w:hAnsiTheme="majorHAnsi"/>
          <w:noProof/>
        </w:rPr>
      </w:pPr>
      <w:r w:rsidRPr="00F02CBB">
        <w:rPr>
          <w:rFonts w:asciiTheme="majorHAnsi" w:hAnsiTheme="majorHAnsi"/>
          <w:noProof/>
        </w:rPr>
        <w:tab/>
        <w:t>1: time-ordered</w:t>
      </w:r>
    </w:p>
    <w:p w14:paraId="600D20BB" w14:textId="298F69C9" w:rsidR="00F02CBB" w:rsidRPr="00F02CBB" w:rsidRDefault="00F02CBB" w:rsidP="00F02CBB">
      <w:pPr>
        <w:pStyle w:val="fields"/>
        <w:rPr>
          <w:rFonts w:asciiTheme="majorHAnsi" w:hAnsiTheme="majorHAnsi"/>
        </w:rPr>
      </w:pPr>
      <w:r w:rsidRPr="00F02CBB">
        <w:rPr>
          <w:rFonts w:asciiTheme="majorHAnsi" w:hAnsiTheme="majorHAnsi"/>
          <w:noProof/>
        </w:rPr>
        <w:tab/>
        <w:t>2: fully-ordered</w:t>
      </w:r>
    </w:p>
    <w:p w14:paraId="2664FF43" w14:textId="7110180A" w:rsidR="0009140E" w:rsidRDefault="0009140E" w:rsidP="0018563E">
      <w:pPr>
        <w:rPr>
          <w:rFonts w:ascii="Times New Roman" w:hAnsi="Times New Roman"/>
          <w:i/>
          <w:iCs/>
          <w:sz w:val="24"/>
          <w:lang w:val="en-GB"/>
        </w:rPr>
      </w:pPr>
      <w:r>
        <w:rPr>
          <w:rFonts w:ascii="Times New Roman" w:hAnsi="Times New Roman"/>
          <w:i/>
          <w:iCs/>
          <w:sz w:val="24"/>
          <w:lang w:val="en-GB"/>
        </w:rPr>
        <w:t>Change 8.4.6.1:</w:t>
      </w:r>
    </w:p>
    <w:p w14:paraId="4FC7E25C" w14:textId="77777777" w:rsidR="0009140E" w:rsidRDefault="0009140E" w:rsidP="0009140E">
      <w:pPr>
        <w:pStyle w:val="Atom"/>
        <w:rPr>
          <w:rFonts w:eastAsia="SimSun"/>
          <w:b/>
          <w:sz w:val="28"/>
          <w:szCs w:val="24"/>
          <w:lang w:eastAsia="zh-CN"/>
        </w:rPr>
      </w:pPr>
      <w:r>
        <w:t>Box Type:</w:t>
      </w:r>
      <w:r>
        <w:tab/>
      </w:r>
      <w:r>
        <w:rPr>
          <w:rFonts w:ascii="Courier New" w:hAnsi="Courier New" w:cs="Courier New"/>
        </w:rPr>
        <w:t>'</w:t>
      </w:r>
      <w:proofErr w:type="spellStart"/>
      <w:r>
        <w:rPr>
          <w:rFonts w:ascii="Courier New" w:hAnsi="Courier New" w:cs="Courier New"/>
        </w:rPr>
        <w:t>elng</w:t>
      </w:r>
      <w:proofErr w:type="spellEnd"/>
      <w:r>
        <w:rPr>
          <w:rFonts w:ascii="Courier New" w:hAnsi="Courier New" w:cs="Courier New"/>
        </w:rPr>
        <w:t>'</w:t>
      </w:r>
      <w:r>
        <w:rPr>
          <w:rFonts w:ascii="Courier New" w:hAnsi="Courier New" w:cs="Courier New"/>
        </w:rPr>
        <w:br/>
      </w:r>
      <w:r>
        <w:t>Container:</w:t>
      </w:r>
      <w:r>
        <w:tab/>
        <w:t>Media Box (</w:t>
      </w:r>
      <w:r>
        <w:rPr>
          <w:rFonts w:ascii="Courier New" w:hAnsi="Courier New" w:cs="Courier New"/>
        </w:rPr>
        <w:t>'</w:t>
      </w:r>
      <w:proofErr w:type="spellStart"/>
      <w:r>
        <w:rPr>
          <w:rFonts w:ascii="Courier New" w:hAnsi="Courier New" w:cs="Courier New"/>
        </w:rPr>
        <w:t>mdia</w:t>
      </w:r>
      <w:proofErr w:type="spellEnd"/>
      <w:r>
        <w:rPr>
          <w:rFonts w:ascii="Courier New" w:hAnsi="Courier New" w:cs="Courier New"/>
        </w:rPr>
        <w:t>'</w:t>
      </w:r>
      <w:r>
        <w:t xml:space="preserve">), </w:t>
      </w:r>
      <w:r w:rsidRPr="00320AD3">
        <w:rPr>
          <w:highlight w:val="lightGray"/>
        </w:rPr>
        <w:t xml:space="preserve">Preselection </w:t>
      </w:r>
      <w:r>
        <w:rPr>
          <w:highlight w:val="lightGray"/>
        </w:rPr>
        <w:t xml:space="preserve">Information </w:t>
      </w:r>
      <w:r w:rsidRPr="00320AD3">
        <w:rPr>
          <w:highlight w:val="lightGray"/>
        </w:rPr>
        <w:t>Box(</w:t>
      </w:r>
      <w:r>
        <w:rPr>
          <w:rFonts w:ascii="Courier New" w:hAnsi="Courier New" w:cs="Courier New"/>
          <w:highlight w:val="lightGray"/>
        </w:rPr>
        <w:t>'</w:t>
      </w:r>
      <w:proofErr w:type="spellStart"/>
      <w:r w:rsidRPr="00D74A5A">
        <w:rPr>
          <w:rFonts w:ascii="Courier New" w:hAnsi="Courier New" w:cs="Courier New"/>
          <w:highlight w:val="yellow"/>
        </w:rPr>
        <w:t>prs</w:t>
      </w:r>
      <w:r>
        <w:rPr>
          <w:rFonts w:ascii="Courier New" w:hAnsi="Courier New" w:cs="Courier New"/>
          <w:highlight w:val="yellow"/>
        </w:rPr>
        <w:t>i</w:t>
      </w:r>
      <w:proofErr w:type="spellEnd"/>
      <w:r>
        <w:rPr>
          <w:rFonts w:ascii="Courier New" w:hAnsi="Courier New" w:cs="Courier New"/>
          <w:highlight w:val="yellow"/>
        </w:rPr>
        <w:t>'</w:t>
      </w:r>
      <w:r w:rsidRPr="00320AD3">
        <w:rPr>
          <w:highlight w:val="lightGray"/>
        </w:rPr>
        <w:t>)</w:t>
      </w:r>
      <w:r>
        <w:br/>
      </w:r>
      <w:r w:rsidRPr="007D30A0">
        <w:t>Mandatory:</w:t>
      </w:r>
      <w:r>
        <w:tab/>
      </w:r>
      <w:r w:rsidRPr="007D30A0">
        <w:t>No</w:t>
      </w:r>
      <w:r w:rsidRPr="007D30A0">
        <w:br/>
      </w:r>
      <w:r>
        <w:t>Quantity:</w:t>
      </w:r>
      <w:r>
        <w:tab/>
        <w:t>Zero or one</w:t>
      </w:r>
    </w:p>
    <w:p w14:paraId="0170DCD2" w14:textId="77777777" w:rsidR="0009140E" w:rsidRPr="0009140E" w:rsidRDefault="0009140E" w:rsidP="0018563E">
      <w:pPr>
        <w:rPr>
          <w:rFonts w:asciiTheme="majorHAnsi" w:hAnsiTheme="majorHAnsi"/>
          <w:sz w:val="24"/>
          <w:lang w:val="en-GB"/>
        </w:rPr>
      </w:pPr>
    </w:p>
    <w:p w14:paraId="74B02E26" w14:textId="05CD0C7E" w:rsidR="00F13331" w:rsidRDefault="00F13331" w:rsidP="0018563E">
      <w:pPr>
        <w:rPr>
          <w:rFonts w:ascii="Times New Roman" w:hAnsi="Times New Roman"/>
          <w:i/>
          <w:iCs/>
          <w:sz w:val="24"/>
          <w:lang w:val="en-GB"/>
        </w:rPr>
      </w:pPr>
      <w:r>
        <w:rPr>
          <w:rFonts w:ascii="Times New Roman" w:hAnsi="Times New Roman"/>
          <w:i/>
          <w:iCs/>
          <w:sz w:val="24"/>
          <w:lang w:val="en-GB"/>
        </w:rPr>
        <w:t>In 8.5.2.1 change</w:t>
      </w:r>
    </w:p>
    <w:p w14:paraId="6ABE5E31" w14:textId="77777777" w:rsidR="00F13331" w:rsidRDefault="00F13331" w:rsidP="00F13331">
      <w:pPr>
        <w:rPr>
          <w:lang w:val="en-GB"/>
        </w:rPr>
      </w:pPr>
      <w:r w:rsidRPr="003176D3">
        <w:rPr>
          <w:lang w:val="en-GB"/>
        </w:rPr>
        <w:t xml:space="preserve">If the ‘format’ field of a </w:t>
      </w:r>
      <w:r w:rsidRPr="00A3770E">
        <w:rPr>
          <w:rStyle w:val="codeChar"/>
        </w:rPr>
        <w:t>SampleEntry</w:t>
      </w:r>
      <w:r w:rsidRPr="003176D3">
        <w:rPr>
          <w:lang w:val="en-GB"/>
        </w:rPr>
        <w:t xml:space="preserve"> is unrecognized, neither the sample description itself, nor the associated media samples, shall be decoded.</w:t>
      </w:r>
    </w:p>
    <w:p w14:paraId="19F1C279" w14:textId="16DC4268" w:rsidR="00F13331" w:rsidRDefault="00F13331" w:rsidP="0018563E">
      <w:pPr>
        <w:rPr>
          <w:rFonts w:ascii="Times New Roman" w:hAnsi="Times New Roman"/>
          <w:i/>
          <w:iCs/>
          <w:sz w:val="24"/>
          <w:lang w:val="en-GB"/>
        </w:rPr>
      </w:pPr>
      <w:r>
        <w:rPr>
          <w:rFonts w:ascii="Times New Roman" w:hAnsi="Times New Roman"/>
          <w:i/>
          <w:iCs/>
          <w:sz w:val="24"/>
          <w:lang w:val="en-GB"/>
        </w:rPr>
        <w:t>to</w:t>
      </w:r>
    </w:p>
    <w:p w14:paraId="1AEC5491" w14:textId="7D6E16E5" w:rsidR="00F13331" w:rsidRDefault="00F13331" w:rsidP="00F13331">
      <w:pPr>
        <w:rPr>
          <w:lang w:val="en-GB"/>
        </w:rPr>
      </w:pPr>
      <w:r w:rsidRPr="003176D3">
        <w:rPr>
          <w:lang w:val="en-GB"/>
        </w:rPr>
        <w:t xml:space="preserve">If the ‘format’ field of a </w:t>
      </w:r>
      <w:r w:rsidRPr="00A3770E">
        <w:rPr>
          <w:rStyle w:val="codeChar"/>
        </w:rPr>
        <w:t>SampleEntry</w:t>
      </w:r>
      <w:r w:rsidRPr="003176D3">
        <w:rPr>
          <w:lang w:val="en-GB"/>
        </w:rPr>
        <w:t xml:space="preserve"> is unrecognized, neither the sample </w:t>
      </w:r>
      <w:r>
        <w:rPr>
          <w:lang w:val="en-GB"/>
        </w:rPr>
        <w:t>entry</w:t>
      </w:r>
      <w:r w:rsidRPr="003176D3">
        <w:rPr>
          <w:lang w:val="en-GB"/>
        </w:rPr>
        <w:t xml:space="preserve"> itself, nor the associated media samples, shall be decoded.</w:t>
      </w:r>
    </w:p>
    <w:p w14:paraId="0C08FAE4" w14:textId="68AFE0AB" w:rsidR="00F13331" w:rsidRDefault="00F13331" w:rsidP="00F13331">
      <w:pPr>
        <w:rPr>
          <w:i/>
          <w:iCs/>
          <w:lang w:val="en-GB"/>
        </w:rPr>
      </w:pPr>
      <w:r w:rsidRPr="00F13331">
        <w:rPr>
          <w:i/>
          <w:iCs/>
          <w:lang w:val="en-GB"/>
        </w:rPr>
        <w:t>In 8.5.2.3 change</w:t>
      </w:r>
    </w:p>
    <w:p w14:paraId="3E4AE56D" w14:textId="610A626E" w:rsidR="00F13331" w:rsidRPr="00F13331" w:rsidRDefault="00F13331" w:rsidP="00F13331">
      <w:pPr>
        <w:pStyle w:val="fields"/>
        <w:jc w:val="both"/>
      </w:pPr>
      <w:r w:rsidRPr="00A3770E">
        <w:rPr>
          <w:rStyle w:val="codeChar"/>
          <w:rFonts w:eastAsia="MS Mincho"/>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description. Data entries are stored in </w:t>
      </w:r>
      <w:proofErr w:type="spellStart"/>
      <w:r w:rsidRPr="00A3770E">
        <w:rPr>
          <w:rStyle w:val="codeChar"/>
          <w:rFonts w:eastAsia="MS Mincho"/>
        </w:rPr>
        <w:t>DataReferenceBox</w:t>
      </w:r>
      <w:r>
        <w:t>es</w:t>
      </w:r>
      <w:proofErr w:type="spellEnd"/>
      <w:r>
        <w:t>. The index ranges from 1 to the number of data entries.</w:t>
      </w:r>
    </w:p>
    <w:p w14:paraId="4A1FC155" w14:textId="5332EC93" w:rsidR="00F13331" w:rsidRPr="00F13331" w:rsidRDefault="00F13331" w:rsidP="00F13331">
      <w:pPr>
        <w:rPr>
          <w:i/>
          <w:iCs/>
          <w:lang w:val="en-GB"/>
        </w:rPr>
      </w:pPr>
      <w:r w:rsidRPr="00F13331">
        <w:rPr>
          <w:i/>
          <w:iCs/>
          <w:lang w:val="en-GB"/>
        </w:rPr>
        <w:t>to</w:t>
      </w:r>
    </w:p>
    <w:p w14:paraId="242E1BE3" w14:textId="037145E2" w:rsidR="00F13331" w:rsidRDefault="00F13331" w:rsidP="00F13331">
      <w:pPr>
        <w:pStyle w:val="fields"/>
        <w:jc w:val="both"/>
      </w:pPr>
      <w:r w:rsidRPr="00A3770E">
        <w:rPr>
          <w:rStyle w:val="codeChar"/>
          <w:rFonts w:eastAsia="MS Mincho"/>
        </w:rPr>
        <w:t>data_reference_index</w:t>
      </w:r>
      <w:r>
        <w:t xml:space="preserve"> is an integer that contains the index of the </w:t>
      </w:r>
      <w:proofErr w:type="spellStart"/>
      <w:r w:rsidRPr="00FA7E64">
        <w:rPr>
          <w:rFonts w:ascii="Courier New" w:hAnsi="Courier New" w:cs="Courier New"/>
        </w:rPr>
        <w:t>DataEntry</w:t>
      </w:r>
      <w:proofErr w:type="spellEnd"/>
      <w:r>
        <w:t xml:space="preserve"> to use to retrieve data associated with samples that use this sample entry. Data entries are stored in </w:t>
      </w:r>
      <w:proofErr w:type="spellStart"/>
      <w:r w:rsidRPr="00A3770E">
        <w:rPr>
          <w:rStyle w:val="codeChar"/>
          <w:rFonts w:eastAsia="MS Mincho"/>
        </w:rPr>
        <w:t>DataReferenceBox</w:t>
      </w:r>
      <w:r>
        <w:t>es</w:t>
      </w:r>
      <w:proofErr w:type="spellEnd"/>
      <w:r>
        <w:t>. The index ranges from 1 to the number of data entries.</w:t>
      </w:r>
    </w:p>
    <w:p w14:paraId="63AAA2A2" w14:textId="0A05A28D" w:rsidR="00F13331" w:rsidRPr="009D5F33" w:rsidRDefault="009D5F33" w:rsidP="0018563E">
      <w:pPr>
        <w:rPr>
          <w:i/>
          <w:iCs/>
          <w:lang w:val="en-GB"/>
        </w:rPr>
      </w:pPr>
      <w:r w:rsidRPr="009D5F33">
        <w:rPr>
          <w:i/>
          <w:iCs/>
          <w:lang w:val="en-GB"/>
        </w:rPr>
        <w:t>In 8.7.2.1 change</w:t>
      </w:r>
    </w:p>
    <w:p w14:paraId="61405714" w14:textId="77777777" w:rsidR="009D5F33" w:rsidRPr="003176D3" w:rsidRDefault="009D5F33" w:rsidP="009D5F33">
      <w:pPr>
        <w:rPr>
          <w:lang w:val="en-GB"/>
        </w:rPr>
      </w:pPr>
      <w:r w:rsidRPr="003176D3">
        <w:rPr>
          <w:lang w:val="en-GB"/>
        </w:rPr>
        <w:t>The data reference object contains a table of data references (normally URLs) that declare the location(s) of the media data used within the presentation. The data reference index in the sample description ties entries in this table to the samples in the track. A track may be split over several sources in this way.</w:t>
      </w:r>
    </w:p>
    <w:p w14:paraId="79AA8C0C" w14:textId="08479128" w:rsidR="009D5F33" w:rsidRPr="009D5F33" w:rsidRDefault="009D5F33" w:rsidP="0018563E">
      <w:pPr>
        <w:rPr>
          <w:i/>
          <w:iCs/>
          <w:lang w:val="en-GB"/>
        </w:rPr>
      </w:pPr>
      <w:r w:rsidRPr="009D5F33">
        <w:rPr>
          <w:i/>
          <w:iCs/>
          <w:lang w:val="en-GB"/>
        </w:rPr>
        <w:t>to</w:t>
      </w:r>
    </w:p>
    <w:p w14:paraId="3A7C38AD" w14:textId="2B9297CA" w:rsidR="009D5F33" w:rsidRPr="003176D3" w:rsidRDefault="009D5F33" w:rsidP="009D5F33">
      <w:pPr>
        <w:rPr>
          <w:lang w:val="en-GB"/>
        </w:rPr>
      </w:pPr>
      <w:r w:rsidRPr="003176D3">
        <w:rPr>
          <w:lang w:val="en-GB"/>
        </w:rPr>
        <w:lastRenderedPageBreak/>
        <w:t xml:space="preserve">The data reference object contains a table of data references (normally URLs) that declare the location(s) of the media data used within the presentation. The data reference index in the sample </w:t>
      </w:r>
      <w:r>
        <w:rPr>
          <w:lang w:val="en-GB"/>
        </w:rPr>
        <w:t>entry</w:t>
      </w:r>
      <w:r w:rsidRPr="003176D3">
        <w:rPr>
          <w:lang w:val="en-GB"/>
        </w:rPr>
        <w:t xml:space="preserve"> ties entries in this table to the samples in the track. A track may be split over several sources in this way.</w:t>
      </w:r>
    </w:p>
    <w:p w14:paraId="4D58D3A3" w14:textId="670B3984" w:rsidR="009D5F33" w:rsidRPr="009D5F33" w:rsidRDefault="009D5F33" w:rsidP="0018563E">
      <w:pPr>
        <w:rPr>
          <w:i/>
          <w:iCs/>
          <w:lang w:val="en-GB"/>
        </w:rPr>
      </w:pPr>
      <w:r w:rsidRPr="009D5F33">
        <w:rPr>
          <w:i/>
          <w:iCs/>
          <w:lang w:val="en-GB"/>
        </w:rPr>
        <w:t>In 8.7.4.1 change</w:t>
      </w:r>
    </w:p>
    <w:p w14:paraId="087F7C83" w14:textId="77777777" w:rsidR="009D5F33" w:rsidRPr="003176D3" w:rsidRDefault="009D5F33" w:rsidP="009D5F33">
      <w:pPr>
        <w:rPr>
          <w:lang w:val="en-GB"/>
        </w:rPr>
      </w:pPr>
      <w:r w:rsidRPr="003176D3">
        <w:rPr>
          <w:lang w:val="en-GB"/>
        </w:rPr>
        <w:t>Samples within the media data are grouped into chunks. Chunks can be of different sizes, and the samples within a chunk can have different sizes. This table can be used to find the chunk that contains a sample, its position, and the associated sample description.</w:t>
      </w:r>
    </w:p>
    <w:p w14:paraId="7AD0D6FB" w14:textId="4C74B4CB" w:rsidR="009D5F33" w:rsidRPr="009D5F33" w:rsidRDefault="009D5F33" w:rsidP="0018563E">
      <w:pPr>
        <w:rPr>
          <w:i/>
          <w:iCs/>
          <w:lang w:val="en-GB"/>
        </w:rPr>
      </w:pPr>
      <w:r w:rsidRPr="009D5F33">
        <w:rPr>
          <w:i/>
          <w:iCs/>
          <w:lang w:val="en-GB"/>
        </w:rPr>
        <w:t>to</w:t>
      </w:r>
    </w:p>
    <w:p w14:paraId="64AF995E" w14:textId="31D5EC10" w:rsidR="009D5F33" w:rsidRDefault="009D5F33" w:rsidP="009D5F33">
      <w:pPr>
        <w:rPr>
          <w:lang w:val="en-GB"/>
        </w:rPr>
      </w:pPr>
      <w:r w:rsidRPr="003176D3">
        <w:rPr>
          <w:lang w:val="en-GB"/>
        </w:rPr>
        <w:t xml:space="preserve">Samples within the media data are grouped into chunks. Chunks can be of different sizes, and the samples within a chunk can have different sizes. This table can be used to find the chunk that contains a sample, its position, and the associated sample </w:t>
      </w:r>
      <w:r>
        <w:rPr>
          <w:lang w:val="en-GB"/>
        </w:rPr>
        <w:t>entry</w:t>
      </w:r>
      <w:r w:rsidRPr="003176D3">
        <w:rPr>
          <w:lang w:val="en-GB"/>
        </w:rPr>
        <w:t>.</w:t>
      </w:r>
    </w:p>
    <w:p w14:paraId="251328EA" w14:textId="48D18EB4" w:rsidR="009D5F33" w:rsidRPr="009D5F33" w:rsidRDefault="009D5F33" w:rsidP="009D5F33">
      <w:pPr>
        <w:rPr>
          <w:i/>
          <w:iCs/>
          <w:lang w:val="en-GB"/>
        </w:rPr>
      </w:pPr>
      <w:r w:rsidRPr="009D5F33">
        <w:rPr>
          <w:i/>
          <w:iCs/>
          <w:lang w:val="en-GB"/>
        </w:rPr>
        <w:t>In 8.8.4.1 change</w:t>
      </w:r>
    </w:p>
    <w:p w14:paraId="38BED144" w14:textId="77777777" w:rsidR="009D5F33" w:rsidRPr="003176D3" w:rsidRDefault="009D5F33" w:rsidP="009D5F33">
      <w:pPr>
        <w:rPr>
          <w:lang w:val="en-GB"/>
        </w:rPr>
      </w:pPr>
      <w:r w:rsidRPr="003176D3">
        <w:rPr>
          <w:lang w:val="en-GB"/>
        </w:rPr>
        <w:t xml:space="preserve">The movie fragments extend the presentation in time. They provide the information that would previously have been in the </w:t>
      </w:r>
      <w:r w:rsidRPr="00A3770E">
        <w:rPr>
          <w:rStyle w:val="codeChar"/>
        </w:rPr>
        <w:t>MovieBox</w:t>
      </w:r>
      <w:r w:rsidRPr="003176D3">
        <w:rPr>
          <w:lang w:val="en-GB"/>
        </w:rPr>
        <w:t xml:space="preserve">. The actual samples are in </w:t>
      </w:r>
      <w:proofErr w:type="spellStart"/>
      <w:r w:rsidRPr="00A3770E">
        <w:rPr>
          <w:rStyle w:val="codeChar"/>
        </w:rPr>
        <w:t>MediaDataBox</w:t>
      </w:r>
      <w:r w:rsidRPr="003176D3">
        <w:rPr>
          <w:lang w:val="en-GB"/>
        </w:rPr>
        <w:t>es</w:t>
      </w:r>
      <w:proofErr w:type="spellEnd"/>
      <w:r w:rsidRPr="003176D3">
        <w:rPr>
          <w:lang w:val="en-GB"/>
        </w:rPr>
        <w:t xml:space="preserve">, as usual, if they are in the same file. The data reference index is in the sample description, so it is possible to build incremental presentations where the media data is in files other than the file containing the </w:t>
      </w:r>
      <w:r w:rsidRPr="00A3770E">
        <w:rPr>
          <w:rStyle w:val="codeChar"/>
        </w:rPr>
        <w:t>MovieBox</w:t>
      </w:r>
      <w:r w:rsidRPr="003176D3">
        <w:rPr>
          <w:lang w:val="en-GB"/>
        </w:rPr>
        <w:t>.</w:t>
      </w:r>
    </w:p>
    <w:p w14:paraId="4B13A187" w14:textId="10452CB5" w:rsidR="009D5F33" w:rsidRPr="009D5F33" w:rsidRDefault="009D5F33" w:rsidP="009D5F33">
      <w:pPr>
        <w:rPr>
          <w:i/>
          <w:iCs/>
          <w:lang w:val="en-GB"/>
        </w:rPr>
      </w:pPr>
      <w:r w:rsidRPr="009D5F33">
        <w:rPr>
          <w:i/>
          <w:iCs/>
          <w:lang w:val="en-GB"/>
        </w:rPr>
        <w:t>to</w:t>
      </w:r>
    </w:p>
    <w:p w14:paraId="48D0D4ED" w14:textId="747B7063" w:rsidR="009D5F33" w:rsidRPr="003176D3" w:rsidRDefault="009D5F33" w:rsidP="009D5F33">
      <w:pPr>
        <w:rPr>
          <w:lang w:val="en-GB"/>
        </w:rPr>
      </w:pPr>
      <w:r w:rsidRPr="003176D3">
        <w:rPr>
          <w:lang w:val="en-GB"/>
        </w:rPr>
        <w:t>The movie fragments extend the presentation in time. They provide information that</w:t>
      </w:r>
      <w:r>
        <w:rPr>
          <w:lang w:val="en-GB"/>
        </w:rPr>
        <w:t>, when fragments are not used,</w:t>
      </w:r>
      <w:r w:rsidRPr="003176D3">
        <w:rPr>
          <w:lang w:val="en-GB"/>
        </w:rPr>
        <w:t xml:space="preserve"> would </w:t>
      </w:r>
      <w:r>
        <w:rPr>
          <w:lang w:val="en-GB"/>
        </w:rPr>
        <w:t>be</w:t>
      </w:r>
      <w:r w:rsidRPr="003176D3">
        <w:rPr>
          <w:lang w:val="en-GB"/>
        </w:rPr>
        <w:t xml:space="preserve"> in the </w:t>
      </w:r>
      <w:r w:rsidRPr="00A3770E">
        <w:rPr>
          <w:rStyle w:val="codeChar"/>
        </w:rPr>
        <w:t>MovieBox</w:t>
      </w:r>
      <w:r w:rsidRPr="003176D3">
        <w:rPr>
          <w:lang w:val="en-GB"/>
        </w:rPr>
        <w:t xml:space="preserve">. The actual samples are in </w:t>
      </w:r>
      <w:proofErr w:type="spellStart"/>
      <w:r w:rsidRPr="00A3770E">
        <w:rPr>
          <w:rStyle w:val="codeChar"/>
        </w:rPr>
        <w:t>MediaDataBox</w:t>
      </w:r>
      <w:r w:rsidRPr="003176D3">
        <w:rPr>
          <w:lang w:val="en-GB"/>
        </w:rPr>
        <w:t>es</w:t>
      </w:r>
      <w:proofErr w:type="spellEnd"/>
      <w:r w:rsidRPr="003176D3">
        <w:rPr>
          <w:lang w:val="en-GB"/>
        </w:rPr>
        <w:t xml:space="preserve">, as usual, if they are in the same file. The data reference index is in the sample </w:t>
      </w:r>
      <w:r>
        <w:rPr>
          <w:lang w:val="en-GB"/>
        </w:rPr>
        <w:t>entry</w:t>
      </w:r>
      <w:r w:rsidRPr="003176D3">
        <w:rPr>
          <w:lang w:val="en-GB"/>
        </w:rPr>
        <w:t xml:space="preserve">, so it is possible to build incremental presentations where the media data is in files other than the file containing the </w:t>
      </w:r>
      <w:r w:rsidRPr="00A3770E">
        <w:rPr>
          <w:rStyle w:val="codeChar"/>
        </w:rPr>
        <w:t>MovieBox</w:t>
      </w:r>
      <w:r w:rsidRPr="003176D3">
        <w:rPr>
          <w:lang w:val="en-GB"/>
        </w:rPr>
        <w:t>.</w:t>
      </w:r>
    </w:p>
    <w:p w14:paraId="77CBFC2F" w14:textId="4AD1FBA8" w:rsidR="00E023B4" w:rsidRDefault="00E023B4" w:rsidP="0018563E">
      <w:pPr>
        <w:rPr>
          <w:rFonts w:ascii="Times New Roman" w:hAnsi="Times New Roman"/>
          <w:i/>
          <w:iCs/>
          <w:sz w:val="24"/>
          <w:lang w:val="en-GB"/>
        </w:rPr>
      </w:pPr>
      <w:r>
        <w:rPr>
          <w:rFonts w:ascii="Times New Roman" w:hAnsi="Times New Roman"/>
          <w:i/>
          <w:iCs/>
          <w:sz w:val="24"/>
          <w:lang w:val="en-GB"/>
        </w:rPr>
        <w:t>In 8.8.12.1 add to the end of the paragraph</w:t>
      </w:r>
    </w:p>
    <w:p w14:paraId="13C6B81E" w14:textId="67B66573" w:rsidR="00E023B4" w:rsidRPr="00E023B4" w:rsidRDefault="00E023B4" w:rsidP="00E023B4">
      <w:pPr>
        <w:widowControl w:val="0"/>
        <w:autoSpaceDE w:val="0"/>
        <w:autoSpaceDN w:val="0"/>
        <w:adjustRightInd w:val="0"/>
        <w:spacing w:line="300" w:lineRule="atLeast"/>
        <w:jc w:val="left"/>
        <w:rPr>
          <w:lang w:val="en-GB"/>
        </w:rPr>
      </w:pPr>
      <w:r w:rsidRPr="003176D3">
        <w:rPr>
          <w:lang w:val="en-GB"/>
        </w:rPr>
        <w:t xml:space="preserve">If the time expressed in the </w:t>
      </w:r>
      <w:r w:rsidRPr="00A3770E">
        <w:rPr>
          <w:rStyle w:val="codeChar"/>
        </w:rPr>
        <w:t>TrackFragmentBaseMediaDecodeTimeBox</w:t>
      </w:r>
      <w:r w:rsidRPr="003176D3">
        <w:rPr>
          <w:lang w:val="en-GB"/>
        </w:rPr>
        <w:t xml:space="preserve"> exceeds the sum of the </w:t>
      </w:r>
      <w:r>
        <w:rPr>
          <w:lang w:val="en-GB"/>
        </w:rPr>
        <w:t xml:space="preserve">sample </w:t>
      </w:r>
      <w:r w:rsidRPr="003176D3">
        <w:rPr>
          <w:lang w:val="en-GB"/>
        </w:rPr>
        <w:t>durations of the samples in the preceding movie and movie fragments, then the duration of the last sample preceding this track fragment is extended such that the sum now equals the time given in this box. In this way, it is possible to generate a fragment containing a sample when the time of the next sample is not yet known</w:t>
      </w:r>
      <w:r>
        <w:rPr>
          <w:lang w:val="en-GB"/>
        </w:rPr>
        <w:t xml:space="preserve">, by assigning it a small or even zero sample duration, that is then </w:t>
      </w:r>
      <w:proofErr w:type="spellStart"/>
      <w:r>
        <w:rPr>
          <w:lang w:val="en-GB"/>
        </w:rPr>
        <w:t>overriden</w:t>
      </w:r>
      <w:proofErr w:type="spellEnd"/>
      <w:r>
        <w:rPr>
          <w:lang w:val="en-GB"/>
        </w:rPr>
        <w:t xml:space="preserve"> by the time expressed in this box in the following fragment</w:t>
      </w:r>
      <w:r w:rsidRPr="003176D3">
        <w:rPr>
          <w:lang w:val="en-GB"/>
        </w:rPr>
        <w:t>.</w:t>
      </w:r>
    </w:p>
    <w:p w14:paraId="7AE16510" w14:textId="21E8D2F5" w:rsidR="00E023B4" w:rsidRDefault="00E023B4" w:rsidP="0018563E">
      <w:pPr>
        <w:rPr>
          <w:rFonts w:ascii="Times New Roman" w:hAnsi="Times New Roman"/>
          <w:i/>
          <w:iCs/>
          <w:sz w:val="24"/>
          <w:lang w:val="en-GB"/>
        </w:rPr>
      </w:pPr>
      <w:r>
        <w:rPr>
          <w:rFonts w:ascii="Times New Roman" w:hAnsi="Times New Roman"/>
          <w:i/>
          <w:iCs/>
          <w:sz w:val="24"/>
          <w:lang w:val="en-GB"/>
        </w:rPr>
        <w:t>this sentence</w:t>
      </w:r>
    </w:p>
    <w:p w14:paraId="7BF1BE4B" w14:textId="2963CC0D" w:rsidR="00E023B4" w:rsidRPr="00E023B4" w:rsidRDefault="00E023B4" w:rsidP="0018563E">
      <w:pPr>
        <w:rPr>
          <w:rFonts w:ascii="Times New Roman" w:hAnsi="Times New Roman"/>
          <w:sz w:val="24"/>
          <w:lang w:val="en-GB"/>
        </w:rPr>
      </w:pPr>
      <w:r>
        <w:rPr>
          <w:rFonts w:ascii="Times New Roman" w:hAnsi="Times New Roman"/>
          <w:sz w:val="24"/>
          <w:lang w:val="en-GB"/>
        </w:rPr>
        <w:t>T</w:t>
      </w:r>
      <w:r w:rsidRPr="00E023B4">
        <w:rPr>
          <w:rFonts w:ascii="Times New Roman" w:hAnsi="Times New Roman"/>
          <w:sz w:val="24"/>
          <w:lang w:val="en-GB"/>
        </w:rPr>
        <w:t xml:space="preserve">he time expressed in the </w:t>
      </w:r>
      <w:r w:rsidRPr="00A3770E">
        <w:rPr>
          <w:rStyle w:val="codeChar"/>
        </w:rPr>
        <w:t>TrackFragmentBaseMediaDecodeTimeBox</w:t>
      </w:r>
      <w:r w:rsidRPr="003176D3">
        <w:rPr>
          <w:lang w:val="en-GB"/>
        </w:rPr>
        <w:t xml:space="preserve"> </w:t>
      </w:r>
      <w:r w:rsidRPr="00E023B4">
        <w:rPr>
          <w:rFonts w:ascii="Times New Roman" w:hAnsi="Times New Roman"/>
          <w:sz w:val="24"/>
          <w:lang w:val="en-GB"/>
        </w:rPr>
        <w:t>shall not be less than the sum of the sample durations of the samples in the preceding movie and movie fragments.</w:t>
      </w:r>
    </w:p>
    <w:p w14:paraId="0C43D089" w14:textId="77777777" w:rsidR="009E41B1" w:rsidRDefault="009E41B1" w:rsidP="009E41B1">
      <w:pPr>
        <w:rPr>
          <w:rFonts w:ascii="Times New Roman" w:eastAsia="Times New Roman" w:hAnsi="Times New Roman"/>
          <w:i/>
          <w:iCs/>
          <w:lang w:val="en-GB" w:eastAsia="fr-FR"/>
        </w:rPr>
      </w:pPr>
      <w:r>
        <w:rPr>
          <w:i/>
          <w:iCs/>
          <w:lang w:val="en-GB"/>
        </w:rPr>
        <w:t>In 8.9.3.1 add at the end of the section</w:t>
      </w:r>
    </w:p>
    <w:p w14:paraId="384BF3A6" w14:textId="4B8D54F3" w:rsidR="009E41B1" w:rsidRPr="009E41B1" w:rsidRDefault="009E41B1" w:rsidP="0018563E">
      <w:pPr>
        <w:rPr>
          <w:lang w:val="en-GB"/>
        </w:rPr>
      </w:pPr>
      <w:r>
        <w:rPr>
          <w:lang w:val="en-GB"/>
        </w:rPr>
        <w:lastRenderedPageBreak/>
        <w:t xml:space="preserve">If </w:t>
      </w:r>
      <w:r>
        <w:rPr>
          <w:rFonts w:ascii="CourierNewPSMT" w:hAnsi="CourierNewPSMT"/>
          <w:lang w:val="en-US"/>
        </w:rPr>
        <w:t>version</w:t>
      </w:r>
      <w:r>
        <w:rPr>
          <w:lang w:val="en-GB"/>
        </w:rPr>
        <w:t xml:space="preserve"> equals 3, the sample group description describes essential information for the associated samples, and file processors shall not attempt to decode any track for which unrecognized sample group descriptions marked as essential are present.</w:t>
      </w:r>
    </w:p>
    <w:p w14:paraId="20596B6D" w14:textId="0A31EC89" w:rsidR="0009140E" w:rsidRDefault="0009140E" w:rsidP="0018563E">
      <w:pPr>
        <w:rPr>
          <w:rFonts w:ascii="Times New Roman" w:hAnsi="Times New Roman"/>
          <w:i/>
          <w:iCs/>
          <w:sz w:val="24"/>
          <w:lang w:val="en-GB"/>
        </w:rPr>
      </w:pPr>
      <w:r>
        <w:rPr>
          <w:rFonts w:ascii="Times New Roman" w:hAnsi="Times New Roman"/>
          <w:i/>
          <w:iCs/>
          <w:sz w:val="24"/>
          <w:lang w:val="en-GB"/>
        </w:rPr>
        <w:t>In 8.10.</w:t>
      </w:r>
      <w:r w:rsidR="001A589E">
        <w:rPr>
          <w:rFonts w:ascii="Times New Roman" w:hAnsi="Times New Roman"/>
          <w:i/>
          <w:iCs/>
          <w:sz w:val="24"/>
          <w:lang w:val="en-GB"/>
        </w:rPr>
        <w:t>1.</w:t>
      </w:r>
      <w:r>
        <w:rPr>
          <w:rFonts w:ascii="Times New Roman" w:hAnsi="Times New Roman"/>
          <w:i/>
          <w:iCs/>
          <w:sz w:val="24"/>
          <w:lang w:val="en-GB"/>
        </w:rPr>
        <w:t>1</w:t>
      </w:r>
      <w:r w:rsidR="006C212B">
        <w:rPr>
          <w:rFonts w:ascii="Times New Roman" w:hAnsi="Times New Roman"/>
          <w:i/>
          <w:iCs/>
          <w:sz w:val="24"/>
          <w:lang w:val="en-GB"/>
        </w:rPr>
        <w:t xml:space="preserve"> change</w:t>
      </w:r>
    </w:p>
    <w:p w14:paraId="66792E25" w14:textId="4A5DE084" w:rsidR="006C212B" w:rsidRPr="001A589E" w:rsidRDefault="001A589E" w:rsidP="001A589E">
      <w:pPr>
        <w:pStyle w:val="Atom"/>
        <w:rPr>
          <w:rFonts w:eastAsia="SimSun"/>
          <w:b/>
          <w:sz w:val="28"/>
          <w:szCs w:val="24"/>
          <w:lang w:eastAsia="zh-CN"/>
        </w:rPr>
      </w:pPr>
      <w:r>
        <w:t>Box Type:</w:t>
      </w:r>
      <w:r>
        <w:tab/>
      </w:r>
      <w:r w:rsidRPr="003439FD">
        <w:rPr>
          <w:rFonts w:ascii="Courier New" w:hAnsi="Courier New" w:cs="Courier New"/>
        </w:rPr>
        <w:t>'</w:t>
      </w:r>
      <w:proofErr w:type="spellStart"/>
      <w:r>
        <w:rPr>
          <w:rFonts w:ascii="Courier New" w:hAnsi="Courier New" w:cs="Courier New"/>
        </w:rPr>
        <w:t>udta</w:t>
      </w:r>
      <w:proofErr w:type="spellEnd"/>
      <w:r w:rsidRPr="003439FD">
        <w:rPr>
          <w:rFonts w:ascii="Courier New" w:hAnsi="Courier New" w:cs="Courier New"/>
        </w:rPr>
        <w:t>'</w:t>
      </w:r>
      <w:r>
        <w:rPr>
          <w:rFonts w:ascii="Courier New" w:hAnsi="Courier New" w:cs="Courier New"/>
        </w:rPr>
        <w:br/>
      </w:r>
      <w:r>
        <w:t>Container:</w:t>
      </w:r>
      <w:r>
        <w:tab/>
      </w:r>
      <w:proofErr w:type="spellStart"/>
      <w:r w:rsidRPr="00B55A36">
        <w:rPr>
          <w:rFonts w:ascii="Courier New" w:hAnsi="Courier New" w:cs="Courier New"/>
        </w:rPr>
        <w:t>MovieBox</w:t>
      </w:r>
      <w:proofErr w:type="spellEnd"/>
      <w:r>
        <w:t xml:space="preserve">, </w:t>
      </w:r>
      <w:proofErr w:type="spellStart"/>
      <w:r w:rsidRPr="00B55A36">
        <w:rPr>
          <w:rFonts w:ascii="Courier New" w:hAnsi="Courier New" w:cs="Courier New"/>
        </w:rPr>
        <w:t>TrackBox</w:t>
      </w:r>
      <w:proofErr w:type="spellEnd"/>
      <w:r>
        <w:t xml:space="preserve">, </w:t>
      </w:r>
      <w:proofErr w:type="spellStart"/>
      <w:r w:rsidRPr="00B55A36">
        <w:rPr>
          <w:rFonts w:ascii="Courier New" w:hAnsi="Courier New" w:cs="Courier New"/>
        </w:rPr>
        <w:t>MovieFragmentBox</w:t>
      </w:r>
      <w:proofErr w:type="spellEnd"/>
      <w:r>
        <w:rPr>
          <w:rFonts w:ascii="Courier New" w:hAnsi="Courier New" w:cs="Courier New"/>
        </w:rPr>
        <w:t>,</w:t>
      </w:r>
      <w:r>
        <w:t xml:space="preserve"> </w:t>
      </w:r>
      <w:r w:rsidRPr="00B55A36">
        <w:rPr>
          <w:strike/>
          <w:highlight w:val="lightGray"/>
        </w:rPr>
        <w:t>or</w:t>
      </w:r>
      <w:r>
        <w:t xml:space="preserve"> </w:t>
      </w:r>
      <w:proofErr w:type="spellStart"/>
      <w:r w:rsidRPr="00B55A36">
        <w:rPr>
          <w:rFonts w:ascii="Courier New" w:hAnsi="Courier New" w:cs="Courier New"/>
        </w:rPr>
        <w:t>TrackFragmentBox</w:t>
      </w:r>
      <w:proofErr w:type="spellEnd"/>
      <w:r>
        <w:t xml:space="preserve"> </w:t>
      </w:r>
      <w:r w:rsidRPr="00B55A36">
        <w:rPr>
          <w:highlight w:val="lightGray"/>
        </w:rPr>
        <w:t xml:space="preserve">or </w:t>
      </w:r>
      <w:proofErr w:type="spellStart"/>
      <w:r w:rsidRPr="00B55A36">
        <w:rPr>
          <w:rFonts w:ascii="Courier New" w:hAnsi="Courier New" w:cs="Courier New"/>
          <w:highlight w:val="lightGray"/>
        </w:rPr>
        <w:t>Preselection</w:t>
      </w:r>
      <w:r>
        <w:rPr>
          <w:rFonts w:ascii="Courier New" w:hAnsi="Courier New" w:cs="Courier New"/>
          <w:highlight w:val="lightGray"/>
        </w:rPr>
        <w:t>Information</w:t>
      </w:r>
      <w:r w:rsidRPr="00B55A36">
        <w:rPr>
          <w:rFonts w:ascii="Courier New" w:hAnsi="Courier New" w:cs="Courier New"/>
          <w:highlight w:val="lightGray"/>
        </w:rPr>
        <w:t>Box</w:t>
      </w:r>
      <w:proofErr w:type="spellEnd"/>
      <w:r>
        <w:br/>
        <w:t>Mandatory:</w:t>
      </w:r>
      <w:r>
        <w:tab/>
        <w:t>No</w:t>
      </w:r>
      <w:r>
        <w:br/>
        <w:t>Quantity:</w:t>
      </w:r>
      <w:r>
        <w:tab/>
        <w:t>Zero or one</w:t>
      </w:r>
    </w:p>
    <w:p w14:paraId="6D831772" w14:textId="62E44631" w:rsidR="001A589E" w:rsidRDefault="001A589E" w:rsidP="0018563E">
      <w:pPr>
        <w:rPr>
          <w:rFonts w:ascii="Times New Roman" w:hAnsi="Times New Roman"/>
          <w:i/>
          <w:iCs/>
          <w:sz w:val="24"/>
          <w:lang w:val="en-GB"/>
        </w:rPr>
      </w:pPr>
      <w:r>
        <w:rPr>
          <w:rFonts w:ascii="Times New Roman" w:hAnsi="Times New Roman"/>
          <w:i/>
          <w:iCs/>
          <w:sz w:val="24"/>
          <w:lang w:val="en-GB"/>
        </w:rPr>
        <w:t>In 8.10.4.1 change</w:t>
      </w:r>
    </w:p>
    <w:p w14:paraId="540D14A0" w14:textId="77777777" w:rsidR="001A589E" w:rsidRDefault="001A589E" w:rsidP="001A589E">
      <w:pPr>
        <w:pStyle w:val="Atom"/>
        <w:rPr>
          <w:rFonts w:eastAsia="SimSun"/>
          <w:b/>
          <w:sz w:val="28"/>
          <w:szCs w:val="24"/>
          <w:lang w:eastAsia="zh-CN"/>
        </w:rPr>
      </w:pPr>
      <w:r>
        <w:t>Box Type:</w:t>
      </w:r>
      <w:r>
        <w:tab/>
      </w:r>
      <w:r w:rsidRPr="003439FD">
        <w:rPr>
          <w:rFonts w:ascii="Courier New" w:hAnsi="Courier New" w:cs="Courier New"/>
        </w:rPr>
        <w:t>'</w:t>
      </w:r>
      <w:r>
        <w:rPr>
          <w:rFonts w:ascii="Courier New" w:hAnsi="Courier New" w:cs="Courier New"/>
        </w:rPr>
        <w:t>kind</w:t>
      </w:r>
      <w:r w:rsidRPr="003439FD">
        <w:rPr>
          <w:rFonts w:ascii="Courier New" w:hAnsi="Courier New" w:cs="Courier New"/>
        </w:rPr>
        <w:t>'</w:t>
      </w:r>
      <w:r>
        <w:rPr>
          <w:rFonts w:ascii="Courier New" w:hAnsi="Courier New" w:cs="Courier New"/>
        </w:rPr>
        <w:br/>
      </w:r>
      <w:r>
        <w:t>Container:</w:t>
      </w:r>
      <w:r>
        <w:tab/>
        <w:t>Container User data box (</w:t>
      </w:r>
      <w:r>
        <w:rPr>
          <w:rFonts w:ascii="Courier New" w:hAnsi="Courier New" w:cs="Courier New"/>
        </w:rPr>
        <w:t>'</w:t>
      </w:r>
      <w:proofErr w:type="spellStart"/>
      <w:r>
        <w:rPr>
          <w:rFonts w:ascii="Courier New" w:hAnsi="Courier New" w:cs="Courier New"/>
        </w:rPr>
        <w:t>udta</w:t>
      </w:r>
      <w:proofErr w:type="spellEnd"/>
      <w:r>
        <w:rPr>
          <w:rFonts w:ascii="Courier New" w:hAnsi="Courier New" w:cs="Courier New"/>
        </w:rPr>
        <w:t>'</w:t>
      </w:r>
      <w:r>
        <w:t xml:space="preserve">) in a track or a </w:t>
      </w:r>
      <w:r w:rsidRPr="00320AD3">
        <w:rPr>
          <w:highlight w:val="lightGray"/>
        </w:rPr>
        <w:t xml:space="preserve">Preselection </w:t>
      </w:r>
      <w:r>
        <w:rPr>
          <w:highlight w:val="lightGray"/>
        </w:rPr>
        <w:t xml:space="preserve">Information </w:t>
      </w:r>
      <w:r w:rsidRPr="00320AD3">
        <w:rPr>
          <w:highlight w:val="lightGray"/>
        </w:rPr>
        <w:t>Box(</w:t>
      </w:r>
      <w:r>
        <w:rPr>
          <w:rFonts w:ascii="Courier New" w:hAnsi="Courier New" w:cs="Courier New"/>
          <w:highlight w:val="lightGray"/>
        </w:rPr>
        <w:t>'</w:t>
      </w:r>
      <w:proofErr w:type="spellStart"/>
      <w:r w:rsidRPr="00D74A5A">
        <w:rPr>
          <w:rFonts w:ascii="Courier New" w:hAnsi="Courier New" w:cs="Courier New"/>
          <w:highlight w:val="yellow"/>
        </w:rPr>
        <w:t>prs</w:t>
      </w:r>
      <w:r>
        <w:rPr>
          <w:rFonts w:ascii="Courier New" w:hAnsi="Courier New" w:cs="Courier New"/>
          <w:highlight w:val="yellow"/>
        </w:rPr>
        <w:t>i</w:t>
      </w:r>
      <w:proofErr w:type="spellEnd"/>
      <w:r>
        <w:rPr>
          <w:rFonts w:ascii="Courier New" w:hAnsi="Courier New" w:cs="Courier New"/>
          <w:highlight w:val="lightGray"/>
        </w:rPr>
        <w:t>'</w:t>
      </w:r>
      <w:r w:rsidRPr="00320AD3">
        <w:rPr>
          <w:highlight w:val="lightGray"/>
        </w:rPr>
        <w:t>)</w:t>
      </w:r>
      <w:r>
        <w:br/>
        <w:t>Mandatory:</w:t>
      </w:r>
      <w:r>
        <w:tab/>
        <w:t>No</w:t>
      </w:r>
      <w:r>
        <w:br/>
        <w:t>Quantity:</w:t>
      </w:r>
      <w:r>
        <w:tab/>
        <w:t>Zero or one</w:t>
      </w:r>
    </w:p>
    <w:p w14:paraId="35FE65AF" w14:textId="5336846C" w:rsidR="00D41C4F" w:rsidRDefault="00D41C4F" w:rsidP="0018563E">
      <w:pPr>
        <w:rPr>
          <w:rFonts w:ascii="Times New Roman" w:hAnsi="Times New Roman"/>
          <w:i/>
          <w:iCs/>
          <w:sz w:val="24"/>
          <w:lang w:val="en-GB"/>
        </w:rPr>
      </w:pPr>
      <w:r>
        <w:rPr>
          <w:rFonts w:ascii="Times New Roman" w:hAnsi="Times New Roman"/>
          <w:i/>
          <w:iCs/>
          <w:sz w:val="24"/>
          <w:lang w:val="en-GB"/>
        </w:rPr>
        <w:t>In 8.11.1.1 change</w:t>
      </w:r>
    </w:p>
    <w:p w14:paraId="51A353E4" w14:textId="5379D59D" w:rsidR="00D41C4F" w:rsidRDefault="00D41C4F" w:rsidP="00D41C4F">
      <w:pPr>
        <w:rPr>
          <w:lang w:val="en-GB"/>
        </w:rPr>
      </w:pPr>
      <w:r w:rsidRPr="003176D3">
        <w:rPr>
          <w:lang w:val="en-GB"/>
        </w:rPr>
        <w:t xml:space="preserve">The </w:t>
      </w:r>
      <w:r w:rsidRPr="00A3770E">
        <w:rPr>
          <w:rStyle w:val="codeChar"/>
        </w:rPr>
        <w:t>MetaBox</w:t>
      </w:r>
      <w:r w:rsidRPr="003176D3">
        <w:rPr>
          <w:lang w:val="en-GB"/>
        </w:rPr>
        <w:t xml:space="preserve"> is required to contain a </w:t>
      </w:r>
      <w:r w:rsidRPr="00A3770E">
        <w:rPr>
          <w:rStyle w:val="codeChar"/>
        </w:rPr>
        <w:t>HandlerBox</w:t>
      </w:r>
      <w:r w:rsidRPr="003176D3">
        <w:rPr>
          <w:lang w:val="en-GB"/>
        </w:rPr>
        <w:t xml:space="preserve"> indicating the structure or format of the </w:t>
      </w:r>
      <w:r w:rsidRPr="00A3770E">
        <w:rPr>
          <w:rStyle w:val="codeChar"/>
        </w:rPr>
        <w:t>MetaBox</w:t>
      </w:r>
      <w:r w:rsidRPr="003176D3">
        <w:rPr>
          <w:lang w:val="en-GB"/>
        </w:rPr>
        <w:t xml:space="preserve"> contents.</w:t>
      </w:r>
    </w:p>
    <w:p w14:paraId="44245058" w14:textId="77777777" w:rsidR="00D41C4F" w:rsidRPr="003176D3" w:rsidRDefault="00D41C4F" w:rsidP="00D41C4F">
      <w:pPr>
        <w:rPr>
          <w:lang w:val="en-GB"/>
        </w:rPr>
      </w:pPr>
      <w:r w:rsidRPr="003176D3">
        <w:rPr>
          <w:lang w:val="en-GB"/>
        </w:rPr>
        <w:t xml:space="preserve">All other contained boxes are specific to the format specified by the </w:t>
      </w:r>
      <w:r w:rsidRPr="00A3770E">
        <w:rPr>
          <w:rStyle w:val="codeChar"/>
        </w:rPr>
        <w:t>HandlerBox</w:t>
      </w:r>
      <w:r w:rsidRPr="003176D3">
        <w:rPr>
          <w:lang w:val="en-GB"/>
        </w:rPr>
        <w:t>.</w:t>
      </w:r>
    </w:p>
    <w:p w14:paraId="28BA63C4" w14:textId="77777777" w:rsidR="00D41C4F" w:rsidRDefault="00D41C4F" w:rsidP="0018563E">
      <w:pPr>
        <w:rPr>
          <w:rFonts w:ascii="Times New Roman" w:hAnsi="Times New Roman"/>
          <w:i/>
          <w:iCs/>
          <w:sz w:val="24"/>
          <w:lang w:val="en-GB"/>
        </w:rPr>
      </w:pPr>
      <w:r>
        <w:rPr>
          <w:rFonts w:ascii="Times New Roman" w:hAnsi="Times New Roman"/>
          <w:i/>
          <w:iCs/>
          <w:sz w:val="24"/>
          <w:lang w:val="en-GB"/>
        </w:rPr>
        <w:t>to</w:t>
      </w:r>
    </w:p>
    <w:p w14:paraId="2D16AC87" w14:textId="3E93857E" w:rsidR="00D41C4F" w:rsidRPr="00981145" w:rsidRDefault="00D41C4F" w:rsidP="00D41C4F">
      <w:pPr>
        <w:rPr>
          <w:lang w:val="en-GB"/>
        </w:rPr>
      </w:pPr>
      <w:r w:rsidRPr="00981145">
        <w:rPr>
          <w:lang w:val="en-GB"/>
        </w:rPr>
        <w:t xml:space="preserve">When the </w:t>
      </w:r>
      <w:r w:rsidRPr="00981145">
        <w:rPr>
          <w:rStyle w:val="codeChar"/>
        </w:rPr>
        <w:t>MetaBox</w:t>
      </w:r>
      <w:r w:rsidRPr="00981145">
        <w:rPr>
          <w:lang w:val="en-GB"/>
        </w:rPr>
        <w:t xml:space="preserve"> does not contain a </w:t>
      </w:r>
      <w:proofErr w:type="spellStart"/>
      <w:r w:rsidRPr="00F94F22">
        <w:rPr>
          <w:rFonts w:ascii="Courier New" w:hAnsi="Courier New" w:cs="Courier New"/>
          <w:lang w:val="en-GB"/>
        </w:rPr>
        <w:t>PrimaryItemBox</w:t>
      </w:r>
      <w:proofErr w:type="spellEnd"/>
      <w:r w:rsidRPr="00981145">
        <w:rPr>
          <w:lang w:val="en-GB"/>
        </w:rPr>
        <w:t xml:space="preserve">, it is required to contain a </w:t>
      </w:r>
      <w:r w:rsidRPr="00F13331">
        <w:rPr>
          <w:rStyle w:val="codeChar"/>
        </w:rPr>
        <w:t>HandlerBox</w:t>
      </w:r>
      <w:r w:rsidRPr="00F13331">
        <w:rPr>
          <w:lang w:val="en-GB"/>
        </w:rPr>
        <w:t xml:space="preserve"> indicating the structure or format of the </w:t>
      </w:r>
      <w:r w:rsidRPr="00F13331">
        <w:rPr>
          <w:rStyle w:val="codeChar"/>
        </w:rPr>
        <w:t>MetaBox</w:t>
      </w:r>
      <w:r w:rsidRPr="00F13331">
        <w:rPr>
          <w:lang w:val="en-GB"/>
        </w:rPr>
        <w:t xml:space="preserve"> contents. When the </w:t>
      </w:r>
      <w:r w:rsidRPr="00F13331">
        <w:rPr>
          <w:rStyle w:val="codeChar"/>
        </w:rPr>
        <w:t>MetaBox</w:t>
      </w:r>
      <w:r w:rsidRPr="00F13331">
        <w:rPr>
          <w:lang w:val="en-GB"/>
        </w:rPr>
        <w:t xml:space="preserve"> does contain a </w:t>
      </w:r>
      <w:proofErr w:type="spellStart"/>
      <w:r w:rsidRPr="00F13331">
        <w:rPr>
          <w:rFonts w:ascii="Courier New" w:hAnsi="Courier New" w:cs="Courier New"/>
          <w:lang w:val="en-GB"/>
        </w:rPr>
        <w:t>PrimaryItemBox</w:t>
      </w:r>
      <w:proofErr w:type="spellEnd"/>
      <w:r w:rsidRPr="00F13331">
        <w:rPr>
          <w:lang w:val="en-GB"/>
        </w:rPr>
        <w:t xml:space="preserve">, if </w:t>
      </w:r>
      <w:r w:rsidRPr="009D5F33">
        <w:rPr>
          <w:lang w:val="en-GB"/>
        </w:rPr>
        <w:t xml:space="preserve">that item has a </w:t>
      </w:r>
      <w:proofErr w:type="spellStart"/>
      <w:r w:rsidRPr="009D5F33">
        <w:rPr>
          <w:rFonts w:ascii="Courier New" w:hAnsi="Courier New" w:cs="Courier New"/>
          <w:lang w:val="en-GB"/>
        </w:rPr>
        <w:t>HandlerProperty</w:t>
      </w:r>
      <w:proofErr w:type="spellEnd"/>
      <w:r w:rsidRPr="009D5F33">
        <w:rPr>
          <w:lang w:val="en-GB"/>
        </w:rPr>
        <w:t xml:space="preserve"> and there is a </w:t>
      </w:r>
      <w:r w:rsidRPr="009D5F33">
        <w:rPr>
          <w:rStyle w:val="codeChar"/>
        </w:rPr>
        <w:t>HandlerBox</w:t>
      </w:r>
      <w:r w:rsidRPr="009D5F33">
        <w:rPr>
          <w:lang w:val="en-GB"/>
        </w:rPr>
        <w:t xml:space="preserve"> present, they shall identify the same handler type.</w:t>
      </w:r>
      <w:r w:rsidR="002F1235" w:rsidRPr="009D5F33">
        <w:rPr>
          <w:lang w:val="en-GB"/>
        </w:rPr>
        <w:t xml:space="preserve"> Otherwise, </w:t>
      </w:r>
      <w:r w:rsidR="002F1235" w:rsidRPr="00F94F22">
        <w:rPr>
          <w:lang w:val="en-GB"/>
        </w:rPr>
        <w:t xml:space="preserve">when the primary data is identified by a primary item without a </w:t>
      </w:r>
      <w:proofErr w:type="spellStart"/>
      <w:r w:rsidR="002F1235" w:rsidRPr="00F94F22">
        <w:rPr>
          <w:rFonts w:ascii="Courier New" w:hAnsi="Courier New" w:cs="Courier New"/>
          <w:lang w:val="en-GB"/>
        </w:rPr>
        <w:t>HandlerProperty</w:t>
      </w:r>
      <w:proofErr w:type="spellEnd"/>
      <w:r w:rsidR="002F1235" w:rsidRPr="00F94F22">
        <w:rPr>
          <w:lang w:val="en-GB"/>
        </w:rPr>
        <w:t xml:space="preserve">, and that primary item has an item information entry with an </w:t>
      </w:r>
      <w:r w:rsidR="002F1235" w:rsidRPr="00981145">
        <w:rPr>
          <w:rStyle w:val="codeChar"/>
        </w:rPr>
        <w:t>item_type</w:t>
      </w:r>
      <w:r w:rsidR="002F1235" w:rsidRPr="00F94F22">
        <w:rPr>
          <w:lang w:val="en-GB"/>
        </w:rPr>
        <w:t xml:space="preserve">, the handler type may be the same as the </w:t>
      </w:r>
      <w:r w:rsidR="002F1235" w:rsidRPr="00981145">
        <w:rPr>
          <w:rStyle w:val="codeChar"/>
        </w:rPr>
        <w:t>item_type</w:t>
      </w:r>
      <w:r w:rsidR="002F1235" w:rsidRPr="00F94F22">
        <w:rPr>
          <w:lang w:val="en-GB"/>
        </w:rPr>
        <w:t>.</w:t>
      </w:r>
    </w:p>
    <w:p w14:paraId="7858A0F0" w14:textId="7257AA5C" w:rsidR="00D41C4F" w:rsidRDefault="002F1235" w:rsidP="00D41C4F">
      <w:pPr>
        <w:rPr>
          <w:lang w:val="en-GB"/>
        </w:rPr>
      </w:pPr>
      <w:r>
        <w:rPr>
          <w:lang w:val="en-GB"/>
        </w:rPr>
        <w:t xml:space="preserve">When </w:t>
      </w:r>
      <w:r w:rsidRPr="003176D3">
        <w:rPr>
          <w:lang w:val="en-GB"/>
        </w:rPr>
        <w:t xml:space="preserve">a </w:t>
      </w:r>
      <w:r w:rsidRPr="00A3770E">
        <w:rPr>
          <w:rStyle w:val="codeChar"/>
        </w:rPr>
        <w:t>HandlerBox</w:t>
      </w:r>
      <w:r w:rsidRPr="003176D3">
        <w:rPr>
          <w:lang w:val="en-GB"/>
        </w:rPr>
        <w:t xml:space="preserve"> </w:t>
      </w:r>
      <w:r>
        <w:rPr>
          <w:lang w:val="en-GB"/>
        </w:rPr>
        <w:t>is present,</w:t>
      </w:r>
      <w:r w:rsidRPr="003176D3">
        <w:rPr>
          <w:lang w:val="en-GB"/>
        </w:rPr>
        <w:t xml:space="preserve"> </w:t>
      </w:r>
      <w:r>
        <w:rPr>
          <w:lang w:val="en-GB"/>
        </w:rPr>
        <w:t>a</w:t>
      </w:r>
      <w:r w:rsidR="00D41C4F" w:rsidRPr="003176D3">
        <w:rPr>
          <w:lang w:val="en-GB"/>
        </w:rPr>
        <w:t xml:space="preserve">ll other contained boxes are specific to the format specified by </w:t>
      </w:r>
      <w:r w:rsidRPr="003176D3">
        <w:rPr>
          <w:lang w:val="en-GB"/>
        </w:rPr>
        <w:t>th</w:t>
      </w:r>
      <w:r>
        <w:rPr>
          <w:lang w:val="en-GB"/>
        </w:rPr>
        <w:t>at</w:t>
      </w:r>
      <w:r w:rsidRPr="003176D3">
        <w:rPr>
          <w:lang w:val="en-GB"/>
        </w:rPr>
        <w:t xml:space="preserve"> </w:t>
      </w:r>
      <w:r w:rsidR="00D41C4F" w:rsidRPr="00A3770E">
        <w:rPr>
          <w:rStyle w:val="codeChar"/>
        </w:rPr>
        <w:t>HandlerBox</w:t>
      </w:r>
      <w:r w:rsidR="00D41C4F" w:rsidRPr="003176D3">
        <w:rPr>
          <w:lang w:val="en-GB"/>
        </w:rPr>
        <w:t>.</w:t>
      </w:r>
    </w:p>
    <w:p w14:paraId="67C42A3E" w14:textId="5F26C83B" w:rsidR="002F1235" w:rsidRPr="00F13331" w:rsidRDefault="002F1235" w:rsidP="00D41C4F">
      <w:pPr>
        <w:rPr>
          <w:i/>
          <w:iCs/>
          <w:lang w:val="en-GB"/>
        </w:rPr>
      </w:pPr>
      <w:r w:rsidRPr="00F13331">
        <w:rPr>
          <w:i/>
          <w:iCs/>
          <w:lang w:val="en-GB"/>
        </w:rPr>
        <w:t>Change 8.11.1.2 to contain:</w:t>
      </w:r>
    </w:p>
    <w:p w14:paraId="3E530AD0" w14:textId="014F3DE6" w:rsidR="002F1235" w:rsidRDefault="002F1235" w:rsidP="002F1235">
      <w:pPr>
        <w:pStyle w:val="code"/>
      </w:pPr>
      <w:r>
        <w:lastRenderedPageBreak/>
        <w:t>aligned(8) class MetaBox (handler_type)</w:t>
      </w:r>
      <w:r>
        <w:br/>
      </w:r>
      <w:r>
        <w:tab/>
        <w:t>extends FullBox('meta', version = 0, 0) {</w:t>
      </w:r>
      <w:r>
        <w:br/>
      </w:r>
      <w:r>
        <w:tab/>
        <w:t>HandlerBox(handler_type)</w:t>
      </w:r>
      <w:r>
        <w:tab/>
        <w:t>theHandler;</w:t>
      </w:r>
      <w:r>
        <w:tab/>
        <w:t>// optional</w:t>
      </w:r>
      <w:r>
        <w:br/>
      </w:r>
      <w:r>
        <w:tab/>
        <w:t>PrimaryItemBox</w:t>
      </w:r>
      <w:r>
        <w:tab/>
      </w:r>
      <w:r>
        <w:tab/>
        <w:t>primary_resource;</w:t>
      </w:r>
      <w:r>
        <w:tab/>
        <w:t>// optional</w:t>
      </w:r>
      <w:r>
        <w:br/>
      </w:r>
      <w:r>
        <w:tab/>
        <w:t>DataInformationBox</w:t>
      </w:r>
      <w:r>
        <w:tab/>
        <w:t>file_locations;</w:t>
      </w:r>
      <w:r>
        <w:tab/>
      </w:r>
      <w:r>
        <w:tab/>
        <w:t>// optional</w:t>
      </w:r>
      <w:r>
        <w:br/>
      </w:r>
      <w:r>
        <w:tab/>
        <w:t>ItemLocationBox</w:t>
      </w:r>
      <w:r>
        <w:tab/>
      </w:r>
      <w:r>
        <w:tab/>
        <w:t>item_locations;</w:t>
      </w:r>
      <w:r>
        <w:tab/>
      </w:r>
      <w:r>
        <w:tab/>
        <w:t>// optional</w:t>
      </w:r>
      <w:r>
        <w:br/>
      </w:r>
      <w:r>
        <w:tab/>
        <w:t>ItemProtectionBox</w:t>
      </w:r>
      <w:r>
        <w:tab/>
        <w:t>protections;</w:t>
      </w:r>
      <w:r>
        <w:tab/>
      </w:r>
      <w:r>
        <w:tab/>
        <w:t>// optional</w:t>
      </w:r>
      <w:r>
        <w:br/>
      </w:r>
      <w:r>
        <w:tab/>
        <w:t>ItemInfoBox</w:t>
      </w:r>
      <w:r>
        <w:tab/>
      </w:r>
      <w:r>
        <w:tab/>
      </w:r>
      <w:r>
        <w:tab/>
        <w:t>item_infos;</w:t>
      </w:r>
      <w:r>
        <w:tab/>
      </w:r>
      <w:r>
        <w:tab/>
        <w:t>// optional</w:t>
      </w:r>
      <w:r>
        <w:br/>
      </w:r>
      <w:r>
        <w:tab/>
        <w:t>IPMP</w:t>
      </w:r>
      <w:r>
        <w:rPr>
          <w:rFonts w:hint="eastAsia"/>
        </w:rPr>
        <w:t>Control</w:t>
      </w:r>
      <w:r>
        <w:t>Box</w:t>
      </w:r>
      <w:r>
        <w:tab/>
      </w:r>
      <w:r>
        <w:tab/>
        <w:t>IPMP_control;</w:t>
      </w:r>
      <w:r>
        <w:tab/>
      </w:r>
      <w:r>
        <w:tab/>
        <w:t>// optional</w:t>
      </w:r>
      <w:r>
        <w:br/>
      </w:r>
      <w:r>
        <w:tab/>
        <w:t>ItemReferenceBox</w:t>
      </w:r>
      <w:r>
        <w:tab/>
      </w:r>
      <w:r>
        <w:tab/>
        <w:t>item_refs;</w:t>
      </w:r>
      <w:r>
        <w:tab/>
      </w:r>
      <w:r>
        <w:tab/>
      </w:r>
      <w:r>
        <w:tab/>
        <w:t>// optional</w:t>
      </w:r>
      <w:r>
        <w:br/>
      </w:r>
      <w:r>
        <w:tab/>
        <w:t>ItemDataBox</w:t>
      </w:r>
      <w:r>
        <w:tab/>
      </w:r>
      <w:r>
        <w:tab/>
      </w:r>
      <w:r>
        <w:tab/>
        <w:t>item_data;</w:t>
      </w:r>
      <w:r>
        <w:tab/>
      </w:r>
      <w:r>
        <w:tab/>
      </w:r>
      <w:r>
        <w:tab/>
        <w:t>// optional</w:t>
      </w:r>
      <w:r>
        <w:br/>
      </w:r>
      <w:r>
        <w:tab/>
        <w:t>Box</w:t>
      </w:r>
      <w:r>
        <w:tab/>
        <w:t>other_boxes[];</w:t>
      </w:r>
      <w:r>
        <w:tab/>
      </w:r>
      <w:r>
        <w:tab/>
      </w:r>
      <w:r>
        <w:tab/>
      </w:r>
      <w:r>
        <w:tab/>
      </w:r>
      <w:r>
        <w:tab/>
      </w:r>
      <w:r>
        <w:tab/>
        <w:t>// optional</w:t>
      </w:r>
      <w:r>
        <w:br/>
        <w:t>}</w:t>
      </w:r>
    </w:p>
    <w:p w14:paraId="6DDC7A77" w14:textId="29714F4F" w:rsidR="002F1235" w:rsidRDefault="00981145" w:rsidP="00D41C4F">
      <w:pPr>
        <w:rPr>
          <w:i/>
          <w:iCs/>
          <w:lang w:val="en-GB"/>
        </w:rPr>
      </w:pPr>
      <w:r w:rsidRPr="00981145">
        <w:rPr>
          <w:i/>
          <w:iCs/>
          <w:lang w:val="en-GB"/>
        </w:rPr>
        <w:t>Delete clause 8.11.1.3</w:t>
      </w:r>
    </w:p>
    <w:p w14:paraId="7148AF94" w14:textId="77777777" w:rsidR="00A83CF3" w:rsidRDefault="00A83CF3" w:rsidP="00D41C4F">
      <w:pPr>
        <w:rPr>
          <w:i/>
          <w:iCs/>
          <w:lang w:val="en-GB"/>
        </w:rPr>
      </w:pPr>
      <w:r>
        <w:rPr>
          <w:i/>
          <w:iCs/>
          <w:lang w:val="en-GB"/>
        </w:rPr>
        <w:t>In 8.11.5.1 add after</w:t>
      </w:r>
    </w:p>
    <w:p w14:paraId="5887A2E5" w14:textId="07324DD2" w:rsidR="00A83CF3" w:rsidRPr="00A83CF3" w:rsidRDefault="00A83CF3" w:rsidP="00A83CF3">
      <w:pPr>
        <w:rPr>
          <w:lang w:val="en-GB"/>
        </w:rPr>
      </w:pPr>
      <w:r w:rsidRPr="003176D3">
        <w:rPr>
          <w:lang w:val="en-GB"/>
        </w:rPr>
        <w:t xml:space="preserve">The </w:t>
      </w:r>
      <w:r w:rsidRPr="00A3770E">
        <w:rPr>
          <w:rStyle w:val="codeChar"/>
        </w:rPr>
        <w:t>ItemProtectionBox</w:t>
      </w:r>
      <w:r w:rsidRPr="003176D3">
        <w:rPr>
          <w:lang w:val="en-GB"/>
        </w:rPr>
        <w:t xml:space="preserve"> provides an array of item protection information, for use by the </w:t>
      </w:r>
      <w:r w:rsidRPr="00A3770E">
        <w:rPr>
          <w:rStyle w:val="codeChar"/>
        </w:rPr>
        <w:t>ItemInfoBox</w:t>
      </w:r>
      <w:r w:rsidRPr="003176D3">
        <w:rPr>
          <w:lang w:val="en-GB"/>
        </w:rPr>
        <w:t>.</w:t>
      </w:r>
    </w:p>
    <w:p w14:paraId="2BC4CEC1" w14:textId="77777777" w:rsidR="00A83CF3" w:rsidRDefault="00A83CF3" w:rsidP="00D41C4F">
      <w:pPr>
        <w:rPr>
          <w:i/>
          <w:iCs/>
          <w:lang w:val="en-GB"/>
        </w:rPr>
      </w:pPr>
      <w:r>
        <w:rPr>
          <w:i/>
          <w:iCs/>
          <w:lang w:val="en-GB"/>
        </w:rPr>
        <w:t>the following</w:t>
      </w:r>
    </w:p>
    <w:p w14:paraId="0809B363" w14:textId="69D7860D" w:rsidR="00A83CF3" w:rsidRPr="00A83CF3" w:rsidRDefault="00A83CF3" w:rsidP="00D41C4F">
      <w:pPr>
        <w:rPr>
          <w:iCs/>
          <w:lang w:val="en-GB"/>
        </w:rPr>
      </w:pPr>
      <w:r>
        <w:rPr>
          <w:iCs/>
          <w:lang w:val="en-GB"/>
        </w:rPr>
        <w:t xml:space="preserve">The </w:t>
      </w:r>
      <w:proofErr w:type="spellStart"/>
      <w:r w:rsidRPr="00F94F22">
        <w:rPr>
          <w:rFonts w:ascii="Courier New" w:hAnsi="Courier New" w:cs="Courier New"/>
          <w:iCs/>
          <w:lang w:val="en-GB"/>
        </w:rPr>
        <w:t>ProtectionSchemeInfoBox</w:t>
      </w:r>
      <w:r>
        <w:rPr>
          <w:iCs/>
          <w:lang w:val="en-GB"/>
        </w:rPr>
        <w:t>es</w:t>
      </w:r>
      <w:proofErr w:type="spellEnd"/>
      <w:r>
        <w:rPr>
          <w:iCs/>
          <w:lang w:val="en-GB"/>
        </w:rPr>
        <w:t xml:space="preserve"> shall not contain an </w:t>
      </w:r>
      <w:proofErr w:type="spellStart"/>
      <w:r w:rsidRPr="00F94F22">
        <w:rPr>
          <w:rFonts w:ascii="Courier New" w:hAnsi="Courier New" w:cs="Courier New"/>
          <w:iCs/>
          <w:lang w:val="en-GB"/>
        </w:rPr>
        <w:t>OriginalFormatBox</w:t>
      </w:r>
      <w:proofErr w:type="spellEnd"/>
      <w:r>
        <w:rPr>
          <w:iCs/>
          <w:lang w:val="en-GB"/>
        </w:rPr>
        <w:t xml:space="preserve"> when present in an </w:t>
      </w:r>
      <w:proofErr w:type="spellStart"/>
      <w:r w:rsidRPr="00F94F22">
        <w:rPr>
          <w:rFonts w:ascii="Courier New" w:hAnsi="Courier New" w:cs="Courier New"/>
          <w:iCs/>
          <w:lang w:val="en-GB"/>
        </w:rPr>
        <w:t>ItemProtectionBox</w:t>
      </w:r>
      <w:proofErr w:type="spellEnd"/>
      <w:r>
        <w:rPr>
          <w:iCs/>
          <w:lang w:val="en-GB"/>
        </w:rPr>
        <w:t>.</w:t>
      </w:r>
    </w:p>
    <w:p w14:paraId="7AFC3FF2" w14:textId="383C9AC1" w:rsidR="00981145" w:rsidRDefault="00981145" w:rsidP="00D41C4F">
      <w:pPr>
        <w:rPr>
          <w:i/>
          <w:iCs/>
          <w:lang w:val="en-GB"/>
        </w:rPr>
      </w:pPr>
      <w:r>
        <w:rPr>
          <w:i/>
          <w:iCs/>
          <w:lang w:val="en-GB"/>
        </w:rPr>
        <w:t>In 8.11.14.1 change</w:t>
      </w:r>
    </w:p>
    <w:p w14:paraId="063E6994" w14:textId="1FBAAAE3" w:rsidR="00981145" w:rsidRPr="00981145" w:rsidRDefault="00981145" w:rsidP="00981145">
      <w:pPr>
        <w:rPr>
          <w:lang w:val="en-GB"/>
        </w:rPr>
      </w:pPr>
      <w:r w:rsidRPr="003176D3">
        <w:rPr>
          <w:lang w:val="en-GB"/>
        </w:rPr>
        <w:t xml:space="preserve">For a given handler, the primary data may be one of the referenced items when it is desired that it be stored elsewhere, or divided into extents; or the primary metadata may be contained in the </w:t>
      </w:r>
      <w:r w:rsidRPr="00A3770E">
        <w:rPr>
          <w:rStyle w:val="codeChar"/>
        </w:rPr>
        <w:t>MetaBox</w:t>
      </w:r>
      <w:r w:rsidRPr="003176D3">
        <w:rPr>
          <w:lang w:val="en-GB"/>
        </w:rPr>
        <w:t xml:space="preserve"> (</w:t>
      </w:r>
      <w:proofErr w:type="gramStart"/>
      <w:r w:rsidRPr="003176D3">
        <w:rPr>
          <w:lang w:val="en-GB"/>
        </w:rPr>
        <w:t>e.g.</w:t>
      </w:r>
      <w:proofErr w:type="gramEnd"/>
      <w:r w:rsidRPr="003176D3">
        <w:rPr>
          <w:lang w:val="en-GB"/>
        </w:rPr>
        <w:t xml:space="preserve"> in an </w:t>
      </w:r>
      <w:r w:rsidRPr="00A3770E">
        <w:rPr>
          <w:rStyle w:val="codeChar"/>
        </w:rPr>
        <w:t>XMLBox</w:t>
      </w:r>
      <w:r w:rsidRPr="003176D3">
        <w:rPr>
          <w:lang w:val="en-GB"/>
        </w:rPr>
        <w:t>). Either this box</w:t>
      </w:r>
      <w:r>
        <w:rPr>
          <w:lang w:val="en-GB"/>
        </w:rPr>
        <w:t xml:space="preserve"> shall</w:t>
      </w:r>
      <w:r w:rsidRPr="003176D3">
        <w:rPr>
          <w:lang w:val="en-GB"/>
        </w:rPr>
        <w:t xml:space="preserve"> occur, or there</w:t>
      </w:r>
      <w:r>
        <w:rPr>
          <w:lang w:val="en-GB"/>
        </w:rPr>
        <w:t xml:space="preserve"> shall</w:t>
      </w:r>
      <w:r w:rsidRPr="003176D3">
        <w:rPr>
          <w:lang w:val="en-GB"/>
        </w:rPr>
        <w:t xml:space="preserve"> be a box within the </w:t>
      </w:r>
      <w:r w:rsidRPr="00A3770E">
        <w:rPr>
          <w:rStyle w:val="codeChar"/>
        </w:rPr>
        <w:t>MetaBox</w:t>
      </w:r>
      <w:r w:rsidRPr="003176D3">
        <w:rPr>
          <w:lang w:val="en-GB"/>
        </w:rPr>
        <w:t xml:space="preserve"> (</w:t>
      </w:r>
      <w:proofErr w:type="gramStart"/>
      <w:r w:rsidRPr="003176D3">
        <w:rPr>
          <w:lang w:val="en-GB"/>
        </w:rPr>
        <w:t>e.g.</w:t>
      </w:r>
      <w:proofErr w:type="gramEnd"/>
      <w:r w:rsidRPr="003176D3">
        <w:rPr>
          <w:lang w:val="en-GB"/>
        </w:rPr>
        <w:t xml:space="preserve"> an </w:t>
      </w:r>
      <w:r w:rsidRPr="00A3770E">
        <w:rPr>
          <w:rStyle w:val="codeChar"/>
        </w:rPr>
        <w:t>XMLBox</w:t>
      </w:r>
      <w:r w:rsidRPr="003176D3">
        <w:rPr>
          <w:lang w:val="en-GB"/>
        </w:rPr>
        <w:t>) containing the primary information in the format required by the identified handler.</w:t>
      </w:r>
    </w:p>
    <w:p w14:paraId="301A514A" w14:textId="582F8ADE" w:rsidR="00981145" w:rsidRDefault="00981145" w:rsidP="00D41C4F">
      <w:pPr>
        <w:rPr>
          <w:i/>
          <w:iCs/>
          <w:lang w:val="en-GB"/>
        </w:rPr>
      </w:pPr>
      <w:r>
        <w:rPr>
          <w:i/>
          <w:iCs/>
          <w:lang w:val="en-GB"/>
        </w:rPr>
        <w:t>to</w:t>
      </w:r>
    </w:p>
    <w:p w14:paraId="32EF41C3" w14:textId="6FD2777D" w:rsidR="00981145" w:rsidRPr="00981145" w:rsidRDefault="00981145" w:rsidP="00981145">
      <w:pPr>
        <w:rPr>
          <w:lang w:val="en-GB"/>
        </w:rPr>
      </w:pPr>
      <w:r>
        <w:rPr>
          <w:lang w:val="en-GB"/>
        </w:rPr>
        <w:t>T</w:t>
      </w:r>
      <w:r w:rsidRPr="003176D3">
        <w:rPr>
          <w:lang w:val="en-GB"/>
        </w:rPr>
        <w:t xml:space="preserve">he primary data may be one of the referenced items when it is desired that it be stored elsewhere, or divided into extents; or the primary metadata may be contained in the </w:t>
      </w:r>
      <w:r w:rsidRPr="00A3770E">
        <w:rPr>
          <w:rStyle w:val="codeChar"/>
        </w:rPr>
        <w:t>MetaBox</w:t>
      </w:r>
      <w:r w:rsidRPr="003176D3">
        <w:rPr>
          <w:lang w:val="en-GB"/>
        </w:rPr>
        <w:t xml:space="preserve"> (</w:t>
      </w:r>
      <w:proofErr w:type="gramStart"/>
      <w:r w:rsidRPr="003176D3">
        <w:rPr>
          <w:lang w:val="en-GB"/>
        </w:rPr>
        <w:t>e.g.</w:t>
      </w:r>
      <w:proofErr w:type="gramEnd"/>
      <w:r w:rsidRPr="003176D3">
        <w:rPr>
          <w:lang w:val="en-GB"/>
        </w:rPr>
        <w:t xml:space="preserve"> in an </w:t>
      </w:r>
      <w:r w:rsidRPr="00A3770E">
        <w:rPr>
          <w:rStyle w:val="codeChar"/>
        </w:rPr>
        <w:t>XMLBox</w:t>
      </w:r>
      <w:r w:rsidRPr="003176D3">
        <w:rPr>
          <w:lang w:val="en-GB"/>
        </w:rPr>
        <w:t>). Either this box</w:t>
      </w:r>
      <w:r>
        <w:rPr>
          <w:lang w:val="en-GB"/>
        </w:rPr>
        <w:t xml:space="preserve"> shall</w:t>
      </w:r>
      <w:r w:rsidRPr="003176D3">
        <w:rPr>
          <w:lang w:val="en-GB"/>
        </w:rPr>
        <w:t xml:space="preserve"> occur, or there</w:t>
      </w:r>
      <w:r>
        <w:rPr>
          <w:lang w:val="en-GB"/>
        </w:rPr>
        <w:t xml:space="preserve"> shall</w:t>
      </w:r>
      <w:r w:rsidRPr="003176D3">
        <w:rPr>
          <w:lang w:val="en-GB"/>
        </w:rPr>
        <w:t xml:space="preserve"> be a box within the </w:t>
      </w:r>
      <w:r w:rsidRPr="00A3770E">
        <w:rPr>
          <w:rStyle w:val="codeChar"/>
        </w:rPr>
        <w:t>MetaBox</w:t>
      </w:r>
      <w:r w:rsidRPr="003176D3">
        <w:rPr>
          <w:lang w:val="en-GB"/>
        </w:rPr>
        <w:t xml:space="preserve"> (</w:t>
      </w:r>
      <w:proofErr w:type="gramStart"/>
      <w:r w:rsidRPr="003176D3">
        <w:rPr>
          <w:lang w:val="en-GB"/>
        </w:rPr>
        <w:t>e.g.</w:t>
      </w:r>
      <w:proofErr w:type="gramEnd"/>
      <w:r w:rsidRPr="003176D3">
        <w:rPr>
          <w:lang w:val="en-GB"/>
        </w:rPr>
        <w:t xml:space="preserve"> an </w:t>
      </w:r>
      <w:r w:rsidRPr="00A3770E">
        <w:rPr>
          <w:rStyle w:val="codeChar"/>
        </w:rPr>
        <w:t>XMLBox</w:t>
      </w:r>
      <w:r w:rsidRPr="003176D3">
        <w:rPr>
          <w:lang w:val="en-GB"/>
        </w:rPr>
        <w:t>) containing the primary information in the format required by the identified handler.</w:t>
      </w:r>
    </w:p>
    <w:p w14:paraId="76882094" w14:textId="11921AB1" w:rsidR="000E78B9" w:rsidRDefault="000E78B9" w:rsidP="0018563E">
      <w:pPr>
        <w:rPr>
          <w:rFonts w:ascii="Times New Roman" w:hAnsi="Times New Roman"/>
          <w:i/>
          <w:iCs/>
          <w:sz w:val="24"/>
          <w:lang w:val="en-GB"/>
        </w:rPr>
      </w:pPr>
      <w:r>
        <w:rPr>
          <w:rFonts w:ascii="Times New Roman" w:hAnsi="Times New Roman"/>
          <w:i/>
          <w:iCs/>
          <w:sz w:val="24"/>
          <w:lang w:val="en-GB"/>
        </w:rPr>
        <w:t>Add the following as clause 8.11.16</w:t>
      </w:r>
    </w:p>
    <w:p w14:paraId="48C60F1D" w14:textId="5C8A2FFB" w:rsidR="000E78B9" w:rsidRPr="00A7512A" w:rsidRDefault="000E78B9" w:rsidP="000E78B9">
      <w:pPr>
        <w:keepNext/>
        <w:tabs>
          <w:tab w:val="left" w:pos="660"/>
          <w:tab w:val="left" w:pos="880"/>
        </w:tabs>
        <w:suppressAutoHyphens/>
        <w:spacing w:before="60" w:line="230" w:lineRule="exact"/>
        <w:jc w:val="left"/>
        <w:outlineLvl w:val="2"/>
        <w:rPr>
          <w:b/>
          <w:sz w:val="20"/>
          <w:lang w:val="en-US"/>
        </w:rPr>
      </w:pPr>
      <w:bookmarkStart w:id="34" w:name="_Toc494362223"/>
      <w:r w:rsidRPr="00A7512A">
        <w:rPr>
          <w:b/>
          <w:sz w:val="20"/>
          <w:lang w:val="en-US"/>
        </w:rPr>
        <w:lastRenderedPageBreak/>
        <w:t>8.11.16</w:t>
      </w:r>
      <w:r w:rsidRPr="00A7512A">
        <w:rPr>
          <w:b/>
          <w:sz w:val="20"/>
          <w:lang w:val="en-US"/>
        </w:rPr>
        <w:tab/>
      </w:r>
      <w:bookmarkEnd w:id="34"/>
      <w:r w:rsidRPr="00A7512A">
        <w:rPr>
          <w:b/>
          <w:sz w:val="20"/>
          <w:lang w:val="en-US"/>
        </w:rPr>
        <w:t>Handler property</w:t>
      </w:r>
    </w:p>
    <w:p w14:paraId="713EA97E" w14:textId="0A64E046"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8.11.16.1</w:t>
      </w:r>
      <w:r w:rsidRPr="00A7512A">
        <w:rPr>
          <w:b/>
          <w:sz w:val="20"/>
          <w:lang w:val="en-US"/>
        </w:rPr>
        <w:tab/>
        <w:t>Definition</w:t>
      </w:r>
    </w:p>
    <w:p w14:paraId="1148D503" w14:textId="46F1D0F2" w:rsidR="000E78B9" w:rsidRPr="003E4535" w:rsidRDefault="000E78B9" w:rsidP="000E78B9">
      <w:pPr>
        <w:pStyle w:val="Atom"/>
      </w:pPr>
      <w:r w:rsidRPr="003E4535">
        <w:t>Box Type:</w:t>
      </w:r>
      <w:r w:rsidRPr="003E4535">
        <w:tab/>
      </w:r>
      <w:r>
        <w:rPr>
          <w:rFonts w:ascii="Courier New" w:hAnsi="Courier New"/>
          <w:noProof/>
        </w:rPr>
        <w:t>'</w:t>
      </w:r>
      <w:r w:rsidRPr="003E4535">
        <w:rPr>
          <w:rFonts w:ascii="Courier New" w:hAnsi="Courier New"/>
          <w:noProof/>
          <w:lang w:eastAsia="ja-JP"/>
        </w:rPr>
        <w:t>hdlp</w:t>
      </w:r>
      <w:r>
        <w:rPr>
          <w:rFonts w:ascii="Courier New" w:hAnsi="Courier New"/>
          <w:noProof/>
        </w:rPr>
        <w:t>'</w:t>
      </w:r>
      <w:r w:rsidRPr="003E4535">
        <w:br/>
        <w:t>Property Type:</w:t>
      </w:r>
      <w:r w:rsidRPr="003E4535">
        <w:tab/>
        <w:t xml:space="preserve"> Descriptive item property</w:t>
      </w:r>
      <w:r w:rsidRPr="003E4535">
        <w:br/>
        <w:t>Container:</w:t>
      </w:r>
      <w:r w:rsidRPr="003E4535">
        <w:tab/>
      </w:r>
      <w:r w:rsidRPr="003E4535">
        <w:rPr>
          <w:rFonts w:ascii="Courier New" w:hAnsi="Courier New"/>
          <w:noProof/>
          <w:lang w:eastAsia="ja-JP"/>
        </w:rPr>
        <w:t>ItemPropertyContainerBox</w:t>
      </w:r>
      <w:r w:rsidRPr="003E4535">
        <w:br/>
        <w:t>Mandatory:</w:t>
      </w:r>
      <w:r w:rsidRPr="003E4535">
        <w:tab/>
        <w:t>No</w:t>
      </w:r>
      <w:r w:rsidRPr="003E4535">
        <w:br/>
        <w:t>Quantity:</w:t>
      </w:r>
      <w:r w:rsidRPr="003E4535">
        <w:tab/>
        <w:t xml:space="preserve">zero or </w:t>
      </w:r>
      <w:r w:rsidRPr="003E4535" w:rsidDel="008E76A3">
        <w:t>more</w:t>
      </w:r>
    </w:p>
    <w:p w14:paraId="322091FB" w14:textId="213D2595" w:rsidR="000E78B9" w:rsidRPr="000E78B9" w:rsidRDefault="000E78B9" w:rsidP="000E78B9">
      <w:pPr>
        <w:spacing w:after="120"/>
        <w:rPr>
          <w:rFonts w:ascii="Times New Roman" w:hAnsi="Times New Roman"/>
          <w:sz w:val="20"/>
          <w:szCs w:val="24"/>
          <w:lang w:val="en-GB"/>
        </w:rPr>
      </w:pPr>
      <w:r w:rsidRPr="000E78B9">
        <w:rPr>
          <w:rFonts w:ascii="Courier New" w:eastAsia="Times New Roman" w:hAnsi="Courier New" w:cs="Courier New"/>
          <w:noProof/>
          <w:sz w:val="20"/>
          <w:lang w:val="en-GB"/>
        </w:rPr>
        <w:t>HandlerProperty</w:t>
      </w:r>
      <w:r w:rsidRPr="000E78B9">
        <w:rPr>
          <w:rFonts w:ascii="Times New Roman" w:hAnsi="Times New Roman"/>
          <w:sz w:val="20"/>
          <w:szCs w:val="24"/>
          <w:lang w:val="en-GB"/>
        </w:rPr>
        <w:t xml:space="preserve"> provides a mapping of a media handler with an item in a </w:t>
      </w:r>
      <w:r w:rsidRPr="000E78B9">
        <w:rPr>
          <w:rFonts w:ascii="Courier New" w:eastAsia="Times New Roman" w:hAnsi="Courier New" w:cs="Courier New"/>
          <w:noProof/>
          <w:sz w:val="20"/>
          <w:lang w:val="en-GB"/>
        </w:rPr>
        <w:t>MetaBox</w:t>
      </w:r>
      <w:r w:rsidRPr="000E78B9">
        <w:rPr>
          <w:rFonts w:ascii="Times New Roman" w:hAnsi="Times New Roman"/>
          <w:sz w:val="20"/>
          <w:szCs w:val="24"/>
          <w:lang w:val="en-GB"/>
        </w:rPr>
        <w:t>. Items that are alternatives of each other shall have the same handler property, or none.</w:t>
      </w:r>
    </w:p>
    <w:p w14:paraId="3A683898" w14:textId="5FEC437A"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8.11.16.2</w:t>
      </w:r>
      <w:r w:rsidRPr="00A7512A">
        <w:rPr>
          <w:b/>
          <w:sz w:val="20"/>
          <w:lang w:val="en-US"/>
        </w:rPr>
        <w:tab/>
        <w:t>Syntax</w:t>
      </w:r>
    </w:p>
    <w:p w14:paraId="0DABB59F" w14:textId="77777777" w:rsidR="000E78B9" w:rsidRPr="003E4535" w:rsidRDefault="000E78B9" w:rsidP="000E78B9">
      <w:pPr>
        <w:pStyle w:val="code"/>
      </w:pPr>
      <w:r w:rsidRPr="003E4535">
        <w:t>aligned(8) class HandlerProperty extends ItemFullProperty('hdlp', version=0, flags=0) {</w:t>
      </w:r>
      <w:r w:rsidRPr="003E4535">
        <w:br/>
      </w:r>
      <w:r w:rsidRPr="003E4535">
        <w:tab/>
        <w:t>unsigned int(32) handler_type;</w:t>
      </w:r>
      <w:r w:rsidRPr="003E4535">
        <w:br/>
        <w:t>}</w:t>
      </w:r>
    </w:p>
    <w:p w14:paraId="0F63435F" w14:textId="77777777" w:rsidR="000E78B9" w:rsidRPr="00A7512A" w:rsidRDefault="000E78B9" w:rsidP="000E78B9">
      <w:pPr>
        <w:spacing w:after="120"/>
        <w:rPr>
          <w:rFonts w:ascii="Times New Roman" w:hAnsi="Times New Roman"/>
          <w:sz w:val="20"/>
          <w:szCs w:val="24"/>
          <w:lang w:val="en-US"/>
        </w:rPr>
      </w:pPr>
    </w:p>
    <w:p w14:paraId="6DF78540" w14:textId="4FA248DA" w:rsidR="000E78B9" w:rsidRPr="00A7512A" w:rsidRDefault="000E78B9" w:rsidP="000E78B9">
      <w:pPr>
        <w:keepNext/>
        <w:tabs>
          <w:tab w:val="left" w:pos="940"/>
          <w:tab w:val="left" w:pos="1140"/>
          <w:tab w:val="left" w:pos="1360"/>
        </w:tabs>
        <w:suppressAutoHyphens/>
        <w:spacing w:before="60" w:line="230" w:lineRule="exact"/>
        <w:jc w:val="left"/>
        <w:outlineLvl w:val="3"/>
        <w:rPr>
          <w:b/>
          <w:sz w:val="20"/>
          <w:lang w:val="en-US"/>
        </w:rPr>
      </w:pPr>
      <w:r w:rsidRPr="00A7512A">
        <w:rPr>
          <w:b/>
          <w:sz w:val="20"/>
          <w:lang w:val="en-US"/>
        </w:rPr>
        <w:t>8.11.16.3</w:t>
      </w:r>
      <w:r w:rsidRPr="00A7512A">
        <w:rPr>
          <w:b/>
          <w:sz w:val="20"/>
          <w:lang w:val="en-US"/>
        </w:rPr>
        <w:tab/>
        <w:t>Semantics</w:t>
      </w:r>
    </w:p>
    <w:p w14:paraId="4DBF6AE0" w14:textId="77777777" w:rsidR="000E78B9" w:rsidRPr="002570FD" w:rsidRDefault="000E78B9" w:rsidP="000E78B9">
      <w:pPr>
        <w:tabs>
          <w:tab w:val="left" w:pos="1440"/>
          <w:tab w:val="left" w:pos="8010"/>
        </w:tabs>
        <w:spacing w:after="220"/>
        <w:ind w:left="360" w:hanging="360"/>
        <w:contextualSpacing/>
        <w:rPr>
          <w:rFonts w:ascii="Courier New" w:hAnsi="Courier New"/>
          <w:b/>
          <w:noProof/>
          <w:sz w:val="20"/>
          <w:lang w:val="en-GB"/>
        </w:rPr>
      </w:pPr>
      <w:r w:rsidRPr="003E4535">
        <w:rPr>
          <w:rFonts w:ascii="Courier New" w:eastAsia="Times New Roman" w:hAnsi="Courier New"/>
          <w:noProof/>
          <w:sz w:val="20"/>
          <w:lang w:val="en-GB"/>
        </w:rPr>
        <w:t xml:space="preserve">handler_type </w:t>
      </w:r>
      <w:r w:rsidRPr="003E4535">
        <w:rPr>
          <w:rFonts w:eastAsia="Times New Roman"/>
          <w:sz w:val="20"/>
          <w:lang w:val="en-GB"/>
        </w:rPr>
        <w:t xml:space="preserve">is a four-character-code which corresponds to a media handler type. </w:t>
      </w:r>
      <w:r>
        <w:rPr>
          <w:rFonts w:eastAsia="Times New Roman"/>
          <w:sz w:val="20"/>
          <w:lang w:val="en-GB"/>
        </w:rPr>
        <w:t xml:space="preserve">When the </w:t>
      </w:r>
      <w:proofErr w:type="spellStart"/>
      <w:r w:rsidRPr="008665EA">
        <w:rPr>
          <w:rFonts w:ascii="Courier" w:eastAsia="Times New Roman" w:hAnsi="Courier"/>
          <w:sz w:val="20"/>
          <w:lang w:val="en-GB"/>
        </w:rPr>
        <w:t>HandlerProperty</w:t>
      </w:r>
      <w:proofErr w:type="spellEnd"/>
      <w:r>
        <w:rPr>
          <w:rFonts w:eastAsia="Times New Roman"/>
          <w:sz w:val="20"/>
          <w:lang w:val="en-GB"/>
        </w:rPr>
        <w:t xml:space="preserve"> is associated with the primary item, </w:t>
      </w:r>
      <w:proofErr w:type="spellStart"/>
      <w:r w:rsidRPr="008665EA">
        <w:rPr>
          <w:rFonts w:ascii="Courier" w:eastAsia="Times New Roman" w:hAnsi="Courier"/>
          <w:sz w:val="20"/>
          <w:lang w:val="en-GB"/>
        </w:rPr>
        <w:t>handler_type</w:t>
      </w:r>
      <w:proofErr w:type="spellEnd"/>
      <w:r>
        <w:rPr>
          <w:rFonts w:eastAsia="Times New Roman"/>
          <w:sz w:val="20"/>
          <w:lang w:val="en-GB"/>
        </w:rPr>
        <w:t xml:space="preserve"> of the </w:t>
      </w:r>
      <w:proofErr w:type="spellStart"/>
      <w:r w:rsidRPr="008665EA">
        <w:rPr>
          <w:rFonts w:ascii="Courier" w:eastAsia="Times New Roman" w:hAnsi="Courier"/>
          <w:sz w:val="20"/>
          <w:lang w:val="en-GB"/>
        </w:rPr>
        <w:t>HandlerProperty</w:t>
      </w:r>
      <w:proofErr w:type="spellEnd"/>
      <w:r>
        <w:rPr>
          <w:rFonts w:eastAsia="Times New Roman"/>
          <w:sz w:val="20"/>
          <w:lang w:val="en-GB"/>
        </w:rPr>
        <w:t xml:space="preserve"> shall be equal to t</w:t>
      </w:r>
      <w:r w:rsidRPr="003E4535">
        <w:rPr>
          <w:rFonts w:eastAsia="Times New Roman"/>
          <w:sz w:val="20"/>
          <w:lang w:val="en-GB"/>
        </w:rPr>
        <w:t xml:space="preserve">he </w:t>
      </w:r>
      <w:r w:rsidRPr="003E4535">
        <w:rPr>
          <w:rFonts w:ascii="Courier" w:eastAsia="Times New Roman" w:hAnsi="Courier"/>
          <w:noProof/>
          <w:sz w:val="20"/>
          <w:lang w:val="en-GB"/>
        </w:rPr>
        <w:t>handler_type</w:t>
      </w:r>
      <w:r w:rsidRPr="003E4535">
        <w:rPr>
          <w:rFonts w:eastAsia="Times New Roman"/>
          <w:sz w:val="20"/>
          <w:lang w:val="en-GB"/>
        </w:rPr>
        <w:t xml:space="preserve"> of the </w:t>
      </w:r>
      <w:r w:rsidRPr="003E4535">
        <w:rPr>
          <w:rFonts w:ascii="Courier" w:eastAsia="Times New Roman" w:hAnsi="Courier"/>
          <w:noProof/>
          <w:sz w:val="20"/>
          <w:lang w:val="en-GB"/>
        </w:rPr>
        <w:t>MetaBox</w:t>
      </w:r>
      <w:r w:rsidRPr="003E4535">
        <w:rPr>
          <w:rFonts w:eastAsia="Times New Roman"/>
          <w:sz w:val="20"/>
          <w:lang w:val="en-GB"/>
        </w:rPr>
        <w:t xml:space="preserve">. </w:t>
      </w:r>
      <w:r>
        <w:rPr>
          <w:rFonts w:eastAsia="Times New Roman"/>
          <w:sz w:val="20"/>
          <w:lang w:val="en-GB"/>
        </w:rPr>
        <w:t>W</w:t>
      </w:r>
      <w:r w:rsidRPr="008563DD">
        <w:rPr>
          <w:rFonts w:eastAsia="Times New Roman"/>
          <w:sz w:val="20"/>
          <w:lang w:val="en-GB"/>
        </w:rPr>
        <w:t>hen no specific handler type needs to be signalled</w:t>
      </w:r>
      <w:r>
        <w:rPr>
          <w:rFonts w:eastAsia="Times New Roman"/>
          <w:sz w:val="20"/>
          <w:lang w:val="en-GB"/>
        </w:rPr>
        <w:t xml:space="preserve"> for an item, the </w:t>
      </w:r>
      <w:proofErr w:type="spellStart"/>
      <w:r w:rsidRPr="008665EA">
        <w:rPr>
          <w:rFonts w:ascii="Courier" w:eastAsia="Times New Roman" w:hAnsi="Courier"/>
          <w:sz w:val="20"/>
          <w:lang w:val="en-GB"/>
        </w:rPr>
        <w:t>HandlerProperty</w:t>
      </w:r>
      <w:proofErr w:type="spellEnd"/>
      <w:r>
        <w:rPr>
          <w:rFonts w:eastAsia="Times New Roman"/>
          <w:sz w:val="20"/>
          <w:lang w:val="en-GB"/>
        </w:rPr>
        <w:t xml:space="preserve"> for the item may be absent or the </w:t>
      </w:r>
      <w:proofErr w:type="spellStart"/>
      <w:r w:rsidRPr="008665EA">
        <w:rPr>
          <w:rFonts w:ascii="Courier" w:eastAsia="Times New Roman" w:hAnsi="Courier"/>
          <w:sz w:val="20"/>
          <w:lang w:val="en-GB"/>
        </w:rPr>
        <w:t>handler_type</w:t>
      </w:r>
      <w:proofErr w:type="spellEnd"/>
      <w:r w:rsidRPr="008563DD">
        <w:rPr>
          <w:rFonts w:eastAsia="Times New Roman"/>
          <w:sz w:val="20"/>
          <w:lang w:val="en-GB"/>
        </w:rPr>
        <w:t xml:space="preserve"> </w:t>
      </w:r>
      <w:r>
        <w:rPr>
          <w:rFonts w:eastAsia="Times New Roman"/>
          <w:sz w:val="20"/>
          <w:lang w:val="en-GB"/>
        </w:rPr>
        <w:t>m</w:t>
      </w:r>
      <w:r w:rsidRPr="008563DD">
        <w:rPr>
          <w:rFonts w:eastAsia="Times New Roman"/>
          <w:sz w:val="20"/>
          <w:lang w:val="en-GB"/>
        </w:rPr>
        <w:t xml:space="preserve">ay be </w:t>
      </w:r>
      <w:r w:rsidRPr="008665EA">
        <w:rPr>
          <w:rFonts w:ascii="Courier" w:eastAsia="Times New Roman" w:hAnsi="Courier"/>
          <w:sz w:val="20"/>
          <w:lang w:val="en-GB"/>
        </w:rPr>
        <w:t>'null'</w:t>
      </w:r>
      <w:r>
        <w:rPr>
          <w:rFonts w:eastAsia="Times New Roman"/>
          <w:sz w:val="20"/>
          <w:lang w:val="en-GB"/>
        </w:rPr>
        <w:t xml:space="preserve">. </w:t>
      </w:r>
    </w:p>
    <w:p w14:paraId="04348D39" w14:textId="77777777" w:rsidR="00981145" w:rsidRDefault="00981145" w:rsidP="0018563E">
      <w:pPr>
        <w:rPr>
          <w:rFonts w:ascii="Times New Roman" w:hAnsi="Times New Roman"/>
          <w:i/>
          <w:iCs/>
          <w:sz w:val="24"/>
          <w:lang w:val="en-GB"/>
        </w:rPr>
      </w:pPr>
    </w:p>
    <w:p w14:paraId="5F4BBF16" w14:textId="41D785CB" w:rsidR="00ED1247" w:rsidRPr="00E42189" w:rsidRDefault="008971EC" w:rsidP="0018563E">
      <w:pPr>
        <w:rPr>
          <w:rFonts w:ascii="Times New Roman" w:hAnsi="Times New Roman"/>
          <w:i/>
          <w:iCs/>
          <w:sz w:val="24"/>
          <w:lang w:val="en-GB"/>
        </w:rPr>
      </w:pPr>
      <w:r w:rsidRPr="00E42189">
        <w:rPr>
          <w:rFonts w:ascii="Times New Roman" w:hAnsi="Times New Roman"/>
          <w:i/>
          <w:iCs/>
          <w:sz w:val="24"/>
          <w:lang w:val="en-GB"/>
        </w:rPr>
        <w:t>In 8.12.1</w:t>
      </w:r>
      <w:r w:rsidR="00E42189" w:rsidRPr="00E42189">
        <w:rPr>
          <w:rFonts w:ascii="Times New Roman" w:hAnsi="Times New Roman"/>
          <w:i/>
          <w:iCs/>
          <w:sz w:val="24"/>
          <w:lang w:val="en-GB"/>
        </w:rPr>
        <w:t xml:space="preserve"> change</w:t>
      </w:r>
    </w:p>
    <w:p w14:paraId="142690BA" w14:textId="77777777" w:rsidR="009D5F33" w:rsidRPr="003176D3" w:rsidRDefault="009D5F33" w:rsidP="009D5F33">
      <w:pPr>
        <w:numPr>
          <w:ilvl w:val="0"/>
          <w:numId w:val="27"/>
        </w:numPr>
        <w:spacing w:line="276" w:lineRule="auto"/>
        <w:rPr>
          <w:lang w:val="en-GB"/>
        </w:rPr>
      </w:pPr>
      <w:r w:rsidRPr="003176D3">
        <w:rPr>
          <w:lang w:val="en-GB"/>
        </w:rPr>
        <w:t xml:space="preserve">The </w:t>
      </w:r>
      <w:proofErr w:type="gramStart"/>
      <w:r w:rsidRPr="003176D3">
        <w:rPr>
          <w:lang w:val="en-GB"/>
        </w:rPr>
        <w:t>four character</w:t>
      </w:r>
      <w:proofErr w:type="gramEnd"/>
      <w:r w:rsidRPr="003176D3">
        <w:rPr>
          <w:lang w:val="en-GB"/>
        </w:rPr>
        <w:t xml:space="preserve"> code of the sample description is replaced with a four character code indicating protection encapsulation: these codes vary only by media-type. For example, </w:t>
      </w:r>
      <w:r w:rsidRPr="00A3770E">
        <w:rPr>
          <w:rStyle w:val="codeChar"/>
        </w:rPr>
        <w:t>'mp4v'</w:t>
      </w:r>
      <w:r w:rsidRPr="003176D3">
        <w:rPr>
          <w:lang w:val="en-GB"/>
        </w:rPr>
        <w:t xml:space="preserve"> is replaced with </w:t>
      </w:r>
      <w:r w:rsidRPr="00A3770E">
        <w:rPr>
          <w:rStyle w:val="codeChar"/>
        </w:rPr>
        <w:t>'encv'</w:t>
      </w:r>
      <w:r w:rsidRPr="003176D3">
        <w:rPr>
          <w:lang w:val="en-GB"/>
        </w:rPr>
        <w:t xml:space="preserve"> and </w:t>
      </w:r>
      <w:r w:rsidRPr="00A3770E">
        <w:rPr>
          <w:rStyle w:val="codeChar"/>
        </w:rPr>
        <w:t>'mp4a'</w:t>
      </w:r>
      <w:r w:rsidRPr="003176D3">
        <w:rPr>
          <w:lang w:val="en-GB"/>
        </w:rPr>
        <w:t xml:space="preserve"> is replaced with </w:t>
      </w:r>
      <w:r w:rsidRPr="00A3770E">
        <w:rPr>
          <w:rStyle w:val="codeChar"/>
        </w:rPr>
        <w:t>'enca'</w:t>
      </w:r>
      <w:r w:rsidRPr="003176D3">
        <w:rPr>
          <w:lang w:val="en-GB"/>
        </w:rPr>
        <w:t>.</w:t>
      </w:r>
    </w:p>
    <w:p w14:paraId="268AFB66" w14:textId="77777777" w:rsidR="009D5F33" w:rsidRPr="003176D3" w:rsidRDefault="009D5F33" w:rsidP="009D5F33">
      <w:pPr>
        <w:numPr>
          <w:ilvl w:val="0"/>
          <w:numId w:val="27"/>
        </w:numPr>
        <w:spacing w:line="276" w:lineRule="auto"/>
        <w:rPr>
          <w:lang w:val="en-GB"/>
        </w:rPr>
      </w:pPr>
      <w:r w:rsidRPr="003176D3">
        <w:rPr>
          <w:lang w:val="en-GB"/>
        </w:rPr>
        <w:t xml:space="preserve">A </w:t>
      </w:r>
      <w:r w:rsidRPr="00A3770E">
        <w:rPr>
          <w:rStyle w:val="codeChar"/>
        </w:rPr>
        <w:t>ProtectionSchemeInfoBox</w:t>
      </w:r>
      <w:r w:rsidRPr="003176D3">
        <w:rPr>
          <w:lang w:val="en-GB"/>
        </w:rPr>
        <w:t xml:space="preserve"> (</w:t>
      </w:r>
      <w:r w:rsidRPr="003176D3">
        <w:rPr>
          <w:i/>
          <w:lang w:val="en-GB"/>
        </w:rPr>
        <w:t>defined below</w:t>
      </w:r>
      <w:r w:rsidRPr="003176D3">
        <w:rPr>
          <w:lang w:val="en-GB"/>
        </w:rPr>
        <w:t>) is added to the sample description, leaving all other boxes unmodified.</w:t>
      </w:r>
    </w:p>
    <w:p w14:paraId="057283A7" w14:textId="5994AC67" w:rsidR="00E42189" w:rsidRPr="00E42189" w:rsidRDefault="00E42189" w:rsidP="0018563E">
      <w:pPr>
        <w:rPr>
          <w:rFonts w:ascii="Times New Roman" w:hAnsi="Times New Roman"/>
          <w:i/>
          <w:iCs/>
          <w:sz w:val="24"/>
          <w:lang w:val="en-GB"/>
        </w:rPr>
      </w:pPr>
      <w:r w:rsidRPr="00E42189">
        <w:rPr>
          <w:rFonts w:ascii="Times New Roman" w:hAnsi="Times New Roman"/>
          <w:i/>
          <w:iCs/>
          <w:sz w:val="24"/>
          <w:lang w:val="en-GB"/>
        </w:rPr>
        <w:t>to</w:t>
      </w:r>
    </w:p>
    <w:p w14:paraId="6AC2EA6A" w14:textId="58065B86" w:rsidR="009D5F33" w:rsidRPr="003176D3" w:rsidRDefault="009D5F33" w:rsidP="00F311AE">
      <w:pPr>
        <w:numPr>
          <w:ilvl w:val="0"/>
          <w:numId w:val="28"/>
        </w:numPr>
        <w:spacing w:line="276" w:lineRule="auto"/>
        <w:rPr>
          <w:lang w:val="en-GB"/>
        </w:rPr>
      </w:pPr>
      <w:r w:rsidRPr="003176D3">
        <w:rPr>
          <w:lang w:val="en-GB"/>
        </w:rPr>
        <w:t xml:space="preserve">The </w:t>
      </w:r>
      <w:proofErr w:type="gramStart"/>
      <w:r w:rsidRPr="003176D3">
        <w:rPr>
          <w:lang w:val="en-GB"/>
        </w:rPr>
        <w:t>four character</w:t>
      </w:r>
      <w:proofErr w:type="gramEnd"/>
      <w:r w:rsidRPr="003176D3">
        <w:rPr>
          <w:lang w:val="en-GB"/>
        </w:rPr>
        <w:t xml:space="preserve"> code of the sample </w:t>
      </w:r>
      <w:r>
        <w:rPr>
          <w:lang w:val="en-GB"/>
        </w:rPr>
        <w:t>entry</w:t>
      </w:r>
      <w:r w:rsidRPr="003176D3">
        <w:rPr>
          <w:lang w:val="en-GB"/>
        </w:rPr>
        <w:t xml:space="preserve"> is replaced with a four character code indicating protection encapsulation: these codes vary only by media-type. For example, </w:t>
      </w:r>
      <w:r w:rsidRPr="00A3770E">
        <w:rPr>
          <w:rStyle w:val="codeChar"/>
        </w:rPr>
        <w:t>'mp4v'</w:t>
      </w:r>
      <w:r w:rsidRPr="003176D3">
        <w:rPr>
          <w:lang w:val="en-GB"/>
        </w:rPr>
        <w:t xml:space="preserve"> is replaced with </w:t>
      </w:r>
      <w:r w:rsidRPr="00A3770E">
        <w:rPr>
          <w:rStyle w:val="codeChar"/>
        </w:rPr>
        <w:t>'encv'</w:t>
      </w:r>
      <w:r w:rsidRPr="003176D3">
        <w:rPr>
          <w:lang w:val="en-GB"/>
        </w:rPr>
        <w:t xml:space="preserve"> and </w:t>
      </w:r>
      <w:r w:rsidRPr="00A3770E">
        <w:rPr>
          <w:rStyle w:val="codeChar"/>
        </w:rPr>
        <w:t>'mp4a'</w:t>
      </w:r>
      <w:r w:rsidRPr="003176D3">
        <w:rPr>
          <w:lang w:val="en-GB"/>
        </w:rPr>
        <w:t xml:space="preserve"> is replaced with </w:t>
      </w:r>
      <w:r w:rsidRPr="00A3770E">
        <w:rPr>
          <w:rStyle w:val="codeChar"/>
        </w:rPr>
        <w:t>'enca'</w:t>
      </w:r>
      <w:r w:rsidRPr="003176D3">
        <w:rPr>
          <w:lang w:val="en-GB"/>
        </w:rPr>
        <w:t>.</w:t>
      </w:r>
    </w:p>
    <w:p w14:paraId="52A7E7B5" w14:textId="06F1FBA7" w:rsidR="009D5F33" w:rsidRPr="003176D3" w:rsidRDefault="009D5F33" w:rsidP="00F311AE">
      <w:pPr>
        <w:numPr>
          <w:ilvl w:val="0"/>
          <w:numId w:val="28"/>
        </w:numPr>
        <w:spacing w:line="276" w:lineRule="auto"/>
        <w:rPr>
          <w:lang w:val="en-GB"/>
        </w:rPr>
      </w:pPr>
      <w:r w:rsidRPr="003176D3">
        <w:rPr>
          <w:lang w:val="en-GB"/>
        </w:rPr>
        <w:t xml:space="preserve">A </w:t>
      </w:r>
      <w:r w:rsidRPr="00A3770E">
        <w:rPr>
          <w:rStyle w:val="codeChar"/>
        </w:rPr>
        <w:t>ProtectionSchemeInfoBox</w:t>
      </w:r>
      <w:r w:rsidRPr="003176D3">
        <w:rPr>
          <w:lang w:val="en-GB"/>
        </w:rPr>
        <w:t xml:space="preserve"> (</w:t>
      </w:r>
      <w:r w:rsidRPr="003176D3">
        <w:rPr>
          <w:i/>
          <w:lang w:val="en-GB"/>
        </w:rPr>
        <w:t>defined below</w:t>
      </w:r>
      <w:r w:rsidRPr="003176D3">
        <w:rPr>
          <w:lang w:val="en-GB"/>
        </w:rPr>
        <w:t xml:space="preserve">) is added to the sample </w:t>
      </w:r>
      <w:r>
        <w:rPr>
          <w:lang w:val="en-GB"/>
        </w:rPr>
        <w:t>entry</w:t>
      </w:r>
      <w:r w:rsidRPr="003176D3">
        <w:rPr>
          <w:lang w:val="en-GB"/>
        </w:rPr>
        <w:t>, leaving all other boxes unmodified.</w:t>
      </w:r>
    </w:p>
    <w:p w14:paraId="1B4F3905" w14:textId="729D90FE" w:rsidR="004D3FB8" w:rsidRDefault="004D3FB8" w:rsidP="00E42189">
      <w:pPr>
        <w:rPr>
          <w:i/>
          <w:iCs/>
          <w:lang w:val="en-GB"/>
        </w:rPr>
      </w:pPr>
      <w:r>
        <w:rPr>
          <w:i/>
          <w:iCs/>
          <w:lang w:val="en-GB"/>
        </w:rPr>
        <w:t>In 8.12.2.2 change</w:t>
      </w:r>
    </w:p>
    <w:p w14:paraId="3F064997" w14:textId="77777777" w:rsidR="004D3FB8" w:rsidRDefault="004D3FB8" w:rsidP="004D3FB8">
      <w:pPr>
        <w:pStyle w:val="code"/>
      </w:pPr>
      <w:r>
        <w:lastRenderedPageBreak/>
        <w:t>aligned(8) class ProtectionSchemeInfoBox(fmt) extends Box('sinf') {</w:t>
      </w:r>
      <w:r>
        <w:br/>
      </w:r>
      <w:r>
        <w:tab/>
        <w:t>OriginalFormatBox(fmt)</w:t>
      </w:r>
      <w:r>
        <w:tab/>
        <w:t>original_format;</w:t>
      </w:r>
      <w:r>
        <w:br/>
      </w:r>
      <w:r>
        <w:br/>
      </w:r>
      <w:r>
        <w:tab/>
        <w:t>SchemeTypeBox</w:t>
      </w:r>
      <w:r>
        <w:tab/>
      </w:r>
      <w:r>
        <w:tab/>
      </w:r>
      <w:r>
        <w:tab/>
        <w:t>scheme_type_box;</w:t>
      </w:r>
      <w:r>
        <w:tab/>
      </w:r>
      <w:r>
        <w:tab/>
        <w:t>// optional</w:t>
      </w:r>
      <w:r>
        <w:br/>
      </w:r>
      <w:r>
        <w:tab/>
        <w:t>SchemeInformationBox</w:t>
      </w:r>
      <w:r>
        <w:tab/>
        <w:t>info;</w:t>
      </w:r>
      <w:r>
        <w:tab/>
      </w:r>
      <w:r>
        <w:tab/>
      </w:r>
      <w:r>
        <w:tab/>
      </w:r>
      <w:r>
        <w:tab/>
      </w:r>
      <w:r>
        <w:tab/>
      </w:r>
      <w:r>
        <w:tab/>
        <w:t>// optional</w:t>
      </w:r>
      <w:r>
        <w:br/>
        <w:t>}</w:t>
      </w:r>
    </w:p>
    <w:p w14:paraId="21D04A86" w14:textId="75AA056E" w:rsidR="004D3FB8" w:rsidRDefault="004D3FB8" w:rsidP="00E42189">
      <w:pPr>
        <w:rPr>
          <w:i/>
          <w:iCs/>
          <w:lang w:val="en-GB"/>
        </w:rPr>
      </w:pPr>
      <w:r>
        <w:rPr>
          <w:i/>
          <w:iCs/>
          <w:lang w:val="en-GB"/>
        </w:rPr>
        <w:t>to</w:t>
      </w:r>
    </w:p>
    <w:p w14:paraId="76AB29A9" w14:textId="7505BB1D" w:rsidR="004D3FB8" w:rsidRDefault="004D3FB8" w:rsidP="004D3FB8">
      <w:pPr>
        <w:pStyle w:val="code"/>
      </w:pPr>
      <w:r>
        <w:t>aligned(8) class ProtectionSchemeInfoBox(fmt) extends Box('sinf') {</w:t>
      </w:r>
      <w:r>
        <w:br/>
      </w:r>
      <w:r>
        <w:tab/>
        <w:t>OriginalFormatBox(fmt)</w:t>
      </w:r>
      <w:r>
        <w:tab/>
        <w:t>original_format;</w:t>
      </w:r>
      <w:r>
        <w:br/>
      </w:r>
      <w:r>
        <w:tab/>
      </w:r>
      <w:r>
        <w:tab/>
      </w:r>
      <w:r w:rsidRPr="00847FFE">
        <w:t>//</w:t>
      </w:r>
      <w:r>
        <w:t xml:space="preserve"> </w:t>
      </w:r>
      <w:r w:rsidRPr="00847FFE">
        <w:t xml:space="preserve">mandatory for sample protection, </w:t>
      </w:r>
      <w:r>
        <w:br/>
      </w:r>
      <w:r>
        <w:tab/>
      </w:r>
      <w:r>
        <w:tab/>
        <w:t xml:space="preserve">//  </w:t>
      </w:r>
      <w:r w:rsidRPr="00847FFE">
        <w:t>shall not be present for item protection</w:t>
      </w:r>
      <w:r>
        <w:br/>
      </w:r>
      <w:r>
        <w:br/>
      </w:r>
      <w:r>
        <w:tab/>
        <w:t>SchemeTypeBox</w:t>
      </w:r>
      <w:r>
        <w:tab/>
      </w:r>
      <w:r>
        <w:tab/>
      </w:r>
      <w:r>
        <w:tab/>
        <w:t>scheme_type_box;</w:t>
      </w:r>
      <w:r>
        <w:tab/>
      </w:r>
      <w:r>
        <w:tab/>
        <w:t>// optional</w:t>
      </w:r>
      <w:r>
        <w:br/>
      </w:r>
      <w:r>
        <w:tab/>
        <w:t>SchemeInformationBox</w:t>
      </w:r>
      <w:r>
        <w:tab/>
        <w:t>info;</w:t>
      </w:r>
      <w:r>
        <w:tab/>
      </w:r>
      <w:r>
        <w:tab/>
      </w:r>
      <w:r>
        <w:tab/>
      </w:r>
      <w:r>
        <w:tab/>
      </w:r>
      <w:r>
        <w:tab/>
      </w:r>
      <w:r>
        <w:tab/>
        <w:t>// optional</w:t>
      </w:r>
      <w:r>
        <w:br/>
        <w:t>}</w:t>
      </w:r>
    </w:p>
    <w:p w14:paraId="0091A1C9" w14:textId="3AAD096C" w:rsidR="009D5F33" w:rsidRDefault="009D5F33" w:rsidP="00E42189">
      <w:pPr>
        <w:rPr>
          <w:i/>
          <w:iCs/>
          <w:lang w:val="en-GB"/>
        </w:rPr>
      </w:pPr>
      <w:r>
        <w:rPr>
          <w:i/>
          <w:iCs/>
          <w:lang w:val="en-GB"/>
        </w:rPr>
        <w:t>In 8.12.3.1 change</w:t>
      </w:r>
    </w:p>
    <w:p w14:paraId="6DF83CFC" w14:textId="77777777" w:rsidR="009D5F33" w:rsidRPr="003176D3" w:rsidRDefault="009D5F33" w:rsidP="009D5F33">
      <w:pPr>
        <w:rPr>
          <w:lang w:val="en-GB"/>
        </w:rPr>
      </w:pPr>
      <w:r w:rsidRPr="003176D3">
        <w:rPr>
          <w:lang w:val="en-GB"/>
        </w:rPr>
        <w:t xml:space="preserve">The </w:t>
      </w:r>
      <w:r w:rsidRPr="00A3770E">
        <w:rPr>
          <w:rStyle w:val="codeChar"/>
        </w:rPr>
        <w:t>OriginalFormatBox</w:t>
      </w:r>
      <w:r w:rsidRPr="003176D3">
        <w:rPr>
          <w:lang w:val="en-GB"/>
        </w:rPr>
        <w:t xml:space="preserve"> contains the </w:t>
      </w:r>
      <w:proofErr w:type="gramStart"/>
      <w:r w:rsidRPr="003176D3">
        <w:rPr>
          <w:lang w:val="en-GB"/>
        </w:rPr>
        <w:t>four character</w:t>
      </w:r>
      <w:proofErr w:type="gramEnd"/>
      <w:r w:rsidRPr="003176D3">
        <w:rPr>
          <w:lang w:val="en-GB"/>
        </w:rPr>
        <w:t xml:space="preserve"> code of the original un-transformed sample description.</w:t>
      </w:r>
    </w:p>
    <w:p w14:paraId="67FA411A" w14:textId="77777777" w:rsidR="009D5F33" w:rsidRDefault="009D5F33" w:rsidP="00E42189">
      <w:pPr>
        <w:rPr>
          <w:i/>
          <w:iCs/>
          <w:lang w:val="en-GB"/>
        </w:rPr>
      </w:pPr>
      <w:r>
        <w:rPr>
          <w:i/>
          <w:iCs/>
          <w:lang w:val="en-GB"/>
        </w:rPr>
        <w:t>to</w:t>
      </w:r>
    </w:p>
    <w:p w14:paraId="06A07D8E" w14:textId="0C4FD7B0" w:rsidR="009D5F33" w:rsidRPr="003176D3" w:rsidRDefault="009D5F33" w:rsidP="009D5F33">
      <w:pPr>
        <w:rPr>
          <w:lang w:val="en-GB"/>
        </w:rPr>
      </w:pPr>
      <w:r w:rsidRPr="003176D3">
        <w:rPr>
          <w:lang w:val="en-GB"/>
        </w:rPr>
        <w:t xml:space="preserve">The </w:t>
      </w:r>
      <w:r w:rsidRPr="00A3770E">
        <w:rPr>
          <w:rStyle w:val="codeChar"/>
        </w:rPr>
        <w:t>OriginalFormatBox</w:t>
      </w:r>
      <w:r w:rsidRPr="003176D3">
        <w:rPr>
          <w:lang w:val="en-GB"/>
        </w:rPr>
        <w:t xml:space="preserve"> contains the </w:t>
      </w:r>
      <w:proofErr w:type="gramStart"/>
      <w:r w:rsidRPr="003176D3">
        <w:rPr>
          <w:lang w:val="en-GB"/>
        </w:rPr>
        <w:t>four character</w:t>
      </w:r>
      <w:proofErr w:type="gramEnd"/>
      <w:r w:rsidRPr="003176D3">
        <w:rPr>
          <w:lang w:val="en-GB"/>
        </w:rPr>
        <w:t xml:space="preserve"> code of the original un-transformed sample </w:t>
      </w:r>
      <w:r>
        <w:rPr>
          <w:lang w:val="en-GB"/>
        </w:rPr>
        <w:t>entry</w:t>
      </w:r>
      <w:r w:rsidRPr="003176D3">
        <w:rPr>
          <w:lang w:val="en-GB"/>
        </w:rPr>
        <w:t>.</w:t>
      </w:r>
    </w:p>
    <w:p w14:paraId="03EC1118" w14:textId="6E12403E" w:rsidR="00E42189" w:rsidRPr="00925C2F" w:rsidRDefault="00E42189" w:rsidP="00E42189">
      <w:pPr>
        <w:rPr>
          <w:i/>
          <w:iCs/>
          <w:lang w:val="en-GB"/>
        </w:rPr>
      </w:pPr>
      <w:r w:rsidRPr="00925C2F">
        <w:rPr>
          <w:i/>
          <w:iCs/>
          <w:lang w:val="en-GB"/>
        </w:rPr>
        <w:t>In 8.15.</w:t>
      </w:r>
      <w:r w:rsidR="00A7512A">
        <w:rPr>
          <w:i/>
          <w:iCs/>
          <w:lang w:val="en-GB"/>
        </w:rPr>
        <w:t>2</w:t>
      </w:r>
      <w:r w:rsidR="00A7512A" w:rsidRPr="00925C2F">
        <w:rPr>
          <w:i/>
          <w:iCs/>
          <w:lang w:val="en-GB"/>
        </w:rPr>
        <w:t xml:space="preserve"> </w:t>
      </w:r>
      <w:r w:rsidR="00A61F55">
        <w:rPr>
          <w:i/>
          <w:iCs/>
          <w:lang w:val="en-GB"/>
        </w:rPr>
        <w:t xml:space="preserve">revise </w:t>
      </w:r>
    </w:p>
    <w:p w14:paraId="68951278" w14:textId="77777777" w:rsidR="00A61F55" w:rsidRDefault="00A61F55" w:rsidP="00A61F55">
      <w:pPr>
        <w:rPr>
          <w:lang w:val="en-GB"/>
        </w:rPr>
      </w:pPr>
      <w:r>
        <w:rPr>
          <w:lang w:val="en-GB"/>
        </w:rPr>
        <w:t>A restricted sample entry is defined as a sample entry on which the following transformation procedure has been applied:</w:t>
      </w:r>
    </w:p>
    <w:p w14:paraId="39F2656D" w14:textId="66EBB213" w:rsidR="00A61F55" w:rsidRDefault="00A61F55" w:rsidP="00A61F55">
      <w:pPr>
        <w:numPr>
          <w:ilvl w:val="0"/>
          <w:numId w:val="32"/>
        </w:numPr>
        <w:tabs>
          <w:tab w:val="num" w:pos="993"/>
        </w:tabs>
        <w:spacing w:line="276" w:lineRule="auto"/>
        <w:ind w:left="993" w:hanging="426"/>
        <w:rPr>
          <w:lang w:val="en-GB"/>
        </w:rPr>
      </w:pPr>
      <w:r>
        <w:rPr>
          <w:lang w:val="en-GB"/>
        </w:rPr>
        <w:t xml:space="preserve">The </w:t>
      </w:r>
      <w:proofErr w:type="gramStart"/>
      <w:r>
        <w:rPr>
          <w:lang w:val="en-GB"/>
        </w:rPr>
        <w:t>four character</w:t>
      </w:r>
      <w:proofErr w:type="gramEnd"/>
      <w:r>
        <w:rPr>
          <w:lang w:val="en-GB"/>
        </w:rPr>
        <w:t xml:space="preserve"> code of the sample entry is replaced by a new sample entry code </w:t>
      </w:r>
      <w:r>
        <w:rPr>
          <w:szCs w:val="22"/>
          <w:lang w:val="en-US"/>
        </w:rPr>
        <w:t>as defined in table X below</w:t>
      </w:r>
      <w:r>
        <w:rPr>
          <w:lang w:val="en-GB"/>
        </w:rPr>
        <w:t>.</w:t>
      </w:r>
    </w:p>
    <w:p w14:paraId="2329ECA7" w14:textId="7B1B83ED" w:rsidR="00A61F55" w:rsidRDefault="00A61F55" w:rsidP="00A61F55">
      <w:pPr>
        <w:numPr>
          <w:ilvl w:val="0"/>
          <w:numId w:val="32"/>
        </w:numPr>
        <w:tabs>
          <w:tab w:val="num" w:pos="993"/>
        </w:tabs>
        <w:spacing w:after="220" w:line="276" w:lineRule="auto"/>
        <w:ind w:left="992" w:hanging="425"/>
        <w:rPr>
          <w:lang w:val="en-GB"/>
        </w:rPr>
      </w:pPr>
      <w:r>
        <w:rPr>
          <w:lang w:val="en-GB"/>
        </w:rPr>
        <w:t xml:space="preserve">A </w:t>
      </w:r>
      <w:r>
        <w:rPr>
          <w:rStyle w:val="codeChar"/>
        </w:rPr>
        <w:t>RestrictedSchemeInfoBox</w:t>
      </w:r>
      <w:r>
        <w:rPr>
          <w:lang w:val="en-GB"/>
        </w:rPr>
        <w:t xml:space="preserve"> is added to the </w:t>
      </w:r>
      <w:proofErr w:type="spellStart"/>
      <w:r>
        <w:rPr>
          <w:lang w:val="en-GB"/>
        </w:rPr>
        <w:t>sample</w:t>
      </w:r>
      <w:r w:rsidR="001671F4">
        <w:rPr>
          <w:lang w:val="en-GB"/>
        </w:rPr>
        <w:t>entry</w:t>
      </w:r>
      <w:proofErr w:type="spellEnd"/>
      <w:r>
        <w:rPr>
          <w:lang w:val="en-GB"/>
        </w:rPr>
        <w:t>, leaving all other boxes unmodified.</w:t>
      </w:r>
    </w:p>
    <w:p w14:paraId="1A688548" w14:textId="77777777" w:rsidR="00A61F55" w:rsidRDefault="00A61F55" w:rsidP="00A61F55">
      <w:pPr>
        <w:numPr>
          <w:ilvl w:val="0"/>
          <w:numId w:val="32"/>
        </w:numPr>
        <w:tabs>
          <w:tab w:val="num" w:pos="993"/>
        </w:tabs>
        <w:spacing w:after="220" w:line="276" w:lineRule="auto"/>
        <w:ind w:left="992" w:hanging="425"/>
        <w:rPr>
          <w:lang w:val="en-GB"/>
        </w:rPr>
      </w:pPr>
      <w:r>
        <w:rPr>
          <w:lang w:val="en-GB"/>
        </w:rPr>
        <w:t xml:space="preserve">The original sample entry type is stored within an </w:t>
      </w:r>
      <w:r>
        <w:rPr>
          <w:rStyle w:val="codeChar"/>
        </w:rPr>
        <w:t>OriginalFormatBox</w:t>
      </w:r>
      <w:r>
        <w:rPr>
          <w:lang w:val="en-GB"/>
        </w:rPr>
        <w:t xml:space="preserve"> contained in the </w:t>
      </w:r>
      <w:r>
        <w:rPr>
          <w:rStyle w:val="codeChar"/>
        </w:rPr>
        <w:t>RestrictedSchemeInfoBox</w:t>
      </w:r>
      <w:r>
        <w:rPr>
          <w:lang w:val="en-GB"/>
        </w:rPr>
        <w:t>.</w:t>
      </w:r>
    </w:p>
    <w:p w14:paraId="06A870AA" w14:textId="77777777" w:rsidR="00AE55B7" w:rsidRPr="00AE55B7" w:rsidRDefault="00AE55B7" w:rsidP="00AE55B7">
      <w:pPr>
        <w:pStyle w:val="ListParagraph"/>
        <w:numPr>
          <w:ilvl w:val="0"/>
          <w:numId w:val="32"/>
        </w:numPr>
        <w:spacing w:before="100" w:beforeAutospacing="1" w:after="100" w:afterAutospacing="1"/>
        <w:jc w:val="center"/>
        <w:rPr>
          <w:rFonts w:ascii="Times New Roman" w:eastAsia="Times New Roman" w:hAnsi="Times New Roman"/>
          <w:lang w:val="en-US" w:eastAsia="fr-FR"/>
        </w:rPr>
      </w:pPr>
      <w:r w:rsidRPr="00AE55B7">
        <w:rPr>
          <w:b/>
          <w:bCs/>
          <w:szCs w:val="22"/>
          <w:lang w:val="en-US"/>
        </w:rPr>
        <w:t>Table X — Restricted sample-entry codes</w:t>
      </w:r>
    </w:p>
    <w:tbl>
      <w:tblPr>
        <w:tblStyle w:val="TableGrid"/>
        <w:tblW w:w="0" w:type="auto"/>
        <w:jc w:val="center"/>
        <w:tblLook w:val="04A0" w:firstRow="1" w:lastRow="0" w:firstColumn="1" w:lastColumn="0" w:noHBand="0" w:noVBand="1"/>
      </w:tblPr>
      <w:tblGrid>
        <w:gridCol w:w="1935"/>
        <w:gridCol w:w="1790"/>
        <w:gridCol w:w="4321"/>
      </w:tblGrid>
      <w:tr w:rsidR="00AE55B7" w14:paraId="288A4880" w14:textId="77777777" w:rsidTr="00CE24D0">
        <w:trPr>
          <w:trHeight w:val="233"/>
          <w:jc w:val="center"/>
        </w:trPr>
        <w:tc>
          <w:tcPr>
            <w:tcW w:w="0" w:type="auto"/>
            <w:tcBorders>
              <w:top w:val="single" w:sz="4" w:space="0" w:color="auto"/>
              <w:left w:val="single" w:sz="4" w:space="0" w:color="auto"/>
              <w:bottom w:val="single" w:sz="4" w:space="0" w:color="auto"/>
              <w:right w:val="single" w:sz="4" w:space="0" w:color="auto"/>
            </w:tcBorders>
            <w:hideMark/>
          </w:tcPr>
          <w:p w14:paraId="06F6DB4A" w14:textId="77777777" w:rsidR="00AE55B7" w:rsidRDefault="00AE55B7" w:rsidP="00CE24D0">
            <w:pPr>
              <w:pStyle w:val="NormalWeb"/>
              <w:rPr>
                <w:lang w:val="fr-FR"/>
              </w:rPr>
            </w:pPr>
            <w:r>
              <w:rPr>
                <w:rFonts w:ascii="Cambria" w:hAnsi="Cambria"/>
                <w:b/>
                <w:bCs/>
                <w:sz w:val="18"/>
                <w:szCs w:val="18"/>
              </w:rPr>
              <w:t xml:space="preserve">Stream (Track) Type </w:t>
            </w:r>
          </w:p>
        </w:tc>
        <w:tc>
          <w:tcPr>
            <w:tcW w:w="0" w:type="auto"/>
            <w:tcBorders>
              <w:top w:val="single" w:sz="4" w:space="0" w:color="auto"/>
              <w:left w:val="single" w:sz="4" w:space="0" w:color="auto"/>
              <w:bottom w:val="single" w:sz="4" w:space="0" w:color="auto"/>
              <w:right w:val="single" w:sz="4" w:space="0" w:color="auto"/>
            </w:tcBorders>
            <w:hideMark/>
          </w:tcPr>
          <w:p w14:paraId="47475BD5" w14:textId="77777777" w:rsidR="00AE55B7" w:rsidRDefault="00AE55B7" w:rsidP="00CE24D0">
            <w:pPr>
              <w:pStyle w:val="NormalWeb"/>
            </w:pPr>
            <w:r>
              <w:rPr>
                <w:rFonts w:ascii="Cambria" w:hAnsi="Cambria"/>
                <w:b/>
                <w:bCs/>
                <w:sz w:val="18"/>
                <w:szCs w:val="18"/>
              </w:rPr>
              <w:t xml:space="preserve">Sample-Entry Code </w:t>
            </w:r>
          </w:p>
        </w:tc>
        <w:tc>
          <w:tcPr>
            <w:tcW w:w="0" w:type="auto"/>
            <w:tcBorders>
              <w:top w:val="single" w:sz="4" w:space="0" w:color="auto"/>
              <w:left w:val="single" w:sz="4" w:space="0" w:color="auto"/>
              <w:bottom w:val="single" w:sz="4" w:space="0" w:color="auto"/>
              <w:right w:val="single" w:sz="4" w:space="0" w:color="auto"/>
            </w:tcBorders>
            <w:hideMark/>
          </w:tcPr>
          <w:p w14:paraId="179ACBD4" w14:textId="77777777" w:rsidR="00AE55B7" w:rsidRDefault="00AE55B7" w:rsidP="00CE24D0">
            <w:pPr>
              <w:pStyle w:val="NormalWeb"/>
            </w:pPr>
            <w:proofErr w:type="spellStart"/>
            <w:r>
              <w:rPr>
                <w:rFonts w:ascii="Cambria" w:hAnsi="Cambria"/>
                <w:b/>
                <w:bCs/>
                <w:sz w:val="18"/>
                <w:szCs w:val="18"/>
              </w:rPr>
              <w:t>SampleEntry</w:t>
            </w:r>
            <w:proofErr w:type="spellEnd"/>
            <w:r>
              <w:rPr>
                <w:rFonts w:ascii="Cambria" w:hAnsi="Cambria"/>
                <w:b/>
                <w:bCs/>
                <w:sz w:val="18"/>
                <w:szCs w:val="18"/>
              </w:rPr>
              <w:t xml:space="preserve"> Class </w:t>
            </w:r>
          </w:p>
        </w:tc>
      </w:tr>
      <w:tr w:rsidR="00AE55B7" w14:paraId="34DE4754"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5C0C3116" w14:textId="77777777" w:rsidR="00AE55B7" w:rsidRDefault="00AE55B7" w:rsidP="00CE24D0">
            <w:pPr>
              <w:pStyle w:val="NormalWeb"/>
            </w:pPr>
            <w:r>
              <w:rPr>
                <w:rFonts w:ascii="Cambria" w:hAnsi="Cambria"/>
                <w:sz w:val="18"/>
                <w:szCs w:val="18"/>
              </w:rPr>
              <w:t>Video</w:t>
            </w:r>
          </w:p>
        </w:tc>
        <w:tc>
          <w:tcPr>
            <w:tcW w:w="0" w:type="auto"/>
            <w:tcBorders>
              <w:top w:val="single" w:sz="4" w:space="0" w:color="auto"/>
              <w:left w:val="single" w:sz="4" w:space="0" w:color="auto"/>
              <w:bottom w:val="single" w:sz="4" w:space="0" w:color="auto"/>
              <w:right w:val="single" w:sz="4" w:space="0" w:color="auto"/>
            </w:tcBorders>
            <w:hideMark/>
          </w:tcPr>
          <w:p w14:paraId="5AC409FC" w14:textId="77777777" w:rsidR="00AE55B7" w:rsidRDefault="00AE55B7" w:rsidP="00CE24D0">
            <w:pPr>
              <w:rPr>
                <w:lang w:val="en-US"/>
              </w:rPr>
            </w:pPr>
            <w:proofErr w:type="spellStart"/>
            <w:r>
              <w:rPr>
                <w:rFonts w:ascii="CourierNewPSMT" w:hAnsi="CourierNewPSMT" w:cs="CourierNewPSMT"/>
                <w:sz w:val="22"/>
                <w:szCs w:val="22"/>
                <w:lang w:val="en-US"/>
              </w:rPr>
              <w:t>resv</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DBFDF17" w14:textId="77777777" w:rsidR="00AE55B7" w:rsidRDefault="00AE55B7" w:rsidP="00CE24D0">
            <w:pPr>
              <w:pStyle w:val="NormalWeb"/>
              <w:rPr>
                <w:lang w:val="fr-FR"/>
              </w:rPr>
            </w:pPr>
            <w:proofErr w:type="spellStart"/>
            <w:r>
              <w:rPr>
                <w:rFonts w:ascii="CourierNewPSMT" w:hAnsi="CourierNewPSMT" w:cs="CourierNewPSMT"/>
                <w:sz w:val="18"/>
                <w:szCs w:val="18"/>
              </w:rPr>
              <w:t>VisualSampleEntry</w:t>
            </w:r>
            <w:proofErr w:type="spellEnd"/>
            <w:r>
              <w:rPr>
                <w:rFonts w:ascii="CourierNewPSMT" w:hAnsi="CourierNewPSMT" w:cs="CourierNewPSMT"/>
                <w:sz w:val="18"/>
                <w:szCs w:val="18"/>
              </w:rPr>
              <w:t xml:space="preserve"> </w:t>
            </w:r>
          </w:p>
        </w:tc>
      </w:tr>
      <w:tr w:rsidR="00AE55B7" w14:paraId="32F7BEC6"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4E63306A" w14:textId="77777777" w:rsidR="00AE55B7" w:rsidRDefault="00AE55B7" w:rsidP="00CE24D0">
            <w:pPr>
              <w:pStyle w:val="NormalWeb"/>
            </w:pPr>
            <w:r>
              <w:rPr>
                <w:rFonts w:ascii="Cambria" w:hAnsi="Cambria"/>
                <w:sz w:val="18"/>
                <w:szCs w:val="18"/>
              </w:rPr>
              <w:t>Audio</w:t>
            </w:r>
          </w:p>
        </w:tc>
        <w:tc>
          <w:tcPr>
            <w:tcW w:w="0" w:type="auto"/>
            <w:tcBorders>
              <w:top w:val="single" w:sz="4" w:space="0" w:color="auto"/>
              <w:left w:val="single" w:sz="4" w:space="0" w:color="auto"/>
              <w:bottom w:val="single" w:sz="4" w:space="0" w:color="auto"/>
              <w:right w:val="single" w:sz="4" w:space="0" w:color="auto"/>
            </w:tcBorders>
            <w:hideMark/>
          </w:tcPr>
          <w:p w14:paraId="4E45369D" w14:textId="77777777" w:rsidR="00AE55B7" w:rsidRDefault="00AE55B7" w:rsidP="00CE24D0">
            <w:pPr>
              <w:rPr>
                <w:lang w:val="en-US"/>
              </w:rPr>
            </w:pPr>
            <w:proofErr w:type="spellStart"/>
            <w:r>
              <w:rPr>
                <w:rFonts w:ascii="CourierNewPSMT" w:hAnsi="CourierNewPSMT" w:cs="CourierNewPSMT"/>
                <w:sz w:val="22"/>
                <w:szCs w:val="22"/>
                <w:lang w:val="en-US"/>
              </w:rPr>
              <w:t>resa</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04CF249" w14:textId="77777777" w:rsidR="00AE55B7" w:rsidRDefault="00AE55B7" w:rsidP="00CE24D0">
            <w:pPr>
              <w:pStyle w:val="NormalWeb"/>
              <w:rPr>
                <w:lang w:val="fr-FR"/>
              </w:rPr>
            </w:pPr>
            <w:proofErr w:type="spellStart"/>
            <w:r>
              <w:rPr>
                <w:rFonts w:ascii="CourierNewPSMT" w:hAnsi="CourierNewPSMT" w:cs="CourierNewPSMT"/>
                <w:sz w:val="18"/>
                <w:szCs w:val="18"/>
              </w:rPr>
              <w:t>AudioSampleEntry</w:t>
            </w:r>
            <w:proofErr w:type="spellEnd"/>
            <w:r>
              <w:rPr>
                <w:rFonts w:ascii="CourierNewPSMT" w:hAnsi="CourierNewPSMT" w:cs="CourierNewPSMT"/>
                <w:sz w:val="18"/>
                <w:szCs w:val="18"/>
              </w:rPr>
              <w:t xml:space="preserve"> or AudioSampleEntryV1</w:t>
            </w:r>
          </w:p>
        </w:tc>
      </w:tr>
      <w:tr w:rsidR="00AE55B7" w14:paraId="58F4822C"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655E8D1E" w14:textId="77777777" w:rsidR="00AE55B7" w:rsidRDefault="00AE55B7" w:rsidP="00CE24D0">
            <w:pPr>
              <w:pStyle w:val="NormalWeb"/>
            </w:pPr>
            <w:r>
              <w:rPr>
                <w:rFonts w:ascii="Cambria" w:hAnsi="Cambria"/>
                <w:sz w:val="18"/>
                <w:szCs w:val="18"/>
              </w:rPr>
              <w:t>Metadata</w:t>
            </w:r>
          </w:p>
        </w:tc>
        <w:tc>
          <w:tcPr>
            <w:tcW w:w="0" w:type="auto"/>
            <w:tcBorders>
              <w:top w:val="single" w:sz="4" w:space="0" w:color="auto"/>
              <w:left w:val="single" w:sz="4" w:space="0" w:color="auto"/>
              <w:bottom w:val="single" w:sz="4" w:space="0" w:color="auto"/>
              <w:right w:val="single" w:sz="4" w:space="0" w:color="auto"/>
            </w:tcBorders>
            <w:hideMark/>
          </w:tcPr>
          <w:p w14:paraId="775893E8" w14:textId="77777777" w:rsidR="00AE55B7" w:rsidRDefault="00AE55B7" w:rsidP="00CE24D0">
            <w:pPr>
              <w:rPr>
                <w:lang w:val="en-US"/>
              </w:rPr>
            </w:pPr>
            <w:proofErr w:type="spellStart"/>
            <w:r>
              <w:rPr>
                <w:rFonts w:ascii="CourierNewPSMT" w:hAnsi="CourierNewPSMT" w:cs="CourierNewPSMT"/>
                <w:sz w:val="22"/>
                <w:szCs w:val="22"/>
                <w:lang w:val="en-US"/>
              </w:rPr>
              <w:t>resm</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C2F2D96" w14:textId="77777777" w:rsidR="00AE55B7" w:rsidRDefault="00AE55B7" w:rsidP="00CE24D0">
            <w:pPr>
              <w:pStyle w:val="NormalWeb"/>
              <w:rPr>
                <w:lang w:val="fr-FR"/>
              </w:rPr>
            </w:pPr>
            <w:proofErr w:type="spellStart"/>
            <w:r>
              <w:rPr>
                <w:rFonts w:ascii="CourierNewPSMT" w:hAnsi="CourierNewPSMT" w:cs="CourierNewPSMT"/>
                <w:sz w:val="18"/>
                <w:szCs w:val="18"/>
              </w:rPr>
              <w:t>MetaDataSampleEntry</w:t>
            </w:r>
            <w:proofErr w:type="spellEnd"/>
          </w:p>
        </w:tc>
      </w:tr>
      <w:tr w:rsidR="00AE55B7" w14:paraId="150E6F8E"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3732B20B" w14:textId="77777777" w:rsidR="00AE55B7" w:rsidRDefault="00AE55B7" w:rsidP="00CE24D0">
            <w:pPr>
              <w:pStyle w:val="NormalWeb"/>
            </w:pPr>
            <w:r>
              <w:rPr>
                <w:rFonts w:ascii="Cambria" w:hAnsi="Cambria"/>
                <w:sz w:val="18"/>
                <w:szCs w:val="18"/>
              </w:rPr>
              <w:t>Text</w:t>
            </w:r>
          </w:p>
        </w:tc>
        <w:tc>
          <w:tcPr>
            <w:tcW w:w="0" w:type="auto"/>
            <w:tcBorders>
              <w:top w:val="single" w:sz="4" w:space="0" w:color="auto"/>
              <w:left w:val="single" w:sz="4" w:space="0" w:color="auto"/>
              <w:bottom w:val="single" w:sz="4" w:space="0" w:color="auto"/>
              <w:right w:val="single" w:sz="4" w:space="0" w:color="auto"/>
            </w:tcBorders>
            <w:hideMark/>
          </w:tcPr>
          <w:p w14:paraId="2EE52497" w14:textId="77777777" w:rsidR="00AE55B7" w:rsidRDefault="00AE55B7" w:rsidP="00CE24D0">
            <w:pPr>
              <w:rPr>
                <w:lang w:val="en-US"/>
              </w:rPr>
            </w:pPr>
            <w:r>
              <w:rPr>
                <w:rFonts w:ascii="CourierNewPSMT" w:hAnsi="CourierNewPSMT" w:cs="CourierNewPSMT"/>
                <w:sz w:val="22"/>
                <w:szCs w:val="22"/>
                <w:lang w:val="en-US"/>
              </w:rPr>
              <w:t>rest</w:t>
            </w:r>
          </w:p>
        </w:tc>
        <w:tc>
          <w:tcPr>
            <w:tcW w:w="0" w:type="auto"/>
            <w:tcBorders>
              <w:top w:val="single" w:sz="4" w:space="0" w:color="auto"/>
              <w:left w:val="single" w:sz="4" w:space="0" w:color="auto"/>
              <w:bottom w:val="single" w:sz="4" w:space="0" w:color="auto"/>
              <w:right w:val="single" w:sz="4" w:space="0" w:color="auto"/>
            </w:tcBorders>
            <w:hideMark/>
          </w:tcPr>
          <w:p w14:paraId="27B99178" w14:textId="77777777" w:rsidR="00AE55B7" w:rsidRDefault="00AE55B7" w:rsidP="00CE24D0">
            <w:pPr>
              <w:pStyle w:val="NormalWeb"/>
              <w:rPr>
                <w:lang w:val="fr-FR"/>
              </w:rPr>
            </w:pPr>
            <w:proofErr w:type="spellStart"/>
            <w:r>
              <w:rPr>
                <w:rFonts w:ascii="CourierNewPSMT" w:hAnsi="CourierNewPSMT" w:cs="CourierNewPSMT"/>
                <w:sz w:val="18"/>
                <w:szCs w:val="18"/>
              </w:rPr>
              <w:t>SimpleTextSampleEntry</w:t>
            </w:r>
            <w:proofErr w:type="spellEnd"/>
          </w:p>
        </w:tc>
      </w:tr>
      <w:tr w:rsidR="00AE55B7" w14:paraId="0EB37356"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65DA4E96" w14:textId="77777777" w:rsidR="00AE55B7" w:rsidRDefault="00AE55B7" w:rsidP="00CE24D0">
            <w:pPr>
              <w:pStyle w:val="NormalWeb"/>
            </w:pPr>
            <w:r>
              <w:rPr>
                <w:rFonts w:ascii="Cambria" w:hAnsi="Cambria"/>
                <w:sz w:val="18"/>
                <w:szCs w:val="18"/>
              </w:rPr>
              <w:lastRenderedPageBreak/>
              <w:t>Subtitle</w:t>
            </w:r>
          </w:p>
        </w:tc>
        <w:tc>
          <w:tcPr>
            <w:tcW w:w="0" w:type="auto"/>
            <w:tcBorders>
              <w:top w:val="single" w:sz="4" w:space="0" w:color="auto"/>
              <w:left w:val="single" w:sz="4" w:space="0" w:color="auto"/>
              <w:bottom w:val="single" w:sz="4" w:space="0" w:color="auto"/>
              <w:right w:val="single" w:sz="4" w:space="0" w:color="auto"/>
            </w:tcBorders>
            <w:hideMark/>
          </w:tcPr>
          <w:p w14:paraId="0305AC95" w14:textId="77777777" w:rsidR="00AE55B7" w:rsidRDefault="00AE55B7" w:rsidP="00CE24D0">
            <w:pPr>
              <w:rPr>
                <w:lang w:val="en-US"/>
              </w:rPr>
            </w:pPr>
            <w:proofErr w:type="spellStart"/>
            <w:r>
              <w:rPr>
                <w:rFonts w:ascii="CourierNewPSMT" w:hAnsi="CourierNewPSMT" w:cs="CourierNewPSMT"/>
                <w:sz w:val="22"/>
                <w:szCs w:val="22"/>
                <w:lang w:val="en-US"/>
              </w:rPr>
              <w:t>resu</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BBA8CAD" w14:textId="77777777" w:rsidR="00AE55B7" w:rsidRDefault="00AE55B7" w:rsidP="00CE24D0">
            <w:pPr>
              <w:pStyle w:val="NormalWeb"/>
              <w:rPr>
                <w:lang w:val="fr-FR"/>
              </w:rPr>
            </w:pPr>
            <w:proofErr w:type="spellStart"/>
            <w:r>
              <w:rPr>
                <w:rFonts w:ascii="CourierNewPSMT" w:hAnsi="CourierNewPSMT" w:cs="CourierNewPSMT"/>
                <w:sz w:val="18"/>
                <w:szCs w:val="18"/>
              </w:rPr>
              <w:t>XMLSubtitleSampleEntry</w:t>
            </w:r>
            <w:proofErr w:type="spellEnd"/>
          </w:p>
        </w:tc>
      </w:tr>
      <w:tr w:rsidR="00AE55B7" w14:paraId="6A40B0A3"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155C7457" w14:textId="77777777" w:rsidR="00AE55B7" w:rsidRDefault="00AE55B7" w:rsidP="00CE24D0">
            <w:pPr>
              <w:pStyle w:val="NormalWeb"/>
            </w:pPr>
            <w:r>
              <w:rPr>
                <w:rFonts w:ascii="Cambria" w:hAnsi="Cambria"/>
                <w:sz w:val="18"/>
                <w:szCs w:val="18"/>
              </w:rPr>
              <w:t>System</w:t>
            </w:r>
            <w:r>
              <w:rPr>
                <w:rFonts w:ascii="Cambria" w:hAnsi="Cambria"/>
                <w:position w:val="4"/>
                <w:sz w:val="12"/>
                <w:szCs w:val="12"/>
              </w:rPr>
              <w:t>a</w:t>
            </w:r>
          </w:p>
        </w:tc>
        <w:tc>
          <w:tcPr>
            <w:tcW w:w="0" w:type="auto"/>
            <w:tcBorders>
              <w:top w:val="single" w:sz="4" w:space="0" w:color="auto"/>
              <w:left w:val="single" w:sz="4" w:space="0" w:color="auto"/>
              <w:bottom w:val="single" w:sz="4" w:space="0" w:color="auto"/>
              <w:right w:val="single" w:sz="4" w:space="0" w:color="auto"/>
            </w:tcBorders>
            <w:hideMark/>
          </w:tcPr>
          <w:p w14:paraId="16E7EA7D" w14:textId="77777777" w:rsidR="00AE55B7" w:rsidRDefault="00AE55B7" w:rsidP="00CE24D0">
            <w:pPr>
              <w:rPr>
                <w:lang w:val="en-US"/>
              </w:rPr>
            </w:pPr>
            <w:proofErr w:type="spellStart"/>
            <w:r>
              <w:rPr>
                <w:rFonts w:ascii="CourierNewPSMT" w:hAnsi="CourierNewPSMT" w:cs="CourierNewPSMT"/>
                <w:sz w:val="22"/>
                <w:szCs w:val="22"/>
                <w:lang w:val="en-US"/>
              </w:rPr>
              <w:t>ress</w:t>
            </w:r>
            <w:proofErr w:type="spellEnd"/>
          </w:p>
        </w:tc>
        <w:tc>
          <w:tcPr>
            <w:tcW w:w="0" w:type="auto"/>
            <w:tcBorders>
              <w:top w:val="single" w:sz="4" w:space="0" w:color="auto"/>
              <w:left w:val="single" w:sz="4" w:space="0" w:color="auto"/>
              <w:bottom w:val="single" w:sz="4" w:space="0" w:color="auto"/>
              <w:right w:val="single" w:sz="4" w:space="0" w:color="auto"/>
            </w:tcBorders>
          </w:tcPr>
          <w:p w14:paraId="5A1B7412" w14:textId="77777777" w:rsidR="00AE55B7" w:rsidRDefault="00AE55B7" w:rsidP="00CE24D0">
            <w:pPr>
              <w:rPr>
                <w:lang w:val="en-US"/>
              </w:rPr>
            </w:pPr>
          </w:p>
        </w:tc>
      </w:tr>
      <w:tr w:rsidR="00AE55B7" w14:paraId="13946EC9"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4EC55A7F" w14:textId="77777777" w:rsidR="00AE55B7" w:rsidRDefault="00AE55B7" w:rsidP="00CE24D0">
            <w:pPr>
              <w:pStyle w:val="NormalWeb"/>
              <w:rPr>
                <w:lang w:val="fr-FR"/>
              </w:rPr>
            </w:pPr>
            <w:r>
              <w:rPr>
                <w:rFonts w:ascii="Cambria" w:hAnsi="Cambria"/>
                <w:sz w:val="18"/>
                <w:szCs w:val="18"/>
              </w:rPr>
              <w:t>Font</w:t>
            </w:r>
          </w:p>
        </w:tc>
        <w:tc>
          <w:tcPr>
            <w:tcW w:w="0" w:type="auto"/>
            <w:tcBorders>
              <w:top w:val="single" w:sz="4" w:space="0" w:color="auto"/>
              <w:left w:val="single" w:sz="4" w:space="0" w:color="auto"/>
              <w:bottom w:val="single" w:sz="4" w:space="0" w:color="auto"/>
              <w:right w:val="single" w:sz="4" w:space="0" w:color="auto"/>
            </w:tcBorders>
            <w:hideMark/>
          </w:tcPr>
          <w:p w14:paraId="042D8897" w14:textId="77777777" w:rsidR="00AE55B7" w:rsidRDefault="00AE55B7" w:rsidP="00CE24D0">
            <w:pPr>
              <w:rPr>
                <w:lang w:val="en-US"/>
              </w:rPr>
            </w:pPr>
            <w:proofErr w:type="spellStart"/>
            <w:r>
              <w:rPr>
                <w:rFonts w:ascii="CourierNewPSMT" w:hAnsi="CourierNewPSMT" w:cs="CourierNewPSMT"/>
                <w:sz w:val="22"/>
                <w:szCs w:val="22"/>
                <w:lang w:val="en-US"/>
              </w:rPr>
              <w:t>resf</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61DDC326" w14:textId="77777777" w:rsidR="00AE55B7" w:rsidRDefault="00AE55B7" w:rsidP="00CE24D0">
            <w:pPr>
              <w:pStyle w:val="NormalWeb"/>
              <w:rPr>
                <w:lang w:val="fr-FR"/>
              </w:rPr>
            </w:pPr>
            <w:proofErr w:type="spellStart"/>
            <w:r>
              <w:rPr>
                <w:rFonts w:ascii="CourierNewPSMT" w:hAnsi="CourierNewPSMT" w:cs="CourierNewPSMT"/>
                <w:sz w:val="18"/>
                <w:szCs w:val="18"/>
              </w:rPr>
              <w:t>FontSampleEntry</w:t>
            </w:r>
            <w:proofErr w:type="spellEnd"/>
          </w:p>
        </w:tc>
      </w:tr>
      <w:tr w:rsidR="00AE55B7" w14:paraId="2111842F"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406AD0AA" w14:textId="77777777" w:rsidR="00AE55B7" w:rsidRDefault="00AE55B7" w:rsidP="00CE24D0">
            <w:pPr>
              <w:pStyle w:val="NormalWeb"/>
            </w:pPr>
            <w:r>
              <w:rPr>
                <w:rFonts w:ascii="Cambria" w:hAnsi="Cambria"/>
                <w:sz w:val="18"/>
                <w:szCs w:val="18"/>
              </w:rPr>
              <w:t>Haptics</w:t>
            </w:r>
          </w:p>
        </w:tc>
        <w:tc>
          <w:tcPr>
            <w:tcW w:w="0" w:type="auto"/>
            <w:tcBorders>
              <w:top w:val="single" w:sz="4" w:space="0" w:color="auto"/>
              <w:left w:val="single" w:sz="4" w:space="0" w:color="auto"/>
              <w:bottom w:val="single" w:sz="4" w:space="0" w:color="auto"/>
              <w:right w:val="single" w:sz="4" w:space="0" w:color="auto"/>
            </w:tcBorders>
            <w:hideMark/>
          </w:tcPr>
          <w:p w14:paraId="5CD3D3B6" w14:textId="77777777" w:rsidR="00AE55B7" w:rsidRDefault="00AE55B7" w:rsidP="00CE24D0">
            <w:pPr>
              <w:rPr>
                <w:lang w:val="en-US"/>
              </w:rPr>
            </w:pPr>
            <w:r>
              <w:rPr>
                <w:rFonts w:ascii="CourierNewPSMT" w:hAnsi="CourierNewPSMT" w:cs="CourierNewPSMT"/>
                <w:sz w:val="22"/>
                <w:szCs w:val="22"/>
                <w:lang w:val="en-US"/>
              </w:rPr>
              <w:t>resp</w:t>
            </w:r>
          </w:p>
        </w:tc>
        <w:tc>
          <w:tcPr>
            <w:tcW w:w="0" w:type="auto"/>
            <w:tcBorders>
              <w:top w:val="single" w:sz="4" w:space="0" w:color="auto"/>
              <w:left w:val="single" w:sz="4" w:space="0" w:color="auto"/>
              <w:bottom w:val="single" w:sz="4" w:space="0" w:color="auto"/>
              <w:right w:val="single" w:sz="4" w:space="0" w:color="auto"/>
            </w:tcBorders>
            <w:hideMark/>
          </w:tcPr>
          <w:p w14:paraId="456DD1AC" w14:textId="77777777" w:rsidR="00AE55B7" w:rsidRDefault="00AE55B7" w:rsidP="00CE24D0">
            <w:pPr>
              <w:pStyle w:val="NormalWeb"/>
              <w:rPr>
                <w:lang w:val="fr-FR"/>
              </w:rPr>
            </w:pPr>
            <w:proofErr w:type="spellStart"/>
            <w:r>
              <w:rPr>
                <w:rFonts w:ascii="CourierNewPSMT" w:hAnsi="CourierNewPSMT" w:cs="CourierNewPSMT"/>
                <w:sz w:val="18"/>
                <w:szCs w:val="18"/>
              </w:rPr>
              <w:t>HapticSampleEntry</w:t>
            </w:r>
            <w:proofErr w:type="spellEnd"/>
          </w:p>
        </w:tc>
      </w:tr>
      <w:tr w:rsidR="00AE55B7" w14:paraId="22BE7172" w14:textId="77777777" w:rsidTr="00CE24D0">
        <w:trPr>
          <w:jc w:val="center"/>
        </w:trPr>
        <w:tc>
          <w:tcPr>
            <w:tcW w:w="0" w:type="auto"/>
            <w:tcBorders>
              <w:top w:val="single" w:sz="4" w:space="0" w:color="auto"/>
              <w:left w:val="single" w:sz="4" w:space="0" w:color="auto"/>
              <w:bottom w:val="single" w:sz="4" w:space="0" w:color="auto"/>
              <w:right w:val="single" w:sz="4" w:space="0" w:color="auto"/>
            </w:tcBorders>
            <w:hideMark/>
          </w:tcPr>
          <w:p w14:paraId="3808CA9A" w14:textId="77777777" w:rsidR="00AE55B7" w:rsidRDefault="00AE55B7" w:rsidP="00CE24D0">
            <w:pPr>
              <w:pStyle w:val="NormalWeb"/>
            </w:pPr>
            <w:r>
              <w:rPr>
                <w:rFonts w:ascii="Cambria" w:hAnsi="Cambria"/>
                <w:sz w:val="18"/>
                <w:szCs w:val="18"/>
              </w:rPr>
              <w:t>Volumetric visual</w:t>
            </w:r>
          </w:p>
        </w:tc>
        <w:tc>
          <w:tcPr>
            <w:tcW w:w="0" w:type="auto"/>
            <w:tcBorders>
              <w:top w:val="single" w:sz="4" w:space="0" w:color="auto"/>
              <w:left w:val="single" w:sz="4" w:space="0" w:color="auto"/>
              <w:bottom w:val="single" w:sz="4" w:space="0" w:color="auto"/>
              <w:right w:val="single" w:sz="4" w:space="0" w:color="auto"/>
            </w:tcBorders>
            <w:hideMark/>
          </w:tcPr>
          <w:p w14:paraId="44515362" w14:textId="77777777" w:rsidR="00AE55B7" w:rsidRDefault="00AE55B7" w:rsidP="00CE24D0">
            <w:pPr>
              <w:rPr>
                <w:lang w:val="en-US"/>
              </w:rPr>
            </w:pPr>
            <w:r>
              <w:rPr>
                <w:rFonts w:ascii="CourierNewPSMT" w:hAnsi="CourierNewPSMT" w:cs="CourierNewPSMT"/>
                <w:sz w:val="22"/>
                <w:szCs w:val="22"/>
                <w:lang w:val="en-US"/>
              </w:rPr>
              <w:t>res3</w:t>
            </w:r>
          </w:p>
        </w:tc>
        <w:tc>
          <w:tcPr>
            <w:tcW w:w="0" w:type="auto"/>
            <w:tcBorders>
              <w:top w:val="single" w:sz="4" w:space="0" w:color="auto"/>
              <w:left w:val="single" w:sz="4" w:space="0" w:color="auto"/>
              <w:bottom w:val="single" w:sz="4" w:space="0" w:color="auto"/>
              <w:right w:val="single" w:sz="4" w:space="0" w:color="auto"/>
            </w:tcBorders>
            <w:hideMark/>
          </w:tcPr>
          <w:p w14:paraId="7EF89D7B" w14:textId="77777777" w:rsidR="00AE55B7" w:rsidRDefault="00AE55B7" w:rsidP="00CE24D0">
            <w:pPr>
              <w:pStyle w:val="NormalWeb"/>
              <w:rPr>
                <w:lang w:val="fr-FR"/>
              </w:rPr>
            </w:pPr>
            <w:proofErr w:type="spellStart"/>
            <w:r>
              <w:rPr>
                <w:rFonts w:ascii="CourierNewPSMT" w:hAnsi="CourierNewPSMT" w:cs="CourierNewPSMT"/>
                <w:sz w:val="18"/>
                <w:szCs w:val="18"/>
              </w:rPr>
              <w:t>VolumetricVisualSampleEntry</w:t>
            </w:r>
            <w:proofErr w:type="spellEnd"/>
          </w:p>
        </w:tc>
      </w:tr>
      <w:tr w:rsidR="00AE55B7" w14:paraId="119B9262" w14:textId="77777777" w:rsidTr="00CE24D0">
        <w:trPr>
          <w:jc w:val="center"/>
        </w:trPr>
        <w:tc>
          <w:tcPr>
            <w:tcW w:w="0" w:type="auto"/>
            <w:gridSpan w:val="3"/>
            <w:tcBorders>
              <w:top w:val="single" w:sz="4" w:space="0" w:color="auto"/>
              <w:left w:val="single" w:sz="4" w:space="0" w:color="auto"/>
              <w:bottom w:val="single" w:sz="4" w:space="0" w:color="auto"/>
              <w:right w:val="single" w:sz="4" w:space="0" w:color="auto"/>
            </w:tcBorders>
            <w:hideMark/>
          </w:tcPr>
          <w:p w14:paraId="7F12DC55" w14:textId="77777777" w:rsidR="00AE55B7" w:rsidRDefault="00AE55B7" w:rsidP="00CE24D0">
            <w:pPr>
              <w:pStyle w:val="NormalWeb"/>
              <w:rPr>
                <w:lang w:val="en-US"/>
              </w:rPr>
            </w:pPr>
            <w:r>
              <w:rPr>
                <w:rFonts w:ascii="Cambria" w:hAnsi="Cambria"/>
                <w:position w:val="4"/>
                <w:sz w:val="12"/>
                <w:szCs w:val="12"/>
                <w:lang w:val="en-US"/>
              </w:rPr>
              <w:t xml:space="preserve">a </w:t>
            </w:r>
            <w:r>
              <w:rPr>
                <w:rFonts w:ascii="Cambria" w:hAnsi="Cambria"/>
                <w:sz w:val="18"/>
                <w:szCs w:val="18"/>
                <w:lang w:val="en-US"/>
              </w:rPr>
              <w:t xml:space="preserve">System streams are defined in </w:t>
            </w:r>
            <w:r>
              <w:rPr>
                <w:rFonts w:ascii="Cambria" w:hAnsi="Cambria"/>
                <w:sz w:val="18"/>
                <w:szCs w:val="18"/>
                <w:shd w:val="clear" w:color="auto" w:fill="C4D8EF"/>
                <w:lang w:val="en-US"/>
              </w:rPr>
              <w:t xml:space="preserve">ISO/IEC </w:t>
            </w:r>
            <w:r>
              <w:rPr>
                <w:rFonts w:ascii="Cambria" w:hAnsi="Cambria"/>
                <w:sz w:val="18"/>
                <w:szCs w:val="18"/>
                <w:lang w:val="en-US"/>
              </w:rPr>
              <w:t>14496-14[</w:t>
            </w:r>
            <w:r>
              <w:rPr>
                <w:rFonts w:ascii="Cambria" w:hAnsi="Cambria"/>
                <w:position w:val="4"/>
                <w:sz w:val="12"/>
                <w:szCs w:val="12"/>
                <w:lang w:val="en-US"/>
              </w:rPr>
              <w:t>22]</w:t>
            </w:r>
            <w:r>
              <w:rPr>
                <w:rFonts w:ascii="Cambria" w:hAnsi="Cambria"/>
                <w:sz w:val="18"/>
                <w:szCs w:val="18"/>
                <w:lang w:val="en-US"/>
              </w:rPr>
              <w:t xml:space="preserve">. </w:t>
            </w:r>
          </w:p>
        </w:tc>
      </w:tr>
    </w:tbl>
    <w:p w14:paraId="7531246A" w14:textId="77777777" w:rsidR="001671F4" w:rsidRPr="001671F4" w:rsidRDefault="001671F4" w:rsidP="001671F4">
      <w:pPr>
        <w:rPr>
          <w:rFonts w:eastAsia="Times New Roman"/>
          <w:lang w:val="en-US" w:eastAsia="fr-FR"/>
        </w:rPr>
      </w:pPr>
    </w:p>
    <w:p w14:paraId="323AFBDF" w14:textId="77777777" w:rsidR="00A61F55" w:rsidRDefault="00A61F55" w:rsidP="001671F4">
      <w:pPr>
        <w:tabs>
          <w:tab w:val="num" w:pos="993"/>
        </w:tabs>
        <w:spacing w:after="220" w:line="276" w:lineRule="auto"/>
        <w:rPr>
          <w:lang w:val="en-GB"/>
        </w:rPr>
      </w:pPr>
    </w:p>
    <w:p w14:paraId="03295961" w14:textId="77777777" w:rsidR="00F13331" w:rsidRDefault="00F13331" w:rsidP="00E42189">
      <w:pPr>
        <w:rPr>
          <w:i/>
          <w:iCs/>
          <w:lang w:val="en-GB"/>
        </w:rPr>
      </w:pPr>
      <w:r>
        <w:rPr>
          <w:i/>
          <w:iCs/>
          <w:lang w:val="en-GB"/>
        </w:rPr>
        <w:t>In 8.15.4 replace</w:t>
      </w:r>
    </w:p>
    <w:p w14:paraId="645695FC" w14:textId="77777777" w:rsidR="00F13331" w:rsidRPr="003176D3" w:rsidRDefault="00F13331" w:rsidP="00F13331">
      <w:pPr>
        <w:keepNext/>
        <w:keepLines/>
        <w:rPr>
          <w:lang w:val="en-GB"/>
        </w:rPr>
      </w:pPr>
      <w:r w:rsidRPr="003176D3">
        <w:rPr>
          <w:lang w:val="en-GB"/>
        </w:rPr>
        <w:t xml:space="preserve">The following applies when the </w:t>
      </w:r>
      <w:r w:rsidRPr="00A3770E">
        <w:rPr>
          <w:rStyle w:val="codeChar"/>
        </w:rPr>
        <w:t>StereoVideoBox</w:t>
      </w:r>
      <w:r w:rsidRPr="003176D3">
        <w:rPr>
          <w:lang w:val="en-GB"/>
        </w:rPr>
        <w:t xml:space="preserve"> is used:</w:t>
      </w:r>
    </w:p>
    <w:p w14:paraId="68C4C3C8"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TrackHeaderBox</w:t>
      </w:r>
    </w:p>
    <w:p w14:paraId="5F97BB54" w14:textId="77777777" w:rsidR="00F13331" w:rsidRPr="003176D3" w:rsidRDefault="00F13331" w:rsidP="00F13331">
      <w:pPr>
        <w:pStyle w:val="ListContinue2"/>
        <w:keepNext/>
        <w:keepLines/>
        <w:tabs>
          <w:tab w:val="clear" w:pos="800"/>
        </w:tabs>
        <w:spacing w:line="276" w:lineRule="auto"/>
        <w:rPr>
          <w:lang w:val="en-GB"/>
        </w:rPr>
      </w:pPr>
      <w:r w:rsidRPr="00A3770E">
        <w:rPr>
          <w:rStyle w:val="codeChar"/>
        </w:rPr>
        <w:t>width</w:t>
      </w:r>
      <w:r w:rsidRPr="003176D3">
        <w:rPr>
          <w:lang w:val="en-GB"/>
        </w:rPr>
        <w:t xml:space="preserve"> and </w:t>
      </w:r>
      <w:r w:rsidRPr="00A3770E">
        <w:rPr>
          <w:rStyle w:val="codeChar"/>
        </w:rPr>
        <w:t>height</w:t>
      </w:r>
      <w:r w:rsidRPr="003176D3">
        <w:rPr>
          <w:lang w:val="en-GB"/>
        </w:rPr>
        <w:t xml:space="preserve"> specify the visual presentation size of a single view after unpacking.</w:t>
      </w:r>
    </w:p>
    <w:p w14:paraId="5AFA6007"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SampleDescriptionBox</w:t>
      </w:r>
    </w:p>
    <w:p w14:paraId="136CB66B" w14:textId="77777777" w:rsidR="00F13331" w:rsidRDefault="00F13331" w:rsidP="00E42189">
      <w:pPr>
        <w:rPr>
          <w:i/>
          <w:iCs/>
          <w:lang w:val="en-GB"/>
        </w:rPr>
      </w:pPr>
      <w:r>
        <w:rPr>
          <w:i/>
          <w:iCs/>
          <w:lang w:val="en-GB"/>
        </w:rPr>
        <w:t>with</w:t>
      </w:r>
    </w:p>
    <w:p w14:paraId="4C9EE596" w14:textId="77777777" w:rsidR="00F13331" w:rsidRPr="003176D3" w:rsidRDefault="00F13331" w:rsidP="00F13331">
      <w:pPr>
        <w:keepNext/>
        <w:keepLines/>
        <w:rPr>
          <w:lang w:val="en-GB"/>
        </w:rPr>
      </w:pPr>
      <w:r w:rsidRPr="003176D3">
        <w:rPr>
          <w:lang w:val="en-GB"/>
        </w:rPr>
        <w:t xml:space="preserve">The following applies when the </w:t>
      </w:r>
      <w:r w:rsidRPr="00A3770E">
        <w:rPr>
          <w:rStyle w:val="codeChar"/>
        </w:rPr>
        <w:t>StereoVideoBox</w:t>
      </w:r>
      <w:r w:rsidRPr="003176D3">
        <w:rPr>
          <w:lang w:val="en-GB"/>
        </w:rPr>
        <w:t xml:space="preserve"> is used:</w:t>
      </w:r>
    </w:p>
    <w:p w14:paraId="06DA869C" w14:textId="77777777" w:rsidR="00F13331" w:rsidRPr="003176D3" w:rsidRDefault="00F13331" w:rsidP="00F13331">
      <w:pPr>
        <w:pStyle w:val="ListContinue"/>
        <w:keepNext/>
        <w:keepLines/>
        <w:tabs>
          <w:tab w:val="clear" w:pos="400"/>
        </w:tabs>
        <w:spacing w:line="276" w:lineRule="auto"/>
        <w:rPr>
          <w:lang w:val="en-GB"/>
        </w:rPr>
      </w:pPr>
      <w:r w:rsidRPr="003176D3">
        <w:rPr>
          <w:lang w:val="en-GB"/>
        </w:rPr>
        <w:t xml:space="preserve">In the </w:t>
      </w:r>
      <w:r w:rsidRPr="00A3770E">
        <w:rPr>
          <w:rStyle w:val="codeChar"/>
        </w:rPr>
        <w:t>TrackHeaderBox</w:t>
      </w:r>
    </w:p>
    <w:p w14:paraId="086ABD5B" w14:textId="77777777" w:rsidR="00F13331" w:rsidRPr="003176D3" w:rsidRDefault="00F13331" w:rsidP="00F13331">
      <w:pPr>
        <w:pStyle w:val="ListContinue2"/>
        <w:keepNext/>
        <w:keepLines/>
        <w:tabs>
          <w:tab w:val="clear" w:pos="800"/>
        </w:tabs>
        <w:spacing w:line="276" w:lineRule="auto"/>
        <w:rPr>
          <w:lang w:val="en-GB"/>
        </w:rPr>
      </w:pPr>
      <w:r w:rsidRPr="00A3770E">
        <w:rPr>
          <w:rStyle w:val="codeChar"/>
        </w:rPr>
        <w:t>width</w:t>
      </w:r>
      <w:r w:rsidRPr="003176D3">
        <w:rPr>
          <w:lang w:val="en-GB"/>
        </w:rPr>
        <w:t xml:space="preserve"> and </w:t>
      </w:r>
      <w:r w:rsidRPr="00A3770E">
        <w:rPr>
          <w:rStyle w:val="codeChar"/>
        </w:rPr>
        <w:t>height</w:t>
      </w:r>
      <w:r w:rsidRPr="003176D3">
        <w:rPr>
          <w:lang w:val="en-GB"/>
        </w:rPr>
        <w:t xml:space="preserve"> specify the visual presentation size of a single view after unpacking.</w:t>
      </w:r>
    </w:p>
    <w:p w14:paraId="01EF05C2" w14:textId="128E5E63" w:rsidR="00F13331" w:rsidRPr="003176D3" w:rsidRDefault="00F13331" w:rsidP="00F13331">
      <w:pPr>
        <w:pStyle w:val="ListContinue"/>
        <w:keepNext/>
        <w:keepLines/>
        <w:tabs>
          <w:tab w:val="clear" w:pos="400"/>
        </w:tabs>
        <w:spacing w:line="276" w:lineRule="auto"/>
        <w:rPr>
          <w:lang w:val="en-GB"/>
        </w:rPr>
      </w:pPr>
      <w:commentRangeStart w:id="35"/>
      <w:r w:rsidRPr="003176D3">
        <w:rPr>
          <w:lang w:val="en-GB"/>
        </w:rPr>
        <w:t xml:space="preserve">In </w:t>
      </w:r>
      <w:r>
        <w:rPr>
          <w:lang w:val="en-GB"/>
        </w:rPr>
        <w:t xml:space="preserve">a </w:t>
      </w:r>
      <w:proofErr w:type="spellStart"/>
      <w:r w:rsidRPr="00F13331">
        <w:rPr>
          <w:rFonts w:ascii="Courier New" w:hAnsi="Courier New" w:cs="Courier New"/>
          <w:lang w:val="en-GB"/>
        </w:rPr>
        <w:t>SampleEntry</w:t>
      </w:r>
      <w:proofErr w:type="spellEnd"/>
      <w:r>
        <w:rPr>
          <w:lang w:val="en-GB"/>
        </w:rPr>
        <w:t xml:space="preserve"> in </w:t>
      </w:r>
      <w:r w:rsidRPr="003176D3">
        <w:rPr>
          <w:lang w:val="en-GB"/>
        </w:rPr>
        <w:t xml:space="preserve">the </w:t>
      </w:r>
      <w:r w:rsidRPr="00A3770E">
        <w:rPr>
          <w:rStyle w:val="codeChar"/>
        </w:rPr>
        <w:t>SampleDescriptionBox</w:t>
      </w:r>
      <w:commentRangeEnd w:id="35"/>
      <w:r>
        <w:rPr>
          <w:rStyle w:val="CommentReference"/>
        </w:rPr>
        <w:commentReference w:id="35"/>
      </w:r>
    </w:p>
    <w:p w14:paraId="20ED5547" w14:textId="6BA0D087" w:rsidR="00E42189" w:rsidRPr="00925C2F" w:rsidRDefault="00925C2F" w:rsidP="00E42189">
      <w:pPr>
        <w:rPr>
          <w:i/>
          <w:iCs/>
          <w:lang w:val="en-GB"/>
        </w:rPr>
      </w:pPr>
      <w:r w:rsidRPr="00925C2F">
        <w:rPr>
          <w:i/>
          <w:iCs/>
          <w:lang w:val="en-GB"/>
        </w:rPr>
        <w:t>In 8.17.2 replace</w:t>
      </w:r>
    </w:p>
    <w:p w14:paraId="14905BD0" w14:textId="77777777" w:rsidR="00925C2F" w:rsidRPr="003176D3" w:rsidRDefault="00925C2F" w:rsidP="00F0233A">
      <w:pPr>
        <w:tabs>
          <w:tab w:val="left" w:pos="720"/>
        </w:tabs>
        <w:spacing w:line="276" w:lineRule="auto"/>
        <w:ind w:left="1080"/>
        <w:rPr>
          <w:lang w:val="en-GB"/>
        </w:rPr>
      </w:pPr>
      <w:r w:rsidRPr="003176D3">
        <w:rPr>
          <w:lang w:val="en-GB"/>
        </w:rPr>
        <w:t xml:space="preserve">A </w:t>
      </w:r>
      <w:r w:rsidRPr="00A3770E">
        <w:rPr>
          <w:rStyle w:val="codeChar"/>
        </w:rPr>
        <w:t>CompleteTrackInfoBox</w:t>
      </w:r>
      <w:r w:rsidRPr="003176D3">
        <w:rPr>
          <w:lang w:val="en-GB"/>
        </w:rPr>
        <w:t xml:space="preserve"> is added to the sample description, leaving all other boxes unmodified.</w:t>
      </w:r>
    </w:p>
    <w:p w14:paraId="649482FC" w14:textId="445E8F14" w:rsidR="00925C2F" w:rsidRPr="00925C2F" w:rsidRDefault="00925C2F" w:rsidP="00E42189">
      <w:pPr>
        <w:rPr>
          <w:i/>
          <w:iCs/>
          <w:lang w:val="en-GB"/>
        </w:rPr>
      </w:pPr>
      <w:r w:rsidRPr="00925C2F">
        <w:rPr>
          <w:i/>
          <w:iCs/>
          <w:lang w:val="en-GB"/>
        </w:rPr>
        <w:t>with</w:t>
      </w:r>
    </w:p>
    <w:p w14:paraId="3BE838EC" w14:textId="292AE209" w:rsidR="00925C2F" w:rsidRPr="003176D3" w:rsidRDefault="00925C2F" w:rsidP="00F0233A">
      <w:pPr>
        <w:tabs>
          <w:tab w:val="left" w:pos="720"/>
        </w:tabs>
        <w:spacing w:line="276" w:lineRule="auto"/>
        <w:ind w:left="1080"/>
        <w:rPr>
          <w:lang w:val="en-GB"/>
        </w:rPr>
      </w:pPr>
      <w:r w:rsidRPr="003176D3">
        <w:rPr>
          <w:lang w:val="en-GB"/>
        </w:rPr>
        <w:t xml:space="preserve">A </w:t>
      </w:r>
      <w:r w:rsidRPr="00A3770E">
        <w:rPr>
          <w:rStyle w:val="codeChar"/>
        </w:rPr>
        <w:t>CompleteTrackInfoBox</w:t>
      </w:r>
      <w:r w:rsidRPr="003176D3">
        <w:rPr>
          <w:lang w:val="en-GB"/>
        </w:rPr>
        <w:t xml:space="preserve"> is added to the sample </w:t>
      </w:r>
      <w:r>
        <w:rPr>
          <w:lang w:val="en-GB"/>
        </w:rPr>
        <w:t>entry</w:t>
      </w:r>
      <w:r w:rsidRPr="003176D3">
        <w:rPr>
          <w:lang w:val="en-GB"/>
        </w:rPr>
        <w:t>, leaving all other boxes unmodified.</w:t>
      </w:r>
    </w:p>
    <w:p w14:paraId="38DF3D60" w14:textId="15ACF5B3" w:rsidR="00D97234" w:rsidRDefault="00D97234" w:rsidP="00925C2F">
      <w:pPr>
        <w:rPr>
          <w:i/>
          <w:iCs/>
          <w:lang w:val="en-GB"/>
        </w:rPr>
      </w:pPr>
      <w:r>
        <w:rPr>
          <w:i/>
          <w:iCs/>
          <w:lang w:val="en-GB"/>
        </w:rPr>
        <w:t>Add new 8.18.4 and 8</w:t>
      </w:r>
      <w:r w:rsidR="00FB0EB3">
        <w:rPr>
          <w:i/>
          <w:iCs/>
          <w:lang w:val="en-GB"/>
        </w:rPr>
        <w:t>.18.5</w:t>
      </w:r>
    </w:p>
    <w:p w14:paraId="610E4D7F" w14:textId="6B5A0A2F" w:rsidR="00D97234" w:rsidRDefault="00D97234" w:rsidP="00925C2F">
      <w:pPr>
        <w:rPr>
          <w:lang w:val="en-GB"/>
        </w:rPr>
      </w:pPr>
      <w:r w:rsidRPr="00D97234">
        <w:rPr>
          <w:lang w:val="en-GB"/>
        </w:rPr>
        <w:t>8.18.4 Label and group label box</w:t>
      </w:r>
    </w:p>
    <w:p w14:paraId="7845B06C" w14:textId="1B036EAB" w:rsidR="00D97234" w:rsidRDefault="00D97234" w:rsidP="00925C2F">
      <w:pPr>
        <w:rPr>
          <w:lang w:val="en-GB"/>
        </w:rPr>
      </w:pPr>
      <w:r>
        <w:rPr>
          <w:lang w:val="en-GB"/>
        </w:rPr>
        <w:t>8.18.4.1 Definition</w:t>
      </w:r>
    </w:p>
    <w:p w14:paraId="5AA43D07" w14:textId="77777777" w:rsidR="00D97234" w:rsidRPr="00814CC4" w:rsidRDefault="00D97234" w:rsidP="00FB0EB3">
      <w:pPr>
        <w:pStyle w:val="Atom"/>
      </w:pPr>
      <w:r w:rsidRPr="00814CC4">
        <w:lastRenderedPageBreak/>
        <w:t>Box Type:</w:t>
      </w:r>
      <w:r w:rsidRPr="00814CC4">
        <w:tab/>
      </w:r>
      <w:r w:rsidRPr="003439FD">
        <w:rPr>
          <w:rFonts w:ascii="Courier New" w:hAnsi="Courier New"/>
          <w:noProof/>
        </w:rPr>
        <w:t>'</w:t>
      </w:r>
      <w:r w:rsidRPr="007D30A0">
        <w:rPr>
          <w:rFonts w:ascii="Courier New" w:hAnsi="Courier New"/>
          <w:noProof/>
          <w:highlight w:val="yellow"/>
        </w:rPr>
        <w:t>labl</w:t>
      </w:r>
      <w:r w:rsidRPr="003439FD">
        <w:rPr>
          <w:rFonts w:ascii="Courier New" w:hAnsi="Courier New"/>
          <w:noProof/>
          <w:highlight w:val="yellow"/>
        </w:rPr>
        <w:t>'</w:t>
      </w:r>
      <w:r w:rsidRPr="00814CC4">
        <w:br/>
        <w:t>Container:</w:t>
      </w:r>
      <w:r w:rsidRPr="00814CC4">
        <w:tab/>
      </w:r>
      <w:r w:rsidRPr="00D305D1">
        <w:t>Container User data box (‘</w:t>
      </w:r>
      <w:proofErr w:type="spellStart"/>
      <w:r w:rsidRPr="00D305D1">
        <w:rPr>
          <w:rFonts w:ascii="Courier New" w:hAnsi="Courier New" w:cs="Courier New"/>
        </w:rPr>
        <w:t>udta</w:t>
      </w:r>
      <w:proofErr w:type="spellEnd"/>
      <w:r w:rsidRPr="00D305D1">
        <w:t xml:space="preserve">’) in a track, </w:t>
      </w:r>
      <w:r>
        <w:t>Preselection</w:t>
      </w:r>
      <w:r w:rsidRPr="00814CC4">
        <w:t xml:space="preserve"> </w:t>
      </w:r>
      <w:r>
        <w:t xml:space="preserve">Information </w:t>
      </w:r>
      <w:r w:rsidRPr="00814CC4">
        <w:t>Box (</w:t>
      </w:r>
      <w:r w:rsidRPr="003439FD">
        <w:rPr>
          <w:rFonts w:ascii="Courier New" w:hAnsi="Courier New"/>
          <w:noProof/>
        </w:rPr>
        <w:t>'</w:t>
      </w:r>
      <w:proofErr w:type="spellStart"/>
      <w:r w:rsidRPr="007D30A0">
        <w:rPr>
          <w:rFonts w:ascii="Courier New" w:hAnsi="Courier New"/>
          <w:noProof/>
        </w:rPr>
        <w:t>prs</w:t>
      </w:r>
      <w:r>
        <w:rPr>
          <w:rFonts w:ascii="Courier New" w:hAnsi="Courier New"/>
          <w:noProof/>
        </w:rPr>
        <w:t>i</w:t>
      </w:r>
      <w:proofErr w:type="spellEnd"/>
      <w:r w:rsidRPr="003439FD">
        <w:rPr>
          <w:rFonts w:ascii="Courier New" w:hAnsi="Courier New"/>
          <w:noProof/>
        </w:rPr>
        <w:t>'</w:t>
      </w:r>
      <w:r w:rsidRPr="00814CC4">
        <w:t xml:space="preserve">) </w:t>
      </w:r>
      <w:r w:rsidRPr="00814CC4">
        <w:br/>
        <w:t>Mandatory:</w:t>
      </w:r>
      <w:r w:rsidRPr="00814CC4">
        <w:tab/>
      </w:r>
      <w:r>
        <w:t>No</w:t>
      </w:r>
      <w:r w:rsidRPr="00814CC4">
        <w:br/>
        <w:t>Quantity:</w:t>
      </w:r>
      <w:r w:rsidRPr="00814CC4">
        <w:tab/>
      </w:r>
      <w:r>
        <w:t>Zero</w:t>
      </w:r>
      <w:r w:rsidRPr="00814CC4">
        <w:t xml:space="preserve"> or more</w:t>
      </w:r>
    </w:p>
    <w:p w14:paraId="69C62AD6" w14:textId="77777777" w:rsidR="00D97234" w:rsidRPr="00D33636" w:rsidRDefault="00D97234" w:rsidP="00D97234">
      <w:pPr>
        <w:rPr>
          <w:lang w:val="en-GB"/>
        </w:rPr>
      </w:pPr>
      <w:r w:rsidRPr="00D33636">
        <w:rPr>
          <w:lang w:val="en-GB"/>
        </w:rPr>
        <w:t>Labels provide the ability to annotate data structures in a</w:t>
      </w:r>
      <w:r>
        <w:rPr>
          <w:lang w:val="en-GB"/>
        </w:rPr>
        <w:t>n ISOBMFF file</w:t>
      </w:r>
      <w:r w:rsidRPr="00D33636">
        <w:rPr>
          <w:lang w:val="en-GB"/>
        </w:rPr>
        <w:t xml:space="preserve"> to provide a description of</w:t>
      </w:r>
      <w:r>
        <w:rPr>
          <w:lang w:val="en-GB"/>
        </w:rPr>
        <w:t xml:space="preserve"> </w:t>
      </w:r>
      <w:r w:rsidRPr="00D33636">
        <w:rPr>
          <w:lang w:val="en-GB"/>
        </w:rPr>
        <w:t xml:space="preserve">the context of the element to which </w:t>
      </w:r>
      <w:r>
        <w:rPr>
          <w:lang w:val="en-GB"/>
        </w:rPr>
        <w:t xml:space="preserve">the </w:t>
      </w:r>
      <w:r w:rsidRPr="00D33636">
        <w:rPr>
          <w:lang w:val="en-GB"/>
        </w:rPr>
        <w:t xml:space="preserve">label is assigned. Such labels may for example be used by </w:t>
      </w:r>
      <w:r>
        <w:rPr>
          <w:lang w:val="en-GB"/>
        </w:rPr>
        <w:t xml:space="preserve">playback </w:t>
      </w:r>
      <w:r w:rsidRPr="00D33636">
        <w:rPr>
          <w:lang w:val="en-GB"/>
        </w:rPr>
        <w:t>client</w:t>
      </w:r>
      <w:r>
        <w:rPr>
          <w:lang w:val="en-GB"/>
        </w:rPr>
        <w:t>s</w:t>
      </w:r>
      <w:r w:rsidRPr="00D33636">
        <w:rPr>
          <w:lang w:val="en-GB"/>
        </w:rPr>
        <w:t xml:space="preserve"> to provide a selection choice to the user. The label may also be used for</w:t>
      </w:r>
      <w:r>
        <w:rPr>
          <w:lang w:val="en-GB"/>
        </w:rPr>
        <w:t xml:space="preserve"> </w:t>
      </w:r>
      <w:r w:rsidRPr="00D33636">
        <w:rPr>
          <w:lang w:val="en-GB"/>
        </w:rPr>
        <w:t>simple annotation in another context.</w:t>
      </w:r>
    </w:p>
    <w:p w14:paraId="726646E7" w14:textId="77777777" w:rsidR="00D97234" w:rsidRDefault="00D97234" w:rsidP="00D97234">
      <w:pPr>
        <w:rPr>
          <w:lang w:val="en-GB"/>
        </w:rPr>
      </w:pPr>
      <w:r w:rsidRPr="00D33636">
        <w:rPr>
          <w:lang w:val="en-GB"/>
        </w:rPr>
        <w:t xml:space="preserve">In addition, a </w:t>
      </w:r>
      <w:proofErr w:type="spellStart"/>
      <w:r w:rsidRPr="00D33636">
        <w:rPr>
          <w:lang w:val="en-GB"/>
        </w:rPr>
        <w:t>GroupLabel</w:t>
      </w:r>
      <w:proofErr w:type="spellEnd"/>
      <w:r w:rsidRPr="00D33636">
        <w:rPr>
          <w:lang w:val="en-GB"/>
        </w:rPr>
        <w:t xml:space="preserve"> element may be added on a higher level </w:t>
      </w:r>
      <w:proofErr w:type="gramStart"/>
      <w:r w:rsidRPr="00D33636">
        <w:rPr>
          <w:lang w:val="en-GB"/>
        </w:rPr>
        <w:t>in order to</w:t>
      </w:r>
      <w:proofErr w:type="gramEnd"/>
      <w:r w:rsidRPr="00D33636">
        <w:rPr>
          <w:lang w:val="en-GB"/>
        </w:rPr>
        <w:t xml:space="preserve"> provide a summary or title of</w:t>
      </w:r>
      <w:r>
        <w:rPr>
          <w:lang w:val="en-GB"/>
        </w:rPr>
        <w:t xml:space="preserve"> </w:t>
      </w:r>
      <w:r w:rsidRPr="00D33636">
        <w:rPr>
          <w:lang w:val="en-GB"/>
        </w:rPr>
        <w:t xml:space="preserve">the labels collected in a group. An example may be that this is used in a menu </w:t>
      </w:r>
      <w:proofErr w:type="gramStart"/>
      <w:r w:rsidRPr="00D33636">
        <w:rPr>
          <w:lang w:val="en-GB"/>
        </w:rPr>
        <w:t>in order to</w:t>
      </w:r>
      <w:proofErr w:type="gramEnd"/>
      <w:r w:rsidRPr="00D33636">
        <w:rPr>
          <w:lang w:val="en-GB"/>
        </w:rPr>
        <w:t xml:space="preserve"> provide a context of</w:t>
      </w:r>
      <w:r>
        <w:rPr>
          <w:lang w:val="en-GB"/>
        </w:rPr>
        <w:t xml:space="preserve"> </w:t>
      </w:r>
      <w:r w:rsidRPr="00D33636">
        <w:rPr>
          <w:lang w:val="en-GB"/>
        </w:rPr>
        <w:t>the menu of the labels.</w:t>
      </w:r>
    </w:p>
    <w:p w14:paraId="58BB1316" w14:textId="77777777" w:rsidR="00D97234" w:rsidRDefault="00D97234" w:rsidP="00D97234">
      <w:pPr>
        <w:rPr>
          <w:lang w:val="en-GB"/>
        </w:rPr>
      </w:pPr>
      <w:r>
        <w:rPr>
          <w:lang w:val="en-GB"/>
        </w:rPr>
        <w:t>Multiple Labels can be used to provide the textual description. To annotate the preselection to a multilingual audience, the annotation can be provided in a language different from that of the preselection.</w:t>
      </w:r>
    </w:p>
    <w:p w14:paraId="1BD826E9" w14:textId="77777777" w:rsidR="00D97234" w:rsidRDefault="00D97234" w:rsidP="00D97234">
      <w:pPr>
        <w:rPr>
          <w:lang w:val="en-GB"/>
        </w:rPr>
      </w:pPr>
      <w:r>
        <w:rPr>
          <w:lang w:val="en-GB"/>
        </w:rPr>
        <w:t xml:space="preserve">If the </w:t>
      </w:r>
      <w:r w:rsidRPr="007D30A0">
        <w:rPr>
          <w:rFonts w:ascii="Courier New" w:eastAsia="Times New Roman" w:hAnsi="Courier New"/>
          <w:noProof/>
          <w:lang w:val="en-GB"/>
        </w:rPr>
        <w:t>is_group_label</w:t>
      </w:r>
      <w:r>
        <w:rPr>
          <w:lang w:val="en-GB"/>
        </w:rPr>
        <w:t xml:space="preserve"> is set to a value different from zero, the label text in this box specifies a summary or title of all labels with the same </w:t>
      </w:r>
      <w:r w:rsidRPr="007D30A0">
        <w:rPr>
          <w:rFonts w:ascii="Courier New" w:eastAsia="Times New Roman" w:hAnsi="Courier New"/>
          <w:noProof/>
          <w:lang w:val="en-GB"/>
        </w:rPr>
        <w:t>label_id</w:t>
      </w:r>
      <w:r>
        <w:rPr>
          <w:lang w:val="en-GB"/>
        </w:rPr>
        <w:t>. This may be used as the title on a selection menu containing a collection of labels.</w:t>
      </w:r>
    </w:p>
    <w:p w14:paraId="6DB94E17" w14:textId="62A0D7C2" w:rsidR="00D97234" w:rsidRDefault="00D97234" w:rsidP="00925C2F">
      <w:pPr>
        <w:rPr>
          <w:lang w:val="en-GB"/>
        </w:rPr>
      </w:pPr>
      <w:r>
        <w:rPr>
          <w:lang w:val="en-GB"/>
        </w:rPr>
        <w:t>8.18.4.2 Syntax</w:t>
      </w:r>
    </w:p>
    <w:p w14:paraId="4B5994D9" w14:textId="77777777" w:rsidR="00D97234" w:rsidRPr="00D97234" w:rsidRDefault="00D97234" w:rsidP="00D97234">
      <w:pPr>
        <w:pStyle w:val="code"/>
        <w:rPr>
          <w:sz w:val="20"/>
        </w:rPr>
      </w:pPr>
      <w:r w:rsidRPr="00D97234">
        <w:rPr>
          <w:sz w:val="20"/>
        </w:rPr>
        <w:t xml:space="preserve">aligned(8) class LabelBox </w:t>
      </w:r>
      <w:r w:rsidRPr="00D97234">
        <w:rPr>
          <w:sz w:val="20"/>
        </w:rPr>
        <w:br/>
      </w:r>
      <w:r w:rsidRPr="00D97234">
        <w:rPr>
          <w:sz w:val="20"/>
        </w:rPr>
        <w:tab/>
        <w:t>extends FullBox('</w:t>
      </w:r>
      <w:r w:rsidRPr="00D97234">
        <w:rPr>
          <w:sz w:val="20"/>
          <w:highlight w:val="yellow"/>
        </w:rPr>
        <w:t>labl'</w:t>
      </w:r>
      <w:r w:rsidRPr="00D97234">
        <w:rPr>
          <w:sz w:val="20"/>
        </w:rPr>
        <w:t>, version=0, 0 ){</w:t>
      </w:r>
      <w:r w:rsidRPr="00D97234">
        <w:rPr>
          <w:sz w:val="20"/>
        </w:rPr>
        <w:br/>
      </w:r>
      <w:r w:rsidRPr="00D97234">
        <w:rPr>
          <w:sz w:val="20"/>
        </w:rPr>
        <w:tab/>
        <w:t xml:space="preserve">unsigned int(8) </w:t>
      </w:r>
      <w:r w:rsidRPr="00D97234">
        <w:rPr>
          <w:sz w:val="20"/>
        </w:rPr>
        <w:tab/>
        <w:t>is_group_label = 0;</w:t>
      </w:r>
      <w:r w:rsidRPr="00D97234">
        <w:rPr>
          <w:sz w:val="20"/>
        </w:rPr>
        <w:br/>
      </w:r>
      <w:r w:rsidRPr="00D97234">
        <w:rPr>
          <w:sz w:val="20"/>
        </w:rPr>
        <w:tab/>
        <w:t xml:space="preserve">unsigned int(16) </w:t>
      </w:r>
      <w:r w:rsidRPr="00D97234">
        <w:rPr>
          <w:sz w:val="20"/>
        </w:rPr>
        <w:tab/>
        <w:t>label_id = 0;</w:t>
      </w:r>
      <w:r w:rsidRPr="00D97234">
        <w:rPr>
          <w:sz w:val="20"/>
        </w:rPr>
        <w:br/>
      </w:r>
      <w:r w:rsidRPr="00D97234">
        <w:rPr>
          <w:sz w:val="20"/>
        </w:rPr>
        <w:tab/>
        <w:t>utf8string</w:t>
      </w:r>
      <w:r w:rsidRPr="00D97234">
        <w:rPr>
          <w:sz w:val="20"/>
        </w:rPr>
        <w:tab/>
        <w:t>language;</w:t>
      </w:r>
      <w:r w:rsidRPr="00D97234">
        <w:rPr>
          <w:sz w:val="20"/>
        </w:rPr>
        <w:br/>
      </w:r>
      <w:r w:rsidRPr="00D97234">
        <w:rPr>
          <w:sz w:val="20"/>
        </w:rPr>
        <w:tab/>
        <w:t>utf8string</w:t>
      </w:r>
      <w:r w:rsidRPr="00D97234">
        <w:rPr>
          <w:sz w:val="20"/>
        </w:rPr>
        <w:tab/>
        <w:t>label;</w:t>
      </w:r>
      <w:r w:rsidRPr="00D97234">
        <w:rPr>
          <w:sz w:val="20"/>
        </w:rPr>
        <w:br/>
        <w:t>}</w:t>
      </w:r>
    </w:p>
    <w:p w14:paraId="4F820DD5" w14:textId="2449EE79" w:rsidR="00D97234" w:rsidRDefault="00D97234" w:rsidP="00925C2F">
      <w:pPr>
        <w:rPr>
          <w:lang w:val="en-GB"/>
        </w:rPr>
      </w:pPr>
      <w:r>
        <w:rPr>
          <w:lang w:val="en-GB"/>
        </w:rPr>
        <w:t>8.18.4.3 Semantics</w:t>
      </w:r>
    </w:p>
    <w:p w14:paraId="535CA287" w14:textId="77777777" w:rsidR="00D97234" w:rsidRPr="00C36177" w:rsidRDefault="00D97234" w:rsidP="00D97234">
      <w:pPr>
        <w:pStyle w:val="fields"/>
        <w:rPr>
          <w:rFonts w:eastAsia="Calibri"/>
        </w:rPr>
      </w:pPr>
      <w:r w:rsidRPr="007D30A0">
        <w:rPr>
          <w:rFonts w:ascii="Courier New" w:hAnsi="Courier New"/>
          <w:noProof/>
        </w:rPr>
        <w:t xml:space="preserve">is_group_label </w:t>
      </w:r>
      <w:r w:rsidRPr="00525888">
        <w:t>s</w:t>
      </w:r>
      <w:r>
        <w:t>pecifies if the label contains a summary label for a group of labels.</w:t>
      </w:r>
    </w:p>
    <w:p w14:paraId="23D3F926" w14:textId="77777777" w:rsidR="00D97234" w:rsidRPr="00C36177" w:rsidRDefault="00D97234" w:rsidP="00D97234">
      <w:pPr>
        <w:pStyle w:val="fields"/>
        <w:rPr>
          <w:rFonts w:eastAsia="Calibri"/>
        </w:rPr>
      </w:pPr>
      <w:r w:rsidRPr="007D30A0">
        <w:rPr>
          <w:rFonts w:ascii="Courier New" w:hAnsi="Courier New"/>
          <w:noProof/>
        </w:rPr>
        <w:t xml:space="preserve">label_id </w:t>
      </w:r>
      <w:r w:rsidRPr="00525888">
        <w:t>is an integer that contains</w:t>
      </w:r>
      <w:r>
        <w:t xml:space="preserve"> an identifier for the label. Labels with the same value belong to a label group. The default value of zero indicates that the label does not belong to any label group.</w:t>
      </w:r>
    </w:p>
    <w:p w14:paraId="1609FF86" w14:textId="77777777" w:rsidR="00D97234" w:rsidRPr="00C36177" w:rsidRDefault="00D97234" w:rsidP="00D97234">
      <w:pPr>
        <w:pStyle w:val="fields"/>
        <w:rPr>
          <w:rFonts w:eastAsia="Calibri"/>
        </w:rPr>
      </w:pPr>
      <w:r w:rsidRPr="007D30A0">
        <w:rPr>
          <w:rFonts w:ascii="Courier New" w:hAnsi="Courier New"/>
          <w:noProof/>
        </w:rPr>
        <w:t xml:space="preserve">language </w:t>
      </w:r>
      <w:r w:rsidRPr="00814CC4">
        <w:t xml:space="preserve">is </w:t>
      </w:r>
      <w:r w:rsidRPr="000C12D1">
        <w:t>a NULL-terminated C string containing an RFC 4646 (BCP 47) compliant language tag string, such as "</w:t>
      </w:r>
      <w:proofErr w:type="spellStart"/>
      <w:r w:rsidRPr="000C12D1">
        <w:t>en</w:t>
      </w:r>
      <w:proofErr w:type="spellEnd"/>
      <w:r w:rsidRPr="000C12D1">
        <w:t>-US", "</w:t>
      </w:r>
      <w:proofErr w:type="spellStart"/>
      <w:r w:rsidRPr="000C12D1">
        <w:t>fr</w:t>
      </w:r>
      <w:proofErr w:type="spellEnd"/>
      <w:r w:rsidRPr="000C12D1">
        <w:t>-FR", or "</w:t>
      </w:r>
      <w:proofErr w:type="spellStart"/>
      <w:r w:rsidRPr="000C12D1">
        <w:t>zh</w:t>
      </w:r>
      <w:proofErr w:type="spellEnd"/>
      <w:r w:rsidRPr="000C12D1">
        <w:t>-CN"</w:t>
      </w:r>
      <w:r>
        <w:t>, the language being the language the label is targeted at.</w:t>
      </w:r>
    </w:p>
    <w:p w14:paraId="189C6D8E" w14:textId="77777777" w:rsidR="00D97234" w:rsidRPr="00814CC4" w:rsidRDefault="00D97234" w:rsidP="00D97234">
      <w:pPr>
        <w:pStyle w:val="fields"/>
      </w:pPr>
      <w:r w:rsidRPr="007D30A0">
        <w:rPr>
          <w:rFonts w:ascii="Courier New" w:hAnsi="Courier New"/>
          <w:noProof/>
        </w:rPr>
        <w:t xml:space="preserve">label </w:t>
      </w:r>
      <w:r w:rsidRPr="00814CC4">
        <w:t xml:space="preserve">is </w:t>
      </w:r>
      <w:r w:rsidRPr="000C12D1">
        <w:t>a NULL-terminated C string containing</w:t>
      </w:r>
      <w:r>
        <w:t xml:space="preserve"> the textual description</w:t>
      </w:r>
      <w:r w:rsidRPr="000C12D1">
        <w:t>.</w:t>
      </w:r>
    </w:p>
    <w:p w14:paraId="434E5C71" w14:textId="55D11825" w:rsidR="00D97234" w:rsidRDefault="00D97234" w:rsidP="00925C2F">
      <w:pPr>
        <w:rPr>
          <w:lang w:val="en-GB"/>
        </w:rPr>
      </w:pPr>
      <w:r>
        <w:rPr>
          <w:lang w:val="en-GB"/>
        </w:rPr>
        <w:t>8.18.5 Audio rendering indication box</w:t>
      </w:r>
    </w:p>
    <w:p w14:paraId="51981CC1" w14:textId="186E183D" w:rsidR="00D97234" w:rsidRDefault="00FB0EB3" w:rsidP="00925C2F">
      <w:pPr>
        <w:rPr>
          <w:lang w:val="en-GB"/>
        </w:rPr>
      </w:pPr>
      <w:r>
        <w:rPr>
          <w:lang w:val="en-GB"/>
        </w:rPr>
        <w:t>8.18.5.1 Definition</w:t>
      </w:r>
    </w:p>
    <w:p w14:paraId="15321453" w14:textId="77777777" w:rsidR="00FB0EB3" w:rsidRPr="00814CC4" w:rsidRDefault="00FB0EB3" w:rsidP="00FB0EB3">
      <w:pPr>
        <w:pStyle w:val="Atom"/>
      </w:pPr>
      <w:r w:rsidRPr="00814CC4">
        <w:t>Box Type:</w:t>
      </w:r>
      <w:r w:rsidRPr="00814CC4">
        <w:tab/>
      </w:r>
      <w:r w:rsidRPr="003439FD">
        <w:rPr>
          <w:rFonts w:ascii="Courier New" w:hAnsi="Courier New"/>
          <w:noProof/>
          <w:highlight w:val="yellow"/>
        </w:rPr>
        <w:t>'</w:t>
      </w:r>
      <w:r w:rsidRPr="007D30A0">
        <w:rPr>
          <w:rFonts w:ascii="Courier New" w:hAnsi="Courier New"/>
          <w:noProof/>
          <w:highlight w:val="yellow"/>
        </w:rPr>
        <w:t>ardi</w:t>
      </w:r>
      <w:r w:rsidRPr="003439FD">
        <w:rPr>
          <w:rFonts w:ascii="Courier New" w:hAnsi="Courier New"/>
          <w:noProof/>
          <w:highlight w:val="yellow"/>
        </w:rPr>
        <w:t>'</w:t>
      </w:r>
      <w:r w:rsidRPr="00814CC4">
        <w:br/>
        <w:t>Container:</w:t>
      </w:r>
      <w:r w:rsidRPr="00814CC4">
        <w:tab/>
      </w:r>
      <w:r>
        <w:t>Preselection</w:t>
      </w:r>
      <w:r w:rsidRPr="00814CC4">
        <w:t xml:space="preserve"> </w:t>
      </w:r>
      <w:r>
        <w:t xml:space="preserve">Information </w:t>
      </w:r>
      <w:r w:rsidRPr="00814CC4">
        <w:t>Box (</w:t>
      </w:r>
      <w:r w:rsidRPr="003439FD">
        <w:rPr>
          <w:rFonts w:ascii="Courier New" w:hAnsi="Courier New"/>
          <w:noProof/>
        </w:rPr>
        <w:t>'</w:t>
      </w:r>
      <w:proofErr w:type="spellStart"/>
      <w:r w:rsidRPr="007D30A0">
        <w:rPr>
          <w:rFonts w:ascii="Courier New" w:hAnsi="Courier New"/>
          <w:noProof/>
        </w:rPr>
        <w:t>prs</w:t>
      </w:r>
      <w:r>
        <w:rPr>
          <w:rFonts w:ascii="Courier New" w:hAnsi="Courier New"/>
          <w:noProof/>
        </w:rPr>
        <w:t>i</w:t>
      </w:r>
      <w:proofErr w:type="spellEnd"/>
      <w:r w:rsidRPr="003439FD">
        <w:rPr>
          <w:rFonts w:ascii="Courier New" w:hAnsi="Courier New"/>
          <w:noProof/>
        </w:rPr>
        <w:t>'</w:t>
      </w:r>
      <w:r w:rsidRPr="00814CC4">
        <w:t xml:space="preserve">) </w:t>
      </w:r>
      <w:r w:rsidRPr="00814CC4">
        <w:br/>
        <w:t>Mandatory:</w:t>
      </w:r>
      <w:r w:rsidRPr="00814CC4">
        <w:tab/>
      </w:r>
      <w:r>
        <w:t>No</w:t>
      </w:r>
      <w:r w:rsidRPr="00814CC4">
        <w:br/>
        <w:t>Quantity:</w:t>
      </w:r>
      <w:r w:rsidRPr="00814CC4">
        <w:tab/>
      </w:r>
      <w:r>
        <w:t>Zero</w:t>
      </w:r>
      <w:r w:rsidRPr="00814CC4">
        <w:t xml:space="preserve"> or </w:t>
      </w:r>
      <w:r>
        <w:t>one</w:t>
      </w:r>
    </w:p>
    <w:p w14:paraId="3D42653B" w14:textId="77777777" w:rsidR="00FB0EB3" w:rsidRDefault="00FB0EB3" w:rsidP="00FB0EB3">
      <w:pPr>
        <w:rPr>
          <w:lang w:val="en-GB"/>
        </w:rPr>
      </w:pPr>
      <w:r>
        <w:rPr>
          <w:lang w:val="en-GB"/>
        </w:rPr>
        <w:t xml:space="preserve">The </w:t>
      </w:r>
      <w:r w:rsidRPr="00C27205">
        <w:rPr>
          <w:lang w:val="en-GB"/>
        </w:rPr>
        <w:t>audio</w:t>
      </w:r>
      <w:r>
        <w:rPr>
          <w:lang w:val="en-GB"/>
        </w:rPr>
        <w:t xml:space="preserve"> rendering indication box </w:t>
      </w:r>
      <w:r w:rsidRPr="00C27205">
        <w:rPr>
          <w:lang w:val="en-GB"/>
        </w:rPr>
        <w:t>contains a hint for a preferred reproduction channel layout.</w:t>
      </w:r>
    </w:p>
    <w:p w14:paraId="52A4A032" w14:textId="60BBBC43" w:rsidR="00FB0EB3" w:rsidRDefault="00FB0EB3" w:rsidP="00925C2F">
      <w:pPr>
        <w:rPr>
          <w:lang w:val="en-GB"/>
        </w:rPr>
      </w:pPr>
      <w:r>
        <w:rPr>
          <w:lang w:val="en-GB"/>
        </w:rPr>
        <w:lastRenderedPageBreak/>
        <w:t>8.18.5.2 Syntax</w:t>
      </w:r>
    </w:p>
    <w:p w14:paraId="575A32EA" w14:textId="77777777" w:rsidR="00FB0EB3" w:rsidRPr="00814CC4" w:rsidRDefault="00FB0EB3" w:rsidP="00FB0EB3">
      <w:pPr>
        <w:pStyle w:val="code"/>
      </w:pPr>
      <w:r w:rsidRPr="00814CC4">
        <w:t xml:space="preserve">aligned(8) class </w:t>
      </w:r>
      <w:r>
        <w:t>AudioRenderingIndication</w:t>
      </w:r>
      <w:r w:rsidRPr="00814CC4">
        <w:t xml:space="preserve">Box </w:t>
      </w:r>
      <w:r w:rsidRPr="00814CC4">
        <w:br/>
      </w:r>
      <w:r w:rsidRPr="00814CC4">
        <w:tab/>
        <w:t xml:space="preserve">extends </w:t>
      </w:r>
      <w:r>
        <w:t>Full</w:t>
      </w:r>
      <w:r w:rsidRPr="00814CC4">
        <w:t>Box(</w:t>
      </w:r>
      <w:r w:rsidRPr="003439FD">
        <w:rPr>
          <w:highlight w:val="yellow"/>
        </w:rPr>
        <w:t>'</w:t>
      </w:r>
      <w:r w:rsidRPr="00025FAB">
        <w:rPr>
          <w:highlight w:val="yellow"/>
        </w:rPr>
        <w:t>ardi</w:t>
      </w:r>
      <w:r w:rsidRPr="003439FD">
        <w:rPr>
          <w:highlight w:val="yellow"/>
        </w:rPr>
        <w:t>'</w:t>
      </w:r>
      <w:r>
        <w:t>, version=0, 0 )</w:t>
      </w:r>
      <w:r w:rsidRPr="00814CC4">
        <w:t>{</w:t>
      </w:r>
      <w:r w:rsidRPr="00814CC4">
        <w:br/>
      </w:r>
      <w:r w:rsidRPr="00814CC4">
        <w:tab/>
      </w:r>
      <w:r>
        <w:t xml:space="preserve">unsigned int(8) </w:t>
      </w:r>
      <w:r w:rsidRPr="00814CC4">
        <w:tab/>
      </w:r>
      <w:r w:rsidRPr="00025FAB">
        <w:t>audio_rendering_indication</w:t>
      </w:r>
      <w:r>
        <w:t xml:space="preserve"> = 0;</w:t>
      </w:r>
      <w:r>
        <w:br/>
      </w:r>
      <w:r w:rsidRPr="00814CC4">
        <w:t>}</w:t>
      </w:r>
    </w:p>
    <w:p w14:paraId="1D32319B" w14:textId="544AE412" w:rsidR="00FB0EB3" w:rsidRDefault="00FB0EB3" w:rsidP="00925C2F">
      <w:pPr>
        <w:rPr>
          <w:lang w:val="en-GB"/>
        </w:rPr>
      </w:pPr>
      <w:r>
        <w:rPr>
          <w:lang w:val="en-GB"/>
        </w:rPr>
        <w:t>8.18.5.3 Semantics</w:t>
      </w:r>
    </w:p>
    <w:p w14:paraId="2CB3EF2F" w14:textId="0134C1EF" w:rsidR="00FB0EB3" w:rsidRPr="00FB0EB3" w:rsidRDefault="00FB0EB3" w:rsidP="00FB0EB3">
      <w:pPr>
        <w:rPr>
          <w:rFonts w:ascii="Times New Roman" w:eastAsia="Calibri" w:hAnsi="Times New Roman"/>
          <w:lang w:val="en-GB"/>
        </w:rPr>
      </w:pPr>
      <w:proofErr w:type="spellStart"/>
      <w:r w:rsidRPr="001E6091">
        <w:rPr>
          <w:lang w:val="en-GB"/>
        </w:rPr>
        <w:t>audio_rendering_indication</w:t>
      </w:r>
      <w:proofErr w:type="spellEnd"/>
      <w:r w:rsidRPr="001E6091">
        <w:rPr>
          <w:lang w:val="en-GB"/>
        </w:rPr>
        <w:t xml:space="preserve"> contains a hint for a preferred reproduction channel layout, coded according to table 2.</w:t>
      </w:r>
    </w:p>
    <w:p w14:paraId="0DEB9EE4" w14:textId="77777777" w:rsidR="00FB0EB3" w:rsidRDefault="00FB0EB3" w:rsidP="00FB0EB3">
      <w:pPr>
        <w:pStyle w:val="Caption"/>
        <w:jc w:val="center"/>
      </w:pPr>
      <w:r>
        <w:t xml:space="preserve">Table </w:t>
      </w:r>
      <w:r>
        <w:fldChar w:fldCharType="begin"/>
      </w:r>
      <w:r>
        <w:instrText xml:space="preserve"> SEQ Table \* ARABIC </w:instrText>
      </w:r>
      <w:r>
        <w:fldChar w:fldCharType="separate"/>
      </w:r>
      <w:r>
        <w:rPr>
          <w:noProof/>
        </w:rPr>
        <w:t>2</w:t>
      </w:r>
      <w:r>
        <w:rPr>
          <w:noProof/>
        </w:rPr>
        <w:fldChar w:fldCharType="end"/>
      </w:r>
      <w:r>
        <w:t xml:space="preserve"> — </w:t>
      </w:r>
      <w:r w:rsidRPr="00A63582">
        <w:t>Coding of audio rendering indication</w:t>
      </w:r>
    </w:p>
    <w:tbl>
      <w:tblPr>
        <w:tblStyle w:val="TableGrid"/>
        <w:tblW w:w="0" w:type="auto"/>
        <w:tblLook w:val="04A0" w:firstRow="1" w:lastRow="0" w:firstColumn="1" w:lastColumn="0" w:noHBand="0" w:noVBand="1"/>
      </w:tblPr>
      <w:tblGrid>
        <w:gridCol w:w="2749"/>
        <w:gridCol w:w="6261"/>
      </w:tblGrid>
      <w:tr w:rsidR="00FB0EB3" w14:paraId="03C3FF73" w14:textId="77777777" w:rsidTr="00B744F0">
        <w:tc>
          <w:tcPr>
            <w:tcW w:w="0" w:type="auto"/>
          </w:tcPr>
          <w:p w14:paraId="233B48E0" w14:textId="77777777" w:rsidR="00FB0EB3" w:rsidRPr="00025FAB" w:rsidRDefault="00FB0EB3" w:rsidP="00B744F0">
            <w:pPr>
              <w:rPr>
                <w:b/>
                <w:bCs/>
                <w:lang w:val="en-GB"/>
              </w:rPr>
            </w:pPr>
            <w:proofErr w:type="spellStart"/>
            <w:r w:rsidRPr="00025FAB">
              <w:rPr>
                <w:b/>
                <w:bCs/>
                <w:lang w:val="en-GB"/>
              </w:rPr>
              <w:t>audio_rendering_indication</w:t>
            </w:r>
            <w:proofErr w:type="spellEnd"/>
          </w:p>
        </w:tc>
        <w:tc>
          <w:tcPr>
            <w:tcW w:w="0" w:type="auto"/>
          </w:tcPr>
          <w:p w14:paraId="34678E1F" w14:textId="77777777" w:rsidR="00FB0EB3" w:rsidRPr="00025FAB" w:rsidRDefault="00FB0EB3" w:rsidP="00B744F0">
            <w:pPr>
              <w:rPr>
                <w:b/>
                <w:bCs/>
                <w:lang w:val="en-GB"/>
              </w:rPr>
            </w:pPr>
            <w:r w:rsidRPr="00025FAB">
              <w:rPr>
                <w:b/>
                <w:bCs/>
                <w:lang w:val="en-GB"/>
              </w:rPr>
              <w:t>Description</w:t>
            </w:r>
          </w:p>
        </w:tc>
      </w:tr>
      <w:tr w:rsidR="00FB0EB3" w14:paraId="7CC56A81" w14:textId="77777777" w:rsidTr="00B744F0">
        <w:tc>
          <w:tcPr>
            <w:tcW w:w="0" w:type="auto"/>
          </w:tcPr>
          <w:p w14:paraId="112B9D7F" w14:textId="77777777" w:rsidR="00FB0EB3" w:rsidRDefault="00FB0EB3" w:rsidP="00B744F0">
            <w:pPr>
              <w:rPr>
                <w:lang w:val="en-GB"/>
              </w:rPr>
            </w:pPr>
            <w:r w:rsidRPr="00C27205">
              <w:rPr>
                <w:lang w:val="en-GB"/>
              </w:rPr>
              <w:t>0</w:t>
            </w:r>
          </w:p>
        </w:tc>
        <w:tc>
          <w:tcPr>
            <w:tcW w:w="0" w:type="auto"/>
          </w:tcPr>
          <w:p w14:paraId="5145C5E3" w14:textId="77777777" w:rsidR="00FB0EB3" w:rsidRDefault="00FB0EB3" w:rsidP="00B744F0">
            <w:pPr>
              <w:rPr>
                <w:lang w:val="en-GB"/>
              </w:rPr>
            </w:pPr>
            <w:r w:rsidRPr="00C27205">
              <w:rPr>
                <w:lang w:val="en-GB"/>
              </w:rPr>
              <w:t>no preference given for the reproduction channel layout</w:t>
            </w:r>
          </w:p>
        </w:tc>
      </w:tr>
      <w:tr w:rsidR="00FB0EB3" w14:paraId="17390AE4" w14:textId="77777777" w:rsidTr="00B744F0">
        <w:tc>
          <w:tcPr>
            <w:tcW w:w="0" w:type="auto"/>
          </w:tcPr>
          <w:p w14:paraId="3C93DD49" w14:textId="77777777" w:rsidR="00FB0EB3" w:rsidRDefault="00FB0EB3" w:rsidP="00B744F0">
            <w:pPr>
              <w:rPr>
                <w:lang w:val="en-GB"/>
              </w:rPr>
            </w:pPr>
            <w:r w:rsidRPr="00C27205">
              <w:rPr>
                <w:lang w:val="en-GB"/>
              </w:rPr>
              <w:t>1</w:t>
            </w:r>
          </w:p>
        </w:tc>
        <w:tc>
          <w:tcPr>
            <w:tcW w:w="0" w:type="auto"/>
          </w:tcPr>
          <w:p w14:paraId="0F9D0E44" w14:textId="77777777" w:rsidR="00FB0EB3" w:rsidRDefault="00FB0EB3" w:rsidP="00B744F0">
            <w:pPr>
              <w:rPr>
                <w:lang w:val="en-GB"/>
              </w:rPr>
            </w:pPr>
            <w:r w:rsidRPr="00C27205">
              <w:rPr>
                <w:lang w:val="en-GB"/>
              </w:rPr>
              <w:t>preferred reproduction channel layout is stereo</w:t>
            </w:r>
          </w:p>
        </w:tc>
      </w:tr>
      <w:tr w:rsidR="00FB0EB3" w14:paraId="0921EBB9" w14:textId="77777777" w:rsidTr="00B744F0">
        <w:tc>
          <w:tcPr>
            <w:tcW w:w="0" w:type="auto"/>
          </w:tcPr>
          <w:p w14:paraId="02638B8C" w14:textId="77777777" w:rsidR="00FB0EB3" w:rsidRDefault="00FB0EB3" w:rsidP="00B744F0">
            <w:pPr>
              <w:rPr>
                <w:lang w:val="en-GB"/>
              </w:rPr>
            </w:pPr>
            <w:r w:rsidRPr="00C27205">
              <w:rPr>
                <w:lang w:val="en-GB"/>
              </w:rPr>
              <w:t>2</w:t>
            </w:r>
          </w:p>
        </w:tc>
        <w:tc>
          <w:tcPr>
            <w:tcW w:w="0" w:type="auto"/>
          </w:tcPr>
          <w:p w14:paraId="3FED2E9C" w14:textId="77777777" w:rsidR="00FB0EB3" w:rsidRDefault="00FB0EB3" w:rsidP="00B744F0">
            <w:pPr>
              <w:rPr>
                <w:lang w:val="en-GB"/>
              </w:rPr>
            </w:pPr>
            <w:r w:rsidRPr="00C27205">
              <w:rPr>
                <w:lang w:val="en-GB"/>
              </w:rPr>
              <w:t>preferred reproduction channel layout is two-dimensional</w:t>
            </w:r>
            <w:r>
              <w:rPr>
                <w:lang w:val="en-GB"/>
              </w:rPr>
              <w:t xml:space="preserve"> </w:t>
            </w:r>
            <w:r w:rsidRPr="00C27205">
              <w:rPr>
                <w:lang w:val="en-GB"/>
              </w:rPr>
              <w:t>(</w:t>
            </w:r>
            <w:proofErr w:type="gramStart"/>
            <w:r w:rsidRPr="00C27205">
              <w:rPr>
                <w:lang w:val="en-GB"/>
              </w:rPr>
              <w:t>e.g.</w:t>
            </w:r>
            <w:proofErr w:type="gramEnd"/>
            <w:r w:rsidRPr="00C27205">
              <w:rPr>
                <w:lang w:val="en-GB"/>
              </w:rPr>
              <w:t xml:space="preserve"> 5.1 multi-channel)</w:t>
            </w:r>
          </w:p>
        </w:tc>
      </w:tr>
      <w:tr w:rsidR="00FB0EB3" w14:paraId="5313359D" w14:textId="77777777" w:rsidTr="00B744F0">
        <w:tc>
          <w:tcPr>
            <w:tcW w:w="0" w:type="auto"/>
          </w:tcPr>
          <w:p w14:paraId="755CC28A" w14:textId="77777777" w:rsidR="00FB0EB3" w:rsidRDefault="00FB0EB3" w:rsidP="00B744F0">
            <w:pPr>
              <w:rPr>
                <w:lang w:val="en-GB"/>
              </w:rPr>
            </w:pPr>
            <w:r w:rsidRPr="00C27205">
              <w:rPr>
                <w:lang w:val="en-GB"/>
              </w:rPr>
              <w:t>3</w:t>
            </w:r>
          </w:p>
        </w:tc>
        <w:tc>
          <w:tcPr>
            <w:tcW w:w="0" w:type="auto"/>
          </w:tcPr>
          <w:p w14:paraId="02A01A07" w14:textId="77777777" w:rsidR="00FB0EB3" w:rsidRDefault="00FB0EB3" w:rsidP="00B744F0">
            <w:pPr>
              <w:rPr>
                <w:lang w:val="en-GB"/>
              </w:rPr>
            </w:pPr>
            <w:r w:rsidRPr="00C27205">
              <w:rPr>
                <w:lang w:val="en-GB"/>
              </w:rPr>
              <w:t>preferred reproduction channel layout is three-dimensional</w:t>
            </w:r>
          </w:p>
        </w:tc>
      </w:tr>
      <w:tr w:rsidR="00FB0EB3" w14:paraId="0C819FBB" w14:textId="77777777" w:rsidTr="00B744F0">
        <w:trPr>
          <w:trHeight w:val="70"/>
        </w:trPr>
        <w:tc>
          <w:tcPr>
            <w:tcW w:w="0" w:type="auto"/>
          </w:tcPr>
          <w:p w14:paraId="22FCB549" w14:textId="77777777" w:rsidR="00FB0EB3" w:rsidRDefault="00FB0EB3" w:rsidP="00B744F0">
            <w:pPr>
              <w:rPr>
                <w:lang w:val="en-GB"/>
              </w:rPr>
            </w:pPr>
            <w:r w:rsidRPr="00C27205">
              <w:rPr>
                <w:lang w:val="en-GB"/>
              </w:rPr>
              <w:t>4</w:t>
            </w:r>
          </w:p>
        </w:tc>
        <w:tc>
          <w:tcPr>
            <w:tcW w:w="0" w:type="auto"/>
          </w:tcPr>
          <w:p w14:paraId="53C3758E" w14:textId="77777777" w:rsidR="00FB0EB3" w:rsidRDefault="00FB0EB3" w:rsidP="00B744F0">
            <w:pPr>
              <w:rPr>
                <w:lang w:val="en-GB"/>
              </w:rPr>
            </w:pPr>
            <w:r w:rsidRPr="00C27205">
              <w:rPr>
                <w:lang w:val="en-GB"/>
              </w:rPr>
              <w:t>content is pre-rendered for consumption with headphones</w:t>
            </w:r>
          </w:p>
        </w:tc>
      </w:tr>
      <w:tr w:rsidR="00FB0EB3" w14:paraId="60B6486E" w14:textId="77777777" w:rsidTr="00B744F0">
        <w:trPr>
          <w:trHeight w:val="314"/>
        </w:trPr>
        <w:tc>
          <w:tcPr>
            <w:tcW w:w="0" w:type="auto"/>
          </w:tcPr>
          <w:p w14:paraId="63D985EC" w14:textId="77777777" w:rsidR="00FB0EB3" w:rsidRDefault="00FB0EB3" w:rsidP="00B744F0">
            <w:pPr>
              <w:rPr>
                <w:lang w:val="en-GB"/>
              </w:rPr>
            </w:pPr>
            <w:r w:rsidRPr="00C27205">
              <w:rPr>
                <w:lang w:val="en-GB"/>
              </w:rPr>
              <w:t xml:space="preserve">5 to </w:t>
            </w:r>
            <w:r>
              <w:rPr>
                <w:lang w:val="en-GB"/>
              </w:rPr>
              <w:t>255</w:t>
            </w:r>
          </w:p>
        </w:tc>
        <w:tc>
          <w:tcPr>
            <w:tcW w:w="0" w:type="auto"/>
          </w:tcPr>
          <w:p w14:paraId="2AF3A965" w14:textId="77777777" w:rsidR="00FB0EB3" w:rsidRDefault="00FB0EB3" w:rsidP="00B744F0">
            <w:pPr>
              <w:rPr>
                <w:lang w:val="en-GB"/>
              </w:rPr>
            </w:pPr>
            <w:r w:rsidRPr="00C27205">
              <w:rPr>
                <w:lang w:val="en-GB"/>
              </w:rPr>
              <w:t>reserved for future use</w:t>
            </w:r>
          </w:p>
        </w:tc>
      </w:tr>
    </w:tbl>
    <w:p w14:paraId="4C057B67" w14:textId="77777777" w:rsidR="00FB0EB3" w:rsidRDefault="00FB0EB3" w:rsidP="00FB0EB3">
      <w:pPr>
        <w:rPr>
          <w:rFonts w:eastAsia="SimSun"/>
          <w:bCs/>
          <w:i/>
          <w:iCs/>
          <w:sz w:val="20"/>
          <w:szCs w:val="18"/>
          <w:lang w:eastAsia="zh-CN"/>
        </w:rPr>
      </w:pPr>
    </w:p>
    <w:p w14:paraId="095BF749" w14:textId="77777777" w:rsidR="00FB0EB3" w:rsidRDefault="00FB0EB3" w:rsidP="00FB0EB3">
      <w:pPr>
        <w:rPr>
          <w:rFonts w:eastAsia="SimSun"/>
          <w:bCs/>
          <w:i/>
          <w:iCs/>
          <w:sz w:val="20"/>
          <w:szCs w:val="18"/>
          <w:lang w:eastAsia="zh-CN"/>
        </w:rPr>
      </w:pPr>
      <w:r>
        <w:rPr>
          <w:rFonts w:eastAsia="SimSun"/>
          <w:bCs/>
          <w:i/>
          <w:iCs/>
          <w:sz w:val="20"/>
          <w:szCs w:val="18"/>
          <w:lang w:eastAsia="zh-CN"/>
        </w:rPr>
        <w:t>Amended table 1 from section 8.14.4 removed in this contribution – unchanged compared to N20538.</w:t>
      </w:r>
    </w:p>
    <w:p w14:paraId="581C6C71" w14:textId="77777777" w:rsidR="00FB0EB3" w:rsidRPr="00D97234" w:rsidRDefault="00FB0EB3" w:rsidP="00925C2F">
      <w:pPr>
        <w:rPr>
          <w:lang w:val="en-GB"/>
        </w:rPr>
      </w:pPr>
    </w:p>
    <w:p w14:paraId="6EADA271" w14:textId="23962541" w:rsidR="009D5F33" w:rsidRDefault="009D5F33" w:rsidP="00925C2F">
      <w:pPr>
        <w:rPr>
          <w:i/>
          <w:iCs/>
          <w:lang w:val="en-GB"/>
        </w:rPr>
      </w:pPr>
      <w:r>
        <w:rPr>
          <w:i/>
          <w:iCs/>
          <w:lang w:val="en-GB"/>
        </w:rPr>
        <w:t>Change the title</w:t>
      </w:r>
      <w:r w:rsidR="00173739">
        <w:rPr>
          <w:i/>
          <w:iCs/>
          <w:lang w:val="en-GB"/>
        </w:rPr>
        <w:t>s</w:t>
      </w:r>
      <w:r>
        <w:rPr>
          <w:i/>
          <w:iCs/>
          <w:lang w:val="en-GB"/>
        </w:rPr>
        <w:t xml:space="preserve"> of 9.1.2</w:t>
      </w:r>
      <w:r w:rsidR="001031DB">
        <w:rPr>
          <w:i/>
          <w:iCs/>
          <w:lang w:val="en-GB"/>
        </w:rPr>
        <w:t xml:space="preserve">, </w:t>
      </w:r>
      <w:r w:rsidR="00173739">
        <w:rPr>
          <w:i/>
          <w:iCs/>
          <w:lang w:val="en-GB"/>
        </w:rPr>
        <w:t>9.2.3</w:t>
      </w:r>
      <w:r w:rsidR="001031DB">
        <w:rPr>
          <w:i/>
          <w:iCs/>
          <w:lang w:val="en-GB"/>
        </w:rPr>
        <w:t>, 9.3.3, 9.4.1.2, 9.4.2.3, 9.4.3.2</w:t>
      </w:r>
      <w:r w:rsidR="003B7206">
        <w:rPr>
          <w:i/>
          <w:iCs/>
          <w:lang w:val="en-GB"/>
        </w:rPr>
        <w:t>, 9.4.4.3</w:t>
      </w:r>
      <w:r w:rsidR="001031DB">
        <w:rPr>
          <w:i/>
          <w:iCs/>
          <w:lang w:val="en-GB"/>
        </w:rPr>
        <w:t xml:space="preserve"> </w:t>
      </w:r>
      <w:r>
        <w:rPr>
          <w:i/>
          <w:iCs/>
          <w:lang w:val="en-GB"/>
        </w:rPr>
        <w:t xml:space="preserve">to </w:t>
      </w:r>
      <w:r w:rsidRPr="009D5F33">
        <w:rPr>
          <w:iCs/>
          <w:lang w:val="en-GB"/>
        </w:rPr>
        <w:t>"</w:t>
      </w:r>
      <w:bookmarkStart w:id="36" w:name="_Toc441898446"/>
      <w:bookmarkStart w:id="37" w:name="_Toc32120303"/>
      <w:bookmarkStart w:id="38" w:name="_Ref60982718"/>
      <w:bookmarkStart w:id="39" w:name="_Toc71020417"/>
      <w:r w:rsidRPr="003176D3">
        <w:rPr>
          <w:lang w:val="en-GB"/>
        </w:rPr>
        <w:t xml:space="preserve">Sample </w:t>
      </w:r>
      <w:bookmarkEnd w:id="36"/>
      <w:bookmarkEnd w:id="37"/>
      <w:bookmarkEnd w:id="38"/>
      <w:r>
        <w:rPr>
          <w:lang w:val="en-GB"/>
        </w:rPr>
        <w:t>entry</w:t>
      </w:r>
      <w:r w:rsidRPr="003176D3">
        <w:rPr>
          <w:lang w:val="en-GB"/>
        </w:rPr>
        <w:t xml:space="preserve"> </w:t>
      </w:r>
      <w:r>
        <w:rPr>
          <w:lang w:val="en-GB"/>
        </w:rPr>
        <w:t>f</w:t>
      </w:r>
      <w:r w:rsidRPr="003176D3">
        <w:rPr>
          <w:lang w:val="en-GB"/>
        </w:rPr>
        <w:t>ormat</w:t>
      </w:r>
      <w:bookmarkEnd w:id="39"/>
      <w:r w:rsidRPr="009D5F33">
        <w:rPr>
          <w:iCs/>
          <w:lang w:val="en-GB"/>
        </w:rPr>
        <w:t>"</w:t>
      </w:r>
    </w:p>
    <w:p w14:paraId="12427D30" w14:textId="7436A039" w:rsidR="00F13331" w:rsidRDefault="00F13331" w:rsidP="00925C2F">
      <w:pPr>
        <w:rPr>
          <w:i/>
          <w:iCs/>
          <w:lang w:val="en-GB"/>
        </w:rPr>
      </w:pPr>
      <w:r>
        <w:rPr>
          <w:i/>
          <w:iCs/>
          <w:lang w:val="en-GB"/>
        </w:rPr>
        <w:t>In 9.1.3 change</w:t>
      </w:r>
    </w:p>
    <w:p w14:paraId="1BC9430D" w14:textId="77777777" w:rsidR="00F13331" w:rsidRPr="003176D3" w:rsidRDefault="00F13331" w:rsidP="00F13331">
      <w:pPr>
        <w:rPr>
          <w:lang w:val="en-GB"/>
        </w:rPr>
      </w:pPr>
      <w:r w:rsidRPr="003176D3">
        <w:rPr>
          <w:lang w:val="en-GB"/>
        </w:rPr>
        <w:t xml:space="preserve">The </w:t>
      </w:r>
      <w:r w:rsidRPr="00A3770E">
        <w:rPr>
          <w:rStyle w:val="codeChar"/>
        </w:rPr>
        <w:t>sampledescription</w:t>
      </w:r>
      <w:r w:rsidRPr="003176D3">
        <w:rPr>
          <w:lang w:val="en-GB"/>
        </w:rPr>
        <w:t xml:space="preserve"> mode allows sending of sample descriptions (which would contain elementary stream descriptors), by reference, as part of an RTP packet. The index is the index of a </w:t>
      </w:r>
      <w:r w:rsidRPr="00A3770E">
        <w:rPr>
          <w:rStyle w:val="codeChar"/>
        </w:rPr>
        <w:t>SampleEntry</w:t>
      </w:r>
      <w:r w:rsidRPr="003176D3">
        <w:rPr>
          <w:lang w:val="en-GB"/>
        </w:rPr>
        <w:t xml:space="preserve"> in a </w:t>
      </w:r>
      <w:r w:rsidRPr="00A3770E">
        <w:rPr>
          <w:rStyle w:val="codeChar"/>
        </w:rPr>
        <w:t>SampleDescriptionBox</w:t>
      </w:r>
      <w:r w:rsidRPr="003176D3">
        <w:rPr>
          <w:lang w:val="en-GB"/>
        </w:rPr>
        <w:t xml:space="preserve">, and the offset is relative to the beginning of that </w:t>
      </w:r>
      <w:r w:rsidRPr="00A3770E">
        <w:rPr>
          <w:rStyle w:val="codeChar"/>
        </w:rPr>
        <w:t>SampleEntry</w:t>
      </w:r>
      <w:r w:rsidRPr="003176D3">
        <w:rPr>
          <w:lang w:val="en-GB"/>
        </w:rPr>
        <w:t>.</w:t>
      </w:r>
    </w:p>
    <w:p w14:paraId="523E9CA6" w14:textId="77777777" w:rsidR="00F13331" w:rsidRDefault="00F13331" w:rsidP="00925C2F">
      <w:pPr>
        <w:rPr>
          <w:i/>
          <w:iCs/>
          <w:lang w:val="en-GB"/>
        </w:rPr>
      </w:pPr>
      <w:r>
        <w:rPr>
          <w:i/>
          <w:iCs/>
          <w:lang w:val="en-GB"/>
        </w:rPr>
        <w:t>to</w:t>
      </w:r>
    </w:p>
    <w:p w14:paraId="470C731B" w14:textId="138FFDC7" w:rsidR="00F13331" w:rsidRPr="003176D3" w:rsidRDefault="00F13331" w:rsidP="00F13331">
      <w:pPr>
        <w:rPr>
          <w:lang w:val="en-GB"/>
        </w:rPr>
      </w:pPr>
      <w:r w:rsidRPr="003176D3">
        <w:rPr>
          <w:lang w:val="en-GB"/>
        </w:rPr>
        <w:t xml:space="preserve">The </w:t>
      </w:r>
      <w:r w:rsidRPr="00A3770E">
        <w:rPr>
          <w:rStyle w:val="codeChar"/>
        </w:rPr>
        <w:t>sampledescription</w:t>
      </w:r>
      <w:r w:rsidRPr="003176D3">
        <w:rPr>
          <w:lang w:val="en-GB"/>
        </w:rPr>
        <w:t xml:space="preserve"> mode allows sending of sample </w:t>
      </w:r>
      <w:r>
        <w:rPr>
          <w:lang w:val="en-GB"/>
        </w:rPr>
        <w:t>entries</w:t>
      </w:r>
      <w:r w:rsidRPr="003176D3">
        <w:rPr>
          <w:lang w:val="en-GB"/>
        </w:rPr>
        <w:t xml:space="preserve"> (which would contain elementary stream descriptors), by reference, as part of an RTP packet. The index is the index of a </w:t>
      </w:r>
      <w:r w:rsidRPr="00A3770E">
        <w:rPr>
          <w:rStyle w:val="codeChar"/>
        </w:rPr>
        <w:t>SampleEntry</w:t>
      </w:r>
      <w:r w:rsidRPr="003176D3">
        <w:rPr>
          <w:lang w:val="en-GB"/>
        </w:rPr>
        <w:t xml:space="preserve"> in a </w:t>
      </w:r>
      <w:r w:rsidRPr="00A3770E">
        <w:rPr>
          <w:rStyle w:val="codeChar"/>
        </w:rPr>
        <w:t>SampleDescriptionBox</w:t>
      </w:r>
      <w:r w:rsidRPr="003176D3">
        <w:rPr>
          <w:lang w:val="en-GB"/>
        </w:rPr>
        <w:t xml:space="preserve">, and the offset is relative to the beginning of that </w:t>
      </w:r>
      <w:r w:rsidRPr="00A3770E">
        <w:rPr>
          <w:rStyle w:val="codeChar"/>
        </w:rPr>
        <w:t>SampleEntry</w:t>
      </w:r>
      <w:r w:rsidRPr="003176D3">
        <w:rPr>
          <w:lang w:val="en-GB"/>
        </w:rPr>
        <w:t>.</w:t>
      </w:r>
    </w:p>
    <w:p w14:paraId="184A8F40" w14:textId="77777777" w:rsidR="00173739" w:rsidRDefault="00173739" w:rsidP="00925C2F">
      <w:pPr>
        <w:rPr>
          <w:i/>
          <w:iCs/>
          <w:lang w:val="en-GB"/>
        </w:rPr>
      </w:pPr>
      <w:r>
        <w:rPr>
          <w:i/>
          <w:iCs/>
          <w:lang w:val="en-GB"/>
        </w:rPr>
        <w:t>In 9.1.4.3 change</w:t>
      </w:r>
    </w:p>
    <w:p w14:paraId="7F664943" w14:textId="77777777" w:rsidR="00173739" w:rsidRPr="003176D3" w:rsidRDefault="00173739" w:rsidP="00173739">
      <w:pPr>
        <w:spacing w:after="200"/>
        <w:rPr>
          <w:lang w:val="en-GB"/>
        </w:rPr>
      </w:pPr>
      <w:r w:rsidRPr="003176D3">
        <w:rPr>
          <w:lang w:val="en-GB"/>
        </w:rPr>
        <w:lastRenderedPageBreak/>
        <w:t xml:space="preserve">At the track level, the structure is similar; however, we already know that this track is an RTP hint track, from the sample description. </w:t>
      </w:r>
      <w:proofErr w:type="gramStart"/>
      <w:r w:rsidRPr="003176D3">
        <w:rPr>
          <w:lang w:val="en-GB"/>
        </w:rPr>
        <w:t>Therefore</w:t>
      </w:r>
      <w:proofErr w:type="gramEnd"/>
      <w:r w:rsidRPr="003176D3">
        <w:rPr>
          <w:lang w:val="en-GB"/>
        </w:rPr>
        <w:t xml:space="preserve"> the child box merely specifies the description format.</w:t>
      </w:r>
    </w:p>
    <w:p w14:paraId="066800B7" w14:textId="77777777" w:rsidR="00173739" w:rsidRDefault="00173739" w:rsidP="00925C2F">
      <w:pPr>
        <w:rPr>
          <w:i/>
          <w:iCs/>
          <w:lang w:val="en-GB"/>
        </w:rPr>
      </w:pPr>
      <w:r>
        <w:rPr>
          <w:i/>
          <w:iCs/>
          <w:lang w:val="en-GB"/>
        </w:rPr>
        <w:t>to</w:t>
      </w:r>
    </w:p>
    <w:p w14:paraId="6C2032D8" w14:textId="37F1B910" w:rsidR="00173739" w:rsidRDefault="00173739" w:rsidP="00173739">
      <w:pPr>
        <w:spacing w:after="200"/>
        <w:rPr>
          <w:lang w:val="en-GB"/>
        </w:rPr>
      </w:pPr>
      <w:r w:rsidRPr="003176D3">
        <w:rPr>
          <w:lang w:val="en-GB"/>
        </w:rPr>
        <w:t xml:space="preserve">At the track level, the structure is similar; however, we already know that this track is an RTP hint track, from the sample </w:t>
      </w:r>
      <w:r>
        <w:rPr>
          <w:lang w:val="en-GB"/>
        </w:rPr>
        <w:t>entry</w:t>
      </w:r>
      <w:r w:rsidRPr="003176D3">
        <w:rPr>
          <w:lang w:val="en-GB"/>
        </w:rPr>
        <w:t xml:space="preserve">. </w:t>
      </w:r>
      <w:proofErr w:type="gramStart"/>
      <w:r w:rsidRPr="003176D3">
        <w:rPr>
          <w:lang w:val="en-GB"/>
        </w:rPr>
        <w:t>Therefore</w:t>
      </w:r>
      <w:proofErr w:type="gramEnd"/>
      <w:r w:rsidRPr="003176D3">
        <w:rPr>
          <w:lang w:val="en-GB"/>
        </w:rPr>
        <w:t xml:space="preserve"> the child box merely specifies the format.</w:t>
      </w:r>
    </w:p>
    <w:p w14:paraId="247AB673" w14:textId="3064DE29" w:rsidR="00173739" w:rsidRDefault="00173739" w:rsidP="00173739">
      <w:pPr>
        <w:spacing w:after="200"/>
        <w:rPr>
          <w:i/>
          <w:iCs/>
          <w:lang w:val="en-GB"/>
        </w:rPr>
      </w:pPr>
      <w:r>
        <w:rPr>
          <w:i/>
          <w:iCs/>
          <w:lang w:val="en-GB"/>
        </w:rPr>
        <w:t>In 9.3.2.3 change</w:t>
      </w:r>
    </w:p>
    <w:p w14:paraId="28AB97C6" w14:textId="59EA53D8" w:rsidR="00173739" w:rsidRDefault="00173739" w:rsidP="00173739">
      <w:pPr>
        <w:spacing w:after="200"/>
        <w:rPr>
          <w:i/>
          <w:iCs/>
          <w:lang w:val="en-GB"/>
        </w:rPr>
      </w:pPr>
      <w:r w:rsidRPr="003176D3">
        <w:rPr>
          <w:lang w:val="en-GB"/>
        </w:rPr>
        <w:t xml:space="preserve">The optional </w:t>
      </w:r>
      <w:r w:rsidRPr="00A3770E">
        <w:rPr>
          <w:rStyle w:val="codeChar"/>
        </w:rPr>
        <w:t>TSTimingBox</w:t>
      </w:r>
      <w:r w:rsidRPr="003176D3">
        <w:rPr>
          <w:lang w:val="en-GB"/>
        </w:rPr>
        <w:t xml:space="preserve"> in the sample description can be used</w:t>
      </w:r>
    </w:p>
    <w:p w14:paraId="3C3E328E" w14:textId="77777777" w:rsidR="00173739" w:rsidRDefault="00173739" w:rsidP="00173739">
      <w:pPr>
        <w:spacing w:after="200"/>
        <w:rPr>
          <w:i/>
          <w:iCs/>
          <w:lang w:val="en-GB"/>
        </w:rPr>
      </w:pPr>
      <w:r>
        <w:rPr>
          <w:i/>
          <w:iCs/>
          <w:lang w:val="en-GB"/>
        </w:rPr>
        <w:t>to</w:t>
      </w:r>
    </w:p>
    <w:p w14:paraId="418DC322" w14:textId="4F557D7E" w:rsidR="00173739" w:rsidRDefault="00173739" w:rsidP="00173739">
      <w:pPr>
        <w:spacing w:after="200"/>
        <w:rPr>
          <w:i/>
          <w:iCs/>
          <w:lang w:val="en-GB"/>
        </w:rPr>
      </w:pPr>
      <w:r w:rsidRPr="003176D3">
        <w:rPr>
          <w:lang w:val="en-GB"/>
        </w:rPr>
        <w:t xml:space="preserve">The optional </w:t>
      </w:r>
      <w:r w:rsidRPr="00A3770E">
        <w:rPr>
          <w:rStyle w:val="codeChar"/>
        </w:rPr>
        <w:t>TSTimingBox</w:t>
      </w:r>
      <w:r w:rsidRPr="003176D3">
        <w:rPr>
          <w:lang w:val="en-GB"/>
        </w:rPr>
        <w:t xml:space="preserve"> in the sample </w:t>
      </w:r>
      <w:r>
        <w:rPr>
          <w:lang w:val="en-GB"/>
        </w:rPr>
        <w:t>entry</w:t>
      </w:r>
      <w:r w:rsidRPr="003176D3">
        <w:rPr>
          <w:lang w:val="en-GB"/>
        </w:rPr>
        <w:t xml:space="preserve"> can be used</w:t>
      </w:r>
      <w:r>
        <w:rPr>
          <w:i/>
          <w:iCs/>
          <w:lang w:val="en-GB"/>
        </w:rPr>
        <w:t xml:space="preserve"> </w:t>
      </w:r>
    </w:p>
    <w:p w14:paraId="1F10D0C6" w14:textId="77777777" w:rsidR="007C566B" w:rsidRDefault="007C566B" w:rsidP="00173739">
      <w:pPr>
        <w:spacing w:after="200"/>
        <w:rPr>
          <w:i/>
          <w:iCs/>
          <w:lang w:val="en-GB"/>
        </w:rPr>
      </w:pPr>
      <w:r>
        <w:rPr>
          <w:i/>
          <w:iCs/>
          <w:lang w:val="en-GB"/>
        </w:rPr>
        <w:t>In 9.3.2.5 replace</w:t>
      </w:r>
    </w:p>
    <w:p w14:paraId="5F24BDFF" w14:textId="77777777" w:rsidR="007C566B" w:rsidRDefault="007C566B" w:rsidP="00173739">
      <w:pPr>
        <w:spacing w:after="200"/>
        <w:rPr>
          <w:lang w:val="en-GB"/>
        </w:rPr>
      </w:pPr>
      <w:r w:rsidRPr="003176D3">
        <w:rPr>
          <w:lang w:val="en-GB"/>
        </w:rPr>
        <w:t>It is recommended that the PSI/SI be in the Sample Description so that true random-access with just the media data is possible.</w:t>
      </w:r>
    </w:p>
    <w:p w14:paraId="08B0ABE9" w14:textId="77777777" w:rsidR="007C566B" w:rsidRPr="007C566B" w:rsidRDefault="007C566B" w:rsidP="00173739">
      <w:pPr>
        <w:spacing w:after="200"/>
        <w:rPr>
          <w:i/>
          <w:iCs/>
          <w:lang w:val="en-GB"/>
        </w:rPr>
      </w:pPr>
      <w:r w:rsidRPr="007C566B">
        <w:rPr>
          <w:i/>
          <w:iCs/>
          <w:lang w:val="en-GB"/>
        </w:rPr>
        <w:t>with</w:t>
      </w:r>
    </w:p>
    <w:p w14:paraId="3D0415AA" w14:textId="1DBC2D15" w:rsidR="007C566B" w:rsidRDefault="007C566B" w:rsidP="00173739">
      <w:pPr>
        <w:spacing w:after="200"/>
        <w:rPr>
          <w:lang w:val="en-GB"/>
        </w:rPr>
      </w:pPr>
      <w:r w:rsidRPr="003176D3">
        <w:rPr>
          <w:lang w:val="en-GB"/>
        </w:rPr>
        <w:t xml:space="preserve">It is recommended that the PSI/SI be in the </w:t>
      </w:r>
      <w:r>
        <w:rPr>
          <w:lang w:val="en-GB"/>
        </w:rPr>
        <w:t xml:space="preserve">sample entry </w:t>
      </w:r>
      <w:r w:rsidRPr="003176D3">
        <w:rPr>
          <w:lang w:val="en-GB"/>
        </w:rPr>
        <w:t>so that true random-access with just the media data is possible.</w:t>
      </w:r>
    </w:p>
    <w:p w14:paraId="746335FF" w14:textId="77777777" w:rsidR="001031DB" w:rsidRDefault="001031DB" w:rsidP="00173739">
      <w:pPr>
        <w:spacing w:after="200"/>
        <w:rPr>
          <w:i/>
          <w:iCs/>
          <w:lang w:val="en-GB"/>
        </w:rPr>
      </w:pPr>
      <w:r>
        <w:rPr>
          <w:i/>
          <w:iCs/>
          <w:lang w:val="en-GB"/>
        </w:rPr>
        <w:t>In 9.3.2.6 change</w:t>
      </w:r>
    </w:p>
    <w:p w14:paraId="3BE7D18A" w14:textId="77777777" w:rsidR="001031DB" w:rsidRDefault="001031DB" w:rsidP="00173739">
      <w:pPr>
        <w:spacing w:after="200"/>
        <w:rPr>
          <w:lang w:val="en-GB"/>
        </w:rPr>
      </w:pPr>
      <w:r w:rsidRPr="003176D3">
        <w:rPr>
          <w:lang w:val="en-GB"/>
        </w:rPr>
        <w:t xml:space="preserve">The format of the reception hint samples is indicated by the sample description for the reception hint track. </w:t>
      </w:r>
    </w:p>
    <w:p w14:paraId="7259DAF8" w14:textId="77777777" w:rsidR="001031DB" w:rsidRPr="001031DB" w:rsidRDefault="001031DB" w:rsidP="00173739">
      <w:pPr>
        <w:spacing w:after="200"/>
        <w:rPr>
          <w:i/>
          <w:iCs/>
          <w:lang w:val="en-GB"/>
        </w:rPr>
      </w:pPr>
      <w:r w:rsidRPr="001031DB">
        <w:rPr>
          <w:i/>
          <w:iCs/>
          <w:lang w:val="en-GB"/>
        </w:rPr>
        <w:t>to</w:t>
      </w:r>
    </w:p>
    <w:p w14:paraId="141D9CE8" w14:textId="571A3E18" w:rsidR="001031DB" w:rsidRDefault="001031DB" w:rsidP="00173739">
      <w:pPr>
        <w:spacing w:after="200"/>
        <w:rPr>
          <w:lang w:val="en-GB"/>
        </w:rPr>
      </w:pPr>
      <w:r w:rsidRPr="003176D3">
        <w:rPr>
          <w:lang w:val="en-GB"/>
        </w:rPr>
        <w:t xml:space="preserve">The format of the reception hint samples is indicated by the sample </w:t>
      </w:r>
      <w:r>
        <w:rPr>
          <w:lang w:val="en-GB"/>
        </w:rPr>
        <w:t>entry</w:t>
      </w:r>
      <w:r w:rsidRPr="003176D3">
        <w:rPr>
          <w:lang w:val="en-GB"/>
        </w:rPr>
        <w:t xml:space="preserve"> for the reception hint track. </w:t>
      </w:r>
    </w:p>
    <w:p w14:paraId="20A2421E" w14:textId="77777777" w:rsidR="001031DB" w:rsidRDefault="001031DB" w:rsidP="00173739">
      <w:pPr>
        <w:spacing w:after="200"/>
        <w:rPr>
          <w:i/>
          <w:iCs/>
          <w:lang w:val="en-GB"/>
        </w:rPr>
      </w:pPr>
      <w:r>
        <w:rPr>
          <w:i/>
          <w:iCs/>
          <w:lang w:val="en-GB"/>
        </w:rPr>
        <w:t>In 9.3.3.1 change</w:t>
      </w:r>
    </w:p>
    <w:p w14:paraId="6403046E" w14:textId="77777777" w:rsidR="001031DB" w:rsidRPr="003176D3" w:rsidRDefault="001031DB" w:rsidP="001031DB">
      <w:pPr>
        <w:rPr>
          <w:lang w:val="en-GB" w:eastAsia="ko-KR"/>
        </w:rPr>
      </w:pPr>
      <w:r w:rsidRPr="003176D3">
        <w:rPr>
          <w:lang w:val="en-GB"/>
        </w:rPr>
        <w:t>The sample description for an MPEG2-TS reception hint track contains all static metadata that describe the stream or a portion thereof, especially the PSI/SI tables. MPEG</w:t>
      </w:r>
      <w:r w:rsidRPr="003176D3">
        <w:rPr>
          <w:lang w:val="en-GB" w:eastAsia="ko-KR"/>
        </w:rPr>
        <w:t>-</w:t>
      </w:r>
      <w:r w:rsidRPr="003176D3">
        <w:rPr>
          <w:lang w:val="en-GB"/>
        </w:rPr>
        <w:t>2</w:t>
      </w:r>
      <w:r w:rsidRPr="003176D3">
        <w:rPr>
          <w:lang w:val="en-GB" w:eastAsia="ko-KR"/>
        </w:rPr>
        <w:t xml:space="preserve"> </w:t>
      </w:r>
      <w:r w:rsidRPr="003176D3">
        <w:rPr>
          <w:lang w:val="en-GB"/>
        </w:rPr>
        <w:t xml:space="preserve">TS reception hint tracks use an entry-format in the sample description of </w:t>
      </w:r>
      <w:r w:rsidRPr="00A3770E">
        <w:rPr>
          <w:rStyle w:val="codeChar"/>
        </w:rPr>
        <w:t>'rm2t'</w:t>
      </w:r>
      <w:r w:rsidRPr="003176D3">
        <w:rPr>
          <w:lang w:val="en-GB"/>
        </w:rPr>
        <w:t xml:space="preserve"> (which indicates </w:t>
      </w:r>
      <w:r w:rsidRPr="003176D3">
        <w:rPr>
          <w:i/>
          <w:lang w:val="en-GB"/>
        </w:rPr>
        <w:t>MPEG-2 transport stream</w:t>
      </w:r>
      <w:r w:rsidRPr="003176D3">
        <w:rPr>
          <w:lang w:val="en-GB"/>
        </w:rPr>
        <w:t>). The entry-format for MPEG2</w:t>
      </w:r>
      <w:r w:rsidRPr="003176D3">
        <w:rPr>
          <w:lang w:val="en-GB"/>
        </w:rPr>
        <w:noBreakHyphen/>
        <w:t xml:space="preserve">TS server hint tracks is </w:t>
      </w:r>
      <w:r w:rsidRPr="00A3770E">
        <w:rPr>
          <w:rStyle w:val="codeChar"/>
        </w:rPr>
        <w:t>'sm2t'</w:t>
      </w:r>
      <w:r w:rsidRPr="003176D3">
        <w:rPr>
          <w:lang w:val="en-GB"/>
        </w:rPr>
        <w:t>.</w:t>
      </w:r>
    </w:p>
    <w:p w14:paraId="0E3FFE81" w14:textId="77777777" w:rsidR="001031DB" w:rsidRDefault="001031DB" w:rsidP="00173739">
      <w:pPr>
        <w:spacing w:after="200"/>
        <w:rPr>
          <w:i/>
          <w:iCs/>
          <w:lang w:val="en-GB"/>
        </w:rPr>
      </w:pPr>
      <w:r>
        <w:rPr>
          <w:i/>
          <w:iCs/>
          <w:lang w:val="en-GB"/>
        </w:rPr>
        <w:t>to</w:t>
      </w:r>
    </w:p>
    <w:p w14:paraId="48134C9E" w14:textId="658B0194" w:rsidR="001031DB" w:rsidRPr="003176D3" w:rsidRDefault="001031DB" w:rsidP="001031DB">
      <w:pPr>
        <w:rPr>
          <w:lang w:val="en-GB" w:eastAsia="ko-KR"/>
        </w:rPr>
      </w:pPr>
      <w:r w:rsidRPr="003176D3">
        <w:rPr>
          <w:lang w:val="en-GB"/>
        </w:rPr>
        <w:t xml:space="preserve">The sample </w:t>
      </w:r>
      <w:r>
        <w:rPr>
          <w:lang w:val="en-GB"/>
        </w:rPr>
        <w:t>entry</w:t>
      </w:r>
      <w:r w:rsidRPr="003176D3">
        <w:rPr>
          <w:lang w:val="en-GB"/>
        </w:rPr>
        <w:t xml:space="preserve"> for an MPEG2-TS reception hint track contains all static metadata that describe the stream or a portion thereof, especially the PSI/SI tables. MPEG</w:t>
      </w:r>
      <w:r w:rsidRPr="003176D3">
        <w:rPr>
          <w:lang w:val="en-GB" w:eastAsia="ko-KR"/>
        </w:rPr>
        <w:t>-</w:t>
      </w:r>
      <w:r w:rsidRPr="003176D3">
        <w:rPr>
          <w:lang w:val="en-GB"/>
        </w:rPr>
        <w:t>2</w:t>
      </w:r>
      <w:r w:rsidRPr="003176D3">
        <w:rPr>
          <w:lang w:val="en-GB" w:eastAsia="ko-KR"/>
        </w:rPr>
        <w:t xml:space="preserve"> </w:t>
      </w:r>
      <w:r w:rsidRPr="003176D3">
        <w:rPr>
          <w:lang w:val="en-GB"/>
        </w:rPr>
        <w:t xml:space="preserve">TS reception hint tracks use an entry-format in the sample </w:t>
      </w:r>
      <w:r>
        <w:rPr>
          <w:lang w:val="en-GB"/>
        </w:rPr>
        <w:t>entry</w:t>
      </w:r>
      <w:r w:rsidRPr="003176D3">
        <w:rPr>
          <w:lang w:val="en-GB"/>
        </w:rPr>
        <w:t xml:space="preserve"> of </w:t>
      </w:r>
      <w:r w:rsidRPr="00A3770E">
        <w:rPr>
          <w:rStyle w:val="codeChar"/>
        </w:rPr>
        <w:t>'rm2t'</w:t>
      </w:r>
      <w:r w:rsidRPr="003176D3">
        <w:rPr>
          <w:lang w:val="en-GB"/>
        </w:rPr>
        <w:t xml:space="preserve"> (which indicates </w:t>
      </w:r>
      <w:r w:rsidRPr="003176D3">
        <w:rPr>
          <w:i/>
          <w:lang w:val="en-GB"/>
        </w:rPr>
        <w:t>MPEG-2 transport stream</w:t>
      </w:r>
      <w:r w:rsidRPr="003176D3">
        <w:rPr>
          <w:lang w:val="en-GB"/>
        </w:rPr>
        <w:t>). The entry-format for MPEG2</w:t>
      </w:r>
      <w:r w:rsidRPr="003176D3">
        <w:rPr>
          <w:lang w:val="en-GB"/>
        </w:rPr>
        <w:noBreakHyphen/>
        <w:t xml:space="preserve">TS server hint tracks is </w:t>
      </w:r>
      <w:r w:rsidRPr="00A3770E">
        <w:rPr>
          <w:rStyle w:val="codeChar"/>
        </w:rPr>
        <w:t>'sm2t'</w:t>
      </w:r>
      <w:r w:rsidRPr="003176D3">
        <w:rPr>
          <w:lang w:val="en-GB"/>
        </w:rPr>
        <w:t>.</w:t>
      </w:r>
    </w:p>
    <w:p w14:paraId="24DD20B5" w14:textId="77777777" w:rsidR="001031DB" w:rsidRDefault="001031DB" w:rsidP="00173739">
      <w:pPr>
        <w:spacing w:after="200"/>
        <w:rPr>
          <w:i/>
          <w:iCs/>
          <w:lang w:val="en-GB"/>
        </w:rPr>
      </w:pPr>
      <w:r>
        <w:rPr>
          <w:i/>
          <w:iCs/>
          <w:lang w:val="en-GB"/>
        </w:rPr>
        <w:t>In 9.3.4.1 change</w:t>
      </w:r>
    </w:p>
    <w:p w14:paraId="523C764D" w14:textId="77777777" w:rsidR="001031DB" w:rsidRPr="001C2E1E" w:rsidRDefault="001031DB" w:rsidP="001031DB">
      <w:pPr>
        <w:rPr>
          <w:szCs w:val="22"/>
          <w:lang w:val="en-GB"/>
        </w:rPr>
      </w:pPr>
      <w:r>
        <w:rPr>
          <w:szCs w:val="22"/>
          <w:lang w:val="en-GB" w:eastAsia="ko-KR"/>
        </w:rPr>
        <w:t>E</w:t>
      </w:r>
      <w:r w:rsidRPr="00840592">
        <w:rPr>
          <w:szCs w:val="22"/>
          <w:lang w:val="en-GB"/>
        </w:rPr>
        <w:t>ach MPEG</w:t>
      </w:r>
      <w:r w:rsidRPr="009A390E">
        <w:rPr>
          <w:szCs w:val="22"/>
          <w:lang w:val="en-GB" w:eastAsia="ko-KR"/>
        </w:rPr>
        <w:t>-</w:t>
      </w:r>
      <w:r w:rsidRPr="001C2E1E">
        <w:rPr>
          <w:szCs w:val="22"/>
          <w:lang w:val="en-GB"/>
        </w:rPr>
        <w:t>2</w:t>
      </w:r>
      <w:r w:rsidRPr="001C2E1E">
        <w:rPr>
          <w:szCs w:val="22"/>
          <w:lang w:val="en-GB" w:eastAsia="ko-KR"/>
        </w:rPr>
        <w:t xml:space="preserve"> </w:t>
      </w:r>
      <w:r w:rsidRPr="00A3268D">
        <w:rPr>
          <w:szCs w:val="22"/>
          <w:lang w:val="en-GB"/>
        </w:rPr>
        <w:t>TS packet in the sample may be preceded with</w:t>
      </w:r>
      <w:r w:rsidRPr="00ED4E4E">
        <w:rPr>
          <w:szCs w:val="22"/>
          <w:lang w:val="en-GB" w:eastAsia="ko-KR"/>
        </w:rPr>
        <w:t xml:space="preserve"> a preheader (</w:t>
      </w:r>
      <w:proofErr w:type="spellStart"/>
      <w:r w:rsidRPr="00EB20F2">
        <w:rPr>
          <w:rStyle w:val="codeChar"/>
        </w:rPr>
        <w:t>precedingbytes</w:t>
      </w:r>
      <w:proofErr w:type="spellEnd"/>
      <w:r w:rsidRPr="00840592">
        <w:rPr>
          <w:szCs w:val="22"/>
          <w:lang w:val="en-GB" w:eastAsia="ko-KR"/>
        </w:rPr>
        <w:t>)</w:t>
      </w:r>
      <w:r w:rsidRPr="009A390E">
        <w:rPr>
          <w:szCs w:val="22"/>
          <w:lang w:val="en-GB"/>
        </w:rPr>
        <w:t>, or followed by</w:t>
      </w:r>
      <w:r w:rsidRPr="001C2E1E">
        <w:rPr>
          <w:szCs w:val="22"/>
          <w:lang w:val="en-GB" w:eastAsia="ko-KR"/>
        </w:rPr>
        <w:t xml:space="preserve"> a </w:t>
      </w:r>
      <w:proofErr w:type="spellStart"/>
      <w:r w:rsidRPr="001C2E1E">
        <w:rPr>
          <w:szCs w:val="22"/>
          <w:lang w:val="en-GB" w:eastAsia="ko-KR"/>
        </w:rPr>
        <w:t>posttrailer</w:t>
      </w:r>
      <w:proofErr w:type="spellEnd"/>
      <w:r w:rsidRPr="001C2E1E">
        <w:rPr>
          <w:szCs w:val="22"/>
          <w:lang w:val="en-GB" w:eastAsia="ko-KR"/>
        </w:rPr>
        <w:t xml:space="preserve"> (</w:t>
      </w:r>
      <w:proofErr w:type="spellStart"/>
      <w:r w:rsidRPr="00EB20F2">
        <w:rPr>
          <w:rStyle w:val="codeChar"/>
        </w:rPr>
        <w:t>trailingbytes</w:t>
      </w:r>
      <w:proofErr w:type="spellEnd"/>
      <w:r w:rsidRPr="00840592">
        <w:rPr>
          <w:szCs w:val="22"/>
          <w:lang w:val="en-GB" w:eastAsia="ko-KR"/>
        </w:rPr>
        <w:t>)</w:t>
      </w:r>
      <w:r w:rsidRPr="009A390E">
        <w:rPr>
          <w:szCs w:val="22"/>
          <w:lang w:val="en-GB"/>
        </w:rPr>
        <w:t xml:space="preserve">, as detailed in the Sample Description Format. </w:t>
      </w:r>
      <w:r w:rsidRPr="001C2E1E">
        <w:rPr>
          <w:szCs w:val="22"/>
          <w:lang w:val="en-GB" w:eastAsia="ko-KR"/>
        </w:rPr>
        <w:t xml:space="preserve">The size of the preheader and the </w:t>
      </w:r>
      <w:proofErr w:type="spellStart"/>
      <w:r w:rsidRPr="001C2E1E">
        <w:rPr>
          <w:szCs w:val="22"/>
          <w:lang w:val="en-GB" w:eastAsia="ko-KR"/>
        </w:rPr>
        <w:t>posttrailer</w:t>
      </w:r>
      <w:proofErr w:type="spellEnd"/>
      <w:r w:rsidRPr="001C2E1E">
        <w:rPr>
          <w:szCs w:val="22"/>
          <w:lang w:val="en-GB" w:eastAsia="ko-KR"/>
        </w:rPr>
        <w:t xml:space="preserve"> are specified by </w:t>
      </w:r>
      <w:r w:rsidRPr="00EB20F2">
        <w:rPr>
          <w:rStyle w:val="codeChar"/>
        </w:rPr>
        <w:t>precedingbyteslen</w:t>
      </w:r>
      <w:r w:rsidRPr="00840592">
        <w:rPr>
          <w:szCs w:val="22"/>
          <w:lang w:val="en-GB"/>
        </w:rPr>
        <w:t xml:space="preserve"> and </w:t>
      </w:r>
      <w:r w:rsidRPr="00EB20F2">
        <w:rPr>
          <w:rStyle w:val="codeChar"/>
        </w:rPr>
        <w:lastRenderedPageBreak/>
        <w:t>trailingbyteslen,</w:t>
      </w:r>
      <w:r w:rsidRPr="00840592">
        <w:rPr>
          <w:szCs w:val="22"/>
          <w:lang w:val="en-GB"/>
        </w:rPr>
        <w:t xml:space="preserve"> </w:t>
      </w:r>
      <w:r w:rsidRPr="009A390E">
        <w:rPr>
          <w:szCs w:val="22"/>
          <w:lang w:val="en-GB" w:eastAsia="ko-KR"/>
        </w:rPr>
        <w:t xml:space="preserve">respectively, </w:t>
      </w:r>
      <w:r w:rsidRPr="001C2E1E">
        <w:rPr>
          <w:szCs w:val="22"/>
          <w:lang w:val="en-GB"/>
        </w:rPr>
        <w:t>in the sample description to allow compact sample tables with fewer chunks.</w:t>
      </w:r>
    </w:p>
    <w:p w14:paraId="7E786EE4" w14:textId="77777777" w:rsidR="001031DB" w:rsidRDefault="001031DB" w:rsidP="00173739">
      <w:pPr>
        <w:spacing w:after="200"/>
        <w:rPr>
          <w:i/>
          <w:iCs/>
          <w:lang w:val="en-GB"/>
        </w:rPr>
      </w:pPr>
      <w:r>
        <w:rPr>
          <w:i/>
          <w:iCs/>
          <w:lang w:val="en-GB"/>
        </w:rPr>
        <w:t>to</w:t>
      </w:r>
    </w:p>
    <w:p w14:paraId="6D4319D6" w14:textId="4446AEC8" w:rsidR="001031DB" w:rsidRPr="001C2E1E" w:rsidRDefault="001031DB" w:rsidP="001031DB">
      <w:pPr>
        <w:rPr>
          <w:szCs w:val="22"/>
          <w:lang w:val="en-GB"/>
        </w:rPr>
      </w:pPr>
      <w:r>
        <w:rPr>
          <w:szCs w:val="22"/>
          <w:lang w:val="en-GB" w:eastAsia="ko-KR"/>
        </w:rPr>
        <w:t>E</w:t>
      </w:r>
      <w:r w:rsidRPr="00840592">
        <w:rPr>
          <w:szCs w:val="22"/>
          <w:lang w:val="en-GB"/>
        </w:rPr>
        <w:t>ach MPEG</w:t>
      </w:r>
      <w:r w:rsidRPr="009A390E">
        <w:rPr>
          <w:szCs w:val="22"/>
          <w:lang w:val="en-GB" w:eastAsia="ko-KR"/>
        </w:rPr>
        <w:t>-</w:t>
      </w:r>
      <w:r w:rsidRPr="001C2E1E">
        <w:rPr>
          <w:szCs w:val="22"/>
          <w:lang w:val="en-GB"/>
        </w:rPr>
        <w:t>2</w:t>
      </w:r>
      <w:r w:rsidRPr="001C2E1E">
        <w:rPr>
          <w:szCs w:val="22"/>
          <w:lang w:val="en-GB" w:eastAsia="ko-KR"/>
        </w:rPr>
        <w:t xml:space="preserve"> </w:t>
      </w:r>
      <w:r w:rsidRPr="00A3268D">
        <w:rPr>
          <w:szCs w:val="22"/>
          <w:lang w:val="en-GB"/>
        </w:rPr>
        <w:t>TS packet in the sample may be preceded with</w:t>
      </w:r>
      <w:r w:rsidRPr="00ED4E4E">
        <w:rPr>
          <w:szCs w:val="22"/>
          <w:lang w:val="en-GB" w:eastAsia="ko-KR"/>
        </w:rPr>
        <w:t xml:space="preserve"> a preheader (</w:t>
      </w:r>
      <w:proofErr w:type="spellStart"/>
      <w:r w:rsidRPr="00EB20F2">
        <w:rPr>
          <w:rStyle w:val="codeChar"/>
        </w:rPr>
        <w:t>precedingbytes</w:t>
      </w:r>
      <w:proofErr w:type="spellEnd"/>
      <w:r w:rsidRPr="00840592">
        <w:rPr>
          <w:szCs w:val="22"/>
          <w:lang w:val="en-GB" w:eastAsia="ko-KR"/>
        </w:rPr>
        <w:t>)</w:t>
      </w:r>
      <w:r w:rsidRPr="009A390E">
        <w:rPr>
          <w:szCs w:val="22"/>
          <w:lang w:val="en-GB"/>
        </w:rPr>
        <w:t>, or followed by</w:t>
      </w:r>
      <w:r w:rsidRPr="001C2E1E">
        <w:rPr>
          <w:szCs w:val="22"/>
          <w:lang w:val="en-GB" w:eastAsia="ko-KR"/>
        </w:rPr>
        <w:t xml:space="preserve"> a </w:t>
      </w:r>
      <w:proofErr w:type="spellStart"/>
      <w:r w:rsidRPr="001C2E1E">
        <w:rPr>
          <w:szCs w:val="22"/>
          <w:lang w:val="en-GB" w:eastAsia="ko-KR"/>
        </w:rPr>
        <w:t>posttrailer</w:t>
      </w:r>
      <w:proofErr w:type="spellEnd"/>
      <w:r w:rsidRPr="001C2E1E">
        <w:rPr>
          <w:szCs w:val="22"/>
          <w:lang w:val="en-GB" w:eastAsia="ko-KR"/>
        </w:rPr>
        <w:t xml:space="preserve"> (</w:t>
      </w:r>
      <w:proofErr w:type="spellStart"/>
      <w:r w:rsidRPr="00EB20F2">
        <w:rPr>
          <w:rStyle w:val="codeChar"/>
        </w:rPr>
        <w:t>trailingbytes</w:t>
      </w:r>
      <w:proofErr w:type="spellEnd"/>
      <w:r w:rsidRPr="00840592">
        <w:rPr>
          <w:szCs w:val="22"/>
          <w:lang w:val="en-GB" w:eastAsia="ko-KR"/>
        </w:rPr>
        <w:t>)</w:t>
      </w:r>
      <w:r w:rsidRPr="009A390E">
        <w:rPr>
          <w:szCs w:val="22"/>
          <w:lang w:val="en-GB"/>
        </w:rPr>
        <w:t xml:space="preserve">, as detailed in the </w:t>
      </w:r>
      <w:r>
        <w:rPr>
          <w:szCs w:val="22"/>
          <w:lang w:val="en-GB"/>
        </w:rPr>
        <w:t>sample entry</w:t>
      </w:r>
      <w:r w:rsidRPr="009A390E">
        <w:rPr>
          <w:szCs w:val="22"/>
          <w:lang w:val="en-GB"/>
        </w:rPr>
        <w:t xml:space="preserve">. </w:t>
      </w:r>
      <w:r w:rsidRPr="001C2E1E">
        <w:rPr>
          <w:szCs w:val="22"/>
          <w:lang w:val="en-GB" w:eastAsia="ko-KR"/>
        </w:rPr>
        <w:t xml:space="preserve">The size of the preheader and the </w:t>
      </w:r>
      <w:proofErr w:type="spellStart"/>
      <w:r w:rsidRPr="001C2E1E">
        <w:rPr>
          <w:szCs w:val="22"/>
          <w:lang w:val="en-GB" w:eastAsia="ko-KR"/>
        </w:rPr>
        <w:t>posttrailer</w:t>
      </w:r>
      <w:proofErr w:type="spellEnd"/>
      <w:r w:rsidRPr="001C2E1E">
        <w:rPr>
          <w:szCs w:val="22"/>
          <w:lang w:val="en-GB" w:eastAsia="ko-KR"/>
        </w:rPr>
        <w:t xml:space="preserve"> are specified by </w:t>
      </w:r>
      <w:r w:rsidRPr="00EB20F2">
        <w:rPr>
          <w:rStyle w:val="codeChar"/>
        </w:rPr>
        <w:t>precedingbyteslen</w:t>
      </w:r>
      <w:r w:rsidRPr="00840592">
        <w:rPr>
          <w:szCs w:val="22"/>
          <w:lang w:val="en-GB"/>
        </w:rPr>
        <w:t xml:space="preserve"> and </w:t>
      </w:r>
      <w:r w:rsidRPr="00EB20F2">
        <w:rPr>
          <w:rStyle w:val="codeChar"/>
        </w:rPr>
        <w:t>trailingbyteslen,</w:t>
      </w:r>
      <w:r w:rsidRPr="00840592">
        <w:rPr>
          <w:szCs w:val="22"/>
          <w:lang w:val="en-GB"/>
        </w:rPr>
        <w:t xml:space="preserve"> </w:t>
      </w:r>
      <w:r w:rsidRPr="009A390E">
        <w:rPr>
          <w:szCs w:val="22"/>
          <w:lang w:val="en-GB" w:eastAsia="ko-KR"/>
        </w:rPr>
        <w:t xml:space="preserve">respectively, </w:t>
      </w:r>
      <w:r w:rsidRPr="001C2E1E">
        <w:rPr>
          <w:szCs w:val="22"/>
          <w:lang w:val="en-GB"/>
        </w:rPr>
        <w:t xml:space="preserve">in the sample </w:t>
      </w:r>
      <w:r>
        <w:rPr>
          <w:szCs w:val="22"/>
          <w:lang w:val="en-GB"/>
        </w:rPr>
        <w:t>entry</w:t>
      </w:r>
      <w:r w:rsidRPr="001C2E1E">
        <w:rPr>
          <w:szCs w:val="22"/>
          <w:lang w:val="en-GB"/>
        </w:rPr>
        <w:t xml:space="preserve"> to allow compact sample tables with fewer chunks.</w:t>
      </w:r>
    </w:p>
    <w:p w14:paraId="15C25E3C" w14:textId="77777777" w:rsidR="001031DB" w:rsidRDefault="001031DB" w:rsidP="00173739">
      <w:pPr>
        <w:spacing w:after="200"/>
        <w:rPr>
          <w:i/>
          <w:iCs/>
          <w:lang w:val="en-GB"/>
        </w:rPr>
      </w:pPr>
      <w:r>
        <w:rPr>
          <w:i/>
          <w:iCs/>
          <w:lang w:val="en-GB"/>
        </w:rPr>
        <w:t>In 9.4.1.2 change</w:t>
      </w:r>
    </w:p>
    <w:p w14:paraId="5CA5CEA8" w14:textId="77777777" w:rsidR="001031DB" w:rsidRPr="003176D3" w:rsidRDefault="001031DB" w:rsidP="001031DB">
      <w:pPr>
        <w:rPr>
          <w:lang w:val="en-GB"/>
        </w:rPr>
      </w:pPr>
      <w:r w:rsidRPr="003176D3">
        <w:rPr>
          <w:lang w:val="en-GB"/>
        </w:rPr>
        <w:t xml:space="preserve">The entry-format in the sample description for the RTP reception hint tracks is </w:t>
      </w:r>
      <w:r w:rsidRPr="00A3770E">
        <w:rPr>
          <w:rStyle w:val="codeChar"/>
        </w:rPr>
        <w:t>'rrtp'</w:t>
      </w:r>
      <w:r w:rsidRPr="003176D3">
        <w:rPr>
          <w:lang w:val="en-GB"/>
        </w:rPr>
        <w:t xml:space="preserve">. The syntax of the sample entry is the same as for RTP server hint tracks having the entry-format </w:t>
      </w:r>
      <w:r w:rsidRPr="00A3770E">
        <w:rPr>
          <w:rStyle w:val="codeChar"/>
        </w:rPr>
        <w:t>'rtp '</w:t>
      </w:r>
      <w:r w:rsidRPr="003176D3">
        <w:rPr>
          <w:lang w:val="en-GB"/>
        </w:rPr>
        <w:t>.</w:t>
      </w:r>
    </w:p>
    <w:p w14:paraId="5FF5D8F9" w14:textId="77777777" w:rsidR="001031DB" w:rsidRDefault="001031DB" w:rsidP="001031DB">
      <w:pPr>
        <w:pStyle w:val="code"/>
      </w:pPr>
      <w:r>
        <w:t>class ReceivedRtpHintSampleEntry() extends HintSampleEntry ('rrtp') {</w:t>
      </w:r>
      <w:r>
        <w:br/>
      </w:r>
      <w:r>
        <w:tab/>
        <w:t>uint(16)</w:t>
      </w:r>
      <w:r>
        <w:tab/>
      </w:r>
      <w:r>
        <w:tab/>
        <w:t>hinttrackversion = 1;</w:t>
      </w:r>
      <w:r>
        <w:br/>
      </w:r>
      <w:r>
        <w:tab/>
        <w:t>uint(16)</w:t>
      </w:r>
      <w:r>
        <w:tab/>
      </w:r>
      <w:r>
        <w:tab/>
        <w:t>highestcompatibleversion = 1;</w:t>
      </w:r>
      <w:r>
        <w:br/>
      </w:r>
      <w:r>
        <w:tab/>
        <w:t>uint(32)</w:t>
      </w:r>
      <w:r>
        <w:tab/>
      </w:r>
      <w:r>
        <w:tab/>
        <w:t>maxpacketsize;</w:t>
      </w:r>
      <w:r>
        <w:br/>
        <w:t>}</w:t>
      </w:r>
    </w:p>
    <w:p w14:paraId="7591AF68" w14:textId="6FF67125" w:rsidR="001031DB" w:rsidRDefault="001031DB" w:rsidP="001031DB">
      <w:pPr>
        <w:rPr>
          <w:lang w:val="en-GB"/>
        </w:rPr>
      </w:pPr>
      <w:r w:rsidRPr="003176D3">
        <w:rPr>
          <w:lang w:val="en-GB"/>
        </w:rPr>
        <w:t xml:space="preserve">The entry-format identifier in the sample description of the RTP reception hint track is different from the entry-format in the sample description of the RTP server hint track, </w:t>
      </w:r>
      <w:proofErr w:type="gramStart"/>
      <w:r w:rsidRPr="003176D3">
        <w:rPr>
          <w:lang w:val="en-GB"/>
        </w:rPr>
        <w:t>in order to</w:t>
      </w:r>
      <w:proofErr w:type="gramEnd"/>
      <w:r w:rsidRPr="003176D3">
        <w:rPr>
          <w:lang w:val="en-GB"/>
        </w:rPr>
        <w:t xml:space="preserve"> avoid using an RTP reception hint track that contains errors as a valid server hint track.</w:t>
      </w:r>
    </w:p>
    <w:p w14:paraId="5C5F8B15" w14:textId="14ED18F5" w:rsidR="001031DB" w:rsidRDefault="001031DB" w:rsidP="001031DB">
      <w:pPr>
        <w:rPr>
          <w:lang w:val="en-GB"/>
        </w:rPr>
      </w:pPr>
      <w:r>
        <w:rPr>
          <w:lang w:val="en-GB"/>
        </w:rPr>
        <w:t>…</w:t>
      </w:r>
    </w:p>
    <w:p w14:paraId="66E33DE7" w14:textId="7E8EC5C8" w:rsidR="001031DB" w:rsidRPr="003176D3" w:rsidRDefault="001031DB" w:rsidP="001031DB">
      <w:pPr>
        <w:rPr>
          <w:lang w:val="en-GB"/>
        </w:rPr>
      </w:pPr>
      <w:r w:rsidRPr="003176D3">
        <w:rPr>
          <w:lang w:val="en-GB"/>
        </w:rPr>
        <w:t xml:space="preserve">The </w:t>
      </w:r>
      <w:r w:rsidRPr="00A3770E">
        <w:rPr>
          <w:rStyle w:val="codeChar"/>
        </w:rPr>
        <w:t>SSRC</w:t>
      </w:r>
      <w:r w:rsidRPr="003176D3">
        <w:rPr>
          <w:lang w:val="en-GB"/>
        </w:rPr>
        <w:t xml:space="preserve"> value</w:t>
      </w:r>
      <w:r>
        <w:rPr>
          <w:lang w:val="en-GB"/>
        </w:rPr>
        <w:t xml:space="preserve"> shall</w:t>
      </w:r>
      <w:r w:rsidRPr="003176D3">
        <w:rPr>
          <w:lang w:val="en-GB"/>
        </w:rPr>
        <w:t xml:space="preserve"> equal the SSRC value in the header of all recorded SRTP packets described by the sample description.</w:t>
      </w:r>
    </w:p>
    <w:p w14:paraId="7640E80E" w14:textId="77777777" w:rsidR="001031DB" w:rsidRDefault="001031DB" w:rsidP="00173739">
      <w:pPr>
        <w:spacing w:after="200"/>
        <w:rPr>
          <w:i/>
          <w:iCs/>
          <w:lang w:val="en-GB"/>
        </w:rPr>
      </w:pPr>
      <w:r>
        <w:rPr>
          <w:i/>
          <w:iCs/>
          <w:lang w:val="en-GB"/>
        </w:rPr>
        <w:t>to</w:t>
      </w:r>
    </w:p>
    <w:p w14:paraId="33136ACE" w14:textId="66ABFD07" w:rsidR="001031DB" w:rsidRPr="003176D3" w:rsidRDefault="001031DB" w:rsidP="001031DB">
      <w:pPr>
        <w:rPr>
          <w:lang w:val="en-GB"/>
        </w:rPr>
      </w:pPr>
      <w:r w:rsidRPr="003176D3">
        <w:rPr>
          <w:lang w:val="en-GB"/>
        </w:rPr>
        <w:t xml:space="preserve">The entry-format in the sample </w:t>
      </w:r>
      <w:r>
        <w:rPr>
          <w:lang w:val="en-GB"/>
        </w:rPr>
        <w:t>entry</w:t>
      </w:r>
      <w:r w:rsidRPr="003176D3">
        <w:rPr>
          <w:lang w:val="en-GB"/>
        </w:rPr>
        <w:t xml:space="preserve"> for the RTP reception hint tracks is </w:t>
      </w:r>
      <w:r w:rsidRPr="00A3770E">
        <w:rPr>
          <w:rStyle w:val="codeChar"/>
        </w:rPr>
        <w:t>'rrtp'</w:t>
      </w:r>
      <w:r w:rsidRPr="003176D3">
        <w:rPr>
          <w:lang w:val="en-GB"/>
        </w:rPr>
        <w:t xml:space="preserve">. The syntax of the sample entry is the same as for RTP server hint tracks having the entry-format </w:t>
      </w:r>
      <w:r w:rsidRPr="00A3770E">
        <w:rPr>
          <w:rStyle w:val="codeChar"/>
        </w:rPr>
        <w:t>'rtp '</w:t>
      </w:r>
      <w:r w:rsidRPr="003176D3">
        <w:rPr>
          <w:lang w:val="en-GB"/>
        </w:rPr>
        <w:t>.</w:t>
      </w:r>
    </w:p>
    <w:p w14:paraId="0AF53549" w14:textId="77777777" w:rsidR="001031DB" w:rsidRDefault="001031DB" w:rsidP="001031DB">
      <w:pPr>
        <w:pStyle w:val="code"/>
      </w:pPr>
      <w:r>
        <w:t>class ReceivedRtpHintSampleEntry() extends HintSampleEntry ('rrtp') {</w:t>
      </w:r>
      <w:r>
        <w:br/>
      </w:r>
      <w:r>
        <w:tab/>
        <w:t>uint(16)</w:t>
      </w:r>
      <w:r>
        <w:tab/>
      </w:r>
      <w:r>
        <w:tab/>
        <w:t>hinttrackversion = 1;</w:t>
      </w:r>
      <w:r>
        <w:br/>
      </w:r>
      <w:r>
        <w:tab/>
        <w:t>uint(16)</w:t>
      </w:r>
      <w:r>
        <w:tab/>
      </w:r>
      <w:r>
        <w:tab/>
        <w:t>highestcompatibleversion = 1;</w:t>
      </w:r>
      <w:r>
        <w:br/>
      </w:r>
      <w:r>
        <w:tab/>
        <w:t>uint(32)</w:t>
      </w:r>
      <w:r>
        <w:tab/>
      </w:r>
      <w:r>
        <w:tab/>
        <w:t>maxpacketsize;</w:t>
      </w:r>
      <w:r>
        <w:br/>
        <w:t>}</w:t>
      </w:r>
    </w:p>
    <w:p w14:paraId="7C09D9D4" w14:textId="5ED8B251" w:rsidR="001031DB" w:rsidRDefault="001031DB" w:rsidP="001031DB">
      <w:pPr>
        <w:rPr>
          <w:lang w:val="en-GB"/>
        </w:rPr>
      </w:pPr>
      <w:r w:rsidRPr="003176D3">
        <w:rPr>
          <w:lang w:val="en-GB"/>
        </w:rPr>
        <w:t xml:space="preserve">The entry-format identifier in the sample </w:t>
      </w:r>
      <w:r>
        <w:rPr>
          <w:lang w:val="en-GB"/>
        </w:rPr>
        <w:t>entry</w:t>
      </w:r>
      <w:r w:rsidRPr="003176D3">
        <w:rPr>
          <w:lang w:val="en-GB"/>
        </w:rPr>
        <w:t xml:space="preserve"> of the RTP reception hint track is different from the entry-format in the sample </w:t>
      </w:r>
      <w:r>
        <w:rPr>
          <w:lang w:val="en-GB"/>
        </w:rPr>
        <w:t>entry</w:t>
      </w:r>
      <w:r w:rsidRPr="003176D3">
        <w:rPr>
          <w:lang w:val="en-GB"/>
        </w:rPr>
        <w:t xml:space="preserve"> of the RTP server hint track, </w:t>
      </w:r>
      <w:proofErr w:type="gramStart"/>
      <w:r w:rsidRPr="003176D3">
        <w:rPr>
          <w:lang w:val="en-GB"/>
        </w:rPr>
        <w:t>in order to</w:t>
      </w:r>
      <w:proofErr w:type="gramEnd"/>
      <w:r w:rsidRPr="003176D3">
        <w:rPr>
          <w:lang w:val="en-GB"/>
        </w:rPr>
        <w:t xml:space="preserve"> avoid using an RTP reception hint track that contains errors as a valid server hint track.</w:t>
      </w:r>
    </w:p>
    <w:p w14:paraId="1AF87089" w14:textId="101D19DC" w:rsidR="001031DB" w:rsidRDefault="001031DB" w:rsidP="001031DB">
      <w:pPr>
        <w:rPr>
          <w:lang w:val="en-GB"/>
        </w:rPr>
      </w:pPr>
      <w:r>
        <w:rPr>
          <w:lang w:val="en-GB"/>
        </w:rPr>
        <w:t>…</w:t>
      </w:r>
    </w:p>
    <w:p w14:paraId="4775C0C6" w14:textId="3A3DAF0F" w:rsidR="001031DB" w:rsidRPr="003176D3" w:rsidRDefault="001031DB" w:rsidP="001031DB">
      <w:pPr>
        <w:rPr>
          <w:lang w:val="en-GB"/>
        </w:rPr>
      </w:pPr>
      <w:r w:rsidRPr="003176D3">
        <w:rPr>
          <w:lang w:val="en-GB"/>
        </w:rPr>
        <w:t xml:space="preserve">The </w:t>
      </w:r>
      <w:r w:rsidRPr="00A3770E">
        <w:rPr>
          <w:rStyle w:val="codeChar"/>
        </w:rPr>
        <w:t>SSRC</w:t>
      </w:r>
      <w:r w:rsidRPr="003176D3">
        <w:rPr>
          <w:lang w:val="en-GB"/>
        </w:rPr>
        <w:t xml:space="preserve"> value</w:t>
      </w:r>
      <w:r>
        <w:rPr>
          <w:lang w:val="en-GB"/>
        </w:rPr>
        <w:t xml:space="preserve"> shall</w:t>
      </w:r>
      <w:r w:rsidRPr="003176D3">
        <w:rPr>
          <w:lang w:val="en-GB"/>
        </w:rPr>
        <w:t xml:space="preserve"> equal the SSRC value in the header of all recorded SRTP packets described by the sample </w:t>
      </w:r>
      <w:r>
        <w:rPr>
          <w:lang w:val="en-GB"/>
        </w:rPr>
        <w:t>entry</w:t>
      </w:r>
      <w:r w:rsidRPr="003176D3">
        <w:rPr>
          <w:lang w:val="en-GB"/>
        </w:rPr>
        <w:t>.</w:t>
      </w:r>
    </w:p>
    <w:p w14:paraId="0318F84F" w14:textId="77777777" w:rsidR="001031DB" w:rsidRDefault="001031DB" w:rsidP="00173739">
      <w:pPr>
        <w:spacing w:after="200"/>
        <w:rPr>
          <w:i/>
          <w:iCs/>
          <w:lang w:val="en-GB"/>
        </w:rPr>
      </w:pPr>
      <w:r>
        <w:rPr>
          <w:i/>
          <w:iCs/>
          <w:lang w:val="en-GB"/>
        </w:rPr>
        <w:t>In 9.4.2.3 change</w:t>
      </w:r>
    </w:p>
    <w:p w14:paraId="6FFAADB6" w14:textId="77777777" w:rsidR="001031DB" w:rsidRPr="003176D3" w:rsidRDefault="001031DB" w:rsidP="001031DB">
      <w:pPr>
        <w:rPr>
          <w:lang w:val="en-GB"/>
        </w:rPr>
      </w:pPr>
      <w:r w:rsidRPr="003176D3">
        <w:rPr>
          <w:lang w:val="en-GB"/>
        </w:rPr>
        <w:lastRenderedPageBreak/>
        <w:t xml:space="preserve">The entry-format in the sample description for the RTCP reception hint tracks is </w:t>
      </w:r>
      <w:r w:rsidRPr="00A3770E">
        <w:rPr>
          <w:rStyle w:val="codeChar"/>
        </w:rPr>
        <w:t>'rtcp'</w:t>
      </w:r>
      <w:r w:rsidRPr="003176D3">
        <w:rPr>
          <w:lang w:val="en-GB"/>
        </w:rPr>
        <w:t xml:space="preserve">. It is otherwise identical in structure to the sample entry format for RTP. There are no defined boxes for the </w:t>
      </w:r>
      <w:r w:rsidRPr="00A3770E">
        <w:rPr>
          <w:rStyle w:val="codeChar"/>
        </w:rPr>
        <w:t>additionaldata</w:t>
      </w:r>
      <w:r w:rsidRPr="003176D3">
        <w:rPr>
          <w:lang w:val="en-GB"/>
        </w:rPr>
        <w:t xml:space="preserve"> field.</w:t>
      </w:r>
    </w:p>
    <w:p w14:paraId="1985509E" w14:textId="77777777" w:rsidR="001031DB" w:rsidRDefault="001031DB" w:rsidP="00173739">
      <w:pPr>
        <w:spacing w:after="200"/>
        <w:rPr>
          <w:i/>
          <w:iCs/>
          <w:lang w:val="en-GB"/>
        </w:rPr>
      </w:pPr>
      <w:r>
        <w:rPr>
          <w:i/>
          <w:iCs/>
          <w:lang w:val="en-GB"/>
        </w:rPr>
        <w:t>to</w:t>
      </w:r>
    </w:p>
    <w:p w14:paraId="2A72742C" w14:textId="6B719FEC" w:rsidR="001031DB" w:rsidRPr="003176D3" w:rsidRDefault="001031DB" w:rsidP="001031DB">
      <w:pPr>
        <w:rPr>
          <w:lang w:val="en-GB"/>
        </w:rPr>
      </w:pPr>
      <w:r w:rsidRPr="003176D3">
        <w:rPr>
          <w:lang w:val="en-GB"/>
        </w:rPr>
        <w:t xml:space="preserve">The entry-format in the sample </w:t>
      </w:r>
      <w:r>
        <w:rPr>
          <w:lang w:val="en-GB"/>
        </w:rPr>
        <w:t>entry</w:t>
      </w:r>
      <w:r w:rsidRPr="003176D3">
        <w:rPr>
          <w:lang w:val="en-GB"/>
        </w:rPr>
        <w:t xml:space="preserve"> for the RTCP reception hint tracks is </w:t>
      </w:r>
      <w:r w:rsidRPr="00A3770E">
        <w:rPr>
          <w:rStyle w:val="codeChar"/>
        </w:rPr>
        <w:t>'rtcp'</w:t>
      </w:r>
      <w:r w:rsidRPr="003176D3">
        <w:rPr>
          <w:lang w:val="en-GB"/>
        </w:rPr>
        <w:t xml:space="preserve">. It is otherwise identical in structure to the sample entry format for RTP. There are no defined boxes for the </w:t>
      </w:r>
      <w:r w:rsidRPr="00A3770E">
        <w:rPr>
          <w:rStyle w:val="codeChar"/>
        </w:rPr>
        <w:t>additionaldata</w:t>
      </w:r>
      <w:r w:rsidRPr="003176D3">
        <w:rPr>
          <w:lang w:val="en-GB"/>
        </w:rPr>
        <w:t xml:space="preserve"> field.</w:t>
      </w:r>
    </w:p>
    <w:p w14:paraId="4D0D0895" w14:textId="77777777" w:rsidR="003B7206" w:rsidRDefault="003B7206" w:rsidP="003B7206">
      <w:pPr>
        <w:rPr>
          <w:i/>
          <w:iCs/>
          <w:lang w:val="en-GB"/>
        </w:rPr>
      </w:pPr>
      <w:r>
        <w:rPr>
          <w:i/>
          <w:iCs/>
          <w:lang w:val="en-GB"/>
        </w:rPr>
        <w:t>Change the title of 9.4.3.2.1 to "Sample entry" and in it change</w:t>
      </w:r>
    </w:p>
    <w:p w14:paraId="080F173F" w14:textId="77777777" w:rsidR="003B7206" w:rsidRPr="003176D3" w:rsidRDefault="003B7206" w:rsidP="003B7206">
      <w:pPr>
        <w:rPr>
          <w:lang w:val="en-GB"/>
        </w:rPr>
      </w:pPr>
      <w:r w:rsidRPr="003176D3">
        <w:rPr>
          <w:lang w:val="en-GB"/>
        </w:rPr>
        <w:t xml:space="preserve">The sample description format for SRTP reception hint tracks is identical to that for RTP reception hint tracks with the exception that the sample entry name is changed from </w:t>
      </w:r>
      <w:r w:rsidRPr="00A3770E">
        <w:rPr>
          <w:rStyle w:val="codeChar"/>
        </w:rPr>
        <w:t>'rrtp'</w:t>
      </w:r>
      <w:r w:rsidRPr="003176D3">
        <w:rPr>
          <w:lang w:val="en-GB"/>
        </w:rPr>
        <w:t xml:space="preserve"> to </w:t>
      </w:r>
      <w:r w:rsidRPr="00A3770E">
        <w:rPr>
          <w:rStyle w:val="codeChar"/>
        </w:rPr>
        <w:t>'rsrp'</w:t>
      </w:r>
      <w:r w:rsidRPr="003176D3">
        <w:rPr>
          <w:lang w:val="en-GB"/>
        </w:rPr>
        <w:t xml:space="preserve"> and that it may contain additional boxes:</w:t>
      </w:r>
    </w:p>
    <w:p w14:paraId="45FB88F4" w14:textId="77777777" w:rsidR="003B7206" w:rsidRDefault="003B7206" w:rsidP="003B7206">
      <w:pPr>
        <w:pStyle w:val="code"/>
      </w:pPr>
      <w:r>
        <w:t>class ReceivedSrtpHintSampleEntry() extends HintSampleEntry ('rsrp') {</w:t>
      </w:r>
      <w:r>
        <w:br/>
      </w:r>
      <w:r>
        <w:tab/>
        <w:t>uint(16)</w:t>
      </w:r>
      <w:r>
        <w:tab/>
      </w:r>
      <w:r>
        <w:tab/>
        <w:t>hinttrackversion = 1;</w:t>
      </w:r>
      <w:r>
        <w:br/>
      </w:r>
      <w:r>
        <w:tab/>
        <w:t>uint(16)</w:t>
      </w:r>
      <w:r>
        <w:tab/>
      </w:r>
      <w:r>
        <w:tab/>
        <w:t>highestcompatibleversion = 1;</w:t>
      </w:r>
      <w:r>
        <w:br/>
      </w:r>
      <w:r>
        <w:tab/>
        <w:t>uint(32)</w:t>
      </w:r>
      <w:r>
        <w:tab/>
      </w:r>
      <w:r>
        <w:tab/>
        <w:t>maxpacketsize;</w:t>
      </w:r>
      <w:r>
        <w:br/>
        <w:t>}</w:t>
      </w:r>
    </w:p>
    <w:p w14:paraId="5DC1D3E7" w14:textId="77777777" w:rsidR="003B7206" w:rsidRPr="003176D3" w:rsidRDefault="003B7206" w:rsidP="003B7206">
      <w:pPr>
        <w:rPr>
          <w:lang w:val="en-GB"/>
        </w:rPr>
      </w:pPr>
      <w:r w:rsidRPr="003176D3">
        <w:rPr>
          <w:lang w:val="en-GB"/>
        </w:rPr>
        <w:t xml:space="preserve">Fields and boxes are identical to those of the </w:t>
      </w:r>
      <w:r w:rsidRPr="00A3770E">
        <w:rPr>
          <w:rStyle w:val="codeChar"/>
        </w:rPr>
        <w:t>ReceivedRtpHintSampleEntry</w:t>
      </w:r>
      <w:r w:rsidRPr="003176D3">
        <w:rPr>
          <w:lang w:val="en-GB"/>
        </w:rPr>
        <w:t xml:space="preserve"> (</w:t>
      </w:r>
      <w:r w:rsidRPr="00A3770E">
        <w:rPr>
          <w:rStyle w:val="codeChar"/>
        </w:rPr>
        <w:t>'</w:t>
      </w:r>
      <w:proofErr w:type="spellStart"/>
      <w:r w:rsidRPr="00A3770E">
        <w:rPr>
          <w:rStyle w:val="codeChar"/>
        </w:rPr>
        <w:t>rrtp</w:t>
      </w:r>
      <w:proofErr w:type="spellEnd"/>
      <w:r w:rsidRPr="00A3770E">
        <w:rPr>
          <w:rStyle w:val="codeChar"/>
        </w:rPr>
        <w:t>'</w:t>
      </w:r>
      <w:r w:rsidRPr="003176D3">
        <w:rPr>
          <w:lang w:val="en-GB"/>
        </w:rPr>
        <w:t xml:space="preserve">). The </w:t>
      </w:r>
      <w:r w:rsidRPr="00A3770E">
        <w:rPr>
          <w:rStyle w:val="codeChar"/>
        </w:rPr>
        <w:t>addtionaldata[]</w:t>
      </w:r>
      <w:r w:rsidRPr="003176D3">
        <w:rPr>
          <w:lang w:val="en-GB"/>
        </w:rPr>
        <w:t xml:space="preserve"> of each sample description entry of a SRTP reception hint track shall contain exactly one </w:t>
      </w:r>
      <w:r w:rsidRPr="00A3770E">
        <w:rPr>
          <w:rStyle w:val="codeChar"/>
        </w:rPr>
        <w:t>ReceivedSsrcBox</w:t>
      </w:r>
      <w:r w:rsidRPr="003176D3">
        <w:rPr>
          <w:lang w:val="en-GB"/>
        </w:rPr>
        <w:t>.</w:t>
      </w:r>
    </w:p>
    <w:p w14:paraId="6FEB27E5" w14:textId="77777777" w:rsidR="003B7206" w:rsidRDefault="003B7206" w:rsidP="003B7206">
      <w:pPr>
        <w:rPr>
          <w:i/>
          <w:iCs/>
          <w:lang w:val="en-GB"/>
        </w:rPr>
      </w:pPr>
      <w:r>
        <w:rPr>
          <w:i/>
          <w:iCs/>
          <w:lang w:val="en-GB"/>
        </w:rPr>
        <w:t>to</w:t>
      </w:r>
    </w:p>
    <w:p w14:paraId="2B667A5F" w14:textId="011119E6" w:rsidR="003B7206" w:rsidRPr="003176D3" w:rsidRDefault="003B7206" w:rsidP="003B7206">
      <w:pPr>
        <w:rPr>
          <w:lang w:val="en-GB"/>
        </w:rPr>
      </w:pPr>
      <w:r w:rsidRPr="003176D3">
        <w:rPr>
          <w:lang w:val="en-GB"/>
        </w:rPr>
        <w:t xml:space="preserve">The sample </w:t>
      </w:r>
      <w:r>
        <w:rPr>
          <w:lang w:val="en-GB"/>
        </w:rPr>
        <w:t>entry</w:t>
      </w:r>
      <w:r w:rsidRPr="003176D3">
        <w:rPr>
          <w:lang w:val="en-GB"/>
        </w:rPr>
        <w:t xml:space="preserve"> format for SRTP reception hint tracks is identical to that for RTP reception hint tracks with the exception that the sample entry name is changed from </w:t>
      </w:r>
      <w:r w:rsidRPr="00A3770E">
        <w:rPr>
          <w:rStyle w:val="codeChar"/>
        </w:rPr>
        <w:t>'rrtp'</w:t>
      </w:r>
      <w:r w:rsidRPr="003176D3">
        <w:rPr>
          <w:lang w:val="en-GB"/>
        </w:rPr>
        <w:t xml:space="preserve"> to </w:t>
      </w:r>
      <w:r w:rsidRPr="00A3770E">
        <w:rPr>
          <w:rStyle w:val="codeChar"/>
        </w:rPr>
        <w:t>'rsrp'</w:t>
      </w:r>
      <w:r w:rsidRPr="003176D3">
        <w:rPr>
          <w:lang w:val="en-GB"/>
        </w:rPr>
        <w:t xml:space="preserve"> and that it may contain additional boxes:</w:t>
      </w:r>
    </w:p>
    <w:p w14:paraId="157163DC" w14:textId="77777777" w:rsidR="003B7206" w:rsidRDefault="003B7206" w:rsidP="003B7206">
      <w:pPr>
        <w:pStyle w:val="code"/>
      </w:pPr>
      <w:r>
        <w:t>class ReceivedSrtpHintSampleEntry() extends HintSampleEntry ('rsrp') {</w:t>
      </w:r>
      <w:r>
        <w:br/>
      </w:r>
      <w:r>
        <w:tab/>
        <w:t>uint(16)</w:t>
      </w:r>
      <w:r>
        <w:tab/>
      </w:r>
      <w:r>
        <w:tab/>
        <w:t>hinttrackversion = 1;</w:t>
      </w:r>
      <w:r>
        <w:br/>
      </w:r>
      <w:r>
        <w:tab/>
        <w:t>uint(16)</w:t>
      </w:r>
      <w:r>
        <w:tab/>
      </w:r>
      <w:r>
        <w:tab/>
        <w:t>highestcompatibleversion = 1;</w:t>
      </w:r>
      <w:r>
        <w:br/>
      </w:r>
      <w:r>
        <w:tab/>
        <w:t>uint(32)</w:t>
      </w:r>
      <w:r>
        <w:tab/>
      </w:r>
      <w:r>
        <w:tab/>
        <w:t>maxpacketsize;</w:t>
      </w:r>
      <w:r>
        <w:br/>
        <w:t>}</w:t>
      </w:r>
    </w:p>
    <w:p w14:paraId="3A109E21" w14:textId="081B3518" w:rsidR="003B7206" w:rsidRPr="003176D3" w:rsidRDefault="003B7206" w:rsidP="003B7206">
      <w:pPr>
        <w:rPr>
          <w:lang w:val="en-GB"/>
        </w:rPr>
      </w:pPr>
      <w:r w:rsidRPr="003176D3">
        <w:rPr>
          <w:lang w:val="en-GB"/>
        </w:rPr>
        <w:t xml:space="preserve">Fields and boxes are identical to those of the </w:t>
      </w:r>
      <w:r w:rsidRPr="00A3770E">
        <w:rPr>
          <w:rStyle w:val="codeChar"/>
        </w:rPr>
        <w:t>ReceivedRtpHintSampleEntry</w:t>
      </w:r>
      <w:r w:rsidRPr="003176D3">
        <w:rPr>
          <w:lang w:val="en-GB"/>
        </w:rPr>
        <w:t xml:space="preserve"> (</w:t>
      </w:r>
      <w:r w:rsidRPr="00A3770E">
        <w:rPr>
          <w:rStyle w:val="codeChar"/>
        </w:rPr>
        <w:t>'</w:t>
      </w:r>
      <w:proofErr w:type="spellStart"/>
      <w:r w:rsidRPr="00A3770E">
        <w:rPr>
          <w:rStyle w:val="codeChar"/>
        </w:rPr>
        <w:t>rrtp</w:t>
      </w:r>
      <w:proofErr w:type="spellEnd"/>
      <w:r w:rsidRPr="00A3770E">
        <w:rPr>
          <w:rStyle w:val="codeChar"/>
        </w:rPr>
        <w:t>'</w:t>
      </w:r>
      <w:r w:rsidRPr="003176D3">
        <w:rPr>
          <w:lang w:val="en-GB"/>
        </w:rPr>
        <w:t xml:space="preserve">). The </w:t>
      </w:r>
      <w:r w:rsidRPr="00A3770E">
        <w:rPr>
          <w:rStyle w:val="codeChar"/>
        </w:rPr>
        <w:t>addtionaldata[]</w:t>
      </w:r>
      <w:r w:rsidRPr="003176D3">
        <w:rPr>
          <w:lang w:val="en-GB"/>
        </w:rPr>
        <w:t xml:space="preserve"> of each sample entry of a SRTP reception hint track shall contain exactly one </w:t>
      </w:r>
      <w:r w:rsidRPr="00A3770E">
        <w:rPr>
          <w:rStyle w:val="codeChar"/>
        </w:rPr>
        <w:t>ReceivedSsrcBox</w:t>
      </w:r>
      <w:r w:rsidRPr="003176D3">
        <w:rPr>
          <w:lang w:val="en-GB"/>
        </w:rPr>
        <w:t>.</w:t>
      </w:r>
    </w:p>
    <w:p w14:paraId="0086FBC0" w14:textId="77777777" w:rsidR="003B7206" w:rsidRDefault="003B7206" w:rsidP="00173739">
      <w:pPr>
        <w:spacing w:after="200"/>
        <w:rPr>
          <w:i/>
          <w:iCs/>
          <w:lang w:val="en-GB"/>
        </w:rPr>
      </w:pPr>
      <w:r>
        <w:rPr>
          <w:i/>
          <w:iCs/>
          <w:lang w:val="en-GB"/>
        </w:rPr>
        <w:t>In 9.4.4.3 change</w:t>
      </w:r>
    </w:p>
    <w:p w14:paraId="0B4FDA6F" w14:textId="77777777" w:rsidR="003B7206" w:rsidRDefault="003B7206" w:rsidP="00173739">
      <w:pPr>
        <w:spacing w:after="200"/>
        <w:rPr>
          <w:lang w:val="en-GB"/>
        </w:rPr>
      </w:pPr>
      <w:r w:rsidRPr="003176D3">
        <w:rPr>
          <w:lang w:val="en-GB"/>
        </w:rPr>
        <w:t xml:space="preserve">The entry-format in the sample description for the SRTCP reception hint tracks is </w:t>
      </w:r>
      <w:r w:rsidRPr="00A3770E">
        <w:rPr>
          <w:rStyle w:val="codeChar"/>
        </w:rPr>
        <w:t>'stcp'</w:t>
      </w:r>
      <w:r w:rsidRPr="003176D3">
        <w:rPr>
          <w:lang w:val="en-GB"/>
        </w:rPr>
        <w:t>.</w:t>
      </w:r>
    </w:p>
    <w:p w14:paraId="0EF130A2" w14:textId="77777777" w:rsidR="003B7206" w:rsidRPr="003B7206" w:rsidRDefault="003B7206" w:rsidP="00173739">
      <w:pPr>
        <w:spacing w:after="200"/>
        <w:rPr>
          <w:i/>
          <w:iCs/>
          <w:lang w:val="en-GB"/>
        </w:rPr>
      </w:pPr>
      <w:r w:rsidRPr="003B7206">
        <w:rPr>
          <w:i/>
          <w:iCs/>
          <w:lang w:val="en-GB"/>
        </w:rPr>
        <w:t>to</w:t>
      </w:r>
    </w:p>
    <w:p w14:paraId="2E4C4859" w14:textId="0A54A418" w:rsidR="003B7206" w:rsidRDefault="003B7206" w:rsidP="00173739">
      <w:pPr>
        <w:spacing w:after="200"/>
        <w:rPr>
          <w:lang w:val="en-GB"/>
        </w:rPr>
      </w:pPr>
      <w:r w:rsidRPr="003176D3">
        <w:rPr>
          <w:lang w:val="en-GB"/>
        </w:rPr>
        <w:t xml:space="preserve">The entry-format in the sample </w:t>
      </w:r>
      <w:r>
        <w:rPr>
          <w:lang w:val="en-GB"/>
        </w:rPr>
        <w:t>entry</w:t>
      </w:r>
      <w:r w:rsidRPr="003176D3">
        <w:rPr>
          <w:lang w:val="en-GB"/>
        </w:rPr>
        <w:t xml:space="preserve"> for the SRTCP reception hint tracks is </w:t>
      </w:r>
      <w:r w:rsidRPr="00A3770E">
        <w:rPr>
          <w:rStyle w:val="codeChar"/>
        </w:rPr>
        <w:t>'stcp'</w:t>
      </w:r>
      <w:r w:rsidRPr="003176D3">
        <w:rPr>
          <w:lang w:val="en-GB"/>
        </w:rPr>
        <w:t>.</w:t>
      </w:r>
    </w:p>
    <w:p w14:paraId="6B576BEC" w14:textId="325BBE36" w:rsidR="00F94F22" w:rsidRDefault="00F94F22" w:rsidP="00F94F22">
      <w:pPr>
        <w:spacing w:after="200"/>
        <w:rPr>
          <w:ins w:id="40" w:author="Ye-Kui Wang (yk0)" w:date="2021-10-27T16:29:00Z"/>
          <w:i/>
          <w:iCs/>
          <w:lang w:val="en-GB"/>
        </w:rPr>
      </w:pPr>
      <w:ins w:id="41" w:author="Ye-Kui Wang (yk0)" w:date="2021-10-27T16:29:00Z">
        <w:r>
          <w:rPr>
            <w:i/>
            <w:iCs/>
            <w:lang w:val="en-GB"/>
          </w:rPr>
          <w:t>In</w:t>
        </w:r>
        <w:r w:rsidRPr="00064E9F">
          <w:rPr>
            <w:i/>
            <w:iCs/>
            <w:lang w:val="en-GB"/>
          </w:rPr>
          <w:t xml:space="preserve"> 10.</w:t>
        </w:r>
        <w:r>
          <w:rPr>
            <w:i/>
            <w:iCs/>
            <w:lang w:val="en-GB"/>
          </w:rPr>
          <w:t>8</w:t>
        </w:r>
      </w:ins>
      <w:ins w:id="42" w:author="Ye-Kui Wang (yk0)" w:date="2021-10-27T16:42:00Z">
        <w:r w:rsidR="002B1CB1">
          <w:rPr>
            <w:i/>
            <w:iCs/>
            <w:lang w:val="en-GB"/>
          </w:rPr>
          <w:t>.1,</w:t>
        </w:r>
      </w:ins>
      <w:ins w:id="43" w:author="Ye-Kui Wang (yk0)" w:date="2021-10-27T16:29:00Z">
        <w:r>
          <w:rPr>
            <w:i/>
            <w:iCs/>
            <w:lang w:val="en-GB"/>
          </w:rPr>
          <w:t xml:space="preserve"> change</w:t>
        </w:r>
      </w:ins>
      <w:ins w:id="44" w:author="Ye-Kui Wang (yk0)" w:date="2021-10-27T16:43:00Z">
        <w:r w:rsidR="002B1CB1">
          <w:rPr>
            <w:i/>
            <w:iCs/>
            <w:lang w:val="en-GB"/>
          </w:rPr>
          <w:t xml:space="preserve"> the following:</w:t>
        </w:r>
      </w:ins>
    </w:p>
    <w:p w14:paraId="3ED5C95E" w14:textId="29D6BE00" w:rsidR="002B1CB1" w:rsidRDefault="002B1CB1" w:rsidP="002B1CB1">
      <w:pPr>
        <w:spacing w:after="200"/>
        <w:rPr>
          <w:ins w:id="45" w:author="Ye-Kui Wang (yk0)" w:date="2021-10-27T16:42:00Z"/>
          <w:lang w:val="en-GB"/>
        </w:rPr>
      </w:pPr>
      <w:ins w:id="46" w:author="Ye-Kui Wang (yk0)" w:date="2021-10-27T16:42:00Z">
        <w:r w:rsidRPr="00EB20F2">
          <w:rPr>
            <w:lang w:val="en-GB"/>
          </w:rPr>
          <w:lastRenderedPageBreak/>
          <w:t xml:space="preserve">A dependent </w:t>
        </w:r>
        <w:proofErr w:type="gramStart"/>
        <w:r w:rsidRPr="00EB20F2">
          <w:rPr>
            <w:lang w:val="en-GB"/>
          </w:rPr>
          <w:t>random access</w:t>
        </w:r>
        <w:proofErr w:type="gramEnd"/>
        <w:r w:rsidRPr="00EB20F2">
          <w:rPr>
            <w:lang w:val="en-GB"/>
          </w:rPr>
          <w:t xml:space="preserve"> point (DRAP) sample is a sample after which all samples in decoding order can be correctly decoded if the closest </w:t>
        </w:r>
        <w:r w:rsidRPr="00EB20F2">
          <w:rPr>
            <w:i/>
            <w:lang w:val="en-GB"/>
          </w:rPr>
          <w:t>initial</w:t>
        </w:r>
        <w:r w:rsidRPr="00EB20F2">
          <w:rPr>
            <w:lang w:val="en-GB"/>
          </w:rPr>
          <w:t xml:space="preserve"> sample preceding the DRAP sample is available for reference.</w:t>
        </w:r>
      </w:ins>
    </w:p>
    <w:p w14:paraId="204A7CCC" w14:textId="27BC55C3" w:rsidR="00F94F22" w:rsidRPr="00064E9F" w:rsidRDefault="00F94F22" w:rsidP="00F94F22">
      <w:pPr>
        <w:spacing w:after="200"/>
        <w:rPr>
          <w:ins w:id="47" w:author="Ye-Kui Wang (yk0)" w:date="2021-10-27T16:29:00Z"/>
          <w:i/>
          <w:iCs/>
          <w:lang w:val="en-GB"/>
        </w:rPr>
      </w:pPr>
      <w:ins w:id="48" w:author="Ye-Kui Wang (yk0)" w:date="2021-10-27T16:29:00Z">
        <w:r>
          <w:rPr>
            <w:i/>
            <w:iCs/>
            <w:lang w:val="en-GB"/>
          </w:rPr>
          <w:t>to</w:t>
        </w:r>
      </w:ins>
      <w:ins w:id="49" w:author="Ye-Kui Wang (yk0)" w:date="2021-10-27T16:43:00Z">
        <w:r w:rsidR="002B1CB1">
          <w:rPr>
            <w:i/>
            <w:iCs/>
            <w:lang w:val="en-GB"/>
          </w:rPr>
          <w:t xml:space="preserve"> the following (adding "</w:t>
        </w:r>
        <w:r w:rsidR="002B1CB1">
          <w:rPr>
            <w:lang w:val="en-GB"/>
          </w:rPr>
          <w:t>and in output order</w:t>
        </w:r>
        <w:r w:rsidR="002B1CB1">
          <w:rPr>
            <w:i/>
            <w:iCs/>
            <w:lang w:val="en-GB"/>
          </w:rPr>
          <w:t>"):</w:t>
        </w:r>
      </w:ins>
    </w:p>
    <w:p w14:paraId="2A9AE435" w14:textId="797200AB" w:rsidR="002B1CB1" w:rsidRDefault="002B1CB1" w:rsidP="002B1CB1">
      <w:pPr>
        <w:spacing w:after="200"/>
        <w:rPr>
          <w:ins w:id="50" w:author="Ye-Kui Wang (yk0)" w:date="2021-10-27T16:42:00Z"/>
          <w:lang w:val="en-GB"/>
        </w:rPr>
      </w:pPr>
      <w:ins w:id="51" w:author="Ye-Kui Wang (yk0)" w:date="2021-10-27T16:42:00Z">
        <w:r w:rsidRPr="00EB20F2">
          <w:rPr>
            <w:lang w:val="en-GB"/>
          </w:rPr>
          <w:t xml:space="preserve">A dependent </w:t>
        </w:r>
        <w:proofErr w:type="gramStart"/>
        <w:r w:rsidRPr="00EB20F2">
          <w:rPr>
            <w:lang w:val="en-GB"/>
          </w:rPr>
          <w:t>random access</w:t>
        </w:r>
        <w:proofErr w:type="gramEnd"/>
        <w:r w:rsidRPr="00EB20F2">
          <w:rPr>
            <w:lang w:val="en-GB"/>
          </w:rPr>
          <w:t xml:space="preserve"> point (DRAP) sample is a sample after which all samples in decoding order </w:t>
        </w:r>
      </w:ins>
      <w:ins w:id="52" w:author="Ye-Kui Wang (yk0)" w:date="2021-10-27T16:43:00Z">
        <w:r>
          <w:rPr>
            <w:lang w:val="en-GB"/>
          </w:rPr>
          <w:t xml:space="preserve">and in output order </w:t>
        </w:r>
      </w:ins>
      <w:ins w:id="53" w:author="Ye-Kui Wang (yk0)" w:date="2021-10-27T16:42:00Z">
        <w:r w:rsidRPr="00EB20F2">
          <w:rPr>
            <w:lang w:val="en-GB"/>
          </w:rPr>
          <w:t xml:space="preserve">can be correctly decoded if the closest </w:t>
        </w:r>
        <w:r w:rsidRPr="00EB20F2">
          <w:rPr>
            <w:i/>
            <w:lang w:val="en-GB"/>
          </w:rPr>
          <w:t>initial</w:t>
        </w:r>
        <w:r w:rsidRPr="00EB20F2">
          <w:rPr>
            <w:lang w:val="en-GB"/>
          </w:rPr>
          <w:t xml:space="preserve"> sample preceding the DRAP sample is available for reference.</w:t>
        </w:r>
      </w:ins>
    </w:p>
    <w:p w14:paraId="1BCBE278" w14:textId="77777777" w:rsidR="002B1CB1" w:rsidRDefault="002B1CB1" w:rsidP="002B1CB1">
      <w:pPr>
        <w:spacing w:after="200"/>
        <w:rPr>
          <w:ins w:id="54" w:author="Ye-Kui Wang (yk0)" w:date="2021-10-27T16:46:00Z"/>
          <w:i/>
          <w:iCs/>
          <w:lang w:val="en-GB"/>
        </w:rPr>
      </w:pPr>
      <w:ins w:id="55" w:author="Ye-Kui Wang (yk0)" w:date="2021-10-27T16:46:00Z">
        <w:r>
          <w:rPr>
            <w:i/>
            <w:iCs/>
            <w:lang w:val="en-GB"/>
          </w:rPr>
          <w:t>In</w:t>
        </w:r>
        <w:r w:rsidRPr="00064E9F">
          <w:rPr>
            <w:i/>
            <w:iCs/>
            <w:lang w:val="en-GB"/>
          </w:rPr>
          <w:t xml:space="preserve"> 10.</w:t>
        </w:r>
        <w:r>
          <w:rPr>
            <w:i/>
            <w:iCs/>
            <w:lang w:val="en-GB"/>
          </w:rPr>
          <w:t>8.1, change the following:</w:t>
        </w:r>
      </w:ins>
    </w:p>
    <w:p w14:paraId="77BBCD43" w14:textId="77777777" w:rsidR="002B1CB1" w:rsidRPr="00284CFE" w:rsidRDefault="002B1CB1" w:rsidP="002B1CB1">
      <w:pPr>
        <w:numPr>
          <w:ilvl w:val="0"/>
          <w:numId w:val="37"/>
        </w:numPr>
        <w:spacing w:after="200"/>
        <w:rPr>
          <w:ins w:id="56" w:author="Ye-Kui Wang (yk0)" w:date="2021-10-27T16:46:00Z"/>
          <w:lang w:val="en-GB"/>
        </w:rPr>
      </w:pPr>
      <w:ins w:id="57" w:author="Ye-Kui Wang (yk0)" w:date="2021-10-27T16:46:00Z">
        <w:r w:rsidRPr="00284CFE">
          <w:rPr>
            <w:lang w:val="en-GB"/>
          </w:rPr>
          <w:t xml:space="preserve">The DRAP sample and all samples following the DRAP sample in output order can be correctly decoded when </w:t>
        </w:r>
        <w:proofErr w:type="gramStart"/>
        <w:r w:rsidRPr="00284CFE">
          <w:rPr>
            <w:lang w:val="en-GB"/>
          </w:rPr>
          <w:t>starting decoding</w:t>
        </w:r>
        <w:proofErr w:type="gramEnd"/>
        <w:r w:rsidRPr="00284CFE">
          <w:rPr>
            <w:lang w:val="en-GB"/>
          </w:rPr>
          <w:t xml:space="preserve"> at the DRAP sample after having decoded the closest preceding SAP sample of type 1, 2 or 3 marked as such by being a Sync sample or by the SAP sample group.</w:t>
        </w:r>
      </w:ins>
    </w:p>
    <w:p w14:paraId="7ABE81F7" w14:textId="6948B49E" w:rsidR="002B1CB1" w:rsidRPr="00064E9F" w:rsidRDefault="002B1CB1" w:rsidP="002B1CB1">
      <w:pPr>
        <w:spacing w:after="200"/>
        <w:rPr>
          <w:ins w:id="58" w:author="Ye-Kui Wang (yk0)" w:date="2021-10-27T16:46:00Z"/>
          <w:i/>
          <w:iCs/>
          <w:lang w:val="en-GB"/>
        </w:rPr>
      </w:pPr>
      <w:ins w:id="59" w:author="Ye-Kui Wang (yk0)" w:date="2021-10-27T16:46:00Z">
        <w:r>
          <w:rPr>
            <w:i/>
            <w:iCs/>
            <w:lang w:val="en-GB"/>
          </w:rPr>
          <w:t>to the following (adding "</w:t>
        </w:r>
      </w:ins>
      <w:ins w:id="60" w:author="Ye-Kui Wang (yk0)" w:date="2021-10-27T17:04:00Z">
        <w:r w:rsidR="006C5930">
          <w:rPr>
            <w:i/>
            <w:iCs/>
            <w:lang w:val="en-GB"/>
          </w:rPr>
          <w:t xml:space="preserve">in </w:t>
        </w:r>
      </w:ins>
      <w:ins w:id="61" w:author="Ye-Kui Wang (yk0)" w:date="2021-10-27T16:46:00Z">
        <w:r>
          <w:rPr>
            <w:i/>
            <w:iCs/>
            <w:lang w:val="en-GB"/>
          </w:rPr>
          <w:t>decoding order and"):</w:t>
        </w:r>
      </w:ins>
    </w:p>
    <w:p w14:paraId="798CE008" w14:textId="04AA18FB" w:rsidR="002B1CB1" w:rsidRPr="00284CFE" w:rsidRDefault="002B1CB1" w:rsidP="002B1CB1">
      <w:pPr>
        <w:numPr>
          <w:ilvl w:val="0"/>
          <w:numId w:val="37"/>
        </w:numPr>
        <w:spacing w:after="200"/>
        <w:rPr>
          <w:ins w:id="62" w:author="Ye-Kui Wang (yk0)" w:date="2021-10-27T16:46:00Z"/>
          <w:lang w:val="en-GB"/>
        </w:rPr>
      </w:pPr>
      <w:ins w:id="63" w:author="Ye-Kui Wang (yk0)" w:date="2021-10-27T16:46:00Z">
        <w:r w:rsidRPr="00284CFE">
          <w:rPr>
            <w:lang w:val="en-GB"/>
          </w:rPr>
          <w:t xml:space="preserve">The DRAP sample and all samples following the DRAP sample in decoding order and </w:t>
        </w:r>
      </w:ins>
      <w:ins w:id="64" w:author="Ye-Kui Wang (yk0)" w:date="2021-10-27T17:03:00Z">
        <w:r w:rsidR="006C5930">
          <w:rPr>
            <w:lang w:val="en-GB"/>
          </w:rPr>
          <w:t xml:space="preserve">in </w:t>
        </w:r>
      </w:ins>
      <w:ins w:id="65" w:author="Ye-Kui Wang (yk0)" w:date="2021-10-27T16:46:00Z">
        <w:r w:rsidRPr="00284CFE">
          <w:rPr>
            <w:lang w:val="en-GB"/>
          </w:rPr>
          <w:t xml:space="preserve">output order can be correctly decoded when </w:t>
        </w:r>
        <w:proofErr w:type="gramStart"/>
        <w:r w:rsidRPr="00284CFE">
          <w:rPr>
            <w:lang w:val="en-GB"/>
          </w:rPr>
          <w:t>starting decoding</w:t>
        </w:r>
        <w:proofErr w:type="gramEnd"/>
        <w:r w:rsidRPr="00284CFE">
          <w:rPr>
            <w:lang w:val="en-GB"/>
          </w:rPr>
          <w:t xml:space="preserve"> at the DRAP sample after having decoded the closest preceding SAP sample of type 1, 2 or 3 marked as such by being a Sync sample or by the SAP sample group.</w:t>
        </w:r>
      </w:ins>
    </w:p>
    <w:p w14:paraId="7F528180" w14:textId="1C05BB18" w:rsidR="00D86F20" w:rsidRDefault="00D86F20" w:rsidP="00D86F20">
      <w:pPr>
        <w:spacing w:after="200"/>
        <w:rPr>
          <w:ins w:id="66" w:author="Ye-Kui Wang (yk0)" w:date="2021-10-27T17:01:00Z"/>
          <w:i/>
          <w:iCs/>
          <w:lang w:val="en-GB"/>
        </w:rPr>
      </w:pPr>
      <w:ins w:id="67" w:author="Ye-Kui Wang (yk0)" w:date="2021-10-27T17:01:00Z">
        <w:r>
          <w:rPr>
            <w:i/>
            <w:iCs/>
            <w:lang w:val="en-GB"/>
          </w:rPr>
          <w:t>In</w:t>
        </w:r>
        <w:r w:rsidRPr="00064E9F">
          <w:rPr>
            <w:i/>
            <w:iCs/>
            <w:lang w:val="en-GB"/>
          </w:rPr>
          <w:t xml:space="preserve"> 10.</w:t>
        </w:r>
        <w:r>
          <w:rPr>
            <w:i/>
            <w:iCs/>
            <w:lang w:val="en-GB"/>
          </w:rPr>
          <w:t>8.1, change the following:</w:t>
        </w:r>
      </w:ins>
    </w:p>
    <w:p w14:paraId="5F485C9A" w14:textId="77777777" w:rsidR="00D86F20" w:rsidRPr="00EB20F2" w:rsidRDefault="00D86F20" w:rsidP="00D86F20">
      <w:pPr>
        <w:tabs>
          <w:tab w:val="left" w:pos="1800"/>
        </w:tabs>
        <w:spacing w:line="210" w:lineRule="atLeast"/>
        <w:ind w:left="720" w:right="360"/>
        <w:rPr>
          <w:ins w:id="68" w:author="Ye-Kui Wang (yk0)" w:date="2021-10-27T17:01:00Z"/>
          <w:rFonts w:eastAsia="Calibri"/>
          <w:sz w:val="18"/>
          <w:szCs w:val="22"/>
          <w:lang w:val="en-GB" w:eastAsia="en-US"/>
        </w:rPr>
      </w:pPr>
      <w:ins w:id="69" w:author="Ye-Kui Wang (yk0)" w:date="2021-10-27T17:01:00Z">
        <w:r w:rsidRPr="00EB20F2">
          <w:rPr>
            <w:rFonts w:eastAsia="Calibri"/>
            <w:sz w:val="18"/>
            <w:szCs w:val="22"/>
            <w:lang w:val="en-GB" w:eastAsia="en-US"/>
          </w:rPr>
          <w:t>NOTE</w:t>
        </w:r>
        <w:r w:rsidRPr="00EB20F2">
          <w:rPr>
            <w:rFonts w:eastAsia="Calibri"/>
            <w:sz w:val="18"/>
            <w:szCs w:val="22"/>
            <w:lang w:val="en-GB" w:eastAsia="en-US"/>
          </w:rPr>
          <w:tab/>
          <w:t xml:space="preserve">DRAP samples can only be used in combination with SAP samples of type 1, 2 and 3. This is </w:t>
        </w:r>
        <w:proofErr w:type="gramStart"/>
        <w:r w:rsidRPr="00EB20F2">
          <w:rPr>
            <w:rFonts w:eastAsia="Calibri"/>
            <w:sz w:val="18"/>
            <w:szCs w:val="22"/>
            <w:lang w:val="en-GB" w:eastAsia="en-US"/>
          </w:rPr>
          <w:t>in order to</w:t>
        </w:r>
        <w:proofErr w:type="gramEnd"/>
        <w:r w:rsidRPr="00EB20F2">
          <w:rPr>
            <w:rFonts w:eastAsia="Calibri"/>
            <w:sz w:val="18"/>
            <w:szCs w:val="22"/>
            <w:lang w:val="en-GB" w:eastAsia="en-US"/>
          </w:rPr>
          <w:t xml:space="preserve"> enable the functionality of creating a decodable sequence of samples by concatenating the preceding SAP sample with the DRAP sample and the samples following the DRAP sample in output order</w:t>
        </w:r>
      </w:ins>
    </w:p>
    <w:p w14:paraId="5B3DFAE5" w14:textId="5ECDD524" w:rsidR="00D86F20" w:rsidRPr="00064E9F" w:rsidRDefault="00D86F20" w:rsidP="00D86F20">
      <w:pPr>
        <w:spacing w:after="200"/>
        <w:rPr>
          <w:ins w:id="70" w:author="Ye-Kui Wang (yk0)" w:date="2021-10-27T17:01:00Z"/>
          <w:i/>
          <w:iCs/>
          <w:lang w:val="en-GB"/>
        </w:rPr>
      </w:pPr>
      <w:ins w:id="71" w:author="Ye-Kui Wang (yk0)" w:date="2021-10-27T17:01:00Z">
        <w:r>
          <w:rPr>
            <w:i/>
            <w:iCs/>
            <w:lang w:val="en-GB"/>
          </w:rPr>
          <w:t>to the following (adding "</w:t>
        </w:r>
        <w:r>
          <w:rPr>
            <w:lang w:val="en-GB"/>
          </w:rPr>
          <w:t xml:space="preserve"> in </w:t>
        </w:r>
      </w:ins>
      <w:ins w:id="72" w:author="Ye-Kui Wang (yk0)" w:date="2021-10-27T17:04:00Z">
        <w:r w:rsidR="006C5930">
          <w:rPr>
            <w:lang w:val="en-GB"/>
          </w:rPr>
          <w:t xml:space="preserve">decoding </w:t>
        </w:r>
      </w:ins>
      <w:ins w:id="73" w:author="Ye-Kui Wang (yk0)" w:date="2021-10-27T17:01:00Z">
        <w:r>
          <w:rPr>
            <w:lang w:val="en-GB"/>
          </w:rPr>
          <w:t>order</w:t>
        </w:r>
      </w:ins>
      <w:ins w:id="74" w:author="Ye-Kui Wang (yk0)" w:date="2021-10-27T17:04:00Z">
        <w:r w:rsidR="006C5930">
          <w:rPr>
            <w:lang w:val="en-GB"/>
          </w:rPr>
          <w:t xml:space="preserve"> and</w:t>
        </w:r>
      </w:ins>
      <w:ins w:id="75" w:author="Ye-Kui Wang (yk0)" w:date="2021-10-27T17:01:00Z">
        <w:r>
          <w:rPr>
            <w:i/>
            <w:iCs/>
            <w:lang w:val="en-GB"/>
          </w:rPr>
          <w:t>"</w:t>
        </w:r>
      </w:ins>
      <w:ins w:id="76" w:author="Ye-Kui Wang (yk0)" w:date="2021-10-27T17:04:00Z">
        <w:r w:rsidR="006C5930">
          <w:rPr>
            <w:i/>
            <w:iCs/>
            <w:lang w:val="en-GB"/>
          </w:rPr>
          <w:t>, and add</w:t>
        </w:r>
      </w:ins>
      <w:ins w:id="77" w:author="Ye-Kui Wang (yk0)" w:date="2021-10-27T17:06:00Z">
        <w:r w:rsidR="006C5930">
          <w:rPr>
            <w:i/>
            <w:iCs/>
            <w:lang w:val="en-GB"/>
          </w:rPr>
          <w:t>ing</w:t>
        </w:r>
      </w:ins>
      <w:ins w:id="78" w:author="Ye-Kui Wang (yk0)" w:date="2021-10-27T17:04:00Z">
        <w:r w:rsidR="006C5930">
          <w:rPr>
            <w:i/>
            <w:iCs/>
            <w:lang w:val="en-GB"/>
          </w:rPr>
          <w:t xml:space="preserve"> </w:t>
        </w:r>
      </w:ins>
      <w:ins w:id="79" w:author="Ye-Kui Wang (yk0)" w:date="2021-10-27T17:05:00Z">
        <w:r w:rsidR="006C5930">
          <w:rPr>
            <w:i/>
            <w:iCs/>
            <w:lang w:val="en-GB"/>
          </w:rPr>
          <w:t xml:space="preserve">period </w:t>
        </w:r>
      </w:ins>
      <w:ins w:id="80" w:author="Ye-Kui Wang (yk0)" w:date="2021-10-27T17:04:00Z">
        <w:r w:rsidR="006C5930">
          <w:rPr>
            <w:i/>
            <w:iCs/>
            <w:lang w:val="en-GB"/>
          </w:rPr>
          <w:t>'.' at t</w:t>
        </w:r>
      </w:ins>
      <w:ins w:id="81" w:author="Ye-Kui Wang (yk0)" w:date="2021-10-27T17:05:00Z">
        <w:r w:rsidR="006C5930">
          <w:rPr>
            <w:i/>
            <w:iCs/>
            <w:lang w:val="en-GB"/>
          </w:rPr>
          <w:t>he end of the sentence</w:t>
        </w:r>
      </w:ins>
      <w:ins w:id="82" w:author="Ye-Kui Wang (yk0)" w:date="2021-10-27T17:01:00Z">
        <w:r>
          <w:rPr>
            <w:i/>
            <w:iCs/>
            <w:lang w:val="en-GB"/>
          </w:rPr>
          <w:t>):</w:t>
        </w:r>
      </w:ins>
    </w:p>
    <w:p w14:paraId="026772FB" w14:textId="3E710DD1" w:rsidR="00D86F20" w:rsidRPr="00EB20F2" w:rsidRDefault="00D86F20" w:rsidP="00D86F20">
      <w:pPr>
        <w:tabs>
          <w:tab w:val="left" w:pos="1800"/>
        </w:tabs>
        <w:spacing w:line="210" w:lineRule="atLeast"/>
        <w:ind w:left="720" w:right="360"/>
        <w:rPr>
          <w:ins w:id="83" w:author="Ye-Kui Wang (yk0)" w:date="2021-10-27T17:01:00Z"/>
          <w:rFonts w:eastAsia="Calibri"/>
          <w:sz w:val="18"/>
          <w:szCs w:val="22"/>
          <w:lang w:val="en-GB" w:eastAsia="en-US"/>
        </w:rPr>
      </w:pPr>
      <w:ins w:id="84" w:author="Ye-Kui Wang (yk0)" w:date="2021-10-27T17:01:00Z">
        <w:r w:rsidRPr="00EB20F2">
          <w:rPr>
            <w:rFonts w:eastAsia="Calibri"/>
            <w:sz w:val="18"/>
            <w:szCs w:val="22"/>
            <w:lang w:val="en-GB" w:eastAsia="en-US"/>
          </w:rPr>
          <w:t>NOTE</w:t>
        </w:r>
        <w:r w:rsidRPr="00EB20F2">
          <w:rPr>
            <w:rFonts w:eastAsia="Calibri"/>
            <w:sz w:val="18"/>
            <w:szCs w:val="22"/>
            <w:lang w:val="en-GB" w:eastAsia="en-US"/>
          </w:rPr>
          <w:tab/>
          <w:t xml:space="preserve">DRAP samples can only be used in combination with SAP samples of type 1, 2 and 3. This is </w:t>
        </w:r>
        <w:proofErr w:type="gramStart"/>
        <w:r w:rsidRPr="00EB20F2">
          <w:rPr>
            <w:rFonts w:eastAsia="Calibri"/>
            <w:sz w:val="18"/>
            <w:szCs w:val="22"/>
            <w:lang w:val="en-GB" w:eastAsia="en-US"/>
          </w:rPr>
          <w:t>in order to</w:t>
        </w:r>
        <w:proofErr w:type="gramEnd"/>
        <w:r w:rsidRPr="00EB20F2">
          <w:rPr>
            <w:rFonts w:eastAsia="Calibri"/>
            <w:sz w:val="18"/>
            <w:szCs w:val="22"/>
            <w:lang w:val="en-GB" w:eastAsia="en-US"/>
          </w:rPr>
          <w:t xml:space="preserve"> enable the functionality of creating a decodable sequence of samples by concatenating the preceding SAP sample with the DRAP sample and the samples following the DRAP sample in </w:t>
        </w:r>
      </w:ins>
      <w:ins w:id="85" w:author="Ye-Kui Wang (yk0)" w:date="2021-10-27T17:02:00Z">
        <w:r>
          <w:rPr>
            <w:rFonts w:eastAsia="Calibri"/>
            <w:sz w:val="18"/>
            <w:szCs w:val="22"/>
            <w:lang w:val="en-GB" w:eastAsia="en-US"/>
          </w:rPr>
          <w:t>decoding</w:t>
        </w:r>
      </w:ins>
      <w:ins w:id="86" w:author="Ye-Kui Wang (yk0)" w:date="2021-10-27T17:01:00Z">
        <w:r w:rsidRPr="00EB20F2">
          <w:rPr>
            <w:rFonts w:eastAsia="Calibri"/>
            <w:sz w:val="18"/>
            <w:szCs w:val="22"/>
            <w:lang w:val="en-GB" w:eastAsia="en-US"/>
          </w:rPr>
          <w:t xml:space="preserve"> order</w:t>
        </w:r>
      </w:ins>
      <w:ins w:id="87" w:author="Ye-Kui Wang (yk0)" w:date="2021-10-27T17:03:00Z">
        <w:r w:rsidR="006C5930">
          <w:rPr>
            <w:rFonts w:eastAsia="Calibri"/>
            <w:sz w:val="18"/>
            <w:szCs w:val="22"/>
            <w:lang w:val="en-GB" w:eastAsia="en-US"/>
          </w:rPr>
          <w:t xml:space="preserve"> and in output order.</w:t>
        </w:r>
      </w:ins>
    </w:p>
    <w:p w14:paraId="329ED484" w14:textId="73792D9E" w:rsidR="00064E9F" w:rsidRPr="00064E9F" w:rsidRDefault="00064E9F" w:rsidP="00173739">
      <w:pPr>
        <w:spacing w:after="200"/>
        <w:rPr>
          <w:i/>
          <w:iCs/>
          <w:lang w:val="en-GB"/>
        </w:rPr>
      </w:pPr>
      <w:r w:rsidRPr="00064E9F">
        <w:rPr>
          <w:i/>
          <w:iCs/>
          <w:lang w:val="en-GB"/>
        </w:rPr>
        <w:t>Add new</w:t>
      </w:r>
      <w:ins w:id="88" w:author="Ye-Kui Wang (yk0)" w:date="2021-10-27T21:33:00Z">
        <w:r w:rsidR="00F11DF9">
          <w:rPr>
            <w:i/>
            <w:iCs/>
            <w:lang w:val="en-GB"/>
          </w:rPr>
          <w:t xml:space="preserve"> subclause</w:t>
        </w:r>
      </w:ins>
      <w:r w:rsidRPr="00064E9F">
        <w:rPr>
          <w:i/>
          <w:iCs/>
          <w:lang w:val="en-GB"/>
        </w:rPr>
        <w:t xml:space="preserve"> 10.</w:t>
      </w:r>
      <w:ins w:id="89" w:author="Ye-Kui Wang (yk0)" w:date="2021-10-27T16:52:00Z">
        <w:r w:rsidR="00D86F20">
          <w:rPr>
            <w:i/>
            <w:iCs/>
            <w:lang w:val="en-GB"/>
          </w:rPr>
          <w:t>11</w:t>
        </w:r>
      </w:ins>
      <w:del w:id="90" w:author="Ye-Kui Wang (yk0)" w:date="2021-10-27T16:52:00Z">
        <w:r w:rsidRPr="00064E9F" w:rsidDel="00D86F20">
          <w:rPr>
            <w:i/>
            <w:iCs/>
            <w:lang w:val="en-GB"/>
          </w:rPr>
          <w:delText>9</w:delText>
        </w:r>
      </w:del>
    </w:p>
    <w:p w14:paraId="5D3357E7" w14:textId="144647AC" w:rsidR="00064E9F" w:rsidRPr="00EF1A30" w:rsidRDefault="00064E9F" w:rsidP="00064E9F">
      <w:pPr>
        <w:spacing w:after="200"/>
        <w:rPr>
          <w:b/>
          <w:bCs/>
          <w:lang w:val="en-GB"/>
          <w:rPrChange w:id="91" w:author="Ye-Kui Wang (yk0)" w:date="2021-10-27T21:42:00Z">
            <w:rPr>
              <w:lang w:val="en-GB"/>
            </w:rPr>
          </w:rPrChange>
        </w:rPr>
      </w:pPr>
      <w:r w:rsidRPr="00EF1A30">
        <w:rPr>
          <w:b/>
          <w:bCs/>
          <w:lang w:val="en-GB"/>
          <w:rPrChange w:id="92" w:author="Ye-Kui Wang (yk0)" w:date="2021-10-27T21:42:00Z">
            <w:rPr>
              <w:lang w:val="en-GB"/>
            </w:rPr>
          </w:rPrChange>
        </w:rPr>
        <w:t>10.</w:t>
      </w:r>
      <w:ins w:id="93" w:author="Ye-Kui Wang (yk0)" w:date="2021-10-27T16:53:00Z">
        <w:r w:rsidR="00D86F20" w:rsidRPr="00EF1A30">
          <w:rPr>
            <w:b/>
            <w:bCs/>
            <w:lang w:val="en-GB"/>
            <w:rPrChange w:id="94" w:author="Ye-Kui Wang (yk0)" w:date="2021-10-27T21:42:00Z">
              <w:rPr>
                <w:lang w:val="en-GB"/>
              </w:rPr>
            </w:rPrChange>
          </w:rPr>
          <w:t>11</w:t>
        </w:r>
      </w:ins>
      <w:del w:id="95" w:author="Ye-Kui Wang (yk0)" w:date="2021-10-27T16:53:00Z">
        <w:r w:rsidRPr="00EF1A30" w:rsidDel="00D86F20">
          <w:rPr>
            <w:b/>
            <w:bCs/>
            <w:lang w:val="en-GB"/>
            <w:rPrChange w:id="96" w:author="Ye-Kui Wang (yk0)" w:date="2021-10-27T21:42:00Z">
              <w:rPr>
                <w:lang w:val="en-GB"/>
              </w:rPr>
            </w:rPrChange>
          </w:rPr>
          <w:delText>9</w:delText>
        </w:r>
      </w:del>
      <w:r w:rsidRPr="00EF1A30">
        <w:rPr>
          <w:b/>
          <w:bCs/>
          <w:lang w:val="en-GB"/>
          <w:rPrChange w:id="97" w:author="Ye-Kui Wang (yk0)" w:date="2021-10-27T21:42:00Z">
            <w:rPr>
              <w:lang w:val="en-GB"/>
            </w:rPr>
          </w:rPrChange>
        </w:rPr>
        <w:t xml:space="preserve"> Extended DRAP (EDRAP) sample group</w:t>
      </w:r>
    </w:p>
    <w:p w14:paraId="15C021AC" w14:textId="0374ABDE" w:rsidR="00064E9F" w:rsidRPr="00EF1A30" w:rsidRDefault="00064E9F" w:rsidP="00064E9F">
      <w:pPr>
        <w:spacing w:after="200"/>
        <w:rPr>
          <w:b/>
          <w:bCs/>
          <w:lang w:val="en-GB"/>
          <w:rPrChange w:id="98" w:author="Ye-Kui Wang (yk0)" w:date="2021-10-27T21:42:00Z">
            <w:rPr>
              <w:lang w:val="en-GB"/>
            </w:rPr>
          </w:rPrChange>
        </w:rPr>
      </w:pPr>
      <w:r w:rsidRPr="00EF1A30">
        <w:rPr>
          <w:b/>
          <w:bCs/>
          <w:lang w:val="en-GB"/>
          <w:rPrChange w:id="99" w:author="Ye-Kui Wang (yk0)" w:date="2021-10-27T21:42:00Z">
            <w:rPr>
              <w:lang w:val="en-GB"/>
            </w:rPr>
          </w:rPrChange>
        </w:rPr>
        <w:t>10.</w:t>
      </w:r>
      <w:ins w:id="100" w:author="Ye-Kui Wang (yk0)" w:date="2021-10-27T16:53:00Z">
        <w:r w:rsidR="00D86F20" w:rsidRPr="00EF1A30">
          <w:rPr>
            <w:b/>
            <w:bCs/>
            <w:lang w:val="en-GB"/>
            <w:rPrChange w:id="101" w:author="Ye-Kui Wang (yk0)" w:date="2021-10-27T21:42:00Z">
              <w:rPr>
                <w:lang w:val="en-GB"/>
              </w:rPr>
            </w:rPrChange>
          </w:rPr>
          <w:t>11</w:t>
        </w:r>
      </w:ins>
      <w:del w:id="102" w:author="Ye-Kui Wang (yk0)" w:date="2021-10-27T16:53:00Z">
        <w:r w:rsidRPr="00EF1A30" w:rsidDel="00D86F20">
          <w:rPr>
            <w:b/>
            <w:bCs/>
            <w:lang w:val="en-GB"/>
            <w:rPrChange w:id="103" w:author="Ye-Kui Wang (yk0)" w:date="2021-10-27T21:42:00Z">
              <w:rPr>
                <w:lang w:val="en-GB"/>
              </w:rPr>
            </w:rPrChange>
          </w:rPr>
          <w:delText>9</w:delText>
        </w:r>
      </w:del>
      <w:r w:rsidRPr="00EF1A30">
        <w:rPr>
          <w:b/>
          <w:bCs/>
          <w:lang w:val="en-GB"/>
          <w:rPrChange w:id="104" w:author="Ye-Kui Wang (yk0)" w:date="2021-10-27T21:42:00Z">
            <w:rPr>
              <w:lang w:val="en-GB"/>
            </w:rPr>
          </w:rPrChange>
        </w:rPr>
        <w:t>.1</w:t>
      </w:r>
      <w:r w:rsidRPr="00EF1A30">
        <w:rPr>
          <w:b/>
          <w:bCs/>
          <w:lang w:val="en-GB"/>
          <w:rPrChange w:id="105" w:author="Ye-Kui Wang (yk0)" w:date="2021-10-27T21:42:00Z">
            <w:rPr>
              <w:lang w:val="en-GB"/>
            </w:rPr>
          </w:rPrChange>
        </w:rPr>
        <w:tab/>
        <w:t>Definition</w:t>
      </w:r>
    </w:p>
    <w:p w14:paraId="06D8746B" w14:textId="188F20DD" w:rsidR="00064E9F" w:rsidRPr="00064E9F" w:rsidRDefault="00064E9F" w:rsidP="00064E9F">
      <w:pPr>
        <w:spacing w:after="200"/>
        <w:rPr>
          <w:lang w:val="en-GB"/>
        </w:rPr>
      </w:pPr>
      <w:r w:rsidRPr="00064E9F">
        <w:rPr>
          <w:lang w:val="en-GB"/>
        </w:rPr>
        <w:t xml:space="preserve">This sample group is </w:t>
      </w:r>
      <w:proofErr w:type="gramStart"/>
      <w:r w:rsidRPr="00064E9F">
        <w:rPr>
          <w:lang w:val="en-GB"/>
        </w:rPr>
        <w:t>similar to</w:t>
      </w:r>
      <w:proofErr w:type="gramEnd"/>
      <w:r w:rsidRPr="00064E9F">
        <w:rPr>
          <w:lang w:val="en-GB"/>
        </w:rPr>
        <w:t xml:space="preserve"> the DRAP sample group</w:t>
      </w:r>
      <w:ins w:id="106" w:author="Ye-Kui Wang (yk0)" w:date="2021-10-27T17:26:00Z">
        <w:r w:rsidR="000241F7">
          <w:rPr>
            <w:lang w:val="en-GB"/>
          </w:rPr>
          <w:t xml:space="preserve"> as specified in subclause 10.8</w:t>
        </w:r>
      </w:ins>
      <w:r w:rsidRPr="00064E9F">
        <w:rPr>
          <w:lang w:val="en-GB"/>
        </w:rPr>
        <w:t>; however, it enables more flexible cross-RAP referencing.</w:t>
      </w:r>
    </w:p>
    <w:p w14:paraId="38F6D170" w14:textId="19694489" w:rsidR="00064E9F" w:rsidRPr="00064E9F" w:rsidRDefault="00064E9F" w:rsidP="00064E9F">
      <w:pPr>
        <w:spacing w:after="200"/>
        <w:rPr>
          <w:lang w:val="en-GB"/>
        </w:rPr>
      </w:pPr>
      <w:r w:rsidRPr="00064E9F">
        <w:rPr>
          <w:lang w:val="en-GB"/>
        </w:rPr>
        <w:t>A</w:t>
      </w:r>
      <w:ins w:id="107" w:author="Ye-Kui Wang (yk0)" w:date="2021-10-27T16:26:00Z">
        <w:r w:rsidR="00F94F22">
          <w:rPr>
            <w:lang w:val="en-GB"/>
          </w:rPr>
          <w:t>n</w:t>
        </w:r>
      </w:ins>
      <w:r w:rsidRPr="00064E9F">
        <w:rPr>
          <w:lang w:val="en-GB"/>
        </w:rPr>
        <w:t xml:space="preserve"> EDRAP sample is a sample after which all samples in decoding order and in output order can be correctly decoded if the closest initial sample preceding the EDRAP sample and one or more other identified EDRAP samples earlier in decoding order than the EDRAP sample are available for reference.</w:t>
      </w:r>
    </w:p>
    <w:p w14:paraId="6FCD81BD" w14:textId="4C1871CF" w:rsidR="00064E9F" w:rsidRPr="00064E9F" w:rsidRDefault="00064E9F" w:rsidP="00064E9F">
      <w:pPr>
        <w:spacing w:after="200"/>
        <w:rPr>
          <w:lang w:val="en-GB"/>
        </w:rPr>
      </w:pPr>
      <w:r w:rsidRPr="00064E9F">
        <w:rPr>
          <w:lang w:val="en-GB"/>
        </w:rPr>
        <w:t xml:space="preserve">The initial sample is </w:t>
      </w:r>
      <w:proofErr w:type="gramStart"/>
      <w:r w:rsidRPr="00064E9F">
        <w:rPr>
          <w:lang w:val="en-GB"/>
        </w:rPr>
        <w:t>a</w:t>
      </w:r>
      <w:proofErr w:type="gramEnd"/>
      <w:r w:rsidRPr="00064E9F">
        <w:rPr>
          <w:lang w:val="en-GB"/>
        </w:rPr>
        <w:t xml:space="preserve"> SAP sample of SAP type 1, 2 or 3 that is marked as such either by being a Sync sample or by the SAP sample group. For example, if the 32nd sample in a file is an initial sample consisting of an I-picture, the 48th sample may consist of a P-picture and be marked as a member of the EDRAP sample group, thereby indicating that random access can be performed at the 48th sample by first decoding the 32nd sample (ignoring samples 33-47) and then continuing to decode from the 48th sample.</w:t>
      </w:r>
    </w:p>
    <w:p w14:paraId="39F71783" w14:textId="69FE627A" w:rsidR="00064E9F" w:rsidRPr="003C4820" w:rsidRDefault="00064E9F">
      <w:pPr>
        <w:tabs>
          <w:tab w:val="left" w:pos="1800"/>
        </w:tabs>
        <w:spacing w:line="210" w:lineRule="atLeast"/>
        <w:ind w:left="720" w:right="360"/>
        <w:rPr>
          <w:rFonts w:eastAsia="Calibri"/>
          <w:sz w:val="18"/>
          <w:szCs w:val="22"/>
          <w:lang w:val="en-GB" w:eastAsia="en-US"/>
          <w:rPrChange w:id="108" w:author="Ye-Kui Wang (yk0)" w:date="2021-10-27T17:07:00Z">
            <w:rPr>
              <w:lang w:val="en-GB"/>
            </w:rPr>
          </w:rPrChange>
        </w:rPr>
        <w:pPrChange w:id="109" w:author="Ye-Kui Wang (yk0)" w:date="2021-10-27T17:07:00Z">
          <w:pPr>
            <w:spacing w:after="200"/>
          </w:pPr>
        </w:pPrChange>
      </w:pPr>
      <w:r w:rsidRPr="003C4820">
        <w:rPr>
          <w:rFonts w:eastAsia="Calibri"/>
          <w:sz w:val="18"/>
          <w:szCs w:val="22"/>
          <w:lang w:val="en-GB" w:eastAsia="en-US"/>
          <w:rPrChange w:id="110" w:author="Ye-Kui Wang (yk0)" w:date="2021-10-27T17:07:00Z">
            <w:rPr>
              <w:lang w:val="en-GB"/>
            </w:rPr>
          </w:rPrChange>
        </w:rPr>
        <w:lastRenderedPageBreak/>
        <w:t>NOTE:</w:t>
      </w:r>
      <w:r w:rsidRPr="003C4820">
        <w:rPr>
          <w:rFonts w:eastAsia="Calibri"/>
          <w:sz w:val="18"/>
          <w:szCs w:val="22"/>
          <w:lang w:val="en-GB" w:eastAsia="en-US"/>
          <w:rPrChange w:id="111" w:author="Ye-Kui Wang (yk0)" w:date="2021-10-27T17:07:00Z">
            <w:rPr>
              <w:lang w:val="en-GB"/>
            </w:rPr>
          </w:rPrChange>
        </w:rPr>
        <w:tab/>
        <w:t xml:space="preserve">EDRAP samples can only be used in combination with SAP samples of type 1, 2 and 3. This is </w:t>
      </w:r>
      <w:proofErr w:type="gramStart"/>
      <w:r w:rsidRPr="003C4820">
        <w:rPr>
          <w:rFonts w:eastAsia="Calibri"/>
          <w:sz w:val="18"/>
          <w:szCs w:val="22"/>
          <w:lang w:val="en-GB" w:eastAsia="en-US"/>
          <w:rPrChange w:id="112" w:author="Ye-Kui Wang (yk0)" w:date="2021-10-27T17:07:00Z">
            <w:rPr>
              <w:lang w:val="en-GB"/>
            </w:rPr>
          </w:rPrChange>
        </w:rPr>
        <w:t>in order to</w:t>
      </w:r>
      <w:proofErr w:type="gramEnd"/>
      <w:r w:rsidRPr="003C4820">
        <w:rPr>
          <w:rFonts w:eastAsia="Calibri"/>
          <w:sz w:val="18"/>
          <w:szCs w:val="22"/>
          <w:lang w:val="en-GB" w:eastAsia="en-US"/>
          <w:rPrChange w:id="113" w:author="Ye-Kui Wang (yk0)" w:date="2021-10-27T17:07:00Z">
            <w:rPr>
              <w:lang w:val="en-GB"/>
            </w:rPr>
          </w:rPrChange>
        </w:rPr>
        <w:t xml:space="preserve"> enable the functionality of creating a decodable sequence of samples by concatenating the preceding SAP sample and zero or more other identified EDRAP samples earlier in decoding order than the EDRAP sample with the EDRAP sample and the samples following the EDRAP sample </w:t>
      </w:r>
      <w:ins w:id="114" w:author="Ye-Kui Wang (yk0)" w:date="2021-10-27T17:06:00Z">
        <w:r w:rsidR="003C4820" w:rsidRPr="003C4820">
          <w:rPr>
            <w:rFonts w:eastAsia="Calibri"/>
            <w:sz w:val="18"/>
            <w:szCs w:val="22"/>
            <w:lang w:val="en-GB" w:eastAsia="en-US"/>
            <w:rPrChange w:id="115" w:author="Ye-Kui Wang (yk0)" w:date="2021-10-27T17:07:00Z">
              <w:rPr>
                <w:lang w:val="en-GB"/>
              </w:rPr>
            </w:rPrChange>
          </w:rPr>
          <w:t xml:space="preserve">in decoding order and </w:t>
        </w:r>
      </w:ins>
      <w:r w:rsidRPr="003C4820">
        <w:rPr>
          <w:rFonts w:eastAsia="Calibri"/>
          <w:sz w:val="18"/>
          <w:szCs w:val="22"/>
          <w:lang w:val="en-GB" w:eastAsia="en-US"/>
          <w:rPrChange w:id="116" w:author="Ye-Kui Wang (yk0)" w:date="2021-10-27T17:07:00Z">
            <w:rPr>
              <w:lang w:val="en-GB"/>
            </w:rPr>
          </w:rPrChange>
        </w:rPr>
        <w:t>in output order.</w:t>
      </w:r>
    </w:p>
    <w:p w14:paraId="574DCD23" w14:textId="77777777" w:rsidR="00064E9F" w:rsidRPr="00064E9F" w:rsidRDefault="00064E9F" w:rsidP="00064E9F">
      <w:pPr>
        <w:spacing w:after="200"/>
        <w:rPr>
          <w:lang w:val="en-GB"/>
        </w:rPr>
      </w:pPr>
      <w:r w:rsidRPr="00064E9F">
        <w:rPr>
          <w:lang w:val="en-GB"/>
        </w:rPr>
        <w:t>A sample can be a member of the EDRAP Sample Group only if the following conditions are true:</w:t>
      </w:r>
    </w:p>
    <w:p w14:paraId="5EC39BAB" w14:textId="2EACC660" w:rsidR="00064E9F" w:rsidRPr="00064E9F" w:rsidRDefault="00064E9F">
      <w:pPr>
        <w:numPr>
          <w:ilvl w:val="0"/>
          <w:numId w:val="35"/>
        </w:numPr>
        <w:spacing w:after="200"/>
        <w:rPr>
          <w:lang w:val="en-GB"/>
        </w:rPr>
        <w:pPrChange w:id="117" w:author="Ye-Kui Wang (yk0)" w:date="2021-10-27T16:27:00Z">
          <w:pPr>
            <w:spacing w:after="200"/>
          </w:pPr>
        </w:pPrChange>
      </w:pPr>
      <w:del w:id="118" w:author="Ye-Kui Wang (yk0)" w:date="2021-10-27T16:27:00Z">
        <w:r w:rsidRPr="00064E9F" w:rsidDel="00F94F22">
          <w:rPr>
            <w:lang w:val="en-GB"/>
          </w:rPr>
          <w:delText>-</w:delText>
        </w:r>
        <w:r w:rsidRPr="00064E9F" w:rsidDel="00F94F22">
          <w:rPr>
            <w:lang w:val="en-GB"/>
          </w:rPr>
          <w:tab/>
        </w:r>
      </w:del>
      <w:r w:rsidRPr="00064E9F">
        <w:rPr>
          <w:lang w:val="en-GB"/>
        </w:rPr>
        <w:t>The EDRAP sample references only the closest preceding initial sample and one or more other identified EDRAP samples earlier in decoding order than the EDRAP sample.</w:t>
      </w:r>
    </w:p>
    <w:p w14:paraId="1137D4CD" w14:textId="7B1586CB" w:rsidR="00064E9F" w:rsidRPr="00064E9F" w:rsidRDefault="00064E9F">
      <w:pPr>
        <w:numPr>
          <w:ilvl w:val="0"/>
          <w:numId w:val="35"/>
        </w:numPr>
        <w:spacing w:after="200"/>
        <w:rPr>
          <w:lang w:val="en-GB"/>
        </w:rPr>
        <w:pPrChange w:id="119" w:author="Ye-Kui Wang (yk0)" w:date="2021-10-27T16:27:00Z">
          <w:pPr>
            <w:spacing w:after="200"/>
          </w:pPr>
        </w:pPrChange>
      </w:pPr>
      <w:del w:id="120" w:author="Ye-Kui Wang (yk0)" w:date="2021-10-27T16:27:00Z">
        <w:r w:rsidRPr="00064E9F" w:rsidDel="00F94F22">
          <w:rPr>
            <w:lang w:val="en-GB"/>
          </w:rPr>
          <w:delText>-</w:delText>
        </w:r>
        <w:r w:rsidRPr="00064E9F" w:rsidDel="00F94F22">
          <w:rPr>
            <w:lang w:val="en-GB"/>
          </w:rPr>
          <w:tab/>
        </w:r>
      </w:del>
      <w:r w:rsidRPr="00064E9F">
        <w:rPr>
          <w:lang w:val="en-GB"/>
        </w:rPr>
        <w:t xml:space="preserve">The EDRAP sample and all samples following the EDRAP sample in decoding order and output order can be correctly decoded when </w:t>
      </w:r>
      <w:proofErr w:type="gramStart"/>
      <w:r w:rsidRPr="00064E9F">
        <w:rPr>
          <w:lang w:val="en-GB"/>
        </w:rPr>
        <w:t>starting decoding</w:t>
      </w:r>
      <w:proofErr w:type="gramEnd"/>
      <w:r w:rsidRPr="00064E9F">
        <w:rPr>
          <w:lang w:val="en-GB"/>
        </w:rPr>
        <w:t xml:space="preserve"> at the EDRAP sample after having decoded the closest preceding SAP sample of type 1, 2 or 3 marked as such by being a Sync sample or by the SAP sample group and after having decoded the zero or more other identified EDRAP samples earlier in decoding order than the EDRAP sample.</w:t>
      </w:r>
    </w:p>
    <w:p w14:paraId="25EB829C" w14:textId="00A7403B" w:rsidR="00064E9F" w:rsidRPr="00EF1A30" w:rsidDel="000241F7" w:rsidRDefault="00064E9F" w:rsidP="00064E9F">
      <w:pPr>
        <w:spacing w:after="200"/>
        <w:rPr>
          <w:del w:id="121" w:author="Ye-Kui Wang (yk0)" w:date="2021-10-27T17:28:00Z"/>
          <w:b/>
          <w:bCs/>
          <w:lang w:val="en-GB"/>
          <w:rPrChange w:id="122" w:author="Ye-Kui Wang (yk0)" w:date="2021-10-27T21:42:00Z">
            <w:rPr>
              <w:del w:id="123" w:author="Ye-Kui Wang (yk0)" w:date="2021-10-27T17:28:00Z"/>
              <w:lang w:val="en-GB"/>
            </w:rPr>
          </w:rPrChange>
        </w:rPr>
      </w:pPr>
    </w:p>
    <w:p w14:paraId="56FE4EBF" w14:textId="24427EE1" w:rsidR="00064E9F" w:rsidRPr="00EF1A30" w:rsidRDefault="00064E9F" w:rsidP="00064E9F">
      <w:pPr>
        <w:spacing w:after="200"/>
        <w:rPr>
          <w:b/>
          <w:bCs/>
          <w:lang w:val="en-GB"/>
          <w:rPrChange w:id="124" w:author="Ye-Kui Wang (yk0)" w:date="2021-10-27T21:42:00Z">
            <w:rPr>
              <w:lang w:val="en-GB"/>
            </w:rPr>
          </w:rPrChange>
        </w:rPr>
      </w:pPr>
      <w:r w:rsidRPr="00EF1A30">
        <w:rPr>
          <w:b/>
          <w:bCs/>
          <w:lang w:val="en-GB"/>
          <w:rPrChange w:id="125" w:author="Ye-Kui Wang (yk0)" w:date="2021-10-27T21:42:00Z">
            <w:rPr>
              <w:lang w:val="en-GB"/>
            </w:rPr>
          </w:rPrChange>
        </w:rPr>
        <w:t>10.</w:t>
      </w:r>
      <w:ins w:id="126" w:author="Ye-Kui Wang (yk0)" w:date="2021-10-27T16:54:00Z">
        <w:r w:rsidR="00D86F20" w:rsidRPr="00EF1A30">
          <w:rPr>
            <w:b/>
            <w:bCs/>
            <w:lang w:val="en-GB"/>
            <w:rPrChange w:id="127" w:author="Ye-Kui Wang (yk0)" w:date="2021-10-27T21:42:00Z">
              <w:rPr>
                <w:lang w:val="en-GB"/>
              </w:rPr>
            </w:rPrChange>
          </w:rPr>
          <w:t>11</w:t>
        </w:r>
      </w:ins>
      <w:del w:id="128" w:author="Ye-Kui Wang (yk0)" w:date="2021-10-27T16:54:00Z">
        <w:r w:rsidRPr="00EF1A30" w:rsidDel="00D86F20">
          <w:rPr>
            <w:b/>
            <w:bCs/>
            <w:lang w:val="en-GB"/>
            <w:rPrChange w:id="129" w:author="Ye-Kui Wang (yk0)" w:date="2021-10-27T21:42:00Z">
              <w:rPr>
                <w:lang w:val="en-GB"/>
              </w:rPr>
            </w:rPrChange>
          </w:rPr>
          <w:delText>9</w:delText>
        </w:r>
      </w:del>
      <w:r w:rsidRPr="00EF1A30">
        <w:rPr>
          <w:b/>
          <w:bCs/>
          <w:lang w:val="en-GB"/>
          <w:rPrChange w:id="130" w:author="Ye-Kui Wang (yk0)" w:date="2021-10-27T21:42:00Z">
            <w:rPr>
              <w:lang w:val="en-GB"/>
            </w:rPr>
          </w:rPrChange>
        </w:rPr>
        <w:t>.2</w:t>
      </w:r>
      <w:r w:rsidRPr="00EF1A30">
        <w:rPr>
          <w:b/>
          <w:bCs/>
          <w:lang w:val="en-GB"/>
          <w:rPrChange w:id="131" w:author="Ye-Kui Wang (yk0)" w:date="2021-10-27T21:42:00Z">
            <w:rPr>
              <w:lang w:val="en-GB"/>
            </w:rPr>
          </w:rPrChange>
        </w:rPr>
        <w:tab/>
        <w:t>Syntax</w:t>
      </w:r>
    </w:p>
    <w:p w14:paraId="0A3E5259" w14:textId="5CC13D59" w:rsidR="00064E9F" w:rsidRDefault="00064E9F" w:rsidP="00064E9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New" w:eastAsia="Times New Roman" w:hAnsi="Courier New"/>
          <w:noProof/>
          <w:lang w:val="en-GB" w:eastAsia="en-US"/>
        </w:rPr>
      </w:pPr>
      <w:r>
        <w:rPr>
          <w:rFonts w:ascii="Courier New" w:eastAsia="Times New Roman" w:hAnsi="Courier New"/>
          <w:noProof/>
          <w:lang w:val="en-GB"/>
        </w:rPr>
        <w:t>class VisualEdrapEntry()</w:t>
      </w:r>
      <w:r>
        <w:rPr>
          <w:rFonts w:ascii="Courier New" w:eastAsia="Times New Roman" w:hAnsi="Courier New"/>
          <w:noProof/>
          <w:lang w:val="en-GB"/>
        </w:rPr>
        <w:br/>
        <w:t>extends VisualSampleGroupEntry('edrp') {</w:t>
      </w:r>
      <w:r>
        <w:rPr>
          <w:rFonts w:ascii="Courier New" w:eastAsia="Times New Roman" w:hAnsi="Courier New"/>
          <w:noProof/>
          <w:lang w:val="en-GB"/>
        </w:rPr>
        <w:br/>
      </w:r>
      <w:r>
        <w:rPr>
          <w:rFonts w:ascii="Courier New" w:eastAsia="Times New Roman" w:hAnsi="Courier New"/>
          <w:noProof/>
          <w:lang w:val="en-GB"/>
        </w:rPr>
        <w:tab/>
        <w:t>unsigned int(3) edrap_type;</w:t>
      </w:r>
      <w:r>
        <w:rPr>
          <w:rFonts w:ascii="Courier New" w:eastAsia="Times New Roman" w:hAnsi="Courier New"/>
          <w:noProof/>
          <w:lang w:val="en-GB"/>
        </w:rPr>
        <w:br/>
      </w:r>
      <w:r>
        <w:rPr>
          <w:rFonts w:ascii="Courier New" w:eastAsia="Times New Roman" w:hAnsi="Courier New"/>
          <w:noProof/>
          <w:lang w:val="en-GB"/>
        </w:rPr>
        <w:tab/>
        <w:t>unsigned int(3) num_ref_</w:t>
      </w:r>
      <w:ins w:id="132" w:author="Ye-Kui Wang (yk0)" w:date="2021-10-27T21:23:00Z">
        <w:r w:rsidR="00F11DF9">
          <w:rPr>
            <w:rFonts w:ascii="Courier New" w:eastAsia="Times New Roman" w:hAnsi="Courier New"/>
            <w:noProof/>
            <w:lang w:val="en-GB"/>
          </w:rPr>
          <w:t>ed</w:t>
        </w:r>
      </w:ins>
      <w:r>
        <w:rPr>
          <w:rFonts w:ascii="Courier New" w:eastAsia="Times New Roman" w:hAnsi="Courier New"/>
          <w:noProof/>
          <w:lang w:val="en-GB"/>
        </w:rPr>
        <w:t>rap_pics</w:t>
      </w:r>
      <w:del w:id="133" w:author="Ye-Kui Wang (yk0)" w:date="2021-10-27T21:24:00Z">
        <w:r w:rsidDel="00F11DF9">
          <w:rPr>
            <w:rFonts w:ascii="Courier New" w:eastAsia="Times New Roman" w:hAnsi="Courier New"/>
            <w:noProof/>
            <w:lang w:val="en-GB"/>
          </w:rPr>
          <w:delText>_minus1</w:delText>
        </w:r>
      </w:del>
      <w:r>
        <w:rPr>
          <w:rFonts w:ascii="Courier New" w:eastAsia="Times New Roman" w:hAnsi="Courier New"/>
          <w:noProof/>
          <w:lang w:val="en-GB"/>
        </w:rPr>
        <w:t>;</w:t>
      </w:r>
      <w:r>
        <w:rPr>
          <w:rFonts w:ascii="Courier New" w:eastAsia="Times New Roman" w:hAnsi="Courier New"/>
          <w:noProof/>
          <w:lang w:val="en-GB"/>
        </w:rPr>
        <w:br/>
      </w:r>
      <w:r>
        <w:rPr>
          <w:rFonts w:ascii="Courier New" w:eastAsia="Times New Roman" w:hAnsi="Courier New"/>
          <w:noProof/>
          <w:lang w:val="en-GB"/>
        </w:rPr>
        <w:tab/>
        <w:t>unsigned int(26) reserved = 0;</w:t>
      </w:r>
      <w:r>
        <w:rPr>
          <w:rFonts w:ascii="Courier New" w:eastAsia="Times New Roman" w:hAnsi="Courier New"/>
          <w:noProof/>
          <w:lang w:val="en-GB"/>
        </w:rPr>
        <w:br/>
      </w:r>
      <w:r>
        <w:rPr>
          <w:rFonts w:ascii="Courier New" w:eastAsia="Times New Roman" w:hAnsi="Courier New"/>
          <w:noProof/>
          <w:lang w:val="en-GB"/>
        </w:rPr>
        <w:tab/>
        <w:t>for(i=0; i&lt;</w:t>
      </w:r>
      <w:del w:id="134" w:author="Ye-Kui Wang (yk0)" w:date="2021-10-27T21:26:00Z">
        <w:r w:rsidDel="00F11DF9">
          <w:rPr>
            <w:rFonts w:ascii="Courier New" w:eastAsia="Times New Roman" w:hAnsi="Courier New"/>
            <w:noProof/>
            <w:lang w:val="en-GB"/>
          </w:rPr>
          <w:delText>=</w:delText>
        </w:r>
      </w:del>
      <w:r>
        <w:rPr>
          <w:rFonts w:ascii="Courier New" w:eastAsia="Times New Roman" w:hAnsi="Courier New"/>
          <w:noProof/>
          <w:lang w:val="en-GB"/>
        </w:rPr>
        <w:t>num_ref_</w:t>
      </w:r>
      <w:ins w:id="135" w:author="Ye-Kui Wang (yk0)" w:date="2021-10-27T21:26:00Z">
        <w:r w:rsidR="00F11DF9">
          <w:rPr>
            <w:rFonts w:ascii="Courier New" w:eastAsia="Times New Roman" w:hAnsi="Courier New"/>
            <w:noProof/>
            <w:lang w:val="en-GB"/>
          </w:rPr>
          <w:t>ed</w:t>
        </w:r>
      </w:ins>
      <w:r>
        <w:rPr>
          <w:rFonts w:ascii="Courier New" w:eastAsia="Times New Roman" w:hAnsi="Courier New"/>
          <w:noProof/>
          <w:lang w:val="en-GB"/>
        </w:rPr>
        <w:t>rap_pics</w:t>
      </w:r>
      <w:del w:id="136" w:author="Ye-Kui Wang (yk0)" w:date="2021-10-27T21:24:00Z">
        <w:r w:rsidDel="00F11DF9">
          <w:rPr>
            <w:rFonts w:ascii="Courier New" w:eastAsia="Times New Roman" w:hAnsi="Courier New"/>
            <w:noProof/>
            <w:lang w:val="en-GB"/>
          </w:rPr>
          <w:delText>_minus1</w:delText>
        </w:r>
      </w:del>
      <w:r>
        <w:rPr>
          <w:rFonts w:ascii="Courier New" w:eastAsia="Times New Roman" w:hAnsi="Courier New"/>
          <w:noProof/>
          <w:lang w:val="en-GB"/>
        </w:rPr>
        <w:t>; i++)</w:t>
      </w:r>
      <w:r>
        <w:rPr>
          <w:rFonts w:ascii="Courier New" w:eastAsia="Times New Roman" w:hAnsi="Courier New"/>
          <w:noProof/>
          <w:lang w:val="en-GB"/>
        </w:rPr>
        <w:br/>
      </w:r>
      <w:r>
        <w:rPr>
          <w:rFonts w:ascii="Courier New" w:eastAsia="Times New Roman" w:hAnsi="Courier New"/>
          <w:noProof/>
          <w:lang w:val="en-GB"/>
        </w:rPr>
        <w:tab/>
      </w:r>
      <w:r>
        <w:rPr>
          <w:rFonts w:ascii="Courier New" w:eastAsia="Times New Roman" w:hAnsi="Courier New"/>
          <w:noProof/>
          <w:lang w:val="en-GB"/>
        </w:rPr>
        <w:tab/>
        <w:t xml:space="preserve">unsigned int(16) </w:t>
      </w:r>
      <w:ins w:id="137" w:author="Ye-Kui Wang (yk0)" w:date="2021-10-27T17:12:00Z">
        <w:r w:rsidR="00834E22">
          <w:rPr>
            <w:rFonts w:ascii="Courier New" w:eastAsia="Times New Roman" w:hAnsi="Courier New"/>
            <w:noProof/>
            <w:lang w:val="en-GB"/>
          </w:rPr>
          <w:t>ref_</w:t>
        </w:r>
      </w:ins>
      <w:ins w:id="138" w:author="Ye-Kui Wang (yk0)" w:date="2021-10-27T21:26:00Z">
        <w:r w:rsidR="00F11DF9">
          <w:rPr>
            <w:rFonts w:ascii="Courier New" w:eastAsia="Times New Roman" w:hAnsi="Courier New"/>
            <w:noProof/>
            <w:lang w:val="en-GB"/>
          </w:rPr>
          <w:t>ed</w:t>
        </w:r>
      </w:ins>
      <w:ins w:id="139" w:author="Ye-Kui Wang (yk0)" w:date="2021-10-27T17:12:00Z">
        <w:r w:rsidR="00834E22">
          <w:rPr>
            <w:rFonts w:ascii="Courier New" w:eastAsia="Times New Roman" w:hAnsi="Courier New"/>
            <w:noProof/>
            <w:lang w:val="en-GB"/>
          </w:rPr>
          <w:t>rap_</w:t>
        </w:r>
      </w:ins>
      <w:ins w:id="140" w:author="Ye-Kui Wang (yk0)" w:date="2021-10-27T17:13:00Z">
        <w:r w:rsidR="00834E22">
          <w:rPr>
            <w:rFonts w:ascii="Courier New" w:eastAsia="Times New Roman" w:hAnsi="Courier New"/>
            <w:noProof/>
            <w:lang w:val="en-GB"/>
          </w:rPr>
          <w:t>idx_</w:t>
        </w:r>
      </w:ins>
      <w:r w:rsidR="00CD3F23">
        <w:rPr>
          <w:rFonts w:ascii="Courier New" w:eastAsia="Times New Roman" w:hAnsi="Courier New"/>
          <w:noProof/>
          <w:lang w:val="en-GB"/>
        </w:rPr>
        <w:t>delta</w:t>
      </w:r>
      <w:del w:id="141" w:author="Ye-Kui Wang (yk0)" w:date="2021-10-27T17:13:00Z">
        <w:r w:rsidR="00CD3F23" w:rsidDel="00834E22">
          <w:rPr>
            <w:rFonts w:ascii="Courier New" w:eastAsia="Times New Roman" w:hAnsi="Courier New"/>
            <w:noProof/>
            <w:lang w:val="en-GB"/>
          </w:rPr>
          <w:delText>_RAP_index</w:delText>
        </w:r>
      </w:del>
      <w:r>
        <w:rPr>
          <w:rFonts w:ascii="Courier New" w:eastAsia="Times New Roman" w:hAnsi="Courier New"/>
          <w:noProof/>
          <w:lang w:val="en-GB"/>
        </w:rPr>
        <w:t>[i]</w:t>
      </w:r>
      <w:r w:rsidR="00CD3F23">
        <w:rPr>
          <w:rFonts w:ascii="Courier New" w:eastAsia="Times New Roman" w:hAnsi="Courier New"/>
          <w:noProof/>
          <w:lang w:val="en-GB"/>
        </w:rPr>
        <w:t>;</w:t>
      </w:r>
      <w:r>
        <w:rPr>
          <w:rFonts w:ascii="Courier New" w:eastAsia="Times New Roman" w:hAnsi="Courier New"/>
          <w:noProof/>
          <w:lang w:val="en-GB"/>
        </w:rPr>
        <w:br/>
        <w:t>}</w:t>
      </w:r>
    </w:p>
    <w:p w14:paraId="234A5F71" w14:textId="5D958064" w:rsidR="00064E9F" w:rsidRPr="00EF1A30" w:rsidRDefault="00064E9F" w:rsidP="00064E9F">
      <w:pPr>
        <w:spacing w:after="200"/>
        <w:rPr>
          <w:b/>
          <w:bCs/>
          <w:lang w:val="en-GB"/>
          <w:rPrChange w:id="142" w:author="Ye-Kui Wang (yk0)" w:date="2021-10-27T21:42:00Z">
            <w:rPr>
              <w:lang w:val="en-GB"/>
            </w:rPr>
          </w:rPrChange>
        </w:rPr>
      </w:pPr>
      <w:r w:rsidRPr="00EF1A30">
        <w:rPr>
          <w:b/>
          <w:bCs/>
          <w:lang w:val="en-GB"/>
          <w:rPrChange w:id="143" w:author="Ye-Kui Wang (yk0)" w:date="2021-10-27T21:42:00Z">
            <w:rPr>
              <w:lang w:val="en-GB"/>
            </w:rPr>
          </w:rPrChange>
        </w:rPr>
        <w:t>10.</w:t>
      </w:r>
      <w:del w:id="144" w:author="Ye-Kui Wang (yk0)" w:date="2021-10-27T16:54:00Z">
        <w:r w:rsidRPr="00EF1A30" w:rsidDel="00D86F20">
          <w:rPr>
            <w:b/>
            <w:bCs/>
            <w:lang w:val="en-GB"/>
            <w:rPrChange w:id="145" w:author="Ye-Kui Wang (yk0)" w:date="2021-10-27T21:42:00Z">
              <w:rPr>
                <w:lang w:val="en-GB"/>
              </w:rPr>
            </w:rPrChange>
          </w:rPr>
          <w:delText>9</w:delText>
        </w:r>
      </w:del>
      <w:ins w:id="146" w:author="Ye-Kui Wang (yk0)" w:date="2021-10-27T16:54:00Z">
        <w:r w:rsidR="00D86F20" w:rsidRPr="00EF1A30">
          <w:rPr>
            <w:b/>
            <w:bCs/>
            <w:lang w:val="en-GB"/>
            <w:rPrChange w:id="147" w:author="Ye-Kui Wang (yk0)" w:date="2021-10-27T21:42:00Z">
              <w:rPr>
                <w:lang w:val="en-GB"/>
              </w:rPr>
            </w:rPrChange>
          </w:rPr>
          <w:t>11</w:t>
        </w:r>
      </w:ins>
      <w:r w:rsidRPr="00EF1A30">
        <w:rPr>
          <w:b/>
          <w:bCs/>
          <w:lang w:val="en-GB"/>
          <w:rPrChange w:id="148" w:author="Ye-Kui Wang (yk0)" w:date="2021-10-27T21:42:00Z">
            <w:rPr>
              <w:lang w:val="en-GB"/>
            </w:rPr>
          </w:rPrChange>
        </w:rPr>
        <w:t>.3</w:t>
      </w:r>
      <w:r w:rsidRPr="00EF1A30">
        <w:rPr>
          <w:b/>
          <w:bCs/>
          <w:lang w:val="en-GB"/>
          <w:rPrChange w:id="149" w:author="Ye-Kui Wang (yk0)" w:date="2021-10-27T21:42:00Z">
            <w:rPr>
              <w:lang w:val="en-GB"/>
            </w:rPr>
          </w:rPrChange>
        </w:rPr>
        <w:tab/>
        <w:t>Semantics</w:t>
      </w:r>
    </w:p>
    <w:p w14:paraId="1F87B4CC" w14:textId="77777777" w:rsidR="001D5626" w:rsidRDefault="001D5626" w:rsidP="001D5626">
      <w:pPr>
        <w:tabs>
          <w:tab w:val="left" w:pos="1440"/>
          <w:tab w:val="left" w:pos="8010"/>
        </w:tabs>
        <w:spacing w:before="136" w:after="0"/>
        <w:ind w:left="720" w:hanging="360"/>
        <w:jc w:val="left"/>
        <w:rPr>
          <w:rFonts w:ascii="Times New Roman" w:eastAsia="Times New Roman" w:hAnsi="Times New Roman"/>
          <w:sz w:val="20"/>
          <w:lang w:val="en-GB" w:eastAsia="zh-CN"/>
        </w:rPr>
      </w:pPr>
      <w:r>
        <w:rPr>
          <w:rFonts w:ascii="Courier New" w:eastAsia="DengXian" w:hAnsi="Courier New"/>
          <w:noProof/>
          <w:sz w:val="20"/>
          <w:lang w:val="en-GB"/>
        </w:rPr>
        <w:t>edrap_type</w:t>
      </w:r>
      <w:r>
        <w:rPr>
          <w:rFonts w:eastAsia="Times New Roman"/>
          <w:sz w:val="20"/>
          <w:lang w:val="en-GB" w:eastAsia="zh-CN"/>
        </w:rPr>
        <w:t xml:space="preserve"> is a non-negative integer. When </w:t>
      </w:r>
      <w:proofErr w:type="spellStart"/>
      <w:r>
        <w:rPr>
          <w:rFonts w:ascii="Courier New" w:eastAsia="Times New Roman" w:hAnsi="Courier New" w:cs="Courier New"/>
          <w:sz w:val="20"/>
          <w:lang w:val="en-GB" w:eastAsia="zh-CN"/>
        </w:rPr>
        <w:t>edrap</w:t>
      </w:r>
      <w:r>
        <w:rPr>
          <w:rFonts w:ascii="Courier New" w:eastAsia="DengXian" w:hAnsi="Courier New" w:cs="Courier New"/>
          <w:noProof/>
          <w:sz w:val="20"/>
          <w:lang w:val="en-GB"/>
        </w:rPr>
        <w:t>_type</w:t>
      </w:r>
      <w:proofErr w:type="spellEnd"/>
      <w:r>
        <w:rPr>
          <w:rFonts w:eastAsia="Times New Roman"/>
          <w:sz w:val="20"/>
          <w:lang w:val="en-GB" w:eastAsia="zh-CN"/>
        </w:rPr>
        <w:t xml:space="preserve"> is in the range of 1 to 3 it indicates the </w:t>
      </w:r>
      <w:r>
        <w:rPr>
          <w:rFonts w:ascii="Courier New" w:eastAsia="DengXian" w:hAnsi="Courier New"/>
          <w:noProof/>
          <w:sz w:val="20"/>
          <w:lang w:val="en-GB"/>
        </w:rPr>
        <w:t>SAP_type</w:t>
      </w:r>
      <w:r>
        <w:rPr>
          <w:rFonts w:eastAsia="Times New Roman"/>
          <w:sz w:val="20"/>
          <w:lang w:val="en-GB" w:eastAsia="zh-CN"/>
        </w:rPr>
        <w:t xml:space="preserve"> (as specified in Annex I) that the EDRAP sample would have corresponded to, had it not depended on the closest preceding SAP or other EDRAP samples. Other type values are reserved.</w:t>
      </w:r>
    </w:p>
    <w:p w14:paraId="342FB26D" w14:textId="7B7A0A26" w:rsidR="001D5626" w:rsidRDefault="001D5626" w:rsidP="001D5626">
      <w:pPr>
        <w:tabs>
          <w:tab w:val="left" w:pos="1440"/>
          <w:tab w:val="left" w:pos="8010"/>
        </w:tabs>
        <w:spacing w:before="136" w:after="0"/>
        <w:ind w:left="720" w:hanging="360"/>
        <w:jc w:val="left"/>
        <w:rPr>
          <w:rFonts w:eastAsia="Times New Roman"/>
          <w:sz w:val="20"/>
          <w:lang w:val="en-GB" w:eastAsia="zh-CN"/>
        </w:rPr>
      </w:pPr>
      <w:r>
        <w:rPr>
          <w:rFonts w:ascii="Courier New" w:eastAsia="DengXian" w:hAnsi="Courier New"/>
          <w:noProof/>
          <w:sz w:val="20"/>
          <w:lang w:val="en-GB"/>
        </w:rPr>
        <w:t>num_ref_</w:t>
      </w:r>
      <w:ins w:id="150" w:author="Ye-Kui Wang (yk0)" w:date="2021-10-27T21:24:00Z">
        <w:r w:rsidR="00F11DF9">
          <w:rPr>
            <w:rFonts w:ascii="Courier New" w:eastAsia="DengXian" w:hAnsi="Courier New"/>
            <w:noProof/>
            <w:sz w:val="20"/>
            <w:lang w:val="en-GB"/>
          </w:rPr>
          <w:t>ed</w:t>
        </w:r>
      </w:ins>
      <w:r>
        <w:rPr>
          <w:rFonts w:ascii="Courier New" w:eastAsia="DengXian" w:hAnsi="Courier New"/>
          <w:noProof/>
          <w:sz w:val="20"/>
          <w:lang w:val="en-GB"/>
        </w:rPr>
        <w:t>rap_pics</w:t>
      </w:r>
      <w:del w:id="151" w:author="Ye-Kui Wang (yk0)" w:date="2021-10-27T21:24:00Z">
        <w:r w:rsidDel="00F11DF9">
          <w:rPr>
            <w:rFonts w:ascii="Courier New" w:eastAsia="DengXian" w:hAnsi="Courier New"/>
            <w:noProof/>
            <w:sz w:val="20"/>
            <w:lang w:val="en-GB"/>
          </w:rPr>
          <w:delText>_minus1</w:delText>
        </w:r>
        <w:r w:rsidDel="00F11DF9">
          <w:rPr>
            <w:rFonts w:eastAsia="Times New Roman"/>
            <w:sz w:val="20"/>
            <w:lang w:val="en-GB" w:eastAsia="zh-CN"/>
          </w:rPr>
          <w:delText xml:space="preserve"> </w:delText>
        </w:r>
        <w:r w:rsidDel="00F11DF9">
          <w:rPr>
            <w:rFonts w:eastAsia="SimSun"/>
            <w:sz w:val="20"/>
            <w:lang w:val="en-CA"/>
          </w:rPr>
          <w:delText>plus 1</w:delText>
        </w:r>
      </w:del>
      <w:r>
        <w:rPr>
          <w:rFonts w:eastAsia="SimSun"/>
          <w:sz w:val="20"/>
          <w:lang w:val="en-CA"/>
        </w:rPr>
        <w:t xml:space="preserve"> indicates the number of </w:t>
      </w:r>
      <w:del w:id="152" w:author="Ye-Kui Wang (yk0)" w:date="2021-10-27T21:23:00Z">
        <w:r w:rsidDel="00F11DF9">
          <w:rPr>
            <w:rFonts w:eastAsia="SimSun"/>
            <w:sz w:val="20"/>
            <w:lang w:val="en-CA"/>
          </w:rPr>
          <w:delText xml:space="preserve">initial sample or </w:delText>
        </w:r>
      </w:del>
      <w:r>
        <w:rPr>
          <w:rFonts w:eastAsia="SimSun"/>
          <w:sz w:val="20"/>
          <w:lang w:val="en-CA"/>
        </w:rPr>
        <w:t xml:space="preserve">other EDRAP samples that are earlier in decoding order than the EDRAP sample and are needed for reference to be able to correctly decode the EDRAP sample and all samples following the EDRAP sample in both decoding and output order when </w:t>
      </w:r>
      <w:proofErr w:type="gramStart"/>
      <w:r>
        <w:rPr>
          <w:rFonts w:eastAsia="SimSun"/>
          <w:sz w:val="20"/>
          <w:lang w:val="en-CA"/>
        </w:rPr>
        <w:t>starting decoding</w:t>
      </w:r>
      <w:proofErr w:type="gramEnd"/>
      <w:r>
        <w:rPr>
          <w:rFonts w:eastAsia="SimSun"/>
          <w:sz w:val="20"/>
          <w:lang w:val="en-CA"/>
        </w:rPr>
        <w:t xml:space="preserve"> from the EDRAP sample</w:t>
      </w:r>
      <w:r>
        <w:rPr>
          <w:rFonts w:eastAsia="Times New Roman"/>
          <w:sz w:val="20"/>
          <w:lang w:val="en-GB" w:eastAsia="zh-CN"/>
        </w:rPr>
        <w:t>.</w:t>
      </w:r>
    </w:p>
    <w:p w14:paraId="24DCE1E8" w14:textId="77777777" w:rsidR="001D5626" w:rsidRDefault="001D5626" w:rsidP="001D5626">
      <w:pPr>
        <w:tabs>
          <w:tab w:val="left" w:pos="1440"/>
          <w:tab w:val="left" w:pos="8010"/>
        </w:tabs>
        <w:spacing w:before="136" w:after="0"/>
        <w:ind w:left="720" w:hanging="360"/>
        <w:jc w:val="left"/>
        <w:rPr>
          <w:rFonts w:eastAsia="Times New Roman"/>
          <w:sz w:val="20"/>
          <w:lang w:val="en-GB" w:eastAsia="zh-CN"/>
        </w:rPr>
      </w:pPr>
      <w:r>
        <w:rPr>
          <w:rFonts w:ascii="Courier New" w:eastAsia="DengXian" w:hAnsi="Courier New"/>
          <w:noProof/>
          <w:sz w:val="20"/>
          <w:lang w:val="en-GB"/>
        </w:rPr>
        <w:t>reserved</w:t>
      </w:r>
      <w:r>
        <w:rPr>
          <w:rFonts w:eastAsia="DengXian"/>
          <w:sz w:val="20"/>
          <w:lang w:val="en-GB" w:eastAsia="zh-CN"/>
        </w:rPr>
        <w:t xml:space="preserve"> shall be equal to 0. The semantics of this subclause only apply to sample group description entries with </w:t>
      </w:r>
      <w:r>
        <w:rPr>
          <w:rFonts w:ascii="Courier New" w:eastAsia="DengXian" w:hAnsi="Courier New"/>
          <w:noProof/>
          <w:sz w:val="20"/>
          <w:lang w:val="en-GB"/>
        </w:rPr>
        <w:t>reserved</w:t>
      </w:r>
      <w:r>
        <w:rPr>
          <w:rFonts w:eastAsia="DengXian"/>
          <w:sz w:val="20"/>
          <w:lang w:val="en-GB" w:eastAsia="zh-CN"/>
        </w:rPr>
        <w:t xml:space="preserve"> equal to 0. Parsers shall allow and ignore sample group description entries with </w:t>
      </w:r>
      <w:r>
        <w:rPr>
          <w:rFonts w:ascii="Courier New" w:eastAsia="DengXian" w:hAnsi="Courier New"/>
          <w:noProof/>
          <w:sz w:val="20"/>
          <w:lang w:val="en-GB"/>
        </w:rPr>
        <w:t>reserved</w:t>
      </w:r>
      <w:r>
        <w:rPr>
          <w:rFonts w:eastAsia="DengXian"/>
          <w:sz w:val="20"/>
          <w:lang w:val="en-GB" w:eastAsia="zh-CN"/>
        </w:rPr>
        <w:t xml:space="preserve"> greater than 0 when parsing this sample group.</w:t>
      </w:r>
    </w:p>
    <w:p w14:paraId="1B481257" w14:textId="75D7F011" w:rsidR="000241F7" w:rsidRDefault="00834E22">
      <w:pPr>
        <w:tabs>
          <w:tab w:val="left" w:pos="1440"/>
          <w:tab w:val="left" w:pos="8010"/>
        </w:tabs>
        <w:spacing w:before="136"/>
        <w:ind w:left="720" w:hanging="360"/>
        <w:jc w:val="left"/>
        <w:rPr>
          <w:ins w:id="153" w:author="Ye-Kui Wang (yk0)" w:date="2021-10-27T17:28:00Z"/>
          <w:rFonts w:eastAsia="SimSun"/>
          <w:sz w:val="20"/>
          <w:lang w:val="en-CA"/>
        </w:rPr>
        <w:pPrChange w:id="154" w:author="Ye-Kui Wang (yk0)" w:date="2021-10-27T17:28:00Z">
          <w:pPr>
            <w:tabs>
              <w:tab w:val="left" w:pos="1440"/>
              <w:tab w:val="left" w:pos="8010"/>
            </w:tabs>
            <w:spacing w:before="136" w:after="0"/>
            <w:ind w:left="720" w:hanging="360"/>
            <w:jc w:val="left"/>
          </w:pPr>
        </w:pPrChange>
      </w:pPr>
      <w:ins w:id="155" w:author="Ye-Kui Wang (yk0)" w:date="2021-10-27T17:14:00Z">
        <w:r>
          <w:rPr>
            <w:rFonts w:ascii="Courier New" w:eastAsia="Times New Roman" w:hAnsi="Courier New"/>
            <w:noProof/>
            <w:lang w:val="en-GB"/>
          </w:rPr>
          <w:t>ref_</w:t>
        </w:r>
      </w:ins>
      <w:ins w:id="156" w:author="Ye-Kui Wang (yk0)" w:date="2021-10-27T21:30:00Z">
        <w:r w:rsidR="00F11DF9">
          <w:rPr>
            <w:rFonts w:ascii="Courier New" w:eastAsia="Times New Roman" w:hAnsi="Courier New"/>
            <w:noProof/>
            <w:lang w:val="en-GB"/>
          </w:rPr>
          <w:t>ed</w:t>
        </w:r>
      </w:ins>
      <w:ins w:id="157" w:author="Ye-Kui Wang (yk0)" w:date="2021-10-27T17:14:00Z">
        <w:r>
          <w:rPr>
            <w:rFonts w:ascii="Courier New" w:eastAsia="Times New Roman" w:hAnsi="Courier New"/>
            <w:noProof/>
            <w:lang w:val="en-GB"/>
          </w:rPr>
          <w:t>rap_idx_</w:t>
        </w:r>
      </w:ins>
      <w:r w:rsidR="00CD3F23">
        <w:rPr>
          <w:rFonts w:ascii="Courier New" w:eastAsia="Times New Roman" w:hAnsi="Courier New"/>
          <w:noProof/>
          <w:lang w:val="en-GB"/>
        </w:rPr>
        <w:t>delta</w:t>
      </w:r>
      <w:del w:id="158" w:author="Ye-Kui Wang (yk0)" w:date="2021-10-27T17:14:00Z">
        <w:r w:rsidR="00CD3F23" w:rsidDel="00834E22">
          <w:rPr>
            <w:rFonts w:ascii="Courier New" w:eastAsia="Times New Roman" w:hAnsi="Courier New"/>
            <w:noProof/>
            <w:lang w:val="en-GB"/>
          </w:rPr>
          <w:delText>_RAP_index</w:delText>
        </w:r>
        <w:r w:rsidR="00CD3F23" w:rsidDel="00834E22">
          <w:rPr>
            <w:rFonts w:ascii="Courier New" w:eastAsia="DengXian" w:hAnsi="Courier New"/>
            <w:noProof/>
            <w:sz w:val="20"/>
            <w:lang w:val="en-GB" w:eastAsia="zh-CN"/>
          </w:rPr>
          <w:delText xml:space="preserve"> </w:delText>
        </w:r>
      </w:del>
      <w:r w:rsidR="001D5626">
        <w:rPr>
          <w:rFonts w:ascii="Courier New" w:eastAsia="DengXian" w:hAnsi="Courier New"/>
          <w:noProof/>
          <w:sz w:val="20"/>
          <w:lang w:val="en-GB" w:eastAsia="zh-CN"/>
        </w:rPr>
        <w:t>[</w:t>
      </w:r>
      <w:del w:id="159" w:author="Ye-Kui Wang (yk0)" w:date="2021-10-27T17:15:00Z">
        <w:r w:rsidR="001D5626" w:rsidDel="00834E22">
          <w:rPr>
            <w:rFonts w:ascii="Courier New" w:eastAsia="DengXian" w:hAnsi="Courier New"/>
            <w:noProof/>
            <w:sz w:val="20"/>
            <w:lang w:val="en-GB" w:eastAsia="zh-CN"/>
          </w:rPr>
          <w:delText> </w:delText>
        </w:r>
      </w:del>
      <w:r w:rsidR="001D5626">
        <w:rPr>
          <w:rFonts w:ascii="Courier New" w:eastAsia="DengXian" w:hAnsi="Courier New"/>
          <w:noProof/>
          <w:sz w:val="20"/>
          <w:lang w:val="en-GB" w:eastAsia="zh-CN"/>
        </w:rPr>
        <w:t>i</w:t>
      </w:r>
      <w:del w:id="160" w:author="Ye-Kui Wang (yk0)" w:date="2021-10-27T17:15:00Z">
        <w:r w:rsidR="001D5626" w:rsidDel="00834E22">
          <w:rPr>
            <w:rFonts w:ascii="Courier New" w:eastAsia="DengXian" w:hAnsi="Courier New"/>
            <w:noProof/>
            <w:sz w:val="20"/>
            <w:lang w:val="en-GB" w:eastAsia="zh-CN"/>
          </w:rPr>
          <w:delText> </w:delText>
        </w:r>
      </w:del>
      <w:r w:rsidR="001D5626">
        <w:rPr>
          <w:rFonts w:ascii="Courier New" w:eastAsia="DengXian" w:hAnsi="Courier New"/>
          <w:noProof/>
          <w:sz w:val="20"/>
          <w:lang w:val="en-GB" w:eastAsia="zh-CN"/>
        </w:rPr>
        <w:t>]</w:t>
      </w:r>
      <w:r w:rsidR="001D5626">
        <w:rPr>
          <w:rFonts w:eastAsia="SimSun"/>
          <w:sz w:val="20"/>
          <w:lang w:val="en-CA"/>
        </w:rPr>
        <w:t xml:space="preserve"> </w:t>
      </w:r>
      <w:r w:rsidR="001D5626" w:rsidRPr="000241F7">
        <w:rPr>
          <w:rFonts w:eastAsia="DengXian"/>
          <w:sz w:val="20"/>
          <w:lang w:val="en-GB" w:eastAsia="zh-CN"/>
          <w:rPrChange w:id="161" w:author="Ye-Kui Wang (yk0)" w:date="2021-10-27T17:28:00Z">
            <w:rPr>
              <w:rFonts w:eastAsia="SimSun"/>
              <w:sz w:val="20"/>
              <w:lang w:val="en-CA"/>
            </w:rPr>
          </w:rPrChange>
        </w:rPr>
        <w:t>indicates</w:t>
      </w:r>
      <w:r w:rsidR="001D5626">
        <w:rPr>
          <w:rFonts w:eastAsia="SimSun"/>
          <w:sz w:val="20"/>
          <w:lang w:val="en-CA"/>
        </w:rPr>
        <w:t xml:space="preserve"> </w:t>
      </w:r>
      <w:del w:id="162" w:author="Ye-Kui Wang (yk0)" w:date="2021-10-27T17:16:00Z">
        <w:r w:rsidR="001D5626" w:rsidDel="00834E22">
          <w:rPr>
            <w:rFonts w:eastAsia="SimSun"/>
            <w:sz w:val="20"/>
            <w:lang w:val="en-CA"/>
          </w:rPr>
          <w:delText xml:space="preserve">a delta </w:delText>
        </w:r>
      </w:del>
      <w:del w:id="163" w:author="Ye-Kui Wang (yk0)" w:date="2021-10-27T17:20:00Z">
        <w:r w:rsidR="001D5626" w:rsidDel="00834E22">
          <w:rPr>
            <w:rFonts w:eastAsia="SimSun"/>
            <w:sz w:val="20"/>
            <w:lang w:val="en-CA"/>
          </w:rPr>
          <w:delText xml:space="preserve">of </w:delText>
        </w:r>
      </w:del>
      <w:ins w:id="164" w:author="Ye-Kui Wang (yk0)" w:date="2021-10-27T17:20:00Z">
        <w:r>
          <w:rPr>
            <w:rFonts w:eastAsia="SimSun"/>
            <w:sz w:val="20"/>
            <w:lang w:val="en-CA"/>
          </w:rPr>
          <w:t>the difference between the sample group index</w:t>
        </w:r>
      </w:ins>
      <w:ins w:id="165" w:author="Ye-Kui Wang (yk0)" w:date="2021-10-27T21:28:00Z">
        <w:r w:rsidR="00F11DF9">
          <w:rPr>
            <w:rFonts w:eastAsia="SimSun"/>
            <w:sz w:val="20"/>
            <w:lang w:val="en-CA"/>
          </w:rPr>
          <w:t xml:space="preserve"> (i.e., the index </w:t>
        </w:r>
      </w:ins>
      <w:ins w:id="166" w:author="Ye-Kui Wang (yk0)" w:date="2021-10-27T21:29:00Z">
        <w:r w:rsidR="00F11DF9">
          <w:rPr>
            <w:rFonts w:eastAsia="SimSun"/>
            <w:sz w:val="20"/>
            <w:lang w:val="en-CA"/>
          </w:rPr>
          <w:t>to the list</w:t>
        </w:r>
      </w:ins>
      <w:ins w:id="167" w:author="Ye-Kui Wang (yk0)" w:date="2021-10-27T21:28:00Z">
        <w:r w:rsidR="00F11DF9">
          <w:rPr>
            <w:rFonts w:eastAsia="SimSun"/>
            <w:sz w:val="20"/>
            <w:lang w:val="en-CA"/>
          </w:rPr>
          <w:t xml:space="preserve"> </w:t>
        </w:r>
      </w:ins>
      <w:ins w:id="168" w:author="Ye-Kui Wang (yk0)" w:date="2021-10-27T21:29:00Z">
        <w:r w:rsidR="00F11DF9">
          <w:rPr>
            <w:rFonts w:eastAsia="SimSun"/>
            <w:sz w:val="20"/>
            <w:lang w:val="en-CA"/>
          </w:rPr>
          <w:t xml:space="preserve">of </w:t>
        </w:r>
      </w:ins>
      <w:ins w:id="169" w:author="Ye-Kui Wang (yk0)" w:date="2021-10-27T21:28:00Z">
        <w:r w:rsidR="00F11DF9">
          <w:rPr>
            <w:rFonts w:eastAsia="SimSun"/>
            <w:sz w:val="20"/>
            <w:lang w:val="en-CA"/>
          </w:rPr>
          <w:t xml:space="preserve">all samples in this sample group </w:t>
        </w:r>
      </w:ins>
      <w:ins w:id="170" w:author="Ye-Kui Wang (yk0)" w:date="2021-10-27T21:29:00Z">
        <w:r w:rsidR="00F11DF9">
          <w:rPr>
            <w:rFonts w:eastAsia="SimSun"/>
            <w:sz w:val="20"/>
            <w:lang w:val="en-CA"/>
          </w:rPr>
          <w:t>in decoding order</w:t>
        </w:r>
      </w:ins>
      <w:ins w:id="171" w:author="Ye-Kui Wang (yk0)" w:date="2021-10-27T21:28:00Z">
        <w:r w:rsidR="00F11DF9">
          <w:rPr>
            <w:rFonts w:eastAsia="SimSun"/>
            <w:sz w:val="20"/>
            <w:lang w:val="en-CA"/>
          </w:rPr>
          <w:t>)</w:t>
        </w:r>
      </w:ins>
      <w:ins w:id="172" w:author="Ye-Kui Wang (yk0)" w:date="2021-10-27T17:20:00Z">
        <w:r>
          <w:rPr>
            <w:rFonts w:eastAsia="SimSun"/>
            <w:sz w:val="20"/>
            <w:lang w:val="en-CA"/>
          </w:rPr>
          <w:t xml:space="preserve"> of </w:t>
        </w:r>
      </w:ins>
      <w:ins w:id="173" w:author="Ye-Kui Wang (yk0)" w:date="2021-10-27T17:22:00Z">
        <w:r w:rsidR="000241F7">
          <w:rPr>
            <w:rFonts w:eastAsia="SimSun"/>
            <w:sz w:val="20"/>
            <w:lang w:val="en-CA"/>
          </w:rPr>
          <w:t>this</w:t>
        </w:r>
      </w:ins>
      <w:ins w:id="174" w:author="Ye-Kui Wang (yk0)" w:date="2021-10-27T17:20:00Z">
        <w:r>
          <w:rPr>
            <w:rFonts w:eastAsia="SimSun"/>
            <w:sz w:val="20"/>
            <w:lang w:val="en-CA"/>
          </w:rPr>
          <w:t xml:space="preserve"> EDRAP sample and the sample group index of </w:t>
        </w:r>
      </w:ins>
      <w:r w:rsidR="001D5626">
        <w:rPr>
          <w:rFonts w:eastAsia="SimSun"/>
          <w:sz w:val="20"/>
          <w:lang w:val="en-CA"/>
        </w:rPr>
        <w:t xml:space="preserve">the </w:t>
      </w:r>
      <w:del w:id="175" w:author="Ye-Kui Wang (yk0)" w:date="2021-10-27T17:16:00Z">
        <w:r w:rsidR="001D5626" w:rsidDel="00834E22">
          <w:rPr>
            <w:rFonts w:eastAsia="SimSun"/>
            <w:sz w:val="20"/>
            <w:lang w:val="en-CA"/>
          </w:rPr>
          <w:delText xml:space="preserve">sample number of the </w:delText>
        </w:r>
      </w:del>
      <w:proofErr w:type="spellStart"/>
      <w:r w:rsidR="001D5626">
        <w:rPr>
          <w:rFonts w:eastAsia="SimSun"/>
          <w:sz w:val="20"/>
          <w:lang w:val="en-CA"/>
        </w:rPr>
        <w:t>i-th</w:t>
      </w:r>
      <w:proofErr w:type="spellEnd"/>
      <w:r w:rsidR="001D5626">
        <w:rPr>
          <w:rFonts w:eastAsia="SimSun"/>
          <w:sz w:val="20"/>
          <w:lang w:val="en-CA"/>
        </w:rPr>
        <w:t xml:space="preserve"> RAP sample that is earlier in decoding order than the EDRAP sample and </w:t>
      </w:r>
      <w:ins w:id="176" w:author="Ye-Kui Wang (yk0)" w:date="2021-10-27T17:20:00Z">
        <w:r>
          <w:rPr>
            <w:rFonts w:eastAsia="SimSun"/>
            <w:sz w:val="20"/>
            <w:lang w:val="en-CA"/>
          </w:rPr>
          <w:t>is</w:t>
        </w:r>
      </w:ins>
      <w:del w:id="177" w:author="Ye-Kui Wang (yk0)" w:date="2021-10-27T17:20:00Z">
        <w:r w:rsidR="001D5626" w:rsidDel="00834E22">
          <w:rPr>
            <w:rFonts w:eastAsia="SimSun"/>
            <w:sz w:val="20"/>
            <w:lang w:val="en-CA"/>
          </w:rPr>
          <w:delText>are</w:delText>
        </w:r>
      </w:del>
      <w:r w:rsidR="001D5626">
        <w:rPr>
          <w:rFonts w:eastAsia="SimSun"/>
          <w:sz w:val="20"/>
          <w:lang w:val="en-CA"/>
        </w:rPr>
        <w:t xml:space="preserve"> needed for reference to be able to correctly decode the EDRAP sample and all samples following the EDRAP sample in both decoding and output order when starting decoding from </w:t>
      </w:r>
      <w:ins w:id="178" w:author="Ye-Kui Wang (yk0)" w:date="2021-10-27T17:22:00Z">
        <w:r w:rsidR="000241F7">
          <w:rPr>
            <w:rFonts w:eastAsia="SimSun"/>
            <w:sz w:val="20"/>
            <w:lang w:val="en-CA"/>
          </w:rPr>
          <w:t>this</w:t>
        </w:r>
      </w:ins>
      <w:del w:id="179" w:author="Ye-Kui Wang (yk0)" w:date="2021-10-27T17:22:00Z">
        <w:r w:rsidR="001D5626" w:rsidDel="000241F7">
          <w:rPr>
            <w:rFonts w:eastAsia="SimSun"/>
            <w:sz w:val="20"/>
            <w:lang w:val="en-CA"/>
          </w:rPr>
          <w:delText>the</w:delText>
        </w:r>
      </w:del>
      <w:r w:rsidR="001D5626">
        <w:rPr>
          <w:rFonts w:eastAsia="SimSun"/>
          <w:sz w:val="20"/>
          <w:lang w:val="en-CA"/>
        </w:rPr>
        <w:t xml:space="preserve"> EDRAP sample. </w:t>
      </w:r>
      <w:ins w:id="180" w:author="Ye-Kui Wang (yk0)" w:date="2021-10-27T17:21:00Z">
        <w:r>
          <w:rPr>
            <w:rFonts w:eastAsia="SimSun"/>
            <w:sz w:val="20"/>
            <w:lang w:val="en-CA"/>
          </w:rPr>
          <w:t xml:space="preserve">The value </w:t>
        </w:r>
        <w:r w:rsidRPr="00834E22">
          <w:rPr>
            <w:rFonts w:eastAsia="SimSun"/>
            <w:sz w:val="20"/>
            <w:lang w:val="en-CA"/>
          </w:rPr>
          <w:t xml:space="preserve">1 </w:t>
        </w:r>
      </w:ins>
      <w:ins w:id="181" w:author="Ye-Kui Wang (yk0)" w:date="2021-10-27T17:22:00Z">
        <w:r>
          <w:rPr>
            <w:rFonts w:eastAsia="SimSun"/>
            <w:sz w:val="20"/>
            <w:lang w:val="en-CA"/>
          </w:rPr>
          <w:t xml:space="preserve">indicates that the </w:t>
        </w:r>
        <w:proofErr w:type="spellStart"/>
        <w:r>
          <w:rPr>
            <w:rFonts w:eastAsia="SimSun"/>
            <w:sz w:val="20"/>
            <w:lang w:val="en-CA"/>
          </w:rPr>
          <w:t>i-th</w:t>
        </w:r>
        <w:proofErr w:type="spellEnd"/>
        <w:r>
          <w:rPr>
            <w:rFonts w:eastAsia="SimSun"/>
            <w:sz w:val="20"/>
            <w:lang w:val="en-CA"/>
          </w:rPr>
          <w:t xml:space="preserve"> RAP sample is </w:t>
        </w:r>
      </w:ins>
      <w:ins w:id="182" w:author="Ye-Kui Wang (yk0)" w:date="2021-10-27T17:21:00Z">
        <w:r w:rsidRPr="00834E22">
          <w:rPr>
            <w:rFonts w:eastAsia="SimSun"/>
            <w:sz w:val="20"/>
            <w:lang w:val="en-CA"/>
          </w:rPr>
          <w:t xml:space="preserve">the latest RAP sample </w:t>
        </w:r>
      </w:ins>
      <w:ins w:id="183" w:author="Ye-Kui Wang (yk0)" w:date="2021-10-27T17:23:00Z">
        <w:r w:rsidR="000241F7">
          <w:rPr>
            <w:rFonts w:eastAsia="SimSun"/>
            <w:sz w:val="20"/>
            <w:lang w:val="en-CA"/>
          </w:rPr>
          <w:t xml:space="preserve">in the sample group and </w:t>
        </w:r>
      </w:ins>
      <w:ins w:id="184" w:author="Ye-Kui Wang (yk0)" w:date="2021-10-27T17:21:00Z">
        <w:r w:rsidRPr="00834E22">
          <w:rPr>
            <w:rFonts w:eastAsia="SimSun"/>
            <w:sz w:val="20"/>
            <w:lang w:val="en-CA"/>
          </w:rPr>
          <w:t xml:space="preserve">preceding this </w:t>
        </w:r>
      </w:ins>
      <w:ins w:id="185" w:author="Ye-Kui Wang (yk0)" w:date="2021-10-27T17:22:00Z">
        <w:r>
          <w:rPr>
            <w:rFonts w:eastAsia="SimSun"/>
            <w:sz w:val="20"/>
            <w:lang w:val="en-CA"/>
          </w:rPr>
          <w:t>ED</w:t>
        </w:r>
      </w:ins>
      <w:ins w:id="186" w:author="Ye-Kui Wang (yk0)" w:date="2021-10-27T17:21:00Z">
        <w:r w:rsidRPr="00834E22">
          <w:rPr>
            <w:rFonts w:eastAsia="SimSun"/>
            <w:sz w:val="20"/>
            <w:lang w:val="en-CA"/>
          </w:rPr>
          <w:t xml:space="preserve">RAP sample in decoding order, </w:t>
        </w:r>
      </w:ins>
      <w:ins w:id="187" w:author="Ye-Kui Wang (yk0)" w:date="2021-10-27T17:24:00Z">
        <w:r w:rsidR="000241F7">
          <w:rPr>
            <w:rFonts w:eastAsia="SimSun"/>
            <w:sz w:val="20"/>
            <w:lang w:val="en-CA"/>
          </w:rPr>
          <w:t>the value 2</w:t>
        </w:r>
        <w:r w:rsidR="000241F7" w:rsidRPr="00834E22">
          <w:rPr>
            <w:rFonts w:eastAsia="SimSun"/>
            <w:sz w:val="20"/>
            <w:lang w:val="en-CA"/>
          </w:rPr>
          <w:t xml:space="preserve"> </w:t>
        </w:r>
        <w:r w:rsidR="000241F7">
          <w:rPr>
            <w:rFonts w:eastAsia="SimSun"/>
            <w:sz w:val="20"/>
            <w:lang w:val="en-CA"/>
          </w:rPr>
          <w:t xml:space="preserve">indicates that the </w:t>
        </w:r>
        <w:proofErr w:type="spellStart"/>
        <w:r w:rsidR="000241F7">
          <w:rPr>
            <w:rFonts w:eastAsia="SimSun"/>
            <w:sz w:val="20"/>
            <w:lang w:val="en-CA"/>
          </w:rPr>
          <w:t>i-th</w:t>
        </w:r>
        <w:proofErr w:type="spellEnd"/>
        <w:r w:rsidR="000241F7">
          <w:rPr>
            <w:rFonts w:eastAsia="SimSun"/>
            <w:sz w:val="20"/>
            <w:lang w:val="en-CA"/>
          </w:rPr>
          <w:t xml:space="preserve"> RAP sample is </w:t>
        </w:r>
        <w:r w:rsidR="000241F7" w:rsidRPr="00834E22">
          <w:rPr>
            <w:rFonts w:eastAsia="SimSun"/>
            <w:sz w:val="20"/>
            <w:lang w:val="en-CA"/>
          </w:rPr>
          <w:t xml:space="preserve">the </w:t>
        </w:r>
      </w:ins>
      <w:ins w:id="188" w:author="Ye-Kui Wang (yk0)" w:date="2021-10-27T17:21:00Z">
        <w:r w:rsidRPr="00834E22">
          <w:rPr>
            <w:rFonts w:eastAsia="SimSun"/>
            <w:sz w:val="20"/>
            <w:lang w:val="en-CA"/>
          </w:rPr>
          <w:t xml:space="preserve">second latest RAP sample </w:t>
        </w:r>
      </w:ins>
      <w:ins w:id="189" w:author="Ye-Kui Wang (yk0)" w:date="2021-10-27T17:24:00Z">
        <w:r w:rsidR="000241F7">
          <w:rPr>
            <w:rFonts w:eastAsia="SimSun"/>
            <w:sz w:val="20"/>
            <w:lang w:val="en-CA"/>
          </w:rPr>
          <w:t xml:space="preserve">in the sample group and </w:t>
        </w:r>
      </w:ins>
      <w:ins w:id="190" w:author="Ye-Kui Wang (yk0)" w:date="2021-10-27T17:21:00Z">
        <w:r w:rsidRPr="00834E22">
          <w:rPr>
            <w:rFonts w:eastAsia="SimSun"/>
            <w:sz w:val="20"/>
            <w:lang w:val="en-CA"/>
          </w:rPr>
          <w:t xml:space="preserve">preceding this </w:t>
        </w:r>
      </w:ins>
      <w:ins w:id="191" w:author="Ye-Kui Wang (yk0)" w:date="2021-10-27T17:24:00Z">
        <w:r w:rsidR="000241F7">
          <w:rPr>
            <w:rFonts w:eastAsia="SimSun"/>
            <w:sz w:val="20"/>
            <w:lang w:val="en-CA"/>
          </w:rPr>
          <w:t>ED</w:t>
        </w:r>
      </w:ins>
      <w:ins w:id="192" w:author="Ye-Kui Wang (yk0)" w:date="2021-10-27T17:21:00Z">
        <w:r w:rsidRPr="00834E22">
          <w:rPr>
            <w:rFonts w:eastAsia="SimSun"/>
            <w:sz w:val="20"/>
            <w:lang w:val="en-CA"/>
          </w:rPr>
          <w:t>RAP sample in decoding order, and so on.</w:t>
        </w:r>
      </w:ins>
    </w:p>
    <w:p w14:paraId="48D340BF" w14:textId="55E59A77" w:rsidR="001D5626" w:rsidDel="000241F7" w:rsidRDefault="001D5626">
      <w:pPr>
        <w:tabs>
          <w:tab w:val="left" w:pos="1440"/>
          <w:tab w:val="left" w:pos="8010"/>
        </w:tabs>
        <w:spacing w:before="136" w:after="0"/>
        <w:ind w:left="720" w:hanging="360"/>
        <w:jc w:val="left"/>
        <w:rPr>
          <w:del w:id="193" w:author="Ye-Kui Wang (yk0)" w:date="2021-10-27T17:28:00Z"/>
          <w:rFonts w:eastAsia="SimSun"/>
          <w:sz w:val="20"/>
          <w:lang w:val="en-CA" w:eastAsia="en-US"/>
        </w:rPr>
        <w:pPrChange w:id="194" w:author="Ye-Kui Wang (yk0)" w:date="2021-10-27T17:14:00Z">
          <w:pPr>
            <w:tabs>
              <w:tab w:val="left" w:pos="1440"/>
              <w:tab w:val="left" w:pos="8010"/>
            </w:tabs>
            <w:ind w:left="720" w:hanging="360"/>
          </w:pPr>
        </w:pPrChange>
      </w:pPr>
      <w:del w:id="195" w:author="Ye-Kui Wang (yk0)" w:date="2021-10-27T17:28:00Z">
        <w:r w:rsidDel="000241F7">
          <w:rPr>
            <w:rFonts w:eastAsia="SimSun"/>
            <w:sz w:val="20"/>
            <w:lang w:val="en-CA"/>
          </w:rPr>
          <w:lastRenderedPageBreak/>
          <w:delText xml:space="preserve">The variable RefRapSn[i], representing the sample number of the i-th RAP sample, is derived as follows, where </w:delText>
        </w:r>
        <w:r w:rsidDel="000241F7">
          <w:rPr>
            <w:rFonts w:ascii="Courier New" w:eastAsia="SimSun" w:hAnsi="Courier New" w:cs="Courier New"/>
            <w:sz w:val="20"/>
            <w:lang w:val="en-CA"/>
          </w:rPr>
          <w:delText>sample_number</w:delText>
        </w:r>
        <w:r w:rsidDel="000241F7">
          <w:rPr>
            <w:rFonts w:eastAsia="SimSun"/>
            <w:sz w:val="20"/>
            <w:lang w:val="en-CA"/>
          </w:rPr>
          <w:delText xml:space="preserve"> is the sample number of a current sample (i.e., a sample of the current EDRAP sample group):</w:delText>
        </w:r>
      </w:del>
    </w:p>
    <w:p w14:paraId="6B67B374" w14:textId="2E31424D" w:rsidR="001D5626" w:rsidDel="000241F7" w:rsidRDefault="001D5626" w:rsidP="001D5626">
      <w:pPr>
        <w:tabs>
          <w:tab w:val="left" w:pos="1440"/>
          <w:tab w:val="left" w:pos="8010"/>
        </w:tabs>
        <w:spacing w:before="136" w:after="0"/>
        <w:ind w:left="1170"/>
        <w:jc w:val="left"/>
        <w:rPr>
          <w:del w:id="196" w:author="Ye-Kui Wang (yk0)" w:date="2021-10-27T17:28:00Z"/>
          <w:rFonts w:eastAsia="SimSun"/>
          <w:sz w:val="20"/>
          <w:lang w:val="en-CA"/>
        </w:rPr>
      </w:pPr>
      <w:del w:id="197" w:author="Ye-Kui Wang (yk0)" w:date="2021-10-27T17:28:00Z">
        <w:r w:rsidDel="000241F7">
          <w:rPr>
            <w:rFonts w:eastAsia="SimSun"/>
            <w:sz w:val="20"/>
            <w:lang w:val="en-CA"/>
          </w:rPr>
          <w:delText xml:space="preserve">RefRapSn[i] = </w:delText>
        </w:r>
        <w:r w:rsidDel="000241F7">
          <w:rPr>
            <w:rFonts w:ascii="Courier New" w:eastAsia="SimSun" w:hAnsi="Courier New" w:cs="Courier New"/>
            <w:sz w:val="20"/>
            <w:lang w:val="en-CA"/>
          </w:rPr>
          <w:delText>sample_number</w:delText>
        </w:r>
        <w:r w:rsidDel="000241F7">
          <w:rPr>
            <w:rFonts w:eastAsia="SimSun"/>
            <w:sz w:val="20"/>
            <w:lang w:val="en-CA"/>
          </w:rPr>
          <w:delText xml:space="preserve"> − </w:delText>
        </w:r>
        <w:r w:rsidDel="000241F7">
          <w:rPr>
            <w:rFonts w:ascii="Courier New" w:eastAsia="DengXian" w:hAnsi="Courier New"/>
            <w:noProof/>
            <w:sz w:val="20"/>
            <w:lang w:val="en-GB" w:eastAsia="zh-CN"/>
          </w:rPr>
          <w:delText>ref_RAP_sn_delta[ i ]</w:delText>
        </w:r>
      </w:del>
    </w:p>
    <w:p w14:paraId="632326D7" w14:textId="32C9557F" w:rsidR="00CD3F23" w:rsidDel="000241F7" w:rsidRDefault="00CD3F23" w:rsidP="00064E9F">
      <w:pPr>
        <w:spacing w:after="200"/>
        <w:rPr>
          <w:del w:id="198" w:author="Ye-Kui Wang (yk0)" w:date="2021-10-27T17:28:00Z"/>
        </w:rPr>
      </w:pPr>
    </w:p>
    <w:p w14:paraId="28F31491" w14:textId="1048E5AD" w:rsidR="009E41B1" w:rsidRDefault="00CD3F23" w:rsidP="009E41B1">
      <w:pPr>
        <w:rPr>
          <w:rFonts w:ascii="Times New Roman" w:eastAsia="Times New Roman" w:hAnsi="Times New Roman"/>
          <w:i/>
          <w:iCs/>
          <w:lang w:val="en-GB" w:eastAsia="fr-FR"/>
        </w:rPr>
      </w:pPr>
      <w:commentRangeStart w:id="199"/>
      <w:del w:id="200" w:author="Ye-Kui Wang (yk0)" w:date="2021-10-27T17:28:00Z">
        <w:r w:rsidDel="000241F7">
          <w:delText>...signaling where the delta is in terms of indices to samples mapped to this sample group (i.e. other RAP samples). I.e. ref_rap_delta[i] equal to 1 would be the latest RAP sample preceding this RAP sample in decoding order, equal to 2 would be the second latest RAP sample preceding this RAP sample in decoding order, and so on. Since ‘edrp’ sample group does not include IRAP pictures, the delta-RAP-index signaling would require excluding the IRAP signaling (it is always the previous sync sample or SAP sample with type 1..3, thus can be inferred)</w:delText>
        </w:r>
        <w:commentRangeEnd w:id="199"/>
        <w:r w:rsidR="002E248F" w:rsidDel="000241F7">
          <w:rPr>
            <w:rStyle w:val="CommentReference"/>
          </w:rPr>
          <w:commentReference w:id="199"/>
        </w:r>
      </w:del>
      <w:r w:rsidR="009E41B1">
        <w:rPr>
          <w:i/>
          <w:iCs/>
          <w:lang w:val="en-GB"/>
        </w:rPr>
        <w:t xml:space="preserve">Add new </w:t>
      </w:r>
      <w:ins w:id="201" w:author="Ye-Kui Wang (yk0)" w:date="2021-10-27T21:33:00Z">
        <w:r w:rsidR="00F11DF9">
          <w:rPr>
            <w:i/>
            <w:iCs/>
            <w:lang w:val="en-GB"/>
          </w:rPr>
          <w:t>sub</w:t>
        </w:r>
      </w:ins>
      <w:r w:rsidR="009E41B1">
        <w:rPr>
          <w:i/>
          <w:iCs/>
          <w:lang w:val="en-GB"/>
        </w:rPr>
        <w:t>clause 10.1</w:t>
      </w:r>
      <w:ins w:id="202" w:author="Ye-Kui Wang (yk0)" w:date="2021-10-27T16:54:00Z">
        <w:r w:rsidR="00D86F20">
          <w:rPr>
            <w:i/>
            <w:iCs/>
            <w:lang w:val="en-GB"/>
          </w:rPr>
          <w:t>2</w:t>
        </w:r>
      </w:ins>
      <w:del w:id="203" w:author="Ye-Kui Wang (yk0)" w:date="2021-10-27T16:54:00Z">
        <w:r w:rsidR="009E41B1" w:rsidDel="00D86F20">
          <w:rPr>
            <w:i/>
            <w:iCs/>
            <w:lang w:val="en-GB"/>
          </w:rPr>
          <w:delText>1</w:delText>
        </w:r>
      </w:del>
    </w:p>
    <w:p w14:paraId="1068DA3E" w14:textId="1D884473" w:rsidR="009E41B1" w:rsidRDefault="009E41B1" w:rsidP="009E41B1">
      <w:pPr>
        <w:spacing w:before="100" w:beforeAutospacing="1" w:after="100" w:afterAutospacing="1"/>
        <w:rPr>
          <w:lang w:val="en-US"/>
        </w:rPr>
      </w:pPr>
      <w:r>
        <w:rPr>
          <w:b/>
          <w:bCs/>
          <w:szCs w:val="22"/>
          <w:lang w:val="en-US"/>
        </w:rPr>
        <w:t>10.1</w:t>
      </w:r>
      <w:ins w:id="204" w:author="Ye-Kui Wang (yk0)" w:date="2021-10-27T16:54:00Z">
        <w:r w:rsidR="00D86F20">
          <w:rPr>
            <w:b/>
            <w:bCs/>
            <w:szCs w:val="22"/>
            <w:lang w:val="en-US"/>
          </w:rPr>
          <w:t>2</w:t>
        </w:r>
      </w:ins>
      <w:del w:id="205" w:author="Ye-Kui Wang (yk0)" w:date="2021-10-27T16:54:00Z">
        <w:r w:rsidDel="00D86F20">
          <w:rPr>
            <w:b/>
            <w:bCs/>
            <w:szCs w:val="22"/>
            <w:lang w:val="en-US"/>
          </w:rPr>
          <w:delText>1</w:delText>
        </w:r>
      </w:del>
      <w:r>
        <w:rPr>
          <w:b/>
          <w:bCs/>
          <w:szCs w:val="22"/>
          <w:lang w:val="en-US"/>
        </w:rPr>
        <w:t xml:space="preserve"> Essential descriptions hierarchy sample grouping</w:t>
      </w:r>
    </w:p>
    <w:p w14:paraId="21892EA7" w14:textId="6E035660" w:rsidR="009E41B1" w:rsidRPr="00E56DF8" w:rsidRDefault="009E41B1" w:rsidP="009E41B1">
      <w:pPr>
        <w:spacing w:before="100" w:beforeAutospacing="1" w:after="100" w:afterAutospacing="1"/>
        <w:rPr>
          <w:rFonts w:asciiTheme="majorHAnsi" w:hAnsiTheme="majorHAnsi"/>
          <w:b/>
          <w:bCs/>
          <w:szCs w:val="22"/>
          <w:lang w:val="en-US"/>
        </w:rPr>
      </w:pPr>
      <w:r w:rsidRPr="00E56DF8">
        <w:rPr>
          <w:rFonts w:asciiTheme="majorHAnsi" w:hAnsiTheme="majorHAnsi"/>
          <w:b/>
          <w:bCs/>
          <w:szCs w:val="22"/>
          <w:lang w:val="en-US"/>
        </w:rPr>
        <w:t>10.1</w:t>
      </w:r>
      <w:ins w:id="206" w:author="Ye-Kui Wang (yk0)" w:date="2021-10-27T16:54:00Z">
        <w:r w:rsidR="00D86F20">
          <w:rPr>
            <w:rFonts w:asciiTheme="majorHAnsi" w:hAnsiTheme="majorHAnsi"/>
            <w:b/>
            <w:bCs/>
            <w:szCs w:val="22"/>
            <w:lang w:val="en-US"/>
          </w:rPr>
          <w:t>2</w:t>
        </w:r>
      </w:ins>
      <w:del w:id="207" w:author="Ye-Kui Wang (yk0)" w:date="2021-10-27T16:54:00Z">
        <w:r w:rsidRPr="00E56DF8" w:rsidDel="00D86F20">
          <w:rPr>
            <w:rFonts w:asciiTheme="majorHAnsi" w:hAnsiTheme="majorHAnsi"/>
            <w:b/>
            <w:bCs/>
            <w:szCs w:val="22"/>
            <w:lang w:val="en-US"/>
          </w:rPr>
          <w:delText>1</w:delText>
        </w:r>
      </w:del>
      <w:r w:rsidRPr="00E56DF8">
        <w:rPr>
          <w:rFonts w:asciiTheme="majorHAnsi" w:hAnsiTheme="majorHAnsi"/>
          <w:b/>
          <w:bCs/>
          <w:szCs w:val="22"/>
          <w:lang w:val="en-US"/>
        </w:rPr>
        <w:t>.1 Definition</w:t>
      </w:r>
    </w:p>
    <w:p w14:paraId="26CF8400" w14:textId="77777777" w:rsidR="009E41B1" w:rsidRPr="00E56DF8" w:rsidRDefault="009E41B1" w:rsidP="009E41B1">
      <w:pPr>
        <w:pStyle w:val="NormalWeb"/>
        <w:rPr>
          <w:rFonts w:asciiTheme="majorHAnsi" w:hAnsiTheme="majorHAnsi"/>
          <w:sz w:val="22"/>
          <w:szCs w:val="22"/>
          <w:lang w:val="en-US"/>
        </w:rPr>
      </w:pPr>
      <w:r w:rsidRPr="00E56DF8">
        <w:rPr>
          <w:rFonts w:asciiTheme="majorHAnsi" w:hAnsiTheme="majorHAnsi"/>
          <w:sz w:val="22"/>
          <w:szCs w:val="22"/>
          <w:lang w:val="en-US"/>
        </w:rPr>
        <w:t>The essential descriptions hierarchy sample group (</w:t>
      </w:r>
      <w:r w:rsidRPr="00E56DF8">
        <w:rPr>
          <w:rFonts w:asciiTheme="majorHAnsi" w:eastAsia="Times New Roman" w:hAnsiTheme="majorHAnsi" w:cs="CourierNewPSMT"/>
          <w:sz w:val="22"/>
          <w:szCs w:val="22"/>
          <w:lang w:val="en-US"/>
        </w:rPr>
        <w:t>'</w:t>
      </w:r>
      <w:proofErr w:type="spellStart"/>
      <w:r w:rsidRPr="00E56DF8">
        <w:rPr>
          <w:rFonts w:asciiTheme="majorHAnsi" w:eastAsia="Times New Roman" w:hAnsiTheme="majorHAnsi" w:cs="CourierNewPSMT"/>
          <w:sz w:val="22"/>
          <w:szCs w:val="22"/>
          <w:lang w:val="en-US"/>
        </w:rPr>
        <w:t>esgh</w:t>
      </w:r>
      <w:proofErr w:type="spellEnd"/>
      <w:r w:rsidRPr="00E56DF8">
        <w:rPr>
          <w:rFonts w:asciiTheme="majorHAnsi" w:eastAsia="Times New Roman" w:hAnsiTheme="majorHAnsi" w:cs="CourierNewPSMT"/>
          <w:sz w:val="22"/>
          <w:szCs w:val="22"/>
          <w:lang w:val="en-US"/>
        </w:rPr>
        <w:t>'</w:t>
      </w:r>
      <w:r w:rsidRPr="00E56DF8">
        <w:rPr>
          <w:rFonts w:asciiTheme="majorHAnsi" w:hAnsiTheme="majorHAnsi"/>
          <w:sz w:val="22"/>
          <w:szCs w:val="22"/>
          <w:lang w:val="en-US"/>
        </w:rPr>
        <w:t>)</w:t>
      </w:r>
      <w:r w:rsidRPr="00E56DF8">
        <w:rPr>
          <w:rStyle w:val="line"/>
          <w:rFonts w:asciiTheme="majorHAnsi" w:hAnsiTheme="majorHAnsi" w:cs="Courier New"/>
          <w:sz w:val="22"/>
          <w:szCs w:val="22"/>
          <w:lang w:val="en-US"/>
        </w:rPr>
        <w:t xml:space="preserve"> </w:t>
      </w:r>
      <w:r w:rsidRPr="00E56DF8">
        <w:rPr>
          <w:rFonts w:asciiTheme="majorHAnsi" w:hAnsiTheme="majorHAnsi"/>
          <w:sz w:val="22"/>
          <w:szCs w:val="22"/>
          <w:lang w:val="en-US"/>
        </w:rPr>
        <w:t>indicates the processing order of the essential sample group descriptions applying to a given sample.</w:t>
      </w:r>
      <w:r w:rsidRPr="00E56DF8">
        <w:rPr>
          <w:rFonts w:asciiTheme="majorHAnsi" w:eastAsia="Times New Roman" w:hAnsiTheme="majorHAnsi"/>
          <w:sz w:val="22"/>
          <w:szCs w:val="22"/>
          <w:lang w:val="en-US"/>
        </w:rPr>
        <w:t xml:space="preserve"> This </w:t>
      </w:r>
      <w:r w:rsidRPr="00E56DF8">
        <w:rPr>
          <w:rFonts w:asciiTheme="majorHAnsi" w:hAnsiTheme="majorHAnsi"/>
          <w:sz w:val="22"/>
          <w:szCs w:val="22"/>
          <w:lang w:val="en-US"/>
        </w:rPr>
        <w:t xml:space="preserve">sample group description is an essential sample group description and shall use version 3. It shall be present if at least one essential sample group description with </w:t>
      </w:r>
      <w:proofErr w:type="spellStart"/>
      <w:r w:rsidRPr="00E56DF8">
        <w:rPr>
          <w:rFonts w:asciiTheme="majorHAnsi" w:eastAsia="Times New Roman" w:hAnsiTheme="majorHAnsi" w:cs="CourierNewPSMT"/>
          <w:sz w:val="22"/>
          <w:szCs w:val="22"/>
          <w:lang w:val="en-US"/>
        </w:rPr>
        <w:t>grouping_type</w:t>
      </w:r>
      <w:proofErr w:type="spellEnd"/>
      <w:r w:rsidRPr="00E56DF8">
        <w:rPr>
          <w:rFonts w:asciiTheme="majorHAnsi" w:hAnsiTheme="majorHAnsi"/>
          <w:sz w:val="22"/>
          <w:szCs w:val="22"/>
          <w:lang w:val="en-US"/>
        </w:rPr>
        <w:t xml:space="preserve"> other than </w:t>
      </w:r>
      <w:r w:rsidRPr="00E56DF8">
        <w:rPr>
          <w:rFonts w:asciiTheme="majorHAnsi" w:eastAsia="Times New Roman" w:hAnsiTheme="majorHAnsi" w:cs="CourierNewPSMT"/>
          <w:sz w:val="22"/>
          <w:szCs w:val="22"/>
          <w:lang w:val="en-US"/>
        </w:rPr>
        <w:t>'</w:t>
      </w:r>
      <w:proofErr w:type="spellStart"/>
      <w:r w:rsidRPr="00E56DF8">
        <w:rPr>
          <w:rFonts w:asciiTheme="majorHAnsi" w:eastAsia="Times New Roman" w:hAnsiTheme="majorHAnsi" w:cs="CourierNewPSMT"/>
          <w:sz w:val="22"/>
          <w:szCs w:val="22"/>
          <w:lang w:val="en-US"/>
        </w:rPr>
        <w:t>esgh</w:t>
      </w:r>
      <w:proofErr w:type="spellEnd"/>
      <w:r w:rsidRPr="00E56DF8">
        <w:rPr>
          <w:rFonts w:asciiTheme="majorHAnsi" w:eastAsia="Times New Roman" w:hAnsiTheme="majorHAnsi" w:cs="CourierNewPSMT"/>
          <w:sz w:val="22"/>
          <w:szCs w:val="22"/>
          <w:lang w:val="en-US"/>
        </w:rPr>
        <w:t>'</w:t>
      </w:r>
      <w:r w:rsidRPr="00E56DF8">
        <w:rPr>
          <w:rFonts w:asciiTheme="majorHAnsi" w:hAnsiTheme="majorHAnsi"/>
          <w:sz w:val="22"/>
          <w:szCs w:val="22"/>
          <w:lang w:val="en-US"/>
        </w:rPr>
        <w:t xml:space="preserve"> is present.</w:t>
      </w:r>
    </w:p>
    <w:p w14:paraId="0207CAD9" w14:textId="77777777" w:rsidR="009E41B1" w:rsidRDefault="009E41B1" w:rsidP="009E41B1">
      <w:pPr>
        <w:rPr>
          <w:lang w:val="en-US"/>
        </w:rPr>
      </w:pPr>
      <w:r>
        <w:rPr>
          <w:lang w:val="en-US"/>
        </w:rPr>
        <w:t xml:space="preserve">Each essential sample group description, except the essential </w:t>
      </w:r>
      <w:proofErr w:type="gramStart"/>
      <w:r>
        <w:rPr>
          <w:lang w:val="en-US"/>
        </w:rPr>
        <w:t>descriptions</w:t>
      </w:r>
      <w:proofErr w:type="gramEnd"/>
      <w:r>
        <w:rPr>
          <w:lang w:val="en-US"/>
        </w:rPr>
        <w:t xml:space="preserve"> hierarchy sample group itself, shall be listed in the </w:t>
      </w:r>
      <w:proofErr w:type="spellStart"/>
      <w:r>
        <w:rPr>
          <w:rStyle w:val="line"/>
          <w:rFonts w:ascii="Courier New" w:hAnsi="Courier New" w:cs="Courier New"/>
          <w:sz w:val="20"/>
          <w:lang w:val="en-US"/>
        </w:rPr>
        <w:t>EssentialDescriptionsHierarchyEntry</w:t>
      </w:r>
      <w:proofErr w:type="spellEnd"/>
      <w:r>
        <w:rPr>
          <w:lang w:val="en-US"/>
        </w:rPr>
        <w:t>.</w:t>
      </w:r>
    </w:p>
    <w:p w14:paraId="7FFD87F2" w14:textId="77777777" w:rsidR="009E41B1" w:rsidRDefault="009E41B1" w:rsidP="009E41B1">
      <w:pPr>
        <w:rPr>
          <w:lang w:val="en-US"/>
        </w:rPr>
      </w:pPr>
      <w:r>
        <w:rPr>
          <w:lang w:val="en-US"/>
        </w:rPr>
        <w:t xml:space="preserve">The </w:t>
      </w:r>
      <w:proofErr w:type="spellStart"/>
      <w:r>
        <w:rPr>
          <w:rStyle w:val="line"/>
          <w:rFonts w:ascii="Courier New" w:hAnsi="Courier New" w:cs="Courier New"/>
          <w:sz w:val="20"/>
          <w:lang w:val="en-US"/>
        </w:rPr>
        <w:t>grouping_type_paramater</w:t>
      </w:r>
      <w:proofErr w:type="spellEnd"/>
      <w:r>
        <w:rPr>
          <w:lang w:val="en-US"/>
        </w:rPr>
        <w:t xml:space="preserve"> for an essential descriptions hierarchy</w:t>
      </w:r>
      <w:r>
        <w:rPr>
          <w:rStyle w:val="line"/>
          <w:rFonts w:ascii="Courier New" w:hAnsi="Courier New" w:cs="Courier New"/>
          <w:sz w:val="20"/>
          <w:lang w:val="en-US"/>
        </w:rPr>
        <w:t xml:space="preserve"> </w:t>
      </w:r>
      <w:r>
        <w:rPr>
          <w:lang w:val="en-US"/>
        </w:rPr>
        <w:t>sample group description is not defined, and its value shall be set to 0.</w:t>
      </w:r>
    </w:p>
    <w:p w14:paraId="316CC7B1" w14:textId="77777777" w:rsidR="009E41B1" w:rsidRDefault="009E41B1" w:rsidP="009E41B1">
      <w:pPr>
        <w:rPr>
          <w:lang w:val="en-US"/>
        </w:rPr>
      </w:pPr>
      <w:r>
        <w:rPr>
          <w:lang w:val="en-US"/>
        </w:rPr>
        <w:t xml:space="preserve">The syntax of </w:t>
      </w:r>
      <w:proofErr w:type="spellStart"/>
      <w:r>
        <w:rPr>
          <w:rStyle w:val="line"/>
          <w:rFonts w:ascii="Courier New" w:hAnsi="Courier New" w:cs="Courier New"/>
          <w:sz w:val="20"/>
          <w:lang w:val="en-US"/>
        </w:rPr>
        <w:t>EssentialDescriptionsHierarchyEntry</w:t>
      </w:r>
      <w:proofErr w:type="spellEnd"/>
      <w:r>
        <w:rPr>
          <w:lang w:val="en-US"/>
        </w:rPr>
        <w:t xml:space="preserve"> is the same for all media types.</w:t>
      </w:r>
    </w:p>
    <w:p w14:paraId="6757F139" w14:textId="77777777" w:rsidR="009E41B1" w:rsidRDefault="009E41B1" w:rsidP="009E41B1">
      <w:pPr>
        <w:rPr>
          <w:lang w:val="en-US"/>
        </w:rPr>
      </w:pPr>
      <w:r>
        <w:rPr>
          <w:lang w:val="en-US"/>
        </w:rPr>
        <w:t>Samples associated with essential sample groups shall use a restricted sample entry indicating the original media type (</w:t>
      </w:r>
      <w:proofErr w:type="gramStart"/>
      <w:r>
        <w:rPr>
          <w:lang w:val="en-US"/>
        </w:rPr>
        <w:t>e.g.</w:t>
      </w:r>
      <w:proofErr w:type="gramEnd"/>
      <w:r>
        <w:rPr>
          <w:lang w:val="en-US"/>
        </w:rPr>
        <w:t xml:space="preserve"> </w:t>
      </w:r>
      <w:r>
        <w:rPr>
          <w:rFonts w:ascii="CourierNewPSMT" w:hAnsi="CourierNewPSMT" w:cs="CourierNewPSMT"/>
          <w:szCs w:val="22"/>
          <w:lang w:val="en-US"/>
        </w:rPr>
        <w:t>'</w:t>
      </w:r>
      <w:proofErr w:type="spellStart"/>
      <w:r>
        <w:rPr>
          <w:rFonts w:ascii="CourierNewPSMT" w:hAnsi="CourierNewPSMT" w:cs="CourierNewPSMT"/>
          <w:szCs w:val="22"/>
          <w:lang w:val="en-US"/>
        </w:rPr>
        <w:t>resv</w:t>
      </w:r>
      <w:proofErr w:type="spellEnd"/>
      <w:r>
        <w:rPr>
          <w:rFonts w:ascii="CourierNewPSMT" w:hAnsi="CourierNewPSMT" w:cs="CourierNewPSMT"/>
          <w:szCs w:val="22"/>
          <w:lang w:val="en-US"/>
        </w:rPr>
        <w:t>', '</w:t>
      </w:r>
      <w:proofErr w:type="spellStart"/>
      <w:r>
        <w:rPr>
          <w:rFonts w:ascii="CourierNewPSMT" w:hAnsi="CourierNewPSMT" w:cs="CourierNewPSMT"/>
          <w:szCs w:val="22"/>
          <w:lang w:val="en-US"/>
        </w:rPr>
        <w:t>resa</w:t>
      </w:r>
      <w:proofErr w:type="spellEnd"/>
      <w:r>
        <w:rPr>
          <w:rFonts w:ascii="CourierNewPSMT" w:hAnsi="CourierNewPSMT" w:cs="CourierNewPSMT"/>
          <w:szCs w:val="22"/>
          <w:lang w:val="en-US"/>
        </w:rPr>
        <w:t xml:space="preserve">') </w:t>
      </w:r>
      <w:r>
        <w:rPr>
          <w:lang w:val="en-US"/>
        </w:rPr>
        <w:t xml:space="preserve">with a </w:t>
      </w:r>
      <w:proofErr w:type="spellStart"/>
      <w:r>
        <w:rPr>
          <w:rFonts w:ascii="CourierNewPSMT" w:hAnsi="CourierNewPSMT" w:cs="CourierNewPSMT"/>
          <w:szCs w:val="22"/>
          <w:lang w:val="en-US"/>
        </w:rPr>
        <w:t>scheme_type</w:t>
      </w:r>
      <w:proofErr w:type="spellEnd"/>
      <w:r>
        <w:rPr>
          <w:lang w:val="en-US"/>
        </w:rPr>
        <w:t xml:space="preserve"> equal to </w:t>
      </w:r>
      <w:r>
        <w:rPr>
          <w:rFonts w:ascii="CourierNewPSMT" w:hAnsi="CourierNewPSMT" w:cs="CourierNewPSMT"/>
          <w:szCs w:val="22"/>
          <w:lang w:val="en-US"/>
        </w:rPr>
        <w:t>'</w:t>
      </w:r>
      <w:proofErr w:type="spellStart"/>
      <w:r>
        <w:rPr>
          <w:rFonts w:ascii="CourierNewPSMT" w:hAnsi="CourierNewPSMT" w:cs="CourierNewPSMT"/>
          <w:szCs w:val="22"/>
          <w:lang w:val="en-US"/>
        </w:rPr>
        <w:t>essg</w:t>
      </w:r>
      <w:proofErr w:type="spellEnd"/>
      <w:r>
        <w:rPr>
          <w:rFonts w:ascii="CourierNewPSMT" w:hAnsi="CourierNewPSMT" w:cs="CourierNewPSMT"/>
          <w:szCs w:val="22"/>
          <w:lang w:val="en-US"/>
        </w:rPr>
        <w:t>'</w:t>
      </w:r>
      <w:r>
        <w:rPr>
          <w:lang w:val="en-US"/>
        </w:rPr>
        <w:t xml:space="preserve">. In a sample entry, there shall be at most one sample entry transformation with a </w:t>
      </w:r>
      <w:proofErr w:type="spellStart"/>
      <w:r>
        <w:rPr>
          <w:rFonts w:ascii="CourierNewPSMT" w:hAnsi="CourierNewPSMT" w:cs="CourierNewPSMT"/>
          <w:szCs w:val="22"/>
          <w:lang w:val="en-US"/>
        </w:rPr>
        <w:t>scheme_type</w:t>
      </w:r>
      <w:proofErr w:type="spellEnd"/>
      <w:r>
        <w:rPr>
          <w:lang w:val="en-US"/>
        </w:rPr>
        <w:t xml:space="preserve"> equal to </w:t>
      </w:r>
      <w:r>
        <w:rPr>
          <w:rFonts w:ascii="CourierNewPSMT" w:hAnsi="CourierNewPSMT" w:cs="CourierNewPSMT"/>
          <w:szCs w:val="22"/>
          <w:lang w:val="en-US"/>
        </w:rPr>
        <w:t>'</w:t>
      </w:r>
      <w:proofErr w:type="spellStart"/>
      <w:r>
        <w:rPr>
          <w:rFonts w:ascii="CourierNewPSMT" w:hAnsi="CourierNewPSMT" w:cs="CourierNewPSMT"/>
          <w:szCs w:val="22"/>
          <w:lang w:val="en-US"/>
        </w:rPr>
        <w:t>essg</w:t>
      </w:r>
      <w:proofErr w:type="spellEnd"/>
      <w:r>
        <w:rPr>
          <w:rFonts w:ascii="CourierNewPSMT" w:hAnsi="CourierNewPSMT" w:cs="CourierNewPSMT"/>
          <w:szCs w:val="22"/>
          <w:lang w:val="en-US"/>
        </w:rPr>
        <w:t>'</w:t>
      </w:r>
      <w:r>
        <w:rPr>
          <w:lang w:val="en-US"/>
        </w:rPr>
        <w:t>. If such a transformation is present:</w:t>
      </w:r>
    </w:p>
    <w:p w14:paraId="33CDFA50" w14:textId="77777777" w:rsidR="009E41B1" w:rsidRDefault="009E41B1" w:rsidP="009E41B1">
      <w:pPr>
        <w:pStyle w:val="ListParagraph"/>
        <w:numPr>
          <w:ilvl w:val="0"/>
          <w:numId w:val="30"/>
        </w:numPr>
        <w:spacing w:after="0" w:line="240" w:lineRule="auto"/>
        <w:rPr>
          <w:lang w:val="en-US"/>
        </w:rPr>
      </w:pPr>
      <w:r>
        <w:rPr>
          <w:lang w:val="en-US"/>
        </w:rPr>
        <w:t>The transformation shall be the first sample entry transformation,</w:t>
      </w:r>
    </w:p>
    <w:p w14:paraId="0008AA68" w14:textId="77777777" w:rsidR="009E41B1" w:rsidRDefault="009E41B1" w:rsidP="009E41B1">
      <w:pPr>
        <w:pStyle w:val="ListParagraph"/>
        <w:numPr>
          <w:ilvl w:val="0"/>
          <w:numId w:val="30"/>
        </w:numPr>
        <w:spacing w:after="0" w:line="240" w:lineRule="auto"/>
        <w:rPr>
          <w:lang w:val="en-US"/>
        </w:rPr>
      </w:pPr>
      <w:r>
        <w:rPr>
          <w:lang w:val="en-US"/>
        </w:rPr>
        <w:t xml:space="preserve">There shall be either no other sample entry transformations, or at most one sample entry transformation of type protection, as defined in 8.12.1 (e.g., </w:t>
      </w:r>
      <w:r>
        <w:rPr>
          <w:rFonts w:ascii="CourierNewPSMT" w:hAnsi="CourierNewPSMT" w:cs="CourierNewPSMT"/>
          <w:szCs w:val="22"/>
          <w:lang w:val="en-US"/>
        </w:rPr>
        <w:t>'</w:t>
      </w:r>
      <w:proofErr w:type="spellStart"/>
      <w:r>
        <w:rPr>
          <w:lang w:val="en-US"/>
        </w:rPr>
        <w:t>encv</w:t>
      </w:r>
      <w:proofErr w:type="spellEnd"/>
      <w:r>
        <w:rPr>
          <w:rFonts w:ascii="CourierNewPSMT" w:hAnsi="CourierNewPSMT" w:cs="CourierNewPSMT"/>
          <w:szCs w:val="22"/>
          <w:lang w:val="en-US"/>
        </w:rPr>
        <w:t>'</w:t>
      </w:r>
      <w:r>
        <w:rPr>
          <w:lang w:val="en-US"/>
        </w:rPr>
        <w:t>)</w:t>
      </w:r>
    </w:p>
    <w:p w14:paraId="662CFB0F" w14:textId="77777777" w:rsidR="009E41B1" w:rsidRDefault="009E41B1" w:rsidP="009E41B1">
      <w:pPr>
        <w:rPr>
          <w:lang w:val="en-US"/>
        </w:rPr>
      </w:pPr>
      <w:r>
        <w:rPr>
          <w:lang w:val="en-US"/>
        </w:rPr>
        <w:t xml:space="preserve">The transformations given in </w:t>
      </w:r>
      <w:proofErr w:type="spellStart"/>
      <w:r>
        <w:rPr>
          <w:rStyle w:val="line"/>
          <w:rFonts w:ascii="Courier New" w:hAnsi="Courier New" w:cs="Courier New"/>
          <w:sz w:val="20"/>
          <w:lang w:val="en-US"/>
        </w:rPr>
        <w:t>sample_group_description_type</w:t>
      </w:r>
      <w:proofErr w:type="spellEnd"/>
      <w:r>
        <w:rPr>
          <w:lang w:val="en-US"/>
        </w:rPr>
        <w:t xml:space="preserve"> </w:t>
      </w:r>
      <w:proofErr w:type="gramStart"/>
      <w:r>
        <w:rPr>
          <w:lang w:val="en-US"/>
        </w:rPr>
        <w:t>are</w:t>
      </w:r>
      <w:proofErr w:type="gramEnd"/>
      <w:r>
        <w:rPr>
          <w:lang w:val="en-US"/>
        </w:rPr>
        <w:t xml:space="preserve"> listed in the order in which a file reader shall apply each transformation: any sample processing described by a sample group of type </w:t>
      </w:r>
      <w:proofErr w:type="spellStart"/>
      <w:r>
        <w:rPr>
          <w:rStyle w:val="line"/>
          <w:rFonts w:ascii="Courier New" w:hAnsi="Courier New" w:cs="Courier New"/>
          <w:sz w:val="20"/>
          <w:lang w:val="en-US"/>
        </w:rPr>
        <w:t>sample_group_description_type</w:t>
      </w:r>
      <w:proofErr w:type="spellEnd"/>
      <w:r>
        <w:rPr>
          <w:rStyle w:val="line"/>
          <w:rFonts w:ascii="Courier New" w:hAnsi="Courier New" w:cs="Courier New"/>
          <w:sz w:val="20"/>
          <w:lang w:val="en-US"/>
        </w:rPr>
        <w:t>[</w:t>
      </w:r>
      <w:proofErr w:type="spellStart"/>
      <w:r>
        <w:rPr>
          <w:rStyle w:val="line"/>
          <w:rFonts w:ascii="Courier New" w:hAnsi="Courier New" w:cs="Courier New"/>
          <w:sz w:val="20"/>
          <w:lang w:val="en-US"/>
        </w:rPr>
        <w:t>i</w:t>
      </w:r>
      <w:proofErr w:type="spellEnd"/>
      <w:r>
        <w:rPr>
          <w:rStyle w:val="line"/>
          <w:rFonts w:ascii="Courier New" w:hAnsi="Courier New" w:cs="Courier New"/>
          <w:sz w:val="20"/>
          <w:lang w:val="en-US"/>
        </w:rPr>
        <w:t>]</w:t>
      </w:r>
      <w:r>
        <w:rPr>
          <w:lang w:val="en-US"/>
        </w:rPr>
        <w:t xml:space="preserve"> shall be applied before any sample processing described by a sample group of type </w:t>
      </w:r>
      <w:proofErr w:type="spellStart"/>
      <w:r>
        <w:rPr>
          <w:rStyle w:val="line"/>
          <w:rFonts w:ascii="Courier New" w:hAnsi="Courier New" w:cs="Courier New"/>
          <w:sz w:val="20"/>
          <w:lang w:val="en-US"/>
        </w:rPr>
        <w:t>sample_group_description_type</w:t>
      </w:r>
      <w:proofErr w:type="spellEnd"/>
      <w:r>
        <w:rPr>
          <w:rStyle w:val="line"/>
          <w:rFonts w:ascii="Courier New" w:hAnsi="Courier New" w:cs="Courier New"/>
          <w:sz w:val="20"/>
          <w:lang w:val="en-US"/>
        </w:rPr>
        <w:t>[i+1]</w:t>
      </w:r>
      <w:r>
        <w:rPr>
          <w:lang w:val="en-US"/>
        </w:rPr>
        <w:t>.</w:t>
      </w:r>
    </w:p>
    <w:p w14:paraId="62572021" w14:textId="77777777" w:rsidR="009E41B1" w:rsidRDefault="009E41B1" w:rsidP="009E41B1">
      <w:pPr>
        <w:rPr>
          <w:lang w:val="en-US"/>
        </w:rPr>
      </w:pPr>
      <w:r>
        <w:rPr>
          <w:lang w:val="en-US"/>
        </w:rPr>
        <w:t xml:space="preserve">In the </w:t>
      </w:r>
      <w:proofErr w:type="spellStart"/>
      <w:r>
        <w:rPr>
          <w:rStyle w:val="line"/>
          <w:rFonts w:ascii="Courier New" w:hAnsi="Courier New" w:cs="Courier New"/>
          <w:sz w:val="20"/>
          <w:lang w:val="en-US"/>
        </w:rPr>
        <w:t>sample_group_description_type</w:t>
      </w:r>
      <w:proofErr w:type="spellEnd"/>
      <w:r>
        <w:rPr>
          <w:lang w:val="en-US"/>
        </w:rPr>
        <w:t xml:space="preserve"> list, the following transformation values are reserved:</w:t>
      </w:r>
    </w:p>
    <w:p w14:paraId="43787917" w14:textId="77777777" w:rsidR="009E41B1" w:rsidRDefault="009E41B1" w:rsidP="009E41B1">
      <w:pPr>
        <w:pStyle w:val="ListParagraph"/>
        <w:numPr>
          <w:ilvl w:val="0"/>
          <w:numId w:val="31"/>
        </w:numPr>
        <w:spacing w:after="0" w:line="240" w:lineRule="auto"/>
        <w:rPr>
          <w:lang w:val="en-US"/>
        </w:rPr>
      </w:pPr>
      <w:r>
        <w:rPr>
          <w:rFonts w:ascii="CourierNewPSMT" w:hAnsi="CourierNewPSMT" w:cs="CourierNewPSMT"/>
          <w:szCs w:val="22"/>
          <w:lang w:val="en-US"/>
        </w:rPr>
        <w:t>'</w:t>
      </w:r>
      <w:proofErr w:type="spellStart"/>
      <w:r>
        <w:rPr>
          <w:rFonts w:ascii="CourierNewPSMT" w:hAnsi="CourierNewPSMT" w:cs="CourierNewPSMT"/>
          <w:szCs w:val="22"/>
          <w:lang w:val="en-US"/>
        </w:rPr>
        <w:t>stsd</w:t>
      </w:r>
      <w:proofErr w:type="spellEnd"/>
      <w:proofErr w:type="gramStart"/>
      <w:r>
        <w:rPr>
          <w:rFonts w:ascii="CourierNewPSMT" w:hAnsi="CourierNewPSMT" w:cs="CourierNewPSMT"/>
          <w:szCs w:val="22"/>
          <w:lang w:val="en-US"/>
        </w:rPr>
        <w:t>'</w:t>
      </w:r>
      <w:r>
        <w:rPr>
          <w:lang w:val="en-US"/>
        </w:rPr>
        <w:t xml:space="preserve"> :</w:t>
      </w:r>
      <w:proofErr w:type="gramEnd"/>
      <w:r>
        <w:rPr>
          <w:lang w:val="en-US"/>
        </w:rPr>
        <w:t xml:space="preserve"> indicates the position of the decoding process in the transformation chain.</w:t>
      </w:r>
    </w:p>
    <w:p w14:paraId="7FCA3ECB" w14:textId="77777777" w:rsidR="009E41B1" w:rsidRDefault="009E41B1" w:rsidP="009E41B1">
      <w:pPr>
        <w:pStyle w:val="ListParagraph"/>
        <w:numPr>
          <w:ilvl w:val="0"/>
          <w:numId w:val="31"/>
        </w:numPr>
        <w:spacing w:after="0" w:line="240" w:lineRule="auto"/>
        <w:rPr>
          <w:lang w:val="en-US"/>
        </w:rPr>
      </w:pPr>
      <w:r>
        <w:rPr>
          <w:rFonts w:ascii="CourierNewPSMT" w:hAnsi="CourierNewPSMT" w:cs="CourierNewPSMT"/>
          <w:szCs w:val="22"/>
          <w:lang w:val="en-US"/>
        </w:rPr>
        <w:t>'</w:t>
      </w:r>
      <w:proofErr w:type="spellStart"/>
      <w:r>
        <w:rPr>
          <w:rFonts w:ascii="CourierNewPSMT" w:hAnsi="CourierNewPSMT" w:cs="CourierNewPSMT"/>
          <w:szCs w:val="22"/>
          <w:lang w:val="en-US"/>
        </w:rPr>
        <w:t>cenc</w:t>
      </w:r>
      <w:proofErr w:type="spellEnd"/>
      <w:proofErr w:type="gramStart"/>
      <w:r>
        <w:rPr>
          <w:rFonts w:ascii="CourierNewPSMT" w:hAnsi="CourierNewPSMT" w:cs="CourierNewPSMT"/>
          <w:szCs w:val="22"/>
          <w:lang w:val="en-US"/>
        </w:rPr>
        <w:t>'</w:t>
      </w:r>
      <w:r>
        <w:rPr>
          <w:lang w:val="en-US"/>
        </w:rPr>
        <w:t xml:space="preserve"> :</w:t>
      </w:r>
      <w:proofErr w:type="gramEnd"/>
      <w:r>
        <w:rPr>
          <w:lang w:val="en-US"/>
        </w:rPr>
        <w:t xml:space="preserve"> indicates the position of the protection process in the transformation chain.</w:t>
      </w:r>
    </w:p>
    <w:p w14:paraId="0CD7F0FA" w14:textId="77777777" w:rsidR="009E41B1" w:rsidRDefault="009E41B1" w:rsidP="009E41B1">
      <w:pPr>
        <w:pStyle w:val="ListParagraph"/>
        <w:rPr>
          <w:lang w:val="en-US"/>
        </w:rPr>
      </w:pPr>
    </w:p>
    <w:p w14:paraId="53446AC8" w14:textId="77777777" w:rsidR="009E41B1" w:rsidRDefault="009E41B1" w:rsidP="009E41B1">
      <w:pPr>
        <w:rPr>
          <w:lang w:val="en-US"/>
        </w:rPr>
      </w:pPr>
      <w:r>
        <w:rPr>
          <w:lang w:val="en-US"/>
        </w:rPr>
        <w:lastRenderedPageBreak/>
        <w:t xml:space="preserve">If </w:t>
      </w:r>
      <w:r>
        <w:rPr>
          <w:rFonts w:ascii="CourierNewPSMT" w:hAnsi="CourierNewPSMT" w:cs="CourierNewPSMT"/>
          <w:szCs w:val="22"/>
          <w:lang w:val="en-US"/>
        </w:rPr>
        <w:t>'</w:t>
      </w:r>
      <w:proofErr w:type="spellStart"/>
      <w:r>
        <w:rPr>
          <w:rFonts w:ascii="CourierNewPSMT" w:hAnsi="CourierNewPSMT" w:cs="CourierNewPSMT"/>
          <w:szCs w:val="22"/>
          <w:lang w:val="en-US"/>
        </w:rPr>
        <w:t>stsd</w:t>
      </w:r>
      <w:proofErr w:type="spellEnd"/>
      <w:r>
        <w:rPr>
          <w:rFonts w:ascii="CourierNewPSMT" w:hAnsi="CourierNewPSMT" w:cs="CourierNewPSMT"/>
          <w:szCs w:val="22"/>
          <w:lang w:val="en-US"/>
        </w:rPr>
        <w:t>'</w:t>
      </w:r>
      <w:r>
        <w:rPr>
          <w:lang w:val="en-US"/>
        </w:rPr>
        <w:t xml:space="preserve"> is absent from the list of </w:t>
      </w:r>
      <w:proofErr w:type="spellStart"/>
      <w:proofErr w:type="gramStart"/>
      <w:r>
        <w:rPr>
          <w:rStyle w:val="line"/>
          <w:rFonts w:ascii="Courier New" w:hAnsi="Courier New" w:cs="Courier New"/>
          <w:sz w:val="20"/>
          <w:lang w:val="en-US"/>
        </w:rPr>
        <w:t>sample</w:t>
      </w:r>
      <w:proofErr w:type="gramEnd"/>
      <w:r>
        <w:rPr>
          <w:rStyle w:val="line"/>
          <w:rFonts w:ascii="Courier New" w:hAnsi="Courier New" w:cs="Courier New"/>
          <w:sz w:val="20"/>
          <w:lang w:val="en-US"/>
        </w:rPr>
        <w:t>_group_description_type</w:t>
      </w:r>
      <w:proofErr w:type="spellEnd"/>
      <w:r>
        <w:rPr>
          <w:lang w:val="en-US"/>
        </w:rPr>
        <w:t xml:space="preserve">, all listed transformations shall apply to decoded samples. If </w:t>
      </w:r>
      <w:r>
        <w:rPr>
          <w:rFonts w:ascii="CourierNewPSMT" w:hAnsi="CourierNewPSMT" w:cs="CourierNewPSMT"/>
          <w:szCs w:val="22"/>
          <w:lang w:val="en-US"/>
        </w:rPr>
        <w:t>'</w:t>
      </w:r>
      <w:proofErr w:type="spellStart"/>
      <w:r>
        <w:rPr>
          <w:rFonts w:ascii="CourierNewPSMT" w:hAnsi="CourierNewPSMT" w:cs="CourierNewPSMT"/>
          <w:szCs w:val="22"/>
          <w:lang w:val="en-US"/>
        </w:rPr>
        <w:t>cenc</w:t>
      </w:r>
      <w:proofErr w:type="spellEnd"/>
      <w:r>
        <w:rPr>
          <w:rFonts w:ascii="CourierNewPSMT" w:hAnsi="CourierNewPSMT" w:cs="CourierNewPSMT"/>
          <w:szCs w:val="22"/>
          <w:lang w:val="en-US"/>
        </w:rPr>
        <w:t xml:space="preserve">' </w:t>
      </w:r>
      <w:r>
        <w:rPr>
          <w:lang w:val="en-US"/>
        </w:rPr>
        <w:t xml:space="preserve">is present in the list, </w:t>
      </w:r>
      <w:r>
        <w:rPr>
          <w:rFonts w:ascii="CourierNewPSMT" w:hAnsi="CourierNewPSMT" w:cs="CourierNewPSMT"/>
          <w:szCs w:val="22"/>
          <w:lang w:val="en-US"/>
        </w:rPr>
        <w:t>'</w:t>
      </w:r>
      <w:proofErr w:type="spellStart"/>
      <w:r>
        <w:rPr>
          <w:rFonts w:ascii="CourierNewPSMT" w:hAnsi="CourierNewPSMT" w:cs="CourierNewPSMT"/>
          <w:szCs w:val="22"/>
          <w:lang w:val="en-US"/>
        </w:rPr>
        <w:t>stsd</w:t>
      </w:r>
      <w:proofErr w:type="spellEnd"/>
      <w:r>
        <w:rPr>
          <w:rFonts w:ascii="CourierNewPSMT" w:hAnsi="CourierNewPSMT" w:cs="CourierNewPSMT"/>
          <w:szCs w:val="22"/>
          <w:lang w:val="en-US"/>
        </w:rPr>
        <w:t>'</w:t>
      </w:r>
      <w:r>
        <w:rPr>
          <w:lang w:val="en-US"/>
        </w:rPr>
        <w:t xml:space="preserve"> shall be present.</w:t>
      </w:r>
    </w:p>
    <w:p w14:paraId="4C608E7E" w14:textId="0486BCD0" w:rsidR="009E41B1" w:rsidRDefault="009E41B1" w:rsidP="009E41B1">
      <w:pPr>
        <w:spacing w:before="100" w:beforeAutospacing="1" w:after="100" w:afterAutospacing="1"/>
        <w:rPr>
          <w:b/>
          <w:bCs/>
          <w:szCs w:val="22"/>
          <w:lang w:val="en-US"/>
        </w:rPr>
      </w:pPr>
      <w:r>
        <w:rPr>
          <w:b/>
          <w:bCs/>
          <w:szCs w:val="22"/>
          <w:lang w:val="en-US"/>
        </w:rPr>
        <w:t>10.1</w:t>
      </w:r>
      <w:ins w:id="208" w:author="Ye-Kui Wang (yk0)" w:date="2021-10-27T16:54:00Z">
        <w:r w:rsidR="00D86F20">
          <w:rPr>
            <w:b/>
            <w:bCs/>
            <w:szCs w:val="22"/>
            <w:lang w:val="en-US"/>
          </w:rPr>
          <w:t>2</w:t>
        </w:r>
      </w:ins>
      <w:del w:id="209" w:author="Ye-Kui Wang (yk0)" w:date="2021-10-27T16:54:00Z">
        <w:r w:rsidDel="00D86F20">
          <w:rPr>
            <w:b/>
            <w:bCs/>
            <w:szCs w:val="22"/>
            <w:lang w:val="en-US"/>
          </w:rPr>
          <w:delText>1</w:delText>
        </w:r>
      </w:del>
      <w:r>
        <w:rPr>
          <w:b/>
          <w:bCs/>
          <w:szCs w:val="22"/>
          <w:lang w:val="en-US"/>
        </w:rPr>
        <w:t>.2 Syntax</w:t>
      </w:r>
    </w:p>
    <w:p w14:paraId="2F474BB2" w14:textId="47B4619E" w:rsidR="009E41B1" w:rsidRDefault="009E41B1" w:rsidP="009E41B1">
      <w:pPr>
        <w:jc w:val="left"/>
        <w:rPr>
          <w:rStyle w:val="line"/>
          <w:rFonts w:ascii="Courier New" w:hAnsi="Courier New" w:cs="Courier New"/>
          <w:sz w:val="20"/>
        </w:rPr>
      </w:pPr>
      <w:r>
        <w:rPr>
          <w:rStyle w:val="line"/>
          <w:rFonts w:ascii="Courier New" w:hAnsi="Courier New" w:cs="Courier New"/>
          <w:sz w:val="20"/>
          <w:lang w:val="en-US"/>
        </w:rPr>
        <w:t xml:space="preserve">Class </w:t>
      </w:r>
      <w:proofErr w:type="spellStart"/>
      <w:r>
        <w:rPr>
          <w:rStyle w:val="line"/>
          <w:rFonts w:ascii="Courier New" w:hAnsi="Courier New" w:cs="Courier New"/>
          <w:sz w:val="20"/>
          <w:lang w:val="en-US"/>
        </w:rPr>
        <w:t>EssentialDescriptionsHierarchyEntry</w:t>
      </w:r>
      <w:proofErr w:type="spellEnd"/>
      <w:r>
        <w:rPr>
          <w:rStyle w:val="line"/>
          <w:rFonts w:ascii="Courier New" w:hAnsi="Courier New" w:cs="Courier New"/>
          <w:sz w:val="20"/>
          <w:lang w:val="en-US"/>
        </w:rPr>
        <w:t xml:space="preserve"> ()</w:t>
      </w:r>
      <w:r>
        <w:rPr>
          <w:rStyle w:val="line"/>
          <w:rFonts w:ascii="Courier New" w:hAnsi="Courier New" w:cs="Courier New"/>
          <w:sz w:val="20"/>
          <w:lang w:val="en-US"/>
        </w:rPr>
        <w:br/>
        <w:t xml:space="preserve">extends </w:t>
      </w:r>
      <w:proofErr w:type="spellStart"/>
      <w:r>
        <w:rPr>
          <w:rStyle w:val="line"/>
          <w:rFonts w:ascii="Courier New" w:hAnsi="Courier New" w:cs="Courier New"/>
          <w:sz w:val="20"/>
          <w:lang w:val="en-US"/>
        </w:rPr>
        <w:t>SampleGroupDescriptionEntry</w:t>
      </w:r>
      <w:proofErr w:type="spellEnd"/>
      <w:r>
        <w:rPr>
          <w:rStyle w:val="line"/>
          <w:rFonts w:ascii="Courier New" w:hAnsi="Courier New" w:cs="Courier New"/>
          <w:sz w:val="20"/>
          <w:lang w:val="en-US"/>
        </w:rPr>
        <w:t xml:space="preserve"> ('</w:t>
      </w:r>
      <w:proofErr w:type="spellStart"/>
      <w:r>
        <w:rPr>
          <w:rStyle w:val="line"/>
          <w:rFonts w:ascii="Courier New" w:hAnsi="Courier New" w:cs="Courier New"/>
          <w:sz w:val="20"/>
          <w:lang w:val="en-US"/>
        </w:rPr>
        <w:t>esgh</w:t>
      </w:r>
      <w:proofErr w:type="spellEnd"/>
      <w:r>
        <w:rPr>
          <w:rStyle w:val="line"/>
          <w:rFonts w:ascii="Courier New" w:hAnsi="Courier New" w:cs="Courier New"/>
          <w:sz w:val="20"/>
          <w:lang w:val="en-US"/>
        </w:rPr>
        <w:t>')</w:t>
      </w:r>
      <w:r>
        <w:rPr>
          <w:rStyle w:val="line"/>
          <w:rFonts w:ascii="Courier New" w:hAnsi="Courier New" w:cs="Courier New"/>
          <w:sz w:val="20"/>
          <w:lang w:val="en-US"/>
        </w:rPr>
        <w:br/>
      </w:r>
      <w:r>
        <w:rPr>
          <w:rStyle w:val="line"/>
          <w:rFonts w:ascii="Courier New" w:hAnsi="Courier New"/>
          <w:sz w:val="20"/>
          <w:lang w:val="en-US"/>
        </w:rPr>
        <w:t>{</w:t>
      </w:r>
      <w:r>
        <w:rPr>
          <w:rStyle w:val="line"/>
          <w:rFonts w:ascii="Courier New" w:hAnsi="Courier New"/>
          <w:sz w:val="20"/>
          <w:lang w:val="en-US"/>
        </w:rPr>
        <w:br/>
      </w:r>
      <w:r>
        <w:rPr>
          <w:rStyle w:val="line"/>
          <w:rFonts w:ascii="Courier New" w:hAnsi="Courier New"/>
          <w:sz w:val="20"/>
          <w:lang w:val="en-US"/>
        </w:rPr>
        <w:tab/>
      </w:r>
      <w:r>
        <w:rPr>
          <w:rStyle w:val="line"/>
          <w:rFonts w:ascii="Courier New" w:hAnsi="Courier New" w:cs="Courier New"/>
          <w:sz w:val="20"/>
          <w:lang w:val="en-US"/>
        </w:rPr>
        <w:t xml:space="preserve">unsigned </w:t>
      </w:r>
      <w:proofErr w:type="gramStart"/>
      <w:r>
        <w:rPr>
          <w:rStyle w:val="line"/>
          <w:rFonts w:ascii="Courier New" w:hAnsi="Courier New" w:cs="Courier New"/>
          <w:sz w:val="20"/>
          <w:lang w:val="en-US"/>
        </w:rPr>
        <w:t>int(</w:t>
      </w:r>
      <w:proofErr w:type="gramEnd"/>
      <w:r>
        <w:rPr>
          <w:rStyle w:val="line"/>
          <w:rFonts w:ascii="Courier New" w:hAnsi="Courier New" w:cs="Courier New"/>
          <w:sz w:val="20"/>
          <w:lang w:val="en-US"/>
        </w:rPr>
        <w:t>32)</w:t>
      </w:r>
      <w:r>
        <w:rPr>
          <w:rStyle w:val="line"/>
          <w:rFonts w:ascii="Courier New" w:hAnsi="Courier New"/>
          <w:sz w:val="20"/>
          <w:lang w:val="en-US"/>
        </w:rPr>
        <w:t xml:space="preserve"> </w:t>
      </w:r>
      <w:proofErr w:type="spellStart"/>
      <w:r>
        <w:rPr>
          <w:rStyle w:val="line"/>
          <w:rFonts w:ascii="Courier New" w:hAnsi="Courier New"/>
          <w:sz w:val="20"/>
          <w:lang w:val="en-US"/>
        </w:rPr>
        <w:t>num_groupings</w:t>
      </w:r>
      <w:proofErr w:type="spellEnd"/>
      <w:r>
        <w:rPr>
          <w:rStyle w:val="line"/>
          <w:rFonts w:ascii="Courier New" w:hAnsi="Courier New"/>
          <w:sz w:val="20"/>
          <w:lang w:val="en-US"/>
        </w:rPr>
        <w:t>;</w:t>
      </w:r>
      <w:r>
        <w:rPr>
          <w:rStyle w:val="line"/>
          <w:rFonts w:ascii="Courier New" w:hAnsi="Courier New"/>
          <w:sz w:val="20"/>
          <w:lang w:val="en-US"/>
        </w:rPr>
        <w:br/>
      </w:r>
      <w:r>
        <w:rPr>
          <w:rStyle w:val="line"/>
          <w:rFonts w:ascii="Courier New" w:hAnsi="Courier New"/>
          <w:sz w:val="20"/>
          <w:lang w:val="en-US"/>
        </w:rPr>
        <w:tab/>
      </w:r>
      <w:r>
        <w:rPr>
          <w:rStyle w:val="line"/>
          <w:rFonts w:ascii="Courier New" w:hAnsi="Courier New" w:cs="Courier New"/>
          <w:sz w:val="20"/>
          <w:lang w:val="en-US"/>
        </w:rPr>
        <w:t xml:space="preserve">unsigned int(32) </w:t>
      </w:r>
      <w:proofErr w:type="spellStart"/>
      <w:r>
        <w:rPr>
          <w:rStyle w:val="line"/>
          <w:rFonts w:ascii="Courier New" w:hAnsi="Courier New" w:cs="Courier New"/>
          <w:sz w:val="20"/>
          <w:lang w:val="en-US"/>
        </w:rPr>
        <w:t>sample_group_description_type</w:t>
      </w:r>
      <w:proofErr w:type="spellEnd"/>
      <w:r>
        <w:rPr>
          <w:rStyle w:val="line"/>
          <w:rFonts w:ascii="Courier New" w:hAnsi="Courier New" w:cs="Courier New"/>
          <w:sz w:val="20"/>
          <w:lang w:val="en-US"/>
        </w:rPr>
        <w:t>[</w:t>
      </w:r>
      <w:proofErr w:type="spellStart"/>
      <w:r>
        <w:rPr>
          <w:rStyle w:val="line"/>
          <w:rFonts w:ascii="Courier New" w:hAnsi="Courier New" w:cs="Courier New"/>
          <w:sz w:val="20"/>
          <w:lang w:val="en-US"/>
        </w:rPr>
        <w:t>num_groupings</w:t>
      </w:r>
      <w:proofErr w:type="spellEnd"/>
      <w:r>
        <w:rPr>
          <w:rStyle w:val="line"/>
          <w:rFonts w:ascii="Courier New" w:hAnsi="Courier New" w:cs="Courier New"/>
          <w:sz w:val="20"/>
          <w:lang w:val="en-US"/>
        </w:rPr>
        <w:t>];</w:t>
      </w:r>
      <w:r>
        <w:rPr>
          <w:rStyle w:val="line"/>
          <w:rFonts w:ascii="Courier New" w:hAnsi="Courier New"/>
          <w:sz w:val="20"/>
          <w:lang w:val="en-US"/>
        </w:rPr>
        <w:br/>
      </w:r>
      <w:r>
        <w:rPr>
          <w:rStyle w:val="line"/>
          <w:rFonts w:ascii="Courier New" w:hAnsi="Courier New" w:cs="Courier New"/>
          <w:sz w:val="20"/>
          <w:lang w:val="en-US"/>
        </w:rPr>
        <w:t xml:space="preserve">} </w:t>
      </w:r>
    </w:p>
    <w:p w14:paraId="0CEF5515" w14:textId="49A4F9AC" w:rsidR="009E41B1" w:rsidRDefault="009E41B1" w:rsidP="009E41B1">
      <w:pPr>
        <w:spacing w:before="100" w:beforeAutospacing="1" w:after="100" w:afterAutospacing="1"/>
        <w:rPr>
          <w:b/>
          <w:bCs/>
          <w:szCs w:val="22"/>
          <w:lang w:val="en-US"/>
        </w:rPr>
      </w:pPr>
      <w:r>
        <w:rPr>
          <w:b/>
          <w:bCs/>
          <w:szCs w:val="22"/>
          <w:lang w:val="en-US"/>
        </w:rPr>
        <w:t>10.1</w:t>
      </w:r>
      <w:ins w:id="210" w:author="Ye-Kui Wang (yk0)" w:date="2021-10-27T16:54:00Z">
        <w:r w:rsidR="00D86F20">
          <w:rPr>
            <w:b/>
            <w:bCs/>
            <w:szCs w:val="22"/>
            <w:lang w:val="en-US"/>
          </w:rPr>
          <w:t>2</w:t>
        </w:r>
      </w:ins>
      <w:del w:id="211" w:author="Ye-Kui Wang (yk0)" w:date="2021-10-27T16:54:00Z">
        <w:r w:rsidDel="00D86F20">
          <w:rPr>
            <w:b/>
            <w:bCs/>
            <w:szCs w:val="22"/>
            <w:lang w:val="en-US"/>
          </w:rPr>
          <w:delText>1</w:delText>
        </w:r>
      </w:del>
      <w:r>
        <w:rPr>
          <w:b/>
          <w:bCs/>
          <w:szCs w:val="22"/>
          <w:lang w:val="en-US"/>
        </w:rPr>
        <w:t>.</w:t>
      </w:r>
      <w:r w:rsidR="00E56DF8">
        <w:rPr>
          <w:b/>
          <w:bCs/>
          <w:szCs w:val="22"/>
          <w:lang w:val="en-US"/>
        </w:rPr>
        <w:t>3</w:t>
      </w:r>
      <w:r>
        <w:rPr>
          <w:b/>
          <w:bCs/>
          <w:szCs w:val="22"/>
          <w:lang w:val="en-US"/>
        </w:rPr>
        <w:t xml:space="preserve"> Semantics</w:t>
      </w:r>
    </w:p>
    <w:p w14:paraId="549FB815" w14:textId="77777777" w:rsidR="009E41B1" w:rsidRDefault="009E41B1" w:rsidP="009E41B1">
      <w:pPr>
        <w:rPr>
          <w:rFonts w:ascii="Times New Roman" w:hAnsi="Times New Roman"/>
          <w:sz w:val="24"/>
          <w:szCs w:val="24"/>
          <w:lang w:val="en-US"/>
        </w:rPr>
      </w:pPr>
      <w:proofErr w:type="spellStart"/>
      <w:r>
        <w:rPr>
          <w:rStyle w:val="line"/>
          <w:rFonts w:ascii="Courier New" w:hAnsi="Courier New"/>
          <w:sz w:val="20"/>
          <w:lang w:val="en-US"/>
        </w:rPr>
        <w:t>num_groupings</w:t>
      </w:r>
      <w:proofErr w:type="spellEnd"/>
      <w:r>
        <w:rPr>
          <w:lang w:val="en-US"/>
        </w:rPr>
        <w:t xml:space="preserve"> </w:t>
      </w:r>
      <w:proofErr w:type="gramStart"/>
      <w:r>
        <w:rPr>
          <w:lang w:val="en-US"/>
        </w:rPr>
        <w:t>indicates</w:t>
      </w:r>
      <w:proofErr w:type="gramEnd"/>
      <w:r>
        <w:rPr>
          <w:lang w:val="en-US"/>
        </w:rPr>
        <w:t xml:space="preserve"> the number of essential sample group description types listed.</w:t>
      </w:r>
    </w:p>
    <w:p w14:paraId="34347041" w14:textId="37A8EF0C" w:rsidR="009E41B1" w:rsidRPr="009E41B1" w:rsidRDefault="009E41B1" w:rsidP="003B7206">
      <w:pPr>
        <w:rPr>
          <w:lang w:val="en-US"/>
        </w:rPr>
      </w:pPr>
      <w:proofErr w:type="spellStart"/>
      <w:r>
        <w:rPr>
          <w:rStyle w:val="line"/>
          <w:rFonts w:ascii="Courier New" w:hAnsi="Courier New" w:cs="Courier New"/>
          <w:sz w:val="20"/>
          <w:lang w:val="en-US"/>
        </w:rPr>
        <w:t>sample_group_description_type</w:t>
      </w:r>
      <w:proofErr w:type="spellEnd"/>
      <w:r>
        <w:rPr>
          <w:lang w:val="en-US"/>
        </w:rPr>
        <w:t xml:space="preserve"> indicates the four-character code of the essential sample group description (</w:t>
      </w:r>
      <w:proofErr w:type="gramStart"/>
      <w:r>
        <w:rPr>
          <w:lang w:val="en-US"/>
        </w:rPr>
        <w:t>i.e.</w:t>
      </w:r>
      <w:proofErr w:type="gramEnd"/>
      <w:r>
        <w:rPr>
          <w:lang w:val="en-US"/>
        </w:rPr>
        <w:t xml:space="preserve"> with version 3) or reserved transformation values applying to the associated samples. </w:t>
      </w:r>
    </w:p>
    <w:p w14:paraId="79814B56" w14:textId="4CECD1AB" w:rsidR="003B7206" w:rsidRDefault="003B7206" w:rsidP="003B7206">
      <w:pPr>
        <w:rPr>
          <w:i/>
          <w:iCs/>
          <w:lang w:val="en-GB"/>
        </w:rPr>
      </w:pPr>
      <w:r>
        <w:rPr>
          <w:i/>
          <w:iCs/>
          <w:lang w:val="en-GB"/>
        </w:rPr>
        <w:t xml:space="preserve">In 11 </w:t>
      </w:r>
      <w:proofErr w:type="gramStart"/>
      <w:r>
        <w:rPr>
          <w:i/>
          <w:iCs/>
          <w:lang w:val="en-GB"/>
        </w:rPr>
        <w:t>change</w:t>
      </w:r>
      <w:proofErr w:type="gramEnd"/>
    </w:p>
    <w:p w14:paraId="7034096A" w14:textId="77777777" w:rsidR="003B7206" w:rsidRPr="003176D3" w:rsidRDefault="003B7206" w:rsidP="003B7206">
      <w:pPr>
        <w:rPr>
          <w:lang w:val="en-GB"/>
        </w:rPr>
      </w:pPr>
      <w:r w:rsidRPr="003176D3">
        <w:rPr>
          <w:lang w:val="en-GB"/>
        </w:rPr>
        <w:t>As defined above, the Sample Description format may be extended with optional or required boxes. The usual syntax for doing this would be to define a new box with a specific name, extending (for example) Visual Sample Entry, and containing new boxes.</w:t>
      </w:r>
    </w:p>
    <w:p w14:paraId="175A2C5C" w14:textId="77777777" w:rsidR="003B7206" w:rsidRDefault="003B7206" w:rsidP="003B7206">
      <w:pPr>
        <w:rPr>
          <w:i/>
          <w:iCs/>
          <w:lang w:val="en-GB"/>
        </w:rPr>
      </w:pPr>
      <w:r>
        <w:rPr>
          <w:i/>
          <w:iCs/>
          <w:lang w:val="en-GB"/>
        </w:rPr>
        <w:t>to</w:t>
      </w:r>
    </w:p>
    <w:p w14:paraId="79647AD8" w14:textId="24A28700" w:rsidR="003B7206" w:rsidRPr="003176D3" w:rsidRDefault="003B7206" w:rsidP="003B7206">
      <w:pPr>
        <w:rPr>
          <w:lang w:val="en-GB"/>
        </w:rPr>
      </w:pPr>
      <w:r w:rsidRPr="003176D3">
        <w:rPr>
          <w:lang w:val="en-GB"/>
        </w:rPr>
        <w:t xml:space="preserve">As defined above, </w:t>
      </w:r>
      <w:r>
        <w:rPr>
          <w:lang w:val="en-GB"/>
        </w:rPr>
        <w:t>a sample entry</w:t>
      </w:r>
      <w:r w:rsidRPr="003176D3">
        <w:rPr>
          <w:lang w:val="en-GB"/>
        </w:rPr>
        <w:t xml:space="preserve"> may be extended with optional or required boxes. The usual syntax for doing this would be to define a new box with a specific name, extending (for example) </w:t>
      </w:r>
      <w:proofErr w:type="spellStart"/>
      <w:r w:rsidRPr="00F94F22">
        <w:rPr>
          <w:rFonts w:ascii="Courier New" w:hAnsi="Courier New" w:cs="Courier New"/>
          <w:lang w:val="en-GB"/>
        </w:rPr>
        <w:t>VisualSampleEntry</w:t>
      </w:r>
      <w:proofErr w:type="spellEnd"/>
      <w:r w:rsidRPr="003176D3">
        <w:rPr>
          <w:lang w:val="en-GB"/>
        </w:rPr>
        <w:t>, and containing new boxes.</w:t>
      </w:r>
    </w:p>
    <w:p w14:paraId="727385BA" w14:textId="1CBCCCA5" w:rsidR="003B7206" w:rsidRDefault="003B7206" w:rsidP="00173739">
      <w:pPr>
        <w:spacing w:after="200"/>
        <w:rPr>
          <w:i/>
          <w:iCs/>
          <w:lang w:val="en-GB"/>
        </w:rPr>
      </w:pPr>
      <w:r>
        <w:rPr>
          <w:i/>
          <w:iCs/>
          <w:lang w:val="en-GB"/>
        </w:rPr>
        <w:t>In 12.1.3.3 change</w:t>
      </w:r>
    </w:p>
    <w:p w14:paraId="54DE34BE" w14:textId="77777777" w:rsidR="003B7206" w:rsidRDefault="003B7206" w:rsidP="003B7206">
      <w:pPr>
        <w:pStyle w:val="fields"/>
      </w:pPr>
      <w:r w:rsidRPr="00A3770E">
        <w:rPr>
          <w:rStyle w:val="codeChar"/>
          <w:rFonts w:eastAsia="MS Mincho"/>
        </w:rPr>
        <w:t>width and height</w:t>
      </w:r>
      <w:r>
        <w:t xml:space="preserve"> are the maximum visual width and height of the stream described by this sample description, in pixels</w:t>
      </w:r>
    </w:p>
    <w:p w14:paraId="313E8ADD" w14:textId="77777777" w:rsidR="003B7206" w:rsidRDefault="003B7206" w:rsidP="00173739">
      <w:pPr>
        <w:spacing w:after="200"/>
        <w:rPr>
          <w:i/>
          <w:iCs/>
          <w:lang w:val="en-GB"/>
        </w:rPr>
      </w:pPr>
      <w:r>
        <w:rPr>
          <w:i/>
          <w:iCs/>
          <w:lang w:val="en-GB"/>
        </w:rPr>
        <w:t>to</w:t>
      </w:r>
    </w:p>
    <w:p w14:paraId="47620538" w14:textId="0A21C96B" w:rsidR="003B7206" w:rsidRDefault="003B7206" w:rsidP="003B7206">
      <w:pPr>
        <w:pStyle w:val="fields"/>
      </w:pPr>
      <w:r w:rsidRPr="00A3770E">
        <w:rPr>
          <w:rStyle w:val="codeChar"/>
          <w:rFonts w:eastAsia="MS Mincho"/>
        </w:rPr>
        <w:t>width and height</w:t>
      </w:r>
      <w:r>
        <w:t xml:space="preserve"> are the maximum visual width and height of the stream described by this sample entry, in pixels</w:t>
      </w:r>
    </w:p>
    <w:p w14:paraId="7D560DD6" w14:textId="3537971A" w:rsidR="002C40B9" w:rsidRDefault="002C40B9" w:rsidP="00173739">
      <w:pPr>
        <w:spacing w:after="200"/>
        <w:rPr>
          <w:i/>
          <w:iCs/>
          <w:lang w:val="en-GB"/>
        </w:rPr>
      </w:pPr>
      <w:r>
        <w:rPr>
          <w:i/>
          <w:iCs/>
          <w:lang w:val="en-GB"/>
        </w:rPr>
        <w:t>In 12.2.4.1 change</w:t>
      </w:r>
    </w:p>
    <w:p w14:paraId="2E569153" w14:textId="77777777" w:rsidR="004C268D" w:rsidRDefault="004C268D" w:rsidP="004C268D">
      <w:pPr>
        <w:pStyle w:val="Atom"/>
        <w:rPr>
          <w:rFonts w:eastAsia="SimSun"/>
          <w:b/>
          <w:sz w:val="28"/>
          <w:szCs w:val="24"/>
          <w:lang w:eastAsia="zh-CN"/>
        </w:rPr>
      </w:pPr>
      <w:r>
        <w:t>Box Type:</w:t>
      </w:r>
      <w:r>
        <w:tab/>
      </w:r>
      <w:r w:rsidRPr="003439FD">
        <w:rPr>
          <w:rFonts w:ascii="Courier New" w:hAnsi="Courier New" w:cs="Courier New"/>
        </w:rPr>
        <w:t>'</w:t>
      </w:r>
      <w:proofErr w:type="spellStart"/>
      <w:r>
        <w:rPr>
          <w:rFonts w:ascii="Courier New" w:hAnsi="Courier New" w:cs="Courier New"/>
        </w:rPr>
        <w:t>chnl</w:t>
      </w:r>
      <w:proofErr w:type="spellEnd"/>
      <w:r w:rsidRPr="003439FD">
        <w:rPr>
          <w:rFonts w:ascii="Courier New" w:hAnsi="Courier New" w:cs="Courier New"/>
        </w:rPr>
        <w:t>'</w:t>
      </w:r>
      <w:r>
        <w:rPr>
          <w:rFonts w:ascii="Courier New" w:hAnsi="Courier New" w:cs="Courier New"/>
        </w:rPr>
        <w:br/>
      </w:r>
      <w:r>
        <w:t>Container:</w:t>
      </w:r>
      <w:r>
        <w:tab/>
        <w:t xml:space="preserve">Audio sample entry </w:t>
      </w:r>
      <w:r w:rsidRPr="009A602F">
        <w:rPr>
          <w:highlight w:val="lightGray"/>
        </w:rPr>
        <w:t xml:space="preserve">or Preselection </w:t>
      </w:r>
      <w:r>
        <w:rPr>
          <w:highlight w:val="lightGray"/>
        </w:rPr>
        <w:t xml:space="preserve">Information </w:t>
      </w:r>
      <w:r w:rsidRPr="009A602F">
        <w:rPr>
          <w:highlight w:val="lightGray"/>
        </w:rPr>
        <w:t>Box</w:t>
      </w:r>
      <w:r>
        <w:br/>
        <w:t>Mandatory:</w:t>
      </w:r>
      <w:r>
        <w:tab/>
        <w:t>No</w:t>
      </w:r>
      <w:r>
        <w:br/>
        <w:t>Quantity:</w:t>
      </w:r>
      <w:r>
        <w:tab/>
        <w:t>Zero or one</w:t>
      </w:r>
    </w:p>
    <w:p w14:paraId="76D31E2A" w14:textId="41E15A68" w:rsidR="003B7206" w:rsidRDefault="003B7206" w:rsidP="00173739">
      <w:pPr>
        <w:spacing w:after="200"/>
        <w:rPr>
          <w:i/>
          <w:iCs/>
          <w:lang w:val="en-GB"/>
        </w:rPr>
      </w:pPr>
      <w:r>
        <w:rPr>
          <w:i/>
          <w:iCs/>
          <w:lang w:val="en-GB"/>
        </w:rPr>
        <w:t>In 12.4.1 change</w:t>
      </w:r>
    </w:p>
    <w:p w14:paraId="1C39227A" w14:textId="77777777" w:rsidR="003B7206" w:rsidRPr="003176D3" w:rsidRDefault="003B7206" w:rsidP="003B7206">
      <w:pPr>
        <w:rPr>
          <w:lang w:val="en-GB"/>
        </w:rPr>
      </w:pPr>
      <w:r w:rsidRPr="003176D3">
        <w:rPr>
          <w:lang w:val="en-GB"/>
        </w:rPr>
        <w:t xml:space="preserve">Hint tracks are used to describe elementary stream data in the file. Each protocol or each family of related protocols has its own hint track format. A server hint track format and a reception hint </w:t>
      </w:r>
      <w:r w:rsidRPr="003176D3">
        <w:rPr>
          <w:lang w:val="en-GB"/>
        </w:rPr>
        <w:lastRenderedPageBreak/>
        <w:t xml:space="preserve">track format for the same protocol are distinguishable from the associated </w:t>
      </w:r>
      <w:proofErr w:type="gramStart"/>
      <w:r w:rsidRPr="003176D3">
        <w:rPr>
          <w:lang w:val="en-GB"/>
        </w:rPr>
        <w:t>four character</w:t>
      </w:r>
      <w:proofErr w:type="gramEnd"/>
      <w:r w:rsidRPr="003176D3">
        <w:rPr>
          <w:lang w:val="en-GB"/>
        </w:rPr>
        <w:t xml:space="preserve"> code of the sample description entry. In other words, a different </w:t>
      </w:r>
      <w:proofErr w:type="gramStart"/>
      <w:r w:rsidRPr="003176D3">
        <w:rPr>
          <w:lang w:val="en-GB"/>
        </w:rPr>
        <w:t>four character</w:t>
      </w:r>
      <w:proofErr w:type="gramEnd"/>
      <w:r w:rsidRPr="003176D3">
        <w:rPr>
          <w:lang w:val="en-GB"/>
        </w:rPr>
        <w:t xml:space="preserve"> code is used for a server hint track and a reception hint track of the same protocol. The syntax of the server hint track format and the reception hint track format for the same protocol should be the same or compatible so that a reception hint track can be used for re-sending of the stream provided that the potential degradations of the received streams are handled appropriately. Most protocols will need only one sample description format for each track.</w:t>
      </w:r>
    </w:p>
    <w:p w14:paraId="56EC677A" w14:textId="77777777" w:rsidR="003B7206" w:rsidRPr="003176D3" w:rsidRDefault="003B7206" w:rsidP="003B7206">
      <w:pPr>
        <w:rPr>
          <w:lang w:val="en-GB"/>
        </w:rPr>
      </w:pPr>
      <w:r w:rsidRPr="003176D3">
        <w:rPr>
          <w:lang w:val="en-GB"/>
        </w:rPr>
        <w:t xml:space="preserve">Servers find their hint tracks by first finding all hint tracks, and then looking within that set for server hint tracks using their protocol (sample description format). If there are choices at this point, then the server chooses </w:t>
      </w:r>
      <w:proofErr w:type="gramStart"/>
      <w:r w:rsidRPr="003176D3">
        <w:rPr>
          <w:lang w:val="en-GB"/>
        </w:rPr>
        <w:t>on the basis of</w:t>
      </w:r>
      <w:proofErr w:type="gramEnd"/>
      <w:r w:rsidRPr="003176D3">
        <w:rPr>
          <w:lang w:val="en-GB"/>
        </w:rPr>
        <w:t xml:space="preserve"> preferred protocol or by comparing features in the hint track header or other protocol-specific information in the sample descriptions. Particularly in the absence of server hint tracks, servers may also use reception hint tracks of their protocol. However, servers should handle potential degradations of the received stream described by the used reception hint track appropriately.</w:t>
      </w:r>
    </w:p>
    <w:p w14:paraId="7C7AB0D9" w14:textId="77777777" w:rsidR="003B7206" w:rsidRDefault="003B7206" w:rsidP="00173739">
      <w:pPr>
        <w:spacing w:after="200"/>
        <w:rPr>
          <w:i/>
          <w:iCs/>
          <w:lang w:val="en-GB"/>
        </w:rPr>
      </w:pPr>
      <w:r>
        <w:rPr>
          <w:i/>
          <w:iCs/>
          <w:lang w:val="en-GB"/>
        </w:rPr>
        <w:t>to</w:t>
      </w:r>
    </w:p>
    <w:p w14:paraId="09DF6FDF" w14:textId="172190B4" w:rsidR="003B7206" w:rsidRPr="003176D3" w:rsidRDefault="003B7206" w:rsidP="003B7206">
      <w:pPr>
        <w:rPr>
          <w:lang w:val="en-GB"/>
        </w:rPr>
      </w:pPr>
      <w:r w:rsidRPr="003176D3">
        <w:rPr>
          <w:lang w:val="en-GB"/>
        </w:rPr>
        <w:t xml:space="preserve">Hint tracks are used to describe elementary stream data in the file. Each protocol or each family of related protocols has its own hint track format. A server hint track format and a reception hint track format for the same protocol are distinguishable from the associated </w:t>
      </w:r>
      <w:proofErr w:type="gramStart"/>
      <w:r w:rsidRPr="003176D3">
        <w:rPr>
          <w:lang w:val="en-GB"/>
        </w:rPr>
        <w:t>four character</w:t>
      </w:r>
      <w:proofErr w:type="gramEnd"/>
      <w:r w:rsidRPr="003176D3">
        <w:rPr>
          <w:lang w:val="en-GB"/>
        </w:rPr>
        <w:t xml:space="preserve"> code of the sample entry. In other words, a different </w:t>
      </w:r>
      <w:proofErr w:type="gramStart"/>
      <w:r w:rsidRPr="003176D3">
        <w:rPr>
          <w:lang w:val="en-GB"/>
        </w:rPr>
        <w:t>four character</w:t>
      </w:r>
      <w:proofErr w:type="gramEnd"/>
      <w:r w:rsidRPr="003176D3">
        <w:rPr>
          <w:lang w:val="en-GB"/>
        </w:rPr>
        <w:t xml:space="preserve"> code is used for a server hint track and a reception hint track of the same protocol. The syntax of the server hint track format and the reception hint track format for the same protocol should be the same or compatible so that a reception hint track can be used for re-sending of the stream provided that the potential degradations of the received streams are handled appropriately. Most protocols will need only one sample </w:t>
      </w:r>
      <w:r>
        <w:rPr>
          <w:lang w:val="en-GB"/>
        </w:rPr>
        <w:t>entry</w:t>
      </w:r>
      <w:r w:rsidRPr="003176D3">
        <w:rPr>
          <w:lang w:val="en-GB"/>
        </w:rPr>
        <w:t xml:space="preserve"> format for each track.</w:t>
      </w:r>
    </w:p>
    <w:p w14:paraId="5BD36BF1" w14:textId="41B90C5E" w:rsidR="003B7206" w:rsidRPr="003176D3" w:rsidRDefault="003B7206" w:rsidP="003B7206">
      <w:pPr>
        <w:rPr>
          <w:lang w:val="en-GB"/>
        </w:rPr>
      </w:pPr>
      <w:r w:rsidRPr="003176D3">
        <w:rPr>
          <w:lang w:val="en-GB"/>
        </w:rPr>
        <w:t>Servers find their hint tracks by first finding all hint tracks, and then looking within that set for server hint tracks using their protocol (</w:t>
      </w:r>
      <w:r>
        <w:rPr>
          <w:lang w:val="en-GB"/>
        </w:rPr>
        <w:t xml:space="preserve">identified by the </w:t>
      </w:r>
      <w:r w:rsidRPr="003176D3">
        <w:rPr>
          <w:lang w:val="en-GB"/>
        </w:rPr>
        <w:t xml:space="preserve">sample </w:t>
      </w:r>
      <w:r>
        <w:rPr>
          <w:lang w:val="en-GB"/>
        </w:rPr>
        <w:t>entry</w:t>
      </w:r>
      <w:r w:rsidRPr="003176D3">
        <w:rPr>
          <w:lang w:val="en-GB"/>
        </w:rPr>
        <w:t xml:space="preserve">). If there are choices at this point, then the server chooses </w:t>
      </w:r>
      <w:proofErr w:type="gramStart"/>
      <w:r w:rsidRPr="003176D3">
        <w:rPr>
          <w:lang w:val="en-GB"/>
        </w:rPr>
        <w:t>on the basis of</w:t>
      </w:r>
      <w:proofErr w:type="gramEnd"/>
      <w:r w:rsidRPr="003176D3">
        <w:rPr>
          <w:lang w:val="en-GB"/>
        </w:rPr>
        <w:t xml:space="preserve"> preferred protocol or by comparing features in the hint track header or other protocol-specific information in the sample </w:t>
      </w:r>
      <w:r w:rsidR="00F87A9C">
        <w:rPr>
          <w:lang w:val="en-GB"/>
        </w:rPr>
        <w:t>entries</w:t>
      </w:r>
      <w:r w:rsidRPr="003176D3">
        <w:rPr>
          <w:lang w:val="en-GB"/>
        </w:rPr>
        <w:t>. Particularly in the absence of server hint tracks, servers may also use reception hint tracks of their protocol. However, servers should handle potential degradations of the received stream described by the used reception hint track appropriately.</w:t>
      </w:r>
    </w:p>
    <w:p w14:paraId="6BBE0820" w14:textId="77777777" w:rsidR="00F87A9C" w:rsidRDefault="00F87A9C" w:rsidP="00173739">
      <w:pPr>
        <w:spacing w:after="200"/>
        <w:rPr>
          <w:i/>
          <w:iCs/>
          <w:lang w:val="en-GB"/>
        </w:rPr>
      </w:pPr>
      <w:r>
        <w:rPr>
          <w:i/>
          <w:iCs/>
          <w:lang w:val="en-GB"/>
        </w:rPr>
        <w:t>In 12.4.4.1 change</w:t>
      </w:r>
    </w:p>
    <w:p w14:paraId="7C9E398C" w14:textId="77777777" w:rsidR="00F87A9C" w:rsidRPr="003176D3" w:rsidRDefault="00F87A9C" w:rsidP="00F87A9C">
      <w:pPr>
        <w:rPr>
          <w:lang w:val="en-GB"/>
        </w:rPr>
      </w:pPr>
      <w:r w:rsidRPr="003176D3">
        <w:rPr>
          <w:lang w:val="en-GB"/>
        </w:rPr>
        <w:t>For hint tracks, the sample description contains appropriate declarative data for the streaming protocol being used, and the format of the hint track. The definition of the sample description is specific to the protocol.</w:t>
      </w:r>
    </w:p>
    <w:p w14:paraId="5D12A44C" w14:textId="77777777" w:rsidR="00F87A9C" w:rsidRPr="003176D3" w:rsidRDefault="00F87A9C" w:rsidP="00F87A9C">
      <w:pPr>
        <w:rPr>
          <w:lang w:val="en-GB"/>
        </w:rPr>
      </w:pPr>
      <w:r w:rsidRPr="003176D3">
        <w:rPr>
          <w:lang w:val="en-GB"/>
        </w:rPr>
        <w:t>The ‘protocol’ and ‘</w:t>
      </w:r>
      <w:proofErr w:type="spellStart"/>
      <w:r w:rsidRPr="003176D3">
        <w:rPr>
          <w:lang w:val="en-GB"/>
        </w:rPr>
        <w:t>codingname</w:t>
      </w:r>
      <w:proofErr w:type="spellEnd"/>
      <w:r w:rsidRPr="003176D3">
        <w:rPr>
          <w:lang w:val="en-GB"/>
        </w:rPr>
        <w:t xml:space="preserve">’ fields are registered identifiers that uniquely identify the streaming protocol or compression format decoder to be used. A given protocol or </w:t>
      </w:r>
      <w:proofErr w:type="spellStart"/>
      <w:r w:rsidRPr="003176D3">
        <w:rPr>
          <w:lang w:val="en-GB"/>
        </w:rPr>
        <w:t>codingname</w:t>
      </w:r>
      <w:proofErr w:type="spellEnd"/>
      <w:r w:rsidRPr="003176D3">
        <w:rPr>
          <w:lang w:val="en-GB"/>
        </w:rPr>
        <w:t xml:space="preserve"> may have optional or required extensions to the sample description (</w:t>
      </w:r>
      <w:proofErr w:type="gramStart"/>
      <w:r w:rsidRPr="003176D3">
        <w:rPr>
          <w:lang w:val="en-GB"/>
        </w:rPr>
        <w:t>e.g.</w:t>
      </w:r>
      <w:proofErr w:type="gramEnd"/>
      <w:r w:rsidRPr="003176D3">
        <w:rPr>
          <w:lang w:val="en-GB"/>
        </w:rPr>
        <w:t xml:space="preserve"> codec initialization parameters). All such extensions shall be within boxes; these boxes occur after the required fields. Unrecognized boxes shall be ignored.</w:t>
      </w:r>
    </w:p>
    <w:p w14:paraId="2CCB23A3" w14:textId="77777777" w:rsidR="00F87A9C" w:rsidRDefault="00F87A9C" w:rsidP="00173739">
      <w:pPr>
        <w:spacing w:after="200"/>
        <w:rPr>
          <w:i/>
          <w:iCs/>
          <w:lang w:val="en-GB"/>
        </w:rPr>
      </w:pPr>
      <w:r>
        <w:rPr>
          <w:i/>
          <w:iCs/>
          <w:lang w:val="en-GB"/>
        </w:rPr>
        <w:t>to</w:t>
      </w:r>
    </w:p>
    <w:p w14:paraId="2161073C" w14:textId="1CB37C14" w:rsidR="00F87A9C" w:rsidRPr="003176D3" w:rsidRDefault="00F87A9C" w:rsidP="00F87A9C">
      <w:pPr>
        <w:rPr>
          <w:lang w:val="en-GB"/>
        </w:rPr>
      </w:pPr>
      <w:r w:rsidRPr="003176D3">
        <w:rPr>
          <w:lang w:val="en-GB"/>
        </w:rPr>
        <w:t xml:space="preserve">For hint tracks, the sample </w:t>
      </w:r>
      <w:r>
        <w:rPr>
          <w:lang w:val="en-GB"/>
        </w:rPr>
        <w:t>entry</w:t>
      </w:r>
      <w:r w:rsidRPr="003176D3">
        <w:rPr>
          <w:lang w:val="en-GB"/>
        </w:rPr>
        <w:t xml:space="preserve"> contains appropriate declarative data for the streaming protocol being used, and the format of the hint track. The definition of the sample </w:t>
      </w:r>
      <w:r>
        <w:rPr>
          <w:lang w:val="en-GB"/>
        </w:rPr>
        <w:t>entry</w:t>
      </w:r>
      <w:r w:rsidRPr="003176D3">
        <w:rPr>
          <w:lang w:val="en-GB"/>
        </w:rPr>
        <w:t xml:space="preserve"> is specific to the protocol.</w:t>
      </w:r>
    </w:p>
    <w:p w14:paraId="225F5A3F" w14:textId="3BB45660" w:rsidR="00F87A9C" w:rsidRPr="003176D3" w:rsidRDefault="00F87A9C" w:rsidP="00F87A9C">
      <w:pPr>
        <w:rPr>
          <w:lang w:val="en-GB"/>
        </w:rPr>
      </w:pPr>
      <w:r w:rsidRPr="003176D3">
        <w:rPr>
          <w:lang w:val="en-GB"/>
        </w:rPr>
        <w:lastRenderedPageBreak/>
        <w:t xml:space="preserve">The </w:t>
      </w:r>
      <w:r w:rsidRPr="00F94F22">
        <w:rPr>
          <w:rFonts w:ascii="Courier New" w:hAnsi="Courier New" w:cs="Courier New"/>
          <w:lang w:val="en-GB"/>
        </w:rPr>
        <w:t>protocol</w:t>
      </w:r>
      <w:r w:rsidRPr="003176D3">
        <w:rPr>
          <w:lang w:val="en-GB"/>
        </w:rPr>
        <w:t xml:space="preserve"> </w:t>
      </w:r>
      <w:r>
        <w:rPr>
          <w:lang w:val="en-GB"/>
        </w:rPr>
        <w:t>(</w:t>
      </w:r>
      <w:proofErr w:type="spellStart"/>
      <w:r w:rsidRPr="00F94F22">
        <w:rPr>
          <w:rFonts w:ascii="Courier New" w:hAnsi="Courier New" w:cs="Courier New"/>
          <w:lang w:val="en-GB"/>
        </w:rPr>
        <w:t>codingname</w:t>
      </w:r>
      <w:proofErr w:type="spellEnd"/>
      <w:r>
        <w:rPr>
          <w:rFonts w:ascii="Courier New" w:hAnsi="Courier New" w:cs="Courier New"/>
          <w:lang w:val="en-GB"/>
        </w:rPr>
        <w:t>)</w:t>
      </w:r>
      <w:r w:rsidRPr="003176D3">
        <w:rPr>
          <w:lang w:val="en-GB"/>
        </w:rPr>
        <w:t xml:space="preserve"> field </w:t>
      </w:r>
      <w:r>
        <w:rPr>
          <w:lang w:val="en-GB"/>
        </w:rPr>
        <w:t>is a</w:t>
      </w:r>
      <w:r w:rsidRPr="003176D3">
        <w:rPr>
          <w:lang w:val="en-GB"/>
        </w:rPr>
        <w:t xml:space="preserve"> registered identifier that uniquely identif</w:t>
      </w:r>
      <w:r>
        <w:rPr>
          <w:lang w:val="en-GB"/>
        </w:rPr>
        <w:t>ies</w:t>
      </w:r>
      <w:r w:rsidRPr="003176D3">
        <w:rPr>
          <w:lang w:val="en-GB"/>
        </w:rPr>
        <w:t xml:space="preserve"> the streaming protocol or compression format decoder to be used. A given </w:t>
      </w:r>
      <w:r w:rsidRPr="00F87A9C">
        <w:rPr>
          <w:lang w:val="en-GB"/>
        </w:rPr>
        <w:t>protocol</w:t>
      </w:r>
      <w:r w:rsidRPr="003176D3">
        <w:rPr>
          <w:lang w:val="en-GB"/>
        </w:rPr>
        <w:t xml:space="preserve"> may have optional or required extensions to the sample </w:t>
      </w:r>
      <w:r>
        <w:rPr>
          <w:lang w:val="en-GB"/>
        </w:rPr>
        <w:t>entry</w:t>
      </w:r>
      <w:r w:rsidRPr="003176D3">
        <w:rPr>
          <w:lang w:val="en-GB"/>
        </w:rPr>
        <w:t xml:space="preserve"> (</w:t>
      </w:r>
      <w:proofErr w:type="gramStart"/>
      <w:r w:rsidRPr="003176D3">
        <w:rPr>
          <w:lang w:val="en-GB"/>
        </w:rPr>
        <w:t>e.g.</w:t>
      </w:r>
      <w:proofErr w:type="gramEnd"/>
      <w:r w:rsidRPr="003176D3">
        <w:rPr>
          <w:lang w:val="en-GB"/>
        </w:rPr>
        <w:t xml:space="preserve"> codec initialization parameters). All such extensions shall be within boxes; these boxes occur after the required fields. Unrecognized boxes shall be ignored.</w:t>
      </w:r>
    </w:p>
    <w:p w14:paraId="4A242051" w14:textId="77777777" w:rsidR="00F87A9C" w:rsidRDefault="00F87A9C" w:rsidP="00173739">
      <w:pPr>
        <w:spacing w:after="200"/>
        <w:rPr>
          <w:i/>
          <w:iCs/>
          <w:lang w:val="en-GB"/>
        </w:rPr>
      </w:pPr>
      <w:r>
        <w:rPr>
          <w:i/>
          <w:iCs/>
          <w:lang w:val="en-GB"/>
        </w:rPr>
        <w:t>In A.4 change</w:t>
      </w:r>
    </w:p>
    <w:p w14:paraId="71876816" w14:textId="77777777" w:rsidR="00F87A9C" w:rsidRDefault="00F87A9C" w:rsidP="00173739">
      <w:pPr>
        <w:spacing w:after="200"/>
        <w:rPr>
          <w:lang w:val="en-GB"/>
        </w:rPr>
      </w:pPr>
      <w:r w:rsidRPr="003176D3">
        <w:rPr>
          <w:lang w:val="en-GB"/>
        </w:rPr>
        <w:t xml:space="preserve">Each track has one or more </w:t>
      </w:r>
      <w:r w:rsidRPr="003176D3">
        <w:rPr>
          <w:b/>
          <w:lang w:val="en-GB"/>
        </w:rPr>
        <w:t>sample description</w:t>
      </w:r>
      <w:r w:rsidRPr="003176D3">
        <w:rPr>
          <w:lang w:val="en-GB"/>
        </w:rPr>
        <w:t>s; each sample in the track is tied to a description by reference.</w:t>
      </w:r>
    </w:p>
    <w:p w14:paraId="2CCFED8E" w14:textId="77777777" w:rsidR="00F87A9C" w:rsidRDefault="00F87A9C" w:rsidP="00173739">
      <w:pPr>
        <w:spacing w:after="200"/>
        <w:rPr>
          <w:lang w:val="en-GB"/>
        </w:rPr>
      </w:pPr>
      <w:r>
        <w:rPr>
          <w:lang w:val="en-GB"/>
        </w:rPr>
        <w:t>to</w:t>
      </w:r>
    </w:p>
    <w:p w14:paraId="1ACCD26E" w14:textId="2D57BF50" w:rsidR="00F87A9C" w:rsidRDefault="00F87A9C" w:rsidP="00173739">
      <w:pPr>
        <w:spacing w:after="200"/>
        <w:rPr>
          <w:lang w:val="en-GB"/>
        </w:rPr>
      </w:pPr>
      <w:r w:rsidRPr="003176D3">
        <w:rPr>
          <w:lang w:val="en-GB"/>
        </w:rPr>
        <w:t xml:space="preserve">Each track has one or more </w:t>
      </w:r>
      <w:r w:rsidRPr="003176D3">
        <w:rPr>
          <w:b/>
          <w:lang w:val="en-GB"/>
        </w:rPr>
        <w:t xml:space="preserve">sample </w:t>
      </w:r>
      <w:r>
        <w:rPr>
          <w:b/>
          <w:lang w:val="en-GB"/>
        </w:rPr>
        <w:t>entries</w:t>
      </w:r>
      <w:r w:rsidRPr="003176D3">
        <w:rPr>
          <w:lang w:val="en-GB"/>
        </w:rPr>
        <w:t>; each sample in the track is tied to a</w:t>
      </w:r>
      <w:r>
        <w:rPr>
          <w:lang w:val="en-GB"/>
        </w:rPr>
        <w:t>n entry</w:t>
      </w:r>
      <w:r w:rsidRPr="003176D3">
        <w:rPr>
          <w:lang w:val="en-GB"/>
        </w:rPr>
        <w:t xml:space="preserve"> by reference.</w:t>
      </w:r>
    </w:p>
    <w:p w14:paraId="3C3457EF" w14:textId="77777777" w:rsidR="00F87A9C" w:rsidRDefault="00F87A9C" w:rsidP="00173739">
      <w:pPr>
        <w:spacing w:after="200"/>
        <w:rPr>
          <w:i/>
          <w:iCs/>
          <w:lang w:val="en-GB"/>
        </w:rPr>
      </w:pPr>
      <w:r>
        <w:rPr>
          <w:i/>
          <w:iCs/>
          <w:lang w:val="en-GB"/>
        </w:rPr>
        <w:t>In A.10 change</w:t>
      </w:r>
    </w:p>
    <w:p w14:paraId="6409D255" w14:textId="77777777" w:rsidR="00F87A9C" w:rsidRDefault="00F87A9C" w:rsidP="00173739">
      <w:pPr>
        <w:spacing w:after="200"/>
        <w:rPr>
          <w:lang w:val="en-GB"/>
        </w:rPr>
      </w:pPr>
      <w:r w:rsidRPr="003176D3">
        <w:rPr>
          <w:lang w:val="en-GB"/>
        </w:rPr>
        <w:t xml:space="preserve">The basic 'shape' of the movie is set in initial </w:t>
      </w:r>
      <w:r w:rsidRPr="00A3770E">
        <w:rPr>
          <w:rStyle w:val="codeChar"/>
        </w:rPr>
        <w:t>MovieBox</w:t>
      </w:r>
      <w:r w:rsidRPr="003176D3">
        <w:rPr>
          <w:lang w:val="en-GB"/>
        </w:rPr>
        <w:t>: the number of tracks, the available sample descriptions, width, height, composition, and so on.</w:t>
      </w:r>
    </w:p>
    <w:p w14:paraId="1C8FD7BD" w14:textId="0F41A2A8" w:rsidR="00F87A9C" w:rsidRDefault="00F87A9C" w:rsidP="00173739">
      <w:pPr>
        <w:spacing w:after="200"/>
        <w:rPr>
          <w:i/>
          <w:iCs/>
          <w:lang w:val="en-GB"/>
        </w:rPr>
      </w:pPr>
      <w:r>
        <w:rPr>
          <w:i/>
          <w:iCs/>
          <w:lang w:val="en-GB"/>
        </w:rPr>
        <w:t>to</w:t>
      </w:r>
    </w:p>
    <w:p w14:paraId="7E0995C3" w14:textId="1A5326DF" w:rsidR="00F87A9C" w:rsidRDefault="00F87A9C" w:rsidP="00173739">
      <w:pPr>
        <w:spacing w:after="200"/>
        <w:rPr>
          <w:lang w:val="en-GB"/>
        </w:rPr>
      </w:pPr>
      <w:r w:rsidRPr="003176D3">
        <w:rPr>
          <w:lang w:val="en-GB"/>
        </w:rPr>
        <w:t xml:space="preserve">The basic 'shape' of the movie is set in initial </w:t>
      </w:r>
      <w:r w:rsidRPr="00A3770E">
        <w:rPr>
          <w:rStyle w:val="codeChar"/>
        </w:rPr>
        <w:t>MovieBox</w:t>
      </w:r>
      <w:r w:rsidRPr="003176D3">
        <w:rPr>
          <w:lang w:val="en-GB"/>
        </w:rPr>
        <w:t xml:space="preserve">: the number of tracks, the available sample </w:t>
      </w:r>
      <w:r>
        <w:rPr>
          <w:lang w:val="en-GB"/>
        </w:rPr>
        <w:t>entries</w:t>
      </w:r>
      <w:r w:rsidRPr="003176D3">
        <w:rPr>
          <w:lang w:val="en-GB"/>
        </w:rPr>
        <w:t>, width, height, composition, and so on.</w:t>
      </w:r>
    </w:p>
    <w:p w14:paraId="50F958B1" w14:textId="77777777" w:rsidR="00F87A9C" w:rsidRDefault="00F87A9C" w:rsidP="00173739">
      <w:pPr>
        <w:spacing w:after="200"/>
        <w:rPr>
          <w:i/>
          <w:iCs/>
          <w:lang w:val="en-GB"/>
        </w:rPr>
      </w:pPr>
      <w:r>
        <w:rPr>
          <w:i/>
          <w:iCs/>
          <w:lang w:val="en-GB"/>
        </w:rPr>
        <w:t>In B.2.2 change</w:t>
      </w:r>
    </w:p>
    <w:p w14:paraId="6595DD9A" w14:textId="77777777" w:rsidR="00F87A9C" w:rsidRDefault="00F87A9C" w:rsidP="00173739">
      <w:pPr>
        <w:spacing w:after="200"/>
        <w:rPr>
          <w:lang w:val="en-GB"/>
        </w:rPr>
      </w:pPr>
      <w:r w:rsidRPr="003176D3">
        <w:rPr>
          <w:lang w:val="en-GB"/>
        </w:rPr>
        <w:t>These operations might include the obvious reading tracks, finding the data and timing for samples, and their sample description and track type, and so on.</w:t>
      </w:r>
    </w:p>
    <w:p w14:paraId="3BE364FE" w14:textId="77777777" w:rsidR="00F87A9C" w:rsidRPr="00F87A9C" w:rsidRDefault="00F87A9C" w:rsidP="00173739">
      <w:pPr>
        <w:spacing w:after="200"/>
        <w:rPr>
          <w:i/>
          <w:iCs/>
          <w:lang w:val="en-GB"/>
        </w:rPr>
      </w:pPr>
      <w:r w:rsidRPr="00F87A9C">
        <w:rPr>
          <w:i/>
          <w:iCs/>
          <w:lang w:val="en-GB"/>
        </w:rPr>
        <w:t>to</w:t>
      </w:r>
    </w:p>
    <w:p w14:paraId="0E376DA1" w14:textId="03070571" w:rsidR="00F87A9C" w:rsidRDefault="00F87A9C" w:rsidP="00173739">
      <w:pPr>
        <w:spacing w:after="200"/>
        <w:rPr>
          <w:lang w:val="en-GB"/>
        </w:rPr>
      </w:pPr>
      <w:r w:rsidRPr="003176D3">
        <w:rPr>
          <w:lang w:val="en-GB"/>
        </w:rPr>
        <w:t xml:space="preserve">These operations might include the obvious reading tracks, finding the data and timing for samples, and their sample </w:t>
      </w:r>
      <w:r>
        <w:rPr>
          <w:lang w:val="en-GB"/>
        </w:rPr>
        <w:t>entry</w:t>
      </w:r>
      <w:r w:rsidRPr="003176D3">
        <w:rPr>
          <w:lang w:val="en-GB"/>
        </w:rPr>
        <w:t xml:space="preserve"> and track type, and so on.</w:t>
      </w:r>
    </w:p>
    <w:p w14:paraId="25083933" w14:textId="77777777" w:rsidR="00F87A9C" w:rsidRDefault="00F87A9C" w:rsidP="00173739">
      <w:pPr>
        <w:spacing w:after="200"/>
        <w:rPr>
          <w:i/>
          <w:iCs/>
          <w:lang w:val="en-GB"/>
        </w:rPr>
      </w:pPr>
      <w:r>
        <w:rPr>
          <w:i/>
          <w:iCs/>
          <w:lang w:val="en-GB"/>
        </w:rPr>
        <w:t>In Annex D replace</w:t>
      </w:r>
    </w:p>
    <w:p w14:paraId="00859190" w14:textId="77777777" w:rsidR="00F87A9C" w:rsidRDefault="00F87A9C" w:rsidP="00173739">
      <w:pPr>
        <w:spacing w:after="200"/>
        <w:rPr>
          <w:lang w:val="en-GB"/>
        </w:rPr>
      </w:pPr>
      <w:r w:rsidRPr="003176D3">
        <w:rPr>
          <w:lang w:val="en-GB"/>
        </w:rPr>
        <w:t>File format sample description and sample format identifiers (also known as codec names).</w:t>
      </w:r>
    </w:p>
    <w:p w14:paraId="5513616E" w14:textId="77777777" w:rsidR="00F87A9C" w:rsidRPr="00F87A9C" w:rsidRDefault="00F87A9C" w:rsidP="00173739">
      <w:pPr>
        <w:spacing w:after="200"/>
        <w:rPr>
          <w:i/>
          <w:iCs/>
          <w:lang w:val="en-GB"/>
        </w:rPr>
      </w:pPr>
      <w:r w:rsidRPr="00F87A9C">
        <w:rPr>
          <w:i/>
          <w:iCs/>
          <w:lang w:val="en-GB"/>
        </w:rPr>
        <w:t>with</w:t>
      </w:r>
    </w:p>
    <w:p w14:paraId="48B4F138" w14:textId="3F687E04" w:rsidR="00F87A9C" w:rsidRDefault="00F87A9C" w:rsidP="00173739">
      <w:pPr>
        <w:spacing w:after="200"/>
        <w:rPr>
          <w:lang w:val="en-GB"/>
        </w:rPr>
      </w:pPr>
      <w:r w:rsidRPr="003176D3">
        <w:rPr>
          <w:lang w:val="en-GB"/>
        </w:rPr>
        <w:t xml:space="preserve">File format sample </w:t>
      </w:r>
      <w:r>
        <w:rPr>
          <w:lang w:val="en-GB"/>
        </w:rPr>
        <w:t>entry</w:t>
      </w:r>
      <w:r w:rsidRPr="003176D3">
        <w:rPr>
          <w:lang w:val="en-GB"/>
        </w:rPr>
        <w:t xml:space="preserve"> and sample format identifiers (also known as codec names).</w:t>
      </w:r>
    </w:p>
    <w:p w14:paraId="77CE006F" w14:textId="77777777" w:rsidR="00F87A9C" w:rsidRDefault="00F87A9C" w:rsidP="00173739">
      <w:pPr>
        <w:spacing w:after="200"/>
        <w:rPr>
          <w:i/>
          <w:iCs/>
          <w:lang w:val="en-GB"/>
        </w:rPr>
      </w:pPr>
      <w:r>
        <w:rPr>
          <w:i/>
          <w:iCs/>
          <w:lang w:val="en-GB"/>
        </w:rPr>
        <w:t>In E.2 change</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9"/>
        <w:gridCol w:w="600"/>
        <w:gridCol w:w="600"/>
        <w:gridCol w:w="600"/>
        <w:gridCol w:w="700"/>
        <w:gridCol w:w="600"/>
        <w:gridCol w:w="4861"/>
      </w:tblGrid>
      <w:tr w:rsidR="00F87A9C" w:rsidRPr="00A7512A" w14:paraId="6D387CD3" w14:textId="77777777" w:rsidTr="00B35E17">
        <w:trPr>
          <w:jc w:val="center"/>
        </w:trPr>
        <w:tc>
          <w:tcPr>
            <w:tcW w:w="609" w:type="dxa"/>
          </w:tcPr>
          <w:p w14:paraId="34F3908B"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7EFD05D3"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4BD56DFB"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55E9199D"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700" w:type="dxa"/>
          </w:tcPr>
          <w:p w14:paraId="6A88774C" w14:textId="77777777" w:rsidR="00F87A9C" w:rsidRPr="005577A8" w:rsidRDefault="00F87A9C" w:rsidP="00B35E17">
            <w:pPr>
              <w:spacing w:after="0" w:line="220" w:lineRule="exact"/>
              <w:jc w:val="left"/>
              <w:rPr>
                <w:rFonts w:ascii="Courier New" w:eastAsia="Arial" w:hAnsi="Courier New" w:cs="Courier New"/>
                <w:noProof/>
                <w:color w:val="000000"/>
                <w:sz w:val="18"/>
                <w:lang w:val="en-GB" w:bidi="x-none"/>
              </w:rPr>
            </w:pPr>
          </w:p>
        </w:tc>
        <w:tc>
          <w:tcPr>
            <w:tcW w:w="600" w:type="dxa"/>
          </w:tcPr>
          <w:p w14:paraId="10558198" w14:textId="77777777" w:rsidR="00F87A9C" w:rsidRPr="005577A8" w:rsidRDefault="00F87A9C" w:rsidP="00B35E17">
            <w:pPr>
              <w:spacing w:after="0" w:line="220" w:lineRule="exact"/>
              <w:jc w:val="left"/>
              <w:rPr>
                <w:rStyle w:val="codeChar"/>
                <w:rFonts w:cs="Courier New"/>
              </w:rPr>
            </w:pPr>
            <w:r w:rsidRPr="005577A8">
              <w:rPr>
                <w:rStyle w:val="codeChar"/>
                <w:rFonts w:cs="Courier New"/>
              </w:rPr>
              <w:t>stsd</w:t>
            </w:r>
          </w:p>
        </w:tc>
        <w:tc>
          <w:tcPr>
            <w:tcW w:w="4861" w:type="dxa"/>
          </w:tcPr>
          <w:p w14:paraId="3B5955AC" w14:textId="77777777" w:rsidR="00F87A9C" w:rsidRPr="006F5BB6" w:rsidRDefault="00F87A9C" w:rsidP="00B35E17">
            <w:pPr>
              <w:spacing w:after="0" w:line="220" w:lineRule="exact"/>
              <w:jc w:val="left"/>
              <w:rPr>
                <w:rFonts w:eastAsia="Arial"/>
                <w:i/>
                <w:color w:val="000000"/>
                <w:sz w:val="18"/>
                <w:lang w:val="en-GB" w:bidi="x-none"/>
              </w:rPr>
            </w:pPr>
            <w:r w:rsidRPr="006F5BB6">
              <w:rPr>
                <w:rFonts w:eastAsia="Arial"/>
                <w:i/>
                <w:color w:val="000000"/>
                <w:sz w:val="18"/>
                <w:lang w:val="en-GB" w:bidi="x-none"/>
              </w:rPr>
              <w:t>sample descriptions (codec types, initialization etc.)</w:t>
            </w:r>
          </w:p>
        </w:tc>
      </w:tr>
    </w:tbl>
    <w:p w14:paraId="01AF94DE" w14:textId="77777777" w:rsidR="00F87A9C" w:rsidRDefault="00F87A9C" w:rsidP="00173739">
      <w:pPr>
        <w:spacing w:after="200"/>
        <w:rPr>
          <w:i/>
          <w:iCs/>
          <w:lang w:val="en-GB"/>
        </w:rPr>
      </w:pPr>
    </w:p>
    <w:p w14:paraId="495DA7D2" w14:textId="77777777" w:rsidR="00F87A9C" w:rsidRDefault="00F87A9C" w:rsidP="00173739">
      <w:pPr>
        <w:spacing w:after="200"/>
        <w:rPr>
          <w:i/>
          <w:iCs/>
          <w:lang w:val="en-GB"/>
        </w:rPr>
      </w:pPr>
      <w:r>
        <w:rPr>
          <w:i/>
          <w:iCs/>
          <w:lang w:val="en-GB"/>
        </w:rPr>
        <w:t>to</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609"/>
        <w:gridCol w:w="600"/>
        <w:gridCol w:w="600"/>
        <w:gridCol w:w="600"/>
        <w:gridCol w:w="700"/>
        <w:gridCol w:w="600"/>
        <w:gridCol w:w="4861"/>
      </w:tblGrid>
      <w:tr w:rsidR="00F87A9C" w:rsidRPr="00A7512A" w14:paraId="2BBBDD22" w14:textId="77777777" w:rsidTr="00B35E17">
        <w:trPr>
          <w:jc w:val="center"/>
        </w:trPr>
        <w:tc>
          <w:tcPr>
            <w:tcW w:w="609" w:type="dxa"/>
          </w:tcPr>
          <w:p w14:paraId="28FC0A8B"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682D3582"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296AB337"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600" w:type="dxa"/>
          </w:tcPr>
          <w:p w14:paraId="7D6A0989" w14:textId="77777777" w:rsidR="00F87A9C" w:rsidRPr="005577A8" w:rsidRDefault="00F87A9C" w:rsidP="00B35E17">
            <w:pPr>
              <w:spacing w:after="0" w:line="220" w:lineRule="exact"/>
              <w:jc w:val="left"/>
              <w:rPr>
                <w:rFonts w:ascii="Courier New" w:eastAsia="Arial" w:hAnsi="Courier New" w:cs="Courier New"/>
                <w:noProof/>
                <w:color w:val="000000"/>
                <w:sz w:val="18"/>
                <w:lang w:bidi="x-none"/>
              </w:rPr>
            </w:pPr>
          </w:p>
        </w:tc>
        <w:tc>
          <w:tcPr>
            <w:tcW w:w="700" w:type="dxa"/>
          </w:tcPr>
          <w:p w14:paraId="67FCD4B0" w14:textId="77777777" w:rsidR="00F87A9C" w:rsidRPr="005577A8" w:rsidRDefault="00F87A9C" w:rsidP="00B35E17">
            <w:pPr>
              <w:spacing w:after="0" w:line="220" w:lineRule="exact"/>
              <w:jc w:val="left"/>
              <w:rPr>
                <w:rFonts w:ascii="Courier New" w:eastAsia="Arial" w:hAnsi="Courier New" w:cs="Courier New"/>
                <w:noProof/>
                <w:color w:val="000000"/>
                <w:sz w:val="18"/>
                <w:lang w:val="en-GB" w:bidi="x-none"/>
              </w:rPr>
            </w:pPr>
          </w:p>
        </w:tc>
        <w:tc>
          <w:tcPr>
            <w:tcW w:w="600" w:type="dxa"/>
          </w:tcPr>
          <w:p w14:paraId="697850F5" w14:textId="77777777" w:rsidR="00F87A9C" w:rsidRPr="005577A8" w:rsidRDefault="00F87A9C" w:rsidP="00B35E17">
            <w:pPr>
              <w:spacing w:after="0" w:line="220" w:lineRule="exact"/>
              <w:jc w:val="left"/>
              <w:rPr>
                <w:rStyle w:val="codeChar"/>
                <w:rFonts w:cs="Courier New"/>
              </w:rPr>
            </w:pPr>
            <w:r w:rsidRPr="005577A8">
              <w:rPr>
                <w:rStyle w:val="codeChar"/>
                <w:rFonts w:cs="Courier New"/>
              </w:rPr>
              <w:t>stsd</w:t>
            </w:r>
          </w:p>
        </w:tc>
        <w:tc>
          <w:tcPr>
            <w:tcW w:w="4861" w:type="dxa"/>
          </w:tcPr>
          <w:p w14:paraId="47C6ABDB" w14:textId="26B7419D" w:rsidR="00F87A9C" w:rsidRPr="006F5BB6" w:rsidRDefault="00F87A9C" w:rsidP="00B35E17">
            <w:pPr>
              <w:spacing w:after="0" w:line="220" w:lineRule="exact"/>
              <w:jc w:val="left"/>
              <w:rPr>
                <w:rFonts w:eastAsia="Arial"/>
                <w:i/>
                <w:color w:val="000000"/>
                <w:sz w:val="18"/>
                <w:lang w:val="en-GB" w:bidi="x-none"/>
              </w:rPr>
            </w:pPr>
            <w:r w:rsidRPr="006F5BB6">
              <w:rPr>
                <w:rFonts w:eastAsia="Arial"/>
                <w:i/>
                <w:color w:val="000000"/>
                <w:sz w:val="18"/>
                <w:lang w:val="en-GB" w:bidi="x-none"/>
              </w:rPr>
              <w:t xml:space="preserve">sample </w:t>
            </w:r>
            <w:r w:rsidR="00AA3123">
              <w:rPr>
                <w:rFonts w:eastAsia="Arial"/>
                <w:i/>
                <w:color w:val="000000"/>
                <w:sz w:val="18"/>
                <w:lang w:val="en-GB" w:bidi="x-none"/>
              </w:rPr>
              <w:t>description</w:t>
            </w:r>
            <w:r w:rsidRPr="006F5BB6">
              <w:rPr>
                <w:rFonts w:eastAsia="Arial"/>
                <w:i/>
                <w:color w:val="000000"/>
                <w:sz w:val="18"/>
                <w:lang w:val="en-GB" w:bidi="x-none"/>
              </w:rPr>
              <w:t xml:space="preserve"> (codec types, initialization etc.)</w:t>
            </w:r>
          </w:p>
        </w:tc>
      </w:tr>
    </w:tbl>
    <w:p w14:paraId="6E0A9F82" w14:textId="77777777" w:rsidR="00F87A9C" w:rsidRDefault="00F87A9C" w:rsidP="00173739">
      <w:pPr>
        <w:spacing w:after="200"/>
        <w:rPr>
          <w:i/>
          <w:iCs/>
          <w:lang w:val="en-GB"/>
        </w:rPr>
      </w:pPr>
    </w:p>
    <w:p w14:paraId="0964B3FA" w14:textId="6BE5E838" w:rsidR="000E78B9" w:rsidRPr="00173739" w:rsidRDefault="000E78B9" w:rsidP="00173739">
      <w:pPr>
        <w:spacing w:after="200"/>
        <w:rPr>
          <w:lang w:val="en-GB"/>
        </w:rPr>
      </w:pPr>
      <w:r>
        <w:rPr>
          <w:i/>
          <w:iCs/>
          <w:lang w:val="en-GB"/>
        </w:rPr>
        <w:t>In E.10, replace the bullet "Recognizing incomplete tracks" with</w:t>
      </w:r>
    </w:p>
    <w:p w14:paraId="25071B0E" w14:textId="77777777" w:rsidR="000E78B9" w:rsidRPr="000E78B9" w:rsidRDefault="000E78B9" w:rsidP="000E78B9">
      <w:pPr>
        <w:numPr>
          <w:ilvl w:val="0"/>
          <w:numId w:val="25"/>
        </w:numPr>
        <w:spacing w:after="200" w:line="276" w:lineRule="auto"/>
        <w:contextualSpacing/>
        <w:rPr>
          <w:rFonts w:eastAsia="Times New Roman"/>
          <w:lang w:val="en-GB"/>
        </w:rPr>
      </w:pPr>
      <w:r w:rsidRPr="000E78B9">
        <w:rPr>
          <w:lang w:val="en-GB"/>
        </w:rPr>
        <w:lastRenderedPageBreak/>
        <w:t xml:space="preserve">Recognizing incomplete tracks by detecting the following sample entries for incomplete tracks: </w:t>
      </w:r>
      <w:r w:rsidRPr="000E78B9">
        <w:rPr>
          <w:rStyle w:val="codeChar"/>
        </w:rPr>
        <w:t xml:space="preserve">'icpv', 'icpa', 'icpt', 'icps', 'icph', 'icpp', 'icp3' </w:t>
      </w:r>
      <w:r w:rsidRPr="00A7512A">
        <w:rPr>
          <w:lang w:val="en-US"/>
        </w:rPr>
        <w:t>and</w:t>
      </w:r>
      <w:r w:rsidRPr="000E78B9">
        <w:rPr>
          <w:rStyle w:val="codeChar"/>
        </w:rPr>
        <w:t xml:space="preserve"> 'icpm'.</w:t>
      </w:r>
    </w:p>
    <w:p w14:paraId="1CA5BE8E" w14:textId="77777777" w:rsidR="000E78B9" w:rsidRPr="003B219F" w:rsidRDefault="000E78B9" w:rsidP="00F94F22">
      <w:pPr>
        <w:pStyle w:val="Note"/>
        <w:rPr>
          <w:lang w:val="en-GB"/>
        </w:rPr>
      </w:pPr>
      <w:r w:rsidRPr="000E78B9">
        <w:rPr>
          <w:lang w:val="en-GB"/>
        </w:rPr>
        <w:t xml:space="preserve">Note </w:t>
      </w:r>
      <w:r w:rsidRPr="000E78B9">
        <w:rPr>
          <w:lang w:val="en-GB"/>
        </w:rPr>
        <w:tab/>
        <w:t xml:space="preserve">The process of detecting when a track becomes incomplete (before the transformation specified in subclause </w:t>
      </w:r>
      <w:commentRangeStart w:id="212"/>
      <w:r w:rsidRPr="000E78B9">
        <w:rPr>
          <w:lang w:val="en-GB"/>
        </w:rPr>
        <w:t>8.17.2</w:t>
      </w:r>
      <w:commentRangeEnd w:id="212"/>
      <w:r w:rsidR="003B7206">
        <w:rPr>
          <w:rStyle w:val="CommentReference"/>
        </w:rPr>
        <w:commentReference w:id="212"/>
      </w:r>
      <w:r w:rsidRPr="000E78B9">
        <w:rPr>
          <w:lang w:val="en-GB"/>
        </w:rPr>
        <w:t>) and handling incomplete tracks in playback are outside the scope of this specification.</w:t>
      </w:r>
    </w:p>
    <w:p w14:paraId="7AA3BD57" w14:textId="69A02600" w:rsidR="00925C2F" w:rsidRPr="000E78B9" w:rsidRDefault="000E78B9" w:rsidP="00925C2F">
      <w:pPr>
        <w:rPr>
          <w:i/>
          <w:iCs/>
          <w:lang w:val="en-GB"/>
        </w:rPr>
      </w:pPr>
      <w:r w:rsidRPr="000E78B9">
        <w:rPr>
          <w:i/>
          <w:iCs/>
          <w:lang w:val="en-GB"/>
        </w:rPr>
        <w:t>In E.14, after</w:t>
      </w:r>
    </w:p>
    <w:p w14:paraId="0C637DE3" w14:textId="7E5B72C7" w:rsidR="000E78B9" w:rsidRPr="00A7512A" w:rsidRDefault="000E78B9" w:rsidP="000E78B9">
      <w:pPr>
        <w:rPr>
          <w:rFonts w:eastAsia="TimesNewRomanPSMT"/>
          <w:lang w:val="en-US"/>
        </w:rPr>
      </w:pPr>
      <w:r w:rsidRPr="00A7512A">
        <w:rPr>
          <w:rFonts w:eastAsia="TimesNewRomanPSMT" w:cs="TimesNewRomanPSMT"/>
          <w:lang w:val="en-US"/>
        </w:rPr>
        <w:t>T</w:t>
      </w:r>
      <w:r w:rsidRPr="00A7512A">
        <w:rPr>
          <w:rFonts w:eastAsia="TimesNewRomanPSMT"/>
          <w:lang w:val="en-US"/>
        </w:rPr>
        <w:t xml:space="preserve">he brand </w:t>
      </w:r>
      <w:r w:rsidRPr="00A7512A">
        <w:rPr>
          <w:rFonts w:cs="Courier"/>
          <w:lang w:val="en-US"/>
        </w:rPr>
        <w:t>'</w:t>
      </w:r>
      <w:r w:rsidRPr="00A3770E">
        <w:rPr>
          <w:rStyle w:val="codeChar"/>
        </w:rPr>
        <w:t>isob</w:t>
      </w:r>
      <w:r w:rsidRPr="00A7512A">
        <w:rPr>
          <w:rFonts w:cs="Courier"/>
          <w:lang w:val="en-US"/>
        </w:rPr>
        <w:t>'</w:t>
      </w:r>
      <w:r w:rsidRPr="00A7512A">
        <w:rPr>
          <w:rFonts w:eastAsia="TimesNewRomanPSMT"/>
          <w:lang w:val="en-US"/>
        </w:rPr>
        <w:t xml:space="preserve"> requires support for all features of the </w:t>
      </w:r>
      <w:r w:rsidRPr="00A7512A">
        <w:rPr>
          <w:rFonts w:cs="Courier"/>
          <w:lang w:val="en-US"/>
        </w:rPr>
        <w:t>'</w:t>
      </w:r>
      <w:r w:rsidRPr="00A3770E">
        <w:rPr>
          <w:rStyle w:val="codeChar"/>
        </w:rPr>
        <w:t>isoa</w:t>
      </w:r>
      <w:r w:rsidRPr="00A7512A">
        <w:rPr>
          <w:rFonts w:cs="Courier"/>
          <w:lang w:val="en-US"/>
        </w:rPr>
        <w:t>'</w:t>
      </w:r>
      <w:r w:rsidRPr="00A7512A">
        <w:rPr>
          <w:rFonts w:eastAsia="TimesNewRomanPSMT"/>
          <w:lang w:val="en-US"/>
        </w:rPr>
        <w:t xml:space="preserve"> brand.</w:t>
      </w:r>
    </w:p>
    <w:p w14:paraId="5BE761A4" w14:textId="4F4F14C3" w:rsidR="000E78B9" w:rsidRPr="000E78B9" w:rsidRDefault="000E78B9" w:rsidP="00925C2F">
      <w:pPr>
        <w:rPr>
          <w:i/>
          <w:iCs/>
          <w:lang w:val="en-GB"/>
        </w:rPr>
      </w:pPr>
      <w:r w:rsidRPr="000E78B9">
        <w:rPr>
          <w:i/>
          <w:iCs/>
          <w:lang w:val="en-GB"/>
        </w:rPr>
        <w:t>insert</w:t>
      </w:r>
    </w:p>
    <w:p w14:paraId="306A999E" w14:textId="77777777" w:rsidR="000E78B9" w:rsidRPr="000E78B9" w:rsidRDefault="000E78B9" w:rsidP="000E78B9">
      <w:pPr>
        <w:rPr>
          <w:lang w:val="en-GB"/>
        </w:rPr>
      </w:pPr>
      <w:r w:rsidRPr="000E78B9">
        <w:rPr>
          <w:lang w:val="en-GB"/>
        </w:rPr>
        <w:t>Support for the following boxes is required under this brand: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84"/>
        <w:gridCol w:w="584"/>
        <w:gridCol w:w="584"/>
        <w:gridCol w:w="584"/>
        <w:gridCol w:w="794"/>
        <w:gridCol w:w="584"/>
        <w:gridCol w:w="375"/>
        <w:gridCol w:w="785"/>
        <w:gridCol w:w="4050"/>
      </w:tblGrid>
      <w:tr w:rsidR="000E78B9" w:rsidRPr="00A7512A" w14:paraId="64B99D0F"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04941B58" w14:textId="77777777" w:rsidR="000E78B9" w:rsidRPr="000E78B9" w:rsidRDefault="000E78B9" w:rsidP="00B35E17">
            <w:pPr>
              <w:pStyle w:val="arial"/>
              <w:keepNext/>
              <w:suppressAutoHyphens/>
              <w:spacing w:after="0"/>
              <w:outlineLvl w:val="1"/>
              <w:rPr>
                <w:rStyle w:val="codeChar"/>
                <w:rFonts w:ascii="Cambria" w:hAnsi="Cambria"/>
              </w:rPr>
            </w:pPr>
          </w:p>
        </w:tc>
        <w:tc>
          <w:tcPr>
            <w:tcW w:w="584" w:type="dxa"/>
            <w:tcBorders>
              <w:top w:val="single" w:sz="4" w:space="0" w:color="auto"/>
              <w:left w:val="single" w:sz="4" w:space="0" w:color="auto"/>
              <w:bottom w:val="single" w:sz="4" w:space="0" w:color="auto"/>
              <w:right w:val="single" w:sz="4" w:space="0" w:color="auto"/>
            </w:tcBorders>
          </w:tcPr>
          <w:p w14:paraId="40E9A362"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E2DCB14" w14:textId="77777777" w:rsidR="000E78B9" w:rsidRPr="000E78B9" w:rsidRDefault="000E78B9" w:rsidP="00B35E17">
            <w:pPr>
              <w:pStyle w:val="arial"/>
              <w:keepNext/>
              <w:suppressAutoHyphens/>
              <w:spacing w:after="0"/>
              <w:outlineLvl w:val="1"/>
              <w:rPr>
                <w:rFonts w:ascii="Cambria" w:eastAsia="MS Mincho" w:hAnsi="Cambria" w:cs="Arial"/>
                <w:noProof/>
                <w:color w:val="auto"/>
                <w:szCs w:val="24"/>
                <w:lang w:eastAsia="ja-JP"/>
              </w:rPr>
            </w:pPr>
            <w:r w:rsidRPr="000E78B9">
              <w:rPr>
                <w:rFonts w:ascii="Courier New" w:hAnsi="Courier New" w:cs="Courier New"/>
                <w:noProof/>
                <w:color w:val="auto"/>
                <w:szCs w:val="24"/>
                <w:lang w:eastAsia="ja-JP"/>
              </w:rPr>
              <w:t>ttyp</w:t>
            </w:r>
          </w:p>
        </w:tc>
        <w:tc>
          <w:tcPr>
            <w:tcW w:w="584" w:type="dxa"/>
            <w:tcBorders>
              <w:top w:val="single" w:sz="4" w:space="0" w:color="auto"/>
              <w:left w:val="single" w:sz="4" w:space="0" w:color="auto"/>
              <w:bottom w:val="single" w:sz="4" w:space="0" w:color="auto"/>
              <w:right w:val="single" w:sz="4" w:space="0" w:color="auto"/>
            </w:tcBorders>
          </w:tcPr>
          <w:p w14:paraId="1DD4AE5C" w14:textId="77777777" w:rsidR="000E78B9" w:rsidRPr="000E78B9" w:rsidRDefault="000E78B9" w:rsidP="00B35E17">
            <w:pPr>
              <w:pStyle w:val="arial"/>
              <w:spacing w:after="0"/>
              <w:rPr>
                <w:rFonts w:ascii="Cambria" w:hAnsi="Cambria" w:cs="Arial"/>
                <w:noProof/>
                <w:color w:val="auto"/>
                <w:szCs w:val="24"/>
              </w:rPr>
            </w:pPr>
          </w:p>
        </w:tc>
        <w:tc>
          <w:tcPr>
            <w:tcW w:w="794" w:type="dxa"/>
            <w:tcBorders>
              <w:top w:val="single" w:sz="4" w:space="0" w:color="auto"/>
              <w:left w:val="single" w:sz="4" w:space="0" w:color="auto"/>
              <w:bottom w:val="single" w:sz="4" w:space="0" w:color="auto"/>
              <w:right w:val="single" w:sz="4" w:space="0" w:color="auto"/>
            </w:tcBorders>
          </w:tcPr>
          <w:p w14:paraId="0331CF13" w14:textId="77777777" w:rsidR="000E78B9" w:rsidRPr="000E78B9" w:rsidRDefault="000E78B9" w:rsidP="00B35E17">
            <w:pPr>
              <w:pStyle w:val="arial"/>
              <w:keepNext/>
              <w:suppressAutoHyphens/>
              <w:spacing w:after="0"/>
              <w:outlineLvl w:val="1"/>
              <w:rPr>
                <w:rFonts w:ascii="Cambria" w:hAnsi="Cambria"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28E1C29A" w14:textId="77777777" w:rsidR="000E78B9" w:rsidRPr="000E78B9" w:rsidRDefault="000E78B9" w:rsidP="00B35E17">
            <w:pPr>
              <w:pStyle w:val="arial"/>
              <w:spacing w:after="0"/>
              <w:rPr>
                <w:rFonts w:ascii="Cambria" w:hAnsi="Cambria"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77F35859" w14:textId="77777777" w:rsidR="000E78B9" w:rsidRPr="000E78B9" w:rsidRDefault="000E78B9" w:rsidP="00B35E17">
            <w:pPr>
              <w:pStyle w:val="arial"/>
              <w:keepNext/>
              <w:suppressAutoHyphens/>
              <w:spacing w:after="0"/>
              <w:outlineLvl w:val="1"/>
              <w:rPr>
                <w:rFonts w:ascii="Cambria" w:hAnsi="Cambria"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4D914D56" w14:textId="77777777" w:rsidR="000E78B9" w:rsidRPr="000E78B9" w:rsidRDefault="000E78B9" w:rsidP="00B35E17">
            <w:pPr>
              <w:pStyle w:val="arial"/>
              <w:keepNext/>
              <w:suppressAutoHyphens/>
              <w:spacing w:after="0"/>
              <w:outlineLvl w:val="1"/>
              <w:rPr>
                <w:rStyle w:val="codeChar"/>
                <w:rFonts w:ascii="Cambria" w:eastAsia="MS Mincho" w:hAnsi="Cambria"/>
              </w:rPr>
            </w:pPr>
          </w:p>
        </w:tc>
        <w:tc>
          <w:tcPr>
            <w:tcW w:w="4050" w:type="dxa"/>
            <w:tcBorders>
              <w:top w:val="single" w:sz="4" w:space="0" w:color="auto"/>
              <w:left w:val="single" w:sz="4" w:space="0" w:color="auto"/>
              <w:bottom w:val="single" w:sz="4" w:space="0" w:color="auto"/>
              <w:right w:val="single" w:sz="4" w:space="0" w:color="auto"/>
            </w:tcBorders>
          </w:tcPr>
          <w:p w14:paraId="5A50B196" w14:textId="77777777" w:rsidR="000E78B9" w:rsidRPr="000E78B9" w:rsidRDefault="000E78B9" w:rsidP="00B35E17">
            <w:pPr>
              <w:pStyle w:val="arial"/>
              <w:keepNext/>
              <w:suppressAutoHyphens/>
              <w:spacing w:after="0"/>
              <w:outlineLvl w:val="6"/>
              <w:rPr>
                <w:rFonts w:ascii="Cambria" w:hAnsi="Cambria" w:cs="Arial"/>
                <w:i/>
                <w:color w:val="auto"/>
                <w:szCs w:val="24"/>
              </w:rPr>
            </w:pPr>
            <w:r w:rsidRPr="000E78B9">
              <w:rPr>
                <w:rFonts w:ascii="Cambria" w:hAnsi="Cambria" w:cs="Arial"/>
                <w:i/>
                <w:lang w:eastAsia="ja-JP"/>
              </w:rPr>
              <w:t>track type of the track</w:t>
            </w:r>
          </w:p>
        </w:tc>
      </w:tr>
      <w:tr w:rsidR="000E78B9" w:rsidRPr="006F5BB6" w14:paraId="2F0AF460"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3FCB32EC" w14:textId="77777777" w:rsidR="000E78B9" w:rsidRPr="000E78B9" w:rsidRDefault="000E78B9" w:rsidP="00B35E17">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716D65D7"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0CE8EEB5"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F1A4422"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brnd</w:t>
            </w:r>
          </w:p>
        </w:tc>
        <w:tc>
          <w:tcPr>
            <w:tcW w:w="794" w:type="dxa"/>
            <w:tcBorders>
              <w:top w:val="single" w:sz="4" w:space="0" w:color="auto"/>
              <w:left w:val="single" w:sz="4" w:space="0" w:color="auto"/>
              <w:bottom w:val="single" w:sz="4" w:space="0" w:color="auto"/>
              <w:right w:val="single" w:sz="4" w:space="0" w:color="auto"/>
            </w:tcBorders>
          </w:tcPr>
          <w:p w14:paraId="0DB4B6E7"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68D97AA1"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7A4273F6" w14:textId="77777777" w:rsidR="000E78B9" w:rsidRPr="000E78B9" w:rsidRDefault="000E78B9" w:rsidP="00B35E17">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62679FC6" w14:textId="77777777" w:rsidR="000E78B9" w:rsidRPr="000E78B9" w:rsidRDefault="000E78B9" w:rsidP="00B35E17">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3C694F10" w14:textId="77777777" w:rsidR="000E78B9" w:rsidRPr="00974C02" w:rsidRDefault="000E78B9" w:rsidP="00B35E17">
            <w:pPr>
              <w:pStyle w:val="arial"/>
              <w:keepNext/>
              <w:suppressAutoHyphens/>
              <w:spacing w:after="0"/>
              <w:outlineLvl w:val="6"/>
              <w:rPr>
                <w:rFonts w:ascii="Cambria" w:eastAsia="MS Mincho" w:hAnsi="Cambria" w:cs="Arial"/>
                <w:i/>
                <w:color w:val="auto"/>
                <w:szCs w:val="24"/>
                <w:lang w:eastAsia="ja-JP"/>
              </w:rPr>
            </w:pPr>
            <w:r w:rsidRPr="000E78B9">
              <w:rPr>
                <w:rFonts w:ascii="Cambria" w:hAnsi="Cambria" w:cs="Arial"/>
                <w:i/>
                <w:lang w:eastAsia="ja-JP"/>
              </w:rPr>
              <w:t>brand property</w:t>
            </w:r>
          </w:p>
        </w:tc>
      </w:tr>
    </w:tbl>
    <w:p w14:paraId="524DDF5D" w14:textId="77777777" w:rsidR="000E78B9" w:rsidRPr="00527EDE" w:rsidRDefault="000E78B9" w:rsidP="000E78B9">
      <w:pPr>
        <w:rPr>
          <w:rFonts w:eastAsia="TimesNewRomanPSMT"/>
          <w:lang w:val="en-GB"/>
        </w:rPr>
      </w:pPr>
    </w:p>
    <w:p w14:paraId="27DC6046" w14:textId="42A5F86C" w:rsidR="000E78B9" w:rsidRDefault="000E78B9" w:rsidP="00925C2F">
      <w:pPr>
        <w:rPr>
          <w:lang w:val="en-GB"/>
        </w:rPr>
      </w:pPr>
      <w:r>
        <w:rPr>
          <w:lang w:val="en-GB"/>
        </w:rPr>
        <w:t>Insert at the beginning of E.15.2</w:t>
      </w:r>
    </w:p>
    <w:p w14:paraId="163AF5D5" w14:textId="77777777" w:rsidR="000E78B9" w:rsidRPr="000E78B9" w:rsidRDefault="000E78B9" w:rsidP="000E78B9">
      <w:pPr>
        <w:rPr>
          <w:lang w:val="en-GB"/>
        </w:rPr>
      </w:pPr>
      <w:r w:rsidRPr="000E78B9">
        <w:rPr>
          <w:lang w:val="en-GB"/>
        </w:rPr>
        <w:t>Support for the following boxes is required under this brand: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584"/>
        <w:gridCol w:w="584"/>
        <w:gridCol w:w="584"/>
        <w:gridCol w:w="584"/>
        <w:gridCol w:w="794"/>
        <w:gridCol w:w="584"/>
        <w:gridCol w:w="375"/>
        <w:gridCol w:w="785"/>
        <w:gridCol w:w="4050"/>
      </w:tblGrid>
      <w:tr w:rsidR="000E78B9" w:rsidRPr="000E78B9" w14:paraId="5D29B9E2"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6EF5A9AB" w14:textId="77777777" w:rsidR="000E78B9" w:rsidRPr="000E78B9" w:rsidRDefault="000E78B9" w:rsidP="00B35E17">
            <w:pPr>
              <w:pStyle w:val="arial"/>
              <w:keepNext/>
              <w:suppressAutoHyphens/>
              <w:spacing w:after="0"/>
              <w:outlineLvl w:val="1"/>
              <w:rPr>
                <w:rStyle w:val="codeChar"/>
                <w:rFonts w:ascii="Cambria" w:hAnsi="Cambria"/>
              </w:rPr>
            </w:pPr>
            <w:r w:rsidRPr="000E78B9">
              <w:rPr>
                <w:rFonts w:ascii="Courier New" w:hAnsi="Courier New" w:cs="Courier New"/>
                <w:noProof/>
                <w:color w:val="auto"/>
                <w:szCs w:val="24"/>
                <w:lang w:eastAsia="ja-JP"/>
              </w:rPr>
              <w:t>imda</w:t>
            </w:r>
          </w:p>
        </w:tc>
        <w:tc>
          <w:tcPr>
            <w:tcW w:w="584" w:type="dxa"/>
            <w:tcBorders>
              <w:top w:val="single" w:sz="4" w:space="0" w:color="auto"/>
              <w:left w:val="single" w:sz="4" w:space="0" w:color="auto"/>
              <w:bottom w:val="single" w:sz="4" w:space="0" w:color="auto"/>
              <w:right w:val="single" w:sz="4" w:space="0" w:color="auto"/>
            </w:tcBorders>
          </w:tcPr>
          <w:p w14:paraId="617AF549"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4520EE93" w14:textId="77777777" w:rsidR="000E78B9" w:rsidRPr="000E78B9" w:rsidRDefault="000E78B9" w:rsidP="00B35E17">
            <w:pPr>
              <w:pStyle w:val="arial"/>
              <w:keepNext/>
              <w:suppressAutoHyphens/>
              <w:spacing w:after="0"/>
              <w:outlineLvl w:val="1"/>
              <w:rPr>
                <w:rFonts w:ascii="Cambria" w:eastAsia="MS Mincho" w:hAnsi="Cambria"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1B6D5D50" w14:textId="77777777" w:rsidR="000E78B9" w:rsidRPr="000E78B9" w:rsidRDefault="000E78B9" w:rsidP="00B35E17">
            <w:pPr>
              <w:pStyle w:val="arial"/>
              <w:spacing w:after="0"/>
              <w:rPr>
                <w:rFonts w:ascii="Cambria" w:hAnsi="Cambria" w:cs="Arial"/>
                <w:noProof/>
                <w:color w:val="auto"/>
                <w:szCs w:val="24"/>
              </w:rPr>
            </w:pPr>
          </w:p>
        </w:tc>
        <w:tc>
          <w:tcPr>
            <w:tcW w:w="794" w:type="dxa"/>
            <w:tcBorders>
              <w:top w:val="single" w:sz="4" w:space="0" w:color="auto"/>
              <w:left w:val="single" w:sz="4" w:space="0" w:color="auto"/>
              <w:bottom w:val="single" w:sz="4" w:space="0" w:color="auto"/>
              <w:right w:val="single" w:sz="4" w:space="0" w:color="auto"/>
            </w:tcBorders>
          </w:tcPr>
          <w:p w14:paraId="4DA18CB8" w14:textId="77777777" w:rsidR="000E78B9" w:rsidRPr="000E78B9" w:rsidRDefault="000E78B9" w:rsidP="00B35E17">
            <w:pPr>
              <w:pStyle w:val="arial"/>
              <w:keepNext/>
              <w:suppressAutoHyphens/>
              <w:spacing w:after="0"/>
              <w:outlineLvl w:val="1"/>
              <w:rPr>
                <w:rFonts w:ascii="Cambria" w:hAnsi="Cambria"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49A053B2" w14:textId="77777777" w:rsidR="000E78B9" w:rsidRPr="000E78B9" w:rsidRDefault="000E78B9" w:rsidP="00B35E17">
            <w:pPr>
              <w:pStyle w:val="arial"/>
              <w:spacing w:after="0"/>
              <w:rPr>
                <w:rFonts w:ascii="Cambria" w:hAnsi="Cambria"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26B7C03D" w14:textId="77777777" w:rsidR="000E78B9" w:rsidRPr="000E78B9" w:rsidRDefault="000E78B9" w:rsidP="00B35E17">
            <w:pPr>
              <w:pStyle w:val="arial"/>
              <w:keepNext/>
              <w:suppressAutoHyphens/>
              <w:spacing w:after="0"/>
              <w:outlineLvl w:val="1"/>
              <w:rPr>
                <w:rFonts w:ascii="Cambria" w:hAnsi="Cambria"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72569F33" w14:textId="77777777" w:rsidR="000E78B9" w:rsidRPr="000E78B9" w:rsidRDefault="000E78B9" w:rsidP="00B35E17">
            <w:pPr>
              <w:pStyle w:val="arial"/>
              <w:keepNext/>
              <w:suppressAutoHyphens/>
              <w:spacing w:after="0"/>
              <w:outlineLvl w:val="1"/>
              <w:rPr>
                <w:rStyle w:val="codeChar"/>
                <w:rFonts w:ascii="Cambria" w:eastAsia="MS Mincho" w:hAnsi="Cambria"/>
              </w:rPr>
            </w:pPr>
          </w:p>
        </w:tc>
        <w:tc>
          <w:tcPr>
            <w:tcW w:w="4050" w:type="dxa"/>
            <w:tcBorders>
              <w:top w:val="single" w:sz="4" w:space="0" w:color="auto"/>
              <w:left w:val="single" w:sz="4" w:space="0" w:color="auto"/>
              <w:bottom w:val="single" w:sz="4" w:space="0" w:color="auto"/>
              <w:right w:val="single" w:sz="4" w:space="0" w:color="auto"/>
            </w:tcBorders>
          </w:tcPr>
          <w:p w14:paraId="00266CD4" w14:textId="77777777" w:rsidR="000E78B9" w:rsidRPr="000E78B9" w:rsidRDefault="000E78B9" w:rsidP="00B35E17">
            <w:pPr>
              <w:pStyle w:val="arial"/>
              <w:keepNext/>
              <w:suppressAutoHyphens/>
              <w:spacing w:after="0"/>
              <w:outlineLvl w:val="6"/>
              <w:rPr>
                <w:rFonts w:ascii="Cambria" w:hAnsi="Cambria" w:cs="Arial"/>
                <w:i/>
                <w:color w:val="auto"/>
                <w:szCs w:val="24"/>
              </w:rPr>
            </w:pPr>
            <w:r w:rsidRPr="000E78B9">
              <w:rPr>
                <w:rFonts w:ascii="Cambria" w:hAnsi="Cambria" w:cs="Arial"/>
                <w:i/>
                <w:lang w:eastAsia="ja-JP"/>
              </w:rPr>
              <w:t xml:space="preserve">identified media data </w:t>
            </w:r>
          </w:p>
        </w:tc>
      </w:tr>
      <w:tr w:rsidR="000E78B9" w:rsidRPr="000E78B9" w14:paraId="31FF4E25"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24CD0E23" w14:textId="77777777" w:rsidR="000E78B9" w:rsidRPr="000E78B9" w:rsidRDefault="000E78B9" w:rsidP="00B35E17">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69A42051"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5878A7D4"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27CB5924"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imdt</w:t>
            </w:r>
          </w:p>
        </w:tc>
        <w:tc>
          <w:tcPr>
            <w:tcW w:w="794" w:type="dxa"/>
            <w:tcBorders>
              <w:top w:val="single" w:sz="4" w:space="0" w:color="auto"/>
              <w:left w:val="single" w:sz="4" w:space="0" w:color="auto"/>
              <w:bottom w:val="single" w:sz="4" w:space="0" w:color="auto"/>
              <w:right w:val="single" w:sz="4" w:space="0" w:color="auto"/>
            </w:tcBorders>
          </w:tcPr>
          <w:p w14:paraId="3F278DD9"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6B799A84"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3329AE3E" w14:textId="77777777" w:rsidR="000E78B9" w:rsidRPr="000E78B9" w:rsidRDefault="000E78B9" w:rsidP="00B35E17">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610E56C4" w14:textId="77777777" w:rsidR="000E78B9" w:rsidRPr="000E78B9" w:rsidRDefault="000E78B9" w:rsidP="00B35E17">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7E2379A9" w14:textId="77777777" w:rsidR="000E78B9" w:rsidRPr="000E78B9" w:rsidRDefault="000E78B9" w:rsidP="00B35E17">
            <w:pPr>
              <w:pStyle w:val="arial"/>
              <w:keepNext/>
              <w:suppressAutoHyphens/>
              <w:spacing w:after="0"/>
              <w:outlineLvl w:val="6"/>
              <w:rPr>
                <w:rFonts w:ascii="Cambria" w:eastAsia="MS Mincho" w:hAnsi="Cambria" w:cs="Arial"/>
                <w:i/>
                <w:color w:val="auto"/>
                <w:szCs w:val="24"/>
                <w:lang w:eastAsia="ja-JP"/>
              </w:rPr>
            </w:pPr>
            <w:r w:rsidRPr="000E78B9">
              <w:rPr>
                <w:rFonts w:ascii="Cambria" w:hAnsi="Cambria" w:cs="Arial"/>
                <w:i/>
                <w:lang w:eastAsia="ja-JP"/>
              </w:rPr>
              <w:t xml:space="preserve">data entry of </w:t>
            </w:r>
            <w:proofErr w:type="spellStart"/>
            <w:r w:rsidRPr="000E78B9">
              <w:rPr>
                <w:rFonts w:ascii="Cambria" w:hAnsi="Cambria" w:cs="Arial"/>
                <w:i/>
                <w:lang w:eastAsia="ja-JP"/>
              </w:rPr>
              <w:t>imda</w:t>
            </w:r>
            <w:proofErr w:type="spellEnd"/>
          </w:p>
        </w:tc>
      </w:tr>
      <w:tr w:rsidR="000E78B9" w:rsidRPr="00A7512A" w14:paraId="11133D6A" w14:textId="77777777" w:rsidTr="00B35E17">
        <w:trPr>
          <w:jc w:val="center"/>
        </w:trPr>
        <w:tc>
          <w:tcPr>
            <w:tcW w:w="584" w:type="dxa"/>
            <w:tcBorders>
              <w:top w:val="single" w:sz="4" w:space="0" w:color="auto"/>
              <w:left w:val="single" w:sz="4" w:space="0" w:color="auto"/>
              <w:bottom w:val="single" w:sz="4" w:space="0" w:color="auto"/>
              <w:right w:val="single" w:sz="4" w:space="0" w:color="auto"/>
            </w:tcBorders>
          </w:tcPr>
          <w:p w14:paraId="2A659DC3" w14:textId="77777777" w:rsidR="000E78B9" w:rsidRPr="000E78B9" w:rsidRDefault="000E78B9" w:rsidP="00B35E17">
            <w:pPr>
              <w:pStyle w:val="arial"/>
              <w:keepNext/>
              <w:suppressAutoHyphens/>
              <w:spacing w:after="0"/>
              <w:outlineLvl w:val="1"/>
              <w:rPr>
                <w:rStyle w:val="codeChar"/>
              </w:rPr>
            </w:pPr>
          </w:p>
        </w:tc>
        <w:tc>
          <w:tcPr>
            <w:tcW w:w="584" w:type="dxa"/>
            <w:tcBorders>
              <w:top w:val="single" w:sz="4" w:space="0" w:color="auto"/>
              <w:left w:val="single" w:sz="4" w:space="0" w:color="auto"/>
              <w:bottom w:val="single" w:sz="4" w:space="0" w:color="auto"/>
              <w:right w:val="single" w:sz="4" w:space="0" w:color="auto"/>
            </w:tcBorders>
          </w:tcPr>
          <w:p w14:paraId="1761FDC9" w14:textId="77777777" w:rsidR="000E78B9" w:rsidRPr="000E78B9" w:rsidRDefault="000E78B9" w:rsidP="00B35E17">
            <w:pPr>
              <w:pStyle w:val="arial"/>
              <w:keepNext/>
              <w:suppressAutoHyphens/>
              <w:spacing w:after="0"/>
              <w:outlineLvl w:val="6"/>
              <w:rPr>
                <w:rFonts w:ascii="Courier New" w:hAnsi="Courier New" w:cs="Courier New"/>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2551C77C"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p>
        </w:tc>
        <w:tc>
          <w:tcPr>
            <w:tcW w:w="584" w:type="dxa"/>
            <w:tcBorders>
              <w:top w:val="single" w:sz="4" w:space="0" w:color="auto"/>
              <w:left w:val="single" w:sz="4" w:space="0" w:color="auto"/>
              <w:bottom w:val="single" w:sz="4" w:space="0" w:color="auto"/>
              <w:right w:val="single" w:sz="4" w:space="0" w:color="auto"/>
            </w:tcBorders>
          </w:tcPr>
          <w:p w14:paraId="4D5EB41E" w14:textId="77777777" w:rsidR="000E78B9" w:rsidRPr="000E78B9" w:rsidRDefault="000E78B9" w:rsidP="00B35E17">
            <w:pPr>
              <w:pStyle w:val="arial"/>
              <w:keepNext/>
              <w:suppressAutoHyphens/>
              <w:spacing w:after="0"/>
              <w:outlineLvl w:val="1"/>
              <w:rPr>
                <w:rFonts w:ascii="Courier New" w:eastAsia="MS Mincho" w:hAnsi="Courier New" w:cs="Arial"/>
                <w:noProof/>
                <w:color w:val="auto"/>
                <w:szCs w:val="24"/>
                <w:lang w:eastAsia="ja-JP"/>
              </w:rPr>
            </w:pPr>
            <w:r w:rsidRPr="000E78B9">
              <w:rPr>
                <w:rFonts w:ascii="Courier New" w:hAnsi="Courier New" w:cs="Courier New"/>
                <w:noProof/>
                <w:color w:val="auto"/>
                <w:szCs w:val="24"/>
                <w:lang w:eastAsia="ja-JP"/>
              </w:rPr>
              <w:t>snim</w:t>
            </w:r>
          </w:p>
        </w:tc>
        <w:tc>
          <w:tcPr>
            <w:tcW w:w="794" w:type="dxa"/>
            <w:tcBorders>
              <w:top w:val="single" w:sz="4" w:space="0" w:color="auto"/>
              <w:left w:val="single" w:sz="4" w:space="0" w:color="auto"/>
              <w:bottom w:val="single" w:sz="4" w:space="0" w:color="auto"/>
              <w:right w:val="single" w:sz="4" w:space="0" w:color="auto"/>
            </w:tcBorders>
          </w:tcPr>
          <w:p w14:paraId="4530B518"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584" w:type="dxa"/>
            <w:tcBorders>
              <w:top w:val="single" w:sz="4" w:space="0" w:color="auto"/>
              <w:left w:val="single" w:sz="4" w:space="0" w:color="auto"/>
              <w:bottom w:val="single" w:sz="4" w:space="0" w:color="auto"/>
              <w:right w:val="single" w:sz="4" w:space="0" w:color="auto"/>
            </w:tcBorders>
          </w:tcPr>
          <w:p w14:paraId="78A03D85" w14:textId="77777777" w:rsidR="000E78B9" w:rsidRPr="000E78B9" w:rsidRDefault="000E78B9" w:rsidP="00B35E17">
            <w:pPr>
              <w:pStyle w:val="arial"/>
              <w:keepNext/>
              <w:suppressAutoHyphens/>
              <w:spacing w:after="0"/>
              <w:outlineLvl w:val="1"/>
              <w:rPr>
                <w:rFonts w:ascii="Courier New" w:hAnsi="Courier New" w:cs="Arial"/>
                <w:noProof/>
                <w:color w:val="auto"/>
                <w:szCs w:val="24"/>
              </w:rPr>
            </w:pPr>
          </w:p>
        </w:tc>
        <w:tc>
          <w:tcPr>
            <w:tcW w:w="375" w:type="dxa"/>
            <w:tcBorders>
              <w:top w:val="single" w:sz="4" w:space="0" w:color="auto"/>
              <w:left w:val="single" w:sz="4" w:space="0" w:color="auto"/>
              <w:bottom w:val="single" w:sz="4" w:space="0" w:color="auto"/>
              <w:right w:val="single" w:sz="4" w:space="0" w:color="auto"/>
            </w:tcBorders>
          </w:tcPr>
          <w:p w14:paraId="3665156C" w14:textId="77777777" w:rsidR="000E78B9" w:rsidRPr="000E78B9" w:rsidRDefault="000E78B9" w:rsidP="00B35E17">
            <w:pPr>
              <w:pStyle w:val="arial"/>
              <w:keepNext/>
              <w:suppressAutoHyphens/>
              <w:spacing w:after="0"/>
              <w:outlineLvl w:val="1"/>
              <w:rPr>
                <w:rFonts w:ascii="Courier New" w:hAnsi="Courier New" w:cs="Arial"/>
                <w:color w:val="auto"/>
                <w:szCs w:val="24"/>
              </w:rPr>
            </w:pPr>
          </w:p>
        </w:tc>
        <w:tc>
          <w:tcPr>
            <w:tcW w:w="785" w:type="dxa"/>
            <w:tcBorders>
              <w:top w:val="single" w:sz="4" w:space="0" w:color="auto"/>
              <w:left w:val="single" w:sz="4" w:space="0" w:color="auto"/>
              <w:bottom w:val="single" w:sz="4" w:space="0" w:color="auto"/>
              <w:right w:val="single" w:sz="4" w:space="0" w:color="auto"/>
            </w:tcBorders>
          </w:tcPr>
          <w:p w14:paraId="5EF39EAF" w14:textId="77777777" w:rsidR="000E78B9" w:rsidRPr="000E78B9" w:rsidRDefault="000E78B9" w:rsidP="00B35E17">
            <w:pPr>
              <w:pStyle w:val="arial"/>
              <w:keepNext/>
              <w:suppressAutoHyphens/>
              <w:spacing w:after="0"/>
              <w:outlineLvl w:val="1"/>
              <w:rPr>
                <w:rStyle w:val="codeChar"/>
                <w:rFonts w:eastAsia="MS Mincho"/>
              </w:rPr>
            </w:pPr>
          </w:p>
        </w:tc>
        <w:tc>
          <w:tcPr>
            <w:tcW w:w="4050" w:type="dxa"/>
            <w:tcBorders>
              <w:top w:val="single" w:sz="4" w:space="0" w:color="auto"/>
              <w:left w:val="single" w:sz="4" w:space="0" w:color="auto"/>
              <w:bottom w:val="single" w:sz="4" w:space="0" w:color="auto"/>
              <w:right w:val="single" w:sz="4" w:space="0" w:color="auto"/>
            </w:tcBorders>
          </w:tcPr>
          <w:p w14:paraId="431B803B" w14:textId="77777777" w:rsidR="000E78B9" w:rsidRPr="000E78B9" w:rsidRDefault="000E78B9" w:rsidP="00B35E17">
            <w:pPr>
              <w:pStyle w:val="arial"/>
              <w:keepNext/>
              <w:suppressAutoHyphens/>
              <w:spacing w:after="0"/>
              <w:outlineLvl w:val="6"/>
              <w:rPr>
                <w:rFonts w:ascii="Cambria" w:hAnsi="Cambria" w:cs="Arial"/>
                <w:i/>
                <w:lang w:eastAsia="ja-JP"/>
              </w:rPr>
            </w:pPr>
            <w:r w:rsidRPr="000E78B9">
              <w:rPr>
                <w:rFonts w:ascii="Cambria" w:hAnsi="Cambria" w:cs="Arial"/>
                <w:i/>
                <w:lang w:eastAsia="ja-JP"/>
              </w:rPr>
              <w:t xml:space="preserve">data entry sequence number for </w:t>
            </w:r>
            <w:proofErr w:type="spellStart"/>
            <w:r w:rsidRPr="000E78B9">
              <w:rPr>
                <w:rFonts w:ascii="Cambria" w:hAnsi="Cambria" w:cs="Arial"/>
                <w:i/>
                <w:lang w:eastAsia="ja-JP"/>
              </w:rPr>
              <w:t>imda</w:t>
            </w:r>
            <w:proofErr w:type="spellEnd"/>
            <w:r w:rsidRPr="000E78B9">
              <w:rPr>
                <w:rFonts w:ascii="Cambria" w:hAnsi="Cambria" w:cs="Arial"/>
                <w:i/>
                <w:lang w:eastAsia="ja-JP"/>
              </w:rPr>
              <w:t xml:space="preserve"> </w:t>
            </w:r>
          </w:p>
        </w:tc>
      </w:tr>
    </w:tbl>
    <w:p w14:paraId="02DA0380" w14:textId="2508A2D1" w:rsidR="000E78B9" w:rsidRDefault="000E78B9" w:rsidP="00925C2F">
      <w:pPr>
        <w:rPr>
          <w:lang w:val="en-GB"/>
        </w:rPr>
      </w:pPr>
    </w:p>
    <w:p w14:paraId="3D3ACCE2" w14:textId="77777777" w:rsidR="00E56DF8" w:rsidRDefault="00E56DF8" w:rsidP="00E56DF8">
      <w:pPr>
        <w:rPr>
          <w:rFonts w:ascii="Times New Roman" w:eastAsia="Times New Roman" w:hAnsi="Times New Roman"/>
          <w:i/>
          <w:iCs/>
          <w:lang w:val="en-GB" w:eastAsia="fr-FR"/>
        </w:rPr>
      </w:pPr>
      <w:r>
        <w:rPr>
          <w:i/>
          <w:iCs/>
          <w:lang w:val="en-GB"/>
        </w:rPr>
        <w:t>In section K.3 replace bullet 3 with</w:t>
      </w:r>
    </w:p>
    <w:p w14:paraId="13D2D1D8" w14:textId="745DB3E1" w:rsidR="00E56DF8" w:rsidRDefault="00E56DF8" w:rsidP="00E56DF8">
      <w:pPr>
        <w:spacing w:before="100" w:beforeAutospacing="1" w:after="100" w:afterAutospacing="1"/>
        <w:rPr>
          <w:szCs w:val="22"/>
          <w:lang w:val="en-US"/>
        </w:rPr>
      </w:pPr>
      <w:r>
        <w:rPr>
          <w:szCs w:val="22"/>
          <w:lang w:val="en-US"/>
        </w:rPr>
        <w:t xml:space="preserve">3. When </w:t>
      </w:r>
      <w:proofErr w:type="spellStart"/>
      <w:r w:rsidRPr="00E56DF8">
        <w:rPr>
          <w:rFonts w:ascii="Courier New" w:hAnsi="Courier New" w:cs="Courier New"/>
          <w:sz w:val="20"/>
          <w:lang w:val="en-US"/>
        </w:rPr>
        <w:t>dataFormat</w:t>
      </w:r>
      <w:proofErr w:type="spellEnd"/>
      <w:r>
        <w:rPr>
          <w:szCs w:val="22"/>
          <w:lang w:val="en-US"/>
        </w:rPr>
        <w:t xml:space="preserve"> indicates a transformed media track:</w:t>
      </w:r>
    </w:p>
    <w:p w14:paraId="19C919D9" w14:textId="3505A846" w:rsidR="00E56DF8" w:rsidRDefault="00E56DF8" w:rsidP="00E56DF8">
      <w:pPr>
        <w:pStyle w:val="NormalWeb"/>
        <w:numPr>
          <w:ilvl w:val="0"/>
          <w:numId w:val="34"/>
        </w:numPr>
        <w:spacing w:before="100" w:beforeAutospacing="1" w:after="100" w:afterAutospacing="1" w:line="240" w:lineRule="auto"/>
        <w:jc w:val="left"/>
        <w:rPr>
          <w:rFonts w:ascii="Cambria" w:eastAsia="Times New Roman" w:hAnsi="Cambria"/>
          <w:sz w:val="22"/>
          <w:szCs w:val="22"/>
          <w:lang w:val="en-US"/>
        </w:rPr>
      </w:pPr>
      <w:r>
        <w:rPr>
          <w:rFonts w:ascii="Cambria" w:hAnsi="Cambria"/>
          <w:sz w:val="22"/>
          <w:szCs w:val="22"/>
          <w:lang w:val="en-US"/>
        </w:rPr>
        <w:t>If the transformation type indicates an essential sample group (</w:t>
      </w:r>
      <w:proofErr w:type="spellStart"/>
      <w:r>
        <w:rPr>
          <w:rFonts w:ascii="CourierNewPSMT" w:hAnsi="CourierNewPSMT" w:cs="CourierNewPSMT"/>
          <w:sz w:val="22"/>
          <w:szCs w:val="22"/>
          <w:lang w:val="en-US"/>
        </w:rPr>
        <w:t>scheme_type</w:t>
      </w:r>
      <w:proofErr w:type="spellEnd"/>
      <w:r>
        <w:rPr>
          <w:rFonts w:ascii="Cambria" w:hAnsi="Cambria"/>
          <w:sz w:val="22"/>
          <w:szCs w:val="22"/>
          <w:lang w:val="en-US"/>
        </w:rPr>
        <w:t xml:space="preserve"> equal to </w:t>
      </w:r>
      <w:r>
        <w:rPr>
          <w:rFonts w:ascii="CourierNewPSMT" w:eastAsia="Times New Roman" w:hAnsi="CourierNewPSMT" w:cs="CourierNewPSMT"/>
          <w:sz w:val="22"/>
          <w:szCs w:val="22"/>
          <w:lang w:val="en-US"/>
        </w:rPr>
        <w:t>'</w:t>
      </w:r>
      <w:proofErr w:type="spellStart"/>
      <w:r>
        <w:rPr>
          <w:rFonts w:ascii="CourierNewPSMT" w:eastAsia="Times New Roman" w:hAnsi="CourierNewPSMT" w:cs="CourierNewPSMT"/>
          <w:sz w:val="22"/>
          <w:szCs w:val="22"/>
          <w:lang w:val="en-US"/>
        </w:rPr>
        <w:t>essg</w:t>
      </w:r>
      <w:proofErr w:type="spellEnd"/>
      <w:r>
        <w:rPr>
          <w:rFonts w:ascii="CourierNewPSMT" w:eastAsia="Times New Roman" w:hAnsi="CourierNewPSMT" w:cs="CourierNewPSMT"/>
          <w:sz w:val="22"/>
          <w:szCs w:val="22"/>
          <w:lang w:val="en-US"/>
        </w:rPr>
        <w:t>'</w:t>
      </w:r>
      <w:r>
        <w:rPr>
          <w:rFonts w:ascii="Cambria" w:hAnsi="Cambria"/>
          <w:sz w:val="22"/>
          <w:szCs w:val="22"/>
          <w:lang w:val="en-US"/>
        </w:rPr>
        <w:t xml:space="preserve">), the value of the </w:t>
      </w:r>
      <w:r>
        <w:rPr>
          <w:rFonts w:ascii="CourierNewPSMT" w:hAnsi="CourierNewPSMT" w:cs="CourierNewPSMT"/>
          <w:sz w:val="22"/>
          <w:szCs w:val="22"/>
          <w:lang w:val="en-US"/>
        </w:rPr>
        <w:t xml:space="preserve">codecs </w:t>
      </w:r>
      <w:r>
        <w:rPr>
          <w:rFonts w:ascii="Cambria" w:hAnsi="Cambria"/>
          <w:sz w:val="22"/>
          <w:szCs w:val="22"/>
          <w:lang w:val="en-US"/>
        </w:rPr>
        <w:t xml:space="preserve">MIME parameter is appended by the </w:t>
      </w:r>
      <w:r>
        <w:t xml:space="preserve">four-character codes listed in the </w:t>
      </w:r>
      <w:r>
        <w:rPr>
          <w:lang w:val="en-US"/>
        </w:rPr>
        <w:t xml:space="preserve">Essential Descriptions Hierarchy sample description, from the first entry up </w:t>
      </w:r>
      <w:r>
        <w:t xml:space="preserve">to but excluding the first occurrence of </w:t>
      </w:r>
      <w:r>
        <w:rPr>
          <w:rFonts w:ascii="CourierNewPSMT" w:eastAsia="Times New Roman" w:hAnsi="CourierNewPSMT" w:cs="CourierNewPSMT"/>
          <w:sz w:val="22"/>
          <w:szCs w:val="22"/>
          <w:lang w:val="en-US"/>
        </w:rPr>
        <w:t>'</w:t>
      </w:r>
      <w:proofErr w:type="spellStart"/>
      <w:r>
        <w:rPr>
          <w:rFonts w:ascii="CourierNewPSMT" w:eastAsia="Times New Roman" w:hAnsi="CourierNewPSMT" w:cs="CourierNewPSMT"/>
          <w:sz w:val="22"/>
          <w:szCs w:val="22"/>
          <w:lang w:val="en-US"/>
        </w:rPr>
        <w:t>stsd</w:t>
      </w:r>
      <w:proofErr w:type="spellEnd"/>
      <w:r>
        <w:rPr>
          <w:rFonts w:ascii="CourierNewPSMT" w:eastAsia="Times New Roman" w:hAnsi="CourierNewPSMT" w:cs="CourierNewPSMT"/>
          <w:sz w:val="22"/>
          <w:szCs w:val="22"/>
          <w:lang w:val="en-US"/>
        </w:rPr>
        <w:t>'</w:t>
      </w:r>
      <w:r>
        <w:t xml:space="preserve"> or </w:t>
      </w:r>
      <w:r>
        <w:rPr>
          <w:rFonts w:ascii="CourierNewPSMT" w:eastAsia="Times New Roman" w:hAnsi="CourierNewPSMT" w:cs="CourierNewPSMT"/>
          <w:sz w:val="22"/>
          <w:szCs w:val="22"/>
          <w:lang w:val="en-US"/>
        </w:rPr>
        <w:t>'</w:t>
      </w:r>
      <w:proofErr w:type="spellStart"/>
      <w:r>
        <w:rPr>
          <w:rFonts w:ascii="CourierNewPSMT" w:eastAsia="Times New Roman" w:hAnsi="CourierNewPSMT" w:cs="CourierNewPSMT"/>
          <w:sz w:val="22"/>
          <w:szCs w:val="22"/>
          <w:lang w:val="en-US"/>
        </w:rPr>
        <w:t>cenc</w:t>
      </w:r>
      <w:proofErr w:type="spellEnd"/>
      <w:r>
        <w:rPr>
          <w:rFonts w:ascii="CourierNewPSMT" w:eastAsia="Times New Roman" w:hAnsi="CourierNewPSMT" w:cs="CourierNewPSMT"/>
          <w:sz w:val="22"/>
          <w:szCs w:val="22"/>
          <w:lang w:val="en-US"/>
        </w:rPr>
        <w:t>'.</w:t>
      </w:r>
      <w:r>
        <w:rPr>
          <w:rFonts w:ascii="Cambria" w:hAnsi="Cambria"/>
          <w:sz w:val="22"/>
          <w:szCs w:val="22"/>
          <w:lang w:val="en-US"/>
        </w:rPr>
        <w:t xml:space="preserve"> </w:t>
      </w:r>
      <w:r>
        <w:t xml:space="preserve">A dot </w:t>
      </w:r>
      <w:r>
        <w:rPr>
          <w:rFonts w:ascii="Cambria" w:eastAsia="Times New Roman" w:hAnsi="Cambria"/>
          <w:sz w:val="22"/>
          <w:szCs w:val="22"/>
          <w:lang w:val="en-US"/>
        </w:rPr>
        <w:t>(</w:t>
      </w:r>
      <w:r>
        <w:rPr>
          <w:rFonts w:ascii="CourierNewPSMT" w:eastAsia="Times New Roman" w:hAnsi="CourierNewPSMT" w:cs="CourierNewPSMT"/>
          <w:sz w:val="22"/>
          <w:szCs w:val="22"/>
          <w:lang w:val="en-US"/>
        </w:rPr>
        <w:t>'.'</w:t>
      </w:r>
      <w:r>
        <w:rPr>
          <w:rFonts w:ascii="Cambria" w:eastAsia="Times New Roman" w:hAnsi="Cambria"/>
          <w:sz w:val="22"/>
          <w:szCs w:val="22"/>
          <w:lang w:val="en-US"/>
        </w:rPr>
        <w:t>) shall be</w:t>
      </w:r>
      <w:r>
        <w:t xml:space="preserve"> used to separate the four-character codes.</w:t>
      </w:r>
    </w:p>
    <w:p w14:paraId="26EF1986" w14:textId="15F0A94E" w:rsidR="00E56DF8" w:rsidRPr="00F76790" w:rsidRDefault="00E56DF8" w:rsidP="00F76790">
      <w:pPr>
        <w:pStyle w:val="ListParagraph"/>
        <w:numPr>
          <w:ilvl w:val="0"/>
          <w:numId w:val="34"/>
        </w:numPr>
        <w:spacing w:before="100" w:beforeAutospacing="1" w:after="100" w:afterAutospacing="1" w:line="240" w:lineRule="auto"/>
        <w:jc w:val="left"/>
        <w:rPr>
          <w:rFonts w:eastAsia="Times New Roman"/>
          <w:szCs w:val="22"/>
          <w:lang w:val="en-US"/>
        </w:rPr>
      </w:pPr>
      <w:proofErr w:type="gramStart"/>
      <w:r>
        <w:rPr>
          <w:szCs w:val="22"/>
          <w:lang w:val="en-US"/>
        </w:rPr>
        <w:t>Otherwise,  the</w:t>
      </w:r>
      <w:proofErr w:type="gramEnd"/>
      <w:r>
        <w:rPr>
          <w:szCs w:val="22"/>
          <w:lang w:val="en-US"/>
        </w:rPr>
        <w:t xml:space="preserve"> value of the </w:t>
      </w:r>
      <w:r>
        <w:rPr>
          <w:rFonts w:ascii="CourierNewPSMT" w:hAnsi="CourierNewPSMT" w:cs="CourierNewPSMT"/>
          <w:szCs w:val="22"/>
          <w:lang w:val="en-US"/>
        </w:rPr>
        <w:t xml:space="preserve">codecs </w:t>
      </w:r>
      <w:r>
        <w:rPr>
          <w:szCs w:val="22"/>
          <w:lang w:val="en-US"/>
        </w:rPr>
        <w:t xml:space="preserve">MIME parameter is appended by the </w:t>
      </w:r>
      <w:proofErr w:type="spellStart"/>
      <w:r>
        <w:rPr>
          <w:rFonts w:ascii="CourierNewPSMT" w:hAnsi="CourierNewPSMT" w:cs="CourierNewPSMT"/>
          <w:szCs w:val="22"/>
          <w:lang w:val="en-US"/>
        </w:rPr>
        <w:t>scheme_type</w:t>
      </w:r>
      <w:proofErr w:type="spellEnd"/>
      <w:r>
        <w:rPr>
          <w:rFonts w:ascii="CourierNewPSMT" w:hAnsi="CourierNewPSMT" w:cs="CourierNewPSMT"/>
          <w:szCs w:val="22"/>
          <w:lang w:val="en-US"/>
        </w:rPr>
        <w:t xml:space="preserve"> </w:t>
      </w:r>
      <w:r>
        <w:rPr>
          <w:szCs w:val="22"/>
          <w:lang w:val="en-US"/>
        </w:rPr>
        <w:t xml:space="preserve">four-character code contained in the </w:t>
      </w:r>
      <w:proofErr w:type="spellStart"/>
      <w:r>
        <w:rPr>
          <w:rFonts w:ascii="CourierNewPSMT" w:hAnsi="CourierNewPSMT" w:cs="CourierNewPSMT"/>
          <w:szCs w:val="22"/>
          <w:lang w:val="en-US"/>
        </w:rPr>
        <w:t>SchemeTypeBox</w:t>
      </w:r>
      <w:proofErr w:type="spellEnd"/>
      <w:r>
        <w:rPr>
          <w:rFonts w:ascii="CourierNewPSMT" w:hAnsi="CourierNewPSMT" w:cs="CourierNewPSMT"/>
          <w:szCs w:val="22"/>
          <w:lang w:val="en-US"/>
        </w:rPr>
        <w:t xml:space="preserve"> </w:t>
      </w:r>
      <w:r>
        <w:rPr>
          <w:szCs w:val="22"/>
          <w:lang w:val="en-US"/>
        </w:rPr>
        <w:t xml:space="preserve">of </w:t>
      </w:r>
      <w:proofErr w:type="spellStart"/>
      <w:r>
        <w:rPr>
          <w:szCs w:val="22"/>
          <w:lang w:val="en-US"/>
        </w:rPr>
        <w:t>schemeInfoContainerBox</w:t>
      </w:r>
      <w:proofErr w:type="spellEnd"/>
      <w:r>
        <w:rPr>
          <w:szCs w:val="22"/>
          <w:lang w:val="en-US"/>
        </w:rPr>
        <w:t xml:space="preserve">. </w:t>
      </w:r>
    </w:p>
    <w:p w14:paraId="575AFC9F" w14:textId="38080686" w:rsidR="000E78B9" w:rsidRPr="006A1AB8" w:rsidRDefault="006A1AB8" w:rsidP="00925C2F">
      <w:pPr>
        <w:rPr>
          <w:i/>
          <w:iCs/>
          <w:lang w:val="en-GB"/>
        </w:rPr>
      </w:pPr>
      <w:r w:rsidRPr="006A1AB8">
        <w:rPr>
          <w:i/>
          <w:iCs/>
          <w:lang w:val="en-GB"/>
        </w:rPr>
        <w:t>In K.4 change the note from</w:t>
      </w:r>
    </w:p>
    <w:p w14:paraId="20014C5F" w14:textId="77777777" w:rsidR="006A1AB8" w:rsidRPr="00B509C5" w:rsidRDefault="006A1AB8" w:rsidP="006A1AB8">
      <w:pPr>
        <w:pStyle w:val="Note"/>
        <w:rPr>
          <w:lang w:val="en-GB"/>
        </w:rPr>
      </w:pPr>
      <w:r w:rsidRPr="00B509C5">
        <w:rPr>
          <w:lang w:val="en-GB"/>
        </w:rPr>
        <w:t>NOTE</w:t>
      </w:r>
      <w:r>
        <w:rPr>
          <w:lang w:val="en-GB"/>
        </w:rPr>
        <w:tab/>
      </w:r>
      <w:r w:rsidRPr="00B509C5">
        <w:rPr>
          <w:lang w:val="en-GB"/>
        </w:rPr>
        <w:t xml:space="preserve">This document requires that the major brand be repeated in the </w:t>
      </w:r>
      <w:proofErr w:type="gramStart"/>
      <w:r w:rsidRPr="00B509C5">
        <w:rPr>
          <w:lang w:val="en-GB"/>
        </w:rPr>
        <w:t>compatible-brands</w:t>
      </w:r>
      <w:proofErr w:type="gramEnd"/>
      <w:r w:rsidRPr="00B509C5">
        <w:rPr>
          <w:lang w:val="en-GB"/>
        </w:rPr>
        <w:t>, but this requirement is relaxed in the 'profiles' parameter for compactness.</w:t>
      </w:r>
    </w:p>
    <w:p w14:paraId="0D2D5340" w14:textId="353B05D6" w:rsidR="006A1AB8" w:rsidRPr="006A1AB8" w:rsidRDefault="006A1AB8" w:rsidP="00925C2F">
      <w:pPr>
        <w:rPr>
          <w:i/>
          <w:iCs/>
          <w:lang w:val="en-GB"/>
        </w:rPr>
      </w:pPr>
      <w:r w:rsidRPr="006A1AB8">
        <w:rPr>
          <w:i/>
          <w:iCs/>
          <w:lang w:val="en-GB"/>
        </w:rPr>
        <w:t>to</w:t>
      </w:r>
    </w:p>
    <w:p w14:paraId="3DB1F990" w14:textId="5F5CEC90" w:rsidR="006A1AB8" w:rsidRPr="00B509C5" w:rsidRDefault="006A1AB8" w:rsidP="006A1AB8">
      <w:pPr>
        <w:pStyle w:val="Note"/>
        <w:rPr>
          <w:lang w:val="en-GB"/>
        </w:rPr>
      </w:pPr>
      <w:r w:rsidRPr="00B509C5">
        <w:rPr>
          <w:lang w:val="en-GB"/>
        </w:rPr>
        <w:t>NOTE</w:t>
      </w:r>
      <w:r>
        <w:rPr>
          <w:lang w:val="en-GB"/>
        </w:rPr>
        <w:tab/>
      </w:r>
      <w:r w:rsidRPr="00B509C5">
        <w:rPr>
          <w:lang w:val="en-GB"/>
        </w:rPr>
        <w:t xml:space="preserve">This document </w:t>
      </w:r>
      <w:r>
        <w:rPr>
          <w:lang w:val="en-GB"/>
        </w:rPr>
        <w:t>recommends</w:t>
      </w:r>
      <w:r w:rsidRPr="00B509C5">
        <w:rPr>
          <w:lang w:val="en-GB"/>
        </w:rPr>
        <w:t xml:space="preserve"> that the major brand be repeated in the </w:t>
      </w:r>
      <w:proofErr w:type="gramStart"/>
      <w:r w:rsidRPr="00B509C5">
        <w:rPr>
          <w:lang w:val="en-GB"/>
        </w:rPr>
        <w:t>compatible-brands</w:t>
      </w:r>
      <w:proofErr w:type="gramEnd"/>
      <w:r w:rsidRPr="00B509C5">
        <w:rPr>
          <w:lang w:val="en-GB"/>
        </w:rPr>
        <w:t>, but this requirement is relaxed in the 'profiles' parameter for compactness.</w:t>
      </w:r>
    </w:p>
    <w:p w14:paraId="345BB816" w14:textId="2CBBD8BB" w:rsidR="006A1AB8" w:rsidRDefault="00C96A83" w:rsidP="00925C2F">
      <w:pPr>
        <w:rPr>
          <w:i/>
          <w:iCs/>
          <w:lang w:val="en-GB"/>
        </w:rPr>
      </w:pPr>
      <w:r w:rsidRPr="00C96A83">
        <w:rPr>
          <w:i/>
          <w:iCs/>
          <w:lang w:val="en-GB"/>
        </w:rPr>
        <w:t>Add K.6</w:t>
      </w:r>
    </w:p>
    <w:p w14:paraId="3FD8EB9E" w14:textId="6BE7D5F5" w:rsidR="00C96A83" w:rsidRDefault="00C96A83" w:rsidP="00C96A83">
      <w:pPr>
        <w:spacing w:before="100" w:beforeAutospacing="1" w:after="100" w:afterAutospacing="1"/>
        <w:rPr>
          <w:rFonts w:ascii="Times New Roman" w:eastAsia="Times New Roman" w:hAnsi="Times New Roman"/>
          <w:lang w:val="en-US" w:eastAsia="fr-FR"/>
        </w:rPr>
      </w:pPr>
      <w:r>
        <w:rPr>
          <w:b/>
          <w:bCs/>
          <w:lang w:val="en-US"/>
        </w:rPr>
        <w:lastRenderedPageBreak/>
        <w:t>K.</w:t>
      </w:r>
      <w:r w:rsidR="00E56DF8">
        <w:rPr>
          <w:b/>
          <w:bCs/>
          <w:lang w:val="en-US"/>
        </w:rPr>
        <w:t>6</w:t>
      </w:r>
      <w:r>
        <w:rPr>
          <w:b/>
          <w:bCs/>
          <w:lang w:val="en-US"/>
        </w:rPr>
        <w:t xml:space="preserve"> Use of the 'essential' parameter </w:t>
      </w:r>
    </w:p>
    <w:p w14:paraId="7FD3D42D" w14:textId="77777777" w:rsidR="00C96A83" w:rsidRDefault="00C96A83" w:rsidP="00C96A83">
      <w:pPr>
        <w:pStyle w:val="NormalWeb"/>
        <w:rPr>
          <w:rFonts w:eastAsia="Times New Roman"/>
          <w:lang w:val="en-US"/>
        </w:rPr>
      </w:pPr>
      <w:r>
        <w:rPr>
          <w:lang w:val="en-US"/>
        </w:rPr>
        <w:t>For files containing essential sample group descriptions, the ‘</w:t>
      </w:r>
      <w:r>
        <w:rPr>
          <w:rFonts w:ascii="Cambria" w:eastAsia="Times New Roman" w:hAnsi="Cambria"/>
          <w:sz w:val="22"/>
          <w:szCs w:val="22"/>
          <w:lang w:val="en-US"/>
        </w:rPr>
        <w:t xml:space="preserve">essential’ parameter, when used, is composed of one or more comma-separated essential hierarchy descriptions. </w:t>
      </w:r>
    </w:p>
    <w:p w14:paraId="3952531D" w14:textId="77777777" w:rsidR="00C96A83" w:rsidRDefault="00C96A83" w:rsidP="00C96A83">
      <w:pPr>
        <w:rPr>
          <w:rFonts w:ascii="Times New Roman" w:eastAsia="Times New Roman" w:hAnsi="Times New Roman"/>
          <w:lang w:val="en-GB" w:eastAsia="fr-FR"/>
        </w:rPr>
      </w:pPr>
      <w:r>
        <w:rPr>
          <w:lang w:val="en-US"/>
        </w:rPr>
        <w:t xml:space="preserve">Each essential hierarchy description is composed of one or more </w:t>
      </w:r>
      <w:r>
        <w:rPr>
          <w:lang w:val="en-GB"/>
        </w:rPr>
        <w:t>four-character code of essential sample group descriptions, separated with a dot.</w:t>
      </w:r>
    </w:p>
    <w:p w14:paraId="264B4AD7" w14:textId="77777777" w:rsidR="00C96A83" w:rsidRDefault="00C96A83" w:rsidP="00C96A83">
      <w:pPr>
        <w:pStyle w:val="ListParagraph"/>
        <w:numPr>
          <w:ilvl w:val="0"/>
          <w:numId w:val="33"/>
        </w:numPr>
        <w:spacing w:after="0" w:line="240" w:lineRule="auto"/>
        <w:rPr>
          <w:lang w:val="en-GB"/>
        </w:rPr>
      </w:pPr>
      <w:r>
        <w:rPr>
          <w:lang w:val="en-GB"/>
        </w:rPr>
        <w:t>If the ‘</w:t>
      </w:r>
      <w:r w:rsidRPr="00C96A83">
        <w:rPr>
          <w:rFonts w:ascii="Courier New" w:hAnsi="Courier New" w:cs="Courier New"/>
          <w:sz w:val="20"/>
          <w:lang w:val="en-GB"/>
        </w:rPr>
        <w:t>codecs’</w:t>
      </w:r>
      <w:r>
        <w:rPr>
          <w:lang w:val="en-GB"/>
        </w:rPr>
        <w:t xml:space="preserve"> parameter includes description of the transformation used, the listed four-character codes shall be the ones listed in the </w:t>
      </w:r>
      <w:r>
        <w:rPr>
          <w:lang w:val="en-US"/>
        </w:rPr>
        <w:t xml:space="preserve">Essential Descriptions Hierarchy sample group description, in the same order, from </w:t>
      </w:r>
      <w:r>
        <w:rPr>
          <w:lang w:val="en-GB"/>
        </w:rPr>
        <w:t xml:space="preserve">the first code following the last occurrence of </w:t>
      </w:r>
      <w:r w:rsidRPr="00C96A83">
        <w:rPr>
          <w:rFonts w:ascii="CourierNewPSMT" w:hAnsi="CourierNewPSMT" w:cs="CourierNewPSMT"/>
          <w:sz w:val="20"/>
          <w:lang w:val="en-US"/>
        </w:rPr>
        <w:t>'</w:t>
      </w:r>
      <w:proofErr w:type="spellStart"/>
      <w:r w:rsidRPr="00C96A83">
        <w:rPr>
          <w:rFonts w:ascii="CourierNewPSMT" w:hAnsi="CourierNewPSMT" w:cs="CourierNewPSMT"/>
          <w:sz w:val="20"/>
          <w:lang w:val="en-US"/>
        </w:rPr>
        <w:t>stsd</w:t>
      </w:r>
      <w:proofErr w:type="spellEnd"/>
      <w:r w:rsidRPr="00C96A83">
        <w:rPr>
          <w:rFonts w:ascii="CourierNewPSMT" w:hAnsi="CourierNewPSMT" w:cs="CourierNewPSMT"/>
          <w:sz w:val="20"/>
          <w:lang w:val="en-US"/>
        </w:rPr>
        <w:t>'</w:t>
      </w:r>
      <w:r>
        <w:rPr>
          <w:rFonts w:ascii="CourierNewPSMT" w:hAnsi="CourierNewPSMT" w:cs="CourierNewPSMT"/>
          <w:szCs w:val="22"/>
          <w:lang w:val="en-US"/>
        </w:rPr>
        <w:t xml:space="preserve"> </w:t>
      </w:r>
      <w:r>
        <w:rPr>
          <w:lang w:val="en-US"/>
        </w:rPr>
        <w:t xml:space="preserve">until the last listed code. </w:t>
      </w:r>
    </w:p>
    <w:p w14:paraId="3182E2A3" w14:textId="77777777" w:rsidR="00C96A83" w:rsidRDefault="00C96A83" w:rsidP="00C96A83">
      <w:pPr>
        <w:pStyle w:val="ListParagraph"/>
        <w:numPr>
          <w:ilvl w:val="0"/>
          <w:numId w:val="33"/>
        </w:numPr>
        <w:spacing w:after="0" w:line="240" w:lineRule="auto"/>
        <w:rPr>
          <w:lang w:val="en-GB"/>
        </w:rPr>
      </w:pPr>
      <w:r>
        <w:rPr>
          <w:lang w:val="en-US"/>
        </w:rPr>
        <w:t xml:space="preserve">Otherwise, </w:t>
      </w:r>
      <w:r>
        <w:rPr>
          <w:lang w:val="en-GB"/>
        </w:rPr>
        <w:t xml:space="preserve">the listed four-character codes shall be the ones listed in the </w:t>
      </w:r>
      <w:r>
        <w:rPr>
          <w:lang w:val="en-US"/>
        </w:rPr>
        <w:t>Essential Descriptions Hierarchy sample group description in the same order.</w:t>
      </w:r>
    </w:p>
    <w:p w14:paraId="3D7658F9" w14:textId="0AEAB07E" w:rsidR="00C96A83" w:rsidRDefault="00C96A83" w:rsidP="00925C2F">
      <w:pPr>
        <w:rPr>
          <w:lang w:val="en-GB"/>
        </w:rPr>
      </w:pPr>
    </w:p>
    <w:p w14:paraId="568BB9F8" w14:textId="77777777" w:rsidR="00C96A83" w:rsidRDefault="00C96A83" w:rsidP="00C96A83">
      <w:pPr>
        <w:rPr>
          <w:rFonts w:ascii="Times New Roman" w:eastAsia="Times New Roman" w:hAnsi="Times New Roman"/>
          <w:lang w:val="en-US" w:eastAsia="fr-FR"/>
        </w:rPr>
      </w:pPr>
      <w:r>
        <w:rPr>
          <w:lang w:val="en-US"/>
        </w:rPr>
        <w:t>Example:</w:t>
      </w:r>
    </w:p>
    <w:p w14:paraId="496A45D2" w14:textId="77777777" w:rsidR="00C96A83" w:rsidRDefault="00C96A83" w:rsidP="00C96A83">
      <w:pPr>
        <w:rPr>
          <w:lang w:val="en-US"/>
        </w:rPr>
      </w:pPr>
      <w:r>
        <w:rPr>
          <w:lang w:val="en-US"/>
        </w:rPr>
        <w:t xml:space="preserve">An HEVC sample is encrypted by means other than CENC, signaled through an essential sample group of type </w:t>
      </w:r>
      <w:r w:rsidRPr="00C96A83">
        <w:rPr>
          <w:rFonts w:ascii="CourierNewPSMT" w:hAnsi="CourierNewPSMT" w:cs="CourierNewPSMT"/>
          <w:sz w:val="20"/>
          <w:lang w:val="en-US"/>
        </w:rPr>
        <w:t>'</w:t>
      </w:r>
      <w:proofErr w:type="spellStart"/>
      <w:r w:rsidRPr="00C96A83">
        <w:rPr>
          <w:rFonts w:ascii="CourierNewPSMT" w:hAnsi="CourierNewPSMT" w:cs="CourierNewPSMT"/>
          <w:sz w:val="20"/>
          <w:lang w:val="en-US"/>
        </w:rPr>
        <w:t>FOOv</w:t>
      </w:r>
      <w:proofErr w:type="spellEnd"/>
      <w:r w:rsidRPr="00C96A83">
        <w:rPr>
          <w:rFonts w:ascii="CourierNewPSMT" w:hAnsi="CourierNewPSMT" w:cs="CourierNewPSMT"/>
          <w:sz w:val="20"/>
          <w:lang w:val="en-US"/>
        </w:rPr>
        <w:t>'</w:t>
      </w:r>
      <w:r>
        <w:rPr>
          <w:lang w:val="en-US"/>
        </w:rPr>
        <w:t xml:space="preserve">. The resulted decoded sample shall have a post-processing filter applied, signaled through an essential sample group of type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BARv</w:t>
      </w:r>
      <w:proofErr w:type="spellEnd"/>
      <w:r w:rsidRPr="00FC2BE5">
        <w:rPr>
          <w:rFonts w:ascii="CourierNewPSMT" w:hAnsi="CourierNewPSMT" w:cs="CourierNewPSMT"/>
          <w:sz w:val="20"/>
          <w:lang w:val="en-US"/>
        </w:rPr>
        <w:t>'</w:t>
      </w:r>
      <w:r>
        <w:rPr>
          <w:lang w:val="en-US"/>
        </w:rPr>
        <w:t xml:space="preserve">. </w:t>
      </w:r>
      <w:proofErr w:type="gramStart"/>
      <w:r>
        <w:rPr>
          <w:lang w:val="en-US"/>
        </w:rPr>
        <w:t xml:space="preserve">The  </w:t>
      </w:r>
      <w:proofErr w:type="spellStart"/>
      <w:r>
        <w:rPr>
          <w:rStyle w:val="line"/>
          <w:rFonts w:ascii="Courier New" w:hAnsi="Courier New" w:cs="Courier New"/>
          <w:sz w:val="20"/>
          <w:lang w:val="en-US"/>
        </w:rPr>
        <w:t>EssentialDescriptionsHierarchyEntry</w:t>
      </w:r>
      <w:proofErr w:type="spellEnd"/>
      <w:proofErr w:type="gramEnd"/>
      <w:r>
        <w:rPr>
          <w:rStyle w:val="line"/>
          <w:rFonts w:ascii="Courier New" w:hAnsi="Courier New" w:cs="Courier New"/>
          <w:sz w:val="20"/>
          <w:lang w:val="en-US"/>
        </w:rPr>
        <w:t xml:space="preserve"> </w:t>
      </w:r>
      <w:r>
        <w:rPr>
          <w:lang w:val="en-US"/>
        </w:rPr>
        <w:t>will list the transformations as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FOOv</w:t>
      </w:r>
      <w:proofErr w:type="spellEnd"/>
      <w:r w:rsidRPr="00FC2BE5">
        <w:rPr>
          <w:rFonts w:ascii="CourierNewPSMT" w:hAnsi="CourierNewPSMT" w:cs="CourierNewPSMT"/>
          <w:sz w:val="20"/>
          <w:lang w:val="en-US"/>
        </w:rPr>
        <w:t>'</w:t>
      </w:r>
      <w:r>
        <w:rPr>
          <w:lang w:val="en-US"/>
        </w:rPr>
        <w:t xml:space="preserve">,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stsd</w:t>
      </w:r>
      <w:proofErr w:type="spellEnd"/>
      <w:r w:rsidRPr="00FC2BE5">
        <w:rPr>
          <w:rFonts w:ascii="CourierNewPSMT" w:hAnsi="CourierNewPSMT" w:cs="CourierNewPSMT"/>
          <w:sz w:val="20"/>
          <w:lang w:val="en-US"/>
        </w:rPr>
        <w:t>'</w:t>
      </w:r>
      <w:r>
        <w:rPr>
          <w:lang w:val="en-US"/>
        </w:rPr>
        <w:t xml:space="preserve">, </w:t>
      </w:r>
      <w:r w:rsidRPr="00FC2BE5">
        <w:rPr>
          <w:rFonts w:ascii="CourierNewPSMT" w:hAnsi="CourierNewPSMT" w:cs="CourierNewPSMT"/>
          <w:sz w:val="20"/>
          <w:lang w:val="en-US"/>
        </w:rPr>
        <w:t>'</w:t>
      </w:r>
      <w:proofErr w:type="spellStart"/>
      <w:r w:rsidRPr="00FC2BE5">
        <w:rPr>
          <w:rFonts w:ascii="CourierNewPSMT" w:hAnsi="CourierNewPSMT" w:cs="CourierNewPSMT"/>
          <w:sz w:val="20"/>
          <w:lang w:val="en-US"/>
        </w:rPr>
        <w:t>BARv</w:t>
      </w:r>
      <w:proofErr w:type="spellEnd"/>
      <w:r w:rsidRPr="00FC2BE5">
        <w:rPr>
          <w:rFonts w:ascii="CourierNewPSMT" w:hAnsi="CourierNewPSMT" w:cs="CourierNewPSMT"/>
          <w:sz w:val="20"/>
          <w:lang w:val="en-US"/>
        </w:rPr>
        <w:t>'</w:t>
      </w:r>
      <w:r>
        <w:rPr>
          <w:lang w:val="en-US"/>
        </w:rPr>
        <w:t>].</w:t>
      </w:r>
    </w:p>
    <w:p w14:paraId="22E3D8B9" w14:textId="77777777" w:rsidR="00C96A83" w:rsidRDefault="00C96A83" w:rsidP="00C96A83">
      <w:pPr>
        <w:rPr>
          <w:lang w:val="en-US"/>
        </w:rPr>
      </w:pPr>
      <w:r>
        <w:rPr>
          <w:lang w:val="en-US"/>
        </w:rPr>
        <w:t>The ‘</w:t>
      </w:r>
      <w:proofErr w:type="gramStart"/>
      <w:r w:rsidRPr="00FC2BE5">
        <w:rPr>
          <w:sz w:val="20"/>
          <w:lang w:val="en-US"/>
        </w:rPr>
        <w:t>codecs’</w:t>
      </w:r>
      <w:proofErr w:type="gramEnd"/>
      <w:r>
        <w:rPr>
          <w:lang w:val="en-US"/>
        </w:rPr>
        <w:t xml:space="preserve"> and ‘essential’ mime type sub-parameter may be:</w:t>
      </w:r>
    </w:p>
    <w:p w14:paraId="19FDF326" w14:textId="77777777" w:rsidR="00C96A83" w:rsidRPr="00FC2BE5" w:rsidRDefault="00C96A83" w:rsidP="00FC2BE5">
      <w:pPr>
        <w:spacing w:after="40"/>
        <w:ind w:firstLine="432"/>
        <w:rPr>
          <w:rFonts w:ascii="Courier New" w:hAnsi="Courier New" w:cs="Courier New"/>
          <w:sz w:val="20"/>
          <w:lang w:val="fr-FR"/>
        </w:rPr>
      </w:pPr>
      <w:r w:rsidRPr="00FC2BE5">
        <w:rPr>
          <w:rFonts w:ascii="Courier New" w:hAnsi="Courier New" w:cs="Courier New"/>
          <w:color w:val="000000"/>
          <w:sz w:val="20"/>
        </w:rPr>
        <w:t>codecs=resv.FOOv.hvc1.1.6.L186.80</w:t>
      </w:r>
    </w:p>
    <w:p w14:paraId="3E65A649" w14:textId="77777777" w:rsidR="00C96A83" w:rsidRPr="00FC2BE5" w:rsidRDefault="00C96A83" w:rsidP="00FC2BE5">
      <w:pPr>
        <w:spacing w:after="40"/>
        <w:ind w:firstLine="432"/>
        <w:rPr>
          <w:rFonts w:ascii="Courier New" w:hAnsi="Courier New" w:cs="Courier New"/>
          <w:sz w:val="20"/>
          <w:lang w:val="en-US"/>
        </w:rPr>
      </w:pPr>
      <w:r w:rsidRPr="00FC2BE5">
        <w:rPr>
          <w:rFonts w:ascii="Courier New" w:hAnsi="Courier New" w:cs="Courier New"/>
          <w:color w:val="000000"/>
          <w:sz w:val="20"/>
          <w:lang w:val="en-US"/>
        </w:rPr>
        <w:t>essential=</w:t>
      </w:r>
      <w:proofErr w:type="spellStart"/>
      <w:r w:rsidRPr="00FC2BE5">
        <w:rPr>
          <w:rFonts w:ascii="Courier New" w:hAnsi="Courier New" w:cs="Courier New"/>
          <w:color w:val="000000"/>
          <w:sz w:val="20"/>
          <w:lang w:val="en-US"/>
        </w:rPr>
        <w:t>BARv</w:t>
      </w:r>
      <w:proofErr w:type="spellEnd"/>
    </w:p>
    <w:p w14:paraId="5F90E227" w14:textId="77777777" w:rsidR="00C96A83" w:rsidRDefault="00C96A83" w:rsidP="00C96A83">
      <w:pPr>
        <w:rPr>
          <w:lang w:val="en-US"/>
        </w:rPr>
      </w:pPr>
      <w:r>
        <w:rPr>
          <w:lang w:val="en-US"/>
        </w:rPr>
        <w:t>or</w:t>
      </w:r>
    </w:p>
    <w:p w14:paraId="54639FF5" w14:textId="77777777" w:rsidR="00C96A83" w:rsidRPr="00FC2BE5" w:rsidRDefault="00C96A83" w:rsidP="00FC2BE5">
      <w:pPr>
        <w:spacing w:after="40"/>
        <w:ind w:firstLine="432"/>
        <w:rPr>
          <w:rFonts w:ascii="Courier New" w:hAnsi="Courier New" w:cs="Courier New"/>
          <w:sz w:val="20"/>
          <w:lang w:val="en-US"/>
        </w:rPr>
      </w:pPr>
      <w:r w:rsidRPr="00FC2BE5">
        <w:rPr>
          <w:rFonts w:ascii="Courier New" w:hAnsi="Courier New" w:cs="Courier New"/>
          <w:color w:val="000000"/>
          <w:sz w:val="20"/>
          <w:lang w:val="en-US"/>
        </w:rPr>
        <w:t>codecs=hvc1.1.</w:t>
      </w:r>
      <w:proofErr w:type="gramStart"/>
      <w:r w:rsidRPr="00FC2BE5">
        <w:rPr>
          <w:rFonts w:ascii="Courier New" w:hAnsi="Courier New" w:cs="Courier New"/>
          <w:color w:val="000000"/>
          <w:sz w:val="20"/>
          <w:lang w:val="en-US"/>
        </w:rPr>
        <w:t>6.L</w:t>
      </w:r>
      <w:proofErr w:type="gramEnd"/>
      <w:r w:rsidRPr="00FC2BE5">
        <w:rPr>
          <w:rFonts w:ascii="Courier New" w:hAnsi="Courier New" w:cs="Courier New"/>
          <w:color w:val="000000"/>
          <w:sz w:val="20"/>
          <w:lang w:val="en-US"/>
        </w:rPr>
        <w:t>186.80</w:t>
      </w:r>
    </w:p>
    <w:p w14:paraId="0CFC6B26" w14:textId="77777777" w:rsidR="00C96A83" w:rsidRDefault="00C96A83" w:rsidP="00FC2BE5">
      <w:pPr>
        <w:spacing w:after="40"/>
        <w:ind w:firstLine="432"/>
        <w:rPr>
          <w:lang w:val="en-US"/>
        </w:rPr>
      </w:pPr>
      <w:proofErr w:type="gramStart"/>
      <w:r w:rsidRPr="00FC2BE5">
        <w:rPr>
          <w:rFonts w:ascii="Courier New" w:hAnsi="Courier New" w:cs="Courier New"/>
          <w:color w:val="000000"/>
          <w:sz w:val="20"/>
          <w:lang w:val="en-US"/>
        </w:rPr>
        <w:t>essential=</w:t>
      </w:r>
      <w:proofErr w:type="spellStart"/>
      <w:r w:rsidRPr="00FC2BE5">
        <w:rPr>
          <w:rFonts w:ascii="Courier New" w:hAnsi="Courier New" w:cs="Courier New"/>
          <w:color w:val="000000"/>
          <w:sz w:val="20"/>
          <w:lang w:val="en-US"/>
        </w:rPr>
        <w:t>FOOv.stsd.BARv</w:t>
      </w:r>
      <w:proofErr w:type="spellEnd"/>
      <w:proofErr w:type="gramEnd"/>
    </w:p>
    <w:p w14:paraId="68817F07" w14:textId="25A3ABE7" w:rsidR="00C96A83" w:rsidRPr="00C96A83" w:rsidDel="00F239B2" w:rsidRDefault="00C96A83" w:rsidP="00925C2F">
      <w:pPr>
        <w:rPr>
          <w:del w:id="213" w:author="Ye-Kui Wang (yk1)" w:date="2021-11-02T18:32:00Z"/>
          <w:lang w:val="en-GB"/>
        </w:rPr>
      </w:pPr>
    </w:p>
    <w:p w14:paraId="26389F88" w14:textId="3CC5BF27" w:rsidR="00BB5D57" w:rsidRPr="00BB5D57" w:rsidDel="00F239B2" w:rsidRDefault="00EF1A30" w:rsidP="00925C2F">
      <w:pPr>
        <w:rPr>
          <w:del w:id="214" w:author="Ye-Kui Wang (yk1)" w:date="2021-11-02T18:30:00Z"/>
          <w:i/>
          <w:iCs/>
          <w:lang w:val="en-GB"/>
        </w:rPr>
      </w:pPr>
      <w:ins w:id="215" w:author="Ye-Kui Wang (yk0)" w:date="2021-10-27T21:39:00Z">
        <w:del w:id="216" w:author="Ye-Kui Wang (yk1)" w:date="2021-11-02T18:30:00Z">
          <w:r w:rsidDel="00F239B2">
            <w:rPr>
              <w:i/>
              <w:iCs/>
              <w:lang w:val="en-GB"/>
            </w:rPr>
            <w:delText>Add new subclause 8.</w:delText>
          </w:r>
        </w:del>
      </w:ins>
      <w:ins w:id="217" w:author="Ye-Kui Wang (yk0)" w:date="2021-10-27T21:41:00Z">
        <w:del w:id="218" w:author="Ye-Kui Wang (yk1)" w:date="2021-11-02T18:30:00Z">
          <w:r w:rsidDel="00F239B2">
            <w:rPr>
              <w:i/>
              <w:iCs/>
              <w:lang w:val="en-GB"/>
            </w:rPr>
            <w:delText>3.3.4</w:delText>
          </w:r>
        </w:del>
      </w:ins>
      <w:del w:id="219" w:author="Ye-Kui Wang (yk1)" w:date="2021-11-02T18:30:00Z">
        <w:r w:rsidR="00BB5D57" w:rsidRPr="00BB5D57" w:rsidDel="00F239B2">
          <w:rPr>
            <w:i/>
            <w:iCs/>
            <w:lang w:val="en-GB"/>
          </w:rPr>
          <w:delText>In TBD, add the following:</w:delText>
        </w:r>
      </w:del>
    </w:p>
    <w:p w14:paraId="7C3FCD2B" w14:textId="41C71C81" w:rsidR="00BB5D57" w:rsidRPr="0099441D" w:rsidDel="00F239B2" w:rsidRDefault="00EF1A30" w:rsidP="00BB5D57">
      <w:pPr>
        <w:rPr>
          <w:del w:id="220" w:author="Ye-Kui Wang (yk1)" w:date="2021-11-02T18:30:00Z"/>
          <w:b/>
          <w:bCs/>
          <w:lang w:val="en-GB"/>
          <w:rPrChange w:id="221" w:author="Ye-Kui Wang (yk0)" w:date="2021-10-27T21:44:00Z">
            <w:rPr>
              <w:del w:id="222" w:author="Ye-Kui Wang (yk1)" w:date="2021-11-02T18:30:00Z"/>
              <w:lang w:val="en-GB"/>
            </w:rPr>
          </w:rPrChange>
        </w:rPr>
      </w:pPr>
      <w:ins w:id="223" w:author="Ye-Kui Wang (yk0)" w:date="2021-10-27T21:43:00Z">
        <w:del w:id="224" w:author="Ye-Kui Wang (yk1)" w:date="2021-11-02T18:30:00Z">
          <w:r w:rsidRPr="0099441D" w:rsidDel="00F239B2">
            <w:rPr>
              <w:b/>
              <w:bCs/>
              <w:lang w:val="en-GB"/>
              <w:rPrChange w:id="225" w:author="Ye-Kui Wang (yk0)" w:date="2021-10-27T21:44:00Z">
                <w:rPr>
                  <w:lang w:val="en-GB"/>
                </w:rPr>
              </w:rPrChange>
            </w:rPr>
            <w:delText>8.3.3.4</w:delText>
          </w:r>
        </w:del>
      </w:ins>
      <w:ins w:id="226" w:author="Ye-Kui Wang (yk0)" w:date="2021-10-27T21:44:00Z">
        <w:del w:id="227" w:author="Ye-Kui Wang (yk1)" w:date="2021-11-02T18:30:00Z">
          <w:r w:rsidR="0099441D" w:rsidDel="00F239B2">
            <w:rPr>
              <w:b/>
              <w:bCs/>
              <w:lang w:val="en-GB"/>
            </w:rPr>
            <w:tab/>
          </w:r>
        </w:del>
      </w:ins>
      <w:ins w:id="228" w:author="Ye-Kui Wang (yk0)" w:date="2021-10-27T21:50:00Z">
        <w:del w:id="229" w:author="Ye-Kui Wang (yk1)" w:date="2021-11-02T18:30:00Z">
          <w:r w:rsidR="0099441D" w:rsidDel="00F239B2">
            <w:rPr>
              <w:b/>
              <w:bCs/>
              <w:lang w:val="en-GB"/>
            </w:rPr>
            <w:delText>A</w:delText>
          </w:r>
          <w:r w:rsidR="0099441D" w:rsidRPr="0099441D" w:rsidDel="00F239B2">
            <w:rPr>
              <w:b/>
              <w:bCs/>
              <w:lang w:val="en-GB"/>
            </w:rPr>
            <w:delText xml:space="preserve">ssociated external stream track </w:delText>
          </w:r>
          <w:r w:rsidR="0099441D" w:rsidDel="00F239B2">
            <w:rPr>
              <w:b/>
              <w:bCs/>
              <w:lang w:val="en-GB"/>
            </w:rPr>
            <w:delText>reference</w:delText>
          </w:r>
        </w:del>
      </w:ins>
      <w:del w:id="230" w:author="Ye-Kui Wang (yk1)" w:date="2021-11-02T18:30:00Z">
        <w:r w:rsidR="00BB5D57" w:rsidRPr="0099441D" w:rsidDel="00F239B2">
          <w:rPr>
            <w:b/>
            <w:bCs/>
            <w:lang w:val="en-GB"/>
            <w:rPrChange w:id="231" w:author="Ye-Kui Wang (yk0)" w:date="2021-10-27T21:44:00Z">
              <w:rPr>
                <w:lang w:val="en-GB"/>
              </w:rPr>
            </w:rPrChange>
          </w:rPr>
          <w:delText>Track Structure</w:delText>
        </w:r>
      </w:del>
    </w:p>
    <w:p w14:paraId="6CEAA9FF" w14:textId="5A653639" w:rsidR="00BB5D57" w:rsidRPr="00B41F53" w:rsidDel="00F239B2" w:rsidRDefault="00BB5D57" w:rsidP="00BB5D57">
      <w:pPr>
        <w:rPr>
          <w:del w:id="232" w:author="Ye-Kui Wang (yk1)" w:date="2021-11-02T18:30:00Z"/>
          <w:lang w:val="en-GB"/>
        </w:rPr>
      </w:pPr>
      <w:del w:id="233" w:author="Ye-Kui Wang (yk1)" w:date="2021-11-02T18:30:00Z">
        <w:r w:rsidRPr="00B41F53" w:rsidDel="00F239B2">
          <w:rPr>
            <w:lang w:val="en-GB"/>
          </w:rPr>
          <w:delText xml:space="preserve">A track reference of type </w:delText>
        </w:r>
        <w:r w:rsidRPr="00B41F53" w:rsidDel="00F239B2">
          <w:rPr>
            <w:rFonts w:ascii="Courier New" w:hAnsi="Courier New"/>
            <w:noProof/>
            <w:lang w:val="en-GB"/>
          </w:rPr>
          <w:delText>'aest'</w:delText>
        </w:r>
        <w:r w:rsidRPr="00B41F53" w:rsidDel="00F239B2">
          <w:rPr>
            <w:lang w:val="en-GB"/>
          </w:rPr>
          <w:delText xml:space="preserve"> </w:delText>
        </w:r>
      </w:del>
      <w:ins w:id="234" w:author="Ye-Kui Wang (yk0)" w:date="2021-10-27T21:49:00Z">
        <w:del w:id="235" w:author="Ye-Kui Wang (yk1)" w:date="2021-11-02T18:30:00Z">
          <w:r w:rsidR="0099441D" w:rsidDel="00F239B2">
            <w:rPr>
              <w:lang w:val="en-GB"/>
            </w:rPr>
            <w:delText xml:space="preserve">(meaning </w:delText>
          </w:r>
        </w:del>
      </w:ins>
      <w:ins w:id="236" w:author="Ye-Kui Wang (yk0)" w:date="2021-10-27T21:50:00Z">
        <w:del w:id="237" w:author="Ye-Kui Wang (yk1)" w:date="2021-11-02T18:30:00Z">
          <w:r w:rsidR="0099441D" w:rsidDel="00F239B2">
            <w:rPr>
              <w:lang w:val="en-GB"/>
            </w:rPr>
            <w:delText>"associated external stream track"</w:delText>
          </w:r>
        </w:del>
      </w:ins>
      <w:ins w:id="238" w:author="Ye-Kui Wang (yk0)" w:date="2021-10-27T21:49:00Z">
        <w:del w:id="239" w:author="Ye-Kui Wang (yk1)" w:date="2021-11-02T18:30:00Z">
          <w:r w:rsidR="0099441D" w:rsidDel="00F239B2">
            <w:rPr>
              <w:lang w:val="en-GB"/>
            </w:rPr>
            <w:delText xml:space="preserve">) </w:delText>
          </w:r>
        </w:del>
      </w:ins>
      <w:del w:id="240" w:author="Ye-Kui Wang (yk1)" w:date="2021-11-02T18:30:00Z">
        <w:r w:rsidRPr="00B41F53" w:rsidDel="00F239B2">
          <w:rPr>
            <w:lang w:val="en-GB"/>
          </w:rPr>
          <w:delText>may be included in a</w:delText>
        </w:r>
        <w:r w:rsidDel="00F239B2">
          <w:rPr>
            <w:lang w:val="en-GB"/>
          </w:rPr>
          <w:delText>n</w:delText>
        </w:r>
        <w:r w:rsidRPr="00B41F53" w:rsidDel="00F239B2">
          <w:rPr>
            <w:lang w:val="en-GB"/>
          </w:rPr>
          <w:delText xml:space="preserve"> MS</w:delText>
        </w:r>
        <w:r w:rsidDel="00F239B2">
          <w:rPr>
            <w:lang w:val="en-GB"/>
          </w:rPr>
          <w:delText>T</w:delText>
        </w:r>
        <w:r w:rsidRPr="00B41F53" w:rsidDel="00F239B2">
          <w:rPr>
            <w:lang w:val="en-GB"/>
          </w:rPr>
          <w:delText>, referencing a</w:delText>
        </w:r>
        <w:r w:rsidDel="00F239B2">
          <w:rPr>
            <w:lang w:val="en-GB"/>
          </w:rPr>
          <w:delText>n</w:delText>
        </w:r>
        <w:r w:rsidRPr="00B41F53" w:rsidDel="00F239B2">
          <w:rPr>
            <w:lang w:val="en-GB"/>
          </w:rPr>
          <w:delText xml:space="preserve"> ES</w:delText>
        </w:r>
        <w:r w:rsidDel="00F239B2">
          <w:rPr>
            <w:lang w:val="en-GB"/>
          </w:rPr>
          <w:delText>T</w:delText>
        </w:r>
        <w:r w:rsidRPr="00B41F53" w:rsidDel="00F239B2">
          <w:rPr>
            <w:lang w:val="en-GB"/>
          </w:rPr>
          <w:delText>. When present, this track reference is used to connect from the MS</w:delText>
        </w:r>
        <w:r w:rsidDel="00F239B2">
          <w:rPr>
            <w:lang w:val="en-GB"/>
          </w:rPr>
          <w:delText>T</w:delText>
        </w:r>
        <w:r w:rsidRPr="00B41F53" w:rsidDel="00F239B2">
          <w:rPr>
            <w:lang w:val="en-GB"/>
          </w:rPr>
          <w:delText xml:space="preserve"> to the associated ES</w:delText>
        </w:r>
        <w:r w:rsidDel="00F239B2">
          <w:rPr>
            <w:lang w:val="en-GB"/>
          </w:rPr>
          <w:delText>T</w:delText>
        </w:r>
        <w:r w:rsidRPr="00B41F53" w:rsidDel="00F239B2">
          <w:rPr>
            <w:lang w:val="en-GB"/>
          </w:rPr>
          <w:delText>.</w:delText>
        </w:r>
      </w:del>
    </w:p>
    <w:p w14:paraId="01887E79" w14:textId="3A961ACF" w:rsidR="00BB5D57" w:rsidRPr="00B41F53" w:rsidDel="00F239B2" w:rsidRDefault="00BB5D57" w:rsidP="00BB5D57">
      <w:pPr>
        <w:rPr>
          <w:del w:id="241" w:author="Ye-Kui Wang (yk1)" w:date="2021-11-02T18:30:00Z"/>
          <w:lang w:val="en-GB"/>
        </w:rPr>
      </w:pPr>
      <w:del w:id="242" w:author="Ye-Kui Wang (yk1)" w:date="2021-11-02T18:30:00Z">
        <w:r w:rsidRPr="00B41F53" w:rsidDel="00F239B2">
          <w:rPr>
            <w:lang w:val="en-GB"/>
          </w:rPr>
          <w:delText>When an MS</w:delText>
        </w:r>
      </w:del>
      <w:ins w:id="243" w:author="Ye-Kui Wang (yk0)" w:date="2021-10-27T17:36:00Z">
        <w:del w:id="244" w:author="Ye-Kui Wang (yk1)" w:date="2021-11-02T18:30:00Z">
          <w:r w:rsidR="00E55B57" w:rsidDel="00F239B2">
            <w:rPr>
              <w:lang w:val="en-GB"/>
            </w:rPr>
            <w:delText>T</w:delText>
          </w:r>
        </w:del>
      </w:ins>
      <w:del w:id="245" w:author="Ye-Kui Wang (yk1)" w:date="2021-11-02T18:30:00Z">
        <w:r w:rsidRPr="00B41F53" w:rsidDel="00F239B2">
          <w:rPr>
            <w:lang w:val="en-GB"/>
          </w:rPr>
          <w:delText xml:space="preserve"> track has a track reference of type </w:delText>
        </w:r>
        <w:r w:rsidRPr="00B41F53" w:rsidDel="00F239B2">
          <w:rPr>
            <w:rFonts w:ascii="Courier New" w:hAnsi="Courier New"/>
            <w:noProof/>
            <w:lang w:val="en-GB"/>
          </w:rPr>
          <w:delText>'aest'</w:delText>
        </w:r>
        <w:r w:rsidRPr="00B41F53" w:rsidDel="00F239B2">
          <w:rPr>
            <w:lang w:val="en-GB"/>
          </w:rPr>
          <w:delText>, the following applies:</w:delText>
        </w:r>
      </w:del>
    </w:p>
    <w:p w14:paraId="6C688B8C" w14:textId="750CB6A9" w:rsidR="00BB5D57" w:rsidRPr="00B41F53" w:rsidDel="00F239B2" w:rsidRDefault="00BB5D57" w:rsidP="00BB5D57">
      <w:pPr>
        <w:numPr>
          <w:ilvl w:val="0"/>
          <w:numId w:val="29"/>
        </w:numPr>
        <w:spacing w:line="276" w:lineRule="auto"/>
        <w:rPr>
          <w:del w:id="246" w:author="Ye-Kui Wang (yk1)" w:date="2021-11-02T18:30:00Z"/>
          <w:lang w:val="en-GB"/>
        </w:rPr>
      </w:pPr>
      <w:del w:id="247" w:author="Ye-Kui Wang (yk1)" w:date="2021-11-02T18:30:00Z">
        <w:r w:rsidRPr="00B41F53" w:rsidDel="00F239B2">
          <w:rPr>
            <w:lang w:val="en-GB"/>
          </w:rPr>
          <w:delText>The MS</w:delText>
        </w:r>
        <w:r w:rsidDel="00F239B2">
          <w:rPr>
            <w:lang w:val="en-GB"/>
          </w:rPr>
          <w:delText>T</w:delText>
        </w:r>
        <w:r w:rsidRPr="00B41F53" w:rsidDel="00F239B2">
          <w:rPr>
            <w:lang w:val="en-GB"/>
          </w:rPr>
          <w:delText xml:space="preserve"> should have at least one sample that contains an EDR</w:delText>
        </w:r>
        <w:r w:rsidDel="00F239B2">
          <w:rPr>
            <w:lang w:val="en-GB"/>
          </w:rPr>
          <w:delText>AP</w:delText>
        </w:r>
        <w:r w:rsidRPr="00B41F53" w:rsidDel="00F239B2">
          <w:rPr>
            <w:lang w:val="en-GB"/>
          </w:rPr>
          <w:delText xml:space="preserve"> picture.</w:delText>
        </w:r>
      </w:del>
    </w:p>
    <w:p w14:paraId="01BE5E6B" w14:textId="5803EBA7" w:rsidR="00BB5D57" w:rsidRPr="00B41F53" w:rsidDel="00F239B2" w:rsidRDefault="00BB5D57" w:rsidP="00BB5D57">
      <w:pPr>
        <w:numPr>
          <w:ilvl w:val="0"/>
          <w:numId w:val="29"/>
        </w:numPr>
        <w:spacing w:line="276" w:lineRule="auto"/>
        <w:rPr>
          <w:del w:id="248" w:author="Ye-Kui Wang (yk1)" w:date="2021-11-02T18:30:00Z"/>
          <w:lang w:val="en-GB"/>
        </w:rPr>
      </w:pPr>
      <w:del w:id="249" w:author="Ye-Kui Wang (yk1)" w:date="2021-11-02T18:30:00Z">
        <w:r w:rsidRPr="00B41F53" w:rsidDel="00F239B2">
          <w:rPr>
            <w:lang w:val="en-GB"/>
          </w:rPr>
          <w:delText>For each sample sampleA in the MS</w:delText>
        </w:r>
        <w:r w:rsidDel="00F239B2">
          <w:rPr>
            <w:lang w:val="en-GB"/>
          </w:rPr>
          <w:delText>T</w:delText>
        </w:r>
        <w:r w:rsidRPr="00B41F53" w:rsidDel="00F239B2">
          <w:rPr>
            <w:lang w:val="en-GB"/>
          </w:rPr>
          <w:delText xml:space="preserve"> containing an EDR</w:delText>
        </w:r>
        <w:r w:rsidDel="00F239B2">
          <w:rPr>
            <w:lang w:val="en-GB"/>
          </w:rPr>
          <w:delText>AP</w:delText>
        </w:r>
        <w:r w:rsidRPr="00B41F53" w:rsidDel="00F239B2">
          <w:rPr>
            <w:lang w:val="en-GB"/>
          </w:rPr>
          <w:delText xml:space="preserve"> picture, there shall be one and only one sample sampleB in the associated ES</w:delText>
        </w:r>
        <w:r w:rsidDel="00F239B2">
          <w:rPr>
            <w:lang w:val="en-GB"/>
          </w:rPr>
          <w:delText>T</w:delText>
        </w:r>
        <w:r w:rsidRPr="00B41F53" w:rsidDel="00F239B2">
          <w:rPr>
            <w:lang w:val="en-GB"/>
          </w:rPr>
          <w:delText xml:space="preserve"> that has the same </w:delText>
        </w:r>
        <w:r w:rsidDel="00F239B2">
          <w:rPr>
            <w:lang w:val="en-GB"/>
          </w:rPr>
          <w:delText xml:space="preserve">decoding </w:delText>
        </w:r>
        <w:r w:rsidRPr="00B41F53" w:rsidDel="00F239B2">
          <w:rPr>
            <w:lang w:val="en-GB"/>
          </w:rPr>
          <w:delText>time as sampleA, and a number of con</w:delText>
        </w:r>
        <w:r w:rsidDel="00F239B2">
          <w:rPr>
            <w:lang w:val="en-GB"/>
          </w:rPr>
          <w:delText>s</w:delText>
        </w:r>
        <w:r w:rsidRPr="00B41F53" w:rsidDel="00F239B2">
          <w:rPr>
            <w:lang w:val="en-GB"/>
          </w:rPr>
          <w:delText>ecutive samples in the associated ES</w:delText>
        </w:r>
        <w:r w:rsidDel="00F239B2">
          <w:rPr>
            <w:lang w:val="en-GB"/>
          </w:rPr>
          <w:delText>T</w:delText>
        </w:r>
        <w:r w:rsidRPr="00B41F53" w:rsidDel="00F239B2">
          <w:rPr>
            <w:lang w:val="en-GB"/>
          </w:rPr>
          <w:delText>, starting from sampleB, shall exclusively contain all the external pictures that are needed when random accessing from the EDR</w:delText>
        </w:r>
        <w:r w:rsidDel="00F239B2">
          <w:rPr>
            <w:lang w:val="en-GB"/>
          </w:rPr>
          <w:delText>AP</w:delText>
        </w:r>
        <w:r w:rsidRPr="00B41F53" w:rsidDel="00F239B2">
          <w:rPr>
            <w:lang w:val="en-GB"/>
          </w:rPr>
          <w:delText xml:space="preserve"> picture contained in sampleA.</w:delText>
        </w:r>
      </w:del>
    </w:p>
    <w:p w14:paraId="2A13EA0A" w14:textId="202BECFD" w:rsidR="00BB5D57" w:rsidDel="00F239B2" w:rsidRDefault="00BB5D57" w:rsidP="00BB5D57">
      <w:pPr>
        <w:rPr>
          <w:del w:id="250" w:author="Ye-Kui Wang (yk1)" w:date="2021-11-02T18:30:00Z"/>
          <w:color w:val="000000"/>
        </w:rPr>
      </w:pPr>
      <w:del w:id="251" w:author="Ye-Kui Wang (yk1)" w:date="2021-11-02T18:30:00Z">
        <w:r w:rsidDel="00F239B2">
          <w:lastRenderedPageBreak/>
          <w:delText xml:space="preserve">Every sample in the EST shall be identified as a sync sample. The EST track header flags shall </w:delText>
        </w:r>
      </w:del>
      <w:ins w:id="252" w:author="Ye-Kui Wang (yk0)" w:date="2021-10-27T17:37:00Z">
        <w:del w:id="253" w:author="Ye-Kui Wang (yk1)" w:date="2021-11-02T18:30:00Z">
          <w:r w:rsidR="00E55B57" w:rsidDel="00F239B2">
            <w:delText>have</w:delText>
          </w:r>
        </w:del>
      </w:ins>
      <w:del w:id="254" w:author="Ye-Kui Wang (yk1)" w:date="2021-11-02T18:30:00Z">
        <w:r w:rsidDel="00F239B2">
          <w:delText>be set with</w:delText>
        </w:r>
        <w:r w:rsidDel="00F239B2">
          <w:rPr>
            <w:color w:val="000000"/>
          </w:rPr>
          <w:delText xml:space="preserve"> </w:delText>
        </w:r>
        <w:r w:rsidRPr="009F53E1" w:rsidDel="00F239B2">
          <w:rPr>
            <w:rFonts w:ascii="Courier New" w:hAnsi="Courier New" w:cs="Courier New"/>
            <w:color w:val="000000"/>
          </w:rPr>
          <w:delText>track_in_movie</w:delText>
        </w:r>
        <w:r w:rsidRPr="002C287A" w:rsidDel="00F239B2">
          <w:rPr>
            <w:color w:val="000000"/>
          </w:rPr>
          <w:delText>,</w:delText>
        </w:r>
      </w:del>
      <w:ins w:id="255" w:author="Ye-Kui Wang (yk0)" w:date="2021-10-27T17:37:00Z">
        <w:del w:id="256" w:author="Ye-Kui Wang (yk1)" w:date="2021-11-02T18:30:00Z">
          <w:r w:rsidR="00E55B57" w:rsidDel="00F239B2">
            <w:rPr>
              <w:color w:val="000000"/>
            </w:rPr>
            <w:delText xml:space="preserve"> and</w:delText>
          </w:r>
        </w:del>
      </w:ins>
      <w:del w:id="257" w:author="Ye-Kui Wang (yk1)" w:date="2021-11-02T18:30:00Z">
        <w:r w:rsidRPr="002C287A" w:rsidDel="00F239B2">
          <w:rPr>
            <w:color w:val="000000"/>
          </w:rPr>
          <w:delText xml:space="preserve"> </w:delText>
        </w:r>
        <w:r w:rsidRPr="009F53E1" w:rsidDel="00F239B2">
          <w:rPr>
            <w:rFonts w:ascii="Courier New" w:hAnsi="Courier New" w:cs="Courier New"/>
            <w:color w:val="000000"/>
          </w:rPr>
          <w:delText>track_in_preview</w:delText>
        </w:r>
        <w:r w:rsidDel="00F239B2">
          <w:rPr>
            <w:color w:val="000000"/>
          </w:rPr>
          <w:delText xml:space="preserve"> both set to 0.</w:delText>
        </w:r>
      </w:del>
    </w:p>
    <w:p w14:paraId="21571D87" w14:textId="76FDC057" w:rsidR="002E248F" w:rsidDel="00F239B2" w:rsidRDefault="002E248F" w:rsidP="002E248F">
      <w:pPr>
        <w:spacing w:after="200"/>
        <w:rPr>
          <w:del w:id="258" w:author="Ye-Kui Wang (yk1)" w:date="2021-11-02T18:30:00Z"/>
        </w:rPr>
      </w:pPr>
      <w:del w:id="259" w:author="Ye-Kui Wang (yk1)" w:date="2021-11-02T18:30:00Z">
        <w:r w:rsidDel="00F239B2">
          <w:delText>[</w:delText>
        </w:r>
        <w:r w:rsidRPr="00B744F0" w:rsidDel="00F239B2">
          <w:rPr>
            <w:highlight w:val="yellow"/>
          </w:rPr>
          <w:delText>w</w:delText>
        </w:r>
      </w:del>
      <w:ins w:id="260" w:author="Ye-Kui Wang (yk0)" w:date="2021-10-27T17:38:00Z">
        <w:del w:id="261" w:author="Ye-Kui Wang (yk1)" w:date="2021-11-02T18:30:00Z">
          <w:r w:rsidR="00E55B57" w:rsidDel="00F239B2">
            <w:rPr>
              <w:highlight w:val="yellow"/>
            </w:rPr>
            <w:delText>Ed.Note: W</w:delText>
          </w:r>
        </w:del>
      </w:ins>
      <w:del w:id="262" w:author="Ye-Kui Wang (yk1)" w:date="2021-11-02T18:30:00Z">
        <w:r w:rsidRPr="00B744F0" w:rsidDel="00F239B2">
          <w:rPr>
            <w:highlight w:val="yellow"/>
          </w:rPr>
          <w:delText>hat sample entry type should be used for ESTs, taking into account that a sample in an EST may include more than one coded picture?]</w:delText>
        </w:r>
      </w:del>
    </w:p>
    <w:p w14:paraId="32C9B43C" w14:textId="77777777" w:rsidR="003302F9" w:rsidRDefault="003302F9" w:rsidP="002E248F">
      <w:pPr>
        <w:pBdr>
          <w:bottom w:val="single" w:sz="6" w:space="1" w:color="auto"/>
        </w:pBdr>
        <w:spacing w:after="200"/>
        <w:rPr>
          <w:lang w:val="en-GB"/>
        </w:rPr>
      </w:pPr>
    </w:p>
    <w:p w14:paraId="531E66A8" w14:textId="6E735084" w:rsidR="003302F9" w:rsidDel="00F239B2" w:rsidRDefault="003302F9" w:rsidP="00BB5D57">
      <w:pPr>
        <w:rPr>
          <w:del w:id="263" w:author="Ye-Kui Wang (yk1)" w:date="2021-11-02T18:32:00Z"/>
          <w:lang w:val="en-GB"/>
        </w:rPr>
      </w:pPr>
    </w:p>
    <w:p w14:paraId="219E87F1" w14:textId="77777777" w:rsidR="003302F9" w:rsidRPr="003176D3" w:rsidRDefault="003302F9" w:rsidP="00BB5D57">
      <w:pPr>
        <w:rPr>
          <w:lang w:val="en-GB"/>
        </w:rPr>
      </w:pPr>
    </w:p>
    <w:sectPr w:rsidR="003302F9" w:rsidRPr="003176D3" w:rsidSect="00954B0D">
      <w:footerReference w:type="default" r:id="rId13"/>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David Singer" w:date="2021-07-21T09:27:00Z" w:initials="dws">
    <w:p w14:paraId="59FE4F95" w14:textId="0CBC1B00" w:rsidR="00F13331" w:rsidRPr="00F13331" w:rsidRDefault="00F13331">
      <w:pPr>
        <w:pStyle w:val="CommentText"/>
        <w:rPr>
          <w:lang w:val="en-GB"/>
        </w:rPr>
      </w:pPr>
      <w:r>
        <w:rPr>
          <w:rStyle w:val="CommentReference"/>
        </w:rPr>
        <w:annotationRef/>
      </w:r>
      <w:r w:rsidRPr="00F13331">
        <w:rPr>
          <w:lang w:val="en-GB"/>
        </w:rPr>
        <w:t>Is this what is intended, because it's not clear this location is permitted?</w:t>
      </w:r>
    </w:p>
  </w:comment>
  <w:comment w:id="199" w:author="Michael Dolan" w:date="2021-10-26T20:52:00Z" w:initials="MD">
    <w:p w14:paraId="0A605BAF" w14:textId="45494B68" w:rsidR="002E248F" w:rsidRDefault="002E248F">
      <w:pPr>
        <w:pStyle w:val="CommentText"/>
      </w:pPr>
      <w:r>
        <w:rPr>
          <w:rStyle w:val="CommentReference"/>
        </w:rPr>
        <w:annotationRef/>
      </w:r>
      <w:r>
        <w:t>The instructions do not say what to do with this text. Replace the description above?</w:t>
      </w:r>
    </w:p>
  </w:comment>
  <w:comment w:id="212" w:author="David Singer" w:date="2021-07-21T10:09:00Z" w:initials="dws">
    <w:p w14:paraId="4F35C931" w14:textId="4F2DA033" w:rsidR="003B7206" w:rsidRDefault="003B7206">
      <w:pPr>
        <w:pStyle w:val="CommentText"/>
      </w:pPr>
      <w:r>
        <w:rPr>
          <w:rStyle w:val="CommentReference"/>
        </w:rPr>
        <w:annotationRef/>
      </w:r>
      <w:r>
        <w:t>Xref needed when integrated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FE4F95" w15:done="0"/>
  <w15:commentEx w15:paraId="0A605BAF" w15:done="0"/>
  <w15:commentEx w15:paraId="4F35C9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2670C" w16cex:dateUtc="2021-07-21T16:27:00Z"/>
  <w16cex:commentExtensible w16cex:durableId="2522E91B" w16cex:dateUtc="2021-10-27T03:52:00Z"/>
  <w16cex:commentExtensible w16cex:durableId="24A270E1" w16cex:dateUtc="2021-07-21T1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FE4F95" w16cid:durableId="24A2670C"/>
  <w16cid:commentId w16cid:paraId="0A605BAF" w16cid:durableId="2522E91B"/>
  <w16cid:commentId w16cid:paraId="4F35C931" w16cid:durableId="24A270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B2303" w14:textId="77777777" w:rsidR="00567F42" w:rsidRDefault="00567F42" w:rsidP="009E784A">
      <w:r>
        <w:separator/>
      </w:r>
    </w:p>
  </w:endnote>
  <w:endnote w:type="continuationSeparator" w:id="0">
    <w:p w14:paraId="51AF2214" w14:textId="77777777" w:rsidR="00567F42" w:rsidRDefault="00567F4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CourierNewPSMT">
    <w:altName w:val="Courier New"/>
    <w:charset w:val="00"/>
    <w:family w:val="modern"/>
    <w:pitch w:val="fixed"/>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NewRomanPSMT">
    <w:altName w:val="Times New Roman"/>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3AB33" w14:textId="77777777" w:rsidR="00567F42" w:rsidRDefault="00567F42" w:rsidP="009E784A">
      <w:r>
        <w:separator/>
      </w:r>
    </w:p>
  </w:footnote>
  <w:footnote w:type="continuationSeparator" w:id="0">
    <w:p w14:paraId="7F96598A" w14:textId="77777777" w:rsidR="00567F42" w:rsidRDefault="00567F42"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C286AAA"/>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A542538"/>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E14A4ED4"/>
    <w:lvl w:ilvl="0">
      <w:start w:val="1"/>
      <w:numFmt w:val="bullet"/>
      <w:pStyle w:val="Annex2"/>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34A6C94"/>
    <w:multiLevelType w:val="hybridMultilevel"/>
    <w:tmpl w:val="988A93A6"/>
    <w:lvl w:ilvl="0" w:tplc="08668610">
      <w:start w:val="1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0"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1" w15:restartNumberingAfterBreak="0">
    <w:nsid w:val="08A55008"/>
    <w:multiLevelType w:val="multilevel"/>
    <w:tmpl w:val="7E10D052"/>
    <w:lvl w:ilvl="0">
      <w:start w:val="1"/>
      <w:numFmt w:val="upperLetter"/>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15592234"/>
    <w:multiLevelType w:val="hybridMultilevel"/>
    <w:tmpl w:val="99B42530"/>
    <w:lvl w:ilvl="0" w:tplc="F62A50E8">
      <w:numFmt w:val="bullet"/>
      <w:lvlText w:val="-"/>
      <w:lvlJc w:val="left"/>
      <w:pPr>
        <w:ind w:left="720" w:hanging="360"/>
      </w:pPr>
      <w:rPr>
        <w:rFonts w:ascii="Times New Roman" w:eastAsia="MS Mincho" w:hAnsi="Times New Roman" w:cs="Times New Roman" w:hint="default"/>
      </w:rPr>
    </w:lvl>
    <w:lvl w:ilvl="1" w:tplc="205AA770">
      <w:numFmt w:val="bullet"/>
      <w:lvlText w:val=""/>
      <w:lvlJc w:val="left"/>
      <w:pPr>
        <w:ind w:left="1440" w:hanging="360"/>
      </w:pPr>
      <w:rPr>
        <w:rFonts w:ascii="Symbol" w:eastAsia="Times New Roman" w:hAnsi="Symbol"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1736755"/>
    <w:multiLevelType w:val="hybridMultilevel"/>
    <w:tmpl w:val="961C4F7C"/>
    <w:lvl w:ilvl="0" w:tplc="EBC0C614">
      <w:start w:val="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AC7EB8"/>
    <w:multiLevelType w:val="multilevel"/>
    <w:tmpl w:val="975087F0"/>
    <w:lvl w:ilvl="0">
      <w:start w:val="1"/>
      <w:numFmt w:val="decimal"/>
      <w:pStyle w:val="Heading1"/>
      <w:lvlText w:val="%1"/>
      <w:lvlJc w:val="left"/>
      <w:pPr>
        <w:tabs>
          <w:tab w:val="num" w:pos="2432"/>
        </w:tabs>
        <w:ind w:left="2432" w:hanging="432"/>
      </w:pPr>
      <w:rPr>
        <w:b/>
        <w:i w:val="0"/>
      </w:rPr>
    </w:lvl>
    <w:lvl w:ilvl="1">
      <w:start w:val="1"/>
      <w:numFmt w:val="decimal"/>
      <w:pStyle w:val="Heading2"/>
      <w:lvlText w:val="%1.%2"/>
      <w:lvlJc w:val="left"/>
      <w:pPr>
        <w:tabs>
          <w:tab w:val="num" w:pos="2360"/>
        </w:tabs>
        <w:ind w:left="2000" w:firstLine="0"/>
      </w:pPr>
      <w:rPr>
        <w:b/>
        <w:i w:val="0"/>
      </w:rPr>
    </w:lvl>
    <w:lvl w:ilvl="2">
      <w:start w:val="1"/>
      <w:numFmt w:val="decimal"/>
      <w:pStyle w:val="Heading3"/>
      <w:lvlText w:val="%1.%2.%3"/>
      <w:lvlJc w:val="left"/>
      <w:pPr>
        <w:tabs>
          <w:tab w:val="num" w:pos="2720"/>
        </w:tabs>
        <w:ind w:left="2000" w:firstLine="0"/>
      </w:pPr>
      <w:rPr>
        <w:b/>
        <w:i w:val="0"/>
      </w:rPr>
    </w:lvl>
    <w:lvl w:ilvl="3">
      <w:start w:val="1"/>
      <w:numFmt w:val="decimal"/>
      <w:pStyle w:val="Heading4"/>
      <w:lvlText w:val="%1.%2.%3.%4"/>
      <w:lvlJc w:val="left"/>
      <w:pPr>
        <w:tabs>
          <w:tab w:val="num" w:pos="3080"/>
        </w:tabs>
        <w:ind w:left="2000" w:firstLine="0"/>
      </w:pPr>
      <w:rPr>
        <w:b/>
        <w:i w:val="0"/>
      </w:rPr>
    </w:lvl>
    <w:lvl w:ilvl="4">
      <w:start w:val="1"/>
      <w:numFmt w:val="decimal"/>
      <w:pStyle w:val="Heading5"/>
      <w:lvlText w:val="%1.%2.%3.%4.%5"/>
      <w:lvlJc w:val="left"/>
      <w:pPr>
        <w:tabs>
          <w:tab w:val="num" w:pos="3080"/>
        </w:tabs>
        <w:ind w:left="2000" w:firstLine="0"/>
      </w:pPr>
      <w:rPr>
        <w:b/>
        <w:i w:val="0"/>
      </w:rPr>
    </w:lvl>
    <w:lvl w:ilvl="5">
      <w:start w:val="1"/>
      <w:numFmt w:val="decimal"/>
      <w:pStyle w:val="Heading6"/>
      <w:lvlText w:val="%1.%2.%3.%4.%5.%6"/>
      <w:lvlJc w:val="left"/>
      <w:pPr>
        <w:tabs>
          <w:tab w:val="num" w:pos="3440"/>
        </w:tabs>
        <w:ind w:left="2000" w:firstLine="0"/>
      </w:pPr>
      <w:rPr>
        <w:b/>
        <w:i w:val="0"/>
      </w:rPr>
    </w:lvl>
    <w:lvl w:ilvl="6">
      <w:start w:val="1"/>
      <w:numFmt w:val="decimal"/>
      <w:pStyle w:val="Heading7"/>
      <w:lvlText w:val="%1.%2.%3.%4.%5.%6.%7"/>
      <w:lvlJc w:val="left"/>
      <w:pPr>
        <w:tabs>
          <w:tab w:val="num" w:pos="3440"/>
        </w:tabs>
        <w:ind w:left="2000" w:firstLine="0"/>
      </w:pPr>
    </w:lvl>
    <w:lvl w:ilvl="7">
      <w:start w:val="1"/>
      <w:numFmt w:val="decimal"/>
      <w:pStyle w:val="Heading8"/>
      <w:lvlText w:val="%1.%2.%3.%4.%5.%6.%7.%8"/>
      <w:lvlJc w:val="left"/>
      <w:pPr>
        <w:tabs>
          <w:tab w:val="num" w:pos="3800"/>
        </w:tabs>
        <w:ind w:left="2000" w:firstLine="0"/>
      </w:pPr>
    </w:lvl>
    <w:lvl w:ilvl="8">
      <w:start w:val="1"/>
      <w:numFmt w:val="decimal"/>
      <w:pStyle w:val="Heading9"/>
      <w:lvlText w:val="%1.%2.%3.%4.%5.%6.%7.%8.%9"/>
      <w:lvlJc w:val="left"/>
      <w:pPr>
        <w:tabs>
          <w:tab w:val="num" w:pos="3800"/>
        </w:tabs>
        <w:ind w:left="2000" w:firstLine="0"/>
      </w:pPr>
    </w:lvl>
  </w:abstractNum>
  <w:abstractNum w:abstractNumId="16"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8A14409"/>
    <w:multiLevelType w:val="hybridMultilevel"/>
    <w:tmpl w:val="BF549A52"/>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A7D1AB5"/>
    <w:multiLevelType w:val="multilevel"/>
    <w:tmpl w:val="6A282010"/>
    <w:lvl w:ilvl="0">
      <w:start w:val="1"/>
      <w:numFmt w:val="lowerLetter"/>
      <w:lvlText w:val="%1."/>
      <w:lvlJc w:val="left"/>
      <w:pPr>
        <w:tabs>
          <w:tab w:val="num" w:pos="720"/>
        </w:tabs>
        <w:ind w:left="720" w:hanging="360"/>
      </w:pPr>
      <w:rPr>
        <w:rFonts w:ascii="Cambria" w:eastAsia="Calibri" w:hAnsi="Cambria"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FBB2056"/>
    <w:multiLevelType w:val="hybridMultilevel"/>
    <w:tmpl w:val="8CFC07EA"/>
    <w:lvl w:ilvl="0" w:tplc="F03CBA9C">
      <w:start w:val="1"/>
      <w:numFmt w:val="decimal"/>
      <w:lvlText w:val="%1)"/>
      <w:lvlJc w:val="left"/>
      <w:pPr>
        <w:tabs>
          <w:tab w:val="num" w:pos="1440"/>
        </w:tabs>
        <w:ind w:left="1440" w:hanging="360"/>
      </w:pPr>
    </w:lvl>
    <w:lvl w:ilvl="1" w:tplc="AD620FDE">
      <w:start w:val="1"/>
      <w:numFmt w:val="lowerLetter"/>
      <w:lvlText w:val="%2."/>
      <w:lvlJc w:val="left"/>
      <w:pPr>
        <w:ind w:left="1440" w:hanging="360"/>
      </w:pPr>
    </w:lvl>
    <w:lvl w:ilvl="2" w:tplc="1388B9C6">
      <w:start w:val="1"/>
      <w:numFmt w:val="lowerRoman"/>
      <w:lvlText w:val="%3."/>
      <w:lvlJc w:val="right"/>
      <w:pPr>
        <w:ind w:left="2160" w:hanging="180"/>
      </w:pPr>
    </w:lvl>
    <w:lvl w:ilvl="3" w:tplc="597C60C6">
      <w:start w:val="1"/>
      <w:numFmt w:val="decimal"/>
      <w:lvlText w:val="%4."/>
      <w:lvlJc w:val="left"/>
      <w:pPr>
        <w:ind w:left="2880" w:hanging="360"/>
      </w:pPr>
    </w:lvl>
    <w:lvl w:ilvl="4" w:tplc="15E07566">
      <w:start w:val="1"/>
      <w:numFmt w:val="lowerLetter"/>
      <w:lvlText w:val="%5."/>
      <w:lvlJc w:val="left"/>
      <w:pPr>
        <w:ind w:left="3600" w:hanging="360"/>
      </w:pPr>
    </w:lvl>
    <w:lvl w:ilvl="5" w:tplc="484C0086">
      <w:start w:val="1"/>
      <w:numFmt w:val="lowerRoman"/>
      <w:lvlText w:val="%6."/>
      <w:lvlJc w:val="right"/>
      <w:pPr>
        <w:ind w:left="4320" w:hanging="180"/>
      </w:pPr>
    </w:lvl>
    <w:lvl w:ilvl="6" w:tplc="53264C10">
      <w:start w:val="1"/>
      <w:numFmt w:val="decimal"/>
      <w:lvlText w:val="%7."/>
      <w:lvlJc w:val="left"/>
      <w:pPr>
        <w:ind w:left="5040" w:hanging="360"/>
      </w:pPr>
    </w:lvl>
    <w:lvl w:ilvl="7" w:tplc="93AC9492">
      <w:start w:val="1"/>
      <w:numFmt w:val="lowerLetter"/>
      <w:lvlText w:val="%8."/>
      <w:lvlJc w:val="left"/>
      <w:pPr>
        <w:ind w:left="5760" w:hanging="360"/>
      </w:pPr>
    </w:lvl>
    <w:lvl w:ilvl="8" w:tplc="23B428D6">
      <w:start w:val="1"/>
      <w:numFmt w:val="lowerRoman"/>
      <w:lvlText w:val="%9."/>
      <w:lvlJc w:val="right"/>
      <w:pPr>
        <w:ind w:left="6480" w:hanging="180"/>
      </w:pPr>
    </w:lvl>
  </w:abstractNum>
  <w:abstractNum w:abstractNumId="21"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41E7724"/>
    <w:multiLevelType w:val="hybridMultilevel"/>
    <w:tmpl w:val="DF86CA60"/>
    <w:lvl w:ilvl="0" w:tplc="2EE2EBD0">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515CFD"/>
    <w:multiLevelType w:val="hybridMultilevel"/>
    <w:tmpl w:val="1242D14A"/>
    <w:lvl w:ilvl="0" w:tplc="2EE2EBD0">
      <w:start w:val="5"/>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26"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8"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AB0077"/>
    <w:multiLevelType w:val="hybridMultilevel"/>
    <w:tmpl w:val="6A84DB08"/>
    <w:lvl w:ilvl="0" w:tplc="8AE2803A">
      <w:start w:val="1"/>
      <w:numFmt w:val="decimal"/>
      <w:lvlText w:val="%1)"/>
      <w:lvlJc w:val="left"/>
      <w:pPr>
        <w:tabs>
          <w:tab w:val="num" w:pos="720"/>
        </w:tabs>
        <w:ind w:left="720" w:hanging="360"/>
      </w:pPr>
    </w:lvl>
    <w:lvl w:ilvl="1" w:tplc="5F06F220">
      <w:numFmt w:val="bullet"/>
      <w:lvlText w:val="-"/>
      <w:lvlJc w:val="left"/>
      <w:pPr>
        <w:ind w:left="1800" w:hanging="720"/>
      </w:pPr>
      <w:rPr>
        <w:rFonts w:ascii="Cambria" w:eastAsia="MS Mincho" w:hAnsi="Cambria" w:cs="Times New Roman" w:hint="default"/>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33"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794B06DB"/>
    <w:multiLevelType w:val="hybridMultilevel"/>
    <w:tmpl w:val="844007DA"/>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5" w15:restartNumberingAfterBreak="0">
    <w:nsid w:val="79EE72CC"/>
    <w:multiLevelType w:val="hybridMultilevel"/>
    <w:tmpl w:val="1FAA1940"/>
    <w:lvl w:ilvl="0" w:tplc="8AE2803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7F6A46F7"/>
    <w:multiLevelType w:val="multilevel"/>
    <w:tmpl w:val="6EA2CDAC"/>
    <w:lvl w:ilvl="0">
      <w:start w:val="1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1"/>
  </w:num>
  <w:num w:numId="3">
    <w:abstractNumId w:val="6"/>
  </w:num>
  <w:num w:numId="4">
    <w:abstractNumId w:val="1"/>
  </w:num>
  <w:num w:numId="5">
    <w:abstractNumId w:val="24"/>
  </w:num>
  <w:num w:numId="6">
    <w:abstractNumId w:val="4"/>
  </w:num>
  <w:num w:numId="7">
    <w:abstractNumId w:val="27"/>
  </w:num>
  <w:num w:numId="8">
    <w:abstractNumId w:val="10"/>
  </w:num>
  <w:num w:numId="9">
    <w:abstractNumId w:val="7"/>
  </w:num>
  <w:num w:numId="10">
    <w:abstractNumId w:val="26"/>
  </w:num>
  <w:num w:numId="11">
    <w:abstractNumId w:val="15"/>
  </w:num>
  <w:num w:numId="12">
    <w:abstractNumId w:val="5"/>
  </w:num>
  <w:num w:numId="13">
    <w:abstractNumId w:val="3"/>
  </w:num>
  <w:num w:numId="14">
    <w:abstractNumId w:val="2"/>
  </w:num>
  <w:num w:numId="15">
    <w:abstractNumId w:val="17"/>
  </w:num>
  <w:num w:numId="16">
    <w:abstractNumId w:val="33"/>
  </w:num>
  <w:num w:numId="17">
    <w:abstractNumId w:val="25"/>
  </w:num>
  <w:num w:numId="18">
    <w:abstractNumId w:val="14"/>
  </w:num>
  <w:num w:numId="19">
    <w:abstractNumId w:val="16"/>
  </w:num>
  <w:num w:numId="20">
    <w:abstractNumId w:val="9"/>
  </w:num>
  <w:num w:numId="21">
    <w:abstractNumId w:val="28"/>
  </w:num>
  <w:num w:numId="22">
    <w:abstractNumId w:val="32"/>
  </w:num>
  <w:num w:numId="23">
    <w:abstractNumId w:val="21"/>
  </w:num>
  <w:num w:numId="24">
    <w:abstractNumId w:val="29"/>
  </w:num>
  <w:num w:numId="25">
    <w:abstractNumId w:val="34"/>
  </w:num>
  <w:num w:numId="26">
    <w:abstractNumId w:val="36"/>
  </w:num>
  <w:num w:numId="27">
    <w:abstractNumId w:val="31"/>
  </w:num>
  <w:num w:numId="28">
    <w:abstractNumId w:val="35"/>
  </w:num>
  <w:num w:numId="29">
    <w:abstractNumId w:val="18"/>
  </w:num>
  <w:num w:numId="30">
    <w:abstractNumId w:val="8"/>
  </w:num>
  <w:num w:numId="31">
    <w:abstractNumId w:val="13"/>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30"/>
  </w:num>
  <w:num w:numId="37">
    <w:abstractNumId w:val="22"/>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0)">
    <w15:presenceInfo w15:providerId="None" w15:userId="Ye-Kui Wang (yk0)"/>
  </w15:person>
  <w15:person w15:author="Ye-Kui Wang (yk1)">
    <w15:presenceInfo w15:providerId="None" w15:userId="Ye-Kui Wang (yk1)"/>
  </w15:person>
  <w15:person w15:author="Michael Dolan">
    <w15:presenceInfo w15:providerId="None" w15:userId="Michael Dol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41F7"/>
    <w:rsid w:val="00064E9F"/>
    <w:rsid w:val="00066E0E"/>
    <w:rsid w:val="0009140E"/>
    <w:rsid w:val="000916D7"/>
    <w:rsid w:val="000968DA"/>
    <w:rsid w:val="000A4C79"/>
    <w:rsid w:val="000C78E6"/>
    <w:rsid w:val="000E78B9"/>
    <w:rsid w:val="001031DB"/>
    <w:rsid w:val="001540D6"/>
    <w:rsid w:val="001671F4"/>
    <w:rsid w:val="0017051E"/>
    <w:rsid w:val="00173739"/>
    <w:rsid w:val="0018563E"/>
    <w:rsid w:val="00195FF0"/>
    <w:rsid w:val="00196997"/>
    <w:rsid w:val="001A589E"/>
    <w:rsid w:val="001D5626"/>
    <w:rsid w:val="001E18A9"/>
    <w:rsid w:val="00230541"/>
    <w:rsid w:val="00263789"/>
    <w:rsid w:val="00285413"/>
    <w:rsid w:val="002B1CB1"/>
    <w:rsid w:val="002C40B9"/>
    <w:rsid w:val="002E248F"/>
    <w:rsid w:val="002F1235"/>
    <w:rsid w:val="003226C8"/>
    <w:rsid w:val="003302F9"/>
    <w:rsid w:val="0033213A"/>
    <w:rsid w:val="00340A66"/>
    <w:rsid w:val="003610D5"/>
    <w:rsid w:val="00385C5D"/>
    <w:rsid w:val="003B0FC6"/>
    <w:rsid w:val="003B7206"/>
    <w:rsid w:val="003C0384"/>
    <w:rsid w:val="003C4820"/>
    <w:rsid w:val="003D360A"/>
    <w:rsid w:val="004560E5"/>
    <w:rsid w:val="004C268D"/>
    <w:rsid w:val="004C352E"/>
    <w:rsid w:val="004D3FB8"/>
    <w:rsid w:val="004E45B6"/>
    <w:rsid w:val="004F5473"/>
    <w:rsid w:val="004F71E1"/>
    <w:rsid w:val="00540DEA"/>
    <w:rsid w:val="005612C2"/>
    <w:rsid w:val="00563DA6"/>
    <w:rsid w:val="00567F42"/>
    <w:rsid w:val="005A4B85"/>
    <w:rsid w:val="005B5D1C"/>
    <w:rsid w:val="005B69A9"/>
    <w:rsid w:val="005C0137"/>
    <w:rsid w:val="005C2A51"/>
    <w:rsid w:val="005C2DFD"/>
    <w:rsid w:val="005D030D"/>
    <w:rsid w:val="00622C6C"/>
    <w:rsid w:val="0063127E"/>
    <w:rsid w:val="00651912"/>
    <w:rsid w:val="006A1AB8"/>
    <w:rsid w:val="006C212B"/>
    <w:rsid w:val="006C5930"/>
    <w:rsid w:val="007227DC"/>
    <w:rsid w:val="0074726C"/>
    <w:rsid w:val="007C566B"/>
    <w:rsid w:val="007F537F"/>
    <w:rsid w:val="00804D88"/>
    <w:rsid w:val="00834E22"/>
    <w:rsid w:val="00881CCB"/>
    <w:rsid w:val="008971EC"/>
    <w:rsid w:val="008E7795"/>
    <w:rsid w:val="00925C2F"/>
    <w:rsid w:val="0093091B"/>
    <w:rsid w:val="00954B0D"/>
    <w:rsid w:val="009636E0"/>
    <w:rsid w:val="00980E7B"/>
    <w:rsid w:val="00981145"/>
    <w:rsid w:val="0099441D"/>
    <w:rsid w:val="009B09C2"/>
    <w:rsid w:val="009C464E"/>
    <w:rsid w:val="009C5AAC"/>
    <w:rsid w:val="009C6176"/>
    <w:rsid w:val="009D1A29"/>
    <w:rsid w:val="009D5D9F"/>
    <w:rsid w:val="009D5F33"/>
    <w:rsid w:val="009E41B1"/>
    <w:rsid w:val="009E784A"/>
    <w:rsid w:val="00A54DD0"/>
    <w:rsid w:val="00A61F55"/>
    <w:rsid w:val="00A7512A"/>
    <w:rsid w:val="00A83CF3"/>
    <w:rsid w:val="00AA3123"/>
    <w:rsid w:val="00AE55B7"/>
    <w:rsid w:val="00B10016"/>
    <w:rsid w:val="00B24CCE"/>
    <w:rsid w:val="00B62642"/>
    <w:rsid w:val="00B941A1"/>
    <w:rsid w:val="00BB5D57"/>
    <w:rsid w:val="00BD4797"/>
    <w:rsid w:val="00C11C94"/>
    <w:rsid w:val="00C955C7"/>
    <w:rsid w:val="00C96A83"/>
    <w:rsid w:val="00CB798F"/>
    <w:rsid w:val="00CD36BE"/>
    <w:rsid w:val="00CD3F23"/>
    <w:rsid w:val="00CF1629"/>
    <w:rsid w:val="00CF639A"/>
    <w:rsid w:val="00D222AE"/>
    <w:rsid w:val="00D41C4F"/>
    <w:rsid w:val="00D437AA"/>
    <w:rsid w:val="00D709E9"/>
    <w:rsid w:val="00D85EDB"/>
    <w:rsid w:val="00D86F20"/>
    <w:rsid w:val="00D97234"/>
    <w:rsid w:val="00E023B4"/>
    <w:rsid w:val="00E42189"/>
    <w:rsid w:val="00E55B57"/>
    <w:rsid w:val="00E565AB"/>
    <w:rsid w:val="00E56DF8"/>
    <w:rsid w:val="00E843CE"/>
    <w:rsid w:val="00E9507F"/>
    <w:rsid w:val="00E965CC"/>
    <w:rsid w:val="00EA12EF"/>
    <w:rsid w:val="00ED1247"/>
    <w:rsid w:val="00EF1A30"/>
    <w:rsid w:val="00EF2D59"/>
    <w:rsid w:val="00F0233A"/>
    <w:rsid w:val="00F02CBB"/>
    <w:rsid w:val="00F03F9B"/>
    <w:rsid w:val="00F11DF9"/>
    <w:rsid w:val="00F13331"/>
    <w:rsid w:val="00F239B2"/>
    <w:rsid w:val="00F311AE"/>
    <w:rsid w:val="00F337D9"/>
    <w:rsid w:val="00F419DA"/>
    <w:rsid w:val="00F73309"/>
    <w:rsid w:val="00F76790"/>
    <w:rsid w:val="00F87A9C"/>
    <w:rsid w:val="00F94F22"/>
    <w:rsid w:val="00FB0EB3"/>
    <w:rsid w:val="00FB5EAF"/>
    <w:rsid w:val="00FC2BE5"/>
    <w:rsid w:val="00FD0C41"/>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247"/>
    <w:pPr>
      <w:widowControl/>
      <w:autoSpaceDE/>
      <w:autoSpaceDN/>
      <w:spacing w:after="240" w:line="230" w:lineRule="atLeast"/>
      <w:jc w:val="both"/>
    </w:pPr>
    <w:rPr>
      <w:rFonts w:ascii="Cambria" w:eastAsia="MS Mincho" w:hAnsi="Cambria" w:cs="Times New Roman"/>
      <w:szCs w:val="20"/>
      <w:lang w:val="de-DE" w:eastAsia="ja-JP"/>
    </w:rPr>
  </w:style>
  <w:style w:type="paragraph" w:styleId="Heading1">
    <w:name w:val="heading 1"/>
    <w:basedOn w:val="Normal"/>
    <w:next w:val="Normal"/>
    <w:link w:val="Heading1Char"/>
    <w:qFormat/>
    <w:rsid w:val="00ED1247"/>
    <w:pPr>
      <w:keepNext/>
      <w:numPr>
        <w:numId w:val="11"/>
      </w:numPr>
      <w:tabs>
        <w:tab w:val="left" w:pos="400"/>
        <w:tab w:val="left" w:pos="560"/>
      </w:tabs>
      <w:suppressAutoHyphens/>
      <w:spacing w:before="270" w:line="270" w:lineRule="exact"/>
      <w:jc w:val="left"/>
      <w:outlineLvl w:val="0"/>
    </w:pPr>
    <w:rPr>
      <w:b/>
      <w:sz w:val="24"/>
    </w:rPr>
  </w:style>
  <w:style w:type="paragraph" w:styleId="Heading2">
    <w:name w:val="heading 2"/>
    <w:basedOn w:val="Heading1"/>
    <w:next w:val="Normal"/>
    <w:link w:val="Heading2Char"/>
    <w:qFormat/>
    <w:rsid w:val="00ED1247"/>
    <w:pPr>
      <w:numPr>
        <w:ilvl w:val="1"/>
      </w:numPr>
      <w:tabs>
        <w:tab w:val="clear" w:pos="400"/>
        <w:tab w:val="clear" w:pos="560"/>
        <w:tab w:val="left" w:pos="540"/>
        <w:tab w:val="left" w:pos="700"/>
      </w:tabs>
      <w:spacing w:before="60" w:line="250" w:lineRule="exact"/>
      <w:outlineLvl w:val="1"/>
    </w:pPr>
    <w:rPr>
      <w:sz w:val="22"/>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qFormat/>
    <w:rsid w:val="00ED1247"/>
    <w:pPr>
      <w:numPr>
        <w:ilvl w:val="2"/>
      </w:numPr>
      <w:tabs>
        <w:tab w:val="clear" w:pos="400"/>
        <w:tab w:val="clear" w:pos="560"/>
        <w:tab w:val="left" w:pos="660"/>
        <w:tab w:val="left" w:pos="880"/>
      </w:tabs>
      <w:spacing w:before="60" w:line="230" w:lineRule="exact"/>
      <w:outlineLvl w:val="2"/>
    </w:pPr>
    <w:rPr>
      <w:rFonts w:ascii="Arial" w:eastAsiaTheme="minorEastAsia" w:hAnsi="Arial" w:cstheme="minorBidi"/>
      <w:b w:val="0"/>
      <w:sz w:val="28"/>
      <w:szCs w:val="22"/>
      <w:lang w:val="en-GB" w:eastAsia="en-US"/>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qFormat/>
    <w:rsid w:val="00ED1247"/>
    <w:pPr>
      <w:numPr>
        <w:ilvl w:val="3"/>
      </w:numPr>
      <w:tabs>
        <w:tab w:val="clear" w:pos="660"/>
        <w:tab w:val="clear" w:pos="880"/>
        <w:tab w:val="left" w:pos="940"/>
        <w:tab w:val="left" w:pos="1140"/>
        <w:tab w:val="left" w:pos="1360"/>
      </w:tabs>
      <w:outlineLvl w:val="3"/>
    </w:pPr>
    <w:rPr>
      <w:sz w:val="24"/>
    </w:rPr>
  </w:style>
  <w:style w:type="paragraph" w:styleId="Heading5">
    <w:name w:val="heading 5"/>
    <w:aliases w:val="h5,H5,H51,Titre 5,DO NOT USE_h5,Appendix A to X,Heading 5   Appendix A to X,5 sub-bullet,sb,4,Indent"/>
    <w:basedOn w:val="Heading4"/>
    <w:next w:val="Normal"/>
    <w:link w:val="Heading5Char"/>
    <w:qFormat/>
    <w:rsid w:val="00ED1247"/>
    <w:pPr>
      <w:numPr>
        <w:ilvl w:val="4"/>
      </w:numPr>
      <w:tabs>
        <w:tab w:val="clear" w:pos="940"/>
        <w:tab w:val="clear" w:pos="1140"/>
        <w:tab w:val="clear" w:pos="1360"/>
      </w:tabs>
      <w:outlineLvl w:val="4"/>
    </w:pPr>
    <w:rPr>
      <w:sz w:val="22"/>
    </w:rPr>
  </w:style>
  <w:style w:type="paragraph" w:styleId="Heading6">
    <w:name w:val="heading 6"/>
    <w:aliases w:val="h6,H6,H61,Titre 6,TOC header,Bullet list,sub-dash,sd,5,Appendix,T1"/>
    <w:basedOn w:val="Heading5"/>
    <w:next w:val="Normal"/>
    <w:link w:val="Heading6Char"/>
    <w:uiPriority w:val="9"/>
    <w:qFormat/>
    <w:rsid w:val="00ED1247"/>
    <w:pPr>
      <w:numPr>
        <w:ilvl w:val="5"/>
      </w:numPr>
      <w:outlineLvl w:val="5"/>
    </w:pPr>
  </w:style>
  <w:style w:type="paragraph" w:styleId="Heading7">
    <w:name w:val="heading 7"/>
    <w:aliases w:val="Bulleted list,L7"/>
    <w:basedOn w:val="Heading6"/>
    <w:next w:val="Normal"/>
    <w:link w:val="Heading7Char"/>
    <w:uiPriority w:val="9"/>
    <w:qFormat/>
    <w:rsid w:val="00ED1247"/>
    <w:pPr>
      <w:numPr>
        <w:ilvl w:val="6"/>
      </w:numPr>
      <w:outlineLvl w:val="6"/>
    </w:pPr>
    <w:rPr>
      <w:rFonts w:ascii="Cambria" w:eastAsia="MS Mincho" w:hAnsi="Cambria" w:cs="Times New Roman"/>
      <w:b/>
      <w:sz w:val="20"/>
      <w:szCs w:val="20"/>
      <w:lang w:val="de-DE" w:eastAsia="ja-JP"/>
    </w:rPr>
  </w:style>
  <w:style w:type="paragraph" w:styleId="Heading8">
    <w:name w:val="heading 8"/>
    <w:aliases w:val="Legal Level 1.1.1.,Center Bold"/>
    <w:basedOn w:val="Heading6"/>
    <w:next w:val="Normal"/>
    <w:link w:val="Heading8Char"/>
    <w:uiPriority w:val="9"/>
    <w:qFormat/>
    <w:rsid w:val="00ED1247"/>
    <w:pPr>
      <w:numPr>
        <w:ilvl w:val="7"/>
      </w:numPr>
      <w:outlineLvl w:val="7"/>
    </w:pPr>
    <w:rPr>
      <w:rFonts w:ascii="Cambria" w:eastAsia="MS Mincho" w:hAnsi="Cambria" w:cs="Times New Roman"/>
      <w:b/>
      <w:sz w:val="20"/>
      <w:szCs w:val="20"/>
      <w:lang w:val="de-DE" w:eastAsia="ja-JP"/>
    </w:rPr>
  </w:style>
  <w:style w:type="paragraph" w:styleId="Heading9">
    <w:name w:val="heading 9"/>
    <w:aliases w:val="Figure Heading,FH,Titre 10"/>
    <w:basedOn w:val="Heading6"/>
    <w:next w:val="Normal"/>
    <w:link w:val="Heading9Char"/>
    <w:uiPriority w:val="9"/>
    <w:qFormat/>
    <w:rsid w:val="00ED1247"/>
    <w:pPr>
      <w:numPr>
        <w:ilvl w:val="8"/>
      </w:numPr>
      <w:outlineLvl w:val="8"/>
    </w:pPr>
    <w:rPr>
      <w:rFonts w:ascii="Cambria" w:eastAsia="MS Mincho" w:hAnsi="Cambria" w:cs="Times New Roman"/>
      <w:b/>
      <w:sz w:val="20"/>
      <w:szCs w:val="20"/>
      <w:lang w:val="de-D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qFormat/>
    <w:rsid w:val="00ED1247"/>
    <w:pPr>
      <w:spacing w:before="240" w:after="60"/>
      <w:jc w:val="center"/>
      <w:outlineLvl w:val="0"/>
    </w:pPr>
    <w:rPr>
      <w:b/>
      <w:kern w:val="28"/>
      <w:sz w:val="32"/>
    </w:rPr>
  </w:style>
  <w:style w:type="paragraph" w:styleId="ListParagraph">
    <w:name w:val="List Paragraph"/>
    <w:basedOn w:val="Normal"/>
    <w:uiPriority w:val="34"/>
    <w:qFormat/>
    <w:rsid w:val="00ED1247"/>
    <w:pPr>
      <w:ind w:left="720"/>
      <w:contextualSpacing/>
    </w:pPr>
  </w:style>
  <w:style w:type="paragraph" w:customStyle="1" w:styleId="TableParagraph">
    <w:name w:val="Table Paragraph"/>
    <w:basedOn w:val="Normal"/>
    <w:uiPriority w:val="1"/>
    <w:qFormat/>
  </w:style>
  <w:style w:type="character" w:styleId="Hyperlink">
    <w:name w:val="Hyperlink"/>
    <w:uiPriority w:val="99"/>
    <w:rsid w:val="00ED1247"/>
    <w:rPr>
      <w:noProof w:val="0"/>
      <w:color w:val="0000FF"/>
      <w:u w:val="single"/>
      <w:lang w:val="fr-FR"/>
    </w:rPr>
  </w:style>
  <w:style w:type="paragraph" w:styleId="NormalWeb">
    <w:name w:val="Normal (Web)"/>
    <w:basedOn w:val="Normal"/>
    <w:uiPriority w:val="99"/>
    <w:rsid w:val="00ED1247"/>
    <w:pPr>
      <w:spacing w:line="276" w:lineRule="auto"/>
    </w:pPr>
    <w:rPr>
      <w:rFonts w:ascii="Times New Roman" w:eastAsia="Calibri" w:hAnsi="Times New Roman"/>
      <w:sz w:val="24"/>
      <w:szCs w:val="24"/>
      <w:lang w:val="en-GB" w:eastAsia="en-US"/>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qFormat/>
    <w:rsid w:val="00ED1247"/>
    <w:rPr>
      <w:b/>
      <w:noProof w:val="0"/>
      <w:lang w:val="fr-FR"/>
    </w:rPr>
  </w:style>
  <w:style w:type="character" w:styleId="UnresolvedMention">
    <w:name w:val="Unresolved Mention"/>
    <w:basedOn w:val="DefaultParagraphFont"/>
    <w:uiPriority w:val="99"/>
    <w:semiHidden/>
    <w:unhideWhenUsed/>
    <w:rsid w:val="00ED1247"/>
    <w:rPr>
      <w:color w:val="605E5C"/>
      <w:shd w:val="clear" w:color="auto" w:fill="E1DFDD"/>
    </w:rPr>
  </w:style>
  <w:style w:type="paragraph" w:styleId="Header">
    <w:name w:val="header"/>
    <w:basedOn w:val="Normal"/>
    <w:link w:val="HeaderChar"/>
    <w:uiPriority w:val="99"/>
    <w:rsid w:val="00ED1247"/>
    <w:pPr>
      <w:spacing w:after="740" w:line="220" w:lineRule="exact"/>
    </w:pPr>
    <w:rPr>
      <w:b/>
    </w:rPr>
  </w:style>
  <w:style w:type="character" w:customStyle="1" w:styleId="HeaderChar">
    <w:name w:val="Header Char"/>
    <w:link w:val="Header"/>
    <w:uiPriority w:val="99"/>
    <w:rsid w:val="00ED1247"/>
    <w:rPr>
      <w:rFonts w:ascii="Cambria" w:eastAsia="MS Mincho" w:hAnsi="Cambria" w:cs="Times New Roman"/>
      <w:b/>
      <w:szCs w:val="20"/>
      <w:lang w:val="de-DE" w:eastAsia="ja-JP"/>
    </w:rPr>
  </w:style>
  <w:style w:type="paragraph" w:styleId="Footer">
    <w:name w:val="footer"/>
    <w:basedOn w:val="Normal"/>
    <w:link w:val="FooterChar"/>
    <w:uiPriority w:val="99"/>
    <w:rsid w:val="00ED1247"/>
    <w:pPr>
      <w:spacing w:after="0" w:line="220" w:lineRule="exact"/>
    </w:pPr>
  </w:style>
  <w:style w:type="character" w:customStyle="1" w:styleId="FooterChar">
    <w:name w:val="Footer Char"/>
    <w:link w:val="Footer"/>
    <w:uiPriority w:val="99"/>
    <w:rsid w:val="00ED1247"/>
    <w:rPr>
      <w:rFonts w:ascii="Cambria" w:eastAsia="MS Mincho" w:hAnsi="Cambria" w:cs="Times New Roman"/>
      <w:szCs w:val="20"/>
      <w:lang w:val="de-DE" w:eastAsia="ja-JP"/>
    </w:rPr>
  </w:style>
  <w:style w:type="character" w:customStyle="1" w:styleId="apple-converted-space">
    <w:name w:val="apple-converted-space"/>
    <w:basedOn w:val="DefaultParagraphFont"/>
    <w:rsid w:val="00ED1247"/>
  </w:style>
  <w:style w:type="character" w:customStyle="1" w:styleId="codeChar">
    <w:name w:val="code Char"/>
    <w:qFormat/>
    <w:rsid w:val="00ED1247"/>
    <w:rPr>
      <w:rFonts w:ascii="Courier New" w:hAnsi="Courier New"/>
      <w:noProof/>
      <w:lang w:val="en-GB" w:eastAsia="ja-JP" w:bidi="ar-SA"/>
    </w:rPr>
  </w:style>
  <w:style w:type="paragraph" w:customStyle="1" w:styleId="00BodyText">
    <w:name w:val="00 BodyText"/>
    <w:basedOn w:val="Normal"/>
    <w:rsid w:val="00ED1247"/>
    <w:pPr>
      <w:numPr>
        <w:numId w:val="1"/>
      </w:numPr>
      <w:spacing w:after="220" w:line="240" w:lineRule="auto"/>
      <w:jc w:val="left"/>
    </w:pPr>
    <w:rPr>
      <w:rFonts w:eastAsia="Times New Roman"/>
      <w:szCs w:val="22"/>
      <w:lang w:val="en-GB" w:eastAsia="en-US"/>
    </w:rPr>
  </w:style>
  <w:style w:type="paragraph" w:customStyle="1" w:styleId="11BodyText">
    <w:name w:val="11 BodyText"/>
    <w:basedOn w:val="Normal"/>
    <w:rsid w:val="00ED1247"/>
    <w:pPr>
      <w:spacing w:after="120" w:line="240" w:lineRule="auto"/>
      <w:jc w:val="left"/>
    </w:pPr>
    <w:rPr>
      <w:rFonts w:ascii="Times New Roman" w:eastAsia="Times New Roman" w:hAnsi="Times New Roman"/>
      <w:sz w:val="24"/>
      <w:szCs w:val="24"/>
      <w:lang w:val="en-US" w:eastAsia="en-US"/>
    </w:rPr>
  </w:style>
  <w:style w:type="character" w:customStyle="1" w:styleId="Heading1Char">
    <w:name w:val="Heading 1 Char"/>
    <w:link w:val="Heading1"/>
    <w:rsid w:val="00ED1247"/>
    <w:rPr>
      <w:rFonts w:ascii="Cambria" w:eastAsia="MS Mincho" w:hAnsi="Cambria" w:cs="Times New Roman"/>
      <w:b/>
      <w:sz w:val="24"/>
      <w:szCs w:val="20"/>
      <w:lang w:val="de-DE" w:eastAsia="ja-JP"/>
    </w:rPr>
  </w:style>
  <w:style w:type="character" w:customStyle="1" w:styleId="Heading2Char">
    <w:name w:val="Heading 2 Char"/>
    <w:link w:val="Heading2"/>
    <w:rsid w:val="00ED1247"/>
    <w:rPr>
      <w:rFonts w:ascii="Cambria" w:eastAsia="MS Mincho" w:hAnsi="Cambria" w:cs="Times New Roman"/>
      <w:b/>
      <w:szCs w:val="20"/>
      <w:lang w:val="de-DE" w:eastAsia="ja-JP"/>
    </w:rPr>
  </w:style>
  <w:style w:type="paragraph" w:customStyle="1" w:styleId="a2">
    <w:name w:val="a2"/>
    <w:basedOn w:val="Heading2"/>
    <w:next w:val="Normal"/>
    <w:rsid w:val="00ED1247"/>
    <w:pPr>
      <w:numPr>
        <w:numId w:val="2"/>
      </w:numPr>
      <w:tabs>
        <w:tab w:val="clear" w:pos="540"/>
        <w:tab w:val="clear" w:pos="700"/>
        <w:tab w:val="left" w:pos="500"/>
        <w:tab w:val="left" w:pos="720"/>
      </w:tabs>
      <w:spacing w:before="270" w:line="270" w:lineRule="exact"/>
    </w:pPr>
    <w:rPr>
      <w:sz w:val="24"/>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rsid w:val="00ED1247"/>
    <w:rPr>
      <w:rFonts w:ascii="Arial" w:hAnsi="Arial"/>
      <w:sz w:val="28"/>
      <w:lang w:val="en-GB"/>
    </w:rPr>
  </w:style>
  <w:style w:type="paragraph" w:customStyle="1" w:styleId="a3">
    <w:name w:val="a3"/>
    <w:basedOn w:val="Heading3"/>
    <w:next w:val="Normal"/>
    <w:rsid w:val="00ED1247"/>
    <w:pPr>
      <w:numPr>
        <w:numId w:val="2"/>
      </w:numPr>
      <w:tabs>
        <w:tab w:val="clear" w:pos="660"/>
        <w:tab w:val="left" w:pos="640"/>
      </w:tabs>
      <w:spacing w:line="250" w:lineRule="exact"/>
    </w:pPr>
    <w:rPr>
      <w:sz w:val="22"/>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rsid w:val="00ED1247"/>
    <w:rPr>
      <w:rFonts w:ascii="Arial" w:hAnsi="Arial"/>
      <w:sz w:val="24"/>
      <w:lang w:val="en-GB"/>
    </w:rPr>
  </w:style>
  <w:style w:type="paragraph" w:customStyle="1" w:styleId="a4">
    <w:name w:val="a4"/>
    <w:basedOn w:val="Heading4"/>
    <w:next w:val="Normal"/>
    <w:rsid w:val="00ED1247"/>
    <w:pPr>
      <w:numPr>
        <w:numId w:val="2"/>
      </w:numPr>
      <w:tabs>
        <w:tab w:val="clear" w:pos="940"/>
        <w:tab w:val="clear" w:pos="1140"/>
        <w:tab w:val="clear" w:pos="1360"/>
        <w:tab w:val="left" w:pos="880"/>
      </w:tabs>
    </w:pPr>
  </w:style>
  <w:style w:type="character" w:customStyle="1" w:styleId="Heading5Char">
    <w:name w:val="Heading 5 Char"/>
    <w:aliases w:val="h5 Char,H5 Char,H51 Char,Titre 5 Char,DO NOT USE_h5 Char,Appendix A to X Char,Heading 5   Appendix A to X Char,5 sub-bullet Char,sb Char,4 Char,Indent Char"/>
    <w:link w:val="Heading5"/>
    <w:rsid w:val="00ED1247"/>
    <w:rPr>
      <w:rFonts w:ascii="Arial" w:hAnsi="Arial"/>
      <w:lang w:val="en-GB"/>
    </w:rPr>
  </w:style>
  <w:style w:type="paragraph" w:customStyle="1" w:styleId="a5">
    <w:name w:val="a5"/>
    <w:basedOn w:val="Heading5"/>
    <w:next w:val="Normal"/>
    <w:rsid w:val="00ED1247"/>
    <w:pPr>
      <w:numPr>
        <w:numId w:val="2"/>
      </w:numPr>
      <w:tabs>
        <w:tab w:val="left" w:pos="1140"/>
        <w:tab w:val="left" w:pos="1360"/>
      </w:tabs>
    </w:pPr>
  </w:style>
  <w:style w:type="character" w:customStyle="1" w:styleId="Heading6Char">
    <w:name w:val="Heading 6 Char"/>
    <w:aliases w:val="h6 Char,H6 Char1,H61 Char,Titre 6 Char,TOC header Char,Bullet list Char,sub-dash Char,sd Char,5 Char,Appendix Char,T1 Char"/>
    <w:basedOn w:val="DefaultParagraphFont"/>
    <w:link w:val="Heading6"/>
    <w:uiPriority w:val="9"/>
    <w:rsid w:val="00ED1247"/>
    <w:rPr>
      <w:rFonts w:ascii="Arial" w:hAnsi="Arial"/>
      <w:lang w:val="en-GB"/>
    </w:rPr>
  </w:style>
  <w:style w:type="paragraph" w:customStyle="1" w:styleId="a6">
    <w:name w:val="a6"/>
    <w:basedOn w:val="Heading6"/>
    <w:next w:val="Normal"/>
    <w:rsid w:val="00ED1247"/>
    <w:pPr>
      <w:numPr>
        <w:numId w:val="2"/>
      </w:numPr>
      <w:tabs>
        <w:tab w:val="left" w:pos="1140"/>
        <w:tab w:val="left" w:pos="1360"/>
      </w:tabs>
    </w:pPr>
  </w:style>
  <w:style w:type="paragraph" w:customStyle="1" w:styleId="Description">
    <w:name w:val="Description"/>
    <w:basedOn w:val="BodyText"/>
    <w:next w:val="BodyText"/>
    <w:rsid w:val="00ED1247"/>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ValueLevel0">
    <w:name w:val="Value_Level0"/>
    <w:basedOn w:val="Description"/>
    <w:next w:val="BodyText"/>
    <w:rsid w:val="00ED1247"/>
    <w:pPr>
      <w:tabs>
        <w:tab w:val="clear" w:pos="1209"/>
        <w:tab w:val="clear" w:pos="2410"/>
        <w:tab w:val="num" w:pos="926"/>
        <w:tab w:val="left" w:pos="2977"/>
      </w:tabs>
    </w:pPr>
  </w:style>
  <w:style w:type="paragraph" w:customStyle="1" w:styleId="Allowed">
    <w:name w:val="Allowed"/>
    <w:basedOn w:val="ValueLevel0"/>
    <w:next w:val="BodyText"/>
    <w:rsid w:val="00ED1247"/>
    <w:pPr>
      <w:tabs>
        <w:tab w:val="clear" w:pos="926"/>
        <w:tab w:val="num" w:pos="360"/>
        <w:tab w:val="num" w:pos="1209"/>
        <w:tab w:val="left" w:pos="2694"/>
      </w:tabs>
      <w:ind w:hanging="720"/>
    </w:pPr>
  </w:style>
  <w:style w:type="paragraph" w:customStyle="1" w:styleId="ANNEX">
    <w:name w:val="ANNEX"/>
    <w:basedOn w:val="Normal"/>
    <w:next w:val="Normal"/>
    <w:rsid w:val="00ED1247"/>
    <w:pPr>
      <w:keepNext/>
      <w:pageBreakBefore/>
      <w:spacing w:after="760" w:line="310" w:lineRule="exact"/>
      <w:jc w:val="center"/>
      <w:outlineLvl w:val="0"/>
    </w:pPr>
    <w:rPr>
      <w:b/>
      <w:sz w:val="28"/>
    </w:rPr>
  </w:style>
  <w:style w:type="paragraph" w:customStyle="1" w:styleId="Annex0">
    <w:name w:val="Annex"/>
    <w:basedOn w:val="Heading1"/>
    <w:next w:val="Normal"/>
    <w:rsid w:val="00ED1247"/>
    <w:pPr>
      <w:numPr>
        <w:numId w:val="0"/>
      </w:numPr>
      <w:tabs>
        <w:tab w:val="clear" w:pos="400"/>
        <w:tab w:val="clear" w:pos="560"/>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customStyle="1" w:styleId="Annex1">
    <w:name w:val="Annex 1"/>
    <w:basedOn w:val="Heading1"/>
    <w:rsid w:val="00ED1247"/>
    <w:pPr>
      <w:pageBreakBefore/>
      <w:numPr>
        <w:numId w:val="0"/>
      </w:numPr>
      <w:tabs>
        <w:tab w:val="clear" w:pos="400"/>
        <w:tab w:val="clear" w:pos="560"/>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ED1247"/>
    <w:pPr>
      <w:numPr>
        <w:ilvl w:val="0"/>
        <w:numId w:val="3"/>
      </w:numPr>
      <w:suppressAutoHyphens w:val="0"/>
      <w:spacing w:before="240" w:after="60" w:line="240" w:lineRule="auto"/>
    </w:pPr>
    <w:rPr>
      <w:rFonts w:ascii="Helvetica" w:eastAsia="Times New Roman" w:hAnsi="Helvetica"/>
      <w:bCs/>
      <w:sz w:val="20"/>
      <w:szCs w:val="26"/>
      <w:lang w:val="en-GB" w:eastAsia="en-US"/>
    </w:rPr>
  </w:style>
  <w:style w:type="paragraph" w:customStyle="1" w:styleId="Annex3">
    <w:name w:val="Annex 3"/>
    <w:basedOn w:val="Heading3"/>
    <w:rsid w:val="00ED1247"/>
    <w:pPr>
      <w:numPr>
        <w:ilvl w:val="0"/>
        <w:numId w:val="4"/>
      </w:numPr>
      <w:tabs>
        <w:tab w:val="clear" w:pos="660"/>
        <w:tab w:val="clear" w:pos="880"/>
        <w:tab w:val="left" w:pos="1080"/>
        <w:tab w:val="left" w:pos="1800"/>
        <w:tab w:val="left" w:pos="2520"/>
      </w:tabs>
      <w:suppressAutoHyphens w:val="0"/>
      <w:spacing w:before="180" w:after="60" w:line="240" w:lineRule="auto"/>
    </w:pPr>
    <w:rPr>
      <w:rFonts w:ascii="Times" w:hAnsi="Times"/>
    </w:rPr>
  </w:style>
  <w:style w:type="paragraph" w:customStyle="1" w:styleId="Annex4">
    <w:name w:val="Annex 4"/>
    <w:basedOn w:val="Heading4"/>
    <w:rsid w:val="00ED1247"/>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eastAsia="ko-KR"/>
    </w:rPr>
  </w:style>
  <w:style w:type="paragraph" w:customStyle="1" w:styleId="AnnexC3">
    <w:name w:val="Annex C3"/>
    <w:basedOn w:val="Heading3"/>
    <w:next w:val="Normal"/>
    <w:rsid w:val="00ED1247"/>
    <w:pPr>
      <w:numPr>
        <w:ilvl w:val="0"/>
        <w:numId w:val="0"/>
      </w:numPr>
      <w:tabs>
        <w:tab w:val="num" w:pos="2720"/>
      </w:tabs>
      <w:ind w:left="720" w:hanging="720"/>
    </w:pPr>
  </w:style>
  <w:style w:type="paragraph" w:customStyle="1" w:styleId="AnnexD3">
    <w:name w:val="Annex D3"/>
    <w:basedOn w:val="Heading3"/>
    <w:rsid w:val="00ED1247"/>
    <w:pPr>
      <w:numPr>
        <w:ilvl w:val="0"/>
        <w:numId w:val="6"/>
      </w:numPr>
    </w:pPr>
  </w:style>
  <w:style w:type="paragraph" w:customStyle="1" w:styleId="ANNEXN">
    <w:name w:val="ANNEXN"/>
    <w:basedOn w:val="ANNEX"/>
    <w:next w:val="Normal"/>
    <w:rsid w:val="00ED1247"/>
    <w:pPr>
      <w:numPr>
        <w:numId w:val="19"/>
      </w:numPr>
    </w:pPr>
  </w:style>
  <w:style w:type="paragraph" w:customStyle="1" w:styleId="ANNEXZ">
    <w:name w:val="ANNEXZ"/>
    <w:basedOn w:val="ANNEX"/>
    <w:next w:val="Normal"/>
    <w:rsid w:val="00ED1247"/>
    <w:pPr>
      <w:numPr>
        <w:numId w:val="7"/>
      </w:numPr>
    </w:pPr>
  </w:style>
  <w:style w:type="paragraph" w:customStyle="1" w:styleId="arial">
    <w:name w:val="arial"/>
    <w:basedOn w:val="BodyText"/>
    <w:rsid w:val="00ED1247"/>
    <w:pPr>
      <w:spacing w:before="0" w:after="220" w:line="240" w:lineRule="auto"/>
    </w:pPr>
    <w:rPr>
      <w:rFonts w:ascii="Helvetica" w:eastAsia="Times New Roman" w:hAnsi="Helvetica"/>
      <w:color w:val="000000"/>
      <w:sz w:val="18"/>
      <w:szCs w:val="22"/>
      <w:lang w:val="en-GB" w:eastAsia="en-US"/>
    </w:rPr>
  </w:style>
  <w:style w:type="paragraph" w:customStyle="1" w:styleId="Atom">
    <w:name w:val="Atom"/>
    <w:basedOn w:val="Normal"/>
    <w:qFormat/>
    <w:rsid w:val="00ED1247"/>
    <w:pPr>
      <w:keepNext/>
      <w:keepLines/>
      <w:spacing w:after="220" w:line="240" w:lineRule="auto"/>
      <w:jc w:val="left"/>
    </w:pPr>
    <w:rPr>
      <w:rFonts w:eastAsia="Times New Roman"/>
      <w:szCs w:val="22"/>
      <w:lang w:val="en-GB" w:eastAsia="en-US"/>
    </w:rPr>
  </w:style>
  <w:style w:type="paragraph" w:styleId="List">
    <w:name w:val="List"/>
    <w:basedOn w:val="Normal"/>
    <w:rsid w:val="00ED1247"/>
    <w:pPr>
      <w:ind w:left="283" w:hanging="283"/>
    </w:pPr>
  </w:style>
  <w:style w:type="paragraph" w:customStyle="1" w:styleId="B1">
    <w:name w:val="B1"/>
    <w:basedOn w:val="List"/>
    <w:rsid w:val="00ED1247"/>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B10">
    <w:name w:val="B1+"/>
    <w:basedOn w:val="Normal"/>
    <w:rsid w:val="00ED1247"/>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styleId="List2">
    <w:name w:val="List 2"/>
    <w:basedOn w:val="Normal"/>
    <w:rsid w:val="00ED1247"/>
    <w:pPr>
      <w:ind w:left="566" w:hanging="283"/>
    </w:pPr>
  </w:style>
  <w:style w:type="paragraph" w:customStyle="1" w:styleId="B2">
    <w:name w:val="B2"/>
    <w:basedOn w:val="List2"/>
    <w:rsid w:val="00ED1247"/>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20">
    <w:name w:val="B2+"/>
    <w:basedOn w:val="B2"/>
    <w:rsid w:val="00ED1247"/>
    <w:pPr>
      <w:ind w:left="0" w:firstLine="0"/>
    </w:pPr>
  </w:style>
  <w:style w:type="paragraph" w:styleId="List3">
    <w:name w:val="List 3"/>
    <w:basedOn w:val="Normal"/>
    <w:rsid w:val="00ED1247"/>
    <w:pPr>
      <w:ind w:left="849" w:hanging="283"/>
    </w:pPr>
  </w:style>
  <w:style w:type="paragraph" w:customStyle="1" w:styleId="B3">
    <w:name w:val="B3"/>
    <w:basedOn w:val="List3"/>
    <w:rsid w:val="00ED1247"/>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30">
    <w:name w:val="B3+"/>
    <w:basedOn w:val="B3"/>
    <w:rsid w:val="00ED1247"/>
    <w:pPr>
      <w:tabs>
        <w:tab w:val="left" w:pos="1134"/>
        <w:tab w:val="num" w:pos="2432"/>
      </w:tabs>
      <w:ind w:left="2432" w:hanging="432"/>
    </w:pPr>
  </w:style>
  <w:style w:type="paragraph" w:styleId="List4">
    <w:name w:val="List 4"/>
    <w:basedOn w:val="Normal"/>
    <w:rsid w:val="00ED1247"/>
    <w:pPr>
      <w:ind w:left="1132" w:hanging="283"/>
    </w:pPr>
  </w:style>
  <w:style w:type="paragraph" w:customStyle="1" w:styleId="B4">
    <w:name w:val="B4"/>
    <w:basedOn w:val="List4"/>
    <w:rsid w:val="00ED1247"/>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styleId="List5">
    <w:name w:val="List 5"/>
    <w:basedOn w:val="Normal"/>
    <w:rsid w:val="00ED1247"/>
    <w:pPr>
      <w:ind w:left="1415" w:hanging="283"/>
    </w:pPr>
  </w:style>
  <w:style w:type="paragraph" w:customStyle="1" w:styleId="B5">
    <w:name w:val="B5"/>
    <w:basedOn w:val="List5"/>
    <w:rsid w:val="00ED1247"/>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styleId="BalloonText">
    <w:name w:val="Balloon Text"/>
    <w:basedOn w:val="Normal"/>
    <w:link w:val="BalloonTextChar"/>
    <w:uiPriority w:val="99"/>
    <w:semiHidden/>
    <w:unhideWhenUsed/>
    <w:rsid w:val="00ED1247"/>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ED1247"/>
    <w:rPr>
      <w:rFonts w:ascii="Tahoma" w:eastAsia="Calibri" w:hAnsi="Tahoma" w:cs="Tahoma"/>
      <w:sz w:val="16"/>
      <w:szCs w:val="16"/>
      <w:lang w:val="en-GB"/>
    </w:rPr>
  </w:style>
  <w:style w:type="paragraph" w:customStyle="1" w:styleId="Bibliography1">
    <w:name w:val="Bibliography1"/>
    <w:basedOn w:val="Normal"/>
    <w:rsid w:val="00ED1247"/>
    <w:pPr>
      <w:numPr>
        <w:numId w:val="8"/>
      </w:numPr>
      <w:tabs>
        <w:tab w:val="clear" w:pos="360"/>
        <w:tab w:val="left" w:pos="660"/>
      </w:tabs>
    </w:pPr>
  </w:style>
  <w:style w:type="paragraph" w:customStyle="1" w:styleId="BL">
    <w:name w:val="BL"/>
    <w:basedOn w:val="Normal"/>
    <w:rsid w:val="00ED1247"/>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lanc">
    <w:name w:val="blanc"/>
    <w:basedOn w:val="Header"/>
    <w:rsid w:val="00ED1247"/>
    <w:pPr>
      <w:tabs>
        <w:tab w:val="center" w:pos="4536"/>
        <w:tab w:val="right" w:pos="9072"/>
      </w:tabs>
      <w:spacing w:after="360" w:line="276" w:lineRule="auto"/>
    </w:pPr>
    <w:rPr>
      <w:rFonts w:ascii="Helvetica" w:eastAsia="Times New Roman" w:hAnsi="Helvetica"/>
      <w:b w:val="0"/>
      <w:szCs w:val="22"/>
      <w:lang w:val="en-GB" w:eastAsia="en-US"/>
    </w:rPr>
  </w:style>
  <w:style w:type="paragraph" w:styleId="BlockText">
    <w:name w:val="Block Text"/>
    <w:basedOn w:val="Normal"/>
    <w:rsid w:val="00ED1247"/>
    <w:pPr>
      <w:spacing w:after="120"/>
      <w:ind w:left="1440" w:right="1440"/>
    </w:pPr>
  </w:style>
  <w:style w:type="paragraph" w:customStyle="1" w:styleId="BN">
    <w:name w:val="BN"/>
    <w:basedOn w:val="Normal"/>
    <w:rsid w:val="00ED1247"/>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styleId="BodyText2">
    <w:name w:val="Body Text 2"/>
    <w:basedOn w:val="Normal"/>
    <w:link w:val="BodyText2Char"/>
    <w:rsid w:val="00ED1247"/>
    <w:pPr>
      <w:spacing w:before="60" w:after="60" w:line="190" w:lineRule="atLeast"/>
    </w:pPr>
    <w:rPr>
      <w:sz w:val="16"/>
    </w:rPr>
  </w:style>
  <w:style w:type="character" w:customStyle="1" w:styleId="BodyText2Char">
    <w:name w:val="Body Text 2 Char"/>
    <w:basedOn w:val="DefaultParagraphFont"/>
    <w:link w:val="BodyText2"/>
    <w:rsid w:val="00ED1247"/>
    <w:rPr>
      <w:rFonts w:ascii="Cambria" w:eastAsia="MS Mincho" w:hAnsi="Cambria" w:cs="Times New Roman"/>
      <w:sz w:val="16"/>
      <w:szCs w:val="20"/>
      <w:lang w:val="de-DE" w:eastAsia="ja-JP"/>
    </w:rPr>
  </w:style>
  <w:style w:type="paragraph" w:styleId="BodyText3">
    <w:name w:val="Body Text 3"/>
    <w:basedOn w:val="Normal"/>
    <w:link w:val="BodyText3Char"/>
    <w:rsid w:val="00ED1247"/>
    <w:pPr>
      <w:spacing w:before="60" w:after="60" w:line="170" w:lineRule="atLeast"/>
    </w:pPr>
    <w:rPr>
      <w:sz w:val="14"/>
    </w:rPr>
  </w:style>
  <w:style w:type="character" w:customStyle="1" w:styleId="BodyText3Char">
    <w:name w:val="Body Text 3 Char"/>
    <w:basedOn w:val="DefaultParagraphFont"/>
    <w:link w:val="BodyText3"/>
    <w:rsid w:val="00ED1247"/>
    <w:rPr>
      <w:rFonts w:ascii="Cambria" w:eastAsia="MS Mincho" w:hAnsi="Cambria" w:cs="Times New Roman"/>
      <w:sz w:val="14"/>
      <w:szCs w:val="20"/>
      <w:lang w:val="de-DE" w:eastAsia="ja-JP"/>
    </w:rPr>
  </w:style>
  <w:style w:type="paragraph" w:styleId="BodyTextFirstIndent">
    <w:name w:val="Body Text First Indent"/>
    <w:basedOn w:val="BodyText"/>
    <w:link w:val="BodyTextFirstIndentChar"/>
    <w:rsid w:val="00ED1247"/>
    <w:pPr>
      <w:spacing w:before="0" w:after="120" w:line="210" w:lineRule="atLeast"/>
      <w:ind w:firstLine="210"/>
    </w:pPr>
    <w:rPr>
      <w:sz w:val="18"/>
      <w:szCs w:val="20"/>
    </w:rPr>
  </w:style>
  <w:style w:type="character" w:customStyle="1" w:styleId="BodyTextFirstIndentChar">
    <w:name w:val="Body Text First Indent Char"/>
    <w:basedOn w:val="BodyTextChar"/>
    <w:link w:val="BodyTextFirstIndent"/>
    <w:rsid w:val="00ED1247"/>
    <w:rPr>
      <w:rFonts w:ascii="Cambria" w:eastAsia="MS Mincho" w:hAnsi="Cambria" w:cs="Times New Roman"/>
      <w:sz w:val="18"/>
      <w:szCs w:val="20"/>
      <w:lang w:val="de-DE" w:eastAsia="ja-JP"/>
    </w:rPr>
  </w:style>
  <w:style w:type="paragraph" w:styleId="BodyTextIndent">
    <w:name w:val="Body Text Indent"/>
    <w:basedOn w:val="Normal"/>
    <w:link w:val="BodyTextIndentChar"/>
    <w:rsid w:val="00ED1247"/>
    <w:pPr>
      <w:spacing w:after="120"/>
      <w:ind w:left="283"/>
    </w:pPr>
  </w:style>
  <w:style w:type="character" w:customStyle="1" w:styleId="BodyTextIndentChar">
    <w:name w:val="Body Text Indent Char"/>
    <w:basedOn w:val="DefaultParagraphFont"/>
    <w:link w:val="BodyTextIndent"/>
    <w:rsid w:val="00ED1247"/>
    <w:rPr>
      <w:rFonts w:ascii="Cambria" w:eastAsia="MS Mincho" w:hAnsi="Cambria" w:cs="Times New Roman"/>
      <w:szCs w:val="20"/>
      <w:lang w:val="de-DE" w:eastAsia="ja-JP"/>
    </w:rPr>
  </w:style>
  <w:style w:type="paragraph" w:styleId="BodyTextFirstIndent2">
    <w:name w:val="Body Text First Indent 2"/>
    <w:aliases w:val="Retrait corps et 1ère lig"/>
    <w:basedOn w:val="Normal"/>
    <w:link w:val="BodyTextFirstIndent2Char"/>
    <w:rsid w:val="00ED1247"/>
    <w:pPr>
      <w:ind w:firstLine="210"/>
    </w:pPr>
  </w:style>
  <w:style w:type="character" w:customStyle="1" w:styleId="BodyTextFirstIndent2Char">
    <w:name w:val="Body Text First Indent 2 Char"/>
    <w:aliases w:val="Retrait corps et 1ère lig Char"/>
    <w:basedOn w:val="BodyTextIndentChar"/>
    <w:link w:val="BodyTextFirstIndent2"/>
    <w:rsid w:val="00ED1247"/>
    <w:rPr>
      <w:rFonts w:ascii="Cambria" w:eastAsia="MS Mincho" w:hAnsi="Cambria" w:cs="Times New Roman"/>
      <w:szCs w:val="20"/>
      <w:lang w:val="de-DE" w:eastAsia="ja-JP"/>
    </w:rPr>
  </w:style>
  <w:style w:type="paragraph" w:styleId="BodyTextIndent2">
    <w:name w:val="Body Text Indent 2"/>
    <w:basedOn w:val="Normal"/>
    <w:link w:val="BodyTextIndent2Char"/>
    <w:rsid w:val="00ED1247"/>
    <w:pPr>
      <w:spacing w:after="120" w:line="480" w:lineRule="auto"/>
      <w:ind w:left="283"/>
    </w:pPr>
  </w:style>
  <w:style w:type="character" w:customStyle="1" w:styleId="BodyTextIndent2Char">
    <w:name w:val="Body Text Indent 2 Char"/>
    <w:basedOn w:val="DefaultParagraphFont"/>
    <w:link w:val="BodyTextIndent2"/>
    <w:rsid w:val="00ED1247"/>
    <w:rPr>
      <w:rFonts w:ascii="Cambria" w:eastAsia="MS Mincho" w:hAnsi="Cambria" w:cs="Times New Roman"/>
      <w:szCs w:val="20"/>
      <w:lang w:val="de-DE" w:eastAsia="ja-JP"/>
    </w:rPr>
  </w:style>
  <w:style w:type="paragraph" w:styleId="BodyTextIndent3">
    <w:name w:val="Body Text Indent 3"/>
    <w:basedOn w:val="Normal"/>
    <w:link w:val="BodyTextIndent3Char"/>
    <w:rsid w:val="00ED1247"/>
    <w:pPr>
      <w:spacing w:after="120"/>
      <w:ind w:left="283"/>
    </w:pPr>
    <w:rPr>
      <w:sz w:val="16"/>
    </w:rPr>
  </w:style>
  <w:style w:type="character" w:customStyle="1" w:styleId="BodyTextIndent3Char">
    <w:name w:val="Body Text Indent 3 Char"/>
    <w:basedOn w:val="DefaultParagraphFont"/>
    <w:link w:val="BodyTextIndent3"/>
    <w:rsid w:val="00ED1247"/>
    <w:rPr>
      <w:rFonts w:ascii="Cambria" w:eastAsia="MS Mincho" w:hAnsi="Cambria" w:cs="Times New Roman"/>
      <w:sz w:val="16"/>
      <w:szCs w:val="20"/>
      <w:lang w:val="de-DE" w:eastAsia="ja-JP"/>
    </w:rPr>
  </w:style>
  <w:style w:type="paragraph" w:customStyle="1" w:styleId="boxdefn">
    <w:name w:val="boxdefn"/>
    <w:basedOn w:val="BodyText"/>
    <w:rsid w:val="00ED1247"/>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D1247"/>
    <w:pPr>
      <w:tabs>
        <w:tab w:val="clear" w:pos="660"/>
        <w:tab w:val="clear" w:pos="880"/>
        <w:tab w:val="left" w:pos="1080"/>
        <w:tab w:val="left" w:pos="1800"/>
        <w:tab w:val="left" w:pos="2520"/>
      </w:tabs>
      <w:suppressAutoHyphens w:val="0"/>
      <w:spacing w:before="180" w:after="60" w:line="240" w:lineRule="auto"/>
    </w:pPr>
    <w:rPr>
      <w:rFonts w:ascii="Times" w:hAnsi="Times"/>
    </w:rPr>
  </w:style>
  <w:style w:type="paragraph" w:customStyle="1" w:styleId="BoxHeading">
    <w:name w:val="BoxHeading"/>
    <w:basedOn w:val="Heading3"/>
    <w:rsid w:val="00ED1247"/>
    <w:pPr>
      <w:numPr>
        <w:numId w:val="9"/>
      </w:numPr>
      <w:tabs>
        <w:tab w:val="clear" w:pos="880"/>
        <w:tab w:val="left" w:pos="1080"/>
        <w:tab w:val="left" w:pos="1800"/>
        <w:tab w:val="left" w:pos="2520"/>
      </w:tabs>
      <w:suppressAutoHyphens w:val="0"/>
      <w:spacing w:before="180" w:after="60" w:line="240" w:lineRule="auto"/>
    </w:pPr>
    <w:rPr>
      <w:rFonts w:ascii="Times" w:hAnsi="Times"/>
    </w:rPr>
  </w:style>
  <w:style w:type="paragraph" w:customStyle="1" w:styleId="BoxHeading3">
    <w:name w:val="BoxHeading 3"/>
    <w:basedOn w:val="Heading3"/>
    <w:rsid w:val="00ED1247"/>
    <w:pPr>
      <w:numPr>
        <w:ilvl w:val="0"/>
        <w:numId w:val="0"/>
      </w:numPr>
      <w:tabs>
        <w:tab w:val="num" w:pos="2720"/>
      </w:tabs>
      <w:ind w:left="720" w:hanging="720"/>
    </w:pPr>
  </w:style>
  <w:style w:type="paragraph" w:customStyle="1" w:styleId="BoxHeading4">
    <w:name w:val="BoxHeading 4"/>
    <w:basedOn w:val="Heading4"/>
    <w:rsid w:val="00ED1247"/>
    <w:pPr>
      <w:numPr>
        <w:ilvl w:val="0"/>
        <w:numId w:val="0"/>
      </w:numPr>
      <w:tabs>
        <w:tab w:val="num" w:pos="3080"/>
      </w:tabs>
      <w:ind w:left="864" w:hanging="864"/>
    </w:pPr>
  </w:style>
  <w:style w:type="paragraph" w:customStyle="1" w:styleId="BoxHeading5">
    <w:name w:val="BoxHeading 5"/>
    <w:basedOn w:val="Heading5"/>
    <w:rsid w:val="00ED1247"/>
    <w:pPr>
      <w:numPr>
        <w:ilvl w:val="0"/>
        <w:numId w:val="0"/>
      </w:numPr>
      <w:tabs>
        <w:tab w:val="left" w:pos="936"/>
        <w:tab w:val="left" w:pos="1138"/>
        <w:tab w:val="left" w:pos="1354"/>
        <w:tab w:val="num" w:pos="3080"/>
      </w:tabs>
      <w:ind w:left="1008" w:hanging="1008"/>
    </w:p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D1247"/>
    <w:pPr>
      <w:keepNext/>
      <w:spacing w:before="120" w:after="120"/>
    </w:pPr>
    <w:rPr>
      <w: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ED1247"/>
    <w:rPr>
      <w:rFonts w:ascii="Cambria" w:eastAsia="MS Mincho" w:hAnsi="Cambria" w:cs="Times New Roman"/>
      <w:b/>
      <w:szCs w:val="20"/>
      <w:lang w:val="de-DE" w:eastAsia="ja-JP"/>
    </w:rPr>
  </w:style>
  <w:style w:type="paragraph" w:customStyle="1" w:styleId="CHAMPSEU">
    <w:name w:val="CHAMPSEU"/>
    <w:rsid w:val="00ED1247"/>
    <w:pPr>
      <w:widowControl/>
      <w:autoSpaceDE/>
      <w:autoSpaceDN/>
      <w:spacing w:after="240" w:line="230" w:lineRule="atLeast"/>
      <w:jc w:val="both"/>
    </w:pPr>
    <w:rPr>
      <w:rFonts w:ascii="Arial" w:eastAsia="Times New Roman" w:hAnsi="Arial" w:cs="Times New Roman"/>
      <w:sz w:val="20"/>
      <w:szCs w:val="20"/>
      <w:lang w:val="en-GB"/>
    </w:rPr>
  </w:style>
  <w:style w:type="paragraph" w:customStyle="1" w:styleId="CHAMPSFR">
    <w:name w:val="CHAMPSFR"/>
    <w:rsid w:val="00ED1247"/>
    <w:pPr>
      <w:widowControl/>
      <w:autoSpaceDE/>
      <w:autoSpaceDN/>
      <w:spacing w:after="240" w:line="230" w:lineRule="atLeast"/>
      <w:jc w:val="both"/>
    </w:pPr>
    <w:rPr>
      <w:rFonts w:ascii="Arial" w:eastAsia="Times New Roman" w:hAnsi="Arial" w:cs="Times New Roman"/>
      <w:snapToGrid w:val="0"/>
      <w:sz w:val="20"/>
      <w:szCs w:val="20"/>
      <w:lang w:val="en-GB"/>
    </w:rPr>
  </w:style>
  <w:style w:type="paragraph" w:customStyle="1" w:styleId="CHAMPSGEN">
    <w:name w:val="CHAMPSGEN"/>
    <w:rsid w:val="00ED1247"/>
    <w:pPr>
      <w:widowControl/>
      <w:autoSpaceDE/>
      <w:autoSpaceDN/>
      <w:spacing w:after="240" w:line="230" w:lineRule="atLeast"/>
      <w:jc w:val="both"/>
    </w:pPr>
    <w:rPr>
      <w:rFonts w:ascii="Arial" w:eastAsia="Times New Roman" w:hAnsi="Arial" w:cs="Times New Roman"/>
      <w:snapToGrid w:val="0"/>
      <w:sz w:val="20"/>
      <w:szCs w:val="20"/>
      <w:lang w:val="en-GB"/>
    </w:rPr>
  </w:style>
  <w:style w:type="character" w:customStyle="1" w:styleId="CharBold">
    <w:name w:val="Char Bold"/>
    <w:rsid w:val="00ED1247"/>
    <w:rPr>
      <w:b/>
    </w:rPr>
  </w:style>
  <w:style w:type="character" w:customStyle="1" w:styleId="CharChar3">
    <w:name w:val="Char Char3"/>
    <w:rsid w:val="00ED1247"/>
    <w:rPr>
      <w:rFonts w:ascii="Arial" w:eastAsia="MS Mincho" w:hAnsi="Arial" w:cs="Times New Roman"/>
      <w:b/>
      <w:noProof w:val="0"/>
      <w:kern w:val="28"/>
      <w:sz w:val="32"/>
      <w:szCs w:val="20"/>
      <w:lang w:val="en-US" w:eastAsia="ja-JP"/>
    </w:rPr>
  </w:style>
  <w:style w:type="character" w:customStyle="1" w:styleId="CharSDLcode">
    <w:name w:val="Char SDLcode"/>
    <w:rsid w:val="00ED1247"/>
    <w:rPr>
      <w:rFonts w:ascii="Courier" w:hAnsi="Courier"/>
      <w:color w:val="auto"/>
    </w:rPr>
  </w:style>
  <w:style w:type="paragraph" w:customStyle="1" w:styleId="ChromaTable">
    <w:name w:val="ChromaTable"/>
    <w:basedOn w:val="Normal"/>
    <w:rsid w:val="00ED1247"/>
    <w:pPr>
      <w:keepNext/>
      <w:spacing w:before="480" w:after="0" w:line="240" w:lineRule="auto"/>
      <w:jc w:val="center"/>
    </w:pPr>
    <w:rPr>
      <w:rFonts w:ascii="Times" w:eastAsia="Times New Roman" w:hAnsi="Times"/>
      <w:b/>
      <w:sz w:val="24"/>
      <w:szCs w:val="22"/>
      <w:lang w:val="en-GB" w:eastAsia="en-US"/>
    </w:rPr>
  </w:style>
  <w:style w:type="character" w:customStyle="1" w:styleId="citeapp">
    <w:name w:val="cite_app"/>
    <w:rsid w:val="00ED1247"/>
    <w:rPr>
      <w:rFonts w:ascii="Cambria" w:hAnsi="Cambria"/>
      <w:bdr w:val="none" w:sz="0" w:space="0" w:color="auto"/>
      <w:shd w:val="clear" w:color="auto" w:fill="CCFF33"/>
    </w:rPr>
  </w:style>
  <w:style w:type="paragraph" w:styleId="Closing">
    <w:name w:val="Closing"/>
    <w:basedOn w:val="Normal"/>
    <w:link w:val="ClosingChar"/>
    <w:rsid w:val="00ED1247"/>
    <w:pPr>
      <w:ind w:left="4252"/>
    </w:pPr>
  </w:style>
  <w:style w:type="character" w:customStyle="1" w:styleId="ClosingChar">
    <w:name w:val="Closing Char"/>
    <w:basedOn w:val="DefaultParagraphFont"/>
    <w:link w:val="Closing"/>
    <w:rsid w:val="00ED1247"/>
    <w:rPr>
      <w:rFonts w:ascii="Cambria" w:eastAsia="MS Mincho" w:hAnsi="Cambria" w:cs="Times New Roman"/>
      <w:szCs w:val="20"/>
      <w:lang w:val="de-DE" w:eastAsia="ja-JP"/>
    </w:rPr>
  </w:style>
  <w:style w:type="paragraph" w:customStyle="1" w:styleId="code">
    <w:name w:val="code"/>
    <w:basedOn w:val="Normal"/>
    <w:next w:val="Normal"/>
    <w:link w:val="codeZchn"/>
    <w:qFormat/>
    <w:rsid w:val="00ED1247"/>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ED1247"/>
    <w:rPr>
      <w:rFonts w:ascii="Courier New" w:eastAsia="Times New Roman" w:hAnsi="Courier New" w:cs="Times New Roman"/>
      <w:noProof/>
      <w:szCs w:val="20"/>
      <w:lang w:val="en-GB"/>
    </w:rPr>
  </w:style>
  <w:style w:type="paragraph" w:customStyle="1" w:styleId="PL">
    <w:name w:val="PL"/>
    <w:rsid w:val="00ED1247"/>
    <w:pPr>
      <w:widowControl/>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djustRightInd w:val="0"/>
      <w:textAlignment w:val="baseline"/>
    </w:pPr>
    <w:rPr>
      <w:rFonts w:ascii="Courier New" w:eastAsia="Times New Roman" w:hAnsi="Courier New" w:cs="Times New Roman"/>
      <w:noProof/>
      <w:sz w:val="16"/>
      <w:szCs w:val="20"/>
      <w:lang w:val="en-GB"/>
    </w:rPr>
  </w:style>
  <w:style w:type="paragraph" w:customStyle="1" w:styleId="codfer">
    <w:name w:val="codfer"/>
    <w:basedOn w:val="PL"/>
    <w:rsid w:val="00ED1247"/>
  </w:style>
  <w:style w:type="paragraph" w:customStyle="1" w:styleId="ColorfulList-Accent11">
    <w:name w:val="Colorful List - Accent 11"/>
    <w:basedOn w:val="Normal"/>
    <w:qFormat/>
    <w:rsid w:val="00ED1247"/>
    <w:pPr>
      <w:spacing w:line="240" w:lineRule="auto"/>
      <w:ind w:left="720"/>
      <w:contextualSpacing/>
      <w:jc w:val="left"/>
    </w:pPr>
    <w:rPr>
      <w:rFonts w:eastAsia="Times New Roman"/>
      <w:szCs w:val="22"/>
      <w:lang w:val="en-US" w:eastAsia="en-US" w:bidi="en-US"/>
    </w:rPr>
  </w:style>
  <w:style w:type="character" w:styleId="CommentReference">
    <w:name w:val="annotation reference"/>
    <w:uiPriority w:val="99"/>
    <w:qFormat/>
    <w:rsid w:val="00ED1247"/>
    <w:rPr>
      <w:noProof w:val="0"/>
      <w:sz w:val="16"/>
      <w:lang w:val="fr-FR"/>
    </w:rPr>
  </w:style>
  <w:style w:type="paragraph" w:styleId="CommentText">
    <w:name w:val="annotation text"/>
    <w:basedOn w:val="Normal"/>
    <w:link w:val="CommentTextChar1"/>
    <w:uiPriority w:val="99"/>
    <w:qFormat/>
    <w:rsid w:val="00ED1247"/>
  </w:style>
  <w:style w:type="character" w:customStyle="1" w:styleId="CommentTextChar">
    <w:name w:val="Comment Text Char"/>
    <w:uiPriority w:val="99"/>
    <w:rsid w:val="00ED1247"/>
    <w:rPr>
      <w:rFonts w:ascii="Cambria" w:eastAsia="Calibri" w:hAnsi="Cambria"/>
      <w:lang w:val="en-GB"/>
    </w:rPr>
  </w:style>
  <w:style w:type="character" w:customStyle="1" w:styleId="CommentTextChar1">
    <w:name w:val="Comment Text Char1"/>
    <w:link w:val="CommentText"/>
    <w:uiPriority w:val="99"/>
    <w:rsid w:val="00ED1247"/>
    <w:rPr>
      <w:rFonts w:ascii="Cambria" w:eastAsia="MS Mincho" w:hAnsi="Cambria" w:cs="Times New Roman"/>
      <w:szCs w:val="20"/>
      <w:lang w:val="de-DE" w:eastAsia="ja-JP"/>
    </w:rPr>
  </w:style>
  <w:style w:type="paragraph" w:styleId="CommentSubject">
    <w:name w:val="annotation subject"/>
    <w:basedOn w:val="CommentText"/>
    <w:next w:val="CommentText"/>
    <w:link w:val="CommentSubjectChar"/>
    <w:uiPriority w:val="99"/>
    <w:unhideWhenUsed/>
    <w:rsid w:val="00ED1247"/>
    <w:pPr>
      <w:spacing w:line="240" w:lineRule="auto"/>
    </w:pPr>
    <w:rPr>
      <w:rFonts w:eastAsia="Calibri"/>
      <w:b/>
      <w:bCs/>
      <w:szCs w:val="22"/>
      <w:lang w:val="en-GB" w:eastAsia="en-US"/>
    </w:rPr>
  </w:style>
  <w:style w:type="character" w:customStyle="1" w:styleId="CommentSubjectChar">
    <w:name w:val="Comment Subject Char"/>
    <w:link w:val="CommentSubject"/>
    <w:uiPriority w:val="99"/>
    <w:rsid w:val="00ED1247"/>
    <w:rPr>
      <w:rFonts w:ascii="Cambria" w:eastAsia="Calibri" w:hAnsi="Cambria" w:cs="Times New Roman"/>
      <w:b/>
      <w:bCs/>
      <w:lang w:val="en-GB"/>
    </w:rPr>
  </w:style>
  <w:style w:type="paragraph" w:customStyle="1" w:styleId="Corpsdetexte">
    <w:name w:val="Corps de texte"/>
    <w:basedOn w:val="Normal"/>
    <w:rsid w:val="00ED1247"/>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character" w:customStyle="1" w:styleId="Courier">
    <w:name w:val="Courier"/>
    <w:rsid w:val="00ED1247"/>
    <w:rPr>
      <w:rFonts w:ascii="Courier New" w:hAnsi="Courier New"/>
    </w:rPr>
  </w:style>
  <w:style w:type="paragraph" w:customStyle="1" w:styleId="covernote">
    <w:name w:val="covernote"/>
    <w:basedOn w:val="Normal"/>
    <w:next w:val="Normal"/>
    <w:rsid w:val="00ED1247"/>
    <w:pPr>
      <w:spacing w:after="230" w:line="230" w:lineRule="exact"/>
      <w:ind w:left="100" w:right="100"/>
    </w:pPr>
    <w:rPr>
      <w:rFonts w:eastAsia="Times New Roman"/>
      <w:szCs w:val="22"/>
      <w:lang w:val="en-GB" w:eastAsia="en-US"/>
    </w:rPr>
  </w:style>
  <w:style w:type="paragraph" w:styleId="Date">
    <w:name w:val="Date"/>
    <w:basedOn w:val="Normal"/>
    <w:next w:val="Normal"/>
    <w:link w:val="DateChar"/>
    <w:rsid w:val="00ED1247"/>
  </w:style>
  <w:style w:type="character" w:customStyle="1" w:styleId="DateChar">
    <w:name w:val="Date Char"/>
    <w:basedOn w:val="DefaultParagraphFont"/>
    <w:link w:val="Date"/>
    <w:rsid w:val="00ED1247"/>
    <w:rPr>
      <w:rFonts w:ascii="Cambria" w:eastAsia="MS Mincho" w:hAnsi="Cambria" w:cs="Times New Roman"/>
      <w:szCs w:val="20"/>
      <w:lang w:val="de-DE" w:eastAsia="ja-JP"/>
    </w:rPr>
  </w:style>
  <w:style w:type="paragraph" w:styleId="PlainText">
    <w:name w:val="Plain Text"/>
    <w:basedOn w:val="Normal"/>
    <w:link w:val="PlainTextChar"/>
    <w:rsid w:val="00ED1247"/>
    <w:rPr>
      <w:rFonts w:ascii="Courier New" w:hAnsi="Courier New"/>
    </w:rPr>
  </w:style>
  <w:style w:type="character" w:customStyle="1" w:styleId="PlainTextChar">
    <w:name w:val="Plain Text Char"/>
    <w:basedOn w:val="DefaultParagraphFont"/>
    <w:link w:val="PlainText"/>
    <w:rsid w:val="00ED1247"/>
    <w:rPr>
      <w:rFonts w:ascii="Courier New" w:eastAsia="MS Mincho" w:hAnsi="Courier New" w:cs="Times New Roman"/>
      <w:szCs w:val="20"/>
      <w:lang w:val="de-DE" w:eastAsia="ja-JP"/>
    </w:rPr>
  </w:style>
  <w:style w:type="paragraph" w:customStyle="1" w:styleId="DDL">
    <w:name w:val="DDL"/>
    <w:basedOn w:val="PlainText"/>
    <w:rsid w:val="00ED1247"/>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Default">
    <w:name w:val="Default"/>
    <w:rsid w:val="00ED1247"/>
    <w:pPr>
      <w:widowControl/>
      <w:adjustRightInd w:val="0"/>
    </w:pPr>
    <w:rPr>
      <w:rFonts w:ascii="Cambria" w:eastAsia="MS Mincho" w:hAnsi="Cambria" w:cs="Cambria"/>
      <w:color w:val="000000"/>
      <w:sz w:val="24"/>
      <w:szCs w:val="24"/>
      <w:lang w:val="fr-FR" w:eastAsia="fr-FR"/>
    </w:rPr>
  </w:style>
  <w:style w:type="paragraph" w:customStyle="1" w:styleId="Definition">
    <w:name w:val="Definition"/>
    <w:basedOn w:val="Normal"/>
    <w:next w:val="Normal"/>
    <w:rsid w:val="00ED1247"/>
  </w:style>
  <w:style w:type="character" w:customStyle="1" w:styleId="Defterms">
    <w:name w:val="Defterms"/>
    <w:rsid w:val="00ED1247"/>
    <w:rPr>
      <w:noProof w:val="0"/>
      <w:color w:val="auto"/>
      <w:lang w:val="fr-FR"/>
    </w:rPr>
  </w:style>
  <w:style w:type="paragraph" w:customStyle="1" w:styleId="dl">
    <w:name w:val="dl"/>
    <w:basedOn w:val="Normal"/>
    <w:rsid w:val="00ED1247"/>
    <w:pPr>
      <w:ind w:left="800" w:hanging="400"/>
    </w:pPr>
  </w:style>
  <w:style w:type="paragraph" w:customStyle="1" w:styleId="DocumentInfo">
    <w:name w:val="Document Info"/>
    <w:next w:val="Normal"/>
    <w:rsid w:val="00ED1247"/>
    <w:pPr>
      <w:widowControl/>
      <w:tabs>
        <w:tab w:val="left" w:pos="1134"/>
      </w:tabs>
      <w:suppressAutoHyphens/>
      <w:autoSpaceDE/>
      <w:autoSpaceDN/>
      <w:spacing w:after="240"/>
    </w:pPr>
    <w:rPr>
      <w:rFonts w:ascii="Times New Roman" w:eastAsia="Times New Roman" w:hAnsi="Times New Roman" w:cs="Times New Roman"/>
      <w:b/>
      <w:sz w:val="24"/>
      <w:szCs w:val="24"/>
    </w:rPr>
  </w:style>
  <w:style w:type="paragraph" w:styleId="DocumentMap">
    <w:name w:val="Document Map"/>
    <w:basedOn w:val="Normal"/>
    <w:link w:val="DocumentMapChar"/>
    <w:semiHidden/>
    <w:rsid w:val="00ED1247"/>
    <w:pPr>
      <w:shd w:val="clear" w:color="auto" w:fill="000080"/>
    </w:pPr>
    <w:rPr>
      <w:rFonts w:ascii="Tahoma" w:hAnsi="Tahoma"/>
    </w:rPr>
  </w:style>
  <w:style w:type="character" w:customStyle="1" w:styleId="DocumentMapChar">
    <w:name w:val="Document Map Char"/>
    <w:basedOn w:val="DefaultParagraphFont"/>
    <w:link w:val="DocumentMap"/>
    <w:semiHidden/>
    <w:rsid w:val="00ED1247"/>
    <w:rPr>
      <w:rFonts w:ascii="Tahoma" w:eastAsia="MS Mincho" w:hAnsi="Tahoma" w:cs="Times New Roman"/>
      <w:szCs w:val="20"/>
      <w:shd w:val="clear" w:color="auto" w:fill="000080"/>
      <w:lang w:val="de-DE" w:eastAsia="ja-JP"/>
    </w:rPr>
  </w:style>
  <w:style w:type="paragraph" w:styleId="E-mailSignature">
    <w:name w:val="E-mail Signature"/>
    <w:basedOn w:val="Normal"/>
    <w:link w:val="E-mailSignatureChar"/>
    <w:rsid w:val="00ED1247"/>
    <w:pPr>
      <w:spacing w:line="276" w:lineRule="auto"/>
    </w:pPr>
    <w:rPr>
      <w:rFonts w:eastAsia="Calibri"/>
      <w:szCs w:val="22"/>
      <w:lang w:val="en-GB" w:eastAsia="en-US"/>
    </w:rPr>
  </w:style>
  <w:style w:type="character" w:customStyle="1" w:styleId="E-mailSignatureChar">
    <w:name w:val="E-mail Signature Char"/>
    <w:link w:val="E-mailSignature"/>
    <w:rsid w:val="00ED1247"/>
    <w:rPr>
      <w:rFonts w:ascii="Cambria" w:eastAsia="Calibri" w:hAnsi="Cambria" w:cs="Times New Roman"/>
      <w:lang w:val="en-GB"/>
    </w:rPr>
  </w:style>
  <w:style w:type="paragraph" w:customStyle="1" w:styleId="NO">
    <w:name w:val="NO"/>
    <w:basedOn w:val="Normal"/>
    <w:rsid w:val="00ED1247"/>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ED1247"/>
    <w:pPr>
      <w:ind w:left="1135" w:hanging="851"/>
    </w:pPr>
    <w:rPr>
      <w:color w:val="FF0000"/>
    </w:rPr>
  </w:style>
  <w:style w:type="character" w:customStyle="1" w:styleId="EditorsNoteChar">
    <w:name w:val="Editor's Note Char"/>
    <w:rsid w:val="00ED1247"/>
    <w:rPr>
      <w:noProof w:val="0"/>
      <w:color w:val="FF0000"/>
      <w:lang w:val="en-GB" w:eastAsia="en-US" w:bidi="ar-SA"/>
    </w:rPr>
  </w:style>
  <w:style w:type="character" w:styleId="Emphasis">
    <w:name w:val="Emphasis"/>
    <w:qFormat/>
    <w:rsid w:val="00ED1247"/>
    <w:rPr>
      <w:i/>
      <w:noProof w:val="0"/>
      <w:lang w:val="fr-FR"/>
    </w:rPr>
  </w:style>
  <w:style w:type="character" w:styleId="EndnoteReference">
    <w:name w:val="endnote reference"/>
    <w:semiHidden/>
    <w:rsid w:val="00ED1247"/>
    <w:rPr>
      <w:noProof w:val="0"/>
      <w:vertAlign w:val="superscript"/>
      <w:lang w:val="fr-FR"/>
    </w:rPr>
  </w:style>
  <w:style w:type="paragraph" w:styleId="EndnoteText">
    <w:name w:val="endnote text"/>
    <w:basedOn w:val="Normal"/>
    <w:link w:val="EndnoteTextChar"/>
    <w:semiHidden/>
    <w:rsid w:val="00ED1247"/>
  </w:style>
  <w:style w:type="character" w:customStyle="1" w:styleId="EndnoteTextChar">
    <w:name w:val="Endnote Text Char"/>
    <w:basedOn w:val="DefaultParagraphFont"/>
    <w:link w:val="EndnoteText"/>
    <w:semiHidden/>
    <w:rsid w:val="00ED1247"/>
    <w:rPr>
      <w:rFonts w:ascii="Cambria" w:eastAsia="MS Mincho" w:hAnsi="Cambria" w:cs="Times New Roman"/>
      <w:szCs w:val="20"/>
      <w:lang w:val="de-DE" w:eastAsia="ja-JP"/>
    </w:rPr>
  </w:style>
  <w:style w:type="paragraph" w:styleId="EnvelopeAddress">
    <w:name w:val="envelope address"/>
    <w:basedOn w:val="Normal"/>
    <w:rsid w:val="00ED1247"/>
    <w:pPr>
      <w:framePr w:w="7938" w:h="1985" w:hRule="exact" w:hSpace="141" w:wrap="auto" w:hAnchor="page" w:xAlign="center" w:yAlign="bottom"/>
      <w:ind w:left="2835"/>
    </w:pPr>
    <w:rPr>
      <w:sz w:val="24"/>
    </w:rPr>
  </w:style>
  <w:style w:type="paragraph" w:styleId="EnvelopeReturn">
    <w:name w:val="envelope return"/>
    <w:basedOn w:val="Normal"/>
    <w:rsid w:val="00ED1247"/>
  </w:style>
  <w:style w:type="paragraph" w:customStyle="1" w:styleId="EQ">
    <w:name w:val="EQ"/>
    <w:basedOn w:val="Normal"/>
    <w:next w:val="Normal"/>
    <w:rsid w:val="00ED1247"/>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EQChar">
    <w:name w:val="EQ Char"/>
    <w:rsid w:val="00ED1247"/>
    <w:rPr>
      <w:noProof/>
      <w:lang w:val="en-GB" w:eastAsia="en-US" w:bidi="ar-SA"/>
    </w:rPr>
  </w:style>
  <w:style w:type="paragraph" w:customStyle="1" w:styleId="EX">
    <w:name w:val="EX"/>
    <w:basedOn w:val="Normal"/>
    <w:rsid w:val="00ED1247"/>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EW">
    <w:name w:val="EW"/>
    <w:basedOn w:val="EX"/>
    <w:rsid w:val="00ED1247"/>
    <w:pPr>
      <w:spacing w:after="0"/>
    </w:pPr>
  </w:style>
  <w:style w:type="character" w:customStyle="1" w:styleId="EXChar">
    <w:name w:val="EX Char"/>
    <w:rsid w:val="00ED1247"/>
    <w:rPr>
      <w:noProof w:val="0"/>
      <w:lang w:val="en-GB" w:eastAsia="en-US" w:bidi="ar-SA"/>
    </w:rPr>
  </w:style>
  <w:style w:type="paragraph" w:customStyle="1" w:styleId="Example">
    <w:name w:val="Example"/>
    <w:basedOn w:val="Normal"/>
    <w:next w:val="Normal"/>
    <w:rsid w:val="00ED1247"/>
    <w:pPr>
      <w:tabs>
        <w:tab w:val="left" w:pos="1360"/>
      </w:tabs>
      <w:spacing w:line="210" w:lineRule="atLeast"/>
    </w:pPr>
    <w:rPr>
      <w:sz w:val="18"/>
    </w:rPr>
  </w:style>
  <w:style w:type="character" w:customStyle="1" w:styleId="ExtXref">
    <w:name w:val="ExtXref"/>
    <w:rsid w:val="00ED1247"/>
    <w:rPr>
      <w:noProof w:val="0"/>
      <w:color w:val="auto"/>
      <w:lang w:val="fr-FR"/>
    </w:rPr>
  </w:style>
  <w:style w:type="paragraph" w:customStyle="1" w:styleId="fdcopy">
    <w:name w:val="fdcopy"/>
    <w:basedOn w:val="Normal"/>
    <w:rsid w:val="00ED1247"/>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fields">
    <w:name w:val="fields"/>
    <w:basedOn w:val="Normal"/>
    <w:link w:val="fieldsZchn"/>
    <w:qFormat/>
    <w:rsid w:val="00ED1247"/>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ED1247"/>
    <w:rPr>
      <w:rFonts w:ascii="Cambria" w:eastAsia="Times New Roman" w:hAnsi="Cambria" w:cs="Times New Roman"/>
      <w:lang w:val="en-GB"/>
    </w:rPr>
  </w:style>
  <w:style w:type="paragraph" w:customStyle="1" w:styleId="Figurefootnote">
    <w:name w:val="Figure footnote"/>
    <w:basedOn w:val="Normal"/>
    <w:rsid w:val="00ED1247"/>
    <w:pPr>
      <w:keepNext/>
      <w:tabs>
        <w:tab w:val="left" w:pos="340"/>
      </w:tabs>
      <w:spacing w:after="60" w:line="210" w:lineRule="atLeast"/>
    </w:pPr>
    <w:rPr>
      <w:sz w:val="18"/>
    </w:rPr>
  </w:style>
  <w:style w:type="paragraph" w:customStyle="1" w:styleId="FigureGraphic">
    <w:name w:val="Figure Graphic"/>
    <w:basedOn w:val="Normal"/>
    <w:rsid w:val="00ED1247"/>
    <w:pPr>
      <w:spacing w:before="240" w:after="120" w:line="240" w:lineRule="atLeast"/>
      <w:jc w:val="center"/>
    </w:pPr>
    <w:rPr>
      <w:rFonts w:eastAsia="Calibri"/>
      <w:szCs w:val="22"/>
      <w:lang w:val="en-GB" w:eastAsia="en-US"/>
    </w:rPr>
  </w:style>
  <w:style w:type="paragraph" w:customStyle="1" w:styleId="Figuretitle">
    <w:name w:val="Figure title"/>
    <w:basedOn w:val="Normal"/>
    <w:next w:val="Normal"/>
    <w:rsid w:val="00ED1247"/>
    <w:pPr>
      <w:suppressAutoHyphens/>
      <w:spacing w:before="220" w:after="220"/>
      <w:jc w:val="center"/>
    </w:pPr>
    <w:rPr>
      <w:b/>
    </w:rPr>
  </w:style>
  <w:style w:type="paragraph" w:customStyle="1" w:styleId="FL">
    <w:name w:val="FL"/>
    <w:basedOn w:val="Normal"/>
    <w:rsid w:val="00ED1247"/>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character" w:styleId="FollowedHyperlink">
    <w:name w:val="FollowedHyperlink"/>
    <w:uiPriority w:val="99"/>
    <w:rsid w:val="00ED1247"/>
    <w:rPr>
      <w:noProof w:val="0"/>
      <w:color w:val="800080"/>
      <w:u w:val="single"/>
      <w:lang w:val="fr-FR"/>
    </w:rPr>
  </w:style>
  <w:style w:type="character" w:styleId="FootnoteReference">
    <w:name w:val="footnote reference"/>
    <w:aliases w:val="Appel note de bas de p"/>
    <w:semiHidden/>
    <w:rsid w:val="00ED1247"/>
    <w:rPr>
      <w:noProof/>
      <w:position w:val="6"/>
      <w:sz w:val="16"/>
      <w:vertAlign w:val="baseline"/>
      <w:lang w:val="fr-FR"/>
    </w:rPr>
  </w:style>
  <w:style w:type="paragraph" w:styleId="FootnoteText">
    <w:name w:val="footnote text"/>
    <w:basedOn w:val="Normal"/>
    <w:link w:val="FootnoteTextChar"/>
    <w:semiHidden/>
    <w:rsid w:val="00ED1247"/>
    <w:pPr>
      <w:tabs>
        <w:tab w:val="left" w:pos="340"/>
      </w:tabs>
      <w:spacing w:after="120" w:line="210" w:lineRule="atLeast"/>
    </w:pPr>
    <w:rPr>
      <w:sz w:val="18"/>
    </w:rPr>
  </w:style>
  <w:style w:type="character" w:customStyle="1" w:styleId="FootnoteTextChar">
    <w:name w:val="Footnote Text Char"/>
    <w:basedOn w:val="DefaultParagraphFont"/>
    <w:link w:val="FootnoteText"/>
    <w:semiHidden/>
    <w:rsid w:val="00ED1247"/>
    <w:rPr>
      <w:rFonts w:ascii="Cambria" w:eastAsia="MS Mincho" w:hAnsi="Cambria" w:cs="Times New Roman"/>
      <w:sz w:val="18"/>
      <w:szCs w:val="20"/>
      <w:lang w:val="de-DE" w:eastAsia="ja-JP"/>
    </w:rPr>
  </w:style>
  <w:style w:type="paragraph" w:customStyle="1" w:styleId="Foreword">
    <w:name w:val="Foreword"/>
    <w:basedOn w:val="Normal"/>
    <w:next w:val="Normal"/>
    <w:rsid w:val="00ED1247"/>
    <w:rPr>
      <w:color w:val="0000FF"/>
    </w:rPr>
  </w:style>
  <w:style w:type="paragraph" w:customStyle="1" w:styleId="ForewordText">
    <w:name w:val="Foreword Text"/>
    <w:basedOn w:val="Normal"/>
    <w:link w:val="ForewordTextChar"/>
    <w:rsid w:val="00ED1247"/>
    <w:pPr>
      <w:spacing w:line="240" w:lineRule="atLeast"/>
    </w:pPr>
    <w:rPr>
      <w:rFonts w:eastAsia="Times New Roman"/>
      <w:szCs w:val="22"/>
      <w:lang w:val="en-GB" w:eastAsia="en-US"/>
    </w:rPr>
  </w:style>
  <w:style w:type="character" w:customStyle="1" w:styleId="ForewordTextChar">
    <w:name w:val="Foreword Text Char"/>
    <w:link w:val="ForewordText"/>
    <w:locked/>
    <w:rsid w:val="00ED1247"/>
    <w:rPr>
      <w:rFonts w:ascii="Cambria" w:eastAsia="Times New Roman" w:hAnsi="Cambria" w:cs="Times New Roman"/>
      <w:lang w:val="en-GB"/>
    </w:rPr>
  </w:style>
  <w:style w:type="paragraph" w:customStyle="1" w:styleId="Formula">
    <w:name w:val="Formula"/>
    <w:basedOn w:val="Normal"/>
    <w:next w:val="Normal"/>
    <w:rsid w:val="00ED1247"/>
    <w:pPr>
      <w:tabs>
        <w:tab w:val="right" w:pos="9752"/>
      </w:tabs>
      <w:spacing w:after="220"/>
      <w:ind w:left="403"/>
      <w:jc w:val="left"/>
    </w:pPr>
  </w:style>
  <w:style w:type="paragraph" w:customStyle="1" w:styleId="FP">
    <w:name w:val="FP"/>
    <w:basedOn w:val="Normal"/>
    <w:rsid w:val="00ED1247"/>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character" w:customStyle="1" w:styleId="Guidance">
    <w:name w:val="Guidance"/>
    <w:rsid w:val="00ED1247"/>
    <w:rPr>
      <w:i/>
      <w:noProof w:val="0"/>
      <w:color w:val="0000FF"/>
      <w:sz w:val="20"/>
      <w:lang w:val="en-GB"/>
    </w:rPr>
  </w:style>
  <w:style w:type="character" w:customStyle="1" w:styleId="H6Char">
    <w:name w:val="H6 Char"/>
    <w:rsid w:val="00ED1247"/>
    <w:rPr>
      <w:rFonts w:ascii="Arial" w:hAnsi="Arial"/>
      <w:noProof w:val="0"/>
      <w:sz w:val="22"/>
      <w:lang w:val="en-GB" w:eastAsia="en-US" w:bidi="ar-SA"/>
    </w:rPr>
  </w:style>
  <w:style w:type="character" w:customStyle="1" w:styleId="Heading7Char">
    <w:name w:val="Heading 7 Char"/>
    <w:aliases w:val="Bulleted list Char,L7 Char"/>
    <w:basedOn w:val="DefaultParagraphFont"/>
    <w:link w:val="Heading7"/>
    <w:uiPriority w:val="9"/>
    <w:rsid w:val="00ED1247"/>
    <w:rPr>
      <w:rFonts w:ascii="Cambria" w:eastAsia="MS Mincho" w:hAnsi="Cambria" w:cs="Times New Roman"/>
      <w:b/>
      <w:sz w:val="20"/>
      <w:szCs w:val="20"/>
      <w:lang w:val="de-DE" w:eastAsia="ja-JP"/>
    </w:rPr>
  </w:style>
  <w:style w:type="character" w:customStyle="1" w:styleId="Heading8Char">
    <w:name w:val="Heading 8 Char"/>
    <w:aliases w:val="Legal Level 1.1.1. Char,Center Bold Char"/>
    <w:basedOn w:val="DefaultParagraphFont"/>
    <w:link w:val="Heading8"/>
    <w:uiPriority w:val="9"/>
    <w:rsid w:val="00ED1247"/>
    <w:rPr>
      <w:rFonts w:ascii="Cambria" w:eastAsia="MS Mincho" w:hAnsi="Cambria" w:cs="Times New Roman"/>
      <w:b/>
      <w:sz w:val="20"/>
      <w:szCs w:val="20"/>
      <w:lang w:val="de-DE" w:eastAsia="ja-JP"/>
    </w:rPr>
  </w:style>
  <w:style w:type="character" w:customStyle="1" w:styleId="Heading9Char">
    <w:name w:val="Heading 9 Char"/>
    <w:aliases w:val="Figure Heading Char,FH Char,Titre 10 Char"/>
    <w:basedOn w:val="DefaultParagraphFont"/>
    <w:link w:val="Heading9"/>
    <w:uiPriority w:val="9"/>
    <w:rsid w:val="00ED1247"/>
    <w:rPr>
      <w:rFonts w:ascii="Cambria" w:eastAsia="MS Mincho" w:hAnsi="Cambria" w:cs="Times New Roman"/>
      <w:b/>
      <w:sz w:val="20"/>
      <w:szCs w:val="20"/>
      <w:lang w:val="de-DE" w:eastAsia="ja-JP"/>
    </w:rPr>
  </w:style>
  <w:style w:type="character" w:styleId="HTMLAcronym">
    <w:name w:val="HTML Acronym"/>
    <w:rsid w:val="00ED1247"/>
    <w:rPr>
      <w:noProof w:val="0"/>
      <w:lang w:val="en-GB"/>
    </w:rPr>
  </w:style>
  <w:style w:type="paragraph" w:styleId="HTMLAddress">
    <w:name w:val="HTML Address"/>
    <w:basedOn w:val="Normal"/>
    <w:link w:val="HTMLAddressChar"/>
    <w:rsid w:val="00ED1247"/>
    <w:pPr>
      <w:spacing w:line="276" w:lineRule="auto"/>
    </w:pPr>
    <w:rPr>
      <w:rFonts w:eastAsia="Calibri"/>
      <w:i/>
      <w:iCs/>
      <w:szCs w:val="22"/>
      <w:lang w:val="en-GB" w:eastAsia="en-US"/>
    </w:rPr>
  </w:style>
  <w:style w:type="character" w:customStyle="1" w:styleId="HTMLAddressChar">
    <w:name w:val="HTML Address Char"/>
    <w:link w:val="HTMLAddress"/>
    <w:rsid w:val="00ED1247"/>
    <w:rPr>
      <w:rFonts w:ascii="Cambria" w:eastAsia="Calibri" w:hAnsi="Cambria" w:cs="Times New Roman"/>
      <w:i/>
      <w:iCs/>
      <w:lang w:val="en-GB"/>
    </w:rPr>
  </w:style>
  <w:style w:type="character" w:styleId="HTMLCite">
    <w:name w:val="HTML Cite"/>
    <w:rsid w:val="00ED1247"/>
    <w:rPr>
      <w:i/>
      <w:iCs/>
      <w:noProof w:val="0"/>
      <w:lang w:val="en-GB"/>
    </w:rPr>
  </w:style>
  <w:style w:type="character" w:styleId="HTMLCode">
    <w:name w:val="HTML Code"/>
    <w:rsid w:val="00ED1247"/>
    <w:rPr>
      <w:rFonts w:ascii="Courier New" w:hAnsi="Courier New"/>
      <w:noProof w:val="0"/>
      <w:sz w:val="20"/>
      <w:szCs w:val="20"/>
      <w:lang w:val="en-GB"/>
    </w:rPr>
  </w:style>
  <w:style w:type="character" w:styleId="HTMLDefinition">
    <w:name w:val="HTML Definition"/>
    <w:rsid w:val="00ED1247"/>
    <w:rPr>
      <w:i/>
      <w:iCs/>
      <w:noProof w:val="0"/>
      <w:lang w:val="en-GB"/>
    </w:rPr>
  </w:style>
  <w:style w:type="character" w:styleId="HTMLKeyboard">
    <w:name w:val="HTML Keyboard"/>
    <w:rsid w:val="00ED1247"/>
    <w:rPr>
      <w:rFonts w:ascii="Courier New" w:hAnsi="Courier New"/>
      <w:noProof w:val="0"/>
      <w:sz w:val="20"/>
      <w:szCs w:val="20"/>
      <w:lang w:val="en-GB"/>
    </w:rPr>
  </w:style>
  <w:style w:type="paragraph" w:styleId="HTMLPreformatted">
    <w:name w:val="HTML Preformatted"/>
    <w:basedOn w:val="Normal"/>
    <w:link w:val="HTMLPreformattedChar"/>
    <w:rsid w:val="00ED1247"/>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rsid w:val="00ED1247"/>
    <w:rPr>
      <w:rFonts w:ascii="Courier New" w:eastAsia="Calibri" w:hAnsi="Courier New" w:cs="Courier New"/>
      <w:lang w:val="en-GB"/>
    </w:rPr>
  </w:style>
  <w:style w:type="character" w:styleId="HTMLSample">
    <w:name w:val="HTML Sample"/>
    <w:rsid w:val="00ED1247"/>
    <w:rPr>
      <w:rFonts w:ascii="Courier New" w:hAnsi="Courier New"/>
      <w:noProof w:val="0"/>
      <w:lang w:val="en-GB"/>
    </w:rPr>
  </w:style>
  <w:style w:type="character" w:styleId="HTMLTypewriter">
    <w:name w:val="HTML Typewriter"/>
    <w:rsid w:val="00ED1247"/>
    <w:rPr>
      <w:rFonts w:ascii="Courier New" w:hAnsi="Courier New"/>
      <w:noProof w:val="0"/>
      <w:sz w:val="20"/>
      <w:szCs w:val="20"/>
      <w:lang w:val="en-GB"/>
    </w:rPr>
  </w:style>
  <w:style w:type="character" w:styleId="HTMLVariable">
    <w:name w:val="HTML Variable"/>
    <w:rsid w:val="00ED1247"/>
    <w:rPr>
      <w:i/>
      <w:iCs/>
      <w:noProof w:val="0"/>
      <w:lang w:val="en-GB"/>
    </w:rPr>
  </w:style>
  <w:style w:type="paragraph" w:styleId="Index1">
    <w:name w:val="index 1"/>
    <w:basedOn w:val="Normal"/>
    <w:semiHidden/>
    <w:rsid w:val="00ED1247"/>
    <w:pPr>
      <w:spacing w:after="0" w:line="210" w:lineRule="atLeast"/>
      <w:ind w:left="142" w:hanging="142"/>
      <w:jc w:val="left"/>
    </w:pPr>
    <w:rPr>
      <w:b/>
      <w:sz w:val="18"/>
    </w:rPr>
  </w:style>
  <w:style w:type="paragraph" w:styleId="Index2">
    <w:name w:val="index 2"/>
    <w:basedOn w:val="Normal"/>
    <w:next w:val="Normal"/>
    <w:autoRedefine/>
    <w:semiHidden/>
    <w:rsid w:val="00ED1247"/>
    <w:pPr>
      <w:spacing w:line="210" w:lineRule="atLeast"/>
      <w:ind w:left="600" w:hanging="200"/>
    </w:pPr>
    <w:rPr>
      <w:b/>
      <w:sz w:val="18"/>
    </w:rPr>
  </w:style>
  <w:style w:type="paragraph" w:styleId="Index3">
    <w:name w:val="index 3"/>
    <w:basedOn w:val="Normal"/>
    <w:next w:val="Normal"/>
    <w:autoRedefine/>
    <w:semiHidden/>
    <w:rsid w:val="00ED1247"/>
    <w:pPr>
      <w:spacing w:line="220" w:lineRule="atLeast"/>
      <w:ind w:left="600" w:hanging="200"/>
    </w:pPr>
    <w:rPr>
      <w:b/>
    </w:rPr>
  </w:style>
  <w:style w:type="paragraph" w:styleId="Index4">
    <w:name w:val="index 4"/>
    <w:basedOn w:val="Normal"/>
    <w:next w:val="Normal"/>
    <w:autoRedefine/>
    <w:semiHidden/>
    <w:rsid w:val="00ED1247"/>
    <w:pPr>
      <w:spacing w:line="220" w:lineRule="atLeast"/>
      <w:ind w:left="800" w:hanging="200"/>
    </w:pPr>
    <w:rPr>
      <w:b/>
    </w:rPr>
  </w:style>
  <w:style w:type="paragraph" w:styleId="Index5">
    <w:name w:val="index 5"/>
    <w:basedOn w:val="Normal"/>
    <w:next w:val="Normal"/>
    <w:autoRedefine/>
    <w:semiHidden/>
    <w:rsid w:val="00ED1247"/>
    <w:pPr>
      <w:spacing w:line="220" w:lineRule="atLeast"/>
      <w:ind w:left="1000" w:hanging="200"/>
    </w:pPr>
    <w:rPr>
      <w:b/>
    </w:rPr>
  </w:style>
  <w:style w:type="paragraph" w:styleId="Index6">
    <w:name w:val="index 6"/>
    <w:basedOn w:val="Normal"/>
    <w:next w:val="Normal"/>
    <w:autoRedefine/>
    <w:semiHidden/>
    <w:rsid w:val="00ED1247"/>
    <w:pPr>
      <w:spacing w:line="220" w:lineRule="atLeast"/>
      <w:ind w:left="1200" w:hanging="200"/>
    </w:pPr>
    <w:rPr>
      <w:b/>
    </w:rPr>
  </w:style>
  <w:style w:type="paragraph" w:styleId="Index7">
    <w:name w:val="index 7"/>
    <w:basedOn w:val="Normal"/>
    <w:next w:val="Normal"/>
    <w:autoRedefine/>
    <w:semiHidden/>
    <w:rsid w:val="00ED1247"/>
    <w:pPr>
      <w:spacing w:line="220" w:lineRule="atLeast"/>
      <w:ind w:left="1400" w:hanging="200"/>
    </w:pPr>
    <w:rPr>
      <w:b/>
    </w:rPr>
  </w:style>
  <w:style w:type="paragraph" w:styleId="Index8">
    <w:name w:val="index 8"/>
    <w:basedOn w:val="Normal"/>
    <w:next w:val="Normal"/>
    <w:autoRedefine/>
    <w:semiHidden/>
    <w:rsid w:val="00ED1247"/>
    <w:pPr>
      <w:spacing w:line="220" w:lineRule="atLeast"/>
      <w:ind w:left="1600" w:hanging="200"/>
    </w:pPr>
    <w:rPr>
      <w:b/>
    </w:rPr>
  </w:style>
  <w:style w:type="paragraph" w:styleId="Index9">
    <w:name w:val="index 9"/>
    <w:basedOn w:val="Normal"/>
    <w:next w:val="Normal"/>
    <w:autoRedefine/>
    <w:semiHidden/>
    <w:rsid w:val="00ED1247"/>
    <w:pPr>
      <w:spacing w:line="220" w:lineRule="atLeast"/>
      <w:ind w:left="1800" w:hanging="200"/>
    </w:pPr>
    <w:rPr>
      <w:b/>
    </w:rPr>
  </w:style>
  <w:style w:type="paragraph" w:styleId="IndexHeading">
    <w:name w:val="index heading"/>
    <w:basedOn w:val="Normal"/>
    <w:next w:val="Index1"/>
    <w:semiHidden/>
    <w:rsid w:val="00ED1247"/>
    <w:pPr>
      <w:keepNext/>
      <w:spacing w:before="400" w:after="210"/>
      <w:jc w:val="center"/>
    </w:pPr>
  </w:style>
  <w:style w:type="paragraph" w:customStyle="1" w:styleId="Introduction">
    <w:name w:val="Introduction"/>
    <w:basedOn w:val="Normal"/>
    <w:next w:val="Normal"/>
    <w:rsid w:val="00ED1247"/>
    <w:pPr>
      <w:keepNext/>
      <w:pageBreakBefore/>
      <w:tabs>
        <w:tab w:val="left" w:pos="400"/>
      </w:tabs>
      <w:suppressAutoHyphens/>
      <w:spacing w:before="960" w:after="310" w:line="310" w:lineRule="exact"/>
      <w:jc w:val="left"/>
    </w:pPr>
    <w:rPr>
      <w:b/>
      <w:sz w:val="28"/>
    </w:rPr>
  </w:style>
  <w:style w:type="paragraph" w:customStyle="1" w:styleId="ISOChange">
    <w:name w:val="ISO_Change"/>
    <w:basedOn w:val="Normal"/>
    <w:rsid w:val="00ED1247"/>
    <w:pPr>
      <w:spacing w:before="210" w:after="0" w:line="210" w:lineRule="exact"/>
      <w:jc w:val="left"/>
    </w:pPr>
    <w:rPr>
      <w:rFonts w:eastAsia="Times New Roman"/>
      <w:sz w:val="18"/>
      <w:lang w:val="en-GB" w:eastAsia="en-US"/>
    </w:rPr>
  </w:style>
  <w:style w:type="character" w:customStyle="1" w:styleId="ISOCode">
    <w:name w:val="ISOCode"/>
    <w:basedOn w:val="DefaultParagraphFont"/>
    <w:rsid w:val="00ED1247"/>
    <w:rPr>
      <w:rFonts w:ascii="Courier New" w:eastAsia="SimSun" w:hAnsi="Courier New" w:cs="Courier New"/>
      <w:b w:val="0"/>
      <w:i w:val="0"/>
      <w:sz w:val="22"/>
      <w:szCs w:val="24"/>
      <w:lang w:val="en-GB" w:eastAsia="zh-CN"/>
    </w:rPr>
  </w:style>
  <w:style w:type="paragraph" w:customStyle="1" w:styleId="lastfield">
    <w:name w:val="lastfield"/>
    <w:basedOn w:val="fields"/>
    <w:link w:val="lastfieldZchn"/>
    <w:rsid w:val="00ED1247"/>
    <w:pPr>
      <w:jc w:val="both"/>
    </w:pPr>
    <w:rPr>
      <w:rFonts w:eastAsia="Batang"/>
      <w:lang w:eastAsia="ko-KR"/>
    </w:rPr>
  </w:style>
  <w:style w:type="character" w:customStyle="1" w:styleId="lastfieldZchn">
    <w:name w:val="lastfield Zchn"/>
    <w:link w:val="lastfield"/>
    <w:rsid w:val="00ED1247"/>
    <w:rPr>
      <w:rFonts w:ascii="Cambria" w:eastAsia="Batang" w:hAnsi="Cambria" w:cs="Times New Roman"/>
      <w:lang w:val="en-GB" w:eastAsia="ko-KR"/>
    </w:rPr>
  </w:style>
  <w:style w:type="paragraph" w:customStyle="1" w:styleId="LD">
    <w:name w:val="LD"/>
    <w:rsid w:val="00ED1247"/>
    <w:pPr>
      <w:keepNext/>
      <w:keepLines/>
      <w:widowControl/>
      <w:overflowPunct w:val="0"/>
      <w:adjustRightInd w:val="0"/>
      <w:spacing w:line="180" w:lineRule="exact"/>
      <w:textAlignment w:val="baseline"/>
    </w:pPr>
    <w:rPr>
      <w:rFonts w:ascii="Courier New" w:eastAsia="Times New Roman" w:hAnsi="Courier New" w:cs="Times New Roman"/>
      <w:noProof/>
      <w:sz w:val="20"/>
      <w:szCs w:val="20"/>
      <w:lang w:val="en-GB"/>
    </w:rPr>
  </w:style>
  <w:style w:type="paragraph" w:customStyle="1" w:styleId="LightGrid-Accent31">
    <w:name w:val="Light Grid - Accent 31"/>
    <w:basedOn w:val="Normal"/>
    <w:uiPriority w:val="34"/>
    <w:qFormat/>
    <w:rsid w:val="00ED1247"/>
    <w:pPr>
      <w:ind w:left="720"/>
      <w:contextualSpacing/>
    </w:pPr>
    <w:rPr>
      <w:rFonts w:cs="Cambria"/>
      <w:lang w:val="en-GB" w:eastAsia="fr-FR"/>
    </w:rPr>
  </w:style>
  <w:style w:type="character" w:styleId="LineNumber">
    <w:name w:val="line number"/>
    <w:rsid w:val="00ED1247"/>
    <w:rPr>
      <w:noProof w:val="0"/>
      <w:lang w:val="fr-FR"/>
    </w:rPr>
  </w:style>
  <w:style w:type="paragraph" w:styleId="ListBullet2">
    <w:name w:val="List Bullet 2"/>
    <w:basedOn w:val="Normal"/>
    <w:autoRedefine/>
    <w:rsid w:val="00ED1247"/>
    <w:pPr>
      <w:numPr>
        <w:numId w:val="12"/>
      </w:numPr>
    </w:pPr>
  </w:style>
  <w:style w:type="paragraph" w:styleId="ListBullet3">
    <w:name w:val="List Bullet 3"/>
    <w:basedOn w:val="Normal"/>
    <w:autoRedefine/>
    <w:rsid w:val="00ED1247"/>
    <w:pPr>
      <w:tabs>
        <w:tab w:val="num" w:pos="926"/>
      </w:tabs>
      <w:ind w:left="926" w:hanging="360"/>
    </w:pPr>
  </w:style>
  <w:style w:type="paragraph" w:styleId="ListBullet4">
    <w:name w:val="List Bullet 4"/>
    <w:basedOn w:val="Normal"/>
    <w:autoRedefine/>
    <w:rsid w:val="00ED1247"/>
    <w:pPr>
      <w:numPr>
        <w:numId w:val="13"/>
      </w:numPr>
    </w:pPr>
  </w:style>
  <w:style w:type="paragraph" w:styleId="ListBullet5">
    <w:name w:val="List Bullet 5"/>
    <w:basedOn w:val="Normal"/>
    <w:autoRedefine/>
    <w:rsid w:val="00ED1247"/>
    <w:pPr>
      <w:numPr>
        <w:numId w:val="14"/>
      </w:numPr>
    </w:pPr>
  </w:style>
  <w:style w:type="paragraph" w:styleId="ListBullet">
    <w:name w:val="List Bullet"/>
    <w:aliases w:val="UL,Liste à puces"/>
    <w:basedOn w:val="Normal"/>
    <w:autoRedefine/>
    <w:rsid w:val="00ED1247"/>
    <w:pPr>
      <w:tabs>
        <w:tab w:val="num" w:pos="360"/>
      </w:tabs>
      <w:ind w:left="360" w:hanging="360"/>
    </w:pPr>
  </w:style>
  <w:style w:type="paragraph" w:customStyle="1" w:styleId="ListContinue1">
    <w:name w:val="List Continue 1"/>
    <w:basedOn w:val="Normal"/>
    <w:rsid w:val="00ED1247"/>
    <w:pPr>
      <w:spacing w:line="240" w:lineRule="atLeast"/>
      <w:ind w:left="403" w:hanging="403"/>
    </w:pPr>
    <w:rPr>
      <w:rFonts w:eastAsia="Times New Roman"/>
      <w:szCs w:val="22"/>
      <w:lang w:val="en-GB" w:eastAsia="en-US"/>
    </w:rPr>
  </w:style>
  <w:style w:type="paragraph" w:styleId="ListContinue">
    <w:name w:val="List Continue"/>
    <w:aliases w:val="list 1,list-1"/>
    <w:basedOn w:val="Normal"/>
    <w:rsid w:val="00ED1247"/>
    <w:pPr>
      <w:numPr>
        <w:numId w:val="15"/>
      </w:numPr>
      <w:tabs>
        <w:tab w:val="left" w:pos="400"/>
      </w:tabs>
    </w:pPr>
  </w:style>
  <w:style w:type="paragraph" w:styleId="ListContinue2">
    <w:name w:val="List Continue 2"/>
    <w:aliases w:val="list-2"/>
    <w:basedOn w:val="ListContinue"/>
    <w:rsid w:val="00ED1247"/>
    <w:pPr>
      <w:numPr>
        <w:ilvl w:val="1"/>
      </w:numPr>
      <w:tabs>
        <w:tab w:val="clear" w:pos="400"/>
        <w:tab w:val="left" w:pos="800"/>
      </w:tabs>
    </w:pPr>
  </w:style>
  <w:style w:type="paragraph" w:styleId="ListContinue3">
    <w:name w:val="List Continue 3"/>
    <w:basedOn w:val="ListContinue"/>
    <w:rsid w:val="00ED1247"/>
    <w:pPr>
      <w:numPr>
        <w:ilvl w:val="2"/>
      </w:numPr>
      <w:tabs>
        <w:tab w:val="clear" w:pos="400"/>
        <w:tab w:val="left" w:pos="1200"/>
      </w:tabs>
    </w:pPr>
  </w:style>
  <w:style w:type="paragraph" w:styleId="ListContinue4">
    <w:name w:val="List Continue 4"/>
    <w:basedOn w:val="ListContinue"/>
    <w:rsid w:val="00ED1247"/>
    <w:pPr>
      <w:numPr>
        <w:ilvl w:val="3"/>
      </w:numPr>
      <w:tabs>
        <w:tab w:val="clear" w:pos="400"/>
        <w:tab w:val="left" w:pos="1600"/>
      </w:tabs>
    </w:pPr>
  </w:style>
  <w:style w:type="paragraph" w:styleId="ListContinue5">
    <w:name w:val="List Continue 5"/>
    <w:basedOn w:val="Normal"/>
    <w:rsid w:val="00ED1247"/>
    <w:pPr>
      <w:spacing w:after="120"/>
      <w:ind w:left="1415"/>
    </w:pPr>
  </w:style>
  <w:style w:type="paragraph" w:styleId="ListNumber">
    <w:name w:val="List Number"/>
    <w:basedOn w:val="Normal"/>
    <w:rsid w:val="00ED1247"/>
    <w:pPr>
      <w:numPr>
        <w:numId w:val="16"/>
      </w:numPr>
      <w:tabs>
        <w:tab w:val="left" w:pos="400"/>
      </w:tabs>
    </w:pPr>
  </w:style>
  <w:style w:type="paragraph" w:styleId="ListNumber2">
    <w:name w:val="List Number 2"/>
    <w:basedOn w:val="Normal"/>
    <w:rsid w:val="00ED1247"/>
    <w:pPr>
      <w:numPr>
        <w:ilvl w:val="1"/>
        <w:numId w:val="16"/>
      </w:numPr>
      <w:tabs>
        <w:tab w:val="left" w:pos="800"/>
      </w:tabs>
    </w:pPr>
  </w:style>
  <w:style w:type="paragraph" w:styleId="ListNumber3">
    <w:name w:val="List Number 3"/>
    <w:basedOn w:val="Normal"/>
    <w:rsid w:val="00ED1247"/>
    <w:pPr>
      <w:numPr>
        <w:ilvl w:val="2"/>
        <w:numId w:val="16"/>
      </w:numPr>
      <w:tabs>
        <w:tab w:val="left" w:pos="1200"/>
      </w:tabs>
    </w:pPr>
  </w:style>
  <w:style w:type="paragraph" w:styleId="ListNumber4">
    <w:name w:val="List Number 4"/>
    <w:basedOn w:val="Normal"/>
    <w:rsid w:val="00ED1247"/>
    <w:pPr>
      <w:numPr>
        <w:ilvl w:val="3"/>
        <w:numId w:val="16"/>
      </w:numPr>
      <w:tabs>
        <w:tab w:val="clear" w:pos="2520"/>
        <w:tab w:val="left" w:pos="1600"/>
      </w:tabs>
    </w:pPr>
  </w:style>
  <w:style w:type="paragraph" w:styleId="ListNumber5">
    <w:name w:val="List Number 5"/>
    <w:basedOn w:val="Normal"/>
    <w:rsid w:val="00ED1247"/>
    <w:pPr>
      <w:tabs>
        <w:tab w:val="num" w:pos="1492"/>
      </w:tabs>
      <w:ind w:left="1492" w:hanging="360"/>
    </w:pPr>
  </w:style>
  <w:style w:type="paragraph" w:styleId="MacroText">
    <w:name w:val="macro"/>
    <w:link w:val="MacroTextChar"/>
    <w:semiHidden/>
    <w:rsid w:val="00ED1247"/>
    <w:pPr>
      <w:widowControl/>
      <w:tabs>
        <w:tab w:val="left" w:pos="480"/>
        <w:tab w:val="left" w:pos="960"/>
        <w:tab w:val="left" w:pos="1440"/>
        <w:tab w:val="left" w:pos="1920"/>
        <w:tab w:val="left" w:pos="2400"/>
        <w:tab w:val="left" w:pos="2880"/>
        <w:tab w:val="left" w:pos="3360"/>
        <w:tab w:val="left" w:pos="3840"/>
        <w:tab w:val="left" w:pos="4320"/>
      </w:tabs>
      <w:autoSpaceDE/>
      <w:autoSpaceDN/>
      <w:spacing w:after="240" w:line="230" w:lineRule="atLeast"/>
      <w:jc w:val="both"/>
    </w:pPr>
    <w:rPr>
      <w:rFonts w:ascii="Courier New" w:eastAsia="MS Mincho" w:hAnsi="Courier New" w:cs="Times New Roman"/>
      <w:sz w:val="20"/>
      <w:szCs w:val="20"/>
      <w:lang w:val="en-GB" w:eastAsia="ja-JP"/>
    </w:rPr>
  </w:style>
  <w:style w:type="character" w:customStyle="1" w:styleId="MacroTextChar">
    <w:name w:val="Macro Text Char"/>
    <w:basedOn w:val="DefaultParagraphFont"/>
    <w:link w:val="MacroText"/>
    <w:semiHidden/>
    <w:rsid w:val="00ED1247"/>
    <w:rPr>
      <w:rFonts w:ascii="Courier New" w:eastAsia="MS Mincho" w:hAnsi="Courier New" w:cs="Times New Roman"/>
      <w:sz w:val="20"/>
      <w:szCs w:val="20"/>
      <w:lang w:val="en-GB" w:eastAsia="ja-JP"/>
    </w:rPr>
  </w:style>
  <w:style w:type="paragraph" w:styleId="MessageHeader">
    <w:name w:val="Message Header"/>
    <w:basedOn w:val="Normal"/>
    <w:link w:val="MessageHeaderChar"/>
    <w:rsid w:val="00ED1247"/>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basedOn w:val="DefaultParagraphFont"/>
    <w:link w:val="MessageHeader"/>
    <w:rsid w:val="00ED1247"/>
    <w:rPr>
      <w:rFonts w:ascii="Cambria" w:eastAsia="MS Mincho" w:hAnsi="Cambria" w:cs="Times New Roman"/>
      <w:sz w:val="24"/>
      <w:szCs w:val="20"/>
      <w:shd w:val="pct20" w:color="auto" w:fill="auto"/>
      <w:lang w:val="de-DE" w:eastAsia="ja-JP"/>
    </w:rPr>
  </w:style>
  <w:style w:type="paragraph" w:customStyle="1" w:styleId="mnemonictablright">
    <w:name w:val="mnemonic_tabl_right"/>
    <w:basedOn w:val="Normal"/>
    <w:rsid w:val="00ED1247"/>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MPEGHeader">
    <w:name w:val="MPEG Header"/>
    <w:next w:val="Normal"/>
    <w:rsid w:val="00ED1247"/>
    <w:pPr>
      <w:widowControl/>
      <w:numPr>
        <w:numId w:val="18"/>
      </w:numPr>
      <w:tabs>
        <w:tab w:val="clear" w:pos="737"/>
      </w:tabs>
      <w:autoSpaceDE/>
      <w:autoSpaceDN/>
      <w:spacing w:after="240"/>
      <w:jc w:val="center"/>
    </w:pPr>
    <w:rPr>
      <w:rFonts w:ascii="Times New Roman Bold" w:eastAsia="Times New Roman" w:hAnsi="Times New Roman Bold" w:cs="Times New Roman"/>
      <w:b/>
      <w:caps/>
      <w:sz w:val="28"/>
      <w:szCs w:val="28"/>
    </w:rPr>
  </w:style>
  <w:style w:type="paragraph" w:customStyle="1" w:styleId="MPEGInfo">
    <w:name w:val="MPEG Info"/>
    <w:next w:val="DocumentInfo"/>
    <w:rsid w:val="00ED1247"/>
    <w:pPr>
      <w:widowControl/>
      <w:autoSpaceDE/>
      <w:autoSpaceDN/>
      <w:spacing w:after="480"/>
      <w:jc w:val="right"/>
    </w:pPr>
    <w:rPr>
      <w:rFonts w:ascii="Times New Roman" w:eastAsia="Times New Roman" w:hAnsi="Times New Roman" w:cs="Times New Roman"/>
      <w:b/>
      <w:sz w:val="24"/>
      <w:szCs w:val="24"/>
    </w:rPr>
  </w:style>
  <w:style w:type="paragraph" w:customStyle="1" w:styleId="MPEGNumberedList">
    <w:name w:val="MPEG Numbered List"/>
    <w:basedOn w:val="Normal"/>
    <w:rsid w:val="00ED1247"/>
    <w:pPr>
      <w:spacing w:before="100" w:beforeAutospacing="1" w:afterAutospacing="1" w:line="320" w:lineRule="atLeast"/>
      <w:contextualSpacing/>
    </w:pPr>
    <w:rPr>
      <w:rFonts w:eastAsia="Times New Roman"/>
      <w:sz w:val="24"/>
      <w:szCs w:val="24"/>
      <w:lang w:val="en-US" w:eastAsia="en-US"/>
    </w:rPr>
  </w:style>
  <w:style w:type="paragraph" w:customStyle="1" w:styleId="MSDNFR">
    <w:name w:val="MSDNFR"/>
    <w:basedOn w:val="Normal"/>
    <w:next w:val="Normal"/>
    <w:rsid w:val="00ED1247"/>
    <w:pPr>
      <w:spacing w:line="220" w:lineRule="atLeast"/>
    </w:pPr>
    <w:rPr>
      <w:color w:val="0000FF"/>
    </w:rPr>
  </w:style>
  <w:style w:type="character" w:customStyle="1" w:styleId="MTEquationSection">
    <w:name w:val="MTEquationSection"/>
    <w:rsid w:val="00ED1247"/>
    <w:rPr>
      <w:vanish w:val="0"/>
      <w:color w:val="FF0000"/>
    </w:rPr>
  </w:style>
  <w:style w:type="paragraph" w:customStyle="1" w:styleId="na2">
    <w:name w:val="na2"/>
    <w:basedOn w:val="a2"/>
    <w:next w:val="Normal"/>
    <w:rsid w:val="00ED1247"/>
    <w:pPr>
      <w:numPr>
        <w:numId w:val="19"/>
      </w:numPr>
    </w:pPr>
  </w:style>
  <w:style w:type="paragraph" w:customStyle="1" w:styleId="na3">
    <w:name w:val="na3"/>
    <w:basedOn w:val="a3"/>
    <w:next w:val="Normal"/>
    <w:rsid w:val="00ED1247"/>
    <w:pPr>
      <w:numPr>
        <w:numId w:val="19"/>
      </w:numPr>
    </w:pPr>
    <w:rPr>
      <w:rFonts w:ascii="Cambria" w:eastAsia="MS Mincho" w:hAnsi="Cambria" w:cs="Times New Roman"/>
      <w:b/>
      <w:szCs w:val="20"/>
      <w:lang w:val="de-DE" w:eastAsia="ja-JP"/>
    </w:rPr>
  </w:style>
  <w:style w:type="paragraph" w:customStyle="1" w:styleId="na4">
    <w:name w:val="na4"/>
    <w:basedOn w:val="a4"/>
    <w:next w:val="Normal"/>
    <w:rsid w:val="00ED1247"/>
    <w:pPr>
      <w:numPr>
        <w:numId w:val="19"/>
      </w:numPr>
      <w:tabs>
        <w:tab w:val="left" w:pos="1060"/>
      </w:tabs>
    </w:pPr>
    <w:rPr>
      <w:rFonts w:ascii="Cambria" w:eastAsia="MS Mincho" w:hAnsi="Cambria" w:cs="Times New Roman"/>
      <w:b/>
      <w:sz w:val="20"/>
      <w:szCs w:val="20"/>
      <w:lang w:val="de-DE" w:eastAsia="ja-JP"/>
    </w:rPr>
  </w:style>
  <w:style w:type="paragraph" w:customStyle="1" w:styleId="na5">
    <w:name w:val="na5"/>
    <w:basedOn w:val="a5"/>
    <w:next w:val="Normal"/>
    <w:rsid w:val="00ED1247"/>
    <w:pPr>
      <w:numPr>
        <w:numId w:val="19"/>
      </w:numPr>
    </w:pPr>
    <w:rPr>
      <w:rFonts w:ascii="Cambria" w:eastAsia="MS Mincho" w:hAnsi="Cambria" w:cs="Times New Roman"/>
      <w:b/>
      <w:sz w:val="20"/>
      <w:szCs w:val="20"/>
      <w:lang w:val="de-DE" w:eastAsia="ja-JP"/>
    </w:rPr>
  </w:style>
  <w:style w:type="paragraph" w:customStyle="1" w:styleId="na6">
    <w:name w:val="na6"/>
    <w:basedOn w:val="a6"/>
    <w:next w:val="Normal"/>
    <w:rsid w:val="00ED1247"/>
    <w:pPr>
      <w:numPr>
        <w:numId w:val="19"/>
      </w:numPr>
    </w:pPr>
    <w:rPr>
      <w:rFonts w:ascii="Cambria" w:eastAsia="MS Mincho" w:hAnsi="Cambria" w:cs="Times New Roman"/>
      <w:b/>
      <w:sz w:val="20"/>
      <w:szCs w:val="20"/>
      <w:lang w:val="de-DE" w:eastAsia="ja-JP"/>
    </w:rPr>
  </w:style>
  <w:style w:type="paragraph" w:customStyle="1" w:styleId="NBComment">
    <w:name w:val="NBComment"/>
    <w:basedOn w:val="Normal"/>
    <w:rsid w:val="00ED1247"/>
    <w:pPr>
      <w:spacing w:after="75" w:line="240" w:lineRule="auto"/>
    </w:pPr>
    <w:rPr>
      <w:rFonts w:ascii="Times New Roman" w:eastAsia="SimSun" w:hAnsi="Times New Roman"/>
      <w:b/>
      <w:szCs w:val="22"/>
      <w:lang w:val="en-US" w:eastAsia="en-US"/>
    </w:rPr>
  </w:style>
  <w:style w:type="character" w:customStyle="1" w:styleId="ndfsyntaxelem">
    <w:name w:val="ndf_syntaxelem"/>
    <w:uiPriority w:val="1"/>
    <w:qFormat/>
    <w:rsid w:val="00ED1247"/>
    <w:rPr>
      <w:rFonts w:ascii="Courier New" w:hAnsi="Courier New" w:cs="Courier New"/>
    </w:rPr>
  </w:style>
  <w:style w:type="paragraph" w:customStyle="1" w:styleId="NF">
    <w:name w:val="NF"/>
    <w:basedOn w:val="NO"/>
    <w:rsid w:val="00ED1247"/>
    <w:pPr>
      <w:keepNext/>
      <w:spacing w:after="0"/>
      <w:ind w:left="1135" w:hanging="851"/>
    </w:pPr>
    <w:rPr>
      <w:rFonts w:ascii="Arial" w:hAnsi="Arial"/>
      <w:sz w:val="18"/>
    </w:rPr>
  </w:style>
  <w:style w:type="character" w:customStyle="1" w:styleId="NOChar">
    <w:name w:val="NO Char"/>
    <w:rsid w:val="00ED1247"/>
    <w:rPr>
      <w:noProof w:val="0"/>
      <w:lang w:val="en-GB" w:eastAsia="en-US" w:bidi="ar-SA"/>
    </w:rPr>
  </w:style>
  <w:style w:type="paragraph" w:styleId="NormalIndent">
    <w:name w:val="Normal Indent"/>
    <w:basedOn w:val="Normal"/>
    <w:rsid w:val="00ED1247"/>
    <w:pPr>
      <w:ind w:left="708"/>
    </w:pPr>
  </w:style>
  <w:style w:type="paragraph" w:customStyle="1" w:styleId="Note">
    <w:name w:val="Note"/>
    <w:basedOn w:val="Normal"/>
    <w:next w:val="Normal"/>
    <w:link w:val="NoteZchn"/>
    <w:rsid w:val="00ED1247"/>
    <w:pPr>
      <w:tabs>
        <w:tab w:val="left" w:pos="1685"/>
        <w:tab w:val="left" w:pos="2160"/>
      </w:tabs>
      <w:spacing w:line="210" w:lineRule="atLeast"/>
      <w:ind w:left="720" w:right="720"/>
    </w:pPr>
    <w:rPr>
      <w:sz w:val="18"/>
    </w:rPr>
  </w:style>
  <w:style w:type="character" w:customStyle="1" w:styleId="NoteZchn">
    <w:name w:val="Note Zchn"/>
    <w:link w:val="Note"/>
    <w:rsid w:val="00ED1247"/>
    <w:rPr>
      <w:rFonts w:ascii="Cambria" w:eastAsia="MS Mincho" w:hAnsi="Cambria" w:cs="Times New Roman"/>
      <w:sz w:val="18"/>
      <w:szCs w:val="20"/>
      <w:lang w:val="de-DE" w:eastAsia="ja-JP"/>
    </w:rPr>
  </w:style>
  <w:style w:type="character" w:customStyle="1" w:styleId="NoteChar">
    <w:name w:val="Note Char"/>
    <w:rsid w:val="00ED1247"/>
    <w:rPr>
      <w:rFonts w:ascii="Cambria" w:eastAsia="Calibri" w:hAnsi="Cambria" w:cs="Times New Roman"/>
      <w:sz w:val="20"/>
      <w:lang w:val="en-GB"/>
    </w:rPr>
  </w:style>
  <w:style w:type="paragraph" w:styleId="NoteHeading">
    <w:name w:val="Note Heading"/>
    <w:basedOn w:val="Normal"/>
    <w:next w:val="Normal"/>
    <w:link w:val="NoteHeadingChar"/>
    <w:rsid w:val="00ED1247"/>
  </w:style>
  <w:style w:type="character" w:customStyle="1" w:styleId="NoteHeadingChar">
    <w:name w:val="Note Heading Char"/>
    <w:basedOn w:val="DefaultParagraphFont"/>
    <w:link w:val="NoteHeading"/>
    <w:rsid w:val="00ED1247"/>
    <w:rPr>
      <w:rFonts w:ascii="Cambria" w:eastAsia="MS Mincho" w:hAnsi="Cambria" w:cs="Times New Roman"/>
      <w:szCs w:val="20"/>
      <w:lang w:val="de-DE" w:eastAsia="ja-JP"/>
    </w:rPr>
  </w:style>
  <w:style w:type="paragraph" w:customStyle="1" w:styleId="Noteindent">
    <w:name w:val="Note indent"/>
    <w:basedOn w:val="Note"/>
    <w:rsid w:val="00ED1247"/>
    <w:pPr>
      <w:tabs>
        <w:tab w:val="clear" w:pos="1685"/>
        <w:tab w:val="clear" w:pos="2160"/>
        <w:tab w:val="left" w:pos="1368"/>
      </w:tabs>
      <w:spacing w:line="220" w:lineRule="atLeast"/>
      <w:ind w:left="403" w:right="0"/>
    </w:pPr>
    <w:rPr>
      <w:rFonts w:eastAsia="Calibri"/>
      <w:sz w:val="20"/>
      <w:szCs w:val="22"/>
      <w:lang w:val="en-GB" w:eastAsia="en-US"/>
    </w:rPr>
  </w:style>
  <w:style w:type="paragraph" w:customStyle="1" w:styleId="NW">
    <w:name w:val="NW"/>
    <w:basedOn w:val="NO"/>
    <w:rsid w:val="00ED1247"/>
    <w:pPr>
      <w:spacing w:after="0"/>
      <w:ind w:left="1135" w:hanging="851"/>
    </w:pPr>
  </w:style>
  <w:style w:type="paragraph" w:customStyle="1" w:styleId="p2">
    <w:name w:val="p2"/>
    <w:basedOn w:val="Normal"/>
    <w:next w:val="Normal"/>
    <w:rsid w:val="00ED1247"/>
    <w:pPr>
      <w:tabs>
        <w:tab w:val="left" w:pos="560"/>
      </w:tabs>
    </w:pPr>
  </w:style>
  <w:style w:type="paragraph" w:customStyle="1" w:styleId="p3">
    <w:name w:val="p3"/>
    <w:basedOn w:val="Normal"/>
    <w:next w:val="Normal"/>
    <w:rsid w:val="00ED1247"/>
    <w:pPr>
      <w:tabs>
        <w:tab w:val="left" w:pos="720"/>
      </w:tabs>
    </w:pPr>
  </w:style>
  <w:style w:type="paragraph" w:customStyle="1" w:styleId="p4">
    <w:name w:val="p4"/>
    <w:basedOn w:val="Normal"/>
    <w:next w:val="Normal"/>
    <w:rsid w:val="00ED1247"/>
    <w:pPr>
      <w:tabs>
        <w:tab w:val="left" w:pos="1100"/>
      </w:tabs>
    </w:pPr>
  </w:style>
  <w:style w:type="paragraph" w:customStyle="1" w:styleId="p5">
    <w:name w:val="p5"/>
    <w:basedOn w:val="Normal"/>
    <w:next w:val="Normal"/>
    <w:rsid w:val="00ED1247"/>
    <w:pPr>
      <w:tabs>
        <w:tab w:val="left" w:pos="1100"/>
      </w:tabs>
    </w:pPr>
  </w:style>
  <w:style w:type="paragraph" w:customStyle="1" w:styleId="p6">
    <w:name w:val="p6"/>
    <w:basedOn w:val="Normal"/>
    <w:next w:val="Normal"/>
    <w:rsid w:val="00ED1247"/>
    <w:pPr>
      <w:tabs>
        <w:tab w:val="left" w:pos="1440"/>
      </w:tabs>
    </w:pPr>
  </w:style>
  <w:style w:type="character" w:styleId="PageNumber">
    <w:name w:val="page number"/>
    <w:rsid w:val="00ED1247"/>
    <w:rPr>
      <w:noProof w:val="0"/>
      <w:lang w:val="fr-FR"/>
    </w:rPr>
  </w:style>
  <w:style w:type="paragraph" w:customStyle="1" w:styleId="pbcopy">
    <w:name w:val="pbcopy"/>
    <w:basedOn w:val="Footer"/>
    <w:rsid w:val="00ED1247"/>
    <w:pPr>
      <w:tabs>
        <w:tab w:val="center" w:pos="4536"/>
        <w:tab w:val="right" w:pos="9072"/>
      </w:tabs>
      <w:spacing w:after="60" w:line="190" w:lineRule="exact"/>
    </w:pPr>
    <w:rPr>
      <w:rFonts w:eastAsia="Times New Roman"/>
      <w:sz w:val="16"/>
      <w:szCs w:val="22"/>
      <w:lang w:val="en-GB" w:eastAsia="en-US"/>
    </w:rPr>
  </w:style>
  <w:style w:type="paragraph" w:customStyle="1" w:styleId="pdf">
    <w:name w:val="pdf"/>
    <w:basedOn w:val="Normal"/>
    <w:rsid w:val="00ED1247"/>
    <w:pPr>
      <w:spacing w:before="100" w:after="0" w:line="190" w:lineRule="exact"/>
      <w:ind w:left="100" w:right="100"/>
    </w:pPr>
    <w:rPr>
      <w:rFonts w:eastAsia="Times New Roman"/>
      <w:sz w:val="16"/>
      <w:szCs w:val="22"/>
      <w:lang w:val="en-GB" w:eastAsia="en-US"/>
    </w:rPr>
  </w:style>
  <w:style w:type="character" w:customStyle="1" w:styleId="PLChar">
    <w:name w:val="PL Char"/>
    <w:rsid w:val="00ED1247"/>
    <w:rPr>
      <w:rFonts w:ascii="Courier New" w:hAnsi="Courier New"/>
      <w:noProof/>
      <w:sz w:val="16"/>
      <w:lang w:val="en-GB" w:eastAsia="en-US" w:bidi="ar-SA"/>
    </w:rPr>
  </w:style>
  <w:style w:type="character" w:styleId="PlaceholderText">
    <w:name w:val="Placeholder Text"/>
    <w:basedOn w:val="DefaultParagraphFont"/>
    <w:uiPriority w:val="99"/>
    <w:semiHidden/>
    <w:rsid w:val="00ED1247"/>
    <w:rPr>
      <w:color w:val="808080"/>
    </w:rPr>
  </w:style>
  <w:style w:type="paragraph" w:customStyle="1" w:styleId="pv">
    <w:name w:val="pv"/>
    <w:basedOn w:val="Normal"/>
    <w:rsid w:val="00ED1247"/>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Reference">
    <w:name w:val="Reference"/>
    <w:basedOn w:val="ListNumber"/>
    <w:rsid w:val="00ED1247"/>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RefNorm">
    <w:name w:val="RefNorm"/>
    <w:basedOn w:val="Normal"/>
    <w:next w:val="Normal"/>
    <w:rsid w:val="00ED1247"/>
  </w:style>
  <w:style w:type="paragraph" w:styleId="Salutation">
    <w:name w:val="Salutation"/>
    <w:basedOn w:val="Normal"/>
    <w:next w:val="Normal"/>
    <w:link w:val="SalutationChar"/>
    <w:rsid w:val="00ED1247"/>
  </w:style>
  <w:style w:type="character" w:customStyle="1" w:styleId="SalutationChar">
    <w:name w:val="Salutation Char"/>
    <w:basedOn w:val="DefaultParagraphFont"/>
    <w:link w:val="Salutation"/>
    <w:rsid w:val="00ED1247"/>
    <w:rPr>
      <w:rFonts w:ascii="Cambria" w:eastAsia="MS Mincho" w:hAnsi="Cambria" w:cs="Times New Roman"/>
      <w:szCs w:val="20"/>
      <w:lang w:val="de-DE" w:eastAsia="ja-JP"/>
    </w:rPr>
  </w:style>
  <w:style w:type="character" w:customStyle="1" w:styleId="SDLattribute">
    <w:name w:val="SDLattribute"/>
    <w:rsid w:val="00ED1247"/>
    <w:rPr>
      <w:i/>
      <w:iCs/>
      <w:noProof w:val="0"/>
      <w:lang w:val="en-GB"/>
    </w:rPr>
  </w:style>
  <w:style w:type="paragraph" w:customStyle="1" w:styleId="SDLCode">
    <w:name w:val="SDLCode"/>
    <w:basedOn w:val="Normal"/>
    <w:rsid w:val="00ED124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character" w:customStyle="1" w:styleId="SDLkeyword">
    <w:name w:val="SDLkeyword"/>
    <w:rsid w:val="00ED1247"/>
    <w:rPr>
      <w:rFonts w:ascii="Courier New" w:hAnsi="Courier New" w:cs="Courier New"/>
      <w:b/>
      <w:bCs/>
      <w:noProof w:val="0"/>
      <w:lang w:val="en-GB"/>
    </w:rPr>
  </w:style>
  <w:style w:type="paragraph" w:styleId="Signature">
    <w:name w:val="Signature"/>
    <w:basedOn w:val="Normal"/>
    <w:link w:val="SignatureChar"/>
    <w:rsid w:val="00ED1247"/>
    <w:pPr>
      <w:ind w:left="4252"/>
    </w:pPr>
  </w:style>
  <w:style w:type="character" w:customStyle="1" w:styleId="SignatureChar">
    <w:name w:val="Signature Char"/>
    <w:basedOn w:val="DefaultParagraphFont"/>
    <w:link w:val="Signature"/>
    <w:rsid w:val="00ED1247"/>
    <w:rPr>
      <w:rFonts w:ascii="Cambria" w:eastAsia="MS Mincho" w:hAnsi="Cambria" w:cs="Times New Roman"/>
      <w:szCs w:val="20"/>
      <w:lang w:val="de-DE" w:eastAsia="ja-JP"/>
    </w:rPr>
  </w:style>
  <w:style w:type="paragraph" w:customStyle="1" w:styleId="sp2">
    <w:name w:val="sp2"/>
    <w:basedOn w:val="Normal"/>
    <w:rsid w:val="00ED1247"/>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ED1247"/>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ED1247"/>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Special">
    <w:name w:val="Special"/>
    <w:basedOn w:val="Normal"/>
    <w:next w:val="Normal"/>
    <w:rsid w:val="00ED1247"/>
  </w:style>
  <w:style w:type="paragraph" w:customStyle="1" w:styleId="st">
    <w:name w:val="st"/>
    <w:basedOn w:val="Normal"/>
    <w:rsid w:val="00ED1247"/>
    <w:pPr>
      <w:keepNext/>
      <w:spacing w:after="0" w:line="500" w:lineRule="exact"/>
    </w:pPr>
    <w:rPr>
      <w:rFonts w:eastAsia="Times New Roman"/>
      <w:spacing w:val="5"/>
      <w:sz w:val="44"/>
      <w:szCs w:val="22"/>
      <w:lang w:val="en-GB" w:eastAsia="en-US"/>
    </w:rPr>
  </w:style>
  <w:style w:type="character" w:customStyle="1" w:styleId="stddocNumber">
    <w:name w:val="std_docNumber"/>
    <w:rsid w:val="00ED1247"/>
    <w:rPr>
      <w:rFonts w:ascii="Cambria" w:hAnsi="Cambria"/>
      <w:bdr w:val="none" w:sz="0" w:space="0" w:color="auto"/>
      <w:shd w:val="clear" w:color="auto" w:fill="F2DBDB"/>
    </w:rPr>
  </w:style>
  <w:style w:type="character" w:customStyle="1" w:styleId="stddocPartNumber">
    <w:name w:val="std_docPartNumber"/>
    <w:rsid w:val="00ED1247"/>
    <w:rPr>
      <w:rFonts w:ascii="Cambria" w:hAnsi="Cambria"/>
      <w:bdr w:val="none" w:sz="0" w:space="0" w:color="auto"/>
      <w:shd w:val="clear" w:color="auto" w:fill="EAF1DD"/>
    </w:rPr>
  </w:style>
  <w:style w:type="character" w:customStyle="1" w:styleId="stddocTitle">
    <w:name w:val="std_docTitle"/>
    <w:rsid w:val="00ED1247"/>
    <w:rPr>
      <w:rFonts w:ascii="Cambria" w:hAnsi="Cambria"/>
      <w:i/>
      <w:bdr w:val="none" w:sz="0" w:space="0" w:color="auto"/>
      <w:shd w:val="clear" w:color="auto" w:fill="FDE9D9"/>
    </w:rPr>
  </w:style>
  <w:style w:type="character" w:customStyle="1" w:styleId="stdpublisher">
    <w:name w:val="std_publisher"/>
    <w:rsid w:val="00ED1247"/>
    <w:rPr>
      <w:rFonts w:ascii="Cambria" w:hAnsi="Cambria"/>
      <w:bdr w:val="none" w:sz="0" w:space="0" w:color="auto"/>
      <w:shd w:val="clear" w:color="auto" w:fill="C6D9F1"/>
    </w:rPr>
  </w:style>
  <w:style w:type="character" w:customStyle="1" w:styleId="stdsuppl">
    <w:name w:val="std_suppl"/>
    <w:rsid w:val="00ED1247"/>
    <w:rPr>
      <w:rFonts w:ascii="Cambria" w:hAnsi="Cambria"/>
      <w:bdr w:val="none" w:sz="0" w:space="0" w:color="auto"/>
      <w:shd w:val="clear" w:color="auto" w:fill="F6FBB5"/>
    </w:rPr>
  </w:style>
  <w:style w:type="character" w:customStyle="1" w:styleId="stdyear">
    <w:name w:val="std_year"/>
    <w:rsid w:val="00ED1247"/>
    <w:rPr>
      <w:rFonts w:ascii="Cambria" w:hAnsi="Cambria"/>
      <w:bdr w:val="none" w:sz="0" w:space="0" w:color="auto"/>
      <w:shd w:val="clear" w:color="auto" w:fill="DAEEF3"/>
    </w:rPr>
  </w:style>
  <w:style w:type="paragraph" w:styleId="Subtitle">
    <w:name w:val="Subtitle"/>
    <w:basedOn w:val="Normal"/>
    <w:link w:val="SubtitleChar"/>
    <w:qFormat/>
    <w:rsid w:val="00ED1247"/>
    <w:pPr>
      <w:spacing w:after="60"/>
      <w:jc w:val="center"/>
      <w:outlineLvl w:val="1"/>
    </w:pPr>
    <w:rPr>
      <w:sz w:val="24"/>
    </w:rPr>
  </w:style>
  <w:style w:type="character" w:customStyle="1" w:styleId="SubtitleChar">
    <w:name w:val="Subtitle Char"/>
    <w:basedOn w:val="DefaultParagraphFont"/>
    <w:link w:val="Subtitle"/>
    <w:rsid w:val="00ED1247"/>
    <w:rPr>
      <w:rFonts w:ascii="Cambria" w:eastAsia="MS Mincho" w:hAnsi="Cambria" w:cs="Times New Roman"/>
      <w:sz w:val="24"/>
      <w:szCs w:val="20"/>
      <w:lang w:val="de-DE" w:eastAsia="ja-JP"/>
    </w:rPr>
  </w:style>
  <w:style w:type="paragraph" w:customStyle="1" w:styleId="Syntax">
    <w:name w:val="Syntax"/>
    <w:basedOn w:val="Normal"/>
    <w:rsid w:val="00ED1247"/>
    <w:pPr>
      <w:spacing w:after="120" w:line="240" w:lineRule="auto"/>
      <w:jc w:val="left"/>
    </w:pPr>
    <w:rPr>
      <w:rFonts w:ascii="Times" w:eastAsia="Calibri" w:hAnsi="Times"/>
      <w:sz w:val="24"/>
      <w:szCs w:val="22"/>
      <w:lang w:val="en-GB" w:eastAsia="en-US"/>
    </w:rPr>
  </w:style>
  <w:style w:type="paragraph" w:customStyle="1" w:styleId="syntaxBox">
    <w:name w:val="syntaxBox"/>
    <w:basedOn w:val="Normal"/>
    <w:rsid w:val="00ED1247"/>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paragraph" w:customStyle="1" w:styleId="Tablebody">
    <w:name w:val="Table body (+)"/>
    <w:basedOn w:val="Normal"/>
    <w:rsid w:val="00ED1247"/>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paragraph" w:customStyle="1" w:styleId="tablecell0">
    <w:name w:val="table cell"/>
    <w:basedOn w:val="Normal"/>
    <w:rsid w:val="00ED1247"/>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paragraph" w:customStyle="1" w:styleId="Tablefootnote">
    <w:name w:val="Table footnote"/>
    <w:basedOn w:val="Normal"/>
    <w:rsid w:val="00ED1247"/>
    <w:pPr>
      <w:tabs>
        <w:tab w:val="left" w:pos="340"/>
      </w:tabs>
      <w:spacing w:before="60" w:after="60" w:line="190" w:lineRule="atLeast"/>
    </w:pPr>
    <w:rPr>
      <w:sz w:val="16"/>
    </w:rPr>
  </w:style>
  <w:style w:type="table" w:styleId="TableGrid">
    <w:name w:val="Table Grid"/>
    <w:basedOn w:val="TableNormal"/>
    <w:rsid w:val="00ED1247"/>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ED1247"/>
    <w:pPr>
      <w:ind w:left="200" w:hanging="200"/>
    </w:pPr>
  </w:style>
  <w:style w:type="paragraph" w:styleId="TableofFigures">
    <w:name w:val="table of figures"/>
    <w:basedOn w:val="Normal"/>
    <w:next w:val="Normal"/>
    <w:uiPriority w:val="99"/>
    <w:rsid w:val="00ED1247"/>
    <w:pPr>
      <w:ind w:left="400" w:hanging="400"/>
    </w:pPr>
  </w:style>
  <w:style w:type="paragraph" w:customStyle="1" w:styleId="tablesyntax">
    <w:name w:val="table syntax"/>
    <w:basedOn w:val="Normal"/>
    <w:rsid w:val="00ED1247"/>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abletext10">
    <w:name w:val="Table text (10)"/>
    <w:basedOn w:val="Normal"/>
    <w:rsid w:val="00ED1247"/>
    <w:pPr>
      <w:spacing w:before="60" w:after="60"/>
    </w:pPr>
  </w:style>
  <w:style w:type="paragraph" w:customStyle="1" w:styleId="Tabletext7">
    <w:name w:val="Table text (7)"/>
    <w:basedOn w:val="Normal"/>
    <w:rsid w:val="00ED1247"/>
    <w:pPr>
      <w:spacing w:before="60" w:after="60" w:line="170" w:lineRule="atLeast"/>
    </w:pPr>
    <w:rPr>
      <w:sz w:val="14"/>
    </w:rPr>
  </w:style>
  <w:style w:type="paragraph" w:customStyle="1" w:styleId="Tabletext8">
    <w:name w:val="Table text (8)"/>
    <w:basedOn w:val="Normal"/>
    <w:rsid w:val="00ED1247"/>
    <w:pPr>
      <w:spacing w:before="60" w:after="60" w:line="190" w:lineRule="atLeast"/>
    </w:pPr>
    <w:rPr>
      <w:sz w:val="16"/>
    </w:rPr>
  </w:style>
  <w:style w:type="paragraph" w:customStyle="1" w:styleId="Tabletext9">
    <w:name w:val="Table text (9)"/>
    <w:basedOn w:val="Normal"/>
    <w:rsid w:val="00ED1247"/>
    <w:pPr>
      <w:spacing w:before="60" w:after="60" w:line="210" w:lineRule="atLeast"/>
    </w:pPr>
    <w:rPr>
      <w:sz w:val="18"/>
    </w:rPr>
  </w:style>
  <w:style w:type="paragraph" w:customStyle="1" w:styleId="Tabletitle">
    <w:name w:val="Table title"/>
    <w:basedOn w:val="Normal"/>
    <w:next w:val="Normal"/>
    <w:rsid w:val="00ED1247"/>
    <w:pPr>
      <w:keepNext/>
      <w:suppressAutoHyphens/>
      <w:spacing w:before="120" w:after="120" w:line="230" w:lineRule="exact"/>
      <w:jc w:val="center"/>
    </w:pPr>
    <w:rPr>
      <w:b/>
    </w:rPr>
  </w:style>
  <w:style w:type="paragraph" w:customStyle="1" w:styleId="TableCell">
    <w:name w:val="TableCell"/>
    <w:basedOn w:val="Normal"/>
    <w:rsid w:val="00ED1247"/>
    <w:pPr>
      <w:keepNext/>
      <w:keepLines/>
      <w:numPr>
        <w:ilvl w:val="2"/>
        <w:numId w:val="23"/>
      </w:numPr>
      <w:tabs>
        <w:tab w:val="clear" w:pos="720"/>
      </w:tabs>
      <w:spacing w:after="20" w:line="240" w:lineRule="auto"/>
    </w:pPr>
    <w:rPr>
      <w:rFonts w:eastAsia="Calibri"/>
      <w:szCs w:val="22"/>
      <w:lang w:val="en-GB" w:eastAsia="en-US"/>
    </w:rPr>
  </w:style>
  <w:style w:type="character" w:customStyle="1" w:styleId="TableFootNoteXref">
    <w:name w:val="TableFootNoteXref"/>
    <w:rsid w:val="00ED1247"/>
    <w:rPr>
      <w:noProof/>
      <w:position w:val="6"/>
      <w:sz w:val="14"/>
      <w:lang w:val="fr-FR"/>
    </w:rPr>
  </w:style>
  <w:style w:type="paragraph" w:customStyle="1" w:styleId="TableHeading">
    <w:name w:val="TableHeading"/>
    <w:basedOn w:val="TableCell"/>
    <w:rsid w:val="00ED1247"/>
    <w:pPr>
      <w:numPr>
        <w:ilvl w:val="0"/>
        <w:numId w:val="24"/>
      </w:numPr>
      <w:tabs>
        <w:tab w:val="clear" w:pos="1800"/>
        <w:tab w:val="num" w:pos="720"/>
      </w:tabs>
      <w:spacing w:before="60" w:after="60"/>
    </w:pPr>
    <w:rPr>
      <w:b/>
    </w:rPr>
  </w:style>
  <w:style w:type="paragraph" w:customStyle="1" w:styleId="TAL">
    <w:name w:val="TAL"/>
    <w:basedOn w:val="Normal"/>
    <w:rsid w:val="00ED1247"/>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C">
    <w:name w:val="TAC"/>
    <w:basedOn w:val="TAL"/>
    <w:rsid w:val="00ED1247"/>
    <w:pPr>
      <w:jc w:val="center"/>
    </w:pPr>
  </w:style>
  <w:style w:type="paragraph" w:customStyle="1" w:styleId="TAH">
    <w:name w:val="TAH"/>
    <w:basedOn w:val="TAC"/>
    <w:rsid w:val="00ED1247"/>
    <w:rPr>
      <w:b/>
    </w:rPr>
  </w:style>
  <w:style w:type="paragraph" w:customStyle="1" w:styleId="TAJ">
    <w:name w:val="TAJ"/>
    <w:basedOn w:val="Normal"/>
    <w:rsid w:val="00ED1247"/>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paragraph" w:customStyle="1" w:styleId="TAN">
    <w:name w:val="TAN"/>
    <w:basedOn w:val="TAL"/>
    <w:rsid w:val="00ED1247"/>
    <w:pPr>
      <w:ind w:left="851" w:hanging="851"/>
    </w:pPr>
  </w:style>
  <w:style w:type="paragraph" w:customStyle="1" w:styleId="TAR">
    <w:name w:val="TAR"/>
    <w:basedOn w:val="TAL"/>
    <w:rsid w:val="00ED1247"/>
    <w:pPr>
      <w:jc w:val="right"/>
    </w:pPr>
  </w:style>
  <w:style w:type="paragraph" w:customStyle="1" w:styleId="Terms">
    <w:name w:val="Term(s)"/>
    <w:basedOn w:val="Normal"/>
    <w:next w:val="Definition"/>
    <w:rsid w:val="00ED1247"/>
    <w:pPr>
      <w:keepNext/>
      <w:suppressAutoHyphens/>
      <w:spacing w:after="0"/>
      <w:jc w:val="left"/>
    </w:pPr>
    <w:rPr>
      <w:b/>
    </w:rPr>
  </w:style>
  <w:style w:type="paragraph" w:customStyle="1" w:styleId="TermNum">
    <w:name w:val="TermNum"/>
    <w:basedOn w:val="Normal"/>
    <w:next w:val="Terms"/>
    <w:rsid w:val="00ED1247"/>
    <w:pPr>
      <w:keepNext/>
      <w:spacing w:after="0"/>
    </w:pPr>
    <w:rPr>
      <w:b/>
    </w:rPr>
  </w:style>
  <w:style w:type="paragraph" w:customStyle="1" w:styleId="TF">
    <w:name w:val="TF"/>
    <w:basedOn w:val="FL"/>
    <w:rsid w:val="00ED1247"/>
    <w:pPr>
      <w:keepNext w:val="0"/>
      <w:spacing w:before="0" w:after="240"/>
    </w:pPr>
  </w:style>
  <w:style w:type="paragraph" w:customStyle="1" w:styleId="TH">
    <w:name w:val="TH"/>
    <w:basedOn w:val="FL"/>
    <w:next w:val="FL"/>
    <w:rsid w:val="00ED1247"/>
  </w:style>
  <w:style w:type="paragraph" w:customStyle="1" w:styleId="TitreAuthor">
    <w:name w:val="Titre Author"/>
    <w:basedOn w:val="Normal"/>
    <w:rsid w:val="00ED1247"/>
    <w:pPr>
      <w:tabs>
        <w:tab w:val="left" w:pos="1702"/>
      </w:tabs>
      <w:spacing w:after="0" w:line="240" w:lineRule="auto"/>
    </w:pPr>
    <w:rPr>
      <w:rFonts w:ascii="Times New Roman" w:eastAsia="Calibri" w:hAnsi="Times New Roman"/>
      <w:b/>
      <w:szCs w:val="22"/>
      <w:lang w:val="en-GB" w:eastAsia="en-US"/>
    </w:rPr>
  </w:style>
  <w:style w:type="paragraph" w:styleId="TOAHeading">
    <w:name w:val="toa heading"/>
    <w:basedOn w:val="Normal"/>
    <w:next w:val="Normal"/>
    <w:semiHidden/>
    <w:rsid w:val="00ED1247"/>
    <w:pPr>
      <w:spacing w:before="120"/>
    </w:pPr>
    <w:rPr>
      <w:b/>
      <w:sz w:val="24"/>
    </w:rPr>
  </w:style>
  <w:style w:type="paragraph" w:styleId="TOC1">
    <w:name w:val="toc 1"/>
    <w:basedOn w:val="Normal"/>
    <w:next w:val="Normal"/>
    <w:uiPriority w:val="39"/>
    <w:rsid w:val="00ED1247"/>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ED1247"/>
    <w:pPr>
      <w:spacing w:before="0"/>
    </w:pPr>
  </w:style>
  <w:style w:type="paragraph" w:styleId="TOC3">
    <w:name w:val="toc 3"/>
    <w:basedOn w:val="TOC2"/>
    <w:next w:val="Normal"/>
    <w:uiPriority w:val="39"/>
    <w:rsid w:val="00ED1247"/>
  </w:style>
  <w:style w:type="paragraph" w:styleId="TOC4">
    <w:name w:val="toc 4"/>
    <w:basedOn w:val="TOC2"/>
    <w:next w:val="Normal"/>
    <w:uiPriority w:val="39"/>
    <w:rsid w:val="00ED1247"/>
    <w:pPr>
      <w:tabs>
        <w:tab w:val="left" w:pos="1140"/>
      </w:tabs>
      <w:ind w:left="1140" w:hanging="1140"/>
    </w:pPr>
  </w:style>
  <w:style w:type="paragraph" w:styleId="TOC5">
    <w:name w:val="toc 5"/>
    <w:basedOn w:val="TOC4"/>
    <w:next w:val="Normal"/>
    <w:uiPriority w:val="39"/>
    <w:rsid w:val="00ED1247"/>
  </w:style>
  <w:style w:type="paragraph" w:styleId="TOC6">
    <w:name w:val="toc 6"/>
    <w:basedOn w:val="TOC4"/>
    <w:next w:val="Normal"/>
    <w:uiPriority w:val="39"/>
    <w:rsid w:val="00ED1247"/>
    <w:pPr>
      <w:tabs>
        <w:tab w:val="clear" w:pos="1140"/>
        <w:tab w:val="left" w:pos="1440"/>
      </w:tabs>
      <w:ind w:left="1440" w:hanging="1440"/>
    </w:pPr>
  </w:style>
  <w:style w:type="paragraph" w:styleId="TOC7">
    <w:name w:val="toc 7"/>
    <w:basedOn w:val="TOC4"/>
    <w:next w:val="Normal"/>
    <w:uiPriority w:val="39"/>
    <w:rsid w:val="00ED1247"/>
    <w:pPr>
      <w:tabs>
        <w:tab w:val="clear" w:pos="1140"/>
        <w:tab w:val="left" w:pos="1440"/>
      </w:tabs>
      <w:ind w:left="1440" w:hanging="1440"/>
    </w:pPr>
  </w:style>
  <w:style w:type="paragraph" w:styleId="TOC8">
    <w:name w:val="toc 8"/>
    <w:basedOn w:val="TOC4"/>
    <w:next w:val="Normal"/>
    <w:uiPriority w:val="39"/>
    <w:rsid w:val="00ED1247"/>
    <w:pPr>
      <w:tabs>
        <w:tab w:val="clear" w:pos="1140"/>
        <w:tab w:val="left" w:pos="1440"/>
      </w:tabs>
      <w:ind w:left="1440" w:hanging="1440"/>
    </w:pPr>
  </w:style>
  <w:style w:type="paragraph" w:styleId="TOC9">
    <w:name w:val="toc 9"/>
    <w:basedOn w:val="TOC1"/>
    <w:next w:val="Normal"/>
    <w:uiPriority w:val="39"/>
    <w:rsid w:val="00ED1247"/>
    <w:pPr>
      <w:ind w:left="0" w:firstLine="0"/>
    </w:pPr>
  </w:style>
  <w:style w:type="paragraph" w:customStyle="1" w:styleId="TOCtitle">
    <w:name w:val="TOC title"/>
    <w:basedOn w:val="Normal"/>
    <w:rsid w:val="00ED1247"/>
    <w:pPr>
      <w:tabs>
        <w:tab w:val="center" w:pos="64"/>
        <w:tab w:val="right" w:pos="8640"/>
      </w:tabs>
      <w:spacing w:after="220" w:line="240" w:lineRule="auto"/>
      <w:jc w:val="center"/>
    </w:pPr>
    <w:rPr>
      <w:rFonts w:eastAsia="Batang"/>
      <w:color w:val="000000"/>
      <w:szCs w:val="22"/>
      <w:lang w:val="en-US" w:eastAsia="en-US"/>
    </w:rPr>
  </w:style>
  <w:style w:type="paragraph" w:customStyle="1" w:styleId="TT">
    <w:name w:val="TT"/>
    <w:basedOn w:val="Heading1"/>
    <w:next w:val="Normal"/>
    <w:rsid w:val="00ED1247"/>
    <w:pPr>
      <w:keepLines/>
      <w:numPr>
        <w:numId w:val="0"/>
      </w:numPr>
      <w:pBdr>
        <w:top w:val="single" w:sz="12" w:space="3" w:color="auto"/>
      </w:pBdr>
      <w:tabs>
        <w:tab w:val="clear" w:pos="400"/>
        <w:tab w:val="clear" w:pos="560"/>
      </w:tabs>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character" w:customStyle="1" w:styleId="UnresolvedMention1">
    <w:name w:val="Unresolved Mention1"/>
    <w:uiPriority w:val="47"/>
    <w:rsid w:val="00ED1247"/>
    <w:rPr>
      <w:color w:val="808080"/>
      <w:shd w:val="clear" w:color="auto" w:fill="E6E6E6"/>
    </w:rPr>
  </w:style>
  <w:style w:type="paragraph" w:customStyle="1" w:styleId="ZA">
    <w:name w:val="ZA"/>
    <w:rsid w:val="00ED1247"/>
    <w:pPr>
      <w:framePr w:w="10206" w:h="794" w:hRule="exact" w:wrap="notBeside" w:vAnchor="page" w:hAnchor="margin" w:y="1135"/>
      <w:pBdr>
        <w:bottom w:val="single" w:sz="12" w:space="1" w:color="auto"/>
      </w:pBdr>
      <w:overflowPunct w:val="0"/>
      <w:adjustRightInd w:val="0"/>
      <w:jc w:val="right"/>
      <w:textAlignment w:val="baseline"/>
    </w:pPr>
    <w:rPr>
      <w:rFonts w:ascii="Arial" w:eastAsia="Times New Roman" w:hAnsi="Arial" w:cs="Times New Roman"/>
      <w:noProof/>
      <w:sz w:val="40"/>
      <w:szCs w:val="20"/>
      <w:lang w:val="en-GB"/>
    </w:rPr>
  </w:style>
  <w:style w:type="paragraph" w:customStyle="1" w:styleId="ZB">
    <w:name w:val="ZB"/>
    <w:rsid w:val="00ED1247"/>
    <w:pPr>
      <w:framePr w:w="10206" w:h="284" w:hRule="exact" w:wrap="notBeside" w:vAnchor="page" w:hAnchor="margin" w:y="1986"/>
      <w:overflowPunct w:val="0"/>
      <w:adjustRightInd w:val="0"/>
      <w:ind w:right="28"/>
      <w:jc w:val="right"/>
      <w:textAlignment w:val="baseline"/>
    </w:pPr>
    <w:rPr>
      <w:rFonts w:ascii="Arial" w:eastAsia="Times New Roman" w:hAnsi="Arial" w:cs="Times New Roman"/>
      <w:i/>
      <w:noProof/>
      <w:sz w:val="20"/>
      <w:szCs w:val="20"/>
      <w:lang w:val="en-GB"/>
    </w:rPr>
  </w:style>
  <w:style w:type="paragraph" w:customStyle="1" w:styleId="ZD">
    <w:name w:val="ZD"/>
    <w:rsid w:val="00ED1247"/>
    <w:pPr>
      <w:framePr w:wrap="notBeside" w:vAnchor="page" w:hAnchor="margin" w:y="15764"/>
      <w:overflowPunct w:val="0"/>
      <w:adjustRightInd w:val="0"/>
      <w:textAlignment w:val="baseline"/>
    </w:pPr>
    <w:rPr>
      <w:rFonts w:ascii="Arial" w:eastAsia="Times New Roman" w:hAnsi="Arial" w:cs="Times New Roman"/>
      <w:noProof/>
      <w:sz w:val="32"/>
      <w:szCs w:val="20"/>
      <w:lang w:val="en-GB"/>
    </w:rPr>
  </w:style>
  <w:style w:type="paragraph" w:customStyle="1" w:styleId="ZG">
    <w:name w:val="ZG"/>
    <w:rsid w:val="00ED1247"/>
    <w:pPr>
      <w:framePr w:wrap="notBeside" w:vAnchor="page" w:hAnchor="margin" w:xAlign="right" w:y="6805"/>
      <w:overflowPunct w:val="0"/>
      <w:adjustRightInd w:val="0"/>
      <w:jc w:val="right"/>
      <w:textAlignment w:val="baseline"/>
    </w:pPr>
    <w:rPr>
      <w:rFonts w:ascii="Arial" w:eastAsia="Times New Roman" w:hAnsi="Arial" w:cs="Times New Roman"/>
      <w:noProof/>
      <w:sz w:val="20"/>
      <w:szCs w:val="20"/>
      <w:lang w:val="en-GB"/>
    </w:rPr>
  </w:style>
  <w:style w:type="character" w:customStyle="1" w:styleId="ZGSM">
    <w:name w:val="ZGSM"/>
    <w:rsid w:val="00ED1247"/>
  </w:style>
  <w:style w:type="paragraph" w:customStyle="1" w:styleId="ZH">
    <w:name w:val="ZH"/>
    <w:rsid w:val="00ED1247"/>
    <w:pPr>
      <w:framePr w:wrap="notBeside" w:vAnchor="page" w:hAnchor="margin" w:xAlign="center" w:y="6805"/>
      <w:overflowPunct w:val="0"/>
      <w:adjustRightInd w:val="0"/>
      <w:textAlignment w:val="baseline"/>
    </w:pPr>
    <w:rPr>
      <w:rFonts w:ascii="Arial" w:eastAsia="Times New Roman" w:hAnsi="Arial" w:cs="Times New Roman"/>
      <w:noProof/>
      <w:sz w:val="20"/>
      <w:szCs w:val="20"/>
      <w:lang w:val="en-GB"/>
    </w:rPr>
  </w:style>
  <w:style w:type="paragraph" w:customStyle="1" w:styleId="ZT">
    <w:name w:val="ZT"/>
    <w:rsid w:val="00ED1247"/>
    <w:pPr>
      <w:framePr w:wrap="notBeside" w:hAnchor="margin" w:yAlign="center"/>
      <w:overflowPunct w:val="0"/>
      <w:adjustRightInd w:val="0"/>
      <w:spacing w:line="240" w:lineRule="atLeast"/>
      <w:jc w:val="right"/>
      <w:textAlignment w:val="baseline"/>
    </w:pPr>
    <w:rPr>
      <w:rFonts w:ascii="Arial" w:eastAsia="Times New Roman" w:hAnsi="Arial" w:cs="Times New Roman"/>
      <w:b/>
      <w:sz w:val="34"/>
      <w:szCs w:val="20"/>
      <w:lang w:val="en-GB"/>
    </w:rPr>
  </w:style>
  <w:style w:type="paragraph" w:customStyle="1" w:styleId="ZTD">
    <w:name w:val="ZTD"/>
    <w:basedOn w:val="ZB"/>
    <w:rsid w:val="00ED1247"/>
    <w:pPr>
      <w:framePr w:hRule="auto" w:wrap="notBeside" w:y="852"/>
    </w:pPr>
    <w:rPr>
      <w:i w:val="0"/>
      <w:sz w:val="40"/>
    </w:rPr>
  </w:style>
  <w:style w:type="paragraph" w:customStyle="1" w:styleId="ZU">
    <w:name w:val="ZU"/>
    <w:rsid w:val="00ED1247"/>
    <w:pPr>
      <w:framePr w:w="10206" w:wrap="notBeside" w:vAnchor="page" w:hAnchor="margin" w:y="6238"/>
      <w:pBdr>
        <w:top w:val="single" w:sz="12" w:space="1" w:color="auto"/>
      </w:pBdr>
      <w:overflowPunct w:val="0"/>
      <w:adjustRightInd w:val="0"/>
      <w:jc w:val="right"/>
      <w:textAlignment w:val="baseline"/>
    </w:pPr>
    <w:rPr>
      <w:rFonts w:ascii="Arial" w:eastAsia="Times New Roman" w:hAnsi="Arial" w:cs="Times New Roman"/>
      <w:noProof/>
      <w:sz w:val="20"/>
      <w:szCs w:val="20"/>
      <w:lang w:val="en-GB"/>
    </w:rPr>
  </w:style>
  <w:style w:type="paragraph" w:customStyle="1" w:styleId="ZV">
    <w:name w:val="ZV"/>
    <w:basedOn w:val="ZU"/>
    <w:rsid w:val="00ED1247"/>
    <w:pPr>
      <w:framePr w:wrap="notBeside" w:y="16161"/>
    </w:pPr>
  </w:style>
  <w:style w:type="paragraph" w:customStyle="1" w:styleId="zzBiblio">
    <w:name w:val="zzBiblio"/>
    <w:basedOn w:val="Normal"/>
    <w:next w:val="Bibliography1"/>
    <w:rsid w:val="00ED1247"/>
    <w:pPr>
      <w:pageBreakBefore/>
      <w:spacing w:after="760" w:line="310" w:lineRule="exact"/>
      <w:jc w:val="center"/>
    </w:pPr>
    <w:rPr>
      <w:b/>
      <w:sz w:val="28"/>
    </w:rPr>
  </w:style>
  <w:style w:type="paragraph" w:customStyle="1" w:styleId="zzContents">
    <w:name w:val="zzContents"/>
    <w:basedOn w:val="Introduction"/>
    <w:next w:val="TOC1"/>
    <w:rsid w:val="00ED1247"/>
    <w:pPr>
      <w:tabs>
        <w:tab w:val="clear" w:pos="400"/>
      </w:tabs>
    </w:pPr>
  </w:style>
  <w:style w:type="paragraph" w:customStyle="1" w:styleId="zzCopyright">
    <w:name w:val="zzCopyright"/>
    <w:basedOn w:val="Normal"/>
    <w:next w:val="Normal"/>
    <w:rsid w:val="00ED1247"/>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rsid w:val="00ED1247"/>
    <w:pPr>
      <w:spacing w:after="220"/>
      <w:jc w:val="right"/>
    </w:pPr>
    <w:rPr>
      <w:b/>
      <w:color w:val="000000"/>
      <w:sz w:val="24"/>
    </w:rPr>
  </w:style>
  <w:style w:type="paragraph" w:customStyle="1" w:styleId="zzForeword">
    <w:name w:val="zzForeword"/>
    <w:basedOn w:val="Introduction"/>
    <w:next w:val="Normal"/>
    <w:rsid w:val="00ED1247"/>
    <w:pPr>
      <w:tabs>
        <w:tab w:val="clear" w:pos="400"/>
      </w:tabs>
    </w:pPr>
    <w:rPr>
      <w:color w:val="0000FF"/>
    </w:rPr>
  </w:style>
  <w:style w:type="paragraph" w:customStyle="1" w:styleId="zzHelp">
    <w:name w:val="zzHelp"/>
    <w:basedOn w:val="Normal"/>
    <w:rsid w:val="00ED1247"/>
    <w:rPr>
      <w:color w:val="008000"/>
    </w:rPr>
  </w:style>
  <w:style w:type="paragraph" w:customStyle="1" w:styleId="zzIndex">
    <w:name w:val="zzIndex"/>
    <w:basedOn w:val="zzBiblio"/>
    <w:next w:val="IndexHeading"/>
    <w:rsid w:val="00ED1247"/>
  </w:style>
  <w:style w:type="paragraph" w:customStyle="1" w:styleId="zzLc5">
    <w:name w:val="zzLc5"/>
    <w:basedOn w:val="Normal"/>
    <w:next w:val="Normal"/>
    <w:rsid w:val="00ED1247"/>
    <w:pPr>
      <w:jc w:val="left"/>
    </w:pPr>
  </w:style>
  <w:style w:type="paragraph" w:customStyle="1" w:styleId="zzLc6">
    <w:name w:val="zzLc6"/>
    <w:basedOn w:val="Normal"/>
    <w:next w:val="Normal"/>
    <w:rsid w:val="00ED1247"/>
    <w:pPr>
      <w:jc w:val="left"/>
    </w:pPr>
  </w:style>
  <w:style w:type="paragraph" w:customStyle="1" w:styleId="zzLn5">
    <w:name w:val="zzLn5"/>
    <w:basedOn w:val="Normal"/>
    <w:next w:val="Normal"/>
    <w:rsid w:val="00ED1247"/>
    <w:pPr>
      <w:jc w:val="left"/>
    </w:pPr>
  </w:style>
  <w:style w:type="paragraph" w:customStyle="1" w:styleId="zzLn6">
    <w:name w:val="zzLn6"/>
    <w:basedOn w:val="Normal"/>
    <w:next w:val="Normal"/>
    <w:rsid w:val="00ED1247"/>
    <w:pPr>
      <w:jc w:val="left"/>
    </w:pPr>
  </w:style>
  <w:style w:type="paragraph" w:customStyle="1" w:styleId="zzSTDTitle">
    <w:name w:val="zzSTDTitle"/>
    <w:basedOn w:val="Normal"/>
    <w:next w:val="Normal"/>
    <w:rsid w:val="00ED1247"/>
    <w:pPr>
      <w:suppressAutoHyphens/>
      <w:spacing w:before="400" w:after="760" w:line="350" w:lineRule="exact"/>
      <w:jc w:val="left"/>
    </w:pPr>
    <w:rPr>
      <w:b/>
      <w:color w:val="0000FF"/>
      <w:sz w:val="32"/>
    </w:rPr>
  </w:style>
  <w:style w:type="character" w:customStyle="1" w:styleId="line">
    <w:name w:val="line"/>
    <w:basedOn w:val="DefaultParagraphFont"/>
    <w:rsid w:val="009E41B1"/>
  </w:style>
  <w:style w:type="paragraph" w:styleId="Revision">
    <w:name w:val="Revision"/>
    <w:hidden/>
    <w:uiPriority w:val="99"/>
    <w:semiHidden/>
    <w:rsid w:val="00F239B2"/>
    <w:pPr>
      <w:widowControl/>
      <w:autoSpaceDE/>
      <w:autoSpaceDN/>
    </w:pPr>
    <w:rPr>
      <w:rFonts w:ascii="Cambria" w:eastAsia="MS Mincho" w:hAnsi="Cambria" w:cs="Times New Roman"/>
      <w:szCs w:val="20"/>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12022">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64742">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89959358">
      <w:bodyDiv w:val="1"/>
      <w:marLeft w:val="0"/>
      <w:marRight w:val="0"/>
      <w:marTop w:val="0"/>
      <w:marBottom w:val="0"/>
      <w:divBdr>
        <w:top w:val="none" w:sz="0" w:space="0" w:color="auto"/>
        <w:left w:val="none" w:sz="0" w:space="0" w:color="auto"/>
        <w:bottom w:val="none" w:sz="0" w:space="0" w:color="auto"/>
        <w:right w:val="none" w:sz="0" w:space="0" w:color="auto"/>
      </w:divBdr>
    </w:div>
    <w:div w:id="390933511">
      <w:bodyDiv w:val="1"/>
      <w:marLeft w:val="0"/>
      <w:marRight w:val="0"/>
      <w:marTop w:val="0"/>
      <w:marBottom w:val="0"/>
      <w:divBdr>
        <w:top w:val="none" w:sz="0" w:space="0" w:color="auto"/>
        <w:left w:val="none" w:sz="0" w:space="0" w:color="auto"/>
        <w:bottom w:val="none" w:sz="0" w:space="0" w:color="auto"/>
        <w:right w:val="none" w:sz="0" w:space="0" w:color="auto"/>
      </w:divBdr>
    </w:div>
    <w:div w:id="44774748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467937">
      <w:bodyDiv w:val="1"/>
      <w:marLeft w:val="0"/>
      <w:marRight w:val="0"/>
      <w:marTop w:val="0"/>
      <w:marBottom w:val="0"/>
      <w:divBdr>
        <w:top w:val="none" w:sz="0" w:space="0" w:color="auto"/>
        <w:left w:val="none" w:sz="0" w:space="0" w:color="auto"/>
        <w:bottom w:val="none" w:sz="0" w:space="0" w:color="auto"/>
        <w:right w:val="none" w:sz="0" w:space="0" w:color="auto"/>
      </w:divBdr>
    </w:div>
    <w:div w:id="898982845">
      <w:bodyDiv w:val="1"/>
      <w:marLeft w:val="0"/>
      <w:marRight w:val="0"/>
      <w:marTop w:val="0"/>
      <w:marBottom w:val="0"/>
      <w:divBdr>
        <w:top w:val="none" w:sz="0" w:space="0" w:color="auto"/>
        <w:left w:val="none" w:sz="0" w:space="0" w:color="auto"/>
        <w:bottom w:val="none" w:sz="0" w:space="0" w:color="auto"/>
        <w:right w:val="none" w:sz="0" w:space="0" w:color="auto"/>
      </w:divBdr>
    </w:div>
    <w:div w:id="1038579704">
      <w:bodyDiv w:val="1"/>
      <w:marLeft w:val="0"/>
      <w:marRight w:val="0"/>
      <w:marTop w:val="0"/>
      <w:marBottom w:val="0"/>
      <w:divBdr>
        <w:top w:val="none" w:sz="0" w:space="0" w:color="auto"/>
        <w:left w:val="none" w:sz="0" w:space="0" w:color="auto"/>
        <w:bottom w:val="none" w:sz="0" w:space="0" w:color="auto"/>
        <w:right w:val="none" w:sz="0" w:space="0" w:color="auto"/>
      </w:divBdr>
    </w:div>
    <w:div w:id="1088845015">
      <w:bodyDiv w:val="1"/>
      <w:marLeft w:val="0"/>
      <w:marRight w:val="0"/>
      <w:marTop w:val="0"/>
      <w:marBottom w:val="0"/>
      <w:divBdr>
        <w:top w:val="none" w:sz="0" w:space="0" w:color="auto"/>
        <w:left w:val="none" w:sz="0" w:space="0" w:color="auto"/>
        <w:bottom w:val="none" w:sz="0" w:space="0" w:color="auto"/>
        <w:right w:val="none" w:sz="0" w:space="0" w:color="auto"/>
      </w:divBdr>
    </w:div>
    <w:div w:id="1197036957">
      <w:bodyDiv w:val="1"/>
      <w:marLeft w:val="0"/>
      <w:marRight w:val="0"/>
      <w:marTop w:val="0"/>
      <w:marBottom w:val="0"/>
      <w:divBdr>
        <w:top w:val="none" w:sz="0" w:space="0" w:color="auto"/>
        <w:left w:val="none" w:sz="0" w:space="0" w:color="auto"/>
        <w:bottom w:val="none" w:sz="0" w:space="0" w:color="auto"/>
        <w:right w:val="none" w:sz="0" w:space="0" w:color="auto"/>
      </w:divBdr>
    </w:div>
    <w:div w:id="1389375625">
      <w:bodyDiv w:val="1"/>
      <w:marLeft w:val="0"/>
      <w:marRight w:val="0"/>
      <w:marTop w:val="0"/>
      <w:marBottom w:val="0"/>
      <w:divBdr>
        <w:top w:val="none" w:sz="0" w:space="0" w:color="auto"/>
        <w:left w:val="none" w:sz="0" w:space="0" w:color="auto"/>
        <w:bottom w:val="none" w:sz="0" w:space="0" w:color="auto"/>
        <w:right w:val="none" w:sz="0" w:space="0" w:color="auto"/>
      </w:divBdr>
    </w:div>
    <w:div w:id="1443721933">
      <w:bodyDiv w:val="1"/>
      <w:marLeft w:val="0"/>
      <w:marRight w:val="0"/>
      <w:marTop w:val="0"/>
      <w:marBottom w:val="0"/>
      <w:divBdr>
        <w:top w:val="none" w:sz="0" w:space="0" w:color="auto"/>
        <w:left w:val="none" w:sz="0" w:space="0" w:color="auto"/>
        <w:bottom w:val="none" w:sz="0" w:space="0" w:color="auto"/>
        <w:right w:val="none" w:sz="0" w:space="0" w:color="auto"/>
      </w:divBdr>
    </w:div>
    <w:div w:id="1494569524">
      <w:bodyDiv w:val="1"/>
      <w:marLeft w:val="0"/>
      <w:marRight w:val="0"/>
      <w:marTop w:val="0"/>
      <w:marBottom w:val="0"/>
      <w:divBdr>
        <w:top w:val="none" w:sz="0" w:space="0" w:color="auto"/>
        <w:left w:val="none" w:sz="0" w:space="0" w:color="auto"/>
        <w:bottom w:val="none" w:sz="0" w:space="0" w:color="auto"/>
        <w:right w:val="none" w:sz="0" w:space="0" w:color="auto"/>
      </w:divBdr>
    </w:div>
    <w:div w:id="1566068407">
      <w:bodyDiv w:val="1"/>
      <w:marLeft w:val="0"/>
      <w:marRight w:val="0"/>
      <w:marTop w:val="0"/>
      <w:marBottom w:val="0"/>
      <w:divBdr>
        <w:top w:val="none" w:sz="0" w:space="0" w:color="auto"/>
        <w:left w:val="none" w:sz="0" w:space="0" w:color="auto"/>
        <w:bottom w:val="none" w:sz="0" w:space="0" w:color="auto"/>
        <w:right w:val="none" w:sz="0" w:space="0" w:color="auto"/>
      </w:divBdr>
    </w:div>
    <w:div w:id="1818718257">
      <w:bodyDiv w:val="1"/>
      <w:marLeft w:val="0"/>
      <w:marRight w:val="0"/>
      <w:marTop w:val="0"/>
      <w:marBottom w:val="0"/>
      <w:divBdr>
        <w:top w:val="none" w:sz="0" w:space="0" w:color="auto"/>
        <w:left w:val="none" w:sz="0" w:space="0" w:color="auto"/>
        <w:bottom w:val="none" w:sz="0" w:space="0" w:color="auto"/>
        <w:right w:val="none" w:sz="0" w:space="0" w:color="auto"/>
      </w:divBdr>
    </w:div>
    <w:div w:id="1857191564">
      <w:bodyDiv w:val="1"/>
      <w:marLeft w:val="0"/>
      <w:marRight w:val="0"/>
      <w:marTop w:val="0"/>
      <w:marBottom w:val="0"/>
      <w:divBdr>
        <w:top w:val="none" w:sz="0" w:space="0" w:color="auto"/>
        <w:left w:val="none" w:sz="0" w:space="0" w:color="auto"/>
        <w:bottom w:val="none" w:sz="0" w:space="0" w:color="auto"/>
        <w:right w:val="none" w:sz="0" w:space="0" w:color="auto"/>
      </w:divBdr>
    </w:div>
    <w:div w:id="1968050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8/08/relationships/commentsExtensible" Target="commentsExtensible.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26</Pages>
  <Words>7560</Words>
  <Characters>43093</Characters>
  <Application>Microsoft Office Word</Application>
  <DocSecurity>0</DocSecurity>
  <Lines>359</Lines>
  <Paragraphs>101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Working draft of amendment to ISO/IEC 14496-12: Improved brand documentation and other improvements</vt:lpstr>
      <vt:lpstr/>
    </vt:vector>
  </TitlesOfParts>
  <Manager/>
  <Company/>
  <LinksUpToDate>false</LinksUpToDate>
  <CharactersWithSpaces>50552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draft of amendment to ISO/IEC 14496-12: Improved brand documentation and other improvements</dc:title>
  <dc:subject/>
  <dc:creator>Youngkwon Lim</dc:creator>
  <cp:keywords/>
  <dc:description/>
  <cp:lastModifiedBy>Michael Dolan</cp:lastModifiedBy>
  <cp:revision>12</cp:revision>
  <dcterms:created xsi:type="dcterms:W3CDTF">2021-10-27T23:22:00Z</dcterms:created>
  <dcterms:modified xsi:type="dcterms:W3CDTF">2021-11-04T16:32:00Z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0341</vt:lpwstr>
  </property>
  <property fmtid="{D5CDD505-2E9C-101B-9397-08002B2CF9AE}" pid="3" name="MDMSNumber">
    <vt:lpwstr>20688</vt:lpwstr>
  </property>
</Properties>
</file>