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7C1BA15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ins w:id="0" w:author="Dimitri Podborski" w:date="2021-10-18T12:32:00Z">
        <w:r w:rsidR="002A6A07">
          <w:rPr>
            <w:spacing w:val="28"/>
            <w:w w:val="115"/>
            <w:sz w:val="48"/>
            <w:szCs w:val="48"/>
            <w:u w:val="thick"/>
            <w:lang w:val="en-GB"/>
          </w:rPr>
          <w:t>0388</w:t>
        </w:r>
      </w:ins>
      <w:del w:id="1" w:author="Dimitri Podborski" w:date="2021-10-18T12:32:00Z">
        <w:r w:rsidR="00C43063" w:rsidDel="002A6A07">
          <w:rPr>
            <w:spacing w:val="28"/>
            <w:w w:val="115"/>
            <w:sz w:val="48"/>
            <w:szCs w:val="48"/>
            <w:u w:val="thick"/>
            <w:lang w:val="en-GB"/>
          </w:rPr>
          <w:delText>0324</w:delText>
        </w:r>
      </w:del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47EA4FBC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ins w:id="2" w:author="Dimitri Podborski" w:date="2021-10-18T13:26:00Z">
        <w:r w:rsidR="00EE0C4B">
          <w:rPr>
            <w:noProof/>
            <w:snapToGrid w:val="0"/>
            <w:lang w:val="en-GB"/>
          </w:rPr>
          <w:t>2021-10-18</w:t>
        </w:r>
      </w:ins>
      <w:del w:id="3" w:author="Dimitri Podborski" w:date="2021-10-18T13:26:00Z">
        <w:r w:rsidR="002A6A07" w:rsidDel="00EE0C4B">
          <w:rPr>
            <w:noProof/>
            <w:snapToGrid w:val="0"/>
            <w:lang w:val="en-GB"/>
          </w:rPr>
          <w:delText>2021-08-10</w:delText>
        </w:r>
      </w:del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2A938DA2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del w:id="4" w:author="Dimitri Podborski" w:date="2021-10-18T13:26:00Z">
        <w:r w:rsidR="00C43063" w:rsidDel="00EE0C4B">
          <w:rPr>
            <w:snapToGrid w:val="0"/>
            <w:lang w:val="en-GB"/>
          </w:rPr>
          <w:delText>5</w:delText>
        </w:r>
        <w:r w:rsidR="00C43063" w:rsidRPr="00C955C7" w:rsidDel="00EE0C4B">
          <w:rPr>
            <w:snapToGrid w:val="0"/>
            <w:lang w:val="en-GB"/>
          </w:rPr>
          <w:delText xml:space="preserve"> </w:delText>
        </w:r>
      </w:del>
      <w:ins w:id="5" w:author="Dimitri Podborski" w:date="2021-10-18T13:26:00Z">
        <w:r w:rsidR="00EE0C4B">
          <w:rPr>
            <w:snapToGrid w:val="0"/>
            <w:lang w:val="en-GB"/>
          </w:rPr>
          <w:t>4</w:t>
        </w:r>
        <w:r w:rsidR="00EE0C4B" w:rsidRPr="00C955C7">
          <w:rPr>
            <w:snapToGrid w:val="0"/>
            <w:lang w:val="en-GB"/>
          </w:rPr>
          <w:t xml:space="preserve"> </w:t>
        </w:r>
      </w:ins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644C4DB8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ins w:id="6" w:author="Dimitri Podborski" w:date="2021-10-18T12:32:00Z">
        <w:r w:rsidR="002A6A07">
          <w:rPr>
            <w:rFonts w:eastAsia="SimSun"/>
            <w:b/>
            <w:sz w:val="48"/>
            <w:lang w:val="en-GB" w:eastAsia="zh-CN"/>
          </w:rPr>
          <w:t>0388</w:t>
        </w:r>
      </w:ins>
      <w:del w:id="7" w:author="Dimitri Podborski" w:date="2021-10-18T12:32:00Z">
        <w:r w:rsidR="00C43063" w:rsidDel="002A6A07">
          <w:rPr>
            <w:rFonts w:eastAsia="SimSun"/>
            <w:b/>
            <w:sz w:val="48"/>
            <w:lang w:val="en-GB" w:eastAsia="zh-CN"/>
          </w:rPr>
          <w:delText>0324</w:delText>
        </w:r>
      </w:del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7D46B2F9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ins w:id="8" w:author="Dimitri Podborski" w:date="2021-10-18T13:26:00Z">
        <w:r w:rsidR="00EE0C4B">
          <w:rPr>
            <w:rFonts w:eastAsia="SimSun"/>
            <w:b/>
            <w:noProof/>
            <w:sz w:val="28"/>
            <w:lang w:val="en-GB" w:eastAsia="zh-CN"/>
          </w:rPr>
          <w:t>October 2021</w:t>
        </w:r>
      </w:ins>
      <w:del w:id="9" w:author="Dimitri Podborski" w:date="2021-10-18T12:43:00Z">
        <w:r w:rsidR="002A6A07" w:rsidDel="00EB72A6">
          <w:rPr>
            <w:rFonts w:eastAsia="SimSun"/>
            <w:b/>
            <w:noProof/>
            <w:sz w:val="28"/>
            <w:lang w:val="en-GB" w:eastAsia="zh-CN"/>
          </w:rPr>
          <w:delText>August</w:delText>
        </w:r>
      </w:del>
      <w:del w:id="10" w:author="Dimitri Podborski" w:date="2021-10-18T13:26:00Z">
        <w:r w:rsidR="002A6A07" w:rsidDel="00EE0C4B">
          <w:rPr>
            <w:rFonts w:eastAsia="SimSun"/>
            <w:b/>
            <w:noProof/>
            <w:sz w:val="28"/>
            <w:lang w:val="en-GB" w:eastAsia="zh-CN"/>
          </w:rPr>
          <w:delText xml:space="preserve"> 2021</w:delText>
        </w:r>
      </w:del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>, Virtu</w:t>
      </w:r>
      <w:r w:rsidR="00954B0D" w:rsidRPr="00C955C7">
        <w:rPr>
          <w:rFonts w:eastAsia="SimSun"/>
          <w:b/>
          <w:sz w:val="28"/>
          <w:lang w:val="en-GB" w:eastAsia="zh-CN"/>
        </w:rPr>
        <w:t>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E0C98BD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ins w:id="11" w:author="Dimitri Podborski" w:date="2021-10-18T12:32:00Z">
              <w:r w:rsidR="002A6A07">
                <w:rPr>
                  <w:b/>
                  <w:lang w:val="en-GB"/>
                </w:rPr>
                <w:t>20865</w:t>
              </w:r>
            </w:ins>
            <w:del w:id="12" w:author="Dimitri Podborski" w:date="2021-10-18T12:32:00Z">
              <w:r w:rsidR="00C43063" w:rsidDel="002A6A07">
                <w:rPr>
                  <w:b/>
                  <w:lang w:val="en-GB"/>
                </w:rPr>
                <w:delText>20578</w:delText>
              </w:r>
            </w:del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2B122791" w14:textId="1E72063D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t xml:space="preserve">The conformance files were created </w:t>
      </w:r>
      <w:r w:rsidR="004B3B2B" w:rsidRPr="003F5AE6">
        <w:t xml:space="preserve">using latest GPAC version available at </w:t>
      </w:r>
      <w:hyperlink r:id="rId9" w:history="1">
        <w:r w:rsidR="004B3B2B" w:rsidRPr="00CA74FE">
          <w:rPr>
            <w:rStyle w:val="Hyperlink"/>
          </w:rPr>
          <w:t>http://gpac.io</w:t>
        </w:r>
      </w:hyperlink>
      <w:r w:rsidR="004B3B2B" w:rsidRPr="003F5AE6">
        <w:t xml:space="preserve">, with source </w:t>
      </w:r>
      <w:r w:rsidR="004B3B2B">
        <w:t xml:space="preserve">code </w:t>
      </w:r>
      <w:r w:rsidR="004B3B2B" w:rsidRPr="003F5AE6">
        <w:t xml:space="preserve">available at </w:t>
      </w:r>
      <w:hyperlink r:id="rId10" w:history="1">
        <w:r w:rsidR="004B3B2B" w:rsidRPr="00CA74FE">
          <w:rPr>
            <w:rStyle w:val="Hyperlink"/>
          </w:rPr>
          <w:t>https://github.com/gpac/gpac</w:t>
        </w:r>
      </w:hyperlink>
      <w:r w:rsidR="004B3B2B"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isobmff_conformance/comp</w:t>
      </w:r>
      <w:r>
        <w:t>”</w:t>
      </w:r>
      <w:r w:rsidR="0031231A"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lastRenderedPageBreak/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eastAsia="zh-CN"/>
        </w:rPr>
        <w:t>.</w:t>
      </w:r>
      <w:r w:rsidR="00430279">
        <w:rPr>
          <w:bCs/>
          <w:lang w:eastAsia="zh-CN"/>
        </w:rPr>
        <w:t xml:space="preserve"> </w:t>
      </w:r>
      <w:r w:rsidR="00C24AAE">
        <w:t xml:space="preserve">The CENC conformance files were created </w:t>
      </w:r>
      <w:r w:rsidR="00C24AAE" w:rsidRPr="003F5AE6">
        <w:t xml:space="preserve">using latest GPAC version available at </w:t>
      </w:r>
      <w:hyperlink r:id="rId11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2" w:history="1">
        <w:r w:rsidR="00C24AAE" w:rsidRPr="00CA74FE">
          <w:rPr>
            <w:rStyle w:val="Hyperlink"/>
          </w:rPr>
          <w:t>https://github.com/gpac/gpac</w:t>
        </w:r>
      </w:hyperlink>
      <w:r w:rsidR="00430279">
        <w:t>.</w:t>
      </w:r>
    </w:p>
    <w:p w14:paraId="0C991B03" w14:textId="0C2EC8F4" w:rsidR="0031231A" w:rsidRDefault="0031231A" w:rsidP="0031231A">
      <w:pPr>
        <w:jc w:val="both"/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</w:t>
      </w:r>
      <w:r w:rsidR="00BC1F0D">
        <w:t>enc</w:t>
      </w:r>
      <w:r>
        <w:t>” directory.</w:t>
      </w:r>
      <w:r w:rsidR="00BC1F0D"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t>a</w:t>
      </w:r>
      <w:r w:rsidRPr="00BC1F0D">
        <w:t xml:space="preserve">ll DRM configuration files are </w:t>
      </w:r>
      <w:r>
        <w:t>located</w:t>
      </w:r>
      <w:r w:rsidRPr="00BC1F0D">
        <w:t xml:space="preserve"> in the </w:t>
      </w:r>
      <w:proofErr w:type="gramStart"/>
      <w:r>
        <w:t>“.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t>” folder</w:t>
      </w:r>
      <w:r w:rsidRPr="00BC1F0D">
        <w:t>, each file containing the KID and key value for each key used.</w:t>
      </w:r>
      <w: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*_cenc_mkey_subs*”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2D1DC1BB" w14:textId="27B1FE0F" w:rsidR="00EB72A6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 w:rsidR="00C43063">
        <w:rPr>
          <w:lang w:val="en-GB"/>
        </w:rPr>
        <w:t xml:space="preserve"> and updated during MPEG#135 </w:t>
      </w:r>
      <w:r w:rsidR="00C43063">
        <w:rPr>
          <w:lang w:val="en-GB"/>
        </w:rPr>
        <w:fldChar w:fldCharType="begin"/>
      </w:r>
      <w:r w:rsidR="00C43063">
        <w:rPr>
          <w:lang w:val="en-GB"/>
        </w:rPr>
        <w:instrText xml:space="preserve"> REF _Ref79509631 \r \h </w:instrText>
      </w:r>
      <w:r w:rsidR="00C43063">
        <w:rPr>
          <w:lang w:val="en-GB"/>
        </w:rPr>
      </w:r>
      <w:r w:rsidR="00C43063">
        <w:rPr>
          <w:lang w:val="en-GB"/>
        </w:rPr>
        <w:fldChar w:fldCharType="separate"/>
      </w:r>
      <w:r w:rsidR="00C43063">
        <w:rPr>
          <w:lang w:val="en-GB"/>
        </w:rPr>
        <w:t>[3]</w:t>
      </w:r>
      <w:r w:rsidR="00C43063">
        <w:rPr>
          <w:lang w:val="en-GB"/>
        </w:rPr>
        <w:fldChar w:fldCharType="end"/>
      </w:r>
      <w:ins w:id="13" w:author="Dimitri Podborski" w:date="2021-10-18T12:36:00Z">
        <w:r w:rsidR="002A6A07">
          <w:rPr>
            <w:lang w:val="en-GB"/>
          </w:rPr>
          <w:t xml:space="preserve"> and MPEG#136</w:t>
        </w:r>
      </w:ins>
      <w:ins w:id="14" w:author="Dimitri Podborski" w:date="2021-10-18T12:42:00Z">
        <w:r w:rsidR="00EB72A6">
          <w:rPr>
            <w:lang w:val="en-GB"/>
          </w:rPr>
          <w:t xml:space="preserve"> </w:t>
        </w:r>
        <w:r w:rsidR="00EB72A6">
          <w:rPr>
            <w:lang w:val="en-GB"/>
          </w:rPr>
          <w:fldChar w:fldCharType="begin"/>
        </w:r>
        <w:r w:rsidR="00EB72A6">
          <w:rPr>
            <w:lang w:val="en-GB"/>
          </w:rPr>
          <w:instrText xml:space="preserve"> REF _Ref85453348 \r \h </w:instrText>
        </w:r>
      </w:ins>
      <w:r w:rsidR="00EB72A6">
        <w:rPr>
          <w:lang w:val="en-GB"/>
        </w:rPr>
      </w:r>
      <w:r w:rsidR="00EB72A6">
        <w:rPr>
          <w:lang w:val="en-GB"/>
        </w:rPr>
        <w:fldChar w:fldCharType="separate"/>
      </w:r>
      <w:ins w:id="15" w:author="Dimitri Podborski" w:date="2021-10-18T12:42:00Z">
        <w:r w:rsidR="00EB72A6">
          <w:rPr>
            <w:lang w:val="en-GB"/>
          </w:rPr>
          <w:t>[4]</w:t>
        </w:r>
        <w:r w:rsidR="00EB72A6">
          <w:rPr>
            <w:lang w:val="en-GB"/>
          </w:rPr>
          <w:fldChar w:fldCharType="end"/>
        </w:r>
      </w:ins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</w:t>
      </w:r>
      <w:ins w:id="16" w:author="Dimitri Podborski" w:date="2021-10-18T12:47:00Z">
        <w:r w:rsidR="00EB72A6">
          <w:rPr>
            <w:lang w:val="en-GB"/>
          </w:rPr>
          <w:t xml:space="preserve"> </w:t>
        </w:r>
        <w:r w:rsidR="00EB72A6" w:rsidRPr="00EB72A6">
          <w:rPr>
            <w:lang w:val="en-GB"/>
          </w:rPr>
          <w:t>and/or v13.0</w:t>
        </w:r>
      </w:ins>
      <w:r w:rsidR="00AB5285" w:rsidRPr="00AB5285">
        <w:rPr>
          <w:lang w:val="en-GB"/>
        </w:rPr>
        <w:t xml:space="preserve">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  <w:ins w:id="17" w:author="Dimitri Podborski" w:date="2021-10-18T12:53:00Z">
        <w:r w:rsidR="00F30F5C">
          <w:rPr>
            <w:lang w:val="en-GB"/>
          </w:rPr>
          <w:t xml:space="preserve"> </w:t>
        </w:r>
      </w:ins>
      <w:ins w:id="18" w:author="Dimitri Podborski" w:date="2021-10-18T12:50:00Z">
        <w:r w:rsidR="00EB72A6">
          <w:rPr>
            <w:lang w:val="en-GB"/>
          </w:rPr>
          <w:t xml:space="preserve">The packaging </w:t>
        </w:r>
      </w:ins>
      <w:ins w:id="19" w:author="Dimitri Podborski" w:date="2021-10-18T12:51:00Z">
        <w:r w:rsidR="00F30F5C">
          <w:rPr>
            <w:lang w:val="en-GB"/>
          </w:rPr>
          <w:t xml:space="preserve">was done using the </w:t>
        </w:r>
      </w:ins>
      <w:ins w:id="20" w:author="Dimitri Podborski" w:date="2021-10-18T12:52:00Z">
        <w:r w:rsidR="00F30F5C">
          <w:rPr>
            <w:lang w:val="en-GB"/>
          </w:rPr>
          <w:t>software from Nokia located at:</w:t>
        </w:r>
      </w:ins>
      <w:ins w:id="21" w:author="Dimitri Podborski" w:date="2021-10-18T12:53:00Z">
        <w:r w:rsidR="00F30F5C">
          <w:rPr>
            <w:lang w:val="en-GB"/>
          </w:rPr>
          <w:t xml:space="preserve"> </w:t>
        </w:r>
        <w:r w:rsidR="00F30F5C">
          <w:rPr>
            <w:lang w:val="en-GB"/>
          </w:rPr>
          <w:fldChar w:fldCharType="begin"/>
        </w:r>
        <w:r w:rsidR="00F30F5C">
          <w:rPr>
            <w:lang w:val="en-GB"/>
          </w:rPr>
          <w:instrText xml:space="preserve"> HYPERLINK "</w:instrText>
        </w:r>
      </w:ins>
      <w:ins w:id="22" w:author="Dimitri Podborski" w:date="2021-10-18T12:52:00Z">
        <w:r w:rsidR="00F30F5C" w:rsidRPr="00F30F5C">
          <w:rPr>
            <w:rPrChange w:id="23" w:author="Dimitri Podborski" w:date="2021-10-18T12:53:00Z">
              <w:rPr>
                <w:rStyle w:val="Hyperlink"/>
                <w:lang w:val="en-GB"/>
              </w:rPr>
            </w:rPrChange>
          </w:rPr>
          <w:instrText>https://github.com/nokiatech/heif/tree/VVC_MP4</w:instrText>
        </w:r>
      </w:ins>
      <w:ins w:id="24" w:author="Dimitri Podborski" w:date="2021-10-18T12:53:00Z">
        <w:r w:rsidR="00F30F5C">
          <w:rPr>
            <w:lang w:val="en-GB"/>
          </w:rPr>
          <w:instrText xml:space="preserve">" </w:instrText>
        </w:r>
        <w:r w:rsidR="00F30F5C">
          <w:rPr>
            <w:lang w:val="en-GB"/>
          </w:rPr>
          <w:fldChar w:fldCharType="separate"/>
        </w:r>
      </w:ins>
      <w:ins w:id="25" w:author="Dimitri Podborski" w:date="2021-10-18T12:52:00Z">
        <w:r w:rsidR="00F30F5C" w:rsidRPr="00F30F5C">
          <w:rPr>
            <w:rStyle w:val="Hyperlink"/>
            <w:lang w:val="en-GB"/>
          </w:rPr>
          <w:t>https://github.com/nokiatech/heif/tree/VVC_MP4</w:t>
        </w:r>
      </w:ins>
      <w:ins w:id="26" w:author="Dimitri Podborski" w:date="2021-10-18T12:53:00Z">
        <w:r w:rsidR="00F30F5C">
          <w:rPr>
            <w:lang w:val="en-GB"/>
          </w:rPr>
          <w:fldChar w:fldCharType="end"/>
        </w:r>
      </w:ins>
      <w:ins w:id="27" w:author="Dimitri Podborski" w:date="2021-10-18T12:52:00Z">
        <w:r w:rsidR="00F30F5C">
          <w:rPr>
            <w:lang w:val="en-GB"/>
          </w:rPr>
          <w:t xml:space="preserve"> </w:t>
        </w:r>
      </w:ins>
    </w:p>
    <w:p w14:paraId="2D2D0ED2" w14:textId="61D7BBE2" w:rsidR="005818C1" w:rsidRDefault="005818C1" w:rsidP="003F5AE6">
      <w:pPr>
        <w:jc w:val="both"/>
        <w:rPr>
          <w:ins w:id="28" w:author="Dimitri Podborski" w:date="2021-10-18T12:49:00Z"/>
        </w:rPr>
      </w:pPr>
      <w:r>
        <w:rPr>
          <w:lang w:val="en-GB"/>
        </w:rPr>
        <w:t xml:space="preserve">All </w:t>
      </w:r>
      <w:del w:id="29" w:author="Dimitri Podborski" w:date="2021-10-18T12:48:00Z">
        <w:r w:rsidDel="00EB72A6">
          <w:rPr>
            <w:lang w:val="en-GB"/>
          </w:rPr>
          <w:delText xml:space="preserve">4 </w:delText>
        </w:r>
      </w:del>
      <w:r>
        <w:rPr>
          <w:lang w:val="en-GB"/>
        </w:rPr>
        <w:t>VVC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</w:t>
      </w:r>
      <w:r>
        <w:t>VVC” directory</w:t>
      </w:r>
      <w:ins w:id="30" w:author="Dimitri Podborski" w:date="2021-10-18T12:48:00Z">
        <w:r w:rsidR="00EB72A6">
          <w:t xml:space="preserve"> and also at t</w:t>
        </w:r>
      </w:ins>
      <w:ins w:id="31" w:author="Dimitri Podborski" w:date="2021-10-18T12:49:00Z">
        <w:r w:rsidR="00EB72A6">
          <w:t>he MPEG FS server at:</w:t>
        </w:r>
      </w:ins>
      <w:del w:id="32" w:author="Dimitri Podborski" w:date="2021-10-18T12:48:00Z">
        <w:r w:rsidDel="00EB72A6">
          <w:delText>.</w:delText>
        </w:r>
      </w:del>
    </w:p>
    <w:p w14:paraId="2C4FBA93" w14:textId="77777777" w:rsidR="00EB72A6" w:rsidRDefault="00EB72A6" w:rsidP="003F5AE6">
      <w:pPr>
        <w:jc w:val="both"/>
        <w:rPr>
          <w:ins w:id="33" w:author="Dimitri Podborski" w:date="2021-10-18T12:49:00Z"/>
        </w:rPr>
      </w:pPr>
    </w:p>
    <w:p w14:paraId="6FA6FF24" w14:textId="77777777" w:rsidR="00EB72A6" w:rsidRPr="00EB72A6" w:rsidRDefault="00EB72A6" w:rsidP="00EB72A6">
      <w:pPr>
        <w:jc w:val="both"/>
        <w:rPr>
          <w:ins w:id="34" w:author="Dimitri Podborski" w:date="2021-10-18T12:49:00Z"/>
        </w:rPr>
      </w:pPr>
      <w:ins w:id="35" w:author="Dimitri Podborski" w:date="2021-10-18T12:49:00Z">
        <w:r w:rsidRPr="00EB72A6">
          <w:t>https://mpegfs.int-evry.fr/mpegcontent/ under</w:t>
        </w:r>
      </w:ins>
    </w:p>
    <w:p w14:paraId="7A2C20B3" w14:textId="10C2FB22" w:rsidR="00EB72A6" w:rsidRDefault="00EB72A6" w:rsidP="00EB72A6">
      <w:pPr>
        <w:jc w:val="both"/>
        <w:rPr>
          <w:ins w:id="36" w:author="Dimitri Podborski" w:date="2021-10-18T12:49:00Z"/>
        </w:rPr>
      </w:pPr>
      <w:ins w:id="37" w:author="Dimitri Podborski" w:date="2021-10-18T12:49:00Z">
        <w:r w:rsidRPr="00EB72A6">
          <w:t>/MPEG-04/Part15-VVC_File_Format/</w:t>
        </w:r>
        <w:proofErr w:type="spellStart"/>
        <w:r w:rsidRPr="00EB72A6">
          <w:t>ConformanceTestVectors</w:t>
        </w:r>
        <w:proofErr w:type="spellEnd"/>
        <w:r w:rsidRPr="00EB72A6">
          <w:t>/Nokia/</w:t>
        </w:r>
      </w:ins>
    </w:p>
    <w:p w14:paraId="2328F79C" w14:textId="75AFCE3F" w:rsidR="00EB72A6" w:rsidRDefault="00EB72A6" w:rsidP="00EB72A6">
      <w:pPr>
        <w:jc w:val="both"/>
        <w:rPr>
          <w:ins w:id="38" w:author="Dimitri Podborski" w:date="2021-10-18T12:49:00Z"/>
        </w:rPr>
      </w:pPr>
    </w:p>
    <w:p w14:paraId="74883807" w14:textId="1FFBC412" w:rsidR="00EB72A6" w:rsidRDefault="00EB72A6" w:rsidP="00EB72A6">
      <w:pPr>
        <w:jc w:val="both"/>
        <w:rPr>
          <w:ins w:id="39" w:author="Dimitri Podborski" w:date="2021-10-18T12:49:00Z"/>
        </w:rPr>
      </w:pPr>
      <w:ins w:id="40" w:author="Dimitri Podborski" w:date="2021-10-18T12:49:00Z">
        <w:r>
          <w:rPr>
            <w:noProof/>
          </w:rPr>
          <w:drawing>
            <wp:inline distT="0" distB="0" distL="0" distR="0" wp14:anchorId="5935F4B9" wp14:editId="51575F9C">
              <wp:extent cx="5727700" cy="4799330"/>
              <wp:effectExtent l="0" t="0" r="0" b="1270"/>
              <wp:docPr id="1" name="Picture 1" descr="Table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Table&#10;&#10;Description automatically generated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7700" cy="47993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89DA0FC" w14:textId="2CEAA506" w:rsidR="00EB72A6" w:rsidRPr="005818C1" w:rsidDel="00EB72A6" w:rsidRDefault="00EB72A6" w:rsidP="00EB72A6">
      <w:pPr>
        <w:jc w:val="both"/>
        <w:rPr>
          <w:del w:id="41" w:author="Dimitri Podborski" w:date="2021-10-18T12:50:00Z"/>
        </w:rPr>
      </w:pPr>
    </w:p>
    <w:p w14:paraId="1E9EE2E0" w14:textId="1190C169" w:rsidR="009506F1" w:rsidDel="00EB72A6" w:rsidRDefault="009506F1" w:rsidP="009506F1">
      <w:pPr>
        <w:pStyle w:val="Head2"/>
        <w:rPr>
          <w:del w:id="42" w:author="Dimitri Podborski" w:date="2021-10-18T12:50:00Z"/>
          <w:lang w:val="en-GB"/>
        </w:rPr>
      </w:pPr>
      <w:del w:id="43" w:author="Dimitri Podborski" w:date="2021-10-18T12:50:00Z">
        <w:r w:rsidRPr="009506F1" w:rsidDel="00EB72A6">
          <w:rPr>
            <w:lang w:val="en-GB"/>
          </w:rPr>
          <w:delText>vvc_basic_track.mp4</w:delText>
        </w:r>
      </w:del>
    </w:p>
    <w:p w14:paraId="7C76B145" w14:textId="48B3B14D" w:rsidR="00511E6B" w:rsidDel="00EB72A6" w:rsidRDefault="00AB5285" w:rsidP="003F5AE6">
      <w:pPr>
        <w:jc w:val="both"/>
        <w:rPr>
          <w:del w:id="44" w:author="Dimitri Podborski" w:date="2021-10-18T12:50:00Z"/>
          <w:lang w:val="en-GB"/>
        </w:rPr>
      </w:pPr>
      <w:del w:id="45" w:author="Dimitri Podborski" w:date="2021-10-18T12:50:00Z">
        <w:r w:rsidDel="00EB72A6">
          <w:rPr>
            <w:lang w:val="en-GB"/>
          </w:rPr>
          <w:delText>Packaging of HRD_A_Fujitsu_3.bit encoded input VVC bitstream which was submitted to JVET for conformance testing</w:delText>
        </w:r>
        <w:r w:rsidR="00511E6B" w:rsidDel="00EB72A6">
          <w:rPr>
            <w:lang w:val="en-GB"/>
          </w:rPr>
          <w:delText>.</w:delText>
        </w:r>
      </w:del>
    </w:p>
    <w:p w14:paraId="67E21BDA" w14:textId="13AC7CFD" w:rsidR="00AB5285" w:rsidDel="00EB72A6" w:rsidRDefault="00511E6B" w:rsidP="003F5AE6">
      <w:pPr>
        <w:pStyle w:val="ListParagraph"/>
        <w:numPr>
          <w:ilvl w:val="0"/>
          <w:numId w:val="11"/>
        </w:numPr>
        <w:jc w:val="both"/>
        <w:rPr>
          <w:del w:id="46" w:author="Dimitri Podborski" w:date="2021-10-18T12:50:00Z"/>
          <w:lang w:val="en-GB"/>
        </w:rPr>
      </w:pPr>
      <w:del w:id="47" w:author="Dimitri Podborski" w:date="2021-10-18T12:50:00Z">
        <w:r w:rsidRPr="00511E6B" w:rsidDel="00EB72A6">
          <w:rPr>
            <w:lang w:val="en-GB"/>
          </w:rPr>
          <w:delText>S</w:delText>
        </w:r>
        <w:r w:rsidR="00AB5285" w:rsidRPr="00511E6B" w:rsidDel="00EB72A6">
          <w:rPr>
            <w:lang w:val="en-GB"/>
          </w:rPr>
          <w:delText>ingle layer coded bitstream in a single VVC track with the sample entry type ‘vvc1’.</w:delText>
        </w:r>
      </w:del>
    </w:p>
    <w:p w14:paraId="7DC1FE07" w14:textId="719E8E41" w:rsidR="00272AD3" w:rsidRPr="00511E6B" w:rsidDel="00EB72A6" w:rsidRDefault="00272AD3" w:rsidP="003F5AE6">
      <w:pPr>
        <w:pStyle w:val="ListParagraph"/>
        <w:numPr>
          <w:ilvl w:val="0"/>
          <w:numId w:val="11"/>
        </w:numPr>
        <w:jc w:val="both"/>
        <w:rPr>
          <w:del w:id="48" w:author="Dimitri Podborski" w:date="2021-10-18T12:50:00Z"/>
          <w:lang w:val="en-GB"/>
        </w:rPr>
      </w:pPr>
      <w:del w:id="49" w:author="Dimitri Podborski" w:date="2021-10-18T12:50:00Z">
        <w:r w:rsidDel="00EB72A6">
          <w:rPr>
            <w:lang w:val="en-GB"/>
          </w:rPr>
          <w:delText>Source: B</w:delText>
        </w:r>
        <w:r w:rsidRPr="00272AD3" w:rsidDel="00EB72A6">
          <w:rPr>
            <w:lang w:val="en-GB"/>
          </w:rPr>
          <w:delText>asketballPass/BlowingBubbles</w:delText>
        </w:r>
      </w:del>
    </w:p>
    <w:p w14:paraId="51677D25" w14:textId="07BC5717" w:rsidR="009506F1" w:rsidDel="00EB72A6" w:rsidRDefault="009506F1" w:rsidP="009506F1">
      <w:pPr>
        <w:pStyle w:val="Head2"/>
        <w:rPr>
          <w:del w:id="50" w:author="Dimitri Podborski" w:date="2021-10-18T12:50:00Z"/>
          <w:lang w:val="en-GB"/>
        </w:rPr>
      </w:pPr>
      <w:del w:id="51" w:author="Dimitri Podborski" w:date="2021-10-18T12:50:00Z">
        <w:r w:rsidRPr="009506F1" w:rsidDel="00EB72A6">
          <w:rPr>
            <w:lang w:val="en-GB"/>
          </w:rPr>
          <w:delText>vvc_subpicture_tracks.mp4</w:delText>
        </w:r>
      </w:del>
    </w:p>
    <w:p w14:paraId="3E28C619" w14:textId="3102B6FF" w:rsidR="00272AD3" w:rsidDel="00EB72A6" w:rsidRDefault="00266C54">
      <w:pPr>
        <w:jc w:val="both"/>
        <w:rPr>
          <w:del w:id="52" w:author="Dimitri Podborski" w:date="2021-10-18T12:50:00Z"/>
        </w:rPr>
        <w:pPrChange w:id="53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54" w:author="Dimitri Podborski" w:date="2021-10-18T12:50:00Z">
        <w:r w:rsidDel="00EB72A6">
          <w:delText xml:space="preserve">Packaging of </w:delText>
        </w:r>
        <w:r w:rsidR="00F1022B" w:rsidRPr="00F1022B" w:rsidDel="00EB72A6">
          <w:delText xml:space="preserve">Balboa sequence </w:delText>
        </w:r>
        <w:r w:rsidDel="00EB72A6">
          <w:delText xml:space="preserve">using </w:delText>
        </w:r>
        <w:r w:rsidR="00F1022B" w:rsidRPr="00F1022B" w:rsidDel="00EB72A6">
          <w:delText>8 subpictures with QP 28 and 8 subpictures with QP 32 768x768_60Hz_8b_420</w:delText>
        </w:r>
        <w:r w:rsidDel="00EB72A6">
          <w:delText>.</w:delText>
        </w:r>
      </w:del>
    </w:p>
    <w:p w14:paraId="0B6ED46F" w14:textId="527A3ECF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55" w:author="Dimitri Podborski" w:date="2021-10-18T12:50:00Z"/>
        </w:rPr>
      </w:pPr>
      <w:del w:id="56" w:author="Dimitri Podborski" w:date="2021-10-18T12:50:00Z">
        <w:r w:rsidRPr="00272AD3" w:rsidDel="00EB72A6">
          <w:delText xml:space="preserve">Single layer coded bitstream with subpictures. One VVC merge base track with sample entry 'vvc1' (11.3.1), </w:delText>
        </w:r>
      </w:del>
    </w:p>
    <w:p w14:paraId="35D8639E" w14:textId="40210A95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57" w:author="Dimitri Podborski" w:date="2021-10-18T12:50:00Z"/>
        </w:rPr>
      </w:pPr>
      <w:del w:id="58" w:author="Dimitri Podborski" w:date="2021-10-18T12:50:00Z">
        <w:r w:rsidRPr="00272AD3" w:rsidDel="00EB72A6">
          <w:delText>eight subpictures coded with two different QPs in 16 VVC subpicture tracks with sample entry 'vvs1' (11.3.2),</w:delText>
        </w:r>
      </w:del>
    </w:p>
    <w:p w14:paraId="49726E34" w14:textId="689FFA3E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59" w:author="Dimitri Podborski" w:date="2021-10-18T12:50:00Z"/>
        </w:rPr>
      </w:pPr>
      <w:del w:id="60" w:author="Dimitri Podborski" w:date="2021-10-18T12:50:00Z">
        <w:r w:rsidRPr="00272AD3" w:rsidDel="00EB72A6">
          <w:delText>VVC merge base track has 'subp' track reference to VVC subpicture tracks (11.1.5) (11.3.1) (11.6.4),</w:delText>
        </w:r>
      </w:del>
    </w:p>
    <w:p w14:paraId="45FA9782" w14:textId="087EFC57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61" w:author="Dimitri Podborski" w:date="2021-10-18T12:50:00Z"/>
        </w:rPr>
      </w:pPr>
      <w:del w:id="62" w:author="Dimitri Podborski" w:date="2021-10-18T12:50:00Z">
        <w:r w:rsidRPr="00272AD3" w:rsidDel="00EB72A6">
          <w:delText>VVC subpicture tracks are grouped by 'alte' track grouping (11.1.5)(11.6.4),</w:delText>
        </w:r>
      </w:del>
    </w:p>
    <w:p w14:paraId="39932F2B" w14:textId="36934CA7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63" w:author="Dimitri Podborski" w:date="2021-10-18T12:50:00Z"/>
        </w:rPr>
      </w:pPr>
      <w:del w:id="64" w:author="Dimitri Podborski" w:date="2021-10-18T12:50:00Z">
        <w:r w:rsidRPr="00272AD3" w:rsidDel="00EB72A6">
          <w:delText>subpicture order sample grouping 'spor' with num_subpic_ref_idx equal to 0 (same order) (11.4.16),</w:delText>
        </w:r>
      </w:del>
    </w:p>
    <w:p w14:paraId="7E02F786" w14:textId="4930377E" w:rsid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65" w:author="Dimitri Podborski" w:date="2021-10-18T12:50:00Z"/>
        </w:rPr>
      </w:pPr>
      <w:del w:id="66" w:author="Dimitri Podborski" w:date="2021-10-18T12:50:00Z">
        <w:r w:rsidRPr="00272AD3" w:rsidDel="00EB72A6">
          <w:delText>Subpicture layout map entry 'sulm' (11.4.17)</w:delText>
        </w:r>
      </w:del>
    </w:p>
    <w:p w14:paraId="71BB4DCC" w14:textId="41DE0DFC" w:rsidR="009506F1" w:rsidDel="00EB72A6" w:rsidRDefault="009506F1" w:rsidP="009506F1">
      <w:pPr>
        <w:pStyle w:val="Head2"/>
        <w:rPr>
          <w:del w:id="67" w:author="Dimitri Podborski" w:date="2021-10-18T12:50:00Z"/>
          <w:lang w:val="en-GB"/>
        </w:rPr>
      </w:pPr>
      <w:del w:id="68" w:author="Dimitri Podborski" w:date="2021-10-18T12:50:00Z">
        <w:r w:rsidRPr="009506F1" w:rsidDel="00EB72A6">
          <w:rPr>
            <w:lang w:val="en-GB"/>
          </w:rPr>
          <w:delText>vvc_subpicture_tracks_spor_ordered.mp4</w:delText>
        </w:r>
      </w:del>
    </w:p>
    <w:p w14:paraId="04E0AB87" w14:textId="5FA50520" w:rsidR="00D42D85" w:rsidDel="00EB72A6" w:rsidRDefault="00C00037">
      <w:pPr>
        <w:jc w:val="both"/>
        <w:rPr>
          <w:del w:id="69" w:author="Dimitri Podborski" w:date="2021-10-18T12:50:00Z"/>
        </w:rPr>
        <w:pPrChange w:id="70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71" w:author="Dimitri Podborski" w:date="2021-10-18T12:50:00Z">
        <w:r w:rsidDel="00EB72A6">
          <w:delText xml:space="preserve">Packaging of </w:delText>
        </w:r>
        <w:r w:rsidRPr="00F1022B" w:rsidDel="00EB72A6">
          <w:delText>Balboa sequence</w:delText>
        </w:r>
        <w:r w:rsidDel="00EB72A6">
          <w:delText xml:space="preserve"> using</w:delText>
        </w:r>
        <w:r w:rsidRPr="00F1022B" w:rsidDel="00EB72A6">
          <w:delText xml:space="preserve"> 8 subpictures with QP 32 768x768 60Hz 8b_420</w:delText>
        </w:r>
        <w:r w:rsidR="00266C54" w:rsidDel="00EB72A6">
          <w:delText>.</w:delText>
        </w:r>
      </w:del>
    </w:p>
    <w:p w14:paraId="61F63648" w14:textId="38F0F1C3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72" w:author="Dimitri Podborski" w:date="2021-10-18T12:50:00Z"/>
        </w:rPr>
      </w:pPr>
      <w:del w:id="73" w:author="Dimitri Podborski" w:date="2021-10-18T12:50:00Z">
        <w:r w:rsidDel="00EB72A6">
          <w:delText xml:space="preserve">Single layer coded bitstream with subpictures. One VVC merge base track with sample entry 'vvc1' (11.3.1), </w:delText>
        </w:r>
      </w:del>
    </w:p>
    <w:p w14:paraId="3D8D6057" w14:textId="5C1D6976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74" w:author="Dimitri Podborski" w:date="2021-10-18T12:50:00Z"/>
        </w:rPr>
      </w:pPr>
      <w:del w:id="75" w:author="Dimitri Podborski" w:date="2021-10-18T12:50:00Z">
        <w:r w:rsidDel="00EB72A6">
          <w:delText>eight subpictures coded in 8 VVC subpicture tracks with sample entry 'vvs1' (11.3.2),</w:delText>
        </w:r>
      </w:del>
    </w:p>
    <w:p w14:paraId="73B5D0EE" w14:textId="5EE360BA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76" w:author="Dimitri Podborski" w:date="2021-10-18T12:50:00Z"/>
        </w:rPr>
      </w:pPr>
      <w:del w:id="77" w:author="Dimitri Podborski" w:date="2021-10-18T12:50:00Z">
        <w:r w:rsidDel="00EB72A6">
          <w:delText>VVC merge base track has 'subp' track reference to VVC subpicture tracks (11.1.5) (11.3.1) (11.6.4),</w:delText>
        </w:r>
      </w:del>
    </w:p>
    <w:p w14:paraId="6F744A28" w14:textId="02626738" w:rsidR="00D42D85" w:rsidRPr="00C00037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78" w:author="Dimitri Podborski" w:date="2021-10-18T12:50:00Z"/>
        </w:rPr>
      </w:pPr>
      <w:del w:id="79" w:author="Dimitri Podborski" w:date="2021-10-18T12:50:00Z">
        <w:r w:rsidDel="00EB72A6">
          <w:delText>subpicture order sample grouping 'spor' with num_subpic_ref_idx greater than 0 (different order) (11.4.16),</w:delText>
        </w:r>
      </w:del>
    </w:p>
    <w:p w14:paraId="45B7ACD7" w14:textId="6F7C9BC2" w:rsidR="009506F1" w:rsidDel="00EB72A6" w:rsidRDefault="00D42D85" w:rsidP="00D42D85">
      <w:pPr>
        <w:pStyle w:val="Head2"/>
        <w:rPr>
          <w:del w:id="80" w:author="Dimitri Podborski" w:date="2021-10-18T12:50:00Z"/>
          <w:lang w:val="en-GB"/>
        </w:rPr>
      </w:pPr>
      <w:del w:id="81" w:author="Dimitri Podborski" w:date="2021-10-18T12:50:00Z">
        <w:r w:rsidRPr="00D42D85" w:rsidDel="00EB72A6">
          <w:rPr>
            <w:lang w:val="en-GB"/>
          </w:rPr>
          <w:delText>vvc_substitute_subpicture_single_sample_track.mp4</w:delText>
        </w:r>
      </w:del>
    </w:p>
    <w:p w14:paraId="2A920C5B" w14:textId="0D6D60E3" w:rsidR="00D42D85" w:rsidDel="00EB72A6" w:rsidRDefault="002405F8">
      <w:pPr>
        <w:jc w:val="both"/>
        <w:rPr>
          <w:del w:id="82" w:author="Dimitri Podborski" w:date="2021-10-18T12:50:00Z"/>
        </w:rPr>
        <w:pPrChange w:id="83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84" w:author="Dimitri Podborski" w:date="2021-10-18T12:50:00Z">
        <w:r w:rsidDel="00EB72A6">
          <w:rPr>
            <w:lang w:val="en-GB"/>
          </w:rPr>
          <w:delText xml:space="preserve">Packaging of </w:delText>
        </w:r>
        <w:r w:rsidR="00D42D85" w:rsidRPr="00D42D85" w:rsidDel="00EB72A6">
          <w:rPr>
            <w:lang w:val="en-GB"/>
          </w:rPr>
          <w:delText>Balboa sequence 4 subpictures with QP 34 768x768_60Hz_8b_420</w:delText>
        </w:r>
        <w:r w:rsidDel="00EB72A6">
          <w:rPr>
            <w:lang w:val="en-GB"/>
          </w:rPr>
          <w:delText xml:space="preserve">. </w:delText>
        </w:r>
      </w:del>
    </w:p>
    <w:p w14:paraId="507A5A39" w14:textId="552DA90F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85" w:author="Dimitri Podborski" w:date="2021-10-18T12:50:00Z"/>
        </w:rPr>
      </w:pPr>
      <w:del w:id="86" w:author="Dimitri Podborski" w:date="2021-10-18T12:50:00Z">
        <w:r w:rsidRPr="00D42D85" w:rsidDel="00EB72A6">
          <w:delText xml:space="preserve">Single layer coded bitstream with subpictures. One VVC merge base track with sample entry 'vvc1' (11.3.1), </w:delText>
        </w:r>
      </w:del>
    </w:p>
    <w:p w14:paraId="00E42071" w14:textId="5B084D21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87" w:author="Dimitri Podborski" w:date="2021-10-18T12:50:00Z"/>
        </w:rPr>
      </w:pPr>
      <w:del w:id="88" w:author="Dimitri Podborski" w:date="2021-10-18T12:50:00Z">
        <w:r w:rsidRPr="00D42D85" w:rsidDel="00EB72A6">
          <w:delText>four subpictures coded in 4 VVC subpicture tracks with sample entry 'vvs1' (11.3.2), one substitute subpicture track with sample entry 'vvs1' (only one sample in the track) (11.3.2) (In VvcNALUConfigBox flags&amp;1=1),</w:delText>
        </w:r>
      </w:del>
    </w:p>
    <w:p w14:paraId="4ABD3976" w14:textId="135F702D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89" w:author="Dimitri Podborski" w:date="2021-10-18T12:50:00Z"/>
        </w:rPr>
      </w:pPr>
      <w:del w:id="90" w:author="Dimitri Podborski" w:date="2021-10-18T12:50:00Z">
        <w:r w:rsidRPr="00D42D85" w:rsidDel="00EB72A6">
          <w:delText>VVC merge base track has 'subp' track reference to VVC subpicture tracks (11.1.5) (11.3.1) (11.6.4),</w:delText>
        </w:r>
      </w:del>
    </w:p>
    <w:p w14:paraId="3A6AAEAD" w14:textId="0E14BF2D" w:rsid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91" w:author="Dimitri Podborski" w:date="2021-10-18T12:50:00Z"/>
        </w:rPr>
      </w:pPr>
      <w:del w:id="92" w:author="Dimitri Podborski" w:date="2021-10-18T12:50:00Z">
        <w:r w:rsidRPr="00D42D85" w:rsidDel="00EB72A6">
          <w:delText>subpicture order sample grouping 'spor' with num_subpic_ref_idx equal to 0 (same order) (11.4.16),</w:delText>
        </w:r>
      </w:del>
    </w:p>
    <w:p w14:paraId="23E29DD5" w14:textId="333B80BE" w:rsidR="00D42D85" w:rsidDel="00EB72A6" w:rsidRDefault="00D42D85" w:rsidP="00D42D85">
      <w:pPr>
        <w:pStyle w:val="Head2"/>
        <w:rPr>
          <w:del w:id="93" w:author="Dimitri Podborski" w:date="2021-10-18T12:50:00Z"/>
        </w:rPr>
      </w:pPr>
      <w:del w:id="94" w:author="Dimitri Podborski" w:date="2021-10-18T12:50:00Z">
        <w:r w:rsidRPr="00D42D85" w:rsidDel="00EB72A6">
          <w:delText>vvc_substitute_subpicture_time_aligned_sample_track.mp4</w:delText>
        </w:r>
      </w:del>
    </w:p>
    <w:p w14:paraId="35D8AF2F" w14:textId="4AB03206" w:rsidR="00D42D85" w:rsidRPr="00D42D85" w:rsidDel="00EB72A6" w:rsidRDefault="00D42D85">
      <w:pPr>
        <w:rPr>
          <w:del w:id="95" w:author="Dimitri Podborski" w:date="2021-10-18T12:50:00Z"/>
        </w:rPr>
        <w:pPrChange w:id="96" w:author="Dimitri Podborski" w:date="2021-08-10T18:00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97" w:author="Dimitri Podborski" w:date="2021-10-18T12:50:00Z">
        <w:r w:rsidDel="00EB72A6">
          <w:delText xml:space="preserve">Packaging of </w:delText>
        </w:r>
        <w:r w:rsidRPr="00D42D85" w:rsidDel="00EB72A6">
          <w:delText>Balboa sequence 4 subpictures with QP 34 768x768_60Hz_8b_420</w:delText>
        </w:r>
        <w:r w:rsidDel="00EB72A6">
          <w:delText>.</w:delText>
        </w:r>
      </w:del>
    </w:p>
    <w:p w14:paraId="53CE7F06" w14:textId="00605868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98" w:author="Dimitri Podborski" w:date="2021-10-18T12:50:00Z"/>
        </w:rPr>
      </w:pPr>
      <w:del w:id="99" w:author="Dimitri Podborski" w:date="2021-10-18T12:50:00Z">
        <w:r w:rsidRPr="00D42D85" w:rsidDel="00EB72A6">
          <w:delText xml:space="preserve">Single layer coded bitstream with subpictures. One VVC merge base track with sample entry 'vvc1' (11.3.1), </w:delText>
        </w:r>
      </w:del>
    </w:p>
    <w:p w14:paraId="33EBEA64" w14:textId="43E67623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00" w:author="Dimitri Podborski" w:date="2021-10-18T12:50:00Z"/>
        </w:rPr>
      </w:pPr>
      <w:del w:id="101" w:author="Dimitri Podborski" w:date="2021-10-18T12:50:00Z">
        <w:r w:rsidRPr="00D42D85" w:rsidDel="00EB72A6">
          <w:delText>four subpictures coded in 4 VVC subpicture tracks with sample entry 'vvs1' (11.3.2), one substitute subpicture track with sample entry 'vvs1' (time aligned samples) (11.3.2) (In VvcNALUConfigBox flags&amp;1=1),</w:delText>
        </w:r>
      </w:del>
    </w:p>
    <w:p w14:paraId="7C8BCFC6" w14:textId="1C9AF6B0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02" w:author="Dimitri Podborski" w:date="2021-10-18T12:50:00Z"/>
        </w:rPr>
      </w:pPr>
      <w:del w:id="103" w:author="Dimitri Podborski" w:date="2021-10-18T12:50:00Z">
        <w:r w:rsidRPr="00D42D85" w:rsidDel="00EB72A6">
          <w:delText>VVC merge base track has 'subp' track reference to VVC subpicture tracks (11.1.5) (11.3.1) (11.6.4),</w:delText>
        </w:r>
      </w:del>
    </w:p>
    <w:p w14:paraId="53345889" w14:textId="1D58B601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04" w:author="Dimitri Podborski" w:date="2021-10-18T12:50:00Z"/>
        </w:rPr>
      </w:pPr>
      <w:del w:id="105" w:author="Dimitri Podborski" w:date="2021-10-18T12:50:00Z">
        <w:r w:rsidRPr="00D42D85" w:rsidDel="00EB72A6">
          <w:delText>subpicture order sample grouping 'spor' with num_subpic_ref_idx equal to 0 (same order) (11.4.16)</w:delText>
        </w:r>
      </w:del>
    </w:p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6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</w:rPr>
        <w:t xml:space="preserve"> MPEG#1</w:t>
      </w:r>
      <w:r w:rsidR="009506F1">
        <w:rPr>
          <w:rFonts w:eastAsia="MS Mincho"/>
        </w:rPr>
        <w:t>34</w:t>
      </w:r>
      <w:r w:rsidRPr="00F12AA6">
        <w:rPr>
          <w:rFonts w:eastAsia="MS Mincho"/>
        </w:rPr>
        <w:t xml:space="preserve"> </w:t>
      </w:r>
      <w:hyperlink r:id="rId14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</w:rPr>
          <w:t>56755</w:t>
        </w:r>
      </w:hyperlink>
      <w:bookmarkEnd w:id="106"/>
    </w:p>
    <w:p w14:paraId="316C6AC1" w14:textId="32BB47EB" w:rsidR="00DD139B" w:rsidRPr="00C43063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Style w:val="Hyperlink"/>
          <w:rFonts w:eastAsia="MS Mincho"/>
          <w:color w:val="auto"/>
          <w:u w:val="none"/>
          <w:rPrChange w:id="107" w:author="Dimitri Podborski" w:date="2021-08-10T17:36:00Z">
            <w:rPr>
              <w:rStyle w:val="Hyperlink"/>
              <w:rFonts w:eastAsia="MS Mincho"/>
            </w:rPr>
          </w:rPrChange>
        </w:rPr>
      </w:pPr>
      <w:bookmarkStart w:id="108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15" w:history="1">
        <w:r>
          <w:rPr>
            <w:rStyle w:val="Hyperlink"/>
            <w:rFonts w:eastAsia="MS Mincho"/>
          </w:rPr>
          <w:t>m56817</w:t>
        </w:r>
      </w:hyperlink>
      <w:bookmarkEnd w:id="108"/>
    </w:p>
    <w:p w14:paraId="55C2C5E1" w14:textId="2BA00EF9" w:rsidR="00C43063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ins w:id="109" w:author="Dimitri Podborski" w:date="2021-10-18T12:36:00Z"/>
          <w:rFonts w:eastAsia="MS Mincho"/>
        </w:rPr>
      </w:pPr>
      <w:bookmarkStart w:id="110" w:name="_Ref79509631"/>
      <w:r w:rsidRPr="009506F1">
        <w:rPr>
          <w:rFonts w:eastAsia="MS Mincho"/>
        </w:rPr>
        <w:t>Kashyap Kammachi-Sreedhar, Miska M. Hannuksela, Emre B. Aksu (Nokia), Lasse Heikkilä (Vincit)</w:t>
      </w:r>
      <w:r w:rsidRPr="00F12AA6">
        <w:rPr>
          <w:rFonts w:eastAsia="MS Mincho"/>
        </w:rPr>
        <w:t>, "</w:t>
      </w:r>
      <w:r w:rsidRPr="00C43063">
        <w:rPr>
          <w:rFonts w:eastAsia="MS Mincho"/>
        </w:rPr>
        <w:t xml:space="preserve">VVC in 14496-15 conformance test vectors update”, Nokia, MPEG#135 </w:t>
      </w:r>
      <w:hyperlink r:id="rId16" w:history="1">
        <w:r w:rsidRPr="00C43063">
          <w:rPr>
            <w:rStyle w:val="Hyperlink"/>
            <w:rFonts w:eastAsia="MS Mincho"/>
          </w:rPr>
          <w:t>m57436</w:t>
        </w:r>
      </w:hyperlink>
      <w:bookmarkEnd w:id="110"/>
    </w:p>
    <w:p w14:paraId="366B43E5" w14:textId="42C61789" w:rsidR="002A6A07" w:rsidRPr="005818C1" w:rsidRDefault="002A6A07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11" w:name="_Ref85453348"/>
      <w:ins w:id="112" w:author="Dimitri Podborski" w:date="2021-10-18T12:40:00Z">
        <w:r w:rsidRPr="002A6A07">
          <w:rPr>
            <w:rFonts w:eastAsia="MS Mincho"/>
          </w:rPr>
          <w:t>Kashyap Kammachi-Sreedhar, Miska M. Hannuksela, Emre B. Aksu (Nokia), Lasse Heikkilä (Kodan)</w:t>
        </w:r>
        <w:r w:rsidR="00EB72A6">
          <w:rPr>
            <w:rFonts w:eastAsia="MS Mincho"/>
          </w:rPr>
          <w:t>, “</w:t>
        </w:r>
      </w:ins>
      <w:ins w:id="113" w:author="Dimitri Podborski" w:date="2021-10-18T12:41:00Z">
        <w:r w:rsidR="00EB72A6" w:rsidRPr="00EB72A6">
          <w:rPr>
            <w:rFonts w:eastAsia="MS Mincho"/>
          </w:rPr>
          <w:t>VVC in 14496-15 conformance test vectors update</w:t>
        </w:r>
      </w:ins>
      <w:ins w:id="114" w:author="Dimitri Podborski" w:date="2021-10-18T12:40:00Z">
        <w:r w:rsidR="00EB72A6">
          <w:rPr>
            <w:rFonts w:eastAsia="MS Mincho"/>
          </w:rPr>
          <w:t>”</w:t>
        </w:r>
      </w:ins>
      <w:ins w:id="115" w:author="Dimitri Podborski" w:date="2021-10-18T12:41:00Z">
        <w:r w:rsidR="00EB72A6">
          <w:rPr>
            <w:rFonts w:eastAsia="MS Mincho"/>
          </w:rPr>
          <w:t xml:space="preserve">, </w:t>
        </w:r>
        <w:r w:rsidR="00EB72A6">
          <w:rPr>
            <w:rFonts w:eastAsia="MS Mincho"/>
          </w:rPr>
          <w:fldChar w:fldCharType="begin"/>
        </w:r>
        <w:r w:rsidR="00EB72A6">
          <w:rPr>
            <w:rFonts w:eastAsia="MS Mincho"/>
          </w:rPr>
          <w:instrText xml:space="preserve"> HYPERLINK "https://dms.mpeg.expert/doc_end_user/current_document.php?id=80602" </w:instrText>
        </w:r>
        <w:r w:rsidR="00EB72A6">
          <w:rPr>
            <w:rFonts w:eastAsia="MS Mincho"/>
          </w:rPr>
          <w:fldChar w:fldCharType="separate"/>
        </w:r>
        <w:r w:rsidR="00EB72A6" w:rsidRPr="00EB72A6">
          <w:rPr>
            <w:rStyle w:val="Hyperlink"/>
            <w:rFonts w:eastAsia="MS Mincho"/>
          </w:rPr>
          <w:t>m58142</w:t>
        </w:r>
        <w:r w:rsidR="00EB72A6">
          <w:rPr>
            <w:rFonts w:eastAsia="MS Mincho"/>
          </w:rPr>
          <w:fldChar w:fldCharType="end"/>
        </w:r>
      </w:ins>
      <w:bookmarkEnd w:id="111"/>
    </w:p>
    <w:sectPr w:rsidR="002A6A07" w:rsidRPr="005818C1" w:rsidSect="00954B0D">
      <w:footerReference w:type="default" r:id="rId1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9240" w14:textId="77777777" w:rsidR="00967EB1" w:rsidRDefault="00967EB1" w:rsidP="009E784A">
      <w:r>
        <w:separator/>
      </w:r>
    </w:p>
  </w:endnote>
  <w:endnote w:type="continuationSeparator" w:id="0">
    <w:p w14:paraId="4FB8F410" w14:textId="77777777" w:rsidR="00967EB1" w:rsidRDefault="00967EB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308F" w14:textId="77777777" w:rsidR="00967EB1" w:rsidRDefault="00967EB1" w:rsidP="009E784A">
      <w:r>
        <w:separator/>
      </w:r>
    </w:p>
  </w:footnote>
  <w:footnote w:type="continuationSeparator" w:id="0">
    <w:p w14:paraId="11634545" w14:textId="77777777" w:rsidR="00967EB1" w:rsidRDefault="00967EB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i Podborski">
    <w15:presenceInfo w15:providerId="AD" w15:userId="S::dpodborski@apple.com::ca13a137-963e-4055-9db9-d9c16abfe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A4001"/>
    <w:rsid w:val="001B2169"/>
    <w:rsid w:val="001D65A8"/>
    <w:rsid w:val="001E18A9"/>
    <w:rsid w:val="002405F8"/>
    <w:rsid w:val="00263789"/>
    <w:rsid w:val="00266C54"/>
    <w:rsid w:val="00272AD3"/>
    <w:rsid w:val="002A6A07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352E"/>
    <w:rsid w:val="004E45B6"/>
    <w:rsid w:val="004F5473"/>
    <w:rsid w:val="00506FB1"/>
    <w:rsid w:val="00511E6B"/>
    <w:rsid w:val="00540DEA"/>
    <w:rsid w:val="005612C2"/>
    <w:rsid w:val="005818C1"/>
    <w:rsid w:val="00581F42"/>
    <w:rsid w:val="005C2A51"/>
    <w:rsid w:val="00622C6C"/>
    <w:rsid w:val="0063127E"/>
    <w:rsid w:val="00651912"/>
    <w:rsid w:val="007D3F1F"/>
    <w:rsid w:val="007F537F"/>
    <w:rsid w:val="00804D88"/>
    <w:rsid w:val="00881CCB"/>
    <w:rsid w:val="008E7795"/>
    <w:rsid w:val="009506F1"/>
    <w:rsid w:val="00954B0D"/>
    <w:rsid w:val="009636E0"/>
    <w:rsid w:val="00967EB1"/>
    <w:rsid w:val="00980E7B"/>
    <w:rsid w:val="009B09C2"/>
    <w:rsid w:val="009C464E"/>
    <w:rsid w:val="009C5AAC"/>
    <w:rsid w:val="009D5D9F"/>
    <w:rsid w:val="009E784A"/>
    <w:rsid w:val="00A05244"/>
    <w:rsid w:val="00A11E30"/>
    <w:rsid w:val="00A822C1"/>
    <w:rsid w:val="00AB5285"/>
    <w:rsid w:val="00B13678"/>
    <w:rsid w:val="00B24CCE"/>
    <w:rsid w:val="00B62642"/>
    <w:rsid w:val="00B751A4"/>
    <w:rsid w:val="00BC1F0D"/>
    <w:rsid w:val="00C00037"/>
    <w:rsid w:val="00C24AAE"/>
    <w:rsid w:val="00C4306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D139B"/>
    <w:rsid w:val="00E064D2"/>
    <w:rsid w:val="00E565AB"/>
    <w:rsid w:val="00E843CE"/>
    <w:rsid w:val="00E9507F"/>
    <w:rsid w:val="00E965CC"/>
    <w:rsid w:val="00EA12EF"/>
    <w:rsid w:val="00EB72A6"/>
    <w:rsid w:val="00EE0C4B"/>
    <w:rsid w:val="00EF2D59"/>
    <w:rsid w:val="00F03F9B"/>
    <w:rsid w:val="00F1022B"/>
    <w:rsid w:val="00F30F5C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ithub.com/gpac/gpac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ms.mpeg.expert/doc_end_user/current_document.php?id=7962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pac.i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ms.mpeg.expert/doc_end_user/current_document.php?id=78720" TargetMode="External"/><Relationship Id="rId10" Type="http://schemas.openxmlformats.org/officeDocument/2006/relationships/hyperlink" Target="https://github.com/gpac/gpac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://gpac.io" TargetMode="External"/><Relationship Id="rId14" Type="http://schemas.openxmlformats.org/officeDocument/2006/relationships/hyperlink" Target="https://dms.mpeg.expert/doc_end_user/current_document.php?id=786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1327</Words>
  <Characters>8140</Characters>
  <Application>Microsoft Office Word</Application>
  <DocSecurity>0</DocSecurity>
  <Lines>180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9343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Dimitri Podborski</cp:lastModifiedBy>
  <cp:revision>25</cp:revision>
  <dcterms:created xsi:type="dcterms:W3CDTF">2021-01-06T18:34:00Z</dcterms:created>
  <dcterms:modified xsi:type="dcterms:W3CDTF">2021-10-18T20:26:00Z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0388</vt:lpwstr>
  </property>
  <property fmtid="{D5CDD505-2E9C-101B-9397-08002B2CF9AE}" pid="3" name="MDMSNumber">
    <vt:lpwstr>20865</vt:lpwstr>
  </property>
</Properties>
</file>