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28048820" w:rsidR="00CB798F" w:rsidRPr="00785173" w:rsidRDefault="00E843CE" w:rsidP="00385C5D">
      <w:pPr>
        <w:pStyle w:val="a4"/>
        <w:tabs>
          <w:tab w:val="left" w:pos="4589"/>
        </w:tabs>
        <w:jc w:val="right"/>
        <w:rPr>
          <w:rFonts w:ascii="맑은 고딕" w:eastAsia="맑은 고딕" w:hAnsi="맑은 고딕" w:cs="맑은 고딕"/>
          <w:sz w:val="28"/>
          <w:szCs w:val="28"/>
          <w:u w:val="none"/>
          <w:lang w:eastAsia="ko-KR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</w:t>
      </w:r>
      <w:r w:rsidR="001B335E">
        <w:rPr>
          <w:rFonts w:ascii="Times New Roman" w:hAnsi="Times New Roman" w:cs="Times New Roman"/>
          <w:w w:val="115"/>
          <w:sz w:val="28"/>
          <w:szCs w:val="28"/>
          <w:u w:val="thick"/>
        </w:rPr>
        <w:t>A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9E784A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7B1977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5612C2" w:rsidRPr="007B1977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00</w:t>
      </w:r>
      <w:r w:rsidR="00864903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37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7EDC6266" w:rsidR="00842C22" w:rsidRPr="00196997" w:rsidRDefault="00842C22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G 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Liaison and Communication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" filled="f" strokeweight=".27094mm">
                <v:textbox inset="0,0,0,0">
                  <w:txbxContent>
                    <w:p w14:paraId="0B92F43C" w14:textId="7EDC6266" w:rsidR="00842C22" w:rsidRPr="00196997" w:rsidRDefault="00842C22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A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G 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Liaison and Communication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3DF83AAB" w:rsidR="00CB798F" w:rsidRPr="00980E7B" w:rsidRDefault="004E45B6">
      <w:pPr>
        <w:pStyle w:val="a3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38305D" w:rsidRPr="0038305D">
        <w:rPr>
          <w:rFonts w:ascii="Times New Roman" w:hAnsi="Times New Roman" w:cs="Times New Roman"/>
          <w:snapToGrid w:val="0"/>
        </w:rPr>
        <w:t>Assets of Communication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a3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6067EE3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202</w:t>
      </w:r>
      <w:r w:rsidR="00785173">
        <w:rPr>
          <w:rFonts w:ascii="Times New Roman" w:hAnsi="Times New Roman" w:cs="Times New Roman"/>
          <w:snapToGrid w:val="0"/>
          <w:sz w:val="24"/>
          <w:szCs w:val="24"/>
        </w:rPr>
        <w:t>1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B24CCE" w:rsidRPr="00980E7B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38305D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38305D">
        <w:rPr>
          <w:rFonts w:ascii="Times New Roman" w:hAnsi="Times New Roman" w:cs="Times New Roman"/>
          <w:snapToGrid w:val="0"/>
          <w:sz w:val="24"/>
          <w:szCs w:val="24"/>
        </w:rPr>
        <w:t>17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659DC227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</w:t>
      </w:r>
      <w:r w:rsidR="00B07B30">
        <w:rPr>
          <w:rFonts w:ascii="Times New Roman" w:hAnsi="Times New Roman" w:cs="Times New Roman"/>
          <w:snapToGrid w:val="0"/>
          <w:sz w:val="24"/>
          <w:szCs w:val="24"/>
        </w:rPr>
        <w:t>A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737F34B" w14:textId="411D866B" w:rsidR="00CB798F" w:rsidRPr="00980E7B" w:rsidRDefault="004E45B6">
      <w:pPr>
        <w:pStyle w:val="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</w:r>
      <w:r w:rsidR="00954B0D" w:rsidRPr="00980E7B">
        <w:rPr>
          <w:rFonts w:ascii="Times New Roman" w:hAnsi="Times New Roman" w:cs="Times New Roman"/>
          <w:b w:val="0"/>
          <w:snapToGrid w:val="0"/>
        </w:rPr>
        <w:t>None</w:t>
      </w:r>
    </w:p>
    <w:p w14:paraId="2FD5E462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B221D05" w14:textId="3D38A737" w:rsidR="00F419DA" w:rsidRPr="00980E7B" w:rsidRDefault="00F419DA" w:rsidP="00F419DA">
      <w:pPr>
        <w:pStyle w:val="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3BA761F0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6BA7379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305D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(with</w:t>
      </w:r>
      <w:r w:rsidR="00C96097">
        <w:rPr>
          <w:rFonts w:ascii="Times New Roman" w:hAnsi="Times New Roman" w:cs="Times New Roman"/>
          <w:snapToGrid w:val="0"/>
          <w:sz w:val="24"/>
          <w:szCs w:val="24"/>
        </w:rPr>
        <w:t>out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cover</w:t>
      </w:r>
      <w:r w:rsidRPr="00980E7B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02E2C51C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1B335E">
        <w:rPr>
          <w:rFonts w:ascii="Times New Roman" w:hAnsi="Times New Roman" w:cs="Times New Roman"/>
          <w:snapToGrid w:val="0"/>
          <w:sz w:val="24"/>
          <w:szCs w:val="24"/>
        </w:rPr>
        <w:t>kyuheonkim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1B335E">
        <w:rPr>
          <w:rFonts w:ascii="Times New Roman" w:hAnsi="Times New Roman" w:cs="Times New Roman"/>
          <w:snapToGrid w:val="0"/>
          <w:sz w:val="24"/>
          <w:szCs w:val="24"/>
        </w:rPr>
        <w:t>khu.ac.kr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1232479B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history="1">
        <w:r w:rsidR="001B335E" w:rsidRPr="00C03459">
          <w:rPr>
            <w:rStyle w:val="a6"/>
            <w:rFonts w:ascii="Times New Roman" w:hAnsi="Times New Roman" w:cs="Times New Roman"/>
            <w:snapToGrid w:val="0"/>
            <w:sz w:val="24"/>
            <w:szCs w:val="24"/>
          </w:rPr>
          <w:t>https://isotc.iso.org/livelink/livelink/open/jtc1sc29ag3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79A58F26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 3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LIAISON AND COMMUNICATION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1DED3875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1B335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G 3 </w:t>
      </w:r>
      <w:r w:rsidRPr="007B197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Pr="007B1977">
        <w:rPr>
          <w:rFonts w:ascii="Times New Roman" w:hAnsi="Times New Roman" w:cs="Times New Roman"/>
          <w:lang w:val="en-GB"/>
        </w:rPr>
        <w:t xml:space="preserve"> </w:t>
      </w:r>
      <w:r w:rsidR="003226C8" w:rsidRPr="00864903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00</w:t>
      </w:r>
      <w:r w:rsidR="00864903" w:rsidRPr="00864903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37</w:t>
      </w:r>
    </w:p>
    <w:p w14:paraId="1E14C2FC" w14:textId="26F7E9FA" w:rsidR="00385C5D" w:rsidRDefault="0038305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July</w:t>
      </w:r>
      <w:r w:rsidR="0078517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.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785173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1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p w14:paraId="598EA055" w14:textId="4FA9CD92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5F769FA4" w:rsidR="00954B0D" w:rsidRPr="00FE7D66" w:rsidRDefault="00FE7D6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D66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A</w:t>
            </w:r>
            <w:r w:rsidRPr="00FE7D66">
              <w:rPr>
                <w:rFonts w:ascii="Times New Roman" w:hAnsi="Times New Roman" w:cs="Times New Roman"/>
                <w:b/>
                <w:sz w:val="24"/>
                <w:szCs w:val="24"/>
              </w:rPr>
              <w:t>ssets of Communication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F4CD1A3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 w:rsidR="001B335E">
              <w:rPr>
                <w:rFonts w:ascii="Times New Roman" w:hAnsi="Times New Roman" w:cs="Times New Roman"/>
                <w:b/>
                <w:sz w:val="24"/>
                <w:szCs w:val="24"/>
              </w:rPr>
              <w:t>Liaison and Communication</w:t>
            </w:r>
          </w:p>
        </w:tc>
      </w:tr>
      <w:tr w:rsidR="00954B0D" w14:paraId="2460E6B8" w14:textId="77777777" w:rsidTr="00954B0D">
        <w:tc>
          <w:tcPr>
            <w:tcW w:w="1890" w:type="dxa"/>
            <w:hideMark/>
          </w:tcPr>
          <w:p w14:paraId="0BEE9C9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  <w:proofErr w:type="spellEnd"/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842C2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5D8750BE" w:rsidR="00954B0D" w:rsidRPr="00785173" w:rsidRDefault="00864903" w:rsidP="00842C22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fr-FR" w:eastAsia="ko-KR"/>
              </w:rPr>
            </w:pPr>
            <w:r w:rsidRPr="00864903">
              <w:rPr>
                <w:rFonts w:ascii="Times New Roman" w:hAnsi="Times New Roman" w:cs="Times New Roman" w:hint="eastAsia"/>
                <w:b/>
                <w:sz w:val="24"/>
                <w:szCs w:val="24"/>
                <w:lang w:val="fr-FR" w:eastAsia="ko-KR"/>
              </w:rPr>
              <w:t>2</w:t>
            </w:r>
            <w:r w:rsidRPr="00864903">
              <w:rPr>
                <w:rFonts w:ascii="Times New Roman" w:hAnsi="Times New Roman" w:cs="Times New Roman"/>
                <w:b/>
                <w:sz w:val="24"/>
                <w:szCs w:val="24"/>
                <w:lang w:val="fr-FR" w:eastAsia="ko-KR"/>
              </w:rPr>
              <w:t>0738</w:t>
            </w:r>
          </w:p>
        </w:tc>
      </w:tr>
    </w:tbl>
    <w:p w14:paraId="0F0DC0D2" w14:textId="0F80F152" w:rsidR="00FF2653" w:rsidRDefault="00FF2653" w:rsidP="0018563E">
      <w:pPr>
        <w:rPr>
          <w:rFonts w:ascii="Times New Roman" w:hAnsi="Times New Roman" w:cs="Times New Roman"/>
          <w:sz w:val="24"/>
        </w:rPr>
      </w:pPr>
    </w:p>
    <w:p w14:paraId="541CF8CF" w14:textId="77777777" w:rsidR="00FE7D66" w:rsidRDefault="00FE7D66" w:rsidP="00FE7D66">
      <w:pPr>
        <w:ind w:left="1440" w:hanging="1440"/>
        <w:rPr>
          <w:ins w:id="0" w:author="Seong Yong Lim" w:date="2019-03-28T23:51:00Z"/>
          <w:b/>
        </w:rPr>
      </w:pPr>
    </w:p>
    <w:p w14:paraId="44C6D16F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Introduction</w:t>
      </w:r>
    </w:p>
    <w:p w14:paraId="2ABFE216" w14:textId="4111CAAD" w:rsidR="00FE7D66" w:rsidRDefault="00FE7D66" w:rsidP="00FE7D66">
      <w:r>
        <w:t>This document provides</w:t>
      </w:r>
      <w:r w:rsidRPr="005D6822">
        <w:t xml:space="preserve"> </w:t>
      </w:r>
      <w:r w:rsidRPr="005D6822">
        <w:rPr>
          <w:rFonts w:eastAsia="맑은 고딕"/>
          <w:lang w:eastAsia="ko-KR"/>
        </w:rPr>
        <w:t>Communication</w:t>
      </w:r>
      <w:r w:rsidRPr="005D6822">
        <w:t xml:space="preserve"> </w:t>
      </w:r>
      <w:r>
        <w:t xml:space="preserve">Assets produced over the </w:t>
      </w:r>
      <w:r w:rsidR="0038305D">
        <w:t>4th</w:t>
      </w:r>
      <w:r>
        <w:t xml:space="preserve"> MPEG meetings.</w:t>
      </w:r>
    </w:p>
    <w:p w14:paraId="78F60F91" w14:textId="77777777" w:rsidR="00FE7D66" w:rsidRDefault="00FE7D66" w:rsidP="00FE7D66"/>
    <w:p w14:paraId="12C01E25" w14:textId="2A643D79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White Papers (5</w:t>
      </w:r>
      <w:r w:rsidR="0038305D">
        <w:t>7</w:t>
      </w:r>
      <w:r>
        <w:t xml:space="preserve"> papers)</w:t>
      </w:r>
    </w:p>
    <w:p w14:paraId="6F513DA4" w14:textId="77777777" w:rsidR="00FE7D66" w:rsidRDefault="00FE7D66" w:rsidP="00FE7D66"/>
    <w:p w14:paraId="1AB6B25E" w14:textId="77777777" w:rsidR="00FE7D66" w:rsidRDefault="00FE7D66" w:rsidP="00FE7D66">
      <w:pPr>
        <w:pStyle w:val="a5"/>
        <w:widowControl/>
        <w:numPr>
          <w:ilvl w:val="0"/>
          <w:numId w:val="4"/>
        </w:numPr>
        <w:autoSpaceDE/>
        <w:autoSpaceDN/>
        <w:contextualSpacing/>
        <w:jc w:val="both"/>
      </w:pPr>
      <w:r>
        <w:rPr>
          <w:rFonts w:hint="eastAsia"/>
        </w:rPr>
        <w:t>L</w:t>
      </w:r>
      <w:r>
        <w:t>ist of upcoming white papers</w:t>
      </w:r>
    </w:p>
    <w:p w14:paraId="1C1AA021" w14:textId="753D09CD" w:rsidR="0038305D" w:rsidRPr="0038305D" w:rsidRDefault="0038305D" w:rsidP="0038305D">
      <w:pPr>
        <w:numPr>
          <w:ilvl w:val="1"/>
          <w:numId w:val="4"/>
        </w:numPr>
      </w:pPr>
      <w:r w:rsidRPr="0038305D">
        <w:t>LCEVC/ MIV/ NNR (</w:t>
      </w:r>
      <w:r>
        <w:t>5</w:t>
      </w:r>
      <w:r w:rsidRPr="0038305D">
        <w:rPr>
          <w:vertAlign w:val="superscript"/>
        </w:rPr>
        <w:t>th</w:t>
      </w:r>
      <w:r w:rsidRPr="0038305D">
        <w:t xml:space="preserve"> meeting)</w:t>
      </w:r>
    </w:p>
    <w:p w14:paraId="447DD43A" w14:textId="63E13A06" w:rsidR="0038305D" w:rsidRPr="0038305D" w:rsidRDefault="0038305D" w:rsidP="0038305D">
      <w:pPr>
        <w:numPr>
          <w:ilvl w:val="1"/>
          <w:numId w:val="4"/>
        </w:numPr>
      </w:pPr>
      <w:r w:rsidRPr="0038305D">
        <w:t>Contract media/ CMAF Profile/ G-PCC (</w:t>
      </w:r>
      <w:r>
        <w:t>6</w:t>
      </w:r>
      <w:r w:rsidRPr="0038305D">
        <w:rPr>
          <w:vertAlign w:val="superscript"/>
        </w:rPr>
        <w:t>th</w:t>
      </w:r>
      <w:r w:rsidRPr="0038305D">
        <w:t xml:space="preserve"> meeting)</w:t>
      </w:r>
    </w:p>
    <w:p w14:paraId="702219F2" w14:textId="77777777" w:rsidR="00FE7D66" w:rsidRPr="007C7E7C" w:rsidRDefault="00FE7D66" w:rsidP="00FE7D66">
      <w:pPr>
        <w:ind w:left="1120"/>
        <w:rPr>
          <w:sz w:val="20"/>
        </w:rPr>
      </w:pPr>
    </w:p>
    <w:p w14:paraId="674A42B6" w14:textId="77777777" w:rsidR="00FE7D66" w:rsidRDefault="00FE7D66" w:rsidP="00FE7D66">
      <w:pPr>
        <w:pStyle w:val="a5"/>
        <w:widowControl/>
        <w:numPr>
          <w:ilvl w:val="0"/>
          <w:numId w:val="4"/>
        </w:numPr>
        <w:autoSpaceDE/>
        <w:autoSpaceDN/>
        <w:contextualSpacing/>
        <w:jc w:val="both"/>
      </w:pPr>
      <w:r>
        <w:rPr>
          <w:rFonts w:hint="eastAsia"/>
        </w:rPr>
        <w:t>L</w:t>
      </w:r>
      <w:r>
        <w:t>ist of produced white papers</w:t>
      </w:r>
    </w:p>
    <w:p w14:paraId="26EE2C3E" w14:textId="77777777" w:rsidR="00FE7D66" w:rsidRPr="00CF0203" w:rsidRDefault="00FE7D66" w:rsidP="00FE7D66">
      <w:pPr>
        <w:pStyle w:val="a5"/>
        <w:ind w:left="800"/>
      </w:pPr>
    </w:p>
    <w:tbl>
      <w:tblPr>
        <w:tblStyle w:val="ac"/>
        <w:tblW w:w="9010" w:type="dxa"/>
        <w:tblLook w:val="04A0" w:firstRow="1" w:lastRow="0" w:firstColumn="1" w:lastColumn="0" w:noHBand="0" w:noVBand="1"/>
      </w:tblPr>
      <w:tblGrid>
        <w:gridCol w:w="562"/>
        <w:gridCol w:w="1699"/>
        <w:gridCol w:w="1751"/>
        <w:gridCol w:w="4998"/>
      </w:tblGrid>
      <w:tr w:rsidR="00B52544" w14:paraId="04662BE6" w14:textId="77777777" w:rsidTr="00B52544">
        <w:tc>
          <w:tcPr>
            <w:tcW w:w="562" w:type="dxa"/>
          </w:tcPr>
          <w:p w14:paraId="3CFA1B66" w14:textId="40FFF1A5" w:rsidR="00B52544" w:rsidRDefault="00B52544" w:rsidP="00165D31">
            <w:pPr>
              <w:jc w:val="center"/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1699" w:type="dxa"/>
          </w:tcPr>
          <w:p w14:paraId="3F7DF244" w14:textId="5ED56E6C" w:rsidR="00B52544" w:rsidRPr="00717C80" w:rsidRDefault="00B52544" w:rsidP="00165D31">
            <w:pPr>
              <w:jc w:val="center"/>
            </w:pPr>
            <w:r>
              <w:t>M</w:t>
            </w:r>
            <w:r>
              <w:rPr>
                <w:rFonts w:hint="eastAsia"/>
              </w:rPr>
              <w:t>eetings</w:t>
            </w:r>
          </w:p>
        </w:tc>
        <w:tc>
          <w:tcPr>
            <w:tcW w:w="1751" w:type="dxa"/>
          </w:tcPr>
          <w:p w14:paraId="5DC3E63B" w14:textId="77777777" w:rsidR="00B52544" w:rsidRDefault="00B52544" w:rsidP="00165D31">
            <w:pPr>
              <w:jc w:val="center"/>
            </w:pPr>
            <w:r>
              <w:rPr>
                <w:rFonts w:hint="eastAsia"/>
              </w:rPr>
              <w:t>Output No (MDS)</w:t>
            </w:r>
          </w:p>
        </w:tc>
        <w:tc>
          <w:tcPr>
            <w:tcW w:w="4998" w:type="dxa"/>
          </w:tcPr>
          <w:p w14:paraId="3F6442DF" w14:textId="77777777" w:rsidR="00B52544" w:rsidRDefault="00B52544" w:rsidP="00165D31">
            <w:r w:rsidRPr="00091928">
              <w:rPr>
                <w:rFonts w:eastAsia="맑은 고딕"/>
                <w:color w:val="000000"/>
                <w:lang w:eastAsia="ko-KR"/>
              </w:rPr>
              <w:t>Title</w:t>
            </w:r>
          </w:p>
        </w:tc>
      </w:tr>
      <w:tr w:rsidR="00864903" w14:paraId="02C25F7D" w14:textId="77777777" w:rsidTr="00B52544">
        <w:tc>
          <w:tcPr>
            <w:tcW w:w="562" w:type="dxa"/>
          </w:tcPr>
          <w:p w14:paraId="4B9E92E5" w14:textId="2BCA21D9" w:rsidR="00864903" w:rsidRDefault="00864903" w:rsidP="00165D31">
            <w:pPr>
              <w:jc w:val="center"/>
            </w:pPr>
            <w:r>
              <w:rPr>
                <w:rFonts w:hint="eastAsia"/>
              </w:rPr>
              <w:t>5</w:t>
            </w:r>
            <w:r>
              <w:t>8</w:t>
            </w:r>
          </w:p>
        </w:tc>
        <w:tc>
          <w:tcPr>
            <w:tcW w:w="1699" w:type="dxa"/>
          </w:tcPr>
          <w:p w14:paraId="1D763316" w14:textId="6D007E54" w:rsidR="00864903" w:rsidRDefault="00864903" w:rsidP="00165D31">
            <w:pPr>
              <w:jc w:val="center"/>
            </w:pPr>
            <w:r>
              <w:rPr>
                <w:rFonts w:hint="eastAsia"/>
              </w:rPr>
              <w:t>4</w:t>
            </w:r>
            <w:r>
              <w:t xml:space="preserve"> (135)</w:t>
            </w:r>
          </w:p>
        </w:tc>
        <w:tc>
          <w:tcPr>
            <w:tcW w:w="1751" w:type="dxa"/>
          </w:tcPr>
          <w:p w14:paraId="5A9288F0" w14:textId="1844C336" w:rsidR="00864903" w:rsidRDefault="00864903" w:rsidP="00165D31">
            <w:pPr>
              <w:jc w:val="center"/>
            </w:pPr>
            <w:r>
              <w:rPr>
                <w:rFonts w:hint="eastAsia"/>
              </w:rPr>
              <w:t>3</w:t>
            </w:r>
            <w:r>
              <w:t>8 (20745)</w:t>
            </w:r>
          </w:p>
        </w:tc>
        <w:tc>
          <w:tcPr>
            <w:tcW w:w="4998" w:type="dxa"/>
          </w:tcPr>
          <w:p w14:paraId="429C56FF" w14:textId="11784CBC" w:rsidR="00864903" w:rsidRPr="00091928" w:rsidRDefault="00864903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864903">
              <w:rPr>
                <w:rFonts w:eastAsia="맑은 고딕"/>
                <w:color w:val="000000"/>
                <w:lang w:eastAsia="ko-KR"/>
              </w:rPr>
              <w:t xml:space="preserve">Draft of white paper on </w:t>
            </w:r>
            <w:r w:rsidR="0047397F">
              <w:rPr>
                <w:rFonts w:eastAsia="맑은 고딕"/>
                <w:color w:val="000000"/>
                <w:lang w:eastAsia="ko-KR"/>
              </w:rPr>
              <w:t xml:space="preserve">Motivation and Requirements for </w:t>
            </w:r>
            <w:r w:rsidRPr="00864903">
              <w:rPr>
                <w:rFonts w:eastAsia="맑은 고딕"/>
                <w:color w:val="000000"/>
                <w:lang w:eastAsia="ko-KR"/>
              </w:rPr>
              <w:t>Video Coding for Machine</w:t>
            </w:r>
          </w:p>
        </w:tc>
      </w:tr>
      <w:tr w:rsidR="0038305D" w14:paraId="48B5F1F3" w14:textId="77777777" w:rsidTr="00B52544">
        <w:tc>
          <w:tcPr>
            <w:tcW w:w="562" w:type="dxa"/>
          </w:tcPr>
          <w:p w14:paraId="21B17775" w14:textId="4DC26355" w:rsidR="0038305D" w:rsidRDefault="0038305D" w:rsidP="00165D31">
            <w:pPr>
              <w:jc w:val="center"/>
            </w:pPr>
            <w:r>
              <w:rPr>
                <w:rFonts w:hint="eastAsia"/>
              </w:rPr>
              <w:t>5</w:t>
            </w:r>
            <w:r>
              <w:t>7</w:t>
            </w:r>
          </w:p>
        </w:tc>
        <w:tc>
          <w:tcPr>
            <w:tcW w:w="1699" w:type="dxa"/>
          </w:tcPr>
          <w:p w14:paraId="304098C6" w14:textId="3C780AB8" w:rsidR="0038305D" w:rsidRDefault="0038305D" w:rsidP="00165D31">
            <w:pPr>
              <w:jc w:val="center"/>
            </w:pPr>
            <w:r>
              <w:rPr>
                <w:rFonts w:hint="eastAsia"/>
              </w:rPr>
              <w:t>4</w:t>
            </w:r>
            <w:r w:rsidR="00864903">
              <w:t xml:space="preserve"> (135)</w:t>
            </w:r>
          </w:p>
        </w:tc>
        <w:tc>
          <w:tcPr>
            <w:tcW w:w="1751" w:type="dxa"/>
          </w:tcPr>
          <w:p w14:paraId="3931B288" w14:textId="4D733A74" w:rsidR="0038305D" w:rsidRDefault="00864903" w:rsidP="00165D31">
            <w:pPr>
              <w:jc w:val="center"/>
            </w:pPr>
            <w:r>
              <w:rPr>
                <w:rFonts w:hint="eastAsia"/>
              </w:rPr>
              <w:t>3</w:t>
            </w:r>
            <w:r>
              <w:t>6 (20737)</w:t>
            </w:r>
          </w:p>
        </w:tc>
        <w:tc>
          <w:tcPr>
            <w:tcW w:w="4998" w:type="dxa"/>
          </w:tcPr>
          <w:p w14:paraId="429AD3A3" w14:textId="7B185D25" w:rsidR="0038305D" w:rsidRPr="0038305D" w:rsidRDefault="00864903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864903">
              <w:rPr>
                <w:rFonts w:eastAsia="맑은 고딕"/>
                <w:color w:val="000000"/>
                <w:lang w:eastAsia="ko-KR"/>
              </w:rPr>
              <w:t>White paper on MPEG-G and its application of regulations and privacy</w:t>
            </w:r>
          </w:p>
        </w:tc>
      </w:tr>
      <w:tr w:rsidR="0038305D" w14:paraId="66AF2179" w14:textId="77777777" w:rsidTr="00B52544">
        <w:tc>
          <w:tcPr>
            <w:tcW w:w="562" w:type="dxa"/>
          </w:tcPr>
          <w:p w14:paraId="58E5372D" w14:textId="0F6314D7" w:rsidR="0038305D" w:rsidRDefault="0038305D" w:rsidP="00165D31">
            <w:pPr>
              <w:jc w:val="center"/>
            </w:pPr>
            <w:r>
              <w:rPr>
                <w:rFonts w:hint="eastAsia"/>
              </w:rPr>
              <w:t>5</w:t>
            </w:r>
            <w:r>
              <w:t>6</w:t>
            </w:r>
          </w:p>
        </w:tc>
        <w:tc>
          <w:tcPr>
            <w:tcW w:w="1699" w:type="dxa"/>
          </w:tcPr>
          <w:p w14:paraId="6C828F83" w14:textId="06161D0E" w:rsidR="0038305D" w:rsidRDefault="0038305D" w:rsidP="00165D31">
            <w:pPr>
              <w:jc w:val="center"/>
            </w:pPr>
            <w:r>
              <w:rPr>
                <w:rFonts w:hint="eastAsia"/>
              </w:rPr>
              <w:t>4</w:t>
            </w:r>
            <w:r w:rsidR="00864903">
              <w:t xml:space="preserve"> (135)</w:t>
            </w:r>
          </w:p>
        </w:tc>
        <w:tc>
          <w:tcPr>
            <w:tcW w:w="1751" w:type="dxa"/>
          </w:tcPr>
          <w:p w14:paraId="67C89072" w14:textId="613110F5" w:rsidR="0038305D" w:rsidRDefault="00864903" w:rsidP="00165D31">
            <w:pPr>
              <w:jc w:val="center"/>
            </w:pPr>
            <w:r>
              <w:rPr>
                <w:rFonts w:hint="eastAsia"/>
              </w:rPr>
              <w:t>3</w:t>
            </w:r>
            <w:r>
              <w:t>5 (20736)</w:t>
            </w:r>
          </w:p>
        </w:tc>
        <w:tc>
          <w:tcPr>
            <w:tcW w:w="4998" w:type="dxa"/>
          </w:tcPr>
          <w:p w14:paraId="145A48FF" w14:textId="08D717ED" w:rsidR="0038305D" w:rsidRPr="0038305D" w:rsidRDefault="0038305D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38305D">
              <w:rPr>
                <w:rFonts w:eastAsia="맑은 고딕"/>
                <w:color w:val="000000"/>
                <w:lang w:eastAsia="ko-KR"/>
              </w:rPr>
              <w:t>White paper on Versatile Video Coding (VVC)</w:t>
            </w:r>
          </w:p>
        </w:tc>
      </w:tr>
      <w:tr w:rsidR="0038305D" w14:paraId="4D5D224B" w14:textId="77777777" w:rsidTr="00B52544">
        <w:tc>
          <w:tcPr>
            <w:tcW w:w="562" w:type="dxa"/>
          </w:tcPr>
          <w:p w14:paraId="255699AD" w14:textId="446A4329" w:rsidR="0038305D" w:rsidRDefault="0038305D" w:rsidP="00165D31">
            <w:pPr>
              <w:jc w:val="center"/>
            </w:pPr>
            <w:r>
              <w:rPr>
                <w:rFonts w:hint="eastAsia"/>
              </w:rPr>
              <w:t>5</w:t>
            </w:r>
            <w:r>
              <w:t>5</w:t>
            </w:r>
          </w:p>
        </w:tc>
        <w:tc>
          <w:tcPr>
            <w:tcW w:w="1699" w:type="dxa"/>
          </w:tcPr>
          <w:p w14:paraId="06523CBF" w14:textId="600BE16C" w:rsidR="0038305D" w:rsidRDefault="0038305D" w:rsidP="00165D31">
            <w:pPr>
              <w:jc w:val="center"/>
            </w:pPr>
            <w:r>
              <w:rPr>
                <w:rFonts w:hint="eastAsia"/>
              </w:rPr>
              <w:t>4</w:t>
            </w:r>
            <w:r w:rsidR="00864903">
              <w:t xml:space="preserve"> (135)</w:t>
            </w:r>
          </w:p>
        </w:tc>
        <w:tc>
          <w:tcPr>
            <w:tcW w:w="1751" w:type="dxa"/>
          </w:tcPr>
          <w:p w14:paraId="1BF11606" w14:textId="70653C19" w:rsidR="0038305D" w:rsidRDefault="00864903" w:rsidP="00165D31">
            <w:pPr>
              <w:jc w:val="center"/>
            </w:pPr>
            <w:r>
              <w:rPr>
                <w:rFonts w:hint="eastAsia"/>
              </w:rPr>
              <w:t>3</w:t>
            </w:r>
            <w:r>
              <w:t>4 (20735)</w:t>
            </w:r>
          </w:p>
        </w:tc>
        <w:tc>
          <w:tcPr>
            <w:tcW w:w="4998" w:type="dxa"/>
          </w:tcPr>
          <w:p w14:paraId="0AE6A539" w14:textId="3328B0AE" w:rsidR="0038305D" w:rsidRPr="0038305D" w:rsidRDefault="0038305D" w:rsidP="00165D31">
            <w:pPr>
              <w:rPr>
                <w:rFonts w:eastAsia="맑은 고딕"/>
                <w:color w:val="000000"/>
                <w:lang w:eastAsia="ko-KR"/>
              </w:rPr>
            </w:pPr>
            <w:r w:rsidRPr="0038305D">
              <w:rPr>
                <w:rFonts w:eastAsia="맑은 고딕"/>
                <w:color w:val="000000"/>
                <w:lang w:eastAsia="ko-KR"/>
              </w:rPr>
              <w:t>White paper on Essential Video Coding (EVC)</w:t>
            </w:r>
          </w:p>
        </w:tc>
      </w:tr>
      <w:tr w:rsidR="00B52544" w14:paraId="06627C66" w14:textId="77777777" w:rsidTr="00B52544">
        <w:tc>
          <w:tcPr>
            <w:tcW w:w="562" w:type="dxa"/>
          </w:tcPr>
          <w:p w14:paraId="49943476" w14:textId="0164DBB6" w:rsidR="00B52544" w:rsidRDefault="00577488" w:rsidP="00165D31">
            <w:pPr>
              <w:jc w:val="center"/>
            </w:pPr>
            <w:r>
              <w:rPr>
                <w:rFonts w:hint="eastAsia"/>
              </w:rPr>
              <w:t>5</w:t>
            </w:r>
            <w:r>
              <w:t>4</w:t>
            </w:r>
          </w:p>
        </w:tc>
        <w:tc>
          <w:tcPr>
            <w:tcW w:w="1699" w:type="dxa"/>
          </w:tcPr>
          <w:p w14:paraId="5EAEC396" w14:textId="2C0F284C" w:rsidR="00B52544" w:rsidRDefault="00B52544" w:rsidP="00165D31">
            <w:pPr>
              <w:jc w:val="center"/>
            </w:pPr>
            <w:r>
              <w:rPr>
                <w:rFonts w:hint="eastAsia"/>
              </w:rPr>
              <w:t>3</w:t>
            </w:r>
            <w:r w:rsidR="00864903">
              <w:t xml:space="preserve"> (134)</w:t>
            </w:r>
          </w:p>
        </w:tc>
        <w:tc>
          <w:tcPr>
            <w:tcW w:w="1751" w:type="dxa"/>
          </w:tcPr>
          <w:p w14:paraId="719231B3" w14:textId="2395D116" w:rsidR="00B52544" w:rsidRDefault="0038305D" w:rsidP="00165D31">
            <w:pPr>
              <w:jc w:val="center"/>
            </w:pPr>
            <w:r>
              <w:rPr>
                <w:rFonts w:hint="eastAsia"/>
              </w:rPr>
              <w:t>2</w:t>
            </w:r>
            <w:r>
              <w:t>4 (20390)</w:t>
            </w:r>
          </w:p>
        </w:tc>
        <w:tc>
          <w:tcPr>
            <w:tcW w:w="4998" w:type="dxa"/>
          </w:tcPr>
          <w:p w14:paraId="10898290" w14:textId="77777777" w:rsidR="00B52544" w:rsidRDefault="00B52544" w:rsidP="00165D31">
            <w:r>
              <w:rPr>
                <w:rFonts w:eastAsia="맑은 고딕" w:hint="eastAsia"/>
                <w:color w:val="000000"/>
                <w:lang w:eastAsia="ko-KR"/>
              </w:rPr>
              <w:t>W</w:t>
            </w:r>
            <w:r>
              <w:rPr>
                <w:rFonts w:eastAsia="맑은 고딕"/>
                <w:color w:val="000000"/>
                <w:lang w:eastAsia="ko-KR"/>
              </w:rPr>
              <w:t>hite paper on Video based Point Cloud Compression (V-PCC)</w:t>
            </w:r>
          </w:p>
        </w:tc>
      </w:tr>
      <w:tr w:rsidR="00B52544" w14:paraId="29FBF80C" w14:textId="77777777" w:rsidTr="00B52544">
        <w:tc>
          <w:tcPr>
            <w:tcW w:w="562" w:type="dxa"/>
          </w:tcPr>
          <w:p w14:paraId="7B6C33B0" w14:textId="1E1F519B" w:rsidR="00B52544" w:rsidRDefault="00577488" w:rsidP="00165D31">
            <w:pPr>
              <w:jc w:val="center"/>
            </w:pPr>
            <w:r>
              <w:rPr>
                <w:rFonts w:hint="eastAsia"/>
              </w:rPr>
              <w:t>5</w:t>
            </w:r>
            <w:r>
              <w:t>3</w:t>
            </w:r>
          </w:p>
        </w:tc>
        <w:tc>
          <w:tcPr>
            <w:tcW w:w="1699" w:type="dxa"/>
          </w:tcPr>
          <w:p w14:paraId="0B4AFD5F" w14:textId="2E81F46F" w:rsidR="00B52544" w:rsidRDefault="00B52544" w:rsidP="00165D31">
            <w:pPr>
              <w:jc w:val="center"/>
            </w:pPr>
            <w:r>
              <w:rPr>
                <w:rFonts w:hint="eastAsia"/>
              </w:rPr>
              <w:t>2</w:t>
            </w:r>
            <w:r w:rsidR="00864903">
              <w:t xml:space="preserve"> (133)</w:t>
            </w:r>
          </w:p>
        </w:tc>
        <w:tc>
          <w:tcPr>
            <w:tcW w:w="1751" w:type="dxa"/>
          </w:tcPr>
          <w:p w14:paraId="56E6CE59" w14:textId="38D97456" w:rsidR="00B52544" w:rsidRDefault="0038305D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6 (20113)</w:t>
            </w:r>
          </w:p>
        </w:tc>
        <w:tc>
          <w:tcPr>
            <w:tcW w:w="4998" w:type="dxa"/>
          </w:tcPr>
          <w:p w14:paraId="6F8705F2" w14:textId="77777777" w:rsidR="00B52544" w:rsidRDefault="00B52544" w:rsidP="00165D31">
            <w:r w:rsidRPr="00FF612D">
              <w:rPr>
                <w:rFonts w:eastAsia="맑은 고딕" w:hint="eastAsia"/>
                <w:bCs/>
                <w:color w:val="000000"/>
                <w:lang w:eastAsia="ko-KR"/>
              </w:rPr>
              <w:t>D</w:t>
            </w:r>
            <w:r w:rsidRPr="00FF612D">
              <w:rPr>
                <w:rFonts w:eastAsia="맑은 고딕"/>
                <w:bCs/>
                <w:color w:val="000000"/>
                <w:lang w:eastAsia="ko-KR"/>
              </w:rPr>
              <w:t>raft of White paper on Video based Point Cloud Compression (V-PCC)</w:t>
            </w:r>
          </w:p>
        </w:tc>
      </w:tr>
      <w:tr w:rsidR="00B52544" w14:paraId="4DE68339" w14:textId="77777777" w:rsidTr="00B52544">
        <w:tc>
          <w:tcPr>
            <w:tcW w:w="562" w:type="dxa"/>
          </w:tcPr>
          <w:p w14:paraId="24FF1B7D" w14:textId="12DCF172" w:rsidR="00B52544" w:rsidRDefault="00577488" w:rsidP="00165D31">
            <w:pPr>
              <w:jc w:val="center"/>
            </w:pPr>
            <w:r>
              <w:rPr>
                <w:rFonts w:hint="eastAsia"/>
              </w:rPr>
              <w:t>5</w:t>
            </w:r>
            <w:r>
              <w:t>2</w:t>
            </w:r>
          </w:p>
        </w:tc>
        <w:tc>
          <w:tcPr>
            <w:tcW w:w="1699" w:type="dxa"/>
          </w:tcPr>
          <w:p w14:paraId="4267A3D3" w14:textId="7E32F60F" w:rsidR="00B52544" w:rsidRDefault="00B52544" w:rsidP="00165D31">
            <w:pPr>
              <w:jc w:val="center"/>
            </w:pPr>
            <w:r>
              <w:rPr>
                <w:rFonts w:hint="eastAsia"/>
              </w:rPr>
              <w:t>2</w:t>
            </w:r>
            <w:r w:rsidR="00864903">
              <w:t xml:space="preserve"> (133)</w:t>
            </w:r>
          </w:p>
        </w:tc>
        <w:tc>
          <w:tcPr>
            <w:tcW w:w="1751" w:type="dxa"/>
          </w:tcPr>
          <w:p w14:paraId="1D04A9B9" w14:textId="77777777" w:rsidR="00B52544" w:rsidRDefault="00B52544" w:rsidP="00165D31">
            <w:pPr>
              <w:jc w:val="center"/>
            </w:pPr>
            <w:r>
              <w:rPr>
                <w:rFonts w:eastAsia="맑은 고딕" w:hint="eastAsia"/>
                <w:color w:val="000000"/>
                <w:lang w:eastAsia="ko-KR"/>
              </w:rPr>
              <w:t>1</w:t>
            </w:r>
            <w:r>
              <w:rPr>
                <w:rFonts w:eastAsia="맑은 고딕"/>
                <w:color w:val="000000"/>
                <w:lang w:eastAsia="ko-KR"/>
              </w:rPr>
              <w:t>5 (20112)</w:t>
            </w:r>
          </w:p>
        </w:tc>
        <w:tc>
          <w:tcPr>
            <w:tcW w:w="4998" w:type="dxa"/>
          </w:tcPr>
          <w:p w14:paraId="56EFF067" w14:textId="77777777" w:rsidR="00B52544" w:rsidRDefault="00B52544" w:rsidP="00165D31">
            <w:r w:rsidRPr="00FF612D">
              <w:rPr>
                <w:rFonts w:eastAsia="맑은 고딕" w:hint="eastAsia"/>
                <w:bCs/>
                <w:color w:val="000000"/>
                <w:lang w:eastAsia="ko-KR"/>
              </w:rPr>
              <w:t>W</w:t>
            </w:r>
            <w:r w:rsidRPr="00FF612D">
              <w:rPr>
                <w:rFonts w:eastAsia="맑은 고딕"/>
                <w:bCs/>
                <w:color w:val="000000"/>
                <w:lang w:eastAsia="ko-KR"/>
              </w:rPr>
              <w:t>hite paper on Network Based Media Processing (NBMP)</w:t>
            </w:r>
          </w:p>
        </w:tc>
      </w:tr>
      <w:tr w:rsidR="00B52544" w14:paraId="5F16BFA8" w14:textId="77777777" w:rsidTr="00B52544">
        <w:tc>
          <w:tcPr>
            <w:tcW w:w="562" w:type="dxa"/>
          </w:tcPr>
          <w:p w14:paraId="2A429275" w14:textId="0B74B19E" w:rsidR="00B52544" w:rsidRDefault="00577488" w:rsidP="00165D31">
            <w:pPr>
              <w:jc w:val="center"/>
            </w:pPr>
            <w:r>
              <w:rPr>
                <w:rFonts w:hint="eastAsia"/>
              </w:rPr>
              <w:t>5</w:t>
            </w:r>
            <w:r>
              <w:t>1</w:t>
            </w:r>
          </w:p>
        </w:tc>
        <w:tc>
          <w:tcPr>
            <w:tcW w:w="1699" w:type="dxa"/>
          </w:tcPr>
          <w:p w14:paraId="1F44F973" w14:textId="689A1CA0" w:rsidR="00B52544" w:rsidRDefault="00B52544" w:rsidP="00165D31">
            <w:pPr>
              <w:jc w:val="center"/>
            </w:pPr>
            <w:r>
              <w:rPr>
                <w:rFonts w:hint="eastAsia"/>
              </w:rPr>
              <w:t>1</w:t>
            </w:r>
            <w:r w:rsidR="00864903">
              <w:t xml:space="preserve"> (132)</w:t>
            </w:r>
          </w:p>
        </w:tc>
        <w:tc>
          <w:tcPr>
            <w:tcW w:w="1751" w:type="dxa"/>
          </w:tcPr>
          <w:p w14:paraId="34227F27" w14:textId="77777777" w:rsidR="00B52544" w:rsidRDefault="00B52544" w:rsidP="00165D31">
            <w:pPr>
              <w:jc w:val="center"/>
            </w:pPr>
            <w:r>
              <w:rPr>
                <w:rFonts w:eastAsia="맑은 고딕" w:hint="eastAsia"/>
                <w:color w:val="000000"/>
                <w:lang w:eastAsia="ko-KR"/>
              </w:rPr>
              <w:t>5</w:t>
            </w:r>
            <w:r>
              <w:rPr>
                <w:rFonts w:eastAsia="맑은 고딕"/>
                <w:color w:val="000000"/>
                <w:lang w:eastAsia="ko-KR"/>
              </w:rPr>
              <w:t xml:space="preserve"> (19860)</w:t>
            </w:r>
          </w:p>
        </w:tc>
        <w:tc>
          <w:tcPr>
            <w:tcW w:w="4998" w:type="dxa"/>
          </w:tcPr>
          <w:p w14:paraId="2A74D4DC" w14:textId="77777777" w:rsidR="00B52544" w:rsidRDefault="00B52544" w:rsidP="00165D31">
            <w:r>
              <w:rPr>
                <w:rFonts w:eastAsia="맑은 고딕" w:hint="eastAsia"/>
                <w:bCs/>
                <w:color w:val="000000"/>
                <w:lang w:eastAsia="ko-KR"/>
              </w:rPr>
              <w:t>W</w:t>
            </w:r>
            <w:r>
              <w:rPr>
                <w:rFonts w:eastAsia="맑은 고딕"/>
                <w:bCs/>
                <w:color w:val="000000"/>
                <w:lang w:eastAsia="ko-KR"/>
              </w:rPr>
              <w:t>hite paper on Multi-Image Application Format</w:t>
            </w:r>
          </w:p>
        </w:tc>
      </w:tr>
      <w:tr w:rsidR="00B52544" w14:paraId="30821A0B" w14:textId="77777777" w:rsidTr="00B52544">
        <w:tc>
          <w:tcPr>
            <w:tcW w:w="562" w:type="dxa"/>
          </w:tcPr>
          <w:p w14:paraId="359F4D1B" w14:textId="34EB8FCB" w:rsidR="00B52544" w:rsidRDefault="00577488" w:rsidP="00165D31">
            <w:pPr>
              <w:jc w:val="center"/>
            </w:pPr>
            <w:r>
              <w:rPr>
                <w:rFonts w:hint="eastAsia"/>
              </w:rPr>
              <w:t>5</w:t>
            </w:r>
            <w:r>
              <w:t>0</w:t>
            </w:r>
          </w:p>
        </w:tc>
        <w:tc>
          <w:tcPr>
            <w:tcW w:w="1699" w:type="dxa"/>
          </w:tcPr>
          <w:p w14:paraId="06C371AB" w14:textId="56F950D8" w:rsidR="00B52544" w:rsidRDefault="00B52544" w:rsidP="00165D31">
            <w:pPr>
              <w:jc w:val="center"/>
            </w:pPr>
            <w:r>
              <w:rPr>
                <w:rFonts w:hint="eastAsia"/>
              </w:rPr>
              <w:t>128</w:t>
            </w:r>
          </w:p>
        </w:tc>
        <w:tc>
          <w:tcPr>
            <w:tcW w:w="1751" w:type="dxa"/>
          </w:tcPr>
          <w:p w14:paraId="12EC543D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18879</w:t>
            </w:r>
          </w:p>
        </w:tc>
        <w:tc>
          <w:tcPr>
            <w:tcW w:w="4998" w:type="dxa"/>
          </w:tcPr>
          <w:p w14:paraId="0F685499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IoMT</w:t>
            </w:r>
          </w:p>
        </w:tc>
      </w:tr>
      <w:tr w:rsidR="00B52544" w14:paraId="5A81EDB3" w14:textId="77777777" w:rsidTr="00B52544">
        <w:tc>
          <w:tcPr>
            <w:tcW w:w="562" w:type="dxa"/>
          </w:tcPr>
          <w:p w14:paraId="17D21EE8" w14:textId="4C7D18B4" w:rsidR="00B52544" w:rsidRDefault="00577488" w:rsidP="00165D31">
            <w:pPr>
              <w:jc w:val="center"/>
            </w:pPr>
            <w:r>
              <w:rPr>
                <w:rFonts w:hint="eastAsia"/>
              </w:rPr>
              <w:t>4</w:t>
            </w:r>
            <w:r>
              <w:t>9</w:t>
            </w:r>
          </w:p>
        </w:tc>
        <w:tc>
          <w:tcPr>
            <w:tcW w:w="1699" w:type="dxa"/>
          </w:tcPr>
          <w:p w14:paraId="0A2DF523" w14:textId="3B5DC818" w:rsidR="00B52544" w:rsidRDefault="00B52544" w:rsidP="00165D31">
            <w:pPr>
              <w:jc w:val="center"/>
            </w:pPr>
            <w:r>
              <w:rPr>
                <w:rFonts w:hint="eastAsia"/>
              </w:rPr>
              <w:t>127</w:t>
            </w:r>
          </w:p>
        </w:tc>
        <w:tc>
          <w:tcPr>
            <w:tcW w:w="1751" w:type="dxa"/>
          </w:tcPr>
          <w:p w14:paraId="2021EABA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18650</w:t>
            </w:r>
          </w:p>
        </w:tc>
        <w:tc>
          <w:tcPr>
            <w:tcW w:w="4998" w:type="dxa"/>
          </w:tcPr>
          <w:p w14:paraId="50369F16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Audio Family</w:t>
            </w:r>
          </w:p>
        </w:tc>
      </w:tr>
      <w:tr w:rsidR="00B52544" w14:paraId="7507C693" w14:textId="77777777" w:rsidTr="00B52544">
        <w:tc>
          <w:tcPr>
            <w:tcW w:w="562" w:type="dxa"/>
          </w:tcPr>
          <w:p w14:paraId="3F0BF7CF" w14:textId="237C109F" w:rsidR="00B52544" w:rsidRDefault="00577488" w:rsidP="00165D31">
            <w:pPr>
              <w:jc w:val="center"/>
            </w:pPr>
            <w:r>
              <w:rPr>
                <w:rFonts w:hint="eastAsia"/>
              </w:rPr>
              <w:t>4</w:t>
            </w:r>
            <w:r>
              <w:t>8</w:t>
            </w:r>
          </w:p>
        </w:tc>
        <w:tc>
          <w:tcPr>
            <w:tcW w:w="1699" w:type="dxa"/>
            <w:vMerge w:val="restart"/>
          </w:tcPr>
          <w:p w14:paraId="4588DCA5" w14:textId="72F86A1E" w:rsidR="00B52544" w:rsidRDefault="00B52544" w:rsidP="00165D31">
            <w:pPr>
              <w:jc w:val="center"/>
            </w:pPr>
            <w:r>
              <w:rPr>
                <w:rFonts w:hint="eastAsia"/>
              </w:rPr>
              <w:t>126</w:t>
            </w:r>
          </w:p>
        </w:tc>
        <w:tc>
          <w:tcPr>
            <w:tcW w:w="1751" w:type="dxa"/>
          </w:tcPr>
          <w:p w14:paraId="2E858002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18500</w:t>
            </w:r>
          </w:p>
        </w:tc>
        <w:tc>
          <w:tcPr>
            <w:tcW w:w="4998" w:type="dxa"/>
          </w:tcPr>
          <w:p w14:paraId="528C8CF0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MPEG Intellectual Property Rights Ontologies</w:t>
            </w:r>
          </w:p>
        </w:tc>
      </w:tr>
      <w:tr w:rsidR="00B52544" w14:paraId="511BAD22" w14:textId="77777777" w:rsidTr="00B52544">
        <w:tc>
          <w:tcPr>
            <w:tcW w:w="562" w:type="dxa"/>
          </w:tcPr>
          <w:p w14:paraId="1D5F31B8" w14:textId="638DDE4E" w:rsidR="00B52544" w:rsidRDefault="00577488" w:rsidP="00165D31">
            <w:pPr>
              <w:jc w:val="center"/>
            </w:pPr>
            <w:r>
              <w:rPr>
                <w:rFonts w:hint="eastAsia"/>
              </w:rPr>
              <w:t>4</w:t>
            </w:r>
            <w:r>
              <w:t>7</w:t>
            </w:r>
          </w:p>
        </w:tc>
        <w:tc>
          <w:tcPr>
            <w:tcW w:w="1699" w:type="dxa"/>
            <w:vMerge/>
          </w:tcPr>
          <w:p w14:paraId="4659EB1D" w14:textId="492EA43A" w:rsidR="00B52544" w:rsidRDefault="00B52544" w:rsidP="00165D31">
            <w:pPr>
              <w:jc w:val="center"/>
            </w:pPr>
          </w:p>
        </w:tc>
        <w:tc>
          <w:tcPr>
            <w:tcW w:w="1751" w:type="dxa"/>
          </w:tcPr>
          <w:p w14:paraId="029D9F2A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18501</w:t>
            </w:r>
          </w:p>
        </w:tc>
        <w:tc>
          <w:tcPr>
            <w:tcW w:w="4998" w:type="dxa"/>
          </w:tcPr>
          <w:p w14:paraId="73EFC9BF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Media Orchestration (MORE)</w:t>
            </w:r>
          </w:p>
        </w:tc>
      </w:tr>
      <w:tr w:rsidR="00B52544" w14:paraId="65A2854A" w14:textId="77777777" w:rsidTr="00B52544">
        <w:tc>
          <w:tcPr>
            <w:tcW w:w="562" w:type="dxa"/>
          </w:tcPr>
          <w:p w14:paraId="5B36A95F" w14:textId="0B4D2549" w:rsidR="00B52544" w:rsidRDefault="00577488" w:rsidP="00165D31">
            <w:pPr>
              <w:jc w:val="center"/>
            </w:pPr>
            <w:r>
              <w:rPr>
                <w:rFonts w:hint="eastAsia"/>
              </w:rPr>
              <w:t>4</w:t>
            </w:r>
            <w:r>
              <w:t>6</w:t>
            </w:r>
          </w:p>
        </w:tc>
        <w:tc>
          <w:tcPr>
            <w:tcW w:w="1699" w:type="dxa"/>
            <w:vMerge w:val="restart"/>
          </w:tcPr>
          <w:p w14:paraId="2DCDCECA" w14:textId="680321DA" w:rsidR="00B52544" w:rsidRDefault="00B52544" w:rsidP="00165D31">
            <w:pPr>
              <w:jc w:val="center"/>
            </w:pPr>
            <w:r>
              <w:rPr>
                <w:rFonts w:hint="eastAsia"/>
              </w:rPr>
              <w:t>125</w:t>
            </w:r>
          </w:p>
        </w:tc>
        <w:tc>
          <w:tcPr>
            <w:tcW w:w="1751" w:type="dxa"/>
          </w:tcPr>
          <w:p w14:paraId="4B82E244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18269</w:t>
            </w:r>
          </w:p>
        </w:tc>
        <w:tc>
          <w:tcPr>
            <w:tcW w:w="4998" w:type="dxa"/>
          </w:tcPr>
          <w:p w14:paraId="772F1E18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CDVA</w:t>
            </w:r>
          </w:p>
        </w:tc>
      </w:tr>
      <w:tr w:rsidR="00B52544" w14:paraId="21F663BD" w14:textId="77777777" w:rsidTr="00B52544">
        <w:tc>
          <w:tcPr>
            <w:tcW w:w="562" w:type="dxa"/>
          </w:tcPr>
          <w:p w14:paraId="09BF738B" w14:textId="5E7316CF" w:rsidR="00B52544" w:rsidRDefault="00577488" w:rsidP="00165D31">
            <w:pPr>
              <w:jc w:val="center"/>
            </w:pPr>
            <w:r>
              <w:rPr>
                <w:rFonts w:hint="eastAsia"/>
              </w:rPr>
              <w:t>4</w:t>
            </w:r>
            <w:r>
              <w:t>5</w:t>
            </w:r>
          </w:p>
        </w:tc>
        <w:tc>
          <w:tcPr>
            <w:tcW w:w="1699" w:type="dxa"/>
            <w:vMerge/>
          </w:tcPr>
          <w:p w14:paraId="26E04A6A" w14:textId="5B0C810B" w:rsidR="00B52544" w:rsidRDefault="00B52544" w:rsidP="00165D31">
            <w:pPr>
              <w:jc w:val="center"/>
            </w:pPr>
          </w:p>
        </w:tc>
        <w:tc>
          <w:tcPr>
            <w:tcW w:w="1751" w:type="dxa"/>
          </w:tcPr>
          <w:p w14:paraId="059398E2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color w:val="000000"/>
                <w:lang w:eastAsia="ko-KR"/>
              </w:rPr>
              <w:t>18270</w:t>
            </w:r>
          </w:p>
        </w:tc>
        <w:tc>
          <w:tcPr>
            <w:tcW w:w="4998" w:type="dxa"/>
          </w:tcPr>
          <w:p w14:paraId="0A5CB773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Network Based Media Processing Vision Paper</w:t>
            </w:r>
          </w:p>
        </w:tc>
      </w:tr>
      <w:tr w:rsidR="00B52544" w14:paraId="3F3803BD" w14:textId="77777777" w:rsidTr="00B52544">
        <w:tc>
          <w:tcPr>
            <w:tcW w:w="562" w:type="dxa"/>
          </w:tcPr>
          <w:p w14:paraId="3B9FC3C5" w14:textId="5914BBEA" w:rsidR="00B52544" w:rsidRDefault="00577488" w:rsidP="00165D31">
            <w:pPr>
              <w:jc w:val="center"/>
            </w:pPr>
            <w:r>
              <w:rPr>
                <w:rFonts w:hint="eastAsia"/>
              </w:rPr>
              <w:t>4</w:t>
            </w:r>
            <w:r>
              <w:t>4</w:t>
            </w:r>
          </w:p>
        </w:tc>
        <w:tc>
          <w:tcPr>
            <w:tcW w:w="1699" w:type="dxa"/>
          </w:tcPr>
          <w:p w14:paraId="045CFC8A" w14:textId="10C0483B" w:rsidR="00B52544" w:rsidRDefault="00B52544" w:rsidP="00165D31">
            <w:pPr>
              <w:jc w:val="center"/>
            </w:pPr>
            <w:r>
              <w:rPr>
                <w:rFonts w:hint="eastAsia"/>
              </w:rPr>
              <w:t>124</w:t>
            </w:r>
          </w:p>
        </w:tc>
        <w:tc>
          <w:tcPr>
            <w:tcW w:w="1751" w:type="dxa"/>
          </w:tcPr>
          <w:p w14:paraId="7E50FA6B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18093</w:t>
            </w:r>
          </w:p>
        </w:tc>
        <w:tc>
          <w:tcPr>
            <w:tcW w:w="4998" w:type="dxa"/>
          </w:tcPr>
          <w:p w14:paraId="03A3D53C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Overview of ISO Base Media File Format</w:t>
            </w:r>
          </w:p>
        </w:tc>
      </w:tr>
      <w:tr w:rsidR="00B52544" w14:paraId="42522E43" w14:textId="77777777" w:rsidTr="00B52544">
        <w:tc>
          <w:tcPr>
            <w:tcW w:w="562" w:type="dxa"/>
          </w:tcPr>
          <w:p w14:paraId="02081C38" w14:textId="44368436" w:rsidR="00B52544" w:rsidRDefault="00577488" w:rsidP="00165D31">
            <w:pPr>
              <w:jc w:val="center"/>
            </w:pPr>
            <w:r>
              <w:rPr>
                <w:rFonts w:hint="eastAsia"/>
              </w:rPr>
              <w:lastRenderedPageBreak/>
              <w:t>4</w:t>
            </w:r>
            <w:r>
              <w:t>3</w:t>
            </w:r>
          </w:p>
        </w:tc>
        <w:tc>
          <w:tcPr>
            <w:tcW w:w="1699" w:type="dxa"/>
          </w:tcPr>
          <w:p w14:paraId="62F43230" w14:textId="7B262937" w:rsidR="00B52544" w:rsidRDefault="00B52544" w:rsidP="00165D31">
            <w:pPr>
              <w:jc w:val="center"/>
            </w:pPr>
            <w:r>
              <w:rPr>
                <w:rFonts w:hint="eastAsia"/>
              </w:rPr>
              <w:t>123</w:t>
            </w:r>
          </w:p>
        </w:tc>
        <w:tc>
          <w:tcPr>
            <w:tcW w:w="1751" w:type="dxa"/>
          </w:tcPr>
          <w:p w14:paraId="4D36550C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17837</w:t>
            </w:r>
          </w:p>
        </w:tc>
        <w:tc>
          <w:tcPr>
            <w:tcW w:w="4998" w:type="dxa"/>
          </w:tcPr>
          <w:p w14:paraId="38697FA2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Media Linking Application Format</w:t>
            </w:r>
          </w:p>
        </w:tc>
      </w:tr>
      <w:tr w:rsidR="00B52544" w14:paraId="5DA92DAB" w14:textId="77777777" w:rsidTr="00B52544">
        <w:tc>
          <w:tcPr>
            <w:tcW w:w="562" w:type="dxa"/>
          </w:tcPr>
          <w:p w14:paraId="0BB427B1" w14:textId="5ED37D46" w:rsidR="00B52544" w:rsidRDefault="00577488" w:rsidP="00165D31">
            <w:pPr>
              <w:jc w:val="center"/>
            </w:pPr>
            <w:r>
              <w:rPr>
                <w:rFonts w:hint="eastAsia"/>
              </w:rPr>
              <w:t>4</w:t>
            </w:r>
            <w:r>
              <w:t>2</w:t>
            </w:r>
          </w:p>
        </w:tc>
        <w:tc>
          <w:tcPr>
            <w:tcW w:w="1699" w:type="dxa"/>
            <w:vMerge w:val="restart"/>
          </w:tcPr>
          <w:p w14:paraId="65C593F5" w14:textId="0C2F3FED" w:rsidR="00B52544" w:rsidRDefault="00B52544" w:rsidP="00165D31">
            <w:pPr>
              <w:jc w:val="center"/>
            </w:pPr>
            <w:r>
              <w:rPr>
                <w:rFonts w:hint="eastAsia"/>
              </w:rPr>
              <w:t>122</w:t>
            </w:r>
          </w:p>
        </w:tc>
        <w:tc>
          <w:tcPr>
            <w:tcW w:w="1751" w:type="dxa"/>
          </w:tcPr>
          <w:p w14:paraId="67CA131D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17664</w:t>
            </w:r>
          </w:p>
        </w:tc>
        <w:tc>
          <w:tcPr>
            <w:tcW w:w="4998" w:type="dxa"/>
          </w:tcPr>
          <w:p w14:paraId="4E4C3C11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HEVC support for consumer HDR and WCG video</w:t>
            </w:r>
          </w:p>
        </w:tc>
      </w:tr>
      <w:tr w:rsidR="00B52544" w14:paraId="4CA4F490" w14:textId="77777777" w:rsidTr="00B52544">
        <w:tc>
          <w:tcPr>
            <w:tcW w:w="562" w:type="dxa"/>
          </w:tcPr>
          <w:p w14:paraId="161D7079" w14:textId="145CA5F7" w:rsidR="00B52544" w:rsidRDefault="00577488" w:rsidP="00165D31">
            <w:pPr>
              <w:jc w:val="center"/>
            </w:pPr>
            <w:r>
              <w:rPr>
                <w:rFonts w:hint="eastAsia"/>
              </w:rPr>
              <w:t>4</w:t>
            </w:r>
            <w:r>
              <w:t>1</w:t>
            </w:r>
          </w:p>
        </w:tc>
        <w:tc>
          <w:tcPr>
            <w:tcW w:w="1699" w:type="dxa"/>
            <w:vMerge/>
          </w:tcPr>
          <w:p w14:paraId="3E49DCA0" w14:textId="19636B70" w:rsidR="00B52544" w:rsidRDefault="00B52544" w:rsidP="00165D31">
            <w:pPr>
              <w:jc w:val="center"/>
            </w:pPr>
          </w:p>
        </w:tc>
        <w:tc>
          <w:tcPr>
            <w:tcW w:w="1751" w:type="dxa"/>
          </w:tcPr>
          <w:p w14:paraId="32A1C85B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17666</w:t>
            </w:r>
          </w:p>
        </w:tc>
        <w:tc>
          <w:tcPr>
            <w:tcW w:w="4998" w:type="dxa"/>
          </w:tcPr>
          <w:p w14:paraId="039029EC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Investigation on Network Based Media Processing</w:t>
            </w:r>
          </w:p>
        </w:tc>
      </w:tr>
      <w:tr w:rsidR="00B52544" w14:paraId="72016889" w14:textId="77777777" w:rsidTr="00B52544">
        <w:tc>
          <w:tcPr>
            <w:tcW w:w="562" w:type="dxa"/>
          </w:tcPr>
          <w:p w14:paraId="34FD5F7E" w14:textId="2D09337D" w:rsidR="00B52544" w:rsidRDefault="00B52544" w:rsidP="00165D31">
            <w:pPr>
              <w:jc w:val="center"/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  <w:tc>
          <w:tcPr>
            <w:tcW w:w="1699" w:type="dxa"/>
          </w:tcPr>
          <w:p w14:paraId="6F470A22" w14:textId="02709B2B" w:rsidR="00B52544" w:rsidRDefault="00B52544" w:rsidP="00165D31">
            <w:pPr>
              <w:jc w:val="center"/>
            </w:pPr>
            <w:r>
              <w:rPr>
                <w:rFonts w:hint="eastAsia"/>
              </w:rPr>
              <w:t>121</w:t>
            </w:r>
          </w:p>
        </w:tc>
        <w:tc>
          <w:tcPr>
            <w:tcW w:w="1751" w:type="dxa"/>
          </w:tcPr>
          <w:p w14:paraId="135CA1AE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17468</w:t>
            </w:r>
          </w:p>
        </w:tc>
        <w:tc>
          <w:tcPr>
            <w:tcW w:w="4998" w:type="dxa"/>
          </w:tcPr>
          <w:p w14:paraId="63B35644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Genome Compression</w:t>
            </w:r>
          </w:p>
        </w:tc>
      </w:tr>
      <w:tr w:rsidR="00B52544" w14:paraId="12FE19A2" w14:textId="77777777" w:rsidTr="00B52544">
        <w:tc>
          <w:tcPr>
            <w:tcW w:w="562" w:type="dxa"/>
          </w:tcPr>
          <w:p w14:paraId="358E8093" w14:textId="1EDFB3DA" w:rsidR="00B52544" w:rsidRDefault="00B52544" w:rsidP="00165D31">
            <w:pPr>
              <w:jc w:val="center"/>
            </w:pPr>
            <w:r>
              <w:rPr>
                <w:rFonts w:hint="eastAsia"/>
              </w:rPr>
              <w:t>3</w:t>
            </w:r>
            <w:r>
              <w:t>9</w:t>
            </w:r>
          </w:p>
        </w:tc>
        <w:tc>
          <w:tcPr>
            <w:tcW w:w="1699" w:type="dxa"/>
            <w:vMerge w:val="restart"/>
          </w:tcPr>
          <w:p w14:paraId="3B1436F2" w14:textId="77453851" w:rsidR="00B52544" w:rsidRDefault="00B52544" w:rsidP="00165D31">
            <w:pPr>
              <w:jc w:val="center"/>
            </w:pPr>
            <w:r>
              <w:rPr>
                <w:rFonts w:hint="eastAsia"/>
              </w:rPr>
              <w:t>120</w:t>
            </w:r>
          </w:p>
        </w:tc>
        <w:tc>
          <w:tcPr>
            <w:tcW w:w="1751" w:type="dxa"/>
          </w:tcPr>
          <w:p w14:paraId="118CC067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17280</w:t>
            </w:r>
          </w:p>
        </w:tc>
        <w:tc>
          <w:tcPr>
            <w:tcW w:w="4998" w:type="dxa"/>
          </w:tcPr>
          <w:p w14:paraId="5FBDE4C4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Common Media Application Format (CMAF) </w:t>
            </w:r>
          </w:p>
        </w:tc>
      </w:tr>
      <w:tr w:rsidR="00B52544" w14:paraId="6169B7AB" w14:textId="77777777" w:rsidTr="00B52544">
        <w:tc>
          <w:tcPr>
            <w:tcW w:w="562" w:type="dxa"/>
          </w:tcPr>
          <w:p w14:paraId="6442A7F0" w14:textId="7CFC0004" w:rsidR="00B52544" w:rsidRDefault="00B52544" w:rsidP="00165D31">
            <w:pPr>
              <w:jc w:val="center"/>
            </w:pPr>
            <w:r>
              <w:rPr>
                <w:rFonts w:hint="eastAsia"/>
              </w:rPr>
              <w:t>3</w:t>
            </w:r>
            <w:r>
              <w:t>8</w:t>
            </w:r>
          </w:p>
        </w:tc>
        <w:tc>
          <w:tcPr>
            <w:tcW w:w="1699" w:type="dxa"/>
            <w:vMerge/>
          </w:tcPr>
          <w:p w14:paraId="392A1AF1" w14:textId="36E758B3" w:rsidR="00B52544" w:rsidRDefault="00B52544" w:rsidP="00165D31">
            <w:pPr>
              <w:jc w:val="center"/>
            </w:pPr>
          </w:p>
        </w:tc>
        <w:tc>
          <w:tcPr>
            <w:tcW w:w="1751" w:type="dxa"/>
          </w:tcPr>
          <w:p w14:paraId="1F586725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17283</w:t>
            </w:r>
          </w:p>
        </w:tc>
        <w:tc>
          <w:tcPr>
            <w:tcW w:w="4998" w:type="dxa"/>
          </w:tcPr>
          <w:p w14:paraId="1D79B6E2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Whitepaper on MPEG-DASH </w:t>
            </w:r>
          </w:p>
        </w:tc>
      </w:tr>
      <w:tr w:rsidR="00B52544" w14:paraId="159C0E61" w14:textId="77777777" w:rsidTr="00B52544">
        <w:tc>
          <w:tcPr>
            <w:tcW w:w="562" w:type="dxa"/>
          </w:tcPr>
          <w:p w14:paraId="42C8DAB2" w14:textId="5FFF9712" w:rsidR="00B52544" w:rsidRDefault="00B52544" w:rsidP="00165D31">
            <w:pPr>
              <w:jc w:val="center"/>
            </w:pPr>
            <w:r>
              <w:rPr>
                <w:rFonts w:hint="eastAsia"/>
              </w:rPr>
              <w:t>3</w:t>
            </w:r>
            <w:r>
              <w:t>7</w:t>
            </w:r>
          </w:p>
        </w:tc>
        <w:tc>
          <w:tcPr>
            <w:tcW w:w="1699" w:type="dxa"/>
            <w:vMerge/>
          </w:tcPr>
          <w:p w14:paraId="2FB80479" w14:textId="6C318504" w:rsidR="00B52544" w:rsidRDefault="00B52544" w:rsidP="00165D31">
            <w:pPr>
              <w:jc w:val="center"/>
            </w:pPr>
          </w:p>
        </w:tc>
        <w:tc>
          <w:tcPr>
            <w:tcW w:w="1751" w:type="dxa"/>
          </w:tcPr>
          <w:p w14:paraId="41905845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17284</w:t>
            </w:r>
          </w:p>
        </w:tc>
        <w:tc>
          <w:tcPr>
            <w:tcW w:w="4998" w:type="dxa"/>
          </w:tcPr>
          <w:p w14:paraId="59971F63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Whitepaper on Common encryption for ISO Base Media Files</w:t>
            </w:r>
          </w:p>
        </w:tc>
      </w:tr>
      <w:tr w:rsidR="00B52544" w14:paraId="1B4C02AC" w14:textId="77777777" w:rsidTr="00B52544">
        <w:tc>
          <w:tcPr>
            <w:tcW w:w="562" w:type="dxa"/>
          </w:tcPr>
          <w:p w14:paraId="359A77D0" w14:textId="1109788C" w:rsidR="00B52544" w:rsidRDefault="00B52544" w:rsidP="00165D31">
            <w:pPr>
              <w:jc w:val="center"/>
            </w:pPr>
            <w:r>
              <w:rPr>
                <w:rFonts w:hint="eastAsia"/>
              </w:rPr>
              <w:t>3</w:t>
            </w:r>
            <w:r>
              <w:t>6</w:t>
            </w:r>
          </w:p>
        </w:tc>
        <w:tc>
          <w:tcPr>
            <w:tcW w:w="1699" w:type="dxa"/>
          </w:tcPr>
          <w:p w14:paraId="1EE06AEB" w14:textId="2E7ABC67" w:rsidR="00B52544" w:rsidRDefault="00B52544" w:rsidP="00165D31">
            <w:pPr>
              <w:jc w:val="center"/>
            </w:pPr>
            <w:r>
              <w:rPr>
                <w:rFonts w:hint="eastAsia"/>
              </w:rPr>
              <w:t>119</w:t>
            </w:r>
          </w:p>
        </w:tc>
        <w:tc>
          <w:tcPr>
            <w:tcW w:w="1751" w:type="dxa"/>
          </w:tcPr>
          <w:p w14:paraId="22727E62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16962</w:t>
            </w:r>
          </w:p>
        </w:tc>
        <w:tc>
          <w:tcPr>
            <w:tcW w:w="4998" w:type="dxa"/>
          </w:tcPr>
          <w:p w14:paraId="1D67343E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Whitepaper for Sample Variants in the ISO base media format</w:t>
            </w:r>
          </w:p>
        </w:tc>
      </w:tr>
      <w:tr w:rsidR="00B52544" w14:paraId="7B249D94" w14:textId="77777777" w:rsidTr="00B52544">
        <w:tc>
          <w:tcPr>
            <w:tcW w:w="562" w:type="dxa"/>
          </w:tcPr>
          <w:p w14:paraId="688AE8A9" w14:textId="6B6A201D" w:rsidR="00B52544" w:rsidRDefault="00B52544" w:rsidP="00165D31">
            <w:pPr>
              <w:jc w:val="center"/>
            </w:pPr>
            <w:r>
              <w:rPr>
                <w:rFonts w:hint="eastAsia"/>
              </w:rPr>
              <w:t>3</w:t>
            </w:r>
            <w:r>
              <w:t>5</w:t>
            </w:r>
          </w:p>
        </w:tc>
        <w:tc>
          <w:tcPr>
            <w:tcW w:w="1699" w:type="dxa"/>
            <w:vMerge w:val="restart"/>
          </w:tcPr>
          <w:p w14:paraId="4E0F3349" w14:textId="01F3297A" w:rsidR="00B52544" w:rsidRDefault="00B52544" w:rsidP="00165D31">
            <w:pPr>
              <w:jc w:val="center"/>
            </w:pPr>
            <w:r>
              <w:rPr>
                <w:rFonts w:hint="eastAsia"/>
              </w:rPr>
              <w:t>117</w:t>
            </w:r>
          </w:p>
        </w:tc>
        <w:tc>
          <w:tcPr>
            <w:tcW w:w="1751" w:type="dxa"/>
          </w:tcPr>
          <w:p w14:paraId="382F5734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16662</w:t>
            </w:r>
          </w:p>
        </w:tc>
        <w:tc>
          <w:tcPr>
            <w:tcW w:w="4998" w:type="dxa"/>
          </w:tcPr>
          <w:p w14:paraId="0B313E03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Three-Dimensional Graphics Compression (3DGC)</w:t>
            </w:r>
          </w:p>
        </w:tc>
      </w:tr>
      <w:tr w:rsidR="00B52544" w14:paraId="0C381A10" w14:textId="77777777" w:rsidTr="00B52544">
        <w:tc>
          <w:tcPr>
            <w:tcW w:w="562" w:type="dxa"/>
          </w:tcPr>
          <w:p w14:paraId="61EB2E91" w14:textId="559F7DAB" w:rsidR="00B52544" w:rsidRDefault="00B52544" w:rsidP="00165D31">
            <w:pPr>
              <w:jc w:val="center"/>
            </w:pPr>
            <w:r>
              <w:rPr>
                <w:rFonts w:hint="eastAsia"/>
              </w:rPr>
              <w:t>3</w:t>
            </w:r>
            <w:r>
              <w:t>4</w:t>
            </w:r>
          </w:p>
        </w:tc>
        <w:tc>
          <w:tcPr>
            <w:tcW w:w="1699" w:type="dxa"/>
            <w:vMerge/>
          </w:tcPr>
          <w:p w14:paraId="46BE2236" w14:textId="340C9635" w:rsidR="00B52544" w:rsidRDefault="00B52544" w:rsidP="00165D31">
            <w:pPr>
              <w:jc w:val="center"/>
            </w:pPr>
          </w:p>
        </w:tc>
        <w:tc>
          <w:tcPr>
            <w:tcW w:w="1751" w:type="dxa"/>
          </w:tcPr>
          <w:p w14:paraId="07335DBE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16708</w:t>
            </w:r>
          </w:p>
        </w:tc>
        <w:tc>
          <w:tcPr>
            <w:tcW w:w="4998" w:type="dxa"/>
          </w:tcPr>
          <w:p w14:paraId="589FF99E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</w:t>
            </w:r>
            <w:proofErr w:type="gramStart"/>
            <w:r w:rsidRPr="00091928">
              <w:rPr>
                <w:rFonts w:eastAsia="맑은 고딕"/>
                <w:bCs/>
                <w:color w:val="000000"/>
                <w:lang w:eastAsia="ko-KR"/>
              </w:rPr>
              <w:t>New</w:t>
            </w:r>
            <w:proofErr w:type="gram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features in DASH</w:t>
            </w:r>
          </w:p>
        </w:tc>
      </w:tr>
      <w:tr w:rsidR="00B52544" w14:paraId="4CB49C5C" w14:textId="77777777" w:rsidTr="00B52544">
        <w:tc>
          <w:tcPr>
            <w:tcW w:w="562" w:type="dxa"/>
          </w:tcPr>
          <w:p w14:paraId="70113B6C" w14:textId="15A0BB68" w:rsidR="00B52544" w:rsidRDefault="00B52544" w:rsidP="00165D31">
            <w:pPr>
              <w:jc w:val="center"/>
            </w:pPr>
            <w:r>
              <w:rPr>
                <w:rFonts w:hint="eastAsia"/>
              </w:rPr>
              <w:t>3</w:t>
            </w:r>
            <w:r>
              <w:t>3</w:t>
            </w:r>
          </w:p>
        </w:tc>
        <w:tc>
          <w:tcPr>
            <w:tcW w:w="1699" w:type="dxa"/>
          </w:tcPr>
          <w:p w14:paraId="5F4C8E5C" w14:textId="16665D2D" w:rsidR="00B52544" w:rsidRDefault="00B52544" w:rsidP="00165D31">
            <w:pPr>
              <w:jc w:val="center"/>
            </w:pPr>
            <w:r>
              <w:rPr>
                <w:rFonts w:hint="eastAsia"/>
              </w:rPr>
              <w:t>115</w:t>
            </w:r>
          </w:p>
        </w:tc>
        <w:tc>
          <w:tcPr>
            <w:tcW w:w="1751" w:type="dxa"/>
          </w:tcPr>
          <w:p w14:paraId="16FE4241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16351</w:t>
            </w:r>
          </w:p>
        </w:tc>
        <w:tc>
          <w:tcPr>
            <w:tcW w:w="4998" w:type="dxa"/>
          </w:tcPr>
          <w:p w14:paraId="3340817E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Compact Descriptors for Visual Search</w:t>
            </w:r>
          </w:p>
        </w:tc>
      </w:tr>
      <w:tr w:rsidR="00B52544" w14:paraId="4EB62253" w14:textId="77777777" w:rsidTr="00B52544">
        <w:tc>
          <w:tcPr>
            <w:tcW w:w="562" w:type="dxa"/>
          </w:tcPr>
          <w:p w14:paraId="0069D2D2" w14:textId="29A91AC0" w:rsidR="00B52544" w:rsidRDefault="00B52544" w:rsidP="00165D31">
            <w:pPr>
              <w:jc w:val="center"/>
            </w:pPr>
            <w:r>
              <w:rPr>
                <w:rFonts w:hint="eastAsia"/>
              </w:rPr>
              <w:t>3</w:t>
            </w:r>
            <w:r>
              <w:t>2</w:t>
            </w:r>
          </w:p>
        </w:tc>
        <w:tc>
          <w:tcPr>
            <w:tcW w:w="1699" w:type="dxa"/>
            <w:vMerge w:val="restart"/>
          </w:tcPr>
          <w:p w14:paraId="47DF4A3E" w14:textId="6021814A" w:rsidR="00B52544" w:rsidRDefault="00B52544" w:rsidP="00165D31">
            <w:pPr>
              <w:jc w:val="center"/>
            </w:pPr>
            <w:r>
              <w:rPr>
                <w:rFonts w:hint="eastAsia"/>
              </w:rPr>
              <w:t>114</w:t>
            </w:r>
          </w:p>
        </w:tc>
        <w:tc>
          <w:tcPr>
            <w:tcW w:w="1751" w:type="dxa"/>
          </w:tcPr>
          <w:p w14:paraId="5C2FF7AD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15996</w:t>
            </w:r>
          </w:p>
        </w:tc>
        <w:tc>
          <w:tcPr>
            <w:tcW w:w="4998" w:type="dxa"/>
          </w:tcPr>
          <w:p w14:paraId="373D88CE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MPEG-21 Contract Expression Language (CEL) and MPEG-21 Media Contract Ontology (MCO) </w:t>
            </w:r>
          </w:p>
        </w:tc>
      </w:tr>
      <w:tr w:rsidR="00B52544" w14:paraId="601D190D" w14:textId="77777777" w:rsidTr="00B52544">
        <w:tc>
          <w:tcPr>
            <w:tcW w:w="562" w:type="dxa"/>
          </w:tcPr>
          <w:p w14:paraId="2A83C8B2" w14:textId="433B5C9F" w:rsidR="00B52544" w:rsidRDefault="00B52544" w:rsidP="00165D31">
            <w:pPr>
              <w:jc w:val="center"/>
            </w:pPr>
            <w:r>
              <w:rPr>
                <w:rFonts w:hint="eastAsia"/>
              </w:rPr>
              <w:t>3</w:t>
            </w:r>
            <w:r>
              <w:t>1</w:t>
            </w:r>
          </w:p>
        </w:tc>
        <w:tc>
          <w:tcPr>
            <w:tcW w:w="1699" w:type="dxa"/>
            <w:vMerge/>
          </w:tcPr>
          <w:p w14:paraId="3C4F9BAD" w14:textId="76C97B15" w:rsidR="00B52544" w:rsidRDefault="00B52544" w:rsidP="00165D31">
            <w:pPr>
              <w:jc w:val="center"/>
            </w:pPr>
          </w:p>
        </w:tc>
        <w:tc>
          <w:tcPr>
            <w:tcW w:w="1751" w:type="dxa"/>
          </w:tcPr>
          <w:p w14:paraId="5514074D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15997</w:t>
            </w:r>
          </w:p>
        </w:tc>
        <w:tc>
          <w:tcPr>
            <w:tcW w:w="4998" w:type="dxa"/>
          </w:tcPr>
          <w:p w14:paraId="7C68EB70" w14:textId="77777777" w:rsidR="00B52544" w:rsidRDefault="00B52544" w:rsidP="00165D31">
            <w:r w:rsidRPr="00091928">
              <w:rPr>
                <w:rFonts w:eastAsia="맑은 고딕"/>
                <w:bCs/>
                <w:lang w:eastAsia="ko-KR"/>
              </w:rPr>
              <w:t>White Paper on the 2nd edition of ARAF</w:t>
            </w:r>
          </w:p>
        </w:tc>
      </w:tr>
      <w:tr w:rsidR="00B52544" w14:paraId="049458FC" w14:textId="77777777" w:rsidTr="00B52544">
        <w:tc>
          <w:tcPr>
            <w:tcW w:w="562" w:type="dxa"/>
          </w:tcPr>
          <w:p w14:paraId="38FEADDE" w14:textId="3B655E67" w:rsidR="00B52544" w:rsidRDefault="00B52544" w:rsidP="00165D31">
            <w:pPr>
              <w:jc w:val="center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  <w:tc>
          <w:tcPr>
            <w:tcW w:w="1699" w:type="dxa"/>
            <w:vMerge/>
          </w:tcPr>
          <w:p w14:paraId="5757012E" w14:textId="1CB72477" w:rsidR="00B52544" w:rsidRDefault="00B52544" w:rsidP="00165D31">
            <w:pPr>
              <w:jc w:val="center"/>
            </w:pPr>
          </w:p>
        </w:tc>
        <w:tc>
          <w:tcPr>
            <w:tcW w:w="1751" w:type="dxa"/>
          </w:tcPr>
          <w:p w14:paraId="3FD52C69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15820</w:t>
            </w:r>
          </w:p>
        </w:tc>
        <w:tc>
          <w:tcPr>
            <w:tcW w:w="4998" w:type="dxa"/>
          </w:tcPr>
          <w:p w14:paraId="701584CB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Spatial Audio Object Coding</w:t>
            </w:r>
          </w:p>
        </w:tc>
      </w:tr>
      <w:tr w:rsidR="00B52544" w14:paraId="6E1BCC2C" w14:textId="77777777" w:rsidTr="00B52544">
        <w:tc>
          <w:tcPr>
            <w:tcW w:w="562" w:type="dxa"/>
          </w:tcPr>
          <w:p w14:paraId="2876F0F3" w14:textId="5BC28759" w:rsidR="00B52544" w:rsidRDefault="00B52544" w:rsidP="00165D31">
            <w:pPr>
              <w:jc w:val="center"/>
            </w:pPr>
            <w:r>
              <w:rPr>
                <w:rFonts w:hint="eastAsia"/>
              </w:rPr>
              <w:t>2</w:t>
            </w:r>
            <w:r>
              <w:t>9</w:t>
            </w:r>
          </w:p>
        </w:tc>
        <w:tc>
          <w:tcPr>
            <w:tcW w:w="1699" w:type="dxa"/>
            <w:vMerge/>
          </w:tcPr>
          <w:p w14:paraId="4A266B20" w14:textId="1D60DFD0" w:rsidR="00B52544" w:rsidRDefault="00B52544" w:rsidP="00165D31">
            <w:pPr>
              <w:jc w:val="center"/>
            </w:pPr>
          </w:p>
        </w:tc>
        <w:tc>
          <w:tcPr>
            <w:tcW w:w="1751" w:type="dxa"/>
          </w:tcPr>
          <w:p w14:paraId="3EE89194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15819</w:t>
            </w:r>
          </w:p>
        </w:tc>
        <w:tc>
          <w:tcPr>
            <w:tcW w:w="4998" w:type="dxa"/>
          </w:tcPr>
          <w:p w14:paraId="7B25A444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MPEG DASH part 1 </w:t>
            </w:r>
            <w:proofErr w:type="spellStart"/>
            <w:r w:rsidRPr="00091928">
              <w:rPr>
                <w:rFonts w:eastAsia="맑은 고딕"/>
                <w:bCs/>
                <w:color w:val="000000"/>
                <w:lang w:eastAsia="ko-KR"/>
              </w:rPr>
              <w:t>Amd</w:t>
            </w:r>
            <w:proofErr w:type="spell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2 </w:t>
            </w:r>
            <w:r w:rsidRPr="00091928">
              <w:rPr>
                <w:rFonts w:eastAsia="맑은 고딕"/>
                <w:bCs/>
                <w:color w:val="000000"/>
                <w:lang w:eastAsia="ko-KR"/>
              </w:rPr>
              <w:softHyphen/>
              <w:t xml:space="preserve"> Spatial Relationship Descriptor</w:t>
            </w:r>
          </w:p>
        </w:tc>
      </w:tr>
      <w:tr w:rsidR="00B52544" w14:paraId="73716CC9" w14:textId="77777777" w:rsidTr="00B52544">
        <w:tc>
          <w:tcPr>
            <w:tcW w:w="562" w:type="dxa"/>
          </w:tcPr>
          <w:p w14:paraId="703FB8F7" w14:textId="003AA9DD" w:rsidR="00B52544" w:rsidRDefault="00B52544" w:rsidP="00165D31">
            <w:pPr>
              <w:jc w:val="center"/>
            </w:pPr>
            <w:r>
              <w:rPr>
                <w:rFonts w:hint="eastAsia"/>
              </w:rPr>
              <w:t>2</w:t>
            </w:r>
            <w:r>
              <w:t>8</w:t>
            </w:r>
          </w:p>
        </w:tc>
        <w:tc>
          <w:tcPr>
            <w:tcW w:w="1699" w:type="dxa"/>
            <w:vMerge/>
          </w:tcPr>
          <w:p w14:paraId="3B749D69" w14:textId="76067191" w:rsidR="00B52544" w:rsidRDefault="00B52544" w:rsidP="00165D31">
            <w:pPr>
              <w:jc w:val="center"/>
            </w:pPr>
          </w:p>
        </w:tc>
        <w:tc>
          <w:tcPr>
            <w:tcW w:w="1751" w:type="dxa"/>
          </w:tcPr>
          <w:p w14:paraId="03C78E81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15818</w:t>
            </w:r>
          </w:p>
        </w:tc>
        <w:tc>
          <w:tcPr>
            <w:tcW w:w="4998" w:type="dxa"/>
          </w:tcPr>
          <w:p w14:paraId="19B297AC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Green Metadata</w:t>
            </w:r>
          </w:p>
        </w:tc>
      </w:tr>
      <w:tr w:rsidR="00B52544" w14:paraId="5E952CDF" w14:textId="77777777" w:rsidTr="00B52544">
        <w:tc>
          <w:tcPr>
            <w:tcW w:w="562" w:type="dxa"/>
          </w:tcPr>
          <w:p w14:paraId="5B9C495E" w14:textId="225AA2DB" w:rsidR="00B52544" w:rsidRDefault="00B52544" w:rsidP="00165D31">
            <w:pPr>
              <w:jc w:val="center"/>
            </w:pPr>
            <w:r>
              <w:rPr>
                <w:rFonts w:hint="eastAsia"/>
              </w:rPr>
              <w:t>2</w:t>
            </w:r>
            <w:r>
              <w:t>7</w:t>
            </w:r>
          </w:p>
        </w:tc>
        <w:tc>
          <w:tcPr>
            <w:tcW w:w="1699" w:type="dxa"/>
          </w:tcPr>
          <w:p w14:paraId="616749E9" w14:textId="57A7CE25" w:rsidR="00B52544" w:rsidRDefault="00B52544" w:rsidP="00165D31">
            <w:pPr>
              <w:jc w:val="center"/>
            </w:pPr>
            <w:r>
              <w:rPr>
                <w:rFonts w:hint="eastAsia"/>
              </w:rPr>
              <w:t>112</w:t>
            </w:r>
          </w:p>
        </w:tc>
        <w:tc>
          <w:tcPr>
            <w:tcW w:w="1751" w:type="dxa"/>
          </w:tcPr>
          <w:p w14:paraId="528B6941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15556</w:t>
            </w:r>
          </w:p>
        </w:tc>
        <w:tc>
          <w:tcPr>
            <w:tcW w:w="4998" w:type="dxa"/>
          </w:tcPr>
          <w:p w14:paraId="4951B4E2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 Multimedia Preservation Application Format (MP-AF)</w:t>
            </w:r>
          </w:p>
        </w:tc>
      </w:tr>
      <w:tr w:rsidR="00B52544" w14:paraId="3EEC36D8" w14:textId="77777777" w:rsidTr="00B52544">
        <w:tc>
          <w:tcPr>
            <w:tcW w:w="562" w:type="dxa"/>
          </w:tcPr>
          <w:p w14:paraId="39B103DA" w14:textId="31CCAD9D" w:rsidR="00B52544" w:rsidRDefault="00B52544" w:rsidP="00165D31">
            <w:pPr>
              <w:jc w:val="center"/>
            </w:pPr>
            <w:r>
              <w:rPr>
                <w:rFonts w:hint="eastAsia"/>
              </w:rPr>
              <w:t>2</w:t>
            </w:r>
            <w:r>
              <w:t>6</w:t>
            </w:r>
          </w:p>
        </w:tc>
        <w:tc>
          <w:tcPr>
            <w:tcW w:w="1699" w:type="dxa"/>
            <w:vMerge w:val="restart"/>
          </w:tcPr>
          <w:p w14:paraId="1BE760FF" w14:textId="15B77285" w:rsidR="00B52544" w:rsidRDefault="00B52544" w:rsidP="00165D31">
            <w:pPr>
              <w:jc w:val="center"/>
            </w:pPr>
            <w:r>
              <w:rPr>
                <w:rFonts w:hint="eastAsia"/>
              </w:rPr>
              <w:t>111</w:t>
            </w:r>
          </w:p>
        </w:tc>
        <w:tc>
          <w:tcPr>
            <w:tcW w:w="1751" w:type="dxa"/>
          </w:tcPr>
          <w:p w14:paraId="1680E564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15070</w:t>
            </w:r>
          </w:p>
        </w:tc>
        <w:tc>
          <w:tcPr>
            <w:tcW w:w="4998" w:type="dxa"/>
          </w:tcPr>
          <w:p w14:paraId="69ECDD21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AAC-ELD Family of Standards for High Quality Communication Services</w:t>
            </w:r>
          </w:p>
        </w:tc>
      </w:tr>
      <w:tr w:rsidR="00B52544" w14:paraId="21308D4D" w14:textId="77777777" w:rsidTr="00B52544">
        <w:tc>
          <w:tcPr>
            <w:tcW w:w="562" w:type="dxa"/>
          </w:tcPr>
          <w:p w14:paraId="71D8D5D9" w14:textId="3036740C" w:rsidR="00B52544" w:rsidRDefault="00B52544" w:rsidP="00165D31">
            <w:pPr>
              <w:jc w:val="center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1699" w:type="dxa"/>
            <w:vMerge/>
          </w:tcPr>
          <w:p w14:paraId="0700DFFA" w14:textId="56ED8A20" w:rsidR="00B52544" w:rsidRDefault="00B52544" w:rsidP="00165D31">
            <w:pPr>
              <w:jc w:val="center"/>
            </w:pPr>
          </w:p>
        </w:tc>
        <w:tc>
          <w:tcPr>
            <w:tcW w:w="1751" w:type="dxa"/>
          </w:tcPr>
          <w:p w14:paraId="479D35B0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15071</w:t>
            </w:r>
          </w:p>
        </w:tc>
        <w:tc>
          <w:tcPr>
            <w:tcW w:w="4998" w:type="dxa"/>
          </w:tcPr>
          <w:p w14:paraId="75217FCB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MPEG-D Dynamic Range Control</w:t>
            </w:r>
          </w:p>
        </w:tc>
      </w:tr>
      <w:tr w:rsidR="00B52544" w14:paraId="53D6962B" w14:textId="77777777" w:rsidTr="00B52544">
        <w:tc>
          <w:tcPr>
            <w:tcW w:w="562" w:type="dxa"/>
          </w:tcPr>
          <w:p w14:paraId="1DE46F78" w14:textId="705C51B3" w:rsidR="00B52544" w:rsidRDefault="00B52544" w:rsidP="00165D31">
            <w:pPr>
              <w:jc w:val="center"/>
            </w:pPr>
            <w:r>
              <w:rPr>
                <w:rFonts w:hint="eastAsia"/>
              </w:rPr>
              <w:t>2</w:t>
            </w:r>
            <w:r>
              <w:t>4</w:t>
            </w:r>
          </w:p>
        </w:tc>
        <w:tc>
          <w:tcPr>
            <w:tcW w:w="1699" w:type="dxa"/>
            <w:vMerge/>
          </w:tcPr>
          <w:p w14:paraId="5EA994DE" w14:textId="2690D913" w:rsidR="00B52544" w:rsidRDefault="00B52544" w:rsidP="00165D31">
            <w:pPr>
              <w:jc w:val="center"/>
            </w:pPr>
          </w:p>
        </w:tc>
        <w:tc>
          <w:tcPr>
            <w:tcW w:w="1751" w:type="dxa"/>
          </w:tcPr>
          <w:p w14:paraId="2AC0F6F2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15069</w:t>
            </w:r>
          </w:p>
        </w:tc>
        <w:tc>
          <w:tcPr>
            <w:tcW w:w="4998" w:type="dxa"/>
          </w:tcPr>
          <w:p w14:paraId="47CE63C7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 Media Transport (MMT)</w:t>
            </w:r>
          </w:p>
        </w:tc>
      </w:tr>
      <w:tr w:rsidR="00B52544" w14:paraId="18C0A0B2" w14:textId="77777777" w:rsidTr="00B52544">
        <w:tc>
          <w:tcPr>
            <w:tcW w:w="562" w:type="dxa"/>
          </w:tcPr>
          <w:p w14:paraId="721E627A" w14:textId="40C3B3FF" w:rsidR="00B52544" w:rsidRDefault="00B52544" w:rsidP="00165D31">
            <w:pPr>
              <w:jc w:val="center"/>
            </w:pPr>
            <w:r>
              <w:rPr>
                <w:rFonts w:hint="eastAsia"/>
              </w:rPr>
              <w:t>2</w:t>
            </w:r>
            <w:r>
              <w:t>3</w:t>
            </w:r>
          </w:p>
        </w:tc>
        <w:tc>
          <w:tcPr>
            <w:tcW w:w="1699" w:type="dxa"/>
            <w:vMerge/>
          </w:tcPr>
          <w:p w14:paraId="6A4BD765" w14:textId="5F94FF98" w:rsidR="00B52544" w:rsidRDefault="00B52544" w:rsidP="00165D31">
            <w:pPr>
              <w:jc w:val="center"/>
            </w:pPr>
          </w:p>
        </w:tc>
        <w:tc>
          <w:tcPr>
            <w:tcW w:w="1751" w:type="dxa"/>
          </w:tcPr>
          <w:p w14:paraId="7A932D7B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15074</w:t>
            </w:r>
          </w:p>
        </w:tc>
        <w:tc>
          <w:tcPr>
            <w:tcW w:w="4998" w:type="dxa"/>
          </w:tcPr>
          <w:p w14:paraId="7B44C82F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RVC-CAL and RMC</w:t>
            </w:r>
          </w:p>
        </w:tc>
      </w:tr>
      <w:tr w:rsidR="00B52544" w14:paraId="29A3E95B" w14:textId="77777777" w:rsidTr="00B52544">
        <w:tc>
          <w:tcPr>
            <w:tcW w:w="562" w:type="dxa"/>
          </w:tcPr>
          <w:p w14:paraId="3DB3FF43" w14:textId="77A48D4F" w:rsidR="00B52544" w:rsidRDefault="00B52544" w:rsidP="00165D31">
            <w:pPr>
              <w:jc w:val="center"/>
            </w:pPr>
            <w:r>
              <w:rPr>
                <w:rFonts w:hint="eastAsia"/>
              </w:rPr>
              <w:t>2</w:t>
            </w:r>
            <w:r>
              <w:t>2</w:t>
            </w:r>
          </w:p>
        </w:tc>
        <w:tc>
          <w:tcPr>
            <w:tcW w:w="1699" w:type="dxa"/>
            <w:vMerge/>
          </w:tcPr>
          <w:p w14:paraId="30E19C9D" w14:textId="12B4D09E" w:rsidR="00B52544" w:rsidRDefault="00B52544" w:rsidP="00165D31">
            <w:pPr>
              <w:jc w:val="center"/>
            </w:pPr>
          </w:p>
        </w:tc>
        <w:tc>
          <w:tcPr>
            <w:tcW w:w="1751" w:type="dxa"/>
          </w:tcPr>
          <w:p w14:paraId="5A42059B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15075</w:t>
            </w:r>
          </w:p>
        </w:tc>
        <w:tc>
          <w:tcPr>
            <w:tcW w:w="4998" w:type="dxa"/>
          </w:tcPr>
          <w:p w14:paraId="31DDEB98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HEVC</w:t>
            </w:r>
          </w:p>
        </w:tc>
      </w:tr>
      <w:tr w:rsidR="00B52544" w14:paraId="343F7B37" w14:textId="77777777" w:rsidTr="00B52544">
        <w:tc>
          <w:tcPr>
            <w:tcW w:w="562" w:type="dxa"/>
          </w:tcPr>
          <w:p w14:paraId="6CE177C1" w14:textId="3EDE822D" w:rsidR="00B52544" w:rsidRDefault="00B52544" w:rsidP="00165D31">
            <w:pPr>
              <w:jc w:val="center"/>
            </w:pPr>
            <w:r>
              <w:rPr>
                <w:rFonts w:hint="eastAsia"/>
              </w:rPr>
              <w:t>2</w:t>
            </w:r>
            <w:r>
              <w:t>1</w:t>
            </w:r>
          </w:p>
        </w:tc>
        <w:tc>
          <w:tcPr>
            <w:tcW w:w="1699" w:type="dxa"/>
            <w:vMerge/>
          </w:tcPr>
          <w:p w14:paraId="103C184F" w14:textId="3D547A37" w:rsidR="00B52544" w:rsidRDefault="00B52544" w:rsidP="00165D31">
            <w:pPr>
              <w:jc w:val="center"/>
            </w:pPr>
          </w:p>
        </w:tc>
        <w:tc>
          <w:tcPr>
            <w:tcW w:w="1751" w:type="dxa"/>
          </w:tcPr>
          <w:p w14:paraId="6C7D56C7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15072</w:t>
            </w:r>
          </w:p>
        </w:tc>
        <w:tc>
          <w:tcPr>
            <w:tcW w:w="4998" w:type="dxa"/>
          </w:tcPr>
          <w:p w14:paraId="1F770675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Technical Note: AAC Implementation Guidelines for DASH</w:t>
            </w:r>
          </w:p>
        </w:tc>
      </w:tr>
      <w:tr w:rsidR="00B52544" w14:paraId="051F677E" w14:textId="77777777" w:rsidTr="00B52544">
        <w:tc>
          <w:tcPr>
            <w:tcW w:w="562" w:type="dxa"/>
          </w:tcPr>
          <w:p w14:paraId="6AC79C6B" w14:textId="241BFBFB" w:rsidR="00B52544" w:rsidRDefault="00B52544" w:rsidP="00165D31"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  <w:tc>
          <w:tcPr>
            <w:tcW w:w="1699" w:type="dxa"/>
            <w:vMerge/>
          </w:tcPr>
          <w:p w14:paraId="0266B61D" w14:textId="20BC16E9" w:rsidR="00B52544" w:rsidRDefault="00B52544" w:rsidP="00165D31">
            <w:pPr>
              <w:jc w:val="center"/>
            </w:pPr>
          </w:p>
        </w:tc>
        <w:tc>
          <w:tcPr>
            <w:tcW w:w="1751" w:type="dxa"/>
          </w:tcPr>
          <w:p w14:paraId="396534CD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15073</w:t>
            </w:r>
          </w:p>
        </w:tc>
        <w:tc>
          <w:tcPr>
            <w:tcW w:w="4998" w:type="dxa"/>
          </w:tcPr>
          <w:p w14:paraId="7AA77423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Technical Note: AAC-ELD v2 Implementation Guide</w:t>
            </w:r>
          </w:p>
        </w:tc>
      </w:tr>
      <w:tr w:rsidR="00B52544" w14:paraId="5EF3EF0F" w14:textId="77777777" w:rsidTr="00B52544">
        <w:tc>
          <w:tcPr>
            <w:tcW w:w="562" w:type="dxa"/>
          </w:tcPr>
          <w:p w14:paraId="5A0BABED" w14:textId="070B0A35" w:rsidR="00B52544" w:rsidRDefault="00B52544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9</w:t>
            </w:r>
          </w:p>
        </w:tc>
        <w:tc>
          <w:tcPr>
            <w:tcW w:w="1699" w:type="dxa"/>
            <w:vMerge/>
          </w:tcPr>
          <w:p w14:paraId="20D1FB28" w14:textId="06C8A26C" w:rsidR="00B52544" w:rsidRDefault="00B52544" w:rsidP="00165D31">
            <w:pPr>
              <w:jc w:val="center"/>
            </w:pPr>
          </w:p>
        </w:tc>
        <w:tc>
          <w:tcPr>
            <w:tcW w:w="1751" w:type="dxa"/>
          </w:tcPr>
          <w:p w14:paraId="329CF1B8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14938</w:t>
            </w:r>
          </w:p>
        </w:tc>
        <w:tc>
          <w:tcPr>
            <w:tcW w:w="4998" w:type="dxa"/>
          </w:tcPr>
          <w:p w14:paraId="49F1DE8F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Common Encryption</w:t>
            </w:r>
          </w:p>
        </w:tc>
      </w:tr>
      <w:tr w:rsidR="00B52544" w14:paraId="491403E2" w14:textId="77777777" w:rsidTr="00B52544">
        <w:tc>
          <w:tcPr>
            <w:tcW w:w="562" w:type="dxa"/>
          </w:tcPr>
          <w:p w14:paraId="0F8B6E44" w14:textId="4DD2BA63" w:rsidR="00B52544" w:rsidRDefault="00B52544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1699" w:type="dxa"/>
            <w:vMerge/>
          </w:tcPr>
          <w:p w14:paraId="4F270DDB" w14:textId="0CCF80C3" w:rsidR="00B52544" w:rsidRDefault="00B52544" w:rsidP="00165D31">
            <w:pPr>
              <w:jc w:val="center"/>
            </w:pPr>
          </w:p>
        </w:tc>
        <w:tc>
          <w:tcPr>
            <w:tcW w:w="1751" w:type="dxa"/>
          </w:tcPr>
          <w:p w14:paraId="284B6A9E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15047</w:t>
            </w:r>
          </w:p>
        </w:tc>
        <w:tc>
          <w:tcPr>
            <w:tcW w:w="4998" w:type="dxa"/>
          </w:tcPr>
          <w:p w14:paraId="704603FD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Genome Compression and Storage</w:t>
            </w:r>
          </w:p>
        </w:tc>
      </w:tr>
      <w:tr w:rsidR="00B52544" w14:paraId="357B0307" w14:textId="77777777" w:rsidTr="00B52544">
        <w:tc>
          <w:tcPr>
            <w:tcW w:w="562" w:type="dxa"/>
          </w:tcPr>
          <w:p w14:paraId="11DA26A2" w14:textId="43D6C898" w:rsidR="00B52544" w:rsidRDefault="00B52544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7</w:t>
            </w:r>
          </w:p>
        </w:tc>
        <w:tc>
          <w:tcPr>
            <w:tcW w:w="1699" w:type="dxa"/>
            <w:vMerge/>
          </w:tcPr>
          <w:p w14:paraId="1FE5E26D" w14:textId="7311EDBB" w:rsidR="00B52544" w:rsidRDefault="00B52544" w:rsidP="00165D31">
            <w:pPr>
              <w:jc w:val="center"/>
            </w:pPr>
          </w:p>
        </w:tc>
        <w:tc>
          <w:tcPr>
            <w:tcW w:w="1751" w:type="dxa"/>
          </w:tcPr>
          <w:p w14:paraId="512C2399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14991</w:t>
            </w:r>
          </w:p>
        </w:tc>
        <w:tc>
          <w:tcPr>
            <w:tcW w:w="4998" w:type="dxa"/>
          </w:tcPr>
          <w:p w14:paraId="255E80AC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RVC-CAL and RMC</w:t>
            </w:r>
          </w:p>
        </w:tc>
      </w:tr>
      <w:tr w:rsidR="00B52544" w14:paraId="3012262F" w14:textId="77777777" w:rsidTr="00B52544">
        <w:tc>
          <w:tcPr>
            <w:tcW w:w="562" w:type="dxa"/>
          </w:tcPr>
          <w:p w14:paraId="60B5134A" w14:textId="7FE96272" w:rsidR="00B52544" w:rsidRDefault="00B52544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6</w:t>
            </w:r>
          </w:p>
        </w:tc>
        <w:tc>
          <w:tcPr>
            <w:tcW w:w="1699" w:type="dxa"/>
            <w:vMerge w:val="restart"/>
          </w:tcPr>
          <w:p w14:paraId="4B2FF464" w14:textId="7908C687" w:rsidR="00B52544" w:rsidRDefault="00B52544" w:rsidP="00165D31">
            <w:pPr>
              <w:jc w:val="center"/>
            </w:pPr>
            <w:r>
              <w:rPr>
                <w:rFonts w:hint="eastAsia"/>
              </w:rPr>
              <w:t>109</w:t>
            </w:r>
          </w:p>
        </w:tc>
        <w:tc>
          <w:tcPr>
            <w:tcW w:w="1751" w:type="dxa"/>
          </w:tcPr>
          <w:p w14:paraId="09BF79CC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14728</w:t>
            </w:r>
          </w:p>
        </w:tc>
        <w:tc>
          <w:tcPr>
            <w:tcW w:w="4998" w:type="dxa"/>
          </w:tcPr>
          <w:p w14:paraId="11B035F1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White Paper on Carriage of Timed Text and Other Visual Overlays </w:t>
            </w:r>
          </w:p>
        </w:tc>
      </w:tr>
      <w:tr w:rsidR="00B52544" w14:paraId="07B825AD" w14:textId="77777777" w:rsidTr="00B52544">
        <w:tc>
          <w:tcPr>
            <w:tcW w:w="562" w:type="dxa"/>
          </w:tcPr>
          <w:p w14:paraId="4DF5001D" w14:textId="57AA842A" w:rsidR="00B52544" w:rsidRDefault="00B52544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1699" w:type="dxa"/>
            <w:vMerge/>
          </w:tcPr>
          <w:p w14:paraId="434FA56D" w14:textId="1DB1ED9A" w:rsidR="00B52544" w:rsidRDefault="00B52544" w:rsidP="00165D31">
            <w:pPr>
              <w:jc w:val="center"/>
            </w:pPr>
          </w:p>
        </w:tc>
        <w:tc>
          <w:tcPr>
            <w:tcW w:w="1751" w:type="dxa"/>
          </w:tcPr>
          <w:p w14:paraId="618A23F5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14751</w:t>
            </w:r>
          </w:p>
        </w:tc>
        <w:tc>
          <w:tcPr>
            <w:tcW w:w="4998" w:type="dxa"/>
          </w:tcPr>
          <w:p w14:paraId="0B925449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AAC Transport Formats</w:t>
            </w:r>
          </w:p>
        </w:tc>
      </w:tr>
      <w:tr w:rsidR="00B52544" w14:paraId="1FAA7A72" w14:textId="77777777" w:rsidTr="00B52544">
        <w:tc>
          <w:tcPr>
            <w:tcW w:w="562" w:type="dxa"/>
          </w:tcPr>
          <w:p w14:paraId="17B5756D" w14:textId="080E9BA8" w:rsidR="00B52544" w:rsidRDefault="00B52544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1699" w:type="dxa"/>
            <w:vMerge w:val="restart"/>
          </w:tcPr>
          <w:p w14:paraId="3E8A1751" w14:textId="4B124A33" w:rsidR="00B52544" w:rsidRDefault="00B52544" w:rsidP="00165D31">
            <w:pPr>
              <w:jc w:val="center"/>
            </w:pPr>
            <w:r>
              <w:rPr>
                <w:rFonts w:hint="eastAsia"/>
              </w:rPr>
              <w:t>107</w:t>
            </w:r>
          </w:p>
        </w:tc>
        <w:tc>
          <w:tcPr>
            <w:tcW w:w="1751" w:type="dxa"/>
          </w:tcPr>
          <w:p w14:paraId="52AD647A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14187</w:t>
            </w:r>
          </w:p>
        </w:tc>
        <w:tc>
          <w:tcPr>
            <w:tcW w:w="4998" w:type="dxa"/>
          </w:tcPr>
          <w:p w14:paraId="60F4854B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MPEG-V</w:t>
            </w:r>
          </w:p>
        </w:tc>
      </w:tr>
      <w:tr w:rsidR="00B52544" w14:paraId="00024011" w14:textId="77777777" w:rsidTr="00B52544">
        <w:tc>
          <w:tcPr>
            <w:tcW w:w="562" w:type="dxa"/>
          </w:tcPr>
          <w:p w14:paraId="22CED7F5" w14:textId="13B7DA68" w:rsidR="00B52544" w:rsidRDefault="00B52544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1699" w:type="dxa"/>
            <w:vMerge/>
          </w:tcPr>
          <w:p w14:paraId="6A2825FA" w14:textId="2766837B" w:rsidR="00B52544" w:rsidRDefault="00B52544" w:rsidP="00165D31">
            <w:pPr>
              <w:jc w:val="center"/>
            </w:pPr>
          </w:p>
        </w:tc>
        <w:tc>
          <w:tcPr>
            <w:tcW w:w="1751" w:type="dxa"/>
          </w:tcPr>
          <w:p w14:paraId="2145DB5D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14188</w:t>
            </w:r>
          </w:p>
        </w:tc>
        <w:tc>
          <w:tcPr>
            <w:tcW w:w="4998" w:type="dxa"/>
          </w:tcPr>
          <w:p w14:paraId="0FFD35B6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Guideline for uploading technical articles in MPEG Home page</w:t>
            </w:r>
          </w:p>
        </w:tc>
      </w:tr>
      <w:tr w:rsidR="00B52544" w14:paraId="4CAD5EAC" w14:textId="77777777" w:rsidTr="00B52544">
        <w:tc>
          <w:tcPr>
            <w:tcW w:w="562" w:type="dxa"/>
          </w:tcPr>
          <w:p w14:paraId="467A3421" w14:textId="00AB5F25" w:rsidR="00B52544" w:rsidRDefault="00B52544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1699" w:type="dxa"/>
            <w:vMerge/>
          </w:tcPr>
          <w:p w14:paraId="71608172" w14:textId="743F9669" w:rsidR="00B52544" w:rsidRDefault="00B52544" w:rsidP="00165D31">
            <w:pPr>
              <w:jc w:val="center"/>
            </w:pPr>
          </w:p>
        </w:tc>
        <w:tc>
          <w:tcPr>
            <w:tcW w:w="1751" w:type="dxa"/>
          </w:tcPr>
          <w:p w14:paraId="1E52F83D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14306</w:t>
            </w:r>
          </w:p>
        </w:tc>
        <w:tc>
          <w:tcPr>
            <w:tcW w:w="4998" w:type="dxa"/>
          </w:tcPr>
          <w:p w14:paraId="700A0D4E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File Format</w:t>
            </w:r>
          </w:p>
        </w:tc>
      </w:tr>
      <w:tr w:rsidR="00B52544" w14:paraId="2B1CA244" w14:textId="77777777" w:rsidTr="00B52544">
        <w:tc>
          <w:tcPr>
            <w:tcW w:w="562" w:type="dxa"/>
          </w:tcPr>
          <w:p w14:paraId="6D72BCD3" w14:textId="578E744B" w:rsidR="00B52544" w:rsidRDefault="00B52544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1699" w:type="dxa"/>
          </w:tcPr>
          <w:p w14:paraId="3215D7B5" w14:textId="592EA4BD" w:rsidR="00B52544" w:rsidRDefault="00B52544" w:rsidP="00165D31">
            <w:pPr>
              <w:jc w:val="center"/>
            </w:pPr>
            <w:r>
              <w:rPr>
                <w:rFonts w:hint="eastAsia"/>
              </w:rPr>
              <w:t>106</w:t>
            </w:r>
          </w:p>
        </w:tc>
        <w:tc>
          <w:tcPr>
            <w:tcW w:w="1751" w:type="dxa"/>
          </w:tcPr>
          <w:p w14:paraId="0B0111D3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13995</w:t>
            </w:r>
          </w:p>
        </w:tc>
        <w:tc>
          <w:tcPr>
            <w:tcW w:w="4998" w:type="dxa"/>
          </w:tcPr>
          <w:p w14:paraId="431581AD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Open Font Format</w:t>
            </w:r>
          </w:p>
        </w:tc>
      </w:tr>
      <w:tr w:rsidR="00B52544" w14:paraId="28A1C560" w14:textId="77777777" w:rsidTr="00B52544">
        <w:tc>
          <w:tcPr>
            <w:tcW w:w="562" w:type="dxa"/>
          </w:tcPr>
          <w:p w14:paraId="0111ECCF" w14:textId="2D3C2EBD" w:rsidR="00B52544" w:rsidRDefault="00B52544" w:rsidP="00165D31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  <w:tc>
          <w:tcPr>
            <w:tcW w:w="1699" w:type="dxa"/>
            <w:vMerge w:val="restart"/>
          </w:tcPr>
          <w:p w14:paraId="0489CB12" w14:textId="65C2E682" w:rsidR="00B52544" w:rsidRDefault="00B52544" w:rsidP="00165D31">
            <w:pPr>
              <w:jc w:val="center"/>
            </w:pPr>
            <w:r>
              <w:rPr>
                <w:rFonts w:hint="eastAsia"/>
              </w:rPr>
              <w:t>105</w:t>
            </w:r>
          </w:p>
        </w:tc>
        <w:tc>
          <w:tcPr>
            <w:tcW w:w="1751" w:type="dxa"/>
          </w:tcPr>
          <w:p w14:paraId="35402624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13868</w:t>
            </w:r>
          </w:p>
        </w:tc>
        <w:tc>
          <w:tcPr>
            <w:tcW w:w="4998" w:type="dxa"/>
          </w:tcPr>
          <w:p w14:paraId="7903FA2F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 Query Format</w:t>
            </w:r>
          </w:p>
        </w:tc>
      </w:tr>
      <w:tr w:rsidR="00B52544" w14:paraId="1E7527F5" w14:textId="77777777" w:rsidTr="00B52544">
        <w:tc>
          <w:tcPr>
            <w:tcW w:w="562" w:type="dxa"/>
          </w:tcPr>
          <w:p w14:paraId="1FF42803" w14:textId="1A5E44C0" w:rsidR="00B52544" w:rsidRDefault="00B52544" w:rsidP="00165D31">
            <w:pPr>
              <w:jc w:val="center"/>
            </w:pPr>
            <w:r>
              <w:rPr>
                <w:rFonts w:hint="eastAsia"/>
              </w:rPr>
              <w:lastRenderedPageBreak/>
              <w:t>9</w:t>
            </w:r>
          </w:p>
        </w:tc>
        <w:tc>
          <w:tcPr>
            <w:tcW w:w="1699" w:type="dxa"/>
            <w:vMerge/>
          </w:tcPr>
          <w:p w14:paraId="611DC7B8" w14:textId="27B68409" w:rsidR="00B52544" w:rsidRDefault="00B52544" w:rsidP="00165D31">
            <w:pPr>
              <w:jc w:val="center"/>
            </w:pPr>
          </w:p>
        </w:tc>
        <w:tc>
          <w:tcPr>
            <w:tcW w:w="1751" w:type="dxa"/>
          </w:tcPr>
          <w:p w14:paraId="4E83C17F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13869</w:t>
            </w:r>
          </w:p>
        </w:tc>
        <w:tc>
          <w:tcPr>
            <w:tcW w:w="4998" w:type="dxa"/>
          </w:tcPr>
          <w:p w14:paraId="2FA3154E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Text of white paper on MPEG-7 </w:t>
            </w:r>
            <w:proofErr w:type="spellStart"/>
            <w:r w:rsidRPr="00091928">
              <w:rPr>
                <w:rFonts w:eastAsia="맑은 고딕"/>
                <w:bCs/>
                <w:color w:val="000000"/>
                <w:lang w:eastAsia="ko-KR"/>
              </w:rPr>
              <w:t>AudioVisual</w:t>
            </w:r>
            <w:proofErr w:type="spellEnd"/>
            <w:r w:rsidRPr="00091928">
              <w:rPr>
                <w:rFonts w:eastAsia="맑은 고딕"/>
                <w:bCs/>
                <w:color w:val="000000"/>
                <w:lang w:eastAsia="ko-KR"/>
              </w:rPr>
              <w:t xml:space="preserve"> Description Profile (AVDP)</w:t>
            </w:r>
          </w:p>
        </w:tc>
      </w:tr>
      <w:tr w:rsidR="00B52544" w14:paraId="39777C92" w14:textId="77777777" w:rsidTr="00B52544">
        <w:tc>
          <w:tcPr>
            <w:tcW w:w="562" w:type="dxa"/>
          </w:tcPr>
          <w:p w14:paraId="145120B3" w14:textId="72D2C1B5" w:rsidR="00B52544" w:rsidRDefault="00B52544" w:rsidP="00165D31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699" w:type="dxa"/>
            <w:vMerge w:val="restart"/>
          </w:tcPr>
          <w:p w14:paraId="0F8A9495" w14:textId="74AFB8CA" w:rsidR="00B52544" w:rsidRDefault="00B52544" w:rsidP="00165D31">
            <w:pPr>
              <w:jc w:val="center"/>
            </w:pPr>
            <w:r>
              <w:rPr>
                <w:rFonts w:hint="eastAsia"/>
              </w:rPr>
              <w:t>104</w:t>
            </w:r>
          </w:p>
        </w:tc>
        <w:tc>
          <w:tcPr>
            <w:tcW w:w="1751" w:type="dxa"/>
          </w:tcPr>
          <w:p w14:paraId="5272E2E8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13535</w:t>
            </w:r>
          </w:p>
        </w:tc>
        <w:tc>
          <w:tcPr>
            <w:tcW w:w="4998" w:type="dxa"/>
          </w:tcPr>
          <w:p w14:paraId="1C77C2C3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MPEG-U</w:t>
            </w:r>
          </w:p>
        </w:tc>
      </w:tr>
      <w:tr w:rsidR="00B52544" w14:paraId="50334A7E" w14:textId="77777777" w:rsidTr="00B52544">
        <w:tc>
          <w:tcPr>
            <w:tcW w:w="562" w:type="dxa"/>
          </w:tcPr>
          <w:p w14:paraId="0DB4FFEB" w14:textId="6D230063" w:rsidR="00B52544" w:rsidRDefault="00B52544" w:rsidP="00165D31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699" w:type="dxa"/>
            <w:vMerge/>
          </w:tcPr>
          <w:p w14:paraId="37F2BCB0" w14:textId="07601FEA" w:rsidR="00B52544" w:rsidRDefault="00B52544" w:rsidP="00165D31">
            <w:pPr>
              <w:jc w:val="center"/>
            </w:pPr>
          </w:p>
        </w:tc>
        <w:tc>
          <w:tcPr>
            <w:tcW w:w="1751" w:type="dxa"/>
          </w:tcPr>
          <w:p w14:paraId="763D88FF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13591</w:t>
            </w:r>
          </w:p>
        </w:tc>
        <w:tc>
          <w:tcPr>
            <w:tcW w:w="4998" w:type="dxa"/>
          </w:tcPr>
          <w:p w14:paraId="31BD8F68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Text of White Paper on CDVS</w:t>
            </w:r>
          </w:p>
        </w:tc>
      </w:tr>
      <w:tr w:rsidR="00B52544" w14:paraId="7C06E6B0" w14:textId="77777777" w:rsidTr="00B52544">
        <w:tc>
          <w:tcPr>
            <w:tcW w:w="562" w:type="dxa"/>
          </w:tcPr>
          <w:p w14:paraId="3F3A3247" w14:textId="408944D9" w:rsidR="00B52544" w:rsidRDefault="00B52544" w:rsidP="00165D31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699" w:type="dxa"/>
            <w:vMerge/>
          </w:tcPr>
          <w:p w14:paraId="5ABDA913" w14:textId="73CA9EC7" w:rsidR="00B52544" w:rsidRDefault="00B52544" w:rsidP="00165D31">
            <w:pPr>
              <w:jc w:val="center"/>
            </w:pPr>
          </w:p>
        </w:tc>
        <w:tc>
          <w:tcPr>
            <w:tcW w:w="1751" w:type="dxa"/>
          </w:tcPr>
          <w:p w14:paraId="390C2DEC" w14:textId="77777777" w:rsidR="00B52544" w:rsidRDefault="00B52544" w:rsidP="00165D31">
            <w:pPr>
              <w:jc w:val="center"/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13592</w:t>
            </w:r>
          </w:p>
        </w:tc>
        <w:tc>
          <w:tcPr>
            <w:tcW w:w="4998" w:type="dxa"/>
          </w:tcPr>
          <w:p w14:paraId="234A7F6B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MPEG-M</w:t>
            </w:r>
          </w:p>
        </w:tc>
      </w:tr>
      <w:tr w:rsidR="00B52544" w14:paraId="1EFFE786" w14:textId="77777777" w:rsidTr="00B52544">
        <w:tc>
          <w:tcPr>
            <w:tcW w:w="562" w:type="dxa"/>
          </w:tcPr>
          <w:p w14:paraId="572D56AA" w14:textId="701714E3" w:rsidR="00B52544" w:rsidRDefault="00B52544" w:rsidP="00165D3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699" w:type="dxa"/>
          </w:tcPr>
          <w:p w14:paraId="2FCCDE55" w14:textId="36A79C8B" w:rsidR="00B52544" w:rsidRDefault="00B52544" w:rsidP="00165D31">
            <w:pPr>
              <w:jc w:val="center"/>
            </w:pPr>
            <w:r>
              <w:rPr>
                <w:rFonts w:hint="eastAsia"/>
              </w:rPr>
              <w:t>103</w:t>
            </w:r>
          </w:p>
        </w:tc>
        <w:tc>
          <w:tcPr>
            <w:tcW w:w="1751" w:type="dxa"/>
          </w:tcPr>
          <w:p w14:paraId="617A2809" w14:textId="77777777" w:rsidR="00B52544" w:rsidRPr="00091928" w:rsidRDefault="00B52544" w:rsidP="00165D31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13364</w:t>
            </w:r>
          </w:p>
        </w:tc>
        <w:tc>
          <w:tcPr>
            <w:tcW w:w="4998" w:type="dxa"/>
          </w:tcPr>
          <w:p w14:paraId="265ED436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compression and transmission of 3D Video</w:t>
            </w:r>
          </w:p>
        </w:tc>
      </w:tr>
      <w:tr w:rsidR="00B52544" w14:paraId="7B514BBB" w14:textId="77777777" w:rsidTr="00B52544">
        <w:tc>
          <w:tcPr>
            <w:tcW w:w="562" w:type="dxa"/>
          </w:tcPr>
          <w:p w14:paraId="3CD1B3C1" w14:textId="4CB25296" w:rsidR="00B52544" w:rsidRDefault="00B52544" w:rsidP="00165D31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699" w:type="dxa"/>
            <w:vMerge w:val="restart"/>
          </w:tcPr>
          <w:p w14:paraId="5A61B33B" w14:textId="01628D41" w:rsidR="00B52544" w:rsidRDefault="00B52544" w:rsidP="00165D31">
            <w:pPr>
              <w:jc w:val="center"/>
            </w:pPr>
            <w:r>
              <w:rPr>
                <w:rFonts w:hint="eastAsia"/>
              </w:rPr>
              <w:t>102</w:t>
            </w:r>
          </w:p>
        </w:tc>
        <w:tc>
          <w:tcPr>
            <w:tcW w:w="1751" w:type="dxa"/>
          </w:tcPr>
          <w:p w14:paraId="7125B712" w14:textId="77777777" w:rsidR="00B52544" w:rsidRPr="00091928" w:rsidRDefault="00B52544" w:rsidP="00165D31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13095</w:t>
            </w:r>
          </w:p>
        </w:tc>
        <w:tc>
          <w:tcPr>
            <w:tcW w:w="4998" w:type="dxa"/>
          </w:tcPr>
          <w:p w14:paraId="4EED292C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compression and transmission of 3D Video (Draft)</w:t>
            </w:r>
          </w:p>
        </w:tc>
      </w:tr>
      <w:tr w:rsidR="00B52544" w14:paraId="1B1E4701" w14:textId="77777777" w:rsidTr="00B52544">
        <w:tc>
          <w:tcPr>
            <w:tcW w:w="562" w:type="dxa"/>
          </w:tcPr>
          <w:p w14:paraId="4CAA7B4B" w14:textId="708580FD" w:rsidR="00B52544" w:rsidRDefault="00B52544" w:rsidP="00165D3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699" w:type="dxa"/>
            <w:vMerge/>
          </w:tcPr>
          <w:p w14:paraId="78D34176" w14:textId="53E9D558" w:rsidR="00B52544" w:rsidRDefault="00B52544" w:rsidP="00165D31">
            <w:pPr>
              <w:jc w:val="center"/>
            </w:pPr>
          </w:p>
        </w:tc>
        <w:tc>
          <w:tcPr>
            <w:tcW w:w="1751" w:type="dxa"/>
          </w:tcPr>
          <w:p w14:paraId="5B8347DF" w14:textId="77777777" w:rsidR="00B52544" w:rsidRPr="00091928" w:rsidRDefault="00B52544" w:rsidP="00165D31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13170</w:t>
            </w:r>
          </w:p>
        </w:tc>
        <w:tc>
          <w:tcPr>
            <w:tcW w:w="4998" w:type="dxa"/>
          </w:tcPr>
          <w:p w14:paraId="56692787" w14:textId="77777777" w:rsidR="00B52544" w:rsidRDefault="00B52544" w:rsidP="00165D31"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Compact Descriptors for Visual Search</w:t>
            </w:r>
          </w:p>
        </w:tc>
      </w:tr>
      <w:tr w:rsidR="00B52544" w14:paraId="02AA5057" w14:textId="77777777" w:rsidTr="00B52544">
        <w:tc>
          <w:tcPr>
            <w:tcW w:w="562" w:type="dxa"/>
          </w:tcPr>
          <w:p w14:paraId="58713C59" w14:textId="5A75B3F4" w:rsidR="00B52544" w:rsidRDefault="00B52544" w:rsidP="00165D3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699" w:type="dxa"/>
          </w:tcPr>
          <w:p w14:paraId="7396A67C" w14:textId="4348BC6B" w:rsidR="00B52544" w:rsidRDefault="00B52544" w:rsidP="00165D31">
            <w:pPr>
              <w:jc w:val="center"/>
            </w:pPr>
            <w:r>
              <w:rPr>
                <w:rFonts w:hint="eastAsia"/>
              </w:rPr>
              <w:t>101</w:t>
            </w:r>
          </w:p>
        </w:tc>
        <w:tc>
          <w:tcPr>
            <w:tcW w:w="1751" w:type="dxa"/>
          </w:tcPr>
          <w:p w14:paraId="757DDAEE" w14:textId="77777777" w:rsidR="00B52544" w:rsidRPr="00091928" w:rsidRDefault="00B52544" w:rsidP="00165D31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12942</w:t>
            </w:r>
          </w:p>
        </w:tc>
        <w:tc>
          <w:tcPr>
            <w:tcW w:w="4998" w:type="dxa"/>
          </w:tcPr>
          <w:p w14:paraId="7844CE46" w14:textId="77777777" w:rsidR="00B52544" w:rsidRPr="00091928" w:rsidRDefault="00B52544" w:rsidP="00165D31">
            <w:pPr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3D Video</w:t>
            </w:r>
          </w:p>
        </w:tc>
      </w:tr>
      <w:tr w:rsidR="00B52544" w14:paraId="2D628839" w14:textId="77777777" w:rsidTr="00B52544">
        <w:tc>
          <w:tcPr>
            <w:tcW w:w="562" w:type="dxa"/>
          </w:tcPr>
          <w:p w14:paraId="2407DFE0" w14:textId="35E62DBE" w:rsidR="00B52544" w:rsidRDefault="00B52544" w:rsidP="00165D3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699" w:type="dxa"/>
          </w:tcPr>
          <w:p w14:paraId="5AD8C54A" w14:textId="0B24F641" w:rsidR="00B52544" w:rsidRDefault="00B52544" w:rsidP="00165D31">
            <w:pPr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1751" w:type="dxa"/>
          </w:tcPr>
          <w:p w14:paraId="49157DC1" w14:textId="77777777" w:rsidR="00B52544" w:rsidRPr="00091928" w:rsidRDefault="00B52544" w:rsidP="00165D31">
            <w:pPr>
              <w:jc w:val="center"/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12751</w:t>
            </w:r>
          </w:p>
        </w:tc>
        <w:tc>
          <w:tcPr>
            <w:tcW w:w="4998" w:type="dxa"/>
          </w:tcPr>
          <w:p w14:paraId="588625BC" w14:textId="77777777" w:rsidR="00B52544" w:rsidRPr="00091928" w:rsidRDefault="00B52544" w:rsidP="00165D31">
            <w:pPr>
              <w:rPr>
                <w:rFonts w:eastAsia="맑은 고딕"/>
                <w:bCs/>
                <w:color w:val="000000"/>
              </w:rPr>
            </w:pPr>
            <w:r w:rsidRPr="00091928">
              <w:rPr>
                <w:rFonts w:eastAsia="맑은 고딕"/>
                <w:bCs/>
                <w:color w:val="000000"/>
                <w:lang w:eastAsia="ko-KR"/>
              </w:rPr>
              <w:t>White Paper on State of the Art in 3D Video</w:t>
            </w:r>
          </w:p>
        </w:tc>
      </w:tr>
    </w:tbl>
    <w:p w14:paraId="0F4CBD5A" w14:textId="77777777" w:rsidR="00FE7D66" w:rsidRPr="00091928" w:rsidRDefault="00FE7D66" w:rsidP="00FE7D66"/>
    <w:p w14:paraId="0E08D62D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t>Video Clips (12 Clips)</w:t>
      </w:r>
    </w:p>
    <w:p w14:paraId="040D43D5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 Green Metadata</w:t>
      </w:r>
    </w:p>
    <w:p w14:paraId="0BF000CC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Multimedia Preservation Application Format</w:t>
      </w:r>
    </w:p>
    <w:p w14:paraId="115B515A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MPEG-H 3D Audio</w:t>
      </w:r>
    </w:p>
    <w:p w14:paraId="774CA8DB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Composition Information</w:t>
      </w:r>
    </w:p>
    <w:p w14:paraId="52F6DE7B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MPEG Media Transport (MMT)</w:t>
      </w:r>
    </w:p>
    <w:p w14:paraId="63C1F783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Timed Text</w:t>
      </w:r>
    </w:p>
    <w:p w14:paraId="23414CD6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Unified Speech and Audio Coding</w:t>
      </w:r>
    </w:p>
    <w:p w14:paraId="1B2D64F8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Advance Audio Coding</w:t>
      </w:r>
    </w:p>
    <w:p w14:paraId="37872C8D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Dynamic Adaptive Streaming over HTTP (DASH)</w:t>
      </w:r>
    </w:p>
    <w:p w14:paraId="57C4E860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DASH Implementation</w:t>
      </w:r>
    </w:p>
    <w:p w14:paraId="38138BD5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>High Efficiency Video Coding</w:t>
      </w:r>
    </w:p>
    <w:p w14:paraId="60E845DD" w14:textId="77777777" w:rsidR="00FE7D66" w:rsidRPr="00E7341A" w:rsidRDefault="00FE7D66" w:rsidP="00FE7D66">
      <w:pPr>
        <w:pStyle w:val="a5"/>
        <w:widowControl/>
        <w:numPr>
          <w:ilvl w:val="0"/>
          <w:numId w:val="5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proofErr w:type="spellStart"/>
      <w:r w:rsidRPr="00E7341A">
        <w:rPr>
          <w:rFonts w:eastAsia="맑은 고딕"/>
          <w:color w:val="000000"/>
          <w:lang w:eastAsia="ko-KR"/>
        </w:rPr>
        <w:t>Augemented</w:t>
      </w:r>
      <w:proofErr w:type="spellEnd"/>
      <w:r w:rsidRPr="00E7341A">
        <w:rPr>
          <w:rFonts w:eastAsia="맑은 고딕"/>
          <w:color w:val="000000"/>
          <w:lang w:eastAsia="ko-KR"/>
        </w:rPr>
        <w:t xml:space="preserve"> Reality Application Format</w:t>
      </w:r>
    </w:p>
    <w:p w14:paraId="49CD272C" w14:textId="77777777" w:rsidR="00FE7D66" w:rsidRPr="00091928" w:rsidRDefault="00FE7D66" w:rsidP="00FE7D66"/>
    <w:p w14:paraId="5E648E70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A</w:t>
      </w:r>
      <w:r>
        <w:t xml:space="preserve">rticles (9 </w:t>
      </w:r>
      <w:proofErr w:type="spellStart"/>
      <w:r>
        <w:t>Articels</w:t>
      </w:r>
      <w:proofErr w:type="spellEnd"/>
      <w:r>
        <w:t>)</w:t>
      </w:r>
    </w:p>
    <w:p w14:paraId="52B93527" w14:textId="77777777" w:rsidR="00FE7D66" w:rsidRPr="00E7341A" w:rsidRDefault="002D797F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9" w:history="1">
        <w:r w:rsidR="00FE7D66" w:rsidRPr="00E7341A">
          <w:rPr>
            <w:rFonts w:eastAsia="맑은 고딕"/>
            <w:color w:val="000000"/>
            <w:lang w:eastAsia="ko-KR"/>
          </w:rPr>
          <w:t xml:space="preserve">Reconfigurable Media: Decoding-Modules Assignable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A Dataflow Network</w:t>
        </w:r>
      </w:hyperlink>
    </w:p>
    <w:p w14:paraId="26390A89" w14:textId="77777777" w:rsidR="00FE7D66" w:rsidRPr="00E7341A" w:rsidRDefault="002D797F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0" w:history="1">
        <w:r w:rsidR="00FE7D66" w:rsidRPr="00E7341A">
          <w:rPr>
            <w:rFonts w:eastAsia="맑은 고딕"/>
            <w:color w:val="000000"/>
            <w:lang w:eastAsia="ko-KR"/>
          </w:rPr>
          <w:t xml:space="preserve">Common Media Application Format Brings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The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Bitstreams Together</w:t>
        </w:r>
      </w:hyperlink>
    </w:p>
    <w:p w14:paraId="7555FCCA" w14:textId="77777777" w:rsidR="00FE7D66" w:rsidRPr="00E7341A" w:rsidRDefault="002D797F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1" w:history="1">
        <w:r w:rsidR="00FE7D66" w:rsidRPr="00E7341A">
          <w:rPr>
            <w:rFonts w:eastAsia="맑은 고딕"/>
            <w:color w:val="000000"/>
            <w:lang w:eastAsia="ko-KR"/>
          </w:rPr>
          <w:t xml:space="preserve">OMAF Packages Immersive Media Assets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For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Omnidirectional Experiences</w:t>
        </w:r>
      </w:hyperlink>
    </w:p>
    <w:p w14:paraId="7ECFB51C" w14:textId="77777777" w:rsidR="00FE7D66" w:rsidRPr="00E7341A" w:rsidRDefault="002D797F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2" w:history="1">
        <w:r w:rsidR="00FE7D66" w:rsidRPr="00E7341A">
          <w:rPr>
            <w:rFonts w:eastAsia="맑은 고딕"/>
            <w:color w:val="000000"/>
            <w:lang w:eastAsia="ko-KR"/>
          </w:rPr>
          <w:t xml:space="preserve">Supporting Deeper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And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Richer Visual Displays With HEVC (HDR)</w:t>
        </w:r>
      </w:hyperlink>
    </w:p>
    <w:p w14:paraId="0163EA63" w14:textId="77777777" w:rsidR="00FE7D66" w:rsidRPr="00E7341A" w:rsidRDefault="002D797F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3" w:history="1">
        <w:r w:rsidR="00FE7D66" w:rsidRPr="00E7341A">
          <w:rPr>
            <w:rFonts w:eastAsia="맑은 고딕"/>
            <w:color w:val="000000"/>
            <w:lang w:eastAsia="ko-KR"/>
          </w:rPr>
          <w:t>Multimedia Preservation Application Format Supports Digital Archives</w:t>
        </w:r>
      </w:hyperlink>
    </w:p>
    <w:p w14:paraId="71238B23" w14:textId="77777777" w:rsidR="00FE7D66" w:rsidRPr="00E7341A" w:rsidRDefault="002D797F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4" w:history="1">
        <w:r w:rsidR="00FE7D66" w:rsidRPr="00E7341A">
          <w:rPr>
            <w:rFonts w:eastAsia="맑은 고딕"/>
            <w:color w:val="000000"/>
            <w:lang w:eastAsia="ko-KR"/>
          </w:rPr>
          <w:t xml:space="preserve">Green MPEG Uses Metadata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Right-Size Power Use For Video</w:t>
        </w:r>
      </w:hyperlink>
    </w:p>
    <w:p w14:paraId="7B9DC03D" w14:textId="77777777" w:rsidR="00FE7D66" w:rsidRPr="00E7341A" w:rsidRDefault="00FE7D66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r w:rsidRPr="00E7341A">
        <w:rPr>
          <w:rFonts w:eastAsia="맑은 고딕"/>
          <w:color w:val="000000"/>
          <w:lang w:eastAsia="ko-KR"/>
        </w:rPr>
        <w:t xml:space="preserve">The Metadata-First Approach </w:t>
      </w:r>
      <w:proofErr w:type="gramStart"/>
      <w:r w:rsidRPr="00E7341A">
        <w:rPr>
          <w:rFonts w:eastAsia="맑은 고딕"/>
          <w:color w:val="000000"/>
          <w:lang w:eastAsia="ko-KR"/>
        </w:rPr>
        <w:t>Of</w:t>
      </w:r>
      <w:proofErr w:type="gramEnd"/>
      <w:r w:rsidRPr="00E7341A">
        <w:rPr>
          <w:rFonts w:eastAsia="맑은 고딕"/>
          <w:color w:val="000000"/>
          <w:lang w:eastAsia="ko-KR"/>
        </w:rPr>
        <w:t xml:space="preserve"> Compact Descriptors For Visual Analysis</w:t>
      </w:r>
    </w:p>
    <w:p w14:paraId="6DE4D992" w14:textId="77777777" w:rsidR="00FE7D66" w:rsidRPr="00E7341A" w:rsidRDefault="002D797F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eastAsia="맑은 고딕"/>
          <w:color w:val="000000"/>
          <w:lang w:eastAsia="ko-KR"/>
        </w:rPr>
      </w:pPr>
      <w:hyperlink r:id="rId15" w:history="1">
        <w:r w:rsidR="00FE7D66" w:rsidRPr="00E7341A">
          <w:rPr>
            <w:rFonts w:eastAsia="맑은 고딕"/>
            <w:color w:val="000000"/>
            <w:lang w:eastAsia="ko-KR"/>
          </w:rPr>
          <w:t xml:space="preserve">Introducing Media Things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To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The Internet Of Things</w:t>
        </w:r>
      </w:hyperlink>
    </w:p>
    <w:p w14:paraId="7F7BA827" w14:textId="77777777" w:rsidR="00FE7D66" w:rsidRPr="00E7341A" w:rsidRDefault="002D797F" w:rsidP="00FE7D66">
      <w:pPr>
        <w:pStyle w:val="a5"/>
        <w:widowControl/>
        <w:numPr>
          <w:ilvl w:val="0"/>
          <w:numId w:val="6"/>
        </w:numPr>
        <w:autoSpaceDE/>
        <w:autoSpaceDN/>
        <w:contextualSpacing/>
        <w:rPr>
          <w:rFonts w:ascii="맑은 고딕" w:eastAsia="맑은 고딕" w:hAnsi="맑은 고딕" w:cs="Gulim"/>
          <w:color w:val="000000"/>
          <w:lang w:eastAsia="ko-KR"/>
        </w:rPr>
      </w:pPr>
      <w:hyperlink r:id="rId16" w:history="1">
        <w:r w:rsidR="00FE7D66" w:rsidRPr="00E7341A">
          <w:rPr>
            <w:rFonts w:eastAsia="맑은 고딕"/>
            <w:color w:val="000000"/>
            <w:lang w:eastAsia="ko-KR"/>
          </w:rPr>
          <w:t xml:space="preserve">Global Video </w:t>
        </w:r>
        <w:proofErr w:type="gramStart"/>
        <w:r w:rsidR="00FE7D66" w:rsidRPr="00E7341A">
          <w:rPr>
            <w:rFonts w:eastAsia="맑은 고딕"/>
            <w:color w:val="000000"/>
            <w:lang w:eastAsia="ko-KR"/>
          </w:rPr>
          <w:t>As</w:t>
        </w:r>
        <w:proofErr w:type="gramEnd"/>
        <w:r w:rsidR="00FE7D66" w:rsidRPr="00E7341A">
          <w:rPr>
            <w:rFonts w:eastAsia="맑은 고딕"/>
            <w:color w:val="000000"/>
            <w:lang w:eastAsia="ko-KR"/>
          </w:rPr>
          <w:t xml:space="preserve"> Ground Plan For Genomics Data Transmission</w:t>
        </w:r>
      </w:hyperlink>
    </w:p>
    <w:p w14:paraId="45EED295" w14:textId="77777777" w:rsidR="00FE7D66" w:rsidRPr="00091928" w:rsidRDefault="00FE7D66" w:rsidP="00FE7D66"/>
    <w:p w14:paraId="7611860D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T</w:t>
      </w:r>
      <w:r>
        <w:t>echnical notes</w:t>
      </w:r>
      <w:r>
        <w:rPr>
          <w:rFonts w:hint="eastAsia"/>
        </w:rPr>
        <w:t xml:space="preserve"> 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1686"/>
        <w:gridCol w:w="1721"/>
        <w:gridCol w:w="6792"/>
      </w:tblGrid>
      <w:tr w:rsidR="00FE7D66" w:rsidRPr="008248A5" w14:paraId="01870553" w14:textId="77777777" w:rsidTr="00842C22">
        <w:trPr>
          <w:trHeight w:val="420"/>
        </w:trPr>
        <w:tc>
          <w:tcPr>
            <w:tcW w:w="1686" w:type="dxa"/>
            <w:noWrap/>
            <w:hideMark/>
          </w:tcPr>
          <w:p w14:paraId="19509E74" w14:textId="77777777" w:rsidR="00FE7D66" w:rsidRPr="008248A5" w:rsidRDefault="002D79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7" w:tooltip="sort by Standard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Standard</w:t>
              </w:r>
            </w:hyperlink>
          </w:p>
        </w:tc>
        <w:tc>
          <w:tcPr>
            <w:tcW w:w="1718" w:type="dxa"/>
            <w:hideMark/>
          </w:tcPr>
          <w:p w14:paraId="44DB9A30" w14:textId="77777777" w:rsidR="00FE7D66" w:rsidRPr="008248A5" w:rsidRDefault="002D79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8" w:tooltip="sort by Part name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Part name</w:t>
              </w:r>
            </w:hyperlink>
          </w:p>
        </w:tc>
        <w:tc>
          <w:tcPr>
            <w:tcW w:w="6792" w:type="dxa"/>
            <w:hideMark/>
          </w:tcPr>
          <w:p w14:paraId="37B6F94E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Technical notes</w:t>
            </w:r>
          </w:p>
        </w:tc>
      </w:tr>
      <w:tr w:rsidR="00FE7D66" w:rsidRPr="008248A5" w14:paraId="0593F5CF" w14:textId="77777777" w:rsidTr="00842C22">
        <w:trPr>
          <w:trHeight w:val="400"/>
        </w:trPr>
        <w:tc>
          <w:tcPr>
            <w:tcW w:w="1686" w:type="dxa"/>
            <w:noWrap/>
            <w:hideMark/>
          </w:tcPr>
          <w:p w14:paraId="33E3E86A" w14:textId="77777777" w:rsidR="00FE7D66" w:rsidRPr="008248A5" w:rsidRDefault="002D79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1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MPEG-DASH</w:t>
              </w:r>
            </w:hyperlink>
          </w:p>
        </w:tc>
        <w:tc>
          <w:tcPr>
            <w:tcW w:w="1718" w:type="dxa"/>
            <w:noWrap/>
            <w:hideMark/>
          </w:tcPr>
          <w:p w14:paraId="49580B3E" w14:textId="77777777" w:rsidR="00FE7D66" w:rsidRPr="008248A5" w:rsidRDefault="002D79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0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Implementation guidelines</w:t>
              </w:r>
            </w:hyperlink>
          </w:p>
        </w:tc>
        <w:tc>
          <w:tcPr>
            <w:tcW w:w="6792" w:type="dxa"/>
            <w:noWrap/>
            <w:hideMark/>
          </w:tcPr>
          <w:p w14:paraId="51B41B9B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Technical Note AAC DASH Implementation </w:t>
            </w:r>
            <w:proofErr w:type="gramStart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Guidelines</w:t>
            </w:r>
            <w:r w:rsidRPr="008248A5">
              <w:rPr>
                <w:rFonts w:eastAsia="맑은 고딕"/>
                <w:color w:val="000000" w:themeColor="text1"/>
                <w:lang w:eastAsia="ko-KR"/>
              </w:rPr>
              <w:t>, 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Technical</w:t>
            </w:r>
            <w:proofErr w:type="gramEnd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 Note: AAC-ELD v2 IMPLEMENTATION GUIDE</w:t>
            </w:r>
          </w:p>
        </w:tc>
      </w:tr>
      <w:tr w:rsidR="00FE7D66" w:rsidRPr="008248A5" w14:paraId="28A6859A" w14:textId="77777777" w:rsidTr="00842C22">
        <w:trPr>
          <w:trHeight w:val="360"/>
        </w:trPr>
        <w:tc>
          <w:tcPr>
            <w:tcW w:w="1686" w:type="dxa"/>
            <w:noWrap/>
            <w:hideMark/>
          </w:tcPr>
          <w:p w14:paraId="1849BA47" w14:textId="77777777" w:rsidR="00FE7D66" w:rsidRPr="008248A5" w:rsidRDefault="002D79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MPEG-4</w:t>
              </w:r>
            </w:hyperlink>
          </w:p>
        </w:tc>
        <w:tc>
          <w:tcPr>
            <w:tcW w:w="1718" w:type="dxa"/>
            <w:noWrap/>
            <w:hideMark/>
          </w:tcPr>
          <w:p w14:paraId="5F7BF27C" w14:textId="77777777" w:rsidR="00FE7D66" w:rsidRPr="008248A5" w:rsidRDefault="002D79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Audio</w:t>
              </w:r>
            </w:hyperlink>
          </w:p>
        </w:tc>
        <w:tc>
          <w:tcPr>
            <w:tcW w:w="6792" w:type="dxa"/>
            <w:noWrap/>
            <w:hideMark/>
          </w:tcPr>
          <w:p w14:paraId="31125DD5" w14:textId="77777777" w:rsidR="00FE7D66" w:rsidRPr="008248A5" w:rsidRDefault="002D79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3" w:tooltip="w15073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Technical Note on AAC-ELD Implementation Guide.docx</w:t>
              </w:r>
            </w:hyperlink>
          </w:p>
        </w:tc>
      </w:tr>
      <w:tr w:rsidR="00FE7D66" w:rsidRPr="008248A5" w14:paraId="7C4632FB" w14:textId="77777777" w:rsidTr="00842C22">
        <w:trPr>
          <w:trHeight w:val="380"/>
        </w:trPr>
        <w:tc>
          <w:tcPr>
            <w:tcW w:w="1686" w:type="dxa"/>
            <w:noWrap/>
            <w:hideMark/>
          </w:tcPr>
          <w:p w14:paraId="17603AE4" w14:textId="77777777" w:rsidR="00FE7D66" w:rsidRPr="008248A5" w:rsidRDefault="002D79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4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MPEG-DASH</w:t>
              </w:r>
            </w:hyperlink>
          </w:p>
        </w:tc>
        <w:tc>
          <w:tcPr>
            <w:tcW w:w="1718" w:type="dxa"/>
            <w:noWrap/>
            <w:hideMark/>
          </w:tcPr>
          <w:p w14:paraId="61BFFD6A" w14:textId="77777777" w:rsidR="00FE7D66" w:rsidRPr="008248A5" w:rsidRDefault="002D79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5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Implementation guidelines</w:t>
              </w:r>
            </w:hyperlink>
          </w:p>
        </w:tc>
        <w:tc>
          <w:tcPr>
            <w:tcW w:w="6792" w:type="dxa"/>
            <w:noWrap/>
            <w:hideMark/>
          </w:tcPr>
          <w:p w14:paraId="1D69BB61" w14:textId="77777777" w:rsidR="00FE7D66" w:rsidRPr="008248A5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8248A5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Technical Note AAC DASH Implementation </w:t>
            </w:r>
            <w:proofErr w:type="gramStart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Guidelines</w:t>
            </w:r>
            <w:r w:rsidRPr="008248A5">
              <w:rPr>
                <w:rFonts w:eastAsia="맑은 고딕"/>
                <w:color w:val="000000" w:themeColor="text1"/>
                <w:lang w:eastAsia="ko-KR"/>
              </w:rPr>
              <w:t>,  </w:t>
            </w:r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>Technical</w:t>
            </w:r>
            <w:proofErr w:type="gramEnd"/>
            <w:r w:rsidRPr="008248A5">
              <w:rPr>
                <w:rFonts w:eastAsia="맑은 고딕"/>
                <w:color w:val="000000" w:themeColor="text1"/>
                <w:u w:val="single"/>
                <w:lang w:eastAsia="ko-KR"/>
              </w:rPr>
              <w:t xml:space="preserve"> Note: AAC-ELD v2 IMPLEMENTATION GUIDE</w:t>
            </w:r>
          </w:p>
        </w:tc>
      </w:tr>
    </w:tbl>
    <w:p w14:paraId="2C1EB09C" w14:textId="77777777" w:rsidR="00FE7D66" w:rsidRPr="00E7341A" w:rsidRDefault="00FE7D66" w:rsidP="00FE7D66"/>
    <w:p w14:paraId="306A1A07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lastRenderedPageBreak/>
        <w:t>I</w:t>
      </w:r>
      <w:r>
        <w:t xml:space="preserve">nvestigations 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1500"/>
        <w:gridCol w:w="2540"/>
        <w:gridCol w:w="6156"/>
      </w:tblGrid>
      <w:tr w:rsidR="00FE7D66" w:rsidRPr="00E437AA" w14:paraId="05C58358" w14:textId="77777777" w:rsidTr="00842C22">
        <w:trPr>
          <w:trHeight w:val="420"/>
        </w:trPr>
        <w:tc>
          <w:tcPr>
            <w:tcW w:w="1500" w:type="dxa"/>
            <w:hideMark/>
          </w:tcPr>
          <w:p w14:paraId="717551B6" w14:textId="77777777" w:rsidR="00FE7D66" w:rsidRPr="00E437AA" w:rsidRDefault="002D79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6" w:tooltip="sort by Standard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Standard</w:t>
              </w:r>
            </w:hyperlink>
          </w:p>
        </w:tc>
        <w:tc>
          <w:tcPr>
            <w:tcW w:w="2540" w:type="dxa"/>
            <w:hideMark/>
          </w:tcPr>
          <w:p w14:paraId="3CCCA4C9" w14:textId="77777777" w:rsidR="00FE7D66" w:rsidRPr="00E437AA" w:rsidRDefault="002D79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7" w:tooltip="sort by Part name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Part name</w:t>
              </w:r>
            </w:hyperlink>
          </w:p>
        </w:tc>
        <w:tc>
          <w:tcPr>
            <w:tcW w:w="6156" w:type="dxa"/>
            <w:hideMark/>
          </w:tcPr>
          <w:p w14:paraId="11DA7BA1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Investigations</w:t>
            </w:r>
          </w:p>
        </w:tc>
      </w:tr>
      <w:tr w:rsidR="00FE7D66" w:rsidRPr="00E437AA" w14:paraId="71C9D031" w14:textId="77777777" w:rsidTr="00842C22">
        <w:trPr>
          <w:trHeight w:val="820"/>
        </w:trPr>
        <w:tc>
          <w:tcPr>
            <w:tcW w:w="1500" w:type="dxa"/>
            <w:hideMark/>
          </w:tcPr>
          <w:p w14:paraId="054C6EC2" w14:textId="77777777" w:rsidR="00FE7D66" w:rsidRPr="00E437AA" w:rsidRDefault="002D79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8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</w:t>
              </w:r>
            </w:hyperlink>
          </w:p>
        </w:tc>
        <w:tc>
          <w:tcPr>
            <w:tcW w:w="2540" w:type="dxa"/>
            <w:hideMark/>
          </w:tcPr>
          <w:p w14:paraId="6041CD42" w14:textId="77777777" w:rsidR="00FE7D66" w:rsidRPr="00E437AA" w:rsidRDefault="002D79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2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Network Based Media Processing</w:t>
              </w:r>
            </w:hyperlink>
          </w:p>
        </w:tc>
        <w:tc>
          <w:tcPr>
            <w:tcW w:w="6156" w:type="dxa"/>
            <w:hideMark/>
          </w:tcPr>
          <w:p w14:paraId="576C5370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Investigation on </w:t>
            </w:r>
            <w:proofErr w:type="gramStart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lang w:eastAsia="ko-KR"/>
              </w:rPr>
              <w:t>, 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proofErr w:type="gramEnd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 vision paper</w:t>
            </w:r>
          </w:p>
        </w:tc>
      </w:tr>
      <w:tr w:rsidR="00FE7D66" w:rsidRPr="00E437AA" w14:paraId="0EB870CC" w14:textId="77777777" w:rsidTr="00842C22">
        <w:trPr>
          <w:trHeight w:val="800"/>
        </w:trPr>
        <w:tc>
          <w:tcPr>
            <w:tcW w:w="1500" w:type="dxa"/>
            <w:hideMark/>
          </w:tcPr>
          <w:p w14:paraId="6644E634" w14:textId="77777777" w:rsidR="00FE7D66" w:rsidRPr="00E437AA" w:rsidRDefault="002D79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0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</w:t>
              </w:r>
            </w:hyperlink>
          </w:p>
        </w:tc>
        <w:tc>
          <w:tcPr>
            <w:tcW w:w="2540" w:type="dxa"/>
            <w:hideMark/>
          </w:tcPr>
          <w:p w14:paraId="7C404336" w14:textId="77777777" w:rsidR="00FE7D66" w:rsidRPr="00E437AA" w:rsidRDefault="002D79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Network Based Media Processing</w:t>
              </w:r>
            </w:hyperlink>
          </w:p>
        </w:tc>
        <w:tc>
          <w:tcPr>
            <w:tcW w:w="6156" w:type="dxa"/>
            <w:hideMark/>
          </w:tcPr>
          <w:p w14:paraId="485F6527" w14:textId="77777777" w:rsidR="00FE7D66" w:rsidRPr="00E437AA" w:rsidRDefault="00FE7D66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r w:rsidRPr="00E437AA">
              <w:rPr>
                <w:rFonts w:eastAsia="맑은 고딕"/>
                <w:color w:val="000000" w:themeColor="text1"/>
                <w:lang w:eastAsia="ko-KR"/>
              </w:rPr>
              <w:t>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Investigation on </w:t>
            </w:r>
            <w:proofErr w:type="gramStart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lang w:eastAsia="ko-KR"/>
              </w:rPr>
              <w:t>,  </w:t>
            </w:r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>NBMP</w:t>
            </w:r>
            <w:proofErr w:type="gramEnd"/>
            <w:r w:rsidRPr="00E437AA">
              <w:rPr>
                <w:rFonts w:eastAsia="맑은 고딕"/>
                <w:color w:val="000000" w:themeColor="text1"/>
                <w:sz w:val="28"/>
                <w:szCs w:val="28"/>
                <w:u w:val="single"/>
                <w:lang w:eastAsia="ko-KR"/>
              </w:rPr>
              <w:t xml:space="preserve"> vision paper</w:t>
            </w:r>
          </w:p>
        </w:tc>
      </w:tr>
      <w:tr w:rsidR="00FE7D66" w:rsidRPr="00E437AA" w14:paraId="298DBD3A" w14:textId="77777777" w:rsidTr="00842C22">
        <w:trPr>
          <w:trHeight w:val="760"/>
        </w:trPr>
        <w:tc>
          <w:tcPr>
            <w:tcW w:w="1500" w:type="dxa"/>
            <w:hideMark/>
          </w:tcPr>
          <w:p w14:paraId="54CBFD9A" w14:textId="77777777" w:rsidR="00FE7D66" w:rsidRPr="00E437AA" w:rsidRDefault="002D79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MPEG-IoMT</w:t>
              </w:r>
            </w:hyperlink>
          </w:p>
        </w:tc>
        <w:tc>
          <w:tcPr>
            <w:tcW w:w="2540" w:type="dxa"/>
            <w:hideMark/>
          </w:tcPr>
          <w:p w14:paraId="30CCDF54" w14:textId="77777777" w:rsidR="00FE7D66" w:rsidRPr="00E437AA" w:rsidRDefault="002D79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3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IoMT Architecture</w:t>
              </w:r>
            </w:hyperlink>
          </w:p>
        </w:tc>
        <w:tc>
          <w:tcPr>
            <w:tcW w:w="6156" w:type="dxa"/>
            <w:hideMark/>
          </w:tcPr>
          <w:p w14:paraId="3EA05FF3" w14:textId="77777777" w:rsidR="00FE7D66" w:rsidRPr="00E437AA" w:rsidRDefault="002D79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4" w:tooltip="w15085-v2-w15085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Media-centric Internet of Things (draft)</w:t>
              </w:r>
            </w:hyperlink>
          </w:p>
        </w:tc>
      </w:tr>
      <w:tr w:rsidR="00FE7D66" w:rsidRPr="00E437AA" w14:paraId="7001E37B" w14:textId="77777777" w:rsidTr="00842C22">
        <w:trPr>
          <w:trHeight w:val="1140"/>
        </w:trPr>
        <w:tc>
          <w:tcPr>
            <w:tcW w:w="1500" w:type="dxa"/>
            <w:hideMark/>
          </w:tcPr>
          <w:p w14:paraId="3DA12CA4" w14:textId="77777777" w:rsidR="00FE7D66" w:rsidRPr="00E437AA" w:rsidRDefault="002D79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5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MPEG-G</w:t>
              </w:r>
            </w:hyperlink>
          </w:p>
        </w:tc>
        <w:tc>
          <w:tcPr>
            <w:tcW w:w="2540" w:type="dxa"/>
            <w:hideMark/>
          </w:tcPr>
          <w:p w14:paraId="6B3A6FDC" w14:textId="77777777" w:rsidR="00FE7D66" w:rsidRPr="00E437AA" w:rsidRDefault="002D79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6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Transport and Storage of Genomic Information</w:t>
              </w:r>
            </w:hyperlink>
          </w:p>
        </w:tc>
        <w:tc>
          <w:tcPr>
            <w:tcW w:w="6156" w:type="dxa"/>
            <w:hideMark/>
          </w:tcPr>
          <w:p w14:paraId="3BE2346C" w14:textId="77777777" w:rsidR="00FE7D66" w:rsidRPr="00E437AA" w:rsidRDefault="002D79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7" w:tooltip="w15094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genomic information compression</w:t>
              </w:r>
            </w:hyperlink>
          </w:p>
        </w:tc>
      </w:tr>
      <w:tr w:rsidR="00FE7D66" w:rsidRPr="00E437AA" w14:paraId="584AA4C2" w14:textId="77777777" w:rsidTr="00842C22">
        <w:trPr>
          <w:trHeight w:val="380"/>
        </w:trPr>
        <w:tc>
          <w:tcPr>
            <w:tcW w:w="1500" w:type="dxa"/>
            <w:hideMark/>
          </w:tcPr>
          <w:p w14:paraId="1380D422" w14:textId="77777777" w:rsidR="00FE7D66" w:rsidRPr="00E437AA" w:rsidRDefault="002D79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8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MPEG-IoMT</w:t>
              </w:r>
            </w:hyperlink>
          </w:p>
        </w:tc>
        <w:tc>
          <w:tcPr>
            <w:tcW w:w="2540" w:type="dxa"/>
            <w:hideMark/>
          </w:tcPr>
          <w:p w14:paraId="5056C5F0" w14:textId="77777777" w:rsidR="00FE7D66" w:rsidRPr="00E437AA" w:rsidRDefault="002D79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39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IoMT Architecture</w:t>
              </w:r>
            </w:hyperlink>
          </w:p>
        </w:tc>
        <w:tc>
          <w:tcPr>
            <w:tcW w:w="6156" w:type="dxa"/>
            <w:hideMark/>
          </w:tcPr>
          <w:p w14:paraId="2BF45AC3" w14:textId="77777777" w:rsidR="00FE7D66" w:rsidRPr="00E437AA" w:rsidRDefault="002D79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0" w:tooltip="w15200.docx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Wearable MPEG</w:t>
              </w:r>
            </w:hyperlink>
          </w:p>
        </w:tc>
      </w:tr>
      <w:tr w:rsidR="00FE7D66" w:rsidRPr="00E437AA" w14:paraId="7F9A7FB5" w14:textId="77777777" w:rsidTr="00842C22">
        <w:trPr>
          <w:trHeight w:val="380"/>
        </w:trPr>
        <w:tc>
          <w:tcPr>
            <w:tcW w:w="1500" w:type="dxa"/>
            <w:hideMark/>
          </w:tcPr>
          <w:p w14:paraId="429F8FFA" w14:textId="77777777" w:rsidR="00FE7D66" w:rsidRPr="00E437AA" w:rsidRDefault="002D79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1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Exploration</w:t>
              </w:r>
            </w:hyperlink>
          </w:p>
        </w:tc>
        <w:tc>
          <w:tcPr>
            <w:tcW w:w="2540" w:type="dxa"/>
            <w:hideMark/>
          </w:tcPr>
          <w:p w14:paraId="7E633A11" w14:textId="77777777" w:rsidR="00FE7D66" w:rsidRPr="00E437AA" w:rsidRDefault="002D79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2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3D Printing</w:t>
              </w:r>
            </w:hyperlink>
          </w:p>
        </w:tc>
        <w:tc>
          <w:tcPr>
            <w:tcW w:w="6156" w:type="dxa"/>
            <w:hideMark/>
          </w:tcPr>
          <w:p w14:paraId="3FB78C9F" w14:textId="77777777" w:rsidR="00FE7D66" w:rsidRPr="00E437AA" w:rsidRDefault="002D797F" w:rsidP="00842C22">
            <w:pPr>
              <w:rPr>
                <w:rFonts w:eastAsia="맑은 고딕"/>
                <w:color w:val="000000" w:themeColor="text1"/>
                <w:lang w:eastAsia="ko-KR"/>
              </w:rPr>
            </w:pPr>
            <w:hyperlink r:id="rId43" w:tooltip="w15303.zip" w:history="1">
              <w:r w:rsidR="00FE7D66" w:rsidRPr="008248A5">
                <w:rPr>
                  <w:rFonts w:eastAsia="맑은 고딕"/>
                  <w:color w:val="000000" w:themeColor="text1"/>
                  <w:lang w:eastAsia="ko-KR"/>
                </w:rPr>
                <w:t> </w:t>
              </w:r>
              <w:r w:rsidR="00FE7D66" w:rsidRPr="008248A5">
                <w:rPr>
                  <w:rFonts w:eastAsia="맑은 고딕"/>
                  <w:color w:val="000000" w:themeColor="text1"/>
                  <w:u w:val="single"/>
                  <w:lang w:eastAsia="ko-KR"/>
                </w:rPr>
                <w:t>Investigation on 3D printing</w:t>
              </w:r>
            </w:hyperlink>
          </w:p>
        </w:tc>
      </w:tr>
    </w:tbl>
    <w:p w14:paraId="65223BB0" w14:textId="77777777" w:rsidR="00FE7D66" w:rsidRPr="00E437AA" w:rsidRDefault="00FE7D66" w:rsidP="00FE7D66"/>
    <w:p w14:paraId="6D58AF5E" w14:textId="77777777" w:rsidR="00FE7D66" w:rsidRDefault="00FE7D66" w:rsidP="00FE7D66">
      <w:pPr>
        <w:pStyle w:val="1"/>
        <w:keepNext/>
        <w:keepLines/>
        <w:widowControl/>
        <w:numPr>
          <w:ilvl w:val="0"/>
          <w:numId w:val="2"/>
        </w:numPr>
        <w:autoSpaceDE/>
        <w:autoSpaceDN/>
        <w:spacing w:before="240"/>
      </w:pPr>
      <w:r>
        <w:rPr>
          <w:rFonts w:hint="eastAsia"/>
        </w:rPr>
        <w:t>M</w:t>
      </w:r>
      <w:r>
        <w:t>PEG events</w:t>
      </w:r>
    </w:p>
    <w:tbl>
      <w:tblPr>
        <w:tblStyle w:val="ac"/>
        <w:tblW w:w="10196" w:type="dxa"/>
        <w:tblLook w:val="04A0" w:firstRow="1" w:lastRow="0" w:firstColumn="1" w:lastColumn="0" w:noHBand="0" w:noVBand="1"/>
      </w:tblPr>
      <w:tblGrid>
        <w:gridCol w:w="4243"/>
        <w:gridCol w:w="4252"/>
        <w:gridCol w:w="1701"/>
      </w:tblGrid>
      <w:tr w:rsidR="00FE7D66" w:rsidRPr="00EF11B7" w14:paraId="59D7E649" w14:textId="77777777" w:rsidTr="00842C22">
        <w:trPr>
          <w:trHeight w:val="440"/>
        </w:trPr>
        <w:tc>
          <w:tcPr>
            <w:tcW w:w="4243" w:type="dxa"/>
            <w:noWrap/>
            <w:hideMark/>
          </w:tcPr>
          <w:p w14:paraId="7E4CA095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2848" behindDoc="0" locked="0" layoutInCell="1" allowOverlap="1" wp14:anchorId="7E1D287E" wp14:editId="3FA773F1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0</wp:posOffset>
                  </wp:positionV>
                  <wp:extent cx="177800" cy="165100"/>
                  <wp:effectExtent l="0" t="0" r="0" b="0"/>
                  <wp:wrapNone/>
                  <wp:docPr id="5" name="그림 5" descr="sort ascending">
                    <a:hlinkClick xmlns:a="http://schemas.openxmlformats.org/drawingml/2006/main" r:id="rId44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1" descr="sort ascending">
                            <a:hlinkClick r:id="rId44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65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248A5">
              <w:rPr>
                <w:rFonts w:eastAsia="맑은 고딕" w:hint="eastAsia"/>
                <w:color w:val="000000"/>
                <w:lang w:eastAsia="ko-KR"/>
              </w:rPr>
              <w:t>T</w:t>
            </w:r>
            <w:r w:rsidRPr="008248A5">
              <w:rPr>
                <w:rFonts w:eastAsia="맑은 고딕"/>
                <w:color w:val="000000"/>
                <w:lang w:eastAsia="ko-KR"/>
              </w:rPr>
              <w:t>itle</w:t>
            </w:r>
          </w:p>
        </w:tc>
        <w:tc>
          <w:tcPr>
            <w:tcW w:w="4252" w:type="dxa"/>
            <w:hideMark/>
          </w:tcPr>
          <w:p w14:paraId="5CB962A6" w14:textId="77777777" w:rsidR="00FE7D66" w:rsidRPr="00EF11B7" w:rsidRDefault="002D797F" w:rsidP="00842C22">
            <w:pPr>
              <w:jc w:val="center"/>
              <w:rPr>
                <w:rFonts w:eastAsia="맑은 고딕"/>
                <w:color w:val="333333"/>
                <w:lang w:eastAsia="ko-KR"/>
              </w:rPr>
            </w:pPr>
            <w:hyperlink r:id="rId46" w:tooltip="sort by Date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Date</w:t>
              </w:r>
            </w:hyperlink>
          </w:p>
        </w:tc>
        <w:tc>
          <w:tcPr>
            <w:tcW w:w="1701" w:type="dxa"/>
            <w:hideMark/>
          </w:tcPr>
          <w:p w14:paraId="4F0A5125" w14:textId="77777777" w:rsidR="00FE7D66" w:rsidRPr="00EF11B7" w:rsidRDefault="002D797F" w:rsidP="00842C22">
            <w:pPr>
              <w:jc w:val="center"/>
              <w:rPr>
                <w:rFonts w:eastAsia="맑은 고딕"/>
                <w:color w:val="333333"/>
                <w:lang w:eastAsia="ko-KR"/>
              </w:rPr>
            </w:pPr>
            <w:hyperlink r:id="rId47" w:tooltip="sort by Venue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Venue</w:t>
              </w:r>
            </w:hyperlink>
          </w:p>
        </w:tc>
      </w:tr>
      <w:tr w:rsidR="00FE7D66" w:rsidRPr="00EF11B7" w14:paraId="65E29300" w14:textId="77777777" w:rsidTr="00842C22">
        <w:trPr>
          <w:trHeight w:val="800"/>
        </w:trPr>
        <w:tc>
          <w:tcPr>
            <w:tcW w:w="4243" w:type="dxa"/>
            <w:hideMark/>
          </w:tcPr>
          <w:p w14:paraId="4AAA634C" w14:textId="77777777" w:rsidR="00FE7D66" w:rsidRPr="00EF11B7" w:rsidRDefault="002D79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4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MPEG-H 3D Audio workshop</w:t>
              </w:r>
            </w:hyperlink>
          </w:p>
        </w:tc>
        <w:tc>
          <w:tcPr>
            <w:tcW w:w="4252" w:type="dxa"/>
            <w:hideMark/>
          </w:tcPr>
          <w:p w14:paraId="05B0403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July 2012 - 5:00am</w:t>
            </w:r>
          </w:p>
        </w:tc>
        <w:tc>
          <w:tcPr>
            <w:tcW w:w="1701" w:type="dxa"/>
            <w:hideMark/>
          </w:tcPr>
          <w:p w14:paraId="559C3D2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Stockholm, SE</w:t>
            </w:r>
          </w:p>
        </w:tc>
      </w:tr>
      <w:tr w:rsidR="00FE7D66" w:rsidRPr="00EF11B7" w14:paraId="441E6FBA" w14:textId="77777777" w:rsidTr="00842C22">
        <w:trPr>
          <w:trHeight w:val="780"/>
        </w:trPr>
        <w:tc>
          <w:tcPr>
            <w:tcW w:w="4243" w:type="dxa"/>
            <w:hideMark/>
          </w:tcPr>
          <w:p w14:paraId="402E49AE" w14:textId="77777777" w:rsidR="00FE7D66" w:rsidRPr="00EF11B7" w:rsidRDefault="002D79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4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MPEG-H 3D Audio Workshop</w:t>
              </w:r>
            </w:hyperlink>
          </w:p>
        </w:tc>
        <w:tc>
          <w:tcPr>
            <w:tcW w:w="4252" w:type="dxa"/>
            <w:hideMark/>
          </w:tcPr>
          <w:p w14:paraId="4ACD7A84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8 February 2012 - 5:00am</w:t>
            </w:r>
          </w:p>
        </w:tc>
        <w:tc>
          <w:tcPr>
            <w:tcW w:w="1701" w:type="dxa"/>
            <w:hideMark/>
          </w:tcPr>
          <w:p w14:paraId="47E1FFC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San José, US</w:t>
            </w:r>
          </w:p>
        </w:tc>
      </w:tr>
      <w:tr w:rsidR="00FE7D66" w:rsidRPr="00EF11B7" w14:paraId="2067DFC9" w14:textId="77777777" w:rsidTr="00842C22">
        <w:trPr>
          <w:trHeight w:val="780"/>
        </w:trPr>
        <w:tc>
          <w:tcPr>
            <w:tcW w:w="4243" w:type="dxa"/>
            <w:noWrap/>
            <w:hideMark/>
          </w:tcPr>
          <w:p w14:paraId="5EB104C4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3872" behindDoc="0" locked="0" layoutInCell="1" allowOverlap="1" wp14:anchorId="1617BC4B" wp14:editId="279F579F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482600</wp:posOffset>
                  </wp:positionV>
                  <wp:extent cx="177800" cy="177800"/>
                  <wp:effectExtent l="0" t="0" r="0" b="0"/>
                  <wp:wrapNone/>
                  <wp:docPr id="4" name="그림 4" descr="sort ascending">
                    <a:hlinkClick xmlns:a="http://schemas.openxmlformats.org/drawingml/2006/main" r:id="rId50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2" descr="sort ascending">
                            <a:hlinkClick r:id="rId50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810B702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 w:hint="eastAsia"/>
                <w:color w:val="000000"/>
                <w:lang w:eastAsia="ko-KR"/>
              </w:rPr>
              <w:t>T</w:t>
            </w:r>
            <w:r w:rsidRPr="008248A5">
              <w:rPr>
                <w:rFonts w:eastAsia="맑은 고딕"/>
                <w:color w:val="000000"/>
                <w:lang w:eastAsia="ko-KR"/>
              </w:rPr>
              <w:t>he MPEG 100 Event</w:t>
            </w:r>
          </w:p>
        </w:tc>
        <w:tc>
          <w:tcPr>
            <w:tcW w:w="4252" w:type="dxa"/>
            <w:hideMark/>
          </w:tcPr>
          <w:p w14:paraId="44499F7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Monday, 2 May 2011 - 9:00am</w:t>
            </w:r>
          </w:p>
        </w:tc>
        <w:tc>
          <w:tcPr>
            <w:tcW w:w="1701" w:type="dxa"/>
            <w:hideMark/>
          </w:tcPr>
          <w:p w14:paraId="57778CF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Genève, CH</w:t>
            </w:r>
          </w:p>
        </w:tc>
      </w:tr>
      <w:tr w:rsidR="00FE7D66" w:rsidRPr="00EF11B7" w14:paraId="30599B15" w14:textId="77777777" w:rsidTr="00842C22">
        <w:trPr>
          <w:trHeight w:val="780"/>
        </w:trPr>
        <w:tc>
          <w:tcPr>
            <w:tcW w:w="4243" w:type="dxa"/>
            <w:hideMark/>
          </w:tcPr>
          <w:p w14:paraId="4C00E5C1" w14:textId="77777777" w:rsidR="00FE7D66" w:rsidRPr="00EF11B7" w:rsidRDefault="002D79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2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The MP20 Workshop on MPEG Roadmap</w:t>
              </w:r>
            </w:hyperlink>
          </w:p>
        </w:tc>
        <w:tc>
          <w:tcPr>
            <w:tcW w:w="4252" w:type="dxa"/>
            <w:hideMark/>
          </w:tcPr>
          <w:p w14:paraId="597AFEB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19 October 2016 - 6:00am</w:t>
            </w:r>
          </w:p>
        </w:tc>
        <w:tc>
          <w:tcPr>
            <w:tcW w:w="1701" w:type="dxa"/>
            <w:hideMark/>
          </w:tcPr>
          <w:p w14:paraId="5E8BB2DC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Chengdu, CN</w:t>
            </w:r>
          </w:p>
        </w:tc>
      </w:tr>
      <w:tr w:rsidR="00FE7D66" w:rsidRPr="00EF11B7" w14:paraId="0EB05603" w14:textId="77777777" w:rsidTr="00842C22">
        <w:trPr>
          <w:trHeight w:val="780"/>
        </w:trPr>
        <w:tc>
          <w:tcPr>
            <w:tcW w:w="4243" w:type="dxa"/>
            <w:hideMark/>
          </w:tcPr>
          <w:p w14:paraId="789F4373" w14:textId="77777777" w:rsidR="00FE7D66" w:rsidRPr="00EF11B7" w:rsidRDefault="002D79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3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5G / Beyond UHD Media</w:t>
              </w:r>
            </w:hyperlink>
          </w:p>
        </w:tc>
        <w:tc>
          <w:tcPr>
            <w:tcW w:w="4252" w:type="dxa"/>
            <w:hideMark/>
          </w:tcPr>
          <w:p w14:paraId="10EB964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February 2016 - 5:00am</w:t>
            </w:r>
          </w:p>
        </w:tc>
        <w:tc>
          <w:tcPr>
            <w:tcW w:w="1701" w:type="dxa"/>
            <w:hideMark/>
          </w:tcPr>
          <w:p w14:paraId="38F0F33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La Jolla, US</w:t>
            </w:r>
          </w:p>
        </w:tc>
      </w:tr>
      <w:tr w:rsidR="00FE7D66" w:rsidRPr="00EF11B7" w14:paraId="0A9E9C77" w14:textId="77777777" w:rsidTr="00842C22">
        <w:trPr>
          <w:trHeight w:val="780"/>
        </w:trPr>
        <w:tc>
          <w:tcPr>
            <w:tcW w:w="4243" w:type="dxa"/>
            <w:hideMark/>
          </w:tcPr>
          <w:p w14:paraId="1DE06551" w14:textId="77777777" w:rsidR="00FE7D66" w:rsidRPr="00EF11B7" w:rsidRDefault="002D79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4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Seminar on Genome Compression Standardization</w:t>
              </w:r>
            </w:hyperlink>
          </w:p>
        </w:tc>
        <w:tc>
          <w:tcPr>
            <w:tcW w:w="4252" w:type="dxa"/>
            <w:hideMark/>
          </w:tcPr>
          <w:p w14:paraId="449B9F0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Tuesday, 23 February 2016 - 5:00am</w:t>
            </w:r>
          </w:p>
        </w:tc>
        <w:tc>
          <w:tcPr>
            <w:tcW w:w="1701" w:type="dxa"/>
            <w:hideMark/>
          </w:tcPr>
          <w:p w14:paraId="2131B2A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La Jolla, US</w:t>
            </w:r>
          </w:p>
        </w:tc>
      </w:tr>
      <w:tr w:rsidR="00FE7D66" w:rsidRPr="00EF11B7" w14:paraId="7C7E0488" w14:textId="77777777" w:rsidTr="00842C22">
        <w:trPr>
          <w:trHeight w:val="780"/>
        </w:trPr>
        <w:tc>
          <w:tcPr>
            <w:tcW w:w="4243" w:type="dxa"/>
            <w:hideMark/>
          </w:tcPr>
          <w:p w14:paraId="01E529C5" w14:textId="77777777" w:rsidR="00FE7D66" w:rsidRPr="00EF11B7" w:rsidRDefault="002D79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5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Seminar on Media Synchronization for Hybrid Delivery</w:t>
              </w:r>
            </w:hyperlink>
          </w:p>
        </w:tc>
        <w:tc>
          <w:tcPr>
            <w:tcW w:w="4252" w:type="dxa"/>
            <w:hideMark/>
          </w:tcPr>
          <w:p w14:paraId="4F80284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22 October 2014 - 5:00am</w:t>
            </w:r>
          </w:p>
        </w:tc>
        <w:tc>
          <w:tcPr>
            <w:tcW w:w="1701" w:type="dxa"/>
            <w:hideMark/>
          </w:tcPr>
          <w:p w14:paraId="02972BF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652A6916" w14:textId="77777777" w:rsidTr="00842C22">
        <w:trPr>
          <w:trHeight w:val="780"/>
        </w:trPr>
        <w:tc>
          <w:tcPr>
            <w:tcW w:w="4243" w:type="dxa"/>
            <w:hideMark/>
          </w:tcPr>
          <w:p w14:paraId="0980CDE6" w14:textId="77777777" w:rsidR="00FE7D66" w:rsidRPr="00EF11B7" w:rsidRDefault="002D79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6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The 2nd MMT Developer’s Day</w:t>
              </w:r>
            </w:hyperlink>
          </w:p>
        </w:tc>
        <w:tc>
          <w:tcPr>
            <w:tcW w:w="4252" w:type="dxa"/>
            <w:hideMark/>
          </w:tcPr>
          <w:p w14:paraId="2D6797B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22 October 2014 - 5:00am</w:t>
            </w:r>
          </w:p>
        </w:tc>
        <w:tc>
          <w:tcPr>
            <w:tcW w:w="1701" w:type="dxa"/>
            <w:hideMark/>
          </w:tcPr>
          <w:p w14:paraId="7A352DC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1261C3FA" w14:textId="77777777" w:rsidTr="00842C22">
        <w:trPr>
          <w:trHeight w:val="780"/>
        </w:trPr>
        <w:tc>
          <w:tcPr>
            <w:tcW w:w="4243" w:type="dxa"/>
            <w:hideMark/>
          </w:tcPr>
          <w:p w14:paraId="270E4E94" w14:textId="77777777" w:rsidR="00FE7D66" w:rsidRPr="00EF11B7" w:rsidRDefault="002D79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7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Brainstorming panel discussion session on future video coding</w:t>
              </w:r>
            </w:hyperlink>
          </w:p>
        </w:tc>
        <w:tc>
          <w:tcPr>
            <w:tcW w:w="4252" w:type="dxa"/>
            <w:hideMark/>
          </w:tcPr>
          <w:p w14:paraId="6AE9589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Tuesday, 21 October 2014 - 5:00am</w:t>
            </w:r>
          </w:p>
        </w:tc>
        <w:tc>
          <w:tcPr>
            <w:tcW w:w="1701" w:type="dxa"/>
            <w:hideMark/>
          </w:tcPr>
          <w:p w14:paraId="14F83DA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Strasbourg, FR</w:t>
            </w:r>
          </w:p>
        </w:tc>
      </w:tr>
      <w:tr w:rsidR="00FE7D66" w:rsidRPr="00EF11B7" w14:paraId="2E64A967" w14:textId="77777777" w:rsidTr="00842C22">
        <w:trPr>
          <w:trHeight w:val="780"/>
        </w:trPr>
        <w:tc>
          <w:tcPr>
            <w:tcW w:w="4243" w:type="dxa"/>
            <w:hideMark/>
          </w:tcPr>
          <w:p w14:paraId="4BA809EA" w14:textId="77777777" w:rsidR="00FE7D66" w:rsidRPr="00EF11B7" w:rsidRDefault="002D79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FTV Seminar</w:t>
              </w:r>
            </w:hyperlink>
          </w:p>
        </w:tc>
        <w:tc>
          <w:tcPr>
            <w:tcW w:w="4252" w:type="dxa"/>
            <w:hideMark/>
          </w:tcPr>
          <w:p w14:paraId="0891236A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9 July 2014 - 5:00am</w:t>
            </w:r>
          </w:p>
        </w:tc>
        <w:tc>
          <w:tcPr>
            <w:tcW w:w="1701" w:type="dxa"/>
            <w:hideMark/>
          </w:tcPr>
          <w:p w14:paraId="43083EF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Sapporo, JP</w:t>
            </w:r>
          </w:p>
        </w:tc>
      </w:tr>
      <w:tr w:rsidR="00FE7D66" w:rsidRPr="00EF11B7" w14:paraId="71296ACB" w14:textId="77777777" w:rsidTr="00842C22">
        <w:trPr>
          <w:trHeight w:val="780"/>
        </w:trPr>
        <w:tc>
          <w:tcPr>
            <w:tcW w:w="4243" w:type="dxa"/>
            <w:hideMark/>
          </w:tcPr>
          <w:p w14:paraId="66C3B12D" w14:textId="77777777" w:rsidR="00FE7D66" w:rsidRPr="00EF11B7" w:rsidRDefault="002D79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5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MMT Developers’ Day</w:t>
              </w:r>
            </w:hyperlink>
          </w:p>
        </w:tc>
        <w:tc>
          <w:tcPr>
            <w:tcW w:w="4252" w:type="dxa"/>
            <w:hideMark/>
          </w:tcPr>
          <w:p w14:paraId="7C71069A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5 July 2014 - 1:00am</w:t>
            </w:r>
          </w:p>
        </w:tc>
        <w:tc>
          <w:tcPr>
            <w:tcW w:w="1701" w:type="dxa"/>
            <w:hideMark/>
          </w:tcPr>
          <w:p w14:paraId="17173A6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Sapporo, JP</w:t>
            </w:r>
          </w:p>
        </w:tc>
      </w:tr>
      <w:tr w:rsidR="00FE7D66" w:rsidRPr="00EF11B7" w14:paraId="29B402C1" w14:textId="77777777" w:rsidTr="00842C22">
        <w:trPr>
          <w:trHeight w:val="1160"/>
        </w:trPr>
        <w:tc>
          <w:tcPr>
            <w:tcW w:w="4243" w:type="dxa"/>
            <w:hideMark/>
          </w:tcPr>
          <w:p w14:paraId="5CF2EFF8" w14:textId="77777777" w:rsidR="00FE7D66" w:rsidRPr="00EF11B7" w:rsidRDefault="002D79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0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session management and control for MPEG DASH</w:t>
              </w:r>
            </w:hyperlink>
          </w:p>
        </w:tc>
        <w:tc>
          <w:tcPr>
            <w:tcW w:w="4252" w:type="dxa"/>
            <w:hideMark/>
          </w:tcPr>
          <w:p w14:paraId="6EECF19B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Sunday, 28 July 2013 - 12:00am</w:t>
            </w:r>
          </w:p>
        </w:tc>
        <w:tc>
          <w:tcPr>
            <w:tcW w:w="1701" w:type="dxa"/>
            <w:hideMark/>
          </w:tcPr>
          <w:p w14:paraId="12FDB27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proofErr w:type="spellStart"/>
            <w:r w:rsidRPr="00EF11B7">
              <w:rPr>
                <w:rFonts w:eastAsia="맑은 고딕"/>
                <w:color w:val="333333"/>
                <w:lang w:eastAsia="ko-KR"/>
              </w:rPr>
              <w:t>Vösendorf</w:t>
            </w:r>
            <w:proofErr w:type="spellEnd"/>
            <w:r w:rsidRPr="00EF11B7">
              <w:rPr>
                <w:rFonts w:eastAsia="맑은 고딕"/>
                <w:color w:val="333333"/>
                <w:lang w:eastAsia="ko-KR"/>
              </w:rPr>
              <w:t>, AT</w:t>
            </w:r>
          </w:p>
        </w:tc>
      </w:tr>
      <w:tr w:rsidR="00FE7D66" w:rsidRPr="00EF11B7" w14:paraId="2910F857" w14:textId="77777777" w:rsidTr="00842C22">
        <w:trPr>
          <w:trHeight w:val="780"/>
        </w:trPr>
        <w:tc>
          <w:tcPr>
            <w:tcW w:w="4243" w:type="dxa"/>
            <w:noWrap/>
            <w:hideMark/>
          </w:tcPr>
          <w:p w14:paraId="79DA6E31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 w:rsidRPr="008248A5">
              <w:rPr>
                <w:rFonts w:eastAsia="맑은 고딕"/>
                <w:noProof/>
                <w:color w:val="000000"/>
                <w:lang w:eastAsia="ko-KR"/>
              </w:rPr>
              <w:drawing>
                <wp:anchor distT="0" distB="0" distL="114300" distR="114300" simplePos="0" relativeHeight="251664896" behindDoc="0" locked="0" layoutInCell="1" allowOverlap="1" wp14:anchorId="26F14874" wp14:editId="11754DE1">
                  <wp:simplePos x="0" y="0"/>
                  <wp:positionH relativeFrom="column">
                    <wp:posOffset>2870200</wp:posOffset>
                  </wp:positionH>
                  <wp:positionV relativeFrom="paragraph">
                    <wp:posOffset>482600</wp:posOffset>
                  </wp:positionV>
                  <wp:extent cx="177800" cy="177800"/>
                  <wp:effectExtent l="0" t="0" r="0" b="0"/>
                  <wp:wrapNone/>
                  <wp:docPr id="3" name="그림 3" descr="sort ascending">
                    <a:hlinkClick xmlns:a="http://schemas.openxmlformats.org/drawingml/2006/main" r:id="rId61" tooltip="sort by Date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3" descr="sort ascending">
                            <a:hlinkClick r:id="rId61" tooltip="sort by Date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00" cy="177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BC243F6" w14:textId="77777777" w:rsidR="00FE7D66" w:rsidRPr="00EF11B7" w:rsidRDefault="00FE7D66" w:rsidP="00842C22">
            <w:pPr>
              <w:rPr>
                <w:rFonts w:eastAsia="맑은 고딕"/>
                <w:color w:val="000000"/>
                <w:lang w:eastAsia="ko-KR"/>
              </w:rPr>
            </w:pPr>
            <w:r>
              <w:rPr>
                <w:rFonts w:eastAsia="맑은 고딕" w:hint="eastAsia"/>
                <w:color w:val="000000"/>
                <w:lang w:eastAsia="ko-KR"/>
              </w:rPr>
              <w:t>M</w:t>
            </w:r>
            <w:r>
              <w:rPr>
                <w:rFonts w:eastAsia="맑은 고딕"/>
                <w:color w:val="000000"/>
                <w:lang w:eastAsia="ko-KR"/>
              </w:rPr>
              <w:t>PEG Multimedia Ecosystem 2013</w:t>
            </w:r>
          </w:p>
        </w:tc>
        <w:tc>
          <w:tcPr>
            <w:tcW w:w="4252" w:type="dxa"/>
            <w:hideMark/>
          </w:tcPr>
          <w:p w14:paraId="76B61F70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April 2013 - 12:00am</w:t>
            </w:r>
          </w:p>
        </w:tc>
        <w:tc>
          <w:tcPr>
            <w:tcW w:w="1701" w:type="dxa"/>
            <w:hideMark/>
          </w:tcPr>
          <w:p w14:paraId="43E0FB2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Incheon, KR</w:t>
            </w:r>
          </w:p>
        </w:tc>
      </w:tr>
      <w:tr w:rsidR="00FE7D66" w:rsidRPr="00EF11B7" w14:paraId="61531EF2" w14:textId="77777777" w:rsidTr="00842C22">
        <w:trPr>
          <w:trHeight w:val="1160"/>
        </w:trPr>
        <w:tc>
          <w:tcPr>
            <w:tcW w:w="4243" w:type="dxa"/>
            <w:hideMark/>
          </w:tcPr>
          <w:p w14:paraId="0B13F946" w14:textId="77777777" w:rsidR="00FE7D66" w:rsidRPr="00EF11B7" w:rsidRDefault="002D79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2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standard coding technologies for immersive audio and visual experiences</w:t>
              </w:r>
            </w:hyperlink>
          </w:p>
        </w:tc>
        <w:tc>
          <w:tcPr>
            <w:tcW w:w="4252" w:type="dxa"/>
            <w:hideMark/>
          </w:tcPr>
          <w:p w14:paraId="184EB9D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1F3C248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676564FC" w14:textId="77777777" w:rsidTr="00842C22">
        <w:trPr>
          <w:trHeight w:val="1160"/>
        </w:trPr>
        <w:tc>
          <w:tcPr>
            <w:tcW w:w="4243" w:type="dxa"/>
            <w:hideMark/>
          </w:tcPr>
          <w:p w14:paraId="4CD70F11" w14:textId="77777777" w:rsidR="00FE7D66" w:rsidRPr="00EF11B7" w:rsidRDefault="002D79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3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coding technologies for immersive audio/visual experiences</w:t>
              </w:r>
            </w:hyperlink>
          </w:p>
        </w:tc>
        <w:tc>
          <w:tcPr>
            <w:tcW w:w="4252" w:type="dxa"/>
            <w:hideMark/>
          </w:tcPr>
          <w:p w14:paraId="7169E14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05F371E7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117B0AA1" w14:textId="77777777" w:rsidTr="00842C22">
        <w:trPr>
          <w:trHeight w:val="1160"/>
        </w:trPr>
        <w:tc>
          <w:tcPr>
            <w:tcW w:w="4243" w:type="dxa"/>
            <w:hideMark/>
          </w:tcPr>
          <w:p w14:paraId="37E00EFC" w14:textId="77777777" w:rsidR="00FE7D66" w:rsidRPr="00EF11B7" w:rsidRDefault="002D79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4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coding technologies for immersive audio/visual experiences</w:t>
              </w:r>
            </w:hyperlink>
          </w:p>
        </w:tc>
        <w:tc>
          <w:tcPr>
            <w:tcW w:w="4252" w:type="dxa"/>
            <w:hideMark/>
          </w:tcPr>
          <w:p w14:paraId="29ABA18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10 July 2019 - 6:00am</w:t>
            </w:r>
          </w:p>
        </w:tc>
        <w:tc>
          <w:tcPr>
            <w:tcW w:w="1701" w:type="dxa"/>
            <w:hideMark/>
          </w:tcPr>
          <w:p w14:paraId="38618D6B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Gothenburg, SE</w:t>
            </w:r>
          </w:p>
        </w:tc>
      </w:tr>
      <w:tr w:rsidR="00FE7D66" w:rsidRPr="00EF11B7" w14:paraId="687C5827" w14:textId="77777777" w:rsidTr="00842C22">
        <w:trPr>
          <w:trHeight w:val="780"/>
        </w:trPr>
        <w:tc>
          <w:tcPr>
            <w:tcW w:w="4243" w:type="dxa"/>
            <w:hideMark/>
          </w:tcPr>
          <w:p w14:paraId="38538447" w14:textId="77777777" w:rsidR="00FE7D66" w:rsidRPr="00EF11B7" w:rsidRDefault="002D79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5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MPEG-G - Shenzhen (CN)</w:t>
              </w:r>
            </w:hyperlink>
          </w:p>
        </w:tc>
        <w:tc>
          <w:tcPr>
            <w:tcW w:w="4252" w:type="dxa"/>
            <w:hideMark/>
          </w:tcPr>
          <w:p w14:paraId="77065DB3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13 October 2018 - 6:00am</w:t>
            </w:r>
          </w:p>
        </w:tc>
        <w:tc>
          <w:tcPr>
            <w:tcW w:w="1701" w:type="dxa"/>
            <w:hideMark/>
          </w:tcPr>
          <w:p w14:paraId="4A4587EC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Shenzhen, CN</w:t>
            </w:r>
          </w:p>
        </w:tc>
      </w:tr>
      <w:tr w:rsidR="00FE7D66" w:rsidRPr="00EF11B7" w14:paraId="456217FB" w14:textId="77777777" w:rsidTr="00842C22">
        <w:trPr>
          <w:trHeight w:val="780"/>
        </w:trPr>
        <w:tc>
          <w:tcPr>
            <w:tcW w:w="4243" w:type="dxa"/>
            <w:hideMark/>
          </w:tcPr>
          <w:p w14:paraId="054EADD5" w14:textId="77777777" w:rsidR="00FE7D66" w:rsidRPr="00EF11B7" w:rsidRDefault="002D79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6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Genomic Information Representation (MPEG-G)</w:t>
              </w:r>
            </w:hyperlink>
          </w:p>
        </w:tc>
        <w:tc>
          <w:tcPr>
            <w:tcW w:w="4252" w:type="dxa"/>
            <w:hideMark/>
          </w:tcPr>
          <w:p w14:paraId="366F79C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April 2018 - 6:00am</w:t>
            </w:r>
          </w:p>
        </w:tc>
        <w:tc>
          <w:tcPr>
            <w:tcW w:w="1701" w:type="dxa"/>
            <w:hideMark/>
          </w:tcPr>
          <w:p w14:paraId="6DA09AD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San Diego, US</w:t>
            </w:r>
          </w:p>
        </w:tc>
      </w:tr>
      <w:tr w:rsidR="00FE7D66" w:rsidRPr="00EF11B7" w14:paraId="5A4680DA" w14:textId="77777777" w:rsidTr="00842C22">
        <w:trPr>
          <w:trHeight w:val="780"/>
        </w:trPr>
        <w:tc>
          <w:tcPr>
            <w:tcW w:w="4243" w:type="dxa"/>
            <w:hideMark/>
          </w:tcPr>
          <w:p w14:paraId="5F3ED039" w14:textId="77777777" w:rsidR="00FE7D66" w:rsidRPr="00EF11B7" w:rsidRDefault="002D79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7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 Workshop on Immersive Services Roadmap</w:t>
              </w:r>
            </w:hyperlink>
          </w:p>
        </w:tc>
        <w:tc>
          <w:tcPr>
            <w:tcW w:w="4252" w:type="dxa"/>
            <w:hideMark/>
          </w:tcPr>
          <w:p w14:paraId="07C704F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January 2018 - 6:00am</w:t>
            </w:r>
          </w:p>
        </w:tc>
        <w:tc>
          <w:tcPr>
            <w:tcW w:w="1701" w:type="dxa"/>
            <w:hideMark/>
          </w:tcPr>
          <w:p w14:paraId="7915F43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Gwangju, KR</w:t>
            </w:r>
          </w:p>
        </w:tc>
      </w:tr>
      <w:tr w:rsidR="00FE7D66" w:rsidRPr="00EF11B7" w14:paraId="7C6F0BBD" w14:textId="77777777" w:rsidTr="00842C22">
        <w:trPr>
          <w:trHeight w:val="780"/>
        </w:trPr>
        <w:tc>
          <w:tcPr>
            <w:tcW w:w="4243" w:type="dxa"/>
            <w:hideMark/>
          </w:tcPr>
          <w:p w14:paraId="5DC9FEBD" w14:textId="77777777" w:rsidR="00FE7D66" w:rsidRPr="00EF11B7" w:rsidRDefault="002D79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8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OMAF Developers' Day</w:t>
              </w:r>
            </w:hyperlink>
          </w:p>
        </w:tc>
        <w:tc>
          <w:tcPr>
            <w:tcW w:w="4252" w:type="dxa"/>
            <w:hideMark/>
          </w:tcPr>
          <w:p w14:paraId="293E86CE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24 January 2018 - 2:00am</w:t>
            </w:r>
          </w:p>
        </w:tc>
        <w:tc>
          <w:tcPr>
            <w:tcW w:w="1701" w:type="dxa"/>
            <w:hideMark/>
          </w:tcPr>
          <w:p w14:paraId="5EC6671F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Gwangju, KR</w:t>
            </w:r>
          </w:p>
        </w:tc>
      </w:tr>
      <w:tr w:rsidR="00FE7D66" w:rsidRPr="00EF11B7" w14:paraId="25B20A7F" w14:textId="77777777" w:rsidTr="00842C22">
        <w:trPr>
          <w:trHeight w:val="1160"/>
        </w:trPr>
        <w:tc>
          <w:tcPr>
            <w:tcW w:w="4243" w:type="dxa"/>
            <w:hideMark/>
          </w:tcPr>
          <w:p w14:paraId="4B225F0D" w14:textId="77777777" w:rsidR="00FE7D66" w:rsidRPr="00EF11B7" w:rsidRDefault="002D79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69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MP20 workshop on standards, plans and explorations of immersive media</w:t>
              </w:r>
            </w:hyperlink>
          </w:p>
        </w:tc>
        <w:tc>
          <w:tcPr>
            <w:tcW w:w="4252" w:type="dxa"/>
            <w:hideMark/>
          </w:tcPr>
          <w:p w14:paraId="00A54646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Saturday, 28 October 2017 - 6:00am</w:t>
            </w:r>
          </w:p>
        </w:tc>
        <w:tc>
          <w:tcPr>
            <w:tcW w:w="1701" w:type="dxa"/>
            <w:hideMark/>
          </w:tcPr>
          <w:p w14:paraId="5F85A905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, HK</w:t>
            </w:r>
          </w:p>
        </w:tc>
      </w:tr>
      <w:tr w:rsidR="00FE7D66" w:rsidRPr="00EF11B7" w14:paraId="7CFBA92D" w14:textId="77777777" w:rsidTr="00842C22">
        <w:trPr>
          <w:trHeight w:val="1160"/>
        </w:trPr>
        <w:tc>
          <w:tcPr>
            <w:tcW w:w="4243" w:type="dxa"/>
            <w:hideMark/>
          </w:tcPr>
          <w:p w14:paraId="3A497BBC" w14:textId="77777777" w:rsidR="00FE7D66" w:rsidRPr="00EF11B7" w:rsidRDefault="002D79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0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Workshop on Processing of Genomic Information: From Standards to Deployment</w:t>
              </w:r>
            </w:hyperlink>
          </w:p>
        </w:tc>
        <w:tc>
          <w:tcPr>
            <w:tcW w:w="4252" w:type="dxa"/>
            <w:hideMark/>
          </w:tcPr>
          <w:p w14:paraId="301CADB8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19 July 2017 - 7:00am</w:t>
            </w:r>
          </w:p>
        </w:tc>
        <w:tc>
          <w:tcPr>
            <w:tcW w:w="1701" w:type="dxa"/>
            <w:hideMark/>
          </w:tcPr>
          <w:p w14:paraId="57413E30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Torino, IT</w:t>
            </w:r>
          </w:p>
        </w:tc>
      </w:tr>
      <w:tr w:rsidR="00FE7D66" w:rsidRPr="00EF11B7" w14:paraId="063C4344" w14:textId="77777777" w:rsidTr="00842C22">
        <w:trPr>
          <w:trHeight w:val="1160"/>
        </w:trPr>
        <w:tc>
          <w:tcPr>
            <w:tcW w:w="4243" w:type="dxa"/>
            <w:hideMark/>
          </w:tcPr>
          <w:p w14:paraId="5D961935" w14:textId="77777777" w:rsidR="00FE7D66" w:rsidRPr="00EF11B7" w:rsidRDefault="002D797F" w:rsidP="00842C22">
            <w:pPr>
              <w:rPr>
                <w:rFonts w:eastAsia="맑은 고딕"/>
                <w:color w:val="333333"/>
                <w:lang w:eastAsia="ko-KR"/>
              </w:rPr>
            </w:pPr>
            <w:hyperlink r:id="rId71" w:history="1">
              <w:r w:rsidR="00FE7D66" w:rsidRPr="008248A5">
                <w:rPr>
                  <w:rFonts w:eastAsia="맑은 고딕"/>
                  <w:color w:val="333333"/>
                  <w:lang w:eastAsia="ko-KR"/>
                </w:rPr>
                <w:t>MPEG Workshop “Global Media Technology Standards for an Immersive Age”</w:t>
              </w:r>
            </w:hyperlink>
          </w:p>
        </w:tc>
        <w:tc>
          <w:tcPr>
            <w:tcW w:w="4252" w:type="dxa"/>
            <w:hideMark/>
          </w:tcPr>
          <w:p w14:paraId="6251FBD1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Wednesday, 18 January 2017 - 8:00am</w:t>
            </w:r>
          </w:p>
        </w:tc>
        <w:tc>
          <w:tcPr>
            <w:tcW w:w="1701" w:type="dxa"/>
            <w:hideMark/>
          </w:tcPr>
          <w:p w14:paraId="7E365A89" w14:textId="77777777" w:rsidR="00FE7D66" w:rsidRPr="00EF11B7" w:rsidRDefault="00FE7D66" w:rsidP="00842C22">
            <w:pPr>
              <w:rPr>
                <w:rFonts w:eastAsia="맑은 고딕"/>
                <w:color w:val="333333"/>
                <w:lang w:eastAsia="ko-KR"/>
              </w:rPr>
            </w:pPr>
            <w:r w:rsidRPr="00EF11B7">
              <w:rPr>
                <w:rFonts w:eastAsia="맑은 고딕"/>
                <w:color w:val="333333"/>
                <w:lang w:eastAsia="ko-KR"/>
              </w:rPr>
              <w:t>Genève, CH</w:t>
            </w:r>
          </w:p>
        </w:tc>
      </w:tr>
    </w:tbl>
    <w:p w14:paraId="50ED472B" w14:textId="77777777" w:rsidR="00FE7D66" w:rsidRPr="002D27F3" w:rsidRDefault="00FE7D66" w:rsidP="00FE7D66">
      <w:pPr>
        <w:rPr>
          <w:color w:val="000000" w:themeColor="text1"/>
          <w:lang w:val="en-GB"/>
          <w:rPrChange w:id="1" w:author="Seong Yong Lim" w:date="2019-03-28T23:46:00Z">
            <w:rPr>
              <w:lang w:val="en-GB"/>
            </w:rPr>
          </w:rPrChange>
        </w:rPr>
      </w:pPr>
    </w:p>
    <w:p w14:paraId="39D010B1" w14:textId="77777777" w:rsidR="00FE7D66" w:rsidRDefault="00FE7D66" w:rsidP="00FE7D66">
      <w:pPr>
        <w:tabs>
          <w:tab w:val="left" w:pos="2062"/>
        </w:tabs>
        <w:ind w:left="116"/>
        <w:rPr>
          <w:sz w:val="20"/>
          <w:szCs w:val="20"/>
        </w:rPr>
      </w:pPr>
    </w:p>
    <w:p w14:paraId="60B67E6D" w14:textId="77777777" w:rsidR="00FE7D66" w:rsidRPr="003226C8" w:rsidRDefault="00FE7D66" w:rsidP="0018563E">
      <w:pPr>
        <w:rPr>
          <w:rFonts w:ascii="Times New Roman" w:hAnsi="Times New Roman" w:cs="Times New Roman"/>
          <w:sz w:val="24"/>
        </w:rPr>
      </w:pPr>
    </w:p>
    <w:sectPr w:rsidR="00FE7D66" w:rsidRPr="003226C8" w:rsidSect="00954B0D">
      <w:footerReference w:type="default" r:id="rId7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3CD3E" w14:textId="77777777" w:rsidR="002D797F" w:rsidRDefault="002D797F" w:rsidP="009E784A">
      <w:r>
        <w:separator/>
      </w:r>
    </w:p>
  </w:endnote>
  <w:endnote w:type="continuationSeparator" w:id="0">
    <w:p w14:paraId="29D71951" w14:textId="77777777" w:rsidR="002D797F" w:rsidRDefault="002D797F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2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842C22" w:rsidRDefault="00842C22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842C22" w:rsidRDefault="00842C2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05CB3" w14:textId="77777777" w:rsidR="002D797F" w:rsidRDefault="002D797F" w:rsidP="009E784A">
      <w:r>
        <w:separator/>
      </w:r>
    </w:p>
  </w:footnote>
  <w:footnote w:type="continuationSeparator" w:id="0">
    <w:p w14:paraId="0D04B687" w14:textId="77777777" w:rsidR="002D797F" w:rsidRDefault="002D797F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96CB6"/>
    <w:multiLevelType w:val="hybridMultilevel"/>
    <w:tmpl w:val="8F7AA04E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3559445A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4496765"/>
    <w:multiLevelType w:val="hybridMultilevel"/>
    <w:tmpl w:val="1988B7C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52C91D9F"/>
    <w:multiLevelType w:val="hybridMultilevel"/>
    <w:tmpl w:val="0674FEE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1471017"/>
    <w:multiLevelType w:val="hybridMultilevel"/>
    <w:tmpl w:val="E2D22FE0"/>
    <w:lvl w:ilvl="0" w:tplc="1ECCEAF0">
      <w:numFmt w:val="bullet"/>
      <w:lvlText w:val="-"/>
      <w:lvlJc w:val="left"/>
      <w:pPr>
        <w:ind w:left="800" w:hanging="400"/>
      </w:pPr>
      <w:rPr>
        <w:rFonts w:ascii="Times New Roman" w:eastAsia="MS Mincho" w:hAnsi="Times New Roman" w:cs="Times New Roman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71F45D17"/>
    <w:multiLevelType w:val="hybridMultilevel"/>
    <w:tmpl w:val="EFA06F7A"/>
    <w:lvl w:ilvl="0" w:tplc="6FF6AC12">
      <w:start w:val="1"/>
      <w:numFmt w:val="bullet"/>
      <w:lvlText w:val=""/>
      <w:lvlJc w:val="left"/>
      <w:pPr>
        <w:ind w:left="1120" w:hanging="40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7" w15:restartNumberingAfterBreak="0">
    <w:nsid w:val="763D44A8"/>
    <w:multiLevelType w:val="hybridMultilevel"/>
    <w:tmpl w:val="37D07606"/>
    <w:lvl w:ilvl="0" w:tplc="4F5258CA">
      <w:start w:val="1"/>
      <w:numFmt w:val="bullet"/>
      <w:lvlText w:val="⁃"/>
      <w:lvlJc w:val="left"/>
      <w:pPr>
        <w:tabs>
          <w:tab w:val="num" w:pos="720"/>
        </w:tabs>
        <w:ind w:left="720" w:hanging="360"/>
      </w:pPr>
      <w:rPr>
        <w:rFonts w:ascii="Segoe UI Symbol" w:hAnsi="Segoe UI Symbol" w:hint="default"/>
      </w:rPr>
    </w:lvl>
    <w:lvl w:ilvl="1" w:tplc="B0F2E110">
      <w:start w:val="1"/>
      <w:numFmt w:val="bullet"/>
      <w:lvlText w:val="⁃"/>
      <w:lvlJc w:val="left"/>
      <w:pPr>
        <w:tabs>
          <w:tab w:val="num" w:pos="1440"/>
        </w:tabs>
        <w:ind w:left="1440" w:hanging="360"/>
      </w:pPr>
      <w:rPr>
        <w:rFonts w:ascii="Segoe UI Symbol" w:hAnsi="Segoe UI Symbol" w:hint="default"/>
      </w:rPr>
    </w:lvl>
    <w:lvl w:ilvl="2" w:tplc="E16EF17C" w:tentative="1">
      <w:start w:val="1"/>
      <w:numFmt w:val="bullet"/>
      <w:lvlText w:val="⁃"/>
      <w:lvlJc w:val="left"/>
      <w:pPr>
        <w:tabs>
          <w:tab w:val="num" w:pos="2160"/>
        </w:tabs>
        <w:ind w:left="2160" w:hanging="360"/>
      </w:pPr>
      <w:rPr>
        <w:rFonts w:ascii="Segoe UI Symbol" w:hAnsi="Segoe UI Symbol" w:hint="default"/>
      </w:rPr>
    </w:lvl>
    <w:lvl w:ilvl="3" w:tplc="D5BAEB74" w:tentative="1">
      <w:start w:val="1"/>
      <w:numFmt w:val="bullet"/>
      <w:lvlText w:val="⁃"/>
      <w:lvlJc w:val="left"/>
      <w:pPr>
        <w:tabs>
          <w:tab w:val="num" w:pos="2880"/>
        </w:tabs>
        <w:ind w:left="2880" w:hanging="360"/>
      </w:pPr>
      <w:rPr>
        <w:rFonts w:ascii="Segoe UI Symbol" w:hAnsi="Segoe UI Symbol" w:hint="default"/>
      </w:rPr>
    </w:lvl>
    <w:lvl w:ilvl="4" w:tplc="5DD640F6" w:tentative="1">
      <w:start w:val="1"/>
      <w:numFmt w:val="bullet"/>
      <w:lvlText w:val="⁃"/>
      <w:lvlJc w:val="left"/>
      <w:pPr>
        <w:tabs>
          <w:tab w:val="num" w:pos="3600"/>
        </w:tabs>
        <w:ind w:left="3600" w:hanging="360"/>
      </w:pPr>
      <w:rPr>
        <w:rFonts w:ascii="Segoe UI Symbol" w:hAnsi="Segoe UI Symbol" w:hint="default"/>
      </w:rPr>
    </w:lvl>
    <w:lvl w:ilvl="5" w:tplc="8DC8D2D6" w:tentative="1">
      <w:start w:val="1"/>
      <w:numFmt w:val="bullet"/>
      <w:lvlText w:val="⁃"/>
      <w:lvlJc w:val="left"/>
      <w:pPr>
        <w:tabs>
          <w:tab w:val="num" w:pos="4320"/>
        </w:tabs>
        <w:ind w:left="4320" w:hanging="360"/>
      </w:pPr>
      <w:rPr>
        <w:rFonts w:ascii="Segoe UI Symbol" w:hAnsi="Segoe UI Symbol" w:hint="default"/>
      </w:rPr>
    </w:lvl>
    <w:lvl w:ilvl="6" w:tplc="04EAF720" w:tentative="1">
      <w:start w:val="1"/>
      <w:numFmt w:val="bullet"/>
      <w:lvlText w:val="⁃"/>
      <w:lvlJc w:val="left"/>
      <w:pPr>
        <w:tabs>
          <w:tab w:val="num" w:pos="5040"/>
        </w:tabs>
        <w:ind w:left="5040" w:hanging="360"/>
      </w:pPr>
      <w:rPr>
        <w:rFonts w:ascii="Segoe UI Symbol" w:hAnsi="Segoe UI Symbol" w:hint="default"/>
      </w:rPr>
    </w:lvl>
    <w:lvl w:ilvl="7" w:tplc="52866CC6" w:tentative="1">
      <w:start w:val="1"/>
      <w:numFmt w:val="bullet"/>
      <w:lvlText w:val="⁃"/>
      <w:lvlJc w:val="left"/>
      <w:pPr>
        <w:tabs>
          <w:tab w:val="num" w:pos="5760"/>
        </w:tabs>
        <w:ind w:left="5760" w:hanging="360"/>
      </w:pPr>
      <w:rPr>
        <w:rFonts w:ascii="Segoe UI Symbol" w:hAnsi="Segoe UI Symbol" w:hint="default"/>
      </w:rPr>
    </w:lvl>
    <w:lvl w:ilvl="8" w:tplc="738415F4" w:tentative="1">
      <w:start w:val="1"/>
      <w:numFmt w:val="bullet"/>
      <w:lvlText w:val="⁃"/>
      <w:lvlJc w:val="left"/>
      <w:pPr>
        <w:tabs>
          <w:tab w:val="num" w:pos="6480"/>
        </w:tabs>
        <w:ind w:left="6480" w:hanging="360"/>
      </w:pPr>
      <w:rPr>
        <w:rFonts w:ascii="Segoe UI Symbol" w:hAnsi="Segoe UI Symbol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6"/>
  </w:num>
  <w:num w:numId="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eong Yong Lim">
    <w15:presenceInfo w15:providerId="Windows Live" w15:userId="67be5db7cab67cc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7051E"/>
    <w:rsid w:val="0018563E"/>
    <w:rsid w:val="00196997"/>
    <w:rsid w:val="001B335E"/>
    <w:rsid w:val="00263789"/>
    <w:rsid w:val="00266BDB"/>
    <w:rsid w:val="002A5C6F"/>
    <w:rsid w:val="002D797F"/>
    <w:rsid w:val="002F3D5B"/>
    <w:rsid w:val="003226C8"/>
    <w:rsid w:val="00340908"/>
    <w:rsid w:val="0038305D"/>
    <w:rsid w:val="00385C5D"/>
    <w:rsid w:val="003B0FC6"/>
    <w:rsid w:val="0047397F"/>
    <w:rsid w:val="004E45B6"/>
    <w:rsid w:val="004F5473"/>
    <w:rsid w:val="005612C2"/>
    <w:rsid w:val="00577488"/>
    <w:rsid w:val="005C2A51"/>
    <w:rsid w:val="0063127E"/>
    <w:rsid w:val="00676F7F"/>
    <w:rsid w:val="00702B9F"/>
    <w:rsid w:val="00785173"/>
    <w:rsid w:val="007A0987"/>
    <w:rsid w:val="007B1977"/>
    <w:rsid w:val="007F3639"/>
    <w:rsid w:val="00842C22"/>
    <w:rsid w:val="00852340"/>
    <w:rsid w:val="00864903"/>
    <w:rsid w:val="008840C1"/>
    <w:rsid w:val="008E7795"/>
    <w:rsid w:val="00954B0D"/>
    <w:rsid w:val="009636E0"/>
    <w:rsid w:val="00980E7B"/>
    <w:rsid w:val="009935E6"/>
    <w:rsid w:val="009B09C2"/>
    <w:rsid w:val="009C5AAC"/>
    <w:rsid w:val="009D5D9F"/>
    <w:rsid w:val="009E784A"/>
    <w:rsid w:val="00B07B30"/>
    <w:rsid w:val="00B24CCE"/>
    <w:rsid w:val="00B52544"/>
    <w:rsid w:val="00B7591A"/>
    <w:rsid w:val="00BA35CB"/>
    <w:rsid w:val="00C96097"/>
    <w:rsid w:val="00CB798F"/>
    <w:rsid w:val="00CD36BE"/>
    <w:rsid w:val="00CF1629"/>
    <w:rsid w:val="00CF657E"/>
    <w:rsid w:val="00D709E9"/>
    <w:rsid w:val="00DC1022"/>
    <w:rsid w:val="00E36844"/>
    <w:rsid w:val="00E565AB"/>
    <w:rsid w:val="00E843CE"/>
    <w:rsid w:val="00E9507F"/>
    <w:rsid w:val="00E965CC"/>
    <w:rsid w:val="00EF2D59"/>
    <w:rsid w:val="00F03F9B"/>
    <w:rsid w:val="00F419DA"/>
    <w:rsid w:val="00F73309"/>
    <w:rsid w:val="00FE7D66"/>
    <w:rsid w:val="00FF2653"/>
    <w:rsid w:val="00FF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pPr>
      <w:spacing w:before="1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uiPriority w:val="99"/>
    <w:rsid w:val="00FF2653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Char">
    <w:name w:val="본문 Char"/>
    <w:basedOn w:val="a0"/>
    <w:link w:val="a3"/>
    <w:uiPriority w:val="1"/>
    <w:rsid w:val="00FF2653"/>
    <w:rPr>
      <w:rFonts w:ascii="Arial" w:eastAsia="Arial" w:hAnsi="Arial" w:cs="Arial"/>
      <w:sz w:val="24"/>
      <w:szCs w:val="24"/>
    </w:rPr>
  </w:style>
  <w:style w:type="character" w:styleId="a8">
    <w:name w:val="Strong"/>
    <w:basedOn w:val="a0"/>
    <w:uiPriority w:val="22"/>
    <w:qFormat/>
    <w:rsid w:val="00FF2653"/>
    <w:rPr>
      <w:b/>
      <w:bCs/>
    </w:rPr>
  </w:style>
  <w:style w:type="character" w:styleId="a9">
    <w:name w:val="Unresolved Mention"/>
    <w:basedOn w:val="a0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aa">
    <w:name w:val="header"/>
    <w:basedOn w:val="a"/>
    <w:link w:val="Char0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Char0">
    <w:name w:val="머리글 Char"/>
    <w:basedOn w:val="a0"/>
    <w:link w:val="aa"/>
    <w:uiPriority w:val="99"/>
    <w:rsid w:val="009E784A"/>
    <w:rPr>
      <w:rFonts w:ascii="Arial" w:eastAsia="Arial" w:hAnsi="Arial" w:cs="Arial"/>
    </w:rPr>
  </w:style>
  <w:style w:type="paragraph" w:styleId="ab">
    <w:name w:val="footer"/>
    <w:basedOn w:val="a"/>
    <w:link w:val="Char1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Char1">
    <w:name w:val="바닥글 Char"/>
    <w:basedOn w:val="a0"/>
    <w:link w:val="ab"/>
    <w:uiPriority w:val="99"/>
    <w:rsid w:val="009E784A"/>
    <w:rPr>
      <w:rFonts w:ascii="Arial" w:eastAsia="Arial" w:hAnsi="Arial" w:cs="Arial"/>
    </w:rPr>
  </w:style>
  <w:style w:type="table" w:styleId="ac">
    <w:name w:val="Table Grid"/>
    <w:basedOn w:val="a1"/>
    <w:uiPriority w:val="39"/>
    <w:rsid w:val="00FE7D6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</w:pPr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alloon Text"/>
    <w:basedOn w:val="a"/>
    <w:link w:val="Char2"/>
    <w:uiPriority w:val="99"/>
    <w:semiHidden/>
    <w:unhideWhenUsed/>
    <w:rsid w:val="00FE7D66"/>
    <w:rPr>
      <w:rFonts w:ascii="바탕" w:eastAsia="바탕"/>
      <w:sz w:val="18"/>
      <w:szCs w:val="18"/>
    </w:rPr>
  </w:style>
  <w:style w:type="character" w:customStyle="1" w:styleId="Char2">
    <w:name w:val="풍선 도움말 텍스트 Char"/>
    <w:basedOn w:val="a0"/>
    <w:link w:val="ad"/>
    <w:uiPriority w:val="99"/>
    <w:semiHidden/>
    <w:rsid w:val="00FE7D66"/>
    <w:rPr>
      <w:rFonts w:ascii="바탕" w:eastAsia="바탕" w:hAnsi="Arial" w:cs="Arial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785173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577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97072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36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379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369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3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6559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7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69757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peg.chiariglione.org/white-papers?order=title_1&amp;sort=asc" TargetMode="External"/><Relationship Id="rId21" Type="http://schemas.openxmlformats.org/officeDocument/2006/relationships/hyperlink" Target="https://mpeg.chiariglione.org/standards/mpeg-4" TargetMode="External"/><Relationship Id="rId42" Type="http://schemas.openxmlformats.org/officeDocument/2006/relationships/hyperlink" Target="https://mpeg.chiariglione.org/standards/exploration/3d-printing" TargetMode="External"/><Relationship Id="rId47" Type="http://schemas.openxmlformats.org/officeDocument/2006/relationships/hyperlink" Target="https://mpeg.chiariglione.org/events?page=2&amp;order=field_venue&amp;sort=asc" TargetMode="External"/><Relationship Id="rId63" Type="http://schemas.openxmlformats.org/officeDocument/2006/relationships/hyperlink" Target="https://mpeg.chiariglione.org/about/events/workshop-coding-technologies-immersive-audiovisual-experiences" TargetMode="External"/><Relationship Id="rId68" Type="http://schemas.openxmlformats.org/officeDocument/2006/relationships/hyperlink" Target="https://mpeg.chiariglione.org/about/events/omaf-developers-day" TargetMode="External"/><Relationship Id="rId2" Type="http://schemas.openxmlformats.org/officeDocument/2006/relationships/styles" Target="styles.xml"/><Relationship Id="rId16" Type="http://schemas.openxmlformats.org/officeDocument/2006/relationships/hyperlink" Target="https://mpeg.chiariglione.org/news/global-video-ground-plan-genomics-data-transmission" TargetMode="External"/><Relationship Id="rId29" Type="http://schemas.openxmlformats.org/officeDocument/2006/relationships/hyperlink" Target="https://mpeg.chiariglione.org/standards/mpeg-i/network-based-media-processing" TargetMode="External"/><Relationship Id="rId11" Type="http://schemas.openxmlformats.org/officeDocument/2006/relationships/hyperlink" Target="https://mpeg.chiariglione.org/news/omaf-packages-immersive-media-assets-omnidirectional-experiences" TargetMode="External"/><Relationship Id="rId24" Type="http://schemas.openxmlformats.org/officeDocument/2006/relationships/hyperlink" Target="https://mpeg.chiariglione.org/standards/mpeg-dash" TargetMode="External"/><Relationship Id="rId32" Type="http://schemas.openxmlformats.org/officeDocument/2006/relationships/hyperlink" Target="https://mpeg.chiariglione.org/standards/mpeg-iomt" TargetMode="External"/><Relationship Id="rId37" Type="http://schemas.openxmlformats.org/officeDocument/2006/relationships/hyperlink" Target="https://mpeg.chiariglione.org/sites/default/files/files/standards/docs/w15094.zip" TargetMode="External"/><Relationship Id="rId40" Type="http://schemas.openxmlformats.org/officeDocument/2006/relationships/hyperlink" Target="https://mpeg.chiariglione.org/sites/default/files/files/standards/docs/w15200.docx.zip" TargetMode="External"/><Relationship Id="rId45" Type="http://schemas.openxmlformats.org/officeDocument/2006/relationships/image" Target="media/image2.png"/><Relationship Id="rId53" Type="http://schemas.openxmlformats.org/officeDocument/2006/relationships/hyperlink" Target="https://mpeg.chiariglione.org/about/events/workshop-5g-beyond-uhd-media" TargetMode="External"/><Relationship Id="rId58" Type="http://schemas.openxmlformats.org/officeDocument/2006/relationships/hyperlink" Target="https://mpeg.chiariglione.org/about/events/ftv-seminar" TargetMode="External"/><Relationship Id="rId66" Type="http://schemas.openxmlformats.org/officeDocument/2006/relationships/hyperlink" Target="https://mpeg.chiariglione.org/about/events/workshop-genomic-information-representation-mpeg-g" TargetMode="External"/><Relationship Id="rId74" Type="http://schemas.microsoft.com/office/2011/relationships/people" Target="people.xml"/><Relationship Id="rId5" Type="http://schemas.openxmlformats.org/officeDocument/2006/relationships/footnotes" Target="footnotes.xml"/><Relationship Id="rId61" Type="http://schemas.openxmlformats.org/officeDocument/2006/relationships/hyperlink" Target="https://mpeg.chiariglione.org/events?order=field_event_date&amp;sort=asc" TargetMode="External"/><Relationship Id="rId19" Type="http://schemas.openxmlformats.org/officeDocument/2006/relationships/hyperlink" Target="https://mpeg.chiariglione.org/standards/mpeg-dash" TargetMode="External"/><Relationship Id="rId14" Type="http://schemas.openxmlformats.org/officeDocument/2006/relationships/hyperlink" Target="https://mpeg.chiariglione.org/news/green-mpeg-uses-metadata-right-size-power-use-video" TargetMode="External"/><Relationship Id="rId22" Type="http://schemas.openxmlformats.org/officeDocument/2006/relationships/hyperlink" Target="https://mpeg.chiariglione.org/standards/mpeg-4/audio" TargetMode="External"/><Relationship Id="rId27" Type="http://schemas.openxmlformats.org/officeDocument/2006/relationships/hyperlink" Target="https://mpeg.chiariglione.org/white-papers?order=title&amp;sort=desc" TargetMode="External"/><Relationship Id="rId30" Type="http://schemas.openxmlformats.org/officeDocument/2006/relationships/hyperlink" Target="https://mpeg.chiariglione.org/standards/mpeg-i" TargetMode="External"/><Relationship Id="rId35" Type="http://schemas.openxmlformats.org/officeDocument/2006/relationships/hyperlink" Target="https://mpeg.chiariglione.org/standards/mpeg-g" TargetMode="External"/><Relationship Id="rId43" Type="http://schemas.openxmlformats.org/officeDocument/2006/relationships/hyperlink" Target="https://mpeg.chiariglione.org/sites/default/files/files/standards/docs/w15303.zip" TargetMode="External"/><Relationship Id="rId48" Type="http://schemas.openxmlformats.org/officeDocument/2006/relationships/hyperlink" Target="https://mpeg.chiariglione.org/events/mpeg-h-3d-audio-workshop" TargetMode="External"/><Relationship Id="rId56" Type="http://schemas.openxmlformats.org/officeDocument/2006/relationships/hyperlink" Target="https://mpeg.chiariglione.org/about/events/2nd-mmt-developer%E2%80%99s-day" TargetMode="External"/><Relationship Id="rId64" Type="http://schemas.openxmlformats.org/officeDocument/2006/relationships/hyperlink" Target="https://mpeg.chiariglione.org/about/events/workshop-coding-technologies-immersive-audiovisual-experiences-0" TargetMode="External"/><Relationship Id="rId69" Type="http://schemas.openxmlformats.org/officeDocument/2006/relationships/hyperlink" Target="https://mpeg.chiariglione.org/about/events/mp20-workshop-standards-plans-and-explorations-immersive-media" TargetMode="External"/><Relationship Id="rId8" Type="http://schemas.openxmlformats.org/officeDocument/2006/relationships/hyperlink" Target="https://isotc.iso.org/livelink/livelink/open/jtc1sc29ag3" TargetMode="External"/><Relationship Id="rId51" Type="http://schemas.openxmlformats.org/officeDocument/2006/relationships/image" Target="media/image3.png"/><Relationship Id="rId72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hyperlink" Target="https://mpeg.chiariglione.org/news/supporting-deeper-and-richer-visual-displays-hevc" TargetMode="External"/><Relationship Id="rId17" Type="http://schemas.openxmlformats.org/officeDocument/2006/relationships/hyperlink" Target="https://mpeg.chiariglione.org/white-papers?order=title_1&amp;sort=asc" TargetMode="External"/><Relationship Id="rId25" Type="http://schemas.openxmlformats.org/officeDocument/2006/relationships/hyperlink" Target="https://mpeg.chiariglione.org/standards/mpeg-dash/implementation-guidelines" TargetMode="External"/><Relationship Id="rId33" Type="http://schemas.openxmlformats.org/officeDocument/2006/relationships/hyperlink" Target="https://mpeg.chiariglione.org/standards/mpeg-iomt/iomt-architecture" TargetMode="External"/><Relationship Id="rId38" Type="http://schemas.openxmlformats.org/officeDocument/2006/relationships/hyperlink" Target="https://mpeg.chiariglione.org/standards/mpeg-iomt" TargetMode="External"/><Relationship Id="rId46" Type="http://schemas.openxmlformats.org/officeDocument/2006/relationships/hyperlink" Target="https://mpeg.chiariglione.org/events?page=2&amp;order=field_event_date&amp;sort=asc" TargetMode="External"/><Relationship Id="rId59" Type="http://schemas.openxmlformats.org/officeDocument/2006/relationships/hyperlink" Target="https://mpeg.chiariglione.org/about/events/mmt-developers%E2%80%99-day" TargetMode="External"/><Relationship Id="rId67" Type="http://schemas.openxmlformats.org/officeDocument/2006/relationships/hyperlink" Target="https://mpeg.chiariglione.org/about/events/mpeg-workshop-immersive-services-roadmap" TargetMode="External"/><Relationship Id="rId20" Type="http://schemas.openxmlformats.org/officeDocument/2006/relationships/hyperlink" Target="https://mpeg.chiariglione.org/standards/mpeg-dash/implementation-guidelines" TargetMode="External"/><Relationship Id="rId41" Type="http://schemas.openxmlformats.org/officeDocument/2006/relationships/hyperlink" Target="https://mpeg.chiariglione.org/standards/exploration" TargetMode="External"/><Relationship Id="rId54" Type="http://schemas.openxmlformats.org/officeDocument/2006/relationships/hyperlink" Target="https://mpeg.chiariglione.org/about/events/seminar-genome-compression-standardization" TargetMode="External"/><Relationship Id="rId62" Type="http://schemas.openxmlformats.org/officeDocument/2006/relationships/hyperlink" Target="https://mpeg.chiariglione.org/about/events/workshop-standard-coding-technologies-immersive-audio-and-visual-experiences" TargetMode="External"/><Relationship Id="rId70" Type="http://schemas.openxmlformats.org/officeDocument/2006/relationships/hyperlink" Target="https://mpeg.chiariglione.org/about/events/workshop-processing-genomic-information-standards-deployment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peg.chiariglione.org/news/introducing-media-things-internet-things" TargetMode="External"/><Relationship Id="rId23" Type="http://schemas.openxmlformats.org/officeDocument/2006/relationships/hyperlink" Target="https://mpeg.chiariglione.org/sites/default/files/files/standards/docs/w15073.zip" TargetMode="External"/><Relationship Id="rId28" Type="http://schemas.openxmlformats.org/officeDocument/2006/relationships/hyperlink" Target="https://mpeg.chiariglione.org/standards/mpeg-i" TargetMode="External"/><Relationship Id="rId36" Type="http://schemas.openxmlformats.org/officeDocument/2006/relationships/hyperlink" Target="https://mpeg.chiariglione.org/standards/mpeg-g/transport-and-storage-genomic-information" TargetMode="External"/><Relationship Id="rId49" Type="http://schemas.openxmlformats.org/officeDocument/2006/relationships/hyperlink" Target="https://mpeg.chiariglione.org/events/mpeg-h-3d-audio-workshop-0" TargetMode="External"/><Relationship Id="rId57" Type="http://schemas.openxmlformats.org/officeDocument/2006/relationships/hyperlink" Target="https://mpeg.chiariglione.org/about/events/brainstorming-panel-discussion-session-future-video-coding" TargetMode="External"/><Relationship Id="rId10" Type="http://schemas.openxmlformats.org/officeDocument/2006/relationships/hyperlink" Target="https://mpeg.chiariglione.org/news/common-media-application-format-brings-bitstreams-together" TargetMode="External"/><Relationship Id="rId31" Type="http://schemas.openxmlformats.org/officeDocument/2006/relationships/hyperlink" Target="https://mpeg.chiariglione.org/standards/mpeg-i/network-based-media-processing" TargetMode="External"/><Relationship Id="rId44" Type="http://schemas.openxmlformats.org/officeDocument/2006/relationships/hyperlink" Target="https://mpeg.chiariglione.org/events?page=2&amp;order=field_event_date&amp;sort=asc" TargetMode="External"/><Relationship Id="rId52" Type="http://schemas.openxmlformats.org/officeDocument/2006/relationships/hyperlink" Target="https://mpeg.chiariglione.org/about/events/mp20-workshop-mpeg-roadmap" TargetMode="External"/><Relationship Id="rId60" Type="http://schemas.openxmlformats.org/officeDocument/2006/relationships/hyperlink" Target="https://mpeg.chiariglione.org/about/events/workshop-session-management-and-control-mpeg-dash" TargetMode="External"/><Relationship Id="rId65" Type="http://schemas.openxmlformats.org/officeDocument/2006/relationships/hyperlink" Target="https://mpeg.chiariglione.org/about/events/workshop-mpeg-g-shenzhen-cn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peg.chiariglione.org/news/reconfigurable-media-decoding-modules-assignable-a-dataflow-network" TargetMode="External"/><Relationship Id="rId13" Type="http://schemas.openxmlformats.org/officeDocument/2006/relationships/hyperlink" Target="https://mpeg.chiariglione.org/news/multimedia-preservation-application-format-supports-digital-archives" TargetMode="External"/><Relationship Id="rId18" Type="http://schemas.openxmlformats.org/officeDocument/2006/relationships/hyperlink" Target="https://mpeg.chiariglione.org/white-papers?order=title&amp;sort=desc" TargetMode="External"/><Relationship Id="rId39" Type="http://schemas.openxmlformats.org/officeDocument/2006/relationships/hyperlink" Target="https://mpeg.chiariglione.org/standards/mpeg-iomt/iomt-architecture-0" TargetMode="External"/><Relationship Id="rId34" Type="http://schemas.openxmlformats.org/officeDocument/2006/relationships/hyperlink" Target="https://mpeg.chiariglione.org/sites/default/files/files/standards/docs/w15085-v2-w15085.zip" TargetMode="External"/><Relationship Id="rId50" Type="http://schemas.openxmlformats.org/officeDocument/2006/relationships/hyperlink" Target="https://mpeg.chiariglione.org/events?page=1&amp;order=field_event_date&amp;sort=asc" TargetMode="External"/><Relationship Id="rId55" Type="http://schemas.openxmlformats.org/officeDocument/2006/relationships/hyperlink" Target="https://mpeg.chiariglione.org/about/events/seminar-media-synchronization-hybrid-delivery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peg.chiariglione.org/about/events/mpeg-workshop-%E2%80%9Cglobal-media-technology-standards-immersive-age%E2%80%9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2141</Words>
  <Characters>12205</Characters>
  <Application>Microsoft Office Word</Application>
  <DocSecurity>0</DocSecurity>
  <Lines>101</Lines>
  <Paragraphs>28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 </dc:creator>
  <cp:lastModifiedBy>Kyuheon Kim</cp:lastModifiedBy>
  <cp:revision>6</cp:revision>
  <dcterms:created xsi:type="dcterms:W3CDTF">2021-07-15T15:20:00Z</dcterms:created>
  <dcterms:modified xsi:type="dcterms:W3CDTF">2021-07-17T00:01:00Z</dcterms:modified>
</cp:coreProperties>
</file>