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0F005" w14:textId="5B652B1B" w:rsidR="00E7635F" w:rsidRPr="00E7635F" w:rsidRDefault="00E7635F" w:rsidP="00E7635F">
      <w:pPr>
        <w:widowControl w:val="0"/>
        <w:tabs>
          <w:tab w:val="left" w:pos="4589"/>
        </w:tabs>
        <w:autoSpaceDE w:val="0"/>
        <w:autoSpaceDN w:val="0"/>
        <w:spacing w:before="90"/>
        <w:ind w:left="1194"/>
        <w:jc w:val="right"/>
        <w:rPr>
          <w:ins w:id="0" w:author="Kyuheon Kim" w:date="2021-08-09T09:36:00Z"/>
          <w:rFonts w:ascii="맑은 고딕" w:eastAsia="맑은 고딕" w:hAnsi="맑은 고딕" w:cs="맑은 고딕"/>
          <w:b/>
          <w:bCs/>
          <w:color w:val="000000" w:themeColor="text1"/>
          <w:sz w:val="28"/>
          <w:szCs w:val="28"/>
          <w:u w:color="000000"/>
          <w:lang w:eastAsia="ko-KR"/>
          <w:rPrChange w:id="1" w:author="Kyuheon Kim" w:date="2021-08-09T09:39:00Z">
            <w:rPr>
              <w:ins w:id="2" w:author="Kyuheon Kim" w:date="2021-08-09T09:36:00Z"/>
              <w:rFonts w:ascii="맑은 고딕" w:eastAsia="맑은 고딕" w:hAnsi="맑은 고딕" w:cs="맑은 고딕"/>
              <w:b/>
              <w:bCs/>
              <w:sz w:val="28"/>
              <w:szCs w:val="28"/>
              <w:u w:color="000000"/>
              <w:lang w:eastAsia="ko-KR"/>
            </w:rPr>
          </w:rPrChange>
        </w:rPr>
      </w:pPr>
      <w:ins w:id="3" w:author="Kyuheon Kim" w:date="2021-08-09T09:36:00Z">
        <w:r w:rsidRPr="00E7635F">
          <w:rPr>
            <w:rFonts w:ascii="Arial" w:eastAsia="Calibri" w:hAnsi="Arial" w:cs="Arial"/>
            <w:b/>
            <w:bCs/>
            <w:noProof/>
            <w:color w:val="000000" w:themeColor="text1"/>
            <w:sz w:val="29"/>
            <w:szCs w:val="29"/>
            <w:u w:val="single" w:color="000000"/>
            <w:lang w:eastAsia="ja-JP"/>
            <w:rPrChange w:id="4" w:author="Kyuheon Kim" w:date="2021-08-09T09:39:00Z">
              <w:rPr>
                <w:rFonts w:ascii="Arial" w:eastAsia="Calibri" w:hAnsi="Arial" w:cs="Arial"/>
                <w:b/>
                <w:bCs/>
                <w:noProof/>
                <w:sz w:val="29"/>
                <w:szCs w:val="29"/>
                <w:u w:val="single" w:color="000000"/>
                <w:lang w:eastAsia="ja-JP"/>
              </w:rPr>
            </w:rPrChange>
          </w:rPr>
          <w:drawing>
            <wp:anchor distT="0" distB="0" distL="114300" distR="114300" simplePos="0" relativeHeight="251660288" behindDoc="0" locked="0" layoutInCell="1" allowOverlap="1" wp14:anchorId="335922EF" wp14:editId="7D9E039C">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635F">
          <w:rPr>
            <w:rFonts w:eastAsia="Arial" w:hAnsi="Arial" w:cs="Arial"/>
            <w:bCs/>
            <w:color w:val="000000" w:themeColor="text1"/>
            <w:sz w:val="29"/>
            <w:szCs w:val="29"/>
            <w:u w:color="000000"/>
            <w:rPrChange w:id="5" w:author="Kyuheon Kim" w:date="2021-08-09T09:39:00Z">
              <w:rPr>
                <w:rFonts w:eastAsia="Arial" w:hAnsi="Arial" w:cs="Arial"/>
                <w:bCs/>
                <w:sz w:val="29"/>
                <w:szCs w:val="29"/>
                <w:u w:color="000000"/>
              </w:rPr>
            </w:rPrChange>
          </w:rPr>
          <w:t xml:space="preserve">             </w:t>
        </w:r>
        <w:r w:rsidRPr="00E7635F">
          <w:rPr>
            <w:rFonts w:eastAsia="Arial" w:hAnsi="Arial" w:cs="Arial"/>
            <w:bCs/>
            <w:color w:val="000000" w:themeColor="text1"/>
            <w:sz w:val="29"/>
            <w:szCs w:val="29"/>
            <w:u w:val="thick" w:color="000000"/>
            <w:rPrChange w:id="6" w:author="Kyuheon Kim" w:date="2021-08-09T09:39:00Z">
              <w:rPr>
                <w:rFonts w:eastAsia="Arial" w:hAnsi="Arial" w:cs="Arial"/>
                <w:bCs/>
                <w:sz w:val="29"/>
                <w:szCs w:val="29"/>
                <w:u w:val="thick" w:color="000000"/>
              </w:rPr>
            </w:rPrChange>
          </w:rPr>
          <w:t xml:space="preserve">                       </w:t>
        </w:r>
        <w:r w:rsidRPr="00E7635F">
          <w:rPr>
            <w:rFonts w:eastAsia="Arial"/>
            <w:b/>
            <w:bCs/>
            <w:color w:val="000000" w:themeColor="text1"/>
            <w:w w:val="115"/>
            <w:sz w:val="28"/>
            <w:szCs w:val="28"/>
            <w:u w:val="thick" w:color="000000"/>
            <w:rPrChange w:id="7" w:author="Kyuheon Kim" w:date="2021-08-09T09:39:00Z">
              <w:rPr>
                <w:rFonts w:eastAsia="Arial"/>
                <w:b/>
                <w:bCs/>
                <w:w w:val="115"/>
                <w:sz w:val="28"/>
                <w:szCs w:val="28"/>
                <w:u w:val="thick" w:color="000000"/>
              </w:rPr>
            </w:rPrChange>
          </w:rPr>
          <w:t>ISO/IEC JTC 1/SC</w:t>
        </w:r>
        <w:r w:rsidRPr="00E7635F">
          <w:rPr>
            <w:rFonts w:eastAsia="Arial"/>
            <w:b/>
            <w:bCs/>
            <w:color w:val="000000" w:themeColor="text1"/>
            <w:spacing w:val="-25"/>
            <w:w w:val="115"/>
            <w:sz w:val="28"/>
            <w:szCs w:val="28"/>
            <w:u w:val="thick" w:color="000000"/>
            <w:rPrChange w:id="8" w:author="Kyuheon Kim" w:date="2021-08-09T09:39:00Z">
              <w:rPr>
                <w:rFonts w:eastAsia="Arial"/>
                <w:b/>
                <w:bCs/>
                <w:spacing w:val="-25"/>
                <w:w w:val="115"/>
                <w:sz w:val="28"/>
                <w:szCs w:val="28"/>
                <w:u w:val="thick" w:color="000000"/>
              </w:rPr>
            </w:rPrChange>
          </w:rPr>
          <w:t xml:space="preserve"> </w:t>
        </w:r>
        <w:r w:rsidRPr="00E7635F">
          <w:rPr>
            <w:rFonts w:eastAsia="Arial"/>
            <w:b/>
            <w:bCs/>
            <w:color w:val="000000" w:themeColor="text1"/>
            <w:w w:val="115"/>
            <w:sz w:val="28"/>
            <w:szCs w:val="28"/>
            <w:u w:val="thick" w:color="000000"/>
            <w:rPrChange w:id="9" w:author="Kyuheon Kim" w:date="2021-08-09T09:39:00Z">
              <w:rPr>
                <w:rFonts w:eastAsia="Arial"/>
                <w:b/>
                <w:bCs/>
                <w:w w:val="115"/>
                <w:sz w:val="28"/>
                <w:szCs w:val="28"/>
                <w:u w:val="thick" w:color="000000"/>
              </w:rPr>
            </w:rPrChange>
          </w:rPr>
          <w:t>29/AG</w:t>
        </w:r>
        <w:r w:rsidRPr="00E7635F">
          <w:rPr>
            <w:rFonts w:eastAsia="Arial"/>
            <w:b/>
            <w:bCs/>
            <w:color w:val="000000" w:themeColor="text1"/>
            <w:spacing w:val="-9"/>
            <w:w w:val="115"/>
            <w:sz w:val="28"/>
            <w:szCs w:val="28"/>
            <w:u w:val="thick" w:color="000000"/>
            <w:rPrChange w:id="10" w:author="Kyuheon Kim" w:date="2021-08-09T09:39:00Z">
              <w:rPr>
                <w:rFonts w:eastAsia="Arial"/>
                <w:b/>
                <w:bCs/>
                <w:spacing w:val="-9"/>
                <w:w w:val="115"/>
                <w:sz w:val="28"/>
                <w:szCs w:val="28"/>
                <w:u w:val="thick" w:color="000000"/>
              </w:rPr>
            </w:rPrChange>
          </w:rPr>
          <w:t xml:space="preserve"> </w:t>
        </w:r>
        <w:r w:rsidRPr="00E7635F">
          <w:rPr>
            <w:rFonts w:eastAsia="Arial"/>
            <w:b/>
            <w:bCs/>
            <w:color w:val="000000" w:themeColor="text1"/>
            <w:w w:val="115"/>
            <w:sz w:val="28"/>
            <w:szCs w:val="28"/>
            <w:u w:val="thick" w:color="000000"/>
            <w:rPrChange w:id="11" w:author="Kyuheon Kim" w:date="2021-08-09T09:39:00Z">
              <w:rPr>
                <w:rFonts w:eastAsia="Arial"/>
                <w:b/>
                <w:bCs/>
                <w:w w:val="115"/>
                <w:sz w:val="28"/>
                <w:szCs w:val="28"/>
                <w:u w:val="thick" w:color="000000"/>
              </w:rPr>
            </w:rPrChange>
          </w:rPr>
          <w:t xml:space="preserve">3 </w:t>
        </w:r>
        <w:r w:rsidRPr="00E7635F">
          <w:rPr>
            <w:rFonts w:eastAsia="Arial"/>
            <w:b/>
            <w:bCs/>
            <w:color w:val="000000" w:themeColor="text1"/>
            <w:w w:val="115"/>
            <w:sz w:val="48"/>
            <w:szCs w:val="48"/>
            <w:u w:val="thick" w:color="000000"/>
            <w:rPrChange w:id="12" w:author="Kyuheon Kim" w:date="2021-08-09T09:39:00Z">
              <w:rPr>
                <w:rFonts w:eastAsia="Arial"/>
                <w:b/>
                <w:bCs/>
                <w:w w:val="115"/>
                <w:sz w:val="48"/>
                <w:szCs w:val="48"/>
                <w:u w:val="thick" w:color="000000"/>
              </w:rPr>
            </w:rPrChange>
          </w:rPr>
          <w:t>N</w:t>
        </w:r>
        <w:r w:rsidRPr="00E7635F">
          <w:rPr>
            <w:rFonts w:eastAsia="Arial"/>
            <w:b/>
            <w:bCs/>
            <w:color w:val="000000" w:themeColor="text1"/>
            <w:spacing w:val="28"/>
            <w:w w:val="115"/>
            <w:sz w:val="48"/>
            <w:szCs w:val="48"/>
            <w:u w:val="thick" w:color="000000"/>
            <w:rPrChange w:id="13" w:author="Kyuheon Kim" w:date="2021-08-09T09:39:00Z">
              <w:rPr>
                <w:rFonts w:eastAsia="Arial"/>
                <w:b/>
                <w:bCs/>
                <w:spacing w:val="28"/>
                <w:w w:val="115"/>
                <w:sz w:val="48"/>
                <w:szCs w:val="48"/>
                <w:u w:val="thick" w:color="000000"/>
              </w:rPr>
            </w:rPrChange>
          </w:rPr>
          <w:t>003</w:t>
        </w:r>
      </w:ins>
      <w:ins w:id="14" w:author="Kyuheon Kim" w:date="2021-08-09T09:37:00Z">
        <w:r w:rsidRPr="00E7635F">
          <w:rPr>
            <w:rFonts w:eastAsia="Arial"/>
            <w:b/>
            <w:bCs/>
            <w:color w:val="000000" w:themeColor="text1"/>
            <w:spacing w:val="28"/>
            <w:w w:val="115"/>
            <w:sz w:val="48"/>
            <w:szCs w:val="48"/>
            <w:u w:val="thick" w:color="000000"/>
            <w:rPrChange w:id="15" w:author="Kyuheon Kim" w:date="2021-08-09T09:39:00Z">
              <w:rPr>
                <w:rFonts w:eastAsia="Arial"/>
                <w:b/>
                <w:bCs/>
                <w:spacing w:val="28"/>
                <w:w w:val="115"/>
                <w:sz w:val="48"/>
                <w:szCs w:val="48"/>
                <w:u w:val="thick" w:color="000000"/>
              </w:rPr>
            </w:rPrChange>
          </w:rPr>
          <w:t>6</w:t>
        </w:r>
      </w:ins>
    </w:p>
    <w:p w14:paraId="7534CB4D" w14:textId="77777777" w:rsidR="00E7635F" w:rsidRPr="00E7635F" w:rsidRDefault="00E7635F" w:rsidP="00E7635F">
      <w:pPr>
        <w:widowControl w:val="0"/>
        <w:autoSpaceDE w:val="0"/>
        <w:autoSpaceDN w:val="0"/>
        <w:jc w:val="left"/>
        <w:rPr>
          <w:ins w:id="16" w:author="Kyuheon Kim" w:date="2021-08-09T09:36:00Z"/>
          <w:rFonts w:ascii="Arial" w:eastAsia="Arial" w:hAnsi="Arial" w:cs="Arial"/>
          <w:b/>
          <w:color w:val="000000" w:themeColor="text1"/>
          <w:sz w:val="20"/>
          <w:szCs w:val="22"/>
          <w:rPrChange w:id="17" w:author="Kyuheon Kim" w:date="2021-08-09T09:39:00Z">
            <w:rPr>
              <w:ins w:id="18" w:author="Kyuheon Kim" w:date="2021-08-09T09:36:00Z"/>
              <w:rFonts w:ascii="Arial" w:eastAsia="Arial" w:hAnsi="Arial" w:cs="Arial"/>
              <w:b/>
              <w:sz w:val="20"/>
              <w:szCs w:val="22"/>
            </w:rPr>
          </w:rPrChange>
        </w:rPr>
      </w:pPr>
    </w:p>
    <w:p w14:paraId="056840DD" w14:textId="77777777" w:rsidR="00E7635F" w:rsidRPr="00E7635F" w:rsidRDefault="00E7635F" w:rsidP="00E7635F">
      <w:pPr>
        <w:widowControl w:val="0"/>
        <w:autoSpaceDE w:val="0"/>
        <w:autoSpaceDN w:val="0"/>
        <w:jc w:val="left"/>
        <w:rPr>
          <w:ins w:id="19" w:author="Kyuheon Kim" w:date="2021-08-09T09:36:00Z"/>
          <w:rFonts w:ascii="Arial" w:eastAsia="Arial" w:hAnsi="Arial" w:cs="Arial"/>
          <w:b/>
          <w:color w:val="000000" w:themeColor="text1"/>
          <w:sz w:val="20"/>
          <w:szCs w:val="22"/>
          <w:rPrChange w:id="20" w:author="Kyuheon Kim" w:date="2021-08-09T09:39:00Z">
            <w:rPr>
              <w:ins w:id="21" w:author="Kyuheon Kim" w:date="2021-08-09T09:36:00Z"/>
              <w:rFonts w:ascii="Arial" w:eastAsia="Arial" w:hAnsi="Arial" w:cs="Arial"/>
              <w:b/>
              <w:sz w:val="20"/>
              <w:szCs w:val="22"/>
            </w:rPr>
          </w:rPrChange>
        </w:rPr>
      </w:pPr>
    </w:p>
    <w:p w14:paraId="0B8D0361" w14:textId="77777777" w:rsidR="00E7635F" w:rsidRPr="00E7635F" w:rsidRDefault="00E7635F" w:rsidP="00E7635F">
      <w:pPr>
        <w:widowControl w:val="0"/>
        <w:autoSpaceDE w:val="0"/>
        <w:autoSpaceDN w:val="0"/>
        <w:spacing w:before="3"/>
        <w:jc w:val="left"/>
        <w:rPr>
          <w:ins w:id="22" w:author="Kyuheon Kim" w:date="2021-08-09T09:36:00Z"/>
          <w:rFonts w:ascii="Arial" w:eastAsia="Arial" w:hAnsi="Arial" w:cs="Arial"/>
          <w:b/>
          <w:color w:val="000000" w:themeColor="text1"/>
          <w:sz w:val="23"/>
          <w:szCs w:val="22"/>
          <w:rPrChange w:id="23" w:author="Kyuheon Kim" w:date="2021-08-09T09:39:00Z">
            <w:rPr>
              <w:ins w:id="24" w:author="Kyuheon Kim" w:date="2021-08-09T09:36:00Z"/>
              <w:rFonts w:ascii="Arial" w:eastAsia="Arial" w:hAnsi="Arial" w:cs="Arial"/>
              <w:b/>
              <w:sz w:val="23"/>
              <w:szCs w:val="22"/>
            </w:rPr>
          </w:rPrChange>
        </w:rPr>
      </w:pPr>
      <w:ins w:id="25" w:author="Kyuheon Kim" w:date="2021-08-09T09:36:00Z">
        <w:r w:rsidRPr="00E7635F">
          <w:rPr>
            <w:rFonts w:ascii="Arial" w:eastAsia="Arial" w:hAnsi="Arial" w:cs="Arial"/>
            <w:noProof/>
            <w:color w:val="000000" w:themeColor="text1"/>
            <w:sz w:val="22"/>
            <w:szCs w:val="22"/>
            <w:rPrChange w:id="26" w:author="Kyuheon Kim" w:date="2021-08-09T09:39:00Z">
              <w:rPr>
                <w:rFonts w:ascii="Arial" w:eastAsia="Arial" w:hAnsi="Arial" w:cs="Arial"/>
                <w:noProof/>
                <w:sz w:val="22"/>
                <w:szCs w:val="22"/>
              </w:rPr>
            </w:rPrChange>
          </w:rPr>
          <mc:AlternateContent>
            <mc:Choice Requires="wps">
              <w:drawing>
                <wp:anchor distT="0" distB="0" distL="0" distR="0" simplePos="0" relativeHeight="251659264" behindDoc="1" locked="0" layoutInCell="1" allowOverlap="1" wp14:anchorId="31FD813E" wp14:editId="6553EDE1">
                  <wp:simplePos x="0" y="0"/>
                  <wp:positionH relativeFrom="page">
                    <wp:posOffset>704850</wp:posOffset>
                  </wp:positionH>
                  <wp:positionV relativeFrom="paragraph">
                    <wp:posOffset>201930</wp:posOffset>
                  </wp:positionV>
                  <wp:extent cx="6155055" cy="971550"/>
                  <wp:effectExtent l="0" t="0" r="17145" b="1905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533A51" w14:textId="77777777" w:rsidR="00E7635F" w:rsidRPr="00196997" w:rsidRDefault="00E7635F" w:rsidP="00E7635F">
                              <w:pPr>
                                <w:spacing w:before="80" w:line="360" w:lineRule="auto"/>
                                <w:ind w:right="50"/>
                                <w:jc w:val="center"/>
                                <w:rPr>
                                  <w:b/>
                                  <w:sz w:val="28"/>
                                  <w:szCs w:val="28"/>
                                </w:rPr>
                              </w:pPr>
                              <w:r w:rsidRPr="00196997">
                                <w:rPr>
                                  <w:b/>
                                  <w:sz w:val="28"/>
                                  <w:szCs w:val="28"/>
                                </w:rPr>
                                <w:t>ISO/IEC JTC 1/SC 29/</w:t>
                              </w:r>
                              <w:r>
                                <w:rPr>
                                  <w:b/>
                                  <w:sz w:val="28"/>
                                  <w:szCs w:val="28"/>
                                </w:rPr>
                                <w:t>A</w:t>
                              </w:r>
                              <w:r w:rsidRPr="00196997">
                                <w:rPr>
                                  <w:b/>
                                  <w:sz w:val="28"/>
                                  <w:szCs w:val="28"/>
                                </w:rPr>
                                <w:t>G 3</w:t>
                              </w:r>
                              <w:r>
                                <w:rPr>
                                  <w:b/>
                                  <w:sz w:val="28"/>
                                  <w:szCs w:val="28"/>
                                </w:rPr>
                                <w:br/>
                              </w:r>
                              <w:r w:rsidRPr="00196997">
                                <w:rPr>
                                  <w:b/>
                                  <w:sz w:val="28"/>
                                  <w:szCs w:val="28"/>
                                </w:rPr>
                                <w:t xml:space="preserve">MPEG </w:t>
                              </w:r>
                              <w:r>
                                <w:rPr>
                                  <w:b/>
                                  <w:sz w:val="28"/>
                                  <w:szCs w:val="28"/>
                                </w:rPr>
                                <w:t>Liaison and Communication</w:t>
                              </w:r>
                              <w:r w:rsidRPr="00196997">
                                <w:rPr>
                                  <w:b/>
                                  <w:sz w:val="28"/>
                                  <w:szCs w:val="28"/>
                                </w:rPr>
                                <w:t xml:space="preserve">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D813E" id="_x0000_t202" coordsize="21600,21600" o:spt="202" path="m,l,21600r21600,l21600,xe">
                  <v:stroke joinstyle="miter"/>
                  <v:path gradientshapeok="t" o:connecttype="rect"/>
                </v:shapetype>
                <v:shape id="Text Box 5"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7/ayOBcCAAAXBAAADgAAAAAAAAAAAAAAAAAuAgAAZHJzL2Uyb0RvYy54bWxQSwECLQAU&#13;&#10;AAYACAAAACEAdbAWOuEAAAAQAQAADwAAAAAAAAAAAAAAAABxBAAAZHJzL2Rvd25yZXYueG1sUEsF&#13;&#10;BgAAAAAEAAQA8wAAAH8FAAAAAA==&#13;&#10;" filled="f" strokeweight=".27094mm">
                  <v:textbox inset="0,0,0,0">
                    <w:txbxContent>
                      <w:p w14:paraId="18533A51" w14:textId="77777777" w:rsidR="00E7635F" w:rsidRPr="00196997" w:rsidRDefault="00E7635F" w:rsidP="00E7635F">
                        <w:pPr>
                          <w:spacing w:before="80" w:line="360" w:lineRule="auto"/>
                          <w:ind w:right="50"/>
                          <w:jc w:val="center"/>
                          <w:rPr>
                            <w:b/>
                            <w:sz w:val="28"/>
                            <w:szCs w:val="28"/>
                          </w:rPr>
                        </w:pPr>
                        <w:r w:rsidRPr="00196997">
                          <w:rPr>
                            <w:b/>
                            <w:sz w:val="28"/>
                            <w:szCs w:val="28"/>
                          </w:rPr>
                          <w:t>ISO/IEC JTC 1/SC 29/</w:t>
                        </w:r>
                        <w:r>
                          <w:rPr>
                            <w:b/>
                            <w:sz w:val="28"/>
                            <w:szCs w:val="28"/>
                          </w:rPr>
                          <w:t>A</w:t>
                        </w:r>
                        <w:r w:rsidRPr="00196997">
                          <w:rPr>
                            <w:b/>
                            <w:sz w:val="28"/>
                            <w:szCs w:val="28"/>
                          </w:rPr>
                          <w:t>G 3</w:t>
                        </w:r>
                        <w:r>
                          <w:rPr>
                            <w:b/>
                            <w:sz w:val="28"/>
                            <w:szCs w:val="28"/>
                          </w:rPr>
                          <w:br/>
                        </w:r>
                        <w:r w:rsidRPr="00196997">
                          <w:rPr>
                            <w:b/>
                            <w:sz w:val="28"/>
                            <w:szCs w:val="28"/>
                          </w:rPr>
                          <w:t xml:space="preserve">MPEG </w:t>
                        </w:r>
                        <w:r>
                          <w:rPr>
                            <w:b/>
                            <w:sz w:val="28"/>
                            <w:szCs w:val="28"/>
                          </w:rPr>
                          <w:t>Liaison and Communication</w:t>
                        </w:r>
                        <w:r w:rsidRPr="00196997">
                          <w:rPr>
                            <w:b/>
                            <w:sz w:val="28"/>
                            <w:szCs w:val="28"/>
                          </w:rPr>
                          <w:t xml:space="preserve"> </w:t>
                        </w:r>
                        <w:r w:rsidRPr="00196997">
                          <w:rPr>
                            <w:b/>
                            <w:sz w:val="28"/>
                            <w:szCs w:val="28"/>
                          </w:rPr>
                          <w:br/>
                          <w:t>Convenorship: KATS (Korea, Republic of)</w:t>
                        </w:r>
                      </w:p>
                    </w:txbxContent>
                  </v:textbox>
                  <w10:wrap type="topAndBottom" anchorx="page"/>
                </v:shape>
              </w:pict>
            </mc:Fallback>
          </mc:AlternateContent>
        </w:r>
      </w:ins>
    </w:p>
    <w:p w14:paraId="3BC75058" w14:textId="77777777" w:rsidR="00E7635F" w:rsidRPr="00E7635F" w:rsidRDefault="00E7635F" w:rsidP="00E7635F">
      <w:pPr>
        <w:widowControl w:val="0"/>
        <w:autoSpaceDE w:val="0"/>
        <w:autoSpaceDN w:val="0"/>
        <w:jc w:val="left"/>
        <w:rPr>
          <w:ins w:id="27" w:author="Kyuheon Kim" w:date="2021-08-09T09:36:00Z"/>
          <w:rFonts w:ascii="Arial" w:eastAsia="Arial" w:hAnsi="Arial" w:cs="Arial"/>
          <w:b/>
          <w:color w:val="000000" w:themeColor="text1"/>
          <w:sz w:val="20"/>
          <w:szCs w:val="22"/>
          <w:rPrChange w:id="28" w:author="Kyuheon Kim" w:date="2021-08-09T09:39:00Z">
            <w:rPr>
              <w:ins w:id="29" w:author="Kyuheon Kim" w:date="2021-08-09T09:36:00Z"/>
              <w:rFonts w:ascii="Arial" w:eastAsia="Arial" w:hAnsi="Arial" w:cs="Arial"/>
              <w:b/>
              <w:sz w:val="20"/>
              <w:szCs w:val="22"/>
            </w:rPr>
          </w:rPrChange>
        </w:rPr>
      </w:pPr>
    </w:p>
    <w:p w14:paraId="68620AF8" w14:textId="77777777" w:rsidR="00E7635F" w:rsidRPr="00E7635F" w:rsidRDefault="00E7635F" w:rsidP="00E7635F">
      <w:pPr>
        <w:widowControl w:val="0"/>
        <w:autoSpaceDE w:val="0"/>
        <w:autoSpaceDN w:val="0"/>
        <w:jc w:val="left"/>
        <w:rPr>
          <w:ins w:id="30" w:author="Kyuheon Kim" w:date="2021-08-09T09:36:00Z"/>
          <w:rFonts w:ascii="Arial" w:eastAsia="Arial" w:hAnsi="Arial" w:cs="Arial"/>
          <w:b/>
          <w:color w:val="000000" w:themeColor="text1"/>
          <w:sz w:val="21"/>
          <w:szCs w:val="22"/>
          <w:rPrChange w:id="31" w:author="Kyuheon Kim" w:date="2021-08-09T09:39:00Z">
            <w:rPr>
              <w:ins w:id="32" w:author="Kyuheon Kim" w:date="2021-08-09T09:36:00Z"/>
              <w:rFonts w:ascii="Arial" w:eastAsia="Arial" w:hAnsi="Arial" w:cs="Arial"/>
              <w:b/>
              <w:sz w:val="21"/>
              <w:szCs w:val="22"/>
            </w:rPr>
          </w:rPrChange>
        </w:rPr>
      </w:pPr>
    </w:p>
    <w:p w14:paraId="144BC57B" w14:textId="77777777" w:rsidR="00E7635F" w:rsidRPr="00E7635F" w:rsidRDefault="00E7635F" w:rsidP="00E7635F">
      <w:pPr>
        <w:widowControl w:val="0"/>
        <w:tabs>
          <w:tab w:val="left" w:pos="3099"/>
        </w:tabs>
        <w:autoSpaceDE w:val="0"/>
        <w:autoSpaceDN w:val="0"/>
        <w:spacing w:before="103"/>
        <w:ind w:left="104"/>
        <w:jc w:val="left"/>
        <w:rPr>
          <w:ins w:id="33" w:author="Kyuheon Kim" w:date="2021-08-09T09:36:00Z"/>
          <w:rFonts w:eastAsia="Arial"/>
          <w:snapToGrid w:val="0"/>
          <w:color w:val="000000" w:themeColor="text1"/>
          <w:rPrChange w:id="34" w:author="Kyuheon Kim" w:date="2021-08-09T09:39:00Z">
            <w:rPr>
              <w:ins w:id="35" w:author="Kyuheon Kim" w:date="2021-08-09T09:36:00Z"/>
              <w:rFonts w:eastAsia="Arial"/>
              <w:snapToGrid w:val="0"/>
            </w:rPr>
          </w:rPrChange>
        </w:rPr>
      </w:pPr>
      <w:ins w:id="36" w:author="Kyuheon Kim" w:date="2021-08-09T09:36:00Z">
        <w:r w:rsidRPr="00E7635F">
          <w:rPr>
            <w:rFonts w:eastAsia="Arial"/>
            <w:b/>
            <w:snapToGrid w:val="0"/>
            <w:color w:val="000000" w:themeColor="text1"/>
            <w:rPrChange w:id="37" w:author="Kyuheon Kim" w:date="2021-08-09T09:39:00Z">
              <w:rPr>
                <w:rFonts w:eastAsia="Arial"/>
                <w:b/>
                <w:snapToGrid w:val="0"/>
              </w:rPr>
            </w:rPrChange>
          </w:rPr>
          <w:t>Document</w:t>
        </w:r>
        <w:r w:rsidRPr="00E7635F">
          <w:rPr>
            <w:rFonts w:eastAsia="Arial"/>
            <w:b/>
            <w:snapToGrid w:val="0"/>
            <w:color w:val="000000" w:themeColor="text1"/>
            <w:spacing w:val="14"/>
            <w:rPrChange w:id="38" w:author="Kyuheon Kim" w:date="2021-08-09T09:39:00Z">
              <w:rPr>
                <w:rFonts w:eastAsia="Arial"/>
                <w:b/>
                <w:snapToGrid w:val="0"/>
                <w:spacing w:val="14"/>
              </w:rPr>
            </w:rPrChange>
          </w:rPr>
          <w:t xml:space="preserve"> </w:t>
        </w:r>
        <w:r w:rsidRPr="00E7635F">
          <w:rPr>
            <w:rFonts w:eastAsia="Arial"/>
            <w:b/>
            <w:snapToGrid w:val="0"/>
            <w:color w:val="000000" w:themeColor="text1"/>
            <w:rPrChange w:id="39" w:author="Kyuheon Kim" w:date="2021-08-09T09:39:00Z">
              <w:rPr>
                <w:rFonts w:eastAsia="Arial"/>
                <w:b/>
                <w:snapToGrid w:val="0"/>
              </w:rPr>
            </w:rPrChange>
          </w:rPr>
          <w:t>type:</w:t>
        </w:r>
        <w:r w:rsidRPr="00E7635F">
          <w:rPr>
            <w:rFonts w:eastAsia="Arial"/>
            <w:snapToGrid w:val="0"/>
            <w:color w:val="000000" w:themeColor="text1"/>
            <w:rPrChange w:id="40" w:author="Kyuheon Kim" w:date="2021-08-09T09:39:00Z">
              <w:rPr>
                <w:rFonts w:eastAsia="Arial"/>
                <w:snapToGrid w:val="0"/>
              </w:rPr>
            </w:rPrChange>
          </w:rPr>
          <w:tab/>
          <w:t>Output Document</w:t>
        </w:r>
      </w:ins>
    </w:p>
    <w:p w14:paraId="39E3BD0D" w14:textId="77777777" w:rsidR="00E7635F" w:rsidRPr="00E7635F" w:rsidRDefault="00E7635F" w:rsidP="00E7635F">
      <w:pPr>
        <w:widowControl w:val="0"/>
        <w:autoSpaceDE w:val="0"/>
        <w:autoSpaceDN w:val="0"/>
        <w:spacing w:before="1"/>
        <w:jc w:val="left"/>
        <w:rPr>
          <w:ins w:id="41" w:author="Kyuheon Kim" w:date="2021-08-09T09:36:00Z"/>
          <w:rFonts w:eastAsia="Arial"/>
          <w:snapToGrid w:val="0"/>
          <w:color w:val="000000" w:themeColor="text1"/>
          <w:rPrChange w:id="42" w:author="Kyuheon Kim" w:date="2021-08-09T09:39:00Z">
            <w:rPr>
              <w:ins w:id="43" w:author="Kyuheon Kim" w:date="2021-08-09T09:36:00Z"/>
              <w:rFonts w:eastAsia="Arial"/>
              <w:snapToGrid w:val="0"/>
            </w:rPr>
          </w:rPrChange>
        </w:rPr>
      </w:pPr>
    </w:p>
    <w:p w14:paraId="70D86C7E" w14:textId="59442FC9" w:rsidR="00E7635F" w:rsidRPr="00E7635F" w:rsidRDefault="00E7635F" w:rsidP="00E7635F">
      <w:pPr>
        <w:widowControl w:val="0"/>
        <w:tabs>
          <w:tab w:val="left" w:pos="3099"/>
        </w:tabs>
        <w:autoSpaceDE w:val="0"/>
        <w:autoSpaceDN w:val="0"/>
        <w:spacing w:before="1" w:line="254" w:lineRule="auto"/>
        <w:ind w:left="3099" w:right="214" w:hanging="2996"/>
        <w:jc w:val="left"/>
        <w:rPr>
          <w:ins w:id="44" w:author="Kyuheon Kim" w:date="2021-08-09T09:36:00Z"/>
          <w:rFonts w:eastAsia="Arial"/>
          <w:snapToGrid w:val="0"/>
          <w:color w:val="000000" w:themeColor="text1"/>
          <w:rPrChange w:id="45" w:author="Kyuheon Kim" w:date="2021-08-09T09:39:00Z">
            <w:rPr>
              <w:ins w:id="46" w:author="Kyuheon Kim" w:date="2021-08-09T09:36:00Z"/>
              <w:rFonts w:eastAsia="Arial"/>
              <w:snapToGrid w:val="0"/>
            </w:rPr>
          </w:rPrChange>
        </w:rPr>
      </w:pPr>
      <w:ins w:id="47" w:author="Kyuheon Kim" w:date="2021-08-09T09:36:00Z">
        <w:r w:rsidRPr="00E7635F">
          <w:rPr>
            <w:rFonts w:eastAsia="Arial"/>
            <w:b/>
            <w:snapToGrid w:val="0"/>
            <w:color w:val="000000" w:themeColor="text1"/>
            <w:rPrChange w:id="48" w:author="Kyuheon Kim" w:date="2021-08-09T09:39:00Z">
              <w:rPr>
                <w:rFonts w:eastAsia="Arial"/>
                <w:b/>
                <w:snapToGrid w:val="0"/>
              </w:rPr>
            </w:rPrChange>
          </w:rPr>
          <w:t>Title:</w:t>
        </w:r>
        <w:r w:rsidRPr="00E7635F">
          <w:rPr>
            <w:rFonts w:eastAsia="Arial"/>
            <w:snapToGrid w:val="0"/>
            <w:color w:val="000000" w:themeColor="text1"/>
            <w:rPrChange w:id="49" w:author="Kyuheon Kim" w:date="2021-08-09T09:39:00Z">
              <w:rPr>
                <w:rFonts w:eastAsia="Arial"/>
                <w:snapToGrid w:val="0"/>
              </w:rPr>
            </w:rPrChange>
          </w:rPr>
          <w:tab/>
        </w:r>
      </w:ins>
      <w:ins w:id="50" w:author="Kyuheon Kim" w:date="2021-08-09T09:37:00Z">
        <w:r w:rsidRPr="00E7635F">
          <w:rPr>
            <w:b/>
            <w:color w:val="000000" w:themeColor="text1"/>
            <w:rPrChange w:id="51" w:author="Kyuheon Kim" w:date="2021-08-09T09:39:00Z">
              <w:rPr>
                <w:b/>
              </w:rPr>
            </w:rPrChange>
          </w:rPr>
          <w:t>White paper on MPEG-G and its application of regulations and privacy</w:t>
        </w:r>
      </w:ins>
    </w:p>
    <w:p w14:paraId="39C716A2" w14:textId="77777777" w:rsidR="00E7635F" w:rsidRPr="00E7635F" w:rsidRDefault="00E7635F" w:rsidP="00E7635F">
      <w:pPr>
        <w:widowControl w:val="0"/>
        <w:autoSpaceDE w:val="0"/>
        <w:autoSpaceDN w:val="0"/>
        <w:spacing w:before="6"/>
        <w:jc w:val="left"/>
        <w:rPr>
          <w:ins w:id="52" w:author="Kyuheon Kim" w:date="2021-08-09T09:36:00Z"/>
          <w:rFonts w:eastAsia="Arial"/>
          <w:snapToGrid w:val="0"/>
          <w:color w:val="000000" w:themeColor="text1"/>
          <w:rPrChange w:id="53" w:author="Kyuheon Kim" w:date="2021-08-09T09:39:00Z">
            <w:rPr>
              <w:ins w:id="54" w:author="Kyuheon Kim" w:date="2021-08-09T09:36:00Z"/>
              <w:rFonts w:eastAsia="Arial"/>
              <w:snapToGrid w:val="0"/>
            </w:rPr>
          </w:rPrChange>
        </w:rPr>
      </w:pPr>
    </w:p>
    <w:p w14:paraId="25BC1E3E" w14:textId="77777777" w:rsidR="00E7635F" w:rsidRPr="00E7635F" w:rsidRDefault="00E7635F" w:rsidP="00E7635F">
      <w:pPr>
        <w:widowControl w:val="0"/>
        <w:tabs>
          <w:tab w:val="left" w:pos="3099"/>
        </w:tabs>
        <w:autoSpaceDE w:val="0"/>
        <w:autoSpaceDN w:val="0"/>
        <w:spacing w:before="1" w:line="254" w:lineRule="auto"/>
        <w:ind w:left="3099" w:right="214" w:hanging="2996"/>
        <w:jc w:val="left"/>
        <w:rPr>
          <w:ins w:id="55" w:author="Kyuheon Kim" w:date="2021-08-09T09:36:00Z"/>
          <w:rFonts w:eastAsia="Arial"/>
          <w:snapToGrid w:val="0"/>
          <w:color w:val="000000" w:themeColor="text1"/>
          <w:rPrChange w:id="56" w:author="Kyuheon Kim" w:date="2021-08-09T09:39:00Z">
            <w:rPr>
              <w:ins w:id="57" w:author="Kyuheon Kim" w:date="2021-08-09T09:36:00Z"/>
              <w:rFonts w:eastAsia="Arial"/>
              <w:snapToGrid w:val="0"/>
            </w:rPr>
          </w:rPrChange>
        </w:rPr>
      </w:pPr>
      <w:ins w:id="58" w:author="Kyuheon Kim" w:date="2021-08-09T09:36:00Z">
        <w:r w:rsidRPr="00E7635F">
          <w:rPr>
            <w:rFonts w:eastAsia="Arial"/>
            <w:b/>
            <w:snapToGrid w:val="0"/>
            <w:color w:val="000000" w:themeColor="text1"/>
            <w:rPrChange w:id="59" w:author="Kyuheon Kim" w:date="2021-08-09T09:39:00Z">
              <w:rPr>
                <w:rFonts w:eastAsia="Arial"/>
                <w:b/>
                <w:snapToGrid w:val="0"/>
              </w:rPr>
            </w:rPrChange>
          </w:rPr>
          <w:t>Status:</w:t>
        </w:r>
        <w:r w:rsidRPr="00E7635F">
          <w:rPr>
            <w:rFonts w:eastAsia="Arial"/>
            <w:snapToGrid w:val="0"/>
            <w:color w:val="000000" w:themeColor="text1"/>
            <w:rPrChange w:id="60" w:author="Kyuheon Kim" w:date="2021-08-09T09:39:00Z">
              <w:rPr>
                <w:rFonts w:eastAsia="Arial"/>
                <w:snapToGrid w:val="0"/>
              </w:rPr>
            </w:rPrChange>
          </w:rPr>
          <w:tab/>
          <w:t>Approved</w:t>
        </w:r>
      </w:ins>
    </w:p>
    <w:p w14:paraId="3CE0FEC0" w14:textId="77777777" w:rsidR="00E7635F" w:rsidRPr="00E7635F" w:rsidRDefault="00E7635F" w:rsidP="00E7635F">
      <w:pPr>
        <w:widowControl w:val="0"/>
        <w:tabs>
          <w:tab w:val="left" w:pos="3099"/>
        </w:tabs>
        <w:autoSpaceDE w:val="0"/>
        <w:autoSpaceDN w:val="0"/>
        <w:ind w:left="104"/>
        <w:jc w:val="left"/>
        <w:rPr>
          <w:ins w:id="61" w:author="Kyuheon Kim" w:date="2021-08-09T09:36:00Z"/>
          <w:rFonts w:eastAsia="Arial"/>
          <w:snapToGrid w:val="0"/>
          <w:color w:val="000000" w:themeColor="text1"/>
          <w:rPrChange w:id="62" w:author="Kyuheon Kim" w:date="2021-08-09T09:39:00Z">
            <w:rPr>
              <w:ins w:id="63" w:author="Kyuheon Kim" w:date="2021-08-09T09:36:00Z"/>
              <w:rFonts w:eastAsia="Arial"/>
              <w:snapToGrid w:val="0"/>
            </w:rPr>
          </w:rPrChange>
        </w:rPr>
      </w:pPr>
    </w:p>
    <w:p w14:paraId="1E99D781" w14:textId="531AF3D1" w:rsidR="00E7635F" w:rsidRPr="00E7635F" w:rsidRDefault="00E7635F" w:rsidP="00E7635F">
      <w:pPr>
        <w:widowControl w:val="0"/>
        <w:tabs>
          <w:tab w:val="left" w:pos="3099"/>
        </w:tabs>
        <w:autoSpaceDE w:val="0"/>
        <w:autoSpaceDN w:val="0"/>
        <w:ind w:left="104"/>
        <w:jc w:val="left"/>
        <w:rPr>
          <w:ins w:id="64" w:author="Kyuheon Kim" w:date="2021-08-09T09:36:00Z"/>
          <w:rFonts w:eastAsia="Arial"/>
          <w:snapToGrid w:val="0"/>
          <w:color w:val="000000" w:themeColor="text1"/>
          <w:rPrChange w:id="65" w:author="Kyuheon Kim" w:date="2021-08-09T09:39:00Z">
            <w:rPr>
              <w:ins w:id="66" w:author="Kyuheon Kim" w:date="2021-08-09T09:36:00Z"/>
              <w:rFonts w:eastAsia="Arial"/>
              <w:snapToGrid w:val="0"/>
            </w:rPr>
          </w:rPrChange>
        </w:rPr>
      </w:pPr>
      <w:ins w:id="67" w:author="Kyuheon Kim" w:date="2021-08-09T09:36:00Z">
        <w:r w:rsidRPr="00E7635F">
          <w:rPr>
            <w:rFonts w:eastAsia="Arial"/>
            <w:b/>
            <w:snapToGrid w:val="0"/>
            <w:color w:val="000000" w:themeColor="text1"/>
            <w:rPrChange w:id="68" w:author="Kyuheon Kim" w:date="2021-08-09T09:39:00Z">
              <w:rPr>
                <w:rFonts w:eastAsia="Arial"/>
                <w:b/>
                <w:snapToGrid w:val="0"/>
              </w:rPr>
            </w:rPrChange>
          </w:rPr>
          <w:t>Date</w:t>
        </w:r>
        <w:r w:rsidRPr="00E7635F">
          <w:rPr>
            <w:rFonts w:eastAsia="Arial"/>
            <w:b/>
            <w:snapToGrid w:val="0"/>
            <w:color w:val="000000" w:themeColor="text1"/>
            <w:spacing w:val="-16"/>
            <w:rPrChange w:id="69" w:author="Kyuheon Kim" w:date="2021-08-09T09:39:00Z">
              <w:rPr>
                <w:rFonts w:eastAsia="Arial"/>
                <w:b/>
                <w:snapToGrid w:val="0"/>
                <w:spacing w:val="-16"/>
              </w:rPr>
            </w:rPrChange>
          </w:rPr>
          <w:t xml:space="preserve"> </w:t>
        </w:r>
        <w:r w:rsidRPr="00E7635F">
          <w:rPr>
            <w:rFonts w:eastAsia="Arial"/>
            <w:b/>
            <w:snapToGrid w:val="0"/>
            <w:color w:val="000000" w:themeColor="text1"/>
            <w:rPrChange w:id="70" w:author="Kyuheon Kim" w:date="2021-08-09T09:39:00Z">
              <w:rPr>
                <w:rFonts w:eastAsia="Arial"/>
                <w:b/>
                <w:snapToGrid w:val="0"/>
              </w:rPr>
            </w:rPrChange>
          </w:rPr>
          <w:t>of</w:t>
        </w:r>
        <w:r w:rsidRPr="00E7635F">
          <w:rPr>
            <w:rFonts w:eastAsia="Arial"/>
            <w:b/>
            <w:snapToGrid w:val="0"/>
            <w:color w:val="000000" w:themeColor="text1"/>
            <w:spacing w:val="-16"/>
            <w:rPrChange w:id="71" w:author="Kyuheon Kim" w:date="2021-08-09T09:39:00Z">
              <w:rPr>
                <w:rFonts w:eastAsia="Arial"/>
                <w:b/>
                <w:snapToGrid w:val="0"/>
                <w:spacing w:val="-16"/>
              </w:rPr>
            </w:rPrChange>
          </w:rPr>
          <w:t xml:space="preserve"> </w:t>
        </w:r>
        <w:r w:rsidRPr="00E7635F">
          <w:rPr>
            <w:rFonts w:eastAsia="Arial"/>
            <w:b/>
            <w:snapToGrid w:val="0"/>
            <w:color w:val="000000" w:themeColor="text1"/>
            <w:rPrChange w:id="72" w:author="Kyuheon Kim" w:date="2021-08-09T09:39:00Z">
              <w:rPr>
                <w:rFonts w:eastAsia="Arial"/>
                <w:b/>
                <w:snapToGrid w:val="0"/>
              </w:rPr>
            </w:rPrChange>
          </w:rPr>
          <w:t>document:</w:t>
        </w:r>
        <w:r w:rsidRPr="00E7635F">
          <w:rPr>
            <w:rFonts w:eastAsia="Arial"/>
            <w:snapToGrid w:val="0"/>
            <w:color w:val="000000" w:themeColor="text1"/>
            <w:rPrChange w:id="73" w:author="Kyuheon Kim" w:date="2021-08-09T09:39:00Z">
              <w:rPr>
                <w:rFonts w:eastAsia="Arial"/>
                <w:snapToGrid w:val="0"/>
              </w:rPr>
            </w:rPrChange>
          </w:rPr>
          <w:tab/>
          <w:t>2021-0</w:t>
        </w:r>
      </w:ins>
      <w:ins w:id="74" w:author="Kyuheon Kim" w:date="2021-08-09T09:37:00Z">
        <w:r w:rsidRPr="00E7635F">
          <w:rPr>
            <w:rFonts w:eastAsia="Arial"/>
            <w:snapToGrid w:val="0"/>
            <w:color w:val="000000" w:themeColor="text1"/>
            <w:rPrChange w:id="75" w:author="Kyuheon Kim" w:date="2021-08-09T09:39:00Z">
              <w:rPr>
                <w:rFonts w:eastAsia="Arial"/>
                <w:snapToGrid w:val="0"/>
              </w:rPr>
            </w:rPrChange>
          </w:rPr>
          <w:t>8</w:t>
        </w:r>
      </w:ins>
      <w:ins w:id="76" w:author="Kyuheon Kim" w:date="2021-08-09T09:36:00Z">
        <w:r w:rsidRPr="00E7635F">
          <w:rPr>
            <w:rFonts w:eastAsia="Arial"/>
            <w:snapToGrid w:val="0"/>
            <w:color w:val="000000" w:themeColor="text1"/>
            <w:rPrChange w:id="77" w:author="Kyuheon Kim" w:date="2021-08-09T09:39:00Z">
              <w:rPr>
                <w:rFonts w:eastAsia="Arial"/>
                <w:snapToGrid w:val="0"/>
              </w:rPr>
            </w:rPrChange>
          </w:rPr>
          <w:t>-</w:t>
        </w:r>
      </w:ins>
      <w:ins w:id="78" w:author="Kyuheon Kim" w:date="2021-08-09T09:37:00Z">
        <w:r w:rsidRPr="00E7635F">
          <w:rPr>
            <w:rFonts w:eastAsia="Arial"/>
            <w:snapToGrid w:val="0"/>
            <w:color w:val="000000" w:themeColor="text1"/>
            <w:rPrChange w:id="79" w:author="Kyuheon Kim" w:date="2021-08-09T09:39:00Z">
              <w:rPr>
                <w:rFonts w:eastAsia="Arial"/>
                <w:snapToGrid w:val="0"/>
              </w:rPr>
            </w:rPrChange>
          </w:rPr>
          <w:t>03</w:t>
        </w:r>
      </w:ins>
    </w:p>
    <w:p w14:paraId="0EED3BD8" w14:textId="77777777" w:rsidR="00E7635F" w:rsidRPr="00E7635F" w:rsidRDefault="00E7635F" w:rsidP="00E7635F">
      <w:pPr>
        <w:widowControl w:val="0"/>
        <w:autoSpaceDE w:val="0"/>
        <w:autoSpaceDN w:val="0"/>
        <w:spacing w:before="1"/>
        <w:jc w:val="left"/>
        <w:rPr>
          <w:ins w:id="80" w:author="Kyuheon Kim" w:date="2021-08-09T09:36:00Z"/>
          <w:rFonts w:eastAsia="Arial"/>
          <w:snapToGrid w:val="0"/>
          <w:color w:val="000000" w:themeColor="text1"/>
          <w:rPrChange w:id="81" w:author="Kyuheon Kim" w:date="2021-08-09T09:39:00Z">
            <w:rPr>
              <w:ins w:id="82" w:author="Kyuheon Kim" w:date="2021-08-09T09:36:00Z"/>
              <w:rFonts w:eastAsia="Arial"/>
              <w:snapToGrid w:val="0"/>
            </w:rPr>
          </w:rPrChange>
        </w:rPr>
      </w:pPr>
    </w:p>
    <w:p w14:paraId="3E1D87FD" w14:textId="77777777" w:rsidR="00E7635F" w:rsidRPr="00E7635F" w:rsidRDefault="00E7635F" w:rsidP="00E7635F">
      <w:pPr>
        <w:widowControl w:val="0"/>
        <w:tabs>
          <w:tab w:val="left" w:pos="3099"/>
        </w:tabs>
        <w:autoSpaceDE w:val="0"/>
        <w:autoSpaceDN w:val="0"/>
        <w:ind w:left="104"/>
        <w:jc w:val="left"/>
        <w:rPr>
          <w:ins w:id="83" w:author="Kyuheon Kim" w:date="2021-08-09T09:36:00Z"/>
          <w:rFonts w:eastAsia="Arial"/>
          <w:snapToGrid w:val="0"/>
          <w:color w:val="000000" w:themeColor="text1"/>
          <w:rPrChange w:id="84" w:author="Kyuheon Kim" w:date="2021-08-09T09:39:00Z">
            <w:rPr>
              <w:ins w:id="85" w:author="Kyuheon Kim" w:date="2021-08-09T09:36:00Z"/>
              <w:rFonts w:eastAsia="Arial"/>
              <w:snapToGrid w:val="0"/>
            </w:rPr>
          </w:rPrChange>
        </w:rPr>
      </w:pPr>
      <w:ins w:id="86" w:author="Kyuheon Kim" w:date="2021-08-09T09:36:00Z">
        <w:r w:rsidRPr="00E7635F">
          <w:rPr>
            <w:rFonts w:eastAsia="Arial"/>
            <w:b/>
            <w:snapToGrid w:val="0"/>
            <w:color w:val="000000" w:themeColor="text1"/>
            <w:rPrChange w:id="87" w:author="Kyuheon Kim" w:date="2021-08-09T09:39:00Z">
              <w:rPr>
                <w:rFonts w:eastAsia="Arial"/>
                <w:b/>
                <w:snapToGrid w:val="0"/>
              </w:rPr>
            </w:rPrChange>
          </w:rPr>
          <w:t>Source:</w:t>
        </w:r>
        <w:r w:rsidRPr="00E7635F">
          <w:rPr>
            <w:rFonts w:eastAsia="Arial"/>
            <w:snapToGrid w:val="0"/>
            <w:color w:val="000000" w:themeColor="text1"/>
            <w:rPrChange w:id="88" w:author="Kyuheon Kim" w:date="2021-08-09T09:39:00Z">
              <w:rPr>
                <w:rFonts w:eastAsia="Arial"/>
                <w:snapToGrid w:val="0"/>
              </w:rPr>
            </w:rPrChange>
          </w:rPr>
          <w:tab/>
          <w:t>ISO/IEC JTC 1/SC 29/AG</w:t>
        </w:r>
        <w:r w:rsidRPr="00E7635F">
          <w:rPr>
            <w:rFonts w:eastAsia="Arial"/>
            <w:snapToGrid w:val="0"/>
            <w:color w:val="000000" w:themeColor="text1"/>
            <w:spacing w:val="4"/>
            <w:rPrChange w:id="89" w:author="Kyuheon Kim" w:date="2021-08-09T09:39:00Z">
              <w:rPr>
                <w:rFonts w:eastAsia="Arial"/>
                <w:snapToGrid w:val="0"/>
                <w:spacing w:val="4"/>
              </w:rPr>
            </w:rPrChange>
          </w:rPr>
          <w:t xml:space="preserve"> </w:t>
        </w:r>
        <w:r w:rsidRPr="00E7635F">
          <w:rPr>
            <w:rFonts w:eastAsia="Arial"/>
            <w:snapToGrid w:val="0"/>
            <w:color w:val="000000" w:themeColor="text1"/>
            <w:rPrChange w:id="90" w:author="Kyuheon Kim" w:date="2021-08-09T09:39:00Z">
              <w:rPr>
                <w:rFonts w:eastAsia="Arial"/>
                <w:snapToGrid w:val="0"/>
              </w:rPr>
            </w:rPrChange>
          </w:rPr>
          <w:t>3</w:t>
        </w:r>
      </w:ins>
    </w:p>
    <w:p w14:paraId="0DF6C96F" w14:textId="77777777" w:rsidR="00E7635F" w:rsidRPr="00E7635F" w:rsidRDefault="00E7635F" w:rsidP="00E7635F">
      <w:pPr>
        <w:widowControl w:val="0"/>
        <w:autoSpaceDE w:val="0"/>
        <w:autoSpaceDN w:val="0"/>
        <w:spacing w:before="1"/>
        <w:jc w:val="left"/>
        <w:rPr>
          <w:ins w:id="91" w:author="Kyuheon Kim" w:date="2021-08-09T09:36:00Z"/>
          <w:rFonts w:eastAsia="Arial"/>
          <w:snapToGrid w:val="0"/>
          <w:color w:val="000000" w:themeColor="text1"/>
          <w:rPrChange w:id="92" w:author="Kyuheon Kim" w:date="2021-08-09T09:39:00Z">
            <w:rPr>
              <w:ins w:id="93" w:author="Kyuheon Kim" w:date="2021-08-09T09:36:00Z"/>
              <w:rFonts w:eastAsia="Arial"/>
              <w:snapToGrid w:val="0"/>
            </w:rPr>
          </w:rPrChange>
        </w:rPr>
      </w:pPr>
    </w:p>
    <w:p w14:paraId="4F9A569A" w14:textId="77777777" w:rsidR="00E7635F" w:rsidRPr="00E7635F" w:rsidRDefault="00E7635F" w:rsidP="00E7635F">
      <w:pPr>
        <w:widowControl w:val="0"/>
        <w:tabs>
          <w:tab w:val="left" w:pos="3099"/>
        </w:tabs>
        <w:autoSpaceDE w:val="0"/>
        <w:autoSpaceDN w:val="0"/>
        <w:ind w:left="104"/>
        <w:jc w:val="left"/>
        <w:outlineLvl w:val="0"/>
        <w:rPr>
          <w:ins w:id="94" w:author="Kyuheon Kim" w:date="2021-08-09T09:36:00Z"/>
          <w:rFonts w:eastAsia="Arial"/>
          <w:bCs/>
          <w:snapToGrid w:val="0"/>
          <w:color w:val="000000" w:themeColor="text1"/>
          <w:rPrChange w:id="95" w:author="Kyuheon Kim" w:date="2021-08-09T09:39:00Z">
            <w:rPr>
              <w:ins w:id="96" w:author="Kyuheon Kim" w:date="2021-08-09T09:36:00Z"/>
              <w:rFonts w:eastAsia="Arial"/>
              <w:bCs/>
              <w:snapToGrid w:val="0"/>
            </w:rPr>
          </w:rPrChange>
        </w:rPr>
      </w:pPr>
      <w:ins w:id="97" w:author="Kyuheon Kim" w:date="2021-08-09T09:36:00Z">
        <w:r w:rsidRPr="00E7635F">
          <w:rPr>
            <w:rFonts w:eastAsia="Arial"/>
            <w:b/>
            <w:bCs/>
            <w:snapToGrid w:val="0"/>
            <w:color w:val="000000" w:themeColor="text1"/>
            <w:rPrChange w:id="98" w:author="Kyuheon Kim" w:date="2021-08-09T09:39:00Z">
              <w:rPr>
                <w:rFonts w:eastAsia="Arial"/>
                <w:b/>
                <w:bCs/>
                <w:snapToGrid w:val="0"/>
              </w:rPr>
            </w:rPrChange>
          </w:rPr>
          <w:t>Expected</w:t>
        </w:r>
        <w:r w:rsidRPr="00E7635F">
          <w:rPr>
            <w:rFonts w:eastAsia="Arial"/>
            <w:b/>
            <w:bCs/>
            <w:snapToGrid w:val="0"/>
            <w:color w:val="000000" w:themeColor="text1"/>
            <w:spacing w:val="42"/>
            <w:rPrChange w:id="99" w:author="Kyuheon Kim" w:date="2021-08-09T09:39:00Z">
              <w:rPr>
                <w:rFonts w:eastAsia="Arial"/>
                <w:b/>
                <w:bCs/>
                <w:snapToGrid w:val="0"/>
                <w:spacing w:val="42"/>
              </w:rPr>
            </w:rPrChange>
          </w:rPr>
          <w:t xml:space="preserve"> </w:t>
        </w:r>
        <w:r w:rsidRPr="00E7635F">
          <w:rPr>
            <w:rFonts w:eastAsia="Arial"/>
            <w:b/>
            <w:bCs/>
            <w:snapToGrid w:val="0"/>
            <w:color w:val="000000" w:themeColor="text1"/>
            <w:rPrChange w:id="100" w:author="Kyuheon Kim" w:date="2021-08-09T09:39:00Z">
              <w:rPr>
                <w:rFonts w:eastAsia="Arial"/>
                <w:b/>
                <w:bCs/>
                <w:snapToGrid w:val="0"/>
              </w:rPr>
            </w:rPrChange>
          </w:rPr>
          <w:t>action:</w:t>
        </w:r>
        <w:r w:rsidRPr="00E7635F">
          <w:rPr>
            <w:rFonts w:eastAsia="Arial"/>
            <w:bCs/>
            <w:snapToGrid w:val="0"/>
            <w:color w:val="000000" w:themeColor="text1"/>
            <w:rPrChange w:id="101" w:author="Kyuheon Kim" w:date="2021-08-09T09:39:00Z">
              <w:rPr>
                <w:rFonts w:eastAsia="Arial"/>
                <w:bCs/>
                <w:snapToGrid w:val="0"/>
              </w:rPr>
            </w:rPrChange>
          </w:rPr>
          <w:tab/>
          <w:t>None</w:t>
        </w:r>
      </w:ins>
    </w:p>
    <w:p w14:paraId="6EF94362" w14:textId="77777777" w:rsidR="00E7635F" w:rsidRPr="00E7635F" w:rsidRDefault="00E7635F" w:rsidP="00E7635F">
      <w:pPr>
        <w:widowControl w:val="0"/>
        <w:autoSpaceDE w:val="0"/>
        <w:autoSpaceDN w:val="0"/>
        <w:spacing w:before="1"/>
        <w:jc w:val="left"/>
        <w:rPr>
          <w:ins w:id="102" w:author="Kyuheon Kim" w:date="2021-08-09T09:36:00Z"/>
          <w:rFonts w:eastAsia="Arial"/>
          <w:snapToGrid w:val="0"/>
          <w:color w:val="000000" w:themeColor="text1"/>
          <w:rPrChange w:id="103" w:author="Kyuheon Kim" w:date="2021-08-09T09:39:00Z">
            <w:rPr>
              <w:ins w:id="104" w:author="Kyuheon Kim" w:date="2021-08-09T09:36:00Z"/>
              <w:rFonts w:eastAsia="Arial"/>
              <w:snapToGrid w:val="0"/>
            </w:rPr>
          </w:rPrChange>
        </w:rPr>
      </w:pPr>
    </w:p>
    <w:p w14:paraId="6B9B06F4" w14:textId="77777777" w:rsidR="00E7635F" w:rsidRPr="00E7635F" w:rsidRDefault="00E7635F" w:rsidP="00E7635F">
      <w:pPr>
        <w:widowControl w:val="0"/>
        <w:tabs>
          <w:tab w:val="left" w:pos="3099"/>
        </w:tabs>
        <w:autoSpaceDE w:val="0"/>
        <w:autoSpaceDN w:val="0"/>
        <w:ind w:left="104"/>
        <w:jc w:val="left"/>
        <w:outlineLvl w:val="0"/>
        <w:rPr>
          <w:ins w:id="105" w:author="Kyuheon Kim" w:date="2021-08-09T09:36:00Z"/>
          <w:rFonts w:eastAsia="Arial"/>
          <w:bCs/>
          <w:snapToGrid w:val="0"/>
          <w:color w:val="000000" w:themeColor="text1"/>
          <w:rPrChange w:id="106" w:author="Kyuheon Kim" w:date="2021-08-09T09:39:00Z">
            <w:rPr>
              <w:ins w:id="107" w:author="Kyuheon Kim" w:date="2021-08-09T09:36:00Z"/>
              <w:rFonts w:eastAsia="Arial"/>
              <w:bCs/>
              <w:snapToGrid w:val="0"/>
            </w:rPr>
          </w:rPrChange>
        </w:rPr>
      </w:pPr>
      <w:ins w:id="108" w:author="Kyuheon Kim" w:date="2021-08-09T09:36:00Z">
        <w:r w:rsidRPr="00E7635F">
          <w:rPr>
            <w:rFonts w:eastAsia="Arial"/>
            <w:b/>
            <w:bCs/>
            <w:snapToGrid w:val="0"/>
            <w:color w:val="000000" w:themeColor="text1"/>
            <w:rPrChange w:id="109" w:author="Kyuheon Kim" w:date="2021-08-09T09:39:00Z">
              <w:rPr>
                <w:rFonts w:eastAsia="Arial"/>
                <w:b/>
                <w:bCs/>
                <w:snapToGrid w:val="0"/>
              </w:rPr>
            </w:rPrChange>
          </w:rPr>
          <w:t>Action due date:</w:t>
        </w:r>
        <w:r w:rsidRPr="00E7635F">
          <w:rPr>
            <w:rFonts w:eastAsia="Arial"/>
            <w:bCs/>
            <w:snapToGrid w:val="0"/>
            <w:color w:val="000000" w:themeColor="text1"/>
            <w:rPrChange w:id="110" w:author="Kyuheon Kim" w:date="2021-08-09T09:39:00Z">
              <w:rPr>
                <w:rFonts w:eastAsia="Arial"/>
                <w:bCs/>
                <w:snapToGrid w:val="0"/>
              </w:rPr>
            </w:rPrChange>
          </w:rPr>
          <w:tab/>
          <w:t>None</w:t>
        </w:r>
      </w:ins>
    </w:p>
    <w:p w14:paraId="35669E53" w14:textId="77777777" w:rsidR="00E7635F" w:rsidRPr="00E7635F" w:rsidRDefault="00E7635F" w:rsidP="00E7635F">
      <w:pPr>
        <w:widowControl w:val="0"/>
        <w:autoSpaceDE w:val="0"/>
        <w:autoSpaceDN w:val="0"/>
        <w:spacing w:before="1"/>
        <w:jc w:val="left"/>
        <w:rPr>
          <w:ins w:id="111" w:author="Kyuheon Kim" w:date="2021-08-09T09:36:00Z"/>
          <w:rFonts w:eastAsia="Arial"/>
          <w:snapToGrid w:val="0"/>
          <w:color w:val="000000" w:themeColor="text1"/>
          <w:rPrChange w:id="112" w:author="Kyuheon Kim" w:date="2021-08-09T09:39:00Z">
            <w:rPr>
              <w:ins w:id="113" w:author="Kyuheon Kim" w:date="2021-08-09T09:36:00Z"/>
              <w:rFonts w:eastAsia="Arial"/>
              <w:snapToGrid w:val="0"/>
            </w:rPr>
          </w:rPrChange>
        </w:rPr>
      </w:pPr>
    </w:p>
    <w:p w14:paraId="3CD4AE58" w14:textId="77777777" w:rsidR="00E7635F" w:rsidRPr="00E7635F" w:rsidRDefault="00E7635F" w:rsidP="00E7635F">
      <w:pPr>
        <w:widowControl w:val="0"/>
        <w:tabs>
          <w:tab w:val="left" w:pos="3099"/>
        </w:tabs>
        <w:autoSpaceDE w:val="0"/>
        <w:autoSpaceDN w:val="0"/>
        <w:ind w:left="104"/>
        <w:jc w:val="left"/>
        <w:rPr>
          <w:ins w:id="114" w:author="Kyuheon Kim" w:date="2021-08-09T09:36:00Z"/>
          <w:rFonts w:eastAsia="Arial"/>
          <w:snapToGrid w:val="0"/>
          <w:color w:val="000000" w:themeColor="text1"/>
          <w:rPrChange w:id="115" w:author="Kyuheon Kim" w:date="2021-08-09T09:39:00Z">
            <w:rPr>
              <w:ins w:id="116" w:author="Kyuheon Kim" w:date="2021-08-09T09:36:00Z"/>
              <w:rFonts w:eastAsia="Arial"/>
              <w:snapToGrid w:val="0"/>
            </w:rPr>
          </w:rPrChange>
        </w:rPr>
      </w:pPr>
      <w:ins w:id="117" w:author="Kyuheon Kim" w:date="2021-08-09T09:36:00Z">
        <w:r w:rsidRPr="00E7635F">
          <w:rPr>
            <w:rFonts w:eastAsia="Arial"/>
            <w:b/>
            <w:snapToGrid w:val="0"/>
            <w:color w:val="000000" w:themeColor="text1"/>
            <w:rPrChange w:id="118" w:author="Kyuheon Kim" w:date="2021-08-09T09:39:00Z">
              <w:rPr>
                <w:rFonts w:eastAsia="Arial"/>
                <w:b/>
                <w:snapToGrid w:val="0"/>
              </w:rPr>
            </w:rPrChange>
          </w:rPr>
          <w:t>No.</w:t>
        </w:r>
        <w:r w:rsidRPr="00E7635F">
          <w:rPr>
            <w:rFonts w:eastAsia="Arial"/>
            <w:b/>
            <w:snapToGrid w:val="0"/>
            <w:color w:val="000000" w:themeColor="text1"/>
            <w:spacing w:val="5"/>
            <w:rPrChange w:id="119" w:author="Kyuheon Kim" w:date="2021-08-09T09:39:00Z">
              <w:rPr>
                <w:rFonts w:eastAsia="Arial"/>
                <w:b/>
                <w:snapToGrid w:val="0"/>
                <w:spacing w:val="5"/>
              </w:rPr>
            </w:rPrChange>
          </w:rPr>
          <w:t xml:space="preserve"> </w:t>
        </w:r>
        <w:r w:rsidRPr="00E7635F">
          <w:rPr>
            <w:rFonts w:eastAsia="Arial"/>
            <w:b/>
            <w:snapToGrid w:val="0"/>
            <w:color w:val="000000" w:themeColor="text1"/>
            <w:rPrChange w:id="120" w:author="Kyuheon Kim" w:date="2021-08-09T09:39:00Z">
              <w:rPr>
                <w:rFonts w:eastAsia="Arial"/>
                <w:b/>
                <w:snapToGrid w:val="0"/>
              </w:rPr>
            </w:rPrChange>
          </w:rPr>
          <w:t>of</w:t>
        </w:r>
        <w:r w:rsidRPr="00E7635F">
          <w:rPr>
            <w:rFonts w:eastAsia="Arial"/>
            <w:b/>
            <w:snapToGrid w:val="0"/>
            <w:color w:val="000000" w:themeColor="text1"/>
            <w:spacing w:val="6"/>
            <w:rPrChange w:id="121" w:author="Kyuheon Kim" w:date="2021-08-09T09:39:00Z">
              <w:rPr>
                <w:rFonts w:eastAsia="Arial"/>
                <w:b/>
                <w:snapToGrid w:val="0"/>
                <w:spacing w:val="6"/>
              </w:rPr>
            </w:rPrChange>
          </w:rPr>
          <w:t xml:space="preserve"> </w:t>
        </w:r>
        <w:r w:rsidRPr="00E7635F">
          <w:rPr>
            <w:rFonts w:eastAsia="Arial"/>
            <w:b/>
            <w:snapToGrid w:val="0"/>
            <w:color w:val="000000" w:themeColor="text1"/>
            <w:rPrChange w:id="122" w:author="Kyuheon Kim" w:date="2021-08-09T09:39:00Z">
              <w:rPr>
                <w:rFonts w:eastAsia="Arial"/>
                <w:b/>
                <w:snapToGrid w:val="0"/>
              </w:rPr>
            </w:rPrChange>
          </w:rPr>
          <w:t>pages:</w:t>
        </w:r>
        <w:r w:rsidRPr="00E7635F">
          <w:rPr>
            <w:rFonts w:eastAsia="Arial"/>
            <w:snapToGrid w:val="0"/>
            <w:color w:val="000000" w:themeColor="text1"/>
            <w:rPrChange w:id="123" w:author="Kyuheon Kim" w:date="2021-08-09T09:39:00Z">
              <w:rPr>
                <w:rFonts w:eastAsia="Arial"/>
                <w:snapToGrid w:val="0"/>
              </w:rPr>
            </w:rPrChange>
          </w:rPr>
          <w:tab/>
          <w:t>6 (without cover</w:t>
        </w:r>
        <w:r w:rsidRPr="00E7635F">
          <w:rPr>
            <w:rFonts w:eastAsia="Arial"/>
            <w:snapToGrid w:val="0"/>
            <w:color w:val="000000" w:themeColor="text1"/>
            <w:spacing w:val="-10"/>
            <w:rPrChange w:id="124" w:author="Kyuheon Kim" w:date="2021-08-09T09:39:00Z">
              <w:rPr>
                <w:rFonts w:eastAsia="Arial"/>
                <w:snapToGrid w:val="0"/>
                <w:spacing w:val="-10"/>
              </w:rPr>
            </w:rPrChange>
          </w:rPr>
          <w:t xml:space="preserve"> </w:t>
        </w:r>
        <w:r w:rsidRPr="00E7635F">
          <w:rPr>
            <w:rFonts w:eastAsia="Arial"/>
            <w:snapToGrid w:val="0"/>
            <w:color w:val="000000" w:themeColor="text1"/>
            <w:rPrChange w:id="125" w:author="Kyuheon Kim" w:date="2021-08-09T09:39:00Z">
              <w:rPr>
                <w:rFonts w:eastAsia="Arial"/>
                <w:snapToGrid w:val="0"/>
              </w:rPr>
            </w:rPrChange>
          </w:rPr>
          <w:t>page)</w:t>
        </w:r>
      </w:ins>
    </w:p>
    <w:p w14:paraId="463137CA" w14:textId="77777777" w:rsidR="00E7635F" w:rsidRPr="00E7635F" w:rsidRDefault="00E7635F" w:rsidP="00E7635F">
      <w:pPr>
        <w:widowControl w:val="0"/>
        <w:autoSpaceDE w:val="0"/>
        <w:autoSpaceDN w:val="0"/>
        <w:spacing w:before="1"/>
        <w:jc w:val="left"/>
        <w:rPr>
          <w:ins w:id="126" w:author="Kyuheon Kim" w:date="2021-08-09T09:36:00Z"/>
          <w:rFonts w:eastAsia="Arial"/>
          <w:snapToGrid w:val="0"/>
          <w:color w:val="000000" w:themeColor="text1"/>
          <w:rPrChange w:id="127" w:author="Kyuheon Kim" w:date="2021-08-09T09:39:00Z">
            <w:rPr>
              <w:ins w:id="128" w:author="Kyuheon Kim" w:date="2021-08-09T09:36:00Z"/>
              <w:rFonts w:eastAsia="Arial"/>
              <w:snapToGrid w:val="0"/>
            </w:rPr>
          </w:rPrChange>
        </w:rPr>
      </w:pPr>
    </w:p>
    <w:p w14:paraId="693627B5" w14:textId="77777777" w:rsidR="00E7635F" w:rsidRPr="00E7635F" w:rsidRDefault="00E7635F" w:rsidP="00E7635F">
      <w:pPr>
        <w:widowControl w:val="0"/>
        <w:tabs>
          <w:tab w:val="left" w:pos="3099"/>
        </w:tabs>
        <w:autoSpaceDE w:val="0"/>
        <w:autoSpaceDN w:val="0"/>
        <w:ind w:left="104"/>
        <w:jc w:val="left"/>
        <w:rPr>
          <w:ins w:id="129" w:author="Kyuheon Kim" w:date="2021-08-09T09:36:00Z"/>
          <w:rFonts w:eastAsia="Arial"/>
          <w:snapToGrid w:val="0"/>
          <w:color w:val="000000" w:themeColor="text1"/>
          <w:rPrChange w:id="130" w:author="Kyuheon Kim" w:date="2021-08-09T09:39:00Z">
            <w:rPr>
              <w:ins w:id="131" w:author="Kyuheon Kim" w:date="2021-08-09T09:36:00Z"/>
              <w:rFonts w:eastAsia="Arial"/>
              <w:snapToGrid w:val="0"/>
            </w:rPr>
          </w:rPrChange>
        </w:rPr>
      </w:pPr>
      <w:ins w:id="132" w:author="Kyuheon Kim" w:date="2021-08-09T09:36:00Z">
        <w:r w:rsidRPr="00E7635F">
          <w:rPr>
            <w:rFonts w:eastAsia="Arial"/>
            <w:b/>
            <w:snapToGrid w:val="0"/>
            <w:color w:val="000000" w:themeColor="text1"/>
            <w:rPrChange w:id="133" w:author="Kyuheon Kim" w:date="2021-08-09T09:39:00Z">
              <w:rPr>
                <w:rFonts w:eastAsia="Arial"/>
                <w:b/>
                <w:snapToGrid w:val="0"/>
              </w:rPr>
            </w:rPrChange>
          </w:rPr>
          <w:t>Email</w:t>
        </w:r>
        <w:r w:rsidRPr="00E7635F">
          <w:rPr>
            <w:rFonts w:eastAsia="Arial"/>
            <w:b/>
            <w:snapToGrid w:val="0"/>
            <w:color w:val="000000" w:themeColor="text1"/>
            <w:spacing w:val="5"/>
            <w:rPrChange w:id="134" w:author="Kyuheon Kim" w:date="2021-08-09T09:39:00Z">
              <w:rPr>
                <w:rFonts w:eastAsia="Arial"/>
                <w:b/>
                <w:snapToGrid w:val="0"/>
                <w:spacing w:val="5"/>
              </w:rPr>
            </w:rPrChange>
          </w:rPr>
          <w:t xml:space="preserve"> </w:t>
        </w:r>
        <w:r w:rsidRPr="00E7635F">
          <w:rPr>
            <w:rFonts w:eastAsia="Arial"/>
            <w:b/>
            <w:snapToGrid w:val="0"/>
            <w:color w:val="000000" w:themeColor="text1"/>
            <w:rPrChange w:id="135" w:author="Kyuheon Kim" w:date="2021-08-09T09:39:00Z">
              <w:rPr>
                <w:rFonts w:eastAsia="Arial"/>
                <w:b/>
                <w:snapToGrid w:val="0"/>
              </w:rPr>
            </w:rPrChange>
          </w:rPr>
          <w:t>of</w:t>
        </w:r>
        <w:r w:rsidRPr="00E7635F">
          <w:rPr>
            <w:rFonts w:eastAsia="Arial"/>
            <w:b/>
            <w:snapToGrid w:val="0"/>
            <w:color w:val="000000" w:themeColor="text1"/>
            <w:spacing w:val="6"/>
            <w:rPrChange w:id="136" w:author="Kyuheon Kim" w:date="2021-08-09T09:39:00Z">
              <w:rPr>
                <w:rFonts w:eastAsia="Arial"/>
                <w:b/>
                <w:snapToGrid w:val="0"/>
                <w:spacing w:val="6"/>
              </w:rPr>
            </w:rPrChange>
          </w:rPr>
          <w:t xml:space="preserve"> </w:t>
        </w:r>
        <w:r w:rsidRPr="00E7635F">
          <w:rPr>
            <w:rFonts w:eastAsia="Arial"/>
            <w:b/>
            <w:snapToGrid w:val="0"/>
            <w:color w:val="000000" w:themeColor="text1"/>
            <w:rPrChange w:id="137" w:author="Kyuheon Kim" w:date="2021-08-09T09:39:00Z">
              <w:rPr>
                <w:rFonts w:eastAsia="Arial"/>
                <w:b/>
                <w:snapToGrid w:val="0"/>
              </w:rPr>
            </w:rPrChange>
          </w:rPr>
          <w:t>Convenor:</w:t>
        </w:r>
        <w:r w:rsidRPr="00E7635F">
          <w:rPr>
            <w:rFonts w:eastAsia="Arial"/>
            <w:snapToGrid w:val="0"/>
            <w:color w:val="000000" w:themeColor="text1"/>
            <w:rPrChange w:id="138" w:author="Kyuheon Kim" w:date="2021-08-09T09:39:00Z">
              <w:rPr>
                <w:rFonts w:eastAsia="Arial"/>
                <w:snapToGrid w:val="0"/>
              </w:rPr>
            </w:rPrChange>
          </w:rPr>
          <w:tab/>
          <w:t>kyuheonkim@khu.ac.kr</w:t>
        </w:r>
      </w:ins>
    </w:p>
    <w:p w14:paraId="5D9E3719" w14:textId="77777777" w:rsidR="00E7635F" w:rsidRPr="00E7635F" w:rsidRDefault="00E7635F" w:rsidP="00E7635F">
      <w:pPr>
        <w:widowControl w:val="0"/>
        <w:autoSpaceDE w:val="0"/>
        <w:autoSpaceDN w:val="0"/>
        <w:spacing w:before="1"/>
        <w:jc w:val="left"/>
        <w:rPr>
          <w:ins w:id="139" w:author="Kyuheon Kim" w:date="2021-08-09T09:36:00Z"/>
          <w:rFonts w:eastAsia="Arial"/>
          <w:snapToGrid w:val="0"/>
          <w:color w:val="000000" w:themeColor="text1"/>
          <w:rPrChange w:id="140" w:author="Kyuheon Kim" w:date="2021-08-09T09:39:00Z">
            <w:rPr>
              <w:ins w:id="141" w:author="Kyuheon Kim" w:date="2021-08-09T09:36:00Z"/>
              <w:rFonts w:eastAsia="Arial"/>
              <w:snapToGrid w:val="0"/>
            </w:rPr>
          </w:rPrChange>
        </w:rPr>
      </w:pPr>
    </w:p>
    <w:p w14:paraId="19B4ACF3" w14:textId="77777777" w:rsidR="00E7635F" w:rsidRPr="00E7635F" w:rsidRDefault="00E7635F" w:rsidP="00E7635F">
      <w:pPr>
        <w:widowControl w:val="0"/>
        <w:tabs>
          <w:tab w:val="left" w:pos="3099"/>
        </w:tabs>
        <w:autoSpaceDE w:val="0"/>
        <w:autoSpaceDN w:val="0"/>
        <w:ind w:left="104"/>
        <w:jc w:val="left"/>
        <w:rPr>
          <w:ins w:id="142" w:author="Kyuheon Kim" w:date="2021-08-09T09:36:00Z"/>
          <w:rFonts w:eastAsia="Arial"/>
          <w:snapToGrid w:val="0"/>
          <w:color w:val="000000" w:themeColor="text1"/>
          <w:u w:color="0000EE"/>
          <w:rPrChange w:id="143" w:author="Kyuheon Kim" w:date="2021-08-09T09:39:00Z">
            <w:rPr>
              <w:ins w:id="144" w:author="Kyuheon Kim" w:date="2021-08-09T09:36:00Z"/>
              <w:rFonts w:eastAsia="Arial"/>
              <w:snapToGrid w:val="0"/>
              <w:color w:val="0000EE"/>
              <w:u w:color="0000EE"/>
            </w:rPr>
          </w:rPrChange>
        </w:rPr>
      </w:pPr>
      <w:ins w:id="145" w:author="Kyuheon Kim" w:date="2021-08-09T09:36:00Z">
        <w:r w:rsidRPr="00E7635F">
          <w:rPr>
            <w:rFonts w:eastAsia="Arial"/>
            <w:b/>
            <w:snapToGrid w:val="0"/>
            <w:color w:val="000000" w:themeColor="text1"/>
            <w:rPrChange w:id="146" w:author="Kyuheon Kim" w:date="2021-08-09T09:39:00Z">
              <w:rPr>
                <w:rFonts w:eastAsia="Arial"/>
                <w:b/>
                <w:snapToGrid w:val="0"/>
              </w:rPr>
            </w:rPrChange>
          </w:rPr>
          <w:t>Committee</w:t>
        </w:r>
        <w:r w:rsidRPr="00E7635F">
          <w:rPr>
            <w:rFonts w:eastAsia="Arial"/>
            <w:b/>
            <w:snapToGrid w:val="0"/>
            <w:color w:val="000000" w:themeColor="text1"/>
            <w:spacing w:val="-6"/>
            <w:rPrChange w:id="147" w:author="Kyuheon Kim" w:date="2021-08-09T09:39:00Z">
              <w:rPr>
                <w:rFonts w:eastAsia="Arial"/>
                <w:b/>
                <w:snapToGrid w:val="0"/>
                <w:spacing w:val="-6"/>
              </w:rPr>
            </w:rPrChange>
          </w:rPr>
          <w:t xml:space="preserve"> </w:t>
        </w:r>
        <w:r w:rsidRPr="00E7635F">
          <w:rPr>
            <w:rFonts w:eastAsia="Arial"/>
            <w:b/>
            <w:snapToGrid w:val="0"/>
            <w:color w:val="000000" w:themeColor="text1"/>
            <w:rPrChange w:id="148" w:author="Kyuheon Kim" w:date="2021-08-09T09:39:00Z">
              <w:rPr>
                <w:rFonts w:eastAsia="Arial"/>
                <w:b/>
                <w:snapToGrid w:val="0"/>
              </w:rPr>
            </w:rPrChange>
          </w:rPr>
          <w:t>URL:</w:t>
        </w:r>
        <w:r w:rsidRPr="00E7635F">
          <w:rPr>
            <w:rFonts w:eastAsia="Arial"/>
            <w:snapToGrid w:val="0"/>
            <w:color w:val="000000" w:themeColor="text1"/>
            <w:rPrChange w:id="149" w:author="Kyuheon Kim" w:date="2021-08-09T09:39:00Z">
              <w:rPr>
                <w:rFonts w:eastAsia="Arial"/>
                <w:snapToGrid w:val="0"/>
              </w:rPr>
            </w:rPrChange>
          </w:rPr>
          <w:tab/>
        </w:r>
        <w:r w:rsidRPr="00E7635F">
          <w:rPr>
            <w:rFonts w:ascii="Arial" w:eastAsia="Times New Roman" w:hAnsi="Arial"/>
            <w:color w:val="000000" w:themeColor="text1"/>
            <w:sz w:val="20"/>
            <w:rPrChange w:id="150" w:author="Kyuheon Kim" w:date="2021-08-09T09:39:00Z">
              <w:rPr>
                <w:rFonts w:ascii="Arial" w:eastAsia="Times New Roman" w:hAnsi="Arial"/>
                <w:sz w:val="20"/>
              </w:rPr>
            </w:rPrChange>
          </w:rPr>
          <w:fldChar w:fldCharType="begin"/>
        </w:r>
        <w:r w:rsidRPr="00E7635F">
          <w:rPr>
            <w:rFonts w:ascii="Arial" w:eastAsia="Times New Roman" w:hAnsi="Arial"/>
            <w:color w:val="000000" w:themeColor="text1"/>
            <w:sz w:val="20"/>
            <w:rPrChange w:id="151" w:author="Kyuheon Kim" w:date="2021-08-09T09:39:00Z">
              <w:rPr>
                <w:rFonts w:ascii="Arial" w:eastAsia="Times New Roman" w:hAnsi="Arial"/>
                <w:sz w:val="20"/>
              </w:rPr>
            </w:rPrChange>
          </w:rPr>
          <w:instrText xml:space="preserve"> HYPERLINK "https://isotc.iso.org/livelink/livelink/open/jtc1sc29ag3" </w:instrText>
        </w:r>
        <w:r w:rsidRPr="00E7635F">
          <w:rPr>
            <w:rFonts w:ascii="Arial" w:eastAsia="Times New Roman" w:hAnsi="Arial"/>
            <w:color w:val="000000" w:themeColor="text1"/>
            <w:sz w:val="20"/>
            <w:rPrChange w:id="152" w:author="Kyuheon Kim" w:date="2021-08-09T09:39:00Z">
              <w:rPr>
                <w:rFonts w:ascii="Arial" w:eastAsia="Times New Roman" w:hAnsi="Arial"/>
                <w:sz w:val="20"/>
              </w:rPr>
            </w:rPrChange>
          </w:rPr>
          <w:fldChar w:fldCharType="separate"/>
        </w:r>
        <w:r w:rsidRPr="00E7635F">
          <w:rPr>
            <w:rFonts w:eastAsia="Arial"/>
            <w:snapToGrid w:val="0"/>
            <w:color w:val="000000" w:themeColor="text1"/>
            <w:u w:val="single"/>
            <w:rPrChange w:id="153" w:author="Kyuheon Kim" w:date="2021-08-09T09:39:00Z">
              <w:rPr>
                <w:rFonts w:eastAsia="Arial"/>
                <w:snapToGrid w:val="0"/>
                <w:color w:val="0000FF"/>
                <w:u w:val="single"/>
              </w:rPr>
            </w:rPrChange>
          </w:rPr>
          <w:t>https://isotc.iso.org/livelink/livelink/open/jtc1sc29ag3</w:t>
        </w:r>
        <w:r w:rsidRPr="00E7635F">
          <w:rPr>
            <w:rFonts w:eastAsia="Arial"/>
            <w:snapToGrid w:val="0"/>
            <w:color w:val="000000" w:themeColor="text1"/>
            <w:u w:val="single"/>
            <w:rPrChange w:id="154" w:author="Kyuheon Kim" w:date="2021-08-09T09:39:00Z">
              <w:rPr>
                <w:rFonts w:eastAsia="Arial"/>
                <w:snapToGrid w:val="0"/>
                <w:color w:val="0000FF"/>
                <w:u w:val="single"/>
              </w:rPr>
            </w:rPrChange>
          </w:rPr>
          <w:fldChar w:fldCharType="end"/>
        </w:r>
      </w:ins>
    </w:p>
    <w:p w14:paraId="435BAB36" w14:textId="77777777" w:rsidR="00E7635F" w:rsidRPr="00E7635F" w:rsidRDefault="00E7635F" w:rsidP="00E7635F">
      <w:pPr>
        <w:widowControl w:val="0"/>
        <w:tabs>
          <w:tab w:val="left" w:pos="3099"/>
        </w:tabs>
        <w:autoSpaceDE w:val="0"/>
        <w:autoSpaceDN w:val="0"/>
        <w:ind w:left="104"/>
        <w:jc w:val="left"/>
        <w:rPr>
          <w:ins w:id="155" w:author="Kyuheon Kim" w:date="2021-08-09T09:36:00Z"/>
          <w:rFonts w:eastAsia="Arial"/>
          <w:color w:val="0000EE"/>
          <w:w w:val="120"/>
          <w:u w:val="single" w:color="0000EE"/>
        </w:rPr>
      </w:pPr>
    </w:p>
    <w:p w14:paraId="2EC414A7" w14:textId="77777777" w:rsidR="00E7635F" w:rsidRPr="00E7635F" w:rsidRDefault="00E7635F" w:rsidP="00E7635F">
      <w:pPr>
        <w:widowControl w:val="0"/>
        <w:tabs>
          <w:tab w:val="left" w:pos="3099"/>
        </w:tabs>
        <w:autoSpaceDE w:val="0"/>
        <w:autoSpaceDN w:val="0"/>
        <w:ind w:left="104"/>
        <w:jc w:val="left"/>
        <w:rPr>
          <w:ins w:id="156" w:author="Kyuheon Kim" w:date="2021-08-09T09:36:00Z"/>
          <w:rFonts w:ascii="Arial" w:eastAsia="Arial" w:hAnsi="Arial" w:cs="Arial"/>
          <w:color w:val="0000EE"/>
          <w:w w:val="120"/>
          <w:szCs w:val="22"/>
          <w:u w:val="single" w:color="0000EE"/>
        </w:rPr>
      </w:pPr>
    </w:p>
    <w:p w14:paraId="6974972B" w14:textId="77777777" w:rsidR="00E7635F" w:rsidRDefault="00E7635F">
      <w:pPr>
        <w:jc w:val="center"/>
        <w:rPr>
          <w:ins w:id="157" w:author="Kyuheon Kim" w:date="2021-08-09T09:35:00Z"/>
          <w:b/>
          <w:sz w:val="28"/>
          <w:szCs w:val="28"/>
          <w:lang w:val="fr-CH"/>
        </w:rPr>
      </w:pPr>
    </w:p>
    <w:p w14:paraId="7D3B1AAE" w14:textId="77777777" w:rsidR="00E7635F" w:rsidRDefault="00E7635F">
      <w:pPr>
        <w:jc w:val="left"/>
        <w:rPr>
          <w:ins w:id="158" w:author="Kyuheon Kim" w:date="2021-08-09T09:36:00Z"/>
          <w:b/>
          <w:sz w:val="28"/>
          <w:szCs w:val="28"/>
          <w:lang w:val="fr-CH"/>
        </w:rPr>
      </w:pPr>
      <w:ins w:id="159" w:author="Kyuheon Kim" w:date="2021-08-09T09:36:00Z">
        <w:r>
          <w:rPr>
            <w:b/>
            <w:sz w:val="28"/>
            <w:szCs w:val="28"/>
            <w:lang w:val="fr-CH"/>
          </w:rPr>
          <w:br w:type="page"/>
        </w:r>
      </w:ins>
    </w:p>
    <w:p w14:paraId="413C868C" w14:textId="140775B3" w:rsidR="00C87381" w:rsidRPr="005557B8" w:rsidRDefault="00386385">
      <w:pPr>
        <w:jc w:val="center"/>
        <w:rPr>
          <w:b/>
          <w:sz w:val="28"/>
          <w:szCs w:val="28"/>
          <w:lang w:val="fr-CH"/>
        </w:rPr>
      </w:pPr>
      <w:r w:rsidRPr="005557B8">
        <w:rPr>
          <w:b/>
          <w:sz w:val="28"/>
          <w:szCs w:val="28"/>
          <w:lang w:val="fr-CH"/>
        </w:rPr>
        <w:lastRenderedPageBreak/>
        <w:t>INTERNATIONAL ORGANISATION FOR STANDARDISATION</w:t>
      </w:r>
    </w:p>
    <w:p w14:paraId="4A026CF8" w14:textId="77777777" w:rsidR="00C87381" w:rsidRPr="005557B8" w:rsidRDefault="00386385">
      <w:pPr>
        <w:jc w:val="center"/>
        <w:rPr>
          <w:b/>
          <w:sz w:val="28"/>
          <w:lang w:val="fr-CH"/>
        </w:rPr>
      </w:pPr>
      <w:r w:rsidRPr="005557B8">
        <w:rPr>
          <w:b/>
          <w:sz w:val="28"/>
          <w:lang w:val="fr-CH"/>
        </w:rPr>
        <w:t>ORGANISATION INTERNATIONALE DE NORMALISATION</w:t>
      </w:r>
    </w:p>
    <w:p w14:paraId="5A1B4434" w14:textId="74F6C4EA" w:rsidR="00C87381" w:rsidDel="00E7635F" w:rsidRDefault="00386385" w:rsidP="00E7635F">
      <w:pPr>
        <w:jc w:val="center"/>
        <w:rPr>
          <w:del w:id="160" w:author="Kyuheon Kim" w:date="2021-08-09T09:38:00Z"/>
          <w:b/>
          <w:sz w:val="28"/>
        </w:rPr>
      </w:pPr>
      <w:r>
        <w:rPr>
          <w:b/>
          <w:sz w:val="28"/>
        </w:rPr>
        <w:t>ISO/IEC JTC1/SC29</w:t>
      </w:r>
      <w:r w:rsidRPr="00E7635F">
        <w:rPr>
          <w:b/>
          <w:sz w:val="28"/>
          <w:rPrChange w:id="161" w:author="Kyuheon Kim" w:date="2021-08-09T09:40:00Z">
            <w:rPr>
              <w:b/>
              <w:sz w:val="28"/>
            </w:rPr>
          </w:rPrChange>
        </w:rPr>
        <w:t>/</w:t>
      </w:r>
      <w:ins w:id="162" w:author="Kyuheon Kim" w:date="2021-08-09T09:38:00Z">
        <w:r w:rsidR="00E7635F" w:rsidRPr="00E7635F">
          <w:rPr>
            <w:rFonts w:eastAsia="Apple SD Gothic Neo"/>
            <w:b/>
            <w:bCs/>
            <w:sz w:val="28"/>
            <w:szCs w:val="28"/>
          </w:rPr>
          <w:t xml:space="preserve"> </w:t>
        </w:r>
        <w:r w:rsidR="00E7635F" w:rsidRPr="00116259">
          <w:rPr>
            <w:rFonts w:eastAsia="Apple SD Gothic Neo"/>
            <w:b/>
            <w:bCs/>
            <w:sz w:val="28"/>
            <w:szCs w:val="28"/>
          </w:rPr>
          <w:t>AG 03 MPEG LIAISON AND COMMUNICATION</w:t>
        </w:r>
      </w:ins>
      <w:del w:id="163" w:author="Kyuheon Kim" w:date="2021-08-09T09:38:00Z">
        <w:r w:rsidRPr="006C4E50" w:rsidDel="00E7635F">
          <w:rPr>
            <w:b/>
            <w:sz w:val="28"/>
            <w:highlight w:val="yellow"/>
            <w:rPrChange w:id="164" w:author="Itaru Kaneko 0729" w:date="2021-07-30T10:51:00Z">
              <w:rPr>
                <w:b/>
                <w:sz w:val="28"/>
              </w:rPr>
            </w:rPrChange>
          </w:rPr>
          <w:delText>WG</w:delText>
        </w:r>
        <w:r w:rsidR="0031370D" w:rsidRPr="006C4E50" w:rsidDel="00E7635F">
          <w:rPr>
            <w:b/>
            <w:sz w:val="28"/>
            <w:highlight w:val="yellow"/>
            <w:rPrChange w:id="165" w:author="Itaru Kaneko 0729" w:date="2021-07-30T10:51:00Z">
              <w:rPr>
                <w:b/>
                <w:sz w:val="28"/>
              </w:rPr>
            </w:rPrChange>
          </w:rPr>
          <w:delText>08</w:delText>
        </w:r>
      </w:del>
    </w:p>
    <w:p w14:paraId="63145E1F" w14:textId="2DACBFD2" w:rsidR="00C87381" w:rsidRDefault="00DE672C" w:rsidP="00E7635F">
      <w:pPr>
        <w:jc w:val="center"/>
        <w:rPr>
          <w:b/>
        </w:rPr>
      </w:pPr>
      <w:del w:id="166" w:author="Kyuheon Kim" w:date="2021-08-09T09:38:00Z">
        <w:r w:rsidRPr="00DE672C" w:rsidDel="00E7635F">
          <w:rPr>
            <w:b/>
            <w:sz w:val="28"/>
          </w:rPr>
          <w:delText>MPE</w:delText>
        </w:r>
        <w:r w:rsidRPr="00FA6A28" w:rsidDel="00E7635F">
          <w:rPr>
            <w:b/>
            <w:sz w:val="28"/>
            <w:highlight w:val="yellow"/>
            <w:rPrChange w:id="167" w:author="Itaru Kaneko 0729" w:date="2021-07-30T10:50:00Z">
              <w:rPr>
                <w:b/>
                <w:sz w:val="28"/>
              </w:rPr>
            </w:rPrChange>
          </w:rPr>
          <w:delText>G GENOMIC CODING</w:delText>
        </w:r>
      </w:del>
      <w:r w:rsidRPr="00DE672C">
        <w:rPr>
          <w:b/>
          <w:sz w:val="28"/>
        </w:rPr>
        <w:t xml:space="preserve"> </w:t>
      </w:r>
    </w:p>
    <w:p w14:paraId="1F6BC64C" w14:textId="77777777" w:rsidR="00C87381" w:rsidRDefault="00C87381">
      <w:pPr>
        <w:tabs>
          <w:tab w:val="left" w:pos="5387"/>
        </w:tabs>
        <w:spacing w:line="240" w:lineRule="exact"/>
        <w:jc w:val="center"/>
        <w:rPr>
          <w:b/>
        </w:rPr>
      </w:pPr>
    </w:p>
    <w:p w14:paraId="04A30ED4" w14:textId="5C13DA18" w:rsidR="00C87381" w:rsidRDefault="00386385">
      <w:pPr>
        <w:jc w:val="right"/>
        <w:rPr>
          <w:b/>
          <w:color w:val="FF0000"/>
          <w:lang w:eastAsia="ja-JP"/>
        </w:rPr>
      </w:pPr>
      <w:r>
        <w:rPr>
          <w:b/>
        </w:rPr>
        <w:t>ISO/IEC JTC1/SC29/</w:t>
      </w:r>
      <w:r w:rsidR="002A7A43">
        <w:rPr>
          <w:b/>
        </w:rPr>
        <w:t>A</w:t>
      </w:r>
      <w:r>
        <w:rPr>
          <w:b/>
        </w:rPr>
        <w:t>G</w:t>
      </w:r>
      <w:r w:rsidR="00F27F11">
        <w:rPr>
          <w:b/>
        </w:rPr>
        <w:t xml:space="preserve"> </w:t>
      </w:r>
      <w:r w:rsidR="002A7A43">
        <w:rPr>
          <w:b/>
        </w:rPr>
        <w:t>3</w:t>
      </w:r>
      <w:r>
        <w:rPr>
          <w:b/>
        </w:rPr>
        <w:t xml:space="preserve"> </w:t>
      </w:r>
      <w:r w:rsidRPr="00E7635F">
        <w:rPr>
          <w:rFonts w:hint="eastAsia"/>
          <w:b/>
          <w:color w:val="000000" w:themeColor="text1"/>
          <w:lang w:eastAsia="ja-JP"/>
          <w:rPrChange w:id="168" w:author="Kyuheon Kim" w:date="2021-08-09T09:40:00Z">
            <w:rPr>
              <w:rFonts w:hint="eastAsia"/>
              <w:b/>
              <w:color w:val="FF0000"/>
              <w:lang w:eastAsia="ja-JP"/>
            </w:rPr>
          </w:rPrChange>
        </w:rPr>
        <w:t>N</w:t>
      </w:r>
      <w:r w:rsidR="00586E50" w:rsidRPr="00E7635F">
        <w:rPr>
          <w:b/>
          <w:color w:val="000000" w:themeColor="text1"/>
          <w:lang w:eastAsia="ja-JP"/>
          <w:rPrChange w:id="169" w:author="Kyuheon Kim" w:date="2021-08-09T09:40:00Z">
            <w:rPr>
              <w:b/>
              <w:color w:val="FF0000"/>
              <w:lang w:eastAsia="ja-JP"/>
            </w:rPr>
          </w:rPrChange>
        </w:rPr>
        <w:t>00</w:t>
      </w:r>
      <w:r w:rsidR="00D02708" w:rsidRPr="00E7635F">
        <w:rPr>
          <w:b/>
          <w:color w:val="000000" w:themeColor="text1"/>
          <w:lang w:eastAsia="ja-JP"/>
          <w:rPrChange w:id="170" w:author="Kyuheon Kim" w:date="2021-08-09T09:40:00Z">
            <w:rPr>
              <w:b/>
              <w:color w:val="FF0000"/>
              <w:lang w:eastAsia="ja-JP"/>
            </w:rPr>
          </w:rPrChange>
        </w:rPr>
        <w:t>36</w:t>
      </w:r>
    </w:p>
    <w:p w14:paraId="7E7C9DD9" w14:textId="7EDC5135" w:rsidR="00C87381" w:rsidRDefault="00313AEA" w:rsidP="00FA6A28">
      <w:pPr>
        <w:wordWrap w:val="0"/>
        <w:ind w:left="720" w:firstLine="720"/>
        <w:jc w:val="right"/>
        <w:rPr>
          <w:b/>
          <w:lang w:eastAsia="ja-JP"/>
        </w:rPr>
      </w:pPr>
      <w:r>
        <w:rPr>
          <w:b/>
          <w:color w:val="FF0000"/>
          <w:lang w:eastAsia="ja-JP"/>
        </w:rPr>
        <w:t xml:space="preserve"> </w:t>
      </w:r>
      <w:r w:rsidR="00D6088D">
        <w:rPr>
          <w:b/>
          <w:lang w:eastAsia="ja-JP"/>
        </w:rPr>
        <w:t>July</w:t>
      </w:r>
      <w:r w:rsidR="00D6088D">
        <w:rPr>
          <w:rFonts w:eastAsia="맑은 고딕"/>
          <w:b/>
        </w:rPr>
        <w:t xml:space="preserve"> </w:t>
      </w:r>
      <w:r w:rsidR="00386385">
        <w:rPr>
          <w:rFonts w:eastAsia="맑은 고딕"/>
          <w:b/>
        </w:rPr>
        <w:t>20</w:t>
      </w:r>
      <w:r w:rsidR="00586E50">
        <w:rPr>
          <w:rFonts w:eastAsia="맑은 고딕"/>
          <w:b/>
        </w:rPr>
        <w:t>21</w:t>
      </w:r>
      <w:r w:rsidR="00386385">
        <w:rPr>
          <w:rFonts w:eastAsia="맑은 고딕"/>
          <w:b/>
        </w:rPr>
        <w:t xml:space="preserve">, </w:t>
      </w:r>
      <w:r w:rsidR="00586E50">
        <w:rPr>
          <w:rFonts w:eastAsia="맑은 고딕"/>
          <w:b/>
        </w:rPr>
        <w:t>Online</w:t>
      </w:r>
    </w:p>
    <w:p w14:paraId="0DC08EF0" w14:textId="77777777" w:rsidR="00C87381" w:rsidRDefault="00C87381">
      <w:pPr>
        <w:jc w:val="right"/>
        <w:rPr>
          <w:b/>
          <w:lang w:eastAsia="ja-JP"/>
        </w:rPr>
      </w:pPr>
    </w:p>
    <w:p w14:paraId="2F383F77" w14:textId="77777777" w:rsidR="00C87381" w:rsidRDefault="00C87381">
      <w:pPr>
        <w:spacing w:line="240" w:lineRule="exact"/>
        <w:rPr>
          <w:lang w:val="fr-FR"/>
        </w:rPr>
      </w:pPr>
    </w:p>
    <w:tbl>
      <w:tblPr>
        <w:tblW w:w="0" w:type="auto"/>
        <w:tblLook w:val="01E0" w:firstRow="1" w:lastRow="1" w:firstColumn="1" w:lastColumn="1" w:noHBand="0" w:noVBand="0"/>
      </w:tblPr>
      <w:tblGrid>
        <w:gridCol w:w="1701"/>
        <w:gridCol w:w="7319"/>
      </w:tblGrid>
      <w:tr w:rsidR="009F52FE" w14:paraId="335ADD0C" w14:textId="77777777" w:rsidTr="00F52B56">
        <w:tc>
          <w:tcPr>
            <w:tcW w:w="1701" w:type="dxa"/>
          </w:tcPr>
          <w:p w14:paraId="6ACF93CB" w14:textId="77777777" w:rsidR="009F52FE" w:rsidRDefault="009F52FE" w:rsidP="00F52B56">
            <w:pPr>
              <w:suppressAutoHyphens/>
              <w:rPr>
                <w:b/>
              </w:rPr>
            </w:pPr>
            <w:r>
              <w:rPr>
                <w:rFonts w:hint="eastAsia"/>
                <w:b/>
              </w:rPr>
              <w:t>T</w:t>
            </w:r>
            <w:r>
              <w:rPr>
                <w:b/>
              </w:rPr>
              <w:t xml:space="preserve">itle </w:t>
            </w:r>
          </w:p>
        </w:tc>
        <w:tc>
          <w:tcPr>
            <w:tcW w:w="7319" w:type="dxa"/>
          </w:tcPr>
          <w:p w14:paraId="3865C59D" w14:textId="77777777" w:rsidR="009F52FE" w:rsidRDefault="009F52FE" w:rsidP="00F52B56">
            <w:pPr>
              <w:suppressAutoHyphens/>
              <w:rPr>
                <w:b/>
              </w:rPr>
            </w:pPr>
            <w:r>
              <w:rPr>
                <w:b/>
              </w:rPr>
              <w:t xml:space="preserve">White paper on MPEG-G and its application of </w:t>
            </w:r>
            <w:r w:rsidRPr="00DC6715">
              <w:rPr>
                <w:b/>
              </w:rPr>
              <w:t xml:space="preserve">regulations </w:t>
            </w:r>
            <w:r>
              <w:rPr>
                <w:b/>
              </w:rPr>
              <w:t xml:space="preserve">and privacy. </w:t>
            </w:r>
          </w:p>
        </w:tc>
      </w:tr>
      <w:tr w:rsidR="00C87381" w:rsidRPr="00950780" w14:paraId="44244BAD" w14:textId="77777777" w:rsidTr="00FA6A28">
        <w:tc>
          <w:tcPr>
            <w:tcW w:w="1701" w:type="dxa"/>
          </w:tcPr>
          <w:p w14:paraId="1BE78D80" w14:textId="77777777" w:rsidR="00C87381" w:rsidRDefault="00386385">
            <w:pPr>
              <w:suppressAutoHyphens/>
              <w:rPr>
                <w:b/>
              </w:rPr>
            </w:pPr>
            <w:r>
              <w:rPr>
                <w:b/>
              </w:rPr>
              <w:t>Source</w:t>
            </w:r>
          </w:p>
        </w:tc>
        <w:tc>
          <w:tcPr>
            <w:tcW w:w="7319" w:type="dxa"/>
          </w:tcPr>
          <w:p w14:paraId="1D2C361A" w14:textId="6D4F0C88" w:rsidR="00C87381" w:rsidRPr="005557B8" w:rsidRDefault="00C00495">
            <w:pPr>
              <w:suppressAutoHyphens/>
              <w:rPr>
                <w:b/>
                <w:lang w:val="it-IT"/>
              </w:rPr>
            </w:pPr>
            <w:r w:rsidRPr="005557B8">
              <w:rPr>
                <w:b/>
                <w:lang w:val="it-IT"/>
              </w:rPr>
              <w:t>ISO/IEC JTC1/SC29/WG</w:t>
            </w:r>
            <w:r w:rsidR="00586E50">
              <w:rPr>
                <w:b/>
                <w:lang w:val="it-IT"/>
              </w:rPr>
              <w:t>8</w:t>
            </w:r>
          </w:p>
        </w:tc>
      </w:tr>
      <w:tr w:rsidR="00C87381" w14:paraId="5BE17660" w14:textId="77777777" w:rsidTr="00FA6A28">
        <w:tc>
          <w:tcPr>
            <w:tcW w:w="1701" w:type="dxa"/>
          </w:tcPr>
          <w:p w14:paraId="3F780995" w14:textId="77777777" w:rsidR="00C87381" w:rsidRDefault="00386385">
            <w:pPr>
              <w:suppressAutoHyphens/>
              <w:rPr>
                <w:b/>
              </w:rPr>
            </w:pPr>
            <w:r>
              <w:rPr>
                <w:b/>
              </w:rPr>
              <w:t>Status</w:t>
            </w:r>
          </w:p>
        </w:tc>
        <w:tc>
          <w:tcPr>
            <w:tcW w:w="7319" w:type="dxa"/>
          </w:tcPr>
          <w:p w14:paraId="7B147BE2" w14:textId="4D5D58F0" w:rsidR="00C87381" w:rsidRDefault="00613D57">
            <w:pPr>
              <w:suppressAutoHyphens/>
              <w:rPr>
                <w:b/>
              </w:rPr>
            </w:pPr>
            <w:r>
              <w:rPr>
                <w:b/>
              </w:rPr>
              <w:t>Approved</w:t>
            </w:r>
            <w:r w:rsidR="009F52FE" w:rsidRPr="00E34C0B" w:rsidDel="00613D57">
              <w:rPr>
                <w:b/>
              </w:rPr>
              <w:t xml:space="preserve"> </w:t>
            </w:r>
          </w:p>
        </w:tc>
      </w:tr>
      <w:tr w:rsidR="00F668FC" w14:paraId="07D06AF4" w14:textId="77777777" w:rsidTr="00E43C97">
        <w:tc>
          <w:tcPr>
            <w:tcW w:w="1701" w:type="dxa"/>
          </w:tcPr>
          <w:p w14:paraId="51160466" w14:textId="77777777" w:rsidR="00F668FC" w:rsidRDefault="00F668FC" w:rsidP="00E43C97">
            <w:pPr>
              <w:suppressAutoHyphens/>
              <w:rPr>
                <w:b/>
              </w:rPr>
            </w:pPr>
            <w:r>
              <w:rPr>
                <w:rFonts w:hint="eastAsia"/>
                <w:b/>
              </w:rPr>
              <w:t>S</w:t>
            </w:r>
            <w:r>
              <w:rPr>
                <w:b/>
              </w:rPr>
              <w:t>erial number</w:t>
            </w:r>
          </w:p>
        </w:tc>
        <w:tc>
          <w:tcPr>
            <w:tcW w:w="7319" w:type="dxa"/>
          </w:tcPr>
          <w:p w14:paraId="54B3910C" w14:textId="77777777" w:rsidR="00F668FC" w:rsidRDefault="00F668FC" w:rsidP="00E43C97">
            <w:pPr>
              <w:suppressAutoHyphens/>
              <w:rPr>
                <w:b/>
              </w:rPr>
            </w:pPr>
            <w:r>
              <w:rPr>
                <w:rFonts w:hint="eastAsia"/>
                <w:b/>
              </w:rPr>
              <w:t>2</w:t>
            </w:r>
            <w:r>
              <w:rPr>
                <w:b/>
              </w:rPr>
              <w:t>0737</w:t>
            </w:r>
          </w:p>
        </w:tc>
      </w:tr>
      <w:tr w:rsidR="004D5765" w14:paraId="6BCCF97D" w14:textId="77777777" w:rsidTr="00FA6A28">
        <w:tc>
          <w:tcPr>
            <w:tcW w:w="1701" w:type="dxa"/>
          </w:tcPr>
          <w:p w14:paraId="280AD685" w14:textId="5615368F" w:rsidR="004D5765" w:rsidRDefault="004D5765">
            <w:pPr>
              <w:suppressAutoHyphens/>
              <w:rPr>
                <w:b/>
              </w:rPr>
            </w:pPr>
            <w:r>
              <w:rPr>
                <w:rFonts w:hint="eastAsia"/>
                <w:b/>
              </w:rPr>
              <w:t>D</w:t>
            </w:r>
            <w:r>
              <w:rPr>
                <w:b/>
              </w:rPr>
              <w:t>ate</w:t>
            </w:r>
          </w:p>
        </w:tc>
        <w:tc>
          <w:tcPr>
            <w:tcW w:w="7319" w:type="dxa"/>
          </w:tcPr>
          <w:p w14:paraId="42D47659" w14:textId="6E26453A" w:rsidR="004D5765" w:rsidRDefault="000313C4" w:rsidP="009677BB">
            <w:pPr>
              <w:suppressAutoHyphens/>
              <w:rPr>
                <w:b/>
              </w:rPr>
            </w:pPr>
            <w:r>
              <w:rPr>
                <w:rFonts w:hint="eastAsia"/>
                <w:b/>
              </w:rPr>
              <w:t>2</w:t>
            </w:r>
            <w:r>
              <w:rPr>
                <w:b/>
              </w:rPr>
              <w:t>021-08-03</w:t>
            </w:r>
          </w:p>
        </w:tc>
      </w:tr>
    </w:tbl>
    <w:p w14:paraId="1B1DEEAC" w14:textId="51B3A3E0" w:rsidR="004A4663" w:rsidRDefault="004A4663"/>
    <w:p w14:paraId="7A0F0876" w14:textId="4812E1BF" w:rsidR="002309D6" w:rsidRDefault="002309D6" w:rsidP="002309D6"/>
    <w:p w14:paraId="0676A779" w14:textId="77777777" w:rsidR="00232B27" w:rsidRDefault="00232B27" w:rsidP="00232B27">
      <w:pPr>
        <w:pStyle w:val="1"/>
      </w:pPr>
      <w:r w:rsidRPr="00EF2459">
        <w:rPr>
          <w:rFonts w:hint="eastAsia"/>
        </w:rPr>
        <w:t>I</w:t>
      </w:r>
      <w:r w:rsidRPr="00EF2459">
        <w:t>ntroduction</w:t>
      </w:r>
    </w:p>
    <w:p w14:paraId="4BF05030" w14:textId="5BF5ED9A" w:rsidR="00232B27" w:rsidRDefault="00B86557" w:rsidP="00232B27">
      <w:pPr>
        <w:rPr>
          <w:lang w:eastAsia="ja-JP"/>
        </w:rPr>
      </w:pPr>
      <w:r w:rsidRPr="0054293F">
        <w:rPr>
          <w:lang w:eastAsia="ja-JP"/>
        </w:rPr>
        <w:t xml:space="preserve">The current MPEG-G standard series (ISO/IEC 23092) </w:t>
      </w:r>
      <w:r w:rsidR="00622AAD">
        <w:rPr>
          <w:lang w:eastAsia="ja-JP"/>
        </w:rPr>
        <w:t>addresses</w:t>
      </w:r>
      <w:r w:rsidRPr="0054293F">
        <w:rPr>
          <w:lang w:eastAsia="ja-JP"/>
        </w:rPr>
        <w:t xml:space="preserve"> the representation, </w:t>
      </w:r>
      <w:r w:rsidR="002611B8" w:rsidRPr="0054293F">
        <w:rPr>
          <w:lang w:eastAsia="ja-JP"/>
        </w:rPr>
        <w:t>compression,</w:t>
      </w:r>
      <w:r w:rsidRPr="0054293F">
        <w:rPr>
          <w:lang w:eastAsia="ja-JP"/>
        </w:rPr>
        <w:t xml:space="preserve"> and transport of genome sequencing data</w:t>
      </w:r>
      <w:r w:rsidR="00FC02C4">
        <w:rPr>
          <w:lang w:eastAsia="ja-JP"/>
        </w:rPr>
        <w:t xml:space="preserve">, metadata and associated </w:t>
      </w:r>
      <w:r w:rsidRPr="0054293F">
        <w:rPr>
          <w:lang w:eastAsia="ja-JP"/>
        </w:rPr>
        <w:t>annotation data.</w:t>
      </w:r>
      <w:r w:rsidR="00231304" w:rsidRPr="0054293F">
        <w:rPr>
          <w:lang w:eastAsia="ja-JP"/>
        </w:rPr>
        <w:t xml:space="preserve"> </w:t>
      </w:r>
      <w:r w:rsidR="00FC02C4">
        <w:rPr>
          <w:lang w:eastAsia="ja-JP"/>
        </w:rPr>
        <w:t>While</w:t>
      </w:r>
      <w:r w:rsidR="00A02CAB" w:rsidRPr="0054293F">
        <w:rPr>
          <w:lang w:eastAsia="ja-JP"/>
        </w:rPr>
        <w:t xml:space="preserve"> the standard has been developed</w:t>
      </w:r>
      <w:r w:rsidR="00985A71">
        <w:rPr>
          <w:lang w:eastAsia="ja-JP"/>
        </w:rPr>
        <w:t>,</w:t>
      </w:r>
      <w:r w:rsidR="00A02CAB" w:rsidRPr="0054293F">
        <w:rPr>
          <w:lang w:eastAsia="ja-JP"/>
        </w:rPr>
        <w:t xml:space="preserve"> </w:t>
      </w:r>
      <w:r w:rsidR="003B1606" w:rsidRPr="0054293F">
        <w:rPr>
          <w:lang w:eastAsia="ja-JP"/>
        </w:rPr>
        <w:t>privacy and security regulation</w:t>
      </w:r>
      <w:r w:rsidR="00FC02C4">
        <w:rPr>
          <w:lang w:eastAsia="ja-JP"/>
        </w:rPr>
        <w:t xml:space="preserve">s </w:t>
      </w:r>
      <w:r w:rsidR="00C36F30" w:rsidRPr="0054293F">
        <w:rPr>
          <w:lang w:eastAsia="ja-JP"/>
        </w:rPr>
        <w:t xml:space="preserve">across the world </w:t>
      </w:r>
      <w:r w:rsidR="003B1606" w:rsidRPr="0054293F">
        <w:rPr>
          <w:lang w:eastAsia="ja-JP"/>
        </w:rPr>
        <w:t>ha</w:t>
      </w:r>
      <w:r w:rsidR="00FC02C4">
        <w:rPr>
          <w:lang w:eastAsia="ja-JP"/>
        </w:rPr>
        <w:t xml:space="preserve">ve </w:t>
      </w:r>
      <w:r w:rsidR="00CF5FDB">
        <w:rPr>
          <w:lang w:eastAsia="ja-JP"/>
        </w:rPr>
        <w:t xml:space="preserve">and are still </w:t>
      </w:r>
      <w:r w:rsidR="00FC02C4">
        <w:rPr>
          <w:lang w:eastAsia="ja-JP"/>
        </w:rPr>
        <w:t>evolv</w:t>
      </w:r>
      <w:r w:rsidR="00CF5FDB">
        <w:rPr>
          <w:lang w:eastAsia="ja-JP"/>
        </w:rPr>
        <w:t>ing</w:t>
      </w:r>
      <w:r w:rsidR="00B84B16" w:rsidRPr="0054293F">
        <w:rPr>
          <w:lang w:eastAsia="ja-JP"/>
        </w:rPr>
        <w:t xml:space="preserve">. Since </w:t>
      </w:r>
      <w:r w:rsidR="00CF5FDB">
        <w:rPr>
          <w:lang w:eastAsia="ja-JP"/>
        </w:rPr>
        <w:t xml:space="preserve">the </w:t>
      </w:r>
      <w:r w:rsidR="00B84B16" w:rsidRPr="0054293F">
        <w:rPr>
          <w:lang w:eastAsia="ja-JP"/>
        </w:rPr>
        <w:t>MPEG-G</w:t>
      </w:r>
      <w:r w:rsidR="00CF5FDB">
        <w:rPr>
          <w:lang w:eastAsia="ja-JP"/>
        </w:rPr>
        <w:t xml:space="preserve"> standard has the goal</w:t>
      </w:r>
      <w:r w:rsidR="00B84B16" w:rsidRPr="0054293F">
        <w:rPr>
          <w:lang w:eastAsia="ja-JP"/>
        </w:rPr>
        <w:t xml:space="preserve"> to be an important component </w:t>
      </w:r>
      <w:r w:rsidR="00CF5FDB">
        <w:rPr>
          <w:lang w:eastAsia="ja-JP"/>
        </w:rPr>
        <w:t xml:space="preserve">of infrastructures handling genomics data, </w:t>
      </w:r>
      <w:r w:rsidR="00B84B16" w:rsidRPr="0054293F">
        <w:rPr>
          <w:lang w:eastAsia="ja-JP"/>
        </w:rPr>
        <w:t xml:space="preserve">it </w:t>
      </w:r>
      <w:r w:rsidR="00CF5FDB">
        <w:rPr>
          <w:lang w:eastAsia="ja-JP"/>
        </w:rPr>
        <w:t>is also</w:t>
      </w:r>
      <w:r w:rsidR="00B84B16" w:rsidRPr="0054293F">
        <w:rPr>
          <w:lang w:eastAsia="ja-JP"/>
        </w:rPr>
        <w:t xml:space="preserve"> </w:t>
      </w:r>
      <w:r w:rsidR="00CF5FDB">
        <w:rPr>
          <w:lang w:eastAsia="ja-JP"/>
        </w:rPr>
        <w:t xml:space="preserve">expected to be able </w:t>
      </w:r>
      <w:r w:rsidR="00B84B16" w:rsidRPr="0054293F">
        <w:rPr>
          <w:lang w:eastAsia="ja-JP"/>
        </w:rPr>
        <w:t xml:space="preserve">to </w:t>
      </w:r>
      <w:r w:rsidR="003E63D7" w:rsidRPr="0054293F">
        <w:rPr>
          <w:lang w:eastAsia="ja-JP"/>
        </w:rPr>
        <w:t xml:space="preserve">support </w:t>
      </w:r>
      <w:r w:rsidR="00CF5FDB">
        <w:rPr>
          <w:lang w:eastAsia="ja-JP"/>
        </w:rPr>
        <w:t xml:space="preserve">different </w:t>
      </w:r>
      <w:r w:rsidR="006269AD" w:rsidRPr="0054293F">
        <w:rPr>
          <w:lang w:eastAsia="ja-JP"/>
        </w:rPr>
        <w:t>privacy and security regulations.</w:t>
      </w:r>
      <w:r w:rsidR="00A54186" w:rsidRPr="0054293F">
        <w:rPr>
          <w:lang w:eastAsia="ja-JP"/>
        </w:rPr>
        <w:t xml:space="preserve"> Existing genomics data representation methods do not support</w:t>
      </w:r>
      <w:r w:rsidR="00CB7D64" w:rsidRPr="0054293F">
        <w:rPr>
          <w:lang w:eastAsia="ja-JP"/>
        </w:rPr>
        <w:t xml:space="preserve"> </w:t>
      </w:r>
      <w:r w:rsidR="00CF5FDB">
        <w:rPr>
          <w:lang w:eastAsia="ja-JP"/>
        </w:rPr>
        <w:t xml:space="preserve">interoperable and standard </w:t>
      </w:r>
      <w:r w:rsidR="00CB7D64" w:rsidRPr="0054293F">
        <w:rPr>
          <w:lang w:eastAsia="ja-JP"/>
        </w:rPr>
        <w:t xml:space="preserve">privacy and security </w:t>
      </w:r>
      <w:r w:rsidR="00CF5FDB">
        <w:rPr>
          <w:lang w:eastAsia="ja-JP"/>
        </w:rPr>
        <w:t>protection of the various data</w:t>
      </w:r>
      <w:r w:rsidR="003711C7" w:rsidRPr="0054293F">
        <w:rPr>
          <w:lang w:eastAsia="ja-JP"/>
        </w:rPr>
        <w:t xml:space="preserve"> across the genomics workflow. It is </w:t>
      </w:r>
      <w:r w:rsidR="00CF5FDB">
        <w:rPr>
          <w:lang w:eastAsia="ja-JP"/>
        </w:rPr>
        <w:t>one</w:t>
      </w:r>
      <w:r w:rsidR="003711C7" w:rsidRPr="0054293F">
        <w:rPr>
          <w:lang w:eastAsia="ja-JP"/>
        </w:rPr>
        <w:t xml:space="preserve"> goal of MPEG-G to </w:t>
      </w:r>
      <w:r w:rsidR="00CF5FDB">
        <w:rPr>
          <w:lang w:eastAsia="ja-JP"/>
        </w:rPr>
        <w:t xml:space="preserve">provide </w:t>
      </w:r>
      <w:r w:rsidR="00521493">
        <w:rPr>
          <w:lang w:eastAsia="ja-JP"/>
        </w:rPr>
        <w:t>such support</w:t>
      </w:r>
      <w:r w:rsidR="003711C7" w:rsidRPr="0054293F">
        <w:rPr>
          <w:lang w:eastAsia="ja-JP"/>
        </w:rPr>
        <w:t>.</w:t>
      </w:r>
    </w:p>
    <w:p w14:paraId="73C3D33A" w14:textId="77777777" w:rsidR="00046575" w:rsidRPr="001D6DAF" w:rsidRDefault="00046575" w:rsidP="00232B27">
      <w:pPr>
        <w:rPr>
          <w:lang w:eastAsia="ja-JP"/>
        </w:rPr>
      </w:pPr>
    </w:p>
    <w:p w14:paraId="5D412ADC" w14:textId="376B22B8" w:rsidR="00232B27" w:rsidRPr="001D6DAF" w:rsidRDefault="008C4C73" w:rsidP="00232B27">
      <w:pPr>
        <w:rPr>
          <w:lang w:eastAsia="ja-JP"/>
        </w:rPr>
      </w:pPr>
      <w:r>
        <w:rPr>
          <w:lang w:eastAsia="ja-JP"/>
        </w:rPr>
        <w:t>T</w:t>
      </w:r>
      <w:r w:rsidR="00232B27" w:rsidRPr="001D6DAF">
        <w:rPr>
          <w:lang w:eastAsia="ja-JP"/>
        </w:rPr>
        <w:t>his</w:t>
      </w:r>
      <w:r w:rsidR="000A1EC3">
        <w:rPr>
          <w:rFonts w:hint="eastAsia"/>
          <w:lang w:eastAsia="ja-JP"/>
        </w:rPr>
        <w:t xml:space="preserve"> </w:t>
      </w:r>
      <w:r w:rsidR="000A1EC3">
        <w:rPr>
          <w:lang w:eastAsia="ja-JP"/>
        </w:rPr>
        <w:t>white paper</w:t>
      </w:r>
      <w:r>
        <w:rPr>
          <w:lang w:eastAsia="ja-JP"/>
        </w:rPr>
        <w:t xml:space="preserve"> </w:t>
      </w:r>
      <w:r w:rsidR="00521493">
        <w:rPr>
          <w:lang w:eastAsia="ja-JP"/>
        </w:rPr>
        <w:t>consists of a</w:t>
      </w:r>
      <w:r w:rsidR="00232B27" w:rsidRPr="001D6DAF">
        <w:rPr>
          <w:lang w:eastAsia="ja-JP"/>
        </w:rPr>
        <w:t xml:space="preserve"> survey of regulations </w:t>
      </w:r>
      <w:r w:rsidR="00521493">
        <w:rPr>
          <w:lang w:eastAsia="ja-JP"/>
        </w:rPr>
        <w:t>applicable to</w:t>
      </w:r>
      <w:r w:rsidR="00232B27" w:rsidRPr="001D6DAF">
        <w:rPr>
          <w:lang w:eastAsia="ja-JP"/>
        </w:rPr>
        <w:t xml:space="preserve"> genomic information in different countries, </w:t>
      </w:r>
      <w:r w:rsidR="00521493">
        <w:rPr>
          <w:lang w:eastAsia="ja-JP"/>
        </w:rPr>
        <w:t>requirements</w:t>
      </w:r>
      <w:r w:rsidR="00232B27" w:rsidRPr="001D6DAF">
        <w:rPr>
          <w:lang w:eastAsia="ja-JP"/>
        </w:rPr>
        <w:t xml:space="preserve"> of security and privacy, and technological tools</w:t>
      </w:r>
      <w:r w:rsidR="00521493">
        <w:rPr>
          <w:lang w:eastAsia="ja-JP"/>
        </w:rPr>
        <w:t>.</w:t>
      </w:r>
      <w:r w:rsidR="00EB40A5">
        <w:rPr>
          <w:lang w:eastAsia="ja-JP"/>
        </w:rPr>
        <w:t xml:space="preserve"> </w:t>
      </w:r>
      <w:r w:rsidR="00521493">
        <w:rPr>
          <w:lang w:eastAsia="ja-JP"/>
        </w:rPr>
        <w:t>It</w:t>
      </w:r>
      <w:r w:rsidR="00EB40A5">
        <w:rPr>
          <w:lang w:eastAsia="ja-JP"/>
        </w:rPr>
        <w:t xml:space="preserve"> is </w:t>
      </w:r>
      <w:r w:rsidR="00521493">
        <w:rPr>
          <w:lang w:eastAsia="ja-JP"/>
        </w:rPr>
        <w:t>based on the</w:t>
      </w:r>
      <w:r w:rsidR="00A11C41">
        <w:rPr>
          <w:lang w:eastAsia="ja-JP"/>
        </w:rPr>
        <w:t xml:space="preserve"> document “</w:t>
      </w:r>
      <w:r w:rsidR="00C2219B" w:rsidRPr="00C2219B">
        <w:rPr>
          <w:lang w:eastAsia="ja-JP"/>
        </w:rPr>
        <w:t>Survey of the regulations of genomic information in different countries, demands of security and privacy and technological tools, for the application guide for MPEG-G - Genomic Information Representation</w:t>
      </w:r>
      <w:r w:rsidR="00F55452">
        <w:rPr>
          <w:lang w:eastAsia="ja-JP"/>
        </w:rPr>
        <w:fldChar w:fldCharType="begin"/>
      </w:r>
      <w:r w:rsidR="00F55452">
        <w:rPr>
          <w:lang w:eastAsia="ja-JP"/>
        </w:rPr>
        <w:instrText xml:space="preserve"> REF _Ref77017399 \r \h </w:instrText>
      </w:r>
      <w:r w:rsidR="00F55452">
        <w:rPr>
          <w:lang w:eastAsia="ja-JP"/>
        </w:rPr>
      </w:r>
      <w:r w:rsidR="00F55452">
        <w:rPr>
          <w:lang w:eastAsia="ja-JP"/>
        </w:rPr>
        <w:fldChar w:fldCharType="separate"/>
      </w:r>
      <w:r w:rsidR="004712C7">
        <w:rPr>
          <w:lang w:eastAsia="ja-JP"/>
        </w:rPr>
        <w:t xml:space="preserve">[1] </w:t>
      </w:r>
      <w:r w:rsidR="00F55452">
        <w:rPr>
          <w:lang w:eastAsia="ja-JP"/>
        </w:rPr>
        <w:fldChar w:fldCharType="end"/>
      </w:r>
      <w:r w:rsidR="00A11C41">
        <w:rPr>
          <w:lang w:eastAsia="ja-JP"/>
        </w:rPr>
        <w:t>”</w:t>
      </w:r>
      <w:r w:rsidR="00B154D6">
        <w:rPr>
          <w:lang w:eastAsia="ja-JP"/>
        </w:rPr>
        <w:t xml:space="preserve"> </w:t>
      </w:r>
      <w:r w:rsidR="00521493">
        <w:rPr>
          <w:lang w:eastAsia="ja-JP"/>
        </w:rPr>
        <w:t xml:space="preserve">which provides additional information and details. </w:t>
      </w:r>
    </w:p>
    <w:p w14:paraId="28162991" w14:textId="77777777" w:rsidR="00232B27" w:rsidRPr="001D6DAF" w:rsidRDefault="00232B27" w:rsidP="00232B27">
      <w:pPr>
        <w:rPr>
          <w:lang w:eastAsia="ja-JP"/>
        </w:rPr>
      </w:pPr>
    </w:p>
    <w:p w14:paraId="75456BE0" w14:textId="1C45EE4C" w:rsidR="00232B27" w:rsidRDefault="00232B27" w:rsidP="00232B27">
      <w:pPr>
        <w:rPr>
          <w:lang w:eastAsia="ja-JP"/>
        </w:rPr>
      </w:pPr>
      <w:r w:rsidRPr="001D6DAF">
        <w:rPr>
          <w:lang w:eastAsia="ja-JP"/>
        </w:rPr>
        <w:t xml:space="preserve">Whole-genome sequencing is fast spreading </w:t>
      </w:r>
      <w:r>
        <w:rPr>
          <w:lang w:eastAsia="ja-JP"/>
        </w:rPr>
        <w:t xml:space="preserve">and is </w:t>
      </w:r>
      <w:r w:rsidRPr="001D6DAF">
        <w:rPr>
          <w:lang w:eastAsia="ja-JP"/>
        </w:rPr>
        <w:t>exceed</w:t>
      </w:r>
      <w:r>
        <w:rPr>
          <w:lang w:eastAsia="ja-JP"/>
        </w:rPr>
        <w:t>ing</w:t>
      </w:r>
      <w:r w:rsidRPr="001D6DAF">
        <w:rPr>
          <w:lang w:eastAsia="ja-JP"/>
        </w:rPr>
        <w:t xml:space="preserve"> the pace of Moor</w:t>
      </w:r>
      <w:r>
        <w:rPr>
          <w:lang w:eastAsia="ja-JP"/>
        </w:rPr>
        <w:t>e</w:t>
      </w:r>
      <w:r w:rsidRPr="001D6DAF">
        <w:rPr>
          <w:lang w:eastAsia="ja-JP"/>
        </w:rPr>
        <w:t xml:space="preserve">’s law. We are approaching </w:t>
      </w:r>
      <w:r>
        <w:rPr>
          <w:lang w:eastAsia="ja-JP"/>
        </w:rPr>
        <w:t xml:space="preserve">the point where whole-genome sequencing </w:t>
      </w:r>
      <w:r w:rsidR="00521493">
        <w:rPr>
          <w:lang w:eastAsia="ja-JP"/>
        </w:rPr>
        <w:t>will be</w:t>
      </w:r>
      <w:r>
        <w:rPr>
          <w:lang w:eastAsia="ja-JP"/>
        </w:rPr>
        <w:t xml:space="preserve"> available to everyone and </w:t>
      </w:r>
      <w:r w:rsidR="00521493">
        <w:rPr>
          <w:lang w:eastAsia="ja-JP"/>
        </w:rPr>
        <w:t>could be</w:t>
      </w:r>
      <w:r>
        <w:rPr>
          <w:lang w:eastAsia="ja-JP"/>
        </w:rPr>
        <w:t xml:space="preserve"> used on a regular basis for the </w:t>
      </w:r>
      <w:r w:rsidR="00521493">
        <w:rPr>
          <w:lang w:eastAsia="ja-JP"/>
        </w:rPr>
        <w:t xml:space="preserve">personalized </w:t>
      </w:r>
      <w:r>
        <w:rPr>
          <w:lang w:eastAsia="ja-JP"/>
        </w:rPr>
        <w:t>diagnosis and treatment of disease</w:t>
      </w:r>
      <w:r w:rsidR="00521493">
        <w:rPr>
          <w:lang w:eastAsia="ja-JP"/>
        </w:rPr>
        <w:t>s</w:t>
      </w:r>
      <w:r w:rsidRPr="001D6DAF">
        <w:rPr>
          <w:lang w:eastAsia="ja-JP"/>
        </w:rPr>
        <w:t>.</w:t>
      </w:r>
      <w:r>
        <w:rPr>
          <w:lang w:eastAsia="ja-JP"/>
        </w:rPr>
        <w:t xml:space="preserve"> Because </w:t>
      </w:r>
      <w:r w:rsidR="00521493">
        <w:rPr>
          <w:lang w:eastAsia="ja-JP"/>
        </w:rPr>
        <w:t>each</w:t>
      </w:r>
      <w:r>
        <w:rPr>
          <w:lang w:eastAsia="ja-JP"/>
        </w:rPr>
        <w:t xml:space="preserve"> genome is </w:t>
      </w:r>
      <w:r w:rsidR="00521493">
        <w:rPr>
          <w:lang w:eastAsia="ja-JP"/>
        </w:rPr>
        <w:t>specific to each</w:t>
      </w:r>
      <w:r>
        <w:rPr>
          <w:lang w:eastAsia="ja-JP"/>
        </w:rPr>
        <w:t xml:space="preserve"> person</w:t>
      </w:r>
      <w:r w:rsidR="00521493">
        <w:rPr>
          <w:lang w:eastAsia="ja-JP"/>
        </w:rPr>
        <w:t>,</w:t>
      </w:r>
      <w:r>
        <w:rPr>
          <w:lang w:eastAsia="ja-JP"/>
        </w:rPr>
        <w:t xml:space="preserve"> it is imperative that this information </w:t>
      </w:r>
      <w:r w:rsidR="00521493">
        <w:rPr>
          <w:lang w:eastAsia="ja-JP"/>
        </w:rPr>
        <w:t xml:space="preserve">has to </w:t>
      </w:r>
      <w:r>
        <w:rPr>
          <w:lang w:eastAsia="ja-JP"/>
        </w:rPr>
        <w:t>be treated as protected personal medical information.</w:t>
      </w:r>
      <w:r w:rsidRPr="001D6DAF">
        <w:rPr>
          <w:lang w:eastAsia="ja-JP"/>
        </w:rPr>
        <w:t xml:space="preserve"> </w:t>
      </w:r>
      <w:r>
        <w:rPr>
          <w:lang w:eastAsia="ja-JP"/>
        </w:rPr>
        <w:t>T</w:t>
      </w:r>
      <w:r w:rsidRPr="001D6DAF">
        <w:rPr>
          <w:lang w:eastAsia="ja-JP"/>
        </w:rPr>
        <w:t xml:space="preserve">he privacy of the whole-genome sequence </w:t>
      </w:r>
      <w:r w:rsidR="00521493">
        <w:rPr>
          <w:lang w:eastAsia="ja-JP"/>
        </w:rPr>
        <w:t xml:space="preserve">and associated information </w:t>
      </w:r>
      <w:r w:rsidRPr="001D6DAF">
        <w:rPr>
          <w:lang w:eastAsia="ja-JP"/>
        </w:rPr>
        <w:t xml:space="preserve">is indeed </w:t>
      </w:r>
      <w:r w:rsidR="00D90BD7">
        <w:rPr>
          <w:lang w:eastAsia="ja-JP"/>
        </w:rPr>
        <w:t xml:space="preserve">an especially </w:t>
      </w:r>
      <w:r w:rsidR="00A14E42">
        <w:rPr>
          <w:lang w:eastAsia="ja-JP"/>
        </w:rPr>
        <w:t xml:space="preserve">important </w:t>
      </w:r>
      <w:r w:rsidRPr="001D6DAF">
        <w:rPr>
          <w:lang w:eastAsia="ja-JP"/>
        </w:rPr>
        <w:t>issue.</w:t>
      </w:r>
    </w:p>
    <w:p w14:paraId="62565C68" w14:textId="77777777" w:rsidR="00232B27" w:rsidRPr="003B233F" w:rsidRDefault="00232B27" w:rsidP="00232B27">
      <w:pPr>
        <w:pStyle w:val="1"/>
      </w:pPr>
      <w:r w:rsidRPr="003B233F">
        <w:t>Evolution of whole</w:t>
      </w:r>
      <w:r>
        <w:t>-</w:t>
      </w:r>
      <w:r w:rsidRPr="003B233F">
        <w:t>genome sequencing</w:t>
      </w:r>
    </w:p>
    <w:p w14:paraId="2623EE34" w14:textId="77777777" w:rsidR="00232B27" w:rsidRPr="001D6DAF" w:rsidRDefault="00232B27" w:rsidP="00232B27">
      <w:pPr>
        <w:pStyle w:val="2"/>
        <w:rPr>
          <w:lang w:eastAsia="ja-JP"/>
        </w:rPr>
      </w:pPr>
      <w:r w:rsidRPr="001D6DAF">
        <w:rPr>
          <w:lang w:eastAsia="ja-JP"/>
        </w:rPr>
        <w:t>Cost reduction in DNA sequencing technique</w:t>
      </w:r>
    </w:p>
    <w:p w14:paraId="4B76145C" w14:textId="5FF1B64A" w:rsidR="00232B27" w:rsidRDefault="00232B27" w:rsidP="00232B27">
      <w:pPr>
        <w:rPr>
          <w:lang w:eastAsia="ja-JP"/>
        </w:rPr>
      </w:pPr>
      <w:r w:rsidRPr="001D6DAF">
        <w:rPr>
          <w:lang w:eastAsia="ja-JP"/>
        </w:rPr>
        <w:t xml:space="preserve">DNA sequencing technology </w:t>
      </w:r>
      <w:r>
        <w:rPr>
          <w:lang w:eastAsia="ja-JP"/>
        </w:rPr>
        <w:t>was</w:t>
      </w:r>
      <w:r w:rsidRPr="001D6DAF">
        <w:rPr>
          <w:lang w:eastAsia="ja-JP"/>
        </w:rPr>
        <w:t xml:space="preserve"> first developed in the 1970s. The first </w:t>
      </w:r>
      <w:r>
        <w:rPr>
          <w:lang w:eastAsia="ja-JP"/>
        </w:rPr>
        <w:t xml:space="preserve">fully analyzed </w:t>
      </w:r>
      <w:r w:rsidRPr="001D6DAF">
        <w:rPr>
          <w:lang w:eastAsia="ja-JP"/>
        </w:rPr>
        <w:t xml:space="preserve">human chromosome </w:t>
      </w:r>
      <w:r>
        <w:rPr>
          <w:lang w:eastAsia="ja-JP"/>
        </w:rPr>
        <w:t xml:space="preserve">was </w:t>
      </w:r>
      <w:r w:rsidRPr="001D6DAF">
        <w:rPr>
          <w:lang w:eastAsia="ja-JP"/>
        </w:rPr>
        <w:t xml:space="preserve">published in 1999.  </w:t>
      </w:r>
      <w:r>
        <w:rPr>
          <w:lang w:eastAsia="ja-JP"/>
        </w:rPr>
        <w:t>T</w:t>
      </w:r>
      <w:r w:rsidRPr="001D6DAF">
        <w:rPr>
          <w:lang w:eastAsia="ja-JP"/>
        </w:rPr>
        <w:t xml:space="preserve">he </w:t>
      </w:r>
      <w:r>
        <w:rPr>
          <w:lang w:eastAsia="ja-JP"/>
        </w:rPr>
        <w:t xml:space="preserve">first sequencing </w:t>
      </w:r>
      <w:r w:rsidRPr="001D6DAF">
        <w:rPr>
          <w:lang w:eastAsia="ja-JP"/>
        </w:rPr>
        <w:t>of the entire human genome was published by 2001.</w:t>
      </w:r>
    </w:p>
    <w:p w14:paraId="0BF7F49A" w14:textId="77777777" w:rsidR="00232B27" w:rsidRPr="001D6DAF" w:rsidRDefault="00232B27" w:rsidP="00232B27">
      <w:pPr>
        <w:rPr>
          <w:lang w:eastAsia="ja-JP"/>
        </w:rPr>
      </w:pPr>
    </w:p>
    <w:p w14:paraId="612BA948" w14:textId="36B9825B" w:rsidR="00232B27" w:rsidRPr="001D6DAF" w:rsidRDefault="00232B27" w:rsidP="00867A34">
      <w:pPr>
        <w:rPr>
          <w:lang w:eastAsia="ja-JP"/>
        </w:rPr>
      </w:pPr>
      <w:r w:rsidRPr="001D6DAF">
        <w:rPr>
          <w:lang w:eastAsia="ja-JP"/>
        </w:rPr>
        <w:t xml:space="preserve">In the 20 years after the first whole-genome sequencing, </w:t>
      </w:r>
      <w:r w:rsidR="00197F36">
        <w:rPr>
          <w:lang w:eastAsia="ja-JP"/>
        </w:rPr>
        <w:t xml:space="preserve">sequencing </w:t>
      </w:r>
      <w:r w:rsidRPr="001D6DAF">
        <w:rPr>
          <w:lang w:eastAsia="ja-JP"/>
        </w:rPr>
        <w:t>cost</w:t>
      </w:r>
      <w:r w:rsidR="00197F36">
        <w:rPr>
          <w:lang w:eastAsia="ja-JP"/>
        </w:rPr>
        <w:t>s</w:t>
      </w:r>
      <w:r w:rsidR="007E0880">
        <w:rPr>
          <w:lang w:eastAsia="ja-JP"/>
        </w:rPr>
        <w:t xml:space="preserve"> ha</w:t>
      </w:r>
      <w:r w:rsidR="00197F36">
        <w:rPr>
          <w:lang w:eastAsia="ja-JP"/>
        </w:rPr>
        <w:t>ve</w:t>
      </w:r>
      <w:r w:rsidRPr="001D6DAF">
        <w:rPr>
          <w:lang w:eastAsia="ja-JP"/>
        </w:rPr>
        <w:t xml:space="preserve"> radically</w:t>
      </w:r>
      <w:r w:rsidR="00F739C6">
        <w:rPr>
          <w:lang w:eastAsia="ja-JP"/>
        </w:rPr>
        <w:t xml:space="preserve"> </w:t>
      </w:r>
      <w:r w:rsidR="007E0880" w:rsidRPr="001D6DAF">
        <w:rPr>
          <w:lang w:eastAsia="ja-JP"/>
        </w:rPr>
        <w:t xml:space="preserve">reduced </w:t>
      </w:r>
      <w:r w:rsidR="00A65A05">
        <w:rPr>
          <w:lang w:eastAsia="ja-JP"/>
        </w:rPr>
        <w:t xml:space="preserve">to less than </w:t>
      </w:r>
      <w:r w:rsidR="0040765D">
        <w:rPr>
          <w:lang w:eastAsia="ja-JP"/>
        </w:rPr>
        <w:t xml:space="preserve">one </w:t>
      </w:r>
      <w:r w:rsidR="000C5B61">
        <w:rPr>
          <w:lang w:eastAsia="ja-JP"/>
        </w:rPr>
        <w:t xml:space="preserve">thousand US dollars </w:t>
      </w:r>
      <w:r w:rsidR="00A65A05">
        <w:rPr>
          <w:lang w:eastAsia="ja-JP"/>
        </w:rPr>
        <w:t xml:space="preserve">today, which is expected </w:t>
      </w:r>
      <w:r w:rsidR="000C5B61">
        <w:rPr>
          <w:lang w:eastAsia="ja-JP"/>
        </w:rPr>
        <w:t>to</w:t>
      </w:r>
      <w:r w:rsidR="006648A6">
        <w:rPr>
          <w:lang w:eastAsia="ja-JP"/>
        </w:rPr>
        <w:t xml:space="preserve"> keep</w:t>
      </w:r>
      <w:r w:rsidR="000C5B61">
        <w:rPr>
          <w:lang w:eastAsia="ja-JP"/>
        </w:rPr>
        <w:t xml:space="preserve"> fall</w:t>
      </w:r>
      <w:r w:rsidR="00A65A05">
        <w:rPr>
          <w:lang w:eastAsia="ja-JP"/>
        </w:rPr>
        <w:t>ing</w:t>
      </w:r>
      <w:r w:rsidRPr="001D6DAF">
        <w:rPr>
          <w:lang w:eastAsia="ja-JP"/>
        </w:rPr>
        <w:t xml:space="preserve">. </w:t>
      </w:r>
      <w:r>
        <w:rPr>
          <w:lang w:eastAsia="ja-JP"/>
        </w:rPr>
        <w:t>T</w:t>
      </w:r>
      <w:r w:rsidRPr="001D6DAF">
        <w:rPr>
          <w:lang w:eastAsia="ja-JP"/>
        </w:rPr>
        <w:t xml:space="preserve">he </w:t>
      </w:r>
      <w:r w:rsidRPr="001D6DAF">
        <w:rPr>
          <w:lang w:eastAsia="ja-JP"/>
        </w:rPr>
        <w:lastRenderedPageBreak/>
        <w:t xml:space="preserve">commercialization of whole-genome sequencing is fast developing, and it </w:t>
      </w:r>
      <w:r w:rsidR="00980DD9">
        <w:rPr>
          <w:lang w:eastAsia="ja-JP"/>
        </w:rPr>
        <w:t>is expected to</w:t>
      </w:r>
      <w:r w:rsidR="00980DD9" w:rsidRPr="001D6DAF">
        <w:rPr>
          <w:lang w:eastAsia="ja-JP"/>
        </w:rPr>
        <w:t xml:space="preserve"> </w:t>
      </w:r>
      <w:r w:rsidRPr="001D6DAF">
        <w:rPr>
          <w:lang w:eastAsia="ja-JP"/>
        </w:rPr>
        <w:t xml:space="preserve">be a </w:t>
      </w:r>
      <w:r>
        <w:rPr>
          <w:lang w:eastAsia="ja-JP"/>
        </w:rPr>
        <w:t>common</w:t>
      </w:r>
      <w:r w:rsidRPr="001D6DAF">
        <w:rPr>
          <w:lang w:eastAsia="ja-JP"/>
        </w:rPr>
        <w:t xml:space="preserve"> and popular process</w:t>
      </w:r>
      <w:r w:rsidR="00606919">
        <w:rPr>
          <w:lang w:eastAsia="ja-JP"/>
        </w:rPr>
        <w:t>, accessible to everyone</w:t>
      </w:r>
      <w:r w:rsidRPr="001D6DAF">
        <w:rPr>
          <w:lang w:eastAsia="ja-JP"/>
        </w:rPr>
        <w:t xml:space="preserve"> in </w:t>
      </w:r>
      <w:r w:rsidR="00026B9E">
        <w:rPr>
          <w:lang w:eastAsia="ja-JP"/>
        </w:rPr>
        <w:t>the near</w:t>
      </w:r>
      <w:r w:rsidRPr="001D6DAF">
        <w:rPr>
          <w:lang w:eastAsia="ja-JP"/>
        </w:rPr>
        <w:t xml:space="preserve"> future.</w:t>
      </w:r>
    </w:p>
    <w:p w14:paraId="590BBE15" w14:textId="3FE2F319" w:rsidR="00232B27" w:rsidRPr="001D6DAF" w:rsidRDefault="000D1936" w:rsidP="00116483">
      <w:pPr>
        <w:pStyle w:val="2"/>
        <w:rPr>
          <w:lang w:eastAsia="ja-JP"/>
        </w:rPr>
      </w:pPr>
      <w:r>
        <w:rPr>
          <w:lang w:eastAsia="ja-JP"/>
        </w:rPr>
        <w:t xml:space="preserve">Current and future security function of </w:t>
      </w:r>
      <w:r w:rsidR="00232B27" w:rsidRPr="001D6DAF">
        <w:rPr>
          <w:lang w:eastAsia="ja-JP"/>
        </w:rPr>
        <w:t xml:space="preserve">MPEG-G. </w:t>
      </w:r>
    </w:p>
    <w:p w14:paraId="5D1F5082" w14:textId="4C1810C4" w:rsidR="00232B27" w:rsidRPr="001D6DAF" w:rsidRDefault="002E42E5" w:rsidP="00232B27">
      <w:pPr>
        <w:rPr>
          <w:lang w:eastAsia="ja-JP"/>
        </w:rPr>
      </w:pPr>
      <w:r w:rsidRPr="002E42E5">
        <w:rPr>
          <w:lang w:eastAsia="ja-JP"/>
        </w:rPr>
        <w:t xml:space="preserve">MPEG-G already </w:t>
      </w:r>
      <w:r w:rsidR="009D0391" w:rsidRPr="002E42E5">
        <w:rPr>
          <w:lang w:eastAsia="ja-JP"/>
        </w:rPr>
        <w:t>ha</w:t>
      </w:r>
      <w:r w:rsidR="009D0391">
        <w:rPr>
          <w:lang w:eastAsia="ja-JP"/>
        </w:rPr>
        <w:t>s</w:t>
      </w:r>
      <w:r w:rsidR="009D0391" w:rsidRPr="002E42E5">
        <w:rPr>
          <w:lang w:eastAsia="ja-JP"/>
        </w:rPr>
        <w:t xml:space="preserve"> </w:t>
      </w:r>
      <w:r w:rsidR="00606919">
        <w:rPr>
          <w:lang w:eastAsia="ja-JP"/>
        </w:rPr>
        <w:t xml:space="preserve">built-in </w:t>
      </w:r>
      <w:r w:rsidRPr="002E42E5">
        <w:rPr>
          <w:lang w:eastAsia="ja-JP"/>
        </w:rPr>
        <w:t xml:space="preserve">functionality to </w:t>
      </w:r>
      <w:r w:rsidR="00606919">
        <w:rPr>
          <w:lang w:eastAsia="ja-JP"/>
        </w:rPr>
        <w:t>protect</w:t>
      </w:r>
      <w:r w:rsidRPr="002E42E5">
        <w:rPr>
          <w:lang w:eastAsia="ja-JP"/>
        </w:rPr>
        <w:t xml:space="preserve"> the sensitive part</w:t>
      </w:r>
      <w:r w:rsidR="009D0391">
        <w:rPr>
          <w:lang w:eastAsia="ja-JP"/>
        </w:rPr>
        <w:t>s</w:t>
      </w:r>
      <w:r w:rsidRPr="002E42E5">
        <w:rPr>
          <w:lang w:eastAsia="ja-JP"/>
        </w:rPr>
        <w:t xml:space="preserve"> of genomic data. Just as other MPEG standard</w:t>
      </w:r>
      <w:r w:rsidR="00606919">
        <w:rPr>
          <w:lang w:eastAsia="ja-JP"/>
        </w:rPr>
        <w:t>s</w:t>
      </w:r>
      <w:r w:rsidRPr="002E42E5">
        <w:rPr>
          <w:lang w:eastAsia="ja-JP"/>
        </w:rPr>
        <w:t xml:space="preserve">, MPEG-G is </w:t>
      </w:r>
      <w:r w:rsidR="00606919">
        <w:rPr>
          <w:lang w:eastAsia="ja-JP"/>
        </w:rPr>
        <w:t xml:space="preserve">also </w:t>
      </w:r>
      <w:r w:rsidRPr="002E42E5">
        <w:rPr>
          <w:lang w:eastAsia="ja-JP"/>
        </w:rPr>
        <w:t xml:space="preserve">designed to be flexible and extensible </w:t>
      </w:r>
      <w:r w:rsidR="00606919">
        <w:rPr>
          <w:lang w:eastAsia="ja-JP"/>
        </w:rPr>
        <w:t xml:space="preserve">in supporting the usage of current and new standard cryptographic tools. </w:t>
      </w:r>
      <w:r w:rsidR="00D90DB9" w:rsidRPr="002E42E5">
        <w:rPr>
          <w:lang w:eastAsia="ja-JP"/>
        </w:rPr>
        <w:t>It’s</w:t>
      </w:r>
      <w:r w:rsidRPr="002E42E5">
        <w:rPr>
          <w:lang w:eastAsia="ja-JP"/>
        </w:rPr>
        <w:t xml:space="preserve"> well established, trusted maintenance </w:t>
      </w:r>
      <w:r w:rsidR="00606919">
        <w:rPr>
          <w:lang w:eastAsia="ja-JP"/>
        </w:rPr>
        <w:t>process</w:t>
      </w:r>
      <w:r w:rsidRPr="002E42E5">
        <w:rPr>
          <w:lang w:eastAsia="ja-JP"/>
        </w:rPr>
        <w:t xml:space="preserve"> </w:t>
      </w:r>
      <w:r w:rsidR="00D90DB9" w:rsidRPr="002E42E5">
        <w:rPr>
          <w:lang w:eastAsia="ja-JP"/>
        </w:rPr>
        <w:t>ensure</w:t>
      </w:r>
      <w:r w:rsidR="00803E09">
        <w:rPr>
          <w:lang w:eastAsia="ja-JP"/>
        </w:rPr>
        <w:t>s</w:t>
      </w:r>
      <w:r w:rsidRPr="002E42E5">
        <w:rPr>
          <w:lang w:eastAsia="ja-JP"/>
        </w:rPr>
        <w:t xml:space="preserve"> </w:t>
      </w:r>
      <w:r w:rsidR="00606919">
        <w:rPr>
          <w:lang w:eastAsia="ja-JP"/>
        </w:rPr>
        <w:t xml:space="preserve">that </w:t>
      </w:r>
      <w:r w:rsidRPr="002E42E5">
        <w:rPr>
          <w:lang w:eastAsia="ja-JP"/>
        </w:rPr>
        <w:t>the security function</w:t>
      </w:r>
      <w:r w:rsidR="00606919">
        <w:rPr>
          <w:lang w:eastAsia="ja-JP"/>
        </w:rPr>
        <w:t>ality</w:t>
      </w:r>
      <w:r w:rsidRPr="002E42E5">
        <w:rPr>
          <w:lang w:eastAsia="ja-JP"/>
        </w:rPr>
        <w:t xml:space="preserve"> of MPEG-G </w:t>
      </w:r>
      <w:r w:rsidR="00606919">
        <w:rPr>
          <w:lang w:eastAsia="ja-JP"/>
        </w:rPr>
        <w:t xml:space="preserve">can </w:t>
      </w:r>
      <w:r w:rsidR="00CA7423">
        <w:rPr>
          <w:lang w:eastAsia="ja-JP"/>
        </w:rPr>
        <w:t xml:space="preserve">be updated to </w:t>
      </w:r>
      <w:r w:rsidRPr="002E42E5">
        <w:rPr>
          <w:lang w:eastAsia="ja-JP"/>
        </w:rPr>
        <w:t xml:space="preserve">meet </w:t>
      </w:r>
      <w:r w:rsidR="00606919">
        <w:rPr>
          <w:lang w:eastAsia="ja-JP"/>
        </w:rPr>
        <w:t xml:space="preserve">the </w:t>
      </w:r>
      <w:r w:rsidR="00B37B82">
        <w:rPr>
          <w:lang w:eastAsia="ja-JP"/>
        </w:rPr>
        <w:t xml:space="preserve">changing </w:t>
      </w:r>
      <w:r w:rsidR="00606919">
        <w:rPr>
          <w:lang w:eastAsia="ja-JP"/>
        </w:rPr>
        <w:t>security requirements</w:t>
      </w:r>
      <w:r w:rsidRPr="002E42E5">
        <w:rPr>
          <w:lang w:eastAsia="ja-JP"/>
        </w:rPr>
        <w:t xml:space="preserve"> </w:t>
      </w:r>
      <w:r w:rsidR="00DE7D54">
        <w:rPr>
          <w:lang w:eastAsia="ja-JP"/>
        </w:rPr>
        <w:t xml:space="preserve">of </w:t>
      </w:r>
      <w:r w:rsidRPr="002E42E5">
        <w:rPr>
          <w:lang w:eastAsia="ja-JP"/>
        </w:rPr>
        <w:t>industr</w:t>
      </w:r>
      <w:r w:rsidR="00606919">
        <w:rPr>
          <w:lang w:eastAsia="ja-JP"/>
        </w:rPr>
        <w:t>ies</w:t>
      </w:r>
      <w:r w:rsidRPr="002E42E5">
        <w:rPr>
          <w:lang w:eastAsia="ja-JP"/>
        </w:rPr>
        <w:t xml:space="preserve"> and government</w:t>
      </w:r>
      <w:r w:rsidR="00606919">
        <w:rPr>
          <w:lang w:eastAsia="ja-JP"/>
        </w:rPr>
        <w:t>s</w:t>
      </w:r>
      <w:r w:rsidRPr="002E42E5">
        <w:rPr>
          <w:lang w:eastAsia="ja-JP"/>
        </w:rPr>
        <w:t xml:space="preserve">, covering </w:t>
      </w:r>
      <w:r w:rsidR="00606919">
        <w:rPr>
          <w:lang w:eastAsia="ja-JP"/>
        </w:rPr>
        <w:t xml:space="preserve">use cases in </w:t>
      </w:r>
      <w:r w:rsidRPr="002E42E5">
        <w:rPr>
          <w:lang w:eastAsia="ja-JP"/>
        </w:rPr>
        <w:t xml:space="preserve">multiple countries in </w:t>
      </w:r>
      <w:r w:rsidR="000D704A">
        <w:rPr>
          <w:lang w:eastAsia="ja-JP"/>
        </w:rPr>
        <w:t xml:space="preserve">an </w:t>
      </w:r>
      <w:r w:rsidRPr="002E42E5">
        <w:rPr>
          <w:lang w:eastAsia="ja-JP"/>
        </w:rPr>
        <w:t xml:space="preserve">integrated </w:t>
      </w:r>
      <w:r w:rsidR="00053E49">
        <w:rPr>
          <w:lang w:eastAsia="ja-JP"/>
        </w:rPr>
        <w:t xml:space="preserve">and interoperable </w:t>
      </w:r>
      <w:r w:rsidRPr="002E42E5">
        <w:rPr>
          <w:lang w:eastAsia="ja-JP"/>
        </w:rPr>
        <w:t>manner.</w:t>
      </w:r>
    </w:p>
    <w:p w14:paraId="0856217D" w14:textId="77777777" w:rsidR="00232B27" w:rsidRPr="001D6DAF" w:rsidRDefault="00232B27" w:rsidP="00232B27">
      <w:pPr>
        <w:pStyle w:val="1"/>
      </w:pPr>
      <w:r w:rsidRPr="001D6DAF">
        <w:t>Regulations on the privacy of genomic information</w:t>
      </w:r>
    </w:p>
    <w:p w14:paraId="6B4F7972" w14:textId="4F75B8DA" w:rsidR="00232B27" w:rsidRDefault="00030DB6" w:rsidP="00232B27">
      <w:pPr>
        <w:rPr>
          <w:lang w:eastAsia="ja-JP"/>
        </w:rPr>
      </w:pPr>
      <w:r>
        <w:rPr>
          <w:lang w:eastAsia="ja-JP"/>
        </w:rPr>
        <w:t>G</w:t>
      </w:r>
      <w:r w:rsidR="008B7315">
        <w:rPr>
          <w:lang w:eastAsia="ja-JP"/>
        </w:rPr>
        <w:t xml:space="preserve">enomic data </w:t>
      </w:r>
      <w:r w:rsidR="00232B27" w:rsidRPr="001D6DAF">
        <w:rPr>
          <w:lang w:eastAsia="ja-JP"/>
        </w:rPr>
        <w:t xml:space="preserve">privacy </w:t>
      </w:r>
      <w:r w:rsidR="008B7315">
        <w:rPr>
          <w:lang w:eastAsia="ja-JP"/>
        </w:rPr>
        <w:t>is an important issue</w:t>
      </w:r>
      <w:r w:rsidR="00232B27" w:rsidRPr="001D6DAF">
        <w:rPr>
          <w:lang w:eastAsia="ja-JP"/>
        </w:rPr>
        <w:t xml:space="preserve"> in </w:t>
      </w:r>
      <w:r w:rsidR="00232B27">
        <w:rPr>
          <w:lang w:eastAsia="ja-JP"/>
        </w:rPr>
        <w:t xml:space="preserve">the </w:t>
      </w:r>
      <w:r w:rsidR="00232B27" w:rsidRPr="001D6DAF">
        <w:rPr>
          <w:lang w:eastAsia="ja-JP"/>
        </w:rPr>
        <w:t xml:space="preserve">digital transformation </w:t>
      </w:r>
      <w:r w:rsidR="00232B27">
        <w:rPr>
          <w:lang w:eastAsia="ja-JP"/>
        </w:rPr>
        <w:t xml:space="preserve">of recordkeeping </w:t>
      </w:r>
      <w:r w:rsidR="00232B27" w:rsidRPr="001D6DAF">
        <w:rPr>
          <w:lang w:eastAsia="ja-JP"/>
        </w:rPr>
        <w:t xml:space="preserve">including </w:t>
      </w:r>
      <w:r w:rsidR="0019225E">
        <w:rPr>
          <w:lang w:eastAsia="ja-JP"/>
        </w:rPr>
        <w:t xml:space="preserve">both </w:t>
      </w:r>
      <w:r w:rsidR="00232B27" w:rsidRPr="001D6DAF">
        <w:rPr>
          <w:lang w:eastAsia="ja-JP"/>
        </w:rPr>
        <w:t>genome information as well as healthcare records.</w:t>
      </w:r>
      <w:r w:rsidR="00606919">
        <w:rPr>
          <w:lang w:eastAsia="ja-JP"/>
        </w:rPr>
        <w:t xml:space="preserve"> This white paper summarizes</w:t>
      </w:r>
      <w:r w:rsidR="00232B27" w:rsidRPr="001D6DAF">
        <w:rPr>
          <w:lang w:eastAsia="ja-JP"/>
        </w:rPr>
        <w:t xml:space="preserve"> the various regulation for genomic information already </w:t>
      </w:r>
      <w:r w:rsidR="00606919">
        <w:rPr>
          <w:lang w:eastAsia="ja-JP"/>
        </w:rPr>
        <w:t>established and put in force</w:t>
      </w:r>
      <w:r w:rsidR="0019225E">
        <w:rPr>
          <w:lang w:eastAsia="ja-JP"/>
        </w:rPr>
        <w:t xml:space="preserve"> </w:t>
      </w:r>
      <w:r w:rsidR="00232B27" w:rsidRPr="001D6DAF">
        <w:rPr>
          <w:lang w:eastAsia="ja-JP"/>
        </w:rPr>
        <w:t>in various countries.</w:t>
      </w:r>
    </w:p>
    <w:p w14:paraId="1EFCB764" w14:textId="77777777" w:rsidR="00232B27" w:rsidRPr="003B233F" w:rsidRDefault="00232B27" w:rsidP="00232B27">
      <w:pPr>
        <w:pStyle w:val="2"/>
        <w:rPr>
          <w:lang w:val="de-AT" w:eastAsia="ja-JP"/>
        </w:rPr>
      </w:pPr>
      <w:r w:rsidRPr="003B233F">
        <w:rPr>
          <w:lang w:val="de-AT" w:eastAsia="ja-JP"/>
        </w:rPr>
        <w:t>Regulation in EU</w:t>
      </w:r>
    </w:p>
    <w:p w14:paraId="6014439A" w14:textId="77777777" w:rsidR="00232B27" w:rsidRPr="00867A34" w:rsidRDefault="00232B27" w:rsidP="00232B27">
      <w:pPr>
        <w:rPr>
          <w:i/>
          <w:lang w:val="de-AT" w:eastAsia="ja-JP"/>
        </w:rPr>
      </w:pPr>
      <w:r w:rsidRPr="00867A34">
        <w:rPr>
          <w:i/>
          <w:lang w:val="de-AT" w:eastAsia="ja-JP"/>
        </w:rPr>
        <w:t xml:space="preserve">GDPR and Genomic Information. </w:t>
      </w:r>
    </w:p>
    <w:p w14:paraId="047267B4" w14:textId="5F97C427" w:rsidR="00232B27" w:rsidRDefault="00232B27" w:rsidP="00232B27">
      <w:pPr>
        <w:rPr>
          <w:lang w:eastAsia="ja-JP"/>
        </w:rPr>
      </w:pPr>
      <w:r w:rsidRPr="001D6DAF">
        <w:rPr>
          <w:lang w:eastAsia="ja-JP"/>
        </w:rPr>
        <w:t xml:space="preserve">The GDPR (General Data Protection Regulation) </w:t>
      </w:r>
      <w:r>
        <w:rPr>
          <w:lang w:val="de-AT" w:eastAsia="ja-JP"/>
        </w:rPr>
        <w:fldChar w:fldCharType="begin"/>
      </w:r>
      <w:r w:rsidRPr="001D6DAF">
        <w:rPr>
          <w:lang w:eastAsia="ja-JP"/>
        </w:rPr>
        <w:instrText xml:space="preserve"> REF _Ref51253225 \r \h </w:instrText>
      </w:r>
      <w:r>
        <w:rPr>
          <w:lang w:val="de-AT" w:eastAsia="ja-JP"/>
        </w:rPr>
      </w:r>
      <w:r>
        <w:rPr>
          <w:lang w:val="de-AT" w:eastAsia="ja-JP"/>
        </w:rPr>
        <w:fldChar w:fldCharType="separate"/>
      </w:r>
      <w:r w:rsidR="004712C7">
        <w:rPr>
          <w:lang w:eastAsia="ja-JP"/>
        </w:rPr>
        <w:t xml:space="preserve">[2] </w:t>
      </w:r>
      <w:r>
        <w:rPr>
          <w:lang w:val="de-AT" w:eastAsia="ja-JP"/>
        </w:rPr>
        <w:fldChar w:fldCharType="end"/>
      </w:r>
      <w:r w:rsidRPr="001D6DAF">
        <w:rPr>
          <w:lang w:eastAsia="ja-JP"/>
        </w:rPr>
        <w:t xml:space="preserve"> enacted on May 25, 2018</w:t>
      </w:r>
      <w:r w:rsidR="001D5A29">
        <w:rPr>
          <w:lang w:eastAsia="ja-JP"/>
        </w:rPr>
        <w:t>,</w:t>
      </w:r>
      <w:r w:rsidRPr="001D6DAF">
        <w:rPr>
          <w:lang w:eastAsia="ja-JP"/>
        </w:rPr>
        <w:t xml:space="preserve"> include</w:t>
      </w:r>
      <w:r>
        <w:rPr>
          <w:lang w:eastAsia="ja-JP"/>
        </w:rPr>
        <w:t>s</w:t>
      </w:r>
      <w:r w:rsidRPr="001D6DAF">
        <w:rPr>
          <w:lang w:eastAsia="ja-JP"/>
        </w:rPr>
        <w:t xml:space="preserve"> items related to </w:t>
      </w:r>
      <w:r>
        <w:rPr>
          <w:lang w:eastAsia="ja-JP"/>
        </w:rPr>
        <w:t xml:space="preserve">the </w:t>
      </w:r>
      <w:r w:rsidRPr="001D6DAF">
        <w:rPr>
          <w:lang w:eastAsia="ja-JP"/>
        </w:rPr>
        <w:t>privacy and security</w:t>
      </w:r>
      <w:r>
        <w:rPr>
          <w:lang w:eastAsia="ja-JP"/>
        </w:rPr>
        <w:t xml:space="preserve"> of </w:t>
      </w:r>
      <w:r w:rsidR="003F2412">
        <w:rPr>
          <w:lang w:eastAsia="ja-JP"/>
        </w:rPr>
        <w:t>genomic data</w:t>
      </w:r>
      <w:r w:rsidRPr="001D6DAF">
        <w:rPr>
          <w:lang w:eastAsia="ja-JP"/>
        </w:rPr>
        <w:t xml:space="preserve">. </w:t>
      </w:r>
      <w:proofErr w:type="spellStart"/>
      <w:r w:rsidRPr="001D6DAF">
        <w:rPr>
          <w:lang w:eastAsia="ja-JP"/>
        </w:rPr>
        <w:t>Shabani</w:t>
      </w:r>
      <w:proofErr w:type="spellEnd"/>
      <w:r w:rsidRPr="001D6DAF">
        <w:rPr>
          <w:lang w:eastAsia="ja-JP"/>
        </w:rPr>
        <w:t xml:space="preserve"> </w:t>
      </w:r>
      <w:r>
        <w:rPr>
          <w:lang w:val="de-AT" w:eastAsia="ja-JP"/>
        </w:rPr>
        <w:fldChar w:fldCharType="begin"/>
      </w:r>
      <w:r w:rsidRPr="001D6DAF">
        <w:rPr>
          <w:lang w:eastAsia="ja-JP"/>
        </w:rPr>
        <w:instrText xml:space="preserve"> REF _Ref51253245 \r \h </w:instrText>
      </w:r>
      <w:r>
        <w:rPr>
          <w:lang w:val="de-AT" w:eastAsia="ja-JP"/>
        </w:rPr>
      </w:r>
      <w:r>
        <w:rPr>
          <w:lang w:val="de-AT" w:eastAsia="ja-JP"/>
        </w:rPr>
        <w:fldChar w:fldCharType="separate"/>
      </w:r>
      <w:r w:rsidR="004712C7">
        <w:rPr>
          <w:lang w:eastAsia="ja-JP"/>
        </w:rPr>
        <w:t xml:space="preserve">[3] </w:t>
      </w:r>
      <w:r>
        <w:rPr>
          <w:lang w:val="de-AT" w:eastAsia="ja-JP"/>
        </w:rPr>
        <w:fldChar w:fldCharType="end"/>
      </w:r>
      <w:r w:rsidRPr="001D6DAF">
        <w:rPr>
          <w:lang w:eastAsia="ja-JP"/>
        </w:rPr>
        <w:t xml:space="preserve">explains the effects of GDPR on </w:t>
      </w:r>
      <w:r w:rsidR="003F2412">
        <w:rPr>
          <w:lang w:eastAsia="ja-JP"/>
        </w:rPr>
        <w:t>genomic data</w:t>
      </w:r>
      <w:r w:rsidR="003F2412" w:rsidRPr="001D6DAF">
        <w:rPr>
          <w:lang w:eastAsia="ja-JP"/>
        </w:rPr>
        <w:t xml:space="preserve"> </w:t>
      </w:r>
      <w:r w:rsidRPr="001D6DAF">
        <w:rPr>
          <w:lang w:eastAsia="ja-JP"/>
        </w:rPr>
        <w:t>as follows</w:t>
      </w:r>
      <w:r>
        <w:rPr>
          <w:lang w:eastAsia="ja-JP"/>
        </w:rPr>
        <w:t xml:space="preserve">: </w:t>
      </w:r>
      <w:r w:rsidRPr="001D6DAF">
        <w:rPr>
          <w:lang w:eastAsia="ja-JP"/>
        </w:rPr>
        <w:t>"any information relating to an identified or identifiable natural person ("data subject")". However, in the catalog of identifiers, the definition provided by the Regulation includes “genetic” (Article 4.1)</w:t>
      </w:r>
      <w:r>
        <w:rPr>
          <w:lang w:eastAsia="ja-JP"/>
        </w:rPr>
        <w:t xml:space="preserve"> data</w:t>
      </w:r>
      <w:r w:rsidRPr="001D6DAF">
        <w:rPr>
          <w:lang w:eastAsia="ja-JP"/>
        </w:rPr>
        <w:t>, which was not included in the Directive's definition of personal data. Although “genetic” has been generally included as an example of identifier factors, one can consider that this will only apply to identif</w:t>
      </w:r>
      <w:r>
        <w:rPr>
          <w:lang w:eastAsia="ja-JP"/>
        </w:rPr>
        <w:t>ied</w:t>
      </w:r>
      <w:r w:rsidRPr="001D6DAF">
        <w:rPr>
          <w:lang w:eastAsia="ja-JP"/>
        </w:rPr>
        <w:t xml:space="preserve"> genetic factors.</w:t>
      </w:r>
    </w:p>
    <w:p w14:paraId="3401286D" w14:textId="77777777" w:rsidR="00232B27" w:rsidRPr="001D6DAF" w:rsidRDefault="00232B27" w:rsidP="00232B27">
      <w:pPr>
        <w:rPr>
          <w:lang w:eastAsia="ja-JP"/>
        </w:rPr>
      </w:pPr>
    </w:p>
    <w:p w14:paraId="2B78B4BE" w14:textId="77777777" w:rsidR="00232B27" w:rsidRPr="00867A34" w:rsidRDefault="00232B27" w:rsidP="00232B27">
      <w:pPr>
        <w:rPr>
          <w:i/>
          <w:lang w:eastAsia="ja-JP"/>
        </w:rPr>
      </w:pPr>
      <w:r w:rsidRPr="00867A34">
        <w:rPr>
          <w:i/>
          <w:lang w:eastAsia="ja-JP"/>
        </w:rPr>
        <w:t xml:space="preserve">Anonymity and Pseudonymization. </w:t>
      </w:r>
    </w:p>
    <w:p w14:paraId="50BA9A04" w14:textId="36A3390A" w:rsidR="00232B27" w:rsidRDefault="00232B27" w:rsidP="00232B27">
      <w:pPr>
        <w:rPr>
          <w:lang w:eastAsia="ja-JP"/>
        </w:rPr>
      </w:pPr>
      <w:r w:rsidRPr="001D6DAF">
        <w:rPr>
          <w:lang w:eastAsia="ja-JP"/>
        </w:rPr>
        <w:t xml:space="preserve">In the GDPR, anonymity and pseudonymization are given as a condition </w:t>
      </w:r>
      <w:r>
        <w:rPr>
          <w:lang w:eastAsia="ja-JP"/>
        </w:rPr>
        <w:t>for</w:t>
      </w:r>
      <w:r w:rsidRPr="001D6DAF">
        <w:rPr>
          <w:lang w:eastAsia="ja-JP"/>
        </w:rPr>
        <w:t xml:space="preserve"> exemption </w:t>
      </w:r>
      <w:r>
        <w:rPr>
          <w:lang w:eastAsia="ja-JP"/>
        </w:rPr>
        <w:t>to the</w:t>
      </w:r>
      <w:r w:rsidRPr="001D6DAF">
        <w:rPr>
          <w:lang w:eastAsia="ja-JP"/>
        </w:rPr>
        <w:t xml:space="preserve"> regulations. Data after anonymization may be outside the scope of the GDPR. In the case of the data after pseudonymization, the data may still be regulated by the GDPR, but some of the regulations are mitigated.</w:t>
      </w:r>
      <w:r>
        <w:rPr>
          <w:lang w:eastAsia="ja-JP"/>
        </w:rPr>
        <w:t xml:space="preserve"> </w:t>
      </w:r>
    </w:p>
    <w:p w14:paraId="21B35FC0" w14:textId="77777777" w:rsidR="00232B27" w:rsidRPr="001D6DAF" w:rsidRDefault="00232B27" w:rsidP="00232B27">
      <w:pPr>
        <w:rPr>
          <w:lang w:eastAsia="ja-JP"/>
        </w:rPr>
      </w:pPr>
    </w:p>
    <w:p w14:paraId="796D097C" w14:textId="0E2360C3" w:rsidR="00232B27" w:rsidRDefault="00232B27" w:rsidP="00232B27">
      <w:pPr>
        <w:rPr>
          <w:lang w:eastAsia="ja-JP"/>
        </w:rPr>
      </w:pPr>
      <w:r w:rsidRPr="001D6DAF">
        <w:rPr>
          <w:lang w:eastAsia="ja-JP"/>
        </w:rPr>
        <w:t xml:space="preserve">EU GDPR also restricts the use of personal information for profiling. Modern profiling is restricted since it is based on </w:t>
      </w:r>
      <w:r w:rsidR="001141A8">
        <w:rPr>
          <w:lang w:eastAsia="ja-JP"/>
        </w:rPr>
        <w:t>the automat</w:t>
      </w:r>
      <w:r w:rsidR="00803227">
        <w:rPr>
          <w:lang w:eastAsia="ja-JP"/>
        </w:rPr>
        <w:t>i</w:t>
      </w:r>
      <w:r w:rsidR="001141A8">
        <w:rPr>
          <w:lang w:eastAsia="ja-JP"/>
        </w:rPr>
        <w:t xml:space="preserve">c analysis of </w:t>
      </w:r>
      <w:r w:rsidRPr="001D6DAF">
        <w:rPr>
          <w:lang w:eastAsia="ja-JP"/>
        </w:rPr>
        <w:t>massive data, associate</w:t>
      </w:r>
      <w:r w:rsidR="006D083E">
        <w:rPr>
          <w:lang w:eastAsia="ja-JP"/>
        </w:rPr>
        <w:t>d</w:t>
      </w:r>
      <w:r w:rsidRPr="001D6DAF">
        <w:rPr>
          <w:lang w:eastAsia="ja-JP"/>
        </w:rPr>
        <w:t xml:space="preserve"> with scientific evidence, and in many cases </w:t>
      </w:r>
      <w:r w:rsidR="00803227">
        <w:rPr>
          <w:lang w:eastAsia="ja-JP"/>
        </w:rPr>
        <w:t xml:space="preserve">having </w:t>
      </w:r>
      <w:r w:rsidRPr="001D6DAF">
        <w:rPr>
          <w:lang w:eastAsia="ja-JP"/>
        </w:rPr>
        <w:t>unexpected effect</w:t>
      </w:r>
      <w:r>
        <w:rPr>
          <w:lang w:eastAsia="ja-JP"/>
        </w:rPr>
        <w:t>s</w:t>
      </w:r>
      <w:r w:rsidRPr="001D6DAF">
        <w:rPr>
          <w:lang w:eastAsia="ja-JP"/>
        </w:rPr>
        <w:t xml:space="preserve"> for the private data subject (person who is the origin of </w:t>
      </w:r>
      <w:r>
        <w:rPr>
          <w:lang w:eastAsia="ja-JP"/>
        </w:rPr>
        <w:t xml:space="preserve">the </w:t>
      </w:r>
      <w:r w:rsidRPr="001D6DAF">
        <w:rPr>
          <w:lang w:eastAsia="ja-JP"/>
        </w:rPr>
        <w:t>data).</w:t>
      </w:r>
    </w:p>
    <w:p w14:paraId="32929F23" w14:textId="77777777" w:rsidR="00232B27" w:rsidRPr="003B233F" w:rsidRDefault="00232B27" w:rsidP="00232B27">
      <w:pPr>
        <w:pStyle w:val="2"/>
        <w:rPr>
          <w:lang w:val="de-AT" w:eastAsia="ja-JP"/>
        </w:rPr>
      </w:pPr>
      <w:r w:rsidRPr="003B233F">
        <w:rPr>
          <w:lang w:val="de-AT" w:eastAsia="ja-JP"/>
        </w:rPr>
        <w:t>Regulations in Japan</w:t>
      </w:r>
    </w:p>
    <w:p w14:paraId="3DEFCC7E" w14:textId="77777777" w:rsidR="00232B27" w:rsidRPr="00867A34" w:rsidRDefault="00232B27" w:rsidP="00232B27">
      <w:pPr>
        <w:rPr>
          <w:i/>
          <w:lang w:val="de-AT" w:eastAsia="ja-JP"/>
        </w:rPr>
      </w:pPr>
      <w:r w:rsidRPr="00867A34">
        <w:rPr>
          <w:i/>
          <w:lang w:val="de-AT" w:eastAsia="ja-JP"/>
        </w:rPr>
        <w:t xml:space="preserve">Anonymity and Pseudonymization. </w:t>
      </w:r>
    </w:p>
    <w:p w14:paraId="3384E241" w14:textId="4E9AD8CC" w:rsidR="00232B27" w:rsidRDefault="00232B27" w:rsidP="00232B27">
      <w:pPr>
        <w:rPr>
          <w:lang w:eastAsia="ja-JP"/>
        </w:rPr>
      </w:pPr>
      <w:r w:rsidRPr="001D6DAF">
        <w:rPr>
          <w:lang w:eastAsia="ja-JP"/>
        </w:rPr>
        <w:t xml:space="preserve">In Japan, the Personal Information Protection Law was established in 2003. Following </w:t>
      </w:r>
      <w:r>
        <w:rPr>
          <w:lang w:eastAsia="ja-JP"/>
        </w:rPr>
        <w:t xml:space="preserve">enactment of </w:t>
      </w:r>
      <w:r w:rsidRPr="001D6DAF">
        <w:rPr>
          <w:lang w:eastAsia="ja-JP"/>
        </w:rPr>
        <w:t>this law, each local government has formulated a Privacy protection "ordinance", and the regulations in Japan are different depending on the organization and place. There are about 2,000 variations</w:t>
      </w:r>
      <w:r>
        <w:rPr>
          <w:lang w:eastAsia="ja-JP"/>
        </w:rPr>
        <w:t>,</w:t>
      </w:r>
      <w:r w:rsidRPr="001D6DAF">
        <w:rPr>
          <w:lang w:eastAsia="ja-JP"/>
        </w:rPr>
        <w:t xml:space="preserve"> </w:t>
      </w:r>
      <w:r>
        <w:rPr>
          <w:lang w:eastAsia="ja-JP"/>
        </w:rPr>
        <w:t xml:space="preserve">each </w:t>
      </w:r>
      <w:r w:rsidRPr="001D6DAF">
        <w:rPr>
          <w:lang w:eastAsia="ja-JP"/>
        </w:rPr>
        <w:t>slightly different</w:t>
      </w:r>
      <w:r>
        <w:rPr>
          <w:lang w:eastAsia="ja-JP"/>
        </w:rPr>
        <w:t xml:space="preserve">, of the </w:t>
      </w:r>
      <w:r w:rsidRPr="001D6DAF">
        <w:rPr>
          <w:lang w:eastAsia="ja-JP"/>
        </w:rPr>
        <w:t xml:space="preserve">Personal Information Protection Ordinances. Meanwhile, in 2019, the EU and Japan </w:t>
      </w:r>
      <w:r>
        <w:rPr>
          <w:lang w:eastAsia="ja-JP"/>
        </w:rPr>
        <w:t>each</w:t>
      </w:r>
      <w:r w:rsidRPr="001D6DAF">
        <w:rPr>
          <w:lang w:eastAsia="ja-JP"/>
        </w:rPr>
        <w:t xml:space="preserve"> issued </w:t>
      </w:r>
      <w:r>
        <w:rPr>
          <w:lang w:eastAsia="ja-JP"/>
        </w:rPr>
        <w:t>an</w:t>
      </w:r>
      <w:r w:rsidRPr="001D6DAF">
        <w:rPr>
          <w:lang w:eastAsia="ja-JP"/>
        </w:rPr>
        <w:t xml:space="preserve"> adequacy decision on </w:t>
      </w:r>
      <w:r>
        <w:rPr>
          <w:lang w:eastAsia="ja-JP"/>
        </w:rPr>
        <w:t>their respective regulations on this topic</w:t>
      </w:r>
      <w:r w:rsidRPr="001D6DAF">
        <w:rPr>
          <w:lang w:eastAsia="ja-JP"/>
        </w:rPr>
        <w:t xml:space="preserve">. This means the status of Japan at large is accepted to be compliant with the EU regulations and vice versa. Therefore, it is thought that private and the public organization </w:t>
      </w:r>
      <w:r>
        <w:rPr>
          <w:lang w:eastAsia="ja-JP"/>
        </w:rPr>
        <w:t>can</w:t>
      </w:r>
      <w:r w:rsidRPr="001D6DAF">
        <w:rPr>
          <w:lang w:eastAsia="ja-JP"/>
        </w:rPr>
        <w:t xml:space="preserve"> flexibly respond to these various privacy regulations according to </w:t>
      </w:r>
      <w:r>
        <w:rPr>
          <w:lang w:eastAsia="ja-JP"/>
        </w:rPr>
        <w:t xml:space="preserve">the rules in </w:t>
      </w:r>
      <w:r w:rsidRPr="001D6DAF">
        <w:rPr>
          <w:lang w:eastAsia="ja-JP"/>
        </w:rPr>
        <w:t>each region and the business content in Japan</w:t>
      </w:r>
      <w:r>
        <w:rPr>
          <w:lang w:eastAsia="ja-JP"/>
        </w:rPr>
        <w:t xml:space="preserve"> and the EU, respectively</w:t>
      </w:r>
      <w:r w:rsidRPr="001D6DAF">
        <w:rPr>
          <w:lang w:eastAsia="ja-JP"/>
        </w:rPr>
        <w:t>.</w:t>
      </w:r>
    </w:p>
    <w:p w14:paraId="0BE8A159" w14:textId="77777777" w:rsidR="00232B27" w:rsidRPr="001D6DAF" w:rsidRDefault="00232B27" w:rsidP="00232B27">
      <w:pPr>
        <w:rPr>
          <w:lang w:eastAsia="ja-JP"/>
        </w:rPr>
      </w:pPr>
    </w:p>
    <w:p w14:paraId="76827C9D" w14:textId="77777777" w:rsidR="00232B27" w:rsidRPr="00867A34" w:rsidRDefault="00232B27" w:rsidP="00232B27">
      <w:pPr>
        <w:rPr>
          <w:i/>
          <w:lang w:eastAsia="ja-JP"/>
        </w:rPr>
      </w:pPr>
      <w:r w:rsidRPr="00867A34">
        <w:rPr>
          <w:i/>
          <w:lang w:eastAsia="ja-JP"/>
        </w:rPr>
        <w:t xml:space="preserve">Adequacy Decision Between EU and Japan. </w:t>
      </w:r>
    </w:p>
    <w:p w14:paraId="06F39677" w14:textId="724170E3" w:rsidR="00232B27" w:rsidRDefault="00232B27" w:rsidP="00232B27">
      <w:pPr>
        <w:rPr>
          <w:lang w:eastAsia="ja-JP"/>
        </w:rPr>
      </w:pPr>
      <w:r w:rsidRPr="001D6DAF">
        <w:rPr>
          <w:lang w:eastAsia="ja-JP"/>
        </w:rPr>
        <w:t>Between Japan and the EU, Japan has been certified to have appropriate data protection levels to be able to transfer personal data, which may include the exchange of genetic information. In this way, The GDPR is also a possible common standard to regulate the privacy of genetic information as described above.</w:t>
      </w:r>
      <w:r>
        <w:rPr>
          <w:lang w:eastAsia="ja-JP"/>
        </w:rPr>
        <w:t xml:space="preserve"> </w:t>
      </w:r>
      <w:proofErr w:type="spellStart"/>
      <w:r w:rsidRPr="001D6DAF">
        <w:rPr>
          <w:lang w:eastAsia="ja-JP"/>
        </w:rPr>
        <w:t>Itakura</w:t>
      </w:r>
      <w:proofErr w:type="spellEnd"/>
      <w:r w:rsidRPr="001D6DAF">
        <w:rPr>
          <w:lang w:eastAsia="ja-JP"/>
        </w:rPr>
        <w:t xml:space="preserve">, Terada, and others reported on the issues and prospects of the GDPR accreditation in Japan. </w:t>
      </w:r>
      <w:r>
        <w:rPr>
          <w:lang w:val="de-AT" w:eastAsia="ja-JP"/>
        </w:rPr>
        <w:fldChar w:fldCharType="begin"/>
      </w:r>
      <w:r w:rsidRPr="001D6DAF">
        <w:rPr>
          <w:lang w:eastAsia="ja-JP"/>
        </w:rPr>
        <w:instrText xml:space="preserve"> REF _Ref51253333 \r \h </w:instrText>
      </w:r>
      <w:r>
        <w:rPr>
          <w:lang w:val="de-AT" w:eastAsia="ja-JP"/>
        </w:rPr>
      </w:r>
      <w:r>
        <w:rPr>
          <w:lang w:val="de-AT" w:eastAsia="ja-JP"/>
        </w:rPr>
        <w:fldChar w:fldCharType="separate"/>
      </w:r>
      <w:r w:rsidR="004712C7">
        <w:rPr>
          <w:lang w:eastAsia="ja-JP"/>
        </w:rPr>
        <w:t xml:space="preserve">[4] </w:t>
      </w:r>
      <w:r>
        <w:rPr>
          <w:lang w:val="de-AT" w:eastAsia="ja-JP"/>
        </w:rPr>
        <w:fldChar w:fldCharType="end"/>
      </w:r>
      <w:r>
        <w:rPr>
          <w:lang w:val="de-AT" w:eastAsia="ja-JP"/>
        </w:rPr>
        <w:fldChar w:fldCharType="begin"/>
      </w:r>
      <w:r w:rsidRPr="001D6DAF">
        <w:rPr>
          <w:lang w:eastAsia="ja-JP"/>
        </w:rPr>
        <w:instrText xml:space="preserve"> REF _Ref51253336 \r \h </w:instrText>
      </w:r>
      <w:r>
        <w:rPr>
          <w:lang w:val="de-AT" w:eastAsia="ja-JP"/>
        </w:rPr>
      </w:r>
      <w:r>
        <w:rPr>
          <w:lang w:val="de-AT" w:eastAsia="ja-JP"/>
        </w:rPr>
        <w:fldChar w:fldCharType="separate"/>
      </w:r>
      <w:r w:rsidR="004712C7">
        <w:rPr>
          <w:lang w:eastAsia="ja-JP"/>
        </w:rPr>
        <w:t xml:space="preserve">[5] </w:t>
      </w:r>
      <w:r>
        <w:rPr>
          <w:lang w:val="de-AT" w:eastAsia="ja-JP"/>
        </w:rPr>
        <w:fldChar w:fldCharType="end"/>
      </w:r>
      <w:r>
        <w:rPr>
          <w:lang w:val="de-AT" w:eastAsia="ja-JP"/>
        </w:rPr>
        <w:fldChar w:fldCharType="begin"/>
      </w:r>
      <w:r w:rsidRPr="001D6DAF">
        <w:rPr>
          <w:lang w:eastAsia="ja-JP"/>
        </w:rPr>
        <w:instrText xml:space="preserve"> REF _Ref51253339 \r \h </w:instrText>
      </w:r>
      <w:r>
        <w:rPr>
          <w:lang w:val="de-AT" w:eastAsia="ja-JP"/>
        </w:rPr>
      </w:r>
      <w:r>
        <w:rPr>
          <w:lang w:val="de-AT" w:eastAsia="ja-JP"/>
        </w:rPr>
        <w:fldChar w:fldCharType="separate"/>
      </w:r>
      <w:r w:rsidR="004712C7">
        <w:rPr>
          <w:lang w:eastAsia="ja-JP"/>
        </w:rPr>
        <w:t xml:space="preserve">[6] </w:t>
      </w:r>
      <w:r>
        <w:rPr>
          <w:lang w:val="de-AT" w:eastAsia="ja-JP"/>
        </w:rPr>
        <w:fldChar w:fldCharType="end"/>
      </w:r>
      <w:r w:rsidRPr="001D6DAF">
        <w:rPr>
          <w:lang w:eastAsia="ja-JP"/>
        </w:rPr>
        <w:t>.</w:t>
      </w:r>
    </w:p>
    <w:p w14:paraId="49DFF76C" w14:textId="77777777" w:rsidR="00232B27" w:rsidRPr="001D6DAF" w:rsidRDefault="00232B27" w:rsidP="00232B27">
      <w:pPr>
        <w:rPr>
          <w:lang w:eastAsia="ja-JP"/>
        </w:rPr>
      </w:pPr>
    </w:p>
    <w:p w14:paraId="3023B9CF" w14:textId="77777777" w:rsidR="00232B27" w:rsidRPr="00867A34" w:rsidRDefault="00232B27" w:rsidP="00232B27">
      <w:pPr>
        <w:rPr>
          <w:i/>
          <w:lang w:eastAsia="ja-JP"/>
        </w:rPr>
      </w:pPr>
      <w:r w:rsidRPr="00867A34">
        <w:rPr>
          <w:i/>
          <w:lang w:eastAsia="ja-JP"/>
        </w:rPr>
        <w:t xml:space="preserve">Secondary use of EHR. </w:t>
      </w:r>
    </w:p>
    <w:p w14:paraId="659C104A" w14:textId="6319801F" w:rsidR="00232B27" w:rsidRDefault="00232B27" w:rsidP="00232B27">
      <w:pPr>
        <w:rPr>
          <w:lang w:eastAsia="ja-JP"/>
        </w:rPr>
      </w:pPr>
      <w:r w:rsidRPr="001D6DAF">
        <w:rPr>
          <w:lang w:eastAsia="ja-JP"/>
        </w:rPr>
        <w:t xml:space="preserve">In Japan, the secondary use of health information is planned </w:t>
      </w:r>
      <w:r>
        <w:rPr>
          <w:lang w:val="de-AT" w:eastAsia="ja-JP"/>
        </w:rPr>
        <w:fldChar w:fldCharType="begin"/>
      </w:r>
      <w:r w:rsidRPr="001D6DAF">
        <w:rPr>
          <w:lang w:eastAsia="ja-JP"/>
        </w:rPr>
        <w:instrText xml:space="preserve"> REF _Ref51253373 \r \h </w:instrText>
      </w:r>
      <w:r>
        <w:rPr>
          <w:lang w:val="de-AT" w:eastAsia="ja-JP"/>
        </w:rPr>
      </w:r>
      <w:r>
        <w:rPr>
          <w:lang w:val="de-AT" w:eastAsia="ja-JP"/>
        </w:rPr>
        <w:fldChar w:fldCharType="separate"/>
      </w:r>
      <w:r w:rsidR="004712C7">
        <w:rPr>
          <w:lang w:eastAsia="ja-JP"/>
        </w:rPr>
        <w:t xml:space="preserve">[7] </w:t>
      </w:r>
      <w:r>
        <w:rPr>
          <w:lang w:val="de-AT" w:eastAsia="ja-JP"/>
        </w:rPr>
        <w:fldChar w:fldCharType="end"/>
      </w:r>
      <w:r w:rsidRPr="001D6DAF">
        <w:rPr>
          <w:lang w:eastAsia="ja-JP"/>
        </w:rPr>
        <w:t xml:space="preserve">The anonymity process is assumed in such a system. </w:t>
      </w:r>
    </w:p>
    <w:p w14:paraId="2F29DBC6" w14:textId="77777777" w:rsidR="00232B27" w:rsidRPr="001D6DAF" w:rsidRDefault="00232B27" w:rsidP="00232B27">
      <w:pPr>
        <w:rPr>
          <w:lang w:eastAsia="ja-JP"/>
        </w:rPr>
      </w:pPr>
    </w:p>
    <w:p w14:paraId="73E0FC30" w14:textId="77777777" w:rsidR="00232B27" w:rsidRPr="001D6DAF" w:rsidRDefault="00232B27" w:rsidP="00232B27">
      <w:pPr>
        <w:rPr>
          <w:lang w:eastAsia="ja-JP"/>
        </w:rPr>
      </w:pPr>
      <w:r>
        <w:rPr>
          <w:lang w:eastAsia="ja-JP"/>
        </w:rPr>
        <w:t>The law</w:t>
      </w:r>
      <w:r w:rsidRPr="001D6DAF">
        <w:rPr>
          <w:lang w:eastAsia="ja-JP"/>
        </w:rPr>
        <w:t xml:space="preserve"> for protection of personal information is revised again in 2018. </w:t>
      </w:r>
    </w:p>
    <w:p w14:paraId="1937C5A9" w14:textId="73E85284" w:rsidR="00232B27" w:rsidRDefault="00232B27" w:rsidP="00232B27">
      <w:pPr>
        <w:rPr>
          <w:lang w:eastAsia="ja-JP"/>
        </w:rPr>
      </w:pPr>
      <w:r w:rsidRPr="001D6DAF">
        <w:rPr>
          <w:lang w:eastAsia="ja-JP"/>
        </w:rPr>
        <w:t>Genomic information is interpreted as an individual</w:t>
      </w:r>
      <w:r w:rsidR="00263539">
        <w:rPr>
          <w:lang w:eastAsia="ja-JP"/>
        </w:rPr>
        <w:t>’</w:t>
      </w:r>
      <w:r w:rsidRPr="001D6DAF">
        <w:rPr>
          <w:lang w:eastAsia="ja-JP"/>
        </w:rPr>
        <w:t xml:space="preserve">s identifier in Japan as described in </w:t>
      </w:r>
      <w:r>
        <w:rPr>
          <w:lang w:eastAsia="ja-JP"/>
        </w:rPr>
        <w:t xml:space="preserve">a </w:t>
      </w:r>
      <w:r w:rsidRPr="001D6DAF">
        <w:rPr>
          <w:lang w:eastAsia="ja-JP"/>
        </w:rPr>
        <w:t>cabinet order in 2003</w:t>
      </w:r>
      <w:r>
        <w:rPr>
          <w:lang w:val="de-AT" w:eastAsia="ja-JP"/>
        </w:rPr>
        <w:fldChar w:fldCharType="begin"/>
      </w:r>
      <w:r w:rsidRPr="001D6DAF">
        <w:rPr>
          <w:lang w:eastAsia="ja-JP"/>
        </w:rPr>
        <w:instrText xml:space="preserve"> REF _Ref51341384 \r \h </w:instrText>
      </w:r>
      <w:r>
        <w:rPr>
          <w:lang w:val="de-AT" w:eastAsia="ja-JP"/>
        </w:rPr>
      </w:r>
      <w:r>
        <w:rPr>
          <w:lang w:val="de-AT" w:eastAsia="ja-JP"/>
        </w:rPr>
        <w:fldChar w:fldCharType="separate"/>
      </w:r>
      <w:r w:rsidR="004712C7">
        <w:rPr>
          <w:lang w:eastAsia="ja-JP"/>
        </w:rPr>
        <w:t xml:space="preserve">[8] </w:t>
      </w:r>
      <w:r>
        <w:rPr>
          <w:lang w:val="de-AT" w:eastAsia="ja-JP"/>
        </w:rPr>
        <w:fldChar w:fldCharType="end"/>
      </w:r>
      <w:r w:rsidRPr="001D6DAF">
        <w:rPr>
          <w:lang w:eastAsia="ja-JP"/>
        </w:rPr>
        <w:t xml:space="preserve">. </w:t>
      </w:r>
      <w:r w:rsidR="0072405D">
        <w:rPr>
          <w:lang w:eastAsia="ja-JP"/>
        </w:rPr>
        <w:t>E</w:t>
      </w:r>
      <w:r w:rsidRPr="001D6DAF">
        <w:rPr>
          <w:lang w:eastAsia="ja-JP"/>
        </w:rPr>
        <w:t xml:space="preserve">ven </w:t>
      </w:r>
      <w:r>
        <w:rPr>
          <w:lang w:eastAsia="ja-JP"/>
        </w:rPr>
        <w:t xml:space="preserve">if a </w:t>
      </w:r>
      <w:r w:rsidRPr="001D6DAF">
        <w:rPr>
          <w:lang w:eastAsia="ja-JP"/>
        </w:rPr>
        <w:t xml:space="preserve">part of </w:t>
      </w:r>
      <w:r>
        <w:rPr>
          <w:lang w:eastAsia="ja-JP"/>
        </w:rPr>
        <w:t xml:space="preserve">the </w:t>
      </w:r>
      <w:r w:rsidRPr="001D6DAF">
        <w:rPr>
          <w:lang w:eastAsia="ja-JP"/>
        </w:rPr>
        <w:t xml:space="preserve">genomic information is not </w:t>
      </w:r>
      <w:r w:rsidR="0072405D">
        <w:rPr>
          <w:lang w:eastAsia="ja-JP"/>
        </w:rPr>
        <w:t>sufficient</w:t>
      </w:r>
      <w:r w:rsidR="0072405D" w:rsidRPr="001D6DAF">
        <w:rPr>
          <w:lang w:eastAsia="ja-JP"/>
        </w:rPr>
        <w:t xml:space="preserve"> </w:t>
      </w:r>
      <w:r w:rsidRPr="001D6DAF">
        <w:rPr>
          <w:lang w:eastAsia="ja-JP"/>
        </w:rPr>
        <w:t>to identify individuals, such information cannot be delivered as pseudonymized information according to the current law. Some experts think it should be reconsidered because part of DNA is not possible to identify an individual</w:t>
      </w:r>
      <w:r>
        <w:rPr>
          <w:lang w:val="de-AT" w:eastAsia="ja-JP"/>
        </w:rPr>
        <w:fldChar w:fldCharType="begin"/>
      </w:r>
      <w:r w:rsidRPr="001D6DAF">
        <w:rPr>
          <w:lang w:eastAsia="ja-JP"/>
        </w:rPr>
        <w:instrText xml:space="preserve"> REF _Ref51341401 \r \h </w:instrText>
      </w:r>
      <w:r>
        <w:rPr>
          <w:lang w:val="de-AT" w:eastAsia="ja-JP"/>
        </w:rPr>
      </w:r>
      <w:r>
        <w:rPr>
          <w:lang w:val="de-AT" w:eastAsia="ja-JP"/>
        </w:rPr>
        <w:fldChar w:fldCharType="separate"/>
      </w:r>
      <w:r w:rsidR="004712C7">
        <w:rPr>
          <w:lang w:eastAsia="ja-JP"/>
        </w:rPr>
        <w:t xml:space="preserve">[9] </w:t>
      </w:r>
      <w:r>
        <w:rPr>
          <w:lang w:val="de-AT" w:eastAsia="ja-JP"/>
        </w:rPr>
        <w:fldChar w:fldCharType="end"/>
      </w:r>
      <w:r w:rsidRPr="001D6DAF">
        <w:rPr>
          <w:lang w:eastAsia="ja-JP"/>
        </w:rPr>
        <w:t>.</w:t>
      </w:r>
    </w:p>
    <w:p w14:paraId="5675C27A" w14:textId="77777777" w:rsidR="00232B27" w:rsidRPr="003B233F" w:rsidRDefault="00232B27" w:rsidP="00232B27">
      <w:pPr>
        <w:pStyle w:val="2"/>
        <w:rPr>
          <w:lang w:val="de-AT" w:eastAsia="ja-JP"/>
        </w:rPr>
      </w:pPr>
      <w:r w:rsidRPr="003B233F">
        <w:rPr>
          <w:lang w:val="de-AT" w:eastAsia="ja-JP"/>
        </w:rPr>
        <w:t xml:space="preserve">Regulations in </w:t>
      </w:r>
      <w:r>
        <w:rPr>
          <w:lang w:val="de-AT" w:eastAsia="ja-JP"/>
        </w:rPr>
        <w:t xml:space="preserve">the </w:t>
      </w:r>
      <w:r w:rsidRPr="003B233F">
        <w:rPr>
          <w:lang w:val="de-AT" w:eastAsia="ja-JP"/>
        </w:rPr>
        <w:t>USA</w:t>
      </w:r>
    </w:p>
    <w:p w14:paraId="7EB29B8E" w14:textId="0619CBAA" w:rsidR="00232B27" w:rsidRPr="001D6DAF" w:rsidRDefault="00232B27" w:rsidP="00232B27">
      <w:pPr>
        <w:rPr>
          <w:lang w:eastAsia="ja-JP"/>
        </w:rPr>
      </w:pPr>
      <w:r w:rsidRPr="001D6DAF">
        <w:rPr>
          <w:lang w:eastAsia="ja-JP"/>
        </w:rPr>
        <w:t xml:space="preserve">National Human Genome Research Institute under NIH has detailed information explaining privacy in genomics. The website is available in the following URL. </w:t>
      </w:r>
      <w:r>
        <w:rPr>
          <w:lang w:val="de-AT" w:eastAsia="ja-JP"/>
        </w:rPr>
        <w:fldChar w:fldCharType="begin"/>
      </w:r>
      <w:r w:rsidRPr="001D6DAF">
        <w:rPr>
          <w:lang w:eastAsia="ja-JP"/>
        </w:rPr>
        <w:instrText xml:space="preserve"> REF _Ref51253425 \r \h </w:instrText>
      </w:r>
      <w:r>
        <w:rPr>
          <w:lang w:val="de-AT" w:eastAsia="ja-JP"/>
        </w:rPr>
      </w:r>
      <w:r>
        <w:rPr>
          <w:lang w:val="de-AT" w:eastAsia="ja-JP"/>
        </w:rPr>
        <w:fldChar w:fldCharType="separate"/>
      </w:r>
      <w:r w:rsidR="004712C7">
        <w:rPr>
          <w:lang w:eastAsia="ja-JP"/>
        </w:rPr>
        <w:t xml:space="preserve">[10] </w:t>
      </w:r>
      <w:r>
        <w:rPr>
          <w:lang w:val="de-AT" w:eastAsia="ja-JP"/>
        </w:rPr>
        <w:fldChar w:fldCharType="end"/>
      </w:r>
      <w:r>
        <w:rPr>
          <w:lang w:val="de-AT" w:eastAsia="ja-JP"/>
        </w:rPr>
        <w:fldChar w:fldCharType="begin"/>
      </w:r>
      <w:r w:rsidRPr="001D6DAF">
        <w:rPr>
          <w:lang w:eastAsia="ja-JP"/>
        </w:rPr>
        <w:instrText xml:space="preserve"> REF _Ref51253428 \r \h </w:instrText>
      </w:r>
      <w:r>
        <w:rPr>
          <w:lang w:val="de-AT" w:eastAsia="ja-JP"/>
        </w:rPr>
      </w:r>
      <w:r>
        <w:rPr>
          <w:lang w:val="de-AT" w:eastAsia="ja-JP"/>
        </w:rPr>
        <w:fldChar w:fldCharType="separate"/>
      </w:r>
      <w:r w:rsidR="004712C7">
        <w:rPr>
          <w:lang w:eastAsia="ja-JP"/>
        </w:rPr>
        <w:t xml:space="preserve">[11] </w:t>
      </w:r>
      <w:r>
        <w:rPr>
          <w:lang w:val="de-AT" w:eastAsia="ja-JP"/>
        </w:rPr>
        <w:fldChar w:fldCharType="end"/>
      </w:r>
      <w:r w:rsidRPr="001D6DAF">
        <w:rPr>
          <w:lang w:eastAsia="ja-JP"/>
        </w:rPr>
        <w:t>.</w:t>
      </w:r>
    </w:p>
    <w:p w14:paraId="2506A39A" w14:textId="77777777" w:rsidR="00232B27" w:rsidRPr="001D6DAF" w:rsidRDefault="00232B27" w:rsidP="00232B27">
      <w:pPr>
        <w:rPr>
          <w:lang w:eastAsia="ja-JP"/>
        </w:rPr>
      </w:pPr>
      <w:r w:rsidRPr="001D6DAF">
        <w:rPr>
          <w:rFonts w:eastAsiaTheme="minorEastAsia"/>
          <w:lang w:eastAsia="ja-JP"/>
        </w:rPr>
        <w:t>Privacy in Genomics.</w:t>
      </w:r>
      <w:r>
        <w:rPr>
          <w:rFonts w:eastAsiaTheme="minorEastAsia"/>
          <w:lang w:eastAsia="ja-JP"/>
        </w:rPr>
        <w:t xml:space="preserve"> </w:t>
      </w:r>
      <w:hyperlink r:id="rId12" w:history="1">
        <w:r w:rsidRPr="001D6DAF">
          <w:rPr>
            <w:rStyle w:val="ae"/>
            <w:lang w:eastAsia="ja-JP"/>
          </w:rPr>
          <w:t>https://www.genome.gov/about-genomics/policy-issues/Privacy</w:t>
        </w:r>
      </w:hyperlink>
    </w:p>
    <w:p w14:paraId="0ABF1F18" w14:textId="77777777" w:rsidR="00232B27" w:rsidRPr="001D6DAF" w:rsidRDefault="00232B27" w:rsidP="00232B27">
      <w:pPr>
        <w:rPr>
          <w:rFonts w:eastAsiaTheme="minorEastAsia"/>
          <w:lang w:eastAsia="ja-JP"/>
        </w:rPr>
      </w:pPr>
    </w:p>
    <w:p w14:paraId="61188E85" w14:textId="5370B8D6" w:rsidR="00232B27" w:rsidRDefault="00232B27" w:rsidP="00232B27">
      <w:pPr>
        <w:rPr>
          <w:lang w:eastAsia="ja-JP"/>
        </w:rPr>
      </w:pPr>
      <w:r w:rsidRPr="001D6DAF">
        <w:rPr>
          <w:lang w:eastAsia="ja-JP"/>
        </w:rPr>
        <w:t>On this site, privacy in research is first described as follow</w:t>
      </w:r>
      <w:r>
        <w:rPr>
          <w:lang w:eastAsia="ja-JP"/>
        </w:rPr>
        <w:t xml:space="preserve">s: </w:t>
      </w:r>
      <w:r w:rsidRPr="001D6DAF">
        <w:rPr>
          <w:rFonts w:hint="eastAsia"/>
          <w:lang w:eastAsia="ja-JP"/>
        </w:rPr>
        <w:t>“</w:t>
      </w:r>
      <w:r w:rsidRPr="001D6DAF">
        <w:rPr>
          <w:lang w:eastAsia="ja-JP"/>
        </w:rPr>
        <w:t>When conducting genomics research, two essential values of science research need to be balanced - the need to share data broadly to maximize its utility for ongoing scientific exploration, and the need to protect research participants' privacy.” This aligns with broad consensus on privacy and scientific merit.</w:t>
      </w:r>
    </w:p>
    <w:p w14:paraId="266FB9C4" w14:textId="77777777" w:rsidR="00E627F1" w:rsidRPr="001D6DAF" w:rsidRDefault="00E627F1" w:rsidP="00232B27">
      <w:pPr>
        <w:rPr>
          <w:lang w:eastAsia="ja-JP"/>
        </w:rPr>
      </w:pPr>
    </w:p>
    <w:p w14:paraId="06206401" w14:textId="268FFA62" w:rsidR="00232B27" w:rsidRDefault="00232B27" w:rsidP="00232B27">
      <w:pPr>
        <w:rPr>
          <w:lang w:eastAsia="ja-JP"/>
        </w:rPr>
      </w:pPr>
      <w:r w:rsidRPr="001D6DAF">
        <w:rPr>
          <w:lang w:eastAsia="ja-JP"/>
        </w:rPr>
        <w:t xml:space="preserve">In the current research protocol, DNA samples are exchanged in such a way that the individual cannot be identified by name. However, it has been shown that there is a possibility that the individual may </w:t>
      </w:r>
      <w:r w:rsidR="00F6232E">
        <w:rPr>
          <w:lang w:eastAsia="ja-JP"/>
        </w:rPr>
        <w:t>still</w:t>
      </w:r>
      <w:r w:rsidRPr="001D6DAF">
        <w:rPr>
          <w:lang w:eastAsia="ja-JP"/>
        </w:rPr>
        <w:t xml:space="preserve"> be identified from the gene according to the report of </w:t>
      </w:r>
      <w:proofErr w:type="spellStart"/>
      <w:r w:rsidRPr="001D6DAF">
        <w:rPr>
          <w:lang w:eastAsia="ja-JP"/>
        </w:rPr>
        <w:t>Gemrek</w:t>
      </w:r>
      <w:proofErr w:type="spellEnd"/>
      <w:r w:rsidR="00826CB3">
        <w:rPr>
          <w:lang w:eastAsia="ja-JP"/>
        </w:rPr>
        <w:t xml:space="preserve"> </w:t>
      </w:r>
      <w:r w:rsidRPr="00867A34">
        <w:rPr>
          <w:highlight w:val="yellow"/>
          <w:lang w:val="de-AT" w:eastAsia="ja-JP"/>
        </w:rPr>
        <w:fldChar w:fldCharType="begin"/>
      </w:r>
      <w:r w:rsidRPr="00BE080A">
        <w:rPr>
          <w:lang w:eastAsia="ja-JP"/>
        </w:rPr>
        <w:instrText xml:space="preserve"> REF _Ref51253490 \r \h </w:instrText>
      </w:r>
      <w:r w:rsidR="008C09E9">
        <w:rPr>
          <w:highlight w:val="yellow"/>
          <w:lang w:val="de-AT" w:eastAsia="ja-JP"/>
        </w:rPr>
        <w:instrText xml:space="preserve"> \* MERGEFORMAT </w:instrText>
      </w:r>
      <w:r w:rsidRPr="00867A34">
        <w:rPr>
          <w:highlight w:val="yellow"/>
          <w:lang w:val="de-AT" w:eastAsia="ja-JP"/>
        </w:rPr>
      </w:r>
      <w:r w:rsidRPr="00867A34">
        <w:rPr>
          <w:highlight w:val="yellow"/>
          <w:lang w:val="de-AT" w:eastAsia="ja-JP"/>
        </w:rPr>
        <w:fldChar w:fldCharType="separate"/>
      </w:r>
      <w:r w:rsidR="004712C7" w:rsidRPr="00BE080A">
        <w:rPr>
          <w:lang w:eastAsia="ja-JP"/>
        </w:rPr>
        <w:t xml:space="preserve">[12] </w:t>
      </w:r>
      <w:r w:rsidRPr="00867A34">
        <w:rPr>
          <w:highlight w:val="yellow"/>
          <w:lang w:val="de-AT" w:eastAsia="ja-JP"/>
        </w:rPr>
        <w:fldChar w:fldCharType="end"/>
      </w:r>
      <w:r w:rsidRPr="001D6DAF">
        <w:rPr>
          <w:lang w:eastAsia="ja-JP"/>
        </w:rPr>
        <w:t>.  In this way, privacy is not protected</w:t>
      </w:r>
      <w:r w:rsidR="00654845">
        <w:rPr>
          <w:lang w:eastAsia="ja-JP"/>
        </w:rPr>
        <w:t>.</w:t>
      </w:r>
      <w:r w:rsidRPr="001D6DAF">
        <w:rPr>
          <w:lang w:eastAsia="ja-JP"/>
        </w:rPr>
        <w:t xml:space="preserve"> sufficiently</w:t>
      </w:r>
      <w:r w:rsidR="00654845">
        <w:rPr>
          <w:lang w:eastAsia="ja-JP"/>
        </w:rPr>
        <w:t>.</w:t>
      </w:r>
      <w:r w:rsidRPr="001D6DAF">
        <w:rPr>
          <w:lang w:eastAsia="ja-JP"/>
        </w:rPr>
        <w:t xml:space="preserve"> Therefore, a balance of the benefit of research and privacy is necessary.</w:t>
      </w:r>
      <w:r>
        <w:rPr>
          <w:lang w:eastAsia="ja-JP"/>
        </w:rPr>
        <w:t xml:space="preserve"> </w:t>
      </w:r>
    </w:p>
    <w:p w14:paraId="23A92C1E" w14:textId="77777777" w:rsidR="00232B27" w:rsidRPr="001D6DAF" w:rsidRDefault="00232B27" w:rsidP="00232B27">
      <w:pPr>
        <w:rPr>
          <w:lang w:eastAsia="ja-JP"/>
        </w:rPr>
      </w:pPr>
    </w:p>
    <w:p w14:paraId="44A4E423" w14:textId="77777777" w:rsidR="00232B27" w:rsidRPr="00867A34" w:rsidRDefault="00232B27" w:rsidP="00232B27">
      <w:pPr>
        <w:rPr>
          <w:i/>
          <w:lang w:eastAsia="ja-JP"/>
        </w:rPr>
      </w:pPr>
      <w:r w:rsidRPr="00867A34">
        <w:rPr>
          <w:i/>
          <w:lang w:eastAsia="ja-JP"/>
        </w:rPr>
        <w:t xml:space="preserve">Common Rule. </w:t>
      </w:r>
    </w:p>
    <w:p w14:paraId="04D0E2BE" w14:textId="771A2689" w:rsidR="00232B27" w:rsidRDefault="00232B27" w:rsidP="00232B27">
      <w:pPr>
        <w:rPr>
          <w:lang w:eastAsia="ja-JP"/>
        </w:rPr>
      </w:pPr>
      <w:r w:rsidRPr="001D6DAF">
        <w:rPr>
          <w:lang w:eastAsia="ja-JP"/>
        </w:rPr>
        <w:t xml:space="preserve">Federal Regulations Governing Human Subjects Research, aka “Common Rule”, published 1991, establishes the standard of ethics for government-funded research in the United States </w:t>
      </w:r>
      <w:r>
        <w:rPr>
          <w:lang w:val="de-AT" w:eastAsia="ja-JP"/>
        </w:rPr>
        <w:fldChar w:fldCharType="begin"/>
      </w:r>
      <w:r w:rsidRPr="001D6DAF">
        <w:rPr>
          <w:lang w:eastAsia="ja-JP"/>
        </w:rPr>
        <w:instrText xml:space="preserve"> REF _Ref51253428 \r \h </w:instrText>
      </w:r>
      <w:r>
        <w:rPr>
          <w:lang w:val="de-AT" w:eastAsia="ja-JP"/>
        </w:rPr>
      </w:r>
      <w:r>
        <w:rPr>
          <w:lang w:val="de-AT" w:eastAsia="ja-JP"/>
        </w:rPr>
        <w:fldChar w:fldCharType="separate"/>
      </w:r>
      <w:r w:rsidR="004712C7">
        <w:rPr>
          <w:lang w:eastAsia="ja-JP"/>
        </w:rPr>
        <w:t xml:space="preserve">[11] </w:t>
      </w:r>
      <w:r>
        <w:rPr>
          <w:lang w:val="de-AT" w:eastAsia="ja-JP"/>
        </w:rPr>
        <w:fldChar w:fldCharType="end"/>
      </w:r>
      <w:r w:rsidRPr="001D6DAF">
        <w:rPr>
          <w:lang w:eastAsia="ja-JP"/>
        </w:rPr>
        <w:t>and it is also applied to research on genetic information. Federally funded research projects are required to obtain informed consent from each participant prior to their participation.</w:t>
      </w:r>
    </w:p>
    <w:p w14:paraId="5C974633" w14:textId="77777777" w:rsidR="00232B27" w:rsidRPr="001D6DAF" w:rsidRDefault="00232B27" w:rsidP="00232B27">
      <w:pPr>
        <w:rPr>
          <w:lang w:eastAsia="ja-JP"/>
        </w:rPr>
      </w:pPr>
    </w:p>
    <w:p w14:paraId="326CEEB1" w14:textId="1CDA7961" w:rsidR="00232B27" w:rsidRPr="00867A34" w:rsidRDefault="001411E2" w:rsidP="00232B27">
      <w:pPr>
        <w:rPr>
          <w:i/>
          <w:lang w:eastAsia="ja-JP"/>
        </w:rPr>
      </w:pPr>
      <w:r w:rsidRPr="00867A34">
        <w:rPr>
          <w:i/>
          <w:lang w:eastAsia="ja-JP"/>
        </w:rPr>
        <w:t xml:space="preserve">Genetic non-discrimination </w:t>
      </w:r>
      <w:r w:rsidR="00141748" w:rsidRPr="00867A34">
        <w:rPr>
          <w:i/>
          <w:lang w:eastAsia="ja-JP"/>
        </w:rPr>
        <w:t>law (</w:t>
      </w:r>
      <w:r w:rsidR="00232B27" w:rsidRPr="00867A34">
        <w:rPr>
          <w:i/>
          <w:lang w:eastAsia="ja-JP"/>
        </w:rPr>
        <w:t>GINA</w:t>
      </w:r>
      <w:r w:rsidRPr="00867A34">
        <w:rPr>
          <w:i/>
          <w:lang w:eastAsia="ja-JP"/>
        </w:rPr>
        <w:t>)</w:t>
      </w:r>
      <w:r w:rsidR="00232B27" w:rsidRPr="00867A34">
        <w:rPr>
          <w:i/>
          <w:lang w:eastAsia="ja-JP"/>
        </w:rPr>
        <w:t xml:space="preserve"> and Other Law. </w:t>
      </w:r>
    </w:p>
    <w:p w14:paraId="180DBFD0" w14:textId="046F31F1" w:rsidR="00232B27" w:rsidRPr="001D6DAF" w:rsidRDefault="00232B27" w:rsidP="00232B27">
      <w:pPr>
        <w:rPr>
          <w:lang w:eastAsia="ja-JP"/>
        </w:rPr>
      </w:pPr>
      <w:r w:rsidRPr="001D6DAF">
        <w:rPr>
          <w:lang w:eastAsia="ja-JP"/>
        </w:rPr>
        <w:t>GINA is a United States law</w:t>
      </w:r>
      <w:r>
        <w:rPr>
          <w:lang w:eastAsia="ja-JP"/>
        </w:rPr>
        <w:t>,</w:t>
      </w:r>
      <w:r w:rsidRPr="001D6DAF">
        <w:rPr>
          <w:lang w:eastAsia="ja-JP"/>
        </w:rPr>
        <w:t xml:space="preserve"> enacted in 2008</w:t>
      </w:r>
      <w:r>
        <w:rPr>
          <w:lang w:eastAsia="ja-JP"/>
        </w:rPr>
        <w:t>,</w:t>
      </w:r>
      <w:r w:rsidRPr="001D6DAF">
        <w:rPr>
          <w:lang w:eastAsia="ja-JP"/>
        </w:rPr>
        <w:t xml:space="preserve"> to protect genetic privacy. The Health Insurance Portability and Accountability (HIPAA) regulate</w:t>
      </w:r>
      <w:r>
        <w:rPr>
          <w:lang w:eastAsia="ja-JP"/>
        </w:rPr>
        <w:t>s</w:t>
      </w:r>
      <w:r w:rsidRPr="001D6DAF">
        <w:rPr>
          <w:lang w:eastAsia="ja-JP"/>
        </w:rPr>
        <w:t xml:space="preserve"> genetic information as health information, which is individually identifiable, as it may not be used or disclosed for underwriting purposes. Certificates of Confidentiality are issued by NIH and can be used to safeguard the research participants. Newborn Screening Saves Lives Act Reauthorization was signed in 2014 and requires parental consent for the use of newborn blood spot samples in research.</w:t>
      </w:r>
    </w:p>
    <w:p w14:paraId="18133A14" w14:textId="60952E6C" w:rsidR="000A6171" w:rsidRPr="004044E2" w:rsidRDefault="00232B27" w:rsidP="008F3767">
      <w:pPr>
        <w:pStyle w:val="1"/>
        <w:rPr>
          <w:lang w:val="de-AT" w:eastAsia="ja-JP"/>
        </w:rPr>
      </w:pPr>
      <w:r w:rsidRPr="003B233F">
        <w:lastRenderedPageBreak/>
        <w:t>Technolog</w:t>
      </w:r>
      <w:r>
        <w:t>i</w:t>
      </w:r>
      <w:r w:rsidR="00D80E8E">
        <w:t xml:space="preserve">cal </w:t>
      </w:r>
      <w:r w:rsidR="001E5A0C">
        <w:t>aspects</w:t>
      </w:r>
      <w:r w:rsidR="00382C64">
        <w:t xml:space="preserve"> in </w:t>
      </w:r>
      <w:r w:rsidRPr="003B233F">
        <w:t>Privacy Protection</w:t>
      </w:r>
    </w:p>
    <w:p w14:paraId="1D380B22" w14:textId="77777777" w:rsidR="008B0AD8" w:rsidRDefault="00FF54AB" w:rsidP="008F3767">
      <w:pPr>
        <w:pStyle w:val="2"/>
        <w:rPr>
          <w:lang w:val="de-AT" w:eastAsia="ja-JP"/>
        </w:rPr>
      </w:pPr>
      <w:r>
        <w:rPr>
          <w:lang w:val="de-AT" w:eastAsia="ja-JP"/>
        </w:rPr>
        <w:t>Secondary use</w:t>
      </w:r>
    </w:p>
    <w:p w14:paraId="4E87A29C" w14:textId="5B9907DB" w:rsidR="008B0AD8" w:rsidRDefault="00E45DDC" w:rsidP="00232B27">
      <w:pPr>
        <w:rPr>
          <w:lang w:eastAsia="ja-JP"/>
        </w:rPr>
      </w:pPr>
      <w:r>
        <w:rPr>
          <w:lang w:eastAsia="ja-JP"/>
        </w:rPr>
        <w:t>The term s</w:t>
      </w:r>
      <w:r w:rsidR="00937514">
        <w:rPr>
          <w:lang w:eastAsia="ja-JP"/>
        </w:rPr>
        <w:t xml:space="preserve">econdary use </w:t>
      </w:r>
      <w:r>
        <w:rPr>
          <w:lang w:eastAsia="ja-JP"/>
        </w:rPr>
        <w:t>is often used in the regulations which</w:t>
      </w:r>
      <w:r w:rsidR="00FB5056">
        <w:rPr>
          <w:lang w:eastAsia="ja-JP"/>
        </w:rPr>
        <w:t xml:space="preserve"> refers use of the privacy information once captured for the primary usage (e.g.</w:t>
      </w:r>
      <w:r w:rsidR="00822D0D">
        <w:rPr>
          <w:lang w:eastAsia="ja-JP"/>
        </w:rPr>
        <w:t>,</w:t>
      </w:r>
      <w:r w:rsidR="00FB5056">
        <w:rPr>
          <w:lang w:eastAsia="ja-JP"/>
        </w:rPr>
        <w:t xml:space="preserve"> health record) and then used as database for the statistical analysis.</w:t>
      </w:r>
      <w:r>
        <w:rPr>
          <w:lang w:eastAsia="ja-JP"/>
        </w:rPr>
        <w:t xml:space="preserve"> </w:t>
      </w:r>
      <w:r w:rsidR="00232B27" w:rsidRPr="001D6DAF">
        <w:rPr>
          <w:lang w:eastAsia="ja-JP"/>
        </w:rPr>
        <w:t xml:space="preserve">Accumulation of genomic information and use of statistical analysis is recognized as secondary use and </w:t>
      </w:r>
      <w:r w:rsidR="001A30B6">
        <w:rPr>
          <w:lang w:eastAsia="ja-JP"/>
        </w:rPr>
        <w:t>is</w:t>
      </w:r>
      <w:r w:rsidR="001A30B6" w:rsidRPr="001D6DAF">
        <w:rPr>
          <w:lang w:eastAsia="ja-JP"/>
        </w:rPr>
        <w:t xml:space="preserve"> </w:t>
      </w:r>
      <w:r w:rsidR="00232B27" w:rsidRPr="001D6DAF">
        <w:rPr>
          <w:lang w:eastAsia="ja-JP"/>
        </w:rPr>
        <w:t>not allowed without complying with related regulations.</w:t>
      </w:r>
    </w:p>
    <w:p w14:paraId="1F6E84B0" w14:textId="0B5141C1" w:rsidR="008B0AD8" w:rsidRPr="001D6DAF" w:rsidRDefault="008B0AD8" w:rsidP="008F3767">
      <w:pPr>
        <w:pStyle w:val="2"/>
        <w:rPr>
          <w:lang w:eastAsia="ja-JP"/>
        </w:rPr>
      </w:pPr>
      <w:r w:rsidRPr="008F3767">
        <w:rPr>
          <w:lang w:val="de-AT" w:eastAsia="ja-JP"/>
        </w:rPr>
        <w:t>Anonymization</w:t>
      </w:r>
      <w:r>
        <w:rPr>
          <w:lang w:eastAsia="ja-JP"/>
        </w:rPr>
        <w:t xml:space="preserve"> and pseudonymization</w:t>
      </w:r>
    </w:p>
    <w:p w14:paraId="63C377BE" w14:textId="5622D9AC" w:rsidR="00232B27" w:rsidRDefault="000A6695" w:rsidP="00232B27">
      <w:pPr>
        <w:rPr>
          <w:lang w:eastAsia="ja-JP"/>
        </w:rPr>
      </w:pPr>
      <w:r>
        <w:rPr>
          <w:lang w:eastAsia="ja-JP"/>
        </w:rPr>
        <w:t>Both a</w:t>
      </w:r>
      <w:r w:rsidR="00232B27" w:rsidRPr="001D6DAF">
        <w:rPr>
          <w:lang w:eastAsia="ja-JP"/>
        </w:rPr>
        <w:t>nonymization</w:t>
      </w:r>
      <w:r>
        <w:rPr>
          <w:lang w:eastAsia="ja-JP"/>
        </w:rPr>
        <w:t xml:space="preserve"> and pseudonymization are referred </w:t>
      </w:r>
      <w:r w:rsidR="00BA58F5">
        <w:rPr>
          <w:lang w:eastAsia="ja-JP"/>
        </w:rPr>
        <w:t xml:space="preserve">to </w:t>
      </w:r>
      <w:r>
        <w:rPr>
          <w:lang w:eastAsia="ja-JP"/>
        </w:rPr>
        <w:t xml:space="preserve">as </w:t>
      </w:r>
      <w:r w:rsidR="00BA58F5">
        <w:rPr>
          <w:lang w:eastAsia="ja-JP"/>
        </w:rPr>
        <w:t xml:space="preserve">the </w:t>
      </w:r>
      <w:r>
        <w:rPr>
          <w:lang w:eastAsia="ja-JP"/>
        </w:rPr>
        <w:t xml:space="preserve">process to remove </w:t>
      </w:r>
      <w:r w:rsidR="008A77CD">
        <w:rPr>
          <w:lang w:eastAsia="ja-JP"/>
        </w:rPr>
        <w:t xml:space="preserve">information to be used to identify individuals </w:t>
      </w:r>
      <w:r w:rsidR="00B915F4">
        <w:rPr>
          <w:lang w:eastAsia="ja-JP"/>
        </w:rPr>
        <w:t xml:space="preserve">from </w:t>
      </w:r>
      <w:r w:rsidR="008A77CD">
        <w:rPr>
          <w:lang w:eastAsia="ja-JP"/>
        </w:rPr>
        <w:t>the target data. T</w:t>
      </w:r>
      <w:r>
        <w:rPr>
          <w:lang w:eastAsia="ja-JP"/>
        </w:rPr>
        <w:t xml:space="preserve">hose two </w:t>
      </w:r>
      <w:r w:rsidR="00ED23F4">
        <w:rPr>
          <w:lang w:eastAsia="ja-JP"/>
        </w:rPr>
        <w:t xml:space="preserve">processes </w:t>
      </w:r>
      <w:r w:rsidR="008A77CD">
        <w:rPr>
          <w:lang w:eastAsia="ja-JP"/>
        </w:rPr>
        <w:t>provide</w:t>
      </w:r>
      <w:r>
        <w:rPr>
          <w:lang w:eastAsia="ja-JP"/>
        </w:rPr>
        <w:t xml:space="preserve"> different level of anonymity. </w:t>
      </w:r>
      <w:r w:rsidR="00F761B9">
        <w:rPr>
          <w:lang w:eastAsia="ja-JP"/>
        </w:rPr>
        <w:t>They are distinguished in the regulations and technologies.</w:t>
      </w:r>
      <w:r w:rsidR="009C1C3B">
        <w:rPr>
          <w:lang w:eastAsia="ja-JP"/>
        </w:rPr>
        <w:t xml:space="preserve"> </w:t>
      </w:r>
    </w:p>
    <w:p w14:paraId="06D86CA4" w14:textId="5AA4D262" w:rsidR="004D475A" w:rsidRPr="004D475A" w:rsidRDefault="00676345" w:rsidP="008B0AD8">
      <w:pPr>
        <w:pStyle w:val="2"/>
        <w:rPr>
          <w:lang w:val="de-AT" w:eastAsia="ja-JP"/>
        </w:rPr>
      </w:pPr>
      <w:r w:rsidRPr="00116483">
        <w:rPr>
          <w:lang w:val="de-AT" w:eastAsia="ja-JP"/>
        </w:rPr>
        <w:t>Various encryption technique</w:t>
      </w:r>
    </w:p>
    <w:p w14:paraId="4784541D" w14:textId="338D312A" w:rsidR="007A09CC" w:rsidRPr="001D6DAF" w:rsidRDefault="003D54FC" w:rsidP="00232B27">
      <w:pPr>
        <w:rPr>
          <w:lang w:eastAsia="ja-JP"/>
        </w:rPr>
      </w:pPr>
      <w:r>
        <w:rPr>
          <w:lang w:eastAsia="ja-JP"/>
        </w:rPr>
        <w:t xml:space="preserve">There are </w:t>
      </w:r>
      <w:r w:rsidR="000518B7">
        <w:rPr>
          <w:lang w:eastAsia="ja-JP"/>
        </w:rPr>
        <w:t xml:space="preserve">a </w:t>
      </w:r>
      <w:r w:rsidR="00C325B4">
        <w:rPr>
          <w:lang w:eastAsia="ja-JP"/>
        </w:rPr>
        <w:t xml:space="preserve">variety of </w:t>
      </w:r>
      <w:r w:rsidR="00DF328E">
        <w:rPr>
          <w:lang w:eastAsia="ja-JP"/>
        </w:rPr>
        <w:t xml:space="preserve">encryption technique available </w:t>
      </w:r>
      <w:r w:rsidR="00100C8B">
        <w:rPr>
          <w:lang w:eastAsia="ja-JP"/>
        </w:rPr>
        <w:t xml:space="preserve">and can be used </w:t>
      </w:r>
      <w:r w:rsidR="00DF328E">
        <w:rPr>
          <w:lang w:eastAsia="ja-JP"/>
        </w:rPr>
        <w:t xml:space="preserve">to </w:t>
      </w:r>
      <w:r w:rsidR="003E533C">
        <w:rPr>
          <w:lang w:eastAsia="ja-JP"/>
        </w:rPr>
        <w:t>se</w:t>
      </w:r>
      <w:r w:rsidR="000518B7">
        <w:rPr>
          <w:lang w:eastAsia="ja-JP"/>
        </w:rPr>
        <w:t>c</w:t>
      </w:r>
      <w:r w:rsidR="003E533C">
        <w:rPr>
          <w:lang w:eastAsia="ja-JP"/>
        </w:rPr>
        <w:t>ure the privacy information.</w:t>
      </w:r>
      <w:r w:rsidR="00C07603">
        <w:rPr>
          <w:lang w:eastAsia="ja-JP"/>
        </w:rPr>
        <w:t xml:space="preserve"> </w:t>
      </w:r>
      <w:r w:rsidR="00685627" w:rsidRPr="00685627">
        <w:rPr>
          <w:lang w:eastAsia="ja-JP"/>
        </w:rPr>
        <w:t>In addition to standard encryption algorithm</w:t>
      </w:r>
      <w:r w:rsidR="00F94927">
        <w:rPr>
          <w:lang w:eastAsia="ja-JP"/>
        </w:rPr>
        <w:t>s</w:t>
      </w:r>
      <w:r w:rsidR="00685627" w:rsidRPr="00685627">
        <w:rPr>
          <w:lang w:eastAsia="ja-JP"/>
        </w:rPr>
        <w:t xml:space="preserve"> e.g., public key or shared key encryption, there are emerging technologies e.g., Homomorphic encryption, Partial encryption</w:t>
      </w:r>
      <w:proofErr w:type="gramStart"/>
      <w:r w:rsidR="00685627" w:rsidRPr="00685627">
        <w:rPr>
          <w:lang w:eastAsia="ja-JP"/>
        </w:rPr>
        <w:t>, ,</w:t>
      </w:r>
      <w:proofErr w:type="gramEnd"/>
      <w:r w:rsidR="00685627" w:rsidRPr="00685627">
        <w:rPr>
          <w:lang w:eastAsia="ja-JP"/>
        </w:rPr>
        <w:t xml:space="preserve"> Boolean tensor representation </w:t>
      </w:r>
      <w:r w:rsidR="007174E3">
        <w:rPr>
          <w:lang w:eastAsia="ja-JP"/>
        </w:rPr>
        <w:t>as well as</w:t>
      </w:r>
      <w:r w:rsidR="00685627" w:rsidRPr="00685627">
        <w:rPr>
          <w:lang w:eastAsia="ja-JP"/>
        </w:rPr>
        <w:t xml:space="preserve">  ongoing research </w:t>
      </w:r>
      <w:r w:rsidR="00A70CDE">
        <w:rPr>
          <w:lang w:eastAsia="ja-JP"/>
        </w:rPr>
        <w:t xml:space="preserve">in encryption </w:t>
      </w:r>
      <w:r w:rsidR="00EE6AF5">
        <w:rPr>
          <w:lang w:eastAsia="ja-JP"/>
        </w:rPr>
        <w:t>techniques</w:t>
      </w:r>
      <w:r w:rsidR="00A70CDE">
        <w:rPr>
          <w:lang w:eastAsia="ja-JP"/>
        </w:rPr>
        <w:t xml:space="preserve"> that </w:t>
      </w:r>
      <w:r w:rsidR="00685627" w:rsidRPr="00685627">
        <w:rPr>
          <w:lang w:eastAsia="ja-JP"/>
        </w:rPr>
        <w:t>can be a candidate solution for specific requirement</w:t>
      </w:r>
      <w:r w:rsidR="00CC60F5">
        <w:rPr>
          <w:lang w:eastAsia="ja-JP"/>
        </w:rPr>
        <w:t>s</w:t>
      </w:r>
      <w:r w:rsidR="00685627" w:rsidRPr="00685627">
        <w:rPr>
          <w:lang w:eastAsia="ja-JP"/>
        </w:rPr>
        <w:t xml:space="preserve"> in Privacy Protection of genomic information. Refer</w:t>
      </w:r>
      <w:r w:rsidR="00D75500">
        <w:rPr>
          <w:lang w:eastAsia="ja-JP"/>
        </w:rPr>
        <w:t xml:space="preserve"> to</w:t>
      </w:r>
      <w:r w:rsidR="00685627" w:rsidRPr="00685627">
        <w:rPr>
          <w:lang w:eastAsia="ja-JP"/>
        </w:rPr>
        <w:t xml:space="preserve"> [1] for </w:t>
      </w:r>
      <w:r w:rsidR="00D75500">
        <w:rPr>
          <w:lang w:eastAsia="ja-JP"/>
        </w:rPr>
        <w:t>further</w:t>
      </w:r>
      <w:r w:rsidR="00685627" w:rsidRPr="00685627">
        <w:rPr>
          <w:lang w:eastAsia="ja-JP"/>
        </w:rPr>
        <w:t xml:space="preserve"> detail</w:t>
      </w:r>
      <w:r w:rsidR="00D75500">
        <w:rPr>
          <w:lang w:eastAsia="ja-JP"/>
        </w:rPr>
        <w:t>s</w:t>
      </w:r>
      <w:r w:rsidR="00685627" w:rsidRPr="00685627">
        <w:rPr>
          <w:lang w:eastAsia="ja-JP"/>
        </w:rPr>
        <w:t>.</w:t>
      </w:r>
    </w:p>
    <w:p w14:paraId="18D499C0" w14:textId="4AA3ED4D" w:rsidR="00232B27" w:rsidRPr="003B233F" w:rsidRDefault="00D7274C" w:rsidP="00232B27">
      <w:pPr>
        <w:pStyle w:val="1"/>
      </w:pPr>
      <w:r>
        <w:t xml:space="preserve">MPEG-G </w:t>
      </w:r>
      <w:r w:rsidR="002C4CF5">
        <w:t>as infrastructure to manage privacy</w:t>
      </w:r>
    </w:p>
    <w:p w14:paraId="2F1B0DED" w14:textId="0DD38309" w:rsidR="00232B27" w:rsidRDefault="00550075" w:rsidP="00232B27">
      <w:pPr>
        <w:rPr>
          <w:lang w:eastAsia="ja-JP"/>
        </w:rPr>
      </w:pPr>
      <w:r>
        <w:rPr>
          <w:lang w:eastAsia="ja-JP"/>
        </w:rPr>
        <w:t>One of the essential benefit</w:t>
      </w:r>
      <w:r w:rsidR="00DC60B8">
        <w:rPr>
          <w:lang w:eastAsia="ja-JP"/>
        </w:rPr>
        <w:t>s</w:t>
      </w:r>
      <w:r>
        <w:rPr>
          <w:lang w:eastAsia="ja-JP"/>
        </w:rPr>
        <w:t xml:space="preserve"> of MPEG-G, having </w:t>
      </w:r>
      <w:r w:rsidR="00C47C51">
        <w:rPr>
          <w:lang w:eastAsia="ja-JP"/>
        </w:rPr>
        <w:t xml:space="preserve">a </w:t>
      </w:r>
      <w:r>
        <w:rPr>
          <w:lang w:eastAsia="ja-JP"/>
        </w:rPr>
        <w:t xml:space="preserve">standard for genomic information representation, is </w:t>
      </w:r>
      <w:r w:rsidR="00124609">
        <w:rPr>
          <w:lang w:eastAsia="ja-JP"/>
        </w:rPr>
        <w:t xml:space="preserve">exactly the </w:t>
      </w:r>
      <w:r w:rsidR="00D7274C">
        <w:rPr>
          <w:lang w:eastAsia="ja-JP"/>
        </w:rPr>
        <w:t xml:space="preserve">ability </w:t>
      </w:r>
      <w:r w:rsidR="00232B27" w:rsidRPr="001D6DAF">
        <w:rPr>
          <w:lang w:eastAsia="ja-JP"/>
        </w:rPr>
        <w:t>to balance the privacy of the gene</w:t>
      </w:r>
      <w:r w:rsidR="00E8337E">
        <w:rPr>
          <w:lang w:eastAsia="ja-JP"/>
        </w:rPr>
        <w:t>tic data</w:t>
      </w:r>
      <w:r w:rsidR="00232B27" w:rsidRPr="001D6DAF">
        <w:rPr>
          <w:lang w:eastAsia="ja-JP"/>
        </w:rPr>
        <w:t xml:space="preserve">, the personal information protection legislation, and the public interest by the medical use of the gene information. </w:t>
      </w:r>
      <w:r w:rsidR="004336F1">
        <w:rPr>
          <w:lang w:eastAsia="ja-JP"/>
        </w:rPr>
        <w:t xml:space="preserve">This has not been possible using the existing genomics workflow </w:t>
      </w:r>
      <w:r w:rsidR="008C2550">
        <w:rPr>
          <w:lang w:eastAsia="ja-JP"/>
        </w:rPr>
        <w:t>tools w</w:t>
      </w:r>
      <w:r w:rsidR="00891536">
        <w:rPr>
          <w:lang w:eastAsia="ja-JP"/>
        </w:rPr>
        <w:t>hich each store genomics data in their own format</w:t>
      </w:r>
      <w:r w:rsidR="008C2550">
        <w:rPr>
          <w:lang w:eastAsia="ja-JP"/>
        </w:rPr>
        <w:t xml:space="preserve">. </w:t>
      </w:r>
    </w:p>
    <w:p w14:paraId="3BF21943" w14:textId="77777777" w:rsidR="00232B27" w:rsidRPr="001D6DAF" w:rsidRDefault="00232B27" w:rsidP="00232B27">
      <w:pPr>
        <w:rPr>
          <w:lang w:eastAsia="ja-JP"/>
        </w:rPr>
      </w:pPr>
    </w:p>
    <w:p w14:paraId="51BFE2D9" w14:textId="06569E81" w:rsidR="00232B27" w:rsidRDefault="00232B27" w:rsidP="00232B27">
      <w:pPr>
        <w:rPr>
          <w:lang w:eastAsia="ja-JP"/>
        </w:rPr>
      </w:pPr>
      <w:r w:rsidRPr="001D6DAF">
        <w:rPr>
          <w:lang w:eastAsia="ja-JP"/>
        </w:rPr>
        <w:t xml:space="preserve">The management of the gene information </w:t>
      </w:r>
      <w:r>
        <w:rPr>
          <w:lang w:eastAsia="ja-JP"/>
        </w:rPr>
        <w:t>as currently implemented uses the approach</w:t>
      </w:r>
      <w:r w:rsidRPr="001D6DAF">
        <w:rPr>
          <w:lang w:eastAsia="ja-JP"/>
        </w:rPr>
        <w:t xml:space="preserve"> that the </w:t>
      </w:r>
      <w:r>
        <w:rPr>
          <w:lang w:eastAsia="ja-JP"/>
        </w:rPr>
        <w:t xml:space="preserve">generator of the </w:t>
      </w:r>
      <w:r w:rsidRPr="001D6DAF">
        <w:rPr>
          <w:lang w:eastAsia="ja-JP"/>
        </w:rPr>
        <w:t xml:space="preserve">gene sample protects the information because the gene sample might be identified personally. </w:t>
      </w:r>
      <w:r>
        <w:rPr>
          <w:lang w:eastAsia="ja-JP"/>
        </w:rPr>
        <w:t xml:space="preserve">Because there is no thought currently given to downstream secondary and tertiary use of the data, this approach is not optimal. The result is that </w:t>
      </w:r>
      <w:r w:rsidR="00A3401D">
        <w:rPr>
          <w:lang w:eastAsia="ja-JP"/>
        </w:rPr>
        <w:t xml:space="preserve">it </w:t>
      </w:r>
      <w:r>
        <w:rPr>
          <w:lang w:eastAsia="ja-JP"/>
        </w:rPr>
        <w:t xml:space="preserve">is </w:t>
      </w:r>
      <w:r w:rsidRPr="001D6DAF">
        <w:rPr>
          <w:lang w:eastAsia="ja-JP"/>
        </w:rPr>
        <w:t xml:space="preserve">very difficult to </w:t>
      </w:r>
      <w:r w:rsidR="00826CB3">
        <w:rPr>
          <w:lang w:eastAsia="ja-JP"/>
        </w:rPr>
        <w:t>safely</w:t>
      </w:r>
      <w:r w:rsidR="00826CB3" w:rsidRPr="001D6DAF">
        <w:rPr>
          <w:lang w:eastAsia="ja-JP"/>
        </w:rPr>
        <w:t xml:space="preserve"> </w:t>
      </w:r>
      <w:r w:rsidRPr="001D6DAF">
        <w:rPr>
          <w:lang w:eastAsia="ja-JP"/>
        </w:rPr>
        <w:t>share and analyze a large amount of gene data</w:t>
      </w:r>
      <w:r w:rsidR="00011E5D">
        <w:rPr>
          <w:lang w:eastAsia="ja-JP"/>
        </w:rPr>
        <w:t xml:space="preserve">. </w:t>
      </w:r>
      <w:r w:rsidR="00884B99" w:rsidRPr="00884B99">
        <w:rPr>
          <w:lang w:eastAsia="ja-JP"/>
        </w:rPr>
        <w:t xml:space="preserve"> </w:t>
      </w:r>
      <w:r w:rsidR="00884B99">
        <w:rPr>
          <w:lang w:eastAsia="ja-JP"/>
        </w:rPr>
        <w:t>MPEG-G, which makes use of a single data representation method, provides a single data file with support for existing privacy regulations</w:t>
      </w:r>
      <w:r w:rsidR="00053A16">
        <w:rPr>
          <w:lang w:eastAsia="ja-JP"/>
        </w:rPr>
        <w:t xml:space="preserve"> and supporting secondary and tertiary use.</w:t>
      </w:r>
    </w:p>
    <w:p w14:paraId="496E91EC" w14:textId="77777777" w:rsidR="00232B27" w:rsidRPr="001D6DAF" w:rsidRDefault="00232B27" w:rsidP="00232B27">
      <w:pPr>
        <w:rPr>
          <w:lang w:eastAsia="ja-JP"/>
        </w:rPr>
      </w:pPr>
    </w:p>
    <w:p w14:paraId="31E0E493" w14:textId="440B711D" w:rsidR="00232B27" w:rsidRDefault="00232B27" w:rsidP="00232B27">
      <w:pPr>
        <w:rPr>
          <w:lang w:eastAsia="ja-JP"/>
        </w:rPr>
      </w:pPr>
      <w:r w:rsidRPr="001D6DAF">
        <w:rPr>
          <w:lang w:eastAsia="ja-JP"/>
        </w:rPr>
        <w:t xml:space="preserve">In terms of the privacy law system, </w:t>
      </w:r>
      <w:r>
        <w:rPr>
          <w:lang w:eastAsia="ja-JP"/>
        </w:rPr>
        <w:t>it</w:t>
      </w:r>
      <w:r w:rsidRPr="001D6DAF">
        <w:rPr>
          <w:lang w:eastAsia="ja-JP"/>
        </w:rPr>
        <w:t xml:space="preserve"> is thought that it is necessary to treat </w:t>
      </w:r>
      <w:r w:rsidR="00AF7BD5">
        <w:rPr>
          <w:lang w:eastAsia="ja-JP"/>
        </w:rPr>
        <w:t>gene information</w:t>
      </w:r>
      <w:r w:rsidR="00AF7BD5" w:rsidRPr="001D6DAF">
        <w:rPr>
          <w:lang w:eastAsia="ja-JP"/>
        </w:rPr>
        <w:t xml:space="preserve"> </w:t>
      </w:r>
      <w:r w:rsidRPr="001D6DAF">
        <w:rPr>
          <w:lang w:eastAsia="ja-JP"/>
        </w:rPr>
        <w:t xml:space="preserve">as personal information because the DNA sample </w:t>
      </w:r>
      <w:r>
        <w:rPr>
          <w:lang w:eastAsia="ja-JP"/>
        </w:rPr>
        <w:t>contains</w:t>
      </w:r>
      <w:r w:rsidRPr="001D6DAF">
        <w:rPr>
          <w:lang w:eastAsia="ja-JP"/>
        </w:rPr>
        <w:t xml:space="preserve"> enough information to identify the individual</w:t>
      </w:r>
      <w:r w:rsidR="00B21B99">
        <w:rPr>
          <w:lang w:eastAsia="ja-JP"/>
        </w:rPr>
        <w:t>.</w:t>
      </w:r>
      <w:r w:rsidR="00187950">
        <w:rPr>
          <w:lang w:eastAsia="ja-JP"/>
        </w:rPr>
        <w:t xml:space="preserve"> </w:t>
      </w:r>
      <w:r w:rsidRPr="001D6DAF">
        <w:rPr>
          <w:lang w:eastAsia="ja-JP"/>
        </w:rPr>
        <w:t xml:space="preserve">However, if the exchange of DNA samples </w:t>
      </w:r>
      <w:r w:rsidR="003858E5">
        <w:rPr>
          <w:lang w:eastAsia="ja-JP"/>
        </w:rPr>
        <w:t xml:space="preserve">is regulated </w:t>
      </w:r>
      <w:r w:rsidRPr="001D6DAF">
        <w:rPr>
          <w:lang w:eastAsia="ja-JP"/>
        </w:rPr>
        <w:t xml:space="preserve">as </w:t>
      </w:r>
      <w:r>
        <w:rPr>
          <w:lang w:eastAsia="ja-JP"/>
        </w:rPr>
        <w:t xml:space="preserve">if </w:t>
      </w:r>
      <w:r w:rsidRPr="001D6DAF">
        <w:rPr>
          <w:lang w:eastAsia="ja-JP"/>
        </w:rPr>
        <w:t xml:space="preserve">they are regular personal data the cost </w:t>
      </w:r>
      <w:r>
        <w:rPr>
          <w:lang w:eastAsia="ja-JP"/>
        </w:rPr>
        <w:t>will be</w:t>
      </w:r>
      <w:r w:rsidRPr="001D6DAF">
        <w:rPr>
          <w:lang w:eastAsia="ja-JP"/>
        </w:rPr>
        <w:t xml:space="preserve"> too large compared to the benefit.</w:t>
      </w:r>
    </w:p>
    <w:p w14:paraId="1BADAD14" w14:textId="77777777" w:rsidR="00232B27" w:rsidRPr="001D6DAF" w:rsidRDefault="00232B27" w:rsidP="00232B27">
      <w:pPr>
        <w:rPr>
          <w:lang w:eastAsia="ja-JP"/>
        </w:rPr>
      </w:pPr>
    </w:p>
    <w:p w14:paraId="70D58B4A" w14:textId="295AB823" w:rsidR="00232B27" w:rsidRDefault="00D0200F" w:rsidP="00232B27">
      <w:pPr>
        <w:rPr>
          <w:lang w:eastAsia="ja-JP"/>
        </w:rPr>
      </w:pPr>
      <w:r>
        <w:rPr>
          <w:lang w:eastAsia="ja-JP"/>
        </w:rPr>
        <w:t>It has also to be remarked that</w:t>
      </w:r>
      <w:r w:rsidR="00232B27" w:rsidRPr="001D6DAF">
        <w:rPr>
          <w:lang w:eastAsia="ja-JP"/>
        </w:rPr>
        <w:t xml:space="preserve">, it seems that personal information obtained from DNA is a piece of virtually semipublic information at </w:t>
      </w:r>
      <w:r w:rsidR="00232B27">
        <w:rPr>
          <w:lang w:eastAsia="ja-JP"/>
        </w:rPr>
        <w:t xml:space="preserve">its </w:t>
      </w:r>
      <w:r w:rsidR="00232B27" w:rsidRPr="001D6DAF">
        <w:rPr>
          <w:lang w:eastAsia="ja-JP"/>
        </w:rPr>
        <w:t xml:space="preserve">source, even </w:t>
      </w:r>
      <w:r w:rsidR="00232B27">
        <w:rPr>
          <w:lang w:eastAsia="ja-JP"/>
        </w:rPr>
        <w:t xml:space="preserve">if </w:t>
      </w:r>
      <w:r w:rsidR="00232B27" w:rsidRPr="001D6DAF">
        <w:rPr>
          <w:lang w:eastAsia="ja-JP"/>
        </w:rPr>
        <w:t>analyzed results</w:t>
      </w:r>
      <w:r>
        <w:rPr>
          <w:lang w:eastAsia="ja-JP"/>
        </w:rPr>
        <w:t xml:space="preserve"> are protected</w:t>
      </w:r>
      <w:r w:rsidR="00232B27" w:rsidRPr="001D6DAF">
        <w:rPr>
          <w:lang w:eastAsia="ja-JP"/>
        </w:rPr>
        <w:t xml:space="preserve">.  Whether it is compliant with the law or not, it is virtually impossible to restrict someone from getting cells from others to analyze </w:t>
      </w:r>
      <w:r w:rsidR="00232B27">
        <w:rPr>
          <w:lang w:eastAsia="ja-JP"/>
        </w:rPr>
        <w:t xml:space="preserve">their </w:t>
      </w:r>
      <w:r w:rsidR="00232B27" w:rsidRPr="001D6DAF">
        <w:rPr>
          <w:lang w:eastAsia="ja-JP"/>
        </w:rPr>
        <w:t xml:space="preserve">genes. </w:t>
      </w:r>
      <w:r w:rsidR="00232B27">
        <w:rPr>
          <w:lang w:eastAsia="ja-JP"/>
        </w:rPr>
        <w:t>T</w:t>
      </w:r>
      <w:r w:rsidR="00232B27" w:rsidRPr="001D6DAF">
        <w:rPr>
          <w:lang w:eastAsia="ja-JP"/>
        </w:rPr>
        <w:t>here is no means to confirm if the DNA sample was acquired properly and if the analysis is requested for an appropriate sample.</w:t>
      </w:r>
      <w:r w:rsidR="00232B27">
        <w:rPr>
          <w:lang w:eastAsia="ja-JP"/>
        </w:rPr>
        <w:t xml:space="preserve"> </w:t>
      </w:r>
      <w:r w:rsidR="00337C54">
        <w:rPr>
          <w:lang w:eastAsia="ja-JP"/>
        </w:rPr>
        <w:t xml:space="preserve">Once genomics data is encapsulated within MPEG-G </w:t>
      </w:r>
      <w:r w:rsidR="00381101">
        <w:rPr>
          <w:lang w:eastAsia="ja-JP"/>
        </w:rPr>
        <w:t xml:space="preserve">what can be assured is that privacy and security is maintained in a </w:t>
      </w:r>
      <w:r w:rsidR="00381101">
        <w:rPr>
          <w:lang w:eastAsia="ja-JP"/>
        </w:rPr>
        <w:lastRenderedPageBreak/>
        <w:t xml:space="preserve">consistent manner throughout the </w:t>
      </w:r>
      <w:r w:rsidR="008D2EB1">
        <w:rPr>
          <w:lang w:eastAsia="ja-JP"/>
        </w:rPr>
        <w:t>genomics workflow, from pipeline processing through secondary and tertiary analysis.</w:t>
      </w:r>
    </w:p>
    <w:p w14:paraId="4B4D8A79" w14:textId="77777777" w:rsidR="00232B27" w:rsidRPr="001D6DAF" w:rsidRDefault="00232B27" w:rsidP="00232B27">
      <w:pPr>
        <w:rPr>
          <w:lang w:eastAsia="ja-JP"/>
        </w:rPr>
      </w:pPr>
    </w:p>
    <w:p w14:paraId="78C60FB5" w14:textId="4BE4E7B2" w:rsidR="00232B27" w:rsidRPr="001D6DAF" w:rsidRDefault="00232B27" w:rsidP="00232B27">
      <w:pPr>
        <w:rPr>
          <w:rFonts w:eastAsiaTheme="minorEastAsia"/>
          <w:lang w:eastAsia="ja-JP"/>
        </w:rPr>
      </w:pPr>
      <w:r w:rsidRPr="001D6DAF">
        <w:rPr>
          <w:lang w:eastAsia="ja-JP"/>
        </w:rPr>
        <w:t>Although the privacy of DNA should be properly protected, we think that it is necessary to optimize the implementation of the restriction</w:t>
      </w:r>
      <w:r w:rsidR="00713FAB">
        <w:rPr>
          <w:lang w:eastAsia="ja-JP"/>
        </w:rPr>
        <w:t>s</w:t>
      </w:r>
      <w:r w:rsidRPr="001D6DAF">
        <w:rPr>
          <w:lang w:eastAsia="ja-JP"/>
        </w:rPr>
        <w:t xml:space="preserve"> in consideration of the usefulness of DNA characteristics and the information obtained by DNA analysis.</w:t>
      </w:r>
      <w:r>
        <w:rPr>
          <w:lang w:eastAsia="ja-JP"/>
        </w:rPr>
        <w:t xml:space="preserve"> </w:t>
      </w:r>
    </w:p>
    <w:p w14:paraId="28DFCAC1" w14:textId="77777777" w:rsidR="00232B27" w:rsidRPr="003B233F" w:rsidRDefault="00232B27" w:rsidP="00232B27">
      <w:pPr>
        <w:pStyle w:val="1"/>
      </w:pPr>
      <w:r w:rsidRPr="003B233F">
        <w:t>Conclusion</w:t>
      </w:r>
    </w:p>
    <w:p w14:paraId="12CED8DD" w14:textId="5AAD8560" w:rsidR="00232B27" w:rsidRDefault="00232B27" w:rsidP="00232B27">
      <w:pPr>
        <w:rPr>
          <w:lang w:eastAsia="ja-JP"/>
        </w:rPr>
      </w:pPr>
      <w:r w:rsidRPr="001D6DAF">
        <w:rPr>
          <w:lang w:eastAsia="ja-JP"/>
        </w:rPr>
        <w:t xml:space="preserve">Since the first human genome analysis was achieved in 2003, the speed of gene decoding continued to progress phenomenally, and </w:t>
      </w:r>
      <w:r>
        <w:rPr>
          <w:lang w:eastAsia="ja-JP"/>
        </w:rPr>
        <w:t>we have now entered</w:t>
      </w:r>
      <w:r w:rsidRPr="001D6DAF">
        <w:rPr>
          <w:lang w:eastAsia="ja-JP"/>
        </w:rPr>
        <w:t xml:space="preserve"> an age when gene decoding </w:t>
      </w:r>
      <w:r>
        <w:rPr>
          <w:lang w:eastAsia="ja-JP"/>
        </w:rPr>
        <w:t>is</w:t>
      </w:r>
      <w:r w:rsidRPr="001D6DAF">
        <w:rPr>
          <w:lang w:eastAsia="ja-JP"/>
        </w:rPr>
        <w:t xml:space="preserve"> trusted by individual</w:t>
      </w:r>
      <w:r>
        <w:rPr>
          <w:lang w:eastAsia="ja-JP"/>
        </w:rPr>
        <w:t>s</w:t>
      </w:r>
      <w:r w:rsidRPr="001D6DAF">
        <w:rPr>
          <w:lang w:eastAsia="ja-JP"/>
        </w:rPr>
        <w:t xml:space="preserve">. The cost of gene decoding is expected to drop rapidly in the future. While there are privacy concerns, if the results of genetic analysis and other statistical information can be effectively combined appropriately, the </w:t>
      </w:r>
      <w:r>
        <w:rPr>
          <w:lang w:eastAsia="ja-JP"/>
        </w:rPr>
        <w:t xml:space="preserve">potential </w:t>
      </w:r>
      <w:r w:rsidRPr="001D6DAF">
        <w:rPr>
          <w:lang w:eastAsia="ja-JP"/>
        </w:rPr>
        <w:t xml:space="preserve">effect is immense. At the same time, </w:t>
      </w:r>
      <w:r>
        <w:rPr>
          <w:lang w:eastAsia="ja-JP"/>
        </w:rPr>
        <w:t xml:space="preserve">negative </w:t>
      </w:r>
      <w:r w:rsidRPr="001D6DAF">
        <w:rPr>
          <w:lang w:eastAsia="ja-JP"/>
        </w:rPr>
        <w:t xml:space="preserve">social </w:t>
      </w:r>
      <w:r>
        <w:rPr>
          <w:lang w:eastAsia="ja-JP"/>
        </w:rPr>
        <w:t>issues</w:t>
      </w:r>
      <w:r w:rsidRPr="001D6DAF">
        <w:rPr>
          <w:lang w:eastAsia="ja-JP"/>
        </w:rPr>
        <w:t xml:space="preserve"> such as the invasion of privacy and genetic discrimination need to be prevented as much as possible.</w:t>
      </w:r>
      <w:r w:rsidR="00FB668E">
        <w:rPr>
          <w:lang w:eastAsia="ja-JP"/>
        </w:rPr>
        <w:t xml:space="preserve"> </w:t>
      </w:r>
      <w:r w:rsidR="00C9002A">
        <w:rPr>
          <w:lang w:eastAsia="ja-JP"/>
        </w:rPr>
        <w:t xml:space="preserve">MPEG-G, through the incorporation of support for </w:t>
      </w:r>
      <w:r w:rsidR="00C978E7">
        <w:rPr>
          <w:lang w:eastAsia="ja-JP"/>
        </w:rPr>
        <w:t xml:space="preserve">privacy and security, can help to </w:t>
      </w:r>
      <w:r w:rsidR="002257B9">
        <w:rPr>
          <w:lang w:eastAsia="ja-JP"/>
        </w:rPr>
        <w:t xml:space="preserve">protect the privacy of </w:t>
      </w:r>
      <w:r w:rsidR="00356C6A">
        <w:rPr>
          <w:lang w:eastAsia="ja-JP"/>
        </w:rPr>
        <w:t xml:space="preserve">genomic </w:t>
      </w:r>
      <w:r w:rsidR="002257B9">
        <w:rPr>
          <w:lang w:eastAsia="ja-JP"/>
        </w:rPr>
        <w:t>data</w:t>
      </w:r>
      <w:r w:rsidR="00356C6A">
        <w:rPr>
          <w:lang w:eastAsia="ja-JP"/>
        </w:rPr>
        <w:t xml:space="preserve"> while also allowing for the </w:t>
      </w:r>
      <w:r w:rsidR="00D33531">
        <w:rPr>
          <w:lang w:eastAsia="ja-JP"/>
        </w:rPr>
        <w:t>application</w:t>
      </w:r>
      <w:r w:rsidR="00356C6A">
        <w:rPr>
          <w:lang w:eastAsia="ja-JP"/>
        </w:rPr>
        <w:t xml:space="preserve"> of genomic data for ad</w:t>
      </w:r>
      <w:r w:rsidR="00D33531">
        <w:rPr>
          <w:lang w:eastAsia="ja-JP"/>
        </w:rPr>
        <w:t>vanced diagnosis and treatment.</w:t>
      </w:r>
      <w:r w:rsidR="002257B9">
        <w:rPr>
          <w:lang w:eastAsia="ja-JP"/>
        </w:rPr>
        <w:t xml:space="preserve"> </w:t>
      </w:r>
      <w:r w:rsidR="00FB668E">
        <w:rPr>
          <w:lang w:eastAsia="ja-JP"/>
        </w:rPr>
        <w:t xml:space="preserve">We hope this White Paper will encourage </w:t>
      </w:r>
      <w:r w:rsidR="006A5C07">
        <w:rPr>
          <w:lang w:eastAsia="ja-JP"/>
        </w:rPr>
        <w:t>the reading of MPEG WG8 output document “</w:t>
      </w:r>
      <w:r w:rsidR="00F64513" w:rsidRPr="00F64513">
        <w:rPr>
          <w:lang w:eastAsia="ja-JP"/>
        </w:rPr>
        <w:t>A survey on the regulations and privacy issues in the application of MPEG-G - Genomic Information Representation (Draft 1)</w:t>
      </w:r>
      <w:r w:rsidR="00F55452">
        <w:rPr>
          <w:lang w:eastAsia="ja-JP"/>
        </w:rPr>
        <w:fldChar w:fldCharType="begin"/>
      </w:r>
      <w:r w:rsidR="00F55452">
        <w:rPr>
          <w:lang w:eastAsia="ja-JP"/>
        </w:rPr>
        <w:instrText xml:space="preserve"> REF _Ref77017399 \r \h </w:instrText>
      </w:r>
      <w:r w:rsidR="00F55452">
        <w:rPr>
          <w:lang w:eastAsia="ja-JP"/>
        </w:rPr>
      </w:r>
      <w:r w:rsidR="00F55452">
        <w:rPr>
          <w:lang w:eastAsia="ja-JP"/>
        </w:rPr>
        <w:fldChar w:fldCharType="separate"/>
      </w:r>
      <w:r w:rsidR="004712C7">
        <w:rPr>
          <w:lang w:eastAsia="ja-JP"/>
        </w:rPr>
        <w:t xml:space="preserve">[1] </w:t>
      </w:r>
      <w:r w:rsidR="00F55452">
        <w:rPr>
          <w:lang w:eastAsia="ja-JP"/>
        </w:rPr>
        <w:fldChar w:fldCharType="end"/>
      </w:r>
      <w:r w:rsidR="00F55452" w:rsidRPr="00F55452">
        <w:rPr>
          <w:lang w:eastAsia="ja-JP"/>
        </w:rPr>
        <w:t>”</w:t>
      </w:r>
      <w:r w:rsidR="00F55452">
        <w:rPr>
          <w:lang w:eastAsia="ja-JP"/>
        </w:rPr>
        <w:t>.</w:t>
      </w:r>
    </w:p>
    <w:p w14:paraId="319C0592" w14:textId="288DB5F7" w:rsidR="007702AB" w:rsidRDefault="007702AB" w:rsidP="007702AB">
      <w:pPr>
        <w:pStyle w:val="1"/>
      </w:pPr>
      <w:r>
        <w:t>References</w:t>
      </w:r>
    </w:p>
    <w:p w14:paraId="5F8A9C52" w14:textId="33C942D8" w:rsidR="00575C6A" w:rsidRPr="00116483" w:rsidRDefault="008E2843" w:rsidP="00116483">
      <w:pPr>
        <w:pStyle w:val="a6"/>
        <w:numPr>
          <w:ilvl w:val="0"/>
          <w:numId w:val="14"/>
        </w:numPr>
        <w:ind w:left="600" w:hanging="600"/>
        <w:contextualSpacing w:val="0"/>
        <w:rPr>
          <w:lang w:eastAsia="ja-JP"/>
        </w:rPr>
      </w:pPr>
      <w:bookmarkStart w:id="171" w:name="_Ref77017399"/>
      <w:r w:rsidRPr="008E2843">
        <w:rPr>
          <w:lang w:eastAsia="ja-JP"/>
        </w:rPr>
        <w:t>ISO/IEC JTC1/SC29/WG8</w:t>
      </w:r>
      <w:r w:rsidR="00E214EA">
        <w:rPr>
          <w:lang w:eastAsia="ja-JP"/>
        </w:rPr>
        <w:t>,</w:t>
      </w:r>
      <w:r w:rsidR="003840FD">
        <w:rPr>
          <w:lang w:eastAsia="ja-JP"/>
        </w:rPr>
        <w:t xml:space="preserve"> </w:t>
      </w:r>
      <w:r w:rsidR="00CF46E4" w:rsidRPr="00CF46E4">
        <w:rPr>
          <w:lang w:eastAsia="ja-JP"/>
        </w:rPr>
        <w:t>A survey on the regulations and privacy issues in the application of MPEG-G - Genomic Information Representation (Draft 1)</w:t>
      </w:r>
      <w:r w:rsidR="00CF46E4">
        <w:rPr>
          <w:lang w:eastAsia="ja-JP"/>
        </w:rPr>
        <w:t>,</w:t>
      </w:r>
      <w:r w:rsidR="00F96244">
        <w:rPr>
          <w:lang w:eastAsia="ja-JP"/>
        </w:rPr>
        <w:t xml:space="preserve"> </w:t>
      </w:r>
      <w:r w:rsidR="00827C23" w:rsidRPr="00827C23">
        <w:rPr>
          <w:lang w:eastAsia="ja-JP"/>
        </w:rPr>
        <w:t>ISO/IEC JTC1/SC29/WG 8 N00054</w:t>
      </w:r>
      <w:r w:rsidR="00827C23">
        <w:rPr>
          <w:lang w:eastAsia="ja-JP"/>
        </w:rPr>
        <w:t>. (2021)</w:t>
      </w:r>
      <w:bookmarkEnd w:id="171"/>
      <w:r w:rsidR="00575C6A">
        <w:rPr>
          <w:lang w:eastAsia="ja-JP"/>
        </w:rPr>
        <w:t xml:space="preserve"> </w:t>
      </w:r>
    </w:p>
    <w:p w14:paraId="0ED40A29" w14:textId="320ED58E" w:rsidR="003C2DA0" w:rsidRPr="00EE17F3" w:rsidRDefault="007702AB">
      <w:pPr>
        <w:pStyle w:val="a6"/>
        <w:numPr>
          <w:ilvl w:val="0"/>
          <w:numId w:val="14"/>
        </w:numPr>
        <w:ind w:left="600" w:hanging="600"/>
        <w:contextualSpacing w:val="0"/>
        <w:rPr>
          <w:lang w:val="de-AT" w:eastAsia="ja-JP"/>
        </w:rPr>
      </w:pPr>
      <w:r>
        <w:fldChar w:fldCharType="begin" w:fldLock="1"/>
      </w:r>
      <w:r>
        <w:instrText xml:space="preserve">ADDIN Mendeley Bibliography CSL_BIBLIOGRAPHY </w:instrText>
      </w:r>
      <w:r>
        <w:fldChar w:fldCharType="separate"/>
      </w:r>
      <w:bookmarkStart w:id="172" w:name="_Ref51253225"/>
      <w:r w:rsidR="003C2DA0" w:rsidRPr="00EE17F3">
        <w:rPr>
          <w:lang w:val="de-AT" w:eastAsia="ja-JP"/>
        </w:rPr>
        <w:t>Wikipedia. 2019. General Data Protection Regulation. https://en.wikipedia.org/wiki/General_Data_Protection_Regulation, 2019-03-18 20:35 (UTC).</w:t>
      </w:r>
      <w:bookmarkEnd w:id="172"/>
    </w:p>
    <w:p w14:paraId="77967D5D" w14:textId="4AFF3548" w:rsidR="003C2DA0" w:rsidRPr="001D6DAF" w:rsidRDefault="003C2DA0" w:rsidP="00F0703A">
      <w:pPr>
        <w:pStyle w:val="a6"/>
        <w:numPr>
          <w:ilvl w:val="0"/>
          <w:numId w:val="14"/>
        </w:numPr>
        <w:ind w:left="600" w:hanging="600"/>
        <w:contextualSpacing w:val="0"/>
        <w:jc w:val="left"/>
        <w:rPr>
          <w:lang w:eastAsia="ja-JP"/>
        </w:rPr>
      </w:pPr>
      <w:bookmarkStart w:id="173" w:name="_Ref51253245"/>
      <w:r w:rsidRPr="001D6DAF">
        <w:rPr>
          <w:lang w:eastAsia="ja-JP"/>
        </w:rPr>
        <w:t>Shabani, M. Borry, P. 2018. Rules for processing genetic data for research purposes in view of the new EU General Data Protection Regulation. European Journal of Human Genetics, Vol. 26, Pages 149-156.  https://www.nature.com/articles/s41431-017-0045-7.</w:t>
      </w:r>
      <w:bookmarkEnd w:id="173"/>
    </w:p>
    <w:p w14:paraId="63545B02" w14:textId="438CBDED" w:rsidR="003C2DA0" w:rsidRPr="001D6DAF" w:rsidRDefault="003C2DA0">
      <w:pPr>
        <w:pStyle w:val="a6"/>
        <w:numPr>
          <w:ilvl w:val="0"/>
          <w:numId w:val="14"/>
        </w:numPr>
        <w:ind w:left="600" w:hanging="600"/>
        <w:contextualSpacing w:val="0"/>
        <w:rPr>
          <w:lang w:eastAsia="ja-JP"/>
        </w:rPr>
      </w:pPr>
      <w:bookmarkStart w:id="174" w:name="_Ref51253333"/>
      <w:r w:rsidRPr="001D6DAF">
        <w:rPr>
          <w:lang w:eastAsia="ja-JP"/>
        </w:rPr>
        <w:t>Itakura, Y. Fujimura, A. Kameishi, K. Magata, F. 2019. Legal position of SECURE MULTI-PARTY COMPUTATION in foreign countries. Information Processing Society of Japan, 2019-EIP-83(1),1-4 (2019-02-08), 2188-8647. Permanent link: Permalink: http://id.nii.ac.jp/1001/00194182/</w:t>
      </w:r>
      <w:bookmarkEnd w:id="174"/>
    </w:p>
    <w:p w14:paraId="3634503E" w14:textId="348A5D20" w:rsidR="003C2DA0" w:rsidRPr="001D6DAF" w:rsidRDefault="003C2DA0" w:rsidP="00F0703A">
      <w:pPr>
        <w:pStyle w:val="a6"/>
        <w:numPr>
          <w:ilvl w:val="0"/>
          <w:numId w:val="14"/>
        </w:numPr>
        <w:ind w:left="600" w:hanging="600"/>
        <w:contextualSpacing w:val="0"/>
        <w:jc w:val="left"/>
        <w:rPr>
          <w:lang w:eastAsia="ja-JP"/>
        </w:rPr>
      </w:pPr>
      <w:bookmarkStart w:id="175" w:name="_Ref51253336"/>
      <w:r w:rsidRPr="001D6DAF">
        <w:rPr>
          <w:lang w:eastAsia="ja-JP"/>
        </w:rPr>
        <w:t>Itakura, Y. Terada, M. 2019. Present Situation and Prospect of the EU's "Adequacy Decision" -A Study Based on the Opinions of the European Data Protection Board (EDPB).  Information Processing Society of Japan, 2019-EIP-83(2),1-4 (2019-02-08), 2188-8647. Permalink: Permalink: http://id.nii.ac.jp/1001/00194183/</w:t>
      </w:r>
      <w:bookmarkEnd w:id="175"/>
    </w:p>
    <w:p w14:paraId="0FF71F50" w14:textId="59D9317A" w:rsidR="003C2DA0" w:rsidRPr="001D6DAF" w:rsidRDefault="003C2DA0" w:rsidP="00F0703A">
      <w:pPr>
        <w:pStyle w:val="a6"/>
        <w:numPr>
          <w:ilvl w:val="0"/>
          <w:numId w:val="14"/>
        </w:numPr>
        <w:ind w:left="600" w:hanging="600"/>
        <w:contextualSpacing w:val="0"/>
        <w:jc w:val="left"/>
        <w:rPr>
          <w:lang w:eastAsia="ja-JP"/>
        </w:rPr>
      </w:pPr>
      <w:bookmarkStart w:id="176" w:name="_Ref51253339"/>
      <w:r w:rsidRPr="001D6DAF">
        <w:rPr>
          <w:lang w:eastAsia="ja-JP"/>
        </w:rPr>
        <w:t>Terada, M. Itakura, Y. 2019. Current Situation and Issues over the Draft e-Privacy Regulation in the EU―Based on its relation to the GDPR (General Data Protection Regulation) ―. Information Processing Society of Japan, 2019-EIP-83(3),1-6 (2019-02-08), 2188-8647. Permalink: http://id.nii.ac.jp/1001/00194184/</w:t>
      </w:r>
      <w:bookmarkEnd w:id="176"/>
    </w:p>
    <w:p w14:paraId="1678E9CD" w14:textId="12902EAB" w:rsidR="003C2DA0" w:rsidRPr="001D6DAF" w:rsidRDefault="003C2DA0">
      <w:pPr>
        <w:pStyle w:val="a6"/>
        <w:numPr>
          <w:ilvl w:val="0"/>
          <w:numId w:val="14"/>
        </w:numPr>
        <w:ind w:left="600" w:hanging="600"/>
        <w:contextualSpacing w:val="0"/>
        <w:rPr>
          <w:lang w:eastAsia="ja-JP"/>
        </w:rPr>
      </w:pPr>
      <w:bookmarkStart w:id="177" w:name="_Ref51253373"/>
      <w:r w:rsidRPr="001D6DAF">
        <w:rPr>
          <w:lang w:eastAsia="ja-JP"/>
        </w:rPr>
        <w:t xml:space="preserve">Yoshihara, H. 2016. EHR Project: Nation-wide EHR Implementation in JAPAN. Kyoto Smart City Expo. </w:t>
      </w:r>
      <w:r w:rsidRPr="00EB3C72">
        <w:rPr>
          <w:lang w:eastAsia="ja-JP"/>
        </w:rPr>
        <w:t>https://expo.smartcity.kyoto/2016/doc/ksce2016_doc_yoshihara.pdf</w:t>
      </w:r>
      <w:r w:rsidRPr="001D6DAF">
        <w:rPr>
          <w:lang w:eastAsia="ja-JP"/>
        </w:rPr>
        <w:t>.</w:t>
      </w:r>
      <w:bookmarkEnd w:id="177"/>
    </w:p>
    <w:p w14:paraId="37AE179E" w14:textId="248BF6B3" w:rsidR="003C2DA0" w:rsidRPr="001D6DAF" w:rsidRDefault="003C2DA0" w:rsidP="00F0703A">
      <w:pPr>
        <w:pStyle w:val="a6"/>
        <w:numPr>
          <w:ilvl w:val="0"/>
          <w:numId w:val="14"/>
        </w:numPr>
        <w:ind w:left="600" w:hanging="600"/>
        <w:contextualSpacing w:val="0"/>
        <w:jc w:val="left"/>
        <w:rPr>
          <w:lang w:eastAsia="ja-JP"/>
        </w:rPr>
      </w:pPr>
      <w:bookmarkStart w:id="178" w:name="_Ref51341384"/>
      <w:r w:rsidRPr="001D6DAF">
        <w:rPr>
          <w:lang w:eastAsia="ja-JP"/>
        </w:rPr>
        <w:t>Cabinet order: Individual identifier (in 2017), https://www.ppc.go.jp/files/pdf/290530_personal_cabinetorder.pdf</w:t>
      </w:r>
      <w:bookmarkEnd w:id="178"/>
    </w:p>
    <w:p w14:paraId="2CCCE071" w14:textId="77777777" w:rsidR="003C2DA0" w:rsidRPr="001D6DAF" w:rsidRDefault="003C2DA0">
      <w:pPr>
        <w:pStyle w:val="a6"/>
        <w:numPr>
          <w:ilvl w:val="0"/>
          <w:numId w:val="14"/>
        </w:numPr>
        <w:ind w:left="600" w:hanging="600"/>
        <w:contextualSpacing w:val="0"/>
        <w:rPr>
          <w:lang w:eastAsia="ja-JP"/>
        </w:rPr>
      </w:pPr>
      <w:bookmarkStart w:id="179" w:name="_Ref51341401"/>
      <w:r w:rsidRPr="001D6DAF">
        <w:rPr>
          <w:lang w:eastAsia="ja-JP"/>
        </w:rPr>
        <w:t xml:space="preserve">Yuki Kuroda, Possibility of Medical research using pseudonymized medical data, Julist, winter 2018, p. </w:t>
      </w:r>
      <w:bookmarkEnd w:id="179"/>
      <w:r w:rsidRPr="001D6DAF">
        <w:rPr>
          <w:lang w:eastAsia="ja-JP"/>
        </w:rPr>
        <w:t>120.</w:t>
      </w:r>
    </w:p>
    <w:p w14:paraId="6BA24A64" w14:textId="469CDD09" w:rsidR="003C2DA0" w:rsidRPr="005919EA" w:rsidRDefault="003C2DA0" w:rsidP="00F0703A">
      <w:pPr>
        <w:pStyle w:val="a6"/>
        <w:numPr>
          <w:ilvl w:val="0"/>
          <w:numId w:val="14"/>
        </w:numPr>
        <w:ind w:left="600" w:hanging="600"/>
        <w:contextualSpacing w:val="0"/>
        <w:jc w:val="left"/>
        <w:rPr>
          <w:lang w:val="de-AT" w:eastAsia="ja-JP"/>
        </w:rPr>
      </w:pPr>
      <w:bookmarkStart w:id="180" w:name="_Ref51253425"/>
      <w:r w:rsidRPr="001D6DAF">
        <w:rPr>
          <w:lang w:eastAsia="ja-JP"/>
        </w:rPr>
        <w:lastRenderedPageBreak/>
        <w:t xml:space="preserve">NIH. 2019. Privacy in Genomics. https://www.genome.gov/27561246/privacy-in-genomics/. </w:t>
      </w:r>
      <w:r w:rsidRPr="005919EA">
        <w:rPr>
          <w:lang w:val="de-AT" w:eastAsia="ja-JP"/>
        </w:rPr>
        <w:t>acquisit</w:t>
      </w:r>
      <w:r>
        <w:rPr>
          <w:lang w:val="de-AT" w:eastAsia="ja-JP"/>
        </w:rPr>
        <w:t>ion</w:t>
      </w:r>
      <w:r w:rsidRPr="005919EA">
        <w:rPr>
          <w:lang w:val="de-AT" w:eastAsia="ja-JP"/>
        </w:rPr>
        <w:t xml:space="preserve"> on March 19, 2019.</w:t>
      </w:r>
      <w:bookmarkEnd w:id="180"/>
    </w:p>
    <w:p w14:paraId="3ADA4C0F" w14:textId="656475AD" w:rsidR="00EE17F3" w:rsidRDefault="003C2DA0" w:rsidP="00F0703A">
      <w:pPr>
        <w:pStyle w:val="a6"/>
        <w:numPr>
          <w:ilvl w:val="0"/>
          <w:numId w:val="14"/>
        </w:numPr>
        <w:ind w:left="600" w:hanging="600"/>
        <w:contextualSpacing w:val="0"/>
        <w:jc w:val="left"/>
      </w:pPr>
      <w:bookmarkStart w:id="181" w:name="_Ref51253428"/>
      <w:r w:rsidRPr="001D6DAF">
        <w:rPr>
          <w:lang w:eastAsia="ja-JP"/>
        </w:rPr>
        <w:t xml:space="preserve">NIH. 2019. Privacy in Genomics. https://www.genome.gov/about-genomics/policy-issues/Privacy. </w:t>
      </w:r>
      <w:r w:rsidRPr="004712C7">
        <w:rPr>
          <w:lang w:val="de-AT" w:eastAsia="ja-JP"/>
        </w:rPr>
        <w:t>acquisition on April 23, 2019.</w:t>
      </w:r>
      <w:bookmarkEnd w:id="181"/>
      <w:r w:rsidR="007702AB">
        <w:fldChar w:fldCharType="end"/>
      </w:r>
    </w:p>
    <w:p w14:paraId="5A034BE2" w14:textId="0B43F0BA" w:rsidR="003A4959" w:rsidRPr="00187F57" w:rsidRDefault="003A4959" w:rsidP="00F0703A">
      <w:pPr>
        <w:pStyle w:val="a6"/>
        <w:numPr>
          <w:ilvl w:val="0"/>
          <w:numId w:val="14"/>
        </w:numPr>
        <w:ind w:left="600" w:hanging="600"/>
        <w:contextualSpacing w:val="0"/>
        <w:jc w:val="left"/>
      </w:pPr>
      <w:proofErr w:type="spellStart"/>
      <w:r w:rsidRPr="003A4959">
        <w:t>Gymrek</w:t>
      </w:r>
      <w:proofErr w:type="spellEnd"/>
      <w:r w:rsidRPr="003A4959">
        <w:t>, M. et al. 2013. Identifying Personal Genomes by Surname Inference. Science 18 Jan 2013: Vol. 339, Issue 6117, pp. 321-324, DOI: 10.1126/science.1229566. https://science.sciencemag.org/content/339/6117/321.</w:t>
      </w:r>
    </w:p>
    <w:sectPr w:rsidR="003A4959" w:rsidRPr="00187F57">
      <w:footerReference w:type="default" r:id="rId13"/>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5FE0C" w14:textId="77777777" w:rsidR="00A3096F" w:rsidRDefault="00A3096F">
      <w:r>
        <w:separator/>
      </w:r>
    </w:p>
  </w:endnote>
  <w:endnote w:type="continuationSeparator" w:id="0">
    <w:p w14:paraId="094C2CEB" w14:textId="77777777" w:rsidR="00A3096F" w:rsidRDefault="00A3096F">
      <w:r>
        <w:continuationSeparator/>
      </w:r>
    </w:p>
  </w:endnote>
  <w:endnote w:type="continuationNotice" w:id="1">
    <w:p w14:paraId="7437748A" w14:textId="77777777" w:rsidR="00A3096F" w:rsidRDefault="00A309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Apple SD Gothic Neo">
    <w:altName w:val="﷽﷽﷽﷽﷽﷽﷽﷽ Gothic Neo"/>
    <w:panose1 w:val="02000300000000000000"/>
    <w:charset w:val="81"/>
    <w:family w:val="auto"/>
    <w:pitch w:val="variable"/>
    <w:sig w:usb0="00000203" w:usb1="29D72C10" w:usb2="00000010" w:usb3="00000000" w:csb0="0028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04828C59" w14:textId="77777777" w:rsidR="00232B27" w:rsidRDefault="00232B27">
        <w:pPr>
          <w:pStyle w:val="a5"/>
          <w:jc w:val="center"/>
        </w:pPr>
        <w:r>
          <w:fldChar w:fldCharType="begin"/>
        </w:r>
        <w:r>
          <w:instrText xml:space="preserve"> PAGE   \* MERGEFORMAT </w:instrText>
        </w:r>
        <w:r>
          <w:fldChar w:fldCharType="separate"/>
        </w:r>
        <w:r>
          <w:rPr>
            <w:noProof/>
          </w:rPr>
          <w:t>2</w:t>
        </w:r>
        <w:r>
          <w:rPr>
            <w:noProof/>
          </w:rPr>
          <w:fldChar w:fldCharType="end"/>
        </w:r>
      </w:p>
    </w:sdtContent>
  </w:sdt>
  <w:p w14:paraId="1F4EF7CB" w14:textId="77777777" w:rsidR="00232B27" w:rsidRDefault="00232B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E10B7" w14:textId="77777777" w:rsidR="00A3096F" w:rsidRDefault="00A3096F">
      <w:r>
        <w:separator/>
      </w:r>
    </w:p>
  </w:footnote>
  <w:footnote w:type="continuationSeparator" w:id="0">
    <w:p w14:paraId="5D1FF938" w14:textId="77777777" w:rsidR="00A3096F" w:rsidRDefault="00A3096F">
      <w:r>
        <w:continuationSeparator/>
      </w:r>
    </w:p>
  </w:footnote>
  <w:footnote w:type="continuationNotice" w:id="1">
    <w:p w14:paraId="18A1473E" w14:textId="77777777" w:rsidR="00A3096F" w:rsidRDefault="00A309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5263"/>
    <w:multiLevelType w:val="hybridMultilevel"/>
    <w:tmpl w:val="CB587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591F7A"/>
    <w:multiLevelType w:val="hybridMultilevel"/>
    <w:tmpl w:val="E0FA7D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63E4187"/>
    <w:multiLevelType w:val="hybridMultilevel"/>
    <w:tmpl w:val="54B88FC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 w15:restartNumberingAfterBreak="0">
    <w:nsid w:val="27EE118B"/>
    <w:multiLevelType w:val="multilevel"/>
    <w:tmpl w:val="314ED480"/>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15:restartNumberingAfterBreak="0">
    <w:nsid w:val="41BF7B3D"/>
    <w:multiLevelType w:val="hybridMultilevel"/>
    <w:tmpl w:val="3E9096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888588E"/>
    <w:multiLevelType w:val="hybridMultilevel"/>
    <w:tmpl w:val="168C6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9B65B2"/>
    <w:multiLevelType w:val="hybridMultilevel"/>
    <w:tmpl w:val="9814AA46"/>
    <w:lvl w:ilvl="0" w:tplc="901886E6">
      <w:numFmt w:val="bullet"/>
      <w:lvlText w:val=""/>
      <w:lvlJc w:val="left"/>
      <w:pPr>
        <w:ind w:left="720" w:hanging="360"/>
      </w:pPr>
      <w:rPr>
        <w:rFonts w:ascii="Wingdings" w:eastAsia="Times New Roman" w:hAnsi="Wingdings"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E2107B"/>
    <w:multiLevelType w:val="hybridMultilevel"/>
    <w:tmpl w:val="F97EE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2D41F71"/>
    <w:multiLevelType w:val="hybridMultilevel"/>
    <w:tmpl w:val="F8187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4DD4D95"/>
    <w:multiLevelType w:val="hybridMultilevel"/>
    <w:tmpl w:val="6B5E8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036789"/>
    <w:multiLevelType w:val="multilevel"/>
    <w:tmpl w:val="84A2C8F4"/>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15:restartNumberingAfterBreak="0">
    <w:nsid w:val="728A6A70"/>
    <w:multiLevelType w:val="hybridMultilevel"/>
    <w:tmpl w:val="521EB8F0"/>
    <w:lvl w:ilvl="0" w:tplc="04090001">
      <w:start w:val="1"/>
      <w:numFmt w:val="bullet"/>
      <w:lvlText w:val=""/>
      <w:lvlJc w:val="left"/>
      <w:pPr>
        <w:ind w:left="484" w:hanging="420"/>
      </w:pPr>
      <w:rPr>
        <w:rFonts w:ascii="Wingdings" w:hAnsi="Wingdings" w:hint="default"/>
      </w:rPr>
    </w:lvl>
    <w:lvl w:ilvl="1" w:tplc="04090003" w:tentative="1">
      <w:start w:val="1"/>
      <w:numFmt w:val="bullet"/>
      <w:lvlText w:val=""/>
      <w:lvlJc w:val="left"/>
      <w:pPr>
        <w:ind w:left="904" w:hanging="420"/>
      </w:pPr>
      <w:rPr>
        <w:rFonts w:ascii="Wingdings" w:hAnsi="Wingdings" w:hint="default"/>
      </w:rPr>
    </w:lvl>
    <w:lvl w:ilvl="2" w:tplc="04090005" w:tentative="1">
      <w:start w:val="1"/>
      <w:numFmt w:val="bullet"/>
      <w:lvlText w:val=""/>
      <w:lvlJc w:val="left"/>
      <w:pPr>
        <w:ind w:left="1324" w:hanging="420"/>
      </w:pPr>
      <w:rPr>
        <w:rFonts w:ascii="Wingdings" w:hAnsi="Wingdings" w:hint="default"/>
      </w:rPr>
    </w:lvl>
    <w:lvl w:ilvl="3" w:tplc="04090001" w:tentative="1">
      <w:start w:val="1"/>
      <w:numFmt w:val="bullet"/>
      <w:lvlText w:val=""/>
      <w:lvlJc w:val="left"/>
      <w:pPr>
        <w:ind w:left="1744" w:hanging="420"/>
      </w:pPr>
      <w:rPr>
        <w:rFonts w:ascii="Wingdings" w:hAnsi="Wingdings" w:hint="default"/>
      </w:rPr>
    </w:lvl>
    <w:lvl w:ilvl="4" w:tplc="04090003" w:tentative="1">
      <w:start w:val="1"/>
      <w:numFmt w:val="bullet"/>
      <w:lvlText w:val=""/>
      <w:lvlJc w:val="left"/>
      <w:pPr>
        <w:ind w:left="2164" w:hanging="420"/>
      </w:pPr>
      <w:rPr>
        <w:rFonts w:ascii="Wingdings" w:hAnsi="Wingdings" w:hint="default"/>
      </w:rPr>
    </w:lvl>
    <w:lvl w:ilvl="5" w:tplc="04090005" w:tentative="1">
      <w:start w:val="1"/>
      <w:numFmt w:val="bullet"/>
      <w:lvlText w:val=""/>
      <w:lvlJc w:val="left"/>
      <w:pPr>
        <w:ind w:left="2584" w:hanging="420"/>
      </w:pPr>
      <w:rPr>
        <w:rFonts w:ascii="Wingdings" w:hAnsi="Wingdings" w:hint="default"/>
      </w:rPr>
    </w:lvl>
    <w:lvl w:ilvl="6" w:tplc="04090001" w:tentative="1">
      <w:start w:val="1"/>
      <w:numFmt w:val="bullet"/>
      <w:lvlText w:val=""/>
      <w:lvlJc w:val="left"/>
      <w:pPr>
        <w:ind w:left="3004" w:hanging="420"/>
      </w:pPr>
      <w:rPr>
        <w:rFonts w:ascii="Wingdings" w:hAnsi="Wingdings" w:hint="default"/>
      </w:rPr>
    </w:lvl>
    <w:lvl w:ilvl="7" w:tplc="04090003" w:tentative="1">
      <w:start w:val="1"/>
      <w:numFmt w:val="bullet"/>
      <w:lvlText w:val=""/>
      <w:lvlJc w:val="left"/>
      <w:pPr>
        <w:ind w:left="3424" w:hanging="420"/>
      </w:pPr>
      <w:rPr>
        <w:rFonts w:ascii="Wingdings" w:hAnsi="Wingdings" w:hint="default"/>
      </w:rPr>
    </w:lvl>
    <w:lvl w:ilvl="8" w:tplc="04090005" w:tentative="1">
      <w:start w:val="1"/>
      <w:numFmt w:val="bullet"/>
      <w:lvlText w:val=""/>
      <w:lvlJc w:val="left"/>
      <w:pPr>
        <w:ind w:left="3844" w:hanging="420"/>
      </w:pPr>
      <w:rPr>
        <w:rFonts w:ascii="Wingdings" w:hAnsi="Wingdings" w:hint="default"/>
      </w:rPr>
    </w:lvl>
  </w:abstractNum>
  <w:abstractNum w:abstractNumId="13" w15:restartNumberingAfterBreak="0">
    <w:nsid w:val="74135C7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4" w15:restartNumberingAfterBreak="0">
    <w:nsid w:val="784A722A"/>
    <w:multiLevelType w:val="hybridMultilevel"/>
    <w:tmpl w:val="0BC01212"/>
    <w:lvl w:ilvl="0" w:tplc="3970F11A">
      <w:start w:val="1"/>
      <w:numFmt w:val="decimal"/>
      <w:lvlText w:val="[%1] "/>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D1570D3"/>
    <w:multiLevelType w:val="hybridMultilevel"/>
    <w:tmpl w:val="255C9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0"/>
  </w:num>
  <w:num w:numId="4">
    <w:abstractNumId w:val="0"/>
  </w:num>
  <w:num w:numId="5">
    <w:abstractNumId w:val="5"/>
  </w:num>
  <w:num w:numId="6">
    <w:abstractNumId w:val="15"/>
  </w:num>
  <w:num w:numId="7">
    <w:abstractNumId w:val="4"/>
  </w:num>
  <w:num w:numId="8">
    <w:abstractNumId w:val="7"/>
  </w:num>
  <w:num w:numId="9">
    <w:abstractNumId w:val="8"/>
  </w:num>
  <w:num w:numId="10">
    <w:abstractNumId w:val="1"/>
  </w:num>
  <w:num w:numId="11">
    <w:abstractNumId w:val="12"/>
  </w:num>
  <w:num w:numId="12">
    <w:abstractNumId w:val="2"/>
  </w:num>
  <w:num w:numId="13">
    <w:abstractNumId w:val="9"/>
  </w:num>
  <w:num w:numId="14">
    <w:abstractNumId w:val="14"/>
  </w:num>
  <w:num w:numId="15">
    <w:abstractNumId w:val="11"/>
  </w:num>
  <w:num w:numId="16">
    <w:abstractNumId w:val="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yuheon Kim">
    <w15:presenceInfo w15:providerId="AD" w15:userId="S::kyuheonkim@office.khu.ac.kr::a6d2a758-cf7b-4521-ab7c-3cf9eeb76ab0"/>
  </w15:person>
  <w15:person w15:author="Itaru Kaneko 0729">
    <w15:presenceInfo w15:providerId="None" w15:userId="Itaru Kaneko 07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663"/>
    <w:rsid w:val="000030EF"/>
    <w:rsid w:val="00004560"/>
    <w:rsid w:val="00011E5D"/>
    <w:rsid w:val="00026B9E"/>
    <w:rsid w:val="00030DB6"/>
    <w:rsid w:val="000313C4"/>
    <w:rsid w:val="0003174E"/>
    <w:rsid w:val="000369C1"/>
    <w:rsid w:val="00046575"/>
    <w:rsid w:val="00047BEA"/>
    <w:rsid w:val="0005179B"/>
    <w:rsid w:val="000518B7"/>
    <w:rsid w:val="00053A16"/>
    <w:rsid w:val="00053E49"/>
    <w:rsid w:val="00061E5F"/>
    <w:rsid w:val="00062828"/>
    <w:rsid w:val="00062EB5"/>
    <w:rsid w:val="00071453"/>
    <w:rsid w:val="00073E1D"/>
    <w:rsid w:val="0007633F"/>
    <w:rsid w:val="00081F2B"/>
    <w:rsid w:val="00082FF5"/>
    <w:rsid w:val="00087E4D"/>
    <w:rsid w:val="0009383C"/>
    <w:rsid w:val="000A1EC3"/>
    <w:rsid w:val="000A583E"/>
    <w:rsid w:val="000A6171"/>
    <w:rsid w:val="000A6695"/>
    <w:rsid w:val="000A7B76"/>
    <w:rsid w:val="000B15DA"/>
    <w:rsid w:val="000C4EDB"/>
    <w:rsid w:val="000C5B61"/>
    <w:rsid w:val="000C6998"/>
    <w:rsid w:val="000D0A9C"/>
    <w:rsid w:val="000D1936"/>
    <w:rsid w:val="000D5A86"/>
    <w:rsid w:val="000D66D1"/>
    <w:rsid w:val="000D704A"/>
    <w:rsid w:val="000E0F31"/>
    <w:rsid w:val="000E1C59"/>
    <w:rsid w:val="000E1FB9"/>
    <w:rsid w:val="000E7DF4"/>
    <w:rsid w:val="00100C8B"/>
    <w:rsid w:val="001032F1"/>
    <w:rsid w:val="00111586"/>
    <w:rsid w:val="00111AC7"/>
    <w:rsid w:val="001141A8"/>
    <w:rsid w:val="00116483"/>
    <w:rsid w:val="001204CF"/>
    <w:rsid w:val="00124609"/>
    <w:rsid w:val="001411E2"/>
    <w:rsid w:val="00141748"/>
    <w:rsid w:val="00143E53"/>
    <w:rsid w:val="00146EBF"/>
    <w:rsid w:val="001505BB"/>
    <w:rsid w:val="001512F2"/>
    <w:rsid w:val="0016144C"/>
    <w:rsid w:val="00161EED"/>
    <w:rsid w:val="001625FF"/>
    <w:rsid w:val="00162E64"/>
    <w:rsid w:val="00167F74"/>
    <w:rsid w:val="0017040B"/>
    <w:rsid w:val="0017067D"/>
    <w:rsid w:val="00187950"/>
    <w:rsid w:val="00187F57"/>
    <w:rsid w:val="001915C9"/>
    <w:rsid w:val="0019225E"/>
    <w:rsid w:val="00192EF2"/>
    <w:rsid w:val="00193D9D"/>
    <w:rsid w:val="00197F36"/>
    <w:rsid w:val="001A30B6"/>
    <w:rsid w:val="001A3418"/>
    <w:rsid w:val="001A3E9C"/>
    <w:rsid w:val="001B0A46"/>
    <w:rsid w:val="001B12CE"/>
    <w:rsid w:val="001B4FCC"/>
    <w:rsid w:val="001C605A"/>
    <w:rsid w:val="001D18AC"/>
    <w:rsid w:val="001D340B"/>
    <w:rsid w:val="001D43FB"/>
    <w:rsid w:val="001D5A29"/>
    <w:rsid w:val="001D7F84"/>
    <w:rsid w:val="001E5A0C"/>
    <w:rsid w:val="001E7AAA"/>
    <w:rsid w:val="001F269E"/>
    <w:rsid w:val="001F5808"/>
    <w:rsid w:val="001F70B6"/>
    <w:rsid w:val="00205DE4"/>
    <w:rsid w:val="00213E37"/>
    <w:rsid w:val="00215F35"/>
    <w:rsid w:val="002257B9"/>
    <w:rsid w:val="002275D7"/>
    <w:rsid w:val="002309D6"/>
    <w:rsid w:val="00231304"/>
    <w:rsid w:val="00232B27"/>
    <w:rsid w:val="00241B9D"/>
    <w:rsid w:val="002425F4"/>
    <w:rsid w:val="002441B8"/>
    <w:rsid w:val="00252F40"/>
    <w:rsid w:val="00257829"/>
    <w:rsid w:val="002611B8"/>
    <w:rsid w:val="002613B4"/>
    <w:rsid w:val="00263539"/>
    <w:rsid w:val="00264329"/>
    <w:rsid w:val="00274965"/>
    <w:rsid w:val="00284CB1"/>
    <w:rsid w:val="002A1D37"/>
    <w:rsid w:val="002A7A43"/>
    <w:rsid w:val="002A7E60"/>
    <w:rsid w:val="002B3BF4"/>
    <w:rsid w:val="002B6E83"/>
    <w:rsid w:val="002C4CF5"/>
    <w:rsid w:val="002E42E5"/>
    <w:rsid w:val="002E4FA0"/>
    <w:rsid w:val="003063C1"/>
    <w:rsid w:val="0031370D"/>
    <w:rsid w:val="00313AEA"/>
    <w:rsid w:val="00316D64"/>
    <w:rsid w:val="003202FD"/>
    <w:rsid w:val="003209AC"/>
    <w:rsid w:val="00322FF3"/>
    <w:rsid w:val="00327830"/>
    <w:rsid w:val="003358CC"/>
    <w:rsid w:val="00337C54"/>
    <w:rsid w:val="00351F4A"/>
    <w:rsid w:val="00356C6A"/>
    <w:rsid w:val="003627E7"/>
    <w:rsid w:val="00364833"/>
    <w:rsid w:val="003711C7"/>
    <w:rsid w:val="00371E3F"/>
    <w:rsid w:val="00374F9E"/>
    <w:rsid w:val="00381101"/>
    <w:rsid w:val="00381C53"/>
    <w:rsid w:val="00382C64"/>
    <w:rsid w:val="003837AB"/>
    <w:rsid w:val="003840FD"/>
    <w:rsid w:val="003858E5"/>
    <w:rsid w:val="00386385"/>
    <w:rsid w:val="0038717C"/>
    <w:rsid w:val="00392E85"/>
    <w:rsid w:val="003A4959"/>
    <w:rsid w:val="003B1606"/>
    <w:rsid w:val="003B460A"/>
    <w:rsid w:val="003B6580"/>
    <w:rsid w:val="003C15E5"/>
    <w:rsid w:val="003C2DA0"/>
    <w:rsid w:val="003C6B38"/>
    <w:rsid w:val="003D1281"/>
    <w:rsid w:val="003D1C17"/>
    <w:rsid w:val="003D54FC"/>
    <w:rsid w:val="003D7454"/>
    <w:rsid w:val="003E533C"/>
    <w:rsid w:val="003E63D7"/>
    <w:rsid w:val="003F2412"/>
    <w:rsid w:val="003F5D3B"/>
    <w:rsid w:val="004044E2"/>
    <w:rsid w:val="0040765D"/>
    <w:rsid w:val="00426B33"/>
    <w:rsid w:val="004336F1"/>
    <w:rsid w:val="00433CDE"/>
    <w:rsid w:val="00436C87"/>
    <w:rsid w:val="00457196"/>
    <w:rsid w:val="00457733"/>
    <w:rsid w:val="004712C7"/>
    <w:rsid w:val="004726CA"/>
    <w:rsid w:val="00475125"/>
    <w:rsid w:val="00480C71"/>
    <w:rsid w:val="00482A9E"/>
    <w:rsid w:val="004A13BF"/>
    <w:rsid w:val="004A3049"/>
    <w:rsid w:val="004A4663"/>
    <w:rsid w:val="004A4C65"/>
    <w:rsid w:val="004B2C1F"/>
    <w:rsid w:val="004B4A37"/>
    <w:rsid w:val="004B6FD1"/>
    <w:rsid w:val="004C238C"/>
    <w:rsid w:val="004D475A"/>
    <w:rsid w:val="004D5765"/>
    <w:rsid w:val="004D6BE7"/>
    <w:rsid w:val="004D732A"/>
    <w:rsid w:val="004E4820"/>
    <w:rsid w:val="004E499F"/>
    <w:rsid w:val="004F0EA1"/>
    <w:rsid w:val="0050069F"/>
    <w:rsid w:val="005007FD"/>
    <w:rsid w:val="00520420"/>
    <w:rsid w:val="00521493"/>
    <w:rsid w:val="00525473"/>
    <w:rsid w:val="005316DF"/>
    <w:rsid w:val="005343D5"/>
    <w:rsid w:val="005348B9"/>
    <w:rsid w:val="00536031"/>
    <w:rsid w:val="005423C5"/>
    <w:rsid w:val="0054293F"/>
    <w:rsid w:val="00542B11"/>
    <w:rsid w:val="0054594F"/>
    <w:rsid w:val="005479D4"/>
    <w:rsid w:val="00547EE8"/>
    <w:rsid w:val="00550075"/>
    <w:rsid w:val="005557B8"/>
    <w:rsid w:val="005566B6"/>
    <w:rsid w:val="00562AE7"/>
    <w:rsid w:val="00564608"/>
    <w:rsid w:val="00567DE4"/>
    <w:rsid w:val="00570831"/>
    <w:rsid w:val="00573C73"/>
    <w:rsid w:val="0057559F"/>
    <w:rsid w:val="00575C6A"/>
    <w:rsid w:val="00576261"/>
    <w:rsid w:val="00586E50"/>
    <w:rsid w:val="005A225A"/>
    <w:rsid w:val="005A4E48"/>
    <w:rsid w:val="005B379A"/>
    <w:rsid w:val="005B584A"/>
    <w:rsid w:val="005C384E"/>
    <w:rsid w:val="005C3926"/>
    <w:rsid w:val="005C52C2"/>
    <w:rsid w:val="005D5186"/>
    <w:rsid w:val="005E0696"/>
    <w:rsid w:val="0060027A"/>
    <w:rsid w:val="0060035E"/>
    <w:rsid w:val="00601038"/>
    <w:rsid w:val="0060168A"/>
    <w:rsid w:val="00602086"/>
    <w:rsid w:val="00602102"/>
    <w:rsid w:val="00605EC9"/>
    <w:rsid w:val="00606919"/>
    <w:rsid w:val="00607F06"/>
    <w:rsid w:val="0061137C"/>
    <w:rsid w:val="00613D57"/>
    <w:rsid w:val="00615741"/>
    <w:rsid w:val="006160A8"/>
    <w:rsid w:val="00616ECD"/>
    <w:rsid w:val="006178D1"/>
    <w:rsid w:val="00622AAD"/>
    <w:rsid w:val="00622FB1"/>
    <w:rsid w:val="006269AD"/>
    <w:rsid w:val="00633CFD"/>
    <w:rsid w:val="00645E2C"/>
    <w:rsid w:val="00646079"/>
    <w:rsid w:val="00652D9B"/>
    <w:rsid w:val="00654845"/>
    <w:rsid w:val="0065523C"/>
    <w:rsid w:val="00656850"/>
    <w:rsid w:val="00661A17"/>
    <w:rsid w:val="00663ABC"/>
    <w:rsid w:val="006648A6"/>
    <w:rsid w:val="00666020"/>
    <w:rsid w:val="00671CDC"/>
    <w:rsid w:val="00672825"/>
    <w:rsid w:val="00672FE1"/>
    <w:rsid w:val="00673F62"/>
    <w:rsid w:val="00676345"/>
    <w:rsid w:val="00676943"/>
    <w:rsid w:val="00681BDF"/>
    <w:rsid w:val="00684223"/>
    <w:rsid w:val="00685627"/>
    <w:rsid w:val="00687687"/>
    <w:rsid w:val="006928A6"/>
    <w:rsid w:val="006A11F2"/>
    <w:rsid w:val="006A217F"/>
    <w:rsid w:val="006A5C07"/>
    <w:rsid w:val="006C1990"/>
    <w:rsid w:val="006C4E50"/>
    <w:rsid w:val="006C64B9"/>
    <w:rsid w:val="006C773B"/>
    <w:rsid w:val="006D083E"/>
    <w:rsid w:val="006D23C9"/>
    <w:rsid w:val="006E402D"/>
    <w:rsid w:val="006E4DB2"/>
    <w:rsid w:val="006F341B"/>
    <w:rsid w:val="007022F4"/>
    <w:rsid w:val="007033E1"/>
    <w:rsid w:val="0071118F"/>
    <w:rsid w:val="0071145E"/>
    <w:rsid w:val="00713FAB"/>
    <w:rsid w:val="007174E3"/>
    <w:rsid w:val="007210D7"/>
    <w:rsid w:val="0072405D"/>
    <w:rsid w:val="00731FBB"/>
    <w:rsid w:val="007339DC"/>
    <w:rsid w:val="00734DE3"/>
    <w:rsid w:val="00736E84"/>
    <w:rsid w:val="00755596"/>
    <w:rsid w:val="0076199D"/>
    <w:rsid w:val="0076647B"/>
    <w:rsid w:val="00766C91"/>
    <w:rsid w:val="007702AB"/>
    <w:rsid w:val="007809EA"/>
    <w:rsid w:val="00796308"/>
    <w:rsid w:val="007A09CC"/>
    <w:rsid w:val="007B3677"/>
    <w:rsid w:val="007C31D8"/>
    <w:rsid w:val="007C34D5"/>
    <w:rsid w:val="007C58F0"/>
    <w:rsid w:val="007D677E"/>
    <w:rsid w:val="007E0880"/>
    <w:rsid w:val="007E0CD8"/>
    <w:rsid w:val="007E3AD7"/>
    <w:rsid w:val="007E4BF5"/>
    <w:rsid w:val="007F226B"/>
    <w:rsid w:val="00803227"/>
    <w:rsid w:val="00803E09"/>
    <w:rsid w:val="0082289A"/>
    <w:rsid w:val="00822D0D"/>
    <w:rsid w:val="00823288"/>
    <w:rsid w:val="00826CB3"/>
    <w:rsid w:val="00827C23"/>
    <w:rsid w:val="008303C9"/>
    <w:rsid w:val="00831101"/>
    <w:rsid w:val="008342EA"/>
    <w:rsid w:val="008406AA"/>
    <w:rsid w:val="008504AF"/>
    <w:rsid w:val="008518F9"/>
    <w:rsid w:val="00860E10"/>
    <w:rsid w:val="008629AC"/>
    <w:rsid w:val="00867A34"/>
    <w:rsid w:val="008739DC"/>
    <w:rsid w:val="00873A22"/>
    <w:rsid w:val="00874383"/>
    <w:rsid w:val="0088327E"/>
    <w:rsid w:val="00884B99"/>
    <w:rsid w:val="00886DED"/>
    <w:rsid w:val="00891536"/>
    <w:rsid w:val="00895D41"/>
    <w:rsid w:val="008A329C"/>
    <w:rsid w:val="008A4E16"/>
    <w:rsid w:val="008A77CD"/>
    <w:rsid w:val="008B0AD8"/>
    <w:rsid w:val="008B40EF"/>
    <w:rsid w:val="008B7315"/>
    <w:rsid w:val="008C09E9"/>
    <w:rsid w:val="008C2550"/>
    <w:rsid w:val="008C4C73"/>
    <w:rsid w:val="008D2EB1"/>
    <w:rsid w:val="008E067C"/>
    <w:rsid w:val="008E2843"/>
    <w:rsid w:val="008E7FA6"/>
    <w:rsid w:val="008F0201"/>
    <w:rsid w:val="008F1842"/>
    <w:rsid w:val="008F3767"/>
    <w:rsid w:val="00904097"/>
    <w:rsid w:val="009120FB"/>
    <w:rsid w:val="00916C58"/>
    <w:rsid w:val="009212E3"/>
    <w:rsid w:val="00926B1F"/>
    <w:rsid w:val="0092729E"/>
    <w:rsid w:val="00934442"/>
    <w:rsid w:val="00937514"/>
    <w:rsid w:val="0094069D"/>
    <w:rsid w:val="00943B00"/>
    <w:rsid w:val="00950557"/>
    <w:rsid w:val="00950780"/>
    <w:rsid w:val="00951395"/>
    <w:rsid w:val="009559CC"/>
    <w:rsid w:val="009677BB"/>
    <w:rsid w:val="0097598C"/>
    <w:rsid w:val="00980DD9"/>
    <w:rsid w:val="00985871"/>
    <w:rsid w:val="00985A71"/>
    <w:rsid w:val="009922F6"/>
    <w:rsid w:val="009B27D0"/>
    <w:rsid w:val="009B3DC3"/>
    <w:rsid w:val="009B4B8A"/>
    <w:rsid w:val="009B521D"/>
    <w:rsid w:val="009B545B"/>
    <w:rsid w:val="009C0839"/>
    <w:rsid w:val="009C1C3B"/>
    <w:rsid w:val="009D0391"/>
    <w:rsid w:val="009E0649"/>
    <w:rsid w:val="009E211B"/>
    <w:rsid w:val="009F061E"/>
    <w:rsid w:val="009F52FE"/>
    <w:rsid w:val="009F5923"/>
    <w:rsid w:val="009F5C22"/>
    <w:rsid w:val="00A01C00"/>
    <w:rsid w:val="00A02CAB"/>
    <w:rsid w:val="00A11C41"/>
    <w:rsid w:val="00A14E42"/>
    <w:rsid w:val="00A23790"/>
    <w:rsid w:val="00A269F6"/>
    <w:rsid w:val="00A3096F"/>
    <w:rsid w:val="00A31A49"/>
    <w:rsid w:val="00A31EA5"/>
    <w:rsid w:val="00A3401D"/>
    <w:rsid w:val="00A4037A"/>
    <w:rsid w:val="00A4231D"/>
    <w:rsid w:val="00A54186"/>
    <w:rsid w:val="00A563F2"/>
    <w:rsid w:val="00A56F87"/>
    <w:rsid w:val="00A652A7"/>
    <w:rsid w:val="00A65A05"/>
    <w:rsid w:val="00A70CDE"/>
    <w:rsid w:val="00A73C7F"/>
    <w:rsid w:val="00A85458"/>
    <w:rsid w:val="00A9555E"/>
    <w:rsid w:val="00AA10E7"/>
    <w:rsid w:val="00AA2B25"/>
    <w:rsid w:val="00AB6F72"/>
    <w:rsid w:val="00AC2CD4"/>
    <w:rsid w:val="00AC2F9C"/>
    <w:rsid w:val="00AC75FF"/>
    <w:rsid w:val="00AC7F7D"/>
    <w:rsid w:val="00AD0174"/>
    <w:rsid w:val="00AD0CC5"/>
    <w:rsid w:val="00AD2545"/>
    <w:rsid w:val="00AE66A7"/>
    <w:rsid w:val="00AF236C"/>
    <w:rsid w:val="00AF275F"/>
    <w:rsid w:val="00AF56A9"/>
    <w:rsid w:val="00AF7BD5"/>
    <w:rsid w:val="00B01E37"/>
    <w:rsid w:val="00B02DCA"/>
    <w:rsid w:val="00B154D6"/>
    <w:rsid w:val="00B16C3D"/>
    <w:rsid w:val="00B21B99"/>
    <w:rsid w:val="00B27E13"/>
    <w:rsid w:val="00B325D9"/>
    <w:rsid w:val="00B32F6A"/>
    <w:rsid w:val="00B369B4"/>
    <w:rsid w:val="00B378AA"/>
    <w:rsid w:val="00B37B82"/>
    <w:rsid w:val="00B412F4"/>
    <w:rsid w:val="00B43B8C"/>
    <w:rsid w:val="00B45326"/>
    <w:rsid w:val="00B55E44"/>
    <w:rsid w:val="00B645D6"/>
    <w:rsid w:val="00B70515"/>
    <w:rsid w:val="00B7728B"/>
    <w:rsid w:val="00B81993"/>
    <w:rsid w:val="00B84B16"/>
    <w:rsid w:val="00B86557"/>
    <w:rsid w:val="00B915F4"/>
    <w:rsid w:val="00BA06A9"/>
    <w:rsid w:val="00BA1091"/>
    <w:rsid w:val="00BA58F5"/>
    <w:rsid w:val="00BC7FC5"/>
    <w:rsid w:val="00BE080A"/>
    <w:rsid w:val="00BE722F"/>
    <w:rsid w:val="00BF4692"/>
    <w:rsid w:val="00C00495"/>
    <w:rsid w:val="00C07603"/>
    <w:rsid w:val="00C2219B"/>
    <w:rsid w:val="00C31239"/>
    <w:rsid w:val="00C325B4"/>
    <w:rsid w:val="00C348E7"/>
    <w:rsid w:val="00C36F30"/>
    <w:rsid w:val="00C47C51"/>
    <w:rsid w:val="00C47CA4"/>
    <w:rsid w:val="00C52762"/>
    <w:rsid w:val="00C54859"/>
    <w:rsid w:val="00C5585E"/>
    <w:rsid w:val="00C618DF"/>
    <w:rsid w:val="00C65C5A"/>
    <w:rsid w:val="00C66141"/>
    <w:rsid w:val="00C670D9"/>
    <w:rsid w:val="00C77A01"/>
    <w:rsid w:val="00C8344E"/>
    <w:rsid w:val="00C84789"/>
    <w:rsid w:val="00C84E43"/>
    <w:rsid w:val="00C87381"/>
    <w:rsid w:val="00C9002A"/>
    <w:rsid w:val="00C978E7"/>
    <w:rsid w:val="00CA60D2"/>
    <w:rsid w:val="00CA7423"/>
    <w:rsid w:val="00CB557A"/>
    <w:rsid w:val="00CB7D64"/>
    <w:rsid w:val="00CC0144"/>
    <w:rsid w:val="00CC60F5"/>
    <w:rsid w:val="00CD26AF"/>
    <w:rsid w:val="00CD2DD6"/>
    <w:rsid w:val="00CD358D"/>
    <w:rsid w:val="00CE0AD0"/>
    <w:rsid w:val="00CE4E97"/>
    <w:rsid w:val="00CF46E4"/>
    <w:rsid w:val="00CF5FDB"/>
    <w:rsid w:val="00D01AC7"/>
    <w:rsid w:val="00D0200F"/>
    <w:rsid w:val="00D02708"/>
    <w:rsid w:val="00D26480"/>
    <w:rsid w:val="00D276D5"/>
    <w:rsid w:val="00D31553"/>
    <w:rsid w:val="00D33531"/>
    <w:rsid w:val="00D34B17"/>
    <w:rsid w:val="00D45DF2"/>
    <w:rsid w:val="00D6088D"/>
    <w:rsid w:val="00D631E8"/>
    <w:rsid w:val="00D65366"/>
    <w:rsid w:val="00D7099D"/>
    <w:rsid w:val="00D7165D"/>
    <w:rsid w:val="00D7274C"/>
    <w:rsid w:val="00D7493F"/>
    <w:rsid w:val="00D75500"/>
    <w:rsid w:val="00D76C70"/>
    <w:rsid w:val="00D80E8E"/>
    <w:rsid w:val="00D87F3A"/>
    <w:rsid w:val="00D90BD7"/>
    <w:rsid w:val="00D90DB9"/>
    <w:rsid w:val="00D91A7B"/>
    <w:rsid w:val="00DA5277"/>
    <w:rsid w:val="00DB319A"/>
    <w:rsid w:val="00DB524C"/>
    <w:rsid w:val="00DB76F3"/>
    <w:rsid w:val="00DC5777"/>
    <w:rsid w:val="00DC60B8"/>
    <w:rsid w:val="00DC6715"/>
    <w:rsid w:val="00DE141A"/>
    <w:rsid w:val="00DE29FE"/>
    <w:rsid w:val="00DE672C"/>
    <w:rsid w:val="00DE7D54"/>
    <w:rsid w:val="00DF017A"/>
    <w:rsid w:val="00DF328E"/>
    <w:rsid w:val="00DF4E59"/>
    <w:rsid w:val="00E016BF"/>
    <w:rsid w:val="00E073C2"/>
    <w:rsid w:val="00E109D8"/>
    <w:rsid w:val="00E1381A"/>
    <w:rsid w:val="00E214EA"/>
    <w:rsid w:val="00E2428A"/>
    <w:rsid w:val="00E25B46"/>
    <w:rsid w:val="00E34ADB"/>
    <w:rsid w:val="00E34C0B"/>
    <w:rsid w:val="00E4067E"/>
    <w:rsid w:val="00E43126"/>
    <w:rsid w:val="00E45DDC"/>
    <w:rsid w:val="00E47AA4"/>
    <w:rsid w:val="00E50D31"/>
    <w:rsid w:val="00E53A38"/>
    <w:rsid w:val="00E551C2"/>
    <w:rsid w:val="00E56FF6"/>
    <w:rsid w:val="00E604D3"/>
    <w:rsid w:val="00E613BA"/>
    <w:rsid w:val="00E627F1"/>
    <w:rsid w:val="00E63D23"/>
    <w:rsid w:val="00E713E1"/>
    <w:rsid w:val="00E7635F"/>
    <w:rsid w:val="00E8337E"/>
    <w:rsid w:val="00E946AA"/>
    <w:rsid w:val="00E951B1"/>
    <w:rsid w:val="00E9753E"/>
    <w:rsid w:val="00EB1C3B"/>
    <w:rsid w:val="00EB3547"/>
    <w:rsid w:val="00EB3682"/>
    <w:rsid w:val="00EB3C95"/>
    <w:rsid w:val="00EB40A5"/>
    <w:rsid w:val="00EC57A8"/>
    <w:rsid w:val="00ED23F4"/>
    <w:rsid w:val="00EE09E4"/>
    <w:rsid w:val="00EE17F3"/>
    <w:rsid w:val="00EE6AF5"/>
    <w:rsid w:val="00EE6D86"/>
    <w:rsid w:val="00EF057B"/>
    <w:rsid w:val="00EF3F65"/>
    <w:rsid w:val="00EF4B9C"/>
    <w:rsid w:val="00EF7795"/>
    <w:rsid w:val="00F0703A"/>
    <w:rsid w:val="00F075FF"/>
    <w:rsid w:val="00F1221E"/>
    <w:rsid w:val="00F12D0E"/>
    <w:rsid w:val="00F27F11"/>
    <w:rsid w:val="00F55452"/>
    <w:rsid w:val="00F6232E"/>
    <w:rsid w:val="00F643D8"/>
    <w:rsid w:val="00F64513"/>
    <w:rsid w:val="00F668FC"/>
    <w:rsid w:val="00F70E29"/>
    <w:rsid w:val="00F7215E"/>
    <w:rsid w:val="00F739C6"/>
    <w:rsid w:val="00F75F99"/>
    <w:rsid w:val="00F761B9"/>
    <w:rsid w:val="00F76633"/>
    <w:rsid w:val="00F85727"/>
    <w:rsid w:val="00F8790A"/>
    <w:rsid w:val="00F922C3"/>
    <w:rsid w:val="00F92FD6"/>
    <w:rsid w:val="00F93D9C"/>
    <w:rsid w:val="00F94927"/>
    <w:rsid w:val="00F96244"/>
    <w:rsid w:val="00FA6A28"/>
    <w:rsid w:val="00FB5056"/>
    <w:rsid w:val="00FB668E"/>
    <w:rsid w:val="00FC02C4"/>
    <w:rsid w:val="00FC3BEC"/>
    <w:rsid w:val="00FC3FE7"/>
    <w:rsid w:val="00FC54D1"/>
    <w:rsid w:val="00FC64B3"/>
    <w:rsid w:val="00FD08DC"/>
    <w:rsid w:val="00FD2A39"/>
    <w:rsid w:val="00FF45C5"/>
    <w:rsid w:val="00FF5396"/>
    <w:rsid w:val="00FF54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4A866FC"/>
  <w15:chartTrackingRefBased/>
  <w15:docId w15:val="{9F63B2B4-B5D0-48D0-B111-05A860A37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sz w:val="24"/>
      <w:szCs w:val="24"/>
    </w:rPr>
  </w:style>
  <w:style w:type="paragraph" w:styleId="1">
    <w:name w:val="heading 1"/>
    <w:basedOn w:val="a"/>
    <w:next w:val="a"/>
    <w:link w:val="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2">
    <w:name w:val="heading 2"/>
    <w:basedOn w:val="a"/>
    <w:next w:val="a"/>
    <w:link w:val="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3">
    <w:name w:val="heading 3"/>
    <w:basedOn w:val="a"/>
    <w:next w:val="a"/>
    <w:link w:val="3Char"/>
    <w:uiPriority w:val="9"/>
    <w:qFormat/>
    <w:pPr>
      <w:keepNext/>
      <w:numPr>
        <w:ilvl w:val="2"/>
        <w:numId w:val="1"/>
      </w:numPr>
      <w:spacing w:before="240" w:after="60"/>
      <w:outlineLvl w:val="2"/>
    </w:pPr>
    <w:rPr>
      <w:rFonts w:ascii="Calibri" w:eastAsia="Times New Roman" w:hAnsi="Calibri"/>
      <w:b/>
      <w:bCs/>
      <w:sz w:val="26"/>
      <w:szCs w:val="26"/>
    </w:rPr>
  </w:style>
  <w:style w:type="paragraph" w:styleId="4">
    <w:name w:val="heading 4"/>
    <w:basedOn w:val="a"/>
    <w:next w:val="a"/>
    <w:link w:val="4Char"/>
    <w:uiPriority w:val="9"/>
    <w:qFormat/>
    <w:pPr>
      <w:keepNext/>
      <w:numPr>
        <w:ilvl w:val="3"/>
        <w:numId w:val="1"/>
      </w:numPr>
      <w:spacing w:before="240" w:after="60"/>
      <w:outlineLvl w:val="3"/>
    </w:pPr>
    <w:rPr>
      <w:rFonts w:ascii="Cambria" w:eastAsia="Times New Roman" w:hAnsi="Cambria"/>
      <w:b/>
      <w:bCs/>
      <w:sz w:val="28"/>
      <w:szCs w:val="28"/>
    </w:rPr>
  </w:style>
  <w:style w:type="paragraph" w:styleId="5">
    <w:name w:val="heading 5"/>
    <w:basedOn w:val="a"/>
    <w:next w:val="a"/>
    <w:link w:val="5Char"/>
    <w:uiPriority w:val="9"/>
    <w:qFormat/>
    <w:pPr>
      <w:numPr>
        <w:ilvl w:val="4"/>
        <w:numId w:val="1"/>
      </w:numPr>
      <w:spacing w:before="240" w:after="60"/>
      <w:outlineLvl w:val="4"/>
    </w:pPr>
    <w:rPr>
      <w:rFonts w:ascii="Cambria" w:eastAsia="Times New Roman" w:hAnsi="Cambria"/>
      <w:b/>
      <w:bCs/>
      <w:i/>
      <w:iCs/>
      <w:sz w:val="26"/>
      <w:szCs w:val="26"/>
    </w:rPr>
  </w:style>
  <w:style w:type="paragraph" w:styleId="6">
    <w:name w:val="heading 6"/>
    <w:basedOn w:val="a"/>
    <w:next w:val="a"/>
    <w:link w:val="6Char"/>
    <w:uiPriority w:val="9"/>
    <w:qFormat/>
    <w:pPr>
      <w:numPr>
        <w:ilvl w:val="5"/>
        <w:numId w:val="1"/>
      </w:numPr>
      <w:spacing w:before="240" w:after="60"/>
      <w:outlineLvl w:val="5"/>
    </w:pPr>
    <w:rPr>
      <w:rFonts w:ascii="Cambria" w:eastAsia="Times New Roman" w:hAnsi="Cambria"/>
      <w:b/>
      <w:bCs/>
      <w:sz w:val="22"/>
      <w:szCs w:val="22"/>
    </w:rPr>
  </w:style>
  <w:style w:type="paragraph" w:styleId="7">
    <w:name w:val="heading 7"/>
    <w:basedOn w:val="a"/>
    <w:next w:val="a"/>
    <w:link w:val="7Char"/>
    <w:uiPriority w:val="9"/>
    <w:qFormat/>
    <w:pPr>
      <w:numPr>
        <w:ilvl w:val="6"/>
        <w:numId w:val="1"/>
      </w:numPr>
      <w:spacing w:before="240" w:after="60"/>
      <w:outlineLvl w:val="6"/>
    </w:pPr>
    <w:rPr>
      <w:rFonts w:ascii="Cambria" w:eastAsia="Times New Roman" w:hAnsi="Cambria"/>
    </w:rPr>
  </w:style>
  <w:style w:type="paragraph" w:styleId="8">
    <w:name w:val="heading 8"/>
    <w:basedOn w:val="a"/>
    <w:next w:val="a"/>
    <w:link w:val="8Char"/>
    <w:uiPriority w:val="9"/>
    <w:qFormat/>
    <w:pPr>
      <w:numPr>
        <w:ilvl w:val="7"/>
        <w:numId w:val="1"/>
      </w:numPr>
      <w:spacing w:before="240" w:after="60"/>
      <w:outlineLvl w:val="7"/>
    </w:pPr>
    <w:rPr>
      <w:rFonts w:ascii="Cambria" w:eastAsia="Times New Roman" w:hAnsi="Cambria"/>
      <w:i/>
      <w:iCs/>
    </w:rPr>
  </w:style>
  <w:style w:type="paragraph" w:styleId="9">
    <w:name w:val="heading 9"/>
    <w:basedOn w:val="a"/>
    <w:next w:val="a"/>
    <w:link w:val="9Char"/>
    <w:uiPriority w:val="9"/>
    <w:qFormat/>
    <w:pPr>
      <w:numPr>
        <w:ilvl w:val="8"/>
        <w:numId w:val="1"/>
      </w:numPr>
      <w:spacing w:before="240" w:after="60"/>
      <w:outlineLvl w:val="8"/>
    </w:pPr>
    <w:rPr>
      <w:rFonts w:ascii="Calibri" w:eastAsia="Times New Roman"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제목 1 Char"/>
    <w:link w:val="1"/>
    <w:uiPriority w:val="9"/>
    <w:rPr>
      <w:rFonts w:ascii="Calibri" w:eastAsia="Times New Roman" w:hAnsi="Calibri" w:cs="Times New Roman"/>
      <w:b/>
      <w:bCs/>
      <w:kern w:val="32"/>
      <w:sz w:val="32"/>
      <w:szCs w:val="32"/>
    </w:rPr>
  </w:style>
  <w:style w:type="character" w:customStyle="1" w:styleId="2Char">
    <w:name w:val="제목 2 Char"/>
    <w:link w:val="2"/>
    <w:uiPriority w:val="9"/>
    <w:rPr>
      <w:rFonts w:ascii="Calibri" w:eastAsia="Times New Roman" w:hAnsi="Calibri" w:cs="Times New Roman"/>
      <w:b/>
      <w:bCs/>
      <w:i/>
      <w:iCs/>
      <w:sz w:val="28"/>
      <w:szCs w:val="28"/>
    </w:rPr>
  </w:style>
  <w:style w:type="character" w:customStyle="1" w:styleId="3Char">
    <w:name w:val="제목 3 Char"/>
    <w:link w:val="3"/>
    <w:uiPriority w:val="9"/>
    <w:rPr>
      <w:rFonts w:ascii="Calibri" w:eastAsia="Times New Roman" w:hAnsi="Calibri" w:cs="Times New Roman"/>
      <w:b/>
      <w:bCs/>
      <w:sz w:val="26"/>
      <w:szCs w:val="26"/>
    </w:rPr>
  </w:style>
  <w:style w:type="character" w:customStyle="1" w:styleId="4Char">
    <w:name w:val="제목 4 Char"/>
    <w:link w:val="4"/>
    <w:uiPriority w:val="9"/>
    <w:semiHidden/>
    <w:rPr>
      <w:rFonts w:ascii="Cambria" w:eastAsia="Times New Roman" w:hAnsi="Cambria" w:cs="Times New Roman"/>
      <w:b/>
      <w:bCs/>
      <w:sz w:val="28"/>
      <w:szCs w:val="28"/>
    </w:rPr>
  </w:style>
  <w:style w:type="character" w:customStyle="1" w:styleId="5Char">
    <w:name w:val="제목 5 Char"/>
    <w:link w:val="5"/>
    <w:uiPriority w:val="9"/>
    <w:semiHidden/>
    <w:rPr>
      <w:rFonts w:ascii="Cambria" w:eastAsia="Times New Roman" w:hAnsi="Cambria" w:cs="Times New Roman"/>
      <w:b/>
      <w:bCs/>
      <w:i/>
      <w:iCs/>
      <w:sz w:val="26"/>
      <w:szCs w:val="26"/>
    </w:rPr>
  </w:style>
  <w:style w:type="character" w:customStyle="1" w:styleId="6Char">
    <w:name w:val="제목 6 Char"/>
    <w:link w:val="6"/>
    <w:uiPriority w:val="9"/>
    <w:semiHidden/>
    <w:rPr>
      <w:rFonts w:ascii="Cambria" w:eastAsia="Times New Roman" w:hAnsi="Cambria" w:cs="Times New Roman"/>
      <w:b/>
      <w:bCs/>
      <w:sz w:val="22"/>
      <w:szCs w:val="22"/>
    </w:rPr>
  </w:style>
  <w:style w:type="character" w:customStyle="1" w:styleId="7Char">
    <w:name w:val="제목 7 Char"/>
    <w:link w:val="7"/>
    <w:uiPriority w:val="9"/>
    <w:semiHidden/>
    <w:rPr>
      <w:rFonts w:ascii="Cambria" w:eastAsia="Times New Roman" w:hAnsi="Cambria" w:cs="Times New Roman"/>
      <w:sz w:val="24"/>
      <w:szCs w:val="24"/>
    </w:rPr>
  </w:style>
  <w:style w:type="character" w:customStyle="1" w:styleId="8Char">
    <w:name w:val="제목 8 Char"/>
    <w:link w:val="8"/>
    <w:uiPriority w:val="9"/>
    <w:semiHidden/>
    <w:rPr>
      <w:rFonts w:ascii="Cambria" w:eastAsia="Times New Roman" w:hAnsi="Cambria" w:cs="Times New Roman"/>
      <w:i/>
      <w:iCs/>
      <w:sz w:val="24"/>
      <w:szCs w:val="24"/>
    </w:rPr>
  </w:style>
  <w:style w:type="character" w:customStyle="1" w:styleId="9Char">
    <w:name w:val="제목 9 Char"/>
    <w:link w:val="9"/>
    <w:uiPriority w:val="9"/>
    <w:semiHidden/>
    <w:rPr>
      <w:rFonts w:ascii="Calibri" w:eastAsia="Times New Roman" w:hAnsi="Calibri" w:cs="Times New Roman"/>
      <w:sz w:val="22"/>
      <w:szCs w:val="22"/>
    </w:rPr>
  </w:style>
  <w:style w:type="paragraph" w:styleId="a4">
    <w:name w:val="header"/>
    <w:basedOn w:val="a"/>
    <w:link w:val="Char"/>
    <w:uiPriority w:val="99"/>
    <w:unhideWhenUsed/>
    <w:pPr>
      <w:tabs>
        <w:tab w:val="center" w:pos="4252"/>
        <w:tab w:val="right" w:pos="8504"/>
      </w:tabs>
      <w:snapToGrid w:val="0"/>
    </w:pPr>
  </w:style>
  <w:style w:type="character" w:customStyle="1" w:styleId="Char">
    <w:name w:val="머리글 Char"/>
    <w:link w:val="a4"/>
    <w:uiPriority w:val="99"/>
    <w:rPr>
      <w:sz w:val="24"/>
      <w:szCs w:val="24"/>
      <w:lang w:eastAsia="en-US"/>
    </w:rPr>
  </w:style>
  <w:style w:type="paragraph" w:styleId="a5">
    <w:name w:val="footer"/>
    <w:basedOn w:val="a"/>
    <w:link w:val="Char0"/>
    <w:uiPriority w:val="99"/>
    <w:unhideWhenUsed/>
    <w:pPr>
      <w:tabs>
        <w:tab w:val="center" w:pos="4252"/>
        <w:tab w:val="right" w:pos="8504"/>
      </w:tabs>
      <w:snapToGrid w:val="0"/>
    </w:pPr>
  </w:style>
  <w:style w:type="character" w:customStyle="1" w:styleId="Char0">
    <w:name w:val="바닥글 Char"/>
    <w:link w:val="a5"/>
    <w:uiPriority w:val="99"/>
    <w:rPr>
      <w:sz w:val="24"/>
      <w:szCs w:val="24"/>
      <w:lang w:eastAsia="en-US"/>
    </w:rPr>
  </w:style>
  <w:style w:type="paragraph" w:styleId="HTML">
    <w:name w:val="HTML Preformatted"/>
    <w:basedOn w:val="a"/>
    <w:link w:val="HTMLChar"/>
    <w:uiPriority w:val="99"/>
    <w:semiHidden/>
    <w:unhideWhenUsed/>
    <w:rsid w:val="00191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Char">
    <w:name w:val="미리 서식이 지정된 HTML Char"/>
    <w:basedOn w:val="a0"/>
    <w:link w:val="HTML"/>
    <w:uiPriority w:val="99"/>
    <w:semiHidden/>
    <w:rsid w:val="001915C9"/>
    <w:rPr>
      <w:rFonts w:ascii="Courier New" w:eastAsia="Times New Roman" w:hAnsi="Courier New" w:cs="Courier New"/>
    </w:rPr>
  </w:style>
  <w:style w:type="paragraph" w:styleId="a6">
    <w:name w:val="List Paragraph"/>
    <w:basedOn w:val="a"/>
    <w:uiPriority w:val="34"/>
    <w:qFormat/>
    <w:rsid w:val="00187F57"/>
    <w:pPr>
      <w:ind w:left="720"/>
      <w:contextualSpacing/>
    </w:pPr>
  </w:style>
  <w:style w:type="paragraph" w:styleId="a7">
    <w:name w:val="No Spacing"/>
    <w:uiPriority w:val="1"/>
    <w:qFormat/>
    <w:rsid w:val="007702AB"/>
    <w:pPr>
      <w:jc w:val="both"/>
    </w:pPr>
    <w:rPr>
      <w:sz w:val="24"/>
      <w:szCs w:val="24"/>
    </w:rPr>
  </w:style>
  <w:style w:type="paragraph" w:styleId="a8">
    <w:name w:val="footnote text"/>
    <w:basedOn w:val="a"/>
    <w:link w:val="Char1"/>
    <w:uiPriority w:val="99"/>
    <w:semiHidden/>
    <w:unhideWhenUsed/>
    <w:rsid w:val="00E551C2"/>
    <w:rPr>
      <w:sz w:val="20"/>
      <w:szCs w:val="20"/>
    </w:rPr>
  </w:style>
  <w:style w:type="character" w:customStyle="1" w:styleId="Char1">
    <w:name w:val="각주 텍스트 Char"/>
    <w:basedOn w:val="a0"/>
    <w:link w:val="a8"/>
    <w:uiPriority w:val="99"/>
    <w:semiHidden/>
    <w:rsid w:val="00E551C2"/>
  </w:style>
  <w:style w:type="character" w:styleId="a9">
    <w:name w:val="footnote reference"/>
    <w:basedOn w:val="a0"/>
    <w:uiPriority w:val="99"/>
    <w:semiHidden/>
    <w:unhideWhenUsed/>
    <w:rsid w:val="00E551C2"/>
    <w:rPr>
      <w:vertAlign w:val="superscript"/>
    </w:rPr>
  </w:style>
  <w:style w:type="paragraph" w:styleId="aa">
    <w:name w:val="Balloon Text"/>
    <w:basedOn w:val="a"/>
    <w:link w:val="Char2"/>
    <w:uiPriority w:val="99"/>
    <w:semiHidden/>
    <w:unhideWhenUsed/>
    <w:rsid w:val="005557B8"/>
    <w:rPr>
      <w:rFonts w:ascii="Segoe UI" w:hAnsi="Segoe UI" w:cs="Segoe UI"/>
      <w:sz w:val="18"/>
      <w:szCs w:val="18"/>
    </w:rPr>
  </w:style>
  <w:style w:type="character" w:customStyle="1" w:styleId="Char2">
    <w:name w:val="풍선 도움말 텍스트 Char"/>
    <w:basedOn w:val="a0"/>
    <w:link w:val="aa"/>
    <w:uiPriority w:val="99"/>
    <w:semiHidden/>
    <w:rsid w:val="005557B8"/>
    <w:rPr>
      <w:rFonts w:ascii="Segoe UI" w:hAnsi="Segoe UI" w:cs="Segoe UI"/>
      <w:sz w:val="18"/>
      <w:szCs w:val="18"/>
    </w:rPr>
  </w:style>
  <w:style w:type="character" w:styleId="ab">
    <w:name w:val="annotation reference"/>
    <w:basedOn w:val="a0"/>
    <w:uiPriority w:val="99"/>
    <w:semiHidden/>
    <w:unhideWhenUsed/>
    <w:rsid w:val="00FC3BEC"/>
    <w:rPr>
      <w:sz w:val="16"/>
      <w:szCs w:val="16"/>
    </w:rPr>
  </w:style>
  <w:style w:type="paragraph" w:styleId="ac">
    <w:name w:val="annotation text"/>
    <w:basedOn w:val="a"/>
    <w:link w:val="Char3"/>
    <w:uiPriority w:val="99"/>
    <w:unhideWhenUsed/>
    <w:rsid w:val="00FC3BEC"/>
    <w:rPr>
      <w:sz w:val="20"/>
      <w:szCs w:val="20"/>
    </w:rPr>
  </w:style>
  <w:style w:type="character" w:customStyle="1" w:styleId="Char3">
    <w:name w:val="메모 텍스트 Char"/>
    <w:basedOn w:val="a0"/>
    <w:link w:val="ac"/>
    <w:uiPriority w:val="99"/>
    <w:rsid w:val="00FC3BEC"/>
  </w:style>
  <w:style w:type="paragraph" w:styleId="ad">
    <w:name w:val="annotation subject"/>
    <w:basedOn w:val="ac"/>
    <w:next w:val="ac"/>
    <w:link w:val="Char4"/>
    <w:uiPriority w:val="99"/>
    <w:semiHidden/>
    <w:unhideWhenUsed/>
    <w:rsid w:val="00FC3BEC"/>
    <w:rPr>
      <w:b/>
      <w:bCs/>
    </w:rPr>
  </w:style>
  <w:style w:type="character" w:customStyle="1" w:styleId="Char4">
    <w:name w:val="메모 주제 Char"/>
    <w:basedOn w:val="Char3"/>
    <w:link w:val="ad"/>
    <w:uiPriority w:val="99"/>
    <w:semiHidden/>
    <w:rsid w:val="00FC3BEC"/>
    <w:rPr>
      <w:b/>
      <w:bCs/>
    </w:rPr>
  </w:style>
  <w:style w:type="character" w:styleId="ae">
    <w:name w:val="Hyperlink"/>
    <w:basedOn w:val="a0"/>
    <w:uiPriority w:val="99"/>
    <w:unhideWhenUsed/>
    <w:rsid w:val="00DF017A"/>
    <w:rPr>
      <w:color w:val="0563C1" w:themeColor="hyperlink"/>
      <w:u w:val="single"/>
    </w:rPr>
  </w:style>
  <w:style w:type="paragraph" w:styleId="TOC">
    <w:name w:val="TOC Heading"/>
    <w:basedOn w:val="1"/>
    <w:next w:val="a"/>
    <w:uiPriority w:val="39"/>
    <w:unhideWhenUsed/>
    <w:qFormat/>
    <w:rsid w:val="00525473"/>
    <w:pPr>
      <w:keepLines/>
      <w:numPr>
        <w:numId w:val="0"/>
      </w:numPr>
      <w:spacing w:after="0" w:line="259" w:lineRule="auto"/>
      <w:jc w:val="left"/>
      <w:outlineLvl w:val="9"/>
    </w:pPr>
    <w:rPr>
      <w:rFonts w:asciiTheme="majorHAnsi" w:eastAsiaTheme="majorEastAsia" w:hAnsiTheme="majorHAnsi" w:cstheme="majorBidi"/>
      <w:b w:val="0"/>
      <w:bCs w:val="0"/>
      <w:color w:val="2F5496" w:themeColor="accent1" w:themeShade="BF"/>
      <w:kern w:val="0"/>
    </w:rPr>
  </w:style>
  <w:style w:type="paragraph" w:styleId="10">
    <w:name w:val="toc 1"/>
    <w:basedOn w:val="a"/>
    <w:next w:val="a"/>
    <w:autoRedefine/>
    <w:uiPriority w:val="39"/>
    <w:unhideWhenUsed/>
    <w:rsid w:val="00525473"/>
    <w:pPr>
      <w:spacing w:after="100"/>
    </w:pPr>
  </w:style>
  <w:style w:type="paragraph" w:styleId="20">
    <w:name w:val="toc 2"/>
    <w:basedOn w:val="a"/>
    <w:next w:val="a"/>
    <w:autoRedefine/>
    <w:uiPriority w:val="39"/>
    <w:unhideWhenUsed/>
    <w:rsid w:val="00525473"/>
    <w:pPr>
      <w:spacing w:after="100"/>
      <w:ind w:left="240"/>
    </w:pPr>
  </w:style>
  <w:style w:type="paragraph" w:styleId="af">
    <w:name w:val="caption"/>
    <w:basedOn w:val="a"/>
    <w:next w:val="a"/>
    <w:uiPriority w:val="35"/>
    <w:unhideWhenUsed/>
    <w:qFormat/>
    <w:rsid w:val="002613B4"/>
    <w:pPr>
      <w:spacing w:after="200"/>
    </w:pPr>
    <w:rPr>
      <w:i/>
      <w:iCs/>
      <w:color w:val="44546A" w:themeColor="text2"/>
      <w:sz w:val="18"/>
      <w:szCs w:val="18"/>
    </w:rPr>
  </w:style>
  <w:style w:type="character" w:customStyle="1" w:styleId="SyntaxChar">
    <w:name w:val="Syntax Char"/>
    <w:basedOn w:val="a0"/>
    <w:link w:val="Syntax"/>
    <w:locked/>
    <w:rsid w:val="00B81993"/>
    <w:rPr>
      <w:rFonts w:ascii="Cambria" w:eastAsia="Calibri" w:hAnsi="Cambria"/>
      <w:szCs w:val="22"/>
      <w:lang w:val="en-GB"/>
    </w:rPr>
  </w:style>
  <w:style w:type="paragraph" w:customStyle="1" w:styleId="Syntax">
    <w:name w:val="Syntax"/>
    <w:basedOn w:val="a"/>
    <w:link w:val="SyntaxChar"/>
    <w:qFormat/>
    <w:rsid w:val="00B81993"/>
    <w:pPr>
      <w:tabs>
        <w:tab w:val="left" w:pos="403"/>
        <w:tab w:val="left" w:pos="805"/>
        <w:tab w:val="left" w:pos="1208"/>
      </w:tabs>
      <w:spacing w:before="60" w:after="60" w:line="240" w:lineRule="atLeast"/>
      <w:jc w:val="left"/>
    </w:pPr>
    <w:rPr>
      <w:rFonts w:ascii="Cambria" w:eastAsia="Calibri" w:hAnsi="Cambria"/>
      <w:sz w:val="20"/>
      <w:szCs w:val="22"/>
      <w:lang w:val="en-GB"/>
    </w:rPr>
  </w:style>
  <w:style w:type="table" w:customStyle="1" w:styleId="TableNormal1">
    <w:name w:val="Table Normal1"/>
    <w:uiPriority w:val="2"/>
    <w:semiHidden/>
    <w:unhideWhenUsed/>
    <w:qFormat/>
    <w:rsid w:val="00232B27"/>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styleId="af0">
    <w:name w:val="Body Text"/>
    <w:basedOn w:val="a"/>
    <w:link w:val="Char5"/>
    <w:uiPriority w:val="1"/>
    <w:qFormat/>
    <w:rsid w:val="00232B27"/>
    <w:pPr>
      <w:widowControl w:val="0"/>
      <w:autoSpaceDE w:val="0"/>
      <w:autoSpaceDN w:val="0"/>
      <w:spacing w:before="1"/>
      <w:jc w:val="left"/>
    </w:pPr>
    <w:rPr>
      <w:rFonts w:ascii="Arial" w:eastAsia="Arial" w:hAnsi="Arial" w:cs="Arial"/>
    </w:rPr>
  </w:style>
  <w:style w:type="character" w:customStyle="1" w:styleId="Char5">
    <w:name w:val="본문 Char"/>
    <w:basedOn w:val="a0"/>
    <w:link w:val="af0"/>
    <w:uiPriority w:val="1"/>
    <w:rsid w:val="00232B27"/>
    <w:rPr>
      <w:rFonts w:ascii="Arial" w:eastAsia="Arial" w:hAnsi="Arial" w:cs="Arial"/>
      <w:sz w:val="24"/>
      <w:szCs w:val="24"/>
    </w:rPr>
  </w:style>
  <w:style w:type="paragraph" w:styleId="af1">
    <w:name w:val="Title"/>
    <w:basedOn w:val="a"/>
    <w:link w:val="Char6"/>
    <w:uiPriority w:val="10"/>
    <w:qFormat/>
    <w:rsid w:val="00232B27"/>
    <w:pPr>
      <w:widowControl w:val="0"/>
      <w:autoSpaceDE w:val="0"/>
      <w:autoSpaceDN w:val="0"/>
      <w:spacing w:before="90"/>
      <w:ind w:left="1194"/>
      <w:jc w:val="left"/>
    </w:pPr>
    <w:rPr>
      <w:rFonts w:ascii="Arial" w:eastAsia="Arial" w:hAnsi="Arial" w:cs="Arial"/>
      <w:b/>
      <w:bCs/>
      <w:sz w:val="29"/>
      <w:szCs w:val="29"/>
      <w:u w:val="single" w:color="000000"/>
    </w:rPr>
  </w:style>
  <w:style w:type="character" w:customStyle="1" w:styleId="Char6">
    <w:name w:val="제목 Char"/>
    <w:basedOn w:val="a0"/>
    <w:link w:val="af1"/>
    <w:uiPriority w:val="10"/>
    <w:rsid w:val="00232B27"/>
    <w:rPr>
      <w:rFonts w:ascii="Arial" w:eastAsia="Arial" w:hAnsi="Arial" w:cs="Arial"/>
      <w:b/>
      <w:bCs/>
      <w:sz w:val="29"/>
      <w:szCs w:val="29"/>
      <w:u w:val="single" w:color="000000"/>
    </w:rPr>
  </w:style>
  <w:style w:type="paragraph" w:customStyle="1" w:styleId="TableParagraph">
    <w:name w:val="Table Paragraph"/>
    <w:basedOn w:val="a"/>
    <w:uiPriority w:val="1"/>
    <w:qFormat/>
    <w:rsid w:val="00232B27"/>
    <w:pPr>
      <w:widowControl w:val="0"/>
      <w:autoSpaceDE w:val="0"/>
      <w:autoSpaceDN w:val="0"/>
      <w:jc w:val="left"/>
    </w:pPr>
    <w:rPr>
      <w:rFonts w:ascii="Arial" w:eastAsia="Arial" w:hAnsi="Arial" w:cs="Arial"/>
      <w:sz w:val="22"/>
      <w:szCs w:val="22"/>
    </w:rPr>
  </w:style>
  <w:style w:type="paragraph" w:styleId="af2">
    <w:name w:val="Normal (Web)"/>
    <w:basedOn w:val="a"/>
    <w:uiPriority w:val="99"/>
    <w:unhideWhenUsed/>
    <w:rsid w:val="00232B27"/>
    <w:pPr>
      <w:widowControl w:val="0"/>
      <w:spacing w:before="100" w:beforeAutospacing="1" w:after="100" w:afterAutospacing="1" w:line="276" w:lineRule="auto"/>
      <w:jc w:val="left"/>
    </w:pPr>
    <w:rPr>
      <w:rFonts w:ascii="Calibri" w:eastAsia="Times New Roman" w:hAnsi="Calibri"/>
      <w:sz w:val="22"/>
      <w:szCs w:val="22"/>
      <w:lang w:eastAsia="zh-TW"/>
    </w:rPr>
  </w:style>
  <w:style w:type="character" w:styleId="af3">
    <w:name w:val="Strong"/>
    <w:basedOn w:val="a0"/>
    <w:uiPriority w:val="22"/>
    <w:qFormat/>
    <w:rsid w:val="00232B27"/>
    <w:rPr>
      <w:b/>
      <w:bCs/>
    </w:rPr>
  </w:style>
  <w:style w:type="character" w:styleId="af4">
    <w:name w:val="Unresolved Mention"/>
    <w:basedOn w:val="a0"/>
    <w:uiPriority w:val="99"/>
    <w:semiHidden/>
    <w:unhideWhenUsed/>
    <w:rsid w:val="00232B27"/>
    <w:rPr>
      <w:color w:val="605E5C"/>
      <w:shd w:val="clear" w:color="auto" w:fill="E1DFDD"/>
    </w:rPr>
  </w:style>
  <w:style w:type="character" w:styleId="af5">
    <w:name w:val="FollowedHyperlink"/>
    <w:basedOn w:val="a0"/>
    <w:uiPriority w:val="99"/>
    <w:semiHidden/>
    <w:unhideWhenUsed/>
    <w:rsid w:val="00232B27"/>
    <w:rPr>
      <w:color w:val="954F72" w:themeColor="followedHyperlink"/>
      <w:u w:val="single"/>
    </w:rPr>
  </w:style>
  <w:style w:type="paragraph" w:styleId="af6">
    <w:name w:val="Revision"/>
    <w:hidden/>
    <w:uiPriority w:val="99"/>
    <w:semiHidden/>
    <w:rsid w:val="00232B27"/>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9727">
      <w:bodyDiv w:val="1"/>
      <w:marLeft w:val="0"/>
      <w:marRight w:val="0"/>
      <w:marTop w:val="0"/>
      <w:marBottom w:val="0"/>
      <w:divBdr>
        <w:top w:val="none" w:sz="0" w:space="0" w:color="auto"/>
        <w:left w:val="none" w:sz="0" w:space="0" w:color="auto"/>
        <w:bottom w:val="none" w:sz="0" w:space="0" w:color="auto"/>
        <w:right w:val="none" w:sz="0" w:space="0" w:color="auto"/>
      </w:divBdr>
    </w:div>
    <w:div w:id="278143029">
      <w:bodyDiv w:val="1"/>
      <w:marLeft w:val="0"/>
      <w:marRight w:val="0"/>
      <w:marTop w:val="0"/>
      <w:marBottom w:val="0"/>
      <w:divBdr>
        <w:top w:val="none" w:sz="0" w:space="0" w:color="auto"/>
        <w:left w:val="none" w:sz="0" w:space="0" w:color="auto"/>
        <w:bottom w:val="none" w:sz="0" w:space="0" w:color="auto"/>
        <w:right w:val="none" w:sz="0" w:space="0" w:color="auto"/>
      </w:divBdr>
    </w:div>
    <w:div w:id="402221755">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66645549">
      <w:bodyDiv w:val="1"/>
      <w:marLeft w:val="0"/>
      <w:marRight w:val="0"/>
      <w:marTop w:val="0"/>
      <w:marBottom w:val="0"/>
      <w:divBdr>
        <w:top w:val="none" w:sz="0" w:space="0" w:color="auto"/>
        <w:left w:val="none" w:sz="0" w:space="0" w:color="auto"/>
        <w:bottom w:val="none" w:sz="0" w:space="0" w:color="auto"/>
        <w:right w:val="none" w:sz="0" w:space="0" w:color="auto"/>
      </w:divBdr>
    </w:div>
    <w:div w:id="595679154">
      <w:bodyDiv w:val="1"/>
      <w:marLeft w:val="0"/>
      <w:marRight w:val="0"/>
      <w:marTop w:val="0"/>
      <w:marBottom w:val="0"/>
      <w:divBdr>
        <w:top w:val="none" w:sz="0" w:space="0" w:color="auto"/>
        <w:left w:val="none" w:sz="0" w:space="0" w:color="auto"/>
        <w:bottom w:val="none" w:sz="0" w:space="0" w:color="auto"/>
        <w:right w:val="none" w:sz="0" w:space="0" w:color="auto"/>
      </w:divBdr>
    </w:div>
    <w:div w:id="681514209">
      <w:bodyDiv w:val="1"/>
      <w:marLeft w:val="0"/>
      <w:marRight w:val="0"/>
      <w:marTop w:val="0"/>
      <w:marBottom w:val="0"/>
      <w:divBdr>
        <w:top w:val="none" w:sz="0" w:space="0" w:color="auto"/>
        <w:left w:val="none" w:sz="0" w:space="0" w:color="auto"/>
        <w:bottom w:val="none" w:sz="0" w:space="0" w:color="auto"/>
        <w:right w:val="none" w:sz="0" w:space="0" w:color="auto"/>
      </w:divBdr>
    </w:div>
    <w:div w:id="758139160">
      <w:bodyDiv w:val="1"/>
      <w:marLeft w:val="0"/>
      <w:marRight w:val="0"/>
      <w:marTop w:val="0"/>
      <w:marBottom w:val="0"/>
      <w:divBdr>
        <w:top w:val="none" w:sz="0" w:space="0" w:color="auto"/>
        <w:left w:val="none" w:sz="0" w:space="0" w:color="auto"/>
        <w:bottom w:val="none" w:sz="0" w:space="0" w:color="auto"/>
        <w:right w:val="none" w:sz="0" w:space="0" w:color="auto"/>
      </w:divBdr>
    </w:div>
    <w:div w:id="814684071">
      <w:bodyDiv w:val="1"/>
      <w:marLeft w:val="0"/>
      <w:marRight w:val="0"/>
      <w:marTop w:val="0"/>
      <w:marBottom w:val="0"/>
      <w:divBdr>
        <w:top w:val="none" w:sz="0" w:space="0" w:color="auto"/>
        <w:left w:val="none" w:sz="0" w:space="0" w:color="auto"/>
        <w:bottom w:val="none" w:sz="0" w:space="0" w:color="auto"/>
        <w:right w:val="none" w:sz="0" w:space="0" w:color="auto"/>
      </w:divBdr>
    </w:div>
    <w:div w:id="817461395">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899437543">
      <w:bodyDiv w:val="1"/>
      <w:marLeft w:val="0"/>
      <w:marRight w:val="0"/>
      <w:marTop w:val="0"/>
      <w:marBottom w:val="0"/>
      <w:divBdr>
        <w:top w:val="none" w:sz="0" w:space="0" w:color="auto"/>
        <w:left w:val="none" w:sz="0" w:space="0" w:color="auto"/>
        <w:bottom w:val="none" w:sz="0" w:space="0" w:color="auto"/>
        <w:right w:val="none" w:sz="0" w:space="0" w:color="auto"/>
      </w:divBdr>
    </w:div>
    <w:div w:id="978805157">
      <w:bodyDiv w:val="1"/>
      <w:marLeft w:val="0"/>
      <w:marRight w:val="0"/>
      <w:marTop w:val="0"/>
      <w:marBottom w:val="0"/>
      <w:divBdr>
        <w:top w:val="none" w:sz="0" w:space="0" w:color="auto"/>
        <w:left w:val="none" w:sz="0" w:space="0" w:color="auto"/>
        <w:bottom w:val="none" w:sz="0" w:space="0" w:color="auto"/>
        <w:right w:val="none" w:sz="0" w:space="0" w:color="auto"/>
      </w:divBdr>
    </w:div>
    <w:div w:id="1123884339">
      <w:bodyDiv w:val="1"/>
      <w:marLeft w:val="0"/>
      <w:marRight w:val="0"/>
      <w:marTop w:val="0"/>
      <w:marBottom w:val="0"/>
      <w:divBdr>
        <w:top w:val="none" w:sz="0" w:space="0" w:color="auto"/>
        <w:left w:val="none" w:sz="0" w:space="0" w:color="auto"/>
        <w:bottom w:val="none" w:sz="0" w:space="0" w:color="auto"/>
        <w:right w:val="none" w:sz="0" w:space="0" w:color="auto"/>
      </w:divBdr>
    </w:div>
    <w:div w:id="1129083795">
      <w:bodyDiv w:val="1"/>
      <w:marLeft w:val="0"/>
      <w:marRight w:val="0"/>
      <w:marTop w:val="0"/>
      <w:marBottom w:val="0"/>
      <w:divBdr>
        <w:top w:val="none" w:sz="0" w:space="0" w:color="auto"/>
        <w:left w:val="none" w:sz="0" w:space="0" w:color="auto"/>
        <w:bottom w:val="none" w:sz="0" w:space="0" w:color="auto"/>
        <w:right w:val="none" w:sz="0" w:space="0" w:color="auto"/>
      </w:divBdr>
    </w:div>
    <w:div w:id="133734428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408309661">
      <w:bodyDiv w:val="1"/>
      <w:marLeft w:val="0"/>
      <w:marRight w:val="0"/>
      <w:marTop w:val="0"/>
      <w:marBottom w:val="0"/>
      <w:divBdr>
        <w:top w:val="none" w:sz="0" w:space="0" w:color="auto"/>
        <w:left w:val="none" w:sz="0" w:space="0" w:color="auto"/>
        <w:bottom w:val="none" w:sz="0" w:space="0" w:color="auto"/>
        <w:right w:val="none" w:sz="0" w:space="0" w:color="auto"/>
      </w:divBdr>
    </w:div>
    <w:div w:id="1483043183">
      <w:bodyDiv w:val="1"/>
      <w:marLeft w:val="0"/>
      <w:marRight w:val="0"/>
      <w:marTop w:val="0"/>
      <w:marBottom w:val="0"/>
      <w:divBdr>
        <w:top w:val="none" w:sz="0" w:space="0" w:color="auto"/>
        <w:left w:val="none" w:sz="0" w:space="0" w:color="auto"/>
        <w:bottom w:val="none" w:sz="0" w:space="0" w:color="auto"/>
        <w:right w:val="none" w:sz="0" w:space="0" w:color="auto"/>
      </w:divBdr>
    </w:div>
    <w:div w:id="1495296145">
      <w:bodyDiv w:val="1"/>
      <w:marLeft w:val="0"/>
      <w:marRight w:val="0"/>
      <w:marTop w:val="0"/>
      <w:marBottom w:val="0"/>
      <w:divBdr>
        <w:top w:val="none" w:sz="0" w:space="0" w:color="auto"/>
        <w:left w:val="none" w:sz="0" w:space="0" w:color="auto"/>
        <w:bottom w:val="none" w:sz="0" w:space="0" w:color="auto"/>
        <w:right w:val="none" w:sz="0" w:space="0" w:color="auto"/>
      </w:divBdr>
    </w:div>
    <w:div w:id="1561400122">
      <w:bodyDiv w:val="1"/>
      <w:marLeft w:val="0"/>
      <w:marRight w:val="0"/>
      <w:marTop w:val="0"/>
      <w:marBottom w:val="0"/>
      <w:divBdr>
        <w:top w:val="none" w:sz="0" w:space="0" w:color="auto"/>
        <w:left w:val="none" w:sz="0" w:space="0" w:color="auto"/>
        <w:bottom w:val="none" w:sz="0" w:space="0" w:color="auto"/>
        <w:right w:val="none" w:sz="0" w:space="0" w:color="auto"/>
      </w:divBdr>
    </w:div>
    <w:div w:id="1966689160">
      <w:bodyDiv w:val="1"/>
      <w:marLeft w:val="0"/>
      <w:marRight w:val="0"/>
      <w:marTop w:val="0"/>
      <w:marBottom w:val="0"/>
      <w:divBdr>
        <w:top w:val="none" w:sz="0" w:space="0" w:color="auto"/>
        <w:left w:val="none" w:sz="0" w:space="0" w:color="auto"/>
        <w:bottom w:val="none" w:sz="0" w:space="0" w:color="auto"/>
        <w:right w:val="none" w:sz="0" w:space="0" w:color="auto"/>
      </w:divBdr>
    </w:div>
    <w:div w:id="1974435311">
      <w:bodyDiv w:val="1"/>
      <w:marLeft w:val="0"/>
      <w:marRight w:val="0"/>
      <w:marTop w:val="0"/>
      <w:marBottom w:val="0"/>
      <w:divBdr>
        <w:top w:val="none" w:sz="0" w:space="0" w:color="auto"/>
        <w:left w:val="none" w:sz="0" w:space="0" w:color="auto"/>
        <w:bottom w:val="none" w:sz="0" w:space="0" w:color="auto"/>
        <w:right w:val="none" w:sz="0" w:space="0" w:color="auto"/>
      </w:divBdr>
    </w:div>
    <w:div w:id="205083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enome.gov/about-genomics/policy-issues/Privac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20Voges\Desktop\wxxxx.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817902B1C55E340A7358F88C1A90A4C" ma:contentTypeVersion="13" ma:contentTypeDescription="Create a new document." ma:contentTypeScope="" ma:versionID="670d2c6e79c077aae8456ac3a0f58c6e">
  <xsd:schema xmlns:xsd="http://www.w3.org/2001/XMLSchema" xmlns:xs="http://www.w3.org/2001/XMLSchema" xmlns:p="http://schemas.microsoft.com/office/2006/metadata/properties" xmlns:ns3="eb721686-544c-4685-a807-abff3379d0bf" xmlns:ns4="599fcfea-14b8-43e3-b442-e346697fe141" targetNamespace="http://schemas.microsoft.com/office/2006/metadata/properties" ma:root="true" ma:fieldsID="2a7655cd9e9a557696e7cd0cb6cb60da" ns3:_="" ns4:_="">
    <xsd:import namespace="eb721686-544c-4685-a807-abff3379d0bf"/>
    <xsd:import namespace="599fcfea-14b8-43e3-b442-e346697fe1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721686-544c-4685-a807-abff3379d0b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9fcfea-14b8-43e3-b442-e346697fe14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66F36-663E-4710-8EEA-38543A8280A9}">
  <ds:schemaRefs>
    <ds:schemaRef ds:uri="http://schemas.openxmlformats.org/officeDocument/2006/bibliography"/>
  </ds:schemaRefs>
</ds:datastoreItem>
</file>

<file path=customXml/itemProps2.xml><?xml version="1.0" encoding="utf-8"?>
<ds:datastoreItem xmlns:ds="http://schemas.openxmlformats.org/officeDocument/2006/customXml" ds:itemID="{724C38DA-0975-47CA-9CCC-94E8F44658F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2F7AD6-3054-4B6F-8939-12213E051EB2}">
  <ds:schemaRefs>
    <ds:schemaRef ds:uri="http://schemas.microsoft.com/sharepoint/v3/contenttype/forms"/>
  </ds:schemaRefs>
</ds:datastoreItem>
</file>

<file path=customXml/itemProps4.xml><?xml version="1.0" encoding="utf-8"?>
<ds:datastoreItem xmlns:ds="http://schemas.openxmlformats.org/officeDocument/2006/customXml" ds:itemID="{815516A9-BC6A-402D-AF81-8AAA3C41A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721686-544c-4685-a807-abff3379d0bf"/>
    <ds:schemaRef ds:uri="599fcfea-14b8-43e3-b442-e346697fe1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C:\Users\Jan Voges\Desktop\wxxxx.dot</Template>
  <TotalTime>3</TotalTime>
  <Pages>7</Pages>
  <Words>2543</Words>
  <Characters>14496</Characters>
  <Application>Microsoft Office Word</Application>
  <DocSecurity>0</DocSecurity>
  <Lines>120</Lines>
  <Paragraphs>34</Paragraphs>
  <ScaleCrop>false</ScaleCrop>
  <HeadingPairs>
    <vt:vector size="8" baseType="variant">
      <vt:variant>
        <vt:lpstr>Title</vt:lpstr>
      </vt:variant>
      <vt:variant>
        <vt:i4>1</vt:i4>
      </vt:variant>
      <vt:variant>
        <vt:lpstr>タイトル</vt:lpstr>
      </vt:variant>
      <vt:variant>
        <vt:i4>1</vt:i4>
      </vt:variant>
      <vt:variant>
        <vt:lpstr>제목</vt:lpstr>
      </vt:variant>
      <vt:variant>
        <vt:i4>1</vt:i4>
      </vt:variant>
      <vt:variant>
        <vt:lpstr>Titel</vt:lpstr>
      </vt:variant>
      <vt:variant>
        <vt:i4>1</vt:i4>
      </vt:variant>
    </vt:vector>
  </HeadingPairs>
  <TitlesOfParts>
    <vt:vector size="4" baseType="lpstr">
      <vt:lpstr>INTERNATIONAL ORGANISATION FOR STANDARDISATION</vt: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17005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Jan Voges</dc:creator>
  <cp:keywords/>
  <cp:lastModifiedBy>Kyuheon Kim</cp:lastModifiedBy>
  <cp:revision>2</cp:revision>
  <cp:lastPrinted>1900-01-01T05:58:08Z</cp:lastPrinted>
  <dcterms:created xsi:type="dcterms:W3CDTF">2021-08-09T00:41:00Z</dcterms:created>
  <dcterms:modified xsi:type="dcterms:W3CDTF">2021-08-09T00:41:00Z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http://www.zotero.org/styles/engineering-in-life-sciences</vt:lpwstr>
  </property>
  <property fmtid="{D5CDD505-2E9C-101B-9397-08002B2CF9AE}" pid="11" name="Mendeley Recent Style Name 4_1">
    <vt:lpwstr>Engineering in Life Sciences</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http://www.zotero.org/styles/ieee-access</vt:lpwstr>
  </property>
  <property fmtid="{D5CDD505-2E9C-101B-9397-08002B2CF9AE}" pid="17" name="Mendeley Recent Style Name 7_1">
    <vt:lpwstr>IEEE Access</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7th edition</vt:lpwstr>
  </property>
  <property fmtid="{D5CDD505-2E9C-101B-9397-08002B2CF9AE}" pid="22" name="Mendeley Document_1">
    <vt:lpwstr>True</vt:lpwstr>
  </property>
  <property fmtid="{D5CDD505-2E9C-101B-9397-08002B2CF9AE}" pid="23" name="Mendeley Unique User Id_1">
    <vt:lpwstr>9224902f-9f60-3d38-a2f2-a80b7a66cfb3</vt:lpwstr>
  </property>
  <property fmtid="{D5CDD505-2E9C-101B-9397-08002B2CF9AE}" pid="24" name="Mendeley Citation Style_1">
    <vt:lpwstr>http://www.zotero.org/styles/engineering-in-life-sciences</vt:lpwstr>
  </property>
  <property fmtid="{D5CDD505-2E9C-101B-9397-08002B2CF9AE}" pid="25" name="ContentTypeId">
    <vt:lpwstr>0x0101009817902B1C55E340A7358F88C1A90A4C</vt:lpwstr>
  </property>
</Properties>
</file>