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B076538" w:rsidR="00CB798F" w:rsidRPr="00C955C7" w:rsidRDefault="00E843CE" w:rsidP="00385C5D">
      <w:pPr>
        <w:pStyle w:val="Title"/>
        <w:tabs>
          <w:tab w:val="left" w:pos="4589"/>
        </w:tabs>
        <w:jc w:val="right"/>
        <w:rPr>
          <w:rFonts w:ascii="Times New Roman" w:hAnsi="Times New Roman"/>
          <w:sz w:val="28"/>
          <w:szCs w:val="28"/>
          <w:lang w:val="en-GB"/>
        </w:rPr>
      </w:pPr>
      <w:r w:rsidRPr="00C955C7">
        <w:rPr>
          <w:rFonts w:eastAsiaTheme="minorHAnsi"/>
          <w:noProof/>
          <w:lang w:val="en-GB"/>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w w:val="115"/>
          <w:sz w:val="28"/>
          <w:szCs w:val="28"/>
          <w:u w:val="thick"/>
          <w:lang w:val="en-GB"/>
        </w:rPr>
        <w:t>ISO/IEC JTC 1/SC</w:t>
      </w:r>
      <w:r w:rsidR="004E45B6" w:rsidRPr="00C955C7">
        <w:rPr>
          <w:rFonts w:ascii="Times New Roman" w:hAnsi="Times New Roman"/>
          <w:spacing w:val="-25"/>
          <w:w w:val="115"/>
          <w:sz w:val="28"/>
          <w:szCs w:val="28"/>
          <w:u w:val="thick"/>
          <w:lang w:val="en-GB"/>
        </w:rPr>
        <w:t xml:space="preserve"> </w:t>
      </w:r>
      <w:r w:rsidR="004E45B6" w:rsidRPr="00C955C7">
        <w:rPr>
          <w:rFonts w:ascii="Times New Roman" w:hAnsi="Times New Roman"/>
          <w:w w:val="115"/>
          <w:sz w:val="28"/>
          <w:szCs w:val="28"/>
          <w:u w:val="thick"/>
          <w:lang w:val="en-GB"/>
        </w:rPr>
        <w:t>29/</w:t>
      </w:r>
      <w:r w:rsidR="00540DEA" w:rsidRPr="00C955C7">
        <w:rPr>
          <w:rFonts w:ascii="Times New Roman" w:hAnsi="Times New Roman"/>
          <w:w w:val="115"/>
          <w:sz w:val="28"/>
          <w:szCs w:val="28"/>
          <w:u w:val="thick"/>
          <w:lang w:val="en-GB"/>
        </w:rPr>
        <w:t>WG 03</w:t>
      </w:r>
      <w:r w:rsidR="00263789" w:rsidRPr="00C955C7">
        <w:rPr>
          <w:rFonts w:ascii="Times New Roman" w:hAnsi="Times New Roman"/>
          <w:w w:val="115"/>
          <w:sz w:val="28"/>
          <w:szCs w:val="28"/>
          <w:u w:val="thick"/>
          <w:lang w:val="en-GB"/>
        </w:rPr>
        <w:t xml:space="preserve"> </w:t>
      </w:r>
      <w:r w:rsidR="004E45B6" w:rsidRPr="00C955C7">
        <w:rPr>
          <w:rFonts w:ascii="Times New Roman" w:hAnsi="Times New Roman"/>
          <w:w w:val="115"/>
          <w:sz w:val="48"/>
          <w:szCs w:val="48"/>
          <w:u w:val="thick"/>
          <w:lang w:val="en-GB"/>
        </w:rPr>
        <w:t>N</w:t>
      </w:r>
      <w:r w:rsidR="004C352E">
        <w:rPr>
          <w:rFonts w:ascii="Times New Roman" w:hAnsi="Times New Roman"/>
          <w:spacing w:val="28"/>
          <w:w w:val="115"/>
          <w:sz w:val="48"/>
          <w:szCs w:val="48"/>
          <w:highlight w:val="yellow"/>
          <w:u w:val="thick"/>
          <w:lang w:val="en-GB"/>
        </w:rPr>
        <w:fldChar w:fldCharType="begin"/>
      </w:r>
      <w:r w:rsidR="004C352E">
        <w:rPr>
          <w:rFonts w:ascii="Times New Roman" w:hAnsi="Times New Roman"/>
          <w:spacing w:val="28"/>
          <w:w w:val="115"/>
          <w:sz w:val="48"/>
          <w:szCs w:val="48"/>
          <w:highlight w:val="yellow"/>
          <w:u w:val="thick"/>
          <w:lang w:val="en-GB"/>
        </w:rPr>
        <w:instrText xml:space="preserve"> DOCPROPERTY "WGNumber" \* MERGEFORMAT </w:instrText>
      </w:r>
      <w:r w:rsidR="004C352E">
        <w:rPr>
          <w:rFonts w:ascii="Times New Roman" w:hAnsi="Times New Roman"/>
          <w:spacing w:val="28"/>
          <w:w w:val="115"/>
          <w:sz w:val="48"/>
          <w:szCs w:val="48"/>
          <w:highlight w:val="yellow"/>
          <w:u w:val="thick"/>
          <w:lang w:val="en-GB"/>
        </w:rPr>
        <w:fldChar w:fldCharType="separate"/>
      </w:r>
      <w:r w:rsidR="00ED1247">
        <w:rPr>
          <w:rFonts w:ascii="Times New Roman" w:hAnsi="Times New Roman"/>
          <w:spacing w:val="28"/>
          <w:w w:val="115"/>
          <w:sz w:val="48"/>
          <w:szCs w:val="48"/>
          <w:highlight w:val="yellow"/>
          <w:u w:val="thick"/>
          <w:lang w:val="en-GB"/>
        </w:rPr>
        <w:t>0341</w:t>
      </w:r>
      <w:r w:rsidR="004C352E">
        <w:rPr>
          <w:rFonts w:ascii="Times New Roman" w:hAnsi="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A7512A" w:rsidRDefault="004E45B6" w:rsidP="00196997">
                            <w:pPr>
                              <w:spacing w:before="80" w:line="360" w:lineRule="auto"/>
                              <w:ind w:right="50"/>
                              <w:jc w:val="center"/>
                              <w:rPr>
                                <w:b/>
                                <w:sz w:val="28"/>
                                <w:szCs w:val="28"/>
                                <w:lang w:val="en-US"/>
                              </w:rPr>
                            </w:pPr>
                            <w:r w:rsidRPr="00A7512A">
                              <w:rPr>
                                <w:b/>
                                <w:sz w:val="28"/>
                                <w:szCs w:val="28"/>
                                <w:lang w:val="en-US"/>
                              </w:rPr>
                              <w:t>ISO/IEC JTC 1/SC 29/</w:t>
                            </w:r>
                            <w:r w:rsidR="00540DEA" w:rsidRPr="00A7512A">
                              <w:rPr>
                                <w:b/>
                                <w:sz w:val="28"/>
                                <w:szCs w:val="28"/>
                                <w:lang w:val="en-US"/>
                              </w:rPr>
                              <w:t>WG 03</w:t>
                            </w:r>
                            <w:r w:rsidR="00196997" w:rsidRPr="00A7512A">
                              <w:rPr>
                                <w:b/>
                                <w:sz w:val="28"/>
                                <w:szCs w:val="28"/>
                                <w:lang w:val="en-US"/>
                              </w:rPr>
                              <w:br/>
                            </w:r>
                            <w:r w:rsidRPr="00A7512A">
                              <w:rPr>
                                <w:b/>
                                <w:sz w:val="28"/>
                                <w:szCs w:val="28"/>
                                <w:lang w:val="en-US"/>
                              </w:rPr>
                              <w:t xml:space="preserve">MPEG </w:t>
                            </w:r>
                            <w:r w:rsidR="000C78E6" w:rsidRPr="00A7512A">
                              <w:rPr>
                                <w:b/>
                                <w:sz w:val="28"/>
                                <w:szCs w:val="28"/>
                                <w:lang w:val="en-US"/>
                              </w:rPr>
                              <w:t>Systems</w:t>
                            </w:r>
                            <w:r w:rsidRPr="00A7512A">
                              <w:rPr>
                                <w:b/>
                                <w:sz w:val="28"/>
                                <w:szCs w:val="28"/>
                                <w:lang w:val="en-US"/>
                              </w:rPr>
                              <w:t xml:space="preserve"> </w:t>
                            </w:r>
                            <w:r w:rsidR="000C78E6" w:rsidRPr="00A7512A">
                              <w:rPr>
                                <w:b/>
                                <w:sz w:val="28"/>
                                <w:szCs w:val="28"/>
                                <w:lang w:val="en-US"/>
                              </w:rPr>
                              <w:br/>
                            </w:r>
                            <w:r w:rsidRPr="00A7512A">
                              <w:rPr>
                                <w:b/>
                                <w:sz w:val="28"/>
                                <w:szCs w:val="28"/>
                                <w:lang w:val="en-US"/>
                              </w:rPr>
                              <w:t>Convenorship:</w:t>
                            </w:r>
                            <w:r w:rsidR="00FF2653" w:rsidRPr="00A7512A">
                              <w:rPr>
                                <w:b/>
                                <w:sz w:val="28"/>
                                <w:szCs w:val="28"/>
                                <w:lang w:val="en-US"/>
                              </w:rPr>
                              <w:t xml:space="preserve"> </w:t>
                            </w:r>
                            <w:r w:rsidR="000C78E6" w:rsidRPr="00A7512A">
                              <w:rPr>
                                <w:b/>
                                <w:sz w:val="28"/>
                                <w:szCs w:val="28"/>
                                <w:lang w:val="en-US"/>
                              </w:rPr>
                              <w:t>KATS</w:t>
                            </w:r>
                            <w:r w:rsidR="00FF2653" w:rsidRPr="00A7512A">
                              <w:rPr>
                                <w:b/>
                                <w:sz w:val="28"/>
                                <w:szCs w:val="28"/>
                                <w:lang w:val="en-US"/>
                              </w:rPr>
                              <w:t xml:space="preserve"> (</w:t>
                            </w:r>
                            <w:r w:rsidR="000C78E6" w:rsidRPr="00A7512A">
                              <w:rPr>
                                <w:b/>
                                <w:sz w:val="28"/>
                                <w:szCs w:val="28"/>
                                <w:lang w:val="en-US"/>
                              </w:rPr>
                              <w:t>Korea, Republic of</w:t>
                            </w:r>
                            <w:r w:rsidR="00FF2653" w:rsidRPr="00A7512A">
                              <w:rPr>
                                <w:b/>
                                <w:sz w:val="28"/>
                                <w:szCs w:val="28"/>
                                <w:lang w:val="en-U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A7512A" w:rsidRDefault="004E45B6" w:rsidP="00196997">
                      <w:pPr>
                        <w:spacing w:before="80" w:line="360" w:lineRule="auto"/>
                        <w:ind w:right="50"/>
                        <w:jc w:val="center"/>
                        <w:rPr>
                          <w:b/>
                          <w:sz w:val="28"/>
                          <w:szCs w:val="28"/>
                          <w:lang w:val="en-US"/>
                        </w:rPr>
                      </w:pPr>
                      <w:r w:rsidRPr="00A7512A">
                        <w:rPr>
                          <w:b/>
                          <w:sz w:val="28"/>
                          <w:szCs w:val="28"/>
                          <w:lang w:val="en-US"/>
                        </w:rPr>
                        <w:t>ISO/IEC JTC 1/SC 29/</w:t>
                      </w:r>
                      <w:r w:rsidR="00540DEA" w:rsidRPr="00A7512A">
                        <w:rPr>
                          <w:b/>
                          <w:sz w:val="28"/>
                          <w:szCs w:val="28"/>
                          <w:lang w:val="en-US"/>
                        </w:rPr>
                        <w:t>WG 03</w:t>
                      </w:r>
                      <w:r w:rsidR="00196997" w:rsidRPr="00A7512A">
                        <w:rPr>
                          <w:b/>
                          <w:sz w:val="28"/>
                          <w:szCs w:val="28"/>
                          <w:lang w:val="en-US"/>
                        </w:rPr>
                        <w:br/>
                      </w:r>
                      <w:r w:rsidRPr="00A7512A">
                        <w:rPr>
                          <w:b/>
                          <w:sz w:val="28"/>
                          <w:szCs w:val="28"/>
                          <w:lang w:val="en-US"/>
                        </w:rPr>
                        <w:t xml:space="preserve">MPEG </w:t>
                      </w:r>
                      <w:r w:rsidR="000C78E6" w:rsidRPr="00A7512A">
                        <w:rPr>
                          <w:b/>
                          <w:sz w:val="28"/>
                          <w:szCs w:val="28"/>
                          <w:lang w:val="en-US"/>
                        </w:rPr>
                        <w:t>Systems</w:t>
                      </w:r>
                      <w:r w:rsidRPr="00A7512A">
                        <w:rPr>
                          <w:b/>
                          <w:sz w:val="28"/>
                          <w:szCs w:val="28"/>
                          <w:lang w:val="en-US"/>
                        </w:rPr>
                        <w:t xml:space="preserve"> </w:t>
                      </w:r>
                      <w:r w:rsidR="000C78E6" w:rsidRPr="00A7512A">
                        <w:rPr>
                          <w:b/>
                          <w:sz w:val="28"/>
                          <w:szCs w:val="28"/>
                          <w:lang w:val="en-US"/>
                        </w:rPr>
                        <w:br/>
                      </w:r>
                      <w:r w:rsidRPr="00A7512A">
                        <w:rPr>
                          <w:b/>
                          <w:sz w:val="28"/>
                          <w:szCs w:val="28"/>
                          <w:lang w:val="en-US"/>
                        </w:rPr>
                        <w:t>Convenorship:</w:t>
                      </w:r>
                      <w:r w:rsidR="00FF2653" w:rsidRPr="00A7512A">
                        <w:rPr>
                          <w:b/>
                          <w:sz w:val="28"/>
                          <w:szCs w:val="28"/>
                          <w:lang w:val="en-US"/>
                        </w:rPr>
                        <w:t xml:space="preserve"> </w:t>
                      </w:r>
                      <w:r w:rsidR="000C78E6" w:rsidRPr="00A7512A">
                        <w:rPr>
                          <w:b/>
                          <w:sz w:val="28"/>
                          <w:szCs w:val="28"/>
                          <w:lang w:val="en-US"/>
                        </w:rPr>
                        <w:t>KATS</w:t>
                      </w:r>
                      <w:r w:rsidR="00FF2653" w:rsidRPr="00A7512A">
                        <w:rPr>
                          <w:b/>
                          <w:sz w:val="28"/>
                          <w:szCs w:val="28"/>
                          <w:lang w:val="en-US"/>
                        </w:rPr>
                        <w:t xml:space="preserve"> (</w:t>
                      </w:r>
                      <w:r w:rsidR="000C78E6" w:rsidRPr="00A7512A">
                        <w:rPr>
                          <w:b/>
                          <w:sz w:val="28"/>
                          <w:szCs w:val="28"/>
                          <w:lang w:val="en-US"/>
                        </w:rPr>
                        <w:t>Korea, Republic of</w:t>
                      </w:r>
                      <w:r w:rsidR="00FF2653" w:rsidRPr="00A7512A">
                        <w:rPr>
                          <w:b/>
                          <w:sz w:val="28"/>
                          <w:szCs w:val="28"/>
                          <w:lang w:val="en-US"/>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00385C5D" w:rsidRPr="00C955C7">
        <w:rPr>
          <w:rFonts w:ascii="Times New Roman" w:hAnsi="Times New Roman"/>
          <w:snapToGrid w:val="0"/>
          <w:sz w:val="24"/>
          <w:szCs w:val="24"/>
          <w:lang w:val="en-GB"/>
        </w:rPr>
        <w:t>Output Document</w:t>
      </w:r>
    </w:p>
    <w:p w14:paraId="19E086F8" w14:textId="68848677" w:rsidR="00CB798F" w:rsidRPr="00C955C7" w:rsidRDefault="004E45B6" w:rsidP="004C352E">
      <w:pPr>
        <w:pStyle w:val="BodyText"/>
        <w:tabs>
          <w:tab w:val="left" w:pos="3099"/>
        </w:tabs>
        <w:spacing w:before="240"/>
        <w:ind w:left="3099" w:right="214" w:hanging="2996"/>
        <w:rPr>
          <w:rFonts w:ascii="Times New Roman" w:hAnsi="Times New Roman"/>
          <w:snapToGrid w:val="0"/>
          <w:lang w:val="en-GB"/>
        </w:rPr>
      </w:pPr>
      <w:r w:rsidRPr="00C955C7">
        <w:rPr>
          <w:rFonts w:ascii="Times New Roman" w:hAnsi="Times New Roman"/>
          <w:b/>
          <w:snapToGrid w:val="0"/>
          <w:lang w:val="en-GB"/>
        </w:rPr>
        <w:t>Title:</w:t>
      </w:r>
      <w:r w:rsidRPr="00C955C7">
        <w:rPr>
          <w:rFonts w:ascii="Times New Roman" w:hAnsi="Times New Roman"/>
          <w:snapToGrid w:val="0"/>
          <w:lang w:val="en-GB"/>
        </w:rPr>
        <w:tab/>
      </w:r>
      <w:r w:rsidR="004C352E" w:rsidRPr="004C352E">
        <w:rPr>
          <w:rFonts w:ascii="Times New Roman" w:hAnsi="Times New Roman"/>
          <w:snapToGrid w:val="0"/>
          <w:highlight w:val="yellow"/>
          <w:lang w:val="en-GB"/>
        </w:rPr>
        <w:fldChar w:fldCharType="begin"/>
      </w:r>
      <w:r w:rsidR="004C352E" w:rsidRPr="004C352E">
        <w:rPr>
          <w:rFonts w:ascii="Times New Roman" w:hAnsi="Times New Roman"/>
          <w:snapToGrid w:val="0"/>
          <w:highlight w:val="yellow"/>
          <w:lang w:val="en-GB"/>
        </w:rPr>
        <w:instrText xml:space="preserve"> TITLE  \* MERGEFORMAT </w:instrText>
      </w:r>
      <w:r w:rsidR="004C352E" w:rsidRPr="004C352E">
        <w:rPr>
          <w:rFonts w:ascii="Times New Roman" w:hAnsi="Times New Roman"/>
          <w:snapToGrid w:val="0"/>
          <w:highlight w:val="yellow"/>
          <w:lang w:val="en-GB"/>
        </w:rPr>
        <w:fldChar w:fldCharType="separate"/>
      </w:r>
      <w:r w:rsidR="00ED1247">
        <w:rPr>
          <w:rFonts w:ascii="Times New Roman" w:hAnsi="Times New Roman"/>
          <w:snapToGrid w:val="0"/>
          <w:highlight w:val="yellow"/>
          <w:lang w:val="en-GB"/>
        </w:rPr>
        <w:t>Working draft of amendment to ISO/IEC 14496-12: Improved brand documentation and other improvements</w:t>
      </w:r>
      <w:r w:rsidR="004C352E" w:rsidRPr="004C352E">
        <w:rPr>
          <w:rFonts w:ascii="Times New Roman" w:hAnsi="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snapToGrid w:val="0"/>
          <w:lang w:val="en-GB"/>
        </w:rPr>
      </w:pPr>
      <w:r w:rsidRPr="00C955C7">
        <w:rPr>
          <w:rFonts w:ascii="Times New Roman" w:hAnsi="Times New Roman"/>
          <w:b/>
          <w:snapToGrid w:val="0"/>
          <w:lang w:val="en-GB"/>
        </w:rPr>
        <w:t>Status:</w:t>
      </w:r>
      <w:r w:rsidRPr="00C955C7">
        <w:rPr>
          <w:rFonts w:ascii="Times New Roman" w:hAnsi="Times New Roman"/>
          <w:snapToGrid w:val="0"/>
          <w:lang w:val="en-GB"/>
        </w:rPr>
        <w:tab/>
      </w:r>
      <w:r w:rsidR="00385C5D" w:rsidRPr="00C955C7">
        <w:rPr>
          <w:rFonts w:ascii="Times New Roman" w:hAnsi="Times New Roman"/>
          <w:snapToGrid w:val="0"/>
          <w:lang w:val="en-GB"/>
        </w:rPr>
        <w:t>Approved</w:t>
      </w:r>
    </w:p>
    <w:p w14:paraId="1718C661" w14:textId="747CA187" w:rsidR="00CB798F" w:rsidRPr="00C955C7" w:rsidRDefault="004E45B6" w:rsidP="004C352E">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Date</w:t>
      </w:r>
      <w:r w:rsidRPr="00C955C7">
        <w:rPr>
          <w:rFonts w:ascii="Times New Roman" w:hAnsi="Times New Roman"/>
          <w:b/>
          <w:snapToGrid w:val="0"/>
          <w:spacing w:val="-16"/>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16"/>
          <w:sz w:val="24"/>
          <w:szCs w:val="24"/>
          <w:lang w:val="en-GB"/>
        </w:rPr>
        <w:t xml:space="preserve"> </w:t>
      </w:r>
      <w:r w:rsidRPr="00C955C7">
        <w:rPr>
          <w:rFonts w:ascii="Times New Roman" w:hAnsi="Times New Roman"/>
          <w:b/>
          <w:snapToGrid w:val="0"/>
          <w:sz w:val="24"/>
          <w:szCs w:val="24"/>
          <w:lang w:val="en-GB"/>
        </w:rPr>
        <w:t>document:</w:t>
      </w:r>
      <w:r w:rsidRPr="00C955C7">
        <w:rPr>
          <w:rFonts w:ascii="Times New Roman" w:hAnsi="Times New Roman"/>
          <w:snapToGrid w:val="0"/>
          <w:sz w:val="24"/>
          <w:szCs w:val="24"/>
          <w:lang w:val="en-GB"/>
        </w:rPr>
        <w:tab/>
      </w:r>
      <w:r w:rsidR="00C955C7" w:rsidRPr="004C352E">
        <w:rPr>
          <w:rFonts w:ascii="Times New Roman" w:hAnsi="Times New Roman"/>
          <w:snapToGrid w:val="0"/>
          <w:sz w:val="24"/>
          <w:szCs w:val="24"/>
          <w:highlight w:val="yellow"/>
          <w:lang w:val="en-GB"/>
        </w:rPr>
        <w:fldChar w:fldCharType="begin"/>
      </w:r>
      <w:r w:rsidR="00C955C7" w:rsidRPr="004C352E">
        <w:rPr>
          <w:rFonts w:ascii="Times New Roman" w:hAnsi="Times New Roman"/>
          <w:snapToGrid w:val="0"/>
          <w:sz w:val="24"/>
          <w:szCs w:val="24"/>
          <w:highlight w:val="yellow"/>
          <w:lang w:val="en-GB"/>
        </w:rPr>
        <w:instrText xml:space="preserve"> SAVEDATE  \@ "yyyy-MM-dd" </w:instrText>
      </w:r>
      <w:r w:rsidR="00C955C7" w:rsidRPr="004C352E">
        <w:rPr>
          <w:rFonts w:ascii="Times New Roman" w:hAnsi="Times New Roman"/>
          <w:snapToGrid w:val="0"/>
          <w:sz w:val="24"/>
          <w:szCs w:val="24"/>
          <w:highlight w:val="yellow"/>
          <w:lang w:val="en-GB"/>
        </w:rPr>
        <w:fldChar w:fldCharType="separate"/>
      </w:r>
      <w:r w:rsidR="00F311AE">
        <w:rPr>
          <w:rFonts w:ascii="Times New Roman" w:hAnsi="Times New Roman"/>
          <w:noProof/>
          <w:snapToGrid w:val="0"/>
          <w:sz w:val="24"/>
          <w:szCs w:val="24"/>
          <w:highlight w:val="yellow"/>
          <w:lang w:val="en-GB"/>
        </w:rPr>
        <w:t>2021-07-29</w:t>
      </w:r>
      <w:r w:rsidR="00C955C7" w:rsidRPr="004C352E">
        <w:rPr>
          <w:rFonts w:ascii="Times New Roman" w:hAnsi="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t>
      </w:r>
      <w:r w:rsidR="00540DEA" w:rsidRPr="00C955C7">
        <w:rPr>
          <w:rFonts w:ascii="Times New Roman" w:hAnsi="Times New Roman"/>
          <w:snapToGrid w:val="0"/>
          <w:sz w:val="24"/>
          <w:szCs w:val="24"/>
          <w:lang w:val="en-GB"/>
        </w:rPr>
        <w:t>WG 03</w:t>
      </w:r>
    </w:p>
    <w:p w14:paraId="6AB1DF60" w14:textId="38D0DA32" w:rsidR="00CB798F" w:rsidRPr="00C955C7" w:rsidRDefault="004E45B6" w:rsidP="004C352E">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C955C7" w:rsidRPr="00C955C7">
        <w:rPr>
          <w:rFonts w:ascii="Times New Roman" w:hAnsi="Times New Roman"/>
          <w:snapToGrid w:val="0"/>
          <w:sz w:val="24"/>
          <w:szCs w:val="24"/>
          <w:lang w:val="en-GB"/>
        </w:rPr>
        <w:fldChar w:fldCharType="begin"/>
      </w:r>
      <w:r w:rsidR="00C955C7" w:rsidRPr="00C955C7">
        <w:rPr>
          <w:rFonts w:ascii="Times New Roman" w:hAnsi="Times New Roman"/>
          <w:snapToGrid w:val="0"/>
          <w:sz w:val="24"/>
          <w:szCs w:val="24"/>
          <w:lang w:val="en-GB"/>
        </w:rPr>
        <w:instrText xml:space="preserve"> NUMPAGES  \* Arabic </w:instrText>
      </w:r>
      <w:r w:rsidR="00C955C7" w:rsidRPr="00C955C7">
        <w:rPr>
          <w:rFonts w:ascii="Times New Roman" w:hAnsi="Times New Roman"/>
          <w:snapToGrid w:val="0"/>
          <w:sz w:val="24"/>
          <w:szCs w:val="24"/>
          <w:lang w:val="en-GB"/>
        </w:rPr>
        <w:fldChar w:fldCharType="separate"/>
      </w:r>
      <w:r w:rsidR="00ED1247">
        <w:rPr>
          <w:rFonts w:ascii="Times New Roman" w:hAnsi="Times New Roman"/>
          <w:noProof/>
          <w:snapToGrid w:val="0"/>
          <w:sz w:val="24"/>
          <w:szCs w:val="24"/>
          <w:lang w:val="en-GB"/>
        </w:rPr>
        <w:t>2</w:t>
      </w:r>
      <w:r w:rsidR="00C955C7" w:rsidRPr="00C955C7">
        <w:rPr>
          <w:rFonts w:ascii="Times New Roman" w:hAnsi="Times New Roman"/>
          <w:snapToGrid w:val="0"/>
          <w:sz w:val="24"/>
          <w:szCs w:val="24"/>
          <w:lang w:val="en-GB"/>
        </w:rPr>
        <w:fldChar w:fldCharType="end"/>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r>
      <w:proofErr w:type="spellStart"/>
      <w:r w:rsidR="000C78E6" w:rsidRPr="00C955C7">
        <w:rPr>
          <w:rFonts w:ascii="Times New Roman" w:hAnsi="Times New Roman"/>
          <w:snapToGrid w:val="0"/>
          <w:sz w:val="24"/>
          <w:szCs w:val="24"/>
          <w:lang w:val="en-GB"/>
        </w:rPr>
        <w:t>young.L</w:t>
      </w:r>
      <w:proofErr w:type="spellEnd"/>
      <w:r w:rsidR="00196997" w:rsidRPr="00C955C7">
        <w:rPr>
          <w:rFonts w:ascii="Times New Roman" w:hAnsi="Times New Roman"/>
          <w:snapToGrid w:val="0"/>
          <w:sz w:val="24"/>
          <w:szCs w:val="24"/>
          <w:lang w:val="en-GB"/>
        </w:rPr>
        <w:t xml:space="preserve"> </w:t>
      </w:r>
      <w:r w:rsidRPr="00C955C7">
        <w:rPr>
          <w:rFonts w:ascii="Times New Roman" w:hAnsi="Times New Roman"/>
          <w:snapToGrid w:val="0"/>
          <w:sz w:val="24"/>
          <w:szCs w:val="24"/>
          <w:lang w:val="en-GB"/>
        </w:rPr>
        <w:t>@</w:t>
      </w:r>
      <w:r w:rsidR="00196997" w:rsidRPr="00C955C7">
        <w:rPr>
          <w:rFonts w:ascii="Times New Roman" w:hAnsi="Times New Roman"/>
          <w:snapToGrid w:val="0"/>
          <w:sz w:val="24"/>
          <w:szCs w:val="24"/>
          <w:lang w:val="en-GB"/>
        </w:rPr>
        <w:t xml:space="preserve"> </w:t>
      </w:r>
      <w:proofErr w:type="spellStart"/>
      <w:r w:rsidR="00196997" w:rsidRPr="00C955C7">
        <w:rPr>
          <w:rFonts w:ascii="Times New Roman" w:hAnsi="Times New Roman"/>
          <w:snapToGrid w:val="0"/>
          <w:sz w:val="24"/>
          <w:szCs w:val="24"/>
          <w:lang w:val="en-GB"/>
        </w:rPr>
        <w:t>samsung</w:t>
      </w:r>
      <w:proofErr w:type="spellEnd"/>
      <w:r w:rsidR="00196997" w:rsidRPr="00C955C7">
        <w:rPr>
          <w:rFonts w:ascii="Times New Roman" w:hAnsi="Times New Roman"/>
          <w:snapToGrid w:val="0"/>
          <w:sz w:val="24"/>
          <w:szCs w:val="24"/>
          <w:lang w:val="en-GB"/>
        </w:rPr>
        <w:t xml:space="preserve"> </w:t>
      </w:r>
      <w:r w:rsidR="000C78E6" w:rsidRPr="00C955C7">
        <w:rPr>
          <w:rFonts w:ascii="Times New Roman" w:hAnsi="Times New Roman"/>
          <w:snapToGrid w:val="0"/>
          <w:sz w:val="24"/>
          <w:szCs w:val="24"/>
          <w:lang w:val="en-GB"/>
        </w:rPr>
        <w:t>.</w:t>
      </w:r>
      <w:r w:rsidR="00196997" w:rsidRPr="00C955C7">
        <w:rPr>
          <w:rFonts w:ascii="Times New Roman" w:hAnsi="Times New Roman"/>
          <w:snapToGrid w:val="0"/>
          <w:sz w:val="24"/>
          <w:szCs w:val="24"/>
          <w:lang w:val="en-GB"/>
        </w:rPr>
        <w:t xml:space="preserve"> </w:t>
      </w:r>
      <w:r w:rsidR="000C78E6" w:rsidRPr="00C955C7">
        <w:rPr>
          <w:rFonts w:ascii="Times New Roman" w:hAnsi="Times New Roman"/>
          <w:snapToGrid w:val="0"/>
          <w:sz w:val="24"/>
          <w:szCs w:val="24"/>
          <w:lang w:val="en-GB"/>
        </w:rPr>
        <w:t>com</w:t>
      </w:r>
    </w:p>
    <w:p w14:paraId="1FFAF59B" w14:textId="3F4F8548" w:rsidR="00CB798F" w:rsidRPr="00C955C7" w:rsidRDefault="004E45B6" w:rsidP="004C352E">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8" w:history="1">
        <w:r w:rsidR="000C78E6" w:rsidRPr="00C955C7">
          <w:rPr>
            <w:rStyle w:val="Hyperlink"/>
            <w:rFonts w:ascii="Times New Roman" w:hAnsi="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w:t>
      </w:r>
      <w:r w:rsidR="00954B0D" w:rsidRPr="00C955C7">
        <w:rPr>
          <w:rFonts w:ascii="Times New Roman" w:eastAsia="SimSun" w:hAnsi="Times New Roman"/>
          <w:b/>
          <w:sz w:val="28"/>
          <w:szCs w:val="24"/>
          <w:lang w:val="en-GB" w:eastAsia="zh-CN"/>
        </w:rPr>
        <w:t>Z</w:t>
      </w:r>
      <w:r w:rsidRPr="00C955C7">
        <w:rPr>
          <w:rFonts w:ascii="Times New Roman" w:eastAsia="SimSun" w:hAnsi="Times New Roman"/>
          <w:b/>
          <w:sz w:val="28"/>
          <w:szCs w:val="24"/>
          <w:lang w:val="en-GB" w:eastAsia="zh-CN"/>
        </w:rPr>
        <w:t>ATION FOR STANDARDI</w:t>
      </w:r>
      <w:r w:rsidR="00954B0D" w:rsidRPr="00C955C7">
        <w:rPr>
          <w:rFonts w:ascii="Times New Roman" w:eastAsia="SimSun" w:hAnsi="Times New Roman"/>
          <w:b/>
          <w:sz w:val="28"/>
          <w:szCs w:val="24"/>
          <w:lang w:val="en-GB" w:eastAsia="zh-CN"/>
        </w:rPr>
        <w:t>Z</w:t>
      </w:r>
      <w:r w:rsidRPr="00C955C7">
        <w:rPr>
          <w:rFonts w:ascii="Times New Roman" w:eastAsia="SimSun" w:hAnsi="Times New Roman"/>
          <w:b/>
          <w:sz w:val="28"/>
          <w:szCs w:val="24"/>
          <w:lang w:val="en-GB" w:eastAsia="zh-CN"/>
        </w:rPr>
        <w:t>ATION</w:t>
      </w:r>
    </w:p>
    <w:p w14:paraId="7FCF95DB" w14:textId="77777777" w:rsidR="00385C5D" w:rsidRPr="00C955C7" w:rsidRDefault="00385C5D" w:rsidP="00385C5D">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0D92B76F" w14:textId="2C7DB9CE" w:rsidR="00385C5D" w:rsidRPr="00C955C7" w:rsidRDefault="00385C5D" w:rsidP="00385C5D">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t>
      </w:r>
      <w:r w:rsidR="00540DEA" w:rsidRPr="00C955C7">
        <w:rPr>
          <w:rFonts w:ascii="Times New Roman" w:eastAsia="SimSun" w:hAnsi="Times New Roman"/>
          <w:b/>
          <w:sz w:val="28"/>
          <w:szCs w:val="24"/>
          <w:lang w:val="en-GB" w:eastAsia="zh-CN"/>
        </w:rPr>
        <w:t>WG 03</w:t>
      </w:r>
      <w:r w:rsidR="00EF2D59" w:rsidRPr="00C955C7">
        <w:rPr>
          <w:rFonts w:ascii="Times New Roman" w:eastAsia="SimSun" w:hAnsi="Times New Roman"/>
          <w:b/>
          <w:sz w:val="28"/>
          <w:szCs w:val="24"/>
          <w:lang w:val="en-GB" w:eastAsia="zh-CN"/>
        </w:rPr>
        <w:t xml:space="preserve"> MPEG SYSTEMS</w:t>
      </w:r>
    </w:p>
    <w:p w14:paraId="54CED6D6" w14:textId="1C95958D" w:rsidR="00385C5D" w:rsidRPr="00C955C7" w:rsidRDefault="00385C5D" w:rsidP="00385C5D">
      <w:pPr>
        <w:jc w:val="right"/>
        <w:rPr>
          <w:rFonts w:ascii="Times New Roman" w:eastAsia="SimSun" w:hAnsi="Times New Roman"/>
          <w:b/>
          <w:sz w:val="48"/>
          <w:szCs w:val="24"/>
          <w:lang w:val="en-GB" w:eastAsia="zh-CN"/>
        </w:rPr>
      </w:pPr>
      <w:r w:rsidRPr="00C955C7">
        <w:rPr>
          <w:rFonts w:ascii="Times New Roman" w:eastAsia="SimSun" w:hAnsi="Times New Roman"/>
          <w:b/>
          <w:sz w:val="28"/>
          <w:szCs w:val="24"/>
          <w:lang w:val="en-GB" w:eastAsia="zh-CN"/>
        </w:rPr>
        <w:t>ISO/IEC JTC 1/SC 29/</w:t>
      </w:r>
      <w:r w:rsidR="00540DEA" w:rsidRPr="00C955C7">
        <w:rPr>
          <w:rFonts w:ascii="Times New Roman" w:eastAsia="SimSun" w:hAnsi="Times New Roman"/>
          <w:b/>
          <w:sz w:val="28"/>
          <w:szCs w:val="24"/>
          <w:lang w:val="en-GB" w:eastAsia="zh-CN"/>
        </w:rPr>
        <w:t>WG 03</w:t>
      </w:r>
      <w:r w:rsidRPr="00C955C7">
        <w:rPr>
          <w:rFonts w:ascii="Times New Roman" w:eastAsia="SimSun" w:hAnsi="Times New Roman"/>
          <w:b/>
          <w:sz w:val="28"/>
          <w:szCs w:val="24"/>
          <w:lang w:val="en-GB" w:eastAsia="zh-CN"/>
        </w:rPr>
        <w:t xml:space="preserve"> </w:t>
      </w:r>
      <w:r w:rsidRPr="00C955C7">
        <w:rPr>
          <w:rFonts w:ascii="Times New Roman" w:eastAsia="SimSun" w:hAnsi="Times New Roman"/>
          <w:b/>
          <w:sz w:val="48"/>
          <w:szCs w:val="24"/>
          <w:lang w:val="en-GB" w:eastAsia="zh-CN"/>
        </w:rPr>
        <w:t>N</w:t>
      </w:r>
      <w:r w:rsidR="004C352E">
        <w:rPr>
          <w:rFonts w:ascii="Times New Roman" w:eastAsia="SimSun" w:hAnsi="Times New Roman"/>
          <w:b/>
          <w:sz w:val="48"/>
          <w:szCs w:val="24"/>
          <w:highlight w:val="yellow"/>
          <w:lang w:val="en-GB" w:eastAsia="zh-CN"/>
        </w:rPr>
        <w:fldChar w:fldCharType="begin"/>
      </w:r>
      <w:r w:rsidR="004C352E">
        <w:rPr>
          <w:rFonts w:ascii="Times New Roman" w:eastAsia="SimSun" w:hAnsi="Times New Roman"/>
          <w:b/>
          <w:sz w:val="48"/>
          <w:szCs w:val="24"/>
          <w:highlight w:val="yellow"/>
          <w:lang w:val="en-GB" w:eastAsia="zh-CN"/>
        </w:rPr>
        <w:instrText xml:space="preserve"> DOCPROPERTY "WGNumber" \* MERGEFORMAT </w:instrText>
      </w:r>
      <w:r w:rsidR="004C352E">
        <w:rPr>
          <w:rFonts w:ascii="Times New Roman" w:eastAsia="SimSun" w:hAnsi="Times New Roman"/>
          <w:b/>
          <w:sz w:val="48"/>
          <w:szCs w:val="24"/>
          <w:highlight w:val="yellow"/>
          <w:lang w:val="en-GB" w:eastAsia="zh-CN"/>
        </w:rPr>
        <w:fldChar w:fldCharType="separate"/>
      </w:r>
      <w:r w:rsidR="00ED1247">
        <w:rPr>
          <w:rFonts w:ascii="Times New Roman" w:eastAsia="SimSun" w:hAnsi="Times New Roman"/>
          <w:b/>
          <w:sz w:val="48"/>
          <w:szCs w:val="24"/>
          <w:highlight w:val="yellow"/>
          <w:lang w:val="en-GB" w:eastAsia="zh-CN"/>
        </w:rPr>
        <w:t>0341</w:t>
      </w:r>
      <w:r w:rsidR="004C352E">
        <w:rPr>
          <w:rFonts w:ascii="Times New Roman" w:eastAsia="SimSun" w:hAnsi="Times New Roman"/>
          <w:b/>
          <w:sz w:val="48"/>
          <w:szCs w:val="24"/>
          <w:highlight w:val="yellow"/>
          <w:lang w:val="en-GB" w:eastAsia="zh-CN"/>
        </w:rPr>
        <w:fldChar w:fldCharType="end"/>
      </w:r>
    </w:p>
    <w:p w14:paraId="40403B12" w14:textId="68B692BD" w:rsidR="00954B0D" w:rsidRPr="00C955C7" w:rsidRDefault="004C352E" w:rsidP="004C352E">
      <w:pPr>
        <w:spacing w:after="480"/>
        <w:jc w:val="right"/>
        <w:rPr>
          <w:rFonts w:ascii="Times New Roman" w:eastAsia="SimSun" w:hAnsi="Times New Roman"/>
          <w:b/>
          <w:sz w:val="28"/>
          <w:szCs w:val="24"/>
          <w:lang w:val="en-GB" w:eastAsia="zh-CN"/>
        </w:rPr>
      </w:pPr>
      <w:r w:rsidRPr="004C352E">
        <w:rPr>
          <w:rFonts w:ascii="Times New Roman" w:eastAsia="SimSun" w:hAnsi="Times New Roman"/>
          <w:b/>
          <w:sz w:val="28"/>
          <w:szCs w:val="24"/>
          <w:highlight w:val="yellow"/>
          <w:lang w:val="en-GB" w:eastAsia="zh-CN"/>
        </w:rPr>
        <w:fldChar w:fldCharType="begin"/>
      </w:r>
      <w:r w:rsidRPr="004C352E">
        <w:rPr>
          <w:rFonts w:ascii="Times New Roman" w:eastAsia="SimSun" w:hAnsi="Times New Roman"/>
          <w:b/>
          <w:sz w:val="28"/>
          <w:szCs w:val="24"/>
          <w:highlight w:val="yellow"/>
          <w:lang w:val="en-GB" w:eastAsia="zh-CN"/>
        </w:rPr>
        <w:instrText xml:space="preserve"> SAVEDATE \@ "MMMM yyyy" \* MERGEFORMAT </w:instrText>
      </w:r>
      <w:r w:rsidRPr="004C352E">
        <w:rPr>
          <w:rFonts w:ascii="Times New Roman" w:eastAsia="SimSun" w:hAnsi="Times New Roman"/>
          <w:b/>
          <w:sz w:val="28"/>
          <w:szCs w:val="24"/>
          <w:highlight w:val="yellow"/>
          <w:lang w:val="en-GB" w:eastAsia="zh-CN"/>
        </w:rPr>
        <w:fldChar w:fldCharType="separate"/>
      </w:r>
      <w:r w:rsidR="00F311AE">
        <w:rPr>
          <w:rFonts w:ascii="Times New Roman" w:eastAsia="SimSun" w:hAnsi="Times New Roman"/>
          <w:b/>
          <w:noProof/>
          <w:sz w:val="28"/>
          <w:szCs w:val="24"/>
          <w:highlight w:val="yellow"/>
          <w:lang w:val="en-GB" w:eastAsia="zh-CN"/>
        </w:rPr>
        <w:t>July 2021</w:t>
      </w:r>
      <w:r w:rsidRPr="004C352E">
        <w:rPr>
          <w:rFonts w:ascii="Times New Roman" w:eastAsia="SimSun" w:hAnsi="Times New Roman"/>
          <w:b/>
          <w:sz w:val="28"/>
          <w:szCs w:val="24"/>
          <w:highlight w:val="yellow"/>
          <w:lang w:val="en-GB" w:eastAsia="zh-CN"/>
        </w:rPr>
        <w:fldChar w:fldCharType="end"/>
      </w:r>
      <w:r w:rsidR="00954B0D" w:rsidRPr="00C955C7">
        <w:rPr>
          <w:rFonts w:ascii="Times New Roman" w:eastAsia="SimSun" w:hAnsi="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A7512A" w14:paraId="643E3AD1" w14:textId="77777777" w:rsidTr="00954B0D">
        <w:tc>
          <w:tcPr>
            <w:tcW w:w="1890" w:type="dxa"/>
            <w:hideMark/>
          </w:tcPr>
          <w:p w14:paraId="08C6B0FD" w14:textId="77777777" w:rsidR="00954B0D" w:rsidRPr="00C955C7" w:rsidRDefault="00954B0D">
            <w:pPr>
              <w:suppressAutoHyphens/>
              <w:rPr>
                <w:rFonts w:ascii="Times New Roman" w:hAnsi="Times New Roman"/>
                <w:b/>
                <w:sz w:val="24"/>
                <w:szCs w:val="24"/>
                <w:lang w:val="en-GB"/>
              </w:rPr>
            </w:pPr>
            <w:r w:rsidRPr="00C955C7">
              <w:rPr>
                <w:rFonts w:ascii="Times New Roman" w:hAnsi="Times New Roman"/>
                <w:b/>
                <w:sz w:val="24"/>
                <w:szCs w:val="24"/>
                <w:lang w:val="en-GB"/>
              </w:rPr>
              <w:t>Title</w:t>
            </w:r>
          </w:p>
        </w:tc>
        <w:tc>
          <w:tcPr>
            <w:tcW w:w="8279" w:type="dxa"/>
            <w:hideMark/>
          </w:tcPr>
          <w:p w14:paraId="498090C2" w14:textId="5636F0EF" w:rsidR="00954B0D" w:rsidRPr="00C955C7" w:rsidRDefault="004C352E">
            <w:pPr>
              <w:suppressAutoHyphens/>
              <w:rPr>
                <w:rFonts w:ascii="Times New Roman" w:hAnsi="Times New Roman"/>
                <w:b/>
                <w:sz w:val="24"/>
                <w:szCs w:val="24"/>
                <w:highlight w:val="yellow"/>
                <w:lang w:val="en-GB"/>
              </w:rPr>
            </w:pPr>
            <w:r>
              <w:rPr>
                <w:rFonts w:ascii="Times New Roman" w:hAnsi="Times New Roman"/>
                <w:b/>
                <w:sz w:val="24"/>
                <w:szCs w:val="24"/>
                <w:highlight w:val="yellow"/>
                <w:lang w:val="en-GB"/>
              </w:rPr>
              <w:fldChar w:fldCharType="begin"/>
            </w:r>
            <w:r>
              <w:rPr>
                <w:rFonts w:ascii="Times New Roman" w:hAnsi="Times New Roman"/>
                <w:b/>
                <w:sz w:val="24"/>
                <w:szCs w:val="24"/>
                <w:highlight w:val="yellow"/>
                <w:lang w:val="en-GB"/>
              </w:rPr>
              <w:instrText xml:space="preserve"> TITLE  \* MERGEFORMAT </w:instrText>
            </w:r>
            <w:r>
              <w:rPr>
                <w:rFonts w:ascii="Times New Roman" w:hAnsi="Times New Roman"/>
                <w:b/>
                <w:sz w:val="24"/>
                <w:szCs w:val="24"/>
                <w:highlight w:val="yellow"/>
                <w:lang w:val="en-GB"/>
              </w:rPr>
              <w:fldChar w:fldCharType="separate"/>
            </w:r>
            <w:r w:rsidR="00ED1247">
              <w:rPr>
                <w:rFonts w:ascii="Times New Roman" w:hAnsi="Times New Roman"/>
                <w:b/>
                <w:sz w:val="24"/>
                <w:szCs w:val="24"/>
                <w:highlight w:val="yellow"/>
                <w:lang w:val="en-GB"/>
              </w:rPr>
              <w:t>Working draft of amendment to ISO/IEC 14496-12: Improved brand documentation and other improvements</w:t>
            </w:r>
            <w:r>
              <w:rPr>
                <w:rFonts w:ascii="Times New Roman" w:hAnsi="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b/>
                <w:sz w:val="24"/>
                <w:szCs w:val="24"/>
                <w:lang w:val="en-GB"/>
              </w:rPr>
            </w:pPr>
            <w:r w:rsidRPr="00C955C7">
              <w:rPr>
                <w:rFonts w:ascii="Times New Roman" w:hAnsi="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b/>
                <w:sz w:val="24"/>
                <w:szCs w:val="24"/>
                <w:lang w:val="en-GB"/>
              </w:rPr>
            </w:pPr>
            <w:r w:rsidRPr="00C955C7">
              <w:rPr>
                <w:rFonts w:ascii="Times New Roman" w:hAnsi="Times New Roman"/>
                <w:b/>
                <w:sz w:val="24"/>
                <w:szCs w:val="24"/>
                <w:lang w:val="en-GB"/>
              </w:rPr>
              <w:t>WG 03</w:t>
            </w:r>
            <w:r w:rsidR="00954B0D" w:rsidRPr="00C955C7">
              <w:rPr>
                <w:rFonts w:ascii="Times New Roman" w:hAnsi="Times New Roman"/>
                <w:b/>
                <w:sz w:val="24"/>
                <w:szCs w:val="24"/>
                <w:lang w:val="en-GB"/>
              </w:rPr>
              <w:t xml:space="preserve">, MPEG </w:t>
            </w:r>
            <w:r w:rsidR="00F419DA" w:rsidRPr="00C955C7">
              <w:rPr>
                <w:rFonts w:ascii="Times New Roman" w:hAnsi="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b/>
                <w:sz w:val="24"/>
                <w:szCs w:val="24"/>
                <w:lang w:val="en-GB"/>
              </w:rPr>
            </w:pPr>
            <w:r w:rsidRPr="00C955C7">
              <w:rPr>
                <w:rFonts w:ascii="Times New Roman" w:hAnsi="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b/>
                <w:sz w:val="24"/>
                <w:szCs w:val="24"/>
                <w:lang w:val="en-GB"/>
              </w:rPr>
            </w:pPr>
            <w:r w:rsidRPr="00C955C7">
              <w:rPr>
                <w:rFonts w:ascii="Times New Roman" w:hAnsi="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b/>
                <w:sz w:val="24"/>
                <w:szCs w:val="24"/>
                <w:lang w:val="en-GB"/>
              </w:rPr>
            </w:pPr>
            <w:r w:rsidRPr="00C955C7">
              <w:rPr>
                <w:rFonts w:ascii="Times New Roman" w:hAnsi="Times New Roman"/>
                <w:b/>
                <w:sz w:val="24"/>
                <w:szCs w:val="24"/>
                <w:lang w:val="en-GB"/>
              </w:rPr>
              <w:t>Serial Number</w:t>
            </w:r>
          </w:p>
        </w:tc>
        <w:tc>
          <w:tcPr>
            <w:tcW w:w="8279" w:type="dxa"/>
            <w:hideMark/>
          </w:tcPr>
          <w:p w14:paraId="44A25045" w14:textId="06FD8AF1" w:rsidR="00954B0D" w:rsidRPr="00C955C7" w:rsidRDefault="004C352E" w:rsidP="00A86680">
            <w:pPr>
              <w:suppressAutoHyphens/>
              <w:rPr>
                <w:rFonts w:ascii="Times New Roman" w:hAnsi="Times New Roman"/>
                <w:b/>
                <w:sz w:val="24"/>
                <w:szCs w:val="24"/>
                <w:lang w:val="en-GB"/>
              </w:rPr>
            </w:pPr>
            <w:r>
              <w:rPr>
                <w:rFonts w:ascii="Times New Roman" w:hAnsi="Times New Roman"/>
                <w:b/>
                <w:sz w:val="24"/>
                <w:szCs w:val="24"/>
                <w:highlight w:val="yellow"/>
                <w:lang w:val="en-GB"/>
              </w:rPr>
              <w:fldChar w:fldCharType="begin"/>
            </w:r>
            <w:r>
              <w:rPr>
                <w:rFonts w:ascii="Times New Roman" w:hAnsi="Times New Roman"/>
                <w:b/>
                <w:sz w:val="24"/>
                <w:szCs w:val="24"/>
                <w:highlight w:val="yellow"/>
                <w:lang w:val="en-GB"/>
              </w:rPr>
              <w:instrText xml:space="preserve"> DOCPROPERTY "MDMSNumber" \* MERGEFORMAT </w:instrText>
            </w:r>
            <w:r>
              <w:rPr>
                <w:rFonts w:ascii="Times New Roman" w:hAnsi="Times New Roman"/>
                <w:b/>
                <w:sz w:val="24"/>
                <w:szCs w:val="24"/>
                <w:highlight w:val="yellow"/>
                <w:lang w:val="en-GB"/>
              </w:rPr>
              <w:fldChar w:fldCharType="separate"/>
            </w:r>
            <w:r w:rsidR="00ED1247">
              <w:rPr>
                <w:rFonts w:ascii="Times New Roman" w:hAnsi="Times New Roman"/>
                <w:b/>
                <w:sz w:val="24"/>
                <w:szCs w:val="24"/>
                <w:highlight w:val="yellow"/>
                <w:lang w:val="en-GB"/>
              </w:rPr>
              <w:t>20688</w:t>
            </w:r>
            <w:r>
              <w:rPr>
                <w:rFonts w:ascii="Times New Roman" w:hAnsi="Times New Roman"/>
                <w:b/>
                <w:sz w:val="24"/>
                <w:szCs w:val="24"/>
                <w:highlight w:val="yellow"/>
                <w:lang w:val="en-GB"/>
              </w:rPr>
              <w:fldChar w:fldCharType="end"/>
            </w:r>
          </w:p>
        </w:tc>
      </w:tr>
    </w:tbl>
    <w:p w14:paraId="097A75ED" w14:textId="729F5763" w:rsidR="00ED1247" w:rsidRPr="00A7512A" w:rsidRDefault="00ED1247" w:rsidP="00ED1247">
      <w:pPr>
        <w:rPr>
          <w:lang w:val="en-US"/>
        </w:rPr>
      </w:pPr>
      <w:r>
        <w:rPr>
          <w:rFonts w:hAnsi="Symbol"/>
        </w:rPr>
        <w:t></w:t>
      </w:r>
      <w:r w:rsidRPr="00A7512A">
        <w:rPr>
          <w:lang w:val="en-US"/>
        </w:rPr>
        <w:t xml:space="preserve">  </w:t>
      </w:r>
      <w:r w:rsidR="00F337D9" w:rsidRPr="00A7512A">
        <w:rPr>
          <w:lang w:val="en-US"/>
        </w:rPr>
        <w:t>sample entry vs. sample description, consistency/correctness</w:t>
      </w:r>
    </w:p>
    <w:p w14:paraId="5A9E1DEA" w14:textId="00C7E31D" w:rsidR="00ED1247" w:rsidRDefault="00ED1247" w:rsidP="0018563E">
      <w:pPr>
        <w:rPr>
          <w:rFonts w:ascii="Times New Roman" w:hAnsi="Times New Roman"/>
          <w:sz w:val="24"/>
          <w:lang w:val="en-GB"/>
        </w:rPr>
      </w:pPr>
      <w:r>
        <w:rPr>
          <w:rFonts w:ascii="Times New Roman" w:hAnsi="Times New Roman"/>
          <w:sz w:val="24"/>
          <w:lang w:val="en-GB"/>
        </w:rPr>
        <w:t>M57443</w:t>
      </w:r>
    </w:p>
    <w:p w14:paraId="0F607228" w14:textId="04366D8E" w:rsidR="00ED1247" w:rsidRDefault="00ED1247" w:rsidP="0018563E">
      <w:pPr>
        <w:rPr>
          <w:rFonts w:ascii="Times New Roman" w:hAnsi="Times New Roman"/>
          <w:sz w:val="24"/>
          <w:lang w:val="en-GB"/>
        </w:rPr>
      </w:pPr>
      <w:r>
        <w:rPr>
          <w:rFonts w:ascii="Times New Roman" w:hAnsi="Times New Roman"/>
          <w:sz w:val="24"/>
          <w:lang w:val="en-GB"/>
        </w:rPr>
        <w:t>M57441</w:t>
      </w:r>
    </w:p>
    <w:p w14:paraId="3715A5E5" w14:textId="548A1CB4" w:rsidR="00ED1247" w:rsidRDefault="00ED1247" w:rsidP="0018563E">
      <w:pPr>
        <w:rPr>
          <w:rFonts w:ascii="Times New Roman" w:hAnsi="Times New Roman"/>
          <w:sz w:val="24"/>
          <w:lang w:val="en-GB"/>
        </w:rPr>
      </w:pPr>
    </w:p>
    <w:p w14:paraId="517C0F6A" w14:textId="1F68302C" w:rsidR="00ED1247" w:rsidRDefault="00ED1247">
      <w:pPr>
        <w:rPr>
          <w:rFonts w:ascii="Times New Roman" w:hAnsi="Times New Roman"/>
          <w:sz w:val="24"/>
          <w:lang w:val="en-GB"/>
        </w:rPr>
      </w:pPr>
      <w:r>
        <w:rPr>
          <w:rFonts w:ascii="Times New Roman" w:hAnsi="Times New Roman"/>
          <w:sz w:val="24"/>
          <w:lang w:val="en-GB"/>
        </w:rPr>
        <w:br w:type="page"/>
      </w:r>
    </w:p>
    <w:p w14:paraId="1DF56872" w14:textId="77777777" w:rsidR="00340A66" w:rsidRDefault="00340A66" w:rsidP="0018563E">
      <w:pPr>
        <w:rPr>
          <w:rFonts w:ascii="Times New Roman" w:hAnsi="Times New Roman"/>
          <w:i/>
          <w:iCs/>
          <w:sz w:val="24"/>
          <w:lang w:val="en-GB"/>
        </w:rPr>
      </w:pPr>
      <w:r>
        <w:rPr>
          <w:rFonts w:ascii="Times New Roman" w:hAnsi="Times New Roman"/>
          <w:i/>
          <w:iCs/>
          <w:sz w:val="24"/>
          <w:lang w:val="en-GB"/>
        </w:rPr>
        <w:lastRenderedPageBreak/>
        <w:t>In 3.1.35 change the name of the term defined from</w:t>
      </w:r>
    </w:p>
    <w:p w14:paraId="61A0568E" w14:textId="65E0AA5D" w:rsidR="00340A66" w:rsidRPr="00340A66" w:rsidRDefault="00340A66" w:rsidP="0018563E">
      <w:pPr>
        <w:rPr>
          <w:rFonts w:ascii="Times New Roman" w:hAnsi="Times New Roman"/>
          <w:b/>
          <w:bCs/>
          <w:i/>
          <w:iCs/>
          <w:sz w:val="24"/>
          <w:lang w:val="en-GB"/>
        </w:rPr>
      </w:pPr>
      <w:r w:rsidRPr="00340A66">
        <w:rPr>
          <w:rFonts w:hint="eastAsia"/>
          <w:b/>
          <w:bCs/>
          <w:lang w:val="en-GB"/>
        </w:rPr>
        <w:t xml:space="preserve">sample </w:t>
      </w:r>
      <w:r w:rsidRPr="00340A66">
        <w:rPr>
          <w:b/>
          <w:bCs/>
          <w:lang w:val="en-GB"/>
        </w:rPr>
        <w:t>description</w:t>
      </w:r>
      <w:r w:rsidRPr="00340A66">
        <w:rPr>
          <w:rFonts w:ascii="Times New Roman" w:hAnsi="Times New Roman"/>
          <w:b/>
          <w:bCs/>
          <w:i/>
          <w:iCs/>
          <w:sz w:val="24"/>
          <w:lang w:val="en-GB"/>
        </w:rPr>
        <w:t xml:space="preserve"> </w:t>
      </w:r>
    </w:p>
    <w:p w14:paraId="228B5D89" w14:textId="77777777" w:rsidR="00340A66" w:rsidRPr="00EC6C63" w:rsidRDefault="00340A66" w:rsidP="00340A66">
      <w:pPr>
        <w:pStyle w:val="Definition"/>
        <w:rPr>
          <w:lang w:val="en-GB"/>
        </w:rPr>
      </w:pPr>
      <w:r w:rsidRPr="003176D3">
        <w:rPr>
          <w:lang w:val="en-GB"/>
        </w:rPr>
        <w:t>structure which defines and describes the format of some number of samples in a track</w:t>
      </w:r>
    </w:p>
    <w:p w14:paraId="034C5FB9" w14:textId="77777777" w:rsidR="00340A66" w:rsidRDefault="00340A66" w:rsidP="0018563E">
      <w:pPr>
        <w:rPr>
          <w:rFonts w:ascii="Times New Roman" w:hAnsi="Times New Roman"/>
          <w:i/>
          <w:iCs/>
          <w:sz w:val="24"/>
          <w:lang w:val="en-GB"/>
        </w:rPr>
      </w:pPr>
      <w:r>
        <w:rPr>
          <w:rFonts w:ascii="Times New Roman" w:hAnsi="Times New Roman"/>
          <w:i/>
          <w:iCs/>
          <w:sz w:val="24"/>
          <w:lang w:val="en-GB"/>
        </w:rPr>
        <w:t>to</w:t>
      </w:r>
    </w:p>
    <w:p w14:paraId="69D5FA63" w14:textId="16DA3163" w:rsidR="00340A66" w:rsidRPr="00340A66" w:rsidRDefault="00340A66" w:rsidP="0018563E">
      <w:pPr>
        <w:rPr>
          <w:rFonts w:ascii="Times New Roman" w:hAnsi="Times New Roman"/>
          <w:b/>
          <w:bCs/>
          <w:i/>
          <w:iCs/>
          <w:sz w:val="24"/>
          <w:lang w:val="en-GB"/>
        </w:rPr>
      </w:pPr>
      <w:r w:rsidRPr="00340A66">
        <w:rPr>
          <w:rFonts w:hint="eastAsia"/>
          <w:b/>
          <w:bCs/>
          <w:lang w:val="en-GB"/>
        </w:rPr>
        <w:t xml:space="preserve">sample </w:t>
      </w:r>
      <w:del w:id="0" w:author="David Singer" w:date="2021-07-29T11:33:00Z">
        <w:r w:rsidRPr="00340A66" w:rsidDel="00340A66">
          <w:rPr>
            <w:b/>
            <w:bCs/>
            <w:lang w:val="en-GB"/>
          </w:rPr>
          <w:delText>description</w:delText>
        </w:r>
        <w:r w:rsidRPr="00340A66" w:rsidDel="00340A66">
          <w:rPr>
            <w:rFonts w:ascii="Times New Roman" w:hAnsi="Times New Roman"/>
            <w:b/>
            <w:bCs/>
            <w:i/>
            <w:iCs/>
            <w:sz w:val="24"/>
            <w:lang w:val="en-GB"/>
          </w:rPr>
          <w:delText xml:space="preserve"> </w:delText>
        </w:r>
      </w:del>
      <w:ins w:id="1" w:author="David Singer" w:date="2021-07-29T11:33:00Z">
        <w:r w:rsidRPr="00340A66">
          <w:rPr>
            <w:b/>
            <w:bCs/>
            <w:lang w:val="en-GB"/>
          </w:rPr>
          <w:t>entry</w:t>
        </w:r>
        <w:r w:rsidRPr="00340A66">
          <w:rPr>
            <w:rFonts w:ascii="Times New Roman" w:hAnsi="Times New Roman"/>
            <w:b/>
            <w:bCs/>
            <w:i/>
            <w:iCs/>
            <w:sz w:val="24"/>
            <w:lang w:val="en-GB"/>
          </w:rPr>
          <w:t xml:space="preserve"> </w:t>
        </w:r>
      </w:ins>
    </w:p>
    <w:p w14:paraId="22846C9E" w14:textId="77777777" w:rsidR="00340A66" w:rsidRPr="00EC6C63" w:rsidRDefault="00340A66" w:rsidP="00340A66">
      <w:pPr>
        <w:pStyle w:val="Definition"/>
        <w:rPr>
          <w:lang w:val="en-GB"/>
        </w:rPr>
      </w:pPr>
      <w:r w:rsidRPr="003176D3">
        <w:rPr>
          <w:lang w:val="en-GB"/>
        </w:rPr>
        <w:t>structure which defines and describes the format of some number of samples in a track</w:t>
      </w:r>
    </w:p>
    <w:p w14:paraId="7B0CD994" w14:textId="61D6004A" w:rsidR="00ED1247" w:rsidRPr="00ED1247" w:rsidRDefault="00ED1247" w:rsidP="0018563E">
      <w:pPr>
        <w:rPr>
          <w:rFonts w:ascii="Times New Roman" w:hAnsi="Times New Roman"/>
          <w:i/>
          <w:iCs/>
          <w:sz w:val="24"/>
          <w:lang w:val="en-GB"/>
        </w:rPr>
      </w:pPr>
      <w:r w:rsidRPr="00ED1247">
        <w:rPr>
          <w:rFonts w:ascii="Times New Roman" w:hAnsi="Times New Roman"/>
          <w:i/>
          <w:iCs/>
          <w:sz w:val="24"/>
          <w:lang w:val="en-GB"/>
        </w:rPr>
        <w:t>In section 4.3.1, File-type box, replace</w:t>
      </w:r>
    </w:p>
    <w:p w14:paraId="43F3EA3E" w14:textId="77777777" w:rsidR="00ED1247" w:rsidRPr="003176D3" w:rsidRDefault="00ED1247" w:rsidP="00ED1247">
      <w:pPr>
        <w:rPr>
          <w:lang w:val="en-GB"/>
        </w:rPr>
      </w:pPr>
      <w:r w:rsidRPr="003176D3">
        <w:rPr>
          <w:lang w:val="en-GB"/>
        </w:rPr>
        <w:t xml:space="preserve">This box </w:t>
      </w:r>
      <w:r>
        <w:rPr>
          <w:lang w:val="en-GB"/>
        </w:rPr>
        <w:t>shall</w:t>
      </w:r>
      <w:r w:rsidRPr="003176D3">
        <w:rPr>
          <w:lang w:val="en-GB"/>
        </w:rPr>
        <w:t xml:space="preserve"> be placed as early as possible in the file (e.g. after any obligatory signature, but before any significant variable-size boxes such as a </w:t>
      </w:r>
      <w:r w:rsidRPr="00A3770E">
        <w:rPr>
          <w:rStyle w:val="codeChar"/>
        </w:rPr>
        <w:t>MovieBox</w:t>
      </w:r>
      <w:r w:rsidRPr="003176D3">
        <w:rPr>
          <w:lang w:val="en-GB"/>
        </w:rPr>
        <w:t xml:space="preserve">, </w:t>
      </w:r>
      <w:r w:rsidRPr="00A3770E">
        <w:rPr>
          <w:rStyle w:val="codeChar"/>
        </w:rPr>
        <w:t>MediaDataBox</w:t>
      </w:r>
      <w:r w:rsidRPr="003176D3">
        <w:rPr>
          <w:lang w:val="en-GB"/>
        </w:rPr>
        <w:t xml:space="preserve">, or </w:t>
      </w:r>
      <w:r w:rsidRPr="00A3770E">
        <w:rPr>
          <w:rStyle w:val="codeChar"/>
        </w:rPr>
        <w:t>FreeSpaceBox</w:t>
      </w:r>
      <w:r w:rsidRPr="003176D3">
        <w:rPr>
          <w:lang w:val="en-GB"/>
        </w:rPr>
        <w:t>). It identifies which specification is the ‘best use’ of the file, and a minor version of that specification; and also a set of other specifications to which the file complies.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6700CD88" w14:textId="56E9B82F" w:rsidR="00ED1247" w:rsidRPr="00ED1247" w:rsidRDefault="00ED1247" w:rsidP="0018563E">
      <w:pPr>
        <w:rPr>
          <w:rFonts w:ascii="Times New Roman" w:hAnsi="Times New Roman"/>
          <w:i/>
          <w:iCs/>
          <w:sz w:val="24"/>
          <w:lang w:val="en-GB"/>
        </w:rPr>
      </w:pPr>
      <w:r w:rsidRPr="00ED1247">
        <w:rPr>
          <w:rFonts w:ascii="Times New Roman" w:hAnsi="Times New Roman"/>
          <w:i/>
          <w:iCs/>
          <w:sz w:val="24"/>
          <w:lang w:val="en-GB"/>
        </w:rPr>
        <w:t>with</w:t>
      </w:r>
    </w:p>
    <w:p w14:paraId="77EE8AED" w14:textId="093C9D14" w:rsidR="00ED1247" w:rsidRPr="003176D3" w:rsidRDefault="00ED1247" w:rsidP="00ED1247">
      <w:pPr>
        <w:rPr>
          <w:lang w:val="en-GB"/>
        </w:rPr>
      </w:pPr>
      <w:r w:rsidRPr="003176D3">
        <w:rPr>
          <w:lang w:val="en-GB"/>
        </w:rPr>
        <w:t xml:space="preserve">This box </w:t>
      </w:r>
      <w:r>
        <w:rPr>
          <w:lang w:val="en-GB"/>
        </w:rPr>
        <w:t>shall</w:t>
      </w:r>
      <w:r w:rsidRPr="003176D3">
        <w:rPr>
          <w:lang w:val="en-GB"/>
        </w:rPr>
        <w:t xml:space="preserve"> be placed as early as possible in the file (e.g. after any obligatory signature, but before any significant variable-size boxes such as a </w:t>
      </w:r>
      <w:r w:rsidRPr="00A3770E">
        <w:rPr>
          <w:rStyle w:val="codeChar"/>
        </w:rPr>
        <w:t>MovieBox</w:t>
      </w:r>
      <w:r w:rsidRPr="003176D3">
        <w:rPr>
          <w:lang w:val="en-GB"/>
        </w:rPr>
        <w:t xml:space="preserve">, </w:t>
      </w:r>
      <w:r w:rsidRPr="00A3770E">
        <w:rPr>
          <w:rStyle w:val="codeChar"/>
        </w:rPr>
        <w:t>MediaDataBox</w:t>
      </w:r>
      <w:r w:rsidRPr="003176D3">
        <w:rPr>
          <w:lang w:val="en-GB"/>
        </w:rPr>
        <w:t xml:space="preserve">, or </w:t>
      </w:r>
      <w:r w:rsidRPr="00A3770E">
        <w:rPr>
          <w:rStyle w:val="codeChar"/>
        </w:rPr>
        <w:t>FreeSpaceBox</w:t>
      </w:r>
      <w:r w:rsidRPr="003176D3">
        <w:rPr>
          <w:lang w:val="en-GB"/>
        </w:rPr>
        <w:t>). It identifies which specification is the ‘best use’ of the file</w:t>
      </w:r>
      <w:ins w:id="2" w:author="David Singer" w:date="2021-07-19T15:23:00Z">
        <w:r>
          <w:rPr>
            <w:lang w:val="en-GB"/>
          </w:rPr>
          <w:t xml:space="preserve"> (the </w:t>
        </w:r>
        <w:proofErr w:type="spellStart"/>
        <w:r w:rsidRPr="00F0233A">
          <w:rPr>
            <w:rFonts w:ascii="Courier New" w:hAnsi="Courier New" w:cs="Courier New"/>
            <w:lang w:val="en-GB"/>
          </w:rPr>
          <w:t>major</w:t>
        </w:r>
      </w:ins>
      <w:ins w:id="3" w:author="David Singer" w:date="2021-07-19T15:24:00Z">
        <w:r w:rsidRPr="00F0233A">
          <w:rPr>
            <w:rFonts w:ascii="Courier New" w:hAnsi="Courier New" w:cs="Courier New"/>
            <w:lang w:val="en-GB"/>
          </w:rPr>
          <w:t>_brand</w:t>
        </w:r>
        <w:proofErr w:type="spellEnd"/>
        <w:r>
          <w:rPr>
            <w:lang w:val="en-GB"/>
          </w:rPr>
          <w:t>)</w:t>
        </w:r>
      </w:ins>
      <w:r w:rsidRPr="003176D3">
        <w:rPr>
          <w:lang w:val="en-GB"/>
        </w:rPr>
        <w:t>, and a minor version of that specification; and also a set of other specifications to which the file complies</w:t>
      </w:r>
      <w:ins w:id="4" w:author="David Singer" w:date="2021-07-19T15:23:00Z">
        <w:r>
          <w:rPr>
            <w:lang w:val="en-GB"/>
          </w:rPr>
          <w:t xml:space="preserve"> (the </w:t>
        </w:r>
      </w:ins>
      <w:proofErr w:type="spellStart"/>
      <w:ins w:id="5" w:author="David Singer" w:date="2021-07-19T15:24:00Z">
        <w:r w:rsidRPr="00EB5345">
          <w:rPr>
            <w:rFonts w:ascii="Courier New" w:hAnsi="Courier New" w:cs="Courier New"/>
            <w:lang w:val="en-GB"/>
          </w:rPr>
          <w:t>compatible_brands</w:t>
        </w:r>
      </w:ins>
      <w:proofErr w:type="spellEnd"/>
      <w:ins w:id="6" w:author="David Singer" w:date="2021-07-19T15:23:00Z">
        <w:r>
          <w:rPr>
            <w:lang w:val="en-GB"/>
          </w:rPr>
          <w:t xml:space="preserve">); the </w:t>
        </w:r>
        <w:proofErr w:type="spellStart"/>
        <w:r w:rsidRPr="00F0233A">
          <w:rPr>
            <w:rFonts w:ascii="Courier New" w:hAnsi="Courier New" w:cs="Courier New"/>
            <w:lang w:val="en-GB"/>
          </w:rPr>
          <w:t>major_brand</w:t>
        </w:r>
        <w:proofErr w:type="spellEnd"/>
        <w:r>
          <w:rPr>
            <w:lang w:val="en-GB"/>
          </w:rPr>
          <w:t xml:space="preserve"> should be repeated in the </w:t>
        </w:r>
        <w:proofErr w:type="spellStart"/>
        <w:r w:rsidRPr="00F0233A">
          <w:rPr>
            <w:rFonts w:ascii="Courier New" w:hAnsi="Courier New" w:cs="Courier New"/>
            <w:lang w:val="en-GB"/>
          </w:rPr>
          <w:t>compatible_brands</w:t>
        </w:r>
        <w:proofErr w:type="spellEnd"/>
        <w:r>
          <w:rPr>
            <w:lang w:val="en-GB"/>
          </w:rPr>
          <w:t xml:space="preserve"> list</w:t>
        </w:r>
      </w:ins>
      <w:r w:rsidRPr="003176D3">
        <w:rPr>
          <w:lang w:val="en-GB"/>
        </w:rPr>
        <w:t>.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03EB6BCD" w14:textId="77777777" w:rsidR="00285413" w:rsidRDefault="00285413" w:rsidP="0018563E">
      <w:pPr>
        <w:rPr>
          <w:rFonts w:ascii="Times New Roman" w:hAnsi="Times New Roman"/>
          <w:i/>
          <w:iCs/>
          <w:sz w:val="24"/>
          <w:lang w:val="en-GB"/>
        </w:rPr>
      </w:pPr>
      <w:r>
        <w:rPr>
          <w:rFonts w:ascii="Times New Roman" w:hAnsi="Times New Roman"/>
          <w:i/>
          <w:iCs/>
          <w:sz w:val="24"/>
          <w:lang w:val="en-GB"/>
        </w:rPr>
        <w:t xml:space="preserve">In 6.3.4 change the row in Table 1 for </w:t>
      </w:r>
      <w:proofErr w:type="spellStart"/>
      <w:r>
        <w:rPr>
          <w:rFonts w:ascii="Times New Roman" w:hAnsi="Times New Roman"/>
          <w:i/>
          <w:iCs/>
          <w:sz w:val="24"/>
          <w:lang w:val="en-GB"/>
        </w:rPr>
        <w:t>stsd</w:t>
      </w:r>
      <w:proofErr w:type="spellEnd"/>
      <w:r>
        <w:rPr>
          <w:rFonts w:ascii="Times New Roman" w:hAnsi="Times New Roman"/>
          <w:i/>
          <w:iCs/>
          <w:sz w:val="24"/>
          <w:lang w:val="en-GB"/>
        </w:rPr>
        <w:t xml:space="preserve"> to read</w:t>
      </w:r>
    </w:p>
    <w:tbl>
      <w:tblPr>
        <w:tblW w:w="8820" w:type="dxa"/>
        <w:tblInd w:w="93" w:type="dxa"/>
        <w:tblLayout w:type="fixed"/>
        <w:tblCellMar>
          <w:left w:w="0" w:type="dxa"/>
          <w:right w:w="0" w:type="dxa"/>
        </w:tblCellMar>
        <w:tblLook w:val="04A0" w:firstRow="1" w:lastRow="0" w:firstColumn="1" w:lastColumn="0" w:noHBand="0" w:noVBand="1"/>
      </w:tblPr>
      <w:tblGrid>
        <w:gridCol w:w="595"/>
        <w:gridCol w:w="595"/>
        <w:gridCol w:w="595"/>
        <w:gridCol w:w="595"/>
        <w:gridCol w:w="595"/>
        <w:gridCol w:w="595"/>
        <w:gridCol w:w="370"/>
        <w:gridCol w:w="799"/>
        <w:gridCol w:w="4081"/>
      </w:tblGrid>
      <w:tr w:rsidR="00285413" w:rsidRPr="00A7512A" w14:paraId="69E1B72D" w14:textId="77777777" w:rsidTr="00B35E17">
        <w:tc>
          <w:tcPr>
            <w:tcW w:w="595" w:type="dxa"/>
            <w:tcBorders>
              <w:top w:val="nil"/>
              <w:left w:val="single" w:sz="8" w:space="0" w:color="auto"/>
              <w:bottom w:val="single" w:sz="8" w:space="0" w:color="auto"/>
              <w:right w:val="single" w:sz="8" w:space="0" w:color="auto"/>
            </w:tcBorders>
            <w:shd w:val="clear" w:color="auto" w:fill="auto"/>
            <w:vAlign w:val="center"/>
            <w:hideMark/>
          </w:tcPr>
          <w:p w14:paraId="79935656" w14:textId="77777777" w:rsidR="00285413" w:rsidRPr="003A53D5" w:rsidRDefault="00285413" w:rsidP="00B35E17">
            <w:pPr>
              <w:spacing w:after="0" w:line="240" w:lineRule="auto"/>
              <w:ind w:left="-3"/>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24640A4B" w14:textId="77777777" w:rsidR="00285413" w:rsidRPr="003A53D5" w:rsidRDefault="00285413" w:rsidP="00B35E17">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2CEBAC33" w14:textId="77777777" w:rsidR="00285413" w:rsidRPr="003A53D5" w:rsidRDefault="00285413" w:rsidP="00B35E17">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6839E8E8" w14:textId="77777777" w:rsidR="00285413" w:rsidRPr="003A53D5" w:rsidRDefault="00285413" w:rsidP="00B35E17">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10A8F7F5" w14:textId="77777777" w:rsidR="00285413" w:rsidRPr="003A53D5" w:rsidRDefault="00285413" w:rsidP="00B35E17">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3D3D2628" w14:textId="77777777" w:rsidR="00285413" w:rsidRPr="00A3770E" w:rsidRDefault="00285413" w:rsidP="00B35E17">
            <w:pPr>
              <w:spacing w:after="0" w:line="240" w:lineRule="auto"/>
              <w:rPr>
                <w:rStyle w:val="codeChar"/>
              </w:rPr>
            </w:pPr>
            <w:r w:rsidRPr="00A3770E">
              <w:rPr>
                <w:rStyle w:val="codeChar"/>
              </w:rPr>
              <w:t>stsd</w:t>
            </w:r>
          </w:p>
        </w:tc>
        <w:tc>
          <w:tcPr>
            <w:tcW w:w="370" w:type="dxa"/>
            <w:tcBorders>
              <w:top w:val="nil"/>
              <w:left w:val="nil"/>
              <w:bottom w:val="single" w:sz="8" w:space="0" w:color="auto"/>
              <w:right w:val="single" w:sz="8" w:space="0" w:color="auto"/>
            </w:tcBorders>
            <w:shd w:val="clear" w:color="auto" w:fill="auto"/>
            <w:vAlign w:val="center"/>
            <w:hideMark/>
          </w:tcPr>
          <w:p w14:paraId="6DED9030" w14:textId="77777777" w:rsidR="00285413" w:rsidRPr="00EC6C63" w:rsidRDefault="00285413" w:rsidP="00B35E17">
            <w:pPr>
              <w:spacing w:after="0" w:line="240" w:lineRule="auto"/>
              <w:rPr>
                <w:rFonts w:eastAsia="Times New Roman" w:cs="Arial"/>
                <w:sz w:val="18"/>
                <w:szCs w:val="18"/>
                <w:lang w:val="en-GB"/>
              </w:rPr>
            </w:pPr>
            <w:r w:rsidRPr="00EC6C63">
              <w:rPr>
                <w:rFonts w:eastAsia="Times New Roman" w:cs="Arial"/>
                <w:sz w:val="18"/>
                <w:szCs w:val="18"/>
                <w:lang w:val="en-GB"/>
              </w:rPr>
              <w:t>*</w:t>
            </w:r>
          </w:p>
        </w:tc>
        <w:tc>
          <w:tcPr>
            <w:tcW w:w="799" w:type="dxa"/>
            <w:tcBorders>
              <w:top w:val="nil"/>
              <w:left w:val="nil"/>
              <w:bottom w:val="single" w:sz="8" w:space="0" w:color="auto"/>
              <w:right w:val="single" w:sz="8" w:space="0" w:color="auto"/>
            </w:tcBorders>
            <w:shd w:val="clear" w:color="auto" w:fill="auto"/>
            <w:hideMark/>
          </w:tcPr>
          <w:p w14:paraId="4DC18277" w14:textId="79BAD4A1" w:rsidR="00285413" w:rsidRPr="00EC6C63" w:rsidRDefault="00AA3123" w:rsidP="00B35E17">
            <w:pPr>
              <w:spacing w:after="0" w:line="240" w:lineRule="auto"/>
              <w:rPr>
                <w:rFonts w:eastAsia="Times New Roman" w:cs="Arial"/>
                <w:sz w:val="18"/>
                <w:szCs w:val="18"/>
                <w:lang w:val="en-GB"/>
              </w:rPr>
            </w:pPr>
            <w:r>
              <w:rPr>
                <w:rFonts w:cs="Arial"/>
                <w:sz w:val="18"/>
                <w:szCs w:val="18"/>
                <w:lang w:bidi="x-none"/>
              </w:rPr>
              <w:t>8.5.2</w:t>
            </w:r>
          </w:p>
        </w:tc>
        <w:tc>
          <w:tcPr>
            <w:tcW w:w="4081" w:type="dxa"/>
            <w:tcBorders>
              <w:top w:val="nil"/>
              <w:left w:val="nil"/>
              <w:bottom w:val="single" w:sz="8" w:space="0" w:color="auto"/>
              <w:right w:val="single" w:sz="8" w:space="0" w:color="auto"/>
            </w:tcBorders>
            <w:shd w:val="clear" w:color="auto" w:fill="auto"/>
            <w:vAlign w:val="center"/>
            <w:hideMark/>
          </w:tcPr>
          <w:p w14:paraId="13B6E0FB" w14:textId="136D7BDD" w:rsidR="00285413" w:rsidRDefault="00285413" w:rsidP="00B35E17">
            <w:pPr>
              <w:spacing w:after="0" w:line="240" w:lineRule="auto"/>
              <w:rPr>
                <w:rFonts w:eastAsia="Times New Roman" w:cs="Arial"/>
                <w:i/>
                <w:iCs/>
                <w:sz w:val="18"/>
                <w:szCs w:val="18"/>
                <w:lang w:val="fr-CH"/>
              </w:rPr>
            </w:pPr>
            <w:proofErr w:type="spellStart"/>
            <w:r>
              <w:rPr>
                <w:rFonts w:eastAsia="Times New Roman" w:cs="Arial"/>
                <w:i/>
                <w:iCs/>
                <w:sz w:val="18"/>
                <w:szCs w:val="18"/>
                <w:lang w:val="fr-CH"/>
              </w:rPr>
              <w:t>sample</w:t>
            </w:r>
            <w:proofErr w:type="spellEnd"/>
            <w:r>
              <w:rPr>
                <w:rFonts w:eastAsia="Times New Roman" w:cs="Arial"/>
                <w:i/>
                <w:iCs/>
                <w:sz w:val="18"/>
                <w:szCs w:val="18"/>
                <w:lang w:val="fr-CH"/>
              </w:rPr>
              <w:t xml:space="preserve"> </w:t>
            </w:r>
            <w:del w:id="7" w:author="David Singer" w:date="2021-07-21T10:27:00Z">
              <w:r w:rsidDel="00285413">
                <w:rPr>
                  <w:rFonts w:eastAsia="Times New Roman" w:cs="Arial"/>
                  <w:i/>
                  <w:iCs/>
                  <w:sz w:val="18"/>
                  <w:szCs w:val="18"/>
                  <w:lang w:val="fr-CH"/>
                </w:rPr>
                <w:delText xml:space="preserve">descriptions </w:delText>
              </w:r>
            </w:del>
            <w:ins w:id="8" w:author="David Singer" w:date="2021-07-21T10:30:00Z">
              <w:r w:rsidR="00AA3123">
                <w:rPr>
                  <w:rFonts w:eastAsia="Times New Roman" w:cs="Arial"/>
                  <w:i/>
                  <w:iCs/>
                  <w:sz w:val="18"/>
                  <w:szCs w:val="18"/>
                  <w:lang w:val="fr-CH"/>
                </w:rPr>
                <w:t>description</w:t>
              </w:r>
            </w:ins>
            <w:ins w:id="9" w:author="David Singer" w:date="2021-07-21T10:27:00Z">
              <w:r>
                <w:rPr>
                  <w:rFonts w:eastAsia="Times New Roman" w:cs="Arial"/>
                  <w:i/>
                  <w:iCs/>
                  <w:sz w:val="18"/>
                  <w:szCs w:val="18"/>
                  <w:lang w:val="fr-CH"/>
                </w:rPr>
                <w:t xml:space="preserve"> </w:t>
              </w:r>
            </w:ins>
            <w:r>
              <w:rPr>
                <w:rFonts w:eastAsia="Times New Roman" w:cs="Arial"/>
                <w:i/>
                <w:iCs/>
                <w:sz w:val="18"/>
                <w:szCs w:val="18"/>
                <w:lang w:val="fr-CH"/>
              </w:rPr>
              <w:t xml:space="preserve">(codec types, </w:t>
            </w:r>
            <w:proofErr w:type="spellStart"/>
            <w:r>
              <w:rPr>
                <w:rFonts w:eastAsia="Times New Roman" w:cs="Arial"/>
                <w:i/>
                <w:iCs/>
                <w:sz w:val="18"/>
                <w:szCs w:val="18"/>
                <w:lang w:val="fr-CH"/>
              </w:rPr>
              <w:t>initialization</w:t>
            </w:r>
            <w:proofErr w:type="spellEnd"/>
            <w:r>
              <w:rPr>
                <w:rFonts w:eastAsia="Times New Roman" w:cs="Arial"/>
                <w:i/>
                <w:iCs/>
                <w:sz w:val="18"/>
                <w:szCs w:val="18"/>
                <w:lang w:val="fr-CH"/>
              </w:rPr>
              <w:t xml:space="preserve"> etc.)</w:t>
            </w:r>
          </w:p>
        </w:tc>
      </w:tr>
    </w:tbl>
    <w:p w14:paraId="37A75A53" w14:textId="77777777" w:rsidR="00285413" w:rsidRDefault="00285413" w:rsidP="0018563E">
      <w:pPr>
        <w:rPr>
          <w:rFonts w:ascii="Times New Roman" w:hAnsi="Times New Roman"/>
          <w:i/>
          <w:iCs/>
          <w:sz w:val="24"/>
          <w:lang w:val="en-GB"/>
        </w:rPr>
      </w:pPr>
    </w:p>
    <w:p w14:paraId="34876F9F" w14:textId="61F2B8C5" w:rsidR="00F13331" w:rsidRDefault="00F13331" w:rsidP="0018563E">
      <w:pPr>
        <w:rPr>
          <w:rFonts w:ascii="Times New Roman" w:hAnsi="Times New Roman"/>
          <w:i/>
          <w:iCs/>
          <w:sz w:val="24"/>
          <w:lang w:val="en-GB"/>
        </w:rPr>
      </w:pPr>
      <w:r>
        <w:rPr>
          <w:rFonts w:ascii="Times New Roman" w:hAnsi="Times New Roman"/>
          <w:i/>
          <w:iCs/>
          <w:sz w:val="24"/>
          <w:lang w:val="en-GB"/>
        </w:rPr>
        <w:t>In 8.3.2 adjust the indentation of the paragraphs under width and height, and change to read:</w:t>
      </w:r>
    </w:p>
    <w:p w14:paraId="25E76B02" w14:textId="77777777" w:rsidR="00F13331" w:rsidRDefault="00F13331" w:rsidP="00F13331">
      <w:pPr>
        <w:pStyle w:val="fields"/>
        <w:rPr>
          <w:noProof/>
        </w:rPr>
      </w:pPr>
      <w:r w:rsidRPr="00A3770E">
        <w:rPr>
          <w:rStyle w:val="codeChar"/>
          <w:rFonts w:eastAsia="MS Mincho"/>
        </w:rPr>
        <w:t xml:space="preserve">width </w:t>
      </w:r>
      <w:r>
        <w:rPr>
          <w:noProof/>
        </w:rPr>
        <w:t>and</w:t>
      </w:r>
      <w:r w:rsidRPr="00A3770E">
        <w:rPr>
          <w:rStyle w:val="codeChar"/>
          <w:rFonts w:eastAsia="MS Mincho"/>
        </w:rPr>
        <w:t xml:space="preserve"> height </w:t>
      </w:r>
      <w:r>
        <w:rPr>
          <w:rFonts w:cs="Arial"/>
          <w:noProof/>
        </w:rPr>
        <w:t>fixed-point 16.16 values are track-dependent as follows:</w:t>
      </w:r>
    </w:p>
    <w:p w14:paraId="3A00E14D" w14:textId="77777777" w:rsidR="00F13331" w:rsidRPr="00EC6C63" w:rsidRDefault="00F13331" w:rsidP="00F13331">
      <w:pPr>
        <w:pStyle w:val="fields"/>
        <w:ind w:left="1080"/>
      </w:pPr>
      <w:r w:rsidRPr="00EC6C63">
        <w:t xml:space="preserve">For text and subtitle tracks, they may, depending on the coding format, describe the suggested size of the rendering area. For such tracks, the value 0x0 may also be used to indicate that the data may be rendered at any size, that no preferred size has been indicated and that the actual size may be determined by the external context or by reusing the width and height of another track. For those tracks, the flag </w:t>
      </w:r>
      <w:r w:rsidRPr="00A3770E">
        <w:rPr>
          <w:rStyle w:val="codeChar"/>
          <w:rFonts w:eastAsia="MS Mincho"/>
        </w:rPr>
        <w:t>track_size_is_aspect_ratio</w:t>
      </w:r>
      <w:r w:rsidRPr="00EC6C63">
        <w:t xml:space="preserve"> may also be used.</w:t>
      </w:r>
    </w:p>
    <w:p w14:paraId="4ED01BF1" w14:textId="77777777" w:rsidR="00F13331" w:rsidRDefault="00F13331" w:rsidP="00F13331">
      <w:pPr>
        <w:pStyle w:val="fields"/>
        <w:ind w:left="1080"/>
      </w:pPr>
      <w:r w:rsidRPr="00EC6C63">
        <w:t>For non-visual tracks (e.g. audio), they should be set to zero.</w:t>
      </w:r>
    </w:p>
    <w:p w14:paraId="20CCC5A5" w14:textId="365468B9" w:rsidR="00F13331" w:rsidRPr="00EC6C63" w:rsidRDefault="00F13331" w:rsidP="00F13331">
      <w:pPr>
        <w:pStyle w:val="fields"/>
        <w:ind w:left="1080"/>
      </w:pPr>
      <w:r w:rsidRPr="00EC6C63">
        <w:t xml:space="preserve">For all other tracks, they specify the track's visual presentation size. These need not be the same as the pixel dimensions of the images, which is documented in the sample </w:t>
      </w:r>
      <w:del w:id="10" w:author="David Singer" w:date="2021-07-21T09:31:00Z">
        <w:r w:rsidRPr="00EC6C63" w:rsidDel="00F13331">
          <w:delText>description(s)</w:delText>
        </w:r>
      </w:del>
      <w:ins w:id="11" w:author="David Singer" w:date="2021-07-21T09:31:00Z">
        <w:r>
          <w:t>entries</w:t>
        </w:r>
      </w:ins>
      <w:r w:rsidRPr="00EC6C63">
        <w:t xml:space="preserve">; all images in the sequence are scaled to this size, before any overall </w:t>
      </w:r>
      <w:r w:rsidRPr="00EC6C63">
        <w:lastRenderedPageBreak/>
        <w:t>transformation of the track represented by the matrix. The pixel dimensions of the images are the default values.</w:t>
      </w:r>
    </w:p>
    <w:p w14:paraId="74B02E26" w14:textId="3E889CBD" w:rsidR="00F13331" w:rsidRDefault="00F13331" w:rsidP="0018563E">
      <w:pPr>
        <w:rPr>
          <w:rFonts w:ascii="Times New Roman" w:hAnsi="Times New Roman"/>
          <w:i/>
          <w:iCs/>
          <w:sz w:val="24"/>
          <w:lang w:val="en-GB"/>
        </w:rPr>
      </w:pPr>
      <w:r>
        <w:rPr>
          <w:rFonts w:ascii="Times New Roman" w:hAnsi="Times New Roman"/>
          <w:i/>
          <w:iCs/>
          <w:sz w:val="24"/>
          <w:lang w:val="en-GB"/>
        </w:rPr>
        <w:t>In 8.5.2.1 change</w:t>
      </w:r>
    </w:p>
    <w:p w14:paraId="6ABE5E31" w14:textId="77777777" w:rsidR="00F13331" w:rsidRDefault="00F13331" w:rsidP="00F13331">
      <w:pPr>
        <w:rPr>
          <w:lang w:val="en-GB"/>
        </w:rPr>
      </w:pPr>
      <w:r w:rsidRPr="003176D3">
        <w:rPr>
          <w:lang w:val="en-GB"/>
        </w:rPr>
        <w:t xml:space="preserve">If the ‘format’ field of a </w:t>
      </w:r>
      <w:r w:rsidRPr="00A3770E">
        <w:rPr>
          <w:rStyle w:val="codeChar"/>
        </w:rPr>
        <w:t>SampleEntry</w:t>
      </w:r>
      <w:r w:rsidRPr="003176D3">
        <w:rPr>
          <w:lang w:val="en-GB"/>
        </w:rPr>
        <w:t xml:space="preserve"> is unrecognized, neither the sample description itself, nor the associated media samples, shall be decoded.</w:t>
      </w:r>
    </w:p>
    <w:p w14:paraId="19F1C279" w14:textId="16DC4268" w:rsidR="00F13331" w:rsidRDefault="00F13331" w:rsidP="0018563E">
      <w:pPr>
        <w:rPr>
          <w:rFonts w:ascii="Times New Roman" w:hAnsi="Times New Roman"/>
          <w:i/>
          <w:iCs/>
          <w:sz w:val="24"/>
          <w:lang w:val="en-GB"/>
        </w:rPr>
      </w:pPr>
      <w:r>
        <w:rPr>
          <w:rFonts w:ascii="Times New Roman" w:hAnsi="Times New Roman"/>
          <w:i/>
          <w:iCs/>
          <w:sz w:val="24"/>
          <w:lang w:val="en-GB"/>
        </w:rPr>
        <w:t>to</w:t>
      </w:r>
    </w:p>
    <w:p w14:paraId="1AEC5491" w14:textId="1E3FAE28" w:rsidR="00F13331" w:rsidRDefault="00F13331" w:rsidP="00F13331">
      <w:pPr>
        <w:rPr>
          <w:lang w:val="en-GB"/>
        </w:rPr>
      </w:pPr>
      <w:r w:rsidRPr="003176D3">
        <w:rPr>
          <w:lang w:val="en-GB"/>
        </w:rPr>
        <w:t xml:space="preserve">If the ‘format’ field of a </w:t>
      </w:r>
      <w:r w:rsidRPr="00A3770E">
        <w:rPr>
          <w:rStyle w:val="codeChar"/>
        </w:rPr>
        <w:t>SampleEntry</w:t>
      </w:r>
      <w:r w:rsidRPr="003176D3">
        <w:rPr>
          <w:lang w:val="en-GB"/>
        </w:rPr>
        <w:t xml:space="preserve"> is unrecognized, neither the sample </w:t>
      </w:r>
      <w:del w:id="12" w:author="David Singer" w:date="2021-07-21T09:34:00Z">
        <w:r w:rsidRPr="003176D3" w:rsidDel="00F13331">
          <w:rPr>
            <w:lang w:val="en-GB"/>
          </w:rPr>
          <w:delText xml:space="preserve">description </w:delText>
        </w:r>
      </w:del>
      <w:ins w:id="13" w:author="David Singer" w:date="2021-07-21T09:34:00Z">
        <w:r>
          <w:rPr>
            <w:lang w:val="en-GB"/>
          </w:rPr>
          <w:t>entry</w:t>
        </w:r>
        <w:r w:rsidRPr="003176D3">
          <w:rPr>
            <w:lang w:val="en-GB"/>
          </w:rPr>
          <w:t xml:space="preserve"> </w:t>
        </w:r>
      </w:ins>
      <w:r w:rsidRPr="003176D3">
        <w:rPr>
          <w:lang w:val="en-GB"/>
        </w:rPr>
        <w:t>itself, nor the associated media samples, shall be decoded.</w:t>
      </w:r>
    </w:p>
    <w:p w14:paraId="0C08FAE4" w14:textId="68AFE0AB" w:rsidR="00F13331" w:rsidRDefault="00F13331" w:rsidP="00F13331">
      <w:pPr>
        <w:rPr>
          <w:i/>
          <w:iCs/>
          <w:lang w:val="en-GB"/>
        </w:rPr>
      </w:pPr>
      <w:r w:rsidRPr="00F13331">
        <w:rPr>
          <w:i/>
          <w:iCs/>
          <w:lang w:val="en-GB"/>
        </w:rPr>
        <w:t>In 8.5.2.3 change</w:t>
      </w:r>
    </w:p>
    <w:p w14:paraId="3E4AE56D" w14:textId="610A626E" w:rsidR="00F13331" w:rsidRPr="00F13331" w:rsidRDefault="00F13331" w:rsidP="00F13331">
      <w:pPr>
        <w:pStyle w:val="fields"/>
        <w:jc w:val="both"/>
      </w:pPr>
      <w:r w:rsidRPr="00A3770E">
        <w:rPr>
          <w:rStyle w:val="codeChar"/>
          <w:rFonts w:eastAsia="MS Mincho"/>
        </w:rPr>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description. Data entries are stored in </w:t>
      </w:r>
      <w:proofErr w:type="spellStart"/>
      <w:r w:rsidRPr="00A3770E">
        <w:rPr>
          <w:rStyle w:val="codeChar"/>
          <w:rFonts w:eastAsia="MS Mincho"/>
        </w:rPr>
        <w:t>DataReferenceBox</w:t>
      </w:r>
      <w:r>
        <w:t>es</w:t>
      </w:r>
      <w:proofErr w:type="spellEnd"/>
      <w:r>
        <w:t>. The index ranges from 1 to the number of data entries.</w:t>
      </w:r>
    </w:p>
    <w:p w14:paraId="4A1FC155" w14:textId="5332EC93" w:rsidR="00F13331" w:rsidRPr="00F13331" w:rsidRDefault="00F13331" w:rsidP="00F13331">
      <w:pPr>
        <w:rPr>
          <w:i/>
          <w:iCs/>
          <w:lang w:val="en-GB"/>
        </w:rPr>
      </w:pPr>
      <w:r w:rsidRPr="00F13331">
        <w:rPr>
          <w:i/>
          <w:iCs/>
          <w:lang w:val="en-GB"/>
        </w:rPr>
        <w:t>to</w:t>
      </w:r>
    </w:p>
    <w:p w14:paraId="242E1BE3" w14:textId="5638A68F" w:rsidR="00F13331" w:rsidRDefault="00F13331" w:rsidP="00F13331">
      <w:pPr>
        <w:pStyle w:val="fields"/>
        <w:jc w:val="both"/>
      </w:pPr>
      <w:r w:rsidRPr="00A3770E">
        <w:rPr>
          <w:rStyle w:val="codeChar"/>
          <w:rFonts w:eastAsia="MS Mincho"/>
        </w:rPr>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w:t>
      </w:r>
      <w:del w:id="14" w:author="David Singer" w:date="2021-07-21T09:35:00Z">
        <w:r w:rsidDel="00F13331">
          <w:delText>description</w:delText>
        </w:r>
      </w:del>
      <w:ins w:id="15" w:author="David Singer" w:date="2021-07-21T09:35:00Z">
        <w:r>
          <w:t>entry</w:t>
        </w:r>
      </w:ins>
      <w:r>
        <w:t xml:space="preserve">. Data entries are stored in </w:t>
      </w:r>
      <w:proofErr w:type="spellStart"/>
      <w:r w:rsidRPr="00A3770E">
        <w:rPr>
          <w:rStyle w:val="codeChar"/>
          <w:rFonts w:eastAsia="MS Mincho"/>
        </w:rPr>
        <w:t>DataReferenceBox</w:t>
      </w:r>
      <w:r>
        <w:t>es</w:t>
      </w:r>
      <w:proofErr w:type="spellEnd"/>
      <w:r>
        <w:t>. The index ranges from 1 to the number of data entries.</w:t>
      </w:r>
    </w:p>
    <w:p w14:paraId="63AAA2A2" w14:textId="0A05A28D" w:rsidR="00F13331" w:rsidRPr="009D5F33" w:rsidRDefault="009D5F33" w:rsidP="0018563E">
      <w:pPr>
        <w:rPr>
          <w:i/>
          <w:iCs/>
          <w:lang w:val="en-GB"/>
        </w:rPr>
      </w:pPr>
      <w:r w:rsidRPr="009D5F33">
        <w:rPr>
          <w:i/>
          <w:iCs/>
          <w:lang w:val="en-GB"/>
        </w:rPr>
        <w:t>In 8.7.2.1 change</w:t>
      </w:r>
    </w:p>
    <w:p w14:paraId="61405714" w14:textId="77777777" w:rsidR="009D5F33" w:rsidRPr="003176D3" w:rsidRDefault="009D5F33" w:rsidP="009D5F33">
      <w:pPr>
        <w:rPr>
          <w:lang w:val="en-GB"/>
        </w:rPr>
      </w:pPr>
      <w:r w:rsidRPr="003176D3">
        <w:rPr>
          <w:lang w:val="en-GB"/>
        </w:rPr>
        <w:t>The data reference object contains a table of data references (normally URLs) that declare the location(s) of the media data used within the presentation. The data reference index in the sample description ties entries in this table to the samples in the track. A track may be split over several sources in this way.</w:t>
      </w:r>
    </w:p>
    <w:p w14:paraId="79AA8C0C" w14:textId="08479128" w:rsidR="009D5F33" w:rsidRPr="009D5F33" w:rsidRDefault="009D5F33" w:rsidP="0018563E">
      <w:pPr>
        <w:rPr>
          <w:i/>
          <w:iCs/>
          <w:lang w:val="en-GB"/>
        </w:rPr>
      </w:pPr>
      <w:r w:rsidRPr="009D5F33">
        <w:rPr>
          <w:i/>
          <w:iCs/>
          <w:lang w:val="en-GB"/>
        </w:rPr>
        <w:t>to</w:t>
      </w:r>
    </w:p>
    <w:p w14:paraId="3A7C38AD" w14:textId="4256E2CE" w:rsidR="009D5F33" w:rsidRPr="003176D3" w:rsidRDefault="009D5F33" w:rsidP="009D5F33">
      <w:pPr>
        <w:rPr>
          <w:lang w:val="en-GB"/>
        </w:rPr>
      </w:pPr>
      <w:r w:rsidRPr="003176D3">
        <w:rPr>
          <w:lang w:val="en-GB"/>
        </w:rPr>
        <w:t xml:space="preserve">The data reference object contains a table of data references (normally URLs) that declare the location(s) of the media data used within the presentation. The data reference index in the sample </w:t>
      </w:r>
      <w:del w:id="16" w:author="David Singer" w:date="2021-07-21T09:38:00Z">
        <w:r w:rsidRPr="003176D3" w:rsidDel="009D5F33">
          <w:rPr>
            <w:lang w:val="en-GB"/>
          </w:rPr>
          <w:delText xml:space="preserve">description </w:delText>
        </w:r>
      </w:del>
      <w:ins w:id="17" w:author="David Singer" w:date="2021-07-21T09:38:00Z">
        <w:r>
          <w:rPr>
            <w:lang w:val="en-GB"/>
          </w:rPr>
          <w:t>entry</w:t>
        </w:r>
        <w:r w:rsidRPr="003176D3">
          <w:rPr>
            <w:lang w:val="en-GB"/>
          </w:rPr>
          <w:t xml:space="preserve"> </w:t>
        </w:r>
      </w:ins>
      <w:r w:rsidRPr="003176D3">
        <w:rPr>
          <w:lang w:val="en-GB"/>
        </w:rPr>
        <w:t>ties entries in this table to the samples in the track. A track may be split over several sources in this way.</w:t>
      </w:r>
    </w:p>
    <w:p w14:paraId="4D58D3A3" w14:textId="670B3984" w:rsidR="009D5F33" w:rsidRPr="009D5F33" w:rsidRDefault="009D5F33" w:rsidP="0018563E">
      <w:pPr>
        <w:rPr>
          <w:i/>
          <w:iCs/>
          <w:lang w:val="en-GB"/>
        </w:rPr>
      </w:pPr>
      <w:r w:rsidRPr="009D5F33">
        <w:rPr>
          <w:i/>
          <w:iCs/>
          <w:lang w:val="en-GB"/>
        </w:rPr>
        <w:t>In 8.7.4.1 change</w:t>
      </w:r>
    </w:p>
    <w:p w14:paraId="087F7C83" w14:textId="77777777" w:rsidR="009D5F33" w:rsidRPr="003176D3" w:rsidRDefault="009D5F33" w:rsidP="009D5F33">
      <w:pPr>
        <w:rPr>
          <w:lang w:val="en-GB"/>
        </w:rPr>
      </w:pPr>
      <w:r w:rsidRPr="003176D3">
        <w:rPr>
          <w:lang w:val="en-GB"/>
        </w:rPr>
        <w:t>Samples within the media data are grouped into chunks. Chunks can be of different sizes, and the samples within a chunk can have different sizes. This table can be used to find the chunk that contains a sample, its position, and the associated sample description.</w:t>
      </w:r>
    </w:p>
    <w:p w14:paraId="7AD0D6FB" w14:textId="4C74B4CB" w:rsidR="009D5F33" w:rsidRPr="009D5F33" w:rsidRDefault="009D5F33" w:rsidP="0018563E">
      <w:pPr>
        <w:rPr>
          <w:i/>
          <w:iCs/>
          <w:lang w:val="en-GB"/>
        </w:rPr>
      </w:pPr>
      <w:r w:rsidRPr="009D5F33">
        <w:rPr>
          <w:i/>
          <w:iCs/>
          <w:lang w:val="en-GB"/>
        </w:rPr>
        <w:t>to</w:t>
      </w:r>
    </w:p>
    <w:p w14:paraId="64AF995E" w14:textId="49824162" w:rsidR="009D5F33" w:rsidRDefault="009D5F33" w:rsidP="009D5F33">
      <w:pPr>
        <w:rPr>
          <w:lang w:val="en-GB"/>
        </w:rPr>
      </w:pPr>
      <w:r w:rsidRPr="003176D3">
        <w:rPr>
          <w:lang w:val="en-GB"/>
        </w:rPr>
        <w:t xml:space="preserve">Samples within the media data are grouped into chunks. Chunks can be of different sizes, and the samples within a chunk can have different sizes. This table can be used to find the chunk that contains a sample, its position, and the associated sample </w:t>
      </w:r>
      <w:del w:id="18" w:author="David Singer" w:date="2021-07-21T09:39:00Z">
        <w:r w:rsidRPr="003176D3" w:rsidDel="009D5F33">
          <w:rPr>
            <w:lang w:val="en-GB"/>
          </w:rPr>
          <w:delText>description</w:delText>
        </w:r>
      </w:del>
      <w:ins w:id="19" w:author="David Singer" w:date="2021-07-21T09:39:00Z">
        <w:r>
          <w:rPr>
            <w:lang w:val="en-GB"/>
          </w:rPr>
          <w:t>entry</w:t>
        </w:r>
      </w:ins>
      <w:r w:rsidRPr="003176D3">
        <w:rPr>
          <w:lang w:val="en-GB"/>
        </w:rPr>
        <w:t>.</w:t>
      </w:r>
    </w:p>
    <w:p w14:paraId="251328EA" w14:textId="48D18EB4" w:rsidR="009D5F33" w:rsidRPr="009D5F33" w:rsidRDefault="009D5F33" w:rsidP="009D5F33">
      <w:pPr>
        <w:rPr>
          <w:i/>
          <w:iCs/>
          <w:lang w:val="en-GB"/>
        </w:rPr>
      </w:pPr>
      <w:r w:rsidRPr="009D5F33">
        <w:rPr>
          <w:i/>
          <w:iCs/>
          <w:lang w:val="en-GB"/>
        </w:rPr>
        <w:t>In 8.8.4.1 change</w:t>
      </w:r>
    </w:p>
    <w:p w14:paraId="38BED144" w14:textId="77777777" w:rsidR="009D5F33" w:rsidRPr="003176D3" w:rsidRDefault="009D5F33" w:rsidP="009D5F33">
      <w:pPr>
        <w:rPr>
          <w:lang w:val="en-GB"/>
        </w:rPr>
      </w:pPr>
      <w:r w:rsidRPr="003176D3">
        <w:rPr>
          <w:lang w:val="en-GB"/>
        </w:rPr>
        <w:lastRenderedPageBreak/>
        <w:t xml:space="preserve">The movie fragments extend the presentation in time. They provide the information that would previously have been in the </w:t>
      </w:r>
      <w:r w:rsidRPr="00A3770E">
        <w:rPr>
          <w:rStyle w:val="codeChar"/>
        </w:rPr>
        <w:t>MovieBox</w:t>
      </w:r>
      <w:r w:rsidRPr="003176D3">
        <w:rPr>
          <w:lang w:val="en-GB"/>
        </w:rPr>
        <w:t xml:space="preserve">. The actual samples are in </w:t>
      </w:r>
      <w:proofErr w:type="spellStart"/>
      <w:r w:rsidRPr="00A3770E">
        <w:rPr>
          <w:rStyle w:val="codeChar"/>
        </w:rPr>
        <w:t>MediaDataBox</w:t>
      </w:r>
      <w:r w:rsidRPr="003176D3">
        <w:rPr>
          <w:lang w:val="en-GB"/>
        </w:rPr>
        <w:t>es</w:t>
      </w:r>
      <w:proofErr w:type="spellEnd"/>
      <w:r w:rsidRPr="003176D3">
        <w:rPr>
          <w:lang w:val="en-GB"/>
        </w:rPr>
        <w:t xml:space="preserve">, as usual, if they are in the same file. The data reference index is in the sample description, so it is possible to build incremental presentations where the media data is in files other than the file containing the </w:t>
      </w:r>
      <w:r w:rsidRPr="00A3770E">
        <w:rPr>
          <w:rStyle w:val="codeChar"/>
        </w:rPr>
        <w:t>MovieBox</w:t>
      </w:r>
      <w:r w:rsidRPr="003176D3">
        <w:rPr>
          <w:lang w:val="en-GB"/>
        </w:rPr>
        <w:t>.</w:t>
      </w:r>
    </w:p>
    <w:p w14:paraId="4B13A187" w14:textId="10452CB5" w:rsidR="009D5F33" w:rsidRPr="009D5F33" w:rsidRDefault="009D5F33" w:rsidP="009D5F33">
      <w:pPr>
        <w:rPr>
          <w:i/>
          <w:iCs/>
          <w:lang w:val="en-GB"/>
        </w:rPr>
      </w:pPr>
      <w:r w:rsidRPr="009D5F33">
        <w:rPr>
          <w:i/>
          <w:iCs/>
          <w:lang w:val="en-GB"/>
        </w:rPr>
        <w:t>to</w:t>
      </w:r>
    </w:p>
    <w:p w14:paraId="48D0D4ED" w14:textId="52962DE9" w:rsidR="009D5F33" w:rsidRPr="003176D3" w:rsidRDefault="009D5F33" w:rsidP="009D5F33">
      <w:pPr>
        <w:rPr>
          <w:lang w:val="en-GB"/>
        </w:rPr>
      </w:pPr>
      <w:r w:rsidRPr="003176D3">
        <w:rPr>
          <w:lang w:val="en-GB"/>
        </w:rPr>
        <w:t xml:space="preserve">The movie fragments extend the presentation in time. They provide </w:t>
      </w:r>
      <w:del w:id="20" w:author="David Singer" w:date="2021-07-21T09:40:00Z">
        <w:r w:rsidRPr="003176D3" w:rsidDel="009D5F33">
          <w:rPr>
            <w:lang w:val="en-GB"/>
          </w:rPr>
          <w:delText xml:space="preserve">the </w:delText>
        </w:r>
      </w:del>
      <w:r w:rsidRPr="003176D3">
        <w:rPr>
          <w:lang w:val="en-GB"/>
        </w:rPr>
        <w:t>information that</w:t>
      </w:r>
      <w:ins w:id="21" w:author="David Singer" w:date="2021-07-21T09:40:00Z">
        <w:r>
          <w:rPr>
            <w:lang w:val="en-GB"/>
          </w:rPr>
          <w:t xml:space="preserve">, </w:t>
        </w:r>
      </w:ins>
      <w:ins w:id="22" w:author="David Singer" w:date="2021-07-21T09:41:00Z">
        <w:r>
          <w:rPr>
            <w:lang w:val="en-GB"/>
          </w:rPr>
          <w:t>when fragments are not used,</w:t>
        </w:r>
      </w:ins>
      <w:r w:rsidRPr="003176D3">
        <w:rPr>
          <w:lang w:val="en-GB"/>
        </w:rPr>
        <w:t xml:space="preserve"> would </w:t>
      </w:r>
      <w:del w:id="23" w:author="David Singer" w:date="2021-07-21T09:41:00Z">
        <w:r w:rsidRPr="003176D3" w:rsidDel="009D5F33">
          <w:rPr>
            <w:lang w:val="en-GB"/>
          </w:rPr>
          <w:delText>previously have been</w:delText>
        </w:r>
      </w:del>
      <w:ins w:id="24" w:author="David Singer" w:date="2021-07-21T09:41:00Z">
        <w:r>
          <w:rPr>
            <w:lang w:val="en-GB"/>
          </w:rPr>
          <w:t>be</w:t>
        </w:r>
      </w:ins>
      <w:r w:rsidRPr="003176D3">
        <w:rPr>
          <w:lang w:val="en-GB"/>
        </w:rPr>
        <w:t xml:space="preserve"> in the </w:t>
      </w:r>
      <w:r w:rsidRPr="00A3770E">
        <w:rPr>
          <w:rStyle w:val="codeChar"/>
        </w:rPr>
        <w:t>MovieBox</w:t>
      </w:r>
      <w:r w:rsidRPr="003176D3">
        <w:rPr>
          <w:lang w:val="en-GB"/>
        </w:rPr>
        <w:t xml:space="preserve">. The actual samples are in </w:t>
      </w:r>
      <w:proofErr w:type="spellStart"/>
      <w:r w:rsidRPr="00A3770E">
        <w:rPr>
          <w:rStyle w:val="codeChar"/>
        </w:rPr>
        <w:t>MediaDataBox</w:t>
      </w:r>
      <w:r w:rsidRPr="003176D3">
        <w:rPr>
          <w:lang w:val="en-GB"/>
        </w:rPr>
        <w:t>es</w:t>
      </w:r>
      <w:proofErr w:type="spellEnd"/>
      <w:r w:rsidRPr="003176D3">
        <w:rPr>
          <w:lang w:val="en-GB"/>
        </w:rPr>
        <w:t xml:space="preserve">, as usual, if they are in the same file. The data reference index is in the sample </w:t>
      </w:r>
      <w:del w:id="25" w:author="David Singer" w:date="2021-07-21T09:41:00Z">
        <w:r w:rsidRPr="003176D3" w:rsidDel="009D5F33">
          <w:rPr>
            <w:lang w:val="en-GB"/>
          </w:rPr>
          <w:delText>description</w:delText>
        </w:r>
      </w:del>
      <w:ins w:id="26" w:author="David Singer" w:date="2021-07-21T09:41:00Z">
        <w:r>
          <w:rPr>
            <w:lang w:val="en-GB"/>
          </w:rPr>
          <w:t>entry</w:t>
        </w:r>
      </w:ins>
      <w:r w:rsidRPr="003176D3">
        <w:rPr>
          <w:lang w:val="en-GB"/>
        </w:rPr>
        <w:t xml:space="preserve">, so it is possible to build incremental presentations where the media data is in files other than the file containing the </w:t>
      </w:r>
      <w:r w:rsidRPr="00A3770E">
        <w:rPr>
          <w:rStyle w:val="codeChar"/>
        </w:rPr>
        <w:t>MovieBox</w:t>
      </w:r>
      <w:r w:rsidRPr="003176D3">
        <w:rPr>
          <w:lang w:val="en-GB"/>
        </w:rPr>
        <w:t>.</w:t>
      </w:r>
    </w:p>
    <w:p w14:paraId="3448B75F" w14:textId="77777777" w:rsidR="009D5F33" w:rsidRPr="00F13331" w:rsidDel="00F13331" w:rsidRDefault="009D5F33" w:rsidP="00F13331">
      <w:pPr>
        <w:rPr>
          <w:del w:id="27" w:author="David Singer" w:date="2021-07-21T09:35:00Z"/>
          <w:lang w:val="en-GB"/>
        </w:rPr>
      </w:pPr>
    </w:p>
    <w:p w14:paraId="6AC96DA1" w14:textId="3AF7F869" w:rsidR="00F13331" w:rsidDel="00F13331" w:rsidRDefault="00F13331" w:rsidP="0018563E">
      <w:pPr>
        <w:rPr>
          <w:del w:id="28" w:author="David Singer" w:date="2021-07-21T09:31:00Z"/>
          <w:rFonts w:ascii="Times New Roman" w:hAnsi="Times New Roman"/>
          <w:i/>
          <w:iCs/>
          <w:sz w:val="24"/>
          <w:lang w:val="en-GB"/>
        </w:rPr>
      </w:pPr>
    </w:p>
    <w:p w14:paraId="77CBFC2F" w14:textId="4AD1FBA8" w:rsidR="00E023B4" w:rsidRDefault="00E023B4" w:rsidP="0018563E">
      <w:pPr>
        <w:rPr>
          <w:rFonts w:ascii="Times New Roman" w:hAnsi="Times New Roman"/>
          <w:i/>
          <w:iCs/>
          <w:sz w:val="24"/>
          <w:lang w:val="en-GB"/>
        </w:rPr>
      </w:pPr>
      <w:r>
        <w:rPr>
          <w:rFonts w:ascii="Times New Roman" w:hAnsi="Times New Roman"/>
          <w:i/>
          <w:iCs/>
          <w:sz w:val="24"/>
          <w:lang w:val="en-GB"/>
        </w:rPr>
        <w:t>In 8.8.12.1 add to the end of the paragraph</w:t>
      </w:r>
    </w:p>
    <w:p w14:paraId="13C6B81E" w14:textId="67B66573" w:rsidR="00E023B4" w:rsidRPr="00E023B4" w:rsidRDefault="00E023B4" w:rsidP="00E023B4">
      <w:pPr>
        <w:widowControl w:val="0"/>
        <w:autoSpaceDE w:val="0"/>
        <w:autoSpaceDN w:val="0"/>
        <w:adjustRightInd w:val="0"/>
        <w:spacing w:line="300" w:lineRule="atLeast"/>
        <w:jc w:val="left"/>
        <w:rPr>
          <w:lang w:val="en-GB"/>
        </w:rPr>
      </w:pPr>
      <w:r w:rsidRPr="003176D3">
        <w:rPr>
          <w:lang w:val="en-GB"/>
        </w:rPr>
        <w:t xml:space="preserve">If the time expressed in the </w:t>
      </w:r>
      <w:r w:rsidRPr="00A3770E">
        <w:rPr>
          <w:rStyle w:val="codeChar"/>
        </w:rPr>
        <w:t>TrackFragmentBaseMediaDecodeTimeBox</w:t>
      </w:r>
      <w:r w:rsidRPr="003176D3">
        <w:rPr>
          <w:lang w:val="en-GB"/>
        </w:rPr>
        <w:t xml:space="preserve"> exceeds the sum of the </w:t>
      </w:r>
      <w:r>
        <w:rPr>
          <w:lang w:val="en-GB"/>
        </w:rPr>
        <w:t xml:space="preserve">sample </w:t>
      </w:r>
      <w:r w:rsidRPr="003176D3">
        <w:rPr>
          <w:lang w:val="en-GB"/>
        </w:rPr>
        <w:t>durations of the samples in the preceding movie and movie fragments, then the duration of the last sample preceding this track fragment is extended such that the sum now equals the time given in this box. In this way, it is possible to generate a fragment containing a sample when the time of the next sample is not yet known</w:t>
      </w:r>
      <w:r>
        <w:rPr>
          <w:lang w:val="en-GB"/>
        </w:rPr>
        <w:t xml:space="preserve">, by assigning it a small or even zero sample duration, that is then </w:t>
      </w:r>
      <w:proofErr w:type="spellStart"/>
      <w:r>
        <w:rPr>
          <w:lang w:val="en-GB"/>
        </w:rPr>
        <w:t>overriden</w:t>
      </w:r>
      <w:proofErr w:type="spellEnd"/>
      <w:r>
        <w:rPr>
          <w:lang w:val="en-GB"/>
        </w:rPr>
        <w:t xml:space="preserve"> by the time expressed in this box in the following fragment</w:t>
      </w:r>
      <w:r w:rsidRPr="003176D3">
        <w:rPr>
          <w:lang w:val="en-GB"/>
        </w:rPr>
        <w:t>.</w:t>
      </w:r>
    </w:p>
    <w:p w14:paraId="7AE16510" w14:textId="21E8D2F5" w:rsidR="00E023B4" w:rsidRDefault="00E023B4" w:rsidP="0018563E">
      <w:pPr>
        <w:rPr>
          <w:rFonts w:ascii="Times New Roman" w:hAnsi="Times New Roman"/>
          <w:i/>
          <w:iCs/>
          <w:sz w:val="24"/>
          <w:lang w:val="en-GB"/>
        </w:rPr>
      </w:pPr>
      <w:r>
        <w:rPr>
          <w:rFonts w:ascii="Times New Roman" w:hAnsi="Times New Roman"/>
          <w:i/>
          <w:iCs/>
          <w:sz w:val="24"/>
          <w:lang w:val="en-GB"/>
        </w:rPr>
        <w:t>this sentence</w:t>
      </w:r>
    </w:p>
    <w:p w14:paraId="7BF1BE4B" w14:textId="2963CC0D" w:rsidR="00E023B4" w:rsidRPr="00E023B4" w:rsidRDefault="00E023B4" w:rsidP="0018563E">
      <w:pPr>
        <w:rPr>
          <w:rFonts w:ascii="Times New Roman" w:hAnsi="Times New Roman"/>
          <w:sz w:val="24"/>
          <w:lang w:val="en-GB"/>
        </w:rPr>
      </w:pPr>
      <w:r>
        <w:rPr>
          <w:rFonts w:ascii="Times New Roman" w:hAnsi="Times New Roman"/>
          <w:sz w:val="24"/>
          <w:lang w:val="en-GB"/>
        </w:rPr>
        <w:t>T</w:t>
      </w:r>
      <w:r w:rsidRPr="00E023B4">
        <w:rPr>
          <w:rFonts w:ascii="Times New Roman" w:hAnsi="Times New Roman"/>
          <w:sz w:val="24"/>
          <w:lang w:val="en-GB"/>
        </w:rPr>
        <w:t xml:space="preserve">he time expressed in the </w:t>
      </w:r>
      <w:r w:rsidRPr="00A3770E">
        <w:rPr>
          <w:rStyle w:val="codeChar"/>
        </w:rPr>
        <w:t>TrackFragmentBaseMediaDecodeTimeBox</w:t>
      </w:r>
      <w:r w:rsidRPr="003176D3">
        <w:rPr>
          <w:lang w:val="en-GB"/>
        </w:rPr>
        <w:t xml:space="preserve"> </w:t>
      </w:r>
      <w:r w:rsidRPr="00E023B4">
        <w:rPr>
          <w:rFonts w:ascii="Times New Roman" w:hAnsi="Times New Roman"/>
          <w:sz w:val="24"/>
          <w:lang w:val="en-GB"/>
        </w:rPr>
        <w:t>shall not be less than the sum of the sample durations of the samples in the preceding movie and movie fragments.</w:t>
      </w:r>
    </w:p>
    <w:p w14:paraId="35FE65AF" w14:textId="77777777" w:rsidR="00D41C4F" w:rsidRDefault="00D41C4F" w:rsidP="0018563E">
      <w:pPr>
        <w:rPr>
          <w:rFonts w:ascii="Times New Roman" w:hAnsi="Times New Roman"/>
          <w:i/>
          <w:iCs/>
          <w:sz w:val="24"/>
          <w:lang w:val="en-GB"/>
        </w:rPr>
      </w:pPr>
      <w:r>
        <w:rPr>
          <w:rFonts w:ascii="Times New Roman" w:hAnsi="Times New Roman"/>
          <w:i/>
          <w:iCs/>
          <w:sz w:val="24"/>
          <w:lang w:val="en-GB"/>
        </w:rPr>
        <w:t>In 8.11.1.1 change</w:t>
      </w:r>
    </w:p>
    <w:p w14:paraId="51A353E4" w14:textId="5379D59D" w:rsidR="00D41C4F" w:rsidRDefault="00D41C4F" w:rsidP="00D41C4F">
      <w:pPr>
        <w:rPr>
          <w:lang w:val="en-GB"/>
        </w:rPr>
      </w:pPr>
      <w:r w:rsidRPr="003176D3">
        <w:rPr>
          <w:lang w:val="en-GB"/>
        </w:rPr>
        <w:t xml:space="preserve">The </w:t>
      </w:r>
      <w:r w:rsidRPr="00A3770E">
        <w:rPr>
          <w:rStyle w:val="codeChar"/>
        </w:rPr>
        <w:t>MetaBox</w:t>
      </w:r>
      <w:r w:rsidRPr="003176D3">
        <w:rPr>
          <w:lang w:val="en-GB"/>
        </w:rPr>
        <w:t xml:space="preserve"> is required to contain a </w:t>
      </w:r>
      <w:r w:rsidRPr="00A3770E">
        <w:rPr>
          <w:rStyle w:val="codeChar"/>
        </w:rPr>
        <w:t>HandlerBox</w:t>
      </w:r>
      <w:r w:rsidRPr="003176D3">
        <w:rPr>
          <w:lang w:val="en-GB"/>
        </w:rPr>
        <w:t xml:space="preserve"> indicating the structure or format of the </w:t>
      </w:r>
      <w:r w:rsidRPr="00A3770E">
        <w:rPr>
          <w:rStyle w:val="codeChar"/>
        </w:rPr>
        <w:t>MetaBox</w:t>
      </w:r>
      <w:r w:rsidRPr="003176D3">
        <w:rPr>
          <w:lang w:val="en-GB"/>
        </w:rPr>
        <w:t xml:space="preserve"> contents.</w:t>
      </w:r>
    </w:p>
    <w:p w14:paraId="44245058" w14:textId="77777777" w:rsidR="00D41C4F" w:rsidRPr="003176D3" w:rsidRDefault="00D41C4F" w:rsidP="00D41C4F">
      <w:pPr>
        <w:rPr>
          <w:lang w:val="en-GB"/>
        </w:rPr>
      </w:pPr>
      <w:r w:rsidRPr="003176D3">
        <w:rPr>
          <w:lang w:val="en-GB"/>
        </w:rPr>
        <w:t xml:space="preserve">All other contained boxes are specific to the format specified by the </w:t>
      </w:r>
      <w:r w:rsidRPr="00A3770E">
        <w:rPr>
          <w:rStyle w:val="codeChar"/>
        </w:rPr>
        <w:t>HandlerBox</w:t>
      </w:r>
      <w:r w:rsidRPr="003176D3">
        <w:rPr>
          <w:lang w:val="en-GB"/>
        </w:rPr>
        <w:t>.</w:t>
      </w:r>
    </w:p>
    <w:p w14:paraId="28BA63C4" w14:textId="77777777" w:rsidR="00D41C4F" w:rsidRDefault="00D41C4F" w:rsidP="0018563E">
      <w:pPr>
        <w:rPr>
          <w:rFonts w:ascii="Times New Roman" w:hAnsi="Times New Roman"/>
          <w:i/>
          <w:iCs/>
          <w:sz w:val="24"/>
          <w:lang w:val="en-GB"/>
        </w:rPr>
      </w:pPr>
      <w:r>
        <w:rPr>
          <w:rFonts w:ascii="Times New Roman" w:hAnsi="Times New Roman"/>
          <w:i/>
          <w:iCs/>
          <w:sz w:val="24"/>
          <w:lang w:val="en-GB"/>
        </w:rPr>
        <w:t>to</w:t>
      </w:r>
    </w:p>
    <w:p w14:paraId="2D16AC87" w14:textId="6D34289C" w:rsidR="00D41C4F" w:rsidRPr="00981145" w:rsidRDefault="00D41C4F" w:rsidP="00D41C4F">
      <w:pPr>
        <w:rPr>
          <w:lang w:val="en-GB"/>
        </w:rPr>
      </w:pPr>
      <w:ins w:id="29" w:author="David Singer" w:date="2021-07-21T08:56:00Z">
        <w:r w:rsidRPr="00981145">
          <w:rPr>
            <w:lang w:val="en-GB"/>
          </w:rPr>
          <w:t xml:space="preserve">When the </w:t>
        </w:r>
      </w:ins>
      <w:del w:id="30" w:author="David Singer" w:date="2021-07-21T08:56:00Z">
        <w:r w:rsidRPr="00981145" w:rsidDel="00D41C4F">
          <w:rPr>
            <w:lang w:val="en-GB"/>
          </w:rPr>
          <w:delText xml:space="preserve">The </w:delText>
        </w:r>
      </w:del>
      <w:r w:rsidRPr="00981145">
        <w:rPr>
          <w:rStyle w:val="codeChar"/>
        </w:rPr>
        <w:t>MetaBox</w:t>
      </w:r>
      <w:r w:rsidRPr="00981145">
        <w:rPr>
          <w:lang w:val="en-GB"/>
        </w:rPr>
        <w:t xml:space="preserve"> </w:t>
      </w:r>
      <w:ins w:id="31" w:author="David Singer" w:date="2021-07-21T08:56:00Z">
        <w:r w:rsidRPr="00981145">
          <w:rPr>
            <w:lang w:val="en-GB"/>
          </w:rPr>
          <w:t xml:space="preserve">does not contain a </w:t>
        </w:r>
        <w:proofErr w:type="spellStart"/>
        <w:r w:rsidRPr="00981145">
          <w:rPr>
            <w:rFonts w:ascii="Courier New" w:hAnsi="Courier New" w:cs="Courier New"/>
            <w:lang w:val="en-GB"/>
            <w:rPrChange w:id="32" w:author="David Singer" w:date="2021-07-21T09:13:00Z">
              <w:rPr>
                <w:lang w:val="en-GB"/>
              </w:rPr>
            </w:rPrChange>
          </w:rPr>
          <w:t>Pri</w:t>
        </w:r>
      </w:ins>
      <w:ins w:id="33" w:author="David Singer" w:date="2021-07-21T08:57:00Z">
        <w:r w:rsidRPr="00981145">
          <w:rPr>
            <w:rFonts w:ascii="Courier New" w:hAnsi="Courier New" w:cs="Courier New"/>
            <w:lang w:val="en-GB"/>
            <w:rPrChange w:id="34" w:author="David Singer" w:date="2021-07-21T09:13:00Z">
              <w:rPr>
                <w:lang w:val="en-GB"/>
              </w:rPr>
            </w:rPrChange>
          </w:rPr>
          <w:t>maryItemBox</w:t>
        </w:r>
        <w:proofErr w:type="spellEnd"/>
        <w:r w:rsidRPr="00981145">
          <w:rPr>
            <w:lang w:val="en-GB"/>
          </w:rPr>
          <w:t xml:space="preserve">, it </w:t>
        </w:r>
      </w:ins>
      <w:r w:rsidRPr="00981145">
        <w:rPr>
          <w:lang w:val="en-GB"/>
        </w:rPr>
        <w:t xml:space="preserve">is required to contain a </w:t>
      </w:r>
      <w:r w:rsidRPr="00F13331">
        <w:rPr>
          <w:rStyle w:val="codeChar"/>
        </w:rPr>
        <w:t>HandlerBox</w:t>
      </w:r>
      <w:r w:rsidRPr="00F13331">
        <w:rPr>
          <w:lang w:val="en-GB"/>
        </w:rPr>
        <w:t xml:space="preserve"> indicating the structure or format of the </w:t>
      </w:r>
      <w:r w:rsidRPr="00F13331">
        <w:rPr>
          <w:rStyle w:val="codeChar"/>
        </w:rPr>
        <w:t>MetaBox</w:t>
      </w:r>
      <w:r w:rsidRPr="00F13331">
        <w:rPr>
          <w:lang w:val="en-GB"/>
        </w:rPr>
        <w:t xml:space="preserve"> contents.</w:t>
      </w:r>
      <w:ins w:id="35" w:author="David Singer" w:date="2021-07-21T08:57:00Z">
        <w:r w:rsidRPr="00F13331">
          <w:rPr>
            <w:lang w:val="en-GB"/>
          </w:rPr>
          <w:t xml:space="preserve"> When the </w:t>
        </w:r>
        <w:r w:rsidRPr="00F13331">
          <w:rPr>
            <w:rStyle w:val="codeChar"/>
          </w:rPr>
          <w:t>MetaBox</w:t>
        </w:r>
        <w:r w:rsidRPr="00F13331">
          <w:rPr>
            <w:lang w:val="en-GB"/>
          </w:rPr>
          <w:t xml:space="preserve"> does contain a </w:t>
        </w:r>
        <w:proofErr w:type="spellStart"/>
        <w:r w:rsidRPr="00F13331">
          <w:rPr>
            <w:rFonts w:ascii="Courier New" w:hAnsi="Courier New" w:cs="Courier New"/>
            <w:lang w:val="en-GB"/>
          </w:rPr>
          <w:t>PrimaryItemBox</w:t>
        </w:r>
        <w:proofErr w:type="spellEnd"/>
        <w:r w:rsidRPr="00F13331">
          <w:rPr>
            <w:lang w:val="en-GB"/>
          </w:rPr>
          <w:t xml:space="preserve">, if </w:t>
        </w:r>
      </w:ins>
      <w:ins w:id="36" w:author="David Singer" w:date="2021-07-21T08:58:00Z">
        <w:r w:rsidRPr="009D5F33">
          <w:rPr>
            <w:lang w:val="en-GB"/>
          </w:rPr>
          <w:t xml:space="preserve">that item has a </w:t>
        </w:r>
        <w:proofErr w:type="spellStart"/>
        <w:r w:rsidRPr="009D5F33">
          <w:rPr>
            <w:rFonts w:ascii="Courier New" w:hAnsi="Courier New" w:cs="Courier New"/>
            <w:lang w:val="en-GB"/>
          </w:rPr>
          <w:t>HandlerProperty</w:t>
        </w:r>
        <w:proofErr w:type="spellEnd"/>
        <w:r w:rsidRPr="009D5F33">
          <w:rPr>
            <w:lang w:val="en-GB"/>
          </w:rPr>
          <w:t xml:space="preserve"> and there is a</w:t>
        </w:r>
      </w:ins>
      <w:ins w:id="37" w:author="David Singer" w:date="2021-07-21T08:57:00Z">
        <w:r w:rsidRPr="009D5F33">
          <w:rPr>
            <w:lang w:val="en-GB"/>
          </w:rPr>
          <w:t xml:space="preserve"> </w:t>
        </w:r>
      </w:ins>
      <w:ins w:id="38" w:author="David Singer" w:date="2021-07-21T08:58:00Z">
        <w:r w:rsidRPr="009D5F33">
          <w:rPr>
            <w:rStyle w:val="codeChar"/>
          </w:rPr>
          <w:t>HandlerBox</w:t>
        </w:r>
        <w:r w:rsidRPr="009D5F33">
          <w:rPr>
            <w:lang w:val="en-GB"/>
          </w:rPr>
          <w:t xml:space="preserve"> present, they shall identify the same handler type.</w:t>
        </w:r>
      </w:ins>
      <w:ins w:id="39" w:author="David Singer" w:date="2021-07-21T09:12:00Z">
        <w:r w:rsidR="002F1235" w:rsidRPr="009D5F33">
          <w:rPr>
            <w:lang w:val="en-GB"/>
          </w:rPr>
          <w:t xml:space="preserve"> Otherwise, </w:t>
        </w:r>
        <w:r w:rsidR="002F1235" w:rsidRPr="00981145">
          <w:rPr>
            <w:lang w:val="en-GB"/>
            <w:rPrChange w:id="40" w:author="David Singer" w:date="2021-07-21T09:13:00Z">
              <w:rPr/>
            </w:rPrChange>
          </w:rPr>
          <w:t xml:space="preserve">when the primary data is identified by a primary item without a </w:t>
        </w:r>
        <w:proofErr w:type="spellStart"/>
        <w:r w:rsidR="002F1235" w:rsidRPr="00981145">
          <w:rPr>
            <w:rFonts w:ascii="Courier New" w:hAnsi="Courier New" w:cs="Courier New"/>
            <w:lang w:val="en-GB"/>
            <w:rPrChange w:id="41" w:author="David Singer" w:date="2021-07-21T09:13:00Z">
              <w:rPr/>
            </w:rPrChange>
          </w:rPr>
          <w:t>HandlerProperty</w:t>
        </w:r>
        <w:proofErr w:type="spellEnd"/>
        <w:r w:rsidR="002F1235" w:rsidRPr="00981145">
          <w:rPr>
            <w:lang w:val="en-GB"/>
            <w:rPrChange w:id="42" w:author="David Singer" w:date="2021-07-21T09:13:00Z">
              <w:rPr/>
            </w:rPrChange>
          </w:rPr>
          <w:t xml:space="preserve">, and that primary item has an item information entry with an </w:t>
        </w:r>
        <w:r w:rsidR="002F1235" w:rsidRPr="00981145">
          <w:rPr>
            <w:rStyle w:val="codeChar"/>
          </w:rPr>
          <w:t>item_type</w:t>
        </w:r>
        <w:r w:rsidR="002F1235" w:rsidRPr="00981145">
          <w:rPr>
            <w:lang w:val="en-GB"/>
            <w:rPrChange w:id="43" w:author="David Singer" w:date="2021-07-21T09:13:00Z">
              <w:rPr/>
            </w:rPrChange>
          </w:rPr>
          <w:t xml:space="preserve">, the handler type may be the same as the </w:t>
        </w:r>
        <w:r w:rsidR="002F1235" w:rsidRPr="00981145">
          <w:rPr>
            <w:rStyle w:val="codeChar"/>
          </w:rPr>
          <w:t>item_type</w:t>
        </w:r>
        <w:r w:rsidR="002F1235" w:rsidRPr="00981145">
          <w:rPr>
            <w:lang w:val="en-GB"/>
            <w:rPrChange w:id="44" w:author="David Singer" w:date="2021-07-21T09:13:00Z">
              <w:rPr/>
            </w:rPrChange>
          </w:rPr>
          <w:t>.</w:t>
        </w:r>
      </w:ins>
    </w:p>
    <w:p w14:paraId="7858A0F0" w14:textId="3863CD35" w:rsidR="00D41C4F" w:rsidRDefault="002F1235" w:rsidP="00D41C4F">
      <w:pPr>
        <w:rPr>
          <w:lang w:val="en-GB"/>
        </w:rPr>
      </w:pPr>
      <w:ins w:id="45" w:author="David Singer" w:date="2021-07-21T09:09:00Z">
        <w:r>
          <w:rPr>
            <w:lang w:val="en-GB"/>
          </w:rPr>
          <w:t xml:space="preserve">When </w:t>
        </w:r>
      </w:ins>
      <w:ins w:id="46" w:author="David Singer" w:date="2021-07-21T09:08:00Z">
        <w:r w:rsidRPr="003176D3">
          <w:rPr>
            <w:lang w:val="en-GB"/>
          </w:rPr>
          <w:t xml:space="preserve">a </w:t>
        </w:r>
        <w:r w:rsidRPr="00A3770E">
          <w:rPr>
            <w:rStyle w:val="codeChar"/>
          </w:rPr>
          <w:t>HandlerBox</w:t>
        </w:r>
        <w:r w:rsidRPr="003176D3">
          <w:rPr>
            <w:lang w:val="en-GB"/>
          </w:rPr>
          <w:t xml:space="preserve"> </w:t>
        </w:r>
      </w:ins>
      <w:ins w:id="47" w:author="David Singer" w:date="2021-07-21T09:09:00Z">
        <w:r>
          <w:rPr>
            <w:lang w:val="en-GB"/>
          </w:rPr>
          <w:t>is present,</w:t>
        </w:r>
      </w:ins>
      <w:ins w:id="48" w:author="David Singer" w:date="2021-07-21T09:08:00Z">
        <w:r w:rsidRPr="003176D3">
          <w:rPr>
            <w:lang w:val="en-GB"/>
          </w:rPr>
          <w:t xml:space="preserve"> </w:t>
        </w:r>
      </w:ins>
      <w:ins w:id="49" w:author="David Singer" w:date="2021-07-21T09:09:00Z">
        <w:r>
          <w:rPr>
            <w:lang w:val="en-GB"/>
          </w:rPr>
          <w:t>a</w:t>
        </w:r>
      </w:ins>
      <w:del w:id="50" w:author="David Singer" w:date="2021-07-21T09:09:00Z">
        <w:r w:rsidR="00D41C4F" w:rsidRPr="003176D3" w:rsidDel="002F1235">
          <w:rPr>
            <w:lang w:val="en-GB"/>
          </w:rPr>
          <w:delText>A</w:delText>
        </w:r>
      </w:del>
      <w:r w:rsidR="00D41C4F" w:rsidRPr="003176D3">
        <w:rPr>
          <w:lang w:val="en-GB"/>
        </w:rPr>
        <w:t xml:space="preserve">ll other contained boxes are specific to the format specified by </w:t>
      </w:r>
      <w:del w:id="51" w:author="David Singer" w:date="2021-07-21T09:09:00Z">
        <w:r w:rsidR="00D41C4F" w:rsidRPr="003176D3" w:rsidDel="002F1235">
          <w:rPr>
            <w:lang w:val="en-GB"/>
          </w:rPr>
          <w:delText xml:space="preserve">the </w:delText>
        </w:r>
      </w:del>
      <w:ins w:id="52" w:author="David Singer" w:date="2021-07-21T09:09:00Z">
        <w:r w:rsidRPr="003176D3">
          <w:rPr>
            <w:lang w:val="en-GB"/>
          </w:rPr>
          <w:t>th</w:t>
        </w:r>
        <w:r>
          <w:rPr>
            <w:lang w:val="en-GB"/>
          </w:rPr>
          <w:t>at</w:t>
        </w:r>
        <w:r w:rsidRPr="003176D3">
          <w:rPr>
            <w:lang w:val="en-GB"/>
          </w:rPr>
          <w:t xml:space="preserve"> </w:t>
        </w:r>
      </w:ins>
      <w:r w:rsidR="00D41C4F" w:rsidRPr="00A3770E">
        <w:rPr>
          <w:rStyle w:val="codeChar"/>
        </w:rPr>
        <w:t>HandlerBox</w:t>
      </w:r>
      <w:r w:rsidR="00D41C4F" w:rsidRPr="003176D3">
        <w:rPr>
          <w:lang w:val="en-GB"/>
        </w:rPr>
        <w:t>.</w:t>
      </w:r>
    </w:p>
    <w:p w14:paraId="67C42A3E" w14:textId="5F26C83B" w:rsidR="002F1235" w:rsidRPr="00F13331" w:rsidRDefault="002F1235" w:rsidP="00D41C4F">
      <w:pPr>
        <w:rPr>
          <w:i/>
          <w:iCs/>
          <w:lang w:val="en-GB"/>
        </w:rPr>
      </w:pPr>
      <w:r w:rsidRPr="00F13331">
        <w:rPr>
          <w:i/>
          <w:iCs/>
          <w:lang w:val="en-GB"/>
        </w:rPr>
        <w:t>Change 8.11.1.2 to contain:</w:t>
      </w:r>
    </w:p>
    <w:p w14:paraId="3E530AD0" w14:textId="10C9903C" w:rsidR="002F1235" w:rsidRDefault="002F1235" w:rsidP="002F1235">
      <w:pPr>
        <w:pStyle w:val="code"/>
      </w:pPr>
      <w:r>
        <w:lastRenderedPageBreak/>
        <w:t>aligned(8) class MetaBox (handler_type)</w:t>
      </w:r>
      <w:r>
        <w:br/>
      </w:r>
      <w:r>
        <w:tab/>
        <w:t>extends FullBox('meta', version = 0, 0) {</w:t>
      </w:r>
      <w:r>
        <w:br/>
      </w:r>
      <w:r>
        <w:tab/>
        <w:t>HandlerBox(handler_type)</w:t>
      </w:r>
      <w:r>
        <w:tab/>
        <w:t>theHandler;</w:t>
      </w:r>
      <w:ins w:id="53" w:author="David Singer" w:date="2021-07-21T09:11:00Z">
        <w:r>
          <w:tab/>
          <w:t>// optional</w:t>
        </w:r>
      </w:ins>
      <w:r>
        <w:br/>
      </w:r>
      <w:r>
        <w:tab/>
        <w:t>PrimaryItemBox</w:t>
      </w:r>
      <w:r>
        <w:tab/>
      </w:r>
      <w:r>
        <w:tab/>
        <w:t>primary_resource;</w:t>
      </w:r>
      <w:r>
        <w:tab/>
      </w:r>
      <w:del w:id="54" w:author="David Singer" w:date="2021-07-21T09:11:00Z">
        <w:r w:rsidDel="002F1235">
          <w:tab/>
        </w:r>
      </w:del>
      <w:r>
        <w:t>// optional</w:t>
      </w:r>
      <w:r>
        <w:br/>
      </w:r>
      <w:r>
        <w:tab/>
        <w:t>DataInformationBox</w:t>
      </w:r>
      <w:r>
        <w:tab/>
        <w:t>file_locations;</w:t>
      </w:r>
      <w:r>
        <w:tab/>
      </w:r>
      <w:r>
        <w:tab/>
        <w:t>// optional</w:t>
      </w:r>
      <w:r>
        <w:br/>
      </w:r>
      <w:r>
        <w:tab/>
        <w:t>ItemLocationBox</w:t>
      </w:r>
      <w:r>
        <w:tab/>
      </w:r>
      <w:r>
        <w:tab/>
        <w:t>item_locations;</w:t>
      </w:r>
      <w:r>
        <w:tab/>
      </w:r>
      <w:r>
        <w:tab/>
        <w:t>// optional</w:t>
      </w:r>
      <w:r>
        <w:br/>
      </w:r>
      <w:r>
        <w:tab/>
        <w:t>ItemProtectionBox</w:t>
      </w:r>
      <w:r>
        <w:tab/>
        <w:t>protections;</w:t>
      </w:r>
      <w:r>
        <w:tab/>
      </w:r>
      <w:r>
        <w:tab/>
      </w:r>
      <w:del w:id="55" w:author="David Singer" w:date="2021-07-21T09:11:00Z">
        <w:r w:rsidDel="002F1235">
          <w:tab/>
        </w:r>
      </w:del>
      <w:r>
        <w:t>// optional</w:t>
      </w:r>
      <w:r>
        <w:br/>
      </w:r>
      <w:r>
        <w:tab/>
        <w:t>ItemInfoBox</w:t>
      </w:r>
      <w:r>
        <w:tab/>
      </w:r>
      <w:r>
        <w:tab/>
      </w:r>
      <w:r>
        <w:tab/>
        <w:t>item_infos;</w:t>
      </w:r>
      <w:r>
        <w:tab/>
      </w:r>
      <w:r>
        <w:tab/>
      </w:r>
      <w:del w:id="56" w:author="David Singer" w:date="2021-07-21T09:11:00Z">
        <w:r w:rsidDel="002F1235">
          <w:tab/>
        </w:r>
        <w:r w:rsidDel="002F1235">
          <w:tab/>
        </w:r>
      </w:del>
      <w:r>
        <w:t>// optional</w:t>
      </w:r>
      <w:r>
        <w:br/>
      </w:r>
      <w:r>
        <w:tab/>
        <w:t>IPMP</w:t>
      </w:r>
      <w:r>
        <w:rPr>
          <w:rFonts w:hint="eastAsia"/>
        </w:rPr>
        <w:t>Control</w:t>
      </w:r>
      <w:r>
        <w:t>Box</w:t>
      </w:r>
      <w:r>
        <w:tab/>
      </w:r>
      <w:r>
        <w:tab/>
        <w:t>IPMP_control;</w:t>
      </w:r>
      <w:r>
        <w:tab/>
      </w:r>
      <w:r>
        <w:tab/>
      </w:r>
      <w:del w:id="57" w:author="David Singer" w:date="2021-07-21T09:11:00Z">
        <w:r w:rsidDel="002F1235">
          <w:tab/>
        </w:r>
      </w:del>
      <w:r>
        <w:t>// optional</w:t>
      </w:r>
      <w:r>
        <w:br/>
      </w:r>
      <w:r>
        <w:tab/>
        <w:t>ItemReferenceBox</w:t>
      </w:r>
      <w:r>
        <w:tab/>
      </w:r>
      <w:r>
        <w:tab/>
        <w:t>item_refs;</w:t>
      </w:r>
      <w:r>
        <w:tab/>
      </w:r>
      <w:r>
        <w:tab/>
      </w:r>
      <w:r>
        <w:tab/>
      </w:r>
      <w:del w:id="58" w:author="David Singer" w:date="2021-07-21T09:11:00Z">
        <w:r w:rsidDel="002F1235">
          <w:tab/>
        </w:r>
        <w:r w:rsidDel="002F1235">
          <w:tab/>
        </w:r>
      </w:del>
      <w:r>
        <w:t>// optional</w:t>
      </w:r>
      <w:r>
        <w:br/>
      </w:r>
      <w:r>
        <w:tab/>
        <w:t>ItemDataBox</w:t>
      </w:r>
      <w:r>
        <w:tab/>
      </w:r>
      <w:r>
        <w:tab/>
      </w:r>
      <w:r>
        <w:tab/>
        <w:t>item_data;</w:t>
      </w:r>
      <w:r>
        <w:tab/>
      </w:r>
      <w:r>
        <w:tab/>
      </w:r>
      <w:r>
        <w:tab/>
      </w:r>
      <w:del w:id="59" w:author="David Singer" w:date="2021-07-21T09:11:00Z">
        <w:r w:rsidDel="002F1235">
          <w:tab/>
        </w:r>
        <w:r w:rsidDel="002F1235">
          <w:tab/>
        </w:r>
      </w:del>
      <w:r>
        <w:t>// optional</w:t>
      </w:r>
      <w:r>
        <w:br/>
      </w:r>
      <w:r>
        <w:tab/>
        <w:t>Box</w:t>
      </w:r>
      <w:r>
        <w:tab/>
        <w:t>other_boxes[];</w:t>
      </w:r>
      <w:r>
        <w:tab/>
      </w:r>
      <w:r>
        <w:tab/>
      </w:r>
      <w:r>
        <w:tab/>
      </w:r>
      <w:r>
        <w:tab/>
      </w:r>
      <w:r>
        <w:tab/>
      </w:r>
      <w:r>
        <w:tab/>
      </w:r>
      <w:del w:id="60" w:author="David Singer" w:date="2021-07-21T09:11:00Z">
        <w:r w:rsidDel="002F1235">
          <w:tab/>
        </w:r>
        <w:r w:rsidDel="002F1235">
          <w:tab/>
        </w:r>
      </w:del>
      <w:r>
        <w:t>// optional</w:t>
      </w:r>
      <w:r>
        <w:br/>
        <w:t>}</w:t>
      </w:r>
    </w:p>
    <w:p w14:paraId="6DDC7A77" w14:textId="29714F4F" w:rsidR="002F1235" w:rsidRDefault="00981145" w:rsidP="00D41C4F">
      <w:pPr>
        <w:rPr>
          <w:i/>
          <w:iCs/>
          <w:lang w:val="en-GB"/>
        </w:rPr>
      </w:pPr>
      <w:r w:rsidRPr="00981145">
        <w:rPr>
          <w:i/>
          <w:iCs/>
          <w:lang w:val="en-GB"/>
        </w:rPr>
        <w:t>Delete clause 8.11.1.3</w:t>
      </w:r>
    </w:p>
    <w:p w14:paraId="7148AF94" w14:textId="77777777" w:rsidR="00A83CF3" w:rsidRDefault="00A83CF3" w:rsidP="00D41C4F">
      <w:pPr>
        <w:rPr>
          <w:i/>
          <w:iCs/>
          <w:lang w:val="en-GB"/>
        </w:rPr>
      </w:pPr>
      <w:r>
        <w:rPr>
          <w:i/>
          <w:iCs/>
          <w:lang w:val="en-GB"/>
        </w:rPr>
        <w:t>In 8.11.5.1 add after</w:t>
      </w:r>
    </w:p>
    <w:p w14:paraId="5887A2E5" w14:textId="07324DD2" w:rsidR="00A83CF3" w:rsidRPr="00A83CF3" w:rsidRDefault="00A83CF3" w:rsidP="00A83CF3">
      <w:pPr>
        <w:rPr>
          <w:lang w:val="en-GB"/>
        </w:rPr>
      </w:pPr>
      <w:r w:rsidRPr="003176D3">
        <w:rPr>
          <w:lang w:val="en-GB"/>
        </w:rPr>
        <w:t xml:space="preserve">The </w:t>
      </w:r>
      <w:r w:rsidRPr="00A3770E">
        <w:rPr>
          <w:rStyle w:val="codeChar"/>
        </w:rPr>
        <w:t>ItemProtectionBox</w:t>
      </w:r>
      <w:r w:rsidRPr="003176D3">
        <w:rPr>
          <w:lang w:val="en-GB"/>
        </w:rPr>
        <w:t xml:space="preserve"> provides an array of item protection information, for use by the </w:t>
      </w:r>
      <w:r w:rsidRPr="00A3770E">
        <w:rPr>
          <w:rStyle w:val="codeChar"/>
        </w:rPr>
        <w:t>ItemInfoBox</w:t>
      </w:r>
      <w:r w:rsidRPr="003176D3">
        <w:rPr>
          <w:lang w:val="en-GB"/>
        </w:rPr>
        <w:t>.</w:t>
      </w:r>
    </w:p>
    <w:p w14:paraId="2BC4CEC1" w14:textId="77777777" w:rsidR="00A83CF3" w:rsidRDefault="00A83CF3" w:rsidP="00D41C4F">
      <w:pPr>
        <w:rPr>
          <w:i/>
          <w:iCs/>
          <w:lang w:val="en-GB"/>
        </w:rPr>
      </w:pPr>
      <w:r>
        <w:rPr>
          <w:i/>
          <w:iCs/>
          <w:lang w:val="en-GB"/>
        </w:rPr>
        <w:t>the following</w:t>
      </w:r>
    </w:p>
    <w:p w14:paraId="0809B363" w14:textId="69D7860D" w:rsidR="00A83CF3" w:rsidRPr="00A83CF3" w:rsidRDefault="00A83CF3" w:rsidP="00D41C4F">
      <w:pPr>
        <w:rPr>
          <w:iCs/>
          <w:lang w:val="en-GB"/>
        </w:rPr>
      </w:pPr>
      <w:ins w:id="61" w:author="David Singer" w:date="2021-07-21T11:57:00Z">
        <w:r>
          <w:rPr>
            <w:iCs/>
            <w:lang w:val="en-GB"/>
          </w:rPr>
          <w:t xml:space="preserve">The </w:t>
        </w:r>
        <w:proofErr w:type="spellStart"/>
        <w:r w:rsidRPr="00A83CF3">
          <w:rPr>
            <w:rFonts w:ascii="Courier New" w:hAnsi="Courier New" w:cs="Courier New"/>
            <w:iCs/>
            <w:lang w:val="en-GB"/>
            <w:rPrChange w:id="62" w:author="David Singer" w:date="2021-07-21T11:58:00Z">
              <w:rPr>
                <w:iCs/>
                <w:lang w:val="en-GB"/>
              </w:rPr>
            </w:rPrChange>
          </w:rPr>
          <w:t>ProtectionSchemeInfoBox</w:t>
        </w:r>
        <w:r>
          <w:rPr>
            <w:iCs/>
            <w:lang w:val="en-GB"/>
          </w:rPr>
          <w:t>es</w:t>
        </w:r>
        <w:proofErr w:type="spellEnd"/>
        <w:r>
          <w:rPr>
            <w:iCs/>
            <w:lang w:val="en-GB"/>
          </w:rPr>
          <w:t xml:space="preserve"> shall not contain an </w:t>
        </w:r>
        <w:proofErr w:type="spellStart"/>
        <w:r w:rsidRPr="00A83CF3">
          <w:rPr>
            <w:rFonts w:ascii="Courier New" w:hAnsi="Courier New" w:cs="Courier New"/>
            <w:iCs/>
            <w:lang w:val="en-GB"/>
            <w:rPrChange w:id="63" w:author="David Singer" w:date="2021-07-21T11:58:00Z">
              <w:rPr>
                <w:iCs/>
                <w:lang w:val="en-GB"/>
              </w:rPr>
            </w:rPrChange>
          </w:rPr>
          <w:t>OriginalFormatBox</w:t>
        </w:r>
        <w:proofErr w:type="spellEnd"/>
        <w:r>
          <w:rPr>
            <w:iCs/>
            <w:lang w:val="en-GB"/>
          </w:rPr>
          <w:t xml:space="preserve"> when present in an </w:t>
        </w:r>
        <w:proofErr w:type="spellStart"/>
        <w:r w:rsidRPr="00A83CF3">
          <w:rPr>
            <w:rFonts w:ascii="Courier New" w:hAnsi="Courier New" w:cs="Courier New"/>
            <w:iCs/>
            <w:lang w:val="en-GB"/>
            <w:rPrChange w:id="64" w:author="David Singer" w:date="2021-07-21T11:58:00Z">
              <w:rPr>
                <w:iCs/>
                <w:lang w:val="en-GB"/>
              </w:rPr>
            </w:rPrChange>
          </w:rPr>
          <w:t>ItemProtectionBox</w:t>
        </w:r>
        <w:proofErr w:type="spellEnd"/>
        <w:r>
          <w:rPr>
            <w:iCs/>
            <w:lang w:val="en-GB"/>
          </w:rPr>
          <w:t>.</w:t>
        </w:r>
      </w:ins>
    </w:p>
    <w:p w14:paraId="7AFC3FF2" w14:textId="383C9AC1" w:rsidR="00981145" w:rsidRDefault="00981145" w:rsidP="00D41C4F">
      <w:pPr>
        <w:rPr>
          <w:i/>
          <w:iCs/>
          <w:lang w:val="en-GB"/>
        </w:rPr>
      </w:pPr>
      <w:r>
        <w:rPr>
          <w:i/>
          <w:iCs/>
          <w:lang w:val="en-GB"/>
        </w:rPr>
        <w:t>In 8.11.14.1 change</w:t>
      </w:r>
    </w:p>
    <w:p w14:paraId="063E6994" w14:textId="1FBAAAE3" w:rsidR="00981145" w:rsidRPr="00981145" w:rsidRDefault="00981145" w:rsidP="00981145">
      <w:pPr>
        <w:rPr>
          <w:lang w:val="en-GB"/>
        </w:rPr>
      </w:pPr>
      <w:r w:rsidRPr="003176D3">
        <w:rPr>
          <w:lang w:val="en-GB"/>
        </w:rPr>
        <w:t xml:space="preserve">For a given handler, the primary data may be one of the referenced items when it is desired that it be stored elsewhere, or divided into extents; or the primary metadata may be contained in the </w:t>
      </w:r>
      <w:r w:rsidRPr="00A3770E">
        <w:rPr>
          <w:rStyle w:val="codeChar"/>
        </w:rPr>
        <w:t>MetaBox</w:t>
      </w:r>
      <w:r w:rsidRPr="003176D3">
        <w:rPr>
          <w:lang w:val="en-GB"/>
        </w:rPr>
        <w:t xml:space="preserve"> (e.g. in an </w:t>
      </w:r>
      <w:r w:rsidRPr="00A3770E">
        <w:rPr>
          <w:rStyle w:val="codeChar"/>
        </w:rPr>
        <w:t>XMLBox</w:t>
      </w:r>
      <w:r w:rsidRPr="003176D3">
        <w:rPr>
          <w:lang w:val="en-GB"/>
        </w:rPr>
        <w:t>). Either this box</w:t>
      </w:r>
      <w:r>
        <w:rPr>
          <w:lang w:val="en-GB"/>
        </w:rPr>
        <w:t xml:space="preserve"> shall</w:t>
      </w:r>
      <w:r w:rsidRPr="003176D3">
        <w:rPr>
          <w:lang w:val="en-GB"/>
        </w:rPr>
        <w:t xml:space="preserve"> occur, or there</w:t>
      </w:r>
      <w:r>
        <w:rPr>
          <w:lang w:val="en-GB"/>
        </w:rPr>
        <w:t xml:space="preserve"> shall</w:t>
      </w:r>
      <w:r w:rsidRPr="003176D3">
        <w:rPr>
          <w:lang w:val="en-GB"/>
        </w:rPr>
        <w:t xml:space="preserve"> be a box within the </w:t>
      </w:r>
      <w:r w:rsidRPr="00A3770E">
        <w:rPr>
          <w:rStyle w:val="codeChar"/>
        </w:rPr>
        <w:t>MetaBox</w:t>
      </w:r>
      <w:r w:rsidRPr="003176D3">
        <w:rPr>
          <w:lang w:val="en-GB"/>
        </w:rPr>
        <w:t xml:space="preserve"> (e.g. an </w:t>
      </w:r>
      <w:r w:rsidRPr="00A3770E">
        <w:rPr>
          <w:rStyle w:val="codeChar"/>
        </w:rPr>
        <w:t>XMLBox</w:t>
      </w:r>
      <w:r w:rsidRPr="003176D3">
        <w:rPr>
          <w:lang w:val="en-GB"/>
        </w:rPr>
        <w:t>) containing the primary information in the format required by the identified handler.</w:t>
      </w:r>
    </w:p>
    <w:p w14:paraId="301A514A" w14:textId="582F8ADE" w:rsidR="00981145" w:rsidRDefault="00981145" w:rsidP="00D41C4F">
      <w:pPr>
        <w:rPr>
          <w:i/>
          <w:iCs/>
          <w:lang w:val="en-GB"/>
        </w:rPr>
      </w:pPr>
      <w:r>
        <w:rPr>
          <w:i/>
          <w:iCs/>
          <w:lang w:val="en-GB"/>
        </w:rPr>
        <w:t>to</w:t>
      </w:r>
    </w:p>
    <w:p w14:paraId="32EF41C3" w14:textId="6FD2777D" w:rsidR="00981145" w:rsidRPr="00981145" w:rsidRDefault="00981145" w:rsidP="00981145">
      <w:pPr>
        <w:rPr>
          <w:lang w:val="en-GB"/>
        </w:rPr>
      </w:pPr>
      <w:r>
        <w:rPr>
          <w:lang w:val="en-GB"/>
        </w:rPr>
        <w:t>T</w:t>
      </w:r>
      <w:r w:rsidRPr="003176D3">
        <w:rPr>
          <w:lang w:val="en-GB"/>
        </w:rPr>
        <w:t xml:space="preserve">he primary data may be one of the referenced items when it is desired that it be stored elsewhere, or divided into extents; or the primary metadata may be contained in the </w:t>
      </w:r>
      <w:r w:rsidRPr="00A3770E">
        <w:rPr>
          <w:rStyle w:val="codeChar"/>
        </w:rPr>
        <w:t>MetaBox</w:t>
      </w:r>
      <w:r w:rsidRPr="003176D3">
        <w:rPr>
          <w:lang w:val="en-GB"/>
        </w:rPr>
        <w:t xml:space="preserve"> (e.g. in an </w:t>
      </w:r>
      <w:r w:rsidRPr="00A3770E">
        <w:rPr>
          <w:rStyle w:val="codeChar"/>
        </w:rPr>
        <w:t>XMLBox</w:t>
      </w:r>
      <w:r w:rsidRPr="003176D3">
        <w:rPr>
          <w:lang w:val="en-GB"/>
        </w:rPr>
        <w:t>). Either this box</w:t>
      </w:r>
      <w:r>
        <w:rPr>
          <w:lang w:val="en-GB"/>
        </w:rPr>
        <w:t xml:space="preserve"> shall</w:t>
      </w:r>
      <w:r w:rsidRPr="003176D3">
        <w:rPr>
          <w:lang w:val="en-GB"/>
        </w:rPr>
        <w:t xml:space="preserve"> occur, or there</w:t>
      </w:r>
      <w:r>
        <w:rPr>
          <w:lang w:val="en-GB"/>
        </w:rPr>
        <w:t xml:space="preserve"> shall</w:t>
      </w:r>
      <w:r w:rsidRPr="003176D3">
        <w:rPr>
          <w:lang w:val="en-GB"/>
        </w:rPr>
        <w:t xml:space="preserve"> be a box within the </w:t>
      </w:r>
      <w:r w:rsidRPr="00A3770E">
        <w:rPr>
          <w:rStyle w:val="codeChar"/>
        </w:rPr>
        <w:t>MetaBox</w:t>
      </w:r>
      <w:r w:rsidRPr="003176D3">
        <w:rPr>
          <w:lang w:val="en-GB"/>
        </w:rPr>
        <w:t xml:space="preserve"> (e.g. an </w:t>
      </w:r>
      <w:r w:rsidRPr="00A3770E">
        <w:rPr>
          <w:rStyle w:val="codeChar"/>
        </w:rPr>
        <w:t>XMLBox</w:t>
      </w:r>
      <w:r w:rsidRPr="003176D3">
        <w:rPr>
          <w:lang w:val="en-GB"/>
        </w:rPr>
        <w:t>) containing the primary information in the format required by the identified handler.</w:t>
      </w:r>
    </w:p>
    <w:p w14:paraId="76882094" w14:textId="11921AB1" w:rsidR="000E78B9" w:rsidRDefault="000E78B9" w:rsidP="0018563E">
      <w:pPr>
        <w:rPr>
          <w:rFonts w:ascii="Times New Roman" w:hAnsi="Times New Roman"/>
          <w:i/>
          <w:iCs/>
          <w:sz w:val="24"/>
          <w:lang w:val="en-GB"/>
        </w:rPr>
      </w:pPr>
      <w:r>
        <w:rPr>
          <w:rFonts w:ascii="Times New Roman" w:hAnsi="Times New Roman"/>
          <w:i/>
          <w:iCs/>
          <w:sz w:val="24"/>
          <w:lang w:val="en-GB"/>
        </w:rPr>
        <w:t>Add the following as clause 8.11.16</w:t>
      </w:r>
    </w:p>
    <w:p w14:paraId="48C60F1D" w14:textId="5C8A2FFB" w:rsidR="000E78B9" w:rsidRPr="00A7512A" w:rsidRDefault="000E78B9" w:rsidP="000E78B9">
      <w:pPr>
        <w:keepNext/>
        <w:tabs>
          <w:tab w:val="left" w:pos="660"/>
          <w:tab w:val="left" w:pos="880"/>
        </w:tabs>
        <w:suppressAutoHyphens/>
        <w:spacing w:before="60" w:line="230" w:lineRule="exact"/>
        <w:jc w:val="left"/>
        <w:outlineLvl w:val="2"/>
        <w:rPr>
          <w:b/>
          <w:sz w:val="20"/>
          <w:lang w:val="en-US"/>
        </w:rPr>
      </w:pPr>
      <w:bookmarkStart w:id="65" w:name="_Toc494362223"/>
      <w:r w:rsidRPr="00A7512A">
        <w:rPr>
          <w:b/>
          <w:sz w:val="20"/>
          <w:lang w:val="en-US"/>
        </w:rPr>
        <w:lastRenderedPageBreak/>
        <w:t>8.11.16</w:t>
      </w:r>
      <w:r w:rsidRPr="00A7512A">
        <w:rPr>
          <w:b/>
          <w:sz w:val="20"/>
          <w:lang w:val="en-US"/>
        </w:rPr>
        <w:tab/>
      </w:r>
      <w:bookmarkEnd w:id="65"/>
      <w:r w:rsidRPr="00A7512A">
        <w:rPr>
          <w:b/>
          <w:sz w:val="20"/>
          <w:lang w:val="en-US"/>
        </w:rPr>
        <w:t>Handler property</w:t>
      </w:r>
    </w:p>
    <w:p w14:paraId="713EA97E" w14:textId="0A64E046" w:rsidR="000E78B9" w:rsidRPr="00A7512A" w:rsidRDefault="000E78B9" w:rsidP="000E78B9">
      <w:pPr>
        <w:keepNext/>
        <w:tabs>
          <w:tab w:val="left" w:pos="940"/>
          <w:tab w:val="left" w:pos="1140"/>
          <w:tab w:val="left" w:pos="1360"/>
        </w:tabs>
        <w:suppressAutoHyphens/>
        <w:spacing w:before="60" w:line="230" w:lineRule="exact"/>
        <w:jc w:val="left"/>
        <w:outlineLvl w:val="3"/>
        <w:rPr>
          <w:b/>
          <w:sz w:val="20"/>
          <w:lang w:val="en-US"/>
        </w:rPr>
      </w:pPr>
      <w:r w:rsidRPr="00A7512A">
        <w:rPr>
          <w:b/>
          <w:sz w:val="20"/>
          <w:lang w:val="en-US"/>
        </w:rPr>
        <w:t>8.11.16.1</w:t>
      </w:r>
      <w:r w:rsidRPr="00A7512A">
        <w:rPr>
          <w:b/>
          <w:sz w:val="20"/>
          <w:lang w:val="en-US"/>
        </w:rPr>
        <w:tab/>
        <w:t>Definition</w:t>
      </w:r>
    </w:p>
    <w:p w14:paraId="1148D503" w14:textId="46F1D0F2" w:rsidR="000E78B9" w:rsidRPr="003E4535" w:rsidRDefault="000E78B9" w:rsidP="000E78B9">
      <w:pPr>
        <w:pStyle w:val="Atom"/>
      </w:pPr>
      <w:r w:rsidRPr="003E4535">
        <w:t>Box Type:</w:t>
      </w:r>
      <w:r w:rsidRPr="003E4535">
        <w:tab/>
      </w:r>
      <w:r>
        <w:rPr>
          <w:rFonts w:ascii="Courier New" w:hAnsi="Courier New"/>
          <w:noProof/>
        </w:rPr>
        <w:t>'</w:t>
      </w:r>
      <w:r w:rsidRPr="003E4535">
        <w:rPr>
          <w:rFonts w:ascii="Courier New" w:hAnsi="Courier New"/>
          <w:noProof/>
          <w:lang w:eastAsia="ja-JP"/>
        </w:rPr>
        <w:t>hdlp</w:t>
      </w:r>
      <w:r>
        <w:rPr>
          <w:rFonts w:ascii="Courier New" w:hAnsi="Courier New"/>
          <w:noProof/>
        </w:rPr>
        <w:t>'</w:t>
      </w:r>
      <w:r w:rsidRPr="003E4535">
        <w:br/>
        <w:t>Property Type:</w:t>
      </w:r>
      <w:r w:rsidRPr="003E4535">
        <w:tab/>
        <w:t xml:space="preserve"> Descriptive item property</w:t>
      </w:r>
      <w:r w:rsidRPr="003E4535">
        <w:br/>
        <w:t>Container:</w:t>
      </w:r>
      <w:r w:rsidRPr="003E4535">
        <w:tab/>
      </w:r>
      <w:r w:rsidRPr="003E4535">
        <w:rPr>
          <w:rFonts w:ascii="Courier New" w:hAnsi="Courier New"/>
          <w:noProof/>
          <w:lang w:eastAsia="ja-JP"/>
        </w:rPr>
        <w:t>ItemPropertyContainerBox</w:t>
      </w:r>
      <w:r w:rsidRPr="003E4535">
        <w:br/>
        <w:t>Mandatory:</w:t>
      </w:r>
      <w:r w:rsidRPr="003E4535">
        <w:tab/>
        <w:t>No</w:t>
      </w:r>
      <w:r w:rsidRPr="003E4535">
        <w:br/>
        <w:t>Quantity:</w:t>
      </w:r>
      <w:r w:rsidRPr="003E4535">
        <w:tab/>
        <w:t xml:space="preserve">zero or </w:t>
      </w:r>
      <w:r w:rsidRPr="003E4535" w:rsidDel="008E76A3">
        <w:t>more</w:t>
      </w:r>
    </w:p>
    <w:p w14:paraId="322091FB" w14:textId="213D2595" w:rsidR="000E78B9" w:rsidRPr="000E78B9" w:rsidRDefault="000E78B9" w:rsidP="000E78B9">
      <w:pPr>
        <w:spacing w:after="120"/>
        <w:rPr>
          <w:rFonts w:ascii="Times New Roman" w:hAnsi="Times New Roman"/>
          <w:sz w:val="20"/>
          <w:szCs w:val="24"/>
          <w:lang w:val="en-GB"/>
        </w:rPr>
      </w:pPr>
      <w:r w:rsidRPr="000E78B9">
        <w:rPr>
          <w:rFonts w:ascii="Courier New" w:eastAsia="Times New Roman" w:hAnsi="Courier New" w:cs="Courier New"/>
          <w:noProof/>
          <w:sz w:val="20"/>
          <w:lang w:val="en-GB"/>
        </w:rPr>
        <w:t>HandlerProperty</w:t>
      </w:r>
      <w:r w:rsidRPr="000E78B9">
        <w:rPr>
          <w:rFonts w:ascii="Times New Roman" w:hAnsi="Times New Roman"/>
          <w:sz w:val="20"/>
          <w:szCs w:val="24"/>
          <w:lang w:val="en-GB"/>
        </w:rPr>
        <w:t xml:space="preserve"> provides a mapping of a media handler with an item in a </w:t>
      </w:r>
      <w:r w:rsidRPr="000E78B9">
        <w:rPr>
          <w:rFonts w:ascii="Courier New" w:eastAsia="Times New Roman" w:hAnsi="Courier New" w:cs="Courier New"/>
          <w:noProof/>
          <w:sz w:val="20"/>
          <w:lang w:val="en-GB"/>
        </w:rPr>
        <w:t>MetaBox</w:t>
      </w:r>
      <w:r w:rsidRPr="000E78B9">
        <w:rPr>
          <w:rFonts w:ascii="Times New Roman" w:hAnsi="Times New Roman"/>
          <w:sz w:val="20"/>
          <w:szCs w:val="24"/>
          <w:lang w:val="en-GB"/>
        </w:rPr>
        <w:t>. Items that are alternatives of each other shall have the same handler property, or none.</w:t>
      </w:r>
    </w:p>
    <w:p w14:paraId="3A683898" w14:textId="5FEC437A" w:rsidR="000E78B9" w:rsidRPr="00A7512A" w:rsidRDefault="000E78B9" w:rsidP="000E78B9">
      <w:pPr>
        <w:keepNext/>
        <w:tabs>
          <w:tab w:val="left" w:pos="940"/>
          <w:tab w:val="left" w:pos="1140"/>
          <w:tab w:val="left" w:pos="1360"/>
        </w:tabs>
        <w:suppressAutoHyphens/>
        <w:spacing w:before="60" w:line="230" w:lineRule="exact"/>
        <w:jc w:val="left"/>
        <w:outlineLvl w:val="3"/>
        <w:rPr>
          <w:b/>
          <w:sz w:val="20"/>
          <w:lang w:val="en-US"/>
        </w:rPr>
      </w:pPr>
      <w:r w:rsidRPr="00A7512A">
        <w:rPr>
          <w:b/>
          <w:sz w:val="20"/>
          <w:lang w:val="en-US"/>
        </w:rPr>
        <w:t>8.11.16.2</w:t>
      </w:r>
      <w:r w:rsidRPr="00A7512A">
        <w:rPr>
          <w:b/>
          <w:sz w:val="20"/>
          <w:lang w:val="en-US"/>
        </w:rPr>
        <w:tab/>
        <w:t>Syntax</w:t>
      </w:r>
    </w:p>
    <w:p w14:paraId="0DABB59F" w14:textId="77777777" w:rsidR="000E78B9" w:rsidRPr="003E4535" w:rsidRDefault="000E78B9" w:rsidP="000E78B9">
      <w:pPr>
        <w:pStyle w:val="code"/>
      </w:pPr>
      <w:r w:rsidRPr="003E4535">
        <w:t>aligned(8) class HandlerProperty extends ItemFullProperty('hdlp', version=0, flags=0) {</w:t>
      </w:r>
      <w:r w:rsidRPr="003E4535">
        <w:br/>
      </w:r>
      <w:r w:rsidRPr="003E4535">
        <w:tab/>
        <w:t>unsigned int(32) handler_type;</w:t>
      </w:r>
      <w:r w:rsidRPr="003E4535">
        <w:br/>
        <w:t>}</w:t>
      </w:r>
    </w:p>
    <w:p w14:paraId="0F63435F" w14:textId="77777777" w:rsidR="000E78B9" w:rsidRPr="00A7512A" w:rsidRDefault="000E78B9" w:rsidP="000E78B9">
      <w:pPr>
        <w:spacing w:after="120"/>
        <w:rPr>
          <w:rFonts w:ascii="Times New Roman" w:hAnsi="Times New Roman"/>
          <w:sz w:val="20"/>
          <w:szCs w:val="24"/>
          <w:lang w:val="en-US"/>
        </w:rPr>
      </w:pPr>
    </w:p>
    <w:p w14:paraId="6DF78540" w14:textId="4FA248DA" w:rsidR="000E78B9" w:rsidRPr="00A7512A" w:rsidRDefault="000E78B9" w:rsidP="000E78B9">
      <w:pPr>
        <w:keepNext/>
        <w:tabs>
          <w:tab w:val="left" w:pos="940"/>
          <w:tab w:val="left" w:pos="1140"/>
          <w:tab w:val="left" w:pos="1360"/>
        </w:tabs>
        <w:suppressAutoHyphens/>
        <w:spacing w:before="60" w:line="230" w:lineRule="exact"/>
        <w:jc w:val="left"/>
        <w:outlineLvl w:val="3"/>
        <w:rPr>
          <w:b/>
          <w:sz w:val="20"/>
          <w:lang w:val="en-US"/>
        </w:rPr>
      </w:pPr>
      <w:r w:rsidRPr="00A7512A">
        <w:rPr>
          <w:b/>
          <w:sz w:val="20"/>
          <w:lang w:val="en-US"/>
        </w:rPr>
        <w:t>8.11.16.3</w:t>
      </w:r>
      <w:r w:rsidRPr="00A7512A">
        <w:rPr>
          <w:b/>
          <w:sz w:val="20"/>
          <w:lang w:val="en-US"/>
        </w:rPr>
        <w:tab/>
        <w:t>Semantics</w:t>
      </w:r>
    </w:p>
    <w:p w14:paraId="4DBF6AE0" w14:textId="77777777" w:rsidR="000E78B9" w:rsidRPr="002570FD" w:rsidRDefault="000E78B9" w:rsidP="000E78B9">
      <w:pPr>
        <w:tabs>
          <w:tab w:val="left" w:pos="1440"/>
          <w:tab w:val="left" w:pos="8010"/>
        </w:tabs>
        <w:spacing w:after="220"/>
        <w:ind w:left="360" w:hanging="360"/>
        <w:contextualSpacing/>
        <w:rPr>
          <w:rFonts w:ascii="Courier New" w:hAnsi="Courier New"/>
          <w:b/>
          <w:noProof/>
          <w:sz w:val="20"/>
          <w:lang w:val="en-GB"/>
        </w:rPr>
      </w:pPr>
      <w:r w:rsidRPr="003E4535">
        <w:rPr>
          <w:rFonts w:ascii="Courier New" w:eastAsia="Times New Roman" w:hAnsi="Courier New"/>
          <w:noProof/>
          <w:sz w:val="20"/>
          <w:lang w:val="en-GB"/>
        </w:rPr>
        <w:t xml:space="preserve">handler_type </w:t>
      </w:r>
      <w:r w:rsidRPr="003E4535">
        <w:rPr>
          <w:rFonts w:eastAsia="Times New Roman"/>
          <w:sz w:val="20"/>
          <w:lang w:val="en-GB"/>
        </w:rPr>
        <w:t xml:space="preserve">is a four-character-code which corresponds to a media handler type. </w:t>
      </w:r>
      <w:r>
        <w:rPr>
          <w:rFonts w:eastAsia="Times New Roman"/>
          <w:sz w:val="20"/>
          <w:lang w:val="en-GB"/>
        </w:rPr>
        <w:t xml:space="preserve">When the </w:t>
      </w:r>
      <w:proofErr w:type="spellStart"/>
      <w:r w:rsidRPr="008665EA">
        <w:rPr>
          <w:rFonts w:ascii="Courier" w:eastAsia="Times New Roman" w:hAnsi="Courier"/>
          <w:sz w:val="20"/>
          <w:lang w:val="en-GB"/>
        </w:rPr>
        <w:t>HandlerProperty</w:t>
      </w:r>
      <w:proofErr w:type="spellEnd"/>
      <w:r>
        <w:rPr>
          <w:rFonts w:eastAsia="Times New Roman"/>
          <w:sz w:val="20"/>
          <w:lang w:val="en-GB"/>
        </w:rPr>
        <w:t xml:space="preserve"> is associated with the primary item, </w:t>
      </w:r>
      <w:proofErr w:type="spellStart"/>
      <w:r w:rsidRPr="008665EA">
        <w:rPr>
          <w:rFonts w:ascii="Courier" w:eastAsia="Times New Roman" w:hAnsi="Courier"/>
          <w:sz w:val="20"/>
          <w:lang w:val="en-GB"/>
        </w:rPr>
        <w:t>handler_type</w:t>
      </w:r>
      <w:proofErr w:type="spellEnd"/>
      <w:r>
        <w:rPr>
          <w:rFonts w:eastAsia="Times New Roman"/>
          <w:sz w:val="20"/>
          <w:lang w:val="en-GB"/>
        </w:rPr>
        <w:t xml:space="preserve"> of the </w:t>
      </w:r>
      <w:proofErr w:type="spellStart"/>
      <w:r w:rsidRPr="008665EA">
        <w:rPr>
          <w:rFonts w:ascii="Courier" w:eastAsia="Times New Roman" w:hAnsi="Courier"/>
          <w:sz w:val="20"/>
          <w:lang w:val="en-GB"/>
        </w:rPr>
        <w:t>HandlerProperty</w:t>
      </w:r>
      <w:proofErr w:type="spellEnd"/>
      <w:r>
        <w:rPr>
          <w:rFonts w:eastAsia="Times New Roman"/>
          <w:sz w:val="20"/>
          <w:lang w:val="en-GB"/>
        </w:rPr>
        <w:t xml:space="preserve"> shall be equal to t</w:t>
      </w:r>
      <w:r w:rsidRPr="003E4535">
        <w:rPr>
          <w:rFonts w:eastAsia="Times New Roman"/>
          <w:sz w:val="20"/>
          <w:lang w:val="en-GB"/>
        </w:rPr>
        <w:t xml:space="preserve">he </w:t>
      </w:r>
      <w:r w:rsidRPr="003E4535">
        <w:rPr>
          <w:rFonts w:ascii="Courier" w:eastAsia="Times New Roman" w:hAnsi="Courier"/>
          <w:noProof/>
          <w:sz w:val="20"/>
          <w:lang w:val="en-GB"/>
        </w:rPr>
        <w:t>handler_type</w:t>
      </w:r>
      <w:r w:rsidRPr="003E4535">
        <w:rPr>
          <w:rFonts w:eastAsia="Times New Roman"/>
          <w:sz w:val="20"/>
          <w:lang w:val="en-GB"/>
        </w:rPr>
        <w:t xml:space="preserve"> of the </w:t>
      </w:r>
      <w:r w:rsidRPr="003E4535">
        <w:rPr>
          <w:rFonts w:ascii="Courier" w:eastAsia="Times New Roman" w:hAnsi="Courier"/>
          <w:noProof/>
          <w:sz w:val="20"/>
          <w:lang w:val="en-GB"/>
        </w:rPr>
        <w:t>MetaBox</w:t>
      </w:r>
      <w:r w:rsidRPr="003E4535">
        <w:rPr>
          <w:rFonts w:eastAsia="Times New Roman"/>
          <w:sz w:val="20"/>
          <w:lang w:val="en-GB"/>
        </w:rPr>
        <w:t xml:space="preserve">. </w:t>
      </w:r>
      <w:r>
        <w:rPr>
          <w:rFonts w:eastAsia="Times New Roman"/>
          <w:sz w:val="20"/>
          <w:lang w:val="en-GB"/>
        </w:rPr>
        <w:t>W</w:t>
      </w:r>
      <w:r w:rsidRPr="008563DD">
        <w:rPr>
          <w:rFonts w:eastAsia="Times New Roman"/>
          <w:sz w:val="20"/>
          <w:lang w:val="en-GB"/>
        </w:rPr>
        <w:t>hen no specific handler type needs to be signalled</w:t>
      </w:r>
      <w:r>
        <w:rPr>
          <w:rFonts w:eastAsia="Times New Roman"/>
          <w:sz w:val="20"/>
          <w:lang w:val="en-GB"/>
        </w:rPr>
        <w:t xml:space="preserve"> for an item, the </w:t>
      </w:r>
      <w:proofErr w:type="spellStart"/>
      <w:r w:rsidRPr="008665EA">
        <w:rPr>
          <w:rFonts w:ascii="Courier" w:eastAsia="Times New Roman" w:hAnsi="Courier"/>
          <w:sz w:val="20"/>
          <w:lang w:val="en-GB"/>
        </w:rPr>
        <w:t>HandlerProperty</w:t>
      </w:r>
      <w:proofErr w:type="spellEnd"/>
      <w:r>
        <w:rPr>
          <w:rFonts w:eastAsia="Times New Roman"/>
          <w:sz w:val="20"/>
          <w:lang w:val="en-GB"/>
        </w:rPr>
        <w:t xml:space="preserve"> for the item may be absent or the </w:t>
      </w:r>
      <w:proofErr w:type="spellStart"/>
      <w:r w:rsidRPr="008665EA">
        <w:rPr>
          <w:rFonts w:ascii="Courier" w:eastAsia="Times New Roman" w:hAnsi="Courier"/>
          <w:sz w:val="20"/>
          <w:lang w:val="en-GB"/>
        </w:rPr>
        <w:t>handler_type</w:t>
      </w:r>
      <w:proofErr w:type="spellEnd"/>
      <w:r w:rsidRPr="008563DD">
        <w:rPr>
          <w:rFonts w:eastAsia="Times New Roman"/>
          <w:sz w:val="20"/>
          <w:lang w:val="en-GB"/>
        </w:rPr>
        <w:t xml:space="preserve"> </w:t>
      </w:r>
      <w:r>
        <w:rPr>
          <w:rFonts w:eastAsia="Times New Roman"/>
          <w:sz w:val="20"/>
          <w:lang w:val="en-GB"/>
        </w:rPr>
        <w:t>m</w:t>
      </w:r>
      <w:r w:rsidRPr="008563DD">
        <w:rPr>
          <w:rFonts w:eastAsia="Times New Roman"/>
          <w:sz w:val="20"/>
          <w:lang w:val="en-GB"/>
        </w:rPr>
        <w:t xml:space="preserve">ay be </w:t>
      </w:r>
      <w:r w:rsidRPr="008665EA">
        <w:rPr>
          <w:rFonts w:ascii="Courier" w:eastAsia="Times New Roman" w:hAnsi="Courier"/>
          <w:sz w:val="20"/>
          <w:lang w:val="en-GB"/>
        </w:rPr>
        <w:t>'null'</w:t>
      </w:r>
      <w:r>
        <w:rPr>
          <w:rFonts w:eastAsia="Times New Roman"/>
          <w:sz w:val="20"/>
          <w:lang w:val="en-GB"/>
        </w:rPr>
        <w:t xml:space="preserve">. </w:t>
      </w:r>
    </w:p>
    <w:p w14:paraId="04348D39" w14:textId="77777777" w:rsidR="00981145" w:rsidRDefault="00981145" w:rsidP="0018563E">
      <w:pPr>
        <w:rPr>
          <w:rFonts w:ascii="Times New Roman" w:hAnsi="Times New Roman"/>
          <w:i/>
          <w:iCs/>
          <w:sz w:val="24"/>
          <w:lang w:val="en-GB"/>
        </w:rPr>
      </w:pPr>
    </w:p>
    <w:p w14:paraId="5F4BBF16" w14:textId="41D785CB" w:rsidR="00ED1247" w:rsidRPr="00E42189" w:rsidRDefault="008971EC" w:rsidP="0018563E">
      <w:pPr>
        <w:rPr>
          <w:rFonts w:ascii="Times New Roman" w:hAnsi="Times New Roman"/>
          <w:i/>
          <w:iCs/>
          <w:sz w:val="24"/>
          <w:lang w:val="en-GB"/>
        </w:rPr>
      </w:pPr>
      <w:r w:rsidRPr="00E42189">
        <w:rPr>
          <w:rFonts w:ascii="Times New Roman" w:hAnsi="Times New Roman"/>
          <w:i/>
          <w:iCs/>
          <w:sz w:val="24"/>
          <w:lang w:val="en-GB"/>
        </w:rPr>
        <w:t>In 8.12.1</w:t>
      </w:r>
      <w:r w:rsidR="00E42189" w:rsidRPr="00E42189">
        <w:rPr>
          <w:rFonts w:ascii="Times New Roman" w:hAnsi="Times New Roman"/>
          <w:i/>
          <w:iCs/>
          <w:sz w:val="24"/>
          <w:lang w:val="en-GB"/>
        </w:rPr>
        <w:t xml:space="preserve"> change</w:t>
      </w:r>
    </w:p>
    <w:p w14:paraId="142690BA" w14:textId="77777777" w:rsidR="009D5F33" w:rsidRPr="003176D3" w:rsidRDefault="009D5F33" w:rsidP="009D5F33">
      <w:pPr>
        <w:numPr>
          <w:ilvl w:val="0"/>
          <w:numId w:val="27"/>
        </w:numPr>
        <w:spacing w:line="276" w:lineRule="auto"/>
        <w:rPr>
          <w:lang w:val="en-GB"/>
        </w:rPr>
      </w:pPr>
      <w:r w:rsidRPr="003176D3">
        <w:rPr>
          <w:lang w:val="en-GB"/>
        </w:rPr>
        <w:t xml:space="preserve">The four character code of the sample description is replaced with a four character code indicating protection encapsulation: these codes vary only by media-type. For example, </w:t>
      </w:r>
      <w:r w:rsidRPr="00A3770E">
        <w:rPr>
          <w:rStyle w:val="codeChar"/>
        </w:rPr>
        <w:t>'mp4v'</w:t>
      </w:r>
      <w:r w:rsidRPr="003176D3">
        <w:rPr>
          <w:lang w:val="en-GB"/>
        </w:rPr>
        <w:t xml:space="preserve"> is replaced with </w:t>
      </w:r>
      <w:r w:rsidRPr="00A3770E">
        <w:rPr>
          <w:rStyle w:val="codeChar"/>
        </w:rPr>
        <w:t>'encv'</w:t>
      </w:r>
      <w:r w:rsidRPr="003176D3">
        <w:rPr>
          <w:lang w:val="en-GB"/>
        </w:rPr>
        <w:t xml:space="preserve"> and </w:t>
      </w:r>
      <w:r w:rsidRPr="00A3770E">
        <w:rPr>
          <w:rStyle w:val="codeChar"/>
        </w:rPr>
        <w:t>'mp4a'</w:t>
      </w:r>
      <w:r w:rsidRPr="003176D3">
        <w:rPr>
          <w:lang w:val="en-GB"/>
        </w:rPr>
        <w:t xml:space="preserve"> is replaced with </w:t>
      </w:r>
      <w:r w:rsidRPr="00A3770E">
        <w:rPr>
          <w:rStyle w:val="codeChar"/>
        </w:rPr>
        <w:t>'enca'</w:t>
      </w:r>
      <w:r w:rsidRPr="003176D3">
        <w:rPr>
          <w:lang w:val="en-GB"/>
        </w:rPr>
        <w:t>.</w:t>
      </w:r>
    </w:p>
    <w:p w14:paraId="268AFB66" w14:textId="77777777" w:rsidR="009D5F33" w:rsidRPr="003176D3" w:rsidRDefault="009D5F33" w:rsidP="009D5F33">
      <w:pPr>
        <w:numPr>
          <w:ilvl w:val="0"/>
          <w:numId w:val="27"/>
        </w:numPr>
        <w:spacing w:line="276" w:lineRule="auto"/>
        <w:rPr>
          <w:lang w:val="en-GB"/>
        </w:rPr>
      </w:pPr>
      <w:r w:rsidRPr="003176D3">
        <w:rPr>
          <w:lang w:val="en-GB"/>
        </w:rPr>
        <w:t xml:space="preserve">A </w:t>
      </w:r>
      <w:r w:rsidRPr="00A3770E">
        <w:rPr>
          <w:rStyle w:val="codeChar"/>
        </w:rPr>
        <w:t>ProtectionSchemeInfoBox</w:t>
      </w:r>
      <w:r w:rsidRPr="003176D3">
        <w:rPr>
          <w:lang w:val="en-GB"/>
        </w:rPr>
        <w:t xml:space="preserve"> (</w:t>
      </w:r>
      <w:r w:rsidRPr="003176D3">
        <w:rPr>
          <w:i/>
          <w:lang w:val="en-GB"/>
        </w:rPr>
        <w:t>defined below</w:t>
      </w:r>
      <w:r w:rsidRPr="003176D3">
        <w:rPr>
          <w:lang w:val="en-GB"/>
        </w:rPr>
        <w:t>) is added to the sample description, leaving all other boxes unmodified.</w:t>
      </w:r>
    </w:p>
    <w:p w14:paraId="057283A7" w14:textId="5994AC67" w:rsidR="00E42189" w:rsidRPr="00E42189" w:rsidRDefault="00E42189" w:rsidP="0018563E">
      <w:pPr>
        <w:rPr>
          <w:rFonts w:ascii="Times New Roman" w:hAnsi="Times New Roman"/>
          <w:i/>
          <w:iCs/>
          <w:sz w:val="24"/>
          <w:lang w:val="en-GB"/>
        </w:rPr>
      </w:pPr>
      <w:r w:rsidRPr="00E42189">
        <w:rPr>
          <w:rFonts w:ascii="Times New Roman" w:hAnsi="Times New Roman"/>
          <w:i/>
          <w:iCs/>
          <w:sz w:val="24"/>
          <w:lang w:val="en-GB"/>
        </w:rPr>
        <w:t>to</w:t>
      </w:r>
    </w:p>
    <w:p w14:paraId="6AC2EA6A" w14:textId="42BCD33D" w:rsidR="009D5F33" w:rsidRPr="003176D3" w:rsidRDefault="009D5F33" w:rsidP="00F311AE">
      <w:pPr>
        <w:numPr>
          <w:ilvl w:val="0"/>
          <w:numId w:val="28"/>
        </w:numPr>
        <w:spacing w:line="276" w:lineRule="auto"/>
        <w:rPr>
          <w:lang w:val="en-GB"/>
        </w:rPr>
      </w:pPr>
      <w:r w:rsidRPr="003176D3">
        <w:rPr>
          <w:lang w:val="en-GB"/>
        </w:rPr>
        <w:t xml:space="preserve">The four character code of the sample </w:t>
      </w:r>
      <w:del w:id="66" w:author="David Singer" w:date="2021-07-21T09:43:00Z">
        <w:r w:rsidRPr="003176D3" w:rsidDel="009D5F33">
          <w:rPr>
            <w:lang w:val="en-GB"/>
          </w:rPr>
          <w:delText xml:space="preserve">description </w:delText>
        </w:r>
      </w:del>
      <w:ins w:id="67" w:author="David Singer" w:date="2021-07-21T09:43:00Z">
        <w:r>
          <w:rPr>
            <w:lang w:val="en-GB"/>
          </w:rPr>
          <w:t>entry</w:t>
        </w:r>
        <w:r w:rsidRPr="003176D3">
          <w:rPr>
            <w:lang w:val="en-GB"/>
          </w:rPr>
          <w:t xml:space="preserve"> </w:t>
        </w:r>
      </w:ins>
      <w:r w:rsidRPr="003176D3">
        <w:rPr>
          <w:lang w:val="en-GB"/>
        </w:rPr>
        <w:t xml:space="preserve">is replaced with a four character code indicating protection encapsulation: these codes vary only by media-type. For example, </w:t>
      </w:r>
      <w:r w:rsidRPr="00A3770E">
        <w:rPr>
          <w:rStyle w:val="codeChar"/>
        </w:rPr>
        <w:t>'mp4v'</w:t>
      </w:r>
      <w:r w:rsidRPr="003176D3">
        <w:rPr>
          <w:lang w:val="en-GB"/>
        </w:rPr>
        <w:t xml:space="preserve"> is replaced with </w:t>
      </w:r>
      <w:r w:rsidRPr="00A3770E">
        <w:rPr>
          <w:rStyle w:val="codeChar"/>
        </w:rPr>
        <w:t>'encv'</w:t>
      </w:r>
      <w:r w:rsidRPr="003176D3">
        <w:rPr>
          <w:lang w:val="en-GB"/>
        </w:rPr>
        <w:t xml:space="preserve"> and </w:t>
      </w:r>
      <w:r w:rsidRPr="00A3770E">
        <w:rPr>
          <w:rStyle w:val="codeChar"/>
        </w:rPr>
        <w:t>'mp4a'</w:t>
      </w:r>
      <w:r w:rsidRPr="003176D3">
        <w:rPr>
          <w:lang w:val="en-GB"/>
        </w:rPr>
        <w:t xml:space="preserve"> is replaced with </w:t>
      </w:r>
      <w:r w:rsidRPr="00A3770E">
        <w:rPr>
          <w:rStyle w:val="codeChar"/>
        </w:rPr>
        <w:t>'enca'</w:t>
      </w:r>
      <w:r w:rsidRPr="003176D3">
        <w:rPr>
          <w:lang w:val="en-GB"/>
        </w:rPr>
        <w:t>.</w:t>
      </w:r>
    </w:p>
    <w:p w14:paraId="52A7E7B5" w14:textId="503F09D3" w:rsidR="009D5F33" w:rsidRPr="003176D3" w:rsidRDefault="009D5F33" w:rsidP="00F311AE">
      <w:pPr>
        <w:numPr>
          <w:ilvl w:val="0"/>
          <w:numId w:val="28"/>
        </w:numPr>
        <w:spacing w:line="276" w:lineRule="auto"/>
        <w:rPr>
          <w:lang w:val="en-GB"/>
        </w:rPr>
      </w:pPr>
      <w:r w:rsidRPr="003176D3">
        <w:rPr>
          <w:lang w:val="en-GB"/>
        </w:rPr>
        <w:t xml:space="preserve">A </w:t>
      </w:r>
      <w:r w:rsidRPr="00A3770E">
        <w:rPr>
          <w:rStyle w:val="codeChar"/>
        </w:rPr>
        <w:t>ProtectionSchemeInfoBox</w:t>
      </w:r>
      <w:r w:rsidRPr="003176D3">
        <w:rPr>
          <w:lang w:val="en-GB"/>
        </w:rPr>
        <w:t xml:space="preserve"> (</w:t>
      </w:r>
      <w:r w:rsidRPr="003176D3">
        <w:rPr>
          <w:i/>
          <w:lang w:val="en-GB"/>
        </w:rPr>
        <w:t>defined below</w:t>
      </w:r>
      <w:r w:rsidRPr="003176D3">
        <w:rPr>
          <w:lang w:val="en-GB"/>
        </w:rPr>
        <w:t xml:space="preserve">) is added to the sample </w:t>
      </w:r>
      <w:del w:id="68" w:author="David Singer" w:date="2021-07-21T09:42:00Z">
        <w:r w:rsidRPr="003176D3" w:rsidDel="009D5F33">
          <w:rPr>
            <w:lang w:val="en-GB"/>
          </w:rPr>
          <w:delText>description</w:delText>
        </w:r>
      </w:del>
      <w:ins w:id="69" w:author="David Singer" w:date="2021-07-21T09:42:00Z">
        <w:r>
          <w:rPr>
            <w:lang w:val="en-GB"/>
          </w:rPr>
          <w:t>en</w:t>
        </w:r>
      </w:ins>
      <w:ins w:id="70" w:author="David Singer" w:date="2021-07-21T09:43:00Z">
        <w:r>
          <w:rPr>
            <w:lang w:val="en-GB"/>
          </w:rPr>
          <w:t>try</w:t>
        </w:r>
      </w:ins>
      <w:r w:rsidRPr="003176D3">
        <w:rPr>
          <w:lang w:val="en-GB"/>
        </w:rPr>
        <w:t>, leaving all other boxes unmodified.</w:t>
      </w:r>
    </w:p>
    <w:p w14:paraId="1B4F3905" w14:textId="729D90FE" w:rsidR="004D3FB8" w:rsidRDefault="004D3FB8" w:rsidP="00E42189">
      <w:pPr>
        <w:rPr>
          <w:i/>
          <w:iCs/>
          <w:lang w:val="en-GB"/>
        </w:rPr>
      </w:pPr>
      <w:r>
        <w:rPr>
          <w:i/>
          <w:iCs/>
          <w:lang w:val="en-GB"/>
        </w:rPr>
        <w:t>In 8.12.2.2 change</w:t>
      </w:r>
    </w:p>
    <w:p w14:paraId="3F064997" w14:textId="77777777" w:rsidR="004D3FB8" w:rsidRDefault="004D3FB8" w:rsidP="004D3FB8">
      <w:pPr>
        <w:pStyle w:val="code"/>
      </w:pPr>
      <w:r>
        <w:lastRenderedPageBreak/>
        <w:t>aligned(8) class ProtectionSchemeInfoBox(fmt) extends Box('sinf') {</w:t>
      </w:r>
      <w:r>
        <w:br/>
      </w:r>
      <w:r>
        <w:tab/>
        <w:t>OriginalFormatBox(fmt)</w:t>
      </w:r>
      <w:r>
        <w:tab/>
        <w:t>original_format;</w:t>
      </w:r>
      <w:r>
        <w:br/>
      </w:r>
      <w:r>
        <w:br/>
      </w:r>
      <w:r>
        <w:tab/>
        <w:t>SchemeTypeBox</w:t>
      </w:r>
      <w:r>
        <w:tab/>
      </w:r>
      <w:r>
        <w:tab/>
      </w:r>
      <w:r>
        <w:tab/>
        <w:t>scheme_type_box;</w:t>
      </w:r>
      <w:r>
        <w:tab/>
      </w:r>
      <w:r>
        <w:tab/>
        <w:t>// optional</w:t>
      </w:r>
      <w:r>
        <w:br/>
      </w:r>
      <w:r>
        <w:tab/>
        <w:t>SchemeInformationBox</w:t>
      </w:r>
      <w:r>
        <w:tab/>
        <w:t>info;</w:t>
      </w:r>
      <w:r>
        <w:tab/>
      </w:r>
      <w:r>
        <w:tab/>
      </w:r>
      <w:r>
        <w:tab/>
      </w:r>
      <w:r>
        <w:tab/>
      </w:r>
      <w:r>
        <w:tab/>
      </w:r>
      <w:r>
        <w:tab/>
        <w:t>// optional</w:t>
      </w:r>
      <w:r>
        <w:br/>
        <w:t>}</w:t>
      </w:r>
    </w:p>
    <w:p w14:paraId="21D04A86" w14:textId="75AA056E" w:rsidR="004D3FB8" w:rsidRDefault="004D3FB8" w:rsidP="00E42189">
      <w:pPr>
        <w:rPr>
          <w:i/>
          <w:iCs/>
          <w:lang w:val="en-GB"/>
        </w:rPr>
      </w:pPr>
      <w:r>
        <w:rPr>
          <w:i/>
          <w:iCs/>
          <w:lang w:val="en-GB"/>
        </w:rPr>
        <w:t>to</w:t>
      </w:r>
    </w:p>
    <w:p w14:paraId="76AB29A9" w14:textId="7505BB1D" w:rsidR="004D3FB8" w:rsidRDefault="004D3FB8" w:rsidP="004D3FB8">
      <w:pPr>
        <w:pStyle w:val="code"/>
      </w:pPr>
      <w:r>
        <w:t>aligned(8) class ProtectionSchemeInfoBox(fmt) extends Box('sinf') {</w:t>
      </w:r>
      <w:r>
        <w:br/>
      </w:r>
      <w:r>
        <w:tab/>
        <w:t>OriginalFormatBox(fmt)</w:t>
      </w:r>
      <w:r>
        <w:tab/>
        <w:t>original_format;</w:t>
      </w:r>
      <w:r>
        <w:br/>
      </w:r>
      <w:ins w:id="71" w:author="David Singer" w:date="2021-07-21T11:55:00Z">
        <w:r>
          <w:tab/>
        </w:r>
        <w:r>
          <w:tab/>
        </w:r>
        <w:r w:rsidRPr="00847FFE">
          <w:t>//</w:t>
        </w:r>
        <w:r>
          <w:t xml:space="preserve"> </w:t>
        </w:r>
        <w:r w:rsidRPr="00847FFE">
          <w:t xml:space="preserve">mandatory for sample protection, </w:t>
        </w:r>
        <w:r>
          <w:br/>
        </w:r>
        <w:r>
          <w:tab/>
        </w:r>
        <w:r>
          <w:tab/>
          <w:t xml:space="preserve">//  </w:t>
        </w:r>
        <w:r w:rsidRPr="00847FFE">
          <w:t>shall not be present for item protection</w:t>
        </w:r>
        <w:r>
          <w:br/>
        </w:r>
      </w:ins>
      <w:r>
        <w:br/>
      </w:r>
      <w:r>
        <w:tab/>
        <w:t>SchemeTypeBox</w:t>
      </w:r>
      <w:r>
        <w:tab/>
      </w:r>
      <w:r>
        <w:tab/>
      </w:r>
      <w:r>
        <w:tab/>
        <w:t>scheme_type_box;</w:t>
      </w:r>
      <w:r>
        <w:tab/>
      </w:r>
      <w:r>
        <w:tab/>
        <w:t>// optional</w:t>
      </w:r>
      <w:r>
        <w:br/>
      </w:r>
      <w:r>
        <w:tab/>
        <w:t>SchemeInformationBox</w:t>
      </w:r>
      <w:r>
        <w:tab/>
        <w:t>info;</w:t>
      </w:r>
      <w:r>
        <w:tab/>
      </w:r>
      <w:r>
        <w:tab/>
      </w:r>
      <w:r>
        <w:tab/>
      </w:r>
      <w:r>
        <w:tab/>
      </w:r>
      <w:r>
        <w:tab/>
      </w:r>
      <w:r>
        <w:tab/>
        <w:t>// optional</w:t>
      </w:r>
      <w:r>
        <w:br/>
        <w:t>}</w:t>
      </w:r>
    </w:p>
    <w:p w14:paraId="169F41C7" w14:textId="77E848DC" w:rsidR="004D3FB8" w:rsidDel="004D3FB8" w:rsidRDefault="004D3FB8" w:rsidP="00E42189">
      <w:pPr>
        <w:rPr>
          <w:del w:id="72" w:author="David Singer" w:date="2021-07-21T11:55:00Z"/>
          <w:i/>
          <w:iCs/>
          <w:lang w:val="en-GB"/>
        </w:rPr>
      </w:pPr>
    </w:p>
    <w:p w14:paraId="0091A1C9" w14:textId="3AAD096C" w:rsidR="009D5F33" w:rsidRDefault="009D5F33" w:rsidP="00E42189">
      <w:pPr>
        <w:rPr>
          <w:i/>
          <w:iCs/>
          <w:lang w:val="en-GB"/>
        </w:rPr>
      </w:pPr>
      <w:r>
        <w:rPr>
          <w:i/>
          <w:iCs/>
          <w:lang w:val="en-GB"/>
        </w:rPr>
        <w:t>In 8.12.3.1 change</w:t>
      </w:r>
    </w:p>
    <w:p w14:paraId="6DF83CFC" w14:textId="77777777" w:rsidR="009D5F33" w:rsidRPr="003176D3" w:rsidRDefault="009D5F33" w:rsidP="009D5F33">
      <w:pPr>
        <w:rPr>
          <w:lang w:val="en-GB"/>
        </w:rPr>
      </w:pPr>
      <w:r w:rsidRPr="003176D3">
        <w:rPr>
          <w:lang w:val="en-GB"/>
        </w:rPr>
        <w:t xml:space="preserve">The </w:t>
      </w:r>
      <w:r w:rsidRPr="00A3770E">
        <w:rPr>
          <w:rStyle w:val="codeChar"/>
        </w:rPr>
        <w:t>OriginalFormatBox</w:t>
      </w:r>
      <w:r w:rsidRPr="003176D3">
        <w:rPr>
          <w:lang w:val="en-GB"/>
        </w:rPr>
        <w:t xml:space="preserve"> contains the four character code of the original un-transformed sample description.</w:t>
      </w:r>
    </w:p>
    <w:p w14:paraId="727AD31D" w14:textId="76C5ED59" w:rsidR="009D5F33" w:rsidDel="009D5F33" w:rsidRDefault="009D5F33" w:rsidP="00E42189">
      <w:pPr>
        <w:rPr>
          <w:del w:id="73" w:author="David Singer" w:date="2021-07-21T09:44:00Z"/>
          <w:i/>
          <w:iCs/>
          <w:lang w:val="en-GB"/>
        </w:rPr>
      </w:pPr>
    </w:p>
    <w:p w14:paraId="67FA411A" w14:textId="77777777" w:rsidR="009D5F33" w:rsidRDefault="009D5F33" w:rsidP="00E42189">
      <w:pPr>
        <w:rPr>
          <w:i/>
          <w:iCs/>
          <w:lang w:val="en-GB"/>
        </w:rPr>
      </w:pPr>
      <w:r>
        <w:rPr>
          <w:i/>
          <w:iCs/>
          <w:lang w:val="en-GB"/>
        </w:rPr>
        <w:t>to</w:t>
      </w:r>
    </w:p>
    <w:p w14:paraId="06A07D8E" w14:textId="422A95E9" w:rsidR="009D5F33" w:rsidRPr="003176D3" w:rsidRDefault="009D5F33" w:rsidP="009D5F33">
      <w:pPr>
        <w:rPr>
          <w:lang w:val="en-GB"/>
        </w:rPr>
      </w:pPr>
      <w:r w:rsidRPr="003176D3">
        <w:rPr>
          <w:lang w:val="en-GB"/>
        </w:rPr>
        <w:t xml:space="preserve">The </w:t>
      </w:r>
      <w:r w:rsidRPr="00A3770E">
        <w:rPr>
          <w:rStyle w:val="codeChar"/>
        </w:rPr>
        <w:t>OriginalFormatBox</w:t>
      </w:r>
      <w:r w:rsidRPr="003176D3">
        <w:rPr>
          <w:lang w:val="en-GB"/>
        </w:rPr>
        <w:t xml:space="preserve"> contains the four character code of the original un-transformed sample </w:t>
      </w:r>
      <w:del w:id="74" w:author="David Singer" w:date="2021-07-21T09:44:00Z">
        <w:r w:rsidRPr="003176D3" w:rsidDel="009D5F33">
          <w:rPr>
            <w:lang w:val="en-GB"/>
          </w:rPr>
          <w:delText>description</w:delText>
        </w:r>
      </w:del>
      <w:ins w:id="75" w:author="David Singer" w:date="2021-07-21T09:44:00Z">
        <w:r>
          <w:rPr>
            <w:lang w:val="en-GB"/>
          </w:rPr>
          <w:t>entry</w:t>
        </w:r>
      </w:ins>
      <w:r w:rsidRPr="003176D3">
        <w:rPr>
          <w:lang w:val="en-GB"/>
        </w:rPr>
        <w:t>.</w:t>
      </w:r>
    </w:p>
    <w:p w14:paraId="03EC1118" w14:textId="7A6A84C4" w:rsidR="00E42189" w:rsidRPr="00925C2F" w:rsidRDefault="00E42189" w:rsidP="00E42189">
      <w:pPr>
        <w:rPr>
          <w:i/>
          <w:iCs/>
          <w:lang w:val="en-GB"/>
        </w:rPr>
      </w:pPr>
      <w:r w:rsidRPr="00925C2F">
        <w:rPr>
          <w:i/>
          <w:iCs/>
          <w:lang w:val="en-GB"/>
        </w:rPr>
        <w:t>In 8.15.</w:t>
      </w:r>
      <w:r w:rsidR="00A7512A">
        <w:rPr>
          <w:i/>
          <w:iCs/>
          <w:lang w:val="en-GB"/>
        </w:rPr>
        <w:t>2</w:t>
      </w:r>
      <w:ins w:id="76" w:author="Dimitri Podborski" w:date="2021-07-29T20:53:00Z">
        <w:r w:rsidR="00A7512A" w:rsidRPr="00925C2F">
          <w:rPr>
            <w:i/>
            <w:iCs/>
            <w:lang w:val="en-GB"/>
          </w:rPr>
          <w:t xml:space="preserve"> </w:t>
        </w:r>
      </w:ins>
      <w:r w:rsidRPr="00925C2F">
        <w:rPr>
          <w:i/>
          <w:iCs/>
          <w:lang w:val="en-GB"/>
        </w:rPr>
        <w:t>replace</w:t>
      </w:r>
    </w:p>
    <w:p w14:paraId="0ADCB029" w14:textId="77777777" w:rsidR="00E42189" w:rsidRPr="003176D3" w:rsidRDefault="00E42189" w:rsidP="00F0233A">
      <w:pPr>
        <w:tabs>
          <w:tab w:val="num" w:pos="993"/>
        </w:tabs>
        <w:spacing w:after="220" w:line="276" w:lineRule="auto"/>
        <w:ind w:left="567"/>
        <w:rPr>
          <w:lang w:val="en-GB"/>
        </w:rPr>
      </w:pPr>
      <w:r w:rsidRPr="003176D3">
        <w:rPr>
          <w:lang w:val="en-GB"/>
        </w:rPr>
        <w:t xml:space="preserve">A </w:t>
      </w:r>
      <w:r w:rsidRPr="00A3770E">
        <w:rPr>
          <w:rStyle w:val="codeChar"/>
        </w:rPr>
        <w:t>RestrictedSchemeInfoBox</w:t>
      </w:r>
      <w:r w:rsidRPr="003176D3">
        <w:rPr>
          <w:lang w:val="en-GB"/>
        </w:rPr>
        <w:t xml:space="preserve"> is added to the sample description, leaving all other boxes unmodified.</w:t>
      </w:r>
    </w:p>
    <w:p w14:paraId="06701FCC" w14:textId="2DFB68B9" w:rsidR="00E42189" w:rsidRPr="00925C2F" w:rsidRDefault="00E42189" w:rsidP="00E42189">
      <w:pPr>
        <w:rPr>
          <w:i/>
          <w:iCs/>
          <w:lang w:val="en-GB"/>
        </w:rPr>
      </w:pPr>
      <w:r w:rsidRPr="00925C2F">
        <w:rPr>
          <w:i/>
          <w:iCs/>
          <w:lang w:val="en-GB"/>
        </w:rPr>
        <w:t>with</w:t>
      </w:r>
    </w:p>
    <w:p w14:paraId="35FEDFE9" w14:textId="150DEA34" w:rsidR="00E42189" w:rsidRPr="003176D3" w:rsidRDefault="00E42189" w:rsidP="00F0233A">
      <w:pPr>
        <w:tabs>
          <w:tab w:val="num" w:pos="993"/>
        </w:tabs>
        <w:spacing w:after="220" w:line="276" w:lineRule="auto"/>
        <w:ind w:left="567"/>
        <w:rPr>
          <w:lang w:val="en-GB"/>
        </w:rPr>
      </w:pPr>
      <w:r w:rsidRPr="003176D3">
        <w:rPr>
          <w:lang w:val="en-GB"/>
        </w:rPr>
        <w:t xml:space="preserve">A </w:t>
      </w:r>
      <w:r w:rsidRPr="00A3770E">
        <w:rPr>
          <w:rStyle w:val="codeChar"/>
        </w:rPr>
        <w:t>RestrictedSchemeInfoBox</w:t>
      </w:r>
      <w:r w:rsidRPr="003176D3">
        <w:rPr>
          <w:lang w:val="en-GB"/>
        </w:rPr>
        <w:t xml:space="preserve"> is added to the sample </w:t>
      </w:r>
      <w:del w:id="77" w:author="David Singer" w:date="2021-07-19T16:30:00Z">
        <w:r w:rsidRPr="003176D3" w:rsidDel="00925C2F">
          <w:rPr>
            <w:lang w:val="en-GB"/>
          </w:rPr>
          <w:delText>description</w:delText>
        </w:r>
      </w:del>
      <w:ins w:id="78" w:author="David Singer" w:date="2021-07-19T16:30:00Z">
        <w:r w:rsidR="00925C2F">
          <w:rPr>
            <w:lang w:val="en-GB"/>
          </w:rPr>
          <w:t>entry</w:t>
        </w:r>
      </w:ins>
      <w:r w:rsidRPr="003176D3">
        <w:rPr>
          <w:lang w:val="en-GB"/>
        </w:rPr>
        <w:t>, leaving all other boxes unmodified.</w:t>
      </w:r>
    </w:p>
    <w:p w14:paraId="03295961" w14:textId="77777777" w:rsidR="00F13331" w:rsidRDefault="00F13331" w:rsidP="00E42189">
      <w:pPr>
        <w:rPr>
          <w:i/>
          <w:iCs/>
          <w:lang w:val="en-GB"/>
        </w:rPr>
      </w:pPr>
      <w:r>
        <w:rPr>
          <w:i/>
          <w:iCs/>
          <w:lang w:val="en-GB"/>
        </w:rPr>
        <w:t>In 8.15.4 replace</w:t>
      </w:r>
    </w:p>
    <w:p w14:paraId="645695FC" w14:textId="77777777" w:rsidR="00F13331" w:rsidRPr="003176D3" w:rsidRDefault="00F13331" w:rsidP="00F13331">
      <w:pPr>
        <w:keepNext/>
        <w:keepLines/>
        <w:rPr>
          <w:lang w:val="en-GB"/>
        </w:rPr>
      </w:pPr>
      <w:r w:rsidRPr="003176D3">
        <w:rPr>
          <w:lang w:val="en-GB"/>
        </w:rPr>
        <w:t xml:space="preserve">The following applies when the </w:t>
      </w:r>
      <w:r w:rsidRPr="00A3770E">
        <w:rPr>
          <w:rStyle w:val="codeChar"/>
        </w:rPr>
        <w:t>StereoVideoBox</w:t>
      </w:r>
      <w:r w:rsidRPr="003176D3">
        <w:rPr>
          <w:lang w:val="en-GB"/>
        </w:rPr>
        <w:t xml:space="preserve"> is used:</w:t>
      </w:r>
    </w:p>
    <w:p w14:paraId="68C4C3C8" w14:textId="77777777" w:rsidR="00F13331" w:rsidRPr="003176D3" w:rsidRDefault="00F13331" w:rsidP="00F13331">
      <w:pPr>
        <w:pStyle w:val="ListContinue"/>
        <w:keepNext/>
        <w:keepLines/>
        <w:tabs>
          <w:tab w:val="clear" w:pos="400"/>
        </w:tabs>
        <w:spacing w:line="276" w:lineRule="auto"/>
        <w:rPr>
          <w:lang w:val="en-GB"/>
        </w:rPr>
      </w:pPr>
      <w:r w:rsidRPr="003176D3">
        <w:rPr>
          <w:lang w:val="en-GB"/>
        </w:rPr>
        <w:t xml:space="preserve">In the </w:t>
      </w:r>
      <w:r w:rsidRPr="00A3770E">
        <w:rPr>
          <w:rStyle w:val="codeChar"/>
        </w:rPr>
        <w:t>TrackHeaderBox</w:t>
      </w:r>
    </w:p>
    <w:p w14:paraId="5F97BB54" w14:textId="77777777" w:rsidR="00F13331" w:rsidRPr="003176D3" w:rsidRDefault="00F13331" w:rsidP="00F13331">
      <w:pPr>
        <w:pStyle w:val="ListContinue2"/>
        <w:keepNext/>
        <w:keepLines/>
        <w:tabs>
          <w:tab w:val="clear" w:pos="800"/>
        </w:tabs>
        <w:spacing w:line="276" w:lineRule="auto"/>
        <w:rPr>
          <w:lang w:val="en-GB"/>
        </w:rPr>
      </w:pPr>
      <w:r w:rsidRPr="00A3770E">
        <w:rPr>
          <w:rStyle w:val="codeChar"/>
        </w:rPr>
        <w:t>width</w:t>
      </w:r>
      <w:r w:rsidRPr="003176D3">
        <w:rPr>
          <w:lang w:val="en-GB"/>
        </w:rPr>
        <w:t xml:space="preserve"> and </w:t>
      </w:r>
      <w:r w:rsidRPr="00A3770E">
        <w:rPr>
          <w:rStyle w:val="codeChar"/>
        </w:rPr>
        <w:t>height</w:t>
      </w:r>
      <w:r w:rsidRPr="003176D3">
        <w:rPr>
          <w:lang w:val="en-GB"/>
        </w:rPr>
        <w:t xml:space="preserve"> specify the visual presentation size of a single view after unpacking.</w:t>
      </w:r>
    </w:p>
    <w:p w14:paraId="5AFA6007" w14:textId="77777777" w:rsidR="00F13331" w:rsidRPr="003176D3" w:rsidRDefault="00F13331" w:rsidP="00F13331">
      <w:pPr>
        <w:pStyle w:val="ListContinue"/>
        <w:keepNext/>
        <w:keepLines/>
        <w:tabs>
          <w:tab w:val="clear" w:pos="400"/>
        </w:tabs>
        <w:spacing w:line="276" w:lineRule="auto"/>
        <w:rPr>
          <w:lang w:val="en-GB"/>
        </w:rPr>
      </w:pPr>
      <w:r w:rsidRPr="003176D3">
        <w:rPr>
          <w:lang w:val="en-GB"/>
        </w:rPr>
        <w:t xml:space="preserve">In the </w:t>
      </w:r>
      <w:r w:rsidRPr="00A3770E">
        <w:rPr>
          <w:rStyle w:val="codeChar"/>
        </w:rPr>
        <w:t>SampleDescriptionBox</w:t>
      </w:r>
    </w:p>
    <w:p w14:paraId="6B9F6A68" w14:textId="222F6A24" w:rsidR="00F13331" w:rsidDel="009D5F33" w:rsidRDefault="00F13331" w:rsidP="00E42189">
      <w:pPr>
        <w:rPr>
          <w:del w:id="79" w:author="David Singer" w:date="2021-07-21T09:44:00Z"/>
          <w:i/>
          <w:iCs/>
          <w:lang w:val="en-GB"/>
        </w:rPr>
      </w:pPr>
    </w:p>
    <w:p w14:paraId="136CB66B" w14:textId="77777777" w:rsidR="00F13331" w:rsidRDefault="00F13331" w:rsidP="00E42189">
      <w:pPr>
        <w:rPr>
          <w:i/>
          <w:iCs/>
          <w:lang w:val="en-GB"/>
        </w:rPr>
      </w:pPr>
      <w:r>
        <w:rPr>
          <w:i/>
          <w:iCs/>
          <w:lang w:val="en-GB"/>
        </w:rPr>
        <w:t>with</w:t>
      </w:r>
    </w:p>
    <w:p w14:paraId="4C9EE596" w14:textId="77777777" w:rsidR="00F13331" w:rsidRPr="003176D3" w:rsidRDefault="00F13331" w:rsidP="00F13331">
      <w:pPr>
        <w:keepNext/>
        <w:keepLines/>
        <w:rPr>
          <w:lang w:val="en-GB"/>
        </w:rPr>
      </w:pPr>
      <w:r w:rsidRPr="003176D3">
        <w:rPr>
          <w:lang w:val="en-GB"/>
        </w:rPr>
        <w:lastRenderedPageBreak/>
        <w:t xml:space="preserve">The following applies when the </w:t>
      </w:r>
      <w:r w:rsidRPr="00A3770E">
        <w:rPr>
          <w:rStyle w:val="codeChar"/>
        </w:rPr>
        <w:t>StereoVideoBox</w:t>
      </w:r>
      <w:r w:rsidRPr="003176D3">
        <w:rPr>
          <w:lang w:val="en-GB"/>
        </w:rPr>
        <w:t xml:space="preserve"> is used:</w:t>
      </w:r>
    </w:p>
    <w:p w14:paraId="06DA869C" w14:textId="77777777" w:rsidR="00F13331" w:rsidRPr="003176D3" w:rsidRDefault="00F13331" w:rsidP="00F13331">
      <w:pPr>
        <w:pStyle w:val="ListContinue"/>
        <w:keepNext/>
        <w:keepLines/>
        <w:tabs>
          <w:tab w:val="clear" w:pos="400"/>
        </w:tabs>
        <w:spacing w:line="276" w:lineRule="auto"/>
        <w:rPr>
          <w:lang w:val="en-GB"/>
        </w:rPr>
      </w:pPr>
      <w:r w:rsidRPr="003176D3">
        <w:rPr>
          <w:lang w:val="en-GB"/>
        </w:rPr>
        <w:t xml:space="preserve">In the </w:t>
      </w:r>
      <w:r w:rsidRPr="00A3770E">
        <w:rPr>
          <w:rStyle w:val="codeChar"/>
        </w:rPr>
        <w:t>TrackHeaderBox</w:t>
      </w:r>
    </w:p>
    <w:p w14:paraId="086ABD5B" w14:textId="77777777" w:rsidR="00F13331" w:rsidRPr="003176D3" w:rsidRDefault="00F13331" w:rsidP="00F13331">
      <w:pPr>
        <w:pStyle w:val="ListContinue2"/>
        <w:keepNext/>
        <w:keepLines/>
        <w:tabs>
          <w:tab w:val="clear" w:pos="800"/>
        </w:tabs>
        <w:spacing w:line="276" w:lineRule="auto"/>
        <w:rPr>
          <w:lang w:val="en-GB"/>
        </w:rPr>
      </w:pPr>
      <w:r w:rsidRPr="00A3770E">
        <w:rPr>
          <w:rStyle w:val="codeChar"/>
        </w:rPr>
        <w:t>width</w:t>
      </w:r>
      <w:r w:rsidRPr="003176D3">
        <w:rPr>
          <w:lang w:val="en-GB"/>
        </w:rPr>
        <w:t xml:space="preserve"> and </w:t>
      </w:r>
      <w:r w:rsidRPr="00A3770E">
        <w:rPr>
          <w:rStyle w:val="codeChar"/>
        </w:rPr>
        <w:t>height</w:t>
      </w:r>
      <w:r w:rsidRPr="003176D3">
        <w:rPr>
          <w:lang w:val="en-GB"/>
        </w:rPr>
        <w:t xml:space="preserve"> specify the visual presentation size of a single view after unpacking.</w:t>
      </w:r>
    </w:p>
    <w:p w14:paraId="01EF05C2" w14:textId="128E5E63" w:rsidR="00F13331" w:rsidRPr="003176D3" w:rsidRDefault="00F13331" w:rsidP="00F13331">
      <w:pPr>
        <w:pStyle w:val="ListContinue"/>
        <w:keepNext/>
        <w:keepLines/>
        <w:tabs>
          <w:tab w:val="clear" w:pos="400"/>
        </w:tabs>
        <w:spacing w:line="276" w:lineRule="auto"/>
        <w:rPr>
          <w:lang w:val="en-GB"/>
        </w:rPr>
      </w:pPr>
      <w:commentRangeStart w:id="80"/>
      <w:r w:rsidRPr="003176D3">
        <w:rPr>
          <w:lang w:val="en-GB"/>
        </w:rPr>
        <w:t xml:space="preserve">In </w:t>
      </w:r>
      <w:ins w:id="81" w:author="David Singer" w:date="2021-07-21T09:27:00Z">
        <w:r>
          <w:rPr>
            <w:lang w:val="en-GB"/>
          </w:rPr>
          <w:t xml:space="preserve">a </w:t>
        </w:r>
        <w:proofErr w:type="spellStart"/>
        <w:r w:rsidRPr="00F13331">
          <w:rPr>
            <w:rFonts w:ascii="Courier New" w:hAnsi="Courier New" w:cs="Courier New"/>
            <w:lang w:val="en-GB"/>
          </w:rPr>
          <w:t>SampleEntry</w:t>
        </w:r>
        <w:proofErr w:type="spellEnd"/>
        <w:r>
          <w:rPr>
            <w:lang w:val="en-GB"/>
          </w:rPr>
          <w:t xml:space="preserve"> in </w:t>
        </w:r>
      </w:ins>
      <w:r w:rsidRPr="003176D3">
        <w:rPr>
          <w:lang w:val="en-GB"/>
        </w:rPr>
        <w:t xml:space="preserve">the </w:t>
      </w:r>
      <w:r w:rsidRPr="00A3770E">
        <w:rPr>
          <w:rStyle w:val="codeChar"/>
        </w:rPr>
        <w:t>SampleDescriptionBox</w:t>
      </w:r>
      <w:commentRangeEnd w:id="80"/>
      <w:r>
        <w:rPr>
          <w:rStyle w:val="CommentReference"/>
        </w:rPr>
        <w:commentReference w:id="80"/>
      </w:r>
    </w:p>
    <w:p w14:paraId="20ED5547" w14:textId="6BA0D087" w:rsidR="00E42189" w:rsidRPr="00925C2F" w:rsidRDefault="00925C2F" w:rsidP="00E42189">
      <w:pPr>
        <w:rPr>
          <w:i/>
          <w:iCs/>
          <w:lang w:val="en-GB"/>
        </w:rPr>
      </w:pPr>
      <w:r w:rsidRPr="00925C2F">
        <w:rPr>
          <w:i/>
          <w:iCs/>
          <w:lang w:val="en-GB"/>
        </w:rPr>
        <w:t>In 8.17.2 replace</w:t>
      </w:r>
    </w:p>
    <w:p w14:paraId="14905BD0" w14:textId="77777777" w:rsidR="00925C2F" w:rsidRPr="003176D3" w:rsidRDefault="00925C2F" w:rsidP="00F0233A">
      <w:pPr>
        <w:tabs>
          <w:tab w:val="left" w:pos="720"/>
        </w:tabs>
        <w:spacing w:line="276" w:lineRule="auto"/>
        <w:ind w:left="1080"/>
        <w:rPr>
          <w:lang w:val="en-GB"/>
        </w:rPr>
      </w:pPr>
      <w:r w:rsidRPr="003176D3">
        <w:rPr>
          <w:lang w:val="en-GB"/>
        </w:rPr>
        <w:t xml:space="preserve">A </w:t>
      </w:r>
      <w:r w:rsidRPr="00A3770E">
        <w:rPr>
          <w:rStyle w:val="codeChar"/>
        </w:rPr>
        <w:t>CompleteTrackInfoBox</w:t>
      </w:r>
      <w:r w:rsidRPr="003176D3">
        <w:rPr>
          <w:lang w:val="en-GB"/>
        </w:rPr>
        <w:t xml:space="preserve"> is added to the sample description, leaving all other boxes unmodified.</w:t>
      </w:r>
    </w:p>
    <w:p w14:paraId="649482FC" w14:textId="445E8F14" w:rsidR="00925C2F" w:rsidRPr="00925C2F" w:rsidRDefault="00925C2F" w:rsidP="00E42189">
      <w:pPr>
        <w:rPr>
          <w:i/>
          <w:iCs/>
          <w:lang w:val="en-GB"/>
        </w:rPr>
      </w:pPr>
      <w:r w:rsidRPr="00925C2F">
        <w:rPr>
          <w:i/>
          <w:iCs/>
          <w:lang w:val="en-GB"/>
        </w:rPr>
        <w:t>with</w:t>
      </w:r>
    </w:p>
    <w:p w14:paraId="3BE838EC" w14:textId="7AB33EA4" w:rsidR="00925C2F" w:rsidRPr="003176D3" w:rsidRDefault="00925C2F" w:rsidP="00F0233A">
      <w:pPr>
        <w:tabs>
          <w:tab w:val="left" w:pos="720"/>
        </w:tabs>
        <w:spacing w:line="276" w:lineRule="auto"/>
        <w:ind w:left="1080"/>
        <w:rPr>
          <w:lang w:val="en-GB"/>
        </w:rPr>
      </w:pPr>
      <w:r w:rsidRPr="003176D3">
        <w:rPr>
          <w:lang w:val="en-GB"/>
        </w:rPr>
        <w:t xml:space="preserve">A </w:t>
      </w:r>
      <w:r w:rsidRPr="00A3770E">
        <w:rPr>
          <w:rStyle w:val="codeChar"/>
        </w:rPr>
        <w:t>CompleteTrackInfoBox</w:t>
      </w:r>
      <w:r w:rsidRPr="003176D3">
        <w:rPr>
          <w:lang w:val="en-GB"/>
        </w:rPr>
        <w:t xml:space="preserve"> is added to the sample </w:t>
      </w:r>
      <w:del w:id="82" w:author="David Singer" w:date="2021-07-19T16:50:00Z">
        <w:r w:rsidRPr="003176D3" w:rsidDel="00925C2F">
          <w:rPr>
            <w:lang w:val="en-GB"/>
          </w:rPr>
          <w:delText>description</w:delText>
        </w:r>
      </w:del>
      <w:ins w:id="83" w:author="David Singer" w:date="2021-07-19T16:50:00Z">
        <w:r>
          <w:rPr>
            <w:lang w:val="en-GB"/>
          </w:rPr>
          <w:t>entry</w:t>
        </w:r>
      </w:ins>
      <w:r w:rsidRPr="003176D3">
        <w:rPr>
          <w:lang w:val="en-GB"/>
        </w:rPr>
        <w:t>, leaving all other boxes unmodified.</w:t>
      </w:r>
    </w:p>
    <w:p w14:paraId="6EADA271" w14:textId="1AC77FCF" w:rsidR="009D5F33" w:rsidRDefault="009D5F33" w:rsidP="00925C2F">
      <w:pPr>
        <w:rPr>
          <w:i/>
          <w:iCs/>
          <w:lang w:val="en-GB"/>
        </w:rPr>
      </w:pPr>
      <w:r>
        <w:rPr>
          <w:i/>
          <w:iCs/>
          <w:lang w:val="en-GB"/>
        </w:rPr>
        <w:t>Change the title</w:t>
      </w:r>
      <w:r w:rsidR="00173739">
        <w:rPr>
          <w:i/>
          <w:iCs/>
          <w:lang w:val="en-GB"/>
        </w:rPr>
        <w:t>s</w:t>
      </w:r>
      <w:r>
        <w:rPr>
          <w:i/>
          <w:iCs/>
          <w:lang w:val="en-GB"/>
        </w:rPr>
        <w:t xml:space="preserve"> of 9.1.2</w:t>
      </w:r>
      <w:r w:rsidR="001031DB">
        <w:rPr>
          <w:i/>
          <w:iCs/>
          <w:lang w:val="en-GB"/>
        </w:rPr>
        <w:t xml:space="preserve">, </w:t>
      </w:r>
      <w:r w:rsidR="00173739">
        <w:rPr>
          <w:i/>
          <w:iCs/>
          <w:lang w:val="en-GB"/>
        </w:rPr>
        <w:t>9.2.3</w:t>
      </w:r>
      <w:r w:rsidR="001031DB">
        <w:rPr>
          <w:i/>
          <w:iCs/>
          <w:lang w:val="en-GB"/>
        </w:rPr>
        <w:t>, 9.3.3, 9.4.1.2, 9.4.2.3, 9.4.3.2</w:t>
      </w:r>
      <w:r w:rsidR="003B7206">
        <w:rPr>
          <w:i/>
          <w:iCs/>
          <w:lang w:val="en-GB"/>
        </w:rPr>
        <w:t>, 9.4.4.3</w:t>
      </w:r>
      <w:r w:rsidR="001031DB">
        <w:rPr>
          <w:i/>
          <w:iCs/>
          <w:lang w:val="en-GB"/>
        </w:rPr>
        <w:t xml:space="preserve"> </w:t>
      </w:r>
      <w:r>
        <w:rPr>
          <w:i/>
          <w:iCs/>
          <w:lang w:val="en-GB"/>
        </w:rPr>
        <w:t xml:space="preserve">to </w:t>
      </w:r>
      <w:r w:rsidRPr="009D5F33">
        <w:rPr>
          <w:iCs/>
          <w:lang w:val="en-GB"/>
        </w:rPr>
        <w:t>"</w:t>
      </w:r>
      <w:bookmarkStart w:id="84" w:name="_Toc441898446"/>
      <w:bookmarkStart w:id="85" w:name="_Toc32120303"/>
      <w:bookmarkStart w:id="86" w:name="_Ref60982718"/>
      <w:bookmarkStart w:id="87" w:name="_Toc71020417"/>
      <w:r w:rsidRPr="003176D3">
        <w:rPr>
          <w:lang w:val="en-GB"/>
        </w:rPr>
        <w:t xml:space="preserve">Sample </w:t>
      </w:r>
      <w:del w:id="88" w:author="David Singer" w:date="2021-07-21T09:45:00Z">
        <w:r w:rsidDel="009D5F33">
          <w:rPr>
            <w:lang w:val="en-GB"/>
          </w:rPr>
          <w:delText>d</w:delText>
        </w:r>
        <w:r w:rsidRPr="003176D3" w:rsidDel="009D5F33">
          <w:rPr>
            <w:lang w:val="en-GB"/>
          </w:rPr>
          <w:delText xml:space="preserve">escription </w:delText>
        </w:r>
      </w:del>
      <w:bookmarkEnd w:id="84"/>
      <w:bookmarkEnd w:id="85"/>
      <w:bookmarkEnd w:id="86"/>
      <w:ins w:id="89" w:author="David Singer" w:date="2021-07-21T09:45:00Z">
        <w:r>
          <w:rPr>
            <w:lang w:val="en-GB"/>
          </w:rPr>
          <w:t>entry</w:t>
        </w:r>
        <w:r w:rsidRPr="003176D3">
          <w:rPr>
            <w:lang w:val="en-GB"/>
          </w:rPr>
          <w:t xml:space="preserve"> </w:t>
        </w:r>
      </w:ins>
      <w:r>
        <w:rPr>
          <w:lang w:val="en-GB"/>
        </w:rPr>
        <w:t>f</w:t>
      </w:r>
      <w:r w:rsidRPr="003176D3">
        <w:rPr>
          <w:lang w:val="en-GB"/>
        </w:rPr>
        <w:t>ormat</w:t>
      </w:r>
      <w:bookmarkEnd w:id="87"/>
      <w:r w:rsidRPr="009D5F33">
        <w:rPr>
          <w:iCs/>
          <w:lang w:val="en-GB"/>
        </w:rPr>
        <w:t>"</w:t>
      </w:r>
    </w:p>
    <w:p w14:paraId="12427D30" w14:textId="7436A039" w:rsidR="00F13331" w:rsidRDefault="00F13331" w:rsidP="00925C2F">
      <w:pPr>
        <w:rPr>
          <w:i/>
          <w:iCs/>
          <w:lang w:val="en-GB"/>
        </w:rPr>
      </w:pPr>
      <w:r>
        <w:rPr>
          <w:i/>
          <w:iCs/>
          <w:lang w:val="en-GB"/>
        </w:rPr>
        <w:t>In 9.1.3 change</w:t>
      </w:r>
    </w:p>
    <w:p w14:paraId="1BC9430D" w14:textId="77777777" w:rsidR="00F13331" w:rsidRPr="003176D3" w:rsidRDefault="00F13331" w:rsidP="00F13331">
      <w:pPr>
        <w:rPr>
          <w:lang w:val="en-GB"/>
        </w:rPr>
      </w:pPr>
      <w:r w:rsidRPr="003176D3">
        <w:rPr>
          <w:lang w:val="en-GB"/>
        </w:rPr>
        <w:t xml:space="preserve">The </w:t>
      </w:r>
      <w:r w:rsidRPr="00A3770E">
        <w:rPr>
          <w:rStyle w:val="codeChar"/>
        </w:rPr>
        <w:t>sampledescription</w:t>
      </w:r>
      <w:r w:rsidRPr="003176D3">
        <w:rPr>
          <w:lang w:val="en-GB"/>
        </w:rPr>
        <w:t xml:space="preserve"> mode allows sending of sample descriptions (which would contain elementary stream descriptors), by reference, as part of an RTP packet. The index is the index of a </w:t>
      </w:r>
      <w:r w:rsidRPr="00A3770E">
        <w:rPr>
          <w:rStyle w:val="codeChar"/>
        </w:rPr>
        <w:t>SampleEntry</w:t>
      </w:r>
      <w:r w:rsidRPr="003176D3">
        <w:rPr>
          <w:lang w:val="en-GB"/>
        </w:rPr>
        <w:t xml:space="preserve"> in a </w:t>
      </w:r>
      <w:r w:rsidRPr="00A3770E">
        <w:rPr>
          <w:rStyle w:val="codeChar"/>
        </w:rPr>
        <w:t>SampleDescriptionBox</w:t>
      </w:r>
      <w:r w:rsidRPr="003176D3">
        <w:rPr>
          <w:lang w:val="en-GB"/>
        </w:rPr>
        <w:t xml:space="preserve">, and the offset is relative to the beginning of that </w:t>
      </w:r>
      <w:r w:rsidRPr="00A3770E">
        <w:rPr>
          <w:rStyle w:val="codeChar"/>
        </w:rPr>
        <w:t>SampleEntry</w:t>
      </w:r>
      <w:r w:rsidRPr="003176D3">
        <w:rPr>
          <w:lang w:val="en-GB"/>
        </w:rPr>
        <w:t>.</w:t>
      </w:r>
    </w:p>
    <w:p w14:paraId="523E9CA6" w14:textId="77777777" w:rsidR="00F13331" w:rsidRDefault="00F13331" w:rsidP="00925C2F">
      <w:pPr>
        <w:rPr>
          <w:i/>
          <w:iCs/>
          <w:lang w:val="en-GB"/>
        </w:rPr>
      </w:pPr>
      <w:r>
        <w:rPr>
          <w:i/>
          <w:iCs/>
          <w:lang w:val="en-GB"/>
        </w:rPr>
        <w:t>to</w:t>
      </w:r>
    </w:p>
    <w:p w14:paraId="470C731B" w14:textId="412F4383" w:rsidR="00F13331" w:rsidRPr="003176D3" w:rsidRDefault="00F13331" w:rsidP="00F13331">
      <w:pPr>
        <w:rPr>
          <w:lang w:val="en-GB"/>
        </w:rPr>
      </w:pPr>
      <w:r w:rsidRPr="003176D3">
        <w:rPr>
          <w:lang w:val="en-GB"/>
        </w:rPr>
        <w:t xml:space="preserve">The </w:t>
      </w:r>
      <w:r w:rsidRPr="00A3770E">
        <w:rPr>
          <w:rStyle w:val="codeChar"/>
        </w:rPr>
        <w:t>sampledescription</w:t>
      </w:r>
      <w:r w:rsidRPr="003176D3">
        <w:rPr>
          <w:lang w:val="en-GB"/>
        </w:rPr>
        <w:t xml:space="preserve"> mode allows sending of sample </w:t>
      </w:r>
      <w:del w:id="90" w:author="David Singer" w:date="2021-07-21T09:29:00Z">
        <w:r w:rsidRPr="003176D3" w:rsidDel="00F13331">
          <w:rPr>
            <w:lang w:val="en-GB"/>
          </w:rPr>
          <w:delText xml:space="preserve">descriptions </w:delText>
        </w:r>
      </w:del>
      <w:ins w:id="91" w:author="David Singer" w:date="2021-07-21T09:29:00Z">
        <w:r>
          <w:rPr>
            <w:lang w:val="en-GB"/>
          </w:rPr>
          <w:t>entries</w:t>
        </w:r>
        <w:r w:rsidRPr="003176D3">
          <w:rPr>
            <w:lang w:val="en-GB"/>
          </w:rPr>
          <w:t xml:space="preserve"> </w:t>
        </w:r>
      </w:ins>
      <w:r w:rsidRPr="003176D3">
        <w:rPr>
          <w:lang w:val="en-GB"/>
        </w:rPr>
        <w:t xml:space="preserve">(which would contain elementary stream descriptors), by reference, as part of an RTP packet. The index is the index of a </w:t>
      </w:r>
      <w:r w:rsidRPr="00A3770E">
        <w:rPr>
          <w:rStyle w:val="codeChar"/>
        </w:rPr>
        <w:t>SampleEntry</w:t>
      </w:r>
      <w:r w:rsidRPr="003176D3">
        <w:rPr>
          <w:lang w:val="en-GB"/>
        </w:rPr>
        <w:t xml:space="preserve"> in a </w:t>
      </w:r>
      <w:r w:rsidRPr="00A3770E">
        <w:rPr>
          <w:rStyle w:val="codeChar"/>
        </w:rPr>
        <w:t>SampleDescriptionBox</w:t>
      </w:r>
      <w:r w:rsidRPr="003176D3">
        <w:rPr>
          <w:lang w:val="en-GB"/>
        </w:rPr>
        <w:t xml:space="preserve">, and the offset is relative to the beginning of that </w:t>
      </w:r>
      <w:r w:rsidRPr="00A3770E">
        <w:rPr>
          <w:rStyle w:val="codeChar"/>
        </w:rPr>
        <w:t>SampleEntry</w:t>
      </w:r>
      <w:r w:rsidRPr="003176D3">
        <w:rPr>
          <w:lang w:val="en-GB"/>
        </w:rPr>
        <w:t>.</w:t>
      </w:r>
    </w:p>
    <w:p w14:paraId="184A8F40" w14:textId="77777777" w:rsidR="00173739" w:rsidRDefault="00173739" w:rsidP="00925C2F">
      <w:pPr>
        <w:rPr>
          <w:i/>
          <w:iCs/>
          <w:lang w:val="en-GB"/>
        </w:rPr>
      </w:pPr>
      <w:r>
        <w:rPr>
          <w:i/>
          <w:iCs/>
          <w:lang w:val="en-GB"/>
        </w:rPr>
        <w:t>In 9.1.4.3 change</w:t>
      </w:r>
    </w:p>
    <w:p w14:paraId="7F664943" w14:textId="77777777" w:rsidR="00173739" w:rsidRPr="003176D3" w:rsidRDefault="00173739" w:rsidP="00173739">
      <w:pPr>
        <w:spacing w:after="200"/>
        <w:rPr>
          <w:lang w:val="en-GB"/>
        </w:rPr>
      </w:pPr>
      <w:r w:rsidRPr="003176D3">
        <w:rPr>
          <w:lang w:val="en-GB"/>
        </w:rPr>
        <w:t>At the track level, the structure is similar; however, we already know that this track is an RTP hint track, from the sample description. Therefore the child box merely specifies the description format.</w:t>
      </w:r>
    </w:p>
    <w:p w14:paraId="2047F1CB" w14:textId="7467AB6D" w:rsidR="00173739" w:rsidDel="00173739" w:rsidRDefault="00173739" w:rsidP="00925C2F">
      <w:pPr>
        <w:rPr>
          <w:del w:id="92" w:author="David Singer" w:date="2021-07-21T09:47:00Z"/>
          <w:i/>
          <w:iCs/>
          <w:lang w:val="en-GB"/>
        </w:rPr>
      </w:pPr>
    </w:p>
    <w:p w14:paraId="066800B7" w14:textId="77777777" w:rsidR="00173739" w:rsidRDefault="00173739" w:rsidP="00925C2F">
      <w:pPr>
        <w:rPr>
          <w:i/>
          <w:iCs/>
          <w:lang w:val="en-GB"/>
        </w:rPr>
      </w:pPr>
      <w:r>
        <w:rPr>
          <w:i/>
          <w:iCs/>
          <w:lang w:val="en-GB"/>
        </w:rPr>
        <w:t>to</w:t>
      </w:r>
    </w:p>
    <w:p w14:paraId="6C2032D8" w14:textId="70DD49DE" w:rsidR="00173739" w:rsidRDefault="00173739" w:rsidP="00173739">
      <w:pPr>
        <w:spacing w:after="200"/>
        <w:rPr>
          <w:lang w:val="en-GB"/>
        </w:rPr>
      </w:pPr>
      <w:r w:rsidRPr="003176D3">
        <w:rPr>
          <w:lang w:val="en-GB"/>
        </w:rPr>
        <w:t xml:space="preserve">At the track level, the structure is similar; however, we already know that this track is an RTP hint track, from the sample </w:t>
      </w:r>
      <w:del w:id="93" w:author="David Singer" w:date="2021-07-21T09:47:00Z">
        <w:r w:rsidRPr="003176D3" w:rsidDel="00173739">
          <w:rPr>
            <w:lang w:val="en-GB"/>
          </w:rPr>
          <w:delText>description</w:delText>
        </w:r>
      </w:del>
      <w:ins w:id="94" w:author="David Singer" w:date="2021-07-21T09:47:00Z">
        <w:r>
          <w:rPr>
            <w:lang w:val="en-GB"/>
          </w:rPr>
          <w:t>entry</w:t>
        </w:r>
      </w:ins>
      <w:r w:rsidRPr="003176D3">
        <w:rPr>
          <w:lang w:val="en-GB"/>
        </w:rPr>
        <w:t xml:space="preserve">. Therefore the child box merely specifies the </w:t>
      </w:r>
      <w:del w:id="95" w:author="David Singer" w:date="2021-07-21T09:47:00Z">
        <w:r w:rsidRPr="003176D3" w:rsidDel="00173739">
          <w:rPr>
            <w:lang w:val="en-GB"/>
          </w:rPr>
          <w:delText xml:space="preserve">description </w:delText>
        </w:r>
      </w:del>
      <w:r w:rsidRPr="003176D3">
        <w:rPr>
          <w:lang w:val="en-GB"/>
        </w:rPr>
        <w:t>format.</w:t>
      </w:r>
    </w:p>
    <w:p w14:paraId="247AB673" w14:textId="3064DE29" w:rsidR="00173739" w:rsidRDefault="00173739" w:rsidP="00173739">
      <w:pPr>
        <w:spacing w:after="200"/>
        <w:rPr>
          <w:i/>
          <w:iCs/>
          <w:lang w:val="en-GB"/>
        </w:rPr>
      </w:pPr>
      <w:r>
        <w:rPr>
          <w:i/>
          <w:iCs/>
          <w:lang w:val="en-GB"/>
        </w:rPr>
        <w:t>In 9.3.2.3 change</w:t>
      </w:r>
    </w:p>
    <w:p w14:paraId="28AB97C6" w14:textId="59EA53D8" w:rsidR="00173739" w:rsidRDefault="00173739" w:rsidP="00173739">
      <w:pPr>
        <w:spacing w:after="200"/>
        <w:rPr>
          <w:i/>
          <w:iCs/>
          <w:lang w:val="en-GB"/>
        </w:rPr>
      </w:pPr>
      <w:r w:rsidRPr="003176D3">
        <w:rPr>
          <w:lang w:val="en-GB"/>
        </w:rPr>
        <w:t xml:space="preserve">The optional </w:t>
      </w:r>
      <w:r w:rsidRPr="00A3770E">
        <w:rPr>
          <w:rStyle w:val="codeChar"/>
        </w:rPr>
        <w:t>TSTimingBox</w:t>
      </w:r>
      <w:r w:rsidRPr="003176D3">
        <w:rPr>
          <w:lang w:val="en-GB"/>
        </w:rPr>
        <w:t xml:space="preserve"> in the sample description can be used</w:t>
      </w:r>
    </w:p>
    <w:p w14:paraId="3C3E328E" w14:textId="77777777" w:rsidR="00173739" w:rsidRDefault="00173739" w:rsidP="00173739">
      <w:pPr>
        <w:spacing w:after="200"/>
        <w:rPr>
          <w:i/>
          <w:iCs/>
          <w:lang w:val="en-GB"/>
        </w:rPr>
      </w:pPr>
      <w:r>
        <w:rPr>
          <w:i/>
          <w:iCs/>
          <w:lang w:val="en-GB"/>
        </w:rPr>
        <w:t>to</w:t>
      </w:r>
    </w:p>
    <w:p w14:paraId="418DC322" w14:textId="77777777" w:rsidR="00173739" w:rsidRDefault="00173739" w:rsidP="00173739">
      <w:pPr>
        <w:spacing w:after="200"/>
        <w:rPr>
          <w:ins w:id="96" w:author="David Singer" w:date="2021-07-21T09:56:00Z"/>
          <w:i/>
          <w:iCs/>
          <w:lang w:val="en-GB"/>
        </w:rPr>
      </w:pPr>
      <w:r w:rsidRPr="003176D3">
        <w:rPr>
          <w:lang w:val="en-GB"/>
        </w:rPr>
        <w:t xml:space="preserve">The optional </w:t>
      </w:r>
      <w:r w:rsidRPr="00A3770E">
        <w:rPr>
          <w:rStyle w:val="codeChar"/>
        </w:rPr>
        <w:t>TSTimingBox</w:t>
      </w:r>
      <w:r w:rsidRPr="003176D3">
        <w:rPr>
          <w:lang w:val="en-GB"/>
        </w:rPr>
        <w:t xml:space="preserve"> in the sample </w:t>
      </w:r>
      <w:del w:id="97" w:author="David Singer" w:date="2021-07-21T09:56:00Z">
        <w:r w:rsidRPr="003176D3" w:rsidDel="00173739">
          <w:rPr>
            <w:lang w:val="en-GB"/>
          </w:rPr>
          <w:delText xml:space="preserve">description </w:delText>
        </w:r>
      </w:del>
      <w:ins w:id="98" w:author="David Singer" w:date="2021-07-21T09:56:00Z">
        <w:r>
          <w:rPr>
            <w:lang w:val="en-GB"/>
          </w:rPr>
          <w:t>entry</w:t>
        </w:r>
        <w:r w:rsidRPr="003176D3">
          <w:rPr>
            <w:lang w:val="en-GB"/>
          </w:rPr>
          <w:t xml:space="preserve"> </w:t>
        </w:r>
      </w:ins>
      <w:r w:rsidRPr="003176D3">
        <w:rPr>
          <w:lang w:val="en-GB"/>
        </w:rPr>
        <w:t>can be used</w:t>
      </w:r>
      <w:r>
        <w:rPr>
          <w:i/>
          <w:iCs/>
          <w:lang w:val="en-GB"/>
        </w:rPr>
        <w:t xml:space="preserve"> </w:t>
      </w:r>
    </w:p>
    <w:p w14:paraId="1F10D0C6" w14:textId="77777777" w:rsidR="007C566B" w:rsidRDefault="007C566B" w:rsidP="00173739">
      <w:pPr>
        <w:spacing w:after="200"/>
        <w:rPr>
          <w:i/>
          <w:iCs/>
          <w:lang w:val="en-GB"/>
        </w:rPr>
      </w:pPr>
      <w:r>
        <w:rPr>
          <w:i/>
          <w:iCs/>
          <w:lang w:val="en-GB"/>
        </w:rPr>
        <w:lastRenderedPageBreak/>
        <w:t>In 9.3.2.5 replace</w:t>
      </w:r>
    </w:p>
    <w:p w14:paraId="5F24BDFF" w14:textId="77777777" w:rsidR="007C566B" w:rsidRDefault="007C566B" w:rsidP="00173739">
      <w:pPr>
        <w:spacing w:after="200"/>
        <w:rPr>
          <w:lang w:val="en-GB"/>
        </w:rPr>
      </w:pPr>
      <w:r w:rsidRPr="003176D3">
        <w:rPr>
          <w:lang w:val="en-GB"/>
        </w:rPr>
        <w:t>It is recommended that the PSI/SI be in the Sample Description so that true random-access with just the media data is possible.</w:t>
      </w:r>
    </w:p>
    <w:p w14:paraId="08B0ABE9" w14:textId="77777777" w:rsidR="007C566B" w:rsidRPr="007C566B" w:rsidRDefault="007C566B" w:rsidP="00173739">
      <w:pPr>
        <w:spacing w:after="200"/>
        <w:rPr>
          <w:i/>
          <w:iCs/>
          <w:lang w:val="en-GB"/>
        </w:rPr>
      </w:pPr>
      <w:r w:rsidRPr="007C566B">
        <w:rPr>
          <w:i/>
          <w:iCs/>
          <w:lang w:val="en-GB"/>
        </w:rPr>
        <w:t>with</w:t>
      </w:r>
    </w:p>
    <w:p w14:paraId="3D0415AA" w14:textId="24DF244E" w:rsidR="007C566B" w:rsidRDefault="007C566B" w:rsidP="00173739">
      <w:pPr>
        <w:spacing w:after="200"/>
        <w:rPr>
          <w:lang w:val="en-GB"/>
        </w:rPr>
      </w:pPr>
      <w:r w:rsidRPr="003176D3">
        <w:rPr>
          <w:lang w:val="en-GB"/>
        </w:rPr>
        <w:t xml:space="preserve">It is recommended that the PSI/SI be in the </w:t>
      </w:r>
      <w:del w:id="99" w:author="David Singer" w:date="2021-07-21T09:57:00Z">
        <w:r w:rsidRPr="003176D3" w:rsidDel="007C566B">
          <w:rPr>
            <w:lang w:val="en-GB"/>
          </w:rPr>
          <w:delText xml:space="preserve">Sample Description </w:delText>
        </w:r>
      </w:del>
      <w:ins w:id="100" w:author="David Singer" w:date="2021-07-21T09:57:00Z">
        <w:r>
          <w:rPr>
            <w:lang w:val="en-GB"/>
          </w:rPr>
          <w:t xml:space="preserve">sample entry </w:t>
        </w:r>
      </w:ins>
      <w:r w:rsidRPr="003176D3">
        <w:rPr>
          <w:lang w:val="en-GB"/>
        </w:rPr>
        <w:t>so that true random-access with just the media data is possible.</w:t>
      </w:r>
    </w:p>
    <w:p w14:paraId="746335FF" w14:textId="77777777" w:rsidR="001031DB" w:rsidRDefault="001031DB" w:rsidP="00173739">
      <w:pPr>
        <w:spacing w:after="200"/>
        <w:rPr>
          <w:i/>
          <w:iCs/>
          <w:lang w:val="en-GB"/>
        </w:rPr>
      </w:pPr>
      <w:r>
        <w:rPr>
          <w:i/>
          <w:iCs/>
          <w:lang w:val="en-GB"/>
        </w:rPr>
        <w:t>In 9.3.2.6 change</w:t>
      </w:r>
    </w:p>
    <w:p w14:paraId="3BE7D18A" w14:textId="77777777" w:rsidR="001031DB" w:rsidRDefault="001031DB" w:rsidP="00173739">
      <w:pPr>
        <w:spacing w:after="200"/>
        <w:rPr>
          <w:lang w:val="en-GB"/>
        </w:rPr>
      </w:pPr>
      <w:r w:rsidRPr="003176D3">
        <w:rPr>
          <w:lang w:val="en-GB"/>
        </w:rPr>
        <w:t xml:space="preserve">The format of the reception hint samples is indicated by the sample description for the reception hint track. </w:t>
      </w:r>
    </w:p>
    <w:p w14:paraId="7259DAF8" w14:textId="77777777" w:rsidR="001031DB" w:rsidRPr="001031DB" w:rsidRDefault="001031DB" w:rsidP="00173739">
      <w:pPr>
        <w:spacing w:after="200"/>
        <w:rPr>
          <w:i/>
          <w:iCs/>
          <w:lang w:val="en-GB"/>
        </w:rPr>
      </w:pPr>
      <w:r w:rsidRPr="001031DB">
        <w:rPr>
          <w:i/>
          <w:iCs/>
          <w:lang w:val="en-GB"/>
        </w:rPr>
        <w:t>to</w:t>
      </w:r>
    </w:p>
    <w:p w14:paraId="141D9CE8" w14:textId="63F83402" w:rsidR="001031DB" w:rsidRDefault="001031DB" w:rsidP="00173739">
      <w:pPr>
        <w:spacing w:after="200"/>
        <w:rPr>
          <w:lang w:val="en-GB"/>
        </w:rPr>
      </w:pPr>
      <w:r w:rsidRPr="003176D3">
        <w:rPr>
          <w:lang w:val="en-GB"/>
        </w:rPr>
        <w:t xml:space="preserve">The format of the reception hint samples is indicated by the sample </w:t>
      </w:r>
      <w:del w:id="101" w:author="David Singer" w:date="2021-07-21T09:58:00Z">
        <w:r w:rsidRPr="003176D3" w:rsidDel="001031DB">
          <w:rPr>
            <w:lang w:val="en-GB"/>
          </w:rPr>
          <w:delText xml:space="preserve">description </w:delText>
        </w:r>
      </w:del>
      <w:ins w:id="102" w:author="David Singer" w:date="2021-07-21T09:58:00Z">
        <w:r>
          <w:rPr>
            <w:lang w:val="en-GB"/>
          </w:rPr>
          <w:t>entry</w:t>
        </w:r>
        <w:r w:rsidRPr="003176D3">
          <w:rPr>
            <w:lang w:val="en-GB"/>
          </w:rPr>
          <w:t xml:space="preserve"> </w:t>
        </w:r>
      </w:ins>
      <w:r w:rsidRPr="003176D3">
        <w:rPr>
          <w:lang w:val="en-GB"/>
        </w:rPr>
        <w:t xml:space="preserve">for the reception hint track. </w:t>
      </w:r>
    </w:p>
    <w:p w14:paraId="20A2421E" w14:textId="77777777" w:rsidR="001031DB" w:rsidRDefault="001031DB" w:rsidP="00173739">
      <w:pPr>
        <w:spacing w:after="200"/>
        <w:rPr>
          <w:i/>
          <w:iCs/>
          <w:lang w:val="en-GB"/>
        </w:rPr>
      </w:pPr>
      <w:r>
        <w:rPr>
          <w:i/>
          <w:iCs/>
          <w:lang w:val="en-GB"/>
        </w:rPr>
        <w:t>In 9.3.3.1 change</w:t>
      </w:r>
    </w:p>
    <w:p w14:paraId="6403046E" w14:textId="77777777" w:rsidR="001031DB" w:rsidRPr="003176D3" w:rsidRDefault="001031DB" w:rsidP="001031DB">
      <w:pPr>
        <w:rPr>
          <w:lang w:val="en-GB" w:eastAsia="ko-KR"/>
        </w:rPr>
      </w:pPr>
      <w:r w:rsidRPr="003176D3">
        <w:rPr>
          <w:lang w:val="en-GB"/>
        </w:rPr>
        <w:t>The sample description for an MPEG2-TS reception hint track contains all static metadata that describe the stream or a portion thereof, especially the PSI/SI tables. MPEG</w:t>
      </w:r>
      <w:r w:rsidRPr="003176D3">
        <w:rPr>
          <w:lang w:val="en-GB" w:eastAsia="ko-KR"/>
        </w:rPr>
        <w:t>-</w:t>
      </w:r>
      <w:r w:rsidRPr="003176D3">
        <w:rPr>
          <w:lang w:val="en-GB"/>
        </w:rPr>
        <w:t>2</w:t>
      </w:r>
      <w:r w:rsidRPr="003176D3">
        <w:rPr>
          <w:lang w:val="en-GB" w:eastAsia="ko-KR"/>
        </w:rPr>
        <w:t xml:space="preserve"> </w:t>
      </w:r>
      <w:r w:rsidRPr="003176D3">
        <w:rPr>
          <w:lang w:val="en-GB"/>
        </w:rPr>
        <w:t xml:space="preserve">TS reception hint tracks use an entry-format in the sample description of </w:t>
      </w:r>
      <w:r w:rsidRPr="00A3770E">
        <w:rPr>
          <w:rStyle w:val="codeChar"/>
        </w:rPr>
        <w:t>'rm2t'</w:t>
      </w:r>
      <w:r w:rsidRPr="003176D3">
        <w:rPr>
          <w:lang w:val="en-GB"/>
        </w:rPr>
        <w:t xml:space="preserve"> (which indicates </w:t>
      </w:r>
      <w:r w:rsidRPr="003176D3">
        <w:rPr>
          <w:i/>
          <w:lang w:val="en-GB"/>
        </w:rPr>
        <w:t>MPEG-2 transport stream</w:t>
      </w:r>
      <w:r w:rsidRPr="003176D3">
        <w:rPr>
          <w:lang w:val="en-GB"/>
        </w:rPr>
        <w:t>). The entry-format for MPEG2</w:t>
      </w:r>
      <w:r w:rsidRPr="003176D3">
        <w:rPr>
          <w:lang w:val="en-GB"/>
        </w:rPr>
        <w:noBreakHyphen/>
        <w:t xml:space="preserve">TS server hint tracks is </w:t>
      </w:r>
      <w:r w:rsidRPr="00A3770E">
        <w:rPr>
          <w:rStyle w:val="codeChar"/>
        </w:rPr>
        <w:t>'sm2t'</w:t>
      </w:r>
      <w:r w:rsidRPr="003176D3">
        <w:rPr>
          <w:lang w:val="en-GB"/>
        </w:rPr>
        <w:t>.</w:t>
      </w:r>
    </w:p>
    <w:p w14:paraId="0E3FFE81" w14:textId="77777777" w:rsidR="001031DB" w:rsidRDefault="001031DB" w:rsidP="00173739">
      <w:pPr>
        <w:spacing w:after="200"/>
        <w:rPr>
          <w:i/>
          <w:iCs/>
          <w:lang w:val="en-GB"/>
        </w:rPr>
      </w:pPr>
      <w:r>
        <w:rPr>
          <w:i/>
          <w:iCs/>
          <w:lang w:val="en-GB"/>
        </w:rPr>
        <w:t>to</w:t>
      </w:r>
    </w:p>
    <w:p w14:paraId="48134C9E" w14:textId="5AAAC6F3" w:rsidR="001031DB" w:rsidRPr="003176D3" w:rsidRDefault="001031DB" w:rsidP="001031DB">
      <w:pPr>
        <w:rPr>
          <w:lang w:val="en-GB" w:eastAsia="ko-KR"/>
        </w:rPr>
      </w:pPr>
      <w:r w:rsidRPr="003176D3">
        <w:rPr>
          <w:lang w:val="en-GB"/>
        </w:rPr>
        <w:t xml:space="preserve">The sample </w:t>
      </w:r>
      <w:del w:id="103" w:author="David Singer" w:date="2021-07-21T10:00:00Z">
        <w:r w:rsidRPr="003176D3" w:rsidDel="001031DB">
          <w:rPr>
            <w:lang w:val="en-GB"/>
          </w:rPr>
          <w:delText xml:space="preserve">description </w:delText>
        </w:r>
      </w:del>
      <w:ins w:id="104" w:author="David Singer" w:date="2021-07-21T10:00:00Z">
        <w:r>
          <w:rPr>
            <w:lang w:val="en-GB"/>
          </w:rPr>
          <w:t>entry</w:t>
        </w:r>
        <w:r w:rsidRPr="003176D3">
          <w:rPr>
            <w:lang w:val="en-GB"/>
          </w:rPr>
          <w:t xml:space="preserve"> </w:t>
        </w:r>
      </w:ins>
      <w:r w:rsidRPr="003176D3">
        <w:rPr>
          <w:lang w:val="en-GB"/>
        </w:rPr>
        <w:t>for an MPEG2-TS reception hint track contains all static metadata that describe the stream or a portion thereof, especially the PSI/SI tables. MPEG</w:t>
      </w:r>
      <w:r w:rsidRPr="003176D3">
        <w:rPr>
          <w:lang w:val="en-GB" w:eastAsia="ko-KR"/>
        </w:rPr>
        <w:t>-</w:t>
      </w:r>
      <w:r w:rsidRPr="003176D3">
        <w:rPr>
          <w:lang w:val="en-GB"/>
        </w:rPr>
        <w:t>2</w:t>
      </w:r>
      <w:r w:rsidRPr="003176D3">
        <w:rPr>
          <w:lang w:val="en-GB" w:eastAsia="ko-KR"/>
        </w:rPr>
        <w:t xml:space="preserve"> </w:t>
      </w:r>
      <w:r w:rsidRPr="003176D3">
        <w:rPr>
          <w:lang w:val="en-GB"/>
        </w:rPr>
        <w:t xml:space="preserve">TS reception hint tracks use an entry-format in the sample </w:t>
      </w:r>
      <w:del w:id="105" w:author="David Singer" w:date="2021-07-21T10:01:00Z">
        <w:r w:rsidRPr="003176D3" w:rsidDel="001031DB">
          <w:rPr>
            <w:lang w:val="en-GB"/>
          </w:rPr>
          <w:delText xml:space="preserve">description </w:delText>
        </w:r>
      </w:del>
      <w:ins w:id="106" w:author="David Singer" w:date="2021-07-21T10:01:00Z">
        <w:r>
          <w:rPr>
            <w:lang w:val="en-GB"/>
          </w:rPr>
          <w:t>entry</w:t>
        </w:r>
        <w:r w:rsidRPr="003176D3">
          <w:rPr>
            <w:lang w:val="en-GB"/>
          </w:rPr>
          <w:t xml:space="preserve"> </w:t>
        </w:r>
      </w:ins>
      <w:r w:rsidRPr="003176D3">
        <w:rPr>
          <w:lang w:val="en-GB"/>
        </w:rPr>
        <w:t xml:space="preserve">of </w:t>
      </w:r>
      <w:r w:rsidRPr="00A3770E">
        <w:rPr>
          <w:rStyle w:val="codeChar"/>
        </w:rPr>
        <w:t>'rm2t'</w:t>
      </w:r>
      <w:r w:rsidRPr="003176D3">
        <w:rPr>
          <w:lang w:val="en-GB"/>
        </w:rPr>
        <w:t xml:space="preserve"> (which indicates </w:t>
      </w:r>
      <w:r w:rsidRPr="003176D3">
        <w:rPr>
          <w:i/>
          <w:lang w:val="en-GB"/>
        </w:rPr>
        <w:t>MPEG-2 transport stream</w:t>
      </w:r>
      <w:r w:rsidRPr="003176D3">
        <w:rPr>
          <w:lang w:val="en-GB"/>
        </w:rPr>
        <w:t>). The entry-format for MPEG2</w:t>
      </w:r>
      <w:r w:rsidRPr="003176D3">
        <w:rPr>
          <w:lang w:val="en-GB"/>
        </w:rPr>
        <w:noBreakHyphen/>
        <w:t xml:space="preserve">TS server hint tracks is </w:t>
      </w:r>
      <w:r w:rsidRPr="00A3770E">
        <w:rPr>
          <w:rStyle w:val="codeChar"/>
        </w:rPr>
        <w:t>'sm2t'</w:t>
      </w:r>
      <w:r w:rsidRPr="003176D3">
        <w:rPr>
          <w:lang w:val="en-GB"/>
        </w:rPr>
        <w:t>.</w:t>
      </w:r>
    </w:p>
    <w:p w14:paraId="24DD20B5" w14:textId="77777777" w:rsidR="001031DB" w:rsidRDefault="001031DB" w:rsidP="00173739">
      <w:pPr>
        <w:spacing w:after="200"/>
        <w:rPr>
          <w:i/>
          <w:iCs/>
          <w:lang w:val="en-GB"/>
        </w:rPr>
      </w:pPr>
      <w:r>
        <w:rPr>
          <w:i/>
          <w:iCs/>
          <w:lang w:val="en-GB"/>
        </w:rPr>
        <w:t>In 9.3.4.1 change</w:t>
      </w:r>
    </w:p>
    <w:p w14:paraId="523C764D" w14:textId="77777777" w:rsidR="001031DB" w:rsidRPr="001C2E1E" w:rsidRDefault="001031DB" w:rsidP="001031DB">
      <w:pPr>
        <w:rPr>
          <w:szCs w:val="22"/>
          <w:lang w:val="en-GB"/>
        </w:rPr>
      </w:pPr>
      <w:r>
        <w:rPr>
          <w:szCs w:val="22"/>
          <w:lang w:val="en-GB" w:eastAsia="ko-KR"/>
        </w:rPr>
        <w:t>E</w:t>
      </w:r>
      <w:r w:rsidRPr="00840592">
        <w:rPr>
          <w:szCs w:val="22"/>
          <w:lang w:val="en-GB"/>
        </w:rPr>
        <w:t>ach MPEG</w:t>
      </w:r>
      <w:r w:rsidRPr="009A390E">
        <w:rPr>
          <w:szCs w:val="22"/>
          <w:lang w:val="en-GB" w:eastAsia="ko-KR"/>
        </w:rPr>
        <w:t>-</w:t>
      </w:r>
      <w:r w:rsidRPr="001C2E1E">
        <w:rPr>
          <w:szCs w:val="22"/>
          <w:lang w:val="en-GB"/>
        </w:rPr>
        <w:t>2</w:t>
      </w:r>
      <w:r w:rsidRPr="001C2E1E">
        <w:rPr>
          <w:szCs w:val="22"/>
          <w:lang w:val="en-GB" w:eastAsia="ko-KR"/>
        </w:rPr>
        <w:t xml:space="preserve"> </w:t>
      </w:r>
      <w:r w:rsidRPr="00A3268D">
        <w:rPr>
          <w:szCs w:val="22"/>
          <w:lang w:val="en-GB"/>
        </w:rPr>
        <w:t>TS packet in the sample may be preceded with</w:t>
      </w:r>
      <w:r w:rsidRPr="00ED4E4E">
        <w:rPr>
          <w:szCs w:val="22"/>
          <w:lang w:val="en-GB" w:eastAsia="ko-KR"/>
        </w:rPr>
        <w:t xml:space="preserve"> a preheader (</w:t>
      </w:r>
      <w:proofErr w:type="spellStart"/>
      <w:r w:rsidRPr="00EB20F2">
        <w:rPr>
          <w:rStyle w:val="codeChar"/>
        </w:rPr>
        <w:t>precedingbytes</w:t>
      </w:r>
      <w:proofErr w:type="spellEnd"/>
      <w:r w:rsidRPr="00840592">
        <w:rPr>
          <w:szCs w:val="22"/>
          <w:lang w:val="en-GB" w:eastAsia="ko-KR"/>
        </w:rPr>
        <w:t>)</w:t>
      </w:r>
      <w:r w:rsidRPr="009A390E">
        <w:rPr>
          <w:szCs w:val="22"/>
          <w:lang w:val="en-GB"/>
        </w:rPr>
        <w:t>, or followed by</w:t>
      </w:r>
      <w:r w:rsidRPr="001C2E1E">
        <w:rPr>
          <w:szCs w:val="22"/>
          <w:lang w:val="en-GB" w:eastAsia="ko-KR"/>
        </w:rPr>
        <w:t xml:space="preserve"> a </w:t>
      </w:r>
      <w:proofErr w:type="spellStart"/>
      <w:r w:rsidRPr="001C2E1E">
        <w:rPr>
          <w:szCs w:val="22"/>
          <w:lang w:val="en-GB" w:eastAsia="ko-KR"/>
        </w:rPr>
        <w:t>posttrailer</w:t>
      </w:r>
      <w:proofErr w:type="spellEnd"/>
      <w:r w:rsidRPr="001C2E1E">
        <w:rPr>
          <w:szCs w:val="22"/>
          <w:lang w:val="en-GB" w:eastAsia="ko-KR"/>
        </w:rPr>
        <w:t xml:space="preserve"> (</w:t>
      </w:r>
      <w:proofErr w:type="spellStart"/>
      <w:r w:rsidRPr="00EB20F2">
        <w:rPr>
          <w:rStyle w:val="codeChar"/>
        </w:rPr>
        <w:t>trailingbytes</w:t>
      </w:r>
      <w:proofErr w:type="spellEnd"/>
      <w:r w:rsidRPr="00840592">
        <w:rPr>
          <w:szCs w:val="22"/>
          <w:lang w:val="en-GB" w:eastAsia="ko-KR"/>
        </w:rPr>
        <w:t>)</w:t>
      </w:r>
      <w:r w:rsidRPr="009A390E">
        <w:rPr>
          <w:szCs w:val="22"/>
          <w:lang w:val="en-GB"/>
        </w:rPr>
        <w:t xml:space="preserve">, as detailed in the Sample Description Format. </w:t>
      </w:r>
      <w:r w:rsidRPr="001C2E1E">
        <w:rPr>
          <w:szCs w:val="22"/>
          <w:lang w:val="en-GB" w:eastAsia="ko-KR"/>
        </w:rPr>
        <w:t xml:space="preserve">The size of the preheader and the </w:t>
      </w:r>
      <w:proofErr w:type="spellStart"/>
      <w:r w:rsidRPr="001C2E1E">
        <w:rPr>
          <w:szCs w:val="22"/>
          <w:lang w:val="en-GB" w:eastAsia="ko-KR"/>
        </w:rPr>
        <w:t>posttrailer</w:t>
      </w:r>
      <w:proofErr w:type="spellEnd"/>
      <w:r w:rsidRPr="001C2E1E">
        <w:rPr>
          <w:szCs w:val="22"/>
          <w:lang w:val="en-GB" w:eastAsia="ko-KR"/>
        </w:rPr>
        <w:t xml:space="preserve"> are specified by </w:t>
      </w:r>
      <w:r w:rsidRPr="00EB20F2">
        <w:rPr>
          <w:rStyle w:val="codeChar"/>
        </w:rPr>
        <w:t>precedingbyteslen</w:t>
      </w:r>
      <w:r w:rsidRPr="00840592">
        <w:rPr>
          <w:szCs w:val="22"/>
          <w:lang w:val="en-GB"/>
        </w:rPr>
        <w:t xml:space="preserve"> and </w:t>
      </w:r>
      <w:r w:rsidRPr="00EB20F2">
        <w:rPr>
          <w:rStyle w:val="codeChar"/>
        </w:rPr>
        <w:t>trailingbyteslen,</w:t>
      </w:r>
      <w:r w:rsidRPr="00840592">
        <w:rPr>
          <w:szCs w:val="22"/>
          <w:lang w:val="en-GB"/>
        </w:rPr>
        <w:t xml:space="preserve"> </w:t>
      </w:r>
      <w:r w:rsidRPr="009A390E">
        <w:rPr>
          <w:szCs w:val="22"/>
          <w:lang w:val="en-GB" w:eastAsia="ko-KR"/>
        </w:rPr>
        <w:t xml:space="preserve">respectively, </w:t>
      </w:r>
      <w:r w:rsidRPr="001C2E1E">
        <w:rPr>
          <w:szCs w:val="22"/>
          <w:lang w:val="en-GB"/>
        </w:rPr>
        <w:t>in the sample description to allow compact sample tables with fewer chunks.</w:t>
      </w:r>
    </w:p>
    <w:p w14:paraId="7E786EE4" w14:textId="77777777" w:rsidR="001031DB" w:rsidRDefault="001031DB" w:rsidP="00173739">
      <w:pPr>
        <w:spacing w:after="200"/>
        <w:rPr>
          <w:i/>
          <w:iCs/>
          <w:lang w:val="en-GB"/>
        </w:rPr>
      </w:pPr>
      <w:r>
        <w:rPr>
          <w:i/>
          <w:iCs/>
          <w:lang w:val="en-GB"/>
        </w:rPr>
        <w:t>to</w:t>
      </w:r>
    </w:p>
    <w:p w14:paraId="6D4319D6" w14:textId="60C38AF8" w:rsidR="001031DB" w:rsidRPr="001C2E1E" w:rsidRDefault="001031DB" w:rsidP="001031DB">
      <w:pPr>
        <w:rPr>
          <w:szCs w:val="22"/>
          <w:lang w:val="en-GB"/>
        </w:rPr>
      </w:pPr>
      <w:r>
        <w:rPr>
          <w:szCs w:val="22"/>
          <w:lang w:val="en-GB" w:eastAsia="ko-KR"/>
        </w:rPr>
        <w:t>E</w:t>
      </w:r>
      <w:r w:rsidRPr="00840592">
        <w:rPr>
          <w:szCs w:val="22"/>
          <w:lang w:val="en-GB"/>
        </w:rPr>
        <w:t>ach MPEG</w:t>
      </w:r>
      <w:r w:rsidRPr="009A390E">
        <w:rPr>
          <w:szCs w:val="22"/>
          <w:lang w:val="en-GB" w:eastAsia="ko-KR"/>
        </w:rPr>
        <w:t>-</w:t>
      </w:r>
      <w:r w:rsidRPr="001C2E1E">
        <w:rPr>
          <w:szCs w:val="22"/>
          <w:lang w:val="en-GB"/>
        </w:rPr>
        <w:t>2</w:t>
      </w:r>
      <w:r w:rsidRPr="001C2E1E">
        <w:rPr>
          <w:szCs w:val="22"/>
          <w:lang w:val="en-GB" w:eastAsia="ko-KR"/>
        </w:rPr>
        <w:t xml:space="preserve"> </w:t>
      </w:r>
      <w:r w:rsidRPr="00A3268D">
        <w:rPr>
          <w:szCs w:val="22"/>
          <w:lang w:val="en-GB"/>
        </w:rPr>
        <w:t>TS packet in the sample may be preceded with</w:t>
      </w:r>
      <w:r w:rsidRPr="00ED4E4E">
        <w:rPr>
          <w:szCs w:val="22"/>
          <w:lang w:val="en-GB" w:eastAsia="ko-KR"/>
        </w:rPr>
        <w:t xml:space="preserve"> a preheader (</w:t>
      </w:r>
      <w:proofErr w:type="spellStart"/>
      <w:r w:rsidRPr="00EB20F2">
        <w:rPr>
          <w:rStyle w:val="codeChar"/>
        </w:rPr>
        <w:t>precedingbytes</w:t>
      </w:r>
      <w:proofErr w:type="spellEnd"/>
      <w:r w:rsidRPr="00840592">
        <w:rPr>
          <w:szCs w:val="22"/>
          <w:lang w:val="en-GB" w:eastAsia="ko-KR"/>
        </w:rPr>
        <w:t>)</w:t>
      </w:r>
      <w:r w:rsidRPr="009A390E">
        <w:rPr>
          <w:szCs w:val="22"/>
          <w:lang w:val="en-GB"/>
        </w:rPr>
        <w:t>, or followed by</w:t>
      </w:r>
      <w:r w:rsidRPr="001C2E1E">
        <w:rPr>
          <w:szCs w:val="22"/>
          <w:lang w:val="en-GB" w:eastAsia="ko-KR"/>
        </w:rPr>
        <w:t xml:space="preserve"> a </w:t>
      </w:r>
      <w:proofErr w:type="spellStart"/>
      <w:r w:rsidRPr="001C2E1E">
        <w:rPr>
          <w:szCs w:val="22"/>
          <w:lang w:val="en-GB" w:eastAsia="ko-KR"/>
        </w:rPr>
        <w:t>posttrailer</w:t>
      </w:r>
      <w:proofErr w:type="spellEnd"/>
      <w:r w:rsidRPr="001C2E1E">
        <w:rPr>
          <w:szCs w:val="22"/>
          <w:lang w:val="en-GB" w:eastAsia="ko-KR"/>
        </w:rPr>
        <w:t xml:space="preserve"> (</w:t>
      </w:r>
      <w:proofErr w:type="spellStart"/>
      <w:r w:rsidRPr="00EB20F2">
        <w:rPr>
          <w:rStyle w:val="codeChar"/>
        </w:rPr>
        <w:t>trailingbytes</w:t>
      </w:r>
      <w:proofErr w:type="spellEnd"/>
      <w:r w:rsidRPr="00840592">
        <w:rPr>
          <w:szCs w:val="22"/>
          <w:lang w:val="en-GB" w:eastAsia="ko-KR"/>
        </w:rPr>
        <w:t>)</w:t>
      </w:r>
      <w:r w:rsidRPr="009A390E">
        <w:rPr>
          <w:szCs w:val="22"/>
          <w:lang w:val="en-GB"/>
        </w:rPr>
        <w:t xml:space="preserve">, as detailed in the </w:t>
      </w:r>
      <w:del w:id="107" w:author="David Singer" w:date="2021-07-21T10:02:00Z">
        <w:r w:rsidRPr="009A390E" w:rsidDel="001031DB">
          <w:rPr>
            <w:szCs w:val="22"/>
            <w:lang w:val="en-GB"/>
          </w:rPr>
          <w:delText>Sample Description Format</w:delText>
        </w:r>
      </w:del>
      <w:ins w:id="108" w:author="David Singer" w:date="2021-07-21T10:02:00Z">
        <w:r>
          <w:rPr>
            <w:szCs w:val="22"/>
            <w:lang w:val="en-GB"/>
          </w:rPr>
          <w:t>sample entry</w:t>
        </w:r>
      </w:ins>
      <w:r w:rsidRPr="009A390E">
        <w:rPr>
          <w:szCs w:val="22"/>
          <w:lang w:val="en-GB"/>
        </w:rPr>
        <w:t xml:space="preserve">. </w:t>
      </w:r>
      <w:r w:rsidRPr="001C2E1E">
        <w:rPr>
          <w:szCs w:val="22"/>
          <w:lang w:val="en-GB" w:eastAsia="ko-KR"/>
        </w:rPr>
        <w:t xml:space="preserve">The size of the preheader and the </w:t>
      </w:r>
      <w:proofErr w:type="spellStart"/>
      <w:r w:rsidRPr="001C2E1E">
        <w:rPr>
          <w:szCs w:val="22"/>
          <w:lang w:val="en-GB" w:eastAsia="ko-KR"/>
        </w:rPr>
        <w:t>posttrailer</w:t>
      </w:r>
      <w:proofErr w:type="spellEnd"/>
      <w:r w:rsidRPr="001C2E1E">
        <w:rPr>
          <w:szCs w:val="22"/>
          <w:lang w:val="en-GB" w:eastAsia="ko-KR"/>
        </w:rPr>
        <w:t xml:space="preserve"> are specified by </w:t>
      </w:r>
      <w:r w:rsidRPr="00EB20F2">
        <w:rPr>
          <w:rStyle w:val="codeChar"/>
        </w:rPr>
        <w:t>precedingbyteslen</w:t>
      </w:r>
      <w:r w:rsidRPr="00840592">
        <w:rPr>
          <w:szCs w:val="22"/>
          <w:lang w:val="en-GB"/>
        </w:rPr>
        <w:t xml:space="preserve"> and </w:t>
      </w:r>
      <w:r w:rsidRPr="00EB20F2">
        <w:rPr>
          <w:rStyle w:val="codeChar"/>
        </w:rPr>
        <w:t>trailingbyteslen,</w:t>
      </w:r>
      <w:r w:rsidRPr="00840592">
        <w:rPr>
          <w:szCs w:val="22"/>
          <w:lang w:val="en-GB"/>
        </w:rPr>
        <w:t xml:space="preserve"> </w:t>
      </w:r>
      <w:r w:rsidRPr="009A390E">
        <w:rPr>
          <w:szCs w:val="22"/>
          <w:lang w:val="en-GB" w:eastAsia="ko-KR"/>
        </w:rPr>
        <w:t xml:space="preserve">respectively, </w:t>
      </w:r>
      <w:r w:rsidRPr="001C2E1E">
        <w:rPr>
          <w:szCs w:val="22"/>
          <w:lang w:val="en-GB"/>
        </w:rPr>
        <w:t xml:space="preserve">in the sample </w:t>
      </w:r>
      <w:del w:id="109" w:author="David Singer" w:date="2021-07-21T10:02:00Z">
        <w:r w:rsidRPr="001C2E1E" w:rsidDel="001031DB">
          <w:rPr>
            <w:szCs w:val="22"/>
            <w:lang w:val="en-GB"/>
          </w:rPr>
          <w:delText xml:space="preserve">description </w:delText>
        </w:r>
      </w:del>
      <w:ins w:id="110" w:author="David Singer" w:date="2021-07-21T10:02:00Z">
        <w:r>
          <w:rPr>
            <w:szCs w:val="22"/>
            <w:lang w:val="en-GB"/>
          </w:rPr>
          <w:t>entry</w:t>
        </w:r>
        <w:r w:rsidRPr="001C2E1E">
          <w:rPr>
            <w:szCs w:val="22"/>
            <w:lang w:val="en-GB"/>
          </w:rPr>
          <w:t xml:space="preserve"> </w:t>
        </w:r>
      </w:ins>
      <w:r w:rsidRPr="001C2E1E">
        <w:rPr>
          <w:szCs w:val="22"/>
          <w:lang w:val="en-GB"/>
        </w:rPr>
        <w:t>to allow compact sample tables with fewer chunks.</w:t>
      </w:r>
    </w:p>
    <w:p w14:paraId="15C25E3C" w14:textId="77777777" w:rsidR="001031DB" w:rsidRDefault="001031DB" w:rsidP="00173739">
      <w:pPr>
        <w:spacing w:after="200"/>
        <w:rPr>
          <w:i/>
          <w:iCs/>
          <w:lang w:val="en-GB"/>
        </w:rPr>
      </w:pPr>
      <w:r>
        <w:rPr>
          <w:i/>
          <w:iCs/>
          <w:lang w:val="en-GB"/>
        </w:rPr>
        <w:t>In 9.4.1.2 change</w:t>
      </w:r>
    </w:p>
    <w:p w14:paraId="5CA5CEA8" w14:textId="77777777" w:rsidR="001031DB" w:rsidRPr="003176D3" w:rsidRDefault="001031DB" w:rsidP="001031DB">
      <w:pPr>
        <w:rPr>
          <w:lang w:val="en-GB"/>
        </w:rPr>
      </w:pPr>
      <w:r w:rsidRPr="003176D3">
        <w:rPr>
          <w:lang w:val="en-GB"/>
        </w:rPr>
        <w:t xml:space="preserve">The entry-format in the sample description for the RTP reception hint tracks is </w:t>
      </w:r>
      <w:r w:rsidRPr="00A3770E">
        <w:rPr>
          <w:rStyle w:val="codeChar"/>
        </w:rPr>
        <w:t>'rrtp'</w:t>
      </w:r>
      <w:r w:rsidRPr="003176D3">
        <w:rPr>
          <w:lang w:val="en-GB"/>
        </w:rPr>
        <w:t xml:space="preserve">. The syntax of the sample entry is the same as for RTP server hint tracks having the entry-format </w:t>
      </w:r>
      <w:r w:rsidRPr="00A3770E">
        <w:rPr>
          <w:rStyle w:val="codeChar"/>
        </w:rPr>
        <w:t>'rtp '</w:t>
      </w:r>
      <w:r w:rsidRPr="003176D3">
        <w:rPr>
          <w:lang w:val="en-GB"/>
        </w:rPr>
        <w:t>.</w:t>
      </w:r>
    </w:p>
    <w:p w14:paraId="5FF5D8F9" w14:textId="77777777" w:rsidR="001031DB" w:rsidRDefault="001031DB" w:rsidP="001031DB">
      <w:pPr>
        <w:pStyle w:val="code"/>
      </w:pPr>
      <w:r>
        <w:lastRenderedPageBreak/>
        <w:t>class ReceivedRtpHintSampleEntry() extends HintSampleEntry ('rrtp') {</w:t>
      </w:r>
      <w:r>
        <w:br/>
      </w:r>
      <w:r>
        <w:tab/>
        <w:t>uint(16)</w:t>
      </w:r>
      <w:r>
        <w:tab/>
      </w:r>
      <w:r>
        <w:tab/>
        <w:t>hinttrackversion = 1;</w:t>
      </w:r>
      <w:r>
        <w:br/>
      </w:r>
      <w:r>
        <w:tab/>
        <w:t>uint(16)</w:t>
      </w:r>
      <w:r>
        <w:tab/>
      </w:r>
      <w:r>
        <w:tab/>
        <w:t>highestcompatibleversion = 1;</w:t>
      </w:r>
      <w:r>
        <w:br/>
      </w:r>
      <w:r>
        <w:tab/>
        <w:t>uint(32)</w:t>
      </w:r>
      <w:r>
        <w:tab/>
      </w:r>
      <w:r>
        <w:tab/>
        <w:t>maxpacketsize;</w:t>
      </w:r>
      <w:r>
        <w:br/>
        <w:t>}</w:t>
      </w:r>
    </w:p>
    <w:p w14:paraId="7591AF68" w14:textId="6FF67125" w:rsidR="001031DB" w:rsidRDefault="001031DB" w:rsidP="001031DB">
      <w:pPr>
        <w:rPr>
          <w:lang w:val="en-GB"/>
        </w:rPr>
      </w:pPr>
      <w:r w:rsidRPr="003176D3">
        <w:rPr>
          <w:lang w:val="en-GB"/>
        </w:rPr>
        <w:t>The entry-format identifier in the sample description of the RTP reception hint track is different from the entry-format in the sample description of the RTP server hint track, in order to avoid using an RTP reception hint track that contains errors as a valid server hint track.</w:t>
      </w:r>
    </w:p>
    <w:p w14:paraId="5C5F8B15" w14:textId="14ED18F5" w:rsidR="001031DB" w:rsidRDefault="001031DB" w:rsidP="001031DB">
      <w:pPr>
        <w:rPr>
          <w:lang w:val="en-GB"/>
        </w:rPr>
      </w:pPr>
      <w:r>
        <w:rPr>
          <w:lang w:val="en-GB"/>
        </w:rPr>
        <w:t>…</w:t>
      </w:r>
    </w:p>
    <w:p w14:paraId="66E33DE7" w14:textId="7E8EC5C8" w:rsidR="001031DB" w:rsidRPr="003176D3" w:rsidRDefault="001031DB" w:rsidP="001031DB">
      <w:pPr>
        <w:rPr>
          <w:lang w:val="en-GB"/>
        </w:rPr>
      </w:pPr>
      <w:r w:rsidRPr="003176D3">
        <w:rPr>
          <w:lang w:val="en-GB"/>
        </w:rPr>
        <w:t xml:space="preserve">The </w:t>
      </w:r>
      <w:r w:rsidRPr="00A3770E">
        <w:rPr>
          <w:rStyle w:val="codeChar"/>
        </w:rPr>
        <w:t>SSRC</w:t>
      </w:r>
      <w:r w:rsidRPr="003176D3">
        <w:rPr>
          <w:lang w:val="en-GB"/>
        </w:rPr>
        <w:t xml:space="preserve"> value</w:t>
      </w:r>
      <w:r>
        <w:rPr>
          <w:lang w:val="en-GB"/>
        </w:rPr>
        <w:t xml:space="preserve"> shall</w:t>
      </w:r>
      <w:r w:rsidRPr="003176D3">
        <w:rPr>
          <w:lang w:val="en-GB"/>
        </w:rPr>
        <w:t xml:space="preserve"> equal the SSRC value in the header of all recorded SRTP packets described by the sample description.</w:t>
      </w:r>
    </w:p>
    <w:p w14:paraId="7640E80E" w14:textId="77777777" w:rsidR="001031DB" w:rsidRDefault="001031DB" w:rsidP="00173739">
      <w:pPr>
        <w:spacing w:after="200"/>
        <w:rPr>
          <w:i/>
          <w:iCs/>
          <w:lang w:val="en-GB"/>
        </w:rPr>
      </w:pPr>
      <w:r>
        <w:rPr>
          <w:i/>
          <w:iCs/>
          <w:lang w:val="en-GB"/>
        </w:rPr>
        <w:t>to</w:t>
      </w:r>
    </w:p>
    <w:p w14:paraId="33136ACE" w14:textId="5F708336" w:rsidR="001031DB" w:rsidRPr="003176D3" w:rsidRDefault="001031DB" w:rsidP="001031DB">
      <w:pPr>
        <w:rPr>
          <w:lang w:val="en-GB"/>
        </w:rPr>
      </w:pPr>
      <w:r w:rsidRPr="003176D3">
        <w:rPr>
          <w:lang w:val="en-GB"/>
        </w:rPr>
        <w:t xml:space="preserve">The entry-format in the sample </w:t>
      </w:r>
      <w:del w:id="111" w:author="David Singer" w:date="2021-07-21T10:03:00Z">
        <w:r w:rsidRPr="003176D3" w:rsidDel="001031DB">
          <w:rPr>
            <w:lang w:val="en-GB"/>
          </w:rPr>
          <w:delText xml:space="preserve">description </w:delText>
        </w:r>
      </w:del>
      <w:ins w:id="112" w:author="David Singer" w:date="2021-07-21T10:03:00Z">
        <w:r>
          <w:rPr>
            <w:lang w:val="en-GB"/>
          </w:rPr>
          <w:t>entry</w:t>
        </w:r>
        <w:r w:rsidRPr="003176D3">
          <w:rPr>
            <w:lang w:val="en-GB"/>
          </w:rPr>
          <w:t xml:space="preserve"> </w:t>
        </w:r>
      </w:ins>
      <w:r w:rsidRPr="003176D3">
        <w:rPr>
          <w:lang w:val="en-GB"/>
        </w:rPr>
        <w:t xml:space="preserve">for the RTP reception hint tracks is </w:t>
      </w:r>
      <w:r w:rsidRPr="00A3770E">
        <w:rPr>
          <w:rStyle w:val="codeChar"/>
        </w:rPr>
        <w:t>'rrtp'</w:t>
      </w:r>
      <w:r w:rsidRPr="003176D3">
        <w:rPr>
          <w:lang w:val="en-GB"/>
        </w:rPr>
        <w:t xml:space="preserve">. The syntax of the sample entry is the same as for RTP server hint tracks having the entry-format </w:t>
      </w:r>
      <w:r w:rsidRPr="00A3770E">
        <w:rPr>
          <w:rStyle w:val="codeChar"/>
        </w:rPr>
        <w:t>'rtp '</w:t>
      </w:r>
      <w:r w:rsidRPr="003176D3">
        <w:rPr>
          <w:lang w:val="en-GB"/>
        </w:rPr>
        <w:t>.</w:t>
      </w:r>
    </w:p>
    <w:p w14:paraId="0AF53549" w14:textId="77777777" w:rsidR="001031DB" w:rsidRDefault="001031DB" w:rsidP="001031DB">
      <w:pPr>
        <w:pStyle w:val="code"/>
      </w:pPr>
      <w:r>
        <w:t>class ReceivedRtpHintSampleEntry() extends HintSampleEntry ('rrtp') {</w:t>
      </w:r>
      <w:r>
        <w:br/>
      </w:r>
      <w:r>
        <w:tab/>
        <w:t>uint(16)</w:t>
      </w:r>
      <w:r>
        <w:tab/>
      </w:r>
      <w:r>
        <w:tab/>
        <w:t>hinttrackversion = 1;</w:t>
      </w:r>
      <w:r>
        <w:br/>
      </w:r>
      <w:r>
        <w:tab/>
        <w:t>uint(16)</w:t>
      </w:r>
      <w:r>
        <w:tab/>
      </w:r>
      <w:r>
        <w:tab/>
        <w:t>highestcompatibleversion = 1;</w:t>
      </w:r>
      <w:r>
        <w:br/>
      </w:r>
      <w:r>
        <w:tab/>
        <w:t>uint(32)</w:t>
      </w:r>
      <w:r>
        <w:tab/>
      </w:r>
      <w:r>
        <w:tab/>
        <w:t>maxpacketsize;</w:t>
      </w:r>
      <w:r>
        <w:br/>
        <w:t>}</w:t>
      </w:r>
    </w:p>
    <w:p w14:paraId="7C09D9D4" w14:textId="464688BC" w:rsidR="001031DB" w:rsidRDefault="001031DB" w:rsidP="001031DB">
      <w:pPr>
        <w:rPr>
          <w:lang w:val="en-GB"/>
        </w:rPr>
      </w:pPr>
      <w:r w:rsidRPr="003176D3">
        <w:rPr>
          <w:lang w:val="en-GB"/>
        </w:rPr>
        <w:t xml:space="preserve">The entry-format identifier in the sample </w:t>
      </w:r>
      <w:del w:id="113" w:author="David Singer" w:date="2021-07-21T10:03:00Z">
        <w:r w:rsidRPr="003176D3" w:rsidDel="001031DB">
          <w:rPr>
            <w:lang w:val="en-GB"/>
          </w:rPr>
          <w:delText xml:space="preserve">description </w:delText>
        </w:r>
      </w:del>
      <w:ins w:id="114" w:author="David Singer" w:date="2021-07-21T10:03:00Z">
        <w:r>
          <w:rPr>
            <w:lang w:val="en-GB"/>
          </w:rPr>
          <w:t>entry</w:t>
        </w:r>
        <w:r w:rsidRPr="003176D3">
          <w:rPr>
            <w:lang w:val="en-GB"/>
          </w:rPr>
          <w:t xml:space="preserve"> </w:t>
        </w:r>
      </w:ins>
      <w:r w:rsidRPr="003176D3">
        <w:rPr>
          <w:lang w:val="en-GB"/>
        </w:rPr>
        <w:t xml:space="preserve">of the RTP reception hint track is different from the entry-format in the sample </w:t>
      </w:r>
      <w:del w:id="115" w:author="David Singer" w:date="2021-07-21T10:04:00Z">
        <w:r w:rsidRPr="003176D3" w:rsidDel="001031DB">
          <w:rPr>
            <w:lang w:val="en-GB"/>
          </w:rPr>
          <w:delText xml:space="preserve">description </w:delText>
        </w:r>
      </w:del>
      <w:ins w:id="116" w:author="David Singer" w:date="2021-07-21T10:04:00Z">
        <w:r>
          <w:rPr>
            <w:lang w:val="en-GB"/>
          </w:rPr>
          <w:t>entry</w:t>
        </w:r>
        <w:r w:rsidRPr="003176D3">
          <w:rPr>
            <w:lang w:val="en-GB"/>
          </w:rPr>
          <w:t xml:space="preserve"> </w:t>
        </w:r>
      </w:ins>
      <w:r w:rsidRPr="003176D3">
        <w:rPr>
          <w:lang w:val="en-GB"/>
        </w:rPr>
        <w:t>of the RTP server hint track, in order to avoid using an RTP reception hint track that contains errors as a valid server hint track.</w:t>
      </w:r>
    </w:p>
    <w:p w14:paraId="1AF87089" w14:textId="101D19DC" w:rsidR="001031DB" w:rsidRDefault="001031DB" w:rsidP="001031DB">
      <w:pPr>
        <w:rPr>
          <w:lang w:val="en-GB"/>
        </w:rPr>
      </w:pPr>
      <w:r>
        <w:rPr>
          <w:lang w:val="en-GB"/>
        </w:rPr>
        <w:t>…</w:t>
      </w:r>
    </w:p>
    <w:p w14:paraId="4775C0C6" w14:textId="3CABBC95" w:rsidR="001031DB" w:rsidRPr="003176D3" w:rsidRDefault="001031DB" w:rsidP="001031DB">
      <w:pPr>
        <w:rPr>
          <w:lang w:val="en-GB"/>
        </w:rPr>
      </w:pPr>
      <w:r w:rsidRPr="003176D3">
        <w:rPr>
          <w:lang w:val="en-GB"/>
        </w:rPr>
        <w:t xml:space="preserve">The </w:t>
      </w:r>
      <w:r w:rsidRPr="00A3770E">
        <w:rPr>
          <w:rStyle w:val="codeChar"/>
        </w:rPr>
        <w:t>SSRC</w:t>
      </w:r>
      <w:r w:rsidRPr="003176D3">
        <w:rPr>
          <w:lang w:val="en-GB"/>
        </w:rPr>
        <w:t xml:space="preserve"> value</w:t>
      </w:r>
      <w:r>
        <w:rPr>
          <w:lang w:val="en-GB"/>
        </w:rPr>
        <w:t xml:space="preserve"> shall</w:t>
      </w:r>
      <w:r w:rsidRPr="003176D3">
        <w:rPr>
          <w:lang w:val="en-GB"/>
        </w:rPr>
        <w:t xml:space="preserve"> equal the SSRC value in the header of all recorded SRTP packets described by the sample </w:t>
      </w:r>
      <w:del w:id="117" w:author="David Singer" w:date="2021-07-21T10:04:00Z">
        <w:r w:rsidRPr="003176D3" w:rsidDel="001031DB">
          <w:rPr>
            <w:lang w:val="en-GB"/>
          </w:rPr>
          <w:delText>description</w:delText>
        </w:r>
      </w:del>
      <w:ins w:id="118" w:author="David Singer" w:date="2021-07-21T10:04:00Z">
        <w:r>
          <w:rPr>
            <w:lang w:val="en-GB"/>
          </w:rPr>
          <w:t>entry</w:t>
        </w:r>
      </w:ins>
      <w:r w:rsidRPr="003176D3">
        <w:rPr>
          <w:lang w:val="en-GB"/>
        </w:rPr>
        <w:t>.</w:t>
      </w:r>
    </w:p>
    <w:p w14:paraId="0318F84F" w14:textId="77777777" w:rsidR="001031DB" w:rsidRDefault="001031DB" w:rsidP="00173739">
      <w:pPr>
        <w:spacing w:after="200"/>
        <w:rPr>
          <w:i/>
          <w:iCs/>
          <w:lang w:val="en-GB"/>
        </w:rPr>
      </w:pPr>
      <w:r>
        <w:rPr>
          <w:i/>
          <w:iCs/>
          <w:lang w:val="en-GB"/>
        </w:rPr>
        <w:t>In 9.4.2.3 change</w:t>
      </w:r>
    </w:p>
    <w:p w14:paraId="6FFAADB6" w14:textId="77777777" w:rsidR="001031DB" w:rsidRPr="003176D3" w:rsidRDefault="001031DB" w:rsidP="001031DB">
      <w:pPr>
        <w:rPr>
          <w:lang w:val="en-GB"/>
        </w:rPr>
      </w:pPr>
      <w:r w:rsidRPr="003176D3">
        <w:rPr>
          <w:lang w:val="en-GB"/>
        </w:rPr>
        <w:t xml:space="preserve">The entry-format in the sample description for the RTCP reception hint tracks is </w:t>
      </w:r>
      <w:r w:rsidRPr="00A3770E">
        <w:rPr>
          <w:rStyle w:val="codeChar"/>
        </w:rPr>
        <w:t>'rtcp'</w:t>
      </w:r>
      <w:r w:rsidRPr="003176D3">
        <w:rPr>
          <w:lang w:val="en-GB"/>
        </w:rPr>
        <w:t xml:space="preserve">. It is otherwise identical in structure to the sample entry format for RTP. There are no defined boxes for the </w:t>
      </w:r>
      <w:r w:rsidRPr="00A3770E">
        <w:rPr>
          <w:rStyle w:val="codeChar"/>
        </w:rPr>
        <w:t>additionaldata</w:t>
      </w:r>
      <w:r w:rsidRPr="003176D3">
        <w:rPr>
          <w:lang w:val="en-GB"/>
        </w:rPr>
        <w:t xml:space="preserve"> field.</w:t>
      </w:r>
    </w:p>
    <w:p w14:paraId="1985509E" w14:textId="77777777" w:rsidR="001031DB" w:rsidRDefault="001031DB" w:rsidP="00173739">
      <w:pPr>
        <w:spacing w:after="200"/>
        <w:rPr>
          <w:i/>
          <w:iCs/>
          <w:lang w:val="en-GB"/>
        </w:rPr>
      </w:pPr>
      <w:r>
        <w:rPr>
          <w:i/>
          <w:iCs/>
          <w:lang w:val="en-GB"/>
        </w:rPr>
        <w:t>to</w:t>
      </w:r>
    </w:p>
    <w:p w14:paraId="2A72742C" w14:textId="5B5AC26C" w:rsidR="001031DB" w:rsidRPr="003176D3" w:rsidRDefault="001031DB" w:rsidP="001031DB">
      <w:pPr>
        <w:rPr>
          <w:lang w:val="en-GB"/>
        </w:rPr>
      </w:pPr>
      <w:r w:rsidRPr="003176D3">
        <w:rPr>
          <w:lang w:val="en-GB"/>
        </w:rPr>
        <w:t xml:space="preserve">The entry-format in the sample </w:t>
      </w:r>
      <w:del w:id="119" w:author="David Singer" w:date="2021-07-21T10:06:00Z">
        <w:r w:rsidRPr="003176D3" w:rsidDel="001031DB">
          <w:rPr>
            <w:lang w:val="en-GB"/>
          </w:rPr>
          <w:delText xml:space="preserve">description </w:delText>
        </w:r>
      </w:del>
      <w:ins w:id="120" w:author="David Singer" w:date="2021-07-21T10:06:00Z">
        <w:r>
          <w:rPr>
            <w:lang w:val="en-GB"/>
          </w:rPr>
          <w:t>entry</w:t>
        </w:r>
        <w:r w:rsidRPr="003176D3">
          <w:rPr>
            <w:lang w:val="en-GB"/>
          </w:rPr>
          <w:t xml:space="preserve"> </w:t>
        </w:r>
      </w:ins>
      <w:r w:rsidRPr="003176D3">
        <w:rPr>
          <w:lang w:val="en-GB"/>
        </w:rPr>
        <w:t xml:space="preserve">for the RTCP reception hint tracks is </w:t>
      </w:r>
      <w:r w:rsidRPr="00A3770E">
        <w:rPr>
          <w:rStyle w:val="codeChar"/>
        </w:rPr>
        <w:t>'rtcp'</w:t>
      </w:r>
      <w:r w:rsidRPr="003176D3">
        <w:rPr>
          <w:lang w:val="en-GB"/>
        </w:rPr>
        <w:t xml:space="preserve">. It is otherwise identical in structure to the sample entry format for RTP. There are no defined boxes for the </w:t>
      </w:r>
      <w:r w:rsidRPr="00A3770E">
        <w:rPr>
          <w:rStyle w:val="codeChar"/>
        </w:rPr>
        <w:t>additionaldata</w:t>
      </w:r>
      <w:r w:rsidRPr="003176D3">
        <w:rPr>
          <w:lang w:val="en-GB"/>
        </w:rPr>
        <w:t xml:space="preserve"> field.</w:t>
      </w:r>
    </w:p>
    <w:p w14:paraId="4D0D0895" w14:textId="77777777" w:rsidR="003B7206" w:rsidRDefault="003B7206" w:rsidP="003B7206">
      <w:pPr>
        <w:rPr>
          <w:i/>
          <w:iCs/>
          <w:lang w:val="en-GB"/>
        </w:rPr>
      </w:pPr>
      <w:r>
        <w:rPr>
          <w:i/>
          <w:iCs/>
          <w:lang w:val="en-GB"/>
        </w:rPr>
        <w:t>Change the title of 9.4.3.2.1 to "Sample entry" and in it change</w:t>
      </w:r>
    </w:p>
    <w:p w14:paraId="080F173F" w14:textId="77777777" w:rsidR="003B7206" w:rsidRPr="003176D3" w:rsidRDefault="003B7206" w:rsidP="003B7206">
      <w:pPr>
        <w:rPr>
          <w:lang w:val="en-GB"/>
        </w:rPr>
      </w:pPr>
      <w:r w:rsidRPr="003176D3">
        <w:rPr>
          <w:lang w:val="en-GB"/>
        </w:rPr>
        <w:t xml:space="preserve">The sample description format for SRTP reception hint tracks is identical to that for RTP reception hint tracks with the exception that the sample entry name is changed from </w:t>
      </w:r>
      <w:r w:rsidRPr="00A3770E">
        <w:rPr>
          <w:rStyle w:val="codeChar"/>
        </w:rPr>
        <w:t>'rrtp'</w:t>
      </w:r>
      <w:r w:rsidRPr="003176D3">
        <w:rPr>
          <w:lang w:val="en-GB"/>
        </w:rPr>
        <w:t xml:space="preserve"> to </w:t>
      </w:r>
      <w:r w:rsidRPr="00A3770E">
        <w:rPr>
          <w:rStyle w:val="codeChar"/>
        </w:rPr>
        <w:t>'rsrp'</w:t>
      </w:r>
      <w:r w:rsidRPr="003176D3">
        <w:rPr>
          <w:lang w:val="en-GB"/>
        </w:rPr>
        <w:t xml:space="preserve"> and that it may contain additional boxes:</w:t>
      </w:r>
    </w:p>
    <w:p w14:paraId="45FB88F4" w14:textId="77777777" w:rsidR="003B7206" w:rsidRDefault="003B7206" w:rsidP="003B7206">
      <w:pPr>
        <w:pStyle w:val="code"/>
      </w:pPr>
      <w:r>
        <w:lastRenderedPageBreak/>
        <w:t>class ReceivedSrtpHintSampleEntry() extends HintSampleEntry ('rsrp') {</w:t>
      </w:r>
      <w:r>
        <w:br/>
      </w:r>
      <w:r>
        <w:tab/>
        <w:t>uint(16)</w:t>
      </w:r>
      <w:r>
        <w:tab/>
      </w:r>
      <w:r>
        <w:tab/>
        <w:t>hinttrackversion = 1;</w:t>
      </w:r>
      <w:r>
        <w:br/>
      </w:r>
      <w:r>
        <w:tab/>
        <w:t>uint(16)</w:t>
      </w:r>
      <w:r>
        <w:tab/>
      </w:r>
      <w:r>
        <w:tab/>
        <w:t>highestcompatibleversion = 1;</w:t>
      </w:r>
      <w:r>
        <w:br/>
      </w:r>
      <w:r>
        <w:tab/>
        <w:t>uint(32)</w:t>
      </w:r>
      <w:r>
        <w:tab/>
      </w:r>
      <w:r>
        <w:tab/>
        <w:t>maxpacketsize;</w:t>
      </w:r>
      <w:r>
        <w:br/>
        <w:t>}</w:t>
      </w:r>
    </w:p>
    <w:p w14:paraId="5DC1D3E7" w14:textId="77777777" w:rsidR="003B7206" w:rsidRPr="003176D3" w:rsidRDefault="003B7206" w:rsidP="003B7206">
      <w:pPr>
        <w:rPr>
          <w:lang w:val="en-GB"/>
        </w:rPr>
      </w:pPr>
      <w:r w:rsidRPr="003176D3">
        <w:rPr>
          <w:lang w:val="en-GB"/>
        </w:rPr>
        <w:t xml:space="preserve">Fields and boxes are identical to those of the </w:t>
      </w:r>
      <w:r w:rsidRPr="00A3770E">
        <w:rPr>
          <w:rStyle w:val="codeChar"/>
        </w:rPr>
        <w:t>ReceivedRtpHintSampleEntry</w:t>
      </w:r>
      <w:r w:rsidRPr="003176D3">
        <w:rPr>
          <w:lang w:val="en-GB"/>
        </w:rPr>
        <w:t xml:space="preserve"> (</w:t>
      </w:r>
      <w:r w:rsidRPr="00A3770E">
        <w:rPr>
          <w:rStyle w:val="codeChar"/>
        </w:rPr>
        <w:t>'</w:t>
      </w:r>
      <w:proofErr w:type="spellStart"/>
      <w:r w:rsidRPr="00A3770E">
        <w:rPr>
          <w:rStyle w:val="codeChar"/>
        </w:rPr>
        <w:t>rrtp</w:t>
      </w:r>
      <w:proofErr w:type="spellEnd"/>
      <w:r w:rsidRPr="00A3770E">
        <w:rPr>
          <w:rStyle w:val="codeChar"/>
        </w:rPr>
        <w:t>'</w:t>
      </w:r>
      <w:r w:rsidRPr="003176D3">
        <w:rPr>
          <w:lang w:val="en-GB"/>
        </w:rPr>
        <w:t xml:space="preserve">). The </w:t>
      </w:r>
      <w:r w:rsidRPr="00A3770E">
        <w:rPr>
          <w:rStyle w:val="codeChar"/>
        </w:rPr>
        <w:t>addtionaldata[]</w:t>
      </w:r>
      <w:r w:rsidRPr="003176D3">
        <w:rPr>
          <w:lang w:val="en-GB"/>
        </w:rPr>
        <w:t xml:space="preserve"> of each sample description entry of a SRTP reception hint track shall contain exactly one </w:t>
      </w:r>
      <w:r w:rsidRPr="00A3770E">
        <w:rPr>
          <w:rStyle w:val="codeChar"/>
        </w:rPr>
        <w:t>ReceivedSsrcBox</w:t>
      </w:r>
      <w:r w:rsidRPr="003176D3">
        <w:rPr>
          <w:lang w:val="en-GB"/>
        </w:rPr>
        <w:t>.</w:t>
      </w:r>
    </w:p>
    <w:p w14:paraId="6FEB27E5" w14:textId="77777777" w:rsidR="003B7206" w:rsidRDefault="003B7206" w:rsidP="003B7206">
      <w:pPr>
        <w:rPr>
          <w:i/>
          <w:iCs/>
          <w:lang w:val="en-GB"/>
        </w:rPr>
      </w:pPr>
      <w:r>
        <w:rPr>
          <w:i/>
          <w:iCs/>
          <w:lang w:val="en-GB"/>
        </w:rPr>
        <w:t>to</w:t>
      </w:r>
    </w:p>
    <w:p w14:paraId="2B667A5F" w14:textId="77777777" w:rsidR="003B7206" w:rsidRPr="003176D3" w:rsidRDefault="003B7206" w:rsidP="003B7206">
      <w:pPr>
        <w:rPr>
          <w:lang w:val="en-GB"/>
        </w:rPr>
      </w:pPr>
      <w:r w:rsidRPr="003176D3">
        <w:rPr>
          <w:lang w:val="en-GB"/>
        </w:rPr>
        <w:t xml:space="preserve">The sample </w:t>
      </w:r>
      <w:del w:id="121" w:author="David Singer" w:date="2021-07-21T10:08:00Z">
        <w:r w:rsidRPr="003176D3" w:rsidDel="003B7206">
          <w:rPr>
            <w:lang w:val="en-GB"/>
          </w:rPr>
          <w:delText xml:space="preserve">description </w:delText>
        </w:r>
      </w:del>
      <w:ins w:id="122" w:author="David Singer" w:date="2021-07-21T10:08:00Z">
        <w:r>
          <w:rPr>
            <w:lang w:val="en-GB"/>
          </w:rPr>
          <w:t>entry</w:t>
        </w:r>
        <w:r w:rsidRPr="003176D3">
          <w:rPr>
            <w:lang w:val="en-GB"/>
          </w:rPr>
          <w:t xml:space="preserve"> </w:t>
        </w:r>
      </w:ins>
      <w:r w:rsidRPr="003176D3">
        <w:rPr>
          <w:lang w:val="en-GB"/>
        </w:rPr>
        <w:t xml:space="preserve">format for SRTP reception hint tracks is identical to that for RTP reception hint tracks with the exception that the sample entry name is changed from </w:t>
      </w:r>
      <w:r w:rsidRPr="00A3770E">
        <w:rPr>
          <w:rStyle w:val="codeChar"/>
        </w:rPr>
        <w:t>'rrtp'</w:t>
      </w:r>
      <w:r w:rsidRPr="003176D3">
        <w:rPr>
          <w:lang w:val="en-GB"/>
        </w:rPr>
        <w:t xml:space="preserve"> to </w:t>
      </w:r>
      <w:r w:rsidRPr="00A3770E">
        <w:rPr>
          <w:rStyle w:val="codeChar"/>
        </w:rPr>
        <w:t>'rsrp'</w:t>
      </w:r>
      <w:r w:rsidRPr="003176D3">
        <w:rPr>
          <w:lang w:val="en-GB"/>
        </w:rPr>
        <w:t xml:space="preserve"> and that it may contain additional boxes:</w:t>
      </w:r>
    </w:p>
    <w:p w14:paraId="157163DC" w14:textId="77777777" w:rsidR="003B7206" w:rsidRDefault="003B7206" w:rsidP="003B7206">
      <w:pPr>
        <w:pStyle w:val="code"/>
      </w:pPr>
      <w:r>
        <w:t>class ReceivedSrtpHintSampleEntry() extends HintSampleEntry ('rsrp') {</w:t>
      </w:r>
      <w:r>
        <w:br/>
      </w:r>
      <w:r>
        <w:tab/>
        <w:t>uint(16)</w:t>
      </w:r>
      <w:r>
        <w:tab/>
      </w:r>
      <w:r>
        <w:tab/>
        <w:t>hinttrackversion = 1;</w:t>
      </w:r>
      <w:r>
        <w:br/>
      </w:r>
      <w:r>
        <w:tab/>
        <w:t>uint(16)</w:t>
      </w:r>
      <w:r>
        <w:tab/>
      </w:r>
      <w:r>
        <w:tab/>
        <w:t>highestcompatibleversion = 1;</w:t>
      </w:r>
      <w:r>
        <w:br/>
      </w:r>
      <w:r>
        <w:tab/>
        <w:t>uint(32)</w:t>
      </w:r>
      <w:r>
        <w:tab/>
      </w:r>
      <w:r>
        <w:tab/>
        <w:t>maxpacketsize;</w:t>
      </w:r>
      <w:r>
        <w:br/>
        <w:t>}</w:t>
      </w:r>
    </w:p>
    <w:p w14:paraId="3A109E21" w14:textId="77777777" w:rsidR="003B7206" w:rsidRPr="003176D3" w:rsidRDefault="003B7206" w:rsidP="003B7206">
      <w:pPr>
        <w:rPr>
          <w:lang w:val="en-GB"/>
        </w:rPr>
      </w:pPr>
      <w:r w:rsidRPr="003176D3">
        <w:rPr>
          <w:lang w:val="en-GB"/>
        </w:rPr>
        <w:t xml:space="preserve">Fields and boxes are identical to those of the </w:t>
      </w:r>
      <w:r w:rsidRPr="00A3770E">
        <w:rPr>
          <w:rStyle w:val="codeChar"/>
        </w:rPr>
        <w:t>ReceivedRtpHintSampleEntry</w:t>
      </w:r>
      <w:r w:rsidRPr="003176D3">
        <w:rPr>
          <w:lang w:val="en-GB"/>
        </w:rPr>
        <w:t xml:space="preserve"> (</w:t>
      </w:r>
      <w:r w:rsidRPr="00A3770E">
        <w:rPr>
          <w:rStyle w:val="codeChar"/>
        </w:rPr>
        <w:t>'</w:t>
      </w:r>
      <w:proofErr w:type="spellStart"/>
      <w:r w:rsidRPr="00A3770E">
        <w:rPr>
          <w:rStyle w:val="codeChar"/>
        </w:rPr>
        <w:t>rrtp</w:t>
      </w:r>
      <w:proofErr w:type="spellEnd"/>
      <w:r w:rsidRPr="00A3770E">
        <w:rPr>
          <w:rStyle w:val="codeChar"/>
        </w:rPr>
        <w:t>'</w:t>
      </w:r>
      <w:r w:rsidRPr="003176D3">
        <w:rPr>
          <w:lang w:val="en-GB"/>
        </w:rPr>
        <w:t xml:space="preserve">). The </w:t>
      </w:r>
      <w:r w:rsidRPr="00A3770E">
        <w:rPr>
          <w:rStyle w:val="codeChar"/>
        </w:rPr>
        <w:t>addtionaldata[]</w:t>
      </w:r>
      <w:r w:rsidRPr="003176D3">
        <w:rPr>
          <w:lang w:val="en-GB"/>
        </w:rPr>
        <w:t xml:space="preserve"> of each sample </w:t>
      </w:r>
      <w:del w:id="123" w:author="David Singer" w:date="2021-07-21T10:08:00Z">
        <w:r w:rsidRPr="003176D3" w:rsidDel="003B7206">
          <w:rPr>
            <w:lang w:val="en-GB"/>
          </w:rPr>
          <w:delText xml:space="preserve">description </w:delText>
        </w:r>
      </w:del>
      <w:r w:rsidRPr="003176D3">
        <w:rPr>
          <w:lang w:val="en-GB"/>
        </w:rPr>
        <w:t xml:space="preserve">entry of a SRTP reception hint track shall contain exactly one </w:t>
      </w:r>
      <w:r w:rsidRPr="00A3770E">
        <w:rPr>
          <w:rStyle w:val="codeChar"/>
        </w:rPr>
        <w:t>ReceivedSsrcBox</w:t>
      </w:r>
      <w:r w:rsidRPr="003176D3">
        <w:rPr>
          <w:lang w:val="en-GB"/>
        </w:rPr>
        <w:t>.</w:t>
      </w:r>
    </w:p>
    <w:p w14:paraId="0086FBC0" w14:textId="77777777" w:rsidR="003B7206" w:rsidRDefault="003B7206" w:rsidP="00173739">
      <w:pPr>
        <w:spacing w:after="200"/>
        <w:rPr>
          <w:i/>
          <w:iCs/>
          <w:lang w:val="en-GB"/>
        </w:rPr>
      </w:pPr>
      <w:r>
        <w:rPr>
          <w:i/>
          <w:iCs/>
          <w:lang w:val="en-GB"/>
        </w:rPr>
        <w:t>In 9.4.4.3 change</w:t>
      </w:r>
    </w:p>
    <w:p w14:paraId="0B4FDA6F" w14:textId="77777777" w:rsidR="003B7206" w:rsidRDefault="003B7206" w:rsidP="00173739">
      <w:pPr>
        <w:spacing w:after="200"/>
        <w:rPr>
          <w:lang w:val="en-GB"/>
        </w:rPr>
      </w:pPr>
      <w:r w:rsidRPr="003176D3">
        <w:rPr>
          <w:lang w:val="en-GB"/>
        </w:rPr>
        <w:t xml:space="preserve">The entry-format in the sample description for the SRTCP reception hint tracks is </w:t>
      </w:r>
      <w:r w:rsidRPr="00A3770E">
        <w:rPr>
          <w:rStyle w:val="codeChar"/>
        </w:rPr>
        <w:t>'stcp'</w:t>
      </w:r>
      <w:r w:rsidRPr="003176D3">
        <w:rPr>
          <w:lang w:val="en-GB"/>
        </w:rPr>
        <w:t>.</w:t>
      </w:r>
    </w:p>
    <w:p w14:paraId="0EF130A2" w14:textId="77777777" w:rsidR="003B7206" w:rsidRPr="003B7206" w:rsidRDefault="003B7206" w:rsidP="00173739">
      <w:pPr>
        <w:spacing w:after="200"/>
        <w:rPr>
          <w:i/>
          <w:iCs/>
          <w:lang w:val="en-GB"/>
        </w:rPr>
      </w:pPr>
      <w:r w:rsidRPr="003B7206">
        <w:rPr>
          <w:i/>
          <w:iCs/>
          <w:lang w:val="en-GB"/>
        </w:rPr>
        <w:t>to</w:t>
      </w:r>
    </w:p>
    <w:p w14:paraId="2E4C4859" w14:textId="254DCE76" w:rsidR="003B7206" w:rsidRDefault="003B7206" w:rsidP="00173739">
      <w:pPr>
        <w:spacing w:after="200"/>
        <w:rPr>
          <w:lang w:val="en-GB"/>
        </w:rPr>
      </w:pPr>
      <w:r w:rsidRPr="003176D3">
        <w:rPr>
          <w:lang w:val="en-GB"/>
        </w:rPr>
        <w:t xml:space="preserve">The entry-format in the sample </w:t>
      </w:r>
      <w:del w:id="124" w:author="David Singer" w:date="2021-07-21T10:11:00Z">
        <w:r w:rsidRPr="003176D3" w:rsidDel="003B7206">
          <w:rPr>
            <w:lang w:val="en-GB"/>
          </w:rPr>
          <w:delText xml:space="preserve">description </w:delText>
        </w:r>
      </w:del>
      <w:ins w:id="125" w:author="David Singer" w:date="2021-07-21T10:11:00Z">
        <w:r>
          <w:rPr>
            <w:lang w:val="en-GB"/>
          </w:rPr>
          <w:t>entry</w:t>
        </w:r>
        <w:r w:rsidRPr="003176D3">
          <w:rPr>
            <w:lang w:val="en-GB"/>
          </w:rPr>
          <w:t xml:space="preserve"> </w:t>
        </w:r>
      </w:ins>
      <w:r w:rsidRPr="003176D3">
        <w:rPr>
          <w:lang w:val="en-GB"/>
        </w:rPr>
        <w:t xml:space="preserve">for the SRTCP reception hint tracks is </w:t>
      </w:r>
      <w:r w:rsidRPr="00A3770E">
        <w:rPr>
          <w:rStyle w:val="codeChar"/>
        </w:rPr>
        <w:t>'stcp'</w:t>
      </w:r>
      <w:r w:rsidRPr="003176D3">
        <w:rPr>
          <w:lang w:val="en-GB"/>
        </w:rPr>
        <w:t>.</w:t>
      </w:r>
    </w:p>
    <w:p w14:paraId="79814B56" w14:textId="77777777" w:rsidR="003B7206" w:rsidRDefault="003B7206" w:rsidP="003B7206">
      <w:pPr>
        <w:rPr>
          <w:i/>
          <w:iCs/>
          <w:lang w:val="en-GB"/>
        </w:rPr>
      </w:pPr>
      <w:r>
        <w:rPr>
          <w:i/>
          <w:iCs/>
          <w:lang w:val="en-GB"/>
        </w:rPr>
        <w:t>In 11 change</w:t>
      </w:r>
    </w:p>
    <w:p w14:paraId="7034096A" w14:textId="77777777" w:rsidR="003B7206" w:rsidRPr="003176D3" w:rsidRDefault="003B7206" w:rsidP="003B7206">
      <w:pPr>
        <w:rPr>
          <w:lang w:val="en-GB"/>
        </w:rPr>
      </w:pPr>
      <w:r w:rsidRPr="003176D3">
        <w:rPr>
          <w:lang w:val="en-GB"/>
        </w:rPr>
        <w:t>As defined above, the Sample Description format may be extended with optional or required boxes. The usual syntax for doing this would be to define a new box with a specific name, extending (for example) Visual Sample Entry, and containing new boxes.</w:t>
      </w:r>
    </w:p>
    <w:p w14:paraId="175A2C5C" w14:textId="77777777" w:rsidR="003B7206" w:rsidRDefault="003B7206" w:rsidP="003B7206">
      <w:pPr>
        <w:rPr>
          <w:i/>
          <w:iCs/>
          <w:lang w:val="en-GB"/>
        </w:rPr>
      </w:pPr>
      <w:r>
        <w:rPr>
          <w:i/>
          <w:iCs/>
          <w:lang w:val="en-GB"/>
        </w:rPr>
        <w:t>to</w:t>
      </w:r>
    </w:p>
    <w:p w14:paraId="79647AD8" w14:textId="77777777" w:rsidR="003B7206" w:rsidRPr="003176D3" w:rsidRDefault="003B7206" w:rsidP="003B7206">
      <w:pPr>
        <w:rPr>
          <w:lang w:val="en-GB"/>
        </w:rPr>
      </w:pPr>
      <w:r w:rsidRPr="003176D3">
        <w:rPr>
          <w:lang w:val="en-GB"/>
        </w:rPr>
        <w:t xml:space="preserve">As defined above, </w:t>
      </w:r>
      <w:del w:id="126" w:author="David Singer" w:date="2021-07-21T10:12:00Z">
        <w:r w:rsidRPr="003176D3" w:rsidDel="003B7206">
          <w:rPr>
            <w:lang w:val="en-GB"/>
          </w:rPr>
          <w:delText>the Sample Description</w:delText>
        </w:r>
      </w:del>
      <w:ins w:id="127" w:author="David Singer" w:date="2021-07-21T10:12:00Z">
        <w:r>
          <w:rPr>
            <w:lang w:val="en-GB"/>
          </w:rPr>
          <w:t>a sample entry</w:t>
        </w:r>
      </w:ins>
      <w:r w:rsidRPr="003176D3">
        <w:rPr>
          <w:lang w:val="en-GB"/>
        </w:rPr>
        <w:t xml:space="preserve"> </w:t>
      </w:r>
      <w:del w:id="128" w:author="David Singer" w:date="2021-07-21T10:12:00Z">
        <w:r w:rsidRPr="003176D3" w:rsidDel="003B7206">
          <w:rPr>
            <w:lang w:val="en-GB"/>
          </w:rPr>
          <w:delText xml:space="preserve">format </w:delText>
        </w:r>
      </w:del>
      <w:r w:rsidRPr="003176D3">
        <w:rPr>
          <w:lang w:val="en-GB"/>
        </w:rPr>
        <w:t xml:space="preserve">may be extended with optional or required boxes. The usual syntax for doing this would be to define a new box with a specific name, extending (for example) </w:t>
      </w:r>
      <w:proofErr w:type="spellStart"/>
      <w:r w:rsidRPr="003B7206">
        <w:rPr>
          <w:rFonts w:ascii="Courier New" w:hAnsi="Courier New" w:cs="Courier New"/>
          <w:lang w:val="en-GB"/>
          <w:rPrChange w:id="129" w:author="David Singer" w:date="2021-07-21T10:12:00Z">
            <w:rPr>
              <w:lang w:val="en-GB"/>
            </w:rPr>
          </w:rPrChange>
        </w:rPr>
        <w:t>Visual</w:t>
      </w:r>
      <w:del w:id="130" w:author="David Singer" w:date="2021-07-21T10:12:00Z">
        <w:r w:rsidRPr="003B7206" w:rsidDel="003B7206">
          <w:rPr>
            <w:rFonts w:ascii="Courier New" w:hAnsi="Courier New" w:cs="Courier New"/>
            <w:lang w:val="en-GB"/>
            <w:rPrChange w:id="131" w:author="David Singer" w:date="2021-07-21T10:12:00Z">
              <w:rPr>
                <w:lang w:val="en-GB"/>
              </w:rPr>
            </w:rPrChange>
          </w:rPr>
          <w:delText xml:space="preserve"> </w:delText>
        </w:r>
      </w:del>
      <w:r w:rsidRPr="003B7206">
        <w:rPr>
          <w:rFonts w:ascii="Courier New" w:hAnsi="Courier New" w:cs="Courier New"/>
          <w:lang w:val="en-GB"/>
          <w:rPrChange w:id="132" w:author="David Singer" w:date="2021-07-21T10:12:00Z">
            <w:rPr>
              <w:lang w:val="en-GB"/>
            </w:rPr>
          </w:rPrChange>
        </w:rPr>
        <w:t>Sample</w:t>
      </w:r>
      <w:del w:id="133" w:author="David Singer" w:date="2021-07-21T10:12:00Z">
        <w:r w:rsidRPr="003B7206" w:rsidDel="003B7206">
          <w:rPr>
            <w:rFonts w:ascii="Courier New" w:hAnsi="Courier New" w:cs="Courier New"/>
            <w:lang w:val="en-GB"/>
            <w:rPrChange w:id="134" w:author="David Singer" w:date="2021-07-21T10:12:00Z">
              <w:rPr>
                <w:lang w:val="en-GB"/>
              </w:rPr>
            </w:rPrChange>
          </w:rPr>
          <w:delText xml:space="preserve"> </w:delText>
        </w:r>
      </w:del>
      <w:r w:rsidRPr="003B7206">
        <w:rPr>
          <w:rFonts w:ascii="Courier New" w:hAnsi="Courier New" w:cs="Courier New"/>
          <w:lang w:val="en-GB"/>
          <w:rPrChange w:id="135" w:author="David Singer" w:date="2021-07-21T10:12:00Z">
            <w:rPr>
              <w:lang w:val="en-GB"/>
            </w:rPr>
          </w:rPrChange>
        </w:rPr>
        <w:t>Entry</w:t>
      </w:r>
      <w:proofErr w:type="spellEnd"/>
      <w:r w:rsidRPr="003176D3">
        <w:rPr>
          <w:lang w:val="en-GB"/>
        </w:rPr>
        <w:t>, and containing new boxes.</w:t>
      </w:r>
    </w:p>
    <w:p w14:paraId="727385BA" w14:textId="1CBCCCA5" w:rsidR="003B7206" w:rsidRDefault="003B7206" w:rsidP="00173739">
      <w:pPr>
        <w:spacing w:after="200"/>
        <w:rPr>
          <w:i/>
          <w:iCs/>
          <w:lang w:val="en-GB"/>
        </w:rPr>
      </w:pPr>
      <w:r>
        <w:rPr>
          <w:i/>
          <w:iCs/>
          <w:lang w:val="en-GB"/>
        </w:rPr>
        <w:t>In 12.1.3.3 change</w:t>
      </w:r>
    </w:p>
    <w:p w14:paraId="54DE34BE" w14:textId="77777777" w:rsidR="003B7206" w:rsidRDefault="003B7206" w:rsidP="003B7206">
      <w:pPr>
        <w:pStyle w:val="fields"/>
      </w:pPr>
      <w:r w:rsidRPr="00A3770E">
        <w:rPr>
          <w:rStyle w:val="codeChar"/>
          <w:rFonts w:eastAsia="MS Mincho"/>
        </w:rPr>
        <w:t>width and height</w:t>
      </w:r>
      <w:r>
        <w:t xml:space="preserve"> are the maximum visual width and height of the stream described by this sample description, in pixels</w:t>
      </w:r>
    </w:p>
    <w:p w14:paraId="313E8ADD" w14:textId="77777777" w:rsidR="003B7206" w:rsidRDefault="003B7206" w:rsidP="00173739">
      <w:pPr>
        <w:spacing w:after="200"/>
        <w:rPr>
          <w:i/>
          <w:iCs/>
          <w:lang w:val="en-GB"/>
        </w:rPr>
      </w:pPr>
      <w:r>
        <w:rPr>
          <w:i/>
          <w:iCs/>
          <w:lang w:val="en-GB"/>
        </w:rPr>
        <w:t>to</w:t>
      </w:r>
    </w:p>
    <w:p w14:paraId="47620538" w14:textId="00D1795E" w:rsidR="003B7206" w:rsidRDefault="003B7206" w:rsidP="003B7206">
      <w:pPr>
        <w:pStyle w:val="fields"/>
      </w:pPr>
      <w:r w:rsidRPr="00A3770E">
        <w:rPr>
          <w:rStyle w:val="codeChar"/>
          <w:rFonts w:eastAsia="MS Mincho"/>
        </w:rPr>
        <w:lastRenderedPageBreak/>
        <w:t>width and height</w:t>
      </w:r>
      <w:r>
        <w:t xml:space="preserve"> are the maximum visual width and height of the stream described by this sample </w:t>
      </w:r>
      <w:del w:id="136" w:author="David Singer" w:date="2021-07-21T10:13:00Z">
        <w:r w:rsidDel="003B7206">
          <w:delText>description</w:delText>
        </w:r>
      </w:del>
      <w:ins w:id="137" w:author="David Singer" w:date="2021-07-21T10:13:00Z">
        <w:r>
          <w:t>entry</w:t>
        </w:r>
      </w:ins>
      <w:r>
        <w:t>, in pixels</w:t>
      </w:r>
    </w:p>
    <w:p w14:paraId="76D31E2A" w14:textId="77777777" w:rsidR="003B7206" w:rsidRDefault="003B7206" w:rsidP="00173739">
      <w:pPr>
        <w:spacing w:after="200"/>
        <w:rPr>
          <w:i/>
          <w:iCs/>
          <w:lang w:val="en-GB"/>
        </w:rPr>
      </w:pPr>
      <w:r>
        <w:rPr>
          <w:i/>
          <w:iCs/>
          <w:lang w:val="en-GB"/>
        </w:rPr>
        <w:t>In 12.4.1 change</w:t>
      </w:r>
    </w:p>
    <w:p w14:paraId="1C39227A" w14:textId="77777777" w:rsidR="003B7206" w:rsidRPr="003176D3" w:rsidRDefault="003B7206" w:rsidP="003B7206">
      <w:pPr>
        <w:rPr>
          <w:lang w:val="en-GB"/>
        </w:rPr>
      </w:pPr>
      <w:r w:rsidRPr="003176D3">
        <w:rPr>
          <w:lang w:val="en-GB"/>
        </w:rPr>
        <w:t>Hint tracks are used to describe elementary stream data in the file. Each protocol or each family of related protocols has its own hint track format. A server hint track format and a reception hint track format for the same protocol are distinguishable from the associated four character code of the sample description entry. In other words, a different four character code is used for a server hint track and a reception hint track of the same protocol. The syntax of the server hint track format and the reception hint track format for the same protocol should be the same or compatible so that a reception hint track can be used for re-sending of the stream provided that the potential degradations of the received streams are handled appropriately. Most protocols will need only one sample description format for each track.</w:t>
      </w:r>
    </w:p>
    <w:p w14:paraId="56EC677A" w14:textId="77777777" w:rsidR="003B7206" w:rsidRPr="003176D3" w:rsidRDefault="003B7206" w:rsidP="003B7206">
      <w:pPr>
        <w:rPr>
          <w:lang w:val="en-GB"/>
        </w:rPr>
      </w:pPr>
      <w:r w:rsidRPr="003176D3">
        <w:rPr>
          <w:lang w:val="en-GB"/>
        </w:rPr>
        <w:t>Servers find their hint tracks by first finding all hint tracks, and then looking within that set for server hint tracks using their protocol (sample description format). If there are choices at this point, then the server chooses on the basis of preferred protocol or by comparing features in the hint track header or other protocol-specific information in the sample descriptions. Particularly in the absence of server hint tracks, servers may also use reception hint tracks of their protocol. However, servers should handle potential degradations of the received stream described by the used reception hint track appropriately.</w:t>
      </w:r>
    </w:p>
    <w:p w14:paraId="7C7AB0D9" w14:textId="77777777" w:rsidR="003B7206" w:rsidRDefault="003B7206" w:rsidP="00173739">
      <w:pPr>
        <w:spacing w:after="200"/>
        <w:rPr>
          <w:i/>
          <w:iCs/>
          <w:lang w:val="en-GB"/>
        </w:rPr>
      </w:pPr>
      <w:r>
        <w:rPr>
          <w:i/>
          <w:iCs/>
          <w:lang w:val="en-GB"/>
        </w:rPr>
        <w:t>to</w:t>
      </w:r>
    </w:p>
    <w:p w14:paraId="09DF6FDF" w14:textId="6669F88A" w:rsidR="003B7206" w:rsidRPr="003176D3" w:rsidRDefault="003B7206" w:rsidP="003B7206">
      <w:pPr>
        <w:rPr>
          <w:lang w:val="en-GB"/>
        </w:rPr>
      </w:pPr>
      <w:r w:rsidRPr="003176D3">
        <w:rPr>
          <w:lang w:val="en-GB"/>
        </w:rPr>
        <w:t xml:space="preserve">Hint tracks are used to describe elementary stream data in the file. Each protocol or each family of related protocols has its own hint track format. A server hint track format and a reception hint track format for the same protocol are distinguishable from the associated four character code of the sample </w:t>
      </w:r>
      <w:del w:id="138" w:author="David Singer" w:date="2021-07-21T10:16:00Z">
        <w:r w:rsidRPr="003176D3" w:rsidDel="003B7206">
          <w:rPr>
            <w:lang w:val="en-GB"/>
          </w:rPr>
          <w:delText xml:space="preserve">description </w:delText>
        </w:r>
      </w:del>
      <w:r w:rsidRPr="003176D3">
        <w:rPr>
          <w:lang w:val="en-GB"/>
        </w:rPr>
        <w:t xml:space="preserve">entry. In other words, a different four character code is used for a server hint track and a reception hint track of the same protocol. The syntax of the server hint track format and the reception hint track format for the same protocol should be the same or compatible so that a reception hint track can be used for re-sending of the stream provided that the potential degradations of the received streams are handled appropriately. Most protocols will need only one sample </w:t>
      </w:r>
      <w:del w:id="139" w:author="David Singer" w:date="2021-07-21T10:16:00Z">
        <w:r w:rsidRPr="003176D3" w:rsidDel="003B7206">
          <w:rPr>
            <w:lang w:val="en-GB"/>
          </w:rPr>
          <w:delText xml:space="preserve">description </w:delText>
        </w:r>
      </w:del>
      <w:ins w:id="140" w:author="David Singer" w:date="2021-07-21T10:16:00Z">
        <w:r>
          <w:rPr>
            <w:lang w:val="en-GB"/>
          </w:rPr>
          <w:t>entry</w:t>
        </w:r>
        <w:r w:rsidRPr="003176D3">
          <w:rPr>
            <w:lang w:val="en-GB"/>
          </w:rPr>
          <w:t xml:space="preserve"> </w:t>
        </w:r>
      </w:ins>
      <w:r w:rsidRPr="003176D3">
        <w:rPr>
          <w:lang w:val="en-GB"/>
        </w:rPr>
        <w:t>format for each track.</w:t>
      </w:r>
    </w:p>
    <w:p w14:paraId="5BD36BF1" w14:textId="75CD78B8" w:rsidR="003B7206" w:rsidRPr="003176D3" w:rsidRDefault="003B7206" w:rsidP="003B7206">
      <w:pPr>
        <w:rPr>
          <w:lang w:val="en-GB"/>
        </w:rPr>
      </w:pPr>
      <w:r w:rsidRPr="003176D3">
        <w:rPr>
          <w:lang w:val="en-GB"/>
        </w:rPr>
        <w:t>Servers find their hint tracks by first finding all hint tracks, and then looking within that set for server hint tracks using their protocol (</w:t>
      </w:r>
      <w:ins w:id="141" w:author="David Singer" w:date="2021-07-21T10:16:00Z">
        <w:r>
          <w:rPr>
            <w:lang w:val="en-GB"/>
          </w:rPr>
          <w:t xml:space="preserve">identified by the </w:t>
        </w:r>
      </w:ins>
      <w:r w:rsidRPr="003176D3">
        <w:rPr>
          <w:lang w:val="en-GB"/>
        </w:rPr>
        <w:t xml:space="preserve">sample </w:t>
      </w:r>
      <w:del w:id="142" w:author="David Singer" w:date="2021-07-21T10:16:00Z">
        <w:r w:rsidRPr="003176D3" w:rsidDel="003B7206">
          <w:rPr>
            <w:lang w:val="en-GB"/>
          </w:rPr>
          <w:delText>description format</w:delText>
        </w:r>
      </w:del>
      <w:ins w:id="143" w:author="David Singer" w:date="2021-07-21T10:16:00Z">
        <w:r>
          <w:rPr>
            <w:lang w:val="en-GB"/>
          </w:rPr>
          <w:t>entry</w:t>
        </w:r>
      </w:ins>
      <w:r w:rsidRPr="003176D3">
        <w:rPr>
          <w:lang w:val="en-GB"/>
        </w:rPr>
        <w:t xml:space="preserve">). If there are choices at this point, then the server chooses on the basis of preferred protocol or by comparing features in the hint track header or other protocol-specific information in the sample </w:t>
      </w:r>
      <w:del w:id="144" w:author="David Singer" w:date="2021-07-21T10:17:00Z">
        <w:r w:rsidRPr="003176D3" w:rsidDel="00F87A9C">
          <w:rPr>
            <w:lang w:val="en-GB"/>
          </w:rPr>
          <w:delText>descriptions</w:delText>
        </w:r>
      </w:del>
      <w:ins w:id="145" w:author="David Singer" w:date="2021-07-21T10:17:00Z">
        <w:r w:rsidR="00F87A9C">
          <w:rPr>
            <w:lang w:val="en-GB"/>
          </w:rPr>
          <w:t>entries</w:t>
        </w:r>
      </w:ins>
      <w:r w:rsidRPr="003176D3">
        <w:rPr>
          <w:lang w:val="en-GB"/>
        </w:rPr>
        <w:t>. Particularly in the absence of server hint tracks, servers may also use reception hint tracks of their protocol. However, servers should handle potential degradations of the received stream described by the used reception hint track appropriately.</w:t>
      </w:r>
    </w:p>
    <w:p w14:paraId="6BBE0820" w14:textId="77777777" w:rsidR="00F87A9C" w:rsidRDefault="00F87A9C" w:rsidP="00173739">
      <w:pPr>
        <w:spacing w:after="200"/>
        <w:rPr>
          <w:i/>
          <w:iCs/>
          <w:lang w:val="en-GB"/>
        </w:rPr>
      </w:pPr>
      <w:r>
        <w:rPr>
          <w:i/>
          <w:iCs/>
          <w:lang w:val="en-GB"/>
        </w:rPr>
        <w:t>In 12.4.4.1 change</w:t>
      </w:r>
    </w:p>
    <w:p w14:paraId="7C9E398C" w14:textId="77777777" w:rsidR="00F87A9C" w:rsidRPr="003176D3" w:rsidRDefault="00F87A9C" w:rsidP="00F87A9C">
      <w:pPr>
        <w:rPr>
          <w:lang w:val="en-GB"/>
        </w:rPr>
      </w:pPr>
      <w:r w:rsidRPr="003176D3">
        <w:rPr>
          <w:lang w:val="en-GB"/>
        </w:rPr>
        <w:t>For hint tracks, the sample description contains appropriate declarative data for the streaming protocol being used, and the format of the hint track. The definition of the sample description is specific to the protocol.</w:t>
      </w:r>
    </w:p>
    <w:p w14:paraId="5D12A44C" w14:textId="77777777" w:rsidR="00F87A9C" w:rsidRPr="003176D3" w:rsidRDefault="00F87A9C" w:rsidP="00F87A9C">
      <w:pPr>
        <w:rPr>
          <w:lang w:val="en-GB"/>
        </w:rPr>
      </w:pPr>
      <w:r w:rsidRPr="003176D3">
        <w:rPr>
          <w:lang w:val="en-GB"/>
        </w:rPr>
        <w:t>The ‘protocol’ and ‘</w:t>
      </w:r>
      <w:proofErr w:type="spellStart"/>
      <w:r w:rsidRPr="003176D3">
        <w:rPr>
          <w:lang w:val="en-GB"/>
        </w:rPr>
        <w:t>codingname</w:t>
      </w:r>
      <w:proofErr w:type="spellEnd"/>
      <w:r w:rsidRPr="003176D3">
        <w:rPr>
          <w:lang w:val="en-GB"/>
        </w:rPr>
        <w:t xml:space="preserve">’ fields are registered identifiers that uniquely identify the streaming protocol or compression format decoder to be used. A given protocol or </w:t>
      </w:r>
      <w:proofErr w:type="spellStart"/>
      <w:r w:rsidRPr="003176D3">
        <w:rPr>
          <w:lang w:val="en-GB"/>
        </w:rPr>
        <w:t>codingname</w:t>
      </w:r>
      <w:proofErr w:type="spellEnd"/>
      <w:r w:rsidRPr="003176D3">
        <w:rPr>
          <w:lang w:val="en-GB"/>
        </w:rPr>
        <w:t xml:space="preserve"> may have optional or required extensions to the sample description (e.g. codec initialization parameters). All such extensions shall be within boxes; these boxes occur after the required fields. Unrecognized boxes shall be ignored.</w:t>
      </w:r>
    </w:p>
    <w:p w14:paraId="2CCB23A3" w14:textId="77777777" w:rsidR="00F87A9C" w:rsidRDefault="00F87A9C" w:rsidP="00173739">
      <w:pPr>
        <w:spacing w:after="200"/>
        <w:rPr>
          <w:i/>
          <w:iCs/>
          <w:lang w:val="en-GB"/>
        </w:rPr>
      </w:pPr>
      <w:r>
        <w:rPr>
          <w:i/>
          <w:iCs/>
          <w:lang w:val="en-GB"/>
        </w:rPr>
        <w:lastRenderedPageBreak/>
        <w:t>to</w:t>
      </w:r>
    </w:p>
    <w:p w14:paraId="2161073C" w14:textId="44E3E28A" w:rsidR="00F87A9C" w:rsidRPr="003176D3" w:rsidRDefault="00F87A9C" w:rsidP="00F87A9C">
      <w:pPr>
        <w:rPr>
          <w:lang w:val="en-GB"/>
        </w:rPr>
      </w:pPr>
      <w:r w:rsidRPr="003176D3">
        <w:rPr>
          <w:lang w:val="en-GB"/>
        </w:rPr>
        <w:t xml:space="preserve">For hint tracks, the sample </w:t>
      </w:r>
      <w:del w:id="146" w:author="David Singer" w:date="2021-07-21T10:18:00Z">
        <w:r w:rsidRPr="003176D3" w:rsidDel="00F87A9C">
          <w:rPr>
            <w:lang w:val="en-GB"/>
          </w:rPr>
          <w:delText xml:space="preserve">description </w:delText>
        </w:r>
      </w:del>
      <w:ins w:id="147" w:author="David Singer" w:date="2021-07-21T10:18:00Z">
        <w:r>
          <w:rPr>
            <w:lang w:val="en-GB"/>
          </w:rPr>
          <w:t>entry</w:t>
        </w:r>
        <w:r w:rsidRPr="003176D3">
          <w:rPr>
            <w:lang w:val="en-GB"/>
          </w:rPr>
          <w:t xml:space="preserve"> </w:t>
        </w:r>
      </w:ins>
      <w:r w:rsidRPr="003176D3">
        <w:rPr>
          <w:lang w:val="en-GB"/>
        </w:rPr>
        <w:t xml:space="preserve">contains appropriate declarative data for the streaming protocol being used, and the format of the hint track. The definition of the sample </w:t>
      </w:r>
      <w:del w:id="148" w:author="David Singer" w:date="2021-07-21T10:18:00Z">
        <w:r w:rsidRPr="003176D3" w:rsidDel="00F87A9C">
          <w:rPr>
            <w:lang w:val="en-GB"/>
          </w:rPr>
          <w:delText xml:space="preserve">description </w:delText>
        </w:r>
      </w:del>
      <w:ins w:id="149" w:author="David Singer" w:date="2021-07-21T10:18:00Z">
        <w:r>
          <w:rPr>
            <w:lang w:val="en-GB"/>
          </w:rPr>
          <w:t>entry</w:t>
        </w:r>
        <w:r w:rsidRPr="003176D3">
          <w:rPr>
            <w:lang w:val="en-GB"/>
          </w:rPr>
          <w:t xml:space="preserve"> </w:t>
        </w:r>
      </w:ins>
      <w:r w:rsidRPr="003176D3">
        <w:rPr>
          <w:lang w:val="en-GB"/>
        </w:rPr>
        <w:t>is specific to the protocol.</w:t>
      </w:r>
    </w:p>
    <w:p w14:paraId="225F5A3F" w14:textId="3D16379D" w:rsidR="00F87A9C" w:rsidRPr="003176D3" w:rsidRDefault="00F87A9C" w:rsidP="00F87A9C">
      <w:pPr>
        <w:rPr>
          <w:lang w:val="en-GB"/>
        </w:rPr>
      </w:pPr>
      <w:r w:rsidRPr="003176D3">
        <w:rPr>
          <w:lang w:val="en-GB"/>
        </w:rPr>
        <w:t xml:space="preserve">The </w:t>
      </w:r>
      <w:del w:id="150" w:author="David Singer" w:date="2021-07-21T10:19:00Z">
        <w:r w:rsidRPr="00F87A9C" w:rsidDel="00F87A9C">
          <w:rPr>
            <w:rFonts w:ascii="Courier New" w:hAnsi="Courier New" w:cs="Courier New"/>
            <w:lang w:val="en-GB"/>
            <w:rPrChange w:id="151" w:author="David Singer" w:date="2021-07-21T10:19:00Z">
              <w:rPr>
                <w:lang w:val="en-GB"/>
              </w:rPr>
            </w:rPrChange>
          </w:rPr>
          <w:delText>‘</w:delText>
        </w:r>
      </w:del>
      <w:r w:rsidRPr="00F87A9C">
        <w:rPr>
          <w:rFonts w:ascii="Courier New" w:hAnsi="Courier New" w:cs="Courier New"/>
          <w:lang w:val="en-GB"/>
          <w:rPrChange w:id="152" w:author="David Singer" w:date="2021-07-21T10:19:00Z">
            <w:rPr>
              <w:lang w:val="en-GB"/>
            </w:rPr>
          </w:rPrChange>
        </w:rPr>
        <w:t>protocol</w:t>
      </w:r>
      <w:del w:id="153" w:author="David Singer" w:date="2021-07-21T10:19:00Z">
        <w:r w:rsidRPr="00F87A9C" w:rsidDel="00F87A9C">
          <w:rPr>
            <w:rFonts w:ascii="Courier New" w:hAnsi="Courier New" w:cs="Courier New"/>
            <w:lang w:val="en-GB"/>
            <w:rPrChange w:id="154" w:author="David Singer" w:date="2021-07-21T10:19:00Z">
              <w:rPr>
                <w:lang w:val="en-GB"/>
              </w:rPr>
            </w:rPrChange>
          </w:rPr>
          <w:delText>’</w:delText>
        </w:r>
      </w:del>
      <w:r w:rsidRPr="003176D3">
        <w:rPr>
          <w:lang w:val="en-GB"/>
        </w:rPr>
        <w:t xml:space="preserve"> </w:t>
      </w:r>
      <w:del w:id="155" w:author="David Singer" w:date="2021-07-21T10:20:00Z">
        <w:r w:rsidRPr="003176D3" w:rsidDel="00F87A9C">
          <w:rPr>
            <w:lang w:val="en-GB"/>
          </w:rPr>
          <w:delText xml:space="preserve">and </w:delText>
        </w:r>
      </w:del>
      <w:ins w:id="156" w:author="David Singer" w:date="2021-07-21T10:20:00Z">
        <w:r>
          <w:rPr>
            <w:lang w:val="en-GB"/>
          </w:rPr>
          <w:t>(</w:t>
        </w:r>
      </w:ins>
      <w:proofErr w:type="spellStart"/>
      <w:del w:id="157" w:author="David Singer" w:date="2021-07-21T10:19:00Z">
        <w:r w:rsidRPr="00F87A9C" w:rsidDel="00F87A9C">
          <w:rPr>
            <w:rFonts w:ascii="Courier New" w:hAnsi="Courier New" w:cs="Courier New"/>
            <w:lang w:val="en-GB"/>
            <w:rPrChange w:id="158" w:author="David Singer" w:date="2021-07-21T10:19:00Z">
              <w:rPr>
                <w:lang w:val="en-GB"/>
              </w:rPr>
            </w:rPrChange>
          </w:rPr>
          <w:delText>‘</w:delText>
        </w:r>
      </w:del>
      <w:r w:rsidRPr="00F87A9C">
        <w:rPr>
          <w:rFonts w:ascii="Courier New" w:hAnsi="Courier New" w:cs="Courier New"/>
          <w:lang w:val="en-GB"/>
          <w:rPrChange w:id="159" w:author="David Singer" w:date="2021-07-21T10:19:00Z">
            <w:rPr>
              <w:lang w:val="en-GB"/>
            </w:rPr>
          </w:rPrChange>
        </w:rPr>
        <w:t>codingname</w:t>
      </w:r>
      <w:proofErr w:type="spellEnd"/>
      <w:ins w:id="160" w:author="David Singer" w:date="2021-07-21T10:20:00Z">
        <w:r>
          <w:rPr>
            <w:rFonts w:ascii="Courier New" w:hAnsi="Courier New" w:cs="Courier New"/>
            <w:lang w:val="en-GB"/>
          </w:rPr>
          <w:t>)</w:t>
        </w:r>
      </w:ins>
      <w:del w:id="161" w:author="David Singer" w:date="2021-07-21T10:19:00Z">
        <w:r w:rsidRPr="00F87A9C" w:rsidDel="00F87A9C">
          <w:rPr>
            <w:rFonts w:ascii="Courier New" w:hAnsi="Courier New" w:cs="Courier New"/>
            <w:lang w:val="en-GB"/>
            <w:rPrChange w:id="162" w:author="David Singer" w:date="2021-07-21T10:19:00Z">
              <w:rPr>
                <w:lang w:val="en-GB"/>
              </w:rPr>
            </w:rPrChange>
          </w:rPr>
          <w:delText>’</w:delText>
        </w:r>
      </w:del>
      <w:r w:rsidRPr="003176D3">
        <w:rPr>
          <w:lang w:val="en-GB"/>
        </w:rPr>
        <w:t xml:space="preserve"> field</w:t>
      </w:r>
      <w:del w:id="163" w:author="David Singer" w:date="2021-07-21T10:21:00Z">
        <w:r w:rsidRPr="003176D3" w:rsidDel="00F87A9C">
          <w:rPr>
            <w:lang w:val="en-GB"/>
          </w:rPr>
          <w:delText>s</w:delText>
        </w:r>
      </w:del>
      <w:r w:rsidRPr="003176D3">
        <w:rPr>
          <w:lang w:val="en-GB"/>
        </w:rPr>
        <w:t xml:space="preserve"> </w:t>
      </w:r>
      <w:del w:id="164" w:author="David Singer" w:date="2021-07-21T10:20:00Z">
        <w:r w:rsidRPr="003176D3" w:rsidDel="00F87A9C">
          <w:rPr>
            <w:lang w:val="en-GB"/>
          </w:rPr>
          <w:delText xml:space="preserve">are </w:delText>
        </w:r>
      </w:del>
      <w:ins w:id="165" w:author="David Singer" w:date="2021-07-21T10:20:00Z">
        <w:r>
          <w:rPr>
            <w:lang w:val="en-GB"/>
          </w:rPr>
          <w:t>is a</w:t>
        </w:r>
        <w:r w:rsidRPr="003176D3">
          <w:rPr>
            <w:lang w:val="en-GB"/>
          </w:rPr>
          <w:t xml:space="preserve"> </w:t>
        </w:r>
      </w:ins>
      <w:r w:rsidRPr="003176D3">
        <w:rPr>
          <w:lang w:val="en-GB"/>
        </w:rPr>
        <w:t>registered identifier</w:t>
      </w:r>
      <w:del w:id="166" w:author="David Singer" w:date="2021-07-21T10:20:00Z">
        <w:r w:rsidRPr="003176D3" w:rsidDel="00F87A9C">
          <w:rPr>
            <w:lang w:val="en-GB"/>
          </w:rPr>
          <w:delText>s</w:delText>
        </w:r>
      </w:del>
      <w:r w:rsidRPr="003176D3">
        <w:rPr>
          <w:lang w:val="en-GB"/>
        </w:rPr>
        <w:t xml:space="preserve"> that uniquely identif</w:t>
      </w:r>
      <w:ins w:id="167" w:author="David Singer" w:date="2021-07-21T10:20:00Z">
        <w:r>
          <w:rPr>
            <w:lang w:val="en-GB"/>
          </w:rPr>
          <w:t>ies</w:t>
        </w:r>
      </w:ins>
      <w:del w:id="168" w:author="David Singer" w:date="2021-07-21T10:20:00Z">
        <w:r w:rsidRPr="003176D3" w:rsidDel="00F87A9C">
          <w:rPr>
            <w:lang w:val="en-GB"/>
          </w:rPr>
          <w:delText>y</w:delText>
        </w:r>
      </w:del>
      <w:r w:rsidRPr="003176D3">
        <w:rPr>
          <w:lang w:val="en-GB"/>
        </w:rPr>
        <w:t xml:space="preserve"> the streaming protocol or compression format decoder to be used. A given </w:t>
      </w:r>
      <w:r w:rsidRPr="00F87A9C">
        <w:rPr>
          <w:lang w:val="en-GB"/>
        </w:rPr>
        <w:t>protocol</w:t>
      </w:r>
      <w:r w:rsidRPr="003176D3">
        <w:rPr>
          <w:lang w:val="en-GB"/>
        </w:rPr>
        <w:t xml:space="preserve"> </w:t>
      </w:r>
      <w:del w:id="169" w:author="David Singer" w:date="2021-07-21T10:21:00Z">
        <w:r w:rsidRPr="003176D3" w:rsidDel="00F87A9C">
          <w:rPr>
            <w:lang w:val="en-GB"/>
          </w:rPr>
          <w:delText xml:space="preserve">or </w:delText>
        </w:r>
        <w:r w:rsidRPr="00F87A9C" w:rsidDel="00F87A9C">
          <w:rPr>
            <w:rFonts w:ascii="Courier New" w:hAnsi="Courier New" w:cs="Courier New"/>
            <w:lang w:val="en-GB"/>
            <w:rPrChange w:id="170" w:author="David Singer" w:date="2021-07-21T10:19:00Z">
              <w:rPr>
                <w:lang w:val="en-GB"/>
              </w:rPr>
            </w:rPrChange>
          </w:rPr>
          <w:delText>codingname</w:delText>
        </w:r>
        <w:r w:rsidRPr="003176D3" w:rsidDel="00F87A9C">
          <w:rPr>
            <w:lang w:val="en-GB"/>
          </w:rPr>
          <w:delText xml:space="preserve"> </w:delText>
        </w:r>
      </w:del>
      <w:r w:rsidRPr="003176D3">
        <w:rPr>
          <w:lang w:val="en-GB"/>
        </w:rPr>
        <w:t xml:space="preserve">may have optional or required extensions to the sample </w:t>
      </w:r>
      <w:del w:id="171" w:author="David Singer" w:date="2021-07-21T10:18:00Z">
        <w:r w:rsidRPr="003176D3" w:rsidDel="00F87A9C">
          <w:rPr>
            <w:lang w:val="en-GB"/>
          </w:rPr>
          <w:delText xml:space="preserve">description </w:delText>
        </w:r>
      </w:del>
      <w:ins w:id="172" w:author="David Singer" w:date="2021-07-21T10:18:00Z">
        <w:r>
          <w:rPr>
            <w:lang w:val="en-GB"/>
          </w:rPr>
          <w:t>entry</w:t>
        </w:r>
        <w:r w:rsidRPr="003176D3">
          <w:rPr>
            <w:lang w:val="en-GB"/>
          </w:rPr>
          <w:t xml:space="preserve"> </w:t>
        </w:r>
      </w:ins>
      <w:r w:rsidRPr="003176D3">
        <w:rPr>
          <w:lang w:val="en-GB"/>
        </w:rPr>
        <w:t>(e.g. codec initialization parameters). All such extensions shall be within boxes; these boxes occur after the required fields. Unrecognized boxes shall be ignored.</w:t>
      </w:r>
    </w:p>
    <w:p w14:paraId="4A242051" w14:textId="77777777" w:rsidR="00F87A9C" w:rsidRDefault="00F87A9C" w:rsidP="00173739">
      <w:pPr>
        <w:spacing w:after="200"/>
        <w:rPr>
          <w:i/>
          <w:iCs/>
          <w:lang w:val="en-GB"/>
        </w:rPr>
      </w:pPr>
      <w:r>
        <w:rPr>
          <w:i/>
          <w:iCs/>
          <w:lang w:val="en-GB"/>
        </w:rPr>
        <w:t>In A.4 change</w:t>
      </w:r>
    </w:p>
    <w:p w14:paraId="71876816" w14:textId="77777777" w:rsidR="00F87A9C" w:rsidRDefault="00F87A9C" w:rsidP="00173739">
      <w:pPr>
        <w:spacing w:after="200"/>
        <w:rPr>
          <w:lang w:val="en-GB"/>
        </w:rPr>
      </w:pPr>
      <w:r w:rsidRPr="003176D3">
        <w:rPr>
          <w:lang w:val="en-GB"/>
        </w:rPr>
        <w:t xml:space="preserve">Each track has one or more </w:t>
      </w:r>
      <w:r w:rsidRPr="003176D3">
        <w:rPr>
          <w:b/>
          <w:lang w:val="en-GB"/>
        </w:rPr>
        <w:t>sample description</w:t>
      </w:r>
      <w:r w:rsidRPr="003176D3">
        <w:rPr>
          <w:lang w:val="en-GB"/>
        </w:rPr>
        <w:t>s; each sample in the track is tied to a description by reference.</w:t>
      </w:r>
    </w:p>
    <w:p w14:paraId="2CCFED8E" w14:textId="77777777" w:rsidR="00F87A9C" w:rsidRDefault="00F87A9C" w:rsidP="00173739">
      <w:pPr>
        <w:spacing w:after="200"/>
        <w:rPr>
          <w:lang w:val="en-GB"/>
        </w:rPr>
      </w:pPr>
      <w:r>
        <w:rPr>
          <w:lang w:val="en-GB"/>
        </w:rPr>
        <w:t>to</w:t>
      </w:r>
    </w:p>
    <w:p w14:paraId="1ACCD26E" w14:textId="67C44978" w:rsidR="00F87A9C" w:rsidRDefault="00F87A9C" w:rsidP="00173739">
      <w:pPr>
        <w:spacing w:after="200"/>
        <w:rPr>
          <w:lang w:val="en-GB"/>
        </w:rPr>
      </w:pPr>
      <w:r w:rsidRPr="003176D3">
        <w:rPr>
          <w:lang w:val="en-GB"/>
        </w:rPr>
        <w:t xml:space="preserve">Each track has one or more </w:t>
      </w:r>
      <w:r w:rsidRPr="003176D3">
        <w:rPr>
          <w:b/>
          <w:lang w:val="en-GB"/>
        </w:rPr>
        <w:t xml:space="preserve">sample </w:t>
      </w:r>
      <w:del w:id="173" w:author="David Singer" w:date="2021-07-21T10:22:00Z">
        <w:r w:rsidRPr="003176D3" w:rsidDel="00F87A9C">
          <w:rPr>
            <w:b/>
            <w:lang w:val="en-GB"/>
          </w:rPr>
          <w:delText>description</w:delText>
        </w:r>
        <w:r w:rsidRPr="003176D3" w:rsidDel="00F87A9C">
          <w:rPr>
            <w:lang w:val="en-GB"/>
          </w:rPr>
          <w:delText>s</w:delText>
        </w:r>
      </w:del>
      <w:ins w:id="174" w:author="David Singer" w:date="2021-07-21T10:22:00Z">
        <w:r>
          <w:rPr>
            <w:b/>
            <w:lang w:val="en-GB"/>
          </w:rPr>
          <w:t>entries</w:t>
        </w:r>
      </w:ins>
      <w:r w:rsidRPr="003176D3">
        <w:rPr>
          <w:lang w:val="en-GB"/>
        </w:rPr>
        <w:t>; each sample in the track is tied to a</w:t>
      </w:r>
      <w:del w:id="175" w:author="David Singer" w:date="2021-07-21T10:22:00Z">
        <w:r w:rsidRPr="003176D3" w:rsidDel="00F87A9C">
          <w:rPr>
            <w:lang w:val="en-GB"/>
          </w:rPr>
          <w:delText xml:space="preserve"> description</w:delText>
        </w:r>
      </w:del>
      <w:ins w:id="176" w:author="David Singer" w:date="2021-07-21T10:22:00Z">
        <w:r>
          <w:rPr>
            <w:lang w:val="en-GB"/>
          </w:rPr>
          <w:t>n entry</w:t>
        </w:r>
      </w:ins>
      <w:r w:rsidRPr="003176D3">
        <w:rPr>
          <w:lang w:val="en-GB"/>
        </w:rPr>
        <w:t xml:space="preserve"> by reference.</w:t>
      </w:r>
    </w:p>
    <w:p w14:paraId="3C3457EF" w14:textId="77777777" w:rsidR="00F87A9C" w:rsidRDefault="00F87A9C" w:rsidP="00173739">
      <w:pPr>
        <w:spacing w:after="200"/>
        <w:rPr>
          <w:i/>
          <w:iCs/>
          <w:lang w:val="en-GB"/>
        </w:rPr>
      </w:pPr>
      <w:r>
        <w:rPr>
          <w:i/>
          <w:iCs/>
          <w:lang w:val="en-GB"/>
        </w:rPr>
        <w:t>In A.10 change</w:t>
      </w:r>
    </w:p>
    <w:p w14:paraId="6409D255" w14:textId="77777777" w:rsidR="00F87A9C" w:rsidRDefault="00F87A9C" w:rsidP="00173739">
      <w:pPr>
        <w:spacing w:after="200"/>
        <w:rPr>
          <w:lang w:val="en-GB"/>
        </w:rPr>
      </w:pPr>
      <w:r w:rsidRPr="003176D3">
        <w:rPr>
          <w:lang w:val="en-GB"/>
        </w:rPr>
        <w:t xml:space="preserve">The basic 'shape' of the movie is set in initial </w:t>
      </w:r>
      <w:r w:rsidRPr="00A3770E">
        <w:rPr>
          <w:rStyle w:val="codeChar"/>
        </w:rPr>
        <w:t>MovieBox</w:t>
      </w:r>
      <w:r w:rsidRPr="003176D3">
        <w:rPr>
          <w:lang w:val="en-GB"/>
        </w:rPr>
        <w:t>: the number of tracks, the available sample descriptions, width, height, composition, and so on.</w:t>
      </w:r>
    </w:p>
    <w:p w14:paraId="1C8FD7BD" w14:textId="0F41A2A8" w:rsidR="00F87A9C" w:rsidRDefault="00F87A9C" w:rsidP="00173739">
      <w:pPr>
        <w:spacing w:after="200"/>
        <w:rPr>
          <w:i/>
          <w:iCs/>
          <w:lang w:val="en-GB"/>
        </w:rPr>
      </w:pPr>
      <w:r>
        <w:rPr>
          <w:i/>
          <w:iCs/>
          <w:lang w:val="en-GB"/>
        </w:rPr>
        <w:t>to</w:t>
      </w:r>
    </w:p>
    <w:p w14:paraId="7E0995C3" w14:textId="3D896500" w:rsidR="00F87A9C" w:rsidRDefault="00F87A9C" w:rsidP="00173739">
      <w:pPr>
        <w:spacing w:after="200"/>
        <w:rPr>
          <w:lang w:val="en-GB"/>
        </w:rPr>
      </w:pPr>
      <w:r w:rsidRPr="003176D3">
        <w:rPr>
          <w:lang w:val="en-GB"/>
        </w:rPr>
        <w:t xml:space="preserve">The basic 'shape' of the movie is set in initial </w:t>
      </w:r>
      <w:r w:rsidRPr="00A3770E">
        <w:rPr>
          <w:rStyle w:val="codeChar"/>
        </w:rPr>
        <w:t>MovieBox</w:t>
      </w:r>
      <w:r w:rsidRPr="003176D3">
        <w:rPr>
          <w:lang w:val="en-GB"/>
        </w:rPr>
        <w:t xml:space="preserve">: the number of tracks, the available sample </w:t>
      </w:r>
      <w:del w:id="177" w:author="David Singer" w:date="2021-07-21T10:23:00Z">
        <w:r w:rsidRPr="003176D3" w:rsidDel="00F87A9C">
          <w:rPr>
            <w:lang w:val="en-GB"/>
          </w:rPr>
          <w:delText>descriptions</w:delText>
        </w:r>
      </w:del>
      <w:ins w:id="178" w:author="David Singer" w:date="2021-07-21T10:23:00Z">
        <w:r>
          <w:rPr>
            <w:lang w:val="en-GB"/>
          </w:rPr>
          <w:t>entries</w:t>
        </w:r>
      </w:ins>
      <w:r w:rsidRPr="003176D3">
        <w:rPr>
          <w:lang w:val="en-GB"/>
        </w:rPr>
        <w:t>, width, height, composition, and so on.</w:t>
      </w:r>
    </w:p>
    <w:p w14:paraId="50F958B1" w14:textId="77777777" w:rsidR="00F87A9C" w:rsidRDefault="00F87A9C" w:rsidP="00173739">
      <w:pPr>
        <w:spacing w:after="200"/>
        <w:rPr>
          <w:i/>
          <w:iCs/>
          <w:lang w:val="en-GB"/>
        </w:rPr>
      </w:pPr>
      <w:r>
        <w:rPr>
          <w:i/>
          <w:iCs/>
          <w:lang w:val="en-GB"/>
        </w:rPr>
        <w:t>In B.2.2 change</w:t>
      </w:r>
    </w:p>
    <w:p w14:paraId="6595DD9A" w14:textId="77777777" w:rsidR="00F87A9C" w:rsidRDefault="00F87A9C" w:rsidP="00173739">
      <w:pPr>
        <w:spacing w:after="200"/>
        <w:rPr>
          <w:lang w:val="en-GB"/>
        </w:rPr>
      </w:pPr>
      <w:r w:rsidRPr="003176D3">
        <w:rPr>
          <w:lang w:val="en-GB"/>
        </w:rPr>
        <w:t>These operations might include the obvious reading tracks, finding the data and timing for samples, and their sample description and track type, and so on.</w:t>
      </w:r>
    </w:p>
    <w:p w14:paraId="3BE364FE" w14:textId="77777777" w:rsidR="00F87A9C" w:rsidRPr="00F87A9C" w:rsidRDefault="00F87A9C" w:rsidP="00173739">
      <w:pPr>
        <w:spacing w:after="200"/>
        <w:rPr>
          <w:i/>
          <w:iCs/>
          <w:lang w:val="en-GB"/>
        </w:rPr>
      </w:pPr>
      <w:r w:rsidRPr="00F87A9C">
        <w:rPr>
          <w:i/>
          <w:iCs/>
          <w:lang w:val="en-GB"/>
        </w:rPr>
        <w:t>to</w:t>
      </w:r>
    </w:p>
    <w:p w14:paraId="0E376DA1" w14:textId="178DA10A" w:rsidR="00F87A9C" w:rsidRDefault="00F87A9C" w:rsidP="00173739">
      <w:pPr>
        <w:spacing w:after="200"/>
        <w:rPr>
          <w:lang w:val="en-GB"/>
        </w:rPr>
      </w:pPr>
      <w:r w:rsidRPr="003176D3">
        <w:rPr>
          <w:lang w:val="en-GB"/>
        </w:rPr>
        <w:t xml:space="preserve">These operations might include the obvious reading tracks, finding the data and timing for samples, and their sample </w:t>
      </w:r>
      <w:del w:id="179" w:author="David Singer" w:date="2021-07-21T10:24:00Z">
        <w:r w:rsidRPr="003176D3" w:rsidDel="00F87A9C">
          <w:rPr>
            <w:lang w:val="en-GB"/>
          </w:rPr>
          <w:delText xml:space="preserve">description </w:delText>
        </w:r>
      </w:del>
      <w:ins w:id="180" w:author="David Singer" w:date="2021-07-21T10:24:00Z">
        <w:r>
          <w:rPr>
            <w:lang w:val="en-GB"/>
          </w:rPr>
          <w:t>entry</w:t>
        </w:r>
        <w:r w:rsidRPr="003176D3">
          <w:rPr>
            <w:lang w:val="en-GB"/>
          </w:rPr>
          <w:t xml:space="preserve"> </w:t>
        </w:r>
      </w:ins>
      <w:r w:rsidRPr="003176D3">
        <w:rPr>
          <w:lang w:val="en-GB"/>
        </w:rPr>
        <w:t>and track type, and so on.</w:t>
      </w:r>
    </w:p>
    <w:p w14:paraId="25083933" w14:textId="77777777" w:rsidR="00F87A9C" w:rsidRDefault="00F87A9C" w:rsidP="00173739">
      <w:pPr>
        <w:spacing w:after="200"/>
        <w:rPr>
          <w:i/>
          <w:iCs/>
          <w:lang w:val="en-GB"/>
        </w:rPr>
      </w:pPr>
      <w:r>
        <w:rPr>
          <w:i/>
          <w:iCs/>
          <w:lang w:val="en-GB"/>
        </w:rPr>
        <w:t>In Annex D replace</w:t>
      </w:r>
    </w:p>
    <w:p w14:paraId="00859190" w14:textId="77777777" w:rsidR="00F87A9C" w:rsidRDefault="00F87A9C" w:rsidP="00173739">
      <w:pPr>
        <w:spacing w:after="200"/>
        <w:rPr>
          <w:lang w:val="en-GB"/>
        </w:rPr>
      </w:pPr>
      <w:r w:rsidRPr="003176D3">
        <w:rPr>
          <w:lang w:val="en-GB"/>
        </w:rPr>
        <w:t>File format sample description and sample format identifiers (also known as codec names).</w:t>
      </w:r>
    </w:p>
    <w:p w14:paraId="5513616E" w14:textId="77777777" w:rsidR="00F87A9C" w:rsidRPr="00F87A9C" w:rsidRDefault="00F87A9C" w:rsidP="00173739">
      <w:pPr>
        <w:spacing w:after="200"/>
        <w:rPr>
          <w:i/>
          <w:iCs/>
          <w:lang w:val="en-GB"/>
        </w:rPr>
      </w:pPr>
      <w:r w:rsidRPr="00F87A9C">
        <w:rPr>
          <w:i/>
          <w:iCs/>
          <w:lang w:val="en-GB"/>
        </w:rPr>
        <w:t>with</w:t>
      </w:r>
    </w:p>
    <w:p w14:paraId="48B4F138" w14:textId="48314D56" w:rsidR="00F87A9C" w:rsidRDefault="00F87A9C" w:rsidP="00173739">
      <w:pPr>
        <w:spacing w:after="200"/>
        <w:rPr>
          <w:lang w:val="en-GB"/>
        </w:rPr>
      </w:pPr>
      <w:r w:rsidRPr="003176D3">
        <w:rPr>
          <w:lang w:val="en-GB"/>
        </w:rPr>
        <w:t xml:space="preserve">File format sample </w:t>
      </w:r>
      <w:del w:id="181" w:author="David Singer" w:date="2021-07-21T10:25:00Z">
        <w:r w:rsidRPr="003176D3" w:rsidDel="00F87A9C">
          <w:rPr>
            <w:lang w:val="en-GB"/>
          </w:rPr>
          <w:delText xml:space="preserve">description </w:delText>
        </w:r>
      </w:del>
      <w:ins w:id="182" w:author="David Singer" w:date="2021-07-21T10:25:00Z">
        <w:r>
          <w:rPr>
            <w:lang w:val="en-GB"/>
          </w:rPr>
          <w:t>entry</w:t>
        </w:r>
        <w:r w:rsidRPr="003176D3">
          <w:rPr>
            <w:lang w:val="en-GB"/>
          </w:rPr>
          <w:t xml:space="preserve"> </w:t>
        </w:r>
      </w:ins>
      <w:r w:rsidRPr="003176D3">
        <w:rPr>
          <w:lang w:val="en-GB"/>
        </w:rPr>
        <w:t>and sample format identifiers (also known as codec names).</w:t>
      </w:r>
    </w:p>
    <w:p w14:paraId="77CE006F" w14:textId="77777777" w:rsidR="00F87A9C" w:rsidRDefault="00F87A9C" w:rsidP="00173739">
      <w:pPr>
        <w:spacing w:after="200"/>
        <w:rPr>
          <w:i/>
          <w:iCs/>
          <w:lang w:val="en-GB"/>
        </w:rPr>
      </w:pPr>
      <w:r>
        <w:rPr>
          <w:i/>
          <w:iCs/>
          <w:lang w:val="en-GB"/>
        </w:rPr>
        <w:t>In E.2 change</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609"/>
        <w:gridCol w:w="600"/>
        <w:gridCol w:w="600"/>
        <w:gridCol w:w="600"/>
        <w:gridCol w:w="700"/>
        <w:gridCol w:w="600"/>
        <w:gridCol w:w="4861"/>
      </w:tblGrid>
      <w:tr w:rsidR="00F87A9C" w:rsidRPr="00A7512A" w14:paraId="6D387CD3" w14:textId="77777777" w:rsidTr="00B35E17">
        <w:trPr>
          <w:jc w:val="center"/>
        </w:trPr>
        <w:tc>
          <w:tcPr>
            <w:tcW w:w="609" w:type="dxa"/>
          </w:tcPr>
          <w:p w14:paraId="34F3908B"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7EFD05D3"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4BD56DFB"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55E9199D"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700" w:type="dxa"/>
          </w:tcPr>
          <w:p w14:paraId="6A88774C" w14:textId="77777777" w:rsidR="00F87A9C" w:rsidRPr="005577A8" w:rsidRDefault="00F87A9C" w:rsidP="00B35E17">
            <w:pPr>
              <w:spacing w:after="0" w:line="220" w:lineRule="exact"/>
              <w:jc w:val="left"/>
              <w:rPr>
                <w:rFonts w:ascii="Courier New" w:eastAsia="Arial" w:hAnsi="Courier New" w:cs="Courier New"/>
                <w:noProof/>
                <w:color w:val="000000"/>
                <w:sz w:val="18"/>
                <w:lang w:val="en-GB" w:bidi="x-none"/>
              </w:rPr>
            </w:pPr>
          </w:p>
        </w:tc>
        <w:tc>
          <w:tcPr>
            <w:tcW w:w="600" w:type="dxa"/>
          </w:tcPr>
          <w:p w14:paraId="10558198" w14:textId="77777777" w:rsidR="00F87A9C" w:rsidRPr="005577A8" w:rsidRDefault="00F87A9C" w:rsidP="00B35E17">
            <w:pPr>
              <w:spacing w:after="0" w:line="220" w:lineRule="exact"/>
              <w:jc w:val="left"/>
              <w:rPr>
                <w:rStyle w:val="codeChar"/>
                <w:rFonts w:cs="Courier New"/>
              </w:rPr>
            </w:pPr>
            <w:r w:rsidRPr="005577A8">
              <w:rPr>
                <w:rStyle w:val="codeChar"/>
                <w:rFonts w:cs="Courier New"/>
              </w:rPr>
              <w:t>stsd</w:t>
            </w:r>
          </w:p>
        </w:tc>
        <w:tc>
          <w:tcPr>
            <w:tcW w:w="4861" w:type="dxa"/>
          </w:tcPr>
          <w:p w14:paraId="3B5955AC" w14:textId="77777777" w:rsidR="00F87A9C" w:rsidRPr="006F5BB6" w:rsidRDefault="00F87A9C" w:rsidP="00B35E17">
            <w:pPr>
              <w:spacing w:after="0" w:line="220" w:lineRule="exact"/>
              <w:jc w:val="left"/>
              <w:rPr>
                <w:rFonts w:eastAsia="Arial"/>
                <w:i/>
                <w:color w:val="000000"/>
                <w:sz w:val="18"/>
                <w:lang w:val="en-GB" w:bidi="x-none"/>
              </w:rPr>
            </w:pPr>
            <w:r w:rsidRPr="006F5BB6">
              <w:rPr>
                <w:rFonts w:eastAsia="Arial"/>
                <w:i/>
                <w:color w:val="000000"/>
                <w:sz w:val="18"/>
                <w:lang w:val="en-GB" w:bidi="x-none"/>
              </w:rPr>
              <w:t>sample descriptions (codec types, initialization etc.)</w:t>
            </w:r>
          </w:p>
        </w:tc>
      </w:tr>
    </w:tbl>
    <w:p w14:paraId="01AF94DE" w14:textId="77777777" w:rsidR="00F87A9C" w:rsidRDefault="00F87A9C" w:rsidP="00173739">
      <w:pPr>
        <w:spacing w:after="200"/>
        <w:rPr>
          <w:i/>
          <w:iCs/>
          <w:lang w:val="en-GB"/>
        </w:rPr>
      </w:pPr>
    </w:p>
    <w:p w14:paraId="495DA7D2" w14:textId="77777777" w:rsidR="00F87A9C" w:rsidRDefault="00F87A9C" w:rsidP="00173739">
      <w:pPr>
        <w:spacing w:after="200"/>
        <w:rPr>
          <w:i/>
          <w:iCs/>
          <w:lang w:val="en-GB"/>
        </w:rPr>
      </w:pPr>
      <w:r>
        <w:rPr>
          <w:i/>
          <w:iCs/>
          <w:lang w:val="en-GB"/>
        </w:rPr>
        <w:t>to</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609"/>
        <w:gridCol w:w="600"/>
        <w:gridCol w:w="600"/>
        <w:gridCol w:w="600"/>
        <w:gridCol w:w="700"/>
        <w:gridCol w:w="600"/>
        <w:gridCol w:w="4861"/>
      </w:tblGrid>
      <w:tr w:rsidR="00F87A9C" w:rsidRPr="00A7512A" w14:paraId="2BBBDD22" w14:textId="77777777" w:rsidTr="00B35E17">
        <w:trPr>
          <w:jc w:val="center"/>
        </w:trPr>
        <w:tc>
          <w:tcPr>
            <w:tcW w:w="609" w:type="dxa"/>
          </w:tcPr>
          <w:p w14:paraId="28FC0A8B"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682D3582"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296AB337"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7D6A0989"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700" w:type="dxa"/>
          </w:tcPr>
          <w:p w14:paraId="67FCD4B0" w14:textId="77777777" w:rsidR="00F87A9C" w:rsidRPr="005577A8" w:rsidRDefault="00F87A9C" w:rsidP="00B35E17">
            <w:pPr>
              <w:spacing w:after="0" w:line="220" w:lineRule="exact"/>
              <w:jc w:val="left"/>
              <w:rPr>
                <w:rFonts w:ascii="Courier New" w:eastAsia="Arial" w:hAnsi="Courier New" w:cs="Courier New"/>
                <w:noProof/>
                <w:color w:val="000000"/>
                <w:sz w:val="18"/>
                <w:lang w:val="en-GB" w:bidi="x-none"/>
              </w:rPr>
            </w:pPr>
          </w:p>
        </w:tc>
        <w:tc>
          <w:tcPr>
            <w:tcW w:w="600" w:type="dxa"/>
          </w:tcPr>
          <w:p w14:paraId="697850F5" w14:textId="77777777" w:rsidR="00F87A9C" w:rsidRPr="005577A8" w:rsidRDefault="00F87A9C" w:rsidP="00B35E17">
            <w:pPr>
              <w:spacing w:after="0" w:line="220" w:lineRule="exact"/>
              <w:jc w:val="left"/>
              <w:rPr>
                <w:rStyle w:val="codeChar"/>
                <w:rFonts w:cs="Courier New"/>
              </w:rPr>
            </w:pPr>
            <w:r w:rsidRPr="005577A8">
              <w:rPr>
                <w:rStyle w:val="codeChar"/>
                <w:rFonts w:cs="Courier New"/>
              </w:rPr>
              <w:t>stsd</w:t>
            </w:r>
          </w:p>
        </w:tc>
        <w:tc>
          <w:tcPr>
            <w:tcW w:w="4861" w:type="dxa"/>
          </w:tcPr>
          <w:p w14:paraId="47C6ABDB" w14:textId="7EAD0C19" w:rsidR="00F87A9C" w:rsidRPr="006F5BB6" w:rsidRDefault="00F87A9C" w:rsidP="00B35E17">
            <w:pPr>
              <w:spacing w:after="0" w:line="220" w:lineRule="exact"/>
              <w:jc w:val="left"/>
              <w:rPr>
                <w:rFonts w:eastAsia="Arial"/>
                <w:i/>
                <w:color w:val="000000"/>
                <w:sz w:val="18"/>
                <w:lang w:val="en-GB" w:bidi="x-none"/>
              </w:rPr>
            </w:pPr>
            <w:r w:rsidRPr="006F5BB6">
              <w:rPr>
                <w:rFonts w:eastAsia="Arial"/>
                <w:i/>
                <w:color w:val="000000"/>
                <w:sz w:val="18"/>
                <w:lang w:val="en-GB" w:bidi="x-none"/>
              </w:rPr>
              <w:t xml:space="preserve">sample </w:t>
            </w:r>
            <w:del w:id="183" w:author="David Singer" w:date="2021-07-21T10:26:00Z">
              <w:r w:rsidRPr="006F5BB6" w:rsidDel="00F87A9C">
                <w:rPr>
                  <w:rFonts w:eastAsia="Arial"/>
                  <w:i/>
                  <w:color w:val="000000"/>
                  <w:sz w:val="18"/>
                  <w:lang w:val="en-GB" w:bidi="x-none"/>
                </w:rPr>
                <w:delText xml:space="preserve">descriptions </w:delText>
              </w:r>
            </w:del>
            <w:ins w:id="184" w:author="David Singer" w:date="2021-07-21T10:30:00Z">
              <w:r w:rsidR="00AA3123">
                <w:rPr>
                  <w:rFonts w:eastAsia="Arial"/>
                  <w:i/>
                  <w:color w:val="000000"/>
                  <w:sz w:val="18"/>
                  <w:lang w:val="en-GB" w:bidi="x-none"/>
                </w:rPr>
                <w:t>description</w:t>
              </w:r>
            </w:ins>
            <w:ins w:id="185" w:author="David Singer" w:date="2021-07-21T10:26:00Z">
              <w:r w:rsidRPr="006F5BB6">
                <w:rPr>
                  <w:rFonts w:eastAsia="Arial"/>
                  <w:i/>
                  <w:color w:val="000000"/>
                  <w:sz w:val="18"/>
                  <w:lang w:val="en-GB" w:bidi="x-none"/>
                </w:rPr>
                <w:t xml:space="preserve"> </w:t>
              </w:r>
            </w:ins>
            <w:r w:rsidRPr="006F5BB6">
              <w:rPr>
                <w:rFonts w:eastAsia="Arial"/>
                <w:i/>
                <w:color w:val="000000"/>
                <w:sz w:val="18"/>
                <w:lang w:val="en-GB" w:bidi="x-none"/>
              </w:rPr>
              <w:t>(codec types, initialization etc.)</w:t>
            </w:r>
          </w:p>
        </w:tc>
      </w:tr>
    </w:tbl>
    <w:p w14:paraId="6E0A9F82" w14:textId="77777777" w:rsidR="00F87A9C" w:rsidRDefault="00F87A9C" w:rsidP="00173739">
      <w:pPr>
        <w:spacing w:after="200"/>
        <w:rPr>
          <w:i/>
          <w:iCs/>
          <w:lang w:val="en-GB"/>
        </w:rPr>
      </w:pPr>
    </w:p>
    <w:p w14:paraId="0964B3FA" w14:textId="6BE5E838" w:rsidR="000E78B9" w:rsidRPr="00173739" w:rsidRDefault="000E78B9" w:rsidP="00173739">
      <w:pPr>
        <w:spacing w:after="200"/>
        <w:rPr>
          <w:lang w:val="en-GB"/>
        </w:rPr>
      </w:pPr>
      <w:r>
        <w:rPr>
          <w:i/>
          <w:iCs/>
          <w:lang w:val="en-GB"/>
        </w:rPr>
        <w:t>In E.10, replace the bullet "Recognizing incomplete tracks" with</w:t>
      </w:r>
    </w:p>
    <w:p w14:paraId="25071B0E" w14:textId="77777777" w:rsidR="000E78B9" w:rsidRPr="000E78B9" w:rsidRDefault="000E78B9" w:rsidP="000E78B9">
      <w:pPr>
        <w:numPr>
          <w:ilvl w:val="0"/>
          <w:numId w:val="25"/>
        </w:numPr>
        <w:spacing w:after="200" w:line="276" w:lineRule="auto"/>
        <w:contextualSpacing/>
        <w:rPr>
          <w:rFonts w:eastAsia="Times New Roman"/>
          <w:lang w:val="en-GB"/>
        </w:rPr>
      </w:pPr>
      <w:r w:rsidRPr="000E78B9">
        <w:rPr>
          <w:lang w:val="en-GB"/>
        </w:rPr>
        <w:t xml:space="preserve">Recognizing incomplete tracks by detecting the following sample entries for incomplete tracks: </w:t>
      </w:r>
      <w:r w:rsidRPr="000E78B9">
        <w:rPr>
          <w:rStyle w:val="codeChar"/>
        </w:rPr>
        <w:t xml:space="preserve">'icpv', 'icpa', 'icpt', 'icps', 'icph', 'icpp', 'icp3' </w:t>
      </w:r>
      <w:r w:rsidRPr="00A7512A">
        <w:rPr>
          <w:lang w:val="en-US"/>
        </w:rPr>
        <w:t>and</w:t>
      </w:r>
      <w:r w:rsidRPr="000E78B9">
        <w:rPr>
          <w:rStyle w:val="codeChar"/>
        </w:rPr>
        <w:t xml:space="preserve"> 'icpm'.</w:t>
      </w:r>
    </w:p>
    <w:p w14:paraId="1CA5BE8E" w14:textId="77777777" w:rsidR="000E78B9" w:rsidRPr="003B219F" w:rsidRDefault="000E78B9">
      <w:pPr>
        <w:pStyle w:val="Note"/>
        <w:rPr>
          <w:lang w:val="en-GB"/>
        </w:rPr>
        <w:pPrChange w:id="186" w:author="David Singer" w:date="2021-07-21T10:08:00Z">
          <w:pPr>
            <w:spacing w:after="200" w:line="276" w:lineRule="auto"/>
            <w:ind w:left="2160" w:hanging="720"/>
          </w:pPr>
        </w:pPrChange>
      </w:pPr>
      <w:r w:rsidRPr="000E78B9">
        <w:rPr>
          <w:lang w:val="en-GB"/>
        </w:rPr>
        <w:t xml:space="preserve">Note </w:t>
      </w:r>
      <w:r w:rsidRPr="000E78B9">
        <w:rPr>
          <w:lang w:val="en-GB"/>
        </w:rPr>
        <w:tab/>
        <w:t xml:space="preserve">The process of detecting when a track becomes incomplete (before the transformation specified in subclause </w:t>
      </w:r>
      <w:commentRangeStart w:id="187"/>
      <w:r w:rsidRPr="000E78B9">
        <w:rPr>
          <w:lang w:val="en-GB"/>
        </w:rPr>
        <w:t>8.17.2</w:t>
      </w:r>
      <w:commentRangeEnd w:id="187"/>
      <w:r w:rsidR="003B7206">
        <w:rPr>
          <w:rStyle w:val="CommentReference"/>
        </w:rPr>
        <w:commentReference w:id="187"/>
      </w:r>
      <w:r w:rsidRPr="000E78B9">
        <w:rPr>
          <w:lang w:val="en-GB"/>
        </w:rPr>
        <w:t>) and handling incomplete tracks in playback are outside the scope of this specification.</w:t>
      </w:r>
    </w:p>
    <w:p w14:paraId="7AA3BD57" w14:textId="69A02600" w:rsidR="00925C2F" w:rsidRPr="000E78B9" w:rsidRDefault="000E78B9" w:rsidP="00925C2F">
      <w:pPr>
        <w:rPr>
          <w:i/>
          <w:iCs/>
          <w:lang w:val="en-GB"/>
        </w:rPr>
      </w:pPr>
      <w:r w:rsidRPr="000E78B9">
        <w:rPr>
          <w:i/>
          <w:iCs/>
          <w:lang w:val="en-GB"/>
        </w:rPr>
        <w:t>In E.14, after</w:t>
      </w:r>
    </w:p>
    <w:p w14:paraId="0C637DE3" w14:textId="7E5B72C7" w:rsidR="000E78B9" w:rsidRPr="00A7512A" w:rsidRDefault="000E78B9" w:rsidP="000E78B9">
      <w:pPr>
        <w:rPr>
          <w:rFonts w:eastAsia="TimesNewRomanPSMT"/>
          <w:lang w:val="en-US"/>
        </w:rPr>
      </w:pPr>
      <w:r w:rsidRPr="00A7512A">
        <w:rPr>
          <w:rFonts w:eastAsia="TimesNewRomanPSMT" w:cs="TimesNewRomanPSMT"/>
          <w:lang w:val="en-US"/>
        </w:rPr>
        <w:t>T</w:t>
      </w:r>
      <w:r w:rsidRPr="00A7512A">
        <w:rPr>
          <w:rFonts w:eastAsia="TimesNewRomanPSMT"/>
          <w:lang w:val="en-US"/>
        </w:rPr>
        <w:t xml:space="preserve">he brand </w:t>
      </w:r>
      <w:r w:rsidRPr="00A7512A">
        <w:rPr>
          <w:rFonts w:cs="Courier"/>
          <w:lang w:val="en-US"/>
        </w:rPr>
        <w:t>'</w:t>
      </w:r>
      <w:r w:rsidRPr="00A3770E">
        <w:rPr>
          <w:rStyle w:val="codeChar"/>
        </w:rPr>
        <w:t>isob</w:t>
      </w:r>
      <w:r w:rsidRPr="00A7512A">
        <w:rPr>
          <w:rFonts w:cs="Courier"/>
          <w:lang w:val="en-US"/>
        </w:rPr>
        <w:t>'</w:t>
      </w:r>
      <w:r w:rsidRPr="00A7512A">
        <w:rPr>
          <w:rFonts w:eastAsia="TimesNewRomanPSMT"/>
          <w:lang w:val="en-US"/>
        </w:rPr>
        <w:t xml:space="preserve"> requires support for all features of the </w:t>
      </w:r>
      <w:r w:rsidRPr="00A7512A">
        <w:rPr>
          <w:rFonts w:cs="Courier"/>
          <w:lang w:val="en-US"/>
        </w:rPr>
        <w:t>'</w:t>
      </w:r>
      <w:r w:rsidRPr="00A3770E">
        <w:rPr>
          <w:rStyle w:val="codeChar"/>
        </w:rPr>
        <w:t>isoa</w:t>
      </w:r>
      <w:r w:rsidRPr="00A7512A">
        <w:rPr>
          <w:rFonts w:cs="Courier"/>
          <w:lang w:val="en-US"/>
        </w:rPr>
        <w:t>'</w:t>
      </w:r>
      <w:r w:rsidRPr="00A7512A">
        <w:rPr>
          <w:rFonts w:eastAsia="TimesNewRomanPSMT"/>
          <w:lang w:val="en-US"/>
        </w:rPr>
        <w:t xml:space="preserve"> brand.</w:t>
      </w:r>
    </w:p>
    <w:p w14:paraId="5BE761A4" w14:textId="4F4F14C3" w:rsidR="000E78B9" w:rsidRPr="000E78B9" w:rsidRDefault="000E78B9" w:rsidP="00925C2F">
      <w:pPr>
        <w:rPr>
          <w:i/>
          <w:iCs/>
          <w:lang w:val="en-GB"/>
        </w:rPr>
      </w:pPr>
      <w:r w:rsidRPr="000E78B9">
        <w:rPr>
          <w:i/>
          <w:iCs/>
          <w:lang w:val="en-GB"/>
        </w:rPr>
        <w:t>insert</w:t>
      </w:r>
    </w:p>
    <w:p w14:paraId="306A999E" w14:textId="77777777" w:rsidR="000E78B9" w:rsidRPr="000E78B9" w:rsidRDefault="000E78B9" w:rsidP="000E78B9">
      <w:pPr>
        <w:rPr>
          <w:lang w:val="en-GB"/>
        </w:rPr>
      </w:pPr>
      <w:r w:rsidRPr="000E78B9">
        <w:rPr>
          <w:lang w:val="en-GB"/>
        </w:rPr>
        <w:t>Support for the following boxes is required under this brand: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84"/>
        <w:gridCol w:w="584"/>
        <w:gridCol w:w="584"/>
        <w:gridCol w:w="584"/>
        <w:gridCol w:w="794"/>
        <w:gridCol w:w="584"/>
        <w:gridCol w:w="375"/>
        <w:gridCol w:w="785"/>
        <w:gridCol w:w="4050"/>
      </w:tblGrid>
      <w:tr w:rsidR="000E78B9" w:rsidRPr="00A7512A" w14:paraId="64B99D0F" w14:textId="77777777" w:rsidTr="00B35E17">
        <w:trPr>
          <w:jc w:val="center"/>
        </w:trPr>
        <w:tc>
          <w:tcPr>
            <w:tcW w:w="584" w:type="dxa"/>
            <w:tcBorders>
              <w:top w:val="single" w:sz="4" w:space="0" w:color="auto"/>
              <w:left w:val="single" w:sz="4" w:space="0" w:color="auto"/>
              <w:bottom w:val="single" w:sz="4" w:space="0" w:color="auto"/>
              <w:right w:val="single" w:sz="4" w:space="0" w:color="auto"/>
            </w:tcBorders>
          </w:tcPr>
          <w:p w14:paraId="04941B58" w14:textId="77777777" w:rsidR="000E78B9" w:rsidRPr="000E78B9" w:rsidRDefault="000E78B9" w:rsidP="00B35E17">
            <w:pPr>
              <w:pStyle w:val="arial"/>
              <w:keepNext/>
              <w:suppressAutoHyphens/>
              <w:spacing w:after="0"/>
              <w:outlineLvl w:val="1"/>
              <w:rPr>
                <w:rStyle w:val="codeChar"/>
                <w:rFonts w:ascii="Cambria" w:hAnsi="Cambria"/>
              </w:rPr>
            </w:pPr>
          </w:p>
        </w:tc>
        <w:tc>
          <w:tcPr>
            <w:tcW w:w="584" w:type="dxa"/>
            <w:tcBorders>
              <w:top w:val="single" w:sz="4" w:space="0" w:color="auto"/>
              <w:left w:val="single" w:sz="4" w:space="0" w:color="auto"/>
              <w:bottom w:val="single" w:sz="4" w:space="0" w:color="auto"/>
              <w:right w:val="single" w:sz="4" w:space="0" w:color="auto"/>
            </w:tcBorders>
          </w:tcPr>
          <w:p w14:paraId="40E9A362" w14:textId="77777777" w:rsidR="000E78B9" w:rsidRPr="000E78B9" w:rsidRDefault="000E78B9" w:rsidP="00B35E17">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5E2DCB14" w14:textId="77777777" w:rsidR="000E78B9" w:rsidRPr="000E78B9" w:rsidRDefault="000E78B9" w:rsidP="00B35E17">
            <w:pPr>
              <w:pStyle w:val="arial"/>
              <w:keepNext/>
              <w:suppressAutoHyphens/>
              <w:spacing w:after="0"/>
              <w:outlineLvl w:val="1"/>
              <w:rPr>
                <w:rFonts w:ascii="Cambria" w:eastAsia="MS Mincho" w:hAnsi="Cambria" w:cs="Arial"/>
                <w:noProof/>
                <w:color w:val="auto"/>
                <w:szCs w:val="24"/>
                <w:lang w:eastAsia="ja-JP"/>
              </w:rPr>
            </w:pPr>
            <w:r w:rsidRPr="000E78B9">
              <w:rPr>
                <w:rFonts w:ascii="Courier New" w:hAnsi="Courier New" w:cs="Courier New"/>
                <w:noProof/>
                <w:color w:val="auto"/>
                <w:szCs w:val="24"/>
                <w:lang w:eastAsia="ja-JP"/>
              </w:rPr>
              <w:t>ttyp</w:t>
            </w:r>
          </w:p>
        </w:tc>
        <w:tc>
          <w:tcPr>
            <w:tcW w:w="584" w:type="dxa"/>
            <w:tcBorders>
              <w:top w:val="single" w:sz="4" w:space="0" w:color="auto"/>
              <w:left w:val="single" w:sz="4" w:space="0" w:color="auto"/>
              <w:bottom w:val="single" w:sz="4" w:space="0" w:color="auto"/>
              <w:right w:val="single" w:sz="4" w:space="0" w:color="auto"/>
            </w:tcBorders>
          </w:tcPr>
          <w:p w14:paraId="1DD4AE5C" w14:textId="77777777" w:rsidR="000E78B9" w:rsidRPr="000E78B9" w:rsidRDefault="000E78B9" w:rsidP="00B35E17">
            <w:pPr>
              <w:pStyle w:val="arial"/>
              <w:spacing w:after="0"/>
              <w:rPr>
                <w:rFonts w:ascii="Cambria" w:hAnsi="Cambria" w:cs="Arial"/>
                <w:noProof/>
                <w:color w:val="auto"/>
                <w:szCs w:val="24"/>
              </w:rPr>
            </w:pPr>
          </w:p>
        </w:tc>
        <w:tc>
          <w:tcPr>
            <w:tcW w:w="794" w:type="dxa"/>
            <w:tcBorders>
              <w:top w:val="single" w:sz="4" w:space="0" w:color="auto"/>
              <w:left w:val="single" w:sz="4" w:space="0" w:color="auto"/>
              <w:bottom w:val="single" w:sz="4" w:space="0" w:color="auto"/>
              <w:right w:val="single" w:sz="4" w:space="0" w:color="auto"/>
            </w:tcBorders>
          </w:tcPr>
          <w:p w14:paraId="0331CF13" w14:textId="77777777" w:rsidR="000E78B9" w:rsidRPr="000E78B9" w:rsidRDefault="000E78B9" w:rsidP="00B35E17">
            <w:pPr>
              <w:pStyle w:val="arial"/>
              <w:keepNext/>
              <w:suppressAutoHyphens/>
              <w:spacing w:after="0"/>
              <w:outlineLvl w:val="1"/>
              <w:rPr>
                <w:rFonts w:ascii="Cambria" w:hAnsi="Cambria"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28E1C29A" w14:textId="77777777" w:rsidR="000E78B9" w:rsidRPr="000E78B9" w:rsidRDefault="000E78B9" w:rsidP="00B35E17">
            <w:pPr>
              <w:pStyle w:val="arial"/>
              <w:spacing w:after="0"/>
              <w:rPr>
                <w:rFonts w:ascii="Cambria" w:hAnsi="Cambria"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77F35859" w14:textId="77777777" w:rsidR="000E78B9" w:rsidRPr="000E78B9" w:rsidRDefault="000E78B9" w:rsidP="00B35E17">
            <w:pPr>
              <w:pStyle w:val="arial"/>
              <w:keepNext/>
              <w:suppressAutoHyphens/>
              <w:spacing w:after="0"/>
              <w:outlineLvl w:val="1"/>
              <w:rPr>
                <w:rFonts w:ascii="Cambria" w:hAnsi="Cambria"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4D914D56" w14:textId="77777777" w:rsidR="000E78B9" w:rsidRPr="000E78B9" w:rsidRDefault="000E78B9" w:rsidP="00B35E17">
            <w:pPr>
              <w:pStyle w:val="arial"/>
              <w:keepNext/>
              <w:suppressAutoHyphens/>
              <w:spacing w:after="0"/>
              <w:outlineLvl w:val="1"/>
              <w:rPr>
                <w:rStyle w:val="codeChar"/>
                <w:rFonts w:ascii="Cambria" w:eastAsia="MS Mincho" w:hAnsi="Cambria"/>
              </w:rPr>
            </w:pPr>
          </w:p>
        </w:tc>
        <w:tc>
          <w:tcPr>
            <w:tcW w:w="4050" w:type="dxa"/>
            <w:tcBorders>
              <w:top w:val="single" w:sz="4" w:space="0" w:color="auto"/>
              <w:left w:val="single" w:sz="4" w:space="0" w:color="auto"/>
              <w:bottom w:val="single" w:sz="4" w:space="0" w:color="auto"/>
              <w:right w:val="single" w:sz="4" w:space="0" w:color="auto"/>
            </w:tcBorders>
          </w:tcPr>
          <w:p w14:paraId="5A50B196" w14:textId="77777777" w:rsidR="000E78B9" w:rsidRPr="000E78B9" w:rsidRDefault="000E78B9" w:rsidP="00B35E17">
            <w:pPr>
              <w:pStyle w:val="arial"/>
              <w:keepNext/>
              <w:suppressAutoHyphens/>
              <w:spacing w:after="0"/>
              <w:outlineLvl w:val="6"/>
              <w:rPr>
                <w:rFonts w:ascii="Cambria" w:hAnsi="Cambria" w:cs="Arial"/>
                <w:i/>
                <w:color w:val="auto"/>
                <w:szCs w:val="24"/>
              </w:rPr>
            </w:pPr>
            <w:r w:rsidRPr="000E78B9">
              <w:rPr>
                <w:rFonts w:ascii="Cambria" w:hAnsi="Cambria" w:cs="Arial"/>
                <w:i/>
                <w:lang w:eastAsia="ja-JP"/>
              </w:rPr>
              <w:t>track type of the track</w:t>
            </w:r>
          </w:p>
        </w:tc>
      </w:tr>
      <w:tr w:rsidR="000E78B9" w:rsidRPr="006F5BB6" w14:paraId="2F0AF460" w14:textId="77777777" w:rsidTr="00B35E17">
        <w:trPr>
          <w:jc w:val="center"/>
        </w:trPr>
        <w:tc>
          <w:tcPr>
            <w:tcW w:w="584" w:type="dxa"/>
            <w:tcBorders>
              <w:top w:val="single" w:sz="4" w:space="0" w:color="auto"/>
              <w:left w:val="single" w:sz="4" w:space="0" w:color="auto"/>
              <w:bottom w:val="single" w:sz="4" w:space="0" w:color="auto"/>
              <w:right w:val="single" w:sz="4" w:space="0" w:color="auto"/>
            </w:tcBorders>
          </w:tcPr>
          <w:p w14:paraId="3FCB32EC" w14:textId="77777777" w:rsidR="000E78B9" w:rsidRPr="000E78B9" w:rsidRDefault="000E78B9" w:rsidP="00B35E17">
            <w:pPr>
              <w:pStyle w:val="arial"/>
              <w:keepNext/>
              <w:suppressAutoHyphens/>
              <w:spacing w:after="0"/>
              <w:outlineLvl w:val="1"/>
              <w:rPr>
                <w:rStyle w:val="codeChar"/>
              </w:rPr>
            </w:pPr>
          </w:p>
        </w:tc>
        <w:tc>
          <w:tcPr>
            <w:tcW w:w="584" w:type="dxa"/>
            <w:tcBorders>
              <w:top w:val="single" w:sz="4" w:space="0" w:color="auto"/>
              <w:left w:val="single" w:sz="4" w:space="0" w:color="auto"/>
              <w:bottom w:val="single" w:sz="4" w:space="0" w:color="auto"/>
              <w:right w:val="single" w:sz="4" w:space="0" w:color="auto"/>
            </w:tcBorders>
          </w:tcPr>
          <w:p w14:paraId="716D65D7" w14:textId="77777777" w:rsidR="000E78B9" w:rsidRPr="000E78B9" w:rsidRDefault="000E78B9" w:rsidP="00B35E17">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0CE8EEB5"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5F1A4422"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r w:rsidRPr="000E78B9">
              <w:rPr>
                <w:rFonts w:ascii="Courier New" w:hAnsi="Courier New" w:cs="Courier New"/>
                <w:noProof/>
                <w:color w:val="auto"/>
                <w:szCs w:val="24"/>
                <w:lang w:eastAsia="ja-JP"/>
              </w:rPr>
              <w:t>brnd</w:t>
            </w:r>
          </w:p>
        </w:tc>
        <w:tc>
          <w:tcPr>
            <w:tcW w:w="794" w:type="dxa"/>
            <w:tcBorders>
              <w:top w:val="single" w:sz="4" w:space="0" w:color="auto"/>
              <w:left w:val="single" w:sz="4" w:space="0" w:color="auto"/>
              <w:bottom w:val="single" w:sz="4" w:space="0" w:color="auto"/>
              <w:right w:val="single" w:sz="4" w:space="0" w:color="auto"/>
            </w:tcBorders>
          </w:tcPr>
          <w:p w14:paraId="0DB4B6E7"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68D97AA1"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7A4273F6" w14:textId="77777777" w:rsidR="000E78B9" w:rsidRPr="000E78B9" w:rsidRDefault="000E78B9" w:rsidP="00B35E17">
            <w:pPr>
              <w:pStyle w:val="arial"/>
              <w:keepNext/>
              <w:suppressAutoHyphens/>
              <w:spacing w:after="0"/>
              <w:outlineLvl w:val="1"/>
              <w:rPr>
                <w:rFonts w:ascii="Courier New" w:hAnsi="Courier New"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62679FC6" w14:textId="77777777" w:rsidR="000E78B9" w:rsidRPr="000E78B9" w:rsidRDefault="000E78B9" w:rsidP="00B35E17">
            <w:pPr>
              <w:pStyle w:val="arial"/>
              <w:keepNext/>
              <w:suppressAutoHyphens/>
              <w:spacing w:after="0"/>
              <w:outlineLvl w:val="1"/>
              <w:rPr>
                <w:rStyle w:val="codeChar"/>
                <w:rFonts w:eastAsia="MS Mincho"/>
              </w:rPr>
            </w:pPr>
          </w:p>
        </w:tc>
        <w:tc>
          <w:tcPr>
            <w:tcW w:w="4050" w:type="dxa"/>
            <w:tcBorders>
              <w:top w:val="single" w:sz="4" w:space="0" w:color="auto"/>
              <w:left w:val="single" w:sz="4" w:space="0" w:color="auto"/>
              <w:bottom w:val="single" w:sz="4" w:space="0" w:color="auto"/>
              <w:right w:val="single" w:sz="4" w:space="0" w:color="auto"/>
            </w:tcBorders>
          </w:tcPr>
          <w:p w14:paraId="3C694F10" w14:textId="77777777" w:rsidR="000E78B9" w:rsidRPr="00974C02" w:rsidRDefault="000E78B9" w:rsidP="00B35E17">
            <w:pPr>
              <w:pStyle w:val="arial"/>
              <w:keepNext/>
              <w:suppressAutoHyphens/>
              <w:spacing w:after="0"/>
              <w:outlineLvl w:val="6"/>
              <w:rPr>
                <w:rFonts w:ascii="Cambria" w:eastAsia="MS Mincho" w:hAnsi="Cambria" w:cs="Arial"/>
                <w:i/>
                <w:color w:val="auto"/>
                <w:szCs w:val="24"/>
                <w:lang w:eastAsia="ja-JP"/>
              </w:rPr>
            </w:pPr>
            <w:r w:rsidRPr="000E78B9">
              <w:rPr>
                <w:rFonts w:ascii="Cambria" w:hAnsi="Cambria" w:cs="Arial"/>
                <w:i/>
                <w:lang w:eastAsia="ja-JP"/>
              </w:rPr>
              <w:t>brand property</w:t>
            </w:r>
          </w:p>
        </w:tc>
      </w:tr>
    </w:tbl>
    <w:p w14:paraId="524DDF5D" w14:textId="77777777" w:rsidR="000E78B9" w:rsidRPr="00527EDE" w:rsidRDefault="000E78B9" w:rsidP="000E78B9">
      <w:pPr>
        <w:rPr>
          <w:rFonts w:eastAsia="TimesNewRomanPSMT"/>
          <w:lang w:val="en-GB"/>
        </w:rPr>
      </w:pPr>
    </w:p>
    <w:p w14:paraId="27DC6046" w14:textId="42A5F86C" w:rsidR="000E78B9" w:rsidRDefault="000E78B9" w:rsidP="00925C2F">
      <w:pPr>
        <w:rPr>
          <w:lang w:val="en-GB"/>
        </w:rPr>
      </w:pPr>
      <w:r>
        <w:rPr>
          <w:lang w:val="en-GB"/>
        </w:rPr>
        <w:t>Insert at the beginning of E.15.2</w:t>
      </w:r>
    </w:p>
    <w:p w14:paraId="163AF5D5" w14:textId="77777777" w:rsidR="000E78B9" w:rsidRPr="000E78B9" w:rsidRDefault="000E78B9" w:rsidP="000E78B9">
      <w:pPr>
        <w:rPr>
          <w:lang w:val="en-GB"/>
        </w:rPr>
      </w:pPr>
      <w:r w:rsidRPr="000E78B9">
        <w:rPr>
          <w:lang w:val="en-GB"/>
        </w:rPr>
        <w:t>Support for the following boxes is required under this brand: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84"/>
        <w:gridCol w:w="584"/>
        <w:gridCol w:w="584"/>
        <w:gridCol w:w="584"/>
        <w:gridCol w:w="794"/>
        <w:gridCol w:w="584"/>
        <w:gridCol w:w="375"/>
        <w:gridCol w:w="785"/>
        <w:gridCol w:w="4050"/>
      </w:tblGrid>
      <w:tr w:rsidR="000E78B9" w:rsidRPr="000E78B9" w14:paraId="5D29B9E2" w14:textId="77777777" w:rsidTr="00B35E17">
        <w:trPr>
          <w:jc w:val="center"/>
        </w:trPr>
        <w:tc>
          <w:tcPr>
            <w:tcW w:w="584" w:type="dxa"/>
            <w:tcBorders>
              <w:top w:val="single" w:sz="4" w:space="0" w:color="auto"/>
              <w:left w:val="single" w:sz="4" w:space="0" w:color="auto"/>
              <w:bottom w:val="single" w:sz="4" w:space="0" w:color="auto"/>
              <w:right w:val="single" w:sz="4" w:space="0" w:color="auto"/>
            </w:tcBorders>
          </w:tcPr>
          <w:p w14:paraId="6EF5A9AB" w14:textId="77777777" w:rsidR="000E78B9" w:rsidRPr="000E78B9" w:rsidRDefault="000E78B9" w:rsidP="00B35E17">
            <w:pPr>
              <w:pStyle w:val="arial"/>
              <w:keepNext/>
              <w:suppressAutoHyphens/>
              <w:spacing w:after="0"/>
              <w:outlineLvl w:val="1"/>
              <w:rPr>
                <w:rStyle w:val="codeChar"/>
                <w:rFonts w:ascii="Cambria" w:hAnsi="Cambria"/>
              </w:rPr>
            </w:pPr>
            <w:r w:rsidRPr="000E78B9">
              <w:rPr>
                <w:rFonts w:ascii="Courier New" w:hAnsi="Courier New" w:cs="Courier New"/>
                <w:noProof/>
                <w:color w:val="auto"/>
                <w:szCs w:val="24"/>
                <w:lang w:eastAsia="ja-JP"/>
              </w:rPr>
              <w:t>imda</w:t>
            </w:r>
          </w:p>
        </w:tc>
        <w:tc>
          <w:tcPr>
            <w:tcW w:w="584" w:type="dxa"/>
            <w:tcBorders>
              <w:top w:val="single" w:sz="4" w:space="0" w:color="auto"/>
              <w:left w:val="single" w:sz="4" w:space="0" w:color="auto"/>
              <w:bottom w:val="single" w:sz="4" w:space="0" w:color="auto"/>
              <w:right w:val="single" w:sz="4" w:space="0" w:color="auto"/>
            </w:tcBorders>
          </w:tcPr>
          <w:p w14:paraId="617AF549" w14:textId="77777777" w:rsidR="000E78B9" w:rsidRPr="000E78B9" w:rsidRDefault="000E78B9" w:rsidP="00B35E17">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4520EE93" w14:textId="77777777" w:rsidR="000E78B9" w:rsidRPr="000E78B9" w:rsidRDefault="000E78B9" w:rsidP="00B35E17">
            <w:pPr>
              <w:pStyle w:val="arial"/>
              <w:keepNext/>
              <w:suppressAutoHyphens/>
              <w:spacing w:after="0"/>
              <w:outlineLvl w:val="1"/>
              <w:rPr>
                <w:rFonts w:ascii="Cambria" w:eastAsia="MS Mincho" w:hAnsi="Cambria"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1B6D5D50" w14:textId="77777777" w:rsidR="000E78B9" w:rsidRPr="000E78B9" w:rsidRDefault="000E78B9" w:rsidP="00B35E17">
            <w:pPr>
              <w:pStyle w:val="arial"/>
              <w:spacing w:after="0"/>
              <w:rPr>
                <w:rFonts w:ascii="Cambria" w:hAnsi="Cambria" w:cs="Arial"/>
                <w:noProof/>
                <w:color w:val="auto"/>
                <w:szCs w:val="24"/>
              </w:rPr>
            </w:pPr>
          </w:p>
        </w:tc>
        <w:tc>
          <w:tcPr>
            <w:tcW w:w="794" w:type="dxa"/>
            <w:tcBorders>
              <w:top w:val="single" w:sz="4" w:space="0" w:color="auto"/>
              <w:left w:val="single" w:sz="4" w:space="0" w:color="auto"/>
              <w:bottom w:val="single" w:sz="4" w:space="0" w:color="auto"/>
              <w:right w:val="single" w:sz="4" w:space="0" w:color="auto"/>
            </w:tcBorders>
          </w:tcPr>
          <w:p w14:paraId="4DA18CB8" w14:textId="77777777" w:rsidR="000E78B9" w:rsidRPr="000E78B9" w:rsidRDefault="000E78B9" w:rsidP="00B35E17">
            <w:pPr>
              <w:pStyle w:val="arial"/>
              <w:keepNext/>
              <w:suppressAutoHyphens/>
              <w:spacing w:after="0"/>
              <w:outlineLvl w:val="1"/>
              <w:rPr>
                <w:rFonts w:ascii="Cambria" w:hAnsi="Cambria"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49A053B2" w14:textId="77777777" w:rsidR="000E78B9" w:rsidRPr="000E78B9" w:rsidRDefault="000E78B9" w:rsidP="00B35E17">
            <w:pPr>
              <w:pStyle w:val="arial"/>
              <w:spacing w:after="0"/>
              <w:rPr>
                <w:rFonts w:ascii="Cambria" w:hAnsi="Cambria"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26B7C03D" w14:textId="77777777" w:rsidR="000E78B9" w:rsidRPr="000E78B9" w:rsidRDefault="000E78B9" w:rsidP="00B35E17">
            <w:pPr>
              <w:pStyle w:val="arial"/>
              <w:keepNext/>
              <w:suppressAutoHyphens/>
              <w:spacing w:after="0"/>
              <w:outlineLvl w:val="1"/>
              <w:rPr>
                <w:rFonts w:ascii="Cambria" w:hAnsi="Cambria"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72569F33" w14:textId="77777777" w:rsidR="000E78B9" w:rsidRPr="000E78B9" w:rsidRDefault="000E78B9" w:rsidP="00B35E17">
            <w:pPr>
              <w:pStyle w:val="arial"/>
              <w:keepNext/>
              <w:suppressAutoHyphens/>
              <w:spacing w:after="0"/>
              <w:outlineLvl w:val="1"/>
              <w:rPr>
                <w:rStyle w:val="codeChar"/>
                <w:rFonts w:ascii="Cambria" w:eastAsia="MS Mincho" w:hAnsi="Cambria"/>
              </w:rPr>
            </w:pPr>
          </w:p>
        </w:tc>
        <w:tc>
          <w:tcPr>
            <w:tcW w:w="4050" w:type="dxa"/>
            <w:tcBorders>
              <w:top w:val="single" w:sz="4" w:space="0" w:color="auto"/>
              <w:left w:val="single" w:sz="4" w:space="0" w:color="auto"/>
              <w:bottom w:val="single" w:sz="4" w:space="0" w:color="auto"/>
              <w:right w:val="single" w:sz="4" w:space="0" w:color="auto"/>
            </w:tcBorders>
          </w:tcPr>
          <w:p w14:paraId="00266CD4" w14:textId="77777777" w:rsidR="000E78B9" w:rsidRPr="000E78B9" w:rsidRDefault="000E78B9" w:rsidP="00B35E17">
            <w:pPr>
              <w:pStyle w:val="arial"/>
              <w:keepNext/>
              <w:suppressAutoHyphens/>
              <w:spacing w:after="0"/>
              <w:outlineLvl w:val="6"/>
              <w:rPr>
                <w:rFonts w:ascii="Cambria" w:hAnsi="Cambria" w:cs="Arial"/>
                <w:i/>
                <w:color w:val="auto"/>
                <w:szCs w:val="24"/>
              </w:rPr>
            </w:pPr>
            <w:r w:rsidRPr="000E78B9">
              <w:rPr>
                <w:rFonts w:ascii="Cambria" w:hAnsi="Cambria" w:cs="Arial"/>
                <w:i/>
                <w:lang w:eastAsia="ja-JP"/>
              </w:rPr>
              <w:t xml:space="preserve">identified media data </w:t>
            </w:r>
          </w:p>
        </w:tc>
      </w:tr>
      <w:tr w:rsidR="000E78B9" w:rsidRPr="000E78B9" w14:paraId="31FF4E25" w14:textId="77777777" w:rsidTr="00B35E17">
        <w:trPr>
          <w:jc w:val="center"/>
        </w:trPr>
        <w:tc>
          <w:tcPr>
            <w:tcW w:w="584" w:type="dxa"/>
            <w:tcBorders>
              <w:top w:val="single" w:sz="4" w:space="0" w:color="auto"/>
              <w:left w:val="single" w:sz="4" w:space="0" w:color="auto"/>
              <w:bottom w:val="single" w:sz="4" w:space="0" w:color="auto"/>
              <w:right w:val="single" w:sz="4" w:space="0" w:color="auto"/>
            </w:tcBorders>
          </w:tcPr>
          <w:p w14:paraId="24CD0E23" w14:textId="77777777" w:rsidR="000E78B9" w:rsidRPr="000E78B9" w:rsidRDefault="000E78B9" w:rsidP="00B35E17">
            <w:pPr>
              <w:pStyle w:val="arial"/>
              <w:keepNext/>
              <w:suppressAutoHyphens/>
              <w:spacing w:after="0"/>
              <w:outlineLvl w:val="1"/>
              <w:rPr>
                <w:rStyle w:val="codeChar"/>
              </w:rPr>
            </w:pPr>
          </w:p>
        </w:tc>
        <w:tc>
          <w:tcPr>
            <w:tcW w:w="584" w:type="dxa"/>
            <w:tcBorders>
              <w:top w:val="single" w:sz="4" w:space="0" w:color="auto"/>
              <w:left w:val="single" w:sz="4" w:space="0" w:color="auto"/>
              <w:bottom w:val="single" w:sz="4" w:space="0" w:color="auto"/>
              <w:right w:val="single" w:sz="4" w:space="0" w:color="auto"/>
            </w:tcBorders>
          </w:tcPr>
          <w:p w14:paraId="69A42051" w14:textId="77777777" w:rsidR="000E78B9" w:rsidRPr="000E78B9" w:rsidRDefault="000E78B9" w:rsidP="00B35E17">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5878A7D4"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27CB5924"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r w:rsidRPr="000E78B9">
              <w:rPr>
                <w:rFonts w:ascii="Courier New" w:hAnsi="Courier New" w:cs="Courier New"/>
                <w:noProof/>
                <w:color w:val="auto"/>
                <w:szCs w:val="24"/>
                <w:lang w:eastAsia="ja-JP"/>
              </w:rPr>
              <w:t>imdt</w:t>
            </w:r>
          </w:p>
        </w:tc>
        <w:tc>
          <w:tcPr>
            <w:tcW w:w="794" w:type="dxa"/>
            <w:tcBorders>
              <w:top w:val="single" w:sz="4" w:space="0" w:color="auto"/>
              <w:left w:val="single" w:sz="4" w:space="0" w:color="auto"/>
              <w:bottom w:val="single" w:sz="4" w:space="0" w:color="auto"/>
              <w:right w:val="single" w:sz="4" w:space="0" w:color="auto"/>
            </w:tcBorders>
          </w:tcPr>
          <w:p w14:paraId="3F278DD9"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6B799A84"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3329AE3E" w14:textId="77777777" w:rsidR="000E78B9" w:rsidRPr="000E78B9" w:rsidRDefault="000E78B9" w:rsidP="00B35E17">
            <w:pPr>
              <w:pStyle w:val="arial"/>
              <w:keepNext/>
              <w:suppressAutoHyphens/>
              <w:spacing w:after="0"/>
              <w:outlineLvl w:val="1"/>
              <w:rPr>
                <w:rFonts w:ascii="Courier New" w:hAnsi="Courier New"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610E56C4" w14:textId="77777777" w:rsidR="000E78B9" w:rsidRPr="000E78B9" w:rsidRDefault="000E78B9" w:rsidP="00B35E17">
            <w:pPr>
              <w:pStyle w:val="arial"/>
              <w:keepNext/>
              <w:suppressAutoHyphens/>
              <w:spacing w:after="0"/>
              <w:outlineLvl w:val="1"/>
              <w:rPr>
                <w:rStyle w:val="codeChar"/>
                <w:rFonts w:eastAsia="MS Mincho"/>
              </w:rPr>
            </w:pPr>
          </w:p>
        </w:tc>
        <w:tc>
          <w:tcPr>
            <w:tcW w:w="4050" w:type="dxa"/>
            <w:tcBorders>
              <w:top w:val="single" w:sz="4" w:space="0" w:color="auto"/>
              <w:left w:val="single" w:sz="4" w:space="0" w:color="auto"/>
              <w:bottom w:val="single" w:sz="4" w:space="0" w:color="auto"/>
              <w:right w:val="single" w:sz="4" w:space="0" w:color="auto"/>
            </w:tcBorders>
          </w:tcPr>
          <w:p w14:paraId="7E2379A9" w14:textId="77777777" w:rsidR="000E78B9" w:rsidRPr="000E78B9" w:rsidRDefault="000E78B9" w:rsidP="00B35E17">
            <w:pPr>
              <w:pStyle w:val="arial"/>
              <w:keepNext/>
              <w:suppressAutoHyphens/>
              <w:spacing w:after="0"/>
              <w:outlineLvl w:val="6"/>
              <w:rPr>
                <w:rFonts w:ascii="Cambria" w:eastAsia="MS Mincho" w:hAnsi="Cambria" w:cs="Arial"/>
                <w:i/>
                <w:color w:val="auto"/>
                <w:szCs w:val="24"/>
                <w:lang w:eastAsia="ja-JP"/>
              </w:rPr>
            </w:pPr>
            <w:r w:rsidRPr="000E78B9">
              <w:rPr>
                <w:rFonts w:ascii="Cambria" w:hAnsi="Cambria" w:cs="Arial"/>
                <w:i/>
                <w:lang w:eastAsia="ja-JP"/>
              </w:rPr>
              <w:t xml:space="preserve">data entry of </w:t>
            </w:r>
            <w:proofErr w:type="spellStart"/>
            <w:r w:rsidRPr="000E78B9">
              <w:rPr>
                <w:rFonts w:ascii="Cambria" w:hAnsi="Cambria" w:cs="Arial"/>
                <w:i/>
                <w:lang w:eastAsia="ja-JP"/>
              </w:rPr>
              <w:t>imda</w:t>
            </w:r>
            <w:proofErr w:type="spellEnd"/>
          </w:p>
        </w:tc>
      </w:tr>
      <w:tr w:rsidR="000E78B9" w:rsidRPr="00A7512A" w14:paraId="11133D6A" w14:textId="77777777" w:rsidTr="00B35E17">
        <w:trPr>
          <w:jc w:val="center"/>
        </w:trPr>
        <w:tc>
          <w:tcPr>
            <w:tcW w:w="584" w:type="dxa"/>
            <w:tcBorders>
              <w:top w:val="single" w:sz="4" w:space="0" w:color="auto"/>
              <w:left w:val="single" w:sz="4" w:space="0" w:color="auto"/>
              <w:bottom w:val="single" w:sz="4" w:space="0" w:color="auto"/>
              <w:right w:val="single" w:sz="4" w:space="0" w:color="auto"/>
            </w:tcBorders>
          </w:tcPr>
          <w:p w14:paraId="2A659DC3" w14:textId="77777777" w:rsidR="000E78B9" w:rsidRPr="000E78B9" w:rsidRDefault="000E78B9" w:rsidP="00B35E17">
            <w:pPr>
              <w:pStyle w:val="arial"/>
              <w:keepNext/>
              <w:suppressAutoHyphens/>
              <w:spacing w:after="0"/>
              <w:outlineLvl w:val="1"/>
              <w:rPr>
                <w:rStyle w:val="codeChar"/>
              </w:rPr>
            </w:pPr>
          </w:p>
        </w:tc>
        <w:tc>
          <w:tcPr>
            <w:tcW w:w="584" w:type="dxa"/>
            <w:tcBorders>
              <w:top w:val="single" w:sz="4" w:space="0" w:color="auto"/>
              <w:left w:val="single" w:sz="4" w:space="0" w:color="auto"/>
              <w:bottom w:val="single" w:sz="4" w:space="0" w:color="auto"/>
              <w:right w:val="single" w:sz="4" w:space="0" w:color="auto"/>
            </w:tcBorders>
          </w:tcPr>
          <w:p w14:paraId="1761FDC9" w14:textId="77777777" w:rsidR="000E78B9" w:rsidRPr="000E78B9" w:rsidRDefault="000E78B9" w:rsidP="00B35E17">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2551C77C"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4D5EB41E"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r w:rsidRPr="000E78B9">
              <w:rPr>
                <w:rFonts w:ascii="Courier New" w:hAnsi="Courier New" w:cs="Courier New"/>
                <w:noProof/>
                <w:color w:val="auto"/>
                <w:szCs w:val="24"/>
                <w:lang w:eastAsia="ja-JP"/>
              </w:rPr>
              <w:t>snim</w:t>
            </w:r>
          </w:p>
        </w:tc>
        <w:tc>
          <w:tcPr>
            <w:tcW w:w="794" w:type="dxa"/>
            <w:tcBorders>
              <w:top w:val="single" w:sz="4" w:space="0" w:color="auto"/>
              <w:left w:val="single" w:sz="4" w:space="0" w:color="auto"/>
              <w:bottom w:val="single" w:sz="4" w:space="0" w:color="auto"/>
              <w:right w:val="single" w:sz="4" w:space="0" w:color="auto"/>
            </w:tcBorders>
          </w:tcPr>
          <w:p w14:paraId="4530B518"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78A03D85"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3665156C" w14:textId="77777777" w:rsidR="000E78B9" w:rsidRPr="000E78B9" w:rsidRDefault="000E78B9" w:rsidP="00B35E17">
            <w:pPr>
              <w:pStyle w:val="arial"/>
              <w:keepNext/>
              <w:suppressAutoHyphens/>
              <w:spacing w:after="0"/>
              <w:outlineLvl w:val="1"/>
              <w:rPr>
                <w:rFonts w:ascii="Courier New" w:hAnsi="Courier New"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5EF39EAF" w14:textId="77777777" w:rsidR="000E78B9" w:rsidRPr="000E78B9" w:rsidRDefault="000E78B9" w:rsidP="00B35E17">
            <w:pPr>
              <w:pStyle w:val="arial"/>
              <w:keepNext/>
              <w:suppressAutoHyphens/>
              <w:spacing w:after="0"/>
              <w:outlineLvl w:val="1"/>
              <w:rPr>
                <w:rStyle w:val="codeChar"/>
                <w:rFonts w:eastAsia="MS Mincho"/>
              </w:rPr>
            </w:pPr>
          </w:p>
        </w:tc>
        <w:tc>
          <w:tcPr>
            <w:tcW w:w="4050" w:type="dxa"/>
            <w:tcBorders>
              <w:top w:val="single" w:sz="4" w:space="0" w:color="auto"/>
              <w:left w:val="single" w:sz="4" w:space="0" w:color="auto"/>
              <w:bottom w:val="single" w:sz="4" w:space="0" w:color="auto"/>
              <w:right w:val="single" w:sz="4" w:space="0" w:color="auto"/>
            </w:tcBorders>
          </w:tcPr>
          <w:p w14:paraId="431B803B" w14:textId="77777777" w:rsidR="000E78B9" w:rsidRPr="000E78B9" w:rsidRDefault="000E78B9" w:rsidP="00B35E17">
            <w:pPr>
              <w:pStyle w:val="arial"/>
              <w:keepNext/>
              <w:suppressAutoHyphens/>
              <w:spacing w:after="0"/>
              <w:outlineLvl w:val="6"/>
              <w:rPr>
                <w:rFonts w:ascii="Cambria" w:hAnsi="Cambria" w:cs="Arial"/>
                <w:i/>
                <w:lang w:eastAsia="ja-JP"/>
              </w:rPr>
            </w:pPr>
            <w:r w:rsidRPr="000E78B9">
              <w:rPr>
                <w:rFonts w:ascii="Cambria" w:hAnsi="Cambria" w:cs="Arial"/>
                <w:i/>
                <w:lang w:eastAsia="ja-JP"/>
              </w:rPr>
              <w:t xml:space="preserve">data entry sequence number for </w:t>
            </w:r>
            <w:proofErr w:type="spellStart"/>
            <w:r w:rsidRPr="000E78B9">
              <w:rPr>
                <w:rFonts w:ascii="Cambria" w:hAnsi="Cambria" w:cs="Arial"/>
                <w:i/>
                <w:lang w:eastAsia="ja-JP"/>
              </w:rPr>
              <w:t>imda</w:t>
            </w:r>
            <w:proofErr w:type="spellEnd"/>
            <w:r w:rsidRPr="000E78B9">
              <w:rPr>
                <w:rFonts w:ascii="Cambria" w:hAnsi="Cambria" w:cs="Arial"/>
                <w:i/>
                <w:lang w:eastAsia="ja-JP"/>
              </w:rPr>
              <w:t xml:space="preserve"> </w:t>
            </w:r>
          </w:p>
        </w:tc>
      </w:tr>
    </w:tbl>
    <w:p w14:paraId="02DA0380" w14:textId="2508A2D1" w:rsidR="000E78B9" w:rsidRDefault="000E78B9" w:rsidP="00925C2F">
      <w:pPr>
        <w:rPr>
          <w:lang w:val="en-GB"/>
        </w:rPr>
      </w:pPr>
    </w:p>
    <w:p w14:paraId="575AFC9F" w14:textId="028954BE" w:rsidR="000E78B9" w:rsidRPr="006A1AB8" w:rsidRDefault="006A1AB8" w:rsidP="00925C2F">
      <w:pPr>
        <w:rPr>
          <w:i/>
          <w:iCs/>
          <w:lang w:val="en-GB"/>
        </w:rPr>
      </w:pPr>
      <w:r w:rsidRPr="006A1AB8">
        <w:rPr>
          <w:i/>
          <w:iCs/>
          <w:lang w:val="en-GB"/>
        </w:rPr>
        <w:t>In K.4 change the note from</w:t>
      </w:r>
    </w:p>
    <w:p w14:paraId="20014C5F" w14:textId="77777777" w:rsidR="006A1AB8" w:rsidRPr="00B509C5" w:rsidRDefault="006A1AB8" w:rsidP="006A1AB8">
      <w:pPr>
        <w:pStyle w:val="Note"/>
        <w:rPr>
          <w:lang w:val="en-GB"/>
        </w:rPr>
      </w:pPr>
      <w:r w:rsidRPr="00B509C5">
        <w:rPr>
          <w:lang w:val="en-GB"/>
        </w:rPr>
        <w:t>NOTE</w:t>
      </w:r>
      <w:r>
        <w:rPr>
          <w:lang w:val="en-GB"/>
        </w:rPr>
        <w:tab/>
      </w:r>
      <w:r w:rsidRPr="00B509C5">
        <w:rPr>
          <w:lang w:val="en-GB"/>
        </w:rPr>
        <w:t>This document requires that the major brand be repeated in the compatible-brands, but this requirement is relaxed in the 'profiles' parameter for compactness.</w:t>
      </w:r>
    </w:p>
    <w:p w14:paraId="0D2D5340" w14:textId="353B05D6" w:rsidR="006A1AB8" w:rsidRPr="006A1AB8" w:rsidRDefault="006A1AB8" w:rsidP="00925C2F">
      <w:pPr>
        <w:rPr>
          <w:i/>
          <w:iCs/>
          <w:lang w:val="en-GB"/>
        </w:rPr>
      </w:pPr>
      <w:r w:rsidRPr="006A1AB8">
        <w:rPr>
          <w:i/>
          <w:iCs/>
          <w:lang w:val="en-GB"/>
        </w:rPr>
        <w:t>to</w:t>
      </w:r>
    </w:p>
    <w:p w14:paraId="3DB1F990" w14:textId="14B8BBC8" w:rsidR="006A1AB8" w:rsidRPr="00B509C5" w:rsidRDefault="006A1AB8" w:rsidP="006A1AB8">
      <w:pPr>
        <w:pStyle w:val="Note"/>
        <w:rPr>
          <w:lang w:val="en-GB"/>
        </w:rPr>
      </w:pPr>
      <w:r w:rsidRPr="00B509C5">
        <w:rPr>
          <w:lang w:val="en-GB"/>
        </w:rPr>
        <w:t>NOTE</w:t>
      </w:r>
      <w:r>
        <w:rPr>
          <w:lang w:val="en-GB"/>
        </w:rPr>
        <w:tab/>
      </w:r>
      <w:r w:rsidRPr="00B509C5">
        <w:rPr>
          <w:lang w:val="en-GB"/>
        </w:rPr>
        <w:t xml:space="preserve">This document </w:t>
      </w:r>
      <w:del w:id="188" w:author="David Singer" w:date="2021-07-21T11:27:00Z">
        <w:r w:rsidRPr="00B509C5" w:rsidDel="006A1AB8">
          <w:rPr>
            <w:lang w:val="en-GB"/>
          </w:rPr>
          <w:delText xml:space="preserve">requires </w:delText>
        </w:r>
      </w:del>
      <w:ins w:id="189" w:author="David Singer" w:date="2021-07-21T11:27:00Z">
        <w:r>
          <w:rPr>
            <w:lang w:val="en-GB"/>
          </w:rPr>
          <w:t>recommends</w:t>
        </w:r>
        <w:r w:rsidRPr="00B509C5">
          <w:rPr>
            <w:lang w:val="en-GB"/>
          </w:rPr>
          <w:t xml:space="preserve"> </w:t>
        </w:r>
      </w:ins>
      <w:r w:rsidRPr="00B509C5">
        <w:rPr>
          <w:lang w:val="en-GB"/>
        </w:rPr>
        <w:t>that the major brand be repeated in the compatible-brands, but this requirement is relaxed in the 'profiles' parameter for compactness.</w:t>
      </w:r>
    </w:p>
    <w:p w14:paraId="345BB816" w14:textId="77777777" w:rsidR="006A1AB8" w:rsidRPr="003176D3" w:rsidRDefault="006A1AB8" w:rsidP="00925C2F">
      <w:pPr>
        <w:rPr>
          <w:lang w:val="en-GB"/>
        </w:rPr>
      </w:pPr>
    </w:p>
    <w:sectPr w:rsidR="006A1AB8" w:rsidRPr="003176D3" w:rsidSect="00954B0D">
      <w:footerReference w:type="default" r:id="rId13"/>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0" w:author="David Singer" w:date="2021-07-21T09:27:00Z" w:initials="dws">
    <w:p w14:paraId="59FE4F95" w14:textId="0CBC1B00" w:rsidR="00F13331" w:rsidRPr="00F13331" w:rsidRDefault="00F13331">
      <w:pPr>
        <w:pStyle w:val="CommentText"/>
        <w:rPr>
          <w:lang w:val="en-GB"/>
        </w:rPr>
      </w:pPr>
      <w:r>
        <w:rPr>
          <w:rStyle w:val="CommentReference"/>
        </w:rPr>
        <w:annotationRef/>
      </w:r>
      <w:r w:rsidRPr="00F13331">
        <w:rPr>
          <w:lang w:val="en-GB"/>
        </w:rPr>
        <w:t>Is this what is intended, because it's not clear this location is permitted?</w:t>
      </w:r>
    </w:p>
  </w:comment>
  <w:comment w:id="187" w:author="David Singer" w:date="2021-07-21T10:09:00Z" w:initials="dws">
    <w:p w14:paraId="4F35C931" w14:textId="4F2DA033" w:rsidR="003B7206" w:rsidRDefault="003B7206">
      <w:pPr>
        <w:pStyle w:val="CommentText"/>
      </w:pPr>
      <w:r>
        <w:rPr>
          <w:rStyle w:val="CommentReference"/>
        </w:rPr>
        <w:annotationRef/>
      </w:r>
      <w:proofErr w:type="spellStart"/>
      <w:r>
        <w:t>Xref</w:t>
      </w:r>
      <w:proofErr w:type="spellEnd"/>
      <w:r>
        <w:t xml:space="preserve"> </w:t>
      </w:r>
      <w:proofErr w:type="spellStart"/>
      <w:r>
        <w:t>needed</w:t>
      </w:r>
      <w:proofErr w:type="spellEnd"/>
      <w:r>
        <w:t xml:space="preserve"> </w:t>
      </w:r>
      <w:proofErr w:type="spellStart"/>
      <w:r>
        <w:t>when</w:t>
      </w:r>
      <w:proofErr w:type="spellEnd"/>
      <w:r>
        <w:t xml:space="preserve"> </w:t>
      </w:r>
      <w:proofErr w:type="spellStart"/>
      <w:r>
        <w:t>integrated</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FE4F95" w15:done="0"/>
  <w15:commentEx w15:paraId="4F35C9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2670C" w16cex:dateUtc="2021-07-21T16:27:00Z"/>
  <w16cex:commentExtensible w16cex:durableId="24A270E1" w16cex:dateUtc="2021-07-21T1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FE4F95" w16cid:durableId="24A2670C"/>
  <w16cid:commentId w16cid:paraId="4F35C931" w16cid:durableId="24A270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97EE2" w14:textId="77777777" w:rsidR="00C11C94" w:rsidRDefault="00C11C94" w:rsidP="009E784A">
      <w:r>
        <w:separator/>
      </w:r>
    </w:p>
  </w:endnote>
  <w:endnote w:type="continuationSeparator" w:id="0">
    <w:p w14:paraId="180EA3C0" w14:textId="77777777" w:rsidR="00C11C94" w:rsidRDefault="00C11C9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2" w:usb2="00000000" w:usb3="00000000" w:csb0="0000009F" w:csb1="00000000"/>
  </w:font>
  <w:font w:name="Helvetica">
    <w:panose1 w:val="00000000000000000000"/>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altName w:val="﷽﷽﷽﷽﷽﷽뇙脋Ľ쇐羠"/>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TimesNewRomanPSMT">
    <w:altName w:val="Times New Roman"/>
    <w:panose1 w:val="020B06040202020202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0023A" w14:textId="77777777" w:rsidR="00C11C94" w:rsidRDefault="00C11C94" w:rsidP="009E784A">
      <w:r>
        <w:separator/>
      </w:r>
    </w:p>
  </w:footnote>
  <w:footnote w:type="continuationSeparator" w:id="0">
    <w:p w14:paraId="25502BCF" w14:textId="77777777" w:rsidR="00C11C94" w:rsidRDefault="00C11C94"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C286AAA"/>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A542538"/>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E14A4ED4"/>
    <w:lvl w:ilvl="0">
      <w:start w:val="1"/>
      <w:numFmt w:val="bullet"/>
      <w:pStyle w:val="Annex2"/>
      <w:lvlText w:val=""/>
      <w:lvlJc w:val="left"/>
      <w:pPr>
        <w:tabs>
          <w:tab w:val="num" w:pos="360"/>
        </w:tabs>
        <w:ind w:left="360" w:hanging="360"/>
      </w:pPr>
      <w:rPr>
        <w:rFonts w:ascii="Symbol" w:hAnsi="Symbol" w:hint="default"/>
      </w:rPr>
    </w:lvl>
  </w:abstractNum>
  <w:abstractNum w:abstractNumId="7"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9"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0" w15:restartNumberingAfterBreak="0">
    <w:nsid w:val="08A55008"/>
    <w:multiLevelType w:val="multilevel"/>
    <w:tmpl w:val="7E10D052"/>
    <w:lvl w:ilvl="0">
      <w:start w:val="1"/>
      <w:numFmt w:val="upperLetter"/>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AC7EB8"/>
    <w:multiLevelType w:val="multilevel"/>
    <w:tmpl w:val="975087F0"/>
    <w:lvl w:ilvl="0">
      <w:start w:val="1"/>
      <w:numFmt w:val="decimal"/>
      <w:pStyle w:val="Heading1"/>
      <w:lvlText w:val="%1"/>
      <w:lvlJc w:val="left"/>
      <w:pPr>
        <w:tabs>
          <w:tab w:val="num" w:pos="2432"/>
        </w:tabs>
        <w:ind w:left="2432" w:hanging="432"/>
      </w:pPr>
      <w:rPr>
        <w:b/>
        <w:i w:val="0"/>
      </w:rPr>
    </w:lvl>
    <w:lvl w:ilvl="1">
      <w:start w:val="1"/>
      <w:numFmt w:val="decimal"/>
      <w:pStyle w:val="Heading2"/>
      <w:lvlText w:val="%1.%2"/>
      <w:lvlJc w:val="left"/>
      <w:pPr>
        <w:tabs>
          <w:tab w:val="num" w:pos="2360"/>
        </w:tabs>
        <w:ind w:left="2000" w:firstLine="0"/>
      </w:pPr>
      <w:rPr>
        <w:b/>
        <w:i w:val="0"/>
      </w:rPr>
    </w:lvl>
    <w:lvl w:ilvl="2">
      <w:start w:val="1"/>
      <w:numFmt w:val="decimal"/>
      <w:pStyle w:val="Heading3"/>
      <w:lvlText w:val="%1.%2.%3"/>
      <w:lvlJc w:val="left"/>
      <w:pPr>
        <w:tabs>
          <w:tab w:val="num" w:pos="2720"/>
        </w:tabs>
        <w:ind w:left="2000" w:firstLine="0"/>
      </w:pPr>
      <w:rPr>
        <w:b/>
        <w:i w:val="0"/>
      </w:rPr>
    </w:lvl>
    <w:lvl w:ilvl="3">
      <w:start w:val="1"/>
      <w:numFmt w:val="decimal"/>
      <w:pStyle w:val="Heading4"/>
      <w:lvlText w:val="%1.%2.%3.%4"/>
      <w:lvlJc w:val="left"/>
      <w:pPr>
        <w:tabs>
          <w:tab w:val="num" w:pos="3080"/>
        </w:tabs>
        <w:ind w:left="2000" w:firstLine="0"/>
      </w:pPr>
      <w:rPr>
        <w:b/>
        <w:i w:val="0"/>
      </w:rPr>
    </w:lvl>
    <w:lvl w:ilvl="4">
      <w:start w:val="1"/>
      <w:numFmt w:val="decimal"/>
      <w:pStyle w:val="Heading5"/>
      <w:lvlText w:val="%1.%2.%3.%4.%5"/>
      <w:lvlJc w:val="left"/>
      <w:pPr>
        <w:tabs>
          <w:tab w:val="num" w:pos="3080"/>
        </w:tabs>
        <w:ind w:left="2000" w:firstLine="0"/>
      </w:pPr>
      <w:rPr>
        <w:b/>
        <w:i w:val="0"/>
      </w:rPr>
    </w:lvl>
    <w:lvl w:ilvl="5">
      <w:start w:val="1"/>
      <w:numFmt w:val="decimal"/>
      <w:pStyle w:val="Heading6"/>
      <w:lvlText w:val="%1.%2.%3.%4.%5.%6"/>
      <w:lvlJc w:val="left"/>
      <w:pPr>
        <w:tabs>
          <w:tab w:val="num" w:pos="3440"/>
        </w:tabs>
        <w:ind w:left="2000" w:firstLine="0"/>
      </w:pPr>
      <w:rPr>
        <w:b/>
        <w:i w:val="0"/>
      </w:rPr>
    </w:lvl>
    <w:lvl w:ilvl="6">
      <w:start w:val="1"/>
      <w:numFmt w:val="decimal"/>
      <w:pStyle w:val="Heading7"/>
      <w:lvlText w:val="%1.%2.%3.%4.%5.%6.%7"/>
      <w:lvlJc w:val="left"/>
      <w:pPr>
        <w:tabs>
          <w:tab w:val="num" w:pos="3440"/>
        </w:tabs>
        <w:ind w:left="2000" w:firstLine="0"/>
      </w:pPr>
    </w:lvl>
    <w:lvl w:ilvl="7">
      <w:start w:val="1"/>
      <w:numFmt w:val="decimal"/>
      <w:pStyle w:val="Heading8"/>
      <w:lvlText w:val="%1.%2.%3.%4.%5.%6.%7.%8"/>
      <w:lvlJc w:val="left"/>
      <w:pPr>
        <w:tabs>
          <w:tab w:val="num" w:pos="3800"/>
        </w:tabs>
        <w:ind w:left="2000" w:firstLine="0"/>
      </w:pPr>
    </w:lvl>
    <w:lvl w:ilvl="8">
      <w:start w:val="1"/>
      <w:numFmt w:val="decimal"/>
      <w:pStyle w:val="Heading9"/>
      <w:lvlText w:val="%1.%2.%3.%4.%5.%6.%7.%8.%9"/>
      <w:lvlJc w:val="left"/>
      <w:pPr>
        <w:tabs>
          <w:tab w:val="num" w:pos="3800"/>
        </w:tabs>
        <w:ind w:left="2000" w:firstLine="0"/>
      </w:pPr>
    </w:lvl>
  </w:abstractNum>
  <w:abstractNum w:abstractNumId="13"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18"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0"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71AB0077"/>
    <w:multiLevelType w:val="hybridMultilevel"/>
    <w:tmpl w:val="1FAA1940"/>
    <w:lvl w:ilvl="0" w:tplc="8AE2803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24"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794B06DB"/>
    <w:multiLevelType w:val="hybridMultilevel"/>
    <w:tmpl w:val="844007DA"/>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6" w15:restartNumberingAfterBreak="0">
    <w:nsid w:val="79EE72CC"/>
    <w:multiLevelType w:val="hybridMultilevel"/>
    <w:tmpl w:val="1FAA1940"/>
    <w:lvl w:ilvl="0" w:tplc="8AE2803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7" w15:restartNumberingAfterBreak="0">
    <w:nsid w:val="7F6A46F7"/>
    <w:multiLevelType w:val="multilevel"/>
    <w:tmpl w:val="6EA2CDAC"/>
    <w:lvl w:ilvl="0">
      <w:start w:val="1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10"/>
  </w:num>
  <w:num w:numId="3">
    <w:abstractNumId w:val="6"/>
  </w:num>
  <w:num w:numId="4">
    <w:abstractNumId w:val="1"/>
  </w:num>
  <w:num w:numId="5">
    <w:abstractNumId w:val="16"/>
  </w:num>
  <w:num w:numId="6">
    <w:abstractNumId w:val="4"/>
  </w:num>
  <w:num w:numId="7">
    <w:abstractNumId w:val="19"/>
  </w:num>
  <w:num w:numId="8">
    <w:abstractNumId w:val="9"/>
  </w:num>
  <w:num w:numId="9">
    <w:abstractNumId w:val="7"/>
  </w:num>
  <w:num w:numId="10">
    <w:abstractNumId w:val="18"/>
  </w:num>
  <w:num w:numId="11">
    <w:abstractNumId w:val="12"/>
  </w:num>
  <w:num w:numId="12">
    <w:abstractNumId w:val="5"/>
  </w:num>
  <w:num w:numId="13">
    <w:abstractNumId w:val="3"/>
  </w:num>
  <w:num w:numId="14">
    <w:abstractNumId w:val="2"/>
  </w:num>
  <w:num w:numId="15">
    <w:abstractNumId w:val="14"/>
  </w:num>
  <w:num w:numId="16">
    <w:abstractNumId w:val="24"/>
  </w:num>
  <w:num w:numId="17">
    <w:abstractNumId w:val="17"/>
  </w:num>
  <w:num w:numId="18">
    <w:abstractNumId w:val="11"/>
  </w:num>
  <w:num w:numId="19">
    <w:abstractNumId w:val="13"/>
  </w:num>
  <w:num w:numId="20">
    <w:abstractNumId w:val="8"/>
  </w:num>
  <w:num w:numId="21">
    <w:abstractNumId w:val="20"/>
  </w:num>
  <w:num w:numId="22">
    <w:abstractNumId w:val="23"/>
  </w:num>
  <w:num w:numId="23">
    <w:abstractNumId w:val="15"/>
  </w:num>
  <w:num w:numId="24">
    <w:abstractNumId w:val="21"/>
  </w:num>
  <w:num w:numId="25">
    <w:abstractNumId w:val="25"/>
  </w:num>
  <w:num w:numId="26">
    <w:abstractNumId w:val="27"/>
  </w:num>
  <w:num w:numId="27">
    <w:abstractNumId w:val="22"/>
  </w:num>
  <w:num w:numId="28">
    <w:abstractNumId w:val="26"/>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bordersDoNotSurroundHeader/>
  <w:bordersDoNotSurroundFooter/>
  <w:proofState w:spelling="clean"/>
  <w:trackRevisions/>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8B9"/>
    <w:rsid w:val="001031DB"/>
    <w:rsid w:val="0017051E"/>
    <w:rsid w:val="00173739"/>
    <w:rsid w:val="0018563E"/>
    <w:rsid w:val="00195FF0"/>
    <w:rsid w:val="00196997"/>
    <w:rsid w:val="001E18A9"/>
    <w:rsid w:val="00230541"/>
    <w:rsid w:val="00263789"/>
    <w:rsid w:val="00285413"/>
    <w:rsid w:val="002F1235"/>
    <w:rsid w:val="003226C8"/>
    <w:rsid w:val="0033213A"/>
    <w:rsid w:val="00340A66"/>
    <w:rsid w:val="00385C5D"/>
    <w:rsid w:val="003B0FC6"/>
    <w:rsid w:val="003B7206"/>
    <w:rsid w:val="004C352E"/>
    <w:rsid w:val="004D3FB8"/>
    <w:rsid w:val="004E45B6"/>
    <w:rsid w:val="004F5473"/>
    <w:rsid w:val="004F71E1"/>
    <w:rsid w:val="00540DEA"/>
    <w:rsid w:val="005612C2"/>
    <w:rsid w:val="005C2A51"/>
    <w:rsid w:val="00622C6C"/>
    <w:rsid w:val="0063127E"/>
    <w:rsid w:val="00651912"/>
    <w:rsid w:val="006A1AB8"/>
    <w:rsid w:val="007C566B"/>
    <w:rsid w:val="007F537F"/>
    <w:rsid w:val="00804D88"/>
    <w:rsid w:val="00881CCB"/>
    <w:rsid w:val="008971EC"/>
    <w:rsid w:val="008E7795"/>
    <w:rsid w:val="00925C2F"/>
    <w:rsid w:val="0093091B"/>
    <w:rsid w:val="00954B0D"/>
    <w:rsid w:val="009636E0"/>
    <w:rsid w:val="00980E7B"/>
    <w:rsid w:val="00981145"/>
    <w:rsid w:val="009B09C2"/>
    <w:rsid w:val="009C464E"/>
    <w:rsid w:val="009C5AAC"/>
    <w:rsid w:val="009D1A29"/>
    <w:rsid w:val="009D5D9F"/>
    <w:rsid w:val="009D5F33"/>
    <w:rsid w:val="009E784A"/>
    <w:rsid w:val="00A54DD0"/>
    <w:rsid w:val="00A7512A"/>
    <w:rsid w:val="00A83CF3"/>
    <w:rsid w:val="00AA3123"/>
    <w:rsid w:val="00B24CCE"/>
    <w:rsid w:val="00B62642"/>
    <w:rsid w:val="00C11C94"/>
    <w:rsid w:val="00C955C7"/>
    <w:rsid w:val="00CB798F"/>
    <w:rsid w:val="00CD36BE"/>
    <w:rsid w:val="00CF1629"/>
    <w:rsid w:val="00D41C4F"/>
    <w:rsid w:val="00D437AA"/>
    <w:rsid w:val="00D709E9"/>
    <w:rsid w:val="00E023B4"/>
    <w:rsid w:val="00E42189"/>
    <w:rsid w:val="00E565AB"/>
    <w:rsid w:val="00E843CE"/>
    <w:rsid w:val="00E9507F"/>
    <w:rsid w:val="00E965CC"/>
    <w:rsid w:val="00EA12EF"/>
    <w:rsid w:val="00ED1247"/>
    <w:rsid w:val="00EF2D59"/>
    <w:rsid w:val="00F0233A"/>
    <w:rsid w:val="00F03F9B"/>
    <w:rsid w:val="00F13331"/>
    <w:rsid w:val="00F311AE"/>
    <w:rsid w:val="00F337D9"/>
    <w:rsid w:val="00F419DA"/>
    <w:rsid w:val="00F73309"/>
    <w:rsid w:val="00F87A9C"/>
    <w:rsid w:val="00FB5EAF"/>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247"/>
    <w:pPr>
      <w:widowControl/>
      <w:autoSpaceDE/>
      <w:autoSpaceDN/>
      <w:spacing w:after="240" w:line="230" w:lineRule="atLeast"/>
      <w:jc w:val="both"/>
    </w:pPr>
    <w:rPr>
      <w:rFonts w:ascii="Cambria" w:eastAsia="MS Mincho" w:hAnsi="Cambria" w:cs="Times New Roman"/>
      <w:szCs w:val="20"/>
      <w:lang w:val="de-DE" w:eastAsia="ja-JP"/>
    </w:rPr>
  </w:style>
  <w:style w:type="paragraph" w:styleId="Heading1">
    <w:name w:val="heading 1"/>
    <w:basedOn w:val="Normal"/>
    <w:next w:val="Normal"/>
    <w:link w:val="Heading1Char"/>
    <w:qFormat/>
    <w:rsid w:val="00ED1247"/>
    <w:pPr>
      <w:keepNext/>
      <w:numPr>
        <w:numId w:val="11"/>
      </w:numPr>
      <w:tabs>
        <w:tab w:val="left" w:pos="400"/>
        <w:tab w:val="left" w:pos="560"/>
      </w:tabs>
      <w:suppressAutoHyphens/>
      <w:spacing w:before="270" w:line="270" w:lineRule="exact"/>
      <w:jc w:val="left"/>
      <w:outlineLvl w:val="0"/>
    </w:pPr>
    <w:rPr>
      <w:b/>
      <w:sz w:val="24"/>
    </w:rPr>
  </w:style>
  <w:style w:type="paragraph" w:styleId="Heading2">
    <w:name w:val="heading 2"/>
    <w:basedOn w:val="Heading1"/>
    <w:next w:val="Normal"/>
    <w:link w:val="Heading2Char"/>
    <w:qFormat/>
    <w:rsid w:val="00ED1247"/>
    <w:pPr>
      <w:numPr>
        <w:ilvl w:val="1"/>
      </w:numPr>
      <w:tabs>
        <w:tab w:val="clear" w:pos="400"/>
        <w:tab w:val="clear" w:pos="560"/>
        <w:tab w:val="left" w:pos="540"/>
        <w:tab w:val="left" w:pos="700"/>
      </w:tabs>
      <w:spacing w:before="60" w:line="250" w:lineRule="exact"/>
      <w:outlineLvl w:val="1"/>
    </w:pPr>
    <w:rPr>
      <w:sz w:val="22"/>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qFormat/>
    <w:rsid w:val="00ED1247"/>
    <w:pPr>
      <w:numPr>
        <w:ilvl w:val="2"/>
      </w:numPr>
      <w:tabs>
        <w:tab w:val="clear" w:pos="400"/>
        <w:tab w:val="clear" w:pos="560"/>
        <w:tab w:val="left" w:pos="660"/>
        <w:tab w:val="left" w:pos="880"/>
      </w:tabs>
      <w:spacing w:before="60" w:line="230" w:lineRule="exact"/>
      <w:outlineLvl w:val="2"/>
    </w:pPr>
    <w:rPr>
      <w:rFonts w:ascii="Arial" w:eastAsiaTheme="minorEastAsia" w:hAnsi="Arial" w:cstheme="minorBidi"/>
      <w:b w:val="0"/>
      <w:sz w:val="28"/>
      <w:szCs w:val="22"/>
      <w:lang w:val="en-GB" w:eastAsia="en-US"/>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qFormat/>
    <w:rsid w:val="00ED1247"/>
    <w:pPr>
      <w:numPr>
        <w:ilvl w:val="3"/>
      </w:numPr>
      <w:tabs>
        <w:tab w:val="clear" w:pos="660"/>
        <w:tab w:val="clear" w:pos="880"/>
        <w:tab w:val="left" w:pos="940"/>
        <w:tab w:val="left" w:pos="1140"/>
        <w:tab w:val="left" w:pos="1360"/>
      </w:tabs>
      <w:outlineLvl w:val="3"/>
    </w:pPr>
    <w:rPr>
      <w:sz w:val="24"/>
    </w:rPr>
  </w:style>
  <w:style w:type="paragraph" w:styleId="Heading5">
    <w:name w:val="heading 5"/>
    <w:aliases w:val="h5,H5,H51,Titre 5,DO NOT USE_h5,Appendix A to X,Heading 5   Appendix A to X,5 sub-bullet,sb,4,Indent"/>
    <w:basedOn w:val="Heading4"/>
    <w:next w:val="Normal"/>
    <w:link w:val="Heading5Char"/>
    <w:qFormat/>
    <w:rsid w:val="00ED1247"/>
    <w:pPr>
      <w:numPr>
        <w:ilvl w:val="4"/>
      </w:numPr>
      <w:tabs>
        <w:tab w:val="clear" w:pos="940"/>
        <w:tab w:val="clear" w:pos="1140"/>
        <w:tab w:val="clear" w:pos="1360"/>
      </w:tabs>
      <w:outlineLvl w:val="4"/>
    </w:pPr>
    <w:rPr>
      <w:sz w:val="22"/>
    </w:rPr>
  </w:style>
  <w:style w:type="paragraph" w:styleId="Heading6">
    <w:name w:val="heading 6"/>
    <w:aliases w:val="h6,H6,H61,Titre 6,TOC header,Bullet list,sub-dash,sd,5,Appendix,T1"/>
    <w:basedOn w:val="Heading5"/>
    <w:next w:val="Normal"/>
    <w:link w:val="Heading6Char"/>
    <w:uiPriority w:val="9"/>
    <w:qFormat/>
    <w:rsid w:val="00ED1247"/>
    <w:pPr>
      <w:numPr>
        <w:ilvl w:val="5"/>
      </w:numPr>
      <w:outlineLvl w:val="5"/>
    </w:pPr>
  </w:style>
  <w:style w:type="paragraph" w:styleId="Heading7">
    <w:name w:val="heading 7"/>
    <w:aliases w:val="Bulleted list,L7"/>
    <w:basedOn w:val="Heading6"/>
    <w:next w:val="Normal"/>
    <w:link w:val="Heading7Char"/>
    <w:uiPriority w:val="9"/>
    <w:qFormat/>
    <w:rsid w:val="00ED1247"/>
    <w:pPr>
      <w:numPr>
        <w:ilvl w:val="6"/>
      </w:numPr>
      <w:outlineLvl w:val="6"/>
    </w:pPr>
    <w:rPr>
      <w:rFonts w:ascii="Cambria" w:eastAsia="MS Mincho" w:hAnsi="Cambria" w:cs="Times New Roman"/>
      <w:b/>
      <w:sz w:val="20"/>
      <w:szCs w:val="20"/>
      <w:lang w:val="de-DE" w:eastAsia="ja-JP"/>
    </w:rPr>
  </w:style>
  <w:style w:type="paragraph" w:styleId="Heading8">
    <w:name w:val="heading 8"/>
    <w:aliases w:val="Legal Level 1.1.1.,Center Bold"/>
    <w:basedOn w:val="Heading6"/>
    <w:next w:val="Normal"/>
    <w:link w:val="Heading8Char"/>
    <w:uiPriority w:val="9"/>
    <w:qFormat/>
    <w:rsid w:val="00ED1247"/>
    <w:pPr>
      <w:numPr>
        <w:ilvl w:val="7"/>
      </w:numPr>
      <w:outlineLvl w:val="7"/>
    </w:pPr>
    <w:rPr>
      <w:rFonts w:ascii="Cambria" w:eastAsia="MS Mincho" w:hAnsi="Cambria" w:cs="Times New Roman"/>
      <w:b/>
      <w:sz w:val="20"/>
      <w:szCs w:val="20"/>
      <w:lang w:val="de-DE" w:eastAsia="ja-JP"/>
    </w:rPr>
  </w:style>
  <w:style w:type="paragraph" w:styleId="Heading9">
    <w:name w:val="heading 9"/>
    <w:aliases w:val="Figure Heading,FH,Titre 10"/>
    <w:basedOn w:val="Heading6"/>
    <w:next w:val="Normal"/>
    <w:link w:val="Heading9Char"/>
    <w:uiPriority w:val="9"/>
    <w:qFormat/>
    <w:rsid w:val="00ED1247"/>
    <w:pPr>
      <w:numPr>
        <w:ilvl w:val="8"/>
      </w:numPr>
      <w:outlineLvl w:val="8"/>
    </w:pPr>
    <w:rPr>
      <w:rFonts w:ascii="Cambria" w:eastAsia="MS Mincho" w:hAnsi="Cambria" w:cs="Times New Roman"/>
      <w:b/>
      <w:sz w:val="20"/>
      <w:szCs w:val="20"/>
      <w:lang w:val="de-DE"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qFormat/>
    <w:rsid w:val="00ED1247"/>
    <w:pPr>
      <w:spacing w:before="240" w:after="60"/>
      <w:jc w:val="center"/>
      <w:outlineLvl w:val="0"/>
    </w:pPr>
    <w:rPr>
      <w:b/>
      <w:kern w:val="28"/>
      <w:sz w:val="32"/>
    </w:rPr>
  </w:style>
  <w:style w:type="paragraph" w:styleId="ListParagraph">
    <w:name w:val="List Paragraph"/>
    <w:basedOn w:val="Normal"/>
    <w:uiPriority w:val="34"/>
    <w:qFormat/>
    <w:rsid w:val="00ED1247"/>
    <w:pPr>
      <w:ind w:left="720"/>
      <w:contextualSpacing/>
    </w:pPr>
  </w:style>
  <w:style w:type="paragraph" w:customStyle="1" w:styleId="TableParagraph">
    <w:name w:val="Table Paragraph"/>
    <w:basedOn w:val="Normal"/>
    <w:uiPriority w:val="1"/>
    <w:qFormat/>
  </w:style>
  <w:style w:type="character" w:styleId="Hyperlink">
    <w:name w:val="Hyperlink"/>
    <w:uiPriority w:val="99"/>
    <w:rsid w:val="00ED1247"/>
    <w:rPr>
      <w:noProof w:val="0"/>
      <w:color w:val="0000FF"/>
      <w:u w:val="single"/>
      <w:lang w:val="fr-FR"/>
    </w:rPr>
  </w:style>
  <w:style w:type="paragraph" w:styleId="NormalWeb">
    <w:name w:val="Normal (Web)"/>
    <w:basedOn w:val="Normal"/>
    <w:uiPriority w:val="99"/>
    <w:rsid w:val="00ED1247"/>
    <w:pPr>
      <w:spacing w:line="276" w:lineRule="auto"/>
    </w:pPr>
    <w:rPr>
      <w:rFonts w:ascii="Times New Roman" w:eastAsia="Calibri" w:hAnsi="Times New Roman"/>
      <w:sz w:val="24"/>
      <w:szCs w:val="24"/>
      <w:lang w:val="en-GB" w:eastAsia="en-US"/>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qFormat/>
    <w:rsid w:val="00ED1247"/>
    <w:rPr>
      <w:b/>
      <w:noProof w:val="0"/>
      <w:lang w:val="fr-FR"/>
    </w:rPr>
  </w:style>
  <w:style w:type="character" w:styleId="UnresolvedMention">
    <w:name w:val="Unresolved Mention"/>
    <w:basedOn w:val="DefaultParagraphFont"/>
    <w:uiPriority w:val="99"/>
    <w:semiHidden/>
    <w:unhideWhenUsed/>
    <w:rsid w:val="00ED1247"/>
    <w:rPr>
      <w:color w:val="605E5C"/>
      <w:shd w:val="clear" w:color="auto" w:fill="E1DFDD"/>
    </w:rPr>
  </w:style>
  <w:style w:type="paragraph" w:styleId="Header">
    <w:name w:val="header"/>
    <w:basedOn w:val="Normal"/>
    <w:link w:val="HeaderChar"/>
    <w:uiPriority w:val="99"/>
    <w:rsid w:val="00ED1247"/>
    <w:pPr>
      <w:spacing w:after="740" w:line="220" w:lineRule="exact"/>
    </w:pPr>
    <w:rPr>
      <w:b/>
    </w:rPr>
  </w:style>
  <w:style w:type="character" w:customStyle="1" w:styleId="HeaderChar">
    <w:name w:val="Header Char"/>
    <w:link w:val="Header"/>
    <w:uiPriority w:val="99"/>
    <w:rsid w:val="00ED1247"/>
    <w:rPr>
      <w:rFonts w:ascii="Cambria" w:eastAsia="MS Mincho" w:hAnsi="Cambria" w:cs="Times New Roman"/>
      <w:b/>
      <w:szCs w:val="20"/>
      <w:lang w:val="de-DE" w:eastAsia="ja-JP"/>
    </w:rPr>
  </w:style>
  <w:style w:type="paragraph" w:styleId="Footer">
    <w:name w:val="footer"/>
    <w:basedOn w:val="Normal"/>
    <w:link w:val="FooterChar"/>
    <w:uiPriority w:val="99"/>
    <w:rsid w:val="00ED1247"/>
    <w:pPr>
      <w:spacing w:after="0" w:line="220" w:lineRule="exact"/>
    </w:pPr>
  </w:style>
  <w:style w:type="character" w:customStyle="1" w:styleId="FooterChar">
    <w:name w:val="Footer Char"/>
    <w:link w:val="Footer"/>
    <w:uiPriority w:val="99"/>
    <w:rsid w:val="00ED1247"/>
    <w:rPr>
      <w:rFonts w:ascii="Cambria" w:eastAsia="MS Mincho" w:hAnsi="Cambria" w:cs="Times New Roman"/>
      <w:szCs w:val="20"/>
      <w:lang w:val="de-DE" w:eastAsia="ja-JP"/>
    </w:rPr>
  </w:style>
  <w:style w:type="character" w:customStyle="1" w:styleId="apple-converted-space">
    <w:name w:val="apple-converted-space"/>
    <w:basedOn w:val="DefaultParagraphFont"/>
    <w:rsid w:val="00ED1247"/>
  </w:style>
  <w:style w:type="character" w:customStyle="1" w:styleId="codeChar">
    <w:name w:val="code Char"/>
    <w:rsid w:val="00ED1247"/>
    <w:rPr>
      <w:rFonts w:ascii="Courier New" w:hAnsi="Courier New"/>
      <w:noProof/>
      <w:lang w:val="en-GB" w:eastAsia="ja-JP" w:bidi="ar-SA"/>
    </w:rPr>
  </w:style>
  <w:style w:type="paragraph" w:customStyle="1" w:styleId="00BodyText">
    <w:name w:val="00 BodyText"/>
    <w:basedOn w:val="Normal"/>
    <w:rsid w:val="00ED1247"/>
    <w:pPr>
      <w:numPr>
        <w:numId w:val="1"/>
      </w:numPr>
      <w:spacing w:after="220" w:line="240" w:lineRule="auto"/>
      <w:jc w:val="left"/>
    </w:pPr>
    <w:rPr>
      <w:rFonts w:eastAsia="Times New Roman"/>
      <w:szCs w:val="22"/>
      <w:lang w:val="en-GB" w:eastAsia="en-US"/>
    </w:rPr>
  </w:style>
  <w:style w:type="paragraph" w:customStyle="1" w:styleId="11BodyText">
    <w:name w:val="11 BodyText"/>
    <w:basedOn w:val="Normal"/>
    <w:rsid w:val="00ED1247"/>
    <w:pPr>
      <w:spacing w:after="120" w:line="240" w:lineRule="auto"/>
      <w:jc w:val="left"/>
    </w:pPr>
    <w:rPr>
      <w:rFonts w:ascii="Times New Roman" w:eastAsia="Times New Roman" w:hAnsi="Times New Roman"/>
      <w:sz w:val="24"/>
      <w:szCs w:val="24"/>
      <w:lang w:val="en-US" w:eastAsia="en-US"/>
    </w:rPr>
  </w:style>
  <w:style w:type="character" w:customStyle="1" w:styleId="Heading1Char">
    <w:name w:val="Heading 1 Char"/>
    <w:link w:val="Heading1"/>
    <w:rsid w:val="00ED1247"/>
    <w:rPr>
      <w:rFonts w:ascii="Cambria" w:eastAsia="MS Mincho" w:hAnsi="Cambria" w:cs="Times New Roman"/>
      <w:b/>
      <w:sz w:val="24"/>
      <w:szCs w:val="20"/>
      <w:lang w:val="de-DE" w:eastAsia="ja-JP"/>
    </w:rPr>
  </w:style>
  <w:style w:type="character" w:customStyle="1" w:styleId="Heading2Char">
    <w:name w:val="Heading 2 Char"/>
    <w:link w:val="Heading2"/>
    <w:rsid w:val="00ED1247"/>
    <w:rPr>
      <w:rFonts w:ascii="Cambria" w:eastAsia="MS Mincho" w:hAnsi="Cambria" w:cs="Times New Roman"/>
      <w:b/>
      <w:szCs w:val="20"/>
      <w:lang w:val="de-DE" w:eastAsia="ja-JP"/>
    </w:rPr>
  </w:style>
  <w:style w:type="paragraph" w:customStyle="1" w:styleId="a2">
    <w:name w:val="a2"/>
    <w:basedOn w:val="Heading2"/>
    <w:next w:val="Normal"/>
    <w:rsid w:val="00ED1247"/>
    <w:pPr>
      <w:numPr>
        <w:numId w:val="2"/>
      </w:numPr>
      <w:tabs>
        <w:tab w:val="clear" w:pos="540"/>
        <w:tab w:val="clear" w:pos="700"/>
        <w:tab w:val="left" w:pos="500"/>
        <w:tab w:val="left" w:pos="720"/>
      </w:tabs>
      <w:spacing w:before="270" w:line="270" w:lineRule="exact"/>
    </w:pPr>
    <w:rPr>
      <w:sz w:val="24"/>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rsid w:val="00ED1247"/>
    <w:rPr>
      <w:rFonts w:ascii="Arial" w:hAnsi="Arial"/>
      <w:sz w:val="28"/>
      <w:lang w:val="en-GB"/>
    </w:rPr>
  </w:style>
  <w:style w:type="paragraph" w:customStyle="1" w:styleId="a3">
    <w:name w:val="a3"/>
    <w:basedOn w:val="Heading3"/>
    <w:next w:val="Normal"/>
    <w:rsid w:val="00ED1247"/>
    <w:pPr>
      <w:numPr>
        <w:numId w:val="2"/>
      </w:numPr>
      <w:tabs>
        <w:tab w:val="clear" w:pos="660"/>
        <w:tab w:val="left" w:pos="640"/>
      </w:tabs>
      <w:spacing w:line="250" w:lineRule="exact"/>
    </w:pPr>
    <w:rPr>
      <w:sz w:val="22"/>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rsid w:val="00ED1247"/>
    <w:rPr>
      <w:rFonts w:ascii="Arial" w:hAnsi="Arial"/>
      <w:sz w:val="24"/>
      <w:lang w:val="en-GB"/>
    </w:rPr>
  </w:style>
  <w:style w:type="paragraph" w:customStyle="1" w:styleId="a4">
    <w:name w:val="a4"/>
    <w:basedOn w:val="Heading4"/>
    <w:next w:val="Normal"/>
    <w:rsid w:val="00ED1247"/>
    <w:pPr>
      <w:numPr>
        <w:numId w:val="2"/>
      </w:numPr>
      <w:tabs>
        <w:tab w:val="clear" w:pos="940"/>
        <w:tab w:val="clear" w:pos="1140"/>
        <w:tab w:val="clear" w:pos="1360"/>
        <w:tab w:val="left" w:pos="880"/>
      </w:tabs>
    </w:pPr>
  </w:style>
  <w:style w:type="character" w:customStyle="1" w:styleId="Heading5Char">
    <w:name w:val="Heading 5 Char"/>
    <w:aliases w:val="h5 Char,H5 Char,H51 Char,Titre 5 Char,DO NOT USE_h5 Char,Appendix A to X Char,Heading 5   Appendix A to X Char,5 sub-bullet Char,sb Char,4 Char,Indent Char"/>
    <w:link w:val="Heading5"/>
    <w:rsid w:val="00ED1247"/>
    <w:rPr>
      <w:rFonts w:ascii="Arial" w:hAnsi="Arial"/>
      <w:lang w:val="en-GB"/>
    </w:rPr>
  </w:style>
  <w:style w:type="paragraph" w:customStyle="1" w:styleId="a5">
    <w:name w:val="a5"/>
    <w:basedOn w:val="Heading5"/>
    <w:next w:val="Normal"/>
    <w:rsid w:val="00ED1247"/>
    <w:pPr>
      <w:numPr>
        <w:numId w:val="2"/>
      </w:numPr>
      <w:tabs>
        <w:tab w:val="left" w:pos="1140"/>
        <w:tab w:val="left" w:pos="1360"/>
      </w:tabs>
    </w:pPr>
  </w:style>
  <w:style w:type="character" w:customStyle="1" w:styleId="Heading6Char">
    <w:name w:val="Heading 6 Char"/>
    <w:aliases w:val="h6 Char,H6 Char1,H61 Char,Titre 6 Char,TOC header Char,Bullet list Char,sub-dash Char,sd Char,5 Char,Appendix Char,T1 Char"/>
    <w:basedOn w:val="DefaultParagraphFont"/>
    <w:link w:val="Heading6"/>
    <w:uiPriority w:val="9"/>
    <w:rsid w:val="00ED1247"/>
    <w:rPr>
      <w:rFonts w:ascii="Arial" w:hAnsi="Arial"/>
      <w:lang w:val="en-GB"/>
    </w:rPr>
  </w:style>
  <w:style w:type="paragraph" w:customStyle="1" w:styleId="a6">
    <w:name w:val="a6"/>
    <w:basedOn w:val="Heading6"/>
    <w:next w:val="Normal"/>
    <w:rsid w:val="00ED1247"/>
    <w:pPr>
      <w:numPr>
        <w:numId w:val="2"/>
      </w:numPr>
      <w:tabs>
        <w:tab w:val="left" w:pos="1140"/>
        <w:tab w:val="left" w:pos="1360"/>
      </w:tabs>
    </w:pPr>
  </w:style>
  <w:style w:type="paragraph" w:customStyle="1" w:styleId="Description">
    <w:name w:val="Description"/>
    <w:basedOn w:val="BodyText"/>
    <w:next w:val="BodyText"/>
    <w:rsid w:val="00ED1247"/>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ValueLevel0">
    <w:name w:val="Value_Level0"/>
    <w:basedOn w:val="Description"/>
    <w:next w:val="BodyText"/>
    <w:rsid w:val="00ED1247"/>
    <w:pPr>
      <w:tabs>
        <w:tab w:val="clear" w:pos="1209"/>
        <w:tab w:val="clear" w:pos="2410"/>
        <w:tab w:val="num" w:pos="926"/>
        <w:tab w:val="left" w:pos="2977"/>
      </w:tabs>
    </w:pPr>
  </w:style>
  <w:style w:type="paragraph" w:customStyle="1" w:styleId="Allowed">
    <w:name w:val="Allowed"/>
    <w:basedOn w:val="ValueLevel0"/>
    <w:next w:val="BodyText"/>
    <w:rsid w:val="00ED1247"/>
    <w:pPr>
      <w:tabs>
        <w:tab w:val="clear" w:pos="926"/>
        <w:tab w:val="num" w:pos="360"/>
        <w:tab w:val="num" w:pos="1209"/>
        <w:tab w:val="left" w:pos="2694"/>
      </w:tabs>
      <w:ind w:hanging="720"/>
    </w:pPr>
  </w:style>
  <w:style w:type="paragraph" w:customStyle="1" w:styleId="ANNEX">
    <w:name w:val="ANNEX"/>
    <w:basedOn w:val="Normal"/>
    <w:next w:val="Normal"/>
    <w:rsid w:val="00ED1247"/>
    <w:pPr>
      <w:keepNext/>
      <w:pageBreakBefore/>
      <w:spacing w:after="760" w:line="310" w:lineRule="exact"/>
      <w:jc w:val="center"/>
      <w:outlineLvl w:val="0"/>
    </w:pPr>
    <w:rPr>
      <w:b/>
      <w:sz w:val="28"/>
    </w:rPr>
  </w:style>
  <w:style w:type="paragraph" w:customStyle="1" w:styleId="Annex0">
    <w:name w:val="Annex"/>
    <w:basedOn w:val="Heading1"/>
    <w:next w:val="Normal"/>
    <w:rsid w:val="00ED1247"/>
    <w:pPr>
      <w:numPr>
        <w:numId w:val="0"/>
      </w:numPr>
      <w:tabs>
        <w:tab w:val="clear" w:pos="400"/>
        <w:tab w:val="clear" w:pos="560"/>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customStyle="1" w:styleId="Annex1">
    <w:name w:val="Annex 1"/>
    <w:basedOn w:val="Heading1"/>
    <w:rsid w:val="00ED1247"/>
    <w:pPr>
      <w:pageBreakBefore/>
      <w:numPr>
        <w:numId w:val="0"/>
      </w:numPr>
      <w:tabs>
        <w:tab w:val="clear" w:pos="400"/>
        <w:tab w:val="clear" w:pos="560"/>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ED1247"/>
    <w:pPr>
      <w:numPr>
        <w:ilvl w:val="0"/>
        <w:numId w:val="3"/>
      </w:numPr>
      <w:suppressAutoHyphens w:val="0"/>
      <w:spacing w:before="240" w:after="60" w:line="240" w:lineRule="auto"/>
    </w:pPr>
    <w:rPr>
      <w:rFonts w:ascii="Helvetica" w:eastAsia="Times New Roman" w:hAnsi="Helvetica"/>
      <w:bCs/>
      <w:sz w:val="20"/>
      <w:szCs w:val="26"/>
      <w:lang w:val="en-GB" w:eastAsia="en-US"/>
    </w:rPr>
  </w:style>
  <w:style w:type="paragraph" w:customStyle="1" w:styleId="Annex3">
    <w:name w:val="Annex 3"/>
    <w:basedOn w:val="Heading3"/>
    <w:rsid w:val="00ED1247"/>
    <w:pPr>
      <w:numPr>
        <w:ilvl w:val="0"/>
        <w:numId w:val="4"/>
      </w:numPr>
      <w:tabs>
        <w:tab w:val="clear" w:pos="660"/>
        <w:tab w:val="clear" w:pos="880"/>
        <w:tab w:val="left" w:pos="1080"/>
        <w:tab w:val="left" w:pos="1800"/>
        <w:tab w:val="left" w:pos="2520"/>
      </w:tabs>
      <w:suppressAutoHyphens w:val="0"/>
      <w:spacing w:before="180" w:after="60" w:line="240" w:lineRule="auto"/>
    </w:pPr>
    <w:rPr>
      <w:rFonts w:ascii="Times" w:hAnsi="Times"/>
    </w:rPr>
  </w:style>
  <w:style w:type="paragraph" w:customStyle="1" w:styleId="Annex4">
    <w:name w:val="Annex 4"/>
    <w:basedOn w:val="Heading4"/>
    <w:rsid w:val="00ED1247"/>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eastAsia="ko-KR"/>
    </w:rPr>
  </w:style>
  <w:style w:type="paragraph" w:customStyle="1" w:styleId="AnnexC3">
    <w:name w:val="Annex C3"/>
    <w:basedOn w:val="Heading3"/>
    <w:next w:val="Normal"/>
    <w:rsid w:val="00ED1247"/>
    <w:pPr>
      <w:numPr>
        <w:ilvl w:val="0"/>
        <w:numId w:val="0"/>
      </w:numPr>
      <w:tabs>
        <w:tab w:val="num" w:pos="2720"/>
      </w:tabs>
      <w:ind w:left="720" w:hanging="720"/>
    </w:pPr>
  </w:style>
  <w:style w:type="paragraph" w:customStyle="1" w:styleId="AnnexD3">
    <w:name w:val="Annex D3"/>
    <w:basedOn w:val="Heading3"/>
    <w:rsid w:val="00ED1247"/>
    <w:pPr>
      <w:numPr>
        <w:ilvl w:val="0"/>
        <w:numId w:val="6"/>
      </w:numPr>
    </w:pPr>
  </w:style>
  <w:style w:type="paragraph" w:customStyle="1" w:styleId="ANNEXN">
    <w:name w:val="ANNEXN"/>
    <w:basedOn w:val="ANNEX"/>
    <w:next w:val="Normal"/>
    <w:rsid w:val="00ED1247"/>
    <w:pPr>
      <w:numPr>
        <w:numId w:val="19"/>
      </w:numPr>
    </w:pPr>
  </w:style>
  <w:style w:type="paragraph" w:customStyle="1" w:styleId="ANNEXZ">
    <w:name w:val="ANNEXZ"/>
    <w:basedOn w:val="ANNEX"/>
    <w:next w:val="Normal"/>
    <w:rsid w:val="00ED1247"/>
    <w:pPr>
      <w:numPr>
        <w:numId w:val="7"/>
      </w:numPr>
    </w:pPr>
  </w:style>
  <w:style w:type="paragraph" w:customStyle="1" w:styleId="arial">
    <w:name w:val="arial"/>
    <w:basedOn w:val="BodyText"/>
    <w:rsid w:val="00ED1247"/>
    <w:pPr>
      <w:spacing w:before="0" w:after="220" w:line="240" w:lineRule="auto"/>
    </w:pPr>
    <w:rPr>
      <w:rFonts w:ascii="Helvetica" w:eastAsia="Times New Roman" w:hAnsi="Helvetica"/>
      <w:color w:val="000000"/>
      <w:sz w:val="18"/>
      <w:szCs w:val="22"/>
      <w:lang w:val="en-GB" w:eastAsia="en-US"/>
    </w:rPr>
  </w:style>
  <w:style w:type="paragraph" w:customStyle="1" w:styleId="Atom">
    <w:name w:val="Atom"/>
    <w:basedOn w:val="Normal"/>
    <w:rsid w:val="00ED1247"/>
    <w:pPr>
      <w:keepNext/>
      <w:keepLines/>
      <w:spacing w:after="220" w:line="240" w:lineRule="auto"/>
      <w:jc w:val="left"/>
    </w:pPr>
    <w:rPr>
      <w:rFonts w:eastAsia="Times New Roman"/>
      <w:szCs w:val="22"/>
      <w:lang w:val="en-GB" w:eastAsia="en-US"/>
    </w:rPr>
  </w:style>
  <w:style w:type="paragraph" w:styleId="List">
    <w:name w:val="List"/>
    <w:basedOn w:val="Normal"/>
    <w:rsid w:val="00ED1247"/>
    <w:pPr>
      <w:ind w:left="283" w:hanging="283"/>
    </w:pPr>
  </w:style>
  <w:style w:type="paragraph" w:customStyle="1" w:styleId="B1">
    <w:name w:val="B1"/>
    <w:basedOn w:val="List"/>
    <w:rsid w:val="00ED1247"/>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B10">
    <w:name w:val="B1+"/>
    <w:basedOn w:val="Normal"/>
    <w:rsid w:val="00ED1247"/>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styleId="List2">
    <w:name w:val="List 2"/>
    <w:basedOn w:val="Normal"/>
    <w:rsid w:val="00ED1247"/>
    <w:pPr>
      <w:ind w:left="566" w:hanging="283"/>
    </w:pPr>
  </w:style>
  <w:style w:type="paragraph" w:customStyle="1" w:styleId="B2">
    <w:name w:val="B2"/>
    <w:basedOn w:val="List2"/>
    <w:rsid w:val="00ED1247"/>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20">
    <w:name w:val="B2+"/>
    <w:basedOn w:val="B2"/>
    <w:rsid w:val="00ED1247"/>
    <w:pPr>
      <w:ind w:left="0" w:firstLine="0"/>
    </w:pPr>
  </w:style>
  <w:style w:type="paragraph" w:styleId="List3">
    <w:name w:val="List 3"/>
    <w:basedOn w:val="Normal"/>
    <w:rsid w:val="00ED1247"/>
    <w:pPr>
      <w:ind w:left="849" w:hanging="283"/>
    </w:pPr>
  </w:style>
  <w:style w:type="paragraph" w:customStyle="1" w:styleId="B3">
    <w:name w:val="B3"/>
    <w:basedOn w:val="List3"/>
    <w:rsid w:val="00ED1247"/>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30">
    <w:name w:val="B3+"/>
    <w:basedOn w:val="B3"/>
    <w:rsid w:val="00ED1247"/>
    <w:pPr>
      <w:tabs>
        <w:tab w:val="left" w:pos="1134"/>
        <w:tab w:val="num" w:pos="2432"/>
      </w:tabs>
      <w:ind w:left="2432" w:hanging="432"/>
    </w:pPr>
  </w:style>
  <w:style w:type="paragraph" w:styleId="List4">
    <w:name w:val="List 4"/>
    <w:basedOn w:val="Normal"/>
    <w:rsid w:val="00ED1247"/>
    <w:pPr>
      <w:ind w:left="1132" w:hanging="283"/>
    </w:pPr>
  </w:style>
  <w:style w:type="paragraph" w:customStyle="1" w:styleId="B4">
    <w:name w:val="B4"/>
    <w:basedOn w:val="List4"/>
    <w:rsid w:val="00ED1247"/>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styleId="List5">
    <w:name w:val="List 5"/>
    <w:basedOn w:val="Normal"/>
    <w:rsid w:val="00ED1247"/>
    <w:pPr>
      <w:ind w:left="1415" w:hanging="283"/>
    </w:pPr>
  </w:style>
  <w:style w:type="paragraph" w:customStyle="1" w:styleId="B5">
    <w:name w:val="B5"/>
    <w:basedOn w:val="List5"/>
    <w:rsid w:val="00ED1247"/>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styleId="BalloonText">
    <w:name w:val="Balloon Text"/>
    <w:basedOn w:val="Normal"/>
    <w:link w:val="BalloonTextChar"/>
    <w:uiPriority w:val="99"/>
    <w:semiHidden/>
    <w:unhideWhenUsed/>
    <w:rsid w:val="00ED1247"/>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ED1247"/>
    <w:rPr>
      <w:rFonts w:ascii="Tahoma" w:eastAsia="Calibri" w:hAnsi="Tahoma" w:cs="Tahoma"/>
      <w:sz w:val="16"/>
      <w:szCs w:val="16"/>
      <w:lang w:val="en-GB"/>
    </w:rPr>
  </w:style>
  <w:style w:type="paragraph" w:customStyle="1" w:styleId="Bibliography1">
    <w:name w:val="Bibliography1"/>
    <w:basedOn w:val="Normal"/>
    <w:rsid w:val="00ED1247"/>
    <w:pPr>
      <w:numPr>
        <w:numId w:val="8"/>
      </w:numPr>
      <w:tabs>
        <w:tab w:val="clear" w:pos="360"/>
        <w:tab w:val="left" w:pos="660"/>
      </w:tabs>
    </w:pPr>
  </w:style>
  <w:style w:type="paragraph" w:customStyle="1" w:styleId="BL">
    <w:name w:val="BL"/>
    <w:basedOn w:val="Normal"/>
    <w:rsid w:val="00ED1247"/>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lanc">
    <w:name w:val="blanc"/>
    <w:basedOn w:val="Header"/>
    <w:rsid w:val="00ED1247"/>
    <w:pPr>
      <w:tabs>
        <w:tab w:val="center" w:pos="4536"/>
        <w:tab w:val="right" w:pos="9072"/>
      </w:tabs>
      <w:spacing w:after="360" w:line="276" w:lineRule="auto"/>
    </w:pPr>
    <w:rPr>
      <w:rFonts w:ascii="Helvetica" w:eastAsia="Times New Roman" w:hAnsi="Helvetica"/>
      <w:b w:val="0"/>
      <w:szCs w:val="22"/>
      <w:lang w:val="en-GB" w:eastAsia="en-US"/>
    </w:rPr>
  </w:style>
  <w:style w:type="paragraph" w:styleId="BlockText">
    <w:name w:val="Block Text"/>
    <w:basedOn w:val="Normal"/>
    <w:rsid w:val="00ED1247"/>
    <w:pPr>
      <w:spacing w:after="120"/>
      <w:ind w:left="1440" w:right="1440"/>
    </w:pPr>
  </w:style>
  <w:style w:type="paragraph" w:customStyle="1" w:styleId="BN">
    <w:name w:val="BN"/>
    <w:basedOn w:val="Normal"/>
    <w:rsid w:val="00ED1247"/>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styleId="BodyText2">
    <w:name w:val="Body Text 2"/>
    <w:basedOn w:val="Normal"/>
    <w:link w:val="BodyText2Char"/>
    <w:rsid w:val="00ED1247"/>
    <w:pPr>
      <w:spacing w:before="60" w:after="60" w:line="190" w:lineRule="atLeast"/>
    </w:pPr>
    <w:rPr>
      <w:sz w:val="16"/>
    </w:rPr>
  </w:style>
  <w:style w:type="character" w:customStyle="1" w:styleId="BodyText2Char">
    <w:name w:val="Body Text 2 Char"/>
    <w:basedOn w:val="DefaultParagraphFont"/>
    <w:link w:val="BodyText2"/>
    <w:rsid w:val="00ED1247"/>
    <w:rPr>
      <w:rFonts w:ascii="Cambria" w:eastAsia="MS Mincho" w:hAnsi="Cambria" w:cs="Times New Roman"/>
      <w:sz w:val="16"/>
      <w:szCs w:val="20"/>
      <w:lang w:val="de-DE" w:eastAsia="ja-JP"/>
    </w:rPr>
  </w:style>
  <w:style w:type="paragraph" w:styleId="BodyText3">
    <w:name w:val="Body Text 3"/>
    <w:basedOn w:val="Normal"/>
    <w:link w:val="BodyText3Char"/>
    <w:rsid w:val="00ED1247"/>
    <w:pPr>
      <w:spacing w:before="60" w:after="60" w:line="170" w:lineRule="atLeast"/>
    </w:pPr>
    <w:rPr>
      <w:sz w:val="14"/>
    </w:rPr>
  </w:style>
  <w:style w:type="character" w:customStyle="1" w:styleId="BodyText3Char">
    <w:name w:val="Body Text 3 Char"/>
    <w:basedOn w:val="DefaultParagraphFont"/>
    <w:link w:val="BodyText3"/>
    <w:rsid w:val="00ED1247"/>
    <w:rPr>
      <w:rFonts w:ascii="Cambria" w:eastAsia="MS Mincho" w:hAnsi="Cambria" w:cs="Times New Roman"/>
      <w:sz w:val="14"/>
      <w:szCs w:val="20"/>
      <w:lang w:val="de-DE" w:eastAsia="ja-JP"/>
    </w:rPr>
  </w:style>
  <w:style w:type="paragraph" w:styleId="BodyTextFirstIndent">
    <w:name w:val="Body Text First Indent"/>
    <w:basedOn w:val="BodyText"/>
    <w:link w:val="BodyTextFirstIndentChar"/>
    <w:rsid w:val="00ED1247"/>
    <w:pPr>
      <w:spacing w:before="0" w:after="120" w:line="210" w:lineRule="atLeast"/>
      <w:ind w:firstLine="210"/>
    </w:pPr>
    <w:rPr>
      <w:sz w:val="18"/>
      <w:szCs w:val="20"/>
    </w:rPr>
  </w:style>
  <w:style w:type="character" w:customStyle="1" w:styleId="BodyTextFirstIndentChar">
    <w:name w:val="Body Text First Indent Char"/>
    <w:basedOn w:val="BodyTextChar"/>
    <w:link w:val="BodyTextFirstIndent"/>
    <w:rsid w:val="00ED1247"/>
    <w:rPr>
      <w:rFonts w:ascii="Cambria" w:eastAsia="MS Mincho" w:hAnsi="Cambria" w:cs="Times New Roman"/>
      <w:sz w:val="18"/>
      <w:szCs w:val="20"/>
      <w:lang w:val="de-DE" w:eastAsia="ja-JP"/>
    </w:rPr>
  </w:style>
  <w:style w:type="paragraph" w:styleId="BodyTextIndent">
    <w:name w:val="Body Text Indent"/>
    <w:basedOn w:val="Normal"/>
    <w:link w:val="BodyTextIndentChar"/>
    <w:rsid w:val="00ED1247"/>
    <w:pPr>
      <w:spacing w:after="120"/>
      <w:ind w:left="283"/>
    </w:pPr>
  </w:style>
  <w:style w:type="character" w:customStyle="1" w:styleId="BodyTextIndentChar">
    <w:name w:val="Body Text Indent Char"/>
    <w:basedOn w:val="DefaultParagraphFont"/>
    <w:link w:val="BodyTextIndent"/>
    <w:rsid w:val="00ED1247"/>
    <w:rPr>
      <w:rFonts w:ascii="Cambria" w:eastAsia="MS Mincho" w:hAnsi="Cambria" w:cs="Times New Roman"/>
      <w:szCs w:val="20"/>
      <w:lang w:val="de-DE" w:eastAsia="ja-JP"/>
    </w:rPr>
  </w:style>
  <w:style w:type="paragraph" w:styleId="BodyTextFirstIndent2">
    <w:name w:val="Body Text First Indent 2"/>
    <w:aliases w:val="Retrait corps et 1ère lig"/>
    <w:basedOn w:val="Normal"/>
    <w:link w:val="BodyTextFirstIndent2Char"/>
    <w:rsid w:val="00ED1247"/>
    <w:pPr>
      <w:ind w:firstLine="210"/>
    </w:pPr>
  </w:style>
  <w:style w:type="character" w:customStyle="1" w:styleId="BodyTextFirstIndent2Char">
    <w:name w:val="Body Text First Indent 2 Char"/>
    <w:aliases w:val="Retrait corps et 1ère lig Char"/>
    <w:basedOn w:val="BodyTextIndentChar"/>
    <w:link w:val="BodyTextFirstIndent2"/>
    <w:rsid w:val="00ED1247"/>
    <w:rPr>
      <w:rFonts w:ascii="Cambria" w:eastAsia="MS Mincho" w:hAnsi="Cambria" w:cs="Times New Roman"/>
      <w:szCs w:val="20"/>
      <w:lang w:val="de-DE" w:eastAsia="ja-JP"/>
    </w:rPr>
  </w:style>
  <w:style w:type="paragraph" w:styleId="BodyTextIndent2">
    <w:name w:val="Body Text Indent 2"/>
    <w:basedOn w:val="Normal"/>
    <w:link w:val="BodyTextIndent2Char"/>
    <w:rsid w:val="00ED1247"/>
    <w:pPr>
      <w:spacing w:after="120" w:line="480" w:lineRule="auto"/>
      <w:ind w:left="283"/>
    </w:pPr>
  </w:style>
  <w:style w:type="character" w:customStyle="1" w:styleId="BodyTextIndent2Char">
    <w:name w:val="Body Text Indent 2 Char"/>
    <w:basedOn w:val="DefaultParagraphFont"/>
    <w:link w:val="BodyTextIndent2"/>
    <w:rsid w:val="00ED1247"/>
    <w:rPr>
      <w:rFonts w:ascii="Cambria" w:eastAsia="MS Mincho" w:hAnsi="Cambria" w:cs="Times New Roman"/>
      <w:szCs w:val="20"/>
      <w:lang w:val="de-DE" w:eastAsia="ja-JP"/>
    </w:rPr>
  </w:style>
  <w:style w:type="paragraph" w:styleId="BodyTextIndent3">
    <w:name w:val="Body Text Indent 3"/>
    <w:basedOn w:val="Normal"/>
    <w:link w:val="BodyTextIndent3Char"/>
    <w:rsid w:val="00ED1247"/>
    <w:pPr>
      <w:spacing w:after="120"/>
      <w:ind w:left="283"/>
    </w:pPr>
    <w:rPr>
      <w:sz w:val="16"/>
    </w:rPr>
  </w:style>
  <w:style w:type="character" w:customStyle="1" w:styleId="BodyTextIndent3Char">
    <w:name w:val="Body Text Indent 3 Char"/>
    <w:basedOn w:val="DefaultParagraphFont"/>
    <w:link w:val="BodyTextIndent3"/>
    <w:rsid w:val="00ED1247"/>
    <w:rPr>
      <w:rFonts w:ascii="Cambria" w:eastAsia="MS Mincho" w:hAnsi="Cambria" w:cs="Times New Roman"/>
      <w:sz w:val="16"/>
      <w:szCs w:val="20"/>
      <w:lang w:val="de-DE" w:eastAsia="ja-JP"/>
    </w:rPr>
  </w:style>
  <w:style w:type="paragraph" w:customStyle="1" w:styleId="boxdefn">
    <w:name w:val="boxdefn"/>
    <w:basedOn w:val="BodyText"/>
    <w:rsid w:val="00ED1247"/>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D1247"/>
    <w:pPr>
      <w:tabs>
        <w:tab w:val="clear" w:pos="660"/>
        <w:tab w:val="clear" w:pos="880"/>
        <w:tab w:val="left" w:pos="1080"/>
        <w:tab w:val="left" w:pos="1800"/>
        <w:tab w:val="left" w:pos="2520"/>
      </w:tabs>
      <w:suppressAutoHyphens w:val="0"/>
      <w:spacing w:before="180" w:after="60" w:line="240" w:lineRule="auto"/>
    </w:pPr>
    <w:rPr>
      <w:rFonts w:ascii="Times" w:hAnsi="Times"/>
    </w:rPr>
  </w:style>
  <w:style w:type="paragraph" w:customStyle="1" w:styleId="BoxHeading">
    <w:name w:val="BoxHeading"/>
    <w:basedOn w:val="Heading3"/>
    <w:rsid w:val="00ED1247"/>
    <w:pPr>
      <w:numPr>
        <w:numId w:val="9"/>
      </w:numPr>
      <w:tabs>
        <w:tab w:val="clear" w:pos="880"/>
        <w:tab w:val="left" w:pos="1080"/>
        <w:tab w:val="left" w:pos="1800"/>
        <w:tab w:val="left" w:pos="2520"/>
      </w:tabs>
      <w:suppressAutoHyphens w:val="0"/>
      <w:spacing w:before="180" w:after="60" w:line="240" w:lineRule="auto"/>
    </w:pPr>
    <w:rPr>
      <w:rFonts w:ascii="Times" w:hAnsi="Times"/>
    </w:rPr>
  </w:style>
  <w:style w:type="paragraph" w:customStyle="1" w:styleId="BoxHeading3">
    <w:name w:val="BoxHeading 3"/>
    <w:basedOn w:val="Heading3"/>
    <w:rsid w:val="00ED1247"/>
    <w:pPr>
      <w:numPr>
        <w:ilvl w:val="0"/>
        <w:numId w:val="0"/>
      </w:numPr>
      <w:tabs>
        <w:tab w:val="num" w:pos="2720"/>
      </w:tabs>
      <w:ind w:left="720" w:hanging="720"/>
    </w:pPr>
  </w:style>
  <w:style w:type="paragraph" w:customStyle="1" w:styleId="BoxHeading4">
    <w:name w:val="BoxHeading 4"/>
    <w:basedOn w:val="Heading4"/>
    <w:rsid w:val="00ED1247"/>
    <w:pPr>
      <w:numPr>
        <w:ilvl w:val="0"/>
        <w:numId w:val="0"/>
      </w:numPr>
      <w:tabs>
        <w:tab w:val="num" w:pos="3080"/>
      </w:tabs>
      <w:ind w:left="864" w:hanging="864"/>
    </w:pPr>
  </w:style>
  <w:style w:type="paragraph" w:customStyle="1" w:styleId="BoxHeading5">
    <w:name w:val="BoxHeading 5"/>
    <w:basedOn w:val="Heading5"/>
    <w:rsid w:val="00ED1247"/>
    <w:pPr>
      <w:numPr>
        <w:ilvl w:val="0"/>
        <w:numId w:val="0"/>
      </w:numPr>
      <w:tabs>
        <w:tab w:val="left" w:pos="936"/>
        <w:tab w:val="left" w:pos="1138"/>
        <w:tab w:val="left" w:pos="1354"/>
        <w:tab w:val="num" w:pos="3080"/>
      </w:tabs>
      <w:ind w:left="1008" w:hanging="1008"/>
    </w:pPr>
  </w:style>
  <w:style w:type="paragraph" w:styleId="Caption">
    <w:name w:val="caption"/>
    <w:basedOn w:val="Normal"/>
    <w:next w:val="Normal"/>
    <w:link w:val="CaptionChar"/>
    <w:qFormat/>
    <w:rsid w:val="00ED1247"/>
    <w:pPr>
      <w:keepNext/>
      <w:spacing w:before="120" w:after="120"/>
    </w:pPr>
    <w:rPr>
      <w:b/>
    </w:rPr>
  </w:style>
  <w:style w:type="character" w:customStyle="1" w:styleId="CaptionChar">
    <w:name w:val="Caption Char"/>
    <w:link w:val="Caption"/>
    <w:rsid w:val="00ED1247"/>
    <w:rPr>
      <w:rFonts w:ascii="Cambria" w:eastAsia="MS Mincho" w:hAnsi="Cambria" w:cs="Times New Roman"/>
      <w:b/>
      <w:szCs w:val="20"/>
      <w:lang w:val="de-DE" w:eastAsia="ja-JP"/>
    </w:rPr>
  </w:style>
  <w:style w:type="paragraph" w:customStyle="1" w:styleId="CHAMPSEU">
    <w:name w:val="CHAMPSEU"/>
    <w:rsid w:val="00ED1247"/>
    <w:pPr>
      <w:widowControl/>
      <w:autoSpaceDE/>
      <w:autoSpaceDN/>
      <w:spacing w:after="240" w:line="230" w:lineRule="atLeast"/>
      <w:jc w:val="both"/>
    </w:pPr>
    <w:rPr>
      <w:rFonts w:ascii="Arial" w:eastAsia="Times New Roman" w:hAnsi="Arial" w:cs="Times New Roman"/>
      <w:sz w:val="20"/>
      <w:szCs w:val="20"/>
      <w:lang w:val="en-GB"/>
    </w:rPr>
  </w:style>
  <w:style w:type="paragraph" w:customStyle="1" w:styleId="CHAMPSFR">
    <w:name w:val="CHAMPSFR"/>
    <w:rsid w:val="00ED1247"/>
    <w:pPr>
      <w:widowControl/>
      <w:autoSpaceDE/>
      <w:autoSpaceDN/>
      <w:spacing w:after="240" w:line="230" w:lineRule="atLeast"/>
      <w:jc w:val="both"/>
    </w:pPr>
    <w:rPr>
      <w:rFonts w:ascii="Arial" w:eastAsia="Times New Roman" w:hAnsi="Arial" w:cs="Times New Roman"/>
      <w:snapToGrid w:val="0"/>
      <w:sz w:val="20"/>
      <w:szCs w:val="20"/>
      <w:lang w:val="en-GB"/>
    </w:rPr>
  </w:style>
  <w:style w:type="paragraph" w:customStyle="1" w:styleId="CHAMPSGEN">
    <w:name w:val="CHAMPSGEN"/>
    <w:rsid w:val="00ED1247"/>
    <w:pPr>
      <w:widowControl/>
      <w:autoSpaceDE/>
      <w:autoSpaceDN/>
      <w:spacing w:after="240" w:line="230" w:lineRule="atLeast"/>
      <w:jc w:val="both"/>
    </w:pPr>
    <w:rPr>
      <w:rFonts w:ascii="Arial" w:eastAsia="Times New Roman" w:hAnsi="Arial" w:cs="Times New Roman"/>
      <w:snapToGrid w:val="0"/>
      <w:sz w:val="20"/>
      <w:szCs w:val="20"/>
      <w:lang w:val="en-GB"/>
    </w:rPr>
  </w:style>
  <w:style w:type="character" w:customStyle="1" w:styleId="CharBold">
    <w:name w:val="Char Bold"/>
    <w:rsid w:val="00ED1247"/>
    <w:rPr>
      <w:b/>
    </w:rPr>
  </w:style>
  <w:style w:type="character" w:customStyle="1" w:styleId="CharChar3">
    <w:name w:val="Char Char3"/>
    <w:rsid w:val="00ED1247"/>
    <w:rPr>
      <w:rFonts w:ascii="Arial" w:eastAsia="MS Mincho" w:hAnsi="Arial" w:cs="Times New Roman"/>
      <w:b/>
      <w:noProof w:val="0"/>
      <w:kern w:val="28"/>
      <w:sz w:val="32"/>
      <w:szCs w:val="20"/>
      <w:lang w:val="en-US" w:eastAsia="ja-JP"/>
    </w:rPr>
  </w:style>
  <w:style w:type="character" w:customStyle="1" w:styleId="CharSDLcode">
    <w:name w:val="Char SDLcode"/>
    <w:rsid w:val="00ED1247"/>
    <w:rPr>
      <w:rFonts w:ascii="Courier" w:hAnsi="Courier"/>
      <w:color w:val="auto"/>
    </w:rPr>
  </w:style>
  <w:style w:type="paragraph" w:customStyle="1" w:styleId="ChromaTable">
    <w:name w:val="ChromaTable"/>
    <w:basedOn w:val="Normal"/>
    <w:rsid w:val="00ED1247"/>
    <w:pPr>
      <w:keepNext/>
      <w:spacing w:before="480" w:after="0" w:line="240" w:lineRule="auto"/>
      <w:jc w:val="center"/>
    </w:pPr>
    <w:rPr>
      <w:rFonts w:ascii="Times" w:eastAsia="Times New Roman" w:hAnsi="Times"/>
      <w:b/>
      <w:sz w:val="24"/>
      <w:szCs w:val="22"/>
      <w:lang w:val="en-GB" w:eastAsia="en-US"/>
    </w:rPr>
  </w:style>
  <w:style w:type="character" w:customStyle="1" w:styleId="citeapp">
    <w:name w:val="cite_app"/>
    <w:rsid w:val="00ED1247"/>
    <w:rPr>
      <w:rFonts w:ascii="Cambria" w:hAnsi="Cambria"/>
      <w:bdr w:val="none" w:sz="0" w:space="0" w:color="auto"/>
      <w:shd w:val="clear" w:color="auto" w:fill="CCFF33"/>
    </w:rPr>
  </w:style>
  <w:style w:type="paragraph" w:styleId="Closing">
    <w:name w:val="Closing"/>
    <w:basedOn w:val="Normal"/>
    <w:link w:val="ClosingChar"/>
    <w:rsid w:val="00ED1247"/>
    <w:pPr>
      <w:ind w:left="4252"/>
    </w:pPr>
  </w:style>
  <w:style w:type="character" w:customStyle="1" w:styleId="ClosingChar">
    <w:name w:val="Closing Char"/>
    <w:basedOn w:val="DefaultParagraphFont"/>
    <w:link w:val="Closing"/>
    <w:rsid w:val="00ED1247"/>
    <w:rPr>
      <w:rFonts w:ascii="Cambria" w:eastAsia="MS Mincho" w:hAnsi="Cambria" w:cs="Times New Roman"/>
      <w:szCs w:val="20"/>
      <w:lang w:val="de-DE" w:eastAsia="ja-JP"/>
    </w:rPr>
  </w:style>
  <w:style w:type="paragraph" w:customStyle="1" w:styleId="code">
    <w:name w:val="code"/>
    <w:basedOn w:val="Normal"/>
    <w:next w:val="Normal"/>
    <w:link w:val="codeZchn"/>
    <w:rsid w:val="00ED124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ED1247"/>
    <w:rPr>
      <w:rFonts w:ascii="Courier New" w:eastAsia="Times New Roman" w:hAnsi="Courier New" w:cs="Times New Roman"/>
      <w:noProof/>
      <w:szCs w:val="20"/>
      <w:lang w:val="en-GB"/>
    </w:rPr>
  </w:style>
  <w:style w:type="paragraph" w:customStyle="1" w:styleId="PL">
    <w:name w:val="PL"/>
    <w:rsid w:val="00ED1247"/>
    <w:pPr>
      <w:widowControl/>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djustRightInd w:val="0"/>
      <w:textAlignment w:val="baseline"/>
    </w:pPr>
    <w:rPr>
      <w:rFonts w:ascii="Courier New" w:eastAsia="Times New Roman" w:hAnsi="Courier New" w:cs="Times New Roman"/>
      <w:noProof/>
      <w:sz w:val="16"/>
      <w:szCs w:val="20"/>
      <w:lang w:val="en-GB"/>
    </w:rPr>
  </w:style>
  <w:style w:type="paragraph" w:customStyle="1" w:styleId="codfer">
    <w:name w:val="codfer"/>
    <w:basedOn w:val="PL"/>
    <w:rsid w:val="00ED1247"/>
  </w:style>
  <w:style w:type="paragraph" w:customStyle="1" w:styleId="ColorfulList-Accent11">
    <w:name w:val="Colorful List - Accent 11"/>
    <w:basedOn w:val="Normal"/>
    <w:qFormat/>
    <w:rsid w:val="00ED1247"/>
    <w:pPr>
      <w:spacing w:line="240" w:lineRule="auto"/>
      <w:ind w:left="720"/>
      <w:contextualSpacing/>
      <w:jc w:val="left"/>
    </w:pPr>
    <w:rPr>
      <w:rFonts w:eastAsia="Times New Roman"/>
      <w:szCs w:val="22"/>
      <w:lang w:val="en-US" w:eastAsia="en-US" w:bidi="en-US"/>
    </w:rPr>
  </w:style>
  <w:style w:type="character" w:styleId="CommentReference">
    <w:name w:val="annotation reference"/>
    <w:uiPriority w:val="99"/>
    <w:rsid w:val="00ED1247"/>
    <w:rPr>
      <w:noProof w:val="0"/>
      <w:sz w:val="16"/>
      <w:lang w:val="fr-FR"/>
    </w:rPr>
  </w:style>
  <w:style w:type="paragraph" w:styleId="CommentText">
    <w:name w:val="annotation text"/>
    <w:basedOn w:val="Normal"/>
    <w:link w:val="CommentTextChar1"/>
    <w:uiPriority w:val="99"/>
    <w:rsid w:val="00ED1247"/>
  </w:style>
  <w:style w:type="character" w:customStyle="1" w:styleId="CommentTextChar">
    <w:name w:val="Comment Text Char"/>
    <w:uiPriority w:val="99"/>
    <w:rsid w:val="00ED1247"/>
    <w:rPr>
      <w:rFonts w:ascii="Cambria" w:eastAsia="Calibri" w:hAnsi="Cambria"/>
      <w:lang w:val="en-GB"/>
    </w:rPr>
  </w:style>
  <w:style w:type="character" w:customStyle="1" w:styleId="CommentTextChar1">
    <w:name w:val="Comment Text Char1"/>
    <w:link w:val="CommentText"/>
    <w:uiPriority w:val="99"/>
    <w:rsid w:val="00ED1247"/>
    <w:rPr>
      <w:rFonts w:ascii="Cambria" w:eastAsia="MS Mincho" w:hAnsi="Cambria" w:cs="Times New Roman"/>
      <w:szCs w:val="20"/>
      <w:lang w:val="de-DE" w:eastAsia="ja-JP"/>
    </w:rPr>
  </w:style>
  <w:style w:type="paragraph" w:styleId="CommentSubject">
    <w:name w:val="annotation subject"/>
    <w:basedOn w:val="CommentText"/>
    <w:next w:val="CommentText"/>
    <w:link w:val="CommentSubjectChar"/>
    <w:uiPriority w:val="99"/>
    <w:unhideWhenUsed/>
    <w:rsid w:val="00ED1247"/>
    <w:pPr>
      <w:spacing w:line="240" w:lineRule="auto"/>
    </w:pPr>
    <w:rPr>
      <w:rFonts w:eastAsia="Calibri"/>
      <w:b/>
      <w:bCs/>
      <w:szCs w:val="22"/>
      <w:lang w:val="en-GB" w:eastAsia="en-US"/>
    </w:rPr>
  </w:style>
  <w:style w:type="character" w:customStyle="1" w:styleId="CommentSubjectChar">
    <w:name w:val="Comment Subject Char"/>
    <w:link w:val="CommentSubject"/>
    <w:uiPriority w:val="99"/>
    <w:rsid w:val="00ED1247"/>
    <w:rPr>
      <w:rFonts w:ascii="Cambria" w:eastAsia="Calibri" w:hAnsi="Cambria" w:cs="Times New Roman"/>
      <w:b/>
      <w:bCs/>
      <w:lang w:val="en-GB"/>
    </w:rPr>
  </w:style>
  <w:style w:type="paragraph" w:customStyle="1" w:styleId="Corpsdetexte">
    <w:name w:val="Corps de texte"/>
    <w:basedOn w:val="Normal"/>
    <w:rsid w:val="00ED1247"/>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character" w:customStyle="1" w:styleId="Courier">
    <w:name w:val="Courier"/>
    <w:rsid w:val="00ED1247"/>
    <w:rPr>
      <w:rFonts w:ascii="Courier New" w:hAnsi="Courier New"/>
    </w:rPr>
  </w:style>
  <w:style w:type="paragraph" w:customStyle="1" w:styleId="covernote">
    <w:name w:val="covernote"/>
    <w:basedOn w:val="Normal"/>
    <w:next w:val="Normal"/>
    <w:rsid w:val="00ED1247"/>
    <w:pPr>
      <w:spacing w:after="230" w:line="230" w:lineRule="exact"/>
      <w:ind w:left="100" w:right="100"/>
    </w:pPr>
    <w:rPr>
      <w:rFonts w:eastAsia="Times New Roman"/>
      <w:szCs w:val="22"/>
      <w:lang w:val="en-GB" w:eastAsia="en-US"/>
    </w:rPr>
  </w:style>
  <w:style w:type="paragraph" w:styleId="Date">
    <w:name w:val="Date"/>
    <w:basedOn w:val="Normal"/>
    <w:next w:val="Normal"/>
    <w:link w:val="DateChar"/>
    <w:rsid w:val="00ED1247"/>
  </w:style>
  <w:style w:type="character" w:customStyle="1" w:styleId="DateChar">
    <w:name w:val="Date Char"/>
    <w:basedOn w:val="DefaultParagraphFont"/>
    <w:link w:val="Date"/>
    <w:rsid w:val="00ED1247"/>
    <w:rPr>
      <w:rFonts w:ascii="Cambria" w:eastAsia="MS Mincho" w:hAnsi="Cambria" w:cs="Times New Roman"/>
      <w:szCs w:val="20"/>
      <w:lang w:val="de-DE" w:eastAsia="ja-JP"/>
    </w:rPr>
  </w:style>
  <w:style w:type="paragraph" w:styleId="PlainText">
    <w:name w:val="Plain Text"/>
    <w:basedOn w:val="Normal"/>
    <w:link w:val="PlainTextChar"/>
    <w:rsid w:val="00ED1247"/>
    <w:rPr>
      <w:rFonts w:ascii="Courier New" w:hAnsi="Courier New"/>
    </w:rPr>
  </w:style>
  <w:style w:type="character" w:customStyle="1" w:styleId="PlainTextChar">
    <w:name w:val="Plain Text Char"/>
    <w:basedOn w:val="DefaultParagraphFont"/>
    <w:link w:val="PlainText"/>
    <w:rsid w:val="00ED1247"/>
    <w:rPr>
      <w:rFonts w:ascii="Courier New" w:eastAsia="MS Mincho" w:hAnsi="Courier New" w:cs="Times New Roman"/>
      <w:szCs w:val="20"/>
      <w:lang w:val="de-DE" w:eastAsia="ja-JP"/>
    </w:rPr>
  </w:style>
  <w:style w:type="paragraph" w:customStyle="1" w:styleId="DDL">
    <w:name w:val="DDL"/>
    <w:basedOn w:val="PlainText"/>
    <w:rsid w:val="00ED1247"/>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Default">
    <w:name w:val="Default"/>
    <w:rsid w:val="00ED1247"/>
    <w:pPr>
      <w:widowControl/>
      <w:adjustRightInd w:val="0"/>
    </w:pPr>
    <w:rPr>
      <w:rFonts w:ascii="Cambria" w:eastAsia="MS Mincho" w:hAnsi="Cambria" w:cs="Cambria"/>
      <w:color w:val="000000"/>
      <w:sz w:val="24"/>
      <w:szCs w:val="24"/>
      <w:lang w:val="fr-FR" w:eastAsia="fr-FR"/>
    </w:rPr>
  </w:style>
  <w:style w:type="paragraph" w:customStyle="1" w:styleId="Definition">
    <w:name w:val="Definition"/>
    <w:basedOn w:val="Normal"/>
    <w:next w:val="Normal"/>
    <w:rsid w:val="00ED1247"/>
  </w:style>
  <w:style w:type="character" w:customStyle="1" w:styleId="Defterms">
    <w:name w:val="Defterms"/>
    <w:rsid w:val="00ED1247"/>
    <w:rPr>
      <w:noProof w:val="0"/>
      <w:color w:val="auto"/>
      <w:lang w:val="fr-FR"/>
    </w:rPr>
  </w:style>
  <w:style w:type="paragraph" w:customStyle="1" w:styleId="dl">
    <w:name w:val="dl"/>
    <w:basedOn w:val="Normal"/>
    <w:rsid w:val="00ED1247"/>
    <w:pPr>
      <w:ind w:left="800" w:hanging="400"/>
    </w:pPr>
  </w:style>
  <w:style w:type="paragraph" w:customStyle="1" w:styleId="DocumentInfo">
    <w:name w:val="Document Info"/>
    <w:next w:val="Normal"/>
    <w:rsid w:val="00ED1247"/>
    <w:pPr>
      <w:widowControl/>
      <w:tabs>
        <w:tab w:val="left" w:pos="1134"/>
      </w:tabs>
      <w:suppressAutoHyphens/>
      <w:autoSpaceDE/>
      <w:autoSpaceDN/>
      <w:spacing w:after="240"/>
    </w:pPr>
    <w:rPr>
      <w:rFonts w:ascii="Times New Roman" w:eastAsia="Times New Roman" w:hAnsi="Times New Roman" w:cs="Times New Roman"/>
      <w:b/>
      <w:sz w:val="24"/>
      <w:szCs w:val="24"/>
    </w:rPr>
  </w:style>
  <w:style w:type="paragraph" w:styleId="DocumentMap">
    <w:name w:val="Document Map"/>
    <w:basedOn w:val="Normal"/>
    <w:link w:val="DocumentMapChar"/>
    <w:semiHidden/>
    <w:rsid w:val="00ED1247"/>
    <w:pPr>
      <w:shd w:val="clear" w:color="auto" w:fill="000080"/>
    </w:pPr>
    <w:rPr>
      <w:rFonts w:ascii="Tahoma" w:hAnsi="Tahoma"/>
    </w:rPr>
  </w:style>
  <w:style w:type="character" w:customStyle="1" w:styleId="DocumentMapChar">
    <w:name w:val="Document Map Char"/>
    <w:basedOn w:val="DefaultParagraphFont"/>
    <w:link w:val="DocumentMap"/>
    <w:semiHidden/>
    <w:rsid w:val="00ED1247"/>
    <w:rPr>
      <w:rFonts w:ascii="Tahoma" w:eastAsia="MS Mincho" w:hAnsi="Tahoma" w:cs="Times New Roman"/>
      <w:szCs w:val="20"/>
      <w:shd w:val="clear" w:color="auto" w:fill="000080"/>
      <w:lang w:val="de-DE" w:eastAsia="ja-JP"/>
    </w:rPr>
  </w:style>
  <w:style w:type="paragraph" w:styleId="E-mailSignature">
    <w:name w:val="E-mail Signature"/>
    <w:basedOn w:val="Normal"/>
    <w:link w:val="E-mailSignatureChar"/>
    <w:rsid w:val="00ED1247"/>
    <w:pPr>
      <w:spacing w:line="276" w:lineRule="auto"/>
    </w:pPr>
    <w:rPr>
      <w:rFonts w:eastAsia="Calibri"/>
      <w:szCs w:val="22"/>
      <w:lang w:val="en-GB" w:eastAsia="en-US"/>
    </w:rPr>
  </w:style>
  <w:style w:type="character" w:customStyle="1" w:styleId="E-mailSignatureChar">
    <w:name w:val="E-mail Signature Char"/>
    <w:link w:val="E-mailSignature"/>
    <w:rsid w:val="00ED1247"/>
    <w:rPr>
      <w:rFonts w:ascii="Cambria" w:eastAsia="Calibri" w:hAnsi="Cambria" w:cs="Times New Roman"/>
      <w:lang w:val="en-GB"/>
    </w:rPr>
  </w:style>
  <w:style w:type="paragraph" w:customStyle="1" w:styleId="NO">
    <w:name w:val="NO"/>
    <w:basedOn w:val="Normal"/>
    <w:rsid w:val="00ED1247"/>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ED1247"/>
    <w:pPr>
      <w:ind w:left="1135" w:hanging="851"/>
    </w:pPr>
    <w:rPr>
      <w:color w:val="FF0000"/>
    </w:rPr>
  </w:style>
  <w:style w:type="character" w:customStyle="1" w:styleId="EditorsNoteChar">
    <w:name w:val="Editor's Note Char"/>
    <w:rsid w:val="00ED1247"/>
    <w:rPr>
      <w:noProof w:val="0"/>
      <w:color w:val="FF0000"/>
      <w:lang w:val="en-GB" w:eastAsia="en-US" w:bidi="ar-SA"/>
    </w:rPr>
  </w:style>
  <w:style w:type="character" w:styleId="Emphasis">
    <w:name w:val="Emphasis"/>
    <w:qFormat/>
    <w:rsid w:val="00ED1247"/>
    <w:rPr>
      <w:i/>
      <w:noProof w:val="0"/>
      <w:lang w:val="fr-FR"/>
    </w:rPr>
  </w:style>
  <w:style w:type="character" w:styleId="EndnoteReference">
    <w:name w:val="endnote reference"/>
    <w:semiHidden/>
    <w:rsid w:val="00ED1247"/>
    <w:rPr>
      <w:noProof w:val="0"/>
      <w:vertAlign w:val="superscript"/>
      <w:lang w:val="fr-FR"/>
    </w:rPr>
  </w:style>
  <w:style w:type="paragraph" w:styleId="EndnoteText">
    <w:name w:val="endnote text"/>
    <w:basedOn w:val="Normal"/>
    <w:link w:val="EndnoteTextChar"/>
    <w:semiHidden/>
    <w:rsid w:val="00ED1247"/>
  </w:style>
  <w:style w:type="character" w:customStyle="1" w:styleId="EndnoteTextChar">
    <w:name w:val="Endnote Text Char"/>
    <w:basedOn w:val="DefaultParagraphFont"/>
    <w:link w:val="EndnoteText"/>
    <w:semiHidden/>
    <w:rsid w:val="00ED1247"/>
    <w:rPr>
      <w:rFonts w:ascii="Cambria" w:eastAsia="MS Mincho" w:hAnsi="Cambria" w:cs="Times New Roman"/>
      <w:szCs w:val="20"/>
      <w:lang w:val="de-DE" w:eastAsia="ja-JP"/>
    </w:rPr>
  </w:style>
  <w:style w:type="paragraph" w:styleId="EnvelopeAddress">
    <w:name w:val="envelope address"/>
    <w:basedOn w:val="Normal"/>
    <w:rsid w:val="00ED1247"/>
    <w:pPr>
      <w:framePr w:w="7938" w:h="1985" w:hRule="exact" w:hSpace="141" w:wrap="auto" w:hAnchor="page" w:xAlign="center" w:yAlign="bottom"/>
      <w:ind w:left="2835"/>
    </w:pPr>
    <w:rPr>
      <w:sz w:val="24"/>
    </w:rPr>
  </w:style>
  <w:style w:type="paragraph" w:styleId="EnvelopeReturn">
    <w:name w:val="envelope return"/>
    <w:basedOn w:val="Normal"/>
    <w:rsid w:val="00ED1247"/>
  </w:style>
  <w:style w:type="paragraph" w:customStyle="1" w:styleId="EQ">
    <w:name w:val="EQ"/>
    <w:basedOn w:val="Normal"/>
    <w:next w:val="Normal"/>
    <w:rsid w:val="00ED1247"/>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EQChar">
    <w:name w:val="EQ Char"/>
    <w:rsid w:val="00ED1247"/>
    <w:rPr>
      <w:noProof/>
      <w:lang w:val="en-GB" w:eastAsia="en-US" w:bidi="ar-SA"/>
    </w:rPr>
  </w:style>
  <w:style w:type="paragraph" w:customStyle="1" w:styleId="EX">
    <w:name w:val="EX"/>
    <w:basedOn w:val="Normal"/>
    <w:rsid w:val="00ED1247"/>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EW">
    <w:name w:val="EW"/>
    <w:basedOn w:val="EX"/>
    <w:rsid w:val="00ED1247"/>
    <w:pPr>
      <w:spacing w:after="0"/>
    </w:pPr>
  </w:style>
  <w:style w:type="character" w:customStyle="1" w:styleId="EXChar">
    <w:name w:val="EX Char"/>
    <w:rsid w:val="00ED1247"/>
    <w:rPr>
      <w:noProof w:val="0"/>
      <w:lang w:val="en-GB" w:eastAsia="en-US" w:bidi="ar-SA"/>
    </w:rPr>
  </w:style>
  <w:style w:type="paragraph" w:customStyle="1" w:styleId="Example">
    <w:name w:val="Example"/>
    <w:basedOn w:val="Normal"/>
    <w:next w:val="Normal"/>
    <w:rsid w:val="00ED1247"/>
    <w:pPr>
      <w:tabs>
        <w:tab w:val="left" w:pos="1360"/>
      </w:tabs>
      <w:spacing w:line="210" w:lineRule="atLeast"/>
    </w:pPr>
    <w:rPr>
      <w:sz w:val="18"/>
    </w:rPr>
  </w:style>
  <w:style w:type="character" w:customStyle="1" w:styleId="ExtXref">
    <w:name w:val="ExtXref"/>
    <w:rsid w:val="00ED1247"/>
    <w:rPr>
      <w:noProof w:val="0"/>
      <w:color w:val="auto"/>
      <w:lang w:val="fr-FR"/>
    </w:rPr>
  </w:style>
  <w:style w:type="paragraph" w:customStyle="1" w:styleId="fdcopy">
    <w:name w:val="fdcopy"/>
    <w:basedOn w:val="Normal"/>
    <w:rsid w:val="00ED1247"/>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fields">
    <w:name w:val="fields"/>
    <w:basedOn w:val="Normal"/>
    <w:link w:val="fieldsZchn"/>
    <w:rsid w:val="00ED1247"/>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ED1247"/>
    <w:rPr>
      <w:rFonts w:ascii="Cambria" w:eastAsia="Times New Roman" w:hAnsi="Cambria" w:cs="Times New Roman"/>
      <w:lang w:val="en-GB"/>
    </w:rPr>
  </w:style>
  <w:style w:type="paragraph" w:customStyle="1" w:styleId="Figurefootnote">
    <w:name w:val="Figure footnote"/>
    <w:basedOn w:val="Normal"/>
    <w:rsid w:val="00ED1247"/>
    <w:pPr>
      <w:keepNext/>
      <w:tabs>
        <w:tab w:val="left" w:pos="340"/>
      </w:tabs>
      <w:spacing w:after="60" w:line="210" w:lineRule="atLeast"/>
    </w:pPr>
    <w:rPr>
      <w:sz w:val="18"/>
    </w:rPr>
  </w:style>
  <w:style w:type="paragraph" w:customStyle="1" w:styleId="FigureGraphic">
    <w:name w:val="Figure Graphic"/>
    <w:basedOn w:val="Normal"/>
    <w:rsid w:val="00ED1247"/>
    <w:pPr>
      <w:spacing w:before="240" w:after="120" w:line="240" w:lineRule="atLeast"/>
      <w:jc w:val="center"/>
    </w:pPr>
    <w:rPr>
      <w:rFonts w:eastAsia="Calibri"/>
      <w:szCs w:val="22"/>
      <w:lang w:val="en-GB" w:eastAsia="en-US"/>
    </w:rPr>
  </w:style>
  <w:style w:type="paragraph" w:customStyle="1" w:styleId="Figuretitle">
    <w:name w:val="Figure title"/>
    <w:basedOn w:val="Normal"/>
    <w:next w:val="Normal"/>
    <w:rsid w:val="00ED1247"/>
    <w:pPr>
      <w:suppressAutoHyphens/>
      <w:spacing w:before="220" w:after="220"/>
      <w:jc w:val="center"/>
    </w:pPr>
    <w:rPr>
      <w:b/>
    </w:rPr>
  </w:style>
  <w:style w:type="paragraph" w:customStyle="1" w:styleId="FL">
    <w:name w:val="FL"/>
    <w:basedOn w:val="Normal"/>
    <w:rsid w:val="00ED1247"/>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character" w:styleId="FollowedHyperlink">
    <w:name w:val="FollowedHyperlink"/>
    <w:uiPriority w:val="99"/>
    <w:rsid w:val="00ED1247"/>
    <w:rPr>
      <w:noProof w:val="0"/>
      <w:color w:val="800080"/>
      <w:u w:val="single"/>
      <w:lang w:val="fr-FR"/>
    </w:rPr>
  </w:style>
  <w:style w:type="character" w:styleId="FootnoteReference">
    <w:name w:val="footnote reference"/>
    <w:aliases w:val="Appel note de bas de p"/>
    <w:semiHidden/>
    <w:rsid w:val="00ED1247"/>
    <w:rPr>
      <w:noProof/>
      <w:position w:val="6"/>
      <w:sz w:val="16"/>
      <w:vertAlign w:val="baseline"/>
      <w:lang w:val="fr-FR"/>
    </w:rPr>
  </w:style>
  <w:style w:type="paragraph" w:styleId="FootnoteText">
    <w:name w:val="footnote text"/>
    <w:basedOn w:val="Normal"/>
    <w:link w:val="FootnoteTextChar"/>
    <w:semiHidden/>
    <w:rsid w:val="00ED1247"/>
    <w:pPr>
      <w:tabs>
        <w:tab w:val="left" w:pos="340"/>
      </w:tabs>
      <w:spacing w:after="120" w:line="210" w:lineRule="atLeast"/>
    </w:pPr>
    <w:rPr>
      <w:sz w:val="18"/>
    </w:rPr>
  </w:style>
  <w:style w:type="character" w:customStyle="1" w:styleId="FootnoteTextChar">
    <w:name w:val="Footnote Text Char"/>
    <w:basedOn w:val="DefaultParagraphFont"/>
    <w:link w:val="FootnoteText"/>
    <w:semiHidden/>
    <w:rsid w:val="00ED1247"/>
    <w:rPr>
      <w:rFonts w:ascii="Cambria" w:eastAsia="MS Mincho" w:hAnsi="Cambria" w:cs="Times New Roman"/>
      <w:sz w:val="18"/>
      <w:szCs w:val="20"/>
      <w:lang w:val="de-DE" w:eastAsia="ja-JP"/>
    </w:rPr>
  </w:style>
  <w:style w:type="paragraph" w:customStyle="1" w:styleId="Foreword">
    <w:name w:val="Foreword"/>
    <w:basedOn w:val="Normal"/>
    <w:next w:val="Normal"/>
    <w:rsid w:val="00ED1247"/>
    <w:rPr>
      <w:color w:val="0000FF"/>
    </w:rPr>
  </w:style>
  <w:style w:type="paragraph" w:customStyle="1" w:styleId="ForewordText">
    <w:name w:val="Foreword Text"/>
    <w:basedOn w:val="Normal"/>
    <w:link w:val="ForewordTextChar"/>
    <w:rsid w:val="00ED1247"/>
    <w:pPr>
      <w:spacing w:line="240" w:lineRule="atLeast"/>
    </w:pPr>
    <w:rPr>
      <w:rFonts w:eastAsia="Times New Roman"/>
      <w:szCs w:val="22"/>
      <w:lang w:val="en-GB" w:eastAsia="en-US"/>
    </w:rPr>
  </w:style>
  <w:style w:type="character" w:customStyle="1" w:styleId="ForewordTextChar">
    <w:name w:val="Foreword Text Char"/>
    <w:link w:val="ForewordText"/>
    <w:locked/>
    <w:rsid w:val="00ED1247"/>
    <w:rPr>
      <w:rFonts w:ascii="Cambria" w:eastAsia="Times New Roman" w:hAnsi="Cambria" w:cs="Times New Roman"/>
      <w:lang w:val="en-GB"/>
    </w:rPr>
  </w:style>
  <w:style w:type="paragraph" w:customStyle="1" w:styleId="Formula">
    <w:name w:val="Formula"/>
    <w:basedOn w:val="Normal"/>
    <w:next w:val="Normal"/>
    <w:rsid w:val="00ED1247"/>
    <w:pPr>
      <w:tabs>
        <w:tab w:val="right" w:pos="9752"/>
      </w:tabs>
      <w:spacing w:after="220"/>
      <w:ind w:left="403"/>
      <w:jc w:val="left"/>
    </w:pPr>
  </w:style>
  <w:style w:type="paragraph" w:customStyle="1" w:styleId="FP">
    <w:name w:val="FP"/>
    <w:basedOn w:val="Normal"/>
    <w:rsid w:val="00ED1247"/>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character" w:customStyle="1" w:styleId="Guidance">
    <w:name w:val="Guidance"/>
    <w:rsid w:val="00ED1247"/>
    <w:rPr>
      <w:i/>
      <w:noProof w:val="0"/>
      <w:color w:val="0000FF"/>
      <w:sz w:val="20"/>
      <w:lang w:val="en-GB"/>
    </w:rPr>
  </w:style>
  <w:style w:type="character" w:customStyle="1" w:styleId="H6Char">
    <w:name w:val="H6 Char"/>
    <w:rsid w:val="00ED1247"/>
    <w:rPr>
      <w:rFonts w:ascii="Arial" w:hAnsi="Arial"/>
      <w:noProof w:val="0"/>
      <w:sz w:val="22"/>
      <w:lang w:val="en-GB" w:eastAsia="en-US" w:bidi="ar-SA"/>
    </w:rPr>
  </w:style>
  <w:style w:type="character" w:customStyle="1" w:styleId="Heading7Char">
    <w:name w:val="Heading 7 Char"/>
    <w:aliases w:val="Bulleted list Char,L7 Char"/>
    <w:basedOn w:val="DefaultParagraphFont"/>
    <w:link w:val="Heading7"/>
    <w:uiPriority w:val="9"/>
    <w:rsid w:val="00ED1247"/>
    <w:rPr>
      <w:rFonts w:ascii="Cambria" w:eastAsia="MS Mincho" w:hAnsi="Cambria" w:cs="Times New Roman"/>
      <w:b/>
      <w:sz w:val="20"/>
      <w:szCs w:val="20"/>
      <w:lang w:val="de-DE" w:eastAsia="ja-JP"/>
    </w:rPr>
  </w:style>
  <w:style w:type="character" w:customStyle="1" w:styleId="Heading8Char">
    <w:name w:val="Heading 8 Char"/>
    <w:aliases w:val="Legal Level 1.1.1. Char,Center Bold Char"/>
    <w:basedOn w:val="DefaultParagraphFont"/>
    <w:link w:val="Heading8"/>
    <w:uiPriority w:val="9"/>
    <w:rsid w:val="00ED1247"/>
    <w:rPr>
      <w:rFonts w:ascii="Cambria" w:eastAsia="MS Mincho" w:hAnsi="Cambria" w:cs="Times New Roman"/>
      <w:b/>
      <w:sz w:val="20"/>
      <w:szCs w:val="20"/>
      <w:lang w:val="de-DE" w:eastAsia="ja-JP"/>
    </w:rPr>
  </w:style>
  <w:style w:type="character" w:customStyle="1" w:styleId="Heading9Char">
    <w:name w:val="Heading 9 Char"/>
    <w:aliases w:val="Figure Heading Char,FH Char,Titre 10 Char"/>
    <w:basedOn w:val="DefaultParagraphFont"/>
    <w:link w:val="Heading9"/>
    <w:uiPriority w:val="9"/>
    <w:rsid w:val="00ED1247"/>
    <w:rPr>
      <w:rFonts w:ascii="Cambria" w:eastAsia="MS Mincho" w:hAnsi="Cambria" w:cs="Times New Roman"/>
      <w:b/>
      <w:sz w:val="20"/>
      <w:szCs w:val="20"/>
      <w:lang w:val="de-DE" w:eastAsia="ja-JP"/>
    </w:rPr>
  </w:style>
  <w:style w:type="character" w:styleId="HTMLAcronym">
    <w:name w:val="HTML Acronym"/>
    <w:rsid w:val="00ED1247"/>
    <w:rPr>
      <w:noProof w:val="0"/>
      <w:lang w:val="en-GB"/>
    </w:rPr>
  </w:style>
  <w:style w:type="paragraph" w:styleId="HTMLAddress">
    <w:name w:val="HTML Address"/>
    <w:basedOn w:val="Normal"/>
    <w:link w:val="HTMLAddressChar"/>
    <w:rsid w:val="00ED1247"/>
    <w:pPr>
      <w:spacing w:line="276" w:lineRule="auto"/>
    </w:pPr>
    <w:rPr>
      <w:rFonts w:eastAsia="Calibri"/>
      <w:i/>
      <w:iCs/>
      <w:szCs w:val="22"/>
      <w:lang w:val="en-GB" w:eastAsia="en-US"/>
    </w:rPr>
  </w:style>
  <w:style w:type="character" w:customStyle="1" w:styleId="HTMLAddressChar">
    <w:name w:val="HTML Address Char"/>
    <w:link w:val="HTMLAddress"/>
    <w:rsid w:val="00ED1247"/>
    <w:rPr>
      <w:rFonts w:ascii="Cambria" w:eastAsia="Calibri" w:hAnsi="Cambria" w:cs="Times New Roman"/>
      <w:i/>
      <w:iCs/>
      <w:lang w:val="en-GB"/>
    </w:rPr>
  </w:style>
  <w:style w:type="character" w:styleId="HTMLCite">
    <w:name w:val="HTML Cite"/>
    <w:rsid w:val="00ED1247"/>
    <w:rPr>
      <w:i/>
      <w:iCs/>
      <w:noProof w:val="0"/>
      <w:lang w:val="en-GB"/>
    </w:rPr>
  </w:style>
  <w:style w:type="character" w:styleId="HTMLCode">
    <w:name w:val="HTML Code"/>
    <w:rsid w:val="00ED1247"/>
    <w:rPr>
      <w:rFonts w:ascii="Courier New" w:hAnsi="Courier New"/>
      <w:noProof w:val="0"/>
      <w:sz w:val="20"/>
      <w:szCs w:val="20"/>
      <w:lang w:val="en-GB"/>
    </w:rPr>
  </w:style>
  <w:style w:type="character" w:styleId="HTMLDefinition">
    <w:name w:val="HTML Definition"/>
    <w:rsid w:val="00ED1247"/>
    <w:rPr>
      <w:i/>
      <w:iCs/>
      <w:noProof w:val="0"/>
      <w:lang w:val="en-GB"/>
    </w:rPr>
  </w:style>
  <w:style w:type="character" w:styleId="HTMLKeyboard">
    <w:name w:val="HTML Keyboard"/>
    <w:rsid w:val="00ED1247"/>
    <w:rPr>
      <w:rFonts w:ascii="Courier New" w:hAnsi="Courier New"/>
      <w:noProof w:val="0"/>
      <w:sz w:val="20"/>
      <w:szCs w:val="20"/>
      <w:lang w:val="en-GB"/>
    </w:rPr>
  </w:style>
  <w:style w:type="paragraph" w:styleId="HTMLPreformatted">
    <w:name w:val="HTML Preformatted"/>
    <w:basedOn w:val="Normal"/>
    <w:link w:val="HTMLPreformattedChar"/>
    <w:rsid w:val="00ED1247"/>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rsid w:val="00ED1247"/>
    <w:rPr>
      <w:rFonts w:ascii="Courier New" w:eastAsia="Calibri" w:hAnsi="Courier New" w:cs="Courier New"/>
      <w:lang w:val="en-GB"/>
    </w:rPr>
  </w:style>
  <w:style w:type="character" w:styleId="HTMLSample">
    <w:name w:val="HTML Sample"/>
    <w:rsid w:val="00ED1247"/>
    <w:rPr>
      <w:rFonts w:ascii="Courier New" w:hAnsi="Courier New"/>
      <w:noProof w:val="0"/>
      <w:lang w:val="en-GB"/>
    </w:rPr>
  </w:style>
  <w:style w:type="character" w:styleId="HTMLTypewriter">
    <w:name w:val="HTML Typewriter"/>
    <w:rsid w:val="00ED1247"/>
    <w:rPr>
      <w:rFonts w:ascii="Courier New" w:hAnsi="Courier New"/>
      <w:noProof w:val="0"/>
      <w:sz w:val="20"/>
      <w:szCs w:val="20"/>
      <w:lang w:val="en-GB"/>
    </w:rPr>
  </w:style>
  <w:style w:type="character" w:styleId="HTMLVariable">
    <w:name w:val="HTML Variable"/>
    <w:rsid w:val="00ED1247"/>
    <w:rPr>
      <w:i/>
      <w:iCs/>
      <w:noProof w:val="0"/>
      <w:lang w:val="en-GB"/>
    </w:rPr>
  </w:style>
  <w:style w:type="paragraph" w:styleId="Index1">
    <w:name w:val="index 1"/>
    <w:basedOn w:val="Normal"/>
    <w:semiHidden/>
    <w:rsid w:val="00ED1247"/>
    <w:pPr>
      <w:spacing w:after="0" w:line="210" w:lineRule="atLeast"/>
      <w:ind w:left="142" w:hanging="142"/>
      <w:jc w:val="left"/>
    </w:pPr>
    <w:rPr>
      <w:b/>
      <w:sz w:val="18"/>
    </w:rPr>
  </w:style>
  <w:style w:type="paragraph" w:styleId="Index2">
    <w:name w:val="index 2"/>
    <w:basedOn w:val="Normal"/>
    <w:next w:val="Normal"/>
    <w:autoRedefine/>
    <w:semiHidden/>
    <w:rsid w:val="00ED1247"/>
    <w:pPr>
      <w:spacing w:line="210" w:lineRule="atLeast"/>
      <w:ind w:left="600" w:hanging="200"/>
    </w:pPr>
    <w:rPr>
      <w:b/>
      <w:sz w:val="18"/>
    </w:rPr>
  </w:style>
  <w:style w:type="paragraph" w:styleId="Index3">
    <w:name w:val="index 3"/>
    <w:basedOn w:val="Normal"/>
    <w:next w:val="Normal"/>
    <w:autoRedefine/>
    <w:semiHidden/>
    <w:rsid w:val="00ED1247"/>
    <w:pPr>
      <w:spacing w:line="220" w:lineRule="atLeast"/>
      <w:ind w:left="600" w:hanging="200"/>
    </w:pPr>
    <w:rPr>
      <w:b/>
    </w:rPr>
  </w:style>
  <w:style w:type="paragraph" w:styleId="Index4">
    <w:name w:val="index 4"/>
    <w:basedOn w:val="Normal"/>
    <w:next w:val="Normal"/>
    <w:autoRedefine/>
    <w:semiHidden/>
    <w:rsid w:val="00ED1247"/>
    <w:pPr>
      <w:spacing w:line="220" w:lineRule="atLeast"/>
      <w:ind w:left="800" w:hanging="200"/>
    </w:pPr>
    <w:rPr>
      <w:b/>
    </w:rPr>
  </w:style>
  <w:style w:type="paragraph" w:styleId="Index5">
    <w:name w:val="index 5"/>
    <w:basedOn w:val="Normal"/>
    <w:next w:val="Normal"/>
    <w:autoRedefine/>
    <w:semiHidden/>
    <w:rsid w:val="00ED1247"/>
    <w:pPr>
      <w:spacing w:line="220" w:lineRule="atLeast"/>
      <w:ind w:left="1000" w:hanging="200"/>
    </w:pPr>
    <w:rPr>
      <w:b/>
    </w:rPr>
  </w:style>
  <w:style w:type="paragraph" w:styleId="Index6">
    <w:name w:val="index 6"/>
    <w:basedOn w:val="Normal"/>
    <w:next w:val="Normal"/>
    <w:autoRedefine/>
    <w:semiHidden/>
    <w:rsid w:val="00ED1247"/>
    <w:pPr>
      <w:spacing w:line="220" w:lineRule="atLeast"/>
      <w:ind w:left="1200" w:hanging="200"/>
    </w:pPr>
    <w:rPr>
      <w:b/>
    </w:rPr>
  </w:style>
  <w:style w:type="paragraph" w:styleId="Index7">
    <w:name w:val="index 7"/>
    <w:basedOn w:val="Normal"/>
    <w:next w:val="Normal"/>
    <w:autoRedefine/>
    <w:semiHidden/>
    <w:rsid w:val="00ED1247"/>
    <w:pPr>
      <w:spacing w:line="220" w:lineRule="atLeast"/>
      <w:ind w:left="1400" w:hanging="200"/>
    </w:pPr>
    <w:rPr>
      <w:b/>
    </w:rPr>
  </w:style>
  <w:style w:type="paragraph" w:styleId="Index8">
    <w:name w:val="index 8"/>
    <w:basedOn w:val="Normal"/>
    <w:next w:val="Normal"/>
    <w:autoRedefine/>
    <w:semiHidden/>
    <w:rsid w:val="00ED1247"/>
    <w:pPr>
      <w:spacing w:line="220" w:lineRule="atLeast"/>
      <w:ind w:left="1600" w:hanging="200"/>
    </w:pPr>
    <w:rPr>
      <w:b/>
    </w:rPr>
  </w:style>
  <w:style w:type="paragraph" w:styleId="Index9">
    <w:name w:val="index 9"/>
    <w:basedOn w:val="Normal"/>
    <w:next w:val="Normal"/>
    <w:autoRedefine/>
    <w:semiHidden/>
    <w:rsid w:val="00ED1247"/>
    <w:pPr>
      <w:spacing w:line="220" w:lineRule="atLeast"/>
      <w:ind w:left="1800" w:hanging="200"/>
    </w:pPr>
    <w:rPr>
      <w:b/>
    </w:rPr>
  </w:style>
  <w:style w:type="paragraph" w:styleId="IndexHeading">
    <w:name w:val="index heading"/>
    <w:basedOn w:val="Normal"/>
    <w:next w:val="Index1"/>
    <w:semiHidden/>
    <w:rsid w:val="00ED1247"/>
    <w:pPr>
      <w:keepNext/>
      <w:spacing w:before="400" w:after="210"/>
      <w:jc w:val="center"/>
    </w:pPr>
  </w:style>
  <w:style w:type="paragraph" w:customStyle="1" w:styleId="Introduction">
    <w:name w:val="Introduction"/>
    <w:basedOn w:val="Normal"/>
    <w:next w:val="Normal"/>
    <w:rsid w:val="00ED1247"/>
    <w:pPr>
      <w:keepNext/>
      <w:pageBreakBefore/>
      <w:tabs>
        <w:tab w:val="left" w:pos="400"/>
      </w:tabs>
      <w:suppressAutoHyphens/>
      <w:spacing w:before="960" w:after="310" w:line="310" w:lineRule="exact"/>
      <w:jc w:val="left"/>
    </w:pPr>
    <w:rPr>
      <w:b/>
      <w:sz w:val="28"/>
    </w:rPr>
  </w:style>
  <w:style w:type="paragraph" w:customStyle="1" w:styleId="ISOChange">
    <w:name w:val="ISO_Change"/>
    <w:basedOn w:val="Normal"/>
    <w:rsid w:val="00ED1247"/>
    <w:pPr>
      <w:spacing w:before="210" w:after="0" w:line="210" w:lineRule="exact"/>
      <w:jc w:val="left"/>
    </w:pPr>
    <w:rPr>
      <w:rFonts w:eastAsia="Times New Roman"/>
      <w:sz w:val="18"/>
      <w:lang w:val="en-GB" w:eastAsia="en-US"/>
    </w:rPr>
  </w:style>
  <w:style w:type="character" w:customStyle="1" w:styleId="ISOCode">
    <w:name w:val="ISOCode"/>
    <w:basedOn w:val="DefaultParagraphFont"/>
    <w:rsid w:val="00ED1247"/>
    <w:rPr>
      <w:rFonts w:ascii="Courier New" w:eastAsia="SimSun" w:hAnsi="Courier New" w:cs="Courier New"/>
      <w:b w:val="0"/>
      <w:i w:val="0"/>
      <w:sz w:val="22"/>
      <w:szCs w:val="24"/>
      <w:lang w:val="en-GB" w:eastAsia="zh-CN"/>
    </w:rPr>
  </w:style>
  <w:style w:type="paragraph" w:customStyle="1" w:styleId="lastfield">
    <w:name w:val="lastfield"/>
    <w:basedOn w:val="fields"/>
    <w:link w:val="lastfieldZchn"/>
    <w:rsid w:val="00ED1247"/>
    <w:pPr>
      <w:jc w:val="both"/>
    </w:pPr>
    <w:rPr>
      <w:rFonts w:eastAsia="Batang"/>
      <w:lang w:eastAsia="ko-KR"/>
    </w:rPr>
  </w:style>
  <w:style w:type="character" w:customStyle="1" w:styleId="lastfieldZchn">
    <w:name w:val="lastfield Zchn"/>
    <w:link w:val="lastfield"/>
    <w:rsid w:val="00ED1247"/>
    <w:rPr>
      <w:rFonts w:ascii="Cambria" w:eastAsia="Batang" w:hAnsi="Cambria" w:cs="Times New Roman"/>
      <w:lang w:val="en-GB" w:eastAsia="ko-KR"/>
    </w:rPr>
  </w:style>
  <w:style w:type="paragraph" w:customStyle="1" w:styleId="LD">
    <w:name w:val="LD"/>
    <w:rsid w:val="00ED1247"/>
    <w:pPr>
      <w:keepNext/>
      <w:keepLines/>
      <w:widowControl/>
      <w:overflowPunct w:val="0"/>
      <w:adjustRightInd w:val="0"/>
      <w:spacing w:line="180" w:lineRule="exact"/>
      <w:textAlignment w:val="baseline"/>
    </w:pPr>
    <w:rPr>
      <w:rFonts w:ascii="Courier New" w:eastAsia="Times New Roman" w:hAnsi="Courier New" w:cs="Times New Roman"/>
      <w:noProof/>
      <w:sz w:val="20"/>
      <w:szCs w:val="20"/>
      <w:lang w:val="en-GB"/>
    </w:rPr>
  </w:style>
  <w:style w:type="paragraph" w:customStyle="1" w:styleId="LightGrid-Accent31">
    <w:name w:val="Light Grid - Accent 31"/>
    <w:basedOn w:val="Normal"/>
    <w:uiPriority w:val="34"/>
    <w:qFormat/>
    <w:rsid w:val="00ED1247"/>
    <w:pPr>
      <w:ind w:left="720"/>
      <w:contextualSpacing/>
    </w:pPr>
    <w:rPr>
      <w:rFonts w:cs="Cambria"/>
      <w:lang w:val="en-GB" w:eastAsia="fr-FR"/>
    </w:rPr>
  </w:style>
  <w:style w:type="character" w:styleId="LineNumber">
    <w:name w:val="line number"/>
    <w:rsid w:val="00ED1247"/>
    <w:rPr>
      <w:noProof w:val="0"/>
      <w:lang w:val="fr-FR"/>
    </w:rPr>
  </w:style>
  <w:style w:type="paragraph" w:styleId="ListBullet2">
    <w:name w:val="List Bullet 2"/>
    <w:basedOn w:val="Normal"/>
    <w:autoRedefine/>
    <w:rsid w:val="00ED1247"/>
    <w:pPr>
      <w:numPr>
        <w:numId w:val="12"/>
      </w:numPr>
    </w:pPr>
  </w:style>
  <w:style w:type="paragraph" w:styleId="ListBullet3">
    <w:name w:val="List Bullet 3"/>
    <w:basedOn w:val="Normal"/>
    <w:autoRedefine/>
    <w:rsid w:val="00ED1247"/>
    <w:pPr>
      <w:tabs>
        <w:tab w:val="num" w:pos="926"/>
      </w:tabs>
      <w:ind w:left="926" w:hanging="360"/>
    </w:pPr>
  </w:style>
  <w:style w:type="paragraph" w:styleId="ListBullet4">
    <w:name w:val="List Bullet 4"/>
    <w:basedOn w:val="Normal"/>
    <w:autoRedefine/>
    <w:rsid w:val="00ED1247"/>
    <w:pPr>
      <w:numPr>
        <w:numId w:val="13"/>
      </w:numPr>
    </w:pPr>
  </w:style>
  <w:style w:type="paragraph" w:styleId="ListBullet5">
    <w:name w:val="List Bullet 5"/>
    <w:basedOn w:val="Normal"/>
    <w:autoRedefine/>
    <w:rsid w:val="00ED1247"/>
    <w:pPr>
      <w:numPr>
        <w:numId w:val="14"/>
      </w:numPr>
    </w:pPr>
  </w:style>
  <w:style w:type="paragraph" w:styleId="ListBullet">
    <w:name w:val="List Bullet"/>
    <w:aliases w:val="UL,Liste à puces"/>
    <w:basedOn w:val="Normal"/>
    <w:autoRedefine/>
    <w:rsid w:val="00ED1247"/>
    <w:pPr>
      <w:tabs>
        <w:tab w:val="num" w:pos="360"/>
      </w:tabs>
      <w:ind w:left="360" w:hanging="360"/>
    </w:pPr>
  </w:style>
  <w:style w:type="paragraph" w:customStyle="1" w:styleId="ListContinue1">
    <w:name w:val="List Continue 1"/>
    <w:basedOn w:val="Normal"/>
    <w:rsid w:val="00ED1247"/>
    <w:pPr>
      <w:spacing w:line="240" w:lineRule="atLeast"/>
      <w:ind w:left="403" w:hanging="403"/>
    </w:pPr>
    <w:rPr>
      <w:rFonts w:eastAsia="Times New Roman"/>
      <w:szCs w:val="22"/>
      <w:lang w:val="en-GB" w:eastAsia="en-US"/>
    </w:rPr>
  </w:style>
  <w:style w:type="paragraph" w:styleId="ListContinue">
    <w:name w:val="List Continue"/>
    <w:aliases w:val="list 1,list-1"/>
    <w:basedOn w:val="Normal"/>
    <w:rsid w:val="00ED1247"/>
    <w:pPr>
      <w:numPr>
        <w:numId w:val="15"/>
      </w:numPr>
      <w:tabs>
        <w:tab w:val="left" w:pos="400"/>
      </w:tabs>
    </w:pPr>
  </w:style>
  <w:style w:type="paragraph" w:styleId="ListContinue2">
    <w:name w:val="List Continue 2"/>
    <w:aliases w:val="list-2"/>
    <w:basedOn w:val="ListContinue"/>
    <w:rsid w:val="00ED1247"/>
    <w:pPr>
      <w:numPr>
        <w:ilvl w:val="1"/>
      </w:numPr>
      <w:tabs>
        <w:tab w:val="clear" w:pos="400"/>
        <w:tab w:val="left" w:pos="800"/>
      </w:tabs>
    </w:pPr>
  </w:style>
  <w:style w:type="paragraph" w:styleId="ListContinue3">
    <w:name w:val="List Continue 3"/>
    <w:basedOn w:val="ListContinue"/>
    <w:rsid w:val="00ED1247"/>
    <w:pPr>
      <w:numPr>
        <w:ilvl w:val="2"/>
      </w:numPr>
      <w:tabs>
        <w:tab w:val="clear" w:pos="400"/>
        <w:tab w:val="left" w:pos="1200"/>
      </w:tabs>
    </w:pPr>
  </w:style>
  <w:style w:type="paragraph" w:styleId="ListContinue4">
    <w:name w:val="List Continue 4"/>
    <w:basedOn w:val="ListContinue"/>
    <w:rsid w:val="00ED1247"/>
    <w:pPr>
      <w:numPr>
        <w:ilvl w:val="3"/>
      </w:numPr>
      <w:tabs>
        <w:tab w:val="clear" w:pos="400"/>
        <w:tab w:val="left" w:pos="1600"/>
      </w:tabs>
    </w:pPr>
  </w:style>
  <w:style w:type="paragraph" w:styleId="ListContinue5">
    <w:name w:val="List Continue 5"/>
    <w:basedOn w:val="Normal"/>
    <w:rsid w:val="00ED1247"/>
    <w:pPr>
      <w:spacing w:after="120"/>
      <w:ind w:left="1415"/>
    </w:pPr>
  </w:style>
  <w:style w:type="paragraph" w:styleId="ListNumber">
    <w:name w:val="List Number"/>
    <w:basedOn w:val="Normal"/>
    <w:rsid w:val="00ED1247"/>
    <w:pPr>
      <w:numPr>
        <w:numId w:val="16"/>
      </w:numPr>
      <w:tabs>
        <w:tab w:val="left" w:pos="400"/>
      </w:tabs>
    </w:pPr>
  </w:style>
  <w:style w:type="paragraph" w:styleId="ListNumber2">
    <w:name w:val="List Number 2"/>
    <w:basedOn w:val="Normal"/>
    <w:rsid w:val="00ED1247"/>
    <w:pPr>
      <w:numPr>
        <w:ilvl w:val="1"/>
        <w:numId w:val="16"/>
      </w:numPr>
      <w:tabs>
        <w:tab w:val="left" w:pos="800"/>
      </w:tabs>
    </w:pPr>
  </w:style>
  <w:style w:type="paragraph" w:styleId="ListNumber3">
    <w:name w:val="List Number 3"/>
    <w:basedOn w:val="Normal"/>
    <w:rsid w:val="00ED1247"/>
    <w:pPr>
      <w:numPr>
        <w:ilvl w:val="2"/>
        <w:numId w:val="16"/>
      </w:numPr>
      <w:tabs>
        <w:tab w:val="left" w:pos="1200"/>
      </w:tabs>
    </w:pPr>
  </w:style>
  <w:style w:type="paragraph" w:styleId="ListNumber4">
    <w:name w:val="List Number 4"/>
    <w:basedOn w:val="Normal"/>
    <w:rsid w:val="00ED1247"/>
    <w:pPr>
      <w:numPr>
        <w:ilvl w:val="3"/>
        <w:numId w:val="16"/>
      </w:numPr>
      <w:tabs>
        <w:tab w:val="clear" w:pos="2520"/>
        <w:tab w:val="left" w:pos="1600"/>
      </w:tabs>
    </w:pPr>
  </w:style>
  <w:style w:type="paragraph" w:styleId="ListNumber5">
    <w:name w:val="List Number 5"/>
    <w:basedOn w:val="Normal"/>
    <w:rsid w:val="00ED1247"/>
    <w:pPr>
      <w:tabs>
        <w:tab w:val="num" w:pos="1492"/>
      </w:tabs>
      <w:ind w:left="1492" w:hanging="360"/>
    </w:pPr>
  </w:style>
  <w:style w:type="paragraph" w:styleId="MacroText">
    <w:name w:val="macro"/>
    <w:link w:val="MacroTextChar"/>
    <w:semiHidden/>
    <w:rsid w:val="00ED1247"/>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eastAsia="MS Mincho" w:hAnsi="Courier New" w:cs="Times New Roman"/>
      <w:sz w:val="20"/>
      <w:szCs w:val="20"/>
      <w:lang w:val="en-GB" w:eastAsia="ja-JP"/>
    </w:rPr>
  </w:style>
  <w:style w:type="character" w:customStyle="1" w:styleId="MacroTextChar">
    <w:name w:val="Macro Text Char"/>
    <w:basedOn w:val="DefaultParagraphFont"/>
    <w:link w:val="MacroText"/>
    <w:semiHidden/>
    <w:rsid w:val="00ED1247"/>
    <w:rPr>
      <w:rFonts w:ascii="Courier New" w:eastAsia="MS Mincho" w:hAnsi="Courier New" w:cs="Times New Roman"/>
      <w:sz w:val="20"/>
      <w:szCs w:val="20"/>
      <w:lang w:val="en-GB" w:eastAsia="ja-JP"/>
    </w:rPr>
  </w:style>
  <w:style w:type="paragraph" w:styleId="MessageHeader">
    <w:name w:val="Message Header"/>
    <w:basedOn w:val="Normal"/>
    <w:link w:val="MessageHeaderChar"/>
    <w:rsid w:val="00ED1247"/>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basedOn w:val="DefaultParagraphFont"/>
    <w:link w:val="MessageHeader"/>
    <w:rsid w:val="00ED1247"/>
    <w:rPr>
      <w:rFonts w:ascii="Cambria" w:eastAsia="MS Mincho" w:hAnsi="Cambria" w:cs="Times New Roman"/>
      <w:sz w:val="24"/>
      <w:szCs w:val="20"/>
      <w:shd w:val="pct20" w:color="auto" w:fill="auto"/>
      <w:lang w:val="de-DE" w:eastAsia="ja-JP"/>
    </w:rPr>
  </w:style>
  <w:style w:type="paragraph" w:customStyle="1" w:styleId="mnemonictablright">
    <w:name w:val="mnemonic_tabl_right"/>
    <w:basedOn w:val="Normal"/>
    <w:rsid w:val="00ED1247"/>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MPEGHeader">
    <w:name w:val="MPEG Header"/>
    <w:next w:val="Normal"/>
    <w:rsid w:val="00ED1247"/>
    <w:pPr>
      <w:widowControl/>
      <w:numPr>
        <w:numId w:val="18"/>
      </w:numPr>
      <w:tabs>
        <w:tab w:val="clear" w:pos="737"/>
      </w:tabs>
      <w:autoSpaceDE/>
      <w:autoSpaceDN/>
      <w:spacing w:after="240"/>
      <w:jc w:val="center"/>
    </w:pPr>
    <w:rPr>
      <w:rFonts w:ascii="Times New Roman Bold" w:eastAsia="Times New Roman" w:hAnsi="Times New Roman Bold" w:cs="Times New Roman"/>
      <w:b/>
      <w:caps/>
      <w:sz w:val="28"/>
      <w:szCs w:val="28"/>
    </w:rPr>
  </w:style>
  <w:style w:type="paragraph" w:customStyle="1" w:styleId="MPEGInfo">
    <w:name w:val="MPEG Info"/>
    <w:next w:val="DocumentInfo"/>
    <w:rsid w:val="00ED1247"/>
    <w:pPr>
      <w:widowControl/>
      <w:autoSpaceDE/>
      <w:autoSpaceDN/>
      <w:spacing w:after="480"/>
      <w:jc w:val="right"/>
    </w:pPr>
    <w:rPr>
      <w:rFonts w:ascii="Times New Roman" w:eastAsia="Times New Roman" w:hAnsi="Times New Roman" w:cs="Times New Roman"/>
      <w:b/>
      <w:sz w:val="24"/>
      <w:szCs w:val="24"/>
    </w:rPr>
  </w:style>
  <w:style w:type="paragraph" w:customStyle="1" w:styleId="MPEGNumberedList">
    <w:name w:val="MPEG Numbered List"/>
    <w:basedOn w:val="Normal"/>
    <w:rsid w:val="00ED1247"/>
    <w:pPr>
      <w:spacing w:before="100" w:beforeAutospacing="1" w:afterAutospacing="1" w:line="320" w:lineRule="atLeast"/>
      <w:contextualSpacing/>
    </w:pPr>
    <w:rPr>
      <w:rFonts w:eastAsia="Times New Roman"/>
      <w:sz w:val="24"/>
      <w:szCs w:val="24"/>
      <w:lang w:val="en-US" w:eastAsia="en-US"/>
    </w:rPr>
  </w:style>
  <w:style w:type="paragraph" w:customStyle="1" w:styleId="MSDNFR">
    <w:name w:val="MSDNFR"/>
    <w:basedOn w:val="Normal"/>
    <w:next w:val="Normal"/>
    <w:rsid w:val="00ED1247"/>
    <w:pPr>
      <w:spacing w:line="220" w:lineRule="atLeast"/>
    </w:pPr>
    <w:rPr>
      <w:color w:val="0000FF"/>
    </w:rPr>
  </w:style>
  <w:style w:type="character" w:customStyle="1" w:styleId="MTEquationSection">
    <w:name w:val="MTEquationSection"/>
    <w:rsid w:val="00ED1247"/>
    <w:rPr>
      <w:vanish w:val="0"/>
      <w:color w:val="FF0000"/>
    </w:rPr>
  </w:style>
  <w:style w:type="paragraph" w:customStyle="1" w:styleId="na2">
    <w:name w:val="na2"/>
    <w:basedOn w:val="a2"/>
    <w:next w:val="Normal"/>
    <w:rsid w:val="00ED1247"/>
    <w:pPr>
      <w:numPr>
        <w:numId w:val="19"/>
      </w:numPr>
    </w:pPr>
  </w:style>
  <w:style w:type="paragraph" w:customStyle="1" w:styleId="na3">
    <w:name w:val="na3"/>
    <w:basedOn w:val="a3"/>
    <w:next w:val="Normal"/>
    <w:rsid w:val="00ED1247"/>
    <w:pPr>
      <w:numPr>
        <w:numId w:val="19"/>
      </w:numPr>
    </w:pPr>
    <w:rPr>
      <w:rFonts w:ascii="Cambria" w:eastAsia="MS Mincho" w:hAnsi="Cambria" w:cs="Times New Roman"/>
      <w:b/>
      <w:szCs w:val="20"/>
      <w:lang w:val="de-DE" w:eastAsia="ja-JP"/>
    </w:rPr>
  </w:style>
  <w:style w:type="paragraph" w:customStyle="1" w:styleId="na4">
    <w:name w:val="na4"/>
    <w:basedOn w:val="a4"/>
    <w:next w:val="Normal"/>
    <w:rsid w:val="00ED1247"/>
    <w:pPr>
      <w:numPr>
        <w:numId w:val="19"/>
      </w:numPr>
      <w:tabs>
        <w:tab w:val="left" w:pos="1060"/>
      </w:tabs>
    </w:pPr>
    <w:rPr>
      <w:rFonts w:ascii="Cambria" w:eastAsia="MS Mincho" w:hAnsi="Cambria" w:cs="Times New Roman"/>
      <w:b/>
      <w:sz w:val="20"/>
      <w:szCs w:val="20"/>
      <w:lang w:val="de-DE" w:eastAsia="ja-JP"/>
    </w:rPr>
  </w:style>
  <w:style w:type="paragraph" w:customStyle="1" w:styleId="na5">
    <w:name w:val="na5"/>
    <w:basedOn w:val="a5"/>
    <w:next w:val="Normal"/>
    <w:rsid w:val="00ED1247"/>
    <w:pPr>
      <w:numPr>
        <w:numId w:val="19"/>
      </w:numPr>
    </w:pPr>
    <w:rPr>
      <w:rFonts w:ascii="Cambria" w:eastAsia="MS Mincho" w:hAnsi="Cambria" w:cs="Times New Roman"/>
      <w:b/>
      <w:sz w:val="20"/>
      <w:szCs w:val="20"/>
      <w:lang w:val="de-DE" w:eastAsia="ja-JP"/>
    </w:rPr>
  </w:style>
  <w:style w:type="paragraph" w:customStyle="1" w:styleId="na6">
    <w:name w:val="na6"/>
    <w:basedOn w:val="a6"/>
    <w:next w:val="Normal"/>
    <w:rsid w:val="00ED1247"/>
    <w:pPr>
      <w:numPr>
        <w:numId w:val="19"/>
      </w:numPr>
    </w:pPr>
    <w:rPr>
      <w:rFonts w:ascii="Cambria" w:eastAsia="MS Mincho" w:hAnsi="Cambria" w:cs="Times New Roman"/>
      <w:b/>
      <w:sz w:val="20"/>
      <w:szCs w:val="20"/>
      <w:lang w:val="de-DE" w:eastAsia="ja-JP"/>
    </w:rPr>
  </w:style>
  <w:style w:type="paragraph" w:customStyle="1" w:styleId="NBComment">
    <w:name w:val="NBComment"/>
    <w:basedOn w:val="Normal"/>
    <w:rsid w:val="00ED1247"/>
    <w:pPr>
      <w:spacing w:after="75" w:line="240" w:lineRule="auto"/>
    </w:pPr>
    <w:rPr>
      <w:rFonts w:ascii="Times New Roman" w:eastAsia="SimSun" w:hAnsi="Times New Roman"/>
      <w:b/>
      <w:szCs w:val="22"/>
      <w:lang w:val="en-US" w:eastAsia="en-US"/>
    </w:rPr>
  </w:style>
  <w:style w:type="character" w:customStyle="1" w:styleId="ndfsyntaxelem">
    <w:name w:val="ndf_syntaxelem"/>
    <w:uiPriority w:val="1"/>
    <w:qFormat/>
    <w:rsid w:val="00ED1247"/>
    <w:rPr>
      <w:rFonts w:ascii="Courier New" w:hAnsi="Courier New" w:cs="Courier New"/>
    </w:rPr>
  </w:style>
  <w:style w:type="paragraph" w:customStyle="1" w:styleId="NF">
    <w:name w:val="NF"/>
    <w:basedOn w:val="NO"/>
    <w:rsid w:val="00ED1247"/>
    <w:pPr>
      <w:keepNext/>
      <w:spacing w:after="0"/>
      <w:ind w:left="1135" w:hanging="851"/>
    </w:pPr>
    <w:rPr>
      <w:rFonts w:ascii="Arial" w:hAnsi="Arial"/>
      <w:sz w:val="18"/>
    </w:rPr>
  </w:style>
  <w:style w:type="character" w:customStyle="1" w:styleId="NOChar">
    <w:name w:val="NO Char"/>
    <w:rsid w:val="00ED1247"/>
    <w:rPr>
      <w:noProof w:val="0"/>
      <w:lang w:val="en-GB" w:eastAsia="en-US" w:bidi="ar-SA"/>
    </w:rPr>
  </w:style>
  <w:style w:type="paragraph" w:styleId="NormalIndent">
    <w:name w:val="Normal Indent"/>
    <w:basedOn w:val="Normal"/>
    <w:rsid w:val="00ED1247"/>
    <w:pPr>
      <w:ind w:left="708"/>
    </w:pPr>
  </w:style>
  <w:style w:type="paragraph" w:customStyle="1" w:styleId="Note">
    <w:name w:val="Note"/>
    <w:basedOn w:val="Normal"/>
    <w:next w:val="Normal"/>
    <w:link w:val="NoteZchn"/>
    <w:rsid w:val="00ED1247"/>
    <w:pPr>
      <w:tabs>
        <w:tab w:val="left" w:pos="1685"/>
        <w:tab w:val="left" w:pos="2160"/>
      </w:tabs>
      <w:spacing w:line="210" w:lineRule="atLeast"/>
      <w:ind w:left="720" w:right="720"/>
    </w:pPr>
    <w:rPr>
      <w:sz w:val="18"/>
    </w:rPr>
  </w:style>
  <w:style w:type="character" w:customStyle="1" w:styleId="NoteZchn">
    <w:name w:val="Note Zchn"/>
    <w:link w:val="Note"/>
    <w:rsid w:val="00ED1247"/>
    <w:rPr>
      <w:rFonts w:ascii="Cambria" w:eastAsia="MS Mincho" w:hAnsi="Cambria" w:cs="Times New Roman"/>
      <w:sz w:val="18"/>
      <w:szCs w:val="20"/>
      <w:lang w:val="de-DE" w:eastAsia="ja-JP"/>
    </w:rPr>
  </w:style>
  <w:style w:type="character" w:customStyle="1" w:styleId="NoteChar">
    <w:name w:val="Note Char"/>
    <w:rsid w:val="00ED1247"/>
    <w:rPr>
      <w:rFonts w:ascii="Cambria" w:eastAsia="Calibri" w:hAnsi="Cambria" w:cs="Times New Roman"/>
      <w:sz w:val="20"/>
      <w:lang w:val="en-GB"/>
    </w:rPr>
  </w:style>
  <w:style w:type="paragraph" w:styleId="NoteHeading">
    <w:name w:val="Note Heading"/>
    <w:basedOn w:val="Normal"/>
    <w:next w:val="Normal"/>
    <w:link w:val="NoteHeadingChar"/>
    <w:rsid w:val="00ED1247"/>
  </w:style>
  <w:style w:type="character" w:customStyle="1" w:styleId="NoteHeadingChar">
    <w:name w:val="Note Heading Char"/>
    <w:basedOn w:val="DefaultParagraphFont"/>
    <w:link w:val="NoteHeading"/>
    <w:rsid w:val="00ED1247"/>
    <w:rPr>
      <w:rFonts w:ascii="Cambria" w:eastAsia="MS Mincho" w:hAnsi="Cambria" w:cs="Times New Roman"/>
      <w:szCs w:val="20"/>
      <w:lang w:val="de-DE" w:eastAsia="ja-JP"/>
    </w:rPr>
  </w:style>
  <w:style w:type="paragraph" w:customStyle="1" w:styleId="Noteindent">
    <w:name w:val="Note indent"/>
    <w:basedOn w:val="Note"/>
    <w:rsid w:val="00ED1247"/>
    <w:pPr>
      <w:tabs>
        <w:tab w:val="clear" w:pos="1685"/>
        <w:tab w:val="clear" w:pos="2160"/>
        <w:tab w:val="left" w:pos="1368"/>
      </w:tabs>
      <w:spacing w:line="220" w:lineRule="atLeast"/>
      <w:ind w:left="403" w:right="0"/>
    </w:pPr>
    <w:rPr>
      <w:rFonts w:eastAsia="Calibri"/>
      <w:sz w:val="20"/>
      <w:szCs w:val="22"/>
      <w:lang w:val="en-GB" w:eastAsia="en-US"/>
    </w:rPr>
  </w:style>
  <w:style w:type="paragraph" w:customStyle="1" w:styleId="NW">
    <w:name w:val="NW"/>
    <w:basedOn w:val="NO"/>
    <w:rsid w:val="00ED1247"/>
    <w:pPr>
      <w:spacing w:after="0"/>
      <w:ind w:left="1135" w:hanging="851"/>
    </w:pPr>
  </w:style>
  <w:style w:type="paragraph" w:customStyle="1" w:styleId="p2">
    <w:name w:val="p2"/>
    <w:basedOn w:val="Normal"/>
    <w:next w:val="Normal"/>
    <w:rsid w:val="00ED1247"/>
    <w:pPr>
      <w:tabs>
        <w:tab w:val="left" w:pos="560"/>
      </w:tabs>
    </w:pPr>
  </w:style>
  <w:style w:type="paragraph" w:customStyle="1" w:styleId="p3">
    <w:name w:val="p3"/>
    <w:basedOn w:val="Normal"/>
    <w:next w:val="Normal"/>
    <w:rsid w:val="00ED1247"/>
    <w:pPr>
      <w:tabs>
        <w:tab w:val="left" w:pos="720"/>
      </w:tabs>
    </w:pPr>
  </w:style>
  <w:style w:type="paragraph" w:customStyle="1" w:styleId="p4">
    <w:name w:val="p4"/>
    <w:basedOn w:val="Normal"/>
    <w:next w:val="Normal"/>
    <w:rsid w:val="00ED1247"/>
    <w:pPr>
      <w:tabs>
        <w:tab w:val="left" w:pos="1100"/>
      </w:tabs>
    </w:pPr>
  </w:style>
  <w:style w:type="paragraph" w:customStyle="1" w:styleId="p5">
    <w:name w:val="p5"/>
    <w:basedOn w:val="Normal"/>
    <w:next w:val="Normal"/>
    <w:rsid w:val="00ED1247"/>
    <w:pPr>
      <w:tabs>
        <w:tab w:val="left" w:pos="1100"/>
      </w:tabs>
    </w:pPr>
  </w:style>
  <w:style w:type="paragraph" w:customStyle="1" w:styleId="p6">
    <w:name w:val="p6"/>
    <w:basedOn w:val="Normal"/>
    <w:next w:val="Normal"/>
    <w:rsid w:val="00ED1247"/>
    <w:pPr>
      <w:tabs>
        <w:tab w:val="left" w:pos="1440"/>
      </w:tabs>
    </w:pPr>
  </w:style>
  <w:style w:type="character" w:styleId="PageNumber">
    <w:name w:val="page number"/>
    <w:rsid w:val="00ED1247"/>
    <w:rPr>
      <w:noProof w:val="0"/>
      <w:lang w:val="fr-FR"/>
    </w:rPr>
  </w:style>
  <w:style w:type="paragraph" w:customStyle="1" w:styleId="pbcopy">
    <w:name w:val="pbcopy"/>
    <w:basedOn w:val="Footer"/>
    <w:rsid w:val="00ED1247"/>
    <w:pPr>
      <w:tabs>
        <w:tab w:val="center" w:pos="4536"/>
        <w:tab w:val="right" w:pos="9072"/>
      </w:tabs>
      <w:spacing w:after="60" w:line="190" w:lineRule="exact"/>
    </w:pPr>
    <w:rPr>
      <w:rFonts w:eastAsia="Times New Roman"/>
      <w:sz w:val="16"/>
      <w:szCs w:val="22"/>
      <w:lang w:val="en-GB" w:eastAsia="en-US"/>
    </w:rPr>
  </w:style>
  <w:style w:type="paragraph" w:customStyle="1" w:styleId="pdf">
    <w:name w:val="pdf"/>
    <w:basedOn w:val="Normal"/>
    <w:rsid w:val="00ED1247"/>
    <w:pPr>
      <w:spacing w:before="100" w:after="0" w:line="190" w:lineRule="exact"/>
      <w:ind w:left="100" w:right="100"/>
    </w:pPr>
    <w:rPr>
      <w:rFonts w:eastAsia="Times New Roman"/>
      <w:sz w:val="16"/>
      <w:szCs w:val="22"/>
      <w:lang w:val="en-GB" w:eastAsia="en-US"/>
    </w:rPr>
  </w:style>
  <w:style w:type="character" w:customStyle="1" w:styleId="PLChar">
    <w:name w:val="PL Char"/>
    <w:rsid w:val="00ED1247"/>
    <w:rPr>
      <w:rFonts w:ascii="Courier New" w:hAnsi="Courier New"/>
      <w:noProof/>
      <w:sz w:val="16"/>
      <w:lang w:val="en-GB" w:eastAsia="en-US" w:bidi="ar-SA"/>
    </w:rPr>
  </w:style>
  <w:style w:type="character" w:styleId="PlaceholderText">
    <w:name w:val="Placeholder Text"/>
    <w:basedOn w:val="DefaultParagraphFont"/>
    <w:uiPriority w:val="99"/>
    <w:semiHidden/>
    <w:rsid w:val="00ED1247"/>
    <w:rPr>
      <w:color w:val="808080"/>
    </w:rPr>
  </w:style>
  <w:style w:type="paragraph" w:customStyle="1" w:styleId="pv">
    <w:name w:val="pv"/>
    <w:basedOn w:val="Normal"/>
    <w:rsid w:val="00ED1247"/>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Reference">
    <w:name w:val="Reference"/>
    <w:basedOn w:val="ListNumber"/>
    <w:rsid w:val="00ED1247"/>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RefNorm">
    <w:name w:val="RefNorm"/>
    <w:basedOn w:val="Normal"/>
    <w:next w:val="Normal"/>
    <w:rsid w:val="00ED1247"/>
  </w:style>
  <w:style w:type="paragraph" w:styleId="Salutation">
    <w:name w:val="Salutation"/>
    <w:basedOn w:val="Normal"/>
    <w:next w:val="Normal"/>
    <w:link w:val="SalutationChar"/>
    <w:rsid w:val="00ED1247"/>
  </w:style>
  <w:style w:type="character" w:customStyle="1" w:styleId="SalutationChar">
    <w:name w:val="Salutation Char"/>
    <w:basedOn w:val="DefaultParagraphFont"/>
    <w:link w:val="Salutation"/>
    <w:rsid w:val="00ED1247"/>
    <w:rPr>
      <w:rFonts w:ascii="Cambria" w:eastAsia="MS Mincho" w:hAnsi="Cambria" w:cs="Times New Roman"/>
      <w:szCs w:val="20"/>
      <w:lang w:val="de-DE" w:eastAsia="ja-JP"/>
    </w:rPr>
  </w:style>
  <w:style w:type="character" w:customStyle="1" w:styleId="SDLattribute">
    <w:name w:val="SDLattribute"/>
    <w:rsid w:val="00ED1247"/>
    <w:rPr>
      <w:i/>
      <w:iCs/>
      <w:noProof w:val="0"/>
      <w:lang w:val="en-GB"/>
    </w:rPr>
  </w:style>
  <w:style w:type="paragraph" w:customStyle="1" w:styleId="SDLCode">
    <w:name w:val="SDLCode"/>
    <w:basedOn w:val="Normal"/>
    <w:rsid w:val="00ED124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character" w:customStyle="1" w:styleId="SDLkeyword">
    <w:name w:val="SDLkeyword"/>
    <w:rsid w:val="00ED1247"/>
    <w:rPr>
      <w:rFonts w:ascii="Courier New" w:hAnsi="Courier New" w:cs="Courier New"/>
      <w:b/>
      <w:bCs/>
      <w:noProof w:val="0"/>
      <w:lang w:val="en-GB"/>
    </w:rPr>
  </w:style>
  <w:style w:type="paragraph" w:styleId="Signature">
    <w:name w:val="Signature"/>
    <w:basedOn w:val="Normal"/>
    <w:link w:val="SignatureChar"/>
    <w:rsid w:val="00ED1247"/>
    <w:pPr>
      <w:ind w:left="4252"/>
    </w:pPr>
  </w:style>
  <w:style w:type="character" w:customStyle="1" w:styleId="SignatureChar">
    <w:name w:val="Signature Char"/>
    <w:basedOn w:val="DefaultParagraphFont"/>
    <w:link w:val="Signature"/>
    <w:rsid w:val="00ED1247"/>
    <w:rPr>
      <w:rFonts w:ascii="Cambria" w:eastAsia="MS Mincho" w:hAnsi="Cambria" w:cs="Times New Roman"/>
      <w:szCs w:val="20"/>
      <w:lang w:val="de-DE" w:eastAsia="ja-JP"/>
    </w:rPr>
  </w:style>
  <w:style w:type="paragraph" w:customStyle="1" w:styleId="sp2">
    <w:name w:val="sp2"/>
    <w:basedOn w:val="Normal"/>
    <w:rsid w:val="00ED1247"/>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ED1247"/>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ED1247"/>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Special">
    <w:name w:val="Special"/>
    <w:basedOn w:val="Normal"/>
    <w:next w:val="Normal"/>
    <w:rsid w:val="00ED1247"/>
  </w:style>
  <w:style w:type="paragraph" w:customStyle="1" w:styleId="st">
    <w:name w:val="st"/>
    <w:basedOn w:val="Normal"/>
    <w:rsid w:val="00ED1247"/>
    <w:pPr>
      <w:keepNext/>
      <w:spacing w:after="0" w:line="500" w:lineRule="exact"/>
    </w:pPr>
    <w:rPr>
      <w:rFonts w:eastAsia="Times New Roman"/>
      <w:spacing w:val="5"/>
      <w:sz w:val="44"/>
      <w:szCs w:val="22"/>
      <w:lang w:val="en-GB" w:eastAsia="en-US"/>
    </w:rPr>
  </w:style>
  <w:style w:type="character" w:customStyle="1" w:styleId="stddocNumber">
    <w:name w:val="std_docNumber"/>
    <w:rsid w:val="00ED1247"/>
    <w:rPr>
      <w:rFonts w:ascii="Cambria" w:hAnsi="Cambria"/>
      <w:bdr w:val="none" w:sz="0" w:space="0" w:color="auto"/>
      <w:shd w:val="clear" w:color="auto" w:fill="F2DBDB"/>
    </w:rPr>
  </w:style>
  <w:style w:type="character" w:customStyle="1" w:styleId="stddocPartNumber">
    <w:name w:val="std_docPartNumber"/>
    <w:rsid w:val="00ED1247"/>
    <w:rPr>
      <w:rFonts w:ascii="Cambria" w:hAnsi="Cambria"/>
      <w:bdr w:val="none" w:sz="0" w:space="0" w:color="auto"/>
      <w:shd w:val="clear" w:color="auto" w:fill="EAF1DD"/>
    </w:rPr>
  </w:style>
  <w:style w:type="character" w:customStyle="1" w:styleId="stddocTitle">
    <w:name w:val="std_docTitle"/>
    <w:rsid w:val="00ED1247"/>
    <w:rPr>
      <w:rFonts w:ascii="Cambria" w:hAnsi="Cambria"/>
      <w:i/>
      <w:bdr w:val="none" w:sz="0" w:space="0" w:color="auto"/>
      <w:shd w:val="clear" w:color="auto" w:fill="FDE9D9"/>
    </w:rPr>
  </w:style>
  <w:style w:type="character" w:customStyle="1" w:styleId="stdpublisher">
    <w:name w:val="std_publisher"/>
    <w:rsid w:val="00ED1247"/>
    <w:rPr>
      <w:rFonts w:ascii="Cambria" w:hAnsi="Cambria"/>
      <w:bdr w:val="none" w:sz="0" w:space="0" w:color="auto"/>
      <w:shd w:val="clear" w:color="auto" w:fill="C6D9F1"/>
    </w:rPr>
  </w:style>
  <w:style w:type="character" w:customStyle="1" w:styleId="stdsuppl">
    <w:name w:val="std_suppl"/>
    <w:rsid w:val="00ED1247"/>
    <w:rPr>
      <w:rFonts w:ascii="Cambria" w:hAnsi="Cambria"/>
      <w:bdr w:val="none" w:sz="0" w:space="0" w:color="auto"/>
      <w:shd w:val="clear" w:color="auto" w:fill="F6FBB5"/>
    </w:rPr>
  </w:style>
  <w:style w:type="character" w:customStyle="1" w:styleId="stdyear">
    <w:name w:val="std_year"/>
    <w:rsid w:val="00ED1247"/>
    <w:rPr>
      <w:rFonts w:ascii="Cambria" w:hAnsi="Cambria"/>
      <w:bdr w:val="none" w:sz="0" w:space="0" w:color="auto"/>
      <w:shd w:val="clear" w:color="auto" w:fill="DAEEF3"/>
    </w:rPr>
  </w:style>
  <w:style w:type="paragraph" w:styleId="Subtitle">
    <w:name w:val="Subtitle"/>
    <w:basedOn w:val="Normal"/>
    <w:link w:val="SubtitleChar"/>
    <w:qFormat/>
    <w:rsid w:val="00ED1247"/>
    <w:pPr>
      <w:spacing w:after="60"/>
      <w:jc w:val="center"/>
      <w:outlineLvl w:val="1"/>
    </w:pPr>
    <w:rPr>
      <w:sz w:val="24"/>
    </w:rPr>
  </w:style>
  <w:style w:type="character" w:customStyle="1" w:styleId="SubtitleChar">
    <w:name w:val="Subtitle Char"/>
    <w:basedOn w:val="DefaultParagraphFont"/>
    <w:link w:val="Subtitle"/>
    <w:rsid w:val="00ED1247"/>
    <w:rPr>
      <w:rFonts w:ascii="Cambria" w:eastAsia="MS Mincho" w:hAnsi="Cambria" w:cs="Times New Roman"/>
      <w:sz w:val="24"/>
      <w:szCs w:val="20"/>
      <w:lang w:val="de-DE" w:eastAsia="ja-JP"/>
    </w:rPr>
  </w:style>
  <w:style w:type="paragraph" w:customStyle="1" w:styleId="Syntax">
    <w:name w:val="Syntax"/>
    <w:basedOn w:val="Normal"/>
    <w:rsid w:val="00ED1247"/>
    <w:pPr>
      <w:spacing w:after="120" w:line="240" w:lineRule="auto"/>
      <w:jc w:val="left"/>
    </w:pPr>
    <w:rPr>
      <w:rFonts w:ascii="Times" w:eastAsia="Calibri" w:hAnsi="Times"/>
      <w:sz w:val="24"/>
      <w:szCs w:val="22"/>
      <w:lang w:val="en-GB" w:eastAsia="en-US"/>
    </w:rPr>
  </w:style>
  <w:style w:type="paragraph" w:customStyle="1" w:styleId="syntaxBox">
    <w:name w:val="syntaxBox"/>
    <w:basedOn w:val="Normal"/>
    <w:rsid w:val="00ED1247"/>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paragraph" w:customStyle="1" w:styleId="Tablebody">
    <w:name w:val="Table body (+)"/>
    <w:basedOn w:val="Normal"/>
    <w:rsid w:val="00ED1247"/>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paragraph" w:customStyle="1" w:styleId="tablecell0">
    <w:name w:val="table cell"/>
    <w:basedOn w:val="Normal"/>
    <w:rsid w:val="00ED1247"/>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paragraph" w:customStyle="1" w:styleId="Tablefootnote">
    <w:name w:val="Table footnote"/>
    <w:basedOn w:val="Normal"/>
    <w:rsid w:val="00ED1247"/>
    <w:pPr>
      <w:tabs>
        <w:tab w:val="left" w:pos="340"/>
      </w:tabs>
      <w:spacing w:before="60" w:after="60" w:line="190" w:lineRule="atLeast"/>
    </w:pPr>
    <w:rPr>
      <w:sz w:val="16"/>
    </w:rPr>
  </w:style>
  <w:style w:type="table" w:styleId="TableGrid">
    <w:name w:val="Table Grid"/>
    <w:basedOn w:val="TableNormal"/>
    <w:rsid w:val="00ED1247"/>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ED1247"/>
    <w:pPr>
      <w:ind w:left="200" w:hanging="200"/>
    </w:pPr>
  </w:style>
  <w:style w:type="paragraph" w:styleId="TableofFigures">
    <w:name w:val="table of figures"/>
    <w:basedOn w:val="Normal"/>
    <w:next w:val="Normal"/>
    <w:uiPriority w:val="99"/>
    <w:rsid w:val="00ED1247"/>
    <w:pPr>
      <w:ind w:left="400" w:hanging="400"/>
    </w:pPr>
  </w:style>
  <w:style w:type="paragraph" w:customStyle="1" w:styleId="tablesyntax">
    <w:name w:val="table syntax"/>
    <w:basedOn w:val="Normal"/>
    <w:rsid w:val="00ED1247"/>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abletext10">
    <w:name w:val="Table text (10)"/>
    <w:basedOn w:val="Normal"/>
    <w:rsid w:val="00ED1247"/>
    <w:pPr>
      <w:spacing w:before="60" w:after="60"/>
    </w:pPr>
  </w:style>
  <w:style w:type="paragraph" w:customStyle="1" w:styleId="Tabletext7">
    <w:name w:val="Table text (7)"/>
    <w:basedOn w:val="Normal"/>
    <w:rsid w:val="00ED1247"/>
    <w:pPr>
      <w:spacing w:before="60" w:after="60" w:line="170" w:lineRule="atLeast"/>
    </w:pPr>
    <w:rPr>
      <w:sz w:val="14"/>
    </w:rPr>
  </w:style>
  <w:style w:type="paragraph" w:customStyle="1" w:styleId="Tabletext8">
    <w:name w:val="Table text (8)"/>
    <w:basedOn w:val="Normal"/>
    <w:rsid w:val="00ED1247"/>
    <w:pPr>
      <w:spacing w:before="60" w:after="60" w:line="190" w:lineRule="atLeast"/>
    </w:pPr>
    <w:rPr>
      <w:sz w:val="16"/>
    </w:rPr>
  </w:style>
  <w:style w:type="paragraph" w:customStyle="1" w:styleId="Tabletext9">
    <w:name w:val="Table text (9)"/>
    <w:basedOn w:val="Normal"/>
    <w:rsid w:val="00ED1247"/>
    <w:pPr>
      <w:spacing w:before="60" w:after="60" w:line="210" w:lineRule="atLeast"/>
    </w:pPr>
    <w:rPr>
      <w:sz w:val="18"/>
    </w:rPr>
  </w:style>
  <w:style w:type="paragraph" w:customStyle="1" w:styleId="Tabletitle">
    <w:name w:val="Table title"/>
    <w:basedOn w:val="Normal"/>
    <w:next w:val="Normal"/>
    <w:rsid w:val="00ED1247"/>
    <w:pPr>
      <w:keepNext/>
      <w:suppressAutoHyphens/>
      <w:spacing w:before="120" w:after="120" w:line="230" w:lineRule="exact"/>
      <w:jc w:val="center"/>
    </w:pPr>
    <w:rPr>
      <w:b/>
    </w:rPr>
  </w:style>
  <w:style w:type="paragraph" w:customStyle="1" w:styleId="TableCell">
    <w:name w:val="TableCell"/>
    <w:basedOn w:val="Normal"/>
    <w:rsid w:val="00ED1247"/>
    <w:pPr>
      <w:keepNext/>
      <w:keepLines/>
      <w:numPr>
        <w:ilvl w:val="2"/>
        <w:numId w:val="23"/>
      </w:numPr>
      <w:tabs>
        <w:tab w:val="clear" w:pos="720"/>
      </w:tabs>
      <w:spacing w:after="20" w:line="240" w:lineRule="auto"/>
    </w:pPr>
    <w:rPr>
      <w:rFonts w:eastAsia="Calibri"/>
      <w:szCs w:val="22"/>
      <w:lang w:val="en-GB" w:eastAsia="en-US"/>
    </w:rPr>
  </w:style>
  <w:style w:type="character" w:customStyle="1" w:styleId="TableFootNoteXref">
    <w:name w:val="TableFootNoteXref"/>
    <w:rsid w:val="00ED1247"/>
    <w:rPr>
      <w:noProof/>
      <w:position w:val="6"/>
      <w:sz w:val="14"/>
      <w:lang w:val="fr-FR"/>
    </w:rPr>
  </w:style>
  <w:style w:type="paragraph" w:customStyle="1" w:styleId="TableHeading">
    <w:name w:val="TableHeading"/>
    <w:basedOn w:val="TableCell"/>
    <w:rsid w:val="00ED1247"/>
    <w:pPr>
      <w:numPr>
        <w:ilvl w:val="0"/>
        <w:numId w:val="24"/>
      </w:numPr>
      <w:tabs>
        <w:tab w:val="clear" w:pos="1800"/>
        <w:tab w:val="num" w:pos="720"/>
      </w:tabs>
      <w:spacing w:before="60" w:after="60"/>
    </w:pPr>
    <w:rPr>
      <w:b/>
    </w:rPr>
  </w:style>
  <w:style w:type="paragraph" w:customStyle="1" w:styleId="TAL">
    <w:name w:val="TAL"/>
    <w:basedOn w:val="Normal"/>
    <w:rsid w:val="00ED1247"/>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C">
    <w:name w:val="TAC"/>
    <w:basedOn w:val="TAL"/>
    <w:rsid w:val="00ED1247"/>
    <w:pPr>
      <w:jc w:val="center"/>
    </w:pPr>
  </w:style>
  <w:style w:type="paragraph" w:customStyle="1" w:styleId="TAH">
    <w:name w:val="TAH"/>
    <w:basedOn w:val="TAC"/>
    <w:rsid w:val="00ED1247"/>
    <w:rPr>
      <w:b/>
    </w:rPr>
  </w:style>
  <w:style w:type="paragraph" w:customStyle="1" w:styleId="TAJ">
    <w:name w:val="TAJ"/>
    <w:basedOn w:val="Normal"/>
    <w:rsid w:val="00ED1247"/>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paragraph" w:customStyle="1" w:styleId="TAN">
    <w:name w:val="TAN"/>
    <w:basedOn w:val="TAL"/>
    <w:rsid w:val="00ED1247"/>
    <w:pPr>
      <w:ind w:left="851" w:hanging="851"/>
    </w:pPr>
  </w:style>
  <w:style w:type="paragraph" w:customStyle="1" w:styleId="TAR">
    <w:name w:val="TAR"/>
    <w:basedOn w:val="TAL"/>
    <w:rsid w:val="00ED1247"/>
    <w:pPr>
      <w:jc w:val="right"/>
    </w:pPr>
  </w:style>
  <w:style w:type="paragraph" w:customStyle="1" w:styleId="Terms">
    <w:name w:val="Term(s)"/>
    <w:basedOn w:val="Normal"/>
    <w:next w:val="Definition"/>
    <w:rsid w:val="00ED1247"/>
    <w:pPr>
      <w:keepNext/>
      <w:suppressAutoHyphens/>
      <w:spacing w:after="0"/>
      <w:jc w:val="left"/>
    </w:pPr>
    <w:rPr>
      <w:b/>
    </w:rPr>
  </w:style>
  <w:style w:type="paragraph" w:customStyle="1" w:styleId="TermNum">
    <w:name w:val="TermNum"/>
    <w:basedOn w:val="Normal"/>
    <w:next w:val="Terms"/>
    <w:rsid w:val="00ED1247"/>
    <w:pPr>
      <w:keepNext/>
      <w:spacing w:after="0"/>
    </w:pPr>
    <w:rPr>
      <w:b/>
    </w:rPr>
  </w:style>
  <w:style w:type="paragraph" w:customStyle="1" w:styleId="TF">
    <w:name w:val="TF"/>
    <w:basedOn w:val="FL"/>
    <w:rsid w:val="00ED1247"/>
    <w:pPr>
      <w:keepNext w:val="0"/>
      <w:spacing w:before="0" w:after="240"/>
    </w:pPr>
  </w:style>
  <w:style w:type="paragraph" w:customStyle="1" w:styleId="TH">
    <w:name w:val="TH"/>
    <w:basedOn w:val="FL"/>
    <w:next w:val="FL"/>
    <w:rsid w:val="00ED1247"/>
  </w:style>
  <w:style w:type="paragraph" w:customStyle="1" w:styleId="TitreAuthor">
    <w:name w:val="Titre Author"/>
    <w:basedOn w:val="Normal"/>
    <w:rsid w:val="00ED1247"/>
    <w:pPr>
      <w:tabs>
        <w:tab w:val="left" w:pos="1702"/>
      </w:tabs>
      <w:spacing w:after="0" w:line="240" w:lineRule="auto"/>
    </w:pPr>
    <w:rPr>
      <w:rFonts w:ascii="Times New Roman" w:eastAsia="Calibri" w:hAnsi="Times New Roman"/>
      <w:b/>
      <w:szCs w:val="22"/>
      <w:lang w:val="en-GB" w:eastAsia="en-US"/>
    </w:rPr>
  </w:style>
  <w:style w:type="paragraph" w:styleId="TOAHeading">
    <w:name w:val="toa heading"/>
    <w:basedOn w:val="Normal"/>
    <w:next w:val="Normal"/>
    <w:semiHidden/>
    <w:rsid w:val="00ED1247"/>
    <w:pPr>
      <w:spacing w:before="120"/>
    </w:pPr>
    <w:rPr>
      <w:b/>
      <w:sz w:val="24"/>
    </w:rPr>
  </w:style>
  <w:style w:type="paragraph" w:styleId="TOC1">
    <w:name w:val="toc 1"/>
    <w:basedOn w:val="Normal"/>
    <w:next w:val="Normal"/>
    <w:uiPriority w:val="39"/>
    <w:rsid w:val="00ED1247"/>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ED1247"/>
    <w:pPr>
      <w:spacing w:before="0"/>
    </w:pPr>
  </w:style>
  <w:style w:type="paragraph" w:styleId="TOC3">
    <w:name w:val="toc 3"/>
    <w:basedOn w:val="TOC2"/>
    <w:next w:val="Normal"/>
    <w:uiPriority w:val="39"/>
    <w:rsid w:val="00ED1247"/>
  </w:style>
  <w:style w:type="paragraph" w:styleId="TOC4">
    <w:name w:val="toc 4"/>
    <w:basedOn w:val="TOC2"/>
    <w:next w:val="Normal"/>
    <w:uiPriority w:val="39"/>
    <w:rsid w:val="00ED1247"/>
    <w:pPr>
      <w:tabs>
        <w:tab w:val="left" w:pos="1140"/>
      </w:tabs>
      <w:ind w:left="1140" w:hanging="1140"/>
    </w:pPr>
  </w:style>
  <w:style w:type="paragraph" w:styleId="TOC5">
    <w:name w:val="toc 5"/>
    <w:basedOn w:val="TOC4"/>
    <w:next w:val="Normal"/>
    <w:uiPriority w:val="39"/>
    <w:rsid w:val="00ED1247"/>
  </w:style>
  <w:style w:type="paragraph" w:styleId="TOC6">
    <w:name w:val="toc 6"/>
    <w:basedOn w:val="TOC4"/>
    <w:next w:val="Normal"/>
    <w:uiPriority w:val="39"/>
    <w:rsid w:val="00ED1247"/>
    <w:pPr>
      <w:tabs>
        <w:tab w:val="clear" w:pos="1140"/>
        <w:tab w:val="left" w:pos="1440"/>
      </w:tabs>
      <w:ind w:left="1440" w:hanging="1440"/>
    </w:pPr>
  </w:style>
  <w:style w:type="paragraph" w:styleId="TOC7">
    <w:name w:val="toc 7"/>
    <w:basedOn w:val="TOC4"/>
    <w:next w:val="Normal"/>
    <w:uiPriority w:val="39"/>
    <w:rsid w:val="00ED1247"/>
    <w:pPr>
      <w:tabs>
        <w:tab w:val="clear" w:pos="1140"/>
        <w:tab w:val="left" w:pos="1440"/>
      </w:tabs>
      <w:ind w:left="1440" w:hanging="1440"/>
    </w:pPr>
  </w:style>
  <w:style w:type="paragraph" w:styleId="TOC8">
    <w:name w:val="toc 8"/>
    <w:basedOn w:val="TOC4"/>
    <w:next w:val="Normal"/>
    <w:uiPriority w:val="39"/>
    <w:rsid w:val="00ED1247"/>
    <w:pPr>
      <w:tabs>
        <w:tab w:val="clear" w:pos="1140"/>
        <w:tab w:val="left" w:pos="1440"/>
      </w:tabs>
      <w:ind w:left="1440" w:hanging="1440"/>
    </w:pPr>
  </w:style>
  <w:style w:type="paragraph" w:styleId="TOC9">
    <w:name w:val="toc 9"/>
    <w:basedOn w:val="TOC1"/>
    <w:next w:val="Normal"/>
    <w:uiPriority w:val="39"/>
    <w:rsid w:val="00ED1247"/>
    <w:pPr>
      <w:ind w:left="0" w:firstLine="0"/>
    </w:pPr>
  </w:style>
  <w:style w:type="paragraph" w:customStyle="1" w:styleId="TOCtitle">
    <w:name w:val="TOC title"/>
    <w:basedOn w:val="Normal"/>
    <w:rsid w:val="00ED1247"/>
    <w:pPr>
      <w:tabs>
        <w:tab w:val="center" w:pos="64"/>
        <w:tab w:val="right" w:pos="8640"/>
      </w:tabs>
      <w:spacing w:after="220" w:line="240" w:lineRule="auto"/>
      <w:jc w:val="center"/>
    </w:pPr>
    <w:rPr>
      <w:rFonts w:eastAsia="Batang"/>
      <w:color w:val="000000"/>
      <w:szCs w:val="22"/>
      <w:lang w:val="en-US" w:eastAsia="en-US"/>
    </w:rPr>
  </w:style>
  <w:style w:type="paragraph" w:customStyle="1" w:styleId="TT">
    <w:name w:val="TT"/>
    <w:basedOn w:val="Heading1"/>
    <w:next w:val="Normal"/>
    <w:rsid w:val="00ED1247"/>
    <w:pPr>
      <w:keepLines/>
      <w:numPr>
        <w:numId w:val="0"/>
      </w:numPr>
      <w:pBdr>
        <w:top w:val="single" w:sz="12" w:space="3" w:color="auto"/>
      </w:pBdr>
      <w:tabs>
        <w:tab w:val="clear" w:pos="400"/>
        <w:tab w:val="clear" w:pos="560"/>
      </w:tabs>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character" w:customStyle="1" w:styleId="UnresolvedMention1">
    <w:name w:val="Unresolved Mention1"/>
    <w:uiPriority w:val="47"/>
    <w:rsid w:val="00ED1247"/>
    <w:rPr>
      <w:color w:val="808080"/>
      <w:shd w:val="clear" w:color="auto" w:fill="E6E6E6"/>
    </w:rPr>
  </w:style>
  <w:style w:type="paragraph" w:customStyle="1" w:styleId="ZA">
    <w:name w:val="ZA"/>
    <w:rsid w:val="00ED1247"/>
    <w:pPr>
      <w:framePr w:w="10206" w:h="794" w:hRule="exact" w:wrap="notBeside" w:vAnchor="page" w:hAnchor="margin" w:y="1135"/>
      <w:pBdr>
        <w:bottom w:val="single" w:sz="12" w:space="1" w:color="auto"/>
      </w:pBdr>
      <w:overflowPunct w:val="0"/>
      <w:adjustRightInd w:val="0"/>
      <w:jc w:val="right"/>
      <w:textAlignment w:val="baseline"/>
    </w:pPr>
    <w:rPr>
      <w:rFonts w:ascii="Arial" w:eastAsia="Times New Roman" w:hAnsi="Arial" w:cs="Times New Roman"/>
      <w:noProof/>
      <w:sz w:val="40"/>
      <w:szCs w:val="20"/>
      <w:lang w:val="en-GB"/>
    </w:rPr>
  </w:style>
  <w:style w:type="paragraph" w:customStyle="1" w:styleId="ZB">
    <w:name w:val="ZB"/>
    <w:rsid w:val="00ED1247"/>
    <w:pPr>
      <w:framePr w:w="10206" w:h="284" w:hRule="exact" w:wrap="notBeside" w:vAnchor="page" w:hAnchor="margin" w:y="1986"/>
      <w:overflowPunct w:val="0"/>
      <w:adjustRightInd w:val="0"/>
      <w:ind w:right="28"/>
      <w:jc w:val="right"/>
      <w:textAlignment w:val="baseline"/>
    </w:pPr>
    <w:rPr>
      <w:rFonts w:ascii="Arial" w:eastAsia="Times New Roman" w:hAnsi="Arial" w:cs="Times New Roman"/>
      <w:i/>
      <w:noProof/>
      <w:sz w:val="20"/>
      <w:szCs w:val="20"/>
      <w:lang w:val="en-GB"/>
    </w:rPr>
  </w:style>
  <w:style w:type="paragraph" w:customStyle="1" w:styleId="ZD">
    <w:name w:val="ZD"/>
    <w:rsid w:val="00ED1247"/>
    <w:pPr>
      <w:framePr w:wrap="notBeside" w:vAnchor="page" w:hAnchor="margin" w:y="15764"/>
      <w:overflowPunct w:val="0"/>
      <w:adjustRightInd w:val="0"/>
      <w:textAlignment w:val="baseline"/>
    </w:pPr>
    <w:rPr>
      <w:rFonts w:ascii="Arial" w:eastAsia="Times New Roman" w:hAnsi="Arial" w:cs="Times New Roman"/>
      <w:noProof/>
      <w:sz w:val="32"/>
      <w:szCs w:val="20"/>
      <w:lang w:val="en-GB"/>
    </w:rPr>
  </w:style>
  <w:style w:type="paragraph" w:customStyle="1" w:styleId="ZG">
    <w:name w:val="ZG"/>
    <w:rsid w:val="00ED1247"/>
    <w:pPr>
      <w:framePr w:wrap="notBeside" w:vAnchor="page" w:hAnchor="margin" w:xAlign="right" w:y="6805"/>
      <w:overflowPunct w:val="0"/>
      <w:adjustRightInd w:val="0"/>
      <w:jc w:val="right"/>
      <w:textAlignment w:val="baseline"/>
    </w:pPr>
    <w:rPr>
      <w:rFonts w:ascii="Arial" w:eastAsia="Times New Roman" w:hAnsi="Arial" w:cs="Times New Roman"/>
      <w:noProof/>
      <w:sz w:val="20"/>
      <w:szCs w:val="20"/>
      <w:lang w:val="en-GB"/>
    </w:rPr>
  </w:style>
  <w:style w:type="character" w:customStyle="1" w:styleId="ZGSM">
    <w:name w:val="ZGSM"/>
    <w:rsid w:val="00ED1247"/>
  </w:style>
  <w:style w:type="paragraph" w:customStyle="1" w:styleId="ZH">
    <w:name w:val="ZH"/>
    <w:rsid w:val="00ED1247"/>
    <w:pPr>
      <w:framePr w:wrap="notBeside" w:vAnchor="page" w:hAnchor="margin" w:xAlign="center" w:y="6805"/>
      <w:overflowPunct w:val="0"/>
      <w:adjustRightInd w:val="0"/>
      <w:textAlignment w:val="baseline"/>
    </w:pPr>
    <w:rPr>
      <w:rFonts w:ascii="Arial" w:eastAsia="Times New Roman" w:hAnsi="Arial" w:cs="Times New Roman"/>
      <w:noProof/>
      <w:sz w:val="20"/>
      <w:szCs w:val="20"/>
      <w:lang w:val="en-GB"/>
    </w:rPr>
  </w:style>
  <w:style w:type="paragraph" w:customStyle="1" w:styleId="ZT">
    <w:name w:val="ZT"/>
    <w:rsid w:val="00ED1247"/>
    <w:pPr>
      <w:framePr w:wrap="notBeside" w:hAnchor="margin" w:yAlign="center"/>
      <w:overflowPunct w:val="0"/>
      <w:adjustRightInd w:val="0"/>
      <w:spacing w:line="240" w:lineRule="atLeast"/>
      <w:jc w:val="right"/>
      <w:textAlignment w:val="baseline"/>
    </w:pPr>
    <w:rPr>
      <w:rFonts w:ascii="Arial" w:eastAsia="Times New Roman" w:hAnsi="Arial" w:cs="Times New Roman"/>
      <w:b/>
      <w:sz w:val="34"/>
      <w:szCs w:val="20"/>
      <w:lang w:val="en-GB"/>
    </w:rPr>
  </w:style>
  <w:style w:type="paragraph" w:customStyle="1" w:styleId="ZTD">
    <w:name w:val="ZTD"/>
    <w:basedOn w:val="ZB"/>
    <w:rsid w:val="00ED1247"/>
    <w:pPr>
      <w:framePr w:hRule="auto" w:wrap="notBeside" w:y="852"/>
    </w:pPr>
    <w:rPr>
      <w:i w:val="0"/>
      <w:sz w:val="40"/>
    </w:rPr>
  </w:style>
  <w:style w:type="paragraph" w:customStyle="1" w:styleId="ZU">
    <w:name w:val="ZU"/>
    <w:rsid w:val="00ED1247"/>
    <w:pPr>
      <w:framePr w:w="10206" w:wrap="notBeside" w:vAnchor="page" w:hAnchor="margin" w:y="6238"/>
      <w:pBdr>
        <w:top w:val="single" w:sz="12" w:space="1" w:color="auto"/>
      </w:pBdr>
      <w:overflowPunct w:val="0"/>
      <w:adjustRightInd w:val="0"/>
      <w:jc w:val="right"/>
      <w:textAlignment w:val="baseline"/>
    </w:pPr>
    <w:rPr>
      <w:rFonts w:ascii="Arial" w:eastAsia="Times New Roman" w:hAnsi="Arial" w:cs="Times New Roman"/>
      <w:noProof/>
      <w:sz w:val="20"/>
      <w:szCs w:val="20"/>
      <w:lang w:val="en-GB"/>
    </w:rPr>
  </w:style>
  <w:style w:type="paragraph" w:customStyle="1" w:styleId="ZV">
    <w:name w:val="ZV"/>
    <w:basedOn w:val="ZU"/>
    <w:rsid w:val="00ED1247"/>
    <w:pPr>
      <w:framePr w:wrap="notBeside" w:y="16161"/>
    </w:pPr>
  </w:style>
  <w:style w:type="paragraph" w:customStyle="1" w:styleId="zzBiblio">
    <w:name w:val="zzBiblio"/>
    <w:basedOn w:val="Normal"/>
    <w:next w:val="Bibliography1"/>
    <w:rsid w:val="00ED1247"/>
    <w:pPr>
      <w:pageBreakBefore/>
      <w:spacing w:after="760" w:line="310" w:lineRule="exact"/>
      <w:jc w:val="center"/>
    </w:pPr>
    <w:rPr>
      <w:b/>
      <w:sz w:val="28"/>
    </w:rPr>
  </w:style>
  <w:style w:type="paragraph" w:customStyle="1" w:styleId="zzContents">
    <w:name w:val="zzContents"/>
    <w:basedOn w:val="Introduction"/>
    <w:next w:val="TOC1"/>
    <w:rsid w:val="00ED1247"/>
    <w:pPr>
      <w:tabs>
        <w:tab w:val="clear" w:pos="400"/>
      </w:tabs>
    </w:pPr>
  </w:style>
  <w:style w:type="paragraph" w:customStyle="1" w:styleId="zzCopyright">
    <w:name w:val="zzCopyright"/>
    <w:basedOn w:val="Normal"/>
    <w:next w:val="Normal"/>
    <w:rsid w:val="00ED1247"/>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ED1247"/>
    <w:pPr>
      <w:spacing w:after="220"/>
      <w:jc w:val="right"/>
    </w:pPr>
    <w:rPr>
      <w:b/>
      <w:color w:val="000000"/>
      <w:sz w:val="24"/>
    </w:rPr>
  </w:style>
  <w:style w:type="paragraph" w:customStyle="1" w:styleId="zzForeword">
    <w:name w:val="zzForeword"/>
    <w:basedOn w:val="Introduction"/>
    <w:next w:val="Normal"/>
    <w:rsid w:val="00ED1247"/>
    <w:pPr>
      <w:tabs>
        <w:tab w:val="clear" w:pos="400"/>
      </w:tabs>
    </w:pPr>
    <w:rPr>
      <w:color w:val="0000FF"/>
    </w:rPr>
  </w:style>
  <w:style w:type="paragraph" w:customStyle="1" w:styleId="zzHelp">
    <w:name w:val="zzHelp"/>
    <w:basedOn w:val="Normal"/>
    <w:rsid w:val="00ED1247"/>
    <w:rPr>
      <w:color w:val="008000"/>
    </w:rPr>
  </w:style>
  <w:style w:type="paragraph" w:customStyle="1" w:styleId="zzIndex">
    <w:name w:val="zzIndex"/>
    <w:basedOn w:val="zzBiblio"/>
    <w:next w:val="IndexHeading"/>
    <w:rsid w:val="00ED1247"/>
  </w:style>
  <w:style w:type="paragraph" w:customStyle="1" w:styleId="zzLc5">
    <w:name w:val="zzLc5"/>
    <w:basedOn w:val="Normal"/>
    <w:next w:val="Normal"/>
    <w:rsid w:val="00ED1247"/>
    <w:pPr>
      <w:jc w:val="left"/>
    </w:pPr>
  </w:style>
  <w:style w:type="paragraph" w:customStyle="1" w:styleId="zzLc6">
    <w:name w:val="zzLc6"/>
    <w:basedOn w:val="Normal"/>
    <w:next w:val="Normal"/>
    <w:rsid w:val="00ED1247"/>
    <w:pPr>
      <w:jc w:val="left"/>
    </w:pPr>
  </w:style>
  <w:style w:type="paragraph" w:customStyle="1" w:styleId="zzLn5">
    <w:name w:val="zzLn5"/>
    <w:basedOn w:val="Normal"/>
    <w:next w:val="Normal"/>
    <w:rsid w:val="00ED1247"/>
    <w:pPr>
      <w:jc w:val="left"/>
    </w:pPr>
  </w:style>
  <w:style w:type="paragraph" w:customStyle="1" w:styleId="zzLn6">
    <w:name w:val="zzLn6"/>
    <w:basedOn w:val="Normal"/>
    <w:next w:val="Normal"/>
    <w:rsid w:val="00ED1247"/>
    <w:pPr>
      <w:jc w:val="left"/>
    </w:pPr>
  </w:style>
  <w:style w:type="paragraph" w:customStyle="1" w:styleId="zzSTDTitle">
    <w:name w:val="zzSTDTitle"/>
    <w:basedOn w:val="Normal"/>
    <w:next w:val="Normal"/>
    <w:rsid w:val="00ED1247"/>
    <w:pPr>
      <w:suppressAutoHyphens/>
      <w:spacing w:before="400" w:after="760" w:line="350" w:lineRule="exact"/>
      <w:jc w:val="left"/>
    </w:pPr>
    <w:rPr>
      <w:b/>
      <w:color w:val="0000F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068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4583</Words>
  <Characters>23700</Characters>
  <Application>Microsoft Office Word</Application>
  <DocSecurity>0</DocSecurity>
  <Lines>515</Lines>
  <Paragraphs>367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Working draft of amendment to ISO/IEC 14496-12: Improved brand documentation and other improvements</vt:lpstr>
      <vt:lpstr/>
    </vt:vector>
  </TitlesOfParts>
  <Manager/>
  <Company/>
  <LinksUpToDate>false</LinksUpToDate>
  <CharactersWithSpaces>27916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draft of amendment to ISO/IEC 14496-12: Improved brand documentation and other improvements</dc:title>
  <dc:subject/>
  <dc:creator>Youngkwon Lim</dc:creator>
  <cp:keywords/>
  <dc:description/>
  <cp:lastModifiedBy>David Singer</cp:lastModifiedBy>
  <cp:revision>3</cp:revision>
  <dcterms:created xsi:type="dcterms:W3CDTF">2021-07-29T19:01:00Z</dcterms:created>
  <dcterms:modified xsi:type="dcterms:W3CDTF">2021-07-29T21:27:00Z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0341</vt:lpwstr>
  </property>
  <property fmtid="{D5CDD505-2E9C-101B-9397-08002B2CF9AE}" pid="3" name="MDMSNumber">
    <vt:lpwstr>20688</vt:lpwstr>
  </property>
</Properties>
</file>