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9C336" w14:textId="77777777" w:rsidR="003B0CF8" w:rsidRPr="003B0CF8" w:rsidRDefault="003B0CF8" w:rsidP="003B0CF8">
      <w:pPr>
        <w:tabs>
          <w:tab w:val="left" w:pos="2552"/>
        </w:tabs>
        <w:spacing w:before="15" w:after="0" w:line="200" w:lineRule="exact"/>
        <w:rPr>
          <w:rFonts w:ascii="Times New Roman" w:hAnsi="Times New Roman"/>
          <w:sz w:val="20"/>
          <w:lang w:val="en-US" w:eastAsia="en-US"/>
        </w:rPr>
      </w:pPr>
    </w:p>
    <w:p w14:paraId="2D444DC6" w14:textId="6F4D1615" w:rsidR="00C76E79" w:rsidRPr="00C76E79" w:rsidRDefault="00C76E79" w:rsidP="00981189">
      <w:pPr>
        <w:tabs>
          <w:tab w:val="left" w:pos="720"/>
          <w:tab w:val="left" w:pos="4589"/>
        </w:tabs>
        <w:autoSpaceDE w:val="0"/>
        <w:autoSpaceDN w:val="0"/>
        <w:spacing w:before="240" w:after="60" w:line="230" w:lineRule="atLeast"/>
        <w:jc w:val="right"/>
        <w:outlineLvl w:val="0"/>
        <w:rPr>
          <w:rFonts w:ascii="Times New Roman" w:eastAsia="Calibri" w:hAnsi="Times New Roman" w:cs="Arial"/>
          <w:b/>
          <w:kern w:val="28"/>
          <w:sz w:val="28"/>
          <w:szCs w:val="28"/>
          <w:lang w:val="de-DE"/>
        </w:rPr>
      </w:pPr>
      <w:bookmarkStart w:id="0" w:name="_Toc54196194"/>
      <w:bookmarkStart w:id="1" w:name="_Toc54196454"/>
      <w:r w:rsidRPr="00C76E79">
        <w:rPr>
          <w:rFonts w:ascii="Arial" w:eastAsia="Calibri" w:hAnsi="Arial" w:cs="Arial"/>
          <w:b/>
          <w:noProof/>
          <w:kern w:val="28"/>
          <w:sz w:val="29"/>
          <w:szCs w:val="29"/>
          <w:lang w:val="de-DE"/>
        </w:rPr>
        <w:drawing>
          <wp:anchor distT="0" distB="0" distL="114300" distR="114300" simplePos="0" relativeHeight="251659264" behindDoc="0" locked="0" layoutInCell="1" allowOverlap="1" wp14:anchorId="04F926F9" wp14:editId="6558DDD8">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Picture 1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C76E79">
        <w:rPr>
          <w:rFonts w:ascii="Times New Roman" w:eastAsia="Calibri" w:hAnsi="Arial" w:cs="Arial"/>
          <w:kern w:val="28"/>
          <w:sz w:val="32"/>
          <w:szCs w:val="22"/>
          <w:lang w:val="de-DE"/>
        </w:rPr>
        <w:t xml:space="preserve">             </w:t>
      </w:r>
      <w:r w:rsidRPr="00C76E79">
        <w:rPr>
          <w:rFonts w:ascii="Times New Roman" w:eastAsia="Calibri" w:hAnsi="Arial" w:cs="Arial"/>
          <w:kern w:val="28"/>
          <w:sz w:val="32"/>
          <w:szCs w:val="22"/>
          <w:u w:val="thick"/>
          <w:lang w:val="de-DE"/>
        </w:rPr>
        <w:t xml:space="preserve">                           </w:t>
      </w:r>
      <w:r w:rsidRPr="00C76E79">
        <w:rPr>
          <w:rFonts w:ascii="Times New Roman" w:eastAsia="Calibri" w:hAnsi="Times New Roman" w:cs="Arial"/>
          <w:b/>
          <w:w w:val="115"/>
          <w:kern w:val="28"/>
          <w:sz w:val="28"/>
          <w:szCs w:val="28"/>
          <w:u w:val="thick"/>
          <w:lang w:val="de-DE"/>
        </w:rPr>
        <w:t>ISO/IEC JTC 1/SC</w:t>
      </w:r>
      <w:r w:rsidRPr="00C76E79">
        <w:rPr>
          <w:rFonts w:ascii="Times New Roman" w:eastAsia="Calibri" w:hAnsi="Times New Roman" w:cs="Arial"/>
          <w:b/>
          <w:spacing w:val="-25"/>
          <w:w w:val="115"/>
          <w:kern w:val="28"/>
          <w:sz w:val="28"/>
          <w:szCs w:val="28"/>
          <w:u w:val="thick"/>
          <w:lang w:val="de-DE"/>
        </w:rPr>
        <w:t xml:space="preserve"> </w:t>
      </w:r>
      <w:r w:rsidRPr="00C76E79">
        <w:rPr>
          <w:rFonts w:ascii="Times New Roman" w:eastAsia="Calibri" w:hAnsi="Times New Roman" w:cs="Arial"/>
          <w:b/>
          <w:w w:val="115"/>
          <w:kern w:val="28"/>
          <w:sz w:val="28"/>
          <w:szCs w:val="28"/>
          <w:u w:val="thick"/>
          <w:lang w:val="de-DE"/>
        </w:rPr>
        <w:t xml:space="preserve">29/WG 03 </w:t>
      </w:r>
      <w:r w:rsidRPr="00C76E79">
        <w:rPr>
          <w:rFonts w:ascii="Times New Roman" w:eastAsia="Calibri" w:hAnsi="Times New Roman" w:cs="Arial"/>
          <w:b/>
          <w:w w:val="115"/>
          <w:kern w:val="28"/>
          <w:sz w:val="48"/>
          <w:szCs w:val="48"/>
          <w:u w:val="thick"/>
          <w:lang w:val="de-DE"/>
        </w:rPr>
        <w:t>N</w:t>
      </w:r>
      <w:r w:rsidRPr="00C76E79">
        <w:rPr>
          <w:rFonts w:ascii="Times New Roman" w:eastAsia="Calibri" w:hAnsi="Times New Roman" w:cs="Arial"/>
          <w:b/>
          <w:spacing w:val="28"/>
          <w:w w:val="115"/>
          <w:kern w:val="28"/>
          <w:sz w:val="48"/>
          <w:szCs w:val="48"/>
          <w:u w:val="thick"/>
          <w:lang w:val="de-DE"/>
        </w:rPr>
        <w:t>0</w:t>
      </w:r>
      <w:bookmarkEnd w:id="0"/>
      <w:bookmarkEnd w:id="1"/>
      <w:r w:rsidR="00304FAA">
        <w:rPr>
          <w:rFonts w:ascii="Times New Roman" w:eastAsia="Calibri" w:hAnsi="Times New Roman" w:cs="Arial"/>
          <w:b/>
          <w:spacing w:val="28"/>
          <w:w w:val="115"/>
          <w:kern w:val="28"/>
          <w:sz w:val="48"/>
          <w:szCs w:val="48"/>
          <w:u w:val="thick"/>
          <w:lang w:val="de-DE"/>
        </w:rPr>
        <w:t>3</w:t>
      </w:r>
      <w:r w:rsidR="00955CB0">
        <w:rPr>
          <w:rFonts w:ascii="Times New Roman" w:eastAsia="Calibri" w:hAnsi="Times New Roman" w:cs="Arial"/>
          <w:b/>
          <w:spacing w:val="28"/>
          <w:w w:val="115"/>
          <w:kern w:val="28"/>
          <w:sz w:val="48"/>
          <w:szCs w:val="48"/>
          <w:u w:val="thick"/>
          <w:lang w:val="de-DE"/>
        </w:rPr>
        <w:t>39</w:t>
      </w:r>
    </w:p>
    <w:p w14:paraId="30685E8D" w14:textId="77777777" w:rsidR="00C76E79" w:rsidRPr="00C76E79" w:rsidRDefault="00C76E79" w:rsidP="00C76E79">
      <w:pPr>
        <w:spacing w:after="160" w:line="240" w:lineRule="auto"/>
        <w:rPr>
          <w:rFonts w:ascii="Arial" w:hAnsi="Arial" w:cs="Arial"/>
          <w:b/>
          <w:sz w:val="20"/>
          <w:szCs w:val="22"/>
          <w:lang w:val="en-US" w:eastAsia="en-US"/>
        </w:rPr>
      </w:pPr>
    </w:p>
    <w:p w14:paraId="2F0014DA" w14:textId="77777777" w:rsidR="00C76E79" w:rsidRPr="00C76E79" w:rsidRDefault="00C76E79" w:rsidP="00C76E79">
      <w:pPr>
        <w:spacing w:after="160" w:line="240" w:lineRule="auto"/>
        <w:rPr>
          <w:b/>
          <w:sz w:val="20"/>
          <w:szCs w:val="24"/>
          <w:lang w:val="en-US" w:eastAsia="en-US"/>
        </w:rPr>
      </w:pPr>
    </w:p>
    <w:p w14:paraId="312CA991" w14:textId="77777777" w:rsidR="00C76E79" w:rsidRPr="00C76E79" w:rsidRDefault="00C76E79" w:rsidP="00C76E79">
      <w:pPr>
        <w:spacing w:before="3" w:after="160" w:line="240" w:lineRule="auto"/>
        <w:rPr>
          <w:b/>
          <w:sz w:val="23"/>
          <w:szCs w:val="24"/>
          <w:lang w:val="en-US" w:eastAsia="en-US"/>
        </w:rPr>
      </w:pPr>
      <w:r w:rsidRPr="00C76E79">
        <w:rPr>
          <w:noProof/>
          <w:szCs w:val="24"/>
          <w:lang w:val="en-US" w:eastAsia="en-US"/>
        </w:rPr>
        <mc:AlternateContent>
          <mc:Choice Requires="wps">
            <w:drawing>
              <wp:anchor distT="0" distB="0" distL="0" distR="0" simplePos="0" relativeHeight="251660288" behindDoc="1" locked="0" layoutInCell="1" allowOverlap="1" wp14:anchorId="1D439AF0" wp14:editId="459B9924">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9F2B14" w14:textId="77777777" w:rsidR="00304FAA" w:rsidRDefault="00304FAA" w:rsidP="00C76E79">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39AF0" id="_x0000_t202" coordsize="21600,21600" o:spt="202" path="m,l,21600r21600,l21600,xe">
                <v:stroke joinstyle="miter"/>
                <v:path gradientshapeok="t" o:connecttype="rect"/>
              </v:shapetype>
              <v:shape id="Text Box 164" o:spid="_x0000_s1026" type="#_x0000_t202" style="position:absolute;left:0;text-align:left;margin-left:55.5pt;margin-top:15.9pt;width:484.65pt;height:7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" filled="f" strokeweight=".27094mm">
                <v:textbox inset="0,0,0,0">
                  <w:txbxContent>
                    <w:p w14:paraId="189F2B14" w14:textId="77777777" w:rsidR="00304FAA" w:rsidRDefault="00304FAA" w:rsidP="00C76E79">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971E643" w14:textId="77777777" w:rsidR="00C76E79" w:rsidRPr="00C76E79" w:rsidRDefault="00C76E79" w:rsidP="00C76E79">
      <w:pPr>
        <w:widowControl w:val="0"/>
        <w:pBdr>
          <w:top w:val="none" w:sz="4" w:space="0" w:color="000000"/>
          <w:left w:val="none" w:sz="4" w:space="0" w:color="000000"/>
          <w:bottom w:val="none" w:sz="4" w:space="0" w:color="000000"/>
          <w:right w:val="none" w:sz="4" w:space="0" w:color="000000"/>
          <w:between w:val="none" w:sz="4" w:space="0" w:color="000000"/>
        </w:pBdr>
        <w:spacing w:after="160" w:line="240" w:lineRule="auto"/>
        <w:jc w:val="left"/>
        <w:rPr>
          <w:rFonts w:ascii="Arial" w:eastAsia="Arial" w:hAnsi="Arial" w:cs="Arial"/>
          <w:b/>
          <w:bCs/>
          <w:sz w:val="20"/>
          <w:lang w:val="en-US" w:eastAsia="en-US"/>
        </w:rPr>
      </w:pPr>
    </w:p>
    <w:p w14:paraId="419B4FDD" w14:textId="77777777" w:rsidR="00C76E79" w:rsidRPr="00C76E79" w:rsidRDefault="00C76E79" w:rsidP="00C76E79">
      <w:pPr>
        <w:widowControl w:val="0"/>
        <w:tabs>
          <w:tab w:val="left" w:pos="3099"/>
        </w:tabs>
        <w:autoSpaceDE w:val="0"/>
        <w:autoSpaceDN w:val="0"/>
        <w:spacing w:after="120" w:line="240" w:lineRule="auto"/>
        <w:ind w:left="104"/>
        <w:rPr>
          <w:rFonts w:ascii="Times New Roman" w:eastAsia="Arial" w:hAnsi="Times New Roman"/>
          <w:snapToGrid w:val="0"/>
          <w:sz w:val="24"/>
          <w:szCs w:val="24"/>
          <w:lang w:val="en-US" w:eastAsia="en-US"/>
        </w:rPr>
      </w:pPr>
      <w:r w:rsidRPr="00C76E79">
        <w:rPr>
          <w:rFonts w:ascii="Times New Roman" w:eastAsia="Arial" w:hAnsi="Times New Roman"/>
          <w:b/>
          <w:snapToGrid w:val="0"/>
          <w:sz w:val="24"/>
          <w:szCs w:val="24"/>
          <w:lang w:val="en-US" w:eastAsia="en-US"/>
        </w:rPr>
        <w:t>Document</w:t>
      </w:r>
      <w:r w:rsidRPr="00C76E79">
        <w:rPr>
          <w:rFonts w:ascii="Times New Roman" w:eastAsia="Arial" w:hAnsi="Times New Roman"/>
          <w:b/>
          <w:snapToGrid w:val="0"/>
          <w:spacing w:val="14"/>
          <w:sz w:val="24"/>
          <w:szCs w:val="24"/>
          <w:lang w:val="en-US" w:eastAsia="en-US"/>
        </w:rPr>
        <w:t xml:space="preserve"> </w:t>
      </w:r>
      <w:r w:rsidRPr="00C76E79">
        <w:rPr>
          <w:rFonts w:ascii="Times New Roman" w:eastAsia="Arial" w:hAnsi="Times New Roman"/>
          <w:b/>
          <w:snapToGrid w:val="0"/>
          <w:sz w:val="24"/>
          <w:szCs w:val="24"/>
          <w:lang w:val="en-US" w:eastAsia="en-US"/>
        </w:rPr>
        <w:t>type:</w:t>
      </w:r>
      <w:r w:rsidRPr="00C76E79">
        <w:rPr>
          <w:rFonts w:ascii="Times New Roman" w:eastAsia="Arial" w:hAnsi="Times New Roman"/>
          <w:snapToGrid w:val="0"/>
          <w:szCs w:val="24"/>
          <w:lang w:val="en-US" w:eastAsia="en-US"/>
        </w:rPr>
        <w:tab/>
        <w:t>Output Document</w:t>
      </w:r>
    </w:p>
    <w:p w14:paraId="7E539B9C" w14:textId="77777777" w:rsidR="00C76E79" w:rsidRPr="00C76E79" w:rsidRDefault="00C76E79" w:rsidP="00C76E79">
      <w:pPr>
        <w:widowControl w:val="0"/>
        <w:autoSpaceDE w:val="0"/>
        <w:autoSpaceDN w:val="0"/>
        <w:spacing w:after="120" w:line="240" w:lineRule="auto"/>
        <w:rPr>
          <w:rFonts w:ascii="Times New Roman" w:eastAsia="Arial" w:hAnsi="Times New Roman"/>
          <w:snapToGrid w:val="0"/>
          <w:sz w:val="24"/>
          <w:szCs w:val="24"/>
          <w:lang w:val="en-US" w:eastAsia="en-US"/>
        </w:rPr>
      </w:pPr>
    </w:p>
    <w:p w14:paraId="6885B711" w14:textId="7B551FA2" w:rsidR="00C76E79" w:rsidRPr="00C76E79" w:rsidRDefault="00C76E79" w:rsidP="00CB4691">
      <w:pPr>
        <w:widowControl w:val="0"/>
        <w:tabs>
          <w:tab w:val="left" w:pos="3099"/>
        </w:tabs>
        <w:autoSpaceDE w:val="0"/>
        <w:autoSpaceDN w:val="0"/>
        <w:spacing w:after="120" w:line="254" w:lineRule="auto"/>
        <w:ind w:left="3099" w:right="214" w:hanging="2996"/>
        <w:jc w:val="left"/>
        <w:rPr>
          <w:rFonts w:ascii="Times New Roman" w:eastAsia="Arial" w:hAnsi="Times New Roman"/>
          <w:snapToGrid w:val="0"/>
          <w:sz w:val="24"/>
          <w:szCs w:val="24"/>
          <w:lang w:val="en-US" w:eastAsia="en-US"/>
        </w:rPr>
      </w:pPr>
      <w:r w:rsidRPr="00C76E79">
        <w:rPr>
          <w:rFonts w:ascii="Times New Roman" w:eastAsia="Arial" w:hAnsi="Times New Roman"/>
          <w:b/>
          <w:snapToGrid w:val="0"/>
          <w:sz w:val="24"/>
          <w:szCs w:val="24"/>
          <w:lang w:val="en-US" w:eastAsia="en-US"/>
        </w:rPr>
        <w:t>Title:</w:t>
      </w:r>
      <w:r w:rsidRPr="00C76E79">
        <w:rPr>
          <w:rFonts w:ascii="Times New Roman" w:eastAsia="Arial" w:hAnsi="Times New Roman"/>
          <w:snapToGrid w:val="0"/>
          <w:sz w:val="24"/>
          <w:szCs w:val="24"/>
          <w:lang w:val="en-US" w:eastAsia="en-US"/>
        </w:rPr>
        <w:tab/>
      </w:r>
      <w:r w:rsidR="0016738F" w:rsidRPr="0016738F">
        <w:rPr>
          <w:rFonts w:ascii="Times New Roman" w:eastAsia="Calibri" w:hAnsi="Times New Roman"/>
          <w:color w:val="000000"/>
          <w:szCs w:val="24"/>
          <w:lang w:val="en-US"/>
        </w:rPr>
        <w:t xml:space="preserve">WD of ISO/IEC 23009-8 AMD 1 </w:t>
      </w:r>
      <w:r w:rsidR="00CB4691" w:rsidRPr="00CB4691">
        <w:rPr>
          <w:rFonts w:ascii="Times New Roman" w:eastAsia="Calibri" w:hAnsi="Times New Roman"/>
          <w:color w:val="000000"/>
          <w:szCs w:val="24"/>
          <w:lang w:val="en-US"/>
        </w:rPr>
        <w:t>URL customization and other extensions</w:t>
      </w:r>
    </w:p>
    <w:p w14:paraId="6CCCE9B4" w14:textId="77777777" w:rsidR="00C76E79" w:rsidRPr="00C76E79" w:rsidRDefault="00C76E79" w:rsidP="00C76E79">
      <w:pPr>
        <w:widowControl w:val="0"/>
        <w:autoSpaceDE w:val="0"/>
        <w:autoSpaceDN w:val="0"/>
        <w:spacing w:after="120" w:line="240" w:lineRule="auto"/>
        <w:rPr>
          <w:rFonts w:ascii="Times New Roman" w:eastAsia="Arial" w:hAnsi="Times New Roman"/>
          <w:snapToGrid w:val="0"/>
          <w:sz w:val="24"/>
          <w:szCs w:val="24"/>
          <w:lang w:val="en-US" w:eastAsia="en-US"/>
        </w:rPr>
      </w:pPr>
    </w:p>
    <w:p w14:paraId="0C2E9920" w14:textId="77777777" w:rsidR="00C76E79" w:rsidRPr="00C76E79" w:rsidRDefault="00C76E79" w:rsidP="00C76E79">
      <w:pPr>
        <w:widowControl w:val="0"/>
        <w:tabs>
          <w:tab w:val="left" w:pos="3099"/>
        </w:tabs>
        <w:autoSpaceDE w:val="0"/>
        <w:autoSpaceDN w:val="0"/>
        <w:spacing w:after="120" w:line="254" w:lineRule="auto"/>
        <w:ind w:left="3099" w:right="214" w:hanging="2996"/>
        <w:rPr>
          <w:rFonts w:ascii="Times New Roman" w:eastAsia="Arial" w:hAnsi="Times New Roman"/>
          <w:snapToGrid w:val="0"/>
          <w:sz w:val="24"/>
          <w:szCs w:val="24"/>
          <w:lang w:val="en-US" w:eastAsia="en-US"/>
        </w:rPr>
      </w:pPr>
      <w:r w:rsidRPr="00C76E79">
        <w:rPr>
          <w:rFonts w:ascii="Times New Roman" w:eastAsia="Arial" w:hAnsi="Times New Roman"/>
          <w:b/>
          <w:snapToGrid w:val="0"/>
          <w:sz w:val="24"/>
          <w:szCs w:val="24"/>
          <w:lang w:val="en-US" w:eastAsia="en-US"/>
        </w:rPr>
        <w:t>Status:</w:t>
      </w:r>
      <w:r w:rsidRPr="00C76E79">
        <w:rPr>
          <w:rFonts w:ascii="Times New Roman" w:eastAsia="Arial" w:hAnsi="Times New Roman"/>
          <w:snapToGrid w:val="0"/>
          <w:sz w:val="24"/>
          <w:szCs w:val="24"/>
          <w:lang w:val="en-US" w:eastAsia="en-US"/>
        </w:rPr>
        <w:tab/>
        <w:t>Approved</w:t>
      </w:r>
    </w:p>
    <w:p w14:paraId="72B5287A" w14:textId="77777777" w:rsidR="00C76E79" w:rsidRPr="00C76E79" w:rsidRDefault="00C76E79" w:rsidP="00C76E79">
      <w:pPr>
        <w:widowControl w:val="0"/>
        <w:tabs>
          <w:tab w:val="left" w:pos="3099"/>
        </w:tabs>
        <w:autoSpaceDE w:val="0"/>
        <w:autoSpaceDN w:val="0"/>
        <w:spacing w:after="120" w:line="240" w:lineRule="auto"/>
        <w:ind w:left="104"/>
        <w:rPr>
          <w:rFonts w:ascii="Times New Roman" w:eastAsia="Arial" w:hAnsi="Times New Roman"/>
          <w:snapToGrid w:val="0"/>
          <w:sz w:val="24"/>
          <w:szCs w:val="24"/>
          <w:lang w:val="en-US" w:eastAsia="en-US"/>
        </w:rPr>
      </w:pPr>
    </w:p>
    <w:p w14:paraId="2ADED7F1" w14:textId="34D31215" w:rsidR="00C76E79" w:rsidRPr="00C76E79" w:rsidRDefault="00C76E79" w:rsidP="00C76E79">
      <w:pPr>
        <w:widowControl w:val="0"/>
        <w:tabs>
          <w:tab w:val="left" w:pos="3099"/>
        </w:tabs>
        <w:autoSpaceDE w:val="0"/>
        <w:autoSpaceDN w:val="0"/>
        <w:spacing w:after="120" w:line="240" w:lineRule="auto"/>
        <w:ind w:left="104"/>
        <w:rPr>
          <w:rFonts w:ascii="Times New Roman" w:eastAsia="Arial" w:hAnsi="Times New Roman"/>
          <w:snapToGrid w:val="0"/>
          <w:sz w:val="24"/>
          <w:szCs w:val="24"/>
          <w:lang w:val="en-US" w:eastAsia="en-US"/>
        </w:rPr>
      </w:pPr>
      <w:r w:rsidRPr="00C76E79">
        <w:rPr>
          <w:rFonts w:ascii="Times New Roman" w:eastAsia="Arial" w:hAnsi="Times New Roman"/>
          <w:b/>
          <w:snapToGrid w:val="0"/>
          <w:sz w:val="24"/>
          <w:szCs w:val="24"/>
          <w:lang w:val="en-US" w:eastAsia="en-US"/>
        </w:rPr>
        <w:t>Date</w:t>
      </w:r>
      <w:r w:rsidRPr="00C76E79">
        <w:rPr>
          <w:rFonts w:ascii="Times New Roman" w:eastAsia="Arial" w:hAnsi="Times New Roman"/>
          <w:b/>
          <w:snapToGrid w:val="0"/>
          <w:spacing w:val="-16"/>
          <w:sz w:val="24"/>
          <w:szCs w:val="24"/>
          <w:lang w:val="en-US" w:eastAsia="en-US"/>
        </w:rPr>
        <w:t xml:space="preserve"> </w:t>
      </w:r>
      <w:r w:rsidRPr="00C76E79">
        <w:rPr>
          <w:rFonts w:ascii="Times New Roman" w:eastAsia="Arial" w:hAnsi="Times New Roman"/>
          <w:b/>
          <w:snapToGrid w:val="0"/>
          <w:sz w:val="24"/>
          <w:szCs w:val="24"/>
          <w:lang w:val="en-US" w:eastAsia="en-US"/>
        </w:rPr>
        <w:t>of</w:t>
      </w:r>
      <w:r w:rsidRPr="00C76E79">
        <w:rPr>
          <w:rFonts w:ascii="Times New Roman" w:eastAsia="Arial" w:hAnsi="Times New Roman"/>
          <w:b/>
          <w:snapToGrid w:val="0"/>
          <w:spacing w:val="-16"/>
          <w:szCs w:val="24"/>
          <w:lang w:val="en-US" w:eastAsia="en-US"/>
        </w:rPr>
        <w:t xml:space="preserve"> </w:t>
      </w:r>
      <w:r w:rsidRPr="00C76E79">
        <w:rPr>
          <w:rFonts w:ascii="Times New Roman" w:eastAsia="Arial" w:hAnsi="Times New Roman"/>
          <w:b/>
          <w:snapToGrid w:val="0"/>
          <w:sz w:val="24"/>
          <w:szCs w:val="24"/>
          <w:lang w:val="en-US" w:eastAsia="en-US"/>
        </w:rPr>
        <w:t>document:</w:t>
      </w:r>
      <w:r w:rsidRPr="00C76E79">
        <w:rPr>
          <w:rFonts w:ascii="Times New Roman" w:eastAsia="Arial" w:hAnsi="Times New Roman"/>
          <w:snapToGrid w:val="0"/>
          <w:szCs w:val="24"/>
          <w:lang w:val="en-US" w:eastAsia="en-US"/>
        </w:rPr>
        <w:tab/>
        <w:t>2021-0</w:t>
      </w:r>
      <w:r w:rsidR="00304FAA">
        <w:rPr>
          <w:rFonts w:ascii="Times New Roman" w:eastAsia="Arial" w:hAnsi="Times New Roman"/>
          <w:snapToGrid w:val="0"/>
          <w:szCs w:val="24"/>
          <w:lang w:val="en-US" w:eastAsia="en-US"/>
        </w:rPr>
        <w:t>7</w:t>
      </w:r>
      <w:r w:rsidRPr="00C76E79">
        <w:rPr>
          <w:rFonts w:ascii="Times New Roman" w:eastAsia="Arial" w:hAnsi="Times New Roman"/>
          <w:snapToGrid w:val="0"/>
          <w:szCs w:val="24"/>
          <w:lang w:val="en-US" w:eastAsia="en-US"/>
        </w:rPr>
        <w:t>-</w:t>
      </w:r>
      <w:r w:rsidR="00304FAA">
        <w:rPr>
          <w:rFonts w:ascii="Times New Roman" w:eastAsia="Arial" w:hAnsi="Times New Roman"/>
          <w:snapToGrid w:val="0"/>
          <w:szCs w:val="24"/>
          <w:lang w:val="en-US" w:eastAsia="en-US"/>
        </w:rPr>
        <w:t>23</w:t>
      </w:r>
    </w:p>
    <w:p w14:paraId="420F09B3" w14:textId="77777777" w:rsidR="00C76E79" w:rsidRPr="00C76E79" w:rsidRDefault="00C76E79" w:rsidP="00C76E79">
      <w:pPr>
        <w:widowControl w:val="0"/>
        <w:autoSpaceDE w:val="0"/>
        <w:autoSpaceDN w:val="0"/>
        <w:spacing w:after="120" w:line="240" w:lineRule="auto"/>
        <w:rPr>
          <w:rFonts w:ascii="Times New Roman" w:eastAsia="Arial" w:hAnsi="Times New Roman"/>
          <w:snapToGrid w:val="0"/>
          <w:sz w:val="24"/>
          <w:szCs w:val="24"/>
          <w:lang w:val="en-US" w:eastAsia="en-US"/>
        </w:rPr>
      </w:pPr>
    </w:p>
    <w:p w14:paraId="55F3E700" w14:textId="77777777" w:rsidR="00C76E79" w:rsidRPr="00C76E79" w:rsidRDefault="00C76E79" w:rsidP="00C76E79">
      <w:pPr>
        <w:widowControl w:val="0"/>
        <w:tabs>
          <w:tab w:val="left" w:pos="3099"/>
        </w:tabs>
        <w:autoSpaceDE w:val="0"/>
        <w:autoSpaceDN w:val="0"/>
        <w:spacing w:after="120" w:line="240" w:lineRule="auto"/>
        <w:ind w:left="104"/>
        <w:rPr>
          <w:rFonts w:ascii="Times New Roman" w:eastAsia="Arial" w:hAnsi="Times New Roman"/>
          <w:snapToGrid w:val="0"/>
          <w:sz w:val="24"/>
          <w:szCs w:val="24"/>
          <w:lang w:val="en-US" w:eastAsia="en-US"/>
        </w:rPr>
      </w:pPr>
      <w:r w:rsidRPr="00C76E79">
        <w:rPr>
          <w:rFonts w:ascii="Times New Roman" w:eastAsia="Arial" w:hAnsi="Times New Roman"/>
          <w:b/>
          <w:snapToGrid w:val="0"/>
          <w:sz w:val="24"/>
          <w:szCs w:val="24"/>
          <w:lang w:val="en-US" w:eastAsia="en-US"/>
        </w:rPr>
        <w:t>Source:</w:t>
      </w:r>
      <w:r w:rsidRPr="00C76E79">
        <w:rPr>
          <w:rFonts w:ascii="Times New Roman" w:eastAsia="Arial" w:hAnsi="Times New Roman"/>
          <w:snapToGrid w:val="0"/>
          <w:sz w:val="24"/>
          <w:szCs w:val="24"/>
          <w:lang w:val="en-US" w:eastAsia="en-US"/>
        </w:rPr>
        <w:tab/>
        <w:t>ISO/IEC JTC 1/SC 29/WG 03</w:t>
      </w:r>
    </w:p>
    <w:p w14:paraId="08F1D614" w14:textId="77777777" w:rsidR="00C76E79" w:rsidRPr="00C76E79" w:rsidRDefault="00C76E79" w:rsidP="00C76E79">
      <w:pPr>
        <w:widowControl w:val="0"/>
        <w:autoSpaceDE w:val="0"/>
        <w:autoSpaceDN w:val="0"/>
        <w:spacing w:after="120" w:line="240" w:lineRule="auto"/>
        <w:rPr>
          <w:rFonts w:ascii="Times New Roman" w:eastAsia="Arial" w:hAnsi="Times New Roman"/>
          <w:snapToGrid w:val="0"/>
          <w:sz w:val="24"/>
          <w:szCs w:val="24"/>
          <w:lang w:val="en-US" w:eastAsia="en-US"/>
        </w:rPr>
      </w:pPr>
    </w:p>
    <w:p w14:paraId="40AE6008" w14:textId="77777777" w:rsidR="00C76E79" w:rsidRPr="00C76E79" w:rsidRDefault="00C76E79" w:rsidP="00C76E79">
      <w:pPr>
        <w:widowControl w:val="0"/>
        <w:tabs>
          <w:tab w:val="left" w:pos="3099"/>
        </w:tabs>
        <w:autoSpaceDE w:val="0"/>
        <w:autoSpaceDN w:val="0"/>
        <w:spacing w:after="120" w:line="240" w:lineRule="auto"/>
        <w:ind w:left="104"/>
        <w:outlineLvl w:val="0"/>
        <w:rPr>
          <w:rFonts w:ascii="Times New Roman" w:eastAsia="Arial" w:hAnsi="Times New Roman"/>
          <w:bCs/>
          <w:snapToGrid w:val="0"/>
          <w:sz w:val="24"/>
          <w:szCs w:val="24"/>
          <w:lang w:val="en-US" w:eastAsia="en-US"/>
        </w:rPr>
      </w:pPr>
      <w:bookmarkStart w:id="2" w:name="_Toc54196195"/>
      <w:bookmarkStart w:id="3" w:name="_Toc54196455"/>
      <w:r w:rsidRPr="00C76E79">
        <w:rPr>
          <w:rFonts w:ascii="Times New Roman" w:eastAsia="Arial" w:hAnsi="Times New Roman"/>
          <w:b/>
          <w:bCs/>
          <w:snapToGrid w:val="0"/>
          <w:sz w:val="24"/>
          <w:szCs w:val="24"/>
          <w:lang w:val="en-US" w:eastAsia="en-US"/>
        </w:rPr>
        <w:t>Expected</w:t>
      </w:r>
      <w:r w:rsidRPr="00C76E79">
        <w:rPr>
          <w:rFonts w:ascii="Times New Roman" w:eastAsia="Arial" w:hAnsi="Times New Roman"/>
          <w:b/>
          <w:bCs/>
          <w:snapToGrid w:val="0"/>
          <w:spacing w:val="42"/>
          <w:sz w:val="24"/>
          <w:szCs w:val="24"/>
          <w:lang w:val="en-US" w:eastAsia="en-US"/>
        </w:rPr>
        <w:t xml:space="preserve"> </w:t>
      </w:r>
      <w:r w:rsidRPr="00C76E79">
        <w:rPr>
          <w:rFonts w:ascii="Times New Roman" w:eastAsia="Arial" w:hAnsi="Times New Roman"/>
          <w:b/>
          <w:bCs/>
          <w:snapToGrid w:val="0"/>
          <w:sz w:val="24"/>
          <w:szCs w:val="24"/>
          <w:lang w:val="en-US" w:eastAsia="en-US"/>
        </w:rPr>
        <w:t>action:</w:t>
      </w:r>
      <w:r w:rsidRPr="00C76E79">
        <w:rPr>
          <w:rFonts w:ascii="Times New Roman" w:eastAsia="Arial" w:hAnsi="Times New Roman"/>
          <w:bCs/>
          <w:snapToGrid w:val="0"/>
          <w:szCs w:val="24"/>
          <w:lang w:val="en-US" w:eastAsia="en-US"/>
        </w:rPr>
        <w:tab/>
        <w:t>None</w:t>
      </w:r>
      <w:bookmarkEnd w:id="2"/>
      <w:bookmarkEnd w:id="3"/>
    </w:p>
    <w:p w14:paraId="7CA6F788" w14:textId="77777777" w:rsidR="00C76E79" w:rsidRPr="00C76E79" w:rsidRDefault="00C76E79" w:rsidP="00C76E79">
      <w:pPr>
        <w:widowControl w:val="0"/>
        <w:autoSpaceDE w:val="0"/>
        <w:autoSpaceDN w:val="0"/>
        <w:spacing w:after="120" w:line="240" w:lineRule="auto"/>
        <w:rPr>
          <w:rFonts w:ascii="Times New Roman" w:eastAsia="Arial" w:hAnsi="Times New Roman"/>
          <w:snapToGrid w:val="0"/>
          <w:sz w:val="24"/>
          <w:szCs w:val="24"/>
          <w:lang w:val="en-US" w:eastAsia="en-US"/>
        </w:rPr>
      </w:pPr>
    </w:p>
    <w:p w14:paraId="2C731A70" w14:textId="77777777" w:rsidR="00C76E79" w:rsidRPr="00C76E79" w:rsidRDefault="00C76E79" w:rsidP="00C76E79">
      <w:pPr>
        <w:widowControl w:val="0"/>
        <w:tabs>
          <w:tab w:val="left" w:pos="3099"/>
        </w:tabs>
        <w:autoSpaceDE w:val="0"/>
        <w:autoSpaceDN w:val="0"/>
        <w:spacing w:after="120" w:line="240" w:lineRule="auto"/>
        <w:ind w:left="104"/>
        <w:outlineLvl w:val="0"/>
        <w:rPr>
          <w:rFonts w:ascii="Times New Roman" w:eastAsia="Arial" w:hAnsi="Times New Roman"/>
          <w:bCs/>
          <w:snapToGrid w:val="0"/>
          <w:sz w:val="24"/>
          <w:szCs w:val="24"/>
          <w:lang w:val="en-US" w:eastAsia="en-US"/>
        </w:rPr>
      </w:pPr>
      <w:bookmarkStart w:id="4" w:name="_Toc54196196"/>
      <w:bookmarkStart w:id="5" w:name="_Toc54196456"/>
      <w:r w:rsidRPr="00C76E79">
        <w:rPr>
          <w:rFonts w:ascii="Times New Roman" w:eastAsia="Arial" w:hAnsi="Times New Roman"/>
          <w:b/>
          <w:bCs/>
          <w:snapToGrid w:val="0"/>
          <w:sz w:val="24"/>
          <w:szCs w:val="24"/>
          <w:lang w:val="en-US" w:eastAsia="en-US"/>
        </w:rPr>
        <w:t>Action due date:</w:t>
      </w:r>
      <w:r w:rsidRPr="00C76E79">
        <w:rPr>
          <w:rFonts w:ascii="Times New Roman" w:eastAsia="Arial" w:hAnsi="Times New Roman"/>
          <w:bCs/>
          <w:snapToGrid w:val="0"/>
          <w:sz w:val="24"/>
          <w:szCs w:val="24"/>
          <w:lang w:val="en-US" w:eastAsia="en-US"/>
        </w:rPr>
        <w:tab/>
        <w:t>None</w:t>
      </w:r>
      <w:bookmarkEnd w:id="4"/>
      <w:bookmarkEnd w:id="5"/>
    </w:p>
    <w:p w14:paraId="56CA023E" w14:textId="77777777" w:rsidR="00C76E79" w:rsidRPr="00C76E79" w:rsidRDefault="00C76E79" w:rsidP="00C76E79">
      <w:pPr>
        <w:widowControl w:val="0"/>
        <w:autoSpaceDE w:val="0"/>
        <w:autoSpaceDN w:val="0"/>
        <w:spacing w:after="120" w:line="240" w:lineRule="auto"/>
        <w:rPr>
          <w:rFonts w:ascii="Times New Roman" w:eastAsia="Arial" w:hAnsi="Times New Roman"/>
          <w:snapToGrid w:val="0"/>
          <w:sz w:val="24"/>
          <w:szCs w:val="24"/>
          <w:lang w:val="en-US" w:eastAsia="en-US"/>
        </w:rPr>
      </w:pPr>
    </w:p>
    <w:p w14:paraId="1EC4F046" w14:textId="3C35D286" w:rsidR="00C76E79" w:rsidRPr="00C76E79" w:rsidRDefault="00C76E79" w:rsidP="00C76E79">
      <w:pPr>
        <w:widowControl w:val="0"/>
        <w:tabs>
          <w:tab w:val="left" w:pos="3099"/>
        </w:tabs>
        <w:autoSpaceDE w:val="0"/>
        <w:autoSpaceDN w:val="0"/>
        <w:spacing w:after="120" w:line="240" w:lineRule="auto"/>
        <w:ind w:left="104"/>
        <w:rPr>
          <w:rFonts w:ascii="Times New Roman" w:eastAsia="Arial" w:hAnsi="Times New Roman"/>
          <w:snapToGrid w:val="0"/>
          <w:sz w:val="24"/>
          <w:szCs w:val="24"/>
          <w:lang w:val="en-US" w:eastAsia="en-US"/>
        </w:rPr>
      </w:pPr>
      <w:r w:rsidRPr="00C76E79">
        <w:rPr>
          <w:rFonts w:ascii="Times New Roman" w:eastAsia="Arial" w:hAnsi="Times New Roman"/>
          <w:b/>
          <w:snapToGrid w:val="0"/>
          <w:sz w:val="24"/>
          <w:szCs w:val="24"/>
          <w:lang w:val="en-US" w:eastAsia="en-US"/>
        </w:rPr>
        <w:t>No.</w:t>
      </w:r>
      <w:r w:rsidRPr="00C76E79">
        <w:rPr>
          <w:rFonts w:ascii="Times New Roman" w:eastAsia="Arial" w:hAnsi="Times New Roman"/>
          <w:b/>
          <w:snapToGrid w:val="0"/>
          <w:spacing w:val="5"/>
          <w:sz w:val="24"/>
          <w:szCs w:val="24"/>
          <w:lang w:val="en-US" w:eastAsia="en-US"/>
        </w:rPr>
        <w:t xml:space="preserve"> </w:t>
      </w:r>
      <w:r w:rsidRPr="00C76E79">
        <w:rPr>
          <w:rFonts w:ascii="Times New Roman" w:eastAsia="Arial" w:hAnsi="Times New Roman"/>
          <w:b/>
          <w:snapToGrid w:val="0"/>
          <w:sz w:val="24"/>
          <w:szCs w:val="24"/>
          <w:lang w:val="en-US" w:eastAsia="en-US"/>
        </w:rPr>
        <w:t>of</w:t>
      </w:r>
      <w:r w:rsidRPr="00C76E79">
        <w:rPr>
          <w:rFonts w:ascii="Times New Roman" w:eastAsia="Arial" w:hAnsi="Times New Roman"/>
          <w:b/>
          <w:snapToGrid w:val="0"/>
          <w:spacing w:val="6"/>
          <w:szCs w:val="24"/>
          <w:lang w:val="en-US" w:eastAsia="en-US"/>
        </w:rPr>
        <w:t xml:space="preserve"> </w:t>
      </w:r>
      <w:r w:rsidRPr="00C76E79">
        <w:rPr>
          <w:rFonts w:ascii="Times New Roman" w:eastAsia="Arial" w:hAnsi="Times New Roman"/>
          <w:b/>
          <w:snapToGrid w:val="0"/>
          <w:sz w:val="24"/>
          <w:szCs w:val="24"/>
          <w:lang w:val="en-US" w:eastAsia="en-US"/>
        </w:rPr>
        <w:t>pages:</w:t>
      </w:r>
      <w:r w:rsidRPr="00C76E79">
        <w:rPr>
          <w:rFonts w:ascii="Times New Roman" w:eastAsia="Arial" w:hAnsi="Times New Roman"/>
          <w:snapToGrid w:val="0"/>
          <w:szCs w:val="24"/>
          <w:lang w:val="en-US" w:eastAsia="en-US"/>
        </w:rPr>
        <w:tab/>
      </w:r>
      <w:r w:rsidRPr="00C76E79">
        <w:rPr>
          <w:rFonts w:ascii="Times New Roman" w:hAnsi="Times New Roman"/>
          <w:snapToGrid w:val="0"/>
          <w:sz w:val="24"/>
          <w:szCs w:val="24"/>
          <w:lang w:val="en-US" w:eastAsia="en-US"/>
        </w:rPr>
        <w:t>1</w:t>
      </w:r>
      <w:r w:rsidR="0070517F">
        <w:rPr>
          <w:rFonts w:ascii="Times New Roman" w:hAnsi="Times New Roman"/>
          <w:snapToGrid w:val="0"/>
          <w:sz w:val="24"/>
          <w:szCs w:val="24"/>
          <w:lang w:val="en-US" w:eastAsia="en-US"/>
        </w:rPr>
        <w:t>8</w:t>
      </w:r>
      <w:r w:rsidRPr="00C76E79">
        <w:rPr>
          <w:rFonts w:ascii="Times New Roman" w:hAnsi="Times New Roman"/>
          <w:snapToGrid w:val="0"/>
          <w:sz w:val="24"/>
          <w:szCs w:val="24"/>
          <w:lang w:val="en-US" w:eastAsia="en-US"/>
        </w:rPr>
        <w:t xml:space="preserve"> </w:t>
      </w:r>
      <w:r w:rsidRPr="00C76E79">
        <w:rPr>
          <w:rFonts w:ascii="Times New Roman" w:eastAsia="Arial" w:hAnsi="Times New Roman"/>
          <w:snapToGrid w:val="0"/>
          <w:szCs w:val="24"/>
          <w:lang w:val="en-US" w:eastAsia="en-US"/>
        </w:rPr>
        <w:t>(with cover</w:t>
      </w:r>
      <w:r w:rsidRPr="00C76E79">
        <w:rPr>
          <w:rFonts w:ascii="Times New Roman" w:eastAsia="Arial" w:hAnsi="Times New Roman"/>
          <w:snapToGrid w:val="0"/>
          <w:spacing w:val="-10"/>
          <w:szCs w:val="24"/>
          <w:lang w:val="en-US" w:eastAsia="en-US"/>
        </w:rPr>
        <w:t xml:space="preserve"> </w:t>
      </w:r>
      <w:r w:rsidRPr="00C76E79">
        <w:rPr>
          <w:rFonts w:ascii="Times New Roman" w:eastAsia="Arial" w:hAnsi="Times New Roman"/>
          <w:snapToGrid w:val="0"/>
          <w:sz w:val="24"/>
          <w:szCs w:val="24"/>
          <w:lang w:val="en-US" w:eastAsia="en-US"/>
        </w:rPr>
        <w:t>page)</w:t>
      </w:r>
    </w:p>
    <w:p w14:paraId="0442688D" w14:textId="77777777" w:rsidR="00C76E79" w:rsidRPr="00C76E79" w:rsidRDefault="00C76E79" w:rsidP="00C76E79">
      <w:pPr>
        <w:widowControl w:val="0"/>
        <w:autoSpaceDE w:val="0"/>
        <w:autoSpaceDN w:val="0"/>
        <w:spacing w:after="120" w:line="240" w:lineRule="auto"/>
        <w:rPr>
          <w:rFonts w:ascii="Times New Roman" w:eastAsia="Arial" w:hAnsi="Times New Roman"/>
          <w:snapToGrid w:val="0"/>
          <w:sz w:val="24"/>
          <w:szCs w:val="24"/>
          <w:lang w:val="en-US" w:eastAsia="en-US"/>
        </w:rPr>
      </w:pPr>
    </w:p>
    <w:p w14:paraId="02B1A8C4" w14:textId="77777777" w:rsidR="00C76E79" w:rsidRPr="00C76E79" w:rsidRDefault="00C76E79" w:rsidP="00C76E79">
      <w:pPr>
        <w:widowControl w:val="0"/>
        <w:tabs>
          <w:tab w:val="left" w:pos="3099"/>
        </w:tabs>
        <w:autoSpaceDE w:val="0"/>
        <w:autoSpaceDN w:val="0"/>
        <w:spacing w:after="120" w:line="240" w:lineRule="auto"/>
        <w:ind w:left="104"/>
        <w:rPr>
          <w:rFonts w:ascii="Times New Roman" w:eastAsia="Arial" w:hAnsi="Times New Roman"/>
          <w:snapToGrid w:val="0"/>
          <w:sz w:val="24"/>
          <w:szCs w:val="24"/>
          <w:lang w:val="en-US" w:eastAsia="en-US"/>
        </w:rPr>
      </w:pPr>
      <w:r w:rsidRPr="00C76E79">
        <w:rPr>
          <w:rFonts w:ascii="Times New Roman" w:eastAsia="Arial" w:hAnsi="Times New Roman"/>
          <w:b/>
          <w:snapToGrid w:val="0"/>
          <w:sz w:val="24"/>
          <w:szCs w:val="24"/>
          <w:lang w:val="en-US" w:eastAsia="en-US"/>
        </w:rPr>
        <w:t>Email</w:t>
      </w:r>
      <w:r w:rsidRPr="00C76E79">
        <w:rPr>
          <w:rFonts w:ascii="Times New Roman" w:eastAsia="Arial" w:hAnsi="Times New Roman"/>
          <w:b/>
          <w:snapToGrid w:val="0"/>
          <w:spacing w:val="5"/>
          <w:sz w:val="24"/>
          <w:szCs w:val="24"/>
          <w:lang w:val="en-US" w:eastAsia="en-US"/>
        </w:rPr>
        <w:t xml:space="preserve"> </w:t>
      </w:r>
      <w:r w:rsidRPr="00C76E79">
        <w:rPr>
          <w:rFonts w:ascii="Times New Roman" w:eastAsia="Arial" w:hAnsi="Times New Roman"/>
          <w:b/>
          <w:snapToGrid w:val="0"/>
          <w:sz w:val="24"/>
          <w:szCs w:val="24"/>
          <w:lang w:val="en-US" w:eastAsia="en-US"/>
        </w:rPr>
        <w:t>of</w:t>
      </w:r>
      <w:r w:rsidRPr="00C76E79">
        <w:rPr>
          <w:rFonts w:ascii="Times New Roman" w:eastAsia="Arial" w:hAnsi="Times New Roman"/>
          <w:b/>
          <w:snapToGrid w:val="0"/>
          <w:spacing w:val="6"/>
          <w:szCs w:val="24"/>
          <w:lang w:val="en-US" w:eastAsia="en-US"/>
        </w:rPr>
        <w:t xml:space="preserve"> </w:t>
      </w:r>
      <w:r w:rsidRPr="00C76E79">
        <w:rPr>
          <w:rFonts w:ascii="Times New Roman" w:eastAsia="Arial" w:hAnsi="Times New Roman"/>
          <w:b/>
          <w:snapToGrid w:val="0"/>
          <w:sz w:val="24"/>
          <w:szCs w:val="24"/>
          <w:lang w:val="en-US" w:eastAsia="en-US"/>
        </w:rPr>
        <w:t>Convenor:</w:t>
      </w:r>
      <w:r w:rsidRPr="00C76E79">
        <w:rPr>
          <w:rFonts w:ascii="Times New Roman" w:eastAsia="Arial" w:hAnsi="Times New Roman"/>
          <w:snapToGrid w:val="0"/>
          <w:szCs w:val="24"/>
          <w:lang w:val="en-US" w:eastAsia="en-US"/>
        </w:rPr>
        <w:tab/>
      </w:r>
      <w:proofErr w:type="gramStart"/>
      <w:r w:rsidRPr="00C76E79">
        <w:rPr>
          <w:rFonts w:ascii="Times New Roman" w:eastAsia="Arial" w:hAnsi="Times New Roman"/>
          <w:snapToGrid w:val="0"/>
          <w:sz w:val="24"/>
          <w:szCs w:val="24"/>
          <w:lang w:val="en-US" w:eastAsia="en-US"/>
        </w:rPr>
        <w:t>young.L</w:t>
      </w:r>
      <w:proofErr w:type="gramEnd"/>
      <w:r w:rsidRPr="00C76E79">
        <w:rPr>
          <w:rFonts w:ascii="Times New Roman" w:eastAsia="Arial" w:hAnsi="Times New Roman"/>
          <w:snapToGrid w:val="0"/>
          <w:sz w:val="24"/>
          <w:szCs w:val="24"/>
          <w:lang w:val="en-US" w:eastAsia="en-US"/>
        </w:rPr>
        <w:t xml:space="preserve"> @ </w:t>
      </w:r>
      <w:proofErr w:type="spellStart"/>
      <w:r w:rsidRPr="00C76E79">
        <w:rPr>
          <w:rFonts w:ascii="Times New Roman" w:eastAsia="Arial" w:hAnsi="Times New Roman"/>
          <w:snapToGrid w:val="0"/>
          <w:sz w:val="24"/>
          <w:szCs w:val="24"/>
          <w:lang w:val="en-US" w:eastAsia="en-US"/>
        </w:rPr>
        <w:t>samsung</w:t>
      </w:r>
      <w:proofErr w:type="spellEnd"/>
      <w:r w:rsidRPr="00C76E79">
        <w:rPr>
          <w:rFonts w:ascii="Times New Roman" w:eastAsia="Arial" w:hAnsi="Times New Roman"/>
          <w:snapToGrid w:val="0"/>
          <w:sz w:val="24"/>
          <w:szCs w:val="24"/>
          <w:lang w:val="en-US" w:eastAsia="en-US"/>
        </w:rPr>
        <w:t xml:space="preserve"> . com</w:t>
      </w:r>
    </w:p>
    <w:p w14:paraId="74A41BE0" w14:textId="77777777" w:rsidR="00C76E79" w:rsidRPr="00C76E79" w:rsidRDefault="00C76E79" w:rsidP="00C76E79">
      <w:pPr>
        <w:widowControl w:val="0"/>
        <w:autoSpaceDE w:val="0"/>
        <w:autoSpaceDN w:val="0"/>
        <w:spacing w:after="120" w:line="240" w:lineRule="auto"/>
        <w:rPr>
          <w:rFonts w:ascii="Times New Roman" w:eastAsia="Arial" w:hAnsi="Times New Roman"/>
          <w:snapToGrid w:val="0"/>
          <w:sz w:val="24"/>
          <w:szCs w:val="24"/>
          <w:lang w:val="en-US" w:eastAsia="en-US"/>
        </w:rPr>
      </w:pPr>
    </w:p>
    <w:p w14:paraId="56CE54D1" w14:textId="77777777" w:rsidR="00C76E79" w:rsidRPr="00C76E79" w:rsidRDefault="00C76E79" w:rsidP="00C76E79">
      <w:pPr>
        <w:widowControl w:val="0"/>
        <w:tabs>
          <w:tab w:val="left" w:pos="3099"/>
        </w:tabs>
        <w:autoSpaceDE w:val="0"/>
        <w:autoSpaceDN w:val="0"/>
        <w:spacing w:after="120" w:line="240" w:lineRule="auto"/>
        <w:ind w:left="104"/>
        <w:rPr>
          <w:rFonts w:ascii="Times New Roman" w:eastAsia="Arial" w:hAnsi="Times New Roman"/>
          <w:snapToGrid w:val="0"/>
          <w:color w:val="0000FF"/>
          <w:sz w:val="24"/>
          <w:szCs w:val="24"/>
          <w:u w:val="single"/>
          <w:lang w:val="en-US" w:eastAsia="en-US"/>
        </w:rPr>
      </w:pPr>
      <w:r w:rsidRPr="00C76E79">
        <w:rPr>
          <w:rFonts w:ascii="Times New Roman" w:eastAsia="Arial" w:hAnsi="Times New Roman"/>
          <w:b/>
          <w:snapToGrid w:val="0"/>
          <w:sz w:val="24"/>
          <w:szCs w:val="24"/>
          <w:lang w:val="en-US" w:eastAsia="en-US"/>
        </w:rPr>
        <w:t>Committee</w:t>
      </w:r>
      <w:r w:rsidRPr="00C76E79">
        <w:rPr>
          <w:rFonts w:ascii="Times New Roman" w:eastAsia="Arial" w:hAnsi="Times New Roman"/>
          <w:b/>
          <w:snapToGrid w:val="0"/>
          <w:spacing w:val="-6"/>
          <w:sz w:val="24"/>
          <w:szCs w:val="24"/>
          <w:lang w:val="en-US" w:eastAsia="en-US"/>
        </w:rPr>
        <w:t xml:space="preserve"> </w:t>
      </w:r>
      <w:r w:rsidRPr="00C76E79">
        <w:rPr>
          <w:rFonts w:ascii="Times New Roman" w:eastAsia="Arial" w:hAnsi="Times New Roman"/>
          <w:b/>
          <w:snapToGrid w:val="0"/>
          <w:sz w:val="24"/>
          <w:szCs w:val="24"/>
          <w:lang w:val="en-US" w:eastAsia="en-US"/>
        </w:rPr>
        <w:t>URL:</w:t>
      </w:r>
      <w:r w:rsidRPr="00C76E79">
        <w:rPr>
          <w:rFonts w:ascii="Times New Roman" w:eastAsia="Arial" w:hAnsi="Times New Roman"/>
          <w:snapToGrid w:val="0"/>
          <w:szCs w:val="24"/>
          <w:lang w:val="en-US" w:eastAsia="en-US"/>
        </w:rPr>
        <w:tab/>
      </w:r>
      <w:hyperlink r:id="rId10" w:history="1">
        <w:r w:rsidRPr="00C76E79">
          <w:rPr>
            <w:rFonts w:ascii="Times New Roman" w:eastAsia="Arial" w:hAnsi="Times New Roman"/>
            <w:snapToGrid w:val="0"/>
            <w:color w:val="0000FF"/>
            <w:sz w:val="24"/>
            <w:szCs w:val="24"/>
            <w:u w:val="single"/>
            <w:lang w:val="en-US" w:eastAsia="en-US"/>
          </w:rPr>
          <w:t>https://isotc.iso.org/livelink/livelink/open/jtc1sc29wg3</w:t>
        </w:r>
      </w:hyperlink>
    </w:p>
    <w:p w14:paraId="4498AAD2" w14:textId="77777777" w:rsidR="00C76E79" w:rsidRPr="00C76E79" w:rsidRDefault="00C76E79" w:rsidP="00C76E79">
      <w:pPr>
        <w:spacing w:after="160" w:line="259" w:lineRule="auto"/>
        <w:jc w:val="left"/>
        <w:rPr>
          <w:b/>
          <w:sz w:val="28"/>
          <w:szCs w:val="24"/>
          <w:lang w:eastAsia="en-US"/>
        </w:rPr>
      </w:pPr>
      <w:r w:rsidRPr="00C76E79">
        <w:rPr>
          <w:b/>
          <w:sz w:val="28"/>
          <w:szCs w:val="24"/>
          <w:lang w:eastAsia="en-US"/>
        </w:rPr>
        <w:br w:type="page"/>
      </w:r>
    </w:p>
    <w:p w14:paraId="2FDE0C69" w14:textId="77777777" w:rsidR="00C76E79" w:rsidRPr="00C76E79" w:rsidRDefault="00C76E79" w:rsidP="00C76E79">
      <w:pPr>
        <w:spacing w:after="160" w:line="240" w:lineRule="auto"/>
        <w:jc w:val="left"/>
        <w:rPr>
          <w:b/>
          <w:sz w:val="28"/>
          <w:szCs w:val="28"/>
          <w:lang w:val="en-US" w:eastAsia="en-US"/>
        </w:rPr>
      </w:pPr>
    </w:p>
    <w:p w14:paraId="748EF4FA" w14:textId="77777777" w:rsidR="00C76E79" w:rsidRPr="00C76E79" w:rsidRDefault="00C76E79" w:rsidP="00C76E79">
      <w:pPr>
        <w:spacing w:after="160" w:line="240" w:lineRule="auto"/>
        <w:jc w:val="center"/>
        <w:rPr>
          <w:b/>
          <w:sz w:val="28"/>
          <w:szCs w:val="28"/>
          <w:lang w:val="en-US" w:eastAsia="en-US"/>
        </w:rPr>
      </w:pPr>
      <w:r w:rsidRPr="00C76E79">
        <w:rPr>
          <w:b/>
          <w:sz w:val="28"/>
          <w:szCs w:val="28"/>
          <w:lang w:val="en-US" w:eastAsia="en-US"/>
        </w:rPr>
        <w:t>INTERNATIONAL ORGANISATION FOR STANDARDISATION</w:t>
      </w:r>
    </w:p>
    <w:p w14:paraId="2B591D0C" w14:textId="77777777" w:rsidR="00C76E79" w:rsidRPr="00C76E79" w:rsidRDefault="00C76E79" w:rsidP="00C76E79">
      <w:pPr>
        <w:spacing w:after="160" w:line="240" w:lineRule="auto"/>
        <w:jc w:val="center"/>
        <w:rPr>
          <w:b/>
          <w:sz w:val="28"/>
          <w:szCs w:val="24"/>
          <w:lang w:val="en-US" w:eastAsia="en-US"/>
        </w:rPr>
      </w:pPr>
      <w:r w:rsidRPr="00C76E79">
        <w:rPr>
          <w:b/>
          <w:sz w:val="28"/>
          <w:szCs w:val="24"/>
          <w:lang w:val="en-US" w:eastAsia="en-US"/>
        </w:rPr>
        <w:t>ORGANISATION INTERNATIONALE DE NORMALISATION</w:t>
      </w:r>
    </w:p>
    <w:p w14:paraId="14BC2383" w14:textId="20BAF7C4" w:rsidR="00C76E79" w:rsidRPr="00C76E79" w:rsidRDefault="00C76E79" w:rsidP="00C76E79">
      <w:pPr>
        <w:spacing w:after="160" w:line="240" w:lineRule="auto"/>
        <w:jc w:val="center"/>
        <w:rPr>
          <w:b/>
          <w:sz w:val="28"/>
          <w:szCs w:val="24"/>
          <w:lang w:val="en-US" w:eastAsia="en-US"/>
        </w:rPr>
      </w:pPr>
      <w:r w:rsidRPr="00C76E79">
        <w:rPr>
          <w:b/>
          <w:sz w:val="28"/>
          <w:szCs w:val="24"/>
          <w:lang w:val="en-US" w:eastAsia="en-US"/>
        </w:rPr>
        <w:t>ISO/IEC JTC1/SC29/WG</w:t>
      </w:r>
      <w:r w:rsidR="002A1E57">
        <w:rPr>
          <w:b/>
          <w:sz w:val="28"/>
          <w:szCs w:val="24"/>
          <w:lang w:val="en-US" w:eastAsia="en-US"/>
        </w:rPr>
        <w:t xml:space="preserve"> 03 MPEG SYSTEMS</w:t>
      </w:r>
    </w:p>
    <w:p w14:paraId="0F92BBFA" w14:textId="77777777" w:rsidR="00C76E79" w:rsidRPr="00C76E79" w:rsidRDefault="00C76E79" w:rsidP="00C76E79">
      <w:pPr>
        <w:tabs>
          <w:tab w:val="left" w:pos="5387"/>
        </w:tabs>
        <w:spacing w:after="160" w:line="240" w:lineRule="exact"/>
        <w:jc w:val="center"/>
        <w:rPr>
          <w:b/>
          <w:szCs w:val="24"/>
          <w:lang w:val="en-US" w:eastAsia="en-US"/>
        </w:rPr>
      </w:pPr>
    </w:p>
    <w:p w14:paraId="0B421FF8" w14:textId="0BD15203" w:rsidR="00C76E79" w:rsidRPr="00C76E79" w:rsidRDefault="00C76E79" w:rsidP="00C76E79">
      <w:pPr>
        <w:spacing w:after="160" w:line="240" w:lineRule="auto"/>
        <w:jc w:val="right"/>
        <w:rPr>
          <w:rFonts w:eastAsia="SimSun"/>
          <w:b/>
          <w:sz w:val="48"/>
          <w:szCs w:val="24"/>
          <w:lang w:eastAsia="zh-CN"/>
        </w:rPr>
      </w:pPr>
      <w:r w:rsidRPr="00C76E79">
        <w:rPr>
          <w:rFonts w:eastAsia="SimSun"/>
          <w:b/>
          <w:sz w:val="28"/>
          <w:szCs w:val="24"/>
          <w:lang w:eastAsia="zh-CN"/>
        </w:rPr>
        <w:t xml:space="preserve">ISO/IEC JTC 1/SC 29/WG 03 </w:t>
      </w:r>
      <w:r w:rsidRPr="00C76E79">
        <w:rPr>
          <w:rFonts w:eastAsia="SimSun"/>
          <w:b/>
          <w:sz w:val="48"/>
          <w:szCs w:val="24"/>
          <w:lang w:eastAsia="zh-CN"/>
        </w:rPr>
        <w:t>N</w:t>
      </w:r>
      <w:r w:rsidRPr="00C76E79">
        <w:rPr>
          <w:szCs w:val="24"/>
          <w:lang w:eastAsia="en-US"/>
        </w:rPr>
        <w:t xml:space="preserve"> </w:t>
      </w:r>
      <w:r w:rsidRPr="00C76E79">
        <w:rPr>
          <w:rFonts w:eastAsia="SimSun"/>
          <w:b/>
          <w:sz w:val="48"/>
          <w:szCs w:val="24"/>
          <w:lang w:eastAsia="zh-CN"/>
        </w:rPr>
        <w:t>0</w:t>
      </w:r>
      <w:r w:rsidR="00304FAA">
        <w:rPr>
          <w:rFonts w:eastAsia="SimSun"/>
          <w:b/>
          <w:sz w:val="48"/>
          <w:szCs w:val="24"/>
          <w:lang w:eastAsia="zh-CN"/>
        </w:rPr>
        <w:t>3</w:t>
      </w:r>
      <w:r w:rsidR="0087730B">
        <w:rPr>
          <w:rFonts w:eastAsia="SimSun"/>
          <w:b/>
          <w:sz w:val="48"/>
          <w:szCs w:val="24"/>
          <w:lang w:eastAsia="zh-CN"/>
        </w:rPr>
        <w:t>39</w:t>
      </w:r>
    </w:p>
    <w:p w14:paraId="02D11EC6" w14:textId="71DAB75C" w:rsidR="00C76E79" w:rsidRPr="00C76E79" w:rsidRDefault="00304FAA" w:rsidP="00C76E79">
      <w:pPr>
        <w:spacing w:after="160" w:line="240" w:lineRule="auto"/>
        <w:jc w:val="right"/>
        <w:rPr>
          <w:b/>
          <w:szCs w:val="24"/>
          <w:lang w:val="en-US"/>
        </w:rPr>
      </w:pPr>
      <w:r>
        <w:rPr>
          <w:rFonts w:eastAsia="SimSun"/>
          <w:b/>
          <w:sz w:val="28"/>
          <w:szCs w:val="24"/>
          <w:lang w:eastAsia="zh-CN"/>
        </w:rPr>
        <w:t>July</w:t>
      </w:r>
      <w:r w:rsidR="00C76E79" w:rsidRPr="00C76E79">
        <w:rPr>
          <w:rFonts w:eastAsia="SimSun"/>
          <w:b/>
          <w:sz w:val="28"/>
          <w:szCs w:val="24"/>
          <w:lang w:eastAsia="zh-CN"/>
        </w:rPr>
        <w:t xml:space="preserve"> 2021, Virtual</w:t>
      </w:r>
      <w:r w:rsidR="00C76E79" w:rsidRPr="00C76E79" w:rsidDel="002C1983">
        <w:rPr>
          <w:b/>
          <w:szCs w:val="24"/>
          <w:lang w:val="en-US" w:eastAsia="en-US"/>
        </w:rPr>
        <w:t xml:space="preserve"> </w:t>
      </w:r>
    </w:p>
    <w:p w14:paraId="2B9655D1" w14:textId="77777777" w:rsidR="00C76E79" w:rsidRPr="00C76E79" w:rsidRDefault="00C76E79" w:rsidP="00C76E79">
      <w:pPr>
        <w:spacing w:after="160" w:line="240" w:lineRule="auto"/>
        <w:jc w:val="right"/>
        <w:rPr>
          <w:b/>
          <w:szCs w:val="24"/>
          <w:lang w:val="en-US"/>
        </w:rPr>
      </w:pPr>
    </w:p>
    <w:tbl>
      <w:tblPr>
        <w:tblW w:w="0" w:type="auto"/>
        <w:tblLook w:val="01E0" w:firstRow="1" w:lastRow="1" w:firstColumn="1" w:lastColumn="1" w:noHBand="0" w:noVBand="0"/>
      </w:tblPr>
      <w:tblGrid>
        <w:gridCol w:w="1067"/>
        <w:gridCol w:w="7959"/>
      </w:tblGrid>
      <w:tr w:rsidR="00C76E79" w:rsidRPr="00C76E79" w14:paraId="00C8EB57" w14:textId="77777777" w:rsidTr="00304FAA">
        <w:tc>
          <w:tcPr>
            <w:tcW w:w="1067" w:type="dxa"/>
          </w:tcPr>
          <w:p w14:paraId="4166FC22" w14:textId="77777777" w:rsidR="00C76E79" w:rsidRPr="00C76E79" w:rsidRDefault="00C76E79" w:rsidP="00C76E79">
            <w:pPr>
              <w:suppressAutoHyphens/>
              <w:spacing w:after="160" w:line="240" w:lineRule="auto"/>
              <w:rPr>
                <w:b/>
                <w:szCs w:val="24"/>
                <w:lang w:val="en-US" w:eastAsia="en-US"/>
              </w:rPr>
            </w:pPr>
            <w:r w:rsidRPr="00C76E79">
              <w:rPr>
                <w:b/>
                <w:szCs w:val="24"/>
                <w:lang w:val="en-US" w:eastAsia="en-US"/>
              </w:rPr>
              <w:t>Title</w:t>
            </w:r>
          </w:p>
        </w:tc>
        <w:tc>
          <w:tcPr>
            <w:tcW w:w="7959" w:type="dxa"/>
          </w:tcPr>
          <w:p w14:paraId="26E38097" w14:textId="4A38F079" w:rsidR="00C76E79" w:rsidRPr="00C76E79" w:rsidRDefault="005A2FED" w:rsidP="00C76E79">
            <w:pPr>
              <w:suppressAutoHyphens/>
              <w:spacing w:after="160" w:line="240" w:lineRule="auto"/>
              <w:rPr>
                <w:b/>
                <w:szCs w:val="24"/>
                <w:lang w:val="en-US" w:eastAsia="en-US"/>
              </w:rPr>
            </w:pPr>
            <w:r w:rsidRPr="005A2FED">
              <w:rPr>
                <w:b/>
                <w:szCs w:val="24"/>
                <w:lang w:val="en-US" w:eastAsia="en-US"/>
              </w:rPr>
              <w:t xml:space="preserve">ISO/IEC 23009-8 </w:t>
            </w:r>
            <w:r w:rsidR="00304FAA">
              <w:rPr>
                <w:b/>
                <w:szCs w:val="24"/>
                <w:lang w:val="en-US" w:eastAsia="en-US"/>
              </w:rPr>
              <w:t>CDAM</w:t>
            </w:r>
            <w:r w:rsidRPr="005A2FED">
              <w:rPr>
                <w:b/>
                <w:szCs w:val="24"/>
                <w:lang w:val="en-US" w:eastAsia="en-US"/>
              </w:rPr>
              <w:t>1 URL customization and other extensions</w:t>
            </w:r>
          </w:p>
        </w:tc>
      </w:tr>
      <w:tr w:rsidR="00C76E79" w:rsidRPr="00C76E79" w14:paraId="328F02FA" w14:textId="77777777" w:rsidTr="00304FAA">
        <w:tc>
          <w:tcPr>
            <w:tcW w:w="1067" w:type="dxa"/>
          </w:tcPr>
          <w:p w14:paraId="36F90AD9" w14:textId="77777777" w:rsidR="00C76E79" w:rsidRPr="00C76E79" w:rsidRDefault="00C76E79" w:rsidP="00C76E79">
            <w:pPr>
              <w:suppressAutoHyphens/>
              <w:spacing w:after="160" w:line="240" w:lineRule="auto"/>
              <w:rPr>
                <w:b/>
                <w:szCs w:val="24"/>
                <w:lang w:val="en-US" w:eastAsia="en-US"/>
              </w:rPr>
            </w:pPr>
            <w:r w:rsidRPr="00C76E79">
              <w:rPr>
                <w:b/>
                <w:szCs w:val="24"/>
                <w:lang w:val="en-US" w:eastAsia="en-US"/>
              </w:rPr>
              <w:t>Source</w:t>
            </w:r>
          </w:p>
        </w:tc>
        <w:tc>
          <w:tcPr>
            <w:tcW w:w="7959" w:type="dxa"/>
          </w:tcPr>
          <w:p w14:paraId="0B22010D" w14:textId="77777777" w:rsidR="00C76E79" w:rsidRPr="00C76E79" w:rsidRDefault="00C76E79" w:rsidP="00C76E79">
            <w:pPr>
              <w:suppressAutoHyphens/>
              <w:spacing w:after="160" w:line="240" w:lineRule="auto"/>
              <w:rPr>
                <w:b/>
                <w:szCs w:val="24"/>
                <w:lang w:val="en-US" w:eastAsia="en-US"/>
              </w:rPr>
            </w:pPr>
            <w:r w:rsidRPr="00C76E79">
              <w:rPr>
                <w:b/>
                <w:szCs w:val="24"/>
                <w:lang w:val="en-US" w:eastAsia="en-US"/>
              </w:rPr>
              <w:t>WG 03, MPEG Systems</w:t>
            </w:r>
          </w:p>
        </w:tc>
      </w:tr>
      <w:tr w:rsidR="00C76E79" w:rsidRPr="00C76E79" w14:paraId="0A9C32FE" w14:textId="77777777" w:rsidTr="00304FAA">
        <w:tc>
          <w:tcPr>
            <w:tcW w:w="1067" w:type="dxa"/>
          </w:tcPr>
          <w:p w14:paraId="3371ED97" w14:textId="77777777" w:rsidR="00C76E79" w:rsidRPr="00C76E79" w:rsidRDefault="00C76E79" w:rsidP="00C76E79">
            <w:pPr>
              <w:suppressAutoHyphens/>
              <w:spacing w:after="160" w:line="240" w:lineRule="auto"/>
              <w:rPr>
                <w:b/>
                <w:szCs w:val="24"/>
                <w:lang w:val="en-US" w:eastAsia="en-US"/>
              </w:rPr>
            </w:pPr>
            <w:r w:rsidRPr="00C76E79">
              <w:rPr>
                <w:b/>
                <w:szCs w:val="24"/>
                <w:lang w:val="en-US" w:eastAsia="en-US"/>
              </w:rPr>
              <w:t>Status</w:t>
            </w:r>
          </w:p>
        </w:tc>
        <w:tc>
          <w:tcPr>
            <w:tcW w:w="7959" w:type="dxa"/>
          </w:tcPr>
          <w:p w14:paraId="34B4793F" w14:textId="77777777" w:rsidR="00C76E79" w:rsidRPr="00C76E79" w:rsidRDefault="00C76E79" w:rsidP="00C76E79">
            <w:pPr>
              <w:suppressAutoHyphens/>
              <w:spacing w:after="160" w:line="240" w:lineRule="auto"/>
              <w:rPr>
                <w:b/>
                <w:szCs w:val="24"/>
                <w:lang w:val="en-US" w:eastAsia="en-US"/>
              </w:rPr>
            </w:pPr>
            <w:r w:rsidRPr="00C76E79">
              <w:rPr>
                <w:b/>
                <w:szCs w:val="24"/>
                <w:lang w:val="en-US" w:eastAsia="en-US"/>
              </w:rPr>
              <w:t>Approved</w:t>
            </w:r>
          </w:p>
        </w:tc>
      </w:tr>
      <w:tr w:rsidR="00C76E79" w:rsidRPr="00C76E79" w14:paraId="2AA487C4" w14:textId="77777777" w:rsidTr="00304FAA">
        <w:tc>
          <w:tcPr>
            <w:tcW w:w="1067" w:type="dxa"/>
          </w:tcPr>
          <w:p w14:paraId="255CEA3B" w14:textId="77777777" w:rsidR="00C76E79" w:rsidRPr="00C76E79" w:rsidRDefault="00C76E79" w:rsidP="00C76E79">
            <w:pPr>
              <w:suppressAutoHyphens/>
              <w:spacing w:after="160" w:line="240" w:lineRule="auto"/>
              <w:rPr>
                <w:b/>
                <w:szCs w:val="24"/>
                <w:lang w:val="en-US" w:eastAsia="en-US"/>
              </w:rPr>
            </w:pPr>
            <w:r w:rsidRPr="00C76E79">
              <w:rPr>
                <w:b/>
                <w:szCs w:val="24"/>
                <w:lang w:val="en-US" w:eastAsia="en-US"/>
              </w:rPr>
              <w:t>Serial Number</w:t>
            </w:r>
          </w:p>
        </w:tc>
        <w:tc>
          <w:tcPr>
            <w:tcW w:w="7959" w:type="dxa"/>
          </w:tcPr>
          <w:p w14:paraId="7892967F" w14:textId="20BFC4D9" w:rsidR="00C76E79" w:rsidRPr="00C76E79" w:rsidRDefault="00304FAA" w:rsidP="00C76E79">
            <w:pPr>
              <w:suppressAutoHyphens/>
              <w:spacing w:after="160" w:line="240" w:lineRule="auto"/>
              <w:rPr>
                <w:b/>
                <w:szCs w:val="24"/>
                <w:lang w:val="en-US" w:eastAsia="en-US"/>
              </w:rPr>
            </w:pPr>
            <w:r>
              <w:rPr>
                <w:rFonts w:ascii="Times New Roman" w:eastAsia="Times New Roman" w:hAnsi="Times New Roman"/>
                <w:b/>
                <w:bCs/>
                <w:sz w:val="24"/>
                <w:szCs w:val="24"/>
                <w:lang w:val="en-US" w:eastAsia="en-US"/>
              </w:rPr>
              <w:t>20593</w:t>
            </w:r>
          </w:p>
        </w:tc>
      </w:tr>
    </w:tbl>
    <w:p w14:paraId="10EEA474" w14:textId="77777777" w:rsidR="003B0CF8" w:rsidRPr="003B0CF8" w:rsidRDefault="003B0CF8" w:rsidP="003B0CF8">
      <w:pPr>
        <w:tabs>
          <w:tab w:val="left" w:pos="2552"/>
        </w:tabs>
        <w:spacing w:after="0" w:line="200" w:lineRule="exact"/>
        <w:rPr>
          <w:rFonts w:ascii="Times New Roman" w:hAnsi="Times New Roman"/>
          <w:sz w:val="20"/>
          <w:lang w:val="en-US" w:eastAsia="en-US"/>
        </w:rPr>
      </w:pPr>
    </w:p>
    <w:p w14:paraId="2E27B335" w14:textId="77777777" w:rsidR="003B0CF8" w:rsidRPr="003B0CF8" w:rsidRDefault="003B0CF8" w:rsidP="003B0CF8">
      <w:pPr>
        <w:tabs>
          <w:tab w:val="left" w:pos="2552"/>
        </w:tabs>
        <w:spacing w:before="15" w:after="0" w:line="200" w:lineRule="exact"/>
        <w:rPr>
          <w:rFonts w:ascii="Times New Roman" w:hAnsi="Times New Roman"/>
          <w:sz w:val="20"/>
          <w:lang w:val="en-US" w:eastAsia="en-US"/>
        </w:rPr>
      </w:pPr>
    </w:p>
    <w:p w14:paraId="5BB3C6CC" w14:textId="77777777" w:rsidR="0070490D" w:rsidRDefault="0070490D">
      <w:pPr>
        <w:spacing w:after="0" w:line="240" w:lineRule="auto"/>
        <w:jc w:val="left"/>
        <w:rPr>
          <w:color w:val="0000FF"/>
          <w:szCs w:val="24"/>
        </w:rPr>
      </w:pPr>
    </w:p>
    <w:p w14:paraId="624CACFF" w14:textId="77777777" w:rsidR="0070490D" w:rsidRDefault="0070490D">
      <w:pPr>
        <w:spacing w:after="0" w:line="240" w:lineRule="auto"/>
        <w:jc w:val="left"/>
        <w:rPr>
          <w:color w:val="0000FF"/>
          <w:szCs w:val="24"/>
        </w:rPr>
      </w:pPr>
    </w:p>
    <w:p w14:paraId="2EF2EDB7" w14:textId="77777777" w:rsidR="0070490D" w:rsidRDefault="0070490D">
      <w:pPr>
        <w:spacing w:after="0" w:line="240" w:lineRule="auto"/>
        <w:jc w:val="left"/>
        <w:rPr>
          <w:color w:val="0000FF"/>
          <w:szCs w:val="24"/>
        </w:rPr>
      </w:pPr>
    </w:p>
    <w:p w14:paraId="7C7A56F5" w14:textId="77777777" w:rsidR="0070490D" w:rsidRDefault="0070490D">
      <w:pPr>
        <w:spacing w:after="0" w:line="240" w:lineRule="auto"/>
        <w:jc w:val="left"/>
        <w:rPr>
          <w:color w:val="0000FF"/>
          <w:szCs w:val="24"/>
        </w:rPr>
      </w:pPr>
    </w:p>
    <w:p w14:paraId="1FC2DE42" w14:textId="77777777" w:rsidR="0070490D" w:rsidRDefault="0070490D">
      <w:pPr>
        <w:spacing w:after="0" w:line="240" w:lineRule="auto"/>
        <w:jc w:val="left"/>
        <w:rPr>
          <w:color w:val="0000FF"/>
          <w:szCs w:val="24"/>
        </w:rPr>
      </w:pPr>
    </w:p>
    <w:p w14:paraId="652F8D68" w14:textId="6BCEC8A2" w:rsidR="003B0CF8" w:rsidRDefault="003B0CF8">
      <w:pPr>
        <w:spacing w:after="0" w:line="240" w:lineRule="auto"/>
        <w:jc w:val="left"/>
        <w:rPr>
          <w:b/>
          <w:color w:val="0000FF"/>
          <w:sz w:val="24"/>
          <w:szCs w:val="24"/>
        </w:rPr>
      </w:pPr>
      <w:r>
        <w:rPr>
          <w:color w:val="0000FF"/>
          <w:szCs w:val="24"/>
        </w:rPr>
        <w:br w:type="page"/>
      </w:r>
    </w:p>
    <w:p w14:paraId="0BC28043" w14:textId="31D22058" w:rsidR="00DC4202" w:rsidRPr="009E62B9" w:rsidRDefault="00DC4202" w:rsidP="00542433">
      <w:pPr>
        <w:pStyle w:val="zzCover"/>
        <w:rPr>
          <w:szCs w:val="24"/>
        </w:rPr>
      </w:pPr>
      <w:r w:rsidRPr="009E62B9">
        <w:rPr>
          <w:color w:val="0000FF"/>
          <w:szCs w:val="24"/>
        </w:rPr>
        <w:lastRenderedPageBreak/>
        <w:t>ISO/IEC J</w:t>
      </w:r>
      <w:r w:rsidR="00AD3666" w:rsidRPr="009E62B9">
        <w:rPr>
          <w:color w:val="0000FF"/>
          <w:szCs w:val="24"/>
        </w:rPr>
        <w:t xml:space="preserve">TC 1/SC </w:t>
      </w:r>
      <w:r w:rsidRPr="009E62B9">
        <w:rPr>
          <w:color w:val="0000FF"/>
          <w:szCs w:val="24"/>
        </w:rPr>
        <w:t>29</w:t>
      </w:r>
    </w:p>
    <w:p w14:paraId="3FBF332D" w14:textId="3BB59A50" w:rsidR="00DC4202" w:rsidRPr="009E62B9" w:rsidRDefault="00F61FCB" w:rsidP="00542433">
      <w:pPr>
        <w:pStyle w:val="zzCover"/>
        <w:autoSpaceDE w:val="0"/>
        <w:autoSpaceDN w:val="0"/>
        <w:adjustRightInd w:val="0"/>
        <w:rPr>
          <w:szCs w:val="24"/>
        </w:rPr>
      </w:pPr>
      <w:r w:rsidRPr="009E62B9">
        <w:rPr>
          <w:szCs w:val="24"/>
        </w:rPr>
        <w:t>Date: 20</w:t>
      </w:r>
      <w:r w:rsidR="00F07557" w:rsidRPr="009E62B9">
        <w:rPr>
          <w:szCs w:val="24"/>
        </w:rPr>
        <w:t>2</w:t>
      </w:r>
      <w:r w:rsidR="00AE1890">
        <w:rPr>
          <w:szCs w:val="24"/>
        </w:rPr>
        <w:t>1</w:t>
      </w:r>
      <w:r w:rsidRPr="009E62B9">
        <w:rPr>
          <w:szCs w:val="24"/>
        </w:rPr>
        <w:t>-</w:t>
      </w:r>
      <w:r w:rsidR="0003713D">
        <w:rPr>
          <w:szCs w:val="24"/>
        </w:rPr>
        <w:t>0</w:t>
      </w:r>
      <w:r w:rsidR="00304FAA">
        <w:rPr>
          <w:szCs w:val="24"/>
        </w:rPr>
        <w:t>7</w:t>
      </w:r>
      <w:r w:rsidR="00680A8E">
        <w:rPr>
          <w:szCs w:val="24"/>
        </w:rPr>
        <w:t>-</w:t>
      </w:r>
      <w:r w:rsidR="00304FAA">
        <w:rPr>
          <w:szCs w:val="24"/>
        </w:rPr>
        <w:t>23</w:t>
      </w:r>
    </w:p>
    <w:p w14:paraId="251B1EF7" w14:textId="24E375F7" w:rsidR="00DC4202" w:rsidRPr="009E62B9" w:rsidRDefault="00F61FCB" w:rsidP="00542433">
      <w:pPr>
        <w:pStyle w:val="zzCover"/>
      </w:pPr>
      <w:r w:rsidRPr="009E62B9">
        <w:t>ISO/IEC </w:t>
      </w:r>
      <w:r w:rsidR="008D4B6E" w:rsidRPr="009E62B9">
        <w:t xml:space="preserve"> </w:t>
      </w:r>
      <w:r w:rsidR="008D4B6E">
        <w:t>2</w:t>
      </w:r>
      <w:r w:rsidRPr="009E62B9">
        <w:t>3009-8</w:t>
      </w:r>
      <w:r w:rsidR="00304FAA">
        <w:t xml:space="preserve"> CDAM1</w:t>
      </w:r>
    </w:p>
    <w:p w14:paraId="1C7FA680" w14:textId="27E4F1B9" w:rsidR="00DC4202" w:rsidRPr="009E62B9" w:rsidRDefault="00DC4202" w:rsidP="00542433">
      <w:pPr>
        <w:pStyle w:val="zzCover"/>
      </w:pPr>
      <w:r w:rsidRPr="009E62B9">
        <w:t>ISO/IEC JTC 1/SC 29/WG 11</w:t>
      </w:r>
    </w:p>
    <w:p w14:paraId="68233BE3" w14:textId="77777777" w:rsidR="00DC4202" w:rsidRPr="009E62B9" w:rsidRDefault="00DC4202" w:rsidP="00542433">
      <w:pPr>
        <w:pStyle w:val="zzCover"/>
      </w:pPr>
      <w:r w:rsidRPr="009E62B9">
        <w:t>Secretariat:</w:t>
      </w:r>
    </w:p>
    <w:p w14:paraId="2ABD66EE" w14:textId="1E34E10C" w:rsidR="00DC4202" w:rsidRPr="009E62B9" w:rsidRDefault="00F61FCB" w:rsidP="00F61FCB">
      <w:pPr>
        <w:pStyle w:val="zzCover"/>
        <w:autoSpaceDE w:val="0"/>
        <w:autoSpaceDN w:val="0"/>
        <w:adjustRightInd w:val="0"/>
        <w:spacing w:line="240" w:lineRule="auto"/>
        <w:rPr>
          <w:color w:val="0000FF"/>
          <w:szCs w:val="24"/>
        </w:rPr>
      </w:pPr>
      <w:r w:rsidRPr="009E62B9">
        <w:rPr>
          <w:color w:val="0000FF"/>
          <w:szCs w:val="24"/>
        </w:rPr>
        <w:t xml:space="preserve">          </w:t>
      </w:r>
      <w:r w:rsidR="00DC4202" w:rsidRPr="009E62B9">
        <w:rPr>
          <w:color w:val="0000FF"/>
          <w:szCs w:val="24"/>
        </w:rPr>
        <w:t>Information technology — Dynamic adaptive str</w:t>
      </w:r>
      <w:r w:rsidRPr="009E62B9">
        <w:rPr>
          <w:color w:val="0000FF"/>
          <w:szCs w:val="24"/>
        </w:rPr>
        <w:t>eaming over HTTP (DASH) — Part 8</w:t>
      </w:r>
      <w:r w:rsidR="00DC4202" w:rsidRPr="009E62B9">
        <w:rPr>
          <w:color w:val="0000FF"/>
          <w:szCs w:val="24"/>
        </w:rPr>
        <w:t xml:space="preserve">: </w:t>
      </w:r>
      <w:bookmarkStart w:id="6" w:name="OLE_LINK9"/>
      <w:bookmarkStart w:id="7" w:name="OLE_LINK10"/>
      <w:bookmarkStart w:id="8" w:name="OLE_LINK11"/>
      <w:bookmarkStart w:id="9" w:name="OLE_LINK1"/>
      <w:r w:rsidRPr="009E62B9">
        <w:rPr>
          <w:color w:val="0000FF"/>
          <w:szCs w:val="24"/>
        </w:rPr>
        <w:t>Session</w:t>
      </w:r>
      <w:r w:rsidR="00AB181B" w:rsidRPr="009E62B9">
        <w:rPr>
          <w:color w:val="0000FF"/>
          <w:szCs w:val="24"/>
        </w:rPr>
        <w:t>-</w:t>
      </w:r>
      <w:r w:rsidRPr="009E62B9">
        <w:rPr>
          <w:color w:val="0000FF"/>
          <w:szCs w:val="24"/>
        </w:rPr>
        <w:t>based DASH operations</w:t>
      </w:r>
      <w:bookmarkEnd w:id="6"/>
      <w:bookmarkEnd w:id="7"/>
      <w:bookmarkEnd w:id="8"/>
      <w:bookmarkEnd w:id="9"/>
      <w:r w:rsidR="00B769A1">
        <w:rPr>
          <w:color w:val="0000FF"/>
          <w:szCs w:val="24"/>
        </w:rPr>
        <w:t xml:space="preserve">- Amendment 1: </w:t>
      </w:r>
      <w:r w:rsidR="00B769A1" w:rsidRPr="00B769A1">
        <w:rPr>
          <w:color w:val="0000FF"/>
          <w:szCs w:val="24"/>
        </w:rPr>
        <w:t>URL customization and other extensions</w:t>
      </w:r>
      <w:r w:rsidR="00B769A1">
        <w:rPr>
          <w:color w:val="0000FF"/>
          <w:szCs w:val="24"/>
        </w:rPr>
        <w:t xml:space="preserve">  </w:t>
      </w:r>
    </w:p>
    <w:p w14:paraId="3F228EC7" w14:textId="3F71A358" w:rsidR="00DC4202" w:rsidRPr="009E62B9" w:rsidRDefault="1DE0AF7B" w:rsidP="1DE0AF7B">
      <w:pPr>
        <w:pStyle w:val="zzCover"/>
        <w:autoSpaceDE w:val="0"/>
        <w:autoSpaceDN w:val="0"/>
        <w:adjustRightInd w:val="0"/>
        <w:spacing w:line="240" w:lineRule="auto"/>
        <w:rPr>
          <w:color w:val="0000FF"/>
        </w:rPr>
      </w:pPr>
      <w:r w:rsidRPr="1DE0AF7B">
        <w:rPr>
          <w:color w:val="0000FF"/>
        </w:rPr>
        <w:t xml:space="preserve">Technologies de </w:t>
      </w:r>
      <w:proofErr w:type="spellStart"/>
      <w:r w:rsidRPr="1DE0AF7B">
        <w:rPr>
          <w:color w:val="0000FF"/>
        </w:rPr>
        <w:t>l'information</w:t>
      </w:r>
      <w:proofErr w:type="spellEnd"/>
      <w:r w:rsidRPr="1DE0AF7B">
        <w:rPr>
          <w:color w:val="0000FF"/>
        </w:rPr>
        <w:t xml:space="preserve"> — Diffusion </w:t>
      </w:r>
      <w:proofErr w:type="spellStart"/>
      <w:r w:rsidRPr="1DE0AF7B">
        <w:rPr>
          <w:color w:val="0000FF"/>
        </w:rPr>
        <w:t>en</w:t>
      </w:r>
      <w:proofErr w:type="spellEnd"/>
      <w:r w:rsidRPr="1DE0AF7B">
        <w:rPr>
          <w:color w:val="0000FF"/>
        </w:rPr>
        <w:t xml:space="preserve"> flux </w:t>
      </w:r>
      <w:proofErr w:type="spellStart"/>
      <w:r w:rsidRPr="1DE0AF7B">
        <w:rPr>
          <w:color w:val="0000FF"/>
        </w:rPr>
        <w:t>adaptatif</w:t>
      </w:r>
      <w:proofErr w:type="spellEnd"/>
      <w:r w:rsidRPr="1DE0AF7B">
        <w:rPr>
          <w:color w:val="0000FF"/>
        </w:rPr>
        <w:t xml:space="preserve"> </w:t>
      </w:r>
      <w:proofErr w:type="spellStart"/>
      <w:r w:rsidRPr="1DE0AF7B">
        <w:rPr>
          <w:color w:val="0000FF"/>
        </w:rPr>
        <w:t>dynamique</w:t>
      </w:r>
      <w:proofErr w:type="spellEnd"/>
      <w:r w:rsidRPr="1DE0AF7B">
        <w:rPr>
          <w:color w:val="0000FF"/>
        </w:rPr>
        <w:t xml:space="preserve"> (DASH) — </w:t>
      </w:r>
      <w:proofErr w:type="spellStart"/>
      <w:r w:rsidRPr="1DE0AF7B">
        <w:rPr>
          <w:color w:val="0000FF"/>
        </w:rPr>
        <w:t>Partie</w:t>
      </w:r>
      <w:proofErr w:type="spellEnd"/>
      <w:r w:rsidRPr="1DE0AF7B">
        <w:rPr>
          <w:color w:val="0000FF"/>
        </w:rPr>
        <w:t xml:space="preserve"> 8: </w:t>
      </w:r>
      <w:proofErr w:type="spellStart"/>
      <w:r w:rsidRPr="1DE0AF7B">
        <w:rPr>
          <w:color w:val="0000FF"/>
        </w:rPr>
        <w:t>Opérations</w:t>
      </w:r>
      <w:proofErr w:type="spellEnd"/>
      <w:r w:rsidRPr="1DE0AF7B">
        <w:rPr>
          <w:color w:val="0000FF"/>
        </w:rPr>
        <w:t xml:space="preserve"> DASH </w:t>
      </w:r>
      <w:proofErr w:type="spellStart"/>
      <w:r w:rsidRPr="1DE0AF7B">
        <w:rPr>
          <w:color w:val="0000FF"/>
        </w:rPr>
        <w:t>basées</w:t>
      </w:r>
      <w:proofErr w:type="spellEnd"/>
      <w:r w:rsidRPr="1DE0AF7B">
        <w:rPr>
          <w:color w:val="0000FF"/>
        </w:rPr>
        <w:t xml:space="preserve"> sur </w:t>
      </w:r>
      <w:proofErr w:type="spellStart"/>
      <w:r w:rsidRPr="1DE0AF7B">
        <w:rPr>
          <w:color w:val="0000FF"/>
        </w:rPr>
        <w:t>une</w:t>
      </w:r>
      <w:proofErr w:type="spellEnd"/>
      <w:r w:rsidRPr="1DE0AF7B">
        <w:rPr>
          <w:color w:val="0000FF"/>
        </w:rPr>
        <w:t xml:space="preserve"> session</w:t>
      </w:r>
    </w:p>
    <w:p w14:paraId="2BCC4BB9" w14:textId="77777777" w:rsidR="00DC4202" w:rsidRPr="009E62B9" w:rsidRDefault="00DC4202" w:rsidP="00542433">
      <w:pPr>
        <w:pStyle w:val="BodyText-"/>
        <w:sectPr w:rsidR="00DC4202" w:rsidRPr="009E62B9" w:rsidSect="00C55772">
          <w:headerReference w:type="even" r:id="rId11"/>
          <w:footerReference w:type="even" r:id="rId12"/>
          <w:headerReference w:type="first" r:id="rId13"/>
          <w:footerReference w:type="first" r:id="rId14"/>
          <w:type w:val="oddPage"/>
          <w:pgSz w:w="11906" w:h="16838"/>
          <w:pgMar w:top="652" w:right="737" w:bottom="567" w:left="850" w:header="709" w:footer="283" w:gutter="567"/>
          <w:cols w:space="720"/>
          <w:docGrid w:linePitch="299"/>
        </w:sectPr>
      </w:pPr>
    </w:p>
    <w:p w14:paraId="5781D378" w14:textId="77777777" w:rsidR="00DC4202" w:rsidRPr="009E62B9" w:rsidRDefault="00DC4202" w:rsidP="00542433">
      <w:pPr>
        <w:pStyle w:val="zzCopyright"/>
        <w:jc w:val="center"/>
      </w:pPr>
      <w:r w:rsidRPr="009E62B9">
        <w:t>Copyright notice</w:t>
      </w:r>
    </w:p>
    <w:p w14:paraId="2A9A8593" w14:textId="77777777" w:rsidR="00DC4202" w:rsidRPr="009E62B9" w:rsidRDefault="00DC4202" w:rsidP="00542433">
      <w:pPr>
        <w:pStyle w:val="zzCopyright"/>
        <w:autoSpaceDE w:val="0"/>
        <w:autoSpaceDN w:val="0"/>
        <w:adjustRightInd w:val="0"/>
        <w:spacing w:line="230" w:lineRule="exact"/>
        <w:rPr>
          <w:szCs w:val="24"/>
        </w:rPr>
      </w:pPr>
      <w:r w:rsidRPr="009E62B9">
        <w:rPr>
          <w:szCs w:val="24"/>
        </w:rPr>
        <w:t>This ISO document is a Draft International Standard and is copyright-protected by ISO. Except as permitted under the applicable laws of the user's country, neither this ISO draft nor any extract from it may be reproduced, stored in a retrieval system or transmitted in any form or by any means, electronic, photocopying, recording or otherwise, without prior written permission being secured.</w:t>
      </w:r>
    </w:p>
    <w:p w14:paraId="05033039" w14:textId="77777777" w:rsidR="00DC4202" w:rsidRPr="009E62B9" w:rsidRDefault="00DC4202" w:rsidP="00542433">
      <w:pPr>
        <w:pStyle w:val="zzCopyright"/>
        <w:autoSpaceDE w:val="0"/>
        <w:autoSpaceDN w:val="0"/>
        <w:adjustRightInd w:val="0"/>
        <w:spacing w:line="230" w:lineRule="exact"/>
        <w:rPr>
          <w:szCs w:val="24"/>
        </w:rPr>
      </w:pPr>
      <w:r w:rsidRPr="009E62B9">
        <w:rPr>
          <w:szCs w:val="24"/>
        </w:rPr>
        <w:t>Requests for permission to reproduce should be addressed to either ISO at the address below or ISO's member body in the country of the requester.</w:t>
      </w:r>
    </w:p>
    <w:p w14:paraId="665DA9AF" w14:textId="77777777" w:rsidR="00DC4202" w:rsidRPr="009E62B9" w:rsidRDefault="00DC4202" w:rsidP="00542433">
      <w:pPr>
        <w:pStyle w:val="zzCopyright"/>
        <w:autoSpaceDE w:val="0"/>
        <w:autoSpaceDN w:val="0"/>
        <w:adjustRightInd w:val="0"/>
        <w:spacing w:line="230" w:lineRule="exact"/>
        <w:rPr>
          <w:szCs w:val="24"/>
        </w:rPr>
      </w:pPr>
      <w:r w:rsidRPr="009E62B9">
        <w:rPr>
          <w:szCs w:val="24"/>
        </w:rPr>
        <w:t>ISO copyright office</w:t>
      </w:r>
    </w:p>
    <w:p w14:paraId="32439A82" w14:textId="77777777" w:rsidR="00DC4202" w:rsidRPr="009E62B9" w:rsidRDefault="00DC4202" w:rsidP="00542433">
      <w:pPr>
        <w:pStyle w:val="zzCopyright"/>
        <w:autoSpaceDE w:val="0"/>
        <w:autoSpaceDN w:val="0"/>
        <w:adjustRightInd w:val="0"/>
        <w:spacing w:line="230" w:lineRule="exact"/>
        <w:rPr>
          <w:szCs w:val="24"/>
        </w:rPr>
      </w:pPr>
      <w:r w:rsidRPr="009E62B9">
        <w:rPr>
          <w:szCs w:val="24"/>
        </w:rPr>
        <w:t xml:space="preserve">Case </w:t>
      </w:r>
      <w:proofErr w:type="spellStart"/>
      <w:r w:rsidRPr="009E62B9">
        <w:rPr>
          <w:szCs w:val="24"/>
        </w:rPr>
        <w:t>postale</w:t>
      </w:r>
      <w:proofErr w:type="spellEnd"/>
      <w:r w:rsidRPr="009E62B9">
        <w:rPr>
          <w:szCs w:val="24"/>
        </w:rPr>
        <w:t xml:space="preserve"> 56 • CH-1211 Geneva 20</w:t>
      </w:r>
    </w:p>
    <w:p w14:paraId="668B3156" w14:textId="77777777" w:rsidR="00DC4202" w:rsidRPr="009E62B9" w:rsidRDefault="00DC4202" w:rsidP="00542433">
      <w:pPr>
        <w:pStyle w:val="zzCopyright"/>
        <w:autoSpaceDE w:val="0"/>
        <w:autoSpaceDN w:val="0"/>
        <w:adjustRightInd w:val="0"/>
        <w:spacing w:line="230" w:lineRule="exact"/>
        <w:rPr>
          <w:szCs w:val="24"/>
        </w:rPr>
      </w:pPr>
      <w:r w:rsidRPr="009E62B9">
        <w:rPr>
          <w:szCs w:val="24"/>
        </w:rPr>
        <w:t>Tel. + 41 22 749 01 11</w:t>
      </w:r>
    </w:p>
    <w:p w14:paraId="04F08E5B" w14:textId="77777777" w:rsidR="00DC4202" w:rsidRPr="009E62B9" w:rsidRDefault="00DC4202" w:rsidP="00542433">
      <w:pPr>
        <w:pStyle w:val="zzCopyright"/>
        <w:autoSpaceDE w:val="0"/>
        <w:autoSpaceDN w:val="0"/>
        <w:adjustRightInd w:val="0"/>
        <w:spacing w:line="230" w:lineRule="exact"/>
        <w:rPr>
          <w:szCs w:val="24"/>
        </w:rPr>
      </w:pPr>
      <w:r w:rsidRPr="009E62B9">
        <w:rPr>
          <w:szCs w:val="24"/>
        </w:rPr>
        <w:t>Fax + 41 22 749 09 47</w:t>
      </w:r>
    </w:p>
    <w:p w14:paraId="1B91F1EF" w14:textId="77777777" w:rsidR="00DC4202" w:rsidRPr="009E62B9" w:rsidRDefault="00DC4202" w:rsidP="00542433">
      <w:pPr>
        <w:pStyle w:val="zzCopyright"/>
        <w:autoSpaceDE w:val="0"/>
        <w:autoSpaceDN w:val="0"/>
        <w:adjustRightInd w:val="0"/>
        <w:spacing w:line="230" w:lineRule="exact"/>
        <w:rPr>
          <w:szCs w:val="24"/>
        </w:rPr>
      </w:pPr>
      <w:r w:rsidRPr="009E62B9">
        <w:rPr>
          <w:szCs w:val="24"/>
        </w:rPr>
        <w:t>E-mail copyright@iso.org</w:t>
      </w:r>
    </w:p>
    <w:p w14:paraId="48FB0C21" w14:textId="6FE4FF50" w:rsidR="00DC4202" w:rsidRPr="009E62B9" w:rsidRDefault="00DC4202" w:rsidP="00542433">
      <w:pPr>
        <w:pStyle w:val="zzCopyright"/>
        <w:autoSpaceDE w:val="0"/>
        <w:autoSpaceDN w:val="0"/>
        <w:adjustRightInd w:val="0"/>
        <w:spacing w:line="230" w:lineRule="exact"/>
        <w:rPr>
          <w:szCs w:val="24"/>
        </w:rPr>
      </w:pPr>
      <w:r w:rsidRPr="009E62B9">
        <w:rPr>
          <w:szCs w:val="24"/>
        </w:rPr>
        <w:t xml:space="preserve">Web </w:t>
      </w:r>
      <w:hyperlink r:id="rId15" w:history="1">
        <w:r w:rsidRPr="009E62B9">
          <w:rPr>
            <w:szCs w:val="24"/>
            <w:u w:val="single"/>
          </w:rPr>
          <w:t>www.iso.org</w:t>
        </w:r>
      </w:hyperlink>
    </w:p>
    <w:p w14:paraId="620D3191" w14:textId="77777777" w:rsidR="00DC4202" w:rsidRPr="009E62B9" w:rsidRDefault="00DC4202" w:rsidP="00542433">
      <w:pPr>
        <w:pStyle w:val="zzCopyright"/>
        <w:autoSpaceDE w:val="0"/>
        <w:autoSpaceDN w:val="0"/>
        <w:adjustRightInd w:val="0"/>
        <w:spacing w:line="230" w:lineRule="exact"/>
        <w:rPr>
          <w:szCs w:val="24"/>
        </w:rPr>
      </w:pPr>
      <w:r w:rsidRPr="009E62B9">
        <w:rPr>
          <w:szCs w:val="24"/>
        </w:rPr>
        <w:t>Reproduction may be subject to royalty payments or a licensing agreement.</w:t>
      </w:r>
    </w:p>
    <w:p w14:paraId="2F3370E0" w14:textId="77777777" w:rsidR="00DC4202" w:rsidRPr="009E62B9" w:rsidRDefault="00DC4202" w:rsidP="00542433">
      <w:pPr>
        <w:pStyle w:val="zzCopyright"/>
        <w:autoSpaceDE w:val="0"/>
        <w:autoSpaceDN w:val="0"/>
        <w:adjustRightInd w:val="0"/>
        <w:spacing w:line="230" w:lineRule="exact"/>
        <w:rPr>
          <w:szCs w:val="24"/>
        </w:rPr>
      </w:pPr>
      <w:r w:rsidRPr="009E62B9">
        <w:rPr>
          <w:szCs w:val="24"/>
        </w:rPr>
        <w:t>Violators may be prosecuted.</w:t>
      </w:r>
    </w:p>
    <w:p w14:paraId="18C4CA29" w14:textId="7EA07916" w:rsidR="00DC4202" w:rsidRPr="009E62B9" w:rsidRDefault="00DC4202" w:rsidP="00AD3666">
      <w:pPr>
        <w:pStyle w:val="TOC2"/>
        <w:ind w:left="0"/>
        <w:rPr>
          <w:rFonts w:ascii="Times New Roman" w:hAnsi="Times New Roman"/>
          <w:sz w:val="24"/>
          <w:szCs w:val="24"/>
          <w:lang w:eastAsia="en-US"/>
        </w:rPr>
      </w:pPr>
    </w:p>
    <w:p w14:paraId="508C51BD" w14:textId="77777777" w:rsidR="00DC4202" w:rsidRPr="009E62B9" w:rsidRDefault="00DC4202" w:rsidP="00542433">
      <w:pPr>
        <w:pStyle w:val="ForewordTitle"/>
        <w:tabs>
          <w:tab w:val="left" w:pos="400"/>
        </w:tabs>
        <w:autoSpaceDE w:val="0"/>
        <w:autoSpaceDN w:val="0"/>
        <w:adjustRightInd w:val="0"/>
        <w:spacing w:line="310" w:lineRule="exact"/>
        <w:rPr>
          <w:rFonts w:eastAsia="MS Mincho"/>
          <w:szCs w:val="24"/>
        </w:rPr>
      </w:pPr>
      <w:bookmarkStart w:id="10" w:name="_Toc45453501"/>
      <w:r w:rsidRPr="009E62B9">
        <w:rPr>
          <w:rFonts w:eastAsia="MS Mincho"/>
          <w:szCs w:val="24"/>
        </w:rPr>
        <w:t>Foreword</w:t>
      </w:r>
      <w:bookmarkEnd w:id="10"/>
    </w:p>
    <w:p w14:paraId="32289BDC" w14:textId="77777777" w:rsidR="00DC4202" w:rsidRPr="009E62B9" w:rsidRDefault="00DC4202" w:rsidP="00542433">
      <w:pPr>
        <w:pStyle w:val="ForewordText"/>
        <w:autoSpaceDE w:val="0"/>
        <w:autoSpaceDN w:val="0"/>
        <w:adjustRightInd w:val="0"/>
      </w:pPr>
      <w:r w:rsidRPr="009E62B9">
        <w:rPr>
          <w:rFonts w:eastAsia="MS Mincho"/>
          <w:szCs w:val="24"/>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w:t>
      </w:r>
      <w:r w:rsidRPr="009E62B9">
        <w:t>ISO/IEC JTC 1.</w:t>
      </w:r>
    </w:p>
    <w:p w14:paraId="5AF02122" w14:textId="6EE913A1" w:rsidR="00DC4202" w:rsidRPr="009E62B9" w:rsidRDefault="00DC4202" w:rsidP="00542433">
      <w:pPr>
        <w:pStyle w:val="ForewordText"/>
        <w:autoSpaceDE w:val="0"/>
        <w:autoSpaceDN w:val="0"/>
        <w:adjustRightInd w:val="0"/>
        <w:rPr>
          <w:rFonts w:eastAsia="MS Mincho"/>
          <w:szCs w:val="24"/>
        </w:rPr>
      </w:pPr>
      <w:r w:rsidRPr="009E62B9">
        <w:rPr>
          <w:rFonts w:eastAsia="MS Mincho"/>
          <w:szCs w:val="24"/>
        </w:rPr>
        <w:t>The procedures used to develop this document and those intended for its further maintenance are described in the ISO/IEC Directives, Part 1. In particular the different approval criteria needed for the different types of document should be noted. This document was drafted in accordance with the editorial rules of the ISO/IEC Directives, Part 2 (see </w:t>
      </w:r>
      <w:hyperlink r:id="rId16" w:history="1">
        <w:r w:rsidRPr="009E62B9">
          <w:rPr>
            <w:rStyle w:val="Hyperlink"/>
            <w:szCs w:val="24"/>
            <w:lang w:val="en-GB"/>
          </w:rPr>
          <w:t>www.iso.org/directives</w:t>
        </w:r>
      </w:hyperlink>
      <w:r w:rsidRPr="009E62B9">
        <w:rPr>
          <w:rFonts w:eastAsia="MS Mincho"/>
          <w:szCs w:val="24"/>
        </w:rPr>
        <w:t>).</w:t>
      </w:r>
    </w:p>
    <w:p w14:paraId="493409DD" w14:textId="7EA2E7D8" w:rsidR="00DC4202" w:rsidRPr="009E62B9" w:rsidRDefault="00DC4202" w:rsidP="00542433">
      <w:pPr>
        <w:pStyle w:val="ForewordText"/>
        <w:autoSpaceDE w:val="0"/>
        <w:autoSpaceDN w:val="0"/>
        <w:adjustRightInd w:val="0"/>
        <w:rPr>
          <w:rFonts w:eastAsia="MS Mincho"/>
          <w:szCs w:val="24"/>
        </w:rPr>
      </w:pPr>
      <w:r w:rsidRPr="009E62B9">
        <w:rPr>
          <w:rFonts w:eastAsia="MS Mincho"/>
          <w:szCs w:val="24"/>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9E62B9">
          <w:rPr>
            <w:rStyle w:val="Hyperlink"/>
            <w:szCs w:val="24"/>
            <w:lang w:val="en-GB"/>
          </w:rPr>
          <w:t>www.iso.org/patents</w:t>
        </w:r>
      </w:hyperlink>
      <w:r w:rsidRPr="009E62B9">
        <w:rPr>
          <w:rFonts w:eastAsia="MS Mincho"/>
          <w:szCs w:val="24"/>
        </w:rPr>
        <w:t>).</w:t>
      </w:r>
    </w:p>
    <w:p w14:paraId="6C6B4E6E" w14:textId="77777777" w:rsidR="00DC4202" w:rsidRPr="009E62B9" w:rsidRDefault="00DC4202" w:rsidP="00542433">
      <w:pPr>
        <w:pStyle w:val="ForewordText"/>
        <w:autoSpaceDE w:val="0"/>
        <w:autoSpaceDN w:val="0"/>
        <w:adjustRightInd w:val="0"/>
        <w:rPr>
          <w:rFonts w:eastAsia="MS Mincho"/>
          <w:szCs w:val="24"/>
        </w:rPr>
      </w:pPr>
      <w:r w:rsidRPr="009E62B9">
        <w:rPr>
          <w:rFonts w:eastAsia="MS Mincho"/>
          <w:szCs w:val="24"/>
        </w:rPr>
        <w:t>Any trade name used in this document is information given for the convenience of users and does not constitute an endorsement.</w:t>
      </w:r>
    </w:p>
    <w:p w14:paraId="6BACC86C" w14:textId="4AA53A16" w:rsidR="00DC4202" w:rsidRPr="009E62B9" w:rsidRDefault="00DC4202" w:rsidP="00542433">
      <w:pPr>
        <w:pStyle w:val="ForewordText"/>
        <w:autoSpaceDE w:val="0"/>
        <w:autoSpaceDN w:val="0"/>
        <w:adjustRightInd w:val="0"/>
        <w:rPr>
          <w:rFonts w:eastAsia="MS Mincho"/>
          <w:szCs w:val="24"/>
        </w:rPr>
      </w:pPr>
      <w:r w:rsidRPr="009E62B9">
        <w:rPr>
          <w:rFonts w:eastAsia="MS Mincho"/>
          <w:szCs w:val="24"/>
        </w:rPr>
        <w:t>For an explanation on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8" w:history="1">
        <w:r w:rsidRPr="009E62B9">
          <w:rPr>
            <w:rStyle w:val="Hyperlink"/>
            <w:rFonts w:eastAsia="Malgun Gothic"/>
            <w:szCs w:val="24"/>
            <w:lang w:val="en-GB"/>
          </w:rPr>
          <w:t>www.iso.org/iso/foreword.html</w:t>
        </w:r>
      </w:hyperlink>
      <w:r w:rsidRPr="009E62B9">
        <w:rPr>
          <w:rFonts w:eastAsia="MS Mincho"/>
          <w:szCs w:val="24"/>
        </w:rPr>
        <w:t>.</w:t>
      </w:r>
    </w:p>
    <w:p w14:paraId="5E91B7D1" w14:textId="77777777" w:rsidR="00DC4202" w:rsidRPr="009E62B9" w:rsidRDefault="00DC4202" w:rsidP="00542433">
      <w:pPr>
        <w:pStyle w:val="ForewordText"/>
        <w:autoSpaceDE w:val="0"/>
        <w:autoSpaceDN w:val="0"/>
        <w:adjustRightInd w:val="0"/>
        <w:rPr>
          <w:rFonts w:eastAsia="MS Mincho"/>
          <w:szCs w:val="24"/>
        </w:rPr>
      </w:pPr>
      <w:r w:rsidRPr="009E62B9">
        <w:rPr>
          <w:rFonts w:eastAsia="MS Mincho"/>
          <w:szCs w:val="24"/>
        </w:rPr>
        <w:t xml:space="preserve">This document was prepared by Technical Committee </w:t>
      </w:r>
      <w:r w:rsidRPr="009E62B9">
        <w:t>ISO/IEC JTC 1,</w:t>
      </w:r>
      <w:r w:rsidRPr="009E62B9">
        <w:rPr>
          <w:rFonts w:eastAsia="MS Mincho"/>
          <w:szCs w:val="24"/>
        </w:rPr>
        <w:t xml:space="preserve"> </w:t>
      </w:r>
      <w:r w:rsidRPr="009E62B9">
        <w:rPr>
          <w:rFonts w:eastAsia="MS Mincho"/>
          <w:i/>
          <w:szCs w:val="24"/>
        </w:rPr>
        <w:t>Information technology</w:t>
      </w:r>
      <w:r w:rsidRPr="009E62B9">
        <w:rPr>
          <w:rFonts w:eastAsia="MS Mincho"/>
          <w:szCs w:val="24"/>
        </w:rPr>
        <w:t xml:space="preserve">, Subcommittee SC 29, </w:t>
      </w:r>
      <w:r w:rsidRPr="009E62B9">
        <w:rPr>
          <w:rFonts w:eastAsia="MS Mincho"/>
          <w:i/>
          <w:szCs w:val="24"/>
        </w:rPr>
        <w:t>Coding of audio, picture, multimedia and hypermedia information</w:t>
      </w:r>
      <w:r w:rsidRPr="009E62B9">
        <w:rPr>
          <w:rFonts w:eastAsia="MS Mincho"/>
          <w:szCs w:val="24"/>
        </w:rPr>
        <w:t>.</w:t>
      </w:r>
    </w:p>
    <w:p w14:paraId="3F3C8B9F" w14:textId="77777777" w:rsidR="00DC4202" w:rsidRPr="009E62B9" w:rsidRDefault="00DC4202" w:rsidP="00542433">
      <w:pPr>
        <w:pStyle w:val="ForewordText"/>
        <w:autoSpaceDE w:val="0"/>
        <w:autoSpaceDN w:val="0"/>
        <w:adjustRightInd w:val="0"/>
        <w:rPr>
          <w:rFonts w:eastAsia="MS Mincho"/>
          <w:szCs w:val="24"/>
        </w:rPr>
      </w:pPr>
      <w:r w:rsidRPr="009E62B9">
        <w:rPr>
          <w:rFonts w:eastAsia="MS Mincho"/>
          <w:szCs w:val="24"/>
        </w:rPr>
        <w:t xml:space="preserve">A list of all parts in the </w:t>
      </w:r>
      <w:r w:rsidRPr="009E62B9">
        <w:rPr>
          <w:rStyle w:val="stdpublisher"/>
          <w:szCs w:val="24"/>
          <w:shd w:val="clear" w:color="auto" w:fill="auto"/>
        </w:rPr>
        <w:t>ISO/IEC</w:t>
      </w:r>
      <w:r w:rsidRPr="009E62B9">
        <w:rPr>
          <w:rFonts w:eastAsia="MS Mincho"/>
          <w:szCs w:val="24"/>
        </w:rPr>
        <w:t xml:space="preserve"> </w:t>
      </w:r>
      <w:r w:rsidRPr="009E62B9">
        <w:rPr>
          <w:rStyle w:val="stddocNumber"/>
          <w:rFonts w:eastAsia="MS Mincho"/>
          <w:szCs w:val="24"/>
          <w:shd w:val="clear" w:color="auto" w:fill="auto"/>
        </w:rPr>
        <w:t>23009</w:t>
      </w:r>
      <w:r w:rsidRPr="009E62B9">
        <w:rPr>
          <w:rFonts w:eastAsia="MS Mincho"/>
          <w:szCs w:val="24"/>
        </w:rPr>
        <w:t xml:space="preserve"> </w:t>
      </w:r>
      <w:r w:rsidRPr="009E62B9">
        <w:rPr>
          <w:rStyle w:val="stddocPartNumber"/>
          <w:rFonts w:eastAsia="MS Mincho"/>
          <w:szCs w:val="24"/>
          <w:shd w:val="clear" w:color="auto" w:fill="auto"/>
        </w:rPr>
        <w:t>series</w:t>
      </w:r>
      <w:r w:rsidRPr="009E62B9">
        <w:rPr>
          <w:rFonts w:eastAsia="MS Mincho"/>
          <w:szCs w:val="24"/>
        </w:rPr>
        <w:t xml:space="preserve"> can be found on the ISO website.</w:t>
      </w:r>
    </w:p>
    <w:p w14:paraId="75CBDC8D" w14:textId="3FB23822" w:rsidR="00C76ED8" w:rsidRPr="009E62B9" w:rsidRDefault="00C76ED8" w:rsidP="00542433">
      <w:pPr>
        <w:pStyle w:val="ForewordText"/>
        <w:autoSpaceDE w:val="0"/>
        <w:autoSpaceDN w:val="0"/>
        <w:adjustRightInd w:val="0"/>
        <w:rPr>
          <w:rFonts w:eastAsia="MS Mincho"/>
          <w:szCs w:val="24"/>
        </w:rPr>
      </w:pPr>
      <w:r w:rsidRPr="009E62B9">
        <w:rPr>
          <w:rFonts w:eastAsia="MS Mincho"/>
          <w:szCs w:val="24"/>
        </w:rPr>
        <w:t xml:space="preserve">Any feedback or questions on this document should be directed to the user’s national standards body. A complete listing of these bodies can be found at </w:t>
      </w:r>
      <w:hyperlink r:id="rId19" w:history="1">
        <w:r w:rsidRPr="009E62B9">
          <w:rPr>
            <w:rStyle w:val="Hyperlink"/>
            <w:rFonts w:eastAsia="MS Mincho"/>
            <w:szCs w:val="24"/>
            <w:lang w:val="en-GB"/>
          </w:rPr>
          <w:t>www.iso.org/members.html</w:t>
        </w:r>
      </w:hyperlink>
      <w:r w:rsidRPr="009E62B9">
        <w:rPr>
          <w:rFonts w:eastAsia="MS Mincho"/>
          <w:szCs w:val="24"/>
        </w:rPr>
        <w:t xml:space="preserve">. </w:t>
      </w:r>
    </w:p>
    <w:p w14:paraId="56D51B6B" w14:textId="29F35B6A" w:rsidR="0099140E" w:rsidRDefault="0099140E">
      <w:pPr>
        <w:spacing w:after="0" w:line="240" w:lineRule="auto"/>
        <w:jc w:val="left"/>
        <w:rPr>
          <w:b/>
          <w:sz w:val="32"/>
        </w:rPr>
      </w:pPr>
      <w:bookmarkStart w:id="11" w:name="_Toc45453502"/>
      <w:r>
        <w:rPr>
          <w:sz w:val="32"/>
        </w:rPr>
        <w:br w:type="page"/>
      </w:r>
    </w:p>
    <w:p w14:paraId="2C561202" w14:textId="4AC14576" w:rsidR="00533FA0" w:rsidRDefault="0099140E" w:rsidP="0099140E">
      <w:pPr>
        <w:pStyle w:val="Title"/>
      </w:pPr>
      <w:r w:rsidRPr="0099140E">
        <w:t>Information technology — Dynamic adaptive streaming over HTTP (DASH) — Part 8: Session-based DASH operations- Amendment 1: URL customization and other extensions</w:t>
      </w:r>
    </w:p>
    <w:p w14:paraId="739290C9" w14:textId="58C975D0" w:rsidR="00FB1ABD" w:rsidRDefault="00FB1ABD" w:rsidP="0099140E">
      <w:pPr>
        <w:pStyle w:val="Title"/>
      </w:pPr>
    </w:p>
    <w:p w14:paraId="4EBE63E8" w14:textId="1205D0D7" w:rsidR="00FB1ABD" w:rsidRDefault="00FB1ABD" w:rsidP="00E33EFB">
      <w:pPr>
        <w:pStyle w:val="Heading2"/>
        <w:numPr>
          <w:ilvl w:val="0"/>
          <w:numId w:val="0"/>
        </w:numPr>
        <w:spacing w:line="250" w:lineRule="atLeast"/>
        <w:rPr>
          <w:i/>
          <w:iCs/>
          <w:color w:val="FF0000"/>
          <w:sz w:val="32"/>
          <w:szCs w:val="28"/>
          <w:u w:val="single"/>
        </w:rPr>
      </w:pPr>
      <w:r w:rsidRPr="002074E1">
        <w:rPr>
          <w:i/>
          <w:color w:val="FF0000"/>
          <w:sz w:val="32"/>
          <w:szCs w:val="32"/>
          <w:highlight w:val="yellow"/>
          <w:u w:val="single"/>
        </w:rPr>
        <w:t>Change 1:</w:t>
      </w:r>
      <w:bookmarkStart w:id="12" w:name="_Toc39010819"/>
      <w:r w:rsidRPr="002074E1">
        <w:rPr>
          <w:color w:val="FF0000"/>
          <w:sz w:val="32"/>
          <w:szCs w:val="32"/>
          <w:highlight w:val="yellow"/>
          <w:u w:val="single"/>
        </w:rPr>
        <w:t xml:space="preserve"> </w:t>
      </w:r>
      <w:bookmarkEnd w:id="12"/>
      <w:r w:rsidRPr="002074E1">
        <w:rPr>
          <w:i/>
          <w:iCs/>
          <w:color w:val="FF0000"/>
          <w:sz w:val="32"/>
          <w:szCs w:val="28"/>
          <w:highlight w:val="yellow"/>
          <w:u w:val="single"/>
        </w:rPr>
        <w:t>Replace</w:t>
      </w:r>
      <w:r w:rsidRPr="00B515F4">
        <w:rPr>
          <w:i/>
          <w:iCs/>
          <w:color w:val="FF0000"/>
          <w:sz w:val="32"/>
          <w:szCs w:val="28"/>
          <w:highlight w:val="yellow"/>
          <w:u w:val="single"/>
        </w:rPr>
        <w:t xml:space="preserve"> </w:t>
      </w:r>
      <w:r w:rsidR="00E33EFB" w:rsidRPr="00B515F4">
        <w:rPr>
          <w:i/>
          <w:iCs/>
          <w:color w:val="FF0000"/>
          <w:sz w:val="32"/>
          <w:szCs w:val="28"/>
          <w:highlight w:val="yellow"/>
          <w:u w:val="single"/>
        </w:rPr>
        <w:t>2</w:t>
      </w:r>
      <w:r w:rsidR="00E33EFB" w:rsidRPr="00B515F4">
        <w:rPr>
          <w:i/>
          <w:iCs/>
          <w:color w:val="FF0000"/>
          <w:sz w:val="32"/>
          <w:szCs w:val="28"/>
          <w:highlight w:val="yellow"/>
          <w:u w:val="single"/>
          <w:vertAlign w:val="superscript"/>
        </w:rPr>
        <w:t>nd</w:t>
      </w:r>
      <w:r w:rsidR="00E33EFB" w:rsidRPr="00B515F4">
        <w:rPr>
          <w:i/>
          <w:iCs/>
          <w:color w:val="FF0000"/>
          <w:sz w:val="32"/>
          <w:szCs w:val="28"/>
          <w:highlight w:val="yellow"/>
          <w:u w:val="single"/>
        </w:rPr>
        <w:t xml:space="preserve"> paragraph in</w:t>
      </w:r>
      <w:r w:rsidR="00B515F4" w:rsidRPr="00B515F4">
        <w:rPr>
          <w:i/>
          <w:iCs/>
          <w:color w:val="FF0000"/>
          <w:sz w:val="32"/>
          <w:szCs w:val="28"/>
          <w:highlight w:val="yellow"/>
          <w:u w:val="single"/>
        </w:rPr>
        <w:t xml:space="preserve"> 4.1 with:</w:t>
      </w:r>
      <w:r w:rsidR="00E33EFB">
        <w:rPr>
          <w:i/>
          <w:iCs/>
          <w:color w:val="FF0000"/>
          <w:sz w:val="32"/>
          <w:szCs w:val="28"/>
          <w:u w:val="single"/>
        </w:rPr>
        <w:t xml:space="preserve"> </w:t>
      </w:r>
    </w:p>
    <w:p w14:paraId="0153C599" w14:textId="77777777" w:rsidR="00B515F4" w:rsidRDefault="00B515F4" w:rsidP="00B515F4">
      <w:r>
        <w:t xml:space="preserve">Session parameter strings are strings pertaining to a specific time range on the timeline. These strings are parsed by the </w:t>
      </w:r>
      <w:r w:rsidRPr="007D592C">
        <w:t>S</w:t>
      </w:r>
      <w:r w:rsidRPr="007C376D">
        <w:t>ession-</w:t>
      </w:r>
      <w:r>
        <w:t>b</w:t>
      </w:r>
      <w:r w:rsidRPr="007C376D">
        <w:t>ased description</w:t>
      </w:r>
      <w:r w:rsidRPr="007D592C">
        <w:t xml:space="preserve"> c</w:t>
      </w:r>
      <w:r w:rsidRPr="007C376D">
        <w:t>lient</w:t>
      </w:r>
      <w:r w:rsidRPr="00072D43">
        <w:t xml:space="preserve"> </w:t>
      </w:r>
      <w:r>
        <w:t>and are translated into parameters to be added to HTTP</w:t>
      </w:r>
      <w:del w:id="13" w:author="Iraj Sodagar" w:date="2021-01-01T12:24:00Z">
        <w:r w:rsidDel="00D052FD">
          <w:delText xml:space="preserve"> segment</w:delText>
        </w:r>
      </w:del>
      <w:r>
        <w:t xml:space="preserve"> request(s) issued by the DASH client.</w:t>
      </w:r>
    </w:p>
    <w:p w14:paraId="64ACBD70" w14:textId="77777777" w:rsidR="00E47A2D" w:rsidRDefault="00E47A2D" w:rsidP="00E47A2D">
      <w:pPr>
        <w:pStyle w:val="Title"/>
      </w:pPr>
    </w:p>
    <w:p w14:paraId="51EC5484" w14:textId="4903133C" w:rsidR="00E47A2D" w:rsidRDefault="00E47A2D" w:rsidP="00E47A2D">
      <w:pPr>
        <w:pStyle w:val="Heading2"/>
        <w:numPr>
          <w:ilvl w:val="0"/>
          <w:numId w:val="0"/>
        </w:numPr>
        <w:spacing w:line="250" w:lineRule="atLeast"/>
        <w:rPr>
          <w:i/>
          <w:iCs/>
          <w:color w:val="FF0000"/>
          <w:sz w:val="32"/>
          <w:szCs w:val="28"/>
          <w:u w:val="single"/>
        </w:rPr>
      </w:pPr>
      <w:r w:rsidRPr="002074E1">
        <w:rPr>
          <w:i/>
          <w:color w:val="FF0000"/>
          <w:sz w:val="32"/>
          <w:szCs w:val="32"/>
          <w:highlight w:val="yellow"/>
          <w:u w:val="single"/>
        </w:rPr>
        <w:t>Change 2:</w:t>
      </w:r>
      <w:r w:rsidRPr="002074E1">
        <w:rPr>
          <w:color w:val="FF0000"/>
          <w:sz w:val="32"/>
          <w:szCs w:val="32"/>
          <w:highlight w:val="yellow"/>
          <w:u w:val="single"/>
        </w:rPr>
        <w:t xml:space="preserve"> </w:t>
      </w:r>
      <w:r w:rsidRPr="002074E1">
        <w:rPr>
          <w:i/>
          <w:iCs/>
          <w:color w:val="FF0000"/>
          <w:sz w:val="32"/>
          <w:szCs w:val="28"/>
          <w:highlight w:val="yellow"/>
          <w:u w:val="single"/>
        </w:rPr>
        <w:t>Replace</w:t>
      </w:r>
      <w:r w:rsidRPr="00B515F4">
        <w:rPr>
          <w:i/>
          <w:iCs/>
          <w:color w:val="FF0000"/>
          <w:sz w:val="32"/>
          <w:szCs w:val="28"/>
          <w:highlight w:val="yellow"/>
          <w:u w:val="single"/>
        </w:rPr>
        <w:t xml:space="preserve"> </w:t>
      </w:r>
      <w:r>
        <w:rPr>
          <w:i/>
          <w:iCs/>
          <w:color w:val="FF0000"/>
          <w:sz w:val="32"/>
          <w:szCs w:val="28"/>
          <w:highlight w:val="yellow"/>
          <w:u w:val="single"/>
        </w:rPr>
        <w:t>4.2 with</w:t>
      </w:r>
      <w:r w:rsidRPr="00B515F4">
        <w:rPr>
          <w:i/>
          <w:iCs/>
          <w:color w:val="FF0000"/>
          <w:sz w:val="32"/>
          <w:szCs w:val="28"/>
          <w:highlight w:val="yellow"/>
          <w:u w:val="single"/>
        </w:rPr>
        <w:t>:</w:t>
      </w:r>
      <w:r>
        <w:rPr>
          <w:i/>
          <w:iCs/>
          <w:color w:val="FF0000"/>
          <w:sz w:val="32"/>
          <w:szCs w:val="28"/>
          <w:u w:val="single"/>
        </w:rPr>
        <w:t xml:space="preserve"> </w:t>
      </w:r>
    </w:p>
    <w:p w14:paraId="1E40DF1D" w14:textId="77777777" w:rsidR="00E47A2D" w:rsidRPr="009E62B9" w:rsidRDefault="00E47A2D" w:rsidP="00E47A2D">
      <w:r w:rsidRPr="009E62B9">
        <w:fldChar w:fldCharType="begin"/>
      </w:r>
      <w:r w:rsidRPr="009E62B9">
        <w:instrText xml:space="preserve"> REF _Ref13658622 \h </w:instrText>
      </w:r>
      <w:r w:rsidRPr="009E62B9">
        <w:fldChar w:fldCharType="separate"/>
      </w:r>
      <w:r w:rsidRPr="009E62B9">
        <w:t xml:space="preserve">Figure </w:t>
      </w:r>
      <w:r>
        <w:rPr>
          <w:noProof/>
        </w:rPr>
        <w:t>1</w:t>
      </w:r>
      <w:r w:rsidRPr="009E62B9">
        <w:fldChar w:fldCharType="end"/>
      </w:r>
      <w:r w:rsidRPr="009E62B9">
        <w:t xml:space="preserve"> shows the general architecture for session-based DASH operations.</w:t>
      </w:r>
    </w:p>
    <w:p w14:paraId="39BC178E" w14:textId="77777777" w:rsidR="00E47A2D" w:rsidRPr="009E62B9" w:rsidRDefault="00E47A2D" w:rsidP="00E47A2D">
      <w:r>
        <w:rPr>
          <w:noProof/>
        </w:rPr>
        <w:object w:dxaOrig="10920" w:dyaOrig="4300" w14:anchorId="78598B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pt;height:190.5pt" o:ole="">
            <v:imagedata r:id="rId20" o:title=""/>
          </v:shape>
          <o:OLEObject Type="Embed" ProgID="Visio.Drawing.15" ShapeID="_x0000_i1025" DrawAspect="Content" ObjectID="_1688485929" r:id="rId21"/>
        </w:object>
      </w:r>
      <w:r w:rsidRPr="009E62B9">
        <w:t xml:space="preserve"> </w:t>
      </w:r>
    </w:p>
    <w:p w14:paraId="5F29B4C3" w14:textId="56545EB3" w:rsidR="00E47A2D" w:rsidRPr="009E62B9" w:rsidRDefault="00E47A2D" w:rsidP="002074E1">
      <w:pPr>
        <w:pStyle w:val="Caption"/>
        <w:jc w:val="center"/>
      </w:pPr>
      <w:r w:rsidRPr="009E62B9">
        <w:t xml:space="preserve">Figure </w:t>
      </w:r>
      <w:r w:rsidRPr="009E62B9">
        <w:fldChar w:fldCharType="begin"/>
      </w:r>
      <w:r w:rsidRPr="009E62B9">
        <w:instrText xml:space="preserve"> SEQ Figure \* ARABIC </w:instrText>
      </w:r>
      <w:r w:rsidRPr="009E62B9">
        <w:fldChar w:fldCharType="separate"/>
      </w:r>
      <w:r>
        <w:rPr>
          <w:noProof/>
        </w:rPr>
        <w:t>1</w:t>
      </w:r>
      <w:r w:rsidRPr="009E62B9">
        <w:fldChar w:fldCharType="end"/>
      </w:r>
      <w:r w:rsidRPr="009E62B9">
        <w:t xml:space="preserve"> High-level architecture of session-based DASH operations.</w:t>
      </w:r>
    </w:p>
    <w:p w14:paraId="5E0895D9" w14:textId="77777777" w:rsidR="00E47A2D" w:rsidRPr="009E62B9" w:rsidRDefault="00E47A2D" w:rsidP="00E47A2D">
      <w:r w:rsidRPr="009E62B9">
        <w:t xml:space="preserve">In this figure, the media content is described </w:t>
      </w:r>
      <w:r>
        <w:t>by</w:t>
      </w:r>
      <w:r w:rsidRPr="009E62B9">
        <w:t xml:space="preserve"> MPD</w:t>
      </w:r>
      <w:r>
        <w:t>, and the corresponding</w:t>
      </w:r>
      <w:r w:rsidRPr="009E62B9">
        <w:t xml:space="preserve"> media segments are delivered in the media</w:t>
      </w:r>
      <w:r>
        <w:t xml:space="preserve"> delivery</w:t>
      </w:r>
      <w:r w:rsidRPr="009E62B9">
        <w:t xml:space="preserve"> path. MPD also has a reference to </w:t>
      </w:r>
      <w:r>
        <w:t>an external</w:t>
      </w:r>
      <w:r w:rsidRPr="009E62B9">
        <w:t xml:space="preserve"> document,</w:t>
      </w:r>
      <w:r>
        <w:t xml:space="preserve"> </w:t>
      </w:r>
      <w:r w:rsidRPr="009E62B9">
        <w:t>Session-</w:t>
      </w:r>
      <w:r>
        <w:t>B</w:t>
      </w:r>
      <w:r w:rsidRPr="009E62B9">
        <w:t>ased Description (SBD)</w:t>
      </w:r>
      <w:r>
        <w:t xml:space="preserve"> document</w:t>
      </w:r>
      <w:r w:rsidRPr="009E62B9">
        <w:t>, which defines the variables and their values for the current session. SBD is parsed and interpreted by a</w:t>
      </w:r>
      <w:r>
        <w:t>n</w:t>
      </w:r>
      <w:r w:rsidRPr="009E62B9">
        <w:t xml:space="preserve"> </w:t>
      </w:r>
      <w:r>
        <w:t>SBD</w:t>
      </w:r>
      <w:r w:rsidRPr="009E62B9">
        <w:t xml:space="preserve"> </w:t>
      </w:r>
      <w:r>
        <w:t>c</w:t>
      </w:r>
      <w:r w:rsidRPr="009E62B9">
        <w:t xml:space="preserve">lient. </w:t>
      </w:r>
    </w:p>
    <w:p w14:paraId="0A698D16" w14:textId="77777777" w:rsidR="00E47A2D" w:rsidRPr="009E62B9" w:rsidRDefault="00E47A2D" w:rsidP="00E47A2D">
      <w:r w:rsidRPr="009E62B9">
        <w:t xml:space="preserve">This </w:t>
      </w:r>
      <w:r>
        <w:t>SBD</w:t>
      </w:r>
      <w:r w:rsidRPr="009E62B9">
        <w:t xml:space="preserve"> client is</w:t>
      </w:r>
      <w:r>
        <w:t xml:space="preserve"> conceptually</w:t>
      </w:r>
      <w:r w:rsidRPr="009E62B9">
        <w:t xml:space="preserve"> a simple timed key-value store. It accepts requests for a named variable value given a time range and returns a string value.</w:t>
      </w:r>
    </w:p>
    <w:p w14:paraId="0E564403" w14:textId="77777777" w:rsidR="00E47A2D" w:rsidRPr="009E62B9" w:rsidRDefault="00E47A2D" w:rsidP="00E47A2D">
      <w:r w:rsidRPr="009E62B9">
        <w:t>The DASH client uses the variables and the associated values provided in the SBD to derive</w:t>
      </w:r>
      <w:r>
        <w:t xml:space="preserve"> </w:t>
      </w:r>
      <w:ins w:id="14" w:author="Iraj Sodagar" w:date="2020-12-29T18:08:00Z">
        <w:r>
          <w:t xml:space="preserve">changes to the </w:t>
        </w:r>
        <w:r w:rsidRPr="008F5989">
          <w:rPr>
            <w:strike/>
            <w:rPrChange w:id="15" w:author="Iraj Sodagar" w:date="2021-01-01T12:26:00Z">
              <w:rPr/>
            </w:rPrChange>
          </w:rPr>
          <w:t>segment</w:t>
        </w:r>
        <w:r>
          <w:t xml:space="preserve"> URL as well as </w:t>
        </w:r>
      </w:ins>
      <w:r>
        <w:t xml:space="preserve">an added </w:t>
      </w:r>
      <w:del w:id="16" w:author="Iraj Sodagar" w:date="2020-12-29T18:08:00Z">
        <w:r w:rsidDel="001D7311">
          <w:delText>part to the</w:delText>
        </w:r>
        <w:r w:rsidRPr="009E62B9" w:rsidDel="001D7311">
          <w:delText xml:space="preserve"> </w:delText>
        </w:r>
        <w:r w:rsidDel="001D7311">
          <w:delText xml:space="preserve">segment </w:delText>
        </w:r>
        <w:r w:rsidRPr="009E62B9" w:rsidDel="001D7311">
          <w:delText>URL</w:delText>
        </w:r>
        <w:r w:rsidDel="001D7311">
          <w:delText xml:space="preserve">’s </w:delText>
        </w:r>
      </w:del>
      <w:r>
        <w:t>query when</w:t>
      </w:r>
      <w:r w:rsidRPr="009E62B9">
        <w:t xml:space="preserve"> </w:t>
      </w:r>
      <w:r>
        <w:t xml:space="preserve">the segment is requested using </w:t>
      </w:r>
      <w:r w:rsidRPr="009E62B9">
        <w:t>HTTP GET.</w:t>
      </w:r>
      <w:r>
        <w:t xml:space="preserve"> </w:t>
      </w:r>
    </w:p>
    <w:p w14:paraId="1E7BD15A" w14:textId="77777777" w:rsidR="00E47A2D" w:rsidRDefault="00E47A2D" w:rsidP="00E47A2D">
      <w:pPr>
        <w:rPr>
          <w:ins w:id="17" w:author="Iraj Sodagar" w:date="2020-12-29T18:09:00Z"/>
        </w:rPr>
      </w:pPr>
      <w:r w:rsidRPr="009E62B9">
        <w:t>Note that there may be multiple session controllers controlling multiple aspects of the session</w:t>
      </w:r>
      <w:r>
        <w:t>, each of which providing one SBD document</w:t>
      </w:r>
      <w:r w:rsidRPr="009E62B9">
        <w:t xml:space="preserve"> (e.g., one controlling forensic watermarking and another controlling access tokens).</w:t>
      </w:r>
    </w:p>
    <w:p w14:paraId="0F1B2E42" w14:textId="77777777" w:rsidR="00E47A2D" w:rsidRDefault="00E47A2D" w:rsidP="00E47A2D">
      <w:ins w:id="18" w:author="Iraj Sodagar" w:date="2020-12-29T18:09:00Z">
        <w:r>
          <w:t xml:space="preserve">As shown in the above figure, </w:t>
        </w:r>
      </w:ins>
      <w:ins w:id="19" w:author="Iraj Sodagar" w:date="2020-12-29T18:10:00Z">
        <w:r>
          <w:t xml:space="preserve">Session Client may apply its processing to the segment URL generated by the DASH Access Client, after retrieving enough information from the MPD in the DASH Access client. </w:t>
        </w:r>
      </w:ins>
      <w:ins w:id="20" w:author="Iraj Sodagar" w:date="2020-12-29T18:11:00Z">
        <w:r>
          <w:t xml:space="preserve"> T</w:t>
        </w:r>
      </w:ins>
      <w:ins w:id="21" w:author="Iraj Sodagar" w:date="2020-12-29T18:10:00Z">
        <w:r>
          <w:t xml:space="preserve">he SBD operations </w:t>
        </w:r>
      </w:ins>
      <w:ins w:id="22" w:author="Iraj Sodagar" w:date="2020-12-29T18:11:00Z">
        <w:r>
          <w:t>does</w:t>
        </w:r>
      </w:ins>
      <w:ins w:id="23" w:author="Iraj Sodagar" w:date="2020-12-29T18:10:00Z">
        <w:r>
          <w:t xml:space="preserve"> not intercept the DASH Access Client operation</w:t>
        </w:r>
      </w:ins>
      <w:ins w:id="24" w:author="Iraj Sodagar" w:date="2020-12-29T18:11:00Z">
        <w:r>
          <w:t xml:space="preserve"> other than changing the segment URL before DASH Access Client making the segment</w:t>
        </w:r>
      </w:ins>
      <w:ins w:id="25" w:author="Iraj Sodagar" w:date="2020-12-29T18:12:00Z">
        <w:r>
          <w:t xml:space="preserve"> request</w:t>
        </w:r>
      </w:ins>
      <w:ins w:id="26" w:author="Iraj Sodagar" w:date="2020-12-29T18:10:00Z">
        <w:r>
          <w:t xml:space="preserve">. </w:t>
        </w:r>
      </w:ins>
    </w:p>
    <w:p w14:paraId="623B186C" w14:textId="20F3A3C1" w:rsidR="00E47A2D" w:rsidRPr="00E47A2D" w:rsidRDefault="00E47A2D" w:rsidP="00E47A2D">
      <w:r w:rsidRPr="007D592C">
        <w:rPr>
          <w:rStyle w:val="stddocNumber"/>
          <w:shd w:val="clear" w:color="auto" w:fill="auto"/>
        </w:rPr>
        <w:t>Note: This standard does not preclude the use of newer versions of HTTP, such as HTTP/2, as this standard only relies on the existence of the GET method.</w:t>
      </w:r>
    </w:p>
    <w:p w14:paraId="0FE20A00" w14:textId="77777777" w:rsidR="00BD36B1" w:rsidRDefault="00E47A2D" w:rsidP="00E47A2D">
      <w:pPr>
        <w:pStyle w:val="Heading2"/>
        <w:numPr>
          <w:ilvl w:val="0"/>
          <w:numId w:val="0"/>
        </w:numPr>
        <w:spacing w:line="250" w:lineRule="atLeast"/>
        <w:rPr>
          <w:i/>
          <w:iCs/>
          <w:color w:val="FF0000"/>
          <w:sz w:val="32"/>
          <w:szCs w:val="28"/>
          <w:u w:val="single"/>
        </w:rPr>
      </w:pPr>
      <w:r w:rsidRPr="002074E1">
        <w:rPr>
          <w:i/>
          <w:color w:val="FF0000"/>
          <w:sz w:val="32"/>
          <w:szCs w:val="32"/>
          <w:highlight w:val="yellow"/>
          <w:u w:val="single"/>
        </w:rPr>
        <w:t>Change 3:</w:t>
      </w:r>
      <w:r w:rsidRPr="002074E1">
        <w:rPr>
          <w:color w:val="FF0000"/>
          <w:sz w:val="32"/>
          <w:szCs w:val="32"/>
          <w:highlight w:val="yellow"/>
          <w:u w:val="single"/>
        </w:rPr>
        <w:t xml:space="preserve"> </w:t>
      </w:r>
      <w:r w:rsidRPr="002074E1">
        <w:rPr>
          <w:i/>
          <w:iCs/>
          <w:color w:val="FF0000"/>
          <w:sz w:val="32"/>
          <w:szCs w:val="28"/>
          <w:highlight w:val="yellow"/>
          <w:u w:val="single"/>
        </w:rPr>
        <w:t>Replace</w:t>
      </w:r>
      <w:r w:rsidRPr="001810CB">
        <w:rPr>
          <w:i/>
          <w:iCs/>
          <w:color w:val="FF0000"/>
          <w:sz w:val="32"/>
          <w:szCs w:val="28"/>
          <w:highlight w:val="yellow"/>
          <w:u w:val="single"/>
        </w:rPr>
        <w:t xml:space="preserve"> </w:t>
      </w:r>
      <w:r w:rsidR="00BD36B1" w:rsidRPr="001810CB">
        <w:rPr>
          <w:i/>
          <w:iCs/>
          <w:color w:val="FF0000"/>
          <w:sz w:val="32"/>
          <w:szCs w:val="28"/>
          <w:highlight w:val="yellow"/>
          <w:u w:val="single"/>
        </w:rPr>
        <w:t>Table 4 with</w:t>
      </w:r>
    </w:p>
    <w:p w14:paraId="1139EA86" w14:textId="77777777" w:rsidR="00BD36B1" w:rsidRPr="009E62B9" w:rsidRDefault="00BD36B1" w:rsidP="00BD36B1">
      <w:pPr>
        <w:pStyle w:val="Caption"/>
        <w:jc w:val="center"/>
      </w:pPr>
      <w:r>
        <w:t xml:space="preserve">Table </w:t>
      </w:r>
      <w:r>
        <w:fldChar w:fldCharType="begin"/>
      </w:r>
      <w:r>
        <w:instrText xml:space="preserve"> SEQ Table \* ARABIC </w:instrText>
      </w:r>
      <w:r>
        <w:fldChar w:fldCharType="separate"/>
      </w:r>
      <w:r>
        <w:rPr>
          <w:noProof/>
        </w:rPr>
        <w:t>4</w:t>
      </w:r>
      <w:r>
        <w:fldChar w:fldCharType="end"/>
      </w:r>
      <w:r>
        <w:t xml:space="preserve"> MPD EssentialProperty Descriptor attributes for session-based DASH</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28"/>
        <w:gridCol w:w="1235"/>
        <w:gridCol w:w="5307"/>
      </w:tblGrid>
      <w:tr w:rsidR="00BD36B1" w:rsidRPr="009E62B9" w14:paraId="4CF4F3CD" w14:textId="77777777" w:rsidTr="00304FAA">
        <w:trPr>
          <w:jc w:val="center"/>
        </w:trPr>
        <w:tc>
          <w:tcPr>
            <w:tcW w:w="1642"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E6CC40" w14:textId="77777777" w:rsidR="00BD36B1" w:rsidRPr="009E62B9" w:rsidRDefault="00BD36B1" w:rsidP="00304FAA">
            <w:pPr>
              <w:pStyle w:val="TableCell"/>
              <w:rPr>
                <w:b/>
                <w:lang w:val="en-GB"/>
              </w:rPr>
            </w:pPr>
            <w:r w:rsidRPr="009E62B9">
              <w:rPr>
                <w:b/>
                <w:lang w:val="en-GB"/>
              </w:rPr>
              <w:t>Element or Attribute Name</w:t>
            </w:r>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36AE95" w14:textId="77777777" w:rsidR="00BD36B1" w:rsidRPr="009E62B9" w:rsidRDefault="00BD36B1" w:rsidP="00304FAA">
            <w:pPr>
              <w:pStyle w:val="TableCell"/>
              <w:rPr>
                <w:b/>
                <w:szCs w:val="16"/>
                <w:lang w:val="en-GB"/>
              </w:rPr>
            </w:pPr>
            <w:r w:rsidRPr="009E62B9">
              <w:rPr>
                <w:b/>
                <w:szCs w:val="16"/>
                <w:lang w:val="en-GB"/>
              </w:rPr>
              <w:t>Use</w:t>
            </w:r>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D4635E" w14:textId="77777777" w:rsidR="00BD36B1" w:rsidRPr="009E62B9" w:rsidRDefault="00BD36B1" w:rsidP="00304FAA">
            <w:pPr>
              <w:pStyle w:val="TableCell"/>
              <w:rPr>
                <w:b/>
                <w:szCs w:val="16"/>
                <w:lang w:val="en-GB"/>
              </w:rPr>
            </w:pPr>
            <w:r w:rsidRPr="009E62B9">
              <w:rPr>
                <w:b/>
                <w:szCs w:val="16"/>
                <w:lang w:val="en-GB"/>
              </w:rPr>
              <w:t>Description</w:t>
            </w:r>
          </w:p>
        </w:tc>
      </w:tr>
      <w:tr w:rsidR="00BD36B1" w:rsidRPr="009E62B9" w14:paraId="78CAD849" w14:textId="77777777" w:rsidTr="005E603E">
        <w:trPr>
          <w:trHeight w:val="305"/>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6C39D39D" w14:textId="77777777" w:rsidR="00BD36B1" w:rsidRPr="009E62B9" w:rsidRDefault="00BD36B1" w:rsidP="00304FAA">
            <w:pPr>
              <w:rPr>
                <w:sz w:val="18"/>
              </w:rPr>
            </w:pPr>
          </w:p>
        </w:tc>
        <w:tc>
          <w:tcPr>
            <w:tcW w:w="1521" w:type="pct"/>
            <w:gridSpan w:val="2"/>
            <w:tcBorders>
              <w:top w:val="single" w:sz="4" w:space="0" w:color="000000" w:themeColor="text1"/>
              <w:left w:val="nil"/>
              <w:bottom w:val="single" w:sz="4" w:space="0" w:color="000000" w:themeColor="text1"/>
              <w:right w:val="single" w:sz="4" w:space="0" w:color="000000" w:themeColor="text1"/>
            </w:tcBorders>
            <w:hideMark/>
          </w:tcPr>
          <w:p w14:paraId="01782D91" w14:textId="77777777" w:rsidR="00BD36B1" w:rsidRPr="009E62B9" w:rsidRDefault="00BD36B1" w:rsidP="00304FAA">
            <w:pPr>
              <w:rPr>
                <w:rFonts w:ascii="Courier New" w:hAnsi="Courier New" w:cs="Courier New"/>
                <w:b/>
                <w:sz w:val="18"/>
              </w:rPr>
            </w:pPr>
            <w:r w:rsidRPr="009E62B9">
              <w:rPr>
                <w:rFonts w:ascii="Courier New" w:hAnsi="Courier New" w:cs="Courier New"/>
                <w:b/>
                <w:sz w:val="18"/>
              </w:rPr>
              <w:t>EssentialProperty</w:t>
            </w:r>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8CD24" w14:textId="77777777" w:rsidR="00BD36B1" w:rsidRPr="009E62B9" w:rsidRDefault="00BD36B1" w:rsidP="00304FAA">
            <w:pPr>
              <w:jc w:val="center"/>
              <w:rPr>
                <w:sz w:val="18"/>
                <w:szCs w:val="16"/>
                <w:lang w:eastAsia="zh-CN"/>
              </w:rPr>
            </w:pPr>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62EA80" w14:textId="77777777" w:rsidR="00BD36B1" w:rsidRPr="009E62B9" w:rsidRDefault="00BD36B1" w:rsidP="00304FAA">
            <w:pPr>
              <w:rPr>
                <w:sz w:val="18"/>
                <w:szCs w:val="16"/>
                <w:lang w:eastAsia="zh-CN"/>
              </w:rPr>
            </w:pPr>
            <w:r>
              <w:rPr>
                <w:sz w:val="18"/>
                <w:szCs w:val="16"/>
                <w:lang w:eastAsia="zh-CN"/>
              </w:rPr>
              <w:t>i</w:t>
            </w:r>
            <w:r w:rsidRPr="009E62B9">
              <w:rPr>
                <w:sz w:val="18"/>
                <w:szCs w:val="16"/>
                <w:lang w:eastAsia="zh-CN"/>
              </w:rPr>
              <w:t>nstantiation of EssentialProperty</w:t>
            </w:r>
            <w:r>
              <w:rPr>
                <w:sz w:val="18"/>
                <w:szCs w:val="16"/>
                <w:lang w:eastAsia="zh-CN"/>
              </w:rPr>
              <w:t xml:space="preserve"> (defined in ISO/IEC 23009-1)</w:t>
            </w:r>
            <w:r w:rsidRPr="009E62B9">
              <w:rPr>
                <w:sz w:val="18"/>
                <w:szCs w:val="16"/>
                <w:lang w:eastAsia="zh-CN"/>
              </w:rPr>
              <w:t xml:space="preserve"> for session-based DASH operations </w:t>
            </w:r>
          </w:p>
        </w:tc>
      </w:tr>
      <w:tr w:rsidR="00BD36B1" w:rsidRPr="009E62B9" w14:paraId="3B768C80"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18D853AB" w14:textId="77777777" w:rsidR="00BD36B1" w:rsidRPr="009E62B9" w:rsidRDefault="00BD36B1" w:rsidP="00304FAA">
            <w:pPr>
              <w:rPr>
                <w:b/>
                <w:sz w:val="18"/>
              </w:rPr>
            </w:pPr>
          </w:p>
        </w:tc>
        <w:tc>
          <w:tcPr>
            <w:tcW w:w="121" w:type="pct"/>
            <w:tcBorders>
              <w:top w:val="single" w:sz="4" w:space="0" w:color="000000" w:themeColor="text1"/>
              <w:left w:val="nil"/>
              <w:bottom w:val="single" w:sz="4" w:space="0" w:color="000000" w:themeColor="text1"/>
              <w:right w:val="nil"/>
            </w:tcBorders>
          </w:tcPr>
          <w:p w14:paraId="3E0E975F" w14:textId="77777777" w:rsidR="00BD36B1" w:rsidRPr="009E62B9" w:rsidRDefault="00BD36B1" w:rsidP="00304FAA">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tcPr>
          <w:p w14:paraId="50D1DF98" w14:textId="77777777" w:rsidR="00BD36B1" w:rsidRPr="009E62B9" w:rsidRDefault="00BD36B1" w:rsidP="00304FAA">
            <w:pPr>
              <w:rPr>
                <w:rFonts w:ascii="Courier New" w:hAnsi="Courier New" w:cs="Courier New"/>
                <w:sz w:val="18"/>
              </w:rPr>
            </w:pPr>
            <w:r w:rsidRPr="009E62B9">
              <w:rPr>
                <w:rFonts w:ascii="Courier New" w:hAnsi="Courier New" w:cs="Courier New"/>
                <w:sz w:val="18"/>
              </w:rPr>
              <w:t>@schemeIdUri</w:t>
            </w:r>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B9A05" w14:textId="77777777" w:rsidR="00BD36B1" w:rsidRPr="009E62B9" w:rsidRDefault="00BD36B1" w:rsidP="00304FAA">
            <w:pPr>
              <w:jc w:val="center"/>
              <w:rPr>
                <w:sz w:val="18"/>
                <w:szCs w:val="16"/>
              </w:rPr>
            </w:pPr>
            <w:r w:rsidRPr="009E62B9">
              <w:rPr>
                <w:sz w:val="18"/>
                <w:szCs w:val="16"/>
              </w:rPr>
              <w:t>M (string)</w:t>
            </w:r>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2E2CB9" w14:textId="51FAE70D" w:rsidR="00BD36B1" w:rsidRPr="007E59EB" w:rsidRDefault="00BD36B1" w:rsidP="007E59EB">
            <w:pPr>
              <w:rPr>
                <w:sz w:val="18"/>
                <w:szCs w:val="18"/>
                <w:lang w:eastAsia="zh-CN"/>
              </w:rPr>
            </w:pPr>
            <w:r w:rsidRPr="1FE1BD7A">
              <w:rPr>
                <w:sz w:val="18"/>
                <w:szCs w:val="18"/>
                <w:lang w:eastAsia="zh-CN"/>
              </w:rPr>
              <w:t>shall be set to “urn:</w:t>
            </w:r>
            <w:proofErr w:type="gramStart"/>
            <w:r w:rsidRPr="1FE1BD7A">
              <w:rPr>
                <w:sz w:val="18"/>
                <w:szCs w:val="18"/>
                <w:lang w:eastAsia="zh-CN"/>
              </w:rPr>
              <w:t>mpeg:dash</w:t>
            </w:r>
            <w:proofErr w:type="gramEnd"/>
            <w:r w:rsidRPr="1FE1BD7A">
              <w:rPr>
                <w:sz w:val="18"/>
                <w:szCs w:val="18"/>
                <w:lang w:eastAsia="zh-CN"/>
              </w:rPr>
              <w:t>:sbd:2020”.</w:t>
            </w:r>
          </w:p>
        </w:tc>
      </w:tr>
      <w:tr w:rsidR="00BD36B1" w:rsidRPr="009E62B9" w14:paraId="571B3B2A"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4DF8D56E" w14:textId="77777777" w:rsidR="00BD36B1" w:rsidRPr="009E62B9" w:rsidRDefault="00BD36B1" w:rsidP="00304FAA">
            <w:pPr>
              <w:rPr>
                <w:b/>
                <w:sz w:val="18"/>
              </w:rPr>
            </w:pPr>
          </w:p>
        </w:tc>
        <w:tc>
          <w:tcPr>
            <w:tcW w:w="121" w:type="pct"/>
            <w:tcBorders>
              <w:top w:val="single" w:sz="4" w:space="0" w:color="000000" w:themeColor="text1"/>
              <w:left w:val="nil"/>
              <w:bottom w:val="single" w:sz="4" w:space="0" w:color="000000" w:themeColor="text1"/>
              <w:right w:val="nil"/>
            </w:tcBorders>
          </w:tcPr>
          <w:p w14:paraId="5E20A903" w14:textId="77777777" w:rsidR="00BD36B1" w:rsidRPr="009E62B9" w:rsidRDefault="00BD36B1" w:rsidP="00304FAA">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tcPr>
          <w:p w14:paraId="2600BFF1" w14:textId="77777777" w:rsidR="00BD36B1" w:rsidRPr="009E62B9" w:rsidRDefault="00BD36B1" w:rsidP="00304FAA">
            <w:pPr>
              <w:rPr>
                <w:rFonts w:ascii="Courier New" w:hAnsi="Courier New" w:cs="Courier New"/>
                <w:sz w:val="18"/>
              </w:rPr>
            </w:pPr>
            <w:r>
              <w:rPr>
                <w:rFonts w:ascii="Courier New" w:hAnsi="Courier New" w:cs="Courier New"/>
                <w:sz w:val="18"/>
              </w:rPr>
              <w:t>@value</w:t>
            </w:r>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050F4" w14:textId="77777777" w:rsidR="00BD36B1" w:rsidRPr="009E62B9" w:rsidRDefault="00BD36B1" w:rsidP="00304FAA">
            <w:pPr>
              <w:jc w:val="center"/>
              <w:rPr>
                <w:sz w:val="18"/>
                <w:szCs w:val="16"/>
              </w:rPr>
            </w:pPr>
            <w:r w:rsidRPr="009E62B9">
              <w:rPr>
                <w:sz w:val="18"/>
                <w:szCs w:val="16"/>
              </w:rPr>
              <w:t>M (string)</w:t>
            </w:r>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E504C" w14:textId="77777777" w:rsidR="00BD36B1" w:rsidRPr="009E62B9" w:rsidRDefault="00BD36B1" w:rsidP="00304FAA">
            <w:pPr>
              <w:rPr>
                <w:sz w:val="18"/>
                <w:szCs w:val="16"/>
                <w:lang w:eastAsia="zh-CN"/>
              </w:rPr>
            </w:pPr>
            <w:r w:rsidRPr="00E066A0">
              <w:rPr>
                <w:sz w:val="18"/>
                <w:szCs w:val="16"/>
                <w:lang w:eastAsia="zh-CN"/>
              </w:rPr>
              <w:t xml:space="preserve">URL of the SBD </w:t>
            </w:r>
            <w:r>
              <w:rPr>
                <w:sz w:val="18"/>
                <w:szCs w:val="16"/>
                <w:lang w:eastAsia="zh-CN"/>
              </w:rPr>
              <w:t>document</w:t>
            </w:r>
            <w:r w:rsidRPr="00E066A0">
              <w:rPr>
                <w:sz w:val="18"/>
                <w:szCs w:val="16"/>
                <w:lang w:eastAsia="zh-CN"/>
              </w:rPr>
              <w:t xml:space="preserve"> for this session</w:t>
            </w:r>
          </w:p>
        </w:tc>
      </w:tr>
      <w:tr w:rsidR="005E603E" w:rsidRPr="009E62B9" w14:paraId="1DC26430" w14:textId="77777777" w:rsidTr="005E603E">
        <w:trPr>
          <w:jc w:val="center"/>
          <w:ins w:id="27" w:author="Iraj Sodagar" w:date="2021-01-01T12:27:00Z"/>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00"/>
          </w:tcPr>
          <w:p w14:paraId="4AB9A601" w14:textId="77777777" w:rsidR="00BD36B1" w:rsidRPr="009E62B9" w:rsidRDefault="00BD36B1" w:rsidP="00304FAA">
            <w:pPr>
              <w:rPr>
                <w:ins w:id="28" w:author="Iraj Sodagar" w:date="2021-01-01T12:27:00Z"/>
                <w:b/>
                <w:sz w:val="18"/>
              </w:rPr>
            </w:pPr>
          </w:p>
        </w:tc>
        <w:tc>
          <w:tcPr>
            <w:tcW w:w="121" w:type="pct"/>
            <w:tcBorders>
              <w:top w:val="single" w:sz="4" w:space="0" w:color="000000" w:themeColor="text1"/>
              <w:left w:val="nil"/>
              <w:bottom w:val="single" w:sz="4" w:space="0" w:color="000000" w:themeColor="text1"/>
              <w:right w:val="nil"/>
            </w:tcBorders>
            <w:shd w:val="clear" w:color="auto" w:fill="FFFF00"/>
          </w:tcPr>
          <w:p w14:paraId="4F2255D8" w14:textId="77777777" w:rsidR="00BD36B1" w:rsidRPr="009E62B9" w:rsidRDefault="00BD36B1" w:rsidP="00304FAA">
            <w:pPr>
              <w:rPr>
                <w:ins w:id="29" w:author="Iraj Sodagar" w:date="2021-01-01T12:27:00Z"/>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00"/>
          </w:tcPr>
          <w:p w14:paraId="7344255E" w14:textId="77777777" w:rsidR="00BD36B1" w:rsidRDefault="00BD36B1" w:rsidP="00304FAA">
            <w:pPr>
              <w:rPr>
                <w:ins w:id="30" w:author="Iraj Sodagar" w:date="2021-01-01T12:27:00Z"/>
                <w:rFonts w:ascii="Courier New" w:hAnsi="Courier New" w:cs="Courier New"/>
                <w:sz w:val="18"/>
              </w:rPr>
            </w:pPr>
            <w:ins w:id="31" w:author="Iraj Sodagar" w:date="2021-01-01T12:27:00Z">
              <w:r>
                <w:rPr>
                  <w:rFonts w:ascii="Courier New" w:hAnsi="Courier New" w:cs="Courier New"/>
                  <w:sz w:val="18"/>
                </w:rPr>
                <w:t>@</w:t>
              </w:r>
            </w:ins>
            <w:ins w:id="32" w:author="Iraj Sodagar" w:date="2021-01-01T13:43:00Z">
              <w:r>
                <w:rPr>
                  <w:rFonts w:ascii="Courier New" w:hAnsi="Courier New" w:cs="Courier New"/>
                  <w:sz w:val="18"/>
                </w:rPr>
                <w:t>urlClass</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185A888D" w14:textId="77777777" w:rsidR="00BD36B1" w:rsidRDefault="00BD36B1" w:rsidP="00304FAA">
            <w:pPr>
              <w:jc w:val="center"/>
              <w:rPr>
                <w:ins w:id="33" w:author="Iraj Sodagar" w:date="2021-01-01T12:30:00Z"/>
                <w:sz w:val="18"/>
                <w:szCs w:val="16"/>
              </w:rPr>
            </w:pPr>
            <w:ins w:id="34" w:author="Iraj Sodagar" w:date="2021-01-01T12:27:00Z">
              <w:r>
                <w:rPr>
                  <w:sz w:val="18"/>
                  <w:szCs w:val="16"/>
                </w:rPr>
                <w:t>O</w:t>
              </w:r>
            </w:ins>
            <w:ins w:id="35" w:author="Iraj Sodagar" w:date="2021-01-01T12:30:00Z">
              <w:r>
                <w:rPr>
                  <w:sz w:val="18"/>
                  <w:szCs w:val="16"/>
                </w:rPr>
                <w:t>D</w:t>
              </w:r>
            </w:ins>
          </w:p>
          <w:p w14:paraId="6435575F" w14:textId="77777777" w:rsidR="00BD36B1" w:rsidRPr="00896853" w:rsidRDefault="00BD36B1" w:rsidP="00304FAA">
            <w:pPr>
              <w:jc w:val="center"/>
              <w:rPr>
                <w:ins w:id="36" w:author="Iraj Sodagar" w:date="2021-01-01T12:27:00Z"/>
                <w:sz w:val="18"/>
                <w:szCs w:val="18"/>
                <w:rPrChange w:id="37" w:author="Iraj Sodagar" w:date="2021-01-01T12:30:00Z">
                  <w:rPr>
                    <w:ins w:id="38" w:author="Iraj Sodagar" w:date="2021-01-01T12:27:00Z"/>
                    <w:sz w:val="18"/>
                    <w:szCs w:val="16"/>
                  </w:rPr>
                </w:rPrChange>
              </w:rPr>
            </w:pPr>
            <w:ins w:id="39" w:author="Iraj Sodagar" w:date="2021-01-01T12:30:00Z">
              <w:r w:rsidRPr="00896853">
                <w:rPr>
                  <w:sz w:val="18"/>
                  <w:szCs w:val="18"/>
                  <w:rPrChange w:id="40" w:author="Iraj Sodagar" w:date="2021-01-01T12:30:00Z">
                    <w:rPr/>
                  </w:rPrChange>
                </w:rPr>
                <w:t>(default:</w:t>
              </w:r>
              <w:r w:rsidRPr="00896853">
                <w:rPr>
                  <w:sz w:val="18"/>
                  <w:szCs w:val="18"/>
                  <w:rPrChange w:id="41" w:author="Iraj Sodagar" w:date="2021-01-01T12:30:00Z">
                    <w:rPr/>
                  </w:rPrChange>
                </w:rPr>
                <w:br/>
                <w:t>"segment")</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00"/>
          </w:tcPr>
          <w:p w14:paraId="6D65C2A8" w14:textId="77777777" w:rsidR="00BD36B1" w:rsidRDefault="00BD36B1" w:rsidP="00304FAA">
            <w:pPr>
              <w:pStyle w:val="Tablebody"/>
              <w:rPr>
                <w:ins w:id="42" w:author="Iraj Sodagar" w:date="2021-01-01T12:31:00Z"/>
              </w:rPr>
            </w:pPr>
            <w:ins w:id="43" w:author="Iraj Sodagar" w:date="2021-01-01T12:31:00Z">
              <w:r>
                <w:t>specifies which HTTP GET requests shall be the subject to SBD</w:t>
              </w:r>
            </w:ins>
            <w:ins w:id="44" w:author="Iraj Sodagar" w:date="2021-01-01T13:04:00Z">
              <w:r>
                <w:t xml:space="preserve"> processing</w:t>
              </w:r>
            </w:ins>
            <w:ins w:id="45" w:author="Iraj Sodagar" w:date="2021-01-01T12:31:00Z">
              <w:r>
                <w:t xml:space="preserve">. Value is a white spaced concatenated list of the following </w:t>
              </w:r>
            </w:ins>
            <w:ins w:id="46" w:author="Iraj Sodagar" w:date="2021-01-01T12:57:00Z">
              <w:r>
                <w:t>keys</w:t>
              </w:r>
            </w:ins>
            <w:ins w:id="47" w:author="Iraj Sodagar" w:date="2021-01-01T12:31:00Z">
              <w:r>
                <w:t>:</w:t>
              </w:r>
            </w:ins>
          </w:p>
          <w:p w14:paraId="73E99D7D" w14:textId="77777777" w:rsidR="00BD36B1" w:rsidRDefault="00BD36B1" w:rsidP="00304FAA">
            <w:pPr>
              <w:pStyle w:val="ListNumber1-"/>
              <w:jc w:val="left"/>
              <w:rPr>
                <w:ins w:id="48" w:author="Iraj Sodagar" w:date="2021-01-01T12:31:00Z"/>
              </w:rPr>
            </w:pPr>
            <w:ins w:id="49" w:author="Iraj Sodagar" w:date="2021-01-01T12:31:00Z">
              <w:r>
                <w:t>1)</w:t>
              </w:r>
              <w:r>
                <w:tab/>
                <w:t>"segment" (all segment requests)",</w:t>
              </w:r>
            </w:ins>
          </w:p>
          <w:p w14:paraId="644BCB5B" w14:textId="77777777" w:rsidR="00BD36B1" w:rsidRDefault="00BD36B1" w:rsidP="00304FAA">
            <w:pPr>
              <w:pStyle w:val="ListNumber1-"/>
              <w:jc w:val="left"/>
              <w:rPr>
                <w:ins w:id="50" w:author="Iraj Sodagar" w:date="2021-01-01T12:31:00Z"/>
              </w:rPr>
            </w:pPr>
            <w:ins w:id="51" w:author="Iraj Sodagar" w:date="2021-01-01T12:31:00Z">
              <w:r>
                <w:t>2)</w:t>
              </w:r>
              <w:r>
                <w:tab/>
                <w:t>"</w:t>
              </w:r>
              <w:proofErr w:type="spellStart"/>
              <w:r>
                <w:t>xlink</w:t>
              </w:r>
              <w:proofErr w:type="spellEnd"/>
              <w:r>
                <w:t xml:space="preserve">" (all </w:t>
              </w:r>
              <w:proofErr w:type="spellStart"/>
              <w:r>
                <w:t>XLink</w:t>
              </w:r>
              <w:proofErr w:type="spellEnd"/>
              <w:r>
                <w:t xml:space="preserve"> resolution requests),</w:t>
              </w:r>
            </w:ins>
          </w:p>
          <w:p w14:paraId="4AC54124" w14:textId="77777777" w:rsidR="00BD36B1" w:rsidRDefault="00BD36B1" w:rsidP="00304FAA">
            <w:pPr>
              <w:pStyle w:val="ListNumber1-"/>
              <w:jc w:val="left"/>
              <w:rPr>
                <w:ins w:id="52" w:author="Iraj Sodagar" w:date="2021-01-01T12:31:00Z"/>
              </w:rPr>
            </w:pPr>
            <w:ins w:id="53" w:author="Iraj Sodagar" w:date="2021-01-01T12:31:00Z">
              <w:r>
                <w:t>3)</w:t>
              </w:r>
              <w:r>
                <w:tab/>
                <w:t>"</w:t>
              </w:r>
              <w:proofErr w:type="spellStart"/>
              <w:r>
                <w:t>mpd</w:t>
              </w:r>
              <w:proofErr w:type="spellEnd"/>
              <w:r>
                <w:t>" (all MPD requests),</w:t>
              </w:r>
            </w:ins>
          </w:p>
          <w:p w14:paraId="0C60EF2D" w14:textId="77777777" w:rsidR="00BD36B1" w:rsidRDefault="00BD36B1" w:rsidP="00304FAA">
            <w:pPr>
              <w:pStyle w:val="ListNumber1-"/>
              <w:jc w:val="left"/>
              <w:rPr>
                <w:ins w:id="54" w:author="Iraj Sodagar" w:date="2021-01-01T12:31:00Z"/>
              </w:rPr>
            </w:pPr>
            <w:ins w:id="55" w:author="Iraj Sodagar" w:date="2021-01-01T12:31:00Z">
              <w:r>
                <w:t>4)</w:t>
              </w:r>
              <w:r>
                <w:tab/>
                <w:t>"</w:t>
              </w:r>
              <w:proofErr w:type="spellStart"/>
              <w:r>
                <w:t>callback</w:t>
              </w:r>
              <w:proofErr w:type="spellEnd"/>
              <w:r>
                <w:t xml:space="preserve">" (all requests triggered by DASH </w:t>
              </w:r>
              <w:proofErr w:type="spellStart"/>
              <w:r>
                <w:t>callback</w:t>
              </w:r>
              <w:proofErr w:type="spellEnd"/>
              <w:r>
                <w:t xml:space="preserve"> events),</w:t>
              </w:r>
            </w:ins>
          </w:p>
          <w:p w14:paraId="7DC456CE" w14:textId="77777777" w:rsidR="00BD36B1" w:rsidRDefault="00BD36B1" w:rsidP="00304FAA">
            <w:pPr>
              <w:pStyle w:val="ListNumber1-"/>
              <w:jc w:val="left"/>
              <w:rPr>
                <w:ins w:id="56" w:author="Iraj Sodagar" w:date="2021-01-01T12:31:00Z"/>
              </w:rPr>
            </w:pPr>
            <w:ins w:id="57" w:author="Iraj Sodagar" w:date="2021-01-01T12:31:00Z">
              <w:r>
                <w:t>5)</w:t>
              </w:r>
              <w:r>
                <w:tab/>
                <w:t>"chaining" (requests for chained-to MPDs,</w:t>
              </w:r>
            </w:ins>
          </w:p>
          <w:p w14:paraId="70430549" w14:textId="77777777" w:rsidR="00BD36B1" w:rsidRDefault="00BD36B1" w:rsidP="00304FAA">
            <w:pPr>
              <w:pStyle w:val="ListNumber1-"/>
              <w:jc w:val="left"/>
              <w:rPr>
                <w:ins w:id="58" w:author="Iraj Sodagar" w:date="2021-01-01T12:31:00Z"/>
              </w:rPr>
            </w:pPr>
            <w:ins w:id="59" w:author="Iraj Sodagar" w:date="2021-01-01T12:31:00Z">
              <w:r>
                <w:t>6)</w:t>
              </w:r>
              <w:r>
                <w:tab/>
                <w:t>"fallback" (requests for the alternative MPDs.</w:t>
              </w:r>
            </w:ins>
          </w:p>
          <w:p w14:paraId="562EA373" w14:textId="77777777" w:rsidR="00BD36B1" w:rsidRDefault="00BD36B1" w:rsidP="00304FAA">
            <w:pPr>
              <w:pStyle w:val="Tablebody"/>
              <w:rPr>
                <w:ins w:id="60" w:author="Iraj Sodagar" w:date="2021-01-01T13:00:00Z"/>
              </w:rPr>
            </w:pPr>
            <w:ins w:id="61" w:author="Iraj Sodagar" w:date="2021-01-01T13:00:00Z">
              <w:r>
                <w:t>Each key defines an URL class.</w:t>
              </w:r>
            </w:ins>
            <w:ins w:id="62" w:author="Iraj Sodagar" w:date="2021-01-01T13:02:00Z">
              <w:r>
                <w:t xml:space="preserve"> Each URL class defi</w:t>
              </w:r>
            </w:ins>
            <w:ins w:id="63" w:author="Iraj Sodagar" w:date="2021-01-01T13:03:00Z">
              <w:r>
                <w:t xml:space="preserve">nes </w:t>
              </w:r>
            </w:ins>
            <w:ins w:id="64" w:author="Iraj Sodagar" w:date="2021-01-01T13:04:00Z">
              <w:r>
                <w:t xml:space="preserve">a collocation of </w:t>
              </w:r>
            </w:ins>
            <w:ins w:id="65" w:author="Iraj Sodagar" w:date="2021-01-01T13:03:00Z">
              <w:r>
                <w:t xml:space="preserve">URLs that </w:t>
              </w:r>
            </w:ins>
            <w:ins w:id="66" w:author="Iraj Sodagar" w:date="2021-01-01T13:04:00Z">
              <w:r>
                <w:t>its members are</w:t>
              </w:r>
            </w:ins>
            <w:ins w:id="67" w:author="Iraj Sodagar" w:date="2021-01-01T13:03:00Z">
              <w:r>
                <w:t xml:space="preserve"> used to request </w:t>
              </w:r>
            </w:ins>
            <w:ins w:id="68" w:author="Iraj Sodagar" w:date="2021-01-01T13:48:00Z">
              <w:r>
                <w:t xml:space="preserve">a </w:t>
              </w:r>
            </w:ins>
            <w:ins w:id="69" w:author="Iraj Sodagar" w:date="2021-01-01T13:03:00Z">
              <w:r>
                <w:t xml:space="preserve">different </w:t>
              </w:r>
            </w:ins>
            <w:ins w:id="70" w:author="Iraj Sodagar" w:date="2021-01-01T13:47:00Z">
              <w:r>
                <w:t xml:space="preserve">class of </w:t>
              </w:r>
            </w:ins>
            <w:ins w:id="71" w:author="Iraj Sodagar" w:date="2021-01-01T13:03:00Z">
              <w:r>
                <w:t>resource</w:t>
              </w:r>
            </w:ins>
            <w:ins w:id="72" w:author="Iraj Sodagar" w:date="2021-01-01T13:47:00Z">
              <w:r>
                <w:t>s</w:t>
              </w:r>
            </w:ins>
            <w:ins w:id="73" w:author="Iraj Sodagar" w:date="2021-01-01T13:03:00Z">
              <w:r>
                <w:t xml:space="preserve">, such as </w:t>
              </w:r>
            </w:ins>
            <w:ins w:id="74" w:author="Iraj Sodagar" w:date="2021-01-01T13:48:00Z">
              <w:r>
                <w:t xml:space="preserve">the class of </w:t>
              </w:r>
            </w:ins>
            <w:ins w:id="75" w:author="Iraj Sodagar" w:date="2021-01-01T13:03:00Z">
              <w:r>
                <w:t xml:space="preserve">segments, </w:t>
              </w:r>
            </w:ins>
            <w:ins w:id="76" w:author="Iraj Sodagar" w:date="2021-01-01T13:49:00Z">
              <w:r>
                <w:t xml:space="preserve">the class of </w:t>
              </w:r>
            </w:ins>
            <w:proofErr w:type="spellStart"/>
            <w:ins w:id="77" w:author="Iraj Sodagar" w:date="2021-01-01T13:03:00Z">
              <w:r>
                <w:t>Xlink</w:t>
              </w:r>
              <w:proofErr w:type="spellEnd"/>
              <w:r>
                <w:t xml:space="preserve"> res</w:t>
              </w:r>
            </w:ins>
            <w:ins w:id="78" w:author="Iraj Sodagar" w:date="2021-01-01T13:04:00Z">
              <w:r>
                <w:t>olution</w:t>
              </w:r>
            </w:ins>
            <w:ins w:id="79" w:author="Iraj Sodagar" w:date="2021-01-01T13:05:00Z">
              <w:r>
                <w:t>s</w:t>
              </w:r>
            </w:ins>
            <w:ins w:id="80" w:author="Iraj Sodagar" w:date="2021-01-01T13:48:00Z">
              <w:r>
                <w:t>,</w:t>
              </w:r>
            </w:ins>
            <w:ins w:id="81" w:author="Iraj Sodagar" w:date="2021-01-01T13:04:00Z">
              <w:r>
                <w:t xml:space="preserve"> and etc.</w:t>
              </w:r>
            </w:ins>
          </w:p>
          <w:p w14:paraId="56415C33" w14:textId="77777777" w:rsidR="00BD36B1" w:rsidRDefault="00BD36B1" w:rsidP="00304FAA">
            <w:pPr>
              <w:pStyle w:val="Tablebody"/>
              <w:rPr>
                <w:ins w:id="82" w:author="Iraj Sodagar" w:date="2021-01-01T13:00:00Z"/>
              </w:rPr>
            </w:pPr>
          </w:p>
          <w:p w14:paraId="247B002C" w14:textId="77777777" w:rsidR="00BD36B1" w:rsidRPr="00905800" w:rsidRDefault="00BD36B1">
            <w:pPr>
              <w:pStyle w:val="Tablebody"/>
              <w:rPr>
                <w:ins w:id="83" w:author="Iraj Sodagar" w:date="2021-01-01T12:27:00Z"/>
                <w:rPrChange w:id="84" w:author="Iraj Sodagar" w:date="2021-01-01T12:32:00Z">
                  <w:rPr>
                    <w:ins w:id="85" w:author="Iraj Sodagar" w:date="2021-01-01T12:27:00Z"/>
                    <w:sz w:val="18"/>
                    <w:szCs w:val="16"/>
                    <w:lang w:eastAsia="zh-CN"/>
                  </w:rPr>
                </w:rPrChange>
              </w:rPr>
              <w:pPrChange w:id="86" w:author="Iraj Sodagar" w:date="2021-01-01T12:32:00Z">
                <w:pPr/>
              </w:pPrChange>
            </w:pPr>
            <w:ins w:id="87" w:author="Iraj Sodagar" w:date="2021-01-01T12:31:00Z">
              <w:r>
                <w:t xml:space="preserve">Default value is "segment", i.e. </w:t>
              </w:r>
            </w:ins>
            <w:ins w:id="88" w:author="Iraj Sodagar" w:date="2021-01-01T12:32:00Z">
              <w:r>
                <w:t>only segment URLs are subject to SBD processing.</w:t>
              </w:r>
            </w:ins>
          </w:p>
        </w:tc>
      </w:tr>
      <w:tr w:rsidR="00BD36B1" w:rsidRPr="009E62B9" w14:paraId="02AE02EC"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458A54DD" w14:textId="77777777" w:rsidR="00BD36B1" w:rsidRPr="009E62B9" w:rsidRDefault="00BD36B1" w:rsidP="00304FAA">
            <w:pPr>
              <w:rPr>
                <w:b/>
                <w:sz w:val="18"/>
              </w:rPr>
            </w:pPr>
          </w:p>
        </w:tc>
        <w:tc>
          <w:tcPr>
            <w:tcW w:w="121" w:type="pct"/>
            <w:tcBorders>
              <w:top w:val="single" w:sz="4" w:space="0" w:color="000000" w:themeColor="text1"/>
              <w:left w:val="nil"/>
              <w:bottom w:val="single" w:sz="4" w:space="0" w:color="000000" w:themeColor="text1"/>
              <w:right w:val="nil"/>
            </w:tcBorders>
          </w:tcPr>
          <w:p w14:paraId="66E66A70" w14:textId="77777777" w:rsidR="00BD36B1" w:rsidRPr="009E62B9" w:rsidRDefault="00BD36B1" w:rsidP="00304FAA">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tcPr>
          <w:p w14:paraId="308E47D2" w14:textId="77777777" w:rsidR="00BD36B1" w:rsidRDefault="00BD36B1" w:rsidP="00304FAA">
            <w:pPr>
              <w:rPr>
                <w:rFonts w:ascii="Courier New" w:hAnsi="Courier New" w:cs="Courier New"/>
                <w:sz w:val="18"/>
              </w:rPr>
            </w:pPr>
            <w:r>
              <w:rPr>
                <w:rFonts w:ascii="Courier New" w:hAnsi="Courier New" w:cs="Courier New"/>
                <w:sz w:val="18"/>
              </w:rPr>
              <w:t>@template</w:t>
            </w:r>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6603CD" w14:textId="77777777" w:rsidR="00BD36B1" w:rsidRPr="009E62B9" w:rsidRDefault="00BD36B1" w:rsidP="00304FAA">
            <w:pPr>
              <w:jc w:val="center"/>
              <w:rPr>
                <w:sz w:val="18"/>
                <w:szCs w:val="16"/>
              </w:rPr>
            </w:pPr>
            <w:r>
              <w:rPr>
                <w:sz w:val="18"/>
                <w:szCs w:val="16"/>
              </w:rPr>
              <w:t>O</w:t>
            </w:r>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03B44" w14:textId="77777777" w:rsidR="001204E7" w:rsidRPr="009D2AED" w:rsidRDefault="001204E7" w:rsidP="001204E7">
            <w:pPr>
              <w:rPr>
                <w:rFonts w:asciiTheme="majorHAnsi" w:hAnsiTheme="majorHAnsi"/>
                <w:sz w:val="18"/>
                <w:szCs w:val="18"/>
                <w:lang w:eastAsia="zh-CN"/>
                <w:rPrChange w:id="89" w:author="Iraj Sodagar" w:date="2021-01-02T12:15:00Z">
                  <w:rPr>
                    <w:sz w:val="18"/>
                    <w:szCs w:val="18"/>
                    <w:lang w:eastAsia="zh-CN"/>
                  </w:rPr>
                </w:rPrChange>
              </w:rPr>
            </w:pPr>
            <w:r>
              <w:rPr>
                <w:sz w:val="18"/>
                <w:szCs w:val="18"/>
                <w:lang w:eastAsia="zh-CN"/>
              </w:rPr>
              <w:t>t</w:t>
            </w:r>
            <w:r w:rsidRPr="5AACA424">
              <w:rPr>
                <w:sz w:val="18"/>
                <w:szCs w:val="18"/>
                <w:lang w:eastAsia="zh-CN"/>
              </w:rPr>
              <w:t xml:space="preserve">emplate for applying to the key-value pair found in SBD document. </w:t>
            </w:r>
            <w:ins w:id="90" w:author="Iraj Sodagar" w:date="2021-01-02T12:10:00Z">
              <w:r>
                <w:rPr>
                  <w:sz w:val="18"/>
                  <w:szCs w:val="18"/>
                  <w:lang w:eastAsia="zh-CN"/>
                </w:rPr>
                <w:t xml:space="preserve">For each </w:t>
              </w:r>
              <w:proofErr w:type="spellStart"/>
              <w:r>
                <w:rPr>
                  <w:rFonts w:ascii="Courier New" w:hAnsi="Courier New" w:cs="Courier New"/>
                  <w:b/>
                  <w:sz w:val="18"/>
                </w:rPr>
                <w:t>Key</w:t>
              </w:r>
              <w:r w:rsidRPr="007D592C">
                <w:rPr>
                  <w:rFonts w:ascii="Courier New" w:eastAsia="Courier New" w:hAnsi="Courier New" w:cs="Courier New"/>
                  <w:sz w:val="18"/>
                  <w:szCs w:val="18"/>
                  <w:lang w:eastAsia="zh-CN"/>
                </w:rPr>
                <w:t>@name</w:t>
              </w:r>
              <w:proofErr w:type="spellEnd"/>
              <w:r w:rsidRPr="5AACA424">
                <w:rPr>
                  <w:sz w:val="18"/>
                  <w:szCs w:val="18"/>
                  <w:lang w:eastAsia="zh-CN"/>
                </w:rPr>
                <w:t xml:space="preserve"> </w:t>
              </w:r>
              <w:r>
                <w:rPr>
                  <w:sz w:val="18"/>
                  <w:szCs w:val="18"/>
                  <w:lang w:eastAsia="zh-CN"/>
                </w:rPr>
                <w:t>in the template, w</w:t>
              </w:r>
            </w:ins>
            <w:del w:id="91" w:author="Iraj Sodagar" w:date="2021-01-02T12:10:00Z">
              <w:r w:rsidRPr="5AACA424" w:rsidDel="000646BC">
                <w:rPr>
                  <w:sz w:val="18"/>
                  <w:szCs w:val="18"/>
                  <w:lang w:eastAsia="zh-CN"/>
                </w:rPr>
                <w:delText>W</w:delText>
              </w:r>
            </w:del>
            <w:r w:rsidRPr="5AACA424">
              <w:rPr>
                <w:sz w:val="18"/>
                <w:szCs w:val="18"/>
                <w:lang w:eastAsia="zh-CN"/>
              </w:rPr>
              <w:t xml:space="preserve">hen </w:t>
            </w:r>
            <w:r>
              <w:rPr>
                <w:sz w:val="18"/>
                <w:szCs w:val="18"/>
                <w:lang w:eastAsia="zh-CN"/>
              </w:rPr>
              <w:t xml:space="preserve">the </w:t>
            </w:r>
            <w:r w:rsidRPr="5AACA424">
              <w:rPr>
                <w:sz w:val="18"/>
                <w:szCs w:val="18"/>
                <w:lang w:eastAsia="zh-CN"/>
              </w:rPr>
              <w:t>value of</w:t>
            </w:r>
            <w:r>
              <w:rPr>
                <w:sz w:val="18"/>
                <w:szCs w:val="18"/>
                <w:lang w:eastAsia="zh-CN"/>
              </w:rPr>
              <w:t xml:space="preserve"> a </w:t>
            </w:r>
            <w:proofErr w:type="spellStart"/>
            <w:r>
              <w:rPr>
                <w:rFonts w:ascii="Courier New" w:hAnsi="Courier New" w:cs="Courier New"/>
                <w:b/>
                <w:sz w:val="18"/>
              </w:rPr>
              <w:t>Key</w:t>
            </w:r>
            <w:r w:rsidRPr="007D592C">
              <w:rPr>
                <w:rFonts w:ascii="Courier New" w:eastAsia="Courier New" w:hAnsi="Courier New" w:cs="Courier New"/>
                <w:sz w:val="18"/>
                <w:szCs w:val="18"/>
                <w:lang w:eastAsia="zh-CN"/>
              </w:rPr>
              <w:t>@name</w:t>
            </w:r>
            <w:proofErr w:type="spellEnd"/>
            <w:r w:rsidRPr="5AACA424">
              <w:rPr>
                <w:sz w:val="18"/>
                <w:szCs w:val="18"/>
                <w:lang w:eastAsia="zh-CN"/>
              </w:rPr>
              <w:t xml:space="preserve"> </w:t>
            </w:r>
            <w:del w:id="92" w:author="Iraj Sodagar" w:date="2021-01-02T12:11:00Z">
              <w:r w:rsidRPr="5AACA424" w:rsidDel="000646BC">
                <w:rPr>
                  <w:sz w:val="18"/>
                  <w:szCs w:val="18"/>
                  <w:lang w:eastAsia="zh-CN"/>
                </w:rPr>
                <w:delText xml:space="preserve">in the </w:delText>
              </w:r>
              <w:r w:rsidRPr="007D592C" w:rsidDel="000646BC">
                <w:rPr>
                  <w:rFonts w:ascii="Courier New" w:eastAsia="Courier New" w:hAnsi="Courier New" w:cs="Courier New"/>
                  <w:sz w:val="18"/>
                  <w:szCs w:val="18"/>
                  <w:lang w:eastAsia="zh-CN"/>
                </w:rPr>
                <w:delText>@template</w:delText>
              </w:r>
              <w:r w:rsidRPr="5AACA424" w:rsidDel="000646BC">
                <w:rPr>
                  <w:sz w:val="18"/>
                  <w:szCs w:val="18"/>
                  <w:lang w:eastAsia="zh-CN"/>
                </w:rPr>
                <w:delText xml:space="preserve"> </w:delText>
              </w:r>
            </w:del>
            <w:r w:rsidRPr="5AACA424">
              <w:rPr>
                <w:sz w:val="18"/>
                <w:szCs w:val="18"/>
                <w:lang w:eastAsia="zh-CN"/>
              </w:rPr>
              <w:t xml:space="preserve">is found in the SBD document, its corresponding key-value pair </w:t>
            </w:r>
            <w:r>
              <w:rPr>
                <w:sz w:val="18"/>
                <w:szCs w:val="18"/>
                <w:lang w:eastAsia="zh-CN"/>
              </w:rPr>
              <w:t xml:space="preserve">of SBD document </w:t>
            </w:r>
            <w:r w:rsidRPr="5AACA424">
              <w:rPr>
                <w:sz w:val="18"/>
                <w:szCs w:val="18"/>
                <w:lang w:eastAsia="zh-CN"/>
              </w:rPr>
              <w:t xml:space="preserve">shall replace the string </w:t>
            </w:r>
            <w:ins w:id="93" w:author="Iraj Sodagar" w:date="2021-01-02T12:06:00Z">
              <w:r>
                <w:rPr>
                  <w:sz w:val="18"/>
                  <w:szCs w:val="18"/>
                  <w:lang w:eastAsia="zh-CN"/>
                </w:rPr>
                <w:t>‘$’</w:t>
              </w:r>
              <w:proofErr w:type="spellStart"/>
              <w:r>
                <w:rPr>
                  <w:rFonts w:ascii="Courier New" w:hAnsi="Courier New" w:cs="Courier New"/>
                  <w:b/>
                  <w:sz w:val="18"/>
                </w:rPr>
                <w:t>Key</w:t>
              </w:r>
              <w:r w:rsidRPr="007D592C">
                <w:rPr>
                  <w:rFonts w:ascii="Courier New" w:eastAsia="Courier New" w:hAnsi="Courier New" w:cs="Courier New"/>
                  <w:sz w:val="18"/>
                  <w:szCs w:val="18"/>
                  <w:lang w:eastAsia="zh-CN"/>
                </w:rPr>
                <w:t>@name</w:t>
              </w:r>
              <w:proofErr w:type="spellEnd"/>
              <w:r>
                <w:rPr>
                  <w:sz w:val="18"/>
                  <w:szCs w:val="18"/>
                  <w:lang w:eastAsia="zh-CN"/>
                </w:rPr>
                <w:t>‘$’</w:t>
              </w:r>
            </w:ins>
            <w:ins w:id="94" w:author="Iraj Sodagar" w:date="2021-01-02T12:54:00Z">
              <w:r>
                <w:rPr>
                  <w:sz w:val="18"/>
                  <w:szCs w:val="18"/>
                  <w:lang w:eastAsia="zh-CN"/>
                </w:rPr>
                <w:t>,</w:t>
              </w:r>
            </w:ins>
            <w:ins w:id="95" w:author="Iraj Sodagar" w:date="2021-01-02T12:06:00Z">
              <w:r>
                <w:rPr>
                  <w:sz w:val="18"/>
                  <w:szCs w:val="18"/>
                  <w:lang w:eastAsia="zh-CN"/>
                </w:rPr>
                <w:t xml:space="preserve"> where</w:t>
              </w:r>
            </w:ins>
            <w:ins w:id="96" w:author="Iraj Sodagar" w:date="2021-01-02T12:07:00Z">
              <w:r>
                <w:rPr>
                  <w:sz w:val="18"/>
                  <w:szCs w:val="18"/>
                  <w:lang w:eastAsia="zh-CN"/>
                </w:rPr>
                <w:t xml:space="preserve"> ‘$’ </w:t>
              </w:r>
            </w:ins>
            <w:ins w:id="97" w:author="Iraj Sodagar" w:date="2021-01-02T12:56:00Z">
              <w:r>
                <w:rPr>
                  <w:sz w:val="18"/>
                  <w:szCs w:val="18"/>
                  <w:lang w:eastAsia="zh-CN"/>
                </w:rPr>
                <w:t>is</w:t>
              </w:r>
            </w:ins>
            <w:del w:id="98" w:author="Iraj Sodagar" w:date="2021-01-02T12:02:00Z">
              <w:r w:rsidRPr="5AACA424" w:rsidDel="00324184">
                <w:rPr>
                  <w:sz w:val="18"/>
                  <w:szCs w:val="18"/>
                  <w:lang w:eastAsia="zh-CN"/>
                </w:rPr>
                <w:delText>between</w:delText>
              </w:r>
            </w:del>
            <w:r w:rsidRPr="5AACA424">
              <w:rPr>
                <w:sz w:val="18"/>
                <w:szCs w:val="18"/>
                <w:lang w:eastAsia="zh-CN"/>
              </w:rPr>
              <w:t xml:space="preserve"> unescaped ‘$</w:t>
            </w:r>
            <w:del w:id="99" w:author="Iraj Sodagar" w:date="2021-01-02T12:56:00Z">
              <w:r w:rsidRPr="5AACA424" w:rsidDel="00627AC8">
                <w:rPr>
                  <w:sz w:val="18"/>
                  <w:szCs w:val="18"/>
                  <w:lang w:eastAsia="zh-CN"/>
                </w:rPr>
                <w:delText>’ character</w:delText>
              </w:r>
            </w:del>
            <w:del w:id="100" w:author="Iraj Sodagar" w:date="2021-01-02T12:54:00Z">
              <w:r w:rsidRPr="5AACA424" w:rsidDel="00877319">
                <w:rPr>
                  <w:sz w:val="18"/>
                  <w:szCs w:val="18"/>
                  <w:lang w:eastAsia="zh-CN"/>
                </w:rPr>
                <w:delText>s</w:delText>
              </w:r>
            </w:del>
            <w:ins w:id="101" w:author="Iraj Sodagar" w:date="2021-01-02T12:54:00Z">
              <w:r>
                <w:rPr>
                  <w:sz w:val="18"/>
                  <w:szCs w:val="18"/>
                  <w:lang w:eastAsia="zh-CN"/>
                </w:rPr>
                <w:t>,</w:t>
              </w:r>
            </w:ins>
            <w:r>
              <w:rPr>
                <w:sz w:val="18"/>
                <w:szCs w:val="18"/>
                <w:lang w:eastAsia="zh-CN"/>
              </w:rPr>
              <w:t xml:space="preserve"> in the </w:t>
            </w:r>
            <w:r w:rsidRPr="00B062EC">
              <w:rPr>
                <w:rFonts w:ascii="Courier New" w:eastAsia="Courier New" w:hAnsi="Courier New" w:cs="Courier New"/>
                <w:sz w:val="18"/>
                <w:szCs w:val="18"/>
                <w:lang w:eastAsia="zh-CN"/>
              </w:rPr>
              <w:t>@template</w:t>
            </w:r>
            <w:ins w:id="102" w:author="Iraj Sodagar" w:date="2021-01-02T12:11:00Z">
              <w:r>
                <w:rPr>
                  <w:rFonts w:eastAsia="Courier New" w:cs="Courier New"/>
                  <w:sz w:val="18"/>
                  <w:szCs w:val="18"/>
                  <w:lang w:eastAsia="zh-CN"/>
                </w:rPr>
                <w:t xml:space="preserve">. </w:t>
              </w:r>
            </w:ins>
            <w:ins w:id="103" w:author="Iraj Sodagar" w:date="2021-01-02T12:09:00Z">
              <w:r>
                <w:rPr>
                  <w:sz w:val="18"/>
                  <w:szCs w:val="18"/>
                  <w:lang w:eastAsia="zh-CN"/>
                </w:rPr>
                <w:t xml:space="preserve"> </w:t>
              </w:r>
            </w:ins>
            <w:ins w:id="104" w:author="Iraj Sodagar" w:date="2021-01-02T12:11:00Z">
              <w:r>
                <w:rPr>
                  <w:sz w:val="18"/>
                  <w:szCs w:val="18"/>
                  <w:lang w:eastAsia="zh-CN"/>
                </w:rPr>
                <w:t>The result</w:t>
              </w:r>
            </w:ins>
            <w:ins w:id="105" w:author="Iraj Sodagar" w:date="2021-01-02T12:14:00Z">
              <w:r>
                <w:rPr>
                  <w:sz w:val="18"/>
                  <w:szCs w:val="18"/>
                  <w:lang w:eastAsia="zh-CN"/>
                </w:rPr>
                <w:t>,</w:t>
              </w:r>
            </w:ins>
            <w:ins w:id="106" w:author="Iraj Sodagar" w:date="2021-01-02T12:11:00Z">
              <w:r>
                <w:rPr>
                  <w:sz w:val="18"/>
                  <w:szCs w:val="18"/>
                  <w:lang w:eastAsia="zh-CN"/>
                </w:rPr>
                <w:t xml:space="preserve"> after applying the replacements for all</w:t>
              </w:r>
            </w:ins>
            <w:ins w:id="107" w:author="Iraj Sodagar" w:date="2021-01-02T12:12:00Z">
              <w:r>
                <w:rPr>
                  <w:sz w:val="18"/>
                  <w:szCs w:val="18"/>
                  <w:lang w:eastAsia="zh-CN"/>
                </w:rPr>
                <w:t xml:space="preserve"> ‘$’</w:t>
              </w:r>
              <w:proofErr w:type="spellStart"/>
              <w:r>
                <w:rPr>
                  <w:rFonts w:ascii="Courier New" w:hAnsi="Courier New" w:cs="Courier New"/>
                  <w:b/>
                  <w:sz w:val="18"/>
                </w:rPr>
                <w:t>Key</w:t>
              </w:r>
              <w:r w:rsidRPr="007D592C">
                <w:rPr>
                  <w:rFonts w:ascii="Courier New" w:eastAsia="Courier New" w:hAnsi="Courier New" w:cs="Courier New"/>
                  <w:sz w:val="18"/>
                  <w:szCs w:val="18"/>
                  <w:lang w:eastAsia="zh-CN"/>
                </w:rPr>
                <w:t>@</w:t>
              </w:r>
              <w:proofErr w:type="gramStart"/>
              <w:r w:rsidRPr="007D592C">
                <w:rPr>
                  <w:rFonts w:ascii="Courier New" w:eastAsia="Courier New" w:hAnsi="Courier New" w:cs="Courier New"/>
                  <w:sz w:val="18"/>
                  <w:szCs w:val="18"/>
                  <w:lang w:eastAsia="zh-CN"/>
                </w:rPr>
                <w:t>name</w:t>
              </w:r>
              <w:proofErr w:type="spellEnd"/>
              <w:r>
                <w:rPr>
                  <w:sz w:val="18"/>
                  <w:szCs w:val="18"/>
                  <w:lang w:eastAsia="zh-CN"/>
                </w:rPr>
                <w:t>‘</w:t>
              </w:r>
              <w:proofErr w:type="gramEnd"/>
              <w:r>
                <w:rPr>
                  <w:sz w:val="18"/>
                  <w:szCs w:val="18"/>
                  <w:lang w:eastAsia="zh-CN"/>
                </w:rPr>
                <w:t xml:space="preserve">$’ in the </w:t>
              </w:r>
              <w:r w:rsidRPr="00B062EC">
                <w:rPr>
                  <w:rFonts w:ascii="Courier New" w:eastAsia="Courier New" w:hAnsi="Courier New" w:cs="Courier New"/>
                  <w:sz w:val="18"/>
                  <w:szCs w:val="18"/>
                  <w:lang w:eastAsia="zh-CN"/>
                </w:rPr>
                <w:t>@template</w:t>
              </w:r>
            </w:ins>
            <w:ins w:id="108" w:author="Iraj Sodagar" w:date="2021-01-02T12:15:00Z">
              <w:r>
                <w:rPr>
                  <w:rFonts w:asciiTheme="majorHAnsi" w:eastAsia="Courier New" w:hAnsiTheme="majorHAnsi" w:cs="Courier New"/>
                  <w:sz w:val="18"/>
                  <w:szCs w:val="18"/>
                  <w:lang w:eastAsia="zh-CN"/>
                </w:rPr>
                <w:t>, i</w:t>
              </w:r>
            </w:ins>
            <w:ins w:id="109" w:author="Iraj Sodagar" w:date="2021-01-02T12:12:00Z">
              <w:r w:rsidRPr="009D2AED">
                <w:rPr>
                  <w:rFonts w:asciiTheme="majorHAnsi" w:eastAsia="Courier New" w:hAnsiTheme="majorHAnsi" w:cs="Courier New"/>
                  <w:sz w:val="18"/>
                  <w:szCs w:val="18"/>
                  <w:lang w:eastAsia="zh-CN"/>
                  <w:rPrChange w:id="110" w:author="Iraj Sodagar" w:date="2021-01-02T12:15:00Z">
                    <w:rPr>
                      <w:rFonts w:ascii="Courier New" w:eastAsia="Courier New" w:hAnsi="Courier New" w:cs="Courier New"/>
                      <w:sz w:val="18"/>
                      <w:szCs w:val="18"/>
                      <w:lang w:eastAsia="zh-CN"/>
                    </w:rPr>
                  </w:rPrChange>
                </w:rPr>
                <w:t>s added to the</w:t>
              </w:r>
            </w:ins>
            <w:ins w:id="111" w:author="Iraj Sodagar" w:date="2021-01-02T12:14:00Z">
              <w:r w:rsidRPr="009D2AED">
                <w:rPr>
                  <w:rFonts w:asciiTheme="majorHAnsi" w:eastAsia="Courier New" w:hAnsiTheme="majorHAnsi" w:cs="Courier New"/>
                  <w:sz w:val="18"/>
                  <w:szCs w:val="18"/>
                  <w:lang w:eastAsia="zh-CN"/>
                  <w:rPrChange w:id="112" w:author="Iraj Sodagar" w:date="2021-01-02T12:15:00Z">
                    <w:rPr>
                      <w:rFonts w:ascii="Courier New" w:eastAsia="Courier New" w:hAnsi="Courier New" w:cs="Courier New"/>
                      <w:sz w:val="18"/>
                      <w:szCs w:val="18"/>
                      <w:lang w:eastAsia="zh-CN"/>
                    </w:rPr>
                  </w:rPrChange>
                </w:rPr>
                <w:t xml:space="preserve"> end of</w:t>
              </w:r>
            </w:ins>
            <w:ins w:id="113" w:author="Iraj Sodagar" w:date="2021-01-02T12:12:00Z">
              <w:r w:rsidRPr="009D2AED">
                <w:rPr>
                  <w:rFonts w:asciiTheme="majorHAnsi" w:eastAsia="Courier New" w:hAnsiTheme="majorHAnsi" w:cs="Courier New"/>
                  <w:sz w:val="18"/>
                  <w:szCs w:val="18"/>
                  <w:lang w:eastAsia="zh-CN"/>
                  <w:rPrChange w:id="114" w:author="Iraj Sodagar" w:date="2021-01-02T12:15:00Z">
                    <w:rPr>
                      <w:rFonts w:ascii="Courier New" w:eastAsia="Courier New" w:hAnsi="Courier New" w:cs="Courier New"/>
                      <w:sz w:val="18"/>
                      <w:szCs w:val="18"/>
                      <w:lang w:eastAsia="zh-CN"/>
                    </w:rPr>
                  </w:rPrChange>
                </w:rPr>
                <w:t xml:space="preserve"> </w:t>
              </w:r>
            </w:ins>
            <w:ins w:id="115" w:author="Iraj Sodagar" w:date="2021-01-02T12:14:00Z">
              <w:r w:rsidRPr="009D2AED">
                <w:rPr>
                  <w:rFonts w:asciiTheme="majorHAnsi" w:eastAsia="Courier New" w:hAnsiTheme="majorHAnsi" w:cs="Courier New"/>
                  <w:sz w:val="18"/>
                  <w:szCs w:val="18"/>
                  <w:lang w:eastAsia="zh-CN"/>
                  <w:rPrChange w:id="116" w:author="Iraj Sodagar" w:date="2021-01-02T12:15:00Z">
                    <w:rPr>
                      <w:rFonts w:ascii="Courier New" w:eastAsia="Courier New" w:hAnsi="Courier New" w:cs="Courier New"/>
                      <w:sz w:val="18"/>
                      <w:szCs w:val="18"/>
                      <w:lang w:eastAsia="zh-CN"/>
                    </w:rPr>
                  </w:rPrChange>
                </w:rPr>
                <w:t xml:space="preserve">given </w:t>
              </w:r>
            </w:ins>
            <w:ins w:id="117" w:author="Iraj Sodagar" w:date="2021-01-02T12:12:00Z">
              <w:r w:rsidRPr="009D2AED">
                <w:rPr>
                  <w:rFonts w:asciiTheme="majorHAnsi" w:eastAsia="Courier New" w:hAnsiTheme="majorHAnsi" w:cs="Courier New"/>
                  <w:sz w:val="18"/>
                  <w:szCs w:val="18"/>
                  <w:lang w:eastAsia="zh-CN"/>
                  <w:rPrChange w:id="118" w:author="Iraj Sodagar" w:date="2021-01-02T12:15:00Z">
                    <w:rPr>
                      <w:rFonts w:ascii="Courier New" w:eastAsia="Courier New" w:hAnsi="Courier New" w:cs="Courier New"/>
                      <w:sz w:val="18"/>
                      <w:szCs w:val="18"/>
                      <w:lang w:eastAsia="zh-CN"/>
                    </w:rPr>
                  </w:rPrChange>
                </w:rPr>
                <w:t>URL</w:t>
              </w:r>
            </w:ins>
            <w:del w:id="119" w:author="Iraj Sodagar" w:date="2021-01-02T12:09:00Z">
              <w:r w:rsidRPr="009D2AED" w:rsidDel="005178C2">
                <w:rPr>
                  <w:rFonts w:asciiTheme="majorHAnsi" w:hAnsiTheme="majorHAnsi"/>
                  <w:sz w:val="18"/>
                  <w:szCs w:val="18"/>
                  <w:lang w:eastAsia="zh-CN"/>
                  <w:rPrChange w:id="120" w:author="Iraj Sodagar" w:date="2021-01-02T12:15:00Z">
                    <w:rPr>
                      <w:sz w:val="18"/>
                      <w:szCs w:val="18"/>
                      <w:lang w:eastAsia="zh-CN"/>
                    </w:rPr>
                  </w:rPrChange>
                </w:rPr>
                <w:delText xml:space="preserve">. </w:delText>
              </w:r>
            </w:del>
          </w:p>
          <w:p w14:paraId="4EBE67EF" w14:textId="77777777" w:rsidR="001204E7" w:rsidRDefault="001204E7" w:rsidP="001204E7">
            <w:pPr>
              <w:rPr>
                <w:sz w:val="18"/>
                <w:szCs w:val="18"/>
                <w:lang w:eastAsia="zh-CN"/>
              </w:rPr>
            </w:pPr>
            <w:r w:rsidRPr="5AACA424">
              <w:rPr>
                <w:sz w:val="18"/>
                <w:szCs w:val="18"/>
                <w:lang w:eastAsia="zh-CN"/>
              </w:rPr>
              <w:t xml:space="preserve">The </w:t>
            </w:r>
            <w:r w:rsidRPr="00B062EC">
              <w:rPr>
                <w:rFonts w:ascii="Courier New" w:eastAsia="Courier New" w:hAnsi="Courier New" w:cs="Courier New"/>
                <w:sz w:val="18"/>
                <w:szCs w:val="18"/>
                <w:lang w:eastAsia="zh-CN"/>
              </w:rPr>
              <w:t>@template</w:t>
            </w:r>
            <w:r w:rsidRPr="5AACA424">
              <w:rPr>
                <w:sz w:val="18"/>
                <w:szCs w:val="18"/>
                <w:lang w:eastAsia="zh-CN"/>
              </w:rPr>
              <w:t xml:space="preserve"> </w:t>
            </w:r>
            <w:r>
              <w:rPr>
                <w:sz w:val="18"/>
                <w:szCs w:val="18"/>
                <w:lang w:eastAsia="zh-CN"/>
              </w:rPr>
              <w:t xml:space="preserve">value </w:t>
            </w:r>
            <w:r w:rsidRPr="5AACA424">
              <w:rPr>
                <w:sz w:val="18"/>
                <w:szCs w:val="18"/>
                <w:lang w:eastAsia="zh-CN"/>
              </w:rPr>
              <w:t xml:space="preserve">shall have no whitespace characters. </w:t>
            </w:r>
          </w:p>
          <w:p w14:paraId="235EB0B6" w14:textId="79A6198E" w:rsidR="00BD36B1" w:rsidRPr="00E066A0" w:rsidRDefault="001204E7" w:rsidP="001204E7">
            <w:pPr>
              <w:rPr>
                <w:sz w:val="18"/>
                <w:szCs w:val="18"/>
                <w:lang w:eastAsia="zh-CN"/>
              </w:rPr>
            </w:pPr>
            <w:r w:rsidRPr="5AACA424">
              <w:rPr>
                <w:sz w:val="18"/>
                <w:szCs w:val="18"/>
              </w:rPr>
              <w:t xml:space="preserve">If absent, </w:t>
            </w:r>
            <w:ins w:id="121" w:author="Iraj Sodagar" w:date="2021-01-02T12:13:00Z">
              <w:r>
                <w:rPr>
                  <w:sz w:val="18"/>
                  <w:szCs w:val="18"/>
                </w:rPr>
                <w:t xml:space="preserve">for each </w:t>
              </w:r>
              <w:proofErr w:type="spellStart"/>
              <w:r>
                <w:rPr>
                  <w:rFonts w:ascii="Courier New" w:hAnsi="Courier New" w:cs="Courier New"/>
                  <w:b/>
                  <w:sz w:val="18"/>
                </w:rPr>
                <w:t>Key</w:t>
              </w:r>
              <w:r w:rsidRPr="007D592C">
                <w:rPr>
                  <w:rFonts w:ascii="Courier New" w:eastAsia="Courier New" w:hAnsi="Courier New" w:cs="Courier New"/>
                  <w:sz w:val="18"/>
                  <w:szCs w:val="18"/>
                </w:rPr>
                <w:t>@name</w:t>
              </w:r>
              <w:proofErr w:type="spellEnd"/>
              <w:r>
                <w:rPr>
                  <w:rFonts w:eastAsia="Courier New" w:cs="Courier New"/>
                  <w:sz w:val="18"/>
                  <w:szCs w:val="18"/>
                </w:rPr>
                <w:t xml:space="preserve">, the </w:t>
              </w:r>
            </w:ins>
            <w:proofErr w:type="spellStart"/>
            <w:r>
              <w:rPr>
                <w:rFonts w:ascii="Courier New" w:hAnsi="Courier New" w:cs="Courier New"/>
                <w:b/>
                <w:sz w:val="18"/>
              </w:rPr>
              <w:t>Key</w:t>
            </w:r>
            <w:r w:rsidRPr="007D592C">
              <w:rPr>
                <w:rFonts w:ascii="Courier New" w:eastAsia="Courier New" w:hAnsi="Courier New" w:cs="Courier New"/>
                <w:sz w:val="18"/>
                <w:szCs w:val="18"/>
              </w:rPr>
              <w:t>@name</w:t>
            </w:r>
            <w:proofErr w:type="spellEnd"/>
            <w:r w:rsidRPr="5AACA424">
              <w:rPr>
                <w:sz w:val="18"/>
                <w:szCs w:val="18"/>
              </w:rPr>
              <w:t xml:space="preserve"> and its corresponding value in the SBD </w:t>
            </w:r>
            <w:r w:rsidRPr="5AACA424">
              <w:rPr>
                <w:sz w:val="18"/>
                <w:szCs w:val="18"/>
                <w:lang w:eastAsia="zh-CN"/>
              </w:rPr>
              <w:t>document</w:t>
            </w:r>
            <w:del w:id="122" w:author="Iraj Sodagar" w:date="2021-01-02T12:16:00Z">
              <w:r w:rsidRPr="5AACA424" w:rsidDel="00D76262">
                <w:rPr>
                  <w:sz w:val="18"/>
                  <w:szCs w:val="18"/>
                  <w:lang w:eastAsia="zh-CN"/>
                </w:rPr>
                <w:delText>,</w:delText>
              </w:r>
            </w:del>
            <w:r w:rsidRPr="5AACA424">
              <w:rPr>
                <w:sz w:val="18"/>
                <w:szCs w:val="18"/>
                <w:lang w:eastAsia="zh-CN"/>
              </w:rPr>
              <w:t xml:space="preserve"> separated by ‘=’</w:t>
            </w:r>
            <w:del w:id="123" w:author="Iraj Sodagar" w:date="2021-01-02T12:16:00Z">
              <w:r w:rsidRPr="5AACA424" w:rsidDel="00D76262">
                <w:rPr>
                  <w:sz w:val="18"/>
                  <w:szCs w:val="18"/>
                  <w:lang w:eastAsia="zh-CN"/>
                </w:rPr>
                <w:delText>,</w:delText>
              </w:r>
            </w:del>
            <w:r w:rsidRPr="5AACA424">
              <w:rPr>
                <w:sz w:val="18"/>
                <w:szCs w:val="18"/>
                <w:lang w:eastAsia="zh-CN"/>
              </w:rPr>
              <w:t xml:space="preserve"> shall be added to the end of </w:t>
            </w:r>
            <w:r>
              <w:rPr>
                <w:sz w:val="18"/>
                <w:szCs w:val="18"/>
                <w:lang w:eastAsia="zh-CN"/>
              </w:rPr>
              <w:t xml:space="preserve">the </w:t>
            </w:r>
            <w:ins w:id="124" w:author="Iraj Sodagar" w:date="2021-01-02T12:14:00Z">
              <w:r>
                <w:rPr>
                  <w:sz w:val="18"/>
                  <w:szCs w:val="18"/>
                  <w:lang w:eastAsia="zh-CN"/>
                </w:rPr>
                <w:t xml:space="preserve">given </w:t>
              </w:r>
            </w:ins>
            <w:ins w:id="125" w:author="Iraj Sodagar" w:date="2021-01-02T12:13:00Z">
              <w:r>
                <w:rPr>
                  <w:sz w:val="18"/>
                  <w:szCs w:val="18"/>
                  <w:lang w:eastAsia="zh-CN"/>
                </w:rPr>
                <w:t xml:space="preserve">URL </w:t>
              </w:r>
            </w:ins>
            <w:r w:rsidRPr="5AACA424">
              <w:rPr>
                <w:sz w:val="18"/>
                <w:szCs w:val="18"/>
                <w:lang w:eastAsia="zh-CN"/>
              </w:rPr>
              <w:t xml:space="preserve">query, where each consecutive key-value pairs are separated by ‘&amp;’. The order of key-value pairs </w:t>
            </w:r>
            <w:del w:id="126" w:author="Iraj Sodagar" w:date="2021-01-02T12:16:00Z">
              <w:r w:rsidRPr="5AACA424" w:rsidDel="00912982">
                <w:rPr>
                  <w:sz w:val="18"/>
                  <w:szCs w:val="18"/>
                  <w:lang w:eastAsia="zh-CN"/>
                </w:rPr>
                <w:delText xml:space="preserve">in the query </w:delText>
              </w:r>
            </w:del>
            <w:r>
              <w:rPr>
                <w:sz w:val="18"/>
                <w:szCs w:val="18"/>
                <w:lang w:eastAsia="zh-CN"/>
              </w:rPr>
              <w:t>is</w:t>
            </w:r>
            <w:r w:rsidRPr="5AACA424">
              <w:rPr>
                <w:sz w:val="18"/>
                <w:szCs w:val="18"/>
                <w:lang w:eastAsia="zh-CN"/>
              </w:rPr>
              <w:t xml:space="preserve"> defined by the order of </w:t>
            </w:r>
            <w:r w:rsidRPr="007D592C">
              <w:rPr>
                <w:rFonts w:ascii="Courier New" w:eastAsia="Courier New" w:hAnsi="Courier New" w:cs="Courier New"/>
                <w:b/>
                <w:bCs/>
                <w:sz w:val="18"/>
                <w:szCs w:val="18"/>
                <w:lang w:eastAsia="zh-CN"/>
              </w:rPr>
              <w:t>Key</w:t>
            </w:r>
            <w:r>
              <w:rPr>
                <w:rFonts w:ascii="Courier New" w:eastAsia="Courier New" w:hAnsi="Courier New" w:cs="Courier New"/>
                <w:b/>
                <w:bCs/>
                <w:sz w:val="18"/>
                <w:szCs w:val="18"/>
                <w:lang w:eastAsia="zh-CN"/>
              </w:rPr>
              <w:t xml:space="preserve"> </w:t>
            </w:r>
            <w:r w:rsidRPr="5AACA424">
              <w:rPr>
                <w:sz w:val="18"/>
                <w:szCs w:val="18"/>
                <w:lang w:eastAsia="zh-CN"/>
              </w:rPr>
              <w:t>elements in this descriptor.</w:t>
            </w:r>
          </w:p>
        </w:tc>
      </w:tr>
      <w:tr w:rsidR="00D53268" w:rsidRPr="009E62B9" w14:paraId="2A371E74"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6EDED52A"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75A490F5" w14:textId="77777777" w:rsidR="00D53268" w:rsidRPr="009E62B9" w:rsidRDefault="00D53268" w:rsidP="00D53268">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455A0C00" w14:textId="46F4A42E" w:rsidR="00D53268" w:rsidRDefault="00D53268" w:rsidP="00D53268">
            <w:pPr>
              <w:rPr>
                <w:rFonts w:ascii="Courier New" w:hAnsi="Courier New" w:cs="Courier New"/>
                <w:sz w:val="18"/>
              </w:rPr>
            </w:pPr>
            <w:ins w:id="127" w:author="Iraj Sodagar" w:date="2021-01-19T19:09:00Z">
              <w:r>
                <w:rPr>
                  <w:rFonts w:ascii="Courier New" w:hAnsi="Courier New" w:cs="Courier New"/>
                  <w:sz w:val="18"/>
                </w:rPr>
                <w:t>@hostTemplate</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8B45BA" w14:textId="324B662F" w:rsidR="00D53268" w:rsidRDefault="00D53268" w:rsidP="00D53268">
            <w:pPr>
              <w:jc w:val="center"/>
              <w:rPr>
                <w:sz w:val="18"/>
                <w:szCs w:val="16"/>
              </w:rPr>
            </w:pPr>
            <w:ins w:id="128" w:author="Iraj Sodagar" w:date="2021-01-19T19:09:00Z">
              <w:r>
                <w:rPr>
                  <w:sz w:val="18"/>
                  <w:szCs w:val="16"/>
                </w:rPr>
                <w:t>O</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9BDB04" w14:textId="77777777" w:rsidR="00D53268" w:rsidRDefault="00D53268" w:rsidP="00D53268">
            <w:pPr>
              <w:rPr>
                <w:ins w:id="129" w:author="Iraj Sodagar" w:date="2021-01-19T19:09:00Z"/>
                <w:sz w:val="18"/>
                <w:szCs w:val="18"/>
                <w:lang w:eastAsia="zh-CN"/>
              </w:rPr>
            </w:pPr>
            <w:ins w:id="130" w:author="Iraj Sodagar" w:date="2021-01-19T19:09:00Z">
              <w:r>
                <w:rPr>
                  <w:sz w:val="18"/>
                  <w:szCs w:val="18"/>
                  <w:lang w:eastAsia="zh-CN"/>
                </w:rPr>
                <w:t xml:space="preserve">host template for applying to the value found in SBD document. For each </w:t>
              </w:r>
              <w:proofErr w:type="spellStart"/>
              <w:r>
                <w:rPr>
                  <w:rFonts w:ascii="Courier New" w:hAnsi="Courier New" w:cs="Courier New"/>
                  <w:b/>
                  <w:sz w:val="18"/>
                </w:rPr>
                <w:t>Host</w:t>
              </w:r>
              <w:r>
                <w:rPr>
                  <w:rFonts w:ascii="Courier New" w:eastAsia="Courier New" w:hAnsi="Courier New" w:cs="Courier New"/>
                  <w:sz w:val="18"/>
                  <w:szCs w:val="18"/>
                  <w:lang w:eastAsia="zh-CN"/>
                </w:rPr>
                <w:t>@name</w:t>
              </w:r>
              <w:proofErr w:type="spellEnd"/>
              <w:r>
                <w:rPr>
                  <w:sz w:val="18"/>
                  <w:szCs w:val="18"/>
                  <w:lang w:eastAsia="zh-CN"/>
                </w:rPr>
                <w:t xml:space="preserve"> in the template, when the value of a </w:t>
              </w:r>
              <w:proofErr w:type="spellStart"/>
              <w:r>
                <w:rPr>
                  <w:rFonts w:ascii="Courier New" w:hAnsi="Courier New" w:cs="Courier New"/>
                  <w:b/>
                  <w:sz w:val="18"/>
                </w:rPr>
                <w:t>Host</w:t>
              </w:r>
              <w:r>
                <w:rPr>
                  <w:rFonts w:ascii="Courier New" w:eastAsia="Courier New" w:hAnsi="Courier New" w:cs="Courier New"/>
                  <w:sz w:val="18"/>
                  <w:szCs w:val="18"/>
                  <w:lang w:eastAsia="zh-CN"/>
                </w:rPr>
                <w:t>@name</w:t>
              </w:r>
              <w:proofErr w:type="spellEnd"/>
              <w:r>
                <w:rPr>
                  <w:sz w:val="18"/>
                  <w:szCs w:val="18"/>
                  <w:lang w:eastAsia="zh-CN"/>
                </w:rPr>
                <w:t xml:space="preserve"> is found in the SBD document, its corresponding value of SBD document shall replace the string ‘$’</w:t>
              </w:r>
              <w:proofErr w:type="spellStart"/>
              <w:r>
                <w:rPr>
                  <w:rFonts w:ascii="Courier New" w:hAnsi="Courier New" w:cs="Courier New"/>
                  <w:b/>
                  <w:sz w:val="18"/>
                </w:rPr>
                <w:t>Host</w:t>
              </w:r>
              <w:r>
                <w:rPr>
                  <w:rFonts w:ascii="Courier New" w:eastAsia="Courier New" w:hAnsi="Courier New" w:cs="Courier New"/>
                  <w:sz w:val="18"/>
                  <w:szCs w:val="18"/>
                  <w:lang w:eastAsia="zh-CN"/>
                </w:rPr>
                <w:t>@name</w:t>
              </w:r>
              <w:proofErr w:type="spellEnd"/>
              <w:r>
                <w:rPr>
                  <w:sz w:val="18"/>
                  <w:szCs w:val="18"/>
                  <w:lang w:eastAsia="zh-CN"/>
                </w:rPr>
                <w:t xml:space="preserve">‘$’, where ‘$’ is unescaped ‘$’, in the </w:t>
              </w:r>
              <w:r>
                <w:rPr>
                  <w:rFonts w:ascii="Courier New" w:eastAsia="Courier New" w:hAnsi="Courier New" w:cs="Courier New"/>
                  <w:sz w:val="18"/>
                  <w:szCs w:val="18"/>
                  <w:lang w:eastAsia="zh-CN"/>
                </w:rPr>
                <w:t>@hostTemplate</w:t>
              </w:r>
              <w:r>
                <w:rPr>
                  <w:sz w:val="18"/>
                  <w:szCs w:val="18"/>
                  <w:lang w:eastAsia="zh-CN"/>
                </w:rPr>
                <w:t>. The result, after applying the replacements for all ‘$’</w:t>
              </w:r>
              <w:proofErr w:type="spellStart"/>
              <w:r>
                <w:rPr>
                  <w:rFonts w:ascii="Courier New" w:hAnsi="Courier New" w:cs="Courier New"/>
                  <w:b/>
                  <w:sz w:val="18"/>
                </w:rPr>
                <w:t>Host</w:t>
              </w:r>
              <w:r>
                <w:rPr>
                  <w:rFonts w:ascii="Courier New" w:eastAsia="Courier New" w:hAnsi="Courier New" w:cs="Courier New"/>
                  <w:sz w:val="18"/>
                  <w:szCs w:val="18"/>
                  <w:lang w:eastAsia="zh-CN"/>
                </w:rPr>
                <w:t>@</w:t>
              </w:r>
              <w:proofErr w:type="gramStart"/>
              <w:r>
                <w:rPr>
                  <w:rFonts w:ascii="Courier New" w:eastAsia="Courier New" w:hAnsi="Courier New" w:cs="Courier New"/>
                  <w:sz w:val="18"/>
                  <w:szCs w:val="18"/>
                  <w:lang w:eastAsia="zh-CN"/>
                </w:rPr>
                <w:t>name</w:t>
              </w:r>
              <w:proofErr w:type="spellEnd"/>
              <w:r>
                <w:rPr>
                  <w:sz w:val="18"/>
                  <w:szCs w:val="18"/>
                  <w:lang w:eastAsia="zh-CN"/>
                </w:rPr>
                <w:t>‘</w:t>
              </w:r>
              <w:proofErr w:type="gramEnd"/>
              <w:r>
                <w:rPr>
                  <w:sz w:val="18"/>
                  <w:szCs w:val="18"/>
                  <w:lang w:eastAsia="zh-CN"/>
                </w:rPr>
                <w:t xml:space="preserve">$’  in the </w:t>
              </w:r>
              <w:r w:rsidRPr="00B062EC">
                <w:rPr>
                  <w:rFonts w:ascii="Courier New" w:eastAsia="Courier New" w:hAnsi="Courier New" w:cs="Courier New"/>
                  <w:sz w:val="18"/>
                  <w:szCs w:val="18"/>
                  <w:lang w:eastAsia="zh-CN"/>
                </w:rPr>
                <w:t>@</w:t>
              </w:r>
              <w:r>
                <w:rPr>
                  <w:rFonts w:ascii="Courier New" w:eastAsia="Courier New" w:hAnsi="Courier New" w:cs="Courier New"/>
                  <w:sz w:val="18"/>
                  <w:szCs w:val="18"/>
                  <w:lang w:eastAsia="zh-CN"/>
                </w:rPr>
                <w:t>hostT</w:t>
              </w:r>
              <w:r w:rsidRPr="00B062EC">
                <w:rPr>
                  <w:rFonts w:ascii="Courier New" w:eastAsia="Courier New" w:hAnsi="Courier New" w:cs="Courier New"/>
                  <w:sz w:val="18"/>
                  <w:szCs w:val="18"/>
                  <w:lang w:eastAsia="zh-CN"/>
                </w:rPr>
                <w:t>emplate</w:t>
              </w:r>
              <w:r>
                <w:rPr>
                  <w:rFonts w:ascii="Courier New" w:eastAsia="Courier New" w:hAnsi="Courier New" w:cs="Courier New"/>
                  <w:sz w:val="18"/>
                  <w:szCs w:val="18"/>
                  <w:lang w:eastAsia="zh-CN"/>
                </w:rPr>
                <w:t>,</w:t>
              </w:r>
              <w:r>
                <w:rPr>
                  <w:rFonts w:asciiTheme="majorHAnsi" w:eastAsia="Courier New" w:hAnsiTheme="majorHAnsi" w:cs="Courier New"/>
                  <w:sz w:val="18"/>
                  <w:szCs w:val="18"/>
                  <w:lang w:eastAsia="zh-CN"/>
                </w:rPr>
                <w:t xml:space="preserve"> shall replace</w:t>
              </w:r>
              <w:r>
                <w:rPr>
                  <w:sz w:val="18"/>
                  <w:szCs w:val="18"/>
                  <w:lang w:eastAsia="zh-CN"/>
                </w:rPr>
                <w:t xml:space="preserve"> the given URL’s host (as defined in RFC 3986).</w:t>
              </w:r>
            </w:ins>
          </w:p>
          <w:p w14:paraId="1C5CABCA" w14:textId="232DD5F0" w:rsidR="00D53268" w:rsidRDefault="00D53268" w:rsidP="00D53268">
            <w:pPr>
              <w:rPr>
                <w:sz w:val="18"/>
                <w:szCs w:val="18"/>
                <w:lang w:eastAsia="zh-CN"/>
              </w:rPr>
            </w:pPr>
            <w:ins w:id="131" w:author="Iraj Sodagar" w:date="2021-01-19T19:09:00Z">
              <w:r>
                <w:rPr>
                  <w:sz w:val="18"/>
                  <w:szCs w:val="18"/>
                  <w:lang w:eastAsia="zh-CN"/>
                </w:rPr>
                <w:t xml:space="preserve">The </w:t>
              </w:r>
              <w:r>
                <w:rPr>
                  <w:rFonts w:ascii="Courier New" w:eastAsia="Courier New" w:hAnsi="Courier New" w:cs="Courier New"/>
                  <w:sz w:val="18"/>
                  <w:szCs w:val="18"/>
                  <w:lang w:eastAsia="zh-CN"/>
                </w:rPr>
                <w:t>@hostTemplate</w:t>
              </w:r>
              <w:r>
                <w:rPr>
                  <w:sz w:val="18"/>
                  <w:szCs w:val="18"/>
                  <w:lang w:eastAsia="zh-CN"/>
                </w:rPr>
                <w:t xml:space="preserve"> value shall have no whitespace characters.</w:t>
              </w:r>
            </w:ins>
          </w:p>
        </w:tc>
      </w:tr>
      <w:tr w:rsidR="00D53268" w:rsidRPr="009E62B9" w14:paraId="463D63FE"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1F981937"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290C1AFD" w14:textId="77777777" w:rsidR="00D53268" w:rsidRPr="009E62B9" w:rsidRDefault="00D53268" w:rsidP="00D53268">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507424BD" w14:textId="3075157B" w:rsidR="00D53268" w:rsidRDefault="00D53268" w:rsidP="00D53268">
            <w:pPr>
              <w:rPr>
                <w:rFonts w:ascii="Courier New" w:hAnsi="Courier New" w:cs="Courier New"/>
                <w:sz w:val="18"/>
              </w:rPr>
            </w:pPr>
            <w:ins w:id="132" w:author="Iraj Sodagar" w:date="2021-01-19T19:09:00Z">
              <w:r>
                <w:rPr>
                  <w:rFonts w:ascii="Courier New" w:hAnsi="Courier New" w:cs="Courier New"/>
                  <w:sz w:val="18"/>
                </w:rPr>
                <w:t>@portTemplate</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2B255C8" w14:textId="16C5D97E" w:rsidR="00D53268" w:rsidRDefault="00D53268" w:rsidP="00D53268">
            <w:pPr>
              <w:jc w:val="center"/>
              <w:rPr>
                <w:sz w:val="18"/>
                <w:szCs w:val="16"/>
              </w:rPr>
            </w:pPr>
            <w:ins w:id="133" w:author="Iraj Sodagar" w:date="2021-01-19T19:09:00Z">
              <w:r>
                <w:rPr>
                  <w:sz w:val="18"/>
                  <w:szCs w:val="16"/>
                </w:rPr>
                <w:t>O</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356707" w14:textId="77777777" w:rsidR="00D53268" w:rsidRDefault="00D53268" w:rsidP="00D53268">
            <w:pPr>
              <w:rPr>
                <w:ins w:id="134" w:author="Iraj Sodagar" w:date="2021-01-19T19:09:00Z"/>
                <w:sz w:val="18"/>
                <w:szCs w:val="18"/>
                <w:lang w:eastAsia="zh-CN"/>
              </w:rPr>
            </w:pPr>
            <w:ins w:id="135" w:author="Iraj Sodagar" w:date="2021-01-19T19:09:00Z">
              <w:r>
                <w:rPr>
                  <w:sz w:val="18"/>
                  <w:szCs w:val="18"/>
                  <w:lang w:eastAsia="zh-CN"/>
                </w:rPr>
                <w:t xml:space="preserve">port template for applying to the value found in SBD document. For each </w:t>
              </w:r>
              <w:proofErr w:type="spellStart"/>
              <w:r>
                <w:rPr>
                  <w:rFonts w:ascii="Courier New" w:hAnsi="Courier New" w:cs="Courier New"/>
                  <w:b/>
                  <w:sz w:val="18"/>
                </w:rPr>
                <w:t>Port</w:t>
              </w:r>
              <w:r>
                <w:rPr>
                  <w:rFonts w:ascii="Courier New" w:eastAsia="Courier New" w:hAnsi="Courier New" w:cs="Courier New"/>
                  <w:sz w:val="18"/>
                  <w:szCs w:val="18"/>
                  <w:lang w:eastAsia="zh-CN"/>
                </w:rPr>
                <w:t>@name</w:t>
              </w:r>
              <w:proofErr w:type="spellEnd"/>
              <w:r>
                <w:rPr>
                  <w:sz w:val="18"/>
                  <w:szCs w:val="18"/>
                  <w:lang w:eastAsia="zh-CN"/>
                </w:rPr>
                <w:t xml:space="preserve"> in the template, when the value of a </w:t>
              </w:r>
              <w:proofErr w:type="spellStart"/>
              <w:r>
                <w:rPr>
                  <w:rFonts w:ascii="Courier New" w:hAnsi="Courier New" w:cs="Courier New"/>
                  <w:b/>
                  <w:sz w:val="18"/>
                </w:rPr>
                <w:t>Port</w:t>
              </w:r>
              <w:r>
                <w:rPr>
                  <w:rFonts w:ascii="Courier New" w:eastAsia="Courier New" w:hAnsi="Courier New" w:cs="Courier New"/>
                  <w:sz w:val="18"/>
                  <w:szCs w:val="18"/>
                  <w:lang w:eastAsia="zh-CN"/>
                </w:rPr>
                <w:t>@name</w:t>
              </w:r>
              <w:proofErr w:type="spellEnd"/>
              <w:r>
                <w:rPr>
                  <w:sz w:val="18"/>
                  <w:szCs w:val="18"/>
                  <w:lang w:eastAsia="zh-CN"/>
                </w:rPr>
                <w:t xml:space="preserve"> is found in the SBD document, its corresponding value of SBD document shall replace the string ‘$’</w:t>
              </w:r>
              <w:proofErr w:type="spellStart"/>
              <w:r>
                <w:rPr>
                  <w:rFonts w:ascii="Courier New" w:hAnsi="Courier New" w:cs="Courier New"/>
                  <w:b/>
                  <w:sz w:val="18"/>
                </w:rPr>
                <w:t>Port</w:t>
              </w:r>
              <w:r>
                <w:rPr>
                  <w:rFonts w:ascii="Courier New" w:eastAsia="Courier New" w:hAnsi="Courier New" w:cs="Courier New"/>
                  <w:sz w:val="18"/>
                  <w:szCs w:val="18"/>
                  <w:lang w:eastAsia="zh-CN"/>
                </w:rPr>
                <w:t>@name</w:t>
              </w:r>
              <w:proofErr w:type="spellEnd"/>
              <w:r>
                <w:rPr>
                  <w:sz w:val="18"/>
                  <w:szCs w:val="18"/>
                  <w:lang w:eastAsia="zh-CN"/>
                </w:rPr>
                <w:t xml:space="preserve">‘$’, where ‘$’ is unescaped ‘$’, in the </w:t>
              </w:r>
              <w:r>
                <w:rPr>
                  <w:rFonts w:ascii="Courier New" w:eastAsia="Courier New" w:hAnsi="Courier New" w:cs="Courier New"/>
                  <w:sz w:val="18"/>
                  <w:szCs w:val="18"/>
                  <w:lang w:eastAsia="zh-CN"/>
                </w:rPr>
                <w:t>@portTemplate</w:t>
              </w:r>
              <w:r>
                <w:rPr>
                  <w:sz w:val="18"/>
                  <w:szCs w:val="18"/>
                  <w:lang w:eastAsia="zh-CN"/>
                </w:rPr>
                <w:t>. The result, after applying the replacements for all ‘$’</w:t>
              </w:r>
              <w:proofErr w:type="spellStart"/>
              <w:r>
                <w:rPr>
                  <w:rFonts w:ascii="Courier New" w:hAnsi="Courier New" w:cs="Courier New"/>
                  <w:b/>
                  <w:sz w:val="18"/>
                </w:rPr>
                <w:t>Port</w:t>
              </w:r>
              <w:r>
                <w:rPr>
                  <w:rFonts w:ascii="Courier New" w:eastAsia="Courier New" w:hAnsi="Courier New" w:cs="Courier New"/>
                  <w:sz w:val="18"/>
                  <w:szCs w:val="18"/>
                  <w:lang w:eastAsia="zh-CN"/>
                </w:rPr>
                <w:t>@</w:t>
              </w:r>
              <w:proofErr w:type="gramStart"/>
              <w:r>
                <w:rPr>
                  <w:rFonts w:ascii="Courier New" w:eastAsia="Courier New" w:hAnsi="Courier New" w:cs="Courier New"/>
                  <w:sz w:val="18"/>
                  <w:szCs w:val="18"/>
                  <w:lang w:eastAsia="zh-CN"/>
                </w:rPr>
                <w:t>name</w:t>
              </w:r>
              <w:proofErr w:type="spellEnd"/>
              <w:r>
                <w:rPr>
                  <w:sz w:val="18"/>
                  <w:szCs w:val="18"/>
                  <w:lang w:eastAsia="zh-CN"/>
                </w:rPr>
                <w:t>‘</w:t>
              </w:r>
              <w:proofErr w:type="gramEnd"/>
              <w:r>
                <w:rPr>
                  <w:sz w:val="18"/>
                  <w:szCs w:val="18"/>
                  <w:lang w:eastAsia="zh-CN"/>
                </w:rPr>
                <w:t xml:space="preserve">$’  in the </w:t>
              </w:r>
              <w:r w:rsidRPr="00B062EC">
                <w:rPr>
                  <w:rFonts w:ascii="Courier New" w:eastAsia="Courier New" w:hAnsi="Courier New" w:cs="Courier New"/>
                  <w:sz w:val="18"/>
                  <w:szCs w:val="18"/>
                  <w:lang w:eastAsia="zh-CN"/>
                </w:rPr>
                <w:t>@</w:t>
              </w:r>
              <w:r>
                <w:rPr>
                  <w:rFonts w:ascii="Courier New" w:eastAsia="Courier New" w:hAnsi="Courier New" w:cs="Courier New"/>
                  <w:sz w:val="18"/>
                  <w:szCs w:val="18"/>
                  <w:lang w:eastAsia="zh-CN"/>
                </w:rPr>
                <w:t>portT</w:t>
              </w:r>
              <w:r w:rsidRPr="00B062EC">
                <w:rPr>
                  <w:rFonts w:ascii="Courier New" w:eastAsia="Courier New" w:hAnsi="Courier New" w:cs="Courier New"/>
                  <w:sz w:val="18"/>
                  <w:szCs w:val="18"/>
                  <w:lang w:eastAsia="zh-CN"/>
                </w:rPr>
                <w:t>emplate</w:t>
              </w:r>
              <w:r>
                <w:rPr>
                  <w:rFonts w:ascii="Courier New" w:eastAsia="Courier New" w:hAnsi="Courier New" w:cs="Courier New"/>
                  <w:sz w:val="18"/>
                  <w:szCs w:val="18"/>
                  <w:lang w:eastAsia="zh-CN"/>
                </w:rPr>
                <w:t>,</w:t>
              </w:r>
              <w:r>
                <w:rPr>
                  <w:rFonts w:asciiTheme="majorHAnsi" w:eastAsia="Courier New" w:hAnsiTheme="majorHAnsi" w:cs="Courier New"/>
                  <w:sz w:val="18"/>
                  <w:szCs w:val="18"/>
                  <w:lang w:eastAsia="zh-CN"/>
                </w:rPr>
                <w:t xml:space="preserve"> shall replace</w:t>
              </w:r>
              <w:r>
                <w:rPr>
                  <w:sz w:val="18"/>
                  <w:szCs w:val="18"/>
                  <w:lang w:eastAsia="zh-CN"/>
                </w:rPr>
                <w:t xml:space="preserve"> the given URL’s port (as defined in RFC 3986).The </w:t>
              </w:r>
              <w:r>
                <w:rPr>
                  <w:rFonts w:ascii="Courier New" w:eastAsia="Courier New" w:hAnsi="Courier New" w:cs="Courier New"/>
                  <w:sz w:val="18"/>
                  <w:szCs w:val="18"/>
                  <w:lang w:eastAsia="zh-CN"/>
                </w:rPr>
                <w:t>@portTemplate</w:t>
              </w:r>
              <w:r>
                <w:rPr>
                  <w:sz w:val="18"/>
                  <w:szCs w:val="18"/>
                  <w:lang w:eastAsia="zh-CN"/>
                </w:rPr>
                <w:t xml:space="preserve"> value shall have no whitespace characters.</w:t>
              </w:r>
            </w:ins>
          </w:p>
          <w:p w14:paraId="483577B0" w14:textId="7EBE507B" w:rsidR="00D53268" w:rsidRDefault="00D53268" w:rsidP="00D53268">
            <w:pPr>
              <w:rPr>
                <w:sz w:val="18"/>
                <w:szCs w:val="18"/>
                <w:lang w:eastAsia="zh-CN"/>
              </w:rPr>
            </w:pPr>
            <w:ins w:id="136" w:author="Iraj Sodagar" w:date="2021-01-19T19:09:00Z">
              <w:r w:rsidRPr="5AACA424">
                <w:rPr>
                  <w:sz w:val="18"/>
                  <w:szCs w:val="18"/>
                </w:rPr>
                <w:t xml:space="preserve">If absent, </w:t>
              </w:r>
              <w:r>
                <w:rPr>
                  <w:sz w:val="18"/>
                  <w:szCs w:val="18"/>
                </w:rPr>
                <w:t xml:space="preserve"> for each </w:t>
              </w:r>
              <w:proofErr w:type="spellStart"/>
              <w:r>
                <w:rPr>
                  <w:b/>
                  <w:bCs/>
                  <w:sz w:val="18"/>
                  <w:szCs w:val="18"/>
                </w:rPr>
                <w:t>port</w:t>
              </w:r>
              <w:r w:rsidRPr="007D592C">
                <w:rPr>
                  <w:rFonts w:ascii="Courier New" w:eastAsia="Courier New" w:hAnsi="Courier New" w:cs="Courier New"/>
                  <w:sz w:val="18"/>
                  <w:szCs w:val="18"/>
                </w:rPr>
                <w:t>@name</w:t>
              </w:r>
              <w:proofErr w:type="spellEnd"/>
              <w:r>
                <w:rPr>
                  <w:sz w:val="18"/>
                  <w:szCs w:val="18"/>
                </w:rPr>
                <w:t xml:space="preserve"> that occurs at least once in the given URL’s port, as well as found in the SBD document,  the </w:t>
              </w:r>
              <w:r w:rsidRPr="5AACA424">
                <w:rPr>
                  <w:sz w:val="18"/>
                  <w:szCs w:val="18"/>
                </w:rPr>
                <w:t xml:space="preserve">corresponding value in the SBD </w:t>
              </w:r>
              <w:r w:rsidRPr="5AACA424">
                <w:rPr>
                  <w:sz w:val="18"/>
                  <w:szCs w:val="18"/>
                  <w:lang w:eastAsia="zh-CN"/>
                </w:rPr>
                <w:t>document</w:t>
              </w:r>
              <w:r>
                <w:rPr>
                  <w:sz w:val="18"/>
                  <w:szCs w:val="18"/>
                  <w:lang w:eastAsia="zh-CN"/>
                </w:rPr>
                <w:t xml:space="preserve"> shall replace the first occurrence of the </w:t>
              </w:r>
              <w:r w:rsidRPr="007D592C">
                <w:rPr>
                  <w:rFonts w:ascii="Courier New" w:eastAsia="Courier New" w:hAnsi="Courier New" w:cs="Courier New"/>
                  <w:sz w:val="18"/>
                  <w:szCs w:val="18"/>
                </w:rPr>
                <w:t>@name</w:t>
              </w:r>
              <w:r>
                <w:rPr>
                  <w:sz w:val="18"/>
                  <w:szCs w:val="18"/>
                </w:rPr>
                <w:t xml:space="preserve"> </w:t>
              </w:r>
              <w:r>
                <w:rPr>
                  <w:sz w:val="18"/>
                  <w:szCs w:val="18"/>
                  <w:lang w:eastAsia="zh-CN"/>
                </w:rPr>
                <w:t>the given URL’s port.</w:t>
              </w:r>
            </w:ins>
          </w:p>
        </w:tc>
      </w:tr>
      <w:tr w:rsidR="00D53268" w:rsidRPr="009E62B9" w14:paraId="561F0ADD"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3C31E4EF"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6128809C" w14:textId="77777777" w:rsidR="00D53268" w:rsidRPr="009E62B9" w:rsidRDefault="00D53268" w:rsidP="00D53268">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69DACE11" w14:textId="66226FD3" w:rsidR="00D53268" w:rsidRDefault="00D53268" w:rsidP="00D53268">
            <w:pPr>
              <w:rPr>
                <w:rFonts w:ascii="Courier New" w:hAnsi="Courier New" w:cs="Courier New"/>
                <w:sz w:val="18"/>
              </w:rPr>
            </w:pPr>
            <w:ins w:id="137" w:author="Iraj Sodagar" w:date="2021-01-19T19:09:00Z">
              <w:r>
                <w:rPr>
                  <w:rFonts w:ascii="Courier New" w:hAnsi="Courier New" w:cs="Courier New"/>
                  <w:sz w:val="18"/>
                </w:rPr>
                <w:t>@pathTemplate</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204383" w14:textId="5228D648" w:rsidR="00D53268" w:rsidRDefault="00D53268" w:rsidP="00D53268">
            <w:pPr>
              <w:jc w:val="center"/>
              <w:rPr>
                <w:sz w:val="18"/>
                <w:szCs w:val="16"/>
              </w:rPr>
            </w:pPr>
            <w:ins w:id="138" w:author="Iraj Sodagar" w:date="2021-01-19T19:09:00Z">
              <w:r>
                <w:rPr>
                  <w:sz w:val="18"/>
                  <w:szCs w:val="16"/>
                </w:rPr>
                <w:t>O</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B15FD4" w14:textId="77777777" w:rsidR="00D53268" w:rsidRDefault="00D53268" w:rsidP="00D53268">
            <w:pPr>
              <w:rPr>
                <w:ins w:id="139" w:author="Iraj Sodagar" w:date="2021-01-19T19:09:00Z"/>
                <w:sz w:val="18"/>
                <w:szCs w:val="18"/>
                <w:lang w:eastAsia="zh-CN"/>
              </w:rPr>
            </w:pPr>
            <w:ins w:id="140" w:author="Iraj Sodagar" w:date="2021-01-19T19:09:00Z">
              <w:r>
                <w:rPr>
                  <w:sz w:val="18"/>
                  <w:szCs w:val="18"/>
                  <w:lang w:eastAsia="zh-CN"/>
                </w:rPr>
                <w:t xml:space="preserve">path template for applying to the value found in SBD document. For each </w:t>
              </w:r>
              <w:proofErr w:type="spellStart"/>
              <w:r>
                <w:rPr>
                  <w:rFonts w:ascii="Courier New" w:hAnsi="Courier New" w:cs="Courier New"/>
                  <w:b/>
                  <w:sz w:val="18"/>
                </w:rPr>
                <w:t>Path</w:t>
              </w:r>
              <w:r>
                <w:rPr>
                  <w:rFonts w:ascii="Courier New" w:eastAsia="Courier New" w:hAnsi="Courier New" w:cs="Courier New"/>
                  <w:sz w:val="18"/>
                  <w:szCs w:val="18"/>
                  <w:lang w:eastAsia="zh-CN"/>
                </w:rPr>
                <w:t>@name</w:t>
              </w:r>
              <w:proofErr w:type="spellEnd"/>
              <w:r>
                <w:rPr>
                  <w:sz w:val="18"/>
                  <w:szCs w:val="18"/>
                  <w:lang w:eastAsia="zh-CN"/>
                </w:rPr>
                <w:t xml:space="preserve"> in the template, when the value of a </w:t>
              </w:r>
              <w:proofErr w:type="spellStart"/>
              <w:r>
                <w:rPr>
                  <w:rFonts w:ascii="Courier New" w:hAnsi="Courier New" w:cs="Courier New"/>
                  <w:b/>
                  <w:sz w:val="18"/>
                </w:rPr>
                <w:t>Path</w:t>
              </w:r>
              <w:r>
                <w:rPr>
                  <w:rFonts w:ascii="Courier New" w:eastAsia="Courier New" w:hAnsi="Courier New" w:cs="Courier New"/>
                  <w:sz w:val="18"/>
                  <w:szCs w:val="18"/>
                  <w:lang w:eastAsia="zh-CN"/>
                </w:rPr>
                <w:t>@name</w:t>
              </w:r>
              <w:proofErr w:type="spellEnd"/>
              <w:r>
                <w:rPr>
                  <w:sz w:val="18"/>
                  <w:szCs w:val="18"/>
                  <w:lang w:eastAsia="zh-CN"/>
                </w:rPr>
                <w:t xml:space="preserve"> is found in the SBD document, its corresponding value of SBD document shall replace the string ‘$’</w:t>
              </w:r>
              <w:proofErr w:type="spellStart"/>
              <w:r>
                <w:rPr>
                  <w:rFonts w:ascii="Courier New" w:hAnsi="Courier New" w:cs="Courier New"/>
                  <w:b/>
                  <w:sz w:val="18"/>
                </w:rPr>
                <w:t>Path</w:t>
              </w:r>
              <w:r>
                <w:rPr>
                  <w:rFonts w:ascii="Courier New" w:eastAsia="Courier New" w:hAnsi="Courier New" w:cs="Courier New"/>
                  <w:sz w:val="18"/>
                  <w:szCs w:val="18"/>
                  <w:lang w:eastAsia="zh-CN"/>
                </w:rPr>
                <w:t>@name</w:t>
              </w:r>
              <w:proofErr w:type="spellEnd"/>
              <w:r>
                <w:rPr>
                  <w:sz w:val="18"/>
                  <w:szCs w:val="18"/>
                  <w:lang w:eastAsia="zh-CN"/>
                </w:rPr>
                <w:t xml:space="preserve">‘$’, where ‘$’ is unescaped ‘$’, in the </w:t>
              </w:r>
              <w:r>
                <w:rPr>
                  <w:rFonts w:ascii="Courier New" w:eastAsia="Courier New" w:hAnsi="Courier New" w:cs="Courier New"/>
                  <w:sz w:val="18"/>
                  <w:szCs w:val="18"/>
                  <w:lang w:eastAsia="zh-CN"/>
                </w:rPr>
                <w:t>@pathTemplate</w:t>
              </w:r>
              <w:r>
                <w:rPr>
                  <w:sz w:val="18"/>
                  <w:szCs w:val="18"/>
                  <w:lang w:eastAsia="zh-CN"/>
                </w:rPr>
                <w:t>. The result, after applying the replacements for all ‘$’</w:t>
              </w:r>
              <w:proofErr w:type="spellStart"/>
              <w:r>
                <w:rPr>
                  <w:rFonts w:ascii="Courier New" w:hAnsi="Courier New" w:cs="Courier New"/>
                  <w:b/>
                  <w:sz w:val="18"/>
                </w:rPr>
                <w:t>Path</w:t>
              </w:r>
              <w:r>
                <w:rPr>
                  <w:rFonts w:ascii="Courier New" w:eastAsia="Courier New" w:hAnsi="Courier New" w:cs="Courier New"/>
                  <w:sz w:val="18"/>
                  <w:szCs w:val="18"/>
                  <w:lang w:eastAsia="zh-CN"/>
                </w:rPr>
                <w:t>@</w:t>
              </w:r>
              <w:proofErr w:type="gramStart"/>
              <w:r>
                <w:rPr>
                  <w:rFonts w:ascii="Courier New" w:eastAsia="Courier New" w:hAnsi="Courier New" w:cs="Courier New"/>
                  <w:sz w:val="18"/>
                  <w:szCs w:val="18"/>
                  <w:lang w:eastAsia="zh-CN"/>
                </w:rPr>
                <w:t>name</w:t>
              </w:r>
              <w:proofErr w:type="spellEnd"/>
              <w:r>
                <w:rPr>
                  <w:sz w:val="18"/>
                  <w:szCs w:val="18"/>
                  <w:lang w:eastAsia="zh-CN"/>
                </w:rPr>
                <w:t>‘</w:t>
              </w:r>
              <w:proofErr w:type="gramEnd"/>
              <w:r>
                <w:rPr>
                  <w:sz w:val="18"/>
                  <w:szCs w:val="18"/>
                  <w:lang w:eastAsia="zh-CN"/>
                </w:rPr>
                <w:t xml:space="preserve">$’  in the </w:t>
              </w:r>
              <w:r w:rsidRPr="00B062EC">
                <w:rPr>
                  <w:rFonts w:ascii="Courier New" w:eastAsia="Courier New" w:hAnsi="Courier New" w:cs="Courier New"/>
                  <w:sz w:val="18"/>
                  <w:szCs w:val="18"/>
                  <w:lang w:eastAsia="zh-CN"/>
                </w:rPr>
                <w:t>@</w:t>
              </w:r>
              <w:r>
                <w:rPr>
                  <w:rFonts w:ascii="Courier New" w:eastAsia="Courier New" w:hAnsi="Courier New" w:cs="Courier New"/>
                  <w:sz w:val="18"/>
                  <w:szCs w:val="18"/>
                  <w:lang w:eastAsia="zh-CN"/>
                </w:rPr>
                <w:t>pathT</w:t>
              </w:r>
              <w:r w:rsidRPr="00B062EC">
                <w:rPr>
                  <w:rFonts w:ascii="Courier New" w:eastAsia="Courier New" w:hAnsi="Courier New" w:cs="Courier New"/>
                  <w:sz w:val="18"/>
                  <w:szCs w:val="18"/>
                  <w:lang w:eastAsia="zh-CN"/>
                </w:rPr>
                <w:t>emplate</w:t>
              </w:r>
              <w:r>
                <w:rPr>
                  <w:rFonts w:ascii="Courier New" w:eastAsia="Courier New" w:hAnsi="Courier New" w:cs="Courier New"/>
                  <w:sz w:val="18"/>
                  <w:szCs w:val="18"/>
                  <w:lang w:eastAsia="zh-CN"/>
                </w:rPr>
                <w:t>,</w:t>
              </w:r>
              <w:r>
                <w:rPr>
                  <w:rFonts w:asciiTheme="majorHAnsi" w:eastAsia="Courier New" w:hAnsiTheme="majorHAnsi" w:cs="Courier New"/>
                  <w:sz w:val="18"/>
                  <w:szCs w:val="18"/>
                  <w:lang w:eastAsia="zh-CN"/>
                </w:rPr>
                <w:t xml:space="preserve"> shall replace</w:t>
              </w:r>
              <w:r>
                <w:rPr>
                  <w:sz w:val="18"/>
                  <w:szCs w:val="18"/>
                  <w:lang w:eastAsia="zh-CN"/>
                </w:rPr>
                <w:t xml:space="preserve"> the given URL’s path (as defined in RFC 3986).</w:t>
              </w:r>
            </w:ins>
          </w:p>
          <w:p w14:paraId="46B5E90F" w14:textId="77777777" w:rsidR="00D53268" w:rsidRDefault="00D53268" w:rsidP="00D53268">
            <w:pPr>
              <w:rPr>
                <w:ins w:id="141" w:author="Iraj Sodagar" w:date="2021-01-19T19:09:00Z"/>
                <w:sz w:val="18"/>
                <w:szCs w:val="18"/>
                <w:lang w:eastAsia="zh-CN"/>
              </w:rPr>
            </w:pPr>
            <w:ins w:id="142" w:author="Iraj Sodagar" w:date="2021-01-19T19:09:00Z">
              <w:r>
                <w:rPr>
                  <w:sz w:val="18"/>
                  <w:szCs w:val="18"/>
                  <w:lang w:eastAsia="zh-CN"/>
                </w:rPr>
                <w:t xml:space="preserve"> The </w:t>
              </w:r>
              <w:r>
                <w:rPr>
                  <w:rFonts w:ascii="Courier New" w:eastAsia="Courier New" w:hAnsi="Courier New" w:cs="Courier New"/>
                  <w:sz w:val="18"/>
                  <w:szCs w:val="18"/>
                  <w:lang w:eastAsia="zh-CN"/>
                </w:rPr>
                <w:t>@pathTemplate</w:t>
              </w:r>
              <w:r>
                <w:rPr>
                  <w:sz w:val="18"/>
                  <w:szCs w:val="18"/>
                  <w:lang w:eastAsia="zh-CN"/>
                </w:rPr>
                <w:t xml:space="preserve"> value shall have no whitespace characters.</w:t>
              </w:r>
            </w:ins>
          </w:p>
          <w:p w14:paraId="28CCDBF5" w14:textId="4BBAC242" w:rsidR="00D53268" w:rsidRDefault="00D53268" w:rsidP="00D53268">
            <w:pPr>
              <w:rPr>
                <w:sz w:val="18"/>
                <w:szCs w:val="18"/>
                <w:lang w:eastAsia="zh-CN"/>
              </w:rPr>
            </w:pPr>
            <w:ins w:id="143" w:author="Iraj Sodagar" w:date="2021-01-19T19:09:00Z">
              <w:r w:rsidRPr="5AACA424">
                <w:rPr>
                  <w:sz w:val="18"/>
                  <w:szCs w:val="18"/>
                </w:rPr>
                <w:t xml:space="preserve">If absent, </w:t>
              </w:r>
              <w:r>
                <w:rPr>
                  <w:sz w:val="18"/>
                  <w:szCs w:val="18"/>
                </w:rPr>
                <w:t xml:space="preserve"> for each </w:t>
              </w:r>
              <w:proofErr w:type="spellStart"/>
              <w:r>
                <w:rPr>
                  <w:b/>
                  <w:bCs/>
                  <w:sz w:val="18"/>
                  <w:szCs w:val="18"/>
                </w:rPr>
                <w:t>path</w:t>
              </w:r>
              <w:r w:rsidRPr="007D592C">
                <w:rPr>
                  <w:rFonts w:ascii="Courier New" w:eastAsia="Courier New" w:hAnsi="Courier New" w:cs="Courier New"/>
                  <w:sz w:val="18"/>
                  <w:szCs w:val="18"/>
                </w:rPr>
                <w:t>@name</w:t>
              </w:r>
              <w:proofErr w:type="spellEnd"/>
              <w:r>
                <w:rPr>
                  <w:sz w:val="18"/>
                  <w:szCs w:val="18"/>
                </w:rPr>
                <w:t xml:space="preserve"> that occurs at least once in the given URL’s path, as well as found in the SBD document,  the </w:t>
              </w:r>
              <w:r w:rsidRPr="5AACA424">
                <w:rPr>
                  <w:sz w:val="18"/>
                  <w:szCs w:val="18"/>
                </w:rPr>
                <w:t xml:space="preserve">corresponding value in the SBD </w:t>
              </w:r>
              <w:r w:rsidRPr="5AACA424">
                <w:rPr>
                  <w:sz w:val="18"/>
                  <w:szCs w:val="18"/>
                  <w:lang w:eastAsia="zh-CN"/>
                </w:rPr>
                <w:t>document</w:t>
              </w:r>
              <w:r>
                <w:rPr>
                  <w:sz w:val="18"/>
                  <w:szCs w:val="18"/>
                  <w:lang w:eastAsia="zh-CN"/>
                </w:rPr>
                <w:t xml:space="preserve"> shall replace the first occurrence of the </w:t>
              </w:r>
              <w:r w:rsidRPr="007D592C">
                <w:rPr>
                  <w:rFonts w:ascii="Courier New" w:eastAsia="Courier New" w:hAnsi="Courier New" w:cs="Courier New"/>
                  <w:sz w:val="18"/>
                  <w:szCs w:val="18"/>
                </w:rPr>
                <w:t>@name</w:t>
              </w:r>
              <w:r>
                <w:rPr>
                  <w:sz w:val="18"/>
                  <w:szCs w:val="18"/>
                </w:rPr>
                <w:t xml:space="preserve"> </w:t>
              </w:r>
              <w:r>
                <w:rPr>
                  <w:sz w:val="18"/>
                  <w:szCs w:val="18"/>
                  <w:lang w:eastAsia="zh-CN"/>
                </w:rPr>
                <w:t>of the given URL’s path.</w:t>
              </w:r>
            </w:ins>
          </w:p>
        </w:tc>
      </w:tr>
      <w:tr w:rsidR="00D53268" w:rsidRPr="009E62B9" w14:paraId="375EF6DC"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7FF09759"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tcPr>
          <w:p w14:paraId="4BEB3415" w14:textId="77777777" w:rsidR="00D53268" w:rsidRPr="009E62B9" w:rsidRDefault="00D53268" w:rsidP="00D53268">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1939E21F" w14:textId="3E875CC4" w:rsidR="00D53268" w:rsidRDefault="00D53268" w:rsidP="00D53268">
            <w:pPr>
              <w:rPr>
                <w:rFonts w:ascii="Courier New" w:hAnsi="Courier New" w:cs="Courier New"/>
                <w:b/>
                <w:sz w:val="18"/>
              </w:rPr>
            </w:pPr>
            <w:ins w:id="144" w:author="Iraj Sodagar" w:date="2021-01-02T15:08:00Z">
              <w:r>
                <w:rPr>
                  <w:rFonts w:ascii="Courier New" w:hAnsi="Courier New" w:cs="Courier New"/>
                  <w:bCs/>
                  <w:sz w:val="18"/>
                </w:rPr>
                <w:t>@urlMatch</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092B74" w14:textId="77777777" w:rsidR="00D53268" w:rsidRDefault="00D53268" w:rsidP="00D53268">
            <w:pPr>
              <w:spacing w:after="0"/>
              <w:jc w:val="center"/>
              <w:rPr>
                <w:ins w:id="145" w:author="Iraj Sodagar" w:date="2021-01-02T15:08:00Z"/>
                <w:sz w:val="18"/>
                <w:szCs w:val="16"/>
              </w:rPr>
            </w:pPr>
            <w:ins w:id="146" w:author="Iraj Sodagar" w:date="2021-01-02T15:08:00Z">
              <w:r>
                <w:rPr>
                  <w:sz w:val="18"/>
                  <w:szCs w:val="16"/>
                </w:rPr>
                <w:t>OD</w:t>
              </w:r>
            </w:ins>
          </w:p>
          <w:p w14:paraId="08D4FCED" w14:textId="77777777" w:rsidR="00D53268" w:rsidRDefault="00D53268" w:rsidP="00D53268">
            <w:pPr>
              <w:spacing w:after="0"/>
              <w:jc w:val="center"/>
              <w:rPr>
                <w:ins w:id="147" w:author="Iraj Sodagar" w:date="2021-01-02T15:08:00Z"/>
                <w:sz w:val="18"/>
                <w:szCs w:val="16"/>
              </w:rPr>
            </w:pPr>
            <w:ins w:id="148" w:author="Iraj Sodagar" w:date="2021-01-02T15:08:00Z">
              <w:r>
                <w:rPr>
                  <w:sz w:val="18"/>
                  <w:szCs w:val="16"/>
                </w:rPr>
                <w:t>Default:</w:t>
              </w:r>
            </w:ins>
          </w:p>
          <w:p w14:paraId="6E8EC94B" w14:textId="6DF7C645" w:rsidR="00D53268" w:rsidRDefault="00D53268" w:rsidP="00D53268">
            <w:pPr>
              <w:jc w:val="center"/>
              <w:rPr>
                <w:sz w:val="18"/>
                <w:szCs w:val="16"/>
              </w:rPr>
            </w:pPr>
            <w:ins w:id="149" w:author="Iraj Sodagar" w:date="2021-01-02T15:08:00Z">
              <w:r>
                <w:rPr>
                  <w:sz w:val="18"/>
                  <w:szCs w:val="16"/>
                </w:rPr>
                <w:t xml:space="preserve"> </w:t>
              </w:r>
              <w:r>
                <w:rPr>
                  <w:rFonts w:ascii="Courier New" w:eastAsia="Courier New" w:hAnsi="Courier New" w:cs="Courier New"/>
                  <w:sz w:val="18"/>
                  <w:szCs w:val="18"/>
                  <w:lang w:eastAsia="zh-CN"/>
                </w:rPr>
                <w:t>’false’</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6CD2706" w14:textId="64548681" w:rsidR="00D53268" w:rsidRPr="5AACA424" w:rsidRDefault="00D53268" w:rsidP="00D53268">
            <w:pPr>
              <w:rPr>
                <w:sz w:val="18"/>
                <w:szCs w:val="18"/>
                <w:lang w:eastAsia="zh-CN"/>
              </w:rPr>
            </w:pPr>
            <w:ins w:id="150" w:author="Iraj Sodagar" w:date="2021-01-02T15:08:00Z">
              <w:r>
                <w:rPr>
                  <w:sz w:val="18"/>
                  <w:szCs w:val="18"/>
                  <w:lang w:eastAsia="zh-CN"/>
                </w:rPr>
                <w:t xml:space="preserve">If </w:t>
              </w:r>
              <w:r>
                <w:rPr>
                  <w:rFonts w:ascii="Courier New" w:eastAsia="Courier New" w:hAnsi="Courier New" w:cs="Courier New"/>
                  <w:sz w:val="18"/>
                  <w:szCs w:val="18"/>
                  <w:lang w:eastAsia="zh-CN"/>
                </w:rPr>
                <w:t>’true’</w:t>
              </w:r>
              <w:r>
                <w:rPr>
                  <w:rFonts w:eastAsia="Courier New" w:cs="Courier New"/>
                  <w:sz w:val="18"/>
                  <w:szCs w:val="18"/>
                  <w:lang w:eastAsia="zh-CN"/>
                </w:rPr>
                <w:t xml:space="preserve"> and any of the URL host, path or port is</w:t>
              </w:r>
              <w:r>
                <w:rPr>
                  <w:sz w:val="18"/>
                  <w:szCs w:val="18"/>
                  <w:lang w:eastAsia="zh-CN"/>
                </w:rPr>
                <w:t xml:space="preserve"> not replaced, then other parts are also not </w:t>
              </w:r>
            </w:ins>
            <w:ins w:id="151" w:author="Iraj Sodagar" w:date="2021-01-02T15:26:00Z">
              <w:r>
                <w:rPr>
                  <w:sz w:val="18"/>
                  <w:szCs w:val="18"/>
                  <w:lang w:eastAsia="zh-CN"/>
                </w:rPr>
                <w:t>replaced,</w:t>
              </w:r>
            </w:ins>
            <w:ins w:id="152" w:author="Iraj Sodagar" w:date="2021-01-02T15:08:00Z">
              <w:r>
                <w:rPr>
                  <w:sz w:val="18"/>
                  <w:szCs w:val="18"/>
                  <w:lang w:eastAsia="zh-CN"/>
                </w:rPr>
                <w:t xml:space="preserve"> and the given URL </w:t>
              </w:r>
            </w:ins>
            <w:ins w:id="153" w:author="Iraj Sodagar" w:date="2021-01-02T15:26:00Z">
              <w:r>
                <w:rPr>
                  <w:sz w:val="18"/>
                  <w:szCs w:val="18"/>
                  <w:lang w:eastAsia="zh-CN"/>
                </w:rPr>
                <w:t xml:space="preserve">shall </w:t>
              </w:r>
            </w:ins>
            <w:ins w:id="154" w:author="Iraj Sodagar" w:date="2021-01-02T15:08:00Z">
              <w:r>
                <w:rPr>
                  <w:sz w:val="18"/>
                  <w:szCs w:val="18"/>
                  <w:lang w:eastAsia="zh-CN"/>
                </w:rPr>
                <w:t>remain unchanged.</w:t>
              </w:r>
            </w:ins>
          </w:p>
        </w:tc>
      </w:tr>
      <w:tr w:rsidR="00D53268" w:rsidRPr="009E62B9" w14:paraId="700A55D8"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51311C21"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tcPr>
          <w:p w14:paraId="6410FF65" w14:textId="77777777" w:rsidR="00D53268" w:rsidRPr="009E62B9" w:rsidRDefault="00D53268" w:rsidP="00D53268">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7B22A49F" w14:textId="66563BC6" w:rsidR="00D53268" w:rsidRDefault="00D53268" w:rsidP="00D53268">
            <w:pPr>
              <w:rPr>
                <w:rFonts w:ascii="Courier New" w:hAnsi="Courier New" w:cs="Courier New"/>
                <w:b/>
                <w:sz w:val="18"/>
              </w:rPr>
            </w:pPr>
            <w:ins w:id="155" w:author="Iraj Sodagar" w:date="2021-01-02T15:08:00Z">
              <w:r>
                <w:rPr>
                  <w:rFonts w:ascii="Courier New" w:hAnsi="Courier New" w:cs="Courier New"/>
                  <w:bCs/>
                  <w:sz w:val="18"/>
                </w:rPr>
                <w:t>@hostMatch</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7845E6" w14:textId="77777777" w:rsidR="00D53268" w:rsidRDefault="00D53268" w:rsidP="00D53268">
            <w:pPr>
              <w:spacing w:after="0"/>
              <w:jc w:val="center"/>
              <w:rPr>
                <w:ins w:id="156" w:author="Iraj Sodagar" w:date="2021-01-02T15:08:00Z"/>
                <w:sz w:val="18"/>
                <w:szCs w:val="16"/>
              </w:rPr>
            </w:pPr>
            <w:ins w:id="157" w:author="Iraj Sodagar" w:date="2021-01-02T15:08:00Z">
              <w:r>
                <w:rPr>
                  <w:sz w:val="18"/>
                  <w:szCs w:val="16"/>
                </w:rPr>
                <w:t>OD</w:t>
              </w:r>
            </w:ins>
          </w:p>
          <w:p w14:paraId="481E6C82" w14:textId="77777777" w:rsidR="00D53268" w:rsidRDefault="00D53268" w:rsidP="00D53268">
            <w:pPr>
              <w:spacing w:after="0"/>
              <w:jc w:val="center"/>
              <w:rPr>
                <w:ins w:id="158" w:author="Iraj Sodagar" w:date="2021-01-02T15:08:00Z"/>
                <w:sz w:val="18"/>
                <w:szCs w:val="16"/>
              </w:rPr>
            </w:pPr>
            <w:ins w:id="159" w:author="Iraj Sodagar" w:date="2021-01-02T15:08:00Z">
              <w:r>
                <w:rPr>
                  <w:sz w:val="18"/>
                  <w:szCs w:val="16"/>
                </w:rPr>
                <w:t>Default:</w:t>
              </w:r>
            </w:ins>
          </w:p>
          <w:p w14:paraId="07DFA6DD" w14:textId="52359CE7" w:rsidR="00D53268" w:rsidRDefault="00D53268" w:rsidP="00D53268">
            <w:pPr>
              <w:jc w:val="center"/>
              <w:rPr>
                <w:sz w:val="18"/>
                <w:szCs w:val="16"/>
              </w:rPr>
            </w:pPr>
            <w:ins w:id="160" w:author="Iraj Sodagar" w:date="2021-01-02T15:08:00Z">
              <w:r>
                <w:rPr>
                  <w:sz w:val="18"/>
                  <w:szCs w:val="16"/>
                </w:rPr>
                <w:t xml:space="preserve"> </w:t>
              </w:r>
              <w:r>
                <w:rPr>
                  <w:rFonts w:ascii="Courier New" w:eastAsia="Courier New" w:hAnsi="Courier New" w:cs="Courier New"/>
                  <w:sz w:val="18"/>
                  <w:szCs w:val="18"/>
                  <w:lang w:eastAsia="zh-CN"/>
                </w:rPr>
                <w:t>’false’</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A112D79" w14:textId="0E215AF3" w:rsidR="00D53268" w:rsidRPr="5AACA424" w:rsidRDefault="00D53268" w:rsidP="00D53268">
            <w:pPr>
              <w:rPr>
                <w:sz w:val="18"/>
                <w:szCs w:val="18"/>
                <w:lang w:eastAsia="zh-CN"/>
              </w:rPr>
            </w:pPr>
            <w:ins w:id="161" w:author="Iraj Sodagar" w:date="2021-01-02T15:08:00Z">
              <w:r>
                <w:rPr>
                  <w:sz w:val="18"/>
                  <w:szCs w:val="18"/>
                  <w:lang w:eastAsia="zh-CN"/>
                </w:rPr>
                <w:t xml:space="preserve">If </w:t>
              </w:r>
              <w:r>
                <w:rPr>
                  <w:rFonts w:ascii="Courier New" w:eastAsia="Courier New" w:hAnsi="Courier New" w:cs="Courier New"/>
                  <w:sz w:val="18"/>
                  <w:szCs w:val="18"/>
                  <w:lang w:eastAsia="zh-CN"/>
                </w:rPr>
                <w:t>’true’</w:t>
              </w:r>
              <w:r>
                <w:rPr>
                  <w:rFonts w:eastAsia="Courier New" w:cs="Courier New"/>
                  <w:sz w:val="18"/>
                  <w:szCs w:val="18"/>
                  <w:lang w:eastAsia="zh-CN"/>
                </w:rPr>
                <w:t xml:space="preserve"> and any key of </w:t>
              </w:r>
              <w:r>
                <w:rPr>
                  <w:rFonts w:ascii="Courier New" w:hAnsi="Courier New" w:cs="Courier New"/>
                  <w:sz w:val="18"/>
                </w:rPr>
                <w:t>@hostTemplate</w:t>
              </w:r>
              <w:r>
                <w:rPr>
                  <w:sz w:val="18"/>
                  <w:szCs w:val="18"/>
                  <w:lang w:eastAsia="zh-CN"/>
                </w:rPr>
                <w:t xml:space="preserve"> not found in the SBD document, then the given URL host </w:t>
              </w:r>
            </w:ins>
            <w:ins w:id="162" w:author="Iraj Sodagar" w:date="2021-01-02T15:26:00Z">
              <w:r>
                <w:rPr>
                  <w:sz w:val="18"/>
                  <w:szCs w:val="18"/>
                  <w:lang w:eastAsia="zh-CN"/>
                </w:rPr>
                <w:t xml:space="preserve">shall </w:t>
              </w:r>
            </w:ins>
            <w:ins w:id="163" w:author="Iraj Sodagar" w:date="2021-01-02T15:08:00Z">
              <w:r>
                <w:rPr>
                  <w:sz w:val="18"/>
                  <w:szCs w:val="18"/>
                  <w:lang w:eastAsia="zh-CN"/>
                </w:rPr>
                <w:t>remain unchanged.</w:t>
              </w:r>
            </w:ins>
          </w:p>
        </w:tc>
      </w:tr>
      <w:tr w:rsidR="00D53268" w:rsidRPr="009E62B9" w14:paraId="2016C9E5"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578C25F8"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tcPr>
          <w:p w14:paraId="36998784" w14:textId="77777777" w:rsidR="00D53268" w:rsidRPr="009E62B9" w:rsidRDefault="00D53268" w:rsidP="00D53268">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3AF0A66D" w14:textId="255560C0" w:rsidR="00D53268" w:rsidRDefault="00D53268" w:rsidP="00D53268">
            <w:pPr>
              <w:rPr>
                <w:rFonts w:ascii="Courier New" w:hAnsi="Courier New" w:cs="Courier New"/>
                <w:b/>
                <w:sz w:val="18"/>
              </w:rPr>
            </w:pPr>
            <w:ins w:id="164" w:author="Iraj Sodagar" w:date="2021-01-02T15:08:00Z">
              <w:r>
                <w:rPr>
                  <w:rFonts w:ascii="Courier New" w:hAnsi="Courier New" w:cs="Courier New"/>
                  <w:bCs/>
                  <w:sz w:val="18"/>
                </w:rPr>
                <w:t>@portMatch</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CDBEB84" w14:textId="77777777" w:rsidR="00D53268" w:rsidRDefault="00D53268" w:rsidP="00D53268">
            <w:pPr>
              <w:spacing w:after="0"/>
              <w:jc w:val="center"/>
              <w:rPr>
                <w:ins w:id="165" w:author="Iraj Sodagar" w:date="2021-01-02T15:08:00Z"/>
                <w:sz w:val="18"/>
                <w:szCs w:val="16"/>
              </w:rPr>
            </w:pPr>
            <w:ins w:id="166" w:author="Iraj Sodagar" w:date="2021-01-02T15:08:00Z">
              <w:r>
                <w:rPr>
                  <w:sz w:val="18"/>
                  <w:szCs w:val="16"/>
                </w:rPr>
                <w:t>OD</w:t>
              </w:r>
            </w:ins>
          </w:p>
          <w:p w14:paraId="3BE6E405" w14:textId="77777777" w:rsidR="00D53268" w:rsidRDefault="00D53268" w:rsidP="00D53268">
            <w:pPr>
              <w:spacing w:after="0"/>
              <w:jc w:val="center"/>
              <w:rPr>
                <w:ins w:id="167" w:author="Iraj Sodagar" w:date="2021-01-02T15:08:00Z"/>
                <w:sz w:val="18"/>
                <w:szCs w:val="16"/>
              </w:rPr>
            </w:pPr>
            <w:ins w:id="168" w:author="Iraj Sodagar" w:date="2021-01-02T15:08:00Z">
              <w:r>
                <w:rPr>
                  <w:sz w:val="18"/>
                  <w:szCs w:val="16"/>
                </w:rPr>
                <w:t>Default:</w:t>
              </w:r>
            </w:ins>
          </w:p>
          <w:p w14:paraId="5AD99254" w14:textId="23C66F15" w:rsidR="00D53268" w:rsidRDefault="00D53268" w:rsidP="00D53268">
            <w:pPr>
              <w:jc w:val="center"/>
              <w:rPr>
                <w:sz w:val="18"/>
                <w:szCs w:val="16"/>
              </w:rPr>
            </w:pPr>
            <w:ins w:id="169" w:author="Iraj Sodagar" w:date="2021-01-02T15:08:00Z">
              <w:r>
                <w:rPr>
                  <w:sz w:val="18"/>
                  <w:szCs w:val="16"/>
                </w:rPr>
                <w:t xml:space="preserve"> </w:t>
              </w:r>
              <w:r>
                <w:rPr>
                  <w:rFonts w:ascii="Courier New" w:eastAsia="Courier New" w:hAnsi="Courier New" w:cs="Courier New"/>
                  <w:sz w:val="18"/>
                  <w:szCs w:val="18"/>
                  <w:lang w:eastAsia="zh-CN"/>
                </w:rPr>
                <w:t>’false’</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7CF8B10" w14:textId="332789B4" w:rsidR="00D53268" w:rsidRPr="5AACA424" w:rsidRDefault="00D53268" w:rsidP="00D53268">
            <w:pPr>
              <w:rPr>
                <w:sz w:val="18"/>
                <w:szCs w:val="18"/>
                <w:lang w:eastAsia="zh-CN"/>
              </w:rPr>
            </w:pPr>
            <w:ins w:id="170" w:author="Iraj Sodagar" w:date="2021-01-02T15:08:00Z">
              <w:r>
                <w:rPr>
                  <w:sz w:val="18"/>
                  <w:szCs w:val="18"/>
                  <w:lang w:eastAsia="zh-CN"/>
                </w:rPr>
                <w:t xml:space="preserve">If </w:t>
              </w:r>
              <w:r>
                <w:rPr>
                  <w:rFonts w:ascii="Courier New" w:eastAsia="Courier New" w:hAnsi="Courier New" w:cs="Courier New"/>
                  <w:sz w:val="18"/>
                  <w:szCs w:val="18"/>
                  <w:lang w:eastAsia="zh-CN"/>
                </w:rPr>
                <w:t>’true’</w:t>
              </w:r>
              <w:r>
                <w:rPr>
                  <w:rFonts w:eastAsia="Courier New" w:cs="Courier New"/>
                  <w:sz w:val="18"/>
                  <w:szCs w:val="18"/>
                  <w:lang w:eastAsia="zh-CN"/>
                </w:rPr>
                <w:t xml:space="preserve"> and any key of </w:t>
              </w:r>
              <w:r>
                <w:rPr>
                  <w:rFonts w:ascii="Courier New" w:hAnsi="Courier New" w:cs="Courier New"/>
                  <w:sz w:val="18"/>
                </w:rPr>
                <w:t>@portTemplate</w:t>
              </w:r>
              <w:r>
                <w:rPr>
                  <w:sz w:val="18"/>
                  <w:szCs w:val="18"/>
                  <w:lang w:eastAsia="zh-CN"/>
                </w:rPr>
                <w:t xml:space="preserve"> not found in the SBD document, then the given URL port </w:t>
              </w:r>
            </w:ins>
            <w:ins w:id="171" w:author="Iraj Sodagar" w:date="2021-01-02T15:27:00Z">
              <w:r>
                <w:rPr>
                  <w:sz w:val="18"/>
                  <w:szCs w:val="18"/>
                  <w:lang w:eastAsia="zh-CN"/>
                </w:rPr>
                <w:t xml:space="preserve">shall </w:t>
              </w:r>
            </w:ins>
            <w:ins w:id="172" w:author="Iraj Sodagar" w:date="2021-01-02T15:08:00Z">
              <w:r>
                <w:rPr>
                  <w:sz w:val="18"/>
                  <w:szCs w:val="18"/>
                  <w:lang w:eastAsia="zh-CN"/>
                </w:rPr>
                <w:t>remain unchanged.</w:t>
              </w:r>
            </w:ins>
          </w:p>
        </w:tc>
      </w:tr>
      <w:tr w:rsidR="00D53268" w:rsidRPr="009E62B9" w14:paraId="21F4E7DE"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254C0AF1"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tcPr>
          <w:p w14:paraId="714C9497" w14:textId="77777777" w:rsidR="00D53268" w:rsidRPr="009E62B9" w:rsidRDefault="00D53268" w:rsidP="00D53268">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tcPr>
          <w:p w14:paraId="21ED6B47" w14:textId="726268DD" w:rsidR="00D53268" w:rsidRDefault="00D53268" w:rsidP="00D53268">
            <w:pPr>
              <w:rPr>
                <w:rFonts w:ascii="Courier New" w:hAnsi="Courier New" w:cs="Courier New"/>
                <w:b/>
                <w:sz w:val="18"/>
              </w:rPr>
            </w:pPr>
            <w:ins w:id="173" w:author="Iraj Sodagar" w:date="2021-01-02T15:08:00Z">
              <w:r>
                <w:rPr>
                  <w:rFonts w:ascii="Courier New" w:hAnsi="Courier New" w:cs="Courier New"/>
                  <w:bCs/>
                  <w:sz w:val="18"/>
                </w:rPr>
                <w:t>@pathMatch</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E80A9" w14:textId="77777777" w:rsidR="00D53268" w:rsidRDefault="00D53268" w:rsidP="00D53268">
            <w:pPr>
              <w:spacing w:after="0"/>
              <w:jc w:val="center"/>
              <w:rPr>
                <w:ins w:id="174" w:author="Iraj Sodagar" w:date="2021-01-02T15:08:00Z"/>
                <w:sz w:val="18"/>
                <w:szCs w:val="16"/>
              </w:rPr>
            </w:pPr>
            <w:ins w:id="175" w:author="Iraj Sodagar" w:date="2021-01-02T15:08:00Z">
              <w:r>
                <w:rPr>
                  <w:sz w:val="18"/>
                  <w:szCs w:val="16"/>
                </w:rPr>
                <w:t>OD</w:t>
              </w:r>
            </w:ins>
          </w:p>
          <w:p w14:paraId="533AB999" w14:textId="77777777" w:rsidR="00D53268" w:rsidRDefault="00D53268" w:rsidP="00D53268">
            <w:pPr>
              <w:spacing w:after="0"/>
              <w:jc w:val="center"/>
              <w:rPr>
                <w:ins w:id="176" w:author="Iraj Sodagar" w:date="2021-01-02T15:08:00Z"/>
                <w:sz w:val="18"/>
                <w:szCs w:val="16"/>
              </w:rPr>
            </w:pPr>
            <w:ins w:id="177" w:author="Iraj Sodagar" w:date="2021-01-02T15:08:00Z">
              <w:r>
                <w:rPr>
                  <w:sz w:val="18"/>
                  <w:szCs w:val="16"/>
                </w:rPr>
                <w:t>Default:</w:t>
              </w:r>
            </w:ins>
          </w:p>
          <w:p w14:paraId="646BC181" w14:textId="0EEEF322" w:rsidR="00D53268" w:rsidRDefault="00D53268" w:rsidP="00D53268">
            <w:pPr>
              <w:jc w:val="center"/>
              <w:rPr>
                <w:sz w:val="18"/>
                <w:szCs w:val="16"/>
              </w:rPr>
            </w:pPr>
            <w:ins w:id="178" w:author="Iraj Sodagar" w:date="2021-01-02T15:08:00Z">
              <w:r>
                <w:rPr>
                  <w:sz w:val="18"/>
                  <w:szCs w:val="16"/>
                </w:rPr>
                <w:t xml:space="preserve"> </w:t>
              </w:r>
              <w:r>
                <w:rPr>
                  <w:rFonts w:ascii="Courier New" w:eastAsia="Courier New" w:hAnsi="Courier New" w:cs="Courier New"/>
                  <w:sz w:val="18"/>
                  <w:szCs w:val="18"/>
                  <w:lang w:eastAsia="zh-CN"/>
                </w:rPr>
                <w:t>’false’</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EB4CFB" w14:textId="064D2F3B" w:rsidR="00D53268" w:rsidRPr="5AACA424" w:rsidRDefault="00D53268" w:rsidP="00D53268">
            <w:pPr>
              <w:rPr>
                <w:sz w:val="18"/>
                <w:szCs w:val="18"/>
                <w:lang w:eastAsia="zh-CN"/>
              </w:rPr>
            </w:pPr>
            <w:ins w:id="179" w:author="Iraj Sodagar" w:date="2021-01-02T15:08:00Z">
              <w:r>
                <w:rPr>
                  <w:sz w:val="18"/>
                  <w:szCs w:val="18"/>
                  <w:lang w:eastAsia="zh-CN"/>
                </w:rPr>
                <w:t xml:space="preserve">If </w:t>
              </w:r>
              <w:r>
                <w:rPr>
                  <w:rFonts w:ascii="Courier New" w:eastAsia="Courier New" w:hAnsi="Courier New" w:cs="Courier New"/>
                  <w:sz w:val="18"/>
                  <w:szCs w:val="18"/>
                  <w:lang w:eastAsia="zh-CN"/>
                </w:rPr>
                <w:t>’true’</w:t>
              </w:r>
              <w:r>
                <w:rPr>
                  <w:rFonts w:eastAsia="Courier New" w:cs="Courier New"/>
                  <w:sz w:val="18"/>
                  <w:szCs w:val="18"/>
                  <w:lang w:eastAsia="zh-CN"/>
                </w:rPr>
                <w:t xml:space="preserve"> and any key of </w:t>
              </w:r>
              <w:r>
                <w:rPr>
                  <w:rFonts w:ascii="Courier New" w:hAnsi="Courier New" w:cs="Courier New"/>
                  <w:sz w:val="18"/>
                </w:rPr>
                <w:t>@pathTemplate</w:t>
              </w:r>
              <w:r>
                <w:rPr>
                  <w:sz w:val="18"/>
                  <w:szCs w:val="18"/>
                  <w:lang w:eastAsia="zh-CN"/>
                </w:rPr>
                <w:t xml:space="preserve"> not found in the SBD document, then the given URL path </w:t>
              </w:r>
            </w:ins>
            <w:ins w:id="180" w:author="Iraj Sodagar" w:date="2021-01-02T15:27:00Z">
              <w:r>
                <w:rPr>
                  <w:sz w:val="18"/>
                  <w:szCs w:val="18"/>
                  <w:lang w:eastAsia="zh-CN"/>
                </w:rPr>
                <w:t xml:space="preserve">shall </w:t>
              </w:r>
            </w:ins>
            <w:ins w:id="181" w:author="Iraj Sodagar" w:date="2021-01-02T15:08:00Z">
              <w:r>
                <w:rPr>
                  <w:sz w:val="18"/>
                  <w:szCs w:val="18"/>
                  <w:lang w:eastAsia="zh-CN"/>
                </w:rPr>
                <w:t>remain unchanged.</w:t>
              </w:r>
            </w:ins>
          </w:p>
        </w:tc>
      </w:tr>
      <w:tr w:rsidR="00D53268" w:rsidRPr="009E62B9" w14:paraId="5B5F2F46"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4B6FE958"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tcPr>
          <w:p w14:paraId="1F57A991" w14:textId="77777777" w:rsidR="00D53268" w:rsidRPr="009E62B9" w:rsidRDefault="00D53268" w:rsidP="00D53268">
            <w:pPr>
              <w:rPr>
                <w:rFonts w:ascii="Courier New" w:hAnsi="Courier New" w:cs="Courier New"/>
                <w:b/>
                <w:sz w:val="18"/>
              </w:rPr>
            </w:pPr>
          </w:p>
        </w:tc>
        <w:tc>
          <w:tcPr>
            <w:tcW w:w="1400" w:type="pct"/>
            <w:tcBorders>
              <w:top w:val="single" w:sz="4" w:space="0" w:color="000000" w:themeColor="text1"/>
              <w:left w:val="nil"/>
              <w:bottom w:val="single" w:sz="4" w:space="0" w:color="000000" w:themeColor="text1"/>
              <w:right w:val="single" w:sz="4" w:space="0" w:color="000000" w:themeColor="text1"/>
            </w:tcBorders>
          </w:tcPr>
          <w:p w14:paraId="0110D5EE" w14:textId="77777777" w:rsidR="00D53268" w:rsidRPr="009E62B9" w:rsidRDefault="00D53268" w:rsidP="00D53268">
            <w:pPr>
              <w:rPr>
                <w:rFonts w:ascii="Courier New" w:hAnsi="Courier New" w:cs="Courier New"/>
                <w:b/>
                <w:sz w:val="18"/>
              </w:rPr>
            </w:pPr>
            <w:r>
              <w:rPr>
                <w:rFonts w:ascii="Courier New" w:hAnsi="Courier New" w:cs="Courier New"/>
                <w:b/>
                <w:sz w:val="18"/>
              </w:rPr>
              <w:t>Key</w:t>
            </w:r>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BAC0D" w14:textId="77777777" w:rsidR="00D53268" w:rsidRDefault="00D53268" w:rsidP="00D53268">
            <w:pPr>
              <w:jc w:val="center"/>
              <w:rPr>
                <w:sz w:val="18"/>
                <w:szCs w:val="16"/>
              </w:rPr>
            </w:pPr>
            <w:proofErr w:type="gramStart"/>
            <w:r>
              <w:rPr>
                <w:sz w:val="18"/>
                <w:szCs w:val="16"/>
              </w:rPr>
              <w:t>1</w:t>
            </w:r>
            <w:r w:rsidRPr="009E62B9">
              <w:rPr>
                <w:sz w:val="18"/>
                <w:szCs w:val="16"/>
              </w:rPr>
              <w:t>..</w:t>
            </w:r>
            <w:r>
              <w:rPr>
                <w:sz w:val="18"/>
                <w:szCs w:val="16"/>
              </w:rPr>
              <w:t>N</w:t>
            </w:r>
            <w:proofErr w:type="gramEnd"/>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346F73" w14:textId="77777777" w:rsidR="00D53268" w:rsidRDefault="00D53268" w:rsidP="00D53268">
            <w:pPr>
              <w:rPr>
                <w:sz w:val="18"/>
                <w:szCs w:val="18"/>
                <w:lang w:eastAsia="zh-CN"/>
              </w:rPr>
            </w:pPr>
            <w:r w:rsidRPr="5AACA424">
              <w:rPr>
                <w:sz w:val="18"/>
                <w:szCs w:val="18"/>
                <w:lang w:eastAsia="zh-CN"/>
              </w:rPr>
              <w:t>a key name to be found in SBD document and its default value.</w:t>
            </w:r>
          </w:p>
          <w:p w14:paraId="57A47667" w14:textId="77777777" w:rsidR="00D53268" w:rsidRDefault="00D53268" w:rsidP="00D53268">
            <w:pPr>
              <w:jc w:val="left"/>
              <w:rPr>
                <w:sz w:val="18"/>
                <w:szCs w:val="16"/>
                <w:lang w:eastAsia="zh-CN"/>
              </w:rPr>
            </w:pPr>
            <w:r>
              <w:rPr>
                <w:sz w:val="18"/>
                <w:szCs w:val="16"/>
                <w:lang w:eastAsia="zh-CN"/>
              </w:rPr>
              <w:t xml:space="preserve">If absent, all keys and corresponding values in the corresponding </w:t>
            </w:r>
            <w:proofErr w:type="spellStart"/>
            <w:r w:rsidRPr="00072D43">
              <w:rPr>
                <w:rFonts w:ascii="Courier New" w:hAnsi="Courier New" w:cs="Courier New"/>
                <w:sz w:val="18"/>
              </w:rPr>
              <w:t>key</w:t>
            </w:r>
            <w:r w:rsidRPr="00595EEE">
              <w:rPr>
                <w:rFonts w:ascii="Courier New" w:hAnsi="Courier New" w:cs="Courier New"/>
                <w:sz w:val="18"/>
              </w:rPr>
              <w:t>List</w:t>
            </w:r>
            <w:proofErr w:type="spellEnd"/>
            <w:r w:rsidRPr="007D592C">
              <w:rPr>
                <w:rFonts w:ascii="Consolas" w:hAnsi="Consolas"/>
                <w:sz w:val="18"/>
                <w:szCs w:val="16"/>
                <w:lang w:eastAsia="zh-CN"/>
              </w:rPr>
              <w:t xml:space="preserve"> </w:t>
            </w:r>
            <w:r>
              <w:rPr>
                <w:sz w:val="18"/>
                <w:szCs w:val="16"/>
                <w:lang w:eastAsia="zh-CN"/>
              </w:rPr>
              <w:t>of the SBD document shall be added to the (sub)segment request URL query.</w:t>
            </w:r>
          </w:p>
        </w:tc>
      </w:tr>
      <w:tr w:rsidR="00D53268" w:rsidRPr="009E62B9" w14:paraId="4BB5692C"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6DA572CF"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tcPr>
          <w:p w14:paraId="7F325BFE" w14:textId="77777777" w:rsidR="00D53268" w:rsidRPr="003A1383"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tcPr>
          <w:p w14:paraId="4A001596" w14:textId="77777777" w:rsidR="00D53268" w:rsidRPr="003A1383" w:rsidRDefault="00D53268" w:rsidP="00D53268">
            <w:pPr>
              <w:ind w:left="233"/>
              <w:rPr>
                <w:rFonts w:ascii="Courier New" w:hAnsi="Courier New" w:cs="Courier New"/>
                <w:bCs/>
                <w:sz w:val="18"/>
              </w:rPr>
            </w:pPr>
            <w:r w:rsidRPr="003A1383">
              <w:rPr>
                <w:rFonts w:ascii="Courier New" w:hAnsi="Courier New" w:cs="Courier New"/>
                <w:bCs/>
                <w:sz w:val="18"/>
              </w:rPr>
              <w:t>@name</w:t>
            </w:r>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48EE24" w14:textId="77777777" w:rsidR="00D53268" w:rsidRDefault="00D53268" w:rsidP="00D53268">
            <w:pPr>
              <w:jc w:val="center"/>
              <w:rPr>
                <w:sz w:val="18"/>
                <w:szCs w:val="16"/>
              </w:rPr>
            </w:pPr>
            <w:r>
              <w:rPr>
                <w:sz w:val="18"/>
                <w:szCs w:val="16"/>
              </w:rPr>
              <w:t>M</w:t>
            </w:r>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8E49BF8" w14:textId="77777777" w:rsidR="00D53268" w:rsidRDefault="00D53268" w:rsidP="00D53268">
            <w:pPr>
              <w:rPr>
                <w:sz w:val="18"/>
                <w:szCs w:val="18"/>
                <w:lang w:eastAsia="zh-CN"/>
              </w:rPr>
            </w:pPr>
            <w:r>
              <w:rPr>
                <w:sz w:val="18"/>
                <w:szCs w:val="18"/>
                <w:lang w:eastAsia="zh-CN"/>
              </w:rPr>
              <w:t xml:space="preserve">Name of the </w:t>
            </w:r>
            <w:r w:rsidRPr="5AACA424">
              <w:rPr>
                <w:sz w:val="18"/>
                <w:szCs w:val="18"/>
                <w:lang w:eastAsia="zh-CN"/>
              </w:rPr>
              <w:t xml:space="preserve">key of the SBD document to be added to the queries for this session after processing described by </w:t>
            </w:r>
            <w:r w:rsidRPr="5AACA424">
              <w:rPr>
                <w:rFonts w:ascii="Courier New" w:hAnsi="Courier New" w:cs="Courier New"/>
                <w:sz w:val="18"/>
                <w:szCs w:val="18"/>
                <w:lang w:eastAsia="zh-CN"/>
              </w:rPr>
              <w:t>@template</w:t>
            </w:r>
            <w:r w:rsidRPr="5AACA424">
              <w:rPr>
                <w:sz w:val="18"/>
                <w:szCs w:val="18"/>
                <w:lang w:eastAsia="zh-CN"/>
              </w:rPr>
              <w:t>. This value shall be a string without whitespaces, start with a letter, and contain only unreserved characters per RFC 3986.</w:t>
            </w:r>
          </w:p>
          <w:p w14:paraId="4540381C" w14:textId="77777777" w:rsidR="00D53268" w:rsidRDefault="00D53268" w:rsidP="00D53268">
            <w:pPr>
              <w:jc w:val="left"/>
              <w:rPr>
                <w:sz w:val="18"/>
                <w:szCs w:val="18"/>
                <w:lang w:eastAsia="zh-CN"/>
              </w:rPr>
            </w:pPr>
            <w:r w:rsidRPr="5AACA424">
              <w:rPr>
                <w:sz w:val="18"/>
                <w:szCs w:val="18"/>
                <w:lang w:eastAsia="zh-CN"/>
              </w:rPr>
              <w:t xml:space="preserve">If </w:t>
            </w:r>
            <w:r w:rsidRPr="007D592C">
              <w:rPr>
                <w:rFonts w:ascii="Courier New" w:eastAsia="Courier New" w:hAnsi="Courier New" w:cs="Courier New"/>
                <w:sz w:val="18"/>
                <w:szCs w:val="18"/>
                <w:lang w:eastAsia="zh-CN"/>
              </w:rPr>
              <w:t>@name</w:t>
            </w:r>
            <w:r w:rsidRPr="5AACA424">
              <w:rPr>
                <w:sz w:val="18"/>
                <w:szCs w:val="18"/>
                <w:lang w:eastAsia="zh-CN"/>
              </w:rPr>
              <w:t xml:space="preserve"> value does not appear in the </w:t>
            </w:r>
            <w:proofErr w:type="spellStart"/>
            <w:r w:rsidRPr="007C376D">
              <w:rPr>
                <w:rFonts w:ascii="Courier New" w:hAnsi="Courier New" w:cs="Courier New"/>
                <w:sz w:val="18"/>
                <w:szCs w:val="18"/>
              </w:rPr>
              <w:t>keyList</w:t>
            </w:r>
            <w:proofErr w:type="spellEnd"/>
            <w:r w:rsidRPr="5AACA424">
              <w:rPr>
                <w:sz w:val="18"/>
                <w:szCs w:val="18"/>
                <w:lang w:eastAsia="zh-CN"/>
              </w:rPr>
              <w:t xml:space="preserve"> of SBD document, the </w:t>
            </w:r>
            <w:r w:rsidRPr="00B062EC">
              <w:rPr>
                <w:rFonts w:ascii="Courier New" w:eastAsia="Courier New" w:hAnsi="Courier New" w:cs="Courier New"/>
                <w:sz w:val="18"/>
                <w:szCs w:val="18"/>
              </w:rPr>
              <w:t>@name</w:t>
            </w:r>
            <w:r w:rsidRPr="5AACA424">
              <w:rPr>
                <w:sz w:val="18"/>
                <w:szCs w:val="18"/>
              </w:rPr>
              <w:t xml:space="preserve"> </w:t>
            </w:r>
            <w:r w:rsidRPr="5AACA424">
              <w:rPr>
                <w:sz w:val="18"/>
                <w:szCs w:val="18"/>
                <w:lang w:eastAsia="zh-CN"/>
              </w:rPr>
              <w:t>value</w:t>
            </w:r>
            <w:r>
              <w:rPr>
                <w:sz w:val="18"/>
                <w:szCs w:val="18"/>
                <w:lang w:eastAsia="zh-CN"/>
              </w:rPr>
              <w:t>-</w:t>
            </w:r>
            <w:r w:rsidRPr="007D592C">
              <w:rPr>
                <w:rFonts w:ascii="Courier New" w:eastAsia="Courier New" w:hAnsi="Courier New" w:cs="Courier New"/>
                <w:sz w:val="18"/>
                <w:szCs w:val="18"/>
                <w:lang w:eastAsia="zh-CN"/>
              </w:rPr>
              <w:t>@</w:t>
            </w:r>
            <w:proofErr w:type="spellStart"/>
            <w:r w:rsidRPr="007D592C">
              <w:rPr>
                <w:rFonts w:ascii="Courier New" w:eastAsia="Courier New" w:hAnsi="Courier New" w:cs="Courier New"/>
                <w:sz w:val="18"/>
                <w:szCs w:val="18"/>
                <w:lang w:eastAsia="zh-CN"/>
              </w:rPr>
              <w:t>defaultValue</w:t>
            </w:r>
            <w:proofErr w:type="spellEnd"/>
            <w:r w:rsidRPr="5AACA424">
              <w:rPr>
                <w:sz w:val="18"/>
                <w:szCs w:val="18"/>
                <w:lang w:eastAsia="zh-CN"/>
              </w:rPr>
              <w:t xml:space="preserve"> value pair shall be used in the template or in the absence of the template.</w:t>
            </w:r>
          </w:p>
        </w:tc>
      </w:tr>
      <w:tr w:rsidR="00D53268" w:rsidRPr="009E62B9" w14:paraId="5D50A4F8"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tcPr>
          <w:p w14:paraId="099093D4"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tcPr>
          <w:p w14:paraId="0A83F380"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tcPr>
          <w:p w14:paraId="032133EB" w14:textId="77777777" w:rsidR="00D53268" w:rsidRPr="00DA579E" w:rsidRDefault="00D53268" w:rsidP="00D53268">
            <w:pPr>
              <w:ind w:left="233"/>
              <w:rPr>
                <w:rFonts w:ascii="Courier New" w:hAnsi="Courier New" w:cs="Courier New"/>
                <w:bCs/>
                <w:sz w:val="18"/>
              </w:rPr>
            </w:pPr>
            <w:r>
              <w:rPr>
                <w:rFonts w:ascii="Courier New" w:hAnsi="Courier New" w:cs="Courier New"/>
                <w:bCs/>
                <w:sz w:val="18"/>
              </w:rPr>
              <w:t>@defaultValue</w:t>
            </w:r>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D17D9D" w14:textId="77777777" w:rsidR="00D53268" w:rsidRDefault="00D53268" w:rsidP="00D53268">
            <w:pPr>
              <w:jc w:val="center"/>
              <w:rPr>
                <w:sz w:val="18"/>
                <w:szCs w:val="16"/>
              </w:rPr>
            </w:pPr>
            <w:r>
              <w:rPr>
                <w:sz w:val="18"/>
                <w:szCs w:val="16"/>
              </w:rPr>
              <w:t>OD</w:t>
            </w:r>
          </w:p>
          <w:p w14:paraId="1ECCAF34" w14:textId="77777777" w:rsidR="00D53268" w:rsidRDefault="00D53268" w:rsidP="00D53268">
            <w:pPr>
              <w:jc w:val="center"/>
              <w:rPr>
                <w:sz w:val="18"/>
                <w:szCs w:val="16"/>
              </w:rPr>
            </w:pPr>
            <w:r>
              <w:rPr>
                <w:sz w:val="18"/>
                <w:szCs w:val="16"/>
              </w:rPr>
              <w:t>(‘null’)</w:t>
            </w:r>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D6A2D17" w14:textId="77777777" w:rsidR="00D53268" w:rsidRPr="000C129E" w:rsidRDefault="00D53268" w:rsidP="00D53268">
            <w:pPr>
              <w:rPr>
                <w:sz w:val="18"/>
                <w:szCs w:val="18"/>
                <w:lang w:eastAsia="zh-CN"/>
              </w:rPr>
            </w:pPr>
            <w:r w:rsidRPr="5AACA424">
              <w:rPr>
                <w:sz w:val="18"/>
                <w:szCs w:val="18"/>
                <w:lang w:eastAsia="zh-CN"/>
              </w:rPr>
              <w:t xml:space="preserve">default value in key-value pair if </w:t>
            </w:r>
            <w:r w:rsidRPr="007D592C">
              <w:rPr>
                <w:rFonts w:ascii="Courier New" w:eastAsia="Courier New" w:hAnsi="Courier New" w:cs="Courier New"/>
                <w:sz w:val="18"/>
                <w:szCs w:val="18"/>
                <w:lang w:eastAsia="zh-CN"/>
              </w:rPr>
              <w:t>@name</w:t>
            </w:r>
            <w:r w:rsidRPr="5AACA424">
              <w:rPr>
                <w:sz w:val="18"/>
                <w:szCs w:val="18"/>
                <w:lang w:eastAsia="zh-CN"/>
              </w:rPr>
              <w:t xml:space="preserve"> value not found in SBD document or if there is no value defined for a requested time range or segment number in the SBD document. </w:t>
            </w:r>
          </w:p>
        </w:tc>
      </w:tr>
      <w:tr w:rsidR="00D53268" w:rsidRPr="009E62B9" w14:paraId="2B9AD07A"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79D5A138"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1396ED76"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2020951F" w14:textId="5D36EEFC" w:rsidR="00D53268" w:rsidRDefault="00D53268" w:rsidP="00D53268">
            <w:pPr>
              <w:rPr>
                <w:rFonts w:ascii="Courier New" w:hAnsi="Courier New" w:cs="Courier New"/>
                <w:bCs/>
                <w:sz w:val="18"/>
              </w:rPr>
            </w:pPr>
            <w:ins w:id="182" w:author="Iraj Sodagar" w:date="2021-01-02T15:21:00Z">
              <w:r>
                <w:rPr>
                  <w:rFonts w:ascii="Courier New" w:hAnsi="Courier New" w:cs="Courier New"/>
                  <w:b/>
                  <w:sz w:val="18"/>
                </w:rPr>
                <w:t>Host</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D058428" w14:textId="541E920A" w:rsidR="00D53268" w:rsidRDefault="00D53268" w:rsidP="00D53268">
            <w:pPr>
              <w:jc w:val="center"/>
              <w:rPr>
                <w:sz w:val="18"/>
                <w:szCs w:val="16"/>
              </w:rPr>
            </w:pPr>
            <w:proofErr w:type="gramStart"/>
            <w:ins w:id="183" w:author="Iraj Sodagar" w:date="2021-01-02T15:21:00Z">
              <w:r>
                <w:rPr>
                  <w:sz w:val="18"/>
                  <w:szCs w:val="16"/>
                </w:rPr>
                <w:t>0..N</w:t>
              </w:r>
            </w:ins>
            <w:proofErr w:type="gramEnd"/>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402A13" w14:textId="1C40D92B" w:rsidR="00D53268" w:rsidRDefault="00D53268" w:rsidP="008330E9">
            <w:pPr>
              <w:rPr>
                <w:sz w:val="18"/>
                <w:szCs w:val="18"/>
                <w:lang w:eastAsia="zh-CN"/>
              </w:rPr>
            </w:pPr>
            <w:ins w:id="184" w:author="Iraj Sodagar" w:date="2021-01-02T15:21:00Z">
              <w:r>
                <w:rPr>
                  <w:sz w:val="18"/>
                  <w:szCs w:val="18"/>
                  <w:lang w:eastAsia="zh-CN"/>
                </w:rPr>
                <w:t>a set of URL host keys to be found in SBD document and its default value.</w:t>
              </w:r>
            </w:ins>
          </w:p>
        </w:tc>
      </w:tr>
      <w:tr w:rsidR="00D53268" w:rsidRPr="009E62B9" w14:paraId="3396543F"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6D3CAD49"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4BD0C8F9"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23BAD140" w14:textId="07AFD201" w:rsidR="00D53268" w:rsidRDefault="00D53268" w:rsidP="00D53268">
            <w:pPr>
              <w:ind w:left="233"/>
              <w:rPr>
                <w:rFonts w:ascii="Courier New" w:hAnsi="Courier New" w:cs="Courier New"/>
                <w:bCs/>
                <w:sz w:val="18"/>
              </w:rPr>
            </w:pPr>
            <w:ins w:id="185" w:author="Iraj Sodagar" w:date="2021-01-02T15:21:00Z">
              <w:r>
                <w:rPr>
                  <w:rFonts w:ascii="Courier New" w:hAnsi="Courier New" w:cs="Courier New"/>
                  <w:bCs/>
                  <w:sz w:val="18"/>
                </w:rPr>
                <w:t>@</w:t>
              </w:r>
            </w:ins>
            <w:ins w:id="186" w:author="Iraj Sodagar" w:date="2021-01-02T15:41:00Z">
              <w:r>
                <w:rPr>
                  <w:rFonts w:ascii="Courier New" w:hAnsi="Courier New" w:cs="Courier New"/>
                  <w:bCs/>
                  <w:sz w:val="18"/>
                </w:rPr>
                <w:t>name</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FA4117" w14:textId="5D0116D1" w:rsidR="00D53268" w:rsidRDefault="00D53268" w:rsidP="00D53268">
            <w:pPr>
              <w:jc w:val="center"/>
              <w:rPr>
                <w:sz w:val="18"/>
                <w:szCs w:val="16"/>
              </w:rPr>
            </w:pPr>
            <w:ins w:id="187" w:author="Iraj Sodagar" w:date="2021-01-02T15:21:00Z">
              <w:r>
                <w:rPr>
                  <w:sz w:val="18"/>
                  <w:szCs w:val="16"/>
                </w:rPr>
                <w:t>O</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9FFC14" w14:textId="49D1E648" w:rsidR="00D53268" w:rsidRDefault="00D53268" w:rsidP="00D53268">
            <w:pPr>
              <w:rPr>
                <w:sz w:val="18"/>
                <w:szCs w:val="18"/>
                <w:lang w:eastAsia="zh-CN"/>
              </w:rPr>
            </w:pPr>
            <w:ins w:id="188" w:author="Iraj Sodagar" w:date="2021-01-02T15:21:00Z">
              <w:r>
                <w:rPr>
                  <w:sz w:val="18"/>
                  <w:szCs w:val="18"/>
                  <w:lang w:eastAsia="zh-CN"/>
                </w:rPr>
                <w:t>URI host key for SBD processing. This value shall be a string without whitespaces, start with a letter, and contain only unreserved characters per RFC 3986.</w:t>
              </w:r>
            </w:ins>
          </w:p>
        </w:tc>
      </w:tr>
      <w:tr w:rsidR="00D53268" w:rsidRPr="009E62B9" w14:paraId="4572F521"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292ACB95"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69D0CCAC"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0A48CF82" w14:textId="7E37770B" w:rsidR="00D53268" w:rsidRDefault="00D53268" w:rsidP="00D53268">
            <w:pPr>
              <w:ind w:left="233"/>
              <w:rPr>
                <w:rFonts w:ascii="Courier New" w:hAnsi="Courier New" w:cs="Courier New"/>
                <w:bCs/>
                <w:sz w:val="18"/>
              </w:rPr>
            </w:pPr>
            <w:ins w:id="189" w:author="Iraj Sodagar" w:date="2021-01-02T15:21:00Z">
              <w:r>
                <w:rPr>
                  <w:rFonts w:ascii="Courier New" w:hAnsi="Courier New" w:cs="Courier New"/>
                  <w:bCs/>
                  <w:sz w:val="18"/>
                </w:rPr>
                <w:t>@default</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64D6CB8" w14:textId="7097BD1A" w:rsidR="00D53268" w:rsidRDefault="00D53268" w:rsidP="00D53268">
            <w:pPr>
              <w:jc w:val="center"/>
              <w:rPr>
                <w:sz w:val="18"/>
                <w:szCs w:val="16"/>
              </w:rPr>
            </w:pPr>
            <w:ins w:id="190" w:author="Iraj Sodagar" w:date="2021-01-02T15:21:00Z">
              <w:r>
                <w:rPr>
                  <w:sz w:val="18"/>
                  <w:szCs w:val="16"/>
                </w:rPr>
                <w:t>O</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350950E" w14:textId="5F1F143A" w:rsidR="00D53268" w:rsidRDefault="00D53268" w:rsidP="00D53268">
            <w:pPr>
              <w:rPr>
                <w:sz w:val="18"/>
                <w:szCs w:val="18"/>
                <w:lang w:eastAsia="zh-CN"/>
              </w:rPr>
            </w:pPr>
            <w:ins w:id="191" w:author="Iraj Sodagar" w:date="2021-01-02T15:21:00Z">
              <w:r>
                <w:rPr>
                  <w:sz w:val="18"/>
                  <w:szCs w:val="18"/>
                  <w:lang w:eastAsia="zh-CN"/>
                </w:rPr>
                <w:t xml:space="preserve">The default host if the host key is not found in SBD </w:t>
              </w:r>
            </w:ins>
          </w:p>
        </w:tc>
      </w:tr>
      <w:tr w:rsidR="00D53268" w:rsidRPr="009E62B9" w14:paraId="4B7E8FBB"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6632D1EC"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46AC40E5"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59427C30" w14:textId="318FB37B" w:rsidR="00D53268" w:rsidRDefault="00D53268" w:rsidP="00D53268">
            <w:pPr>
              <w:rPr>
                <w:rFonts w:ascii="Courier New" w:hAnsi="Courier New" w:cs="Courier New"/>
                <w:bCs/>
                <w:sz w:val="18"/>
              </w:rPr>
            </w:pPr>
            <w:ins w:id="192" w:author="Iraj Sodagar" w:date="2021-01-02T15:21:00Z">
              <w:r>
                <w:rPr>
                  <w:rFonts w:ascii="Courier New" w:hAnsi="Courier New" w:cs="Courier New"/>
                  <w:b/>
                  <w:sz w:val="18"/>
                </w:rPr>
                <w:t>Port</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A325F6" w14:textId="27E67C54" w:rsidR="00D53268" w:rsidRDefault="00D53268" w:rsidP="00D53268">
            <w:pPr>
              <w:jc w:val="center"/>
              <w:rPr>
                <w:sz w:val="18"/>
                <w:szCs w:val="16"/>
              </w:rPr>
            </w:pPr>
            <w:proofErr w:type="gramStart"/>
            <w:ins w:id="193" w:author="Iraj Sodagar" w:date="2021-01-02T15:21:00Z">
              <w:r>
                <w:rPr>
                  <w:sz w:val="18"/>
                  <w:szCs w:val="16"/>
                </w:rPr>
                <w:t>0..N</w:t>
              </w:r>
            </w:ins>
            <w:proofErr w:type="gramEnd"/>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F35132" w14:textId="25CE1E78" w:rsidR="00D53268" w:rsidRDefault="00D53268" w:rsidP="008330E9">
            <w:pPr>
              <w:rPr>
                <w:sz w:val="18"/>
                <w:szCs w:val="18"/>
                <w:lang w:eastAsia="zh-CN"/>
              </w:rPr>
            </w:pPr>
            <w:ins w:id="194" w:author="Iraj Sodagar" w:date="2021-01-02T15:21:00Z">
              <w:r>
                <w:rPr>
                  <w:sz w:val="18"/>
                  <w:szCs w:val="18"/>
                  <w:lang w:eastAsia="zh-CN"/>
                </w:rPr>
                <w:t>a set of URL port keys to be found in SBD document and its default value.</w:t>
              </w:r>
            </w:ins>
          </w:p>
        </w:tc>
      </w:tr>
      <w:tr w:rsidR="00D53268" w:rsidRPr="009E62B9" w14:paraId="4D0AADCE"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515CC4FD"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6EFDF666"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1FE294C1" w14:textId="281C3580" w:rsidR="00D53268" w:rsidRDefault="00D53268" w:rsidP="00D53268">
            <w:pPr>
              <w:ind w:left="233"/>
              <w:rPr>
                <w:rFonts w:ascii="Courier New" w:hAnsi="Courier New" w:cs="Courier New"/>
                <w:bCs/>
                <w:sz w:val="18"/>
              </w:rPr>
            </w:pPr>
            <w:ins w:id="195" w:author="Iraj Sodagar" w:date="2021-01-02T15:21:00Z">
              <w:r>
                <w:rPr>
                  <w:rFonts w:ascii="Courier New" w:hAnsi="Courier New" w:cs="Courier New"/>
                  <w:bCs/>
                  <w:sz w:val="18"/>
                </w:rPr>
                <w:t>@</w:t>
              </w:r>
            </w:ins>
            <w:ins w:id="196" w:author="Iraj Sodagar" w:date="2021-01-02T15:41:00Z">
              <w:r>
                <w:rPr>
                  <w:rFonts w:ascii="Courier New" w:hAnsi="Courier New" w:cs="Courier New"/>
                  <w:bCs/>
                  <w:sz w:val="18"/>
                </w:rPr>
                <w:t>name</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2716097" w14:textId="13364027" w:rsidR="00D53268" w:rsidRDefault="00D53268" w:rsidP="00D53268">
            <w:pPr>
              <w:jc w:val="center"/>
              <w:rPr>
                <w:sz w:val="18"/>
                <w:szCs w:val="16"/>
              </w:rPr>
            </w:pPr>
            <w:ins w:id="197" w:author="Iraj Sodagar" w:date="2021-01-02T15:21:00Z">
              <w:r>
                <w:rPr>
                  <w:sz w:val="18"/>
                  <w:szCs w:val="16"/>
                </w:rPr>
                <w:t>O</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2936EB3" w14:textId="13ACF281" w:rsidR="00D53268" w:rsidRDefault="00D53268" w:rsidP="00D53268">
            <w:pPr>
              <w:rPr>
                <w:sz w:val="18"/>
                <w:szCs w:val="18"/>
                <w:lang w:eastAsia="zh-CN"/>
              </w:rPr>
            </w:pPr>
            <w:ins w:id="198" w:author="Iraj Sodagar" w:date="2021-01-02T15:21:00Z">
              <w:r>
                <w:rPr>
                  <w:sz w:val="18"/>
                  <w:szCs w:val="18"/>
                  <w:lang w:eastAsia="zh-CN"/>
                </w:rPr>
                <w:t>URI port key SBD processing. This value shall be a string without whitespaces, start with a letter, and contain only unreserved characters per RFC 3986.</w:t>
              </w:r>
            </w:ins>
          </w:p>
        </w:tc>
      </w:tr>
      <w:tr w:rsidR="00D53268" w:rsidRPr="009E62B9" w14:paraId="69E9BA41"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2DBA9D71"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6B36B737"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2D1F978B" w14:textId="697D0174" w:rsidR="00D53268" w:rsidRDefault="00D53268" w:rsidP="00D53268">
            <w:pPr>
              <w:ind w:left="233"/>
              <w:rPr>
                <w:rFonts w:ascii="Courier New" w:hAnsi="Courier New" w:cs="Courier New"/>
                <w:bCs/>
                <w:sz w:val="18"/>
              </w:rPr>
            </w:pPr>
            <w:ins w:id="199" w:author="Iraj Sodagar" w:date="2021-01-02T15:21:00Z">
              <w:r>
                <w:rPr>
                  <w:rFonts w:ascii="Courier New" w:hAnsi="Courier New" w:cs="Courier New"/>
                  <w:bCs/>
                  <w:sz w:val="18"/>
                </w:rPr>
                <w:t>@default</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056BF7" w14:textId="4F2B9756" w:rsidR="00D53268" w:rsidRDefault="00D53268" w:rsidP="00D53268">
            <w:pPr>
              <w:jc w:val="center"/>
              <w:rPr>
                <w:sz w:val="18"/>
                <w:szCs w:val="16"/>
              </w:rPr>
            </w:pPr>
            <w:ins w:id="200" w:author="Iraj Sodagar" w:date="2021-01-02T15:21:00Z">
              <w:r>
                <w:rPr>
                  <w:sz w:val="18"/>
                  <w:szCs w:val="16"/>
                </w:rPr>
                <w:t>O</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0BAC9C" w14:textId="46C1A893" w:rsidR="00D53268" w:rsidRDefault="00D53268" w:rsidP="00D53268">
            <w:pPr>
              <w:rPr>
                <w:sz w:val="18"/>
                <w:szCs w:val="18"/>
                <w:lang w:eastAsia="zh-CN"/>
              </w:rPr>
            </w:pPr>
            <w:ins w:id="201" w:author="Iraj Sodagar" w:date="2021-01-02T15:21:00Z">
              <w:r>
                <w:rPr>
                  <w:sz w:val="18"/>
                  <w:szCs w:val="18"/>
                  <w:lang w:eastAsia="zh-CN"/>
                </w:rPr>
                <w:t xml:space="preserve">The default port if the port key is not found in SBD </w:t>
              </w:r>
            </w:ins>
          </w:p>
        </w:tc>
      </w:tr>
      <w:tr w:rsidR="00D53268" w:rsidRPr="009E62B9" w14:paraId="0EFE5950"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469B4ACC"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4E913F43"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3534CE4C" w14:textId="058CE68F" w:rsidR="00D53268" w:rsidRDefault="00D53268" w:rsidP="00D53268">
            <w:pPr>
              <w:rPr>
                <w:rFonts w:ascii="Courier New" w:hAnsi="Courier New" w:cs="Courier New"/>
                <w:bCs/>
                <w:sz w:val="18"/>
              </w:rPr>
            </w:pPr>
            <w:ins w:id="202" w:author="Iraj Sodagar" w:date="2021-01-02T15:21:00Z">
              <w:r>
                <w:rPr>
                  <w:rFonts w:ascii="Courier New" w:hAnsi="Courier New" w:cs="Courier New"/>
                  <w:b/>
                  <w:sz w:val="18"/>
                </w:rPr>
                <w:t>Path</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DB1519" w14:textId="0208C396" w:rsidR="00D53268" w:rsidRDefault="00D53268" w:rsidP="00D53268">
            <w:pPr>
              <w:jc w:val="center"/>
              <w:rPr>
                <w:sz w:val="18"/>
                <w:szCs w:val="16"/>
              </w:rPr>
            </w:pPr>
            <w:proofErr w:type="gramStart"/>
            <w:ins w:id="203" w:author="Iraj Sodagar" w:date="2021-01-02T15:21:00Z">
              <w:r>
                <w:rPr>
                  <w:sz w:val="18"/>
                  <w:szCs w:val="16"/>
                </w:rPr>
                <w:t>0..N</w:t>
              </w:r>
            </w:ins>
            <w:proofErr w:type="gramEnd"/>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0CD2C3" w14:textId="051D6EC6" w:rsidR="00D53268" w:rsidRDefault="00D53268" w:rsidP="008330E9">
            <w:pPr>
              <w:rPr>
                <w:sz w:val="18"/>
                <w:szCs w:val="18"/>
                <w:lang w:eastAsia="zh-CN"/>
              </w:rPr>
            </w:pPr>
            <w:ins w:id="204" w:author="Iraj Sodagar" w:date="2021-01-02T15:21:00Z">
              <w:r>
                <w:rPr>
                  <w:sz w:val="18"/>
                  <w:szCs w:val="18"/>
                  <w:lang w:eastAsia="zh-CN"/>
                </w:rPr>
                <w:t>a set of URL path keys to be found in SBD document and its default value.</w:t>
              </w:r>
            </w:ins>
          </w:p>
        </w:tc>
      </w:tr>
      <w:tr w:rsidR="00D53268" w:rsidRPr="009E62B9" w14:paraId="21658433"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4EB50234"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11226690"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6FC5600D" w14:textId="31E0E61F" w:rsidR="00D53268" w:rsidRDefault="00D53268" w:rsidP="00D53268">
            <w:pPr>
              <w:ind w:left="233"/>
              <w:rPr>
                <w:rFonts w:ascii="Courier New" w:hAnsi="Courier New" w:cs="Courier New"/>
                <w:bCs/>
                <w:sz w:val="18"/>
              </w:rPr>
            </w:pPr>
            <w:ins w:id="205" w:author="Iraj Sodagar" w:date="2021-01-02T15:21:00Z">
              <w:r>
                <w:rPr>
                  <w:rFonts w:ascii="Courier New" w:hAnsi="Courier New" w:cs="Courier New"/>
                  <w:bCs/>
                  <w:sz w:val="18"/>
                </w:rPr>
                <w:t>@</w:t>
              </w:r>
            </w:ins>
            <w:ins w:id="206" w:author="Iraj Sodagar" w:date="2021-01-02T15:41:00Z">
              <w:r>
                <w:rPr>
                  <w:rFonts w:ascii="Courier New" w:hAnsi="Courier New" w:cs="Courier New"/>
                  <w:bCs/>
                  <w:sz w:val="18"/>
                </w:rPr>
                <w:t>name</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202C657" w14:textId="5715AB34" w:rsidR="00D53268" w:rsidRDefault="00D53268" w:rsidP="00D53268">
            <w:pPr>
              <w:jc w:val="center"/>
              <w:rPr>
                <w:sz w:val="18"/>
                <w:szCs w:val="16"/>
              </w:rPr>
            </w:pPr>
            <w:ins w:id="207" w:author="Iraj Sodagar" w:date="2021-01-02T15:21:00Z">
              <w:r>
                <w:rPr>
                  <w:sz w:val="18"/>
                  <w:szCs w:val="16"/>
                </w:rPr>
                <w:t>O</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F7FB592" w14:textId="75B8B4CF" w:rsidR="00D53268" w:rsidRDefault="00D53268" w:rsidP="00D53268">
            <w:pPr>
              <w:rPr>
                <w:sz w:val="18"/>
                <w:szCs w:val="18"/>
                <w:lang w:eastAsia="zh-CN"/>
              </w:rPr>
            </w:pPr>
            <w:ins w:id="208" w:author="Iraj Sodagar" w:date="2021-01-02T15:21:00Z">
              <w:r>
                <w:rPr>
                  <w:sz w:val="18"/>
                  <w:szCs w:val="18"/>
                  <w:lang w:eastAsia="zh-CN"/>
                </w:rPr>
                <w:t>URI path key SBD processing. This value shall be a string without whitespaces, start with a letter, and contain only unreserved characters per RFC 3986.</w:t>
              </w:r>
            </w:ins>
          </w:p>
        </w:tc>
      </w:tr>
      <w:tr w:rsidR="00D53268" w:rsidRPr="009E62B9" w14:paraId="3BE97EA4" w14:textId="77777777" w:rsidTr="005E603E">
        <w:trPr>
          <w:jc w:val="center"/>
        </w:trPr>
        <w:tc>
          <w:tcPr>
            <w:tcW w:w="121" w:type="pct"/>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4E8D610F" w14:textId="77777777" w:rsidR="00D53268" w:rsidRPr="009E62B9" w:rsidRDefault="00D53268" w:rsidP="00D53268">
            <w:pPr>
              <w:rPr>
                <w:b/>
                <w:sz w:val="18"/>
              </w:rPr>
            </w:pPr>
          </w:p>
        </w:tc>
        <w:tc>
          <w:tcPr>
            <w:tcW w:w="121" w:type="pct"/>
            <w:tcBorders>
              <w:top w:val="single" w:sz="4" w:space="0" w:color="000000" w:themeColor="text1"/>
              <w:left w:val="nil"/>
              <w:bottom w:val="single" w:sz="4" w:space="0" w:color="000000" w:themeColor="text1"/>
              <w:right w:val="nil"/>
            </w:tcBorders>
            <w:shd w:val="clear" w:color="auto" w:fill="FFFFFF" w:themeFill="background1"/>
          </w:tcPr>
          <w:p w14:paraId="20D14FB2" w14:textId="77777777" w:rsidR="00D53268" w:rsidRPr="00DA579E" w:rsidRDefault="00D53268" w:rsidP="00D53268">
            <w:pPr>
              <w:rPr>
                <w:rFonts w:ascii="Courier New" w:hAnsi="Courier New" w:cs="Courier New"/>
                <w:bCs/>
                <w:sz w:val="18"/>
              </w:rPr>
            </w:pPr>
          </w:p>
        </w:tc>
        <w:tc>
          <w:tcPr>
            <w:tcW w:w="1400" w:type="pct"/>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tcPr>
          <w:p w14:paraId="18EB31F0" w14:textId="1A9BDC57" w:rsidR="00D53268" w:rsidRDefault="00D53268" w:rsidP="00D53268">
            <w:pPr>
              <w:ind w:left="233"/>
              <w:rPr>
                <w:rFonts w:ascii="Courier New" w:hAnsi="Courier New" w:cs="Courier New"/>
                <w:bCs/>
                <w:sz w:val="18"/>
              </w:rPr>
            </w:pPr>
            <w:ins w:id="209" w:author="Iraj Sodagar" w:date="2021-01-02T15:21:00Z">
              <w:r>
                <w:rPr>
                  <w:rFonts w:ascii="Courier New" w:hAnsi="Courier New" w:cs="Courier New"/>
                  <w:bCs/>
                  <w:sz w:val="18"/>
                </w:rPr>
                <w:t>@default</w:t>
              </w:r>
            </w:ins>
          </w:p>
        </w:tc>
        <w:tc>
          <w:tcPr>
            <w:tcW w:w="63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1E7889A" w14:textId="5F4BFBE9" w:rsidR="00D53268" w:rsidRDefault="00D53268" w:rsidP="00D53268">
            <w:pPr>
              <w:jc w:val="center"/>
              <w:rPr>
                <w:sz w:val="18"/>
                <w:szCs w:val="16"/>
              </w:rPr>
            </w:pPr>
            <w:ins w:id="210" w:author="Iraj Sodagar" w:date="2021-01-02T15:21:00Z">
              <w:r>
                <w:rPr>
                  <w:sz w:val="18"/>
                  <w:szCs w:val="16"/>
                </w:rPr>
                <w:t>O</w:t>
              </w:r>
            </w:ins>
          </w:p>
        </w:tc>
        <w:tc>
          <w:tcPr>
            <w:tcW w:w="272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702933" w14:textId="465CE19E" w:rsidR="00D53268" w:rsidRDefault="00D53268" w:rsidP="00D53268">
            <w:pPr>
              <w:rPr>
                <w:sz w:val="18"/>
                <w:szCs w:val="18"/>
                <w:lang w:eastAsia="zh-CN"/>
              </w:rPr>
            </w:pPr>
            <w:ins w:id="211" w:author="Iraj Sodagar" w:date="2021-01-02T15:21:00Z">
              <w:r>
                <w:rPr>
                  <w:sz w:val="18"/>
                  <w:szCs w:val="18"/>
                  <w:lang w:eastAsia="zh-CN"/>
                </w:rPr>
                <w:t xml:space="preserve">The default path if the path key is not found in SBD </w:t>
              </w:r>
            </w:ins>
          </w:p>
        </w:tc>
      </w:tr>
      <w:tr w:rsidR="00D53268" w:rsidRPr="009E62B9" w14:paraId="1954D437" w14:textId="77777777" w:rsidTr="00304FAA">
        <w:trPr>
          <w:jc w:val="center"/>
        </w:trPr>
        <w:tc>
          <w:tcPr>
            <w:tcW w:w="5000"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AC2FD3" w14:textId="77777777" w:rsidR="00D53268" w:rsidRPr="009E62B9" w:rsidRDefault="00D53268" w:rsidP="00D53268">
            <w:pPr>
              <w:pStyle w:val="TH"/>
              <w:spacing w:before="0" w:after="0"/>
              <w:jc w:val="left"/>
              <w:rPr>
                <w:sz w:val="18"/>
              </w:rPr>
            </w:pPr>
            <w:r w:rsidRPr="009E62B9">
              <w:rPr>
                <w:sz w:val="18"/>
              </w:rPr>
              <w:t xml:space="preserve">Legend: </w:t>
            </w:r>
          </w:p>
          <w:p w14:paraId="73B367BF" w14:textId="77777777" w:rsidR="00D53268" w:rsidRPr="009E62B9" w:rsidRDefault="00D53268" w:rsidP="00D53268">
            <w:pPr>
              <w:pStyle w:val="TH"/>
              <w:spacing w:before="0" w:after="0"/>
              <w:ind w:left="360"/>
              <w:jc w:val="left"/>
              <w:rPr>
                <w:b w:val="0"/>
                <w:sz w:val="18"/>
              </w:rPr>
            </w:pPr>
            <w:r w:rsidRPr="009E62B9">
              <w:rPr>
                <w:b w:val="0"/>
                <w:sz w:val="18"/>
              </w:rPr>
              <w:t>For attributes: M=Mandatory, O=Optional, OD=Optional with Default Value, CM=Conditionally Mandatory.</w:t>
            </w:r>
          </w:p>
          <w:p w14:paraId="44A01022" w14:textId="77777777" w:rsidR="00D53268" w:rsidRPr="009E62B9" w:rsidRDefault="00D53268" w:rsidP="00D53268">
            <w:pPr>
              <w:pStyle w:val="TH"/>
              <w:spacing w:before="0" w:after="0"/>
              <w:ind w:left="360"/>
              <w:jc w:val="left"/>
              <w:rPr>
                <w:b w:val="0"/>
                <w:sz w:val="18"/>
              </w:rPr>
            </w:pPr>
            <w:r w:rsidRPr="009E62B9">
              <w:rPr>
                <w:b w:val="0"/>
                <w:sz w:val="18"/>
              </w:rPr>
              <w:t>For elements: &lt;minOccurs&gt;...&lt;</w:t>
            </w:r>
            <w:proofErr w:type="spellStart"/>
            <w:r w:rsidRPr="009E62B9">
              <w:rPr>
                <w:b w:val="0"/>
                <w:sz w:val="18"/>
              </w:rPr>
              <w:t>maxOccurs</w:t>
            </w:r>
            <w:proofErr w:type="spellEnd"/>
            <w:r w:rsidRPr="009E62B9">
              <w:rPr>
                <w:b w:val="0"/>
                <w:sz w:val="18"/>
              </w:rPr>
              <w:t>&gt; (N=unbounded)</w:t>
            </w:r>
          </w:p>
          <w:p w14:paraId="4B97CB08" w14:textId="77777777" w:rsidR="00D53268" w:rsidRPr="009E62B9" w:rsidRDefault="00D53268" w:rsidP="00D53268">
            <w:pPr>
              <w:pStyle w:val="TH"/>
              <w:spacing w:before="0" w:after="0"/>
              <w:jc w:val="left"/>
              <w:rPr>
                <w:b w:val="0"/>
                <w:sz w:val="18"/>
              </w:rPr>
            </w:pPr>
            <w:r w:rsidRPr="009E62B9">
              <w:rPr>
                <w:b w:val="0"/>
                <w:sz w:val="18"/>
              </w:rPr>
              <w:t xml:space="preserve">Elements are </w:t>
            </w:r>
            <w:r w:rsidRPr="009E62B9">
              <w:rPr>
                <w:sz w:val="18"/>
              </w:rPr>
              <w:t>bold</w:t>
            </w:r>
            <w:r w:rsidRPr="009E62B9">
              <w:rPr>
                <w:b w:val="0"/>
                <w:sz w:val="18"/>
              </w:rPr>
              <w:t>; attributes are non-bold and preceded with an @.</w:t>
            </w:r>
          </w:p>
        </w:tc>
      </w:tr>
    </w:tbl>
    <w:p w14:paraId="5BD38FD7" w14:textId="4FCD9371" w:rsidR="001810CB" w:rsidRDefault="001810CB" w:rsidP="001810CB">
      <w:pPr>
        <w:pStyle w:val="Heading2"/>
        <w:numPr>
          <w:ilvl w:val="0"/>
          <w:numId w:val="0"/>
        </w:numPr>
        <w:spacing w:line="250" w:lineRule="atLeast"/>
        <w:rPr>
          <w:i/>
          <w:iCs/>
          <w:color w:val="FF0000"/>
          <w:sz w:val="32"/>
          <w:szCs w:val="28"/>
          <w:u w:val="single"/>
        </w:rPr>
      </w:pPr>
      <w:r w:rsidRPr="002074E1">
        <w:rPr>
          <w:i/>
          <w:color w:val="FF0000"/>
          <w:sz w:val="32"/>
          <w:szCs w:val="32"/>
          <w:highlight w:val="yellow"/>
          <w:u w:val="single"/>
        </w:rPr>
        <w:t>Change</w:t>
      </w:r>
      <w:r w:rsidR="0019088A" w:rsidRPr="002074E1">
        <w:rPr>
          <w:i/>
          <w:color w:val="FF0000"/>
          <w:sz w:val="32"/>
          <w:szCs w:val="32"/>
          <w:highlight w:val="yellow"/>
          <w:u w:val="single"/>
        </w:rPr>
        <w:t xml:space="preserve"> 4</w:t>
      </w:r>
      <w:r w:rsidRPr="002074E1">
        <w:rPr>
          <w:i/>
          <w:color w:val="FF0000"/>
          <w:sz w:val="32"/>
          <w:szCs w:val="32"/>
          <w:highlight w:val="yellow"/>
          <w:u w:val="single"/>
        </w:rPr>
        <w:t>:</w:t>
      </w:r>
      <w:r w:rsidRPr="002074E1">
        <w:rPr>
          <w:color w:val="FF0000"/>
          <w:sz w:val="32"/>
          <w:szCs w:val="32"/>
          <w:highlight w:val="yellow"/>
          <w:u w:val="single"/>
        </w:rPr>
        <w:t xml:space="preserve"> </w:t>
      </w:r>
      <w:r w:rsidRPr="002074E1">
        <w:rPr>
          <w:i/>
          <w:iCs/>
          <w:color w:val="FF0000"/>
          <w:sz w:val="32"/>
          <w:szCs w:val="28"/>
          <w:highlight w:val="yellow"/>
          <w:u w:val="single"/>
        </w:rPr>
        <w:t>Replace</w:t>
      </w:r>
      <w:r w:rsidRPr="00D51E1E">
        <w:rPr>
          <w:i/>
          <w:iCs/>
          <w:color w:val="FF0000"/>
          <w:sz w:val="32"/>
          <w:szCs w:val="28"/>
          <w:highlight w:val="yellow"/>
          <w:u w:val="single"/>
        </w:rPr>
        <w:t xml:space="preserve"> </w:t>
      </w:r>
      <w:r w:rsidR="00D51E1E" w:rsidRPr="00D51E1E">
        <w:rPr>
          <w:i/>
          <w:iCs/>
          <w:color w:val="FF0000"/>
          <w:sz w:val="32"/>
          <w:szCs w:val="28"/>
          <w:highlight w:val="yellow"/>
          <w:u w:val="single"/>
        </w:rPr>
        <w:t>5.2.1 with</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9742"/>
      </w:tblGrid>
      <w:tr w:rsidR="00D51E1E" w14:paraId="38157512" w14:textId="77777777" w:rsidTr="00304FAA">
        <w:trPr>
          <w:cantSplit/>
        </w:trPr>
        <w:tc>
          <w:tcPr>
            <w:tcW w:w="9742" w:type="dxa"/>
            <w:tcBorders>
              <w:top w:val="single" w:sz="4" w:space="0" w:color="auto"/>
              <w:left w:val="single" w:sz="4" w:space="0" w:color="auto"/>
              <w:bottom w:val="single" w:sz="4" w:space="0" w:color="auto"/>
              <w:right w:val="single" w:sz="4" w:space="0" w:color="auto"/>
            </w:tcBorders>
            <w:shd w:val="clear" w:color="auto" w:fill="E5DFEC" w:themeFill="accent4" w:themeFillTint="33"/>
            <w:hideMark/>
          </w:tcPr>
          <w:p w14:paraId="403150A6" w14:textId="77777777" w:rsidR="00D51E1E" w:rsidRPr="00684352" w:rsidRDefault="00D51E1E"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proofErr w:type="gramStart"/>
            <w:r w:rsidRPr="00684352">
              <w:rPr>
                <w:rFonts w:ascii="Consolas" w:eastAsia="Times New Roman" w:hAnsi="Consolas"/>
                <w:color w:val="000000"/>
                <w:sz w:val="21"/>
                <w:szCs w:val="21"/>
                <w:lang w:val="en-US" w:eastAsia="en-US"/>
              </w:rPr>
              <w:t>&lt;!—</w:t>
            </w:r>
            <w:proofErr w:type="gramEnd"/>
            <w:r w:rsidRPr="00684352">
              <w:rPr>
                <w:rFonts w:ascii="Consolas" w:eastAsia="Times New Roman" w:hAnsi="Consolas"/>
                <w:color w:val="000000"/>
                <w:sz w:val="21"/>
                <w:szCs w:val="21"/>
                <w:lang w:val="en-US" w:eastAsia="en-US"/>
              </w:rPr>
              <w:t>Descriptor schema --&gt;</w:t>
            </w:r>
          </w:p>
          <w:p w14:paraId="3EEFBB9C" w14:textId="77777777" w:rsidR="00D51E1E" w:rsidRPr="00684352" w:rsidRDefault="00D51E1E"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800000"/>
                <w:sz w:val="21"/>
                <w:szCs w:val="21"/>
                <w:lang w:val="en-US" w:eastAsia="en-US"/>
              </w:rPr>
              <w:t>&lt;?xml</w:t>
            </w:r>
            <w:r w:rsidRPr="00684352">
              <w:rPr>
                <w:rFonts w:ascii="Consolas" w:eastAsia="Times New Roman" w:hAnsi="Consolas"/>
                <w:color w:val="FF0000"/>
                <w:sz w:val="21"/>
                <w:szCs w:val="21"/>
                <w:lang w:val="en-US" w:eastAsia="en-US"/>
              </w:rPr>
              <w:t> version</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"1.0"</w:t>
            </w:r>
            <w:r w:rsidRPr="00684352">
              <w:rPr>
                <w:rFonts w:ascii="Consolas" w:eastAsia="Times New Roman" w:hAnsi="Consolas"/>
                <w:color w:val="FF0000"/>
                <w:sz w:val="21"/>
                <w:szCs w:val="21"/>
                <w:lang w:val="en-US" w:eastAsia="en-US"/>
              </w:rPr>
              <w:t> encoding</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"UTF-8"</w:t>
            </w:r>
            <w:r w:rsidRPr="00684352">
              <w:rPr>
                <w:rFonts w:ascii="Consolas" w:eastAsia="Times New Roman" w:hAnsi="Consolas"/>
                <w:color w:val="800000"/>
                <w:sz w:val="21"/>
                <w:szCs w:val="21"/>
                <w:lang w:val="en-US" w:eastAsia="en-US"/>
              </w:rPr>
              <w:t>?&gt;</w:t>
            </w:r>
          </w:p>
          <w:p w14:paraId="0DFD1835" w14:textId="77777777" w:rsidR="00D51E1E" w:rsidRPr="00684352" w:rsidRDefault="00D51E1E"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xs:schema</w:t>
            </w:r>
            <w:proofErr w:type="spellEnd"/>
            <w:proofErr w:type="gramEnd"/>
            <w:r w:rsidRPr="00684352">
              <w:rPr>
                <w:rFonts w:ascii="Consolas" w:eastAsia="Times New Roman" w:hAnsi="Consolas"/>
                <w:color w:val="000000"/>
                <w:sz w:val="21"/>
                <w:szCs w:val="21"/>
                <w:lang w:val="en-US" w:eastAsia="en-US"/>
              </w:rPr>
              <w:t> </w:t>
            </w:r>
            <w:proofErr w:type="spellStart"/>
            <w:r w:rsidRPr="00684352">
              <w:rPr>
                <w:rFonts w:ascii="Consolas" w:eastAsia="Times New Roman" w:hAnsi="Consolas"/>
                <w:color w:val="FF0000"/>
                <w:sz w:val="21"/>
                <w:szCs w:val="21"/>
                <w:lang w:val="en-US" w:eastAsia="en-US"/>
              </w:rPr>
              <w:t>xmlns:xs</w:t>
            </w:r>
            <w:proofErr w:type="spellEnd"/>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"http://www.w3.org/2001/XMLSchema"</w:t>
            </w:r>
            <w:r w:rsidRPr="00684352">
              <w:rPr>
                <w:rFonts w:ascii="Consolas" w:eastAsia="Times New Roman" w:hAnsi="Consolas"/>
                <w:color w:val="000000"/>
                <w:sz w:val="21"/>
                <w:szCs w:val="21"/>
                <w:lang w:val="en-US" w:eastAsia="en-US"/>
              </w:rPr>
              <w:t> </w:t>
            </w:r>
          </w:p>
          <w:p w14:paraId="41965623" w14:textId="77777777" w:rsidR="00D51E1E" w:rsidRPr="00684352" w:rsidRDefault="00D51E1E"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Pr>
                <w:rFonts w:ascii="Consolas" w:eastAsia="Times New Roman" w:hAnsi="Consolas"/>
                <w:color w:val="000000"/>
                <w:sz w:val="21"/>
                <w:szCs w:val="21"/>
                <w:lang w:val="en-US" w:eastAsia="en-US"/>
              </w:rPr>
              <w:t xml:space="preserve"> </w:t>
            </w:r>
            <w:r w:rsidRPr="00684352">
              <w:rPr>
                <w:rFonts w:ascii="Consolas" w:eastAsia="Times New Roman" w:hAnsi="Consolas"/>
                <w:color w:val="000000"/>
                <w:sz w:val="21"/>
                <w:szCs w:val="21"/>
                <w:lang w:val="en-US" w:eastAsia="en-US"/>
              </w:rPr>
              <w:t>  </w:t>
            </w:r>
            <w:proofErr w:type="gramStart"/>
            <w:r w:rsidRPr="00684352">
              <w:rPr>
                <w:rFonts w:ascii="Consolas" w:eastAsia="Times New Roman" w:hAnsi="Consolas"/>
                <w:color w:val="FF0000"/>
                <w:sz w:val="21"/>
                <w:szCs w:val="21"/>
                <w:lang w:val="en-US" w:eastAsia="en-US"/>
              </w:rPr>
              <w:t>xmlns:sbd</w:t>
            </w:r>
            <w:proofErr w:type="gramEnd"/>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"urn:mpeg:dash:sbd:2020"</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targetNamespace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"urn:mpeg:dash:sbd:2020"</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elementFormDefault</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"qualified"</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attributeFormDefault</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"unqualified"</w:t>
            </w:r>
            <w:r w:rsidRPr="00684352">
              <w:rPr>
                <w:rFonts w:ascii="Consolas" w:eastAsia="Times New Roman" w:hAnsi="Consolas"/>
                <w:color w:val="800000"/>
                <w:sz w:val="21"/>
                <w:szCs w:val="21"/>
                <w:lang w:val="en-US" w:eastAsia="en-US"/>
              </w:rPr>
              <w:t>&gt;</w:t>
            </w:r>
          </w:p>
          <w:p w14:paraId="3F734EFD" w14:textId="77777777" w:rsidR="00D51E1E" w:rsidRPr="00684352" w:rsidRDefault="00D51E1E"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proofErr w:type="gramStart"/>
            <w:r w:rsidRPr="00684352">
              <w:rPr>
                <w:rFonts w:ascii="Consolas" w:eastAsia="Times New Roman" w:hAnsi="Consolas"/>
                <w:color w:val="008000"/>
                <w:sz w:val="21"/>
                <w:szCs w:val="21"/>
                <w:lang w:val="en-US" w:eastAsia="en-US"/>
              </w:rPr>
              <w:t>&lt;!--</w:t>
            </w:r>
            <w:proofErr w:type="gramEnd"/>
            <w:r w:rsidRPr="00684352">
              <w:rPr>
                <w:rFonts w:ascii="Consolas" w:eastAsia="Times New Roman" w:hAnsi="Consolas"/>
                <w:color w:val="008000"/>
                <w:sz w:val="21"/>
                <w:szCs w:val="21"/>
                <w:lang w:val="en-US" w:eastAsia="en-US"/>
              </w:rPr>
              <w:t> Key --&gt;</w:t>
            </w:r>
          </w:p>
          <w:p w14:paraId="45AA0452" w14:textId="77777777" w:rsidR="00D51E1E" w:rsidRPr="00684352" w:rsidRDefault="00D51E1E"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xs:complexType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"Key"</w:t>
            </w:r>
            <w:r w:rsidRPr="00684352">
              <w:rPr>
                <w:rFonts w:ascii="Consolas" w:eastAsia="Times New Roman" w:hAnsi="Consolas"/>
                <w:color w:val="800000"/>
                <w:sz w:val="21"/>
                <w:szCs w:val="21"/>
                <w:lang w:val="en-US" w:eastAsia="en-US"/>
              </w:rPr>
              <w:t>&gt;</w:t>
            </w:r>
          </w:p>
          <w:p w14:paraId="26749169" w14:textId="77777777" w:rsidR="00D51E1E" w:rsidRPr="00684352" w:rsidRDefault="00D51E1E"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"name"</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sidRPr="00684352">
              <w:rPr>
                <w:rFonts w:ascii="Consolas" w:eastAsia="Times New Roman" w:hAnsi="Consolas"/>
                <w:color w:val="0000FF"/>
                <w:sz w:val="21"/>
                <w:szCs w:val="21"/>
                <w:lang w:val="en-US" w:eastAsia="en-US"/>
              </w:rPr>
              <w:t>xs:Name</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60FB37E4" w14:textId="77777777" w:rsidR="00D51E1E" w:rsidRPr="00684352" w:rsidRDefault="00D51E1E"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"defaultValue"</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"StringNoWhitespaceType"</w:t>
            </w:r>
            <w:r w:rsidRPr="00684352">
              <w:rPr>
                <w:rFonts w:ascii="Consolas" w:eastAsia="Times New Roman" w:hAnsi="Consolas"/>
                <w:color w:val="800000"/>
                <w:sz w:val="21"/>
                <w:szCs w:val="21"/>
                <w:lang w:val="en-US" w:eastAsia="en-US"/>
              </w:rPr>
              <w:t>/&gt;</w:t>
            </w:r>
          </w:p>
          <w:p w14:paraId="209C225C" w14:textId="77777777" w:rsidR="00D51E1E" w:rsidRPr="00684352" w:rsidRDefault="00D51E1E"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xs:anyAttribute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namespace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"##other"</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processContents</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"lax"</w:t>
            </w:r>
            <w:r w:rsidRPr="00684352">
              <w:rPr>
                <w:rFonts w:ascii="Consolas" w:eastAsia="Times New Roman" w:hAnsi="Consolas"/>
                <w:color w:val="800000"/>
                <w:sz w:val="21"/>
                <w:szCs w:val="21"/>
                <w:lang w:val="en-US" w:eastAsia="en-US"/>
              </w:rPr>
              <w:t>/&gt;</w:t>
            </w:r>
          </w:p>
          <w:p w14:paraId="20DEF8EB" w14:textId="77777777" w:rsidR="00D51E1E" w:rsidRDefault="00D51E1E" w:rsidP="00304FAA">
            <w:pPr>
              <w:shd w:val="clear" w:color="auto" w:fill="E5DFEC" w:themeFill="accent4" w:themeFillTint="33"/>
              <w:spacing w:after="0" w:line="285" w:lineRule="atLeast"/>
              <w:jc w:val="left"/>
              <w:rPr>
                <w:rFonts w:ascii="Consolas" w:eastAsia="Times New Roman" w:hAnsi="Consolas"/>
                <w:color w:val="8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xs:complexType</w:t>
            </w:r>
            <w:proofErr w:type="spellEnd"/>
            <w:proofErr w:type="gramEnd"/>
            <w:r w:rsidRPr="00684352">
              <w:rPr>
                <w:rFonts w:ascii="Consolas" w:eastAsia="Times New Roman" w:hAnsi="Consolas"/>
                <w:color w:val="800000"/>
                <w:sz w:val="21"/>
                <w:szCs w:val="21"/>
                <w:lang w:val="en-US" w:eastAsia="en-US"/>
              </w:rPr>
              <w:t>&gt;</w:t>
            </w:r>
          </w:p>
          <w:p w14:paraId="25000C84"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proofErr w:type="gramStart"/>
            <w:r w:rsidRPr="00684352">
              <w:rPr>
                <w:rFonts w:ascii="Consolas" w:eastAsia="Times New Roman" w:hAnsi="Consolas"/>
                <w:color w:val="008000"/>
                <w:sz w:val="21"/>
                <w:szCs w:val="21"/>
                <w:lang w:val="en-US" w:eastAsia="en-US"/>
              </w:rPr>
              <w:t>&lt;!--</w:t>
            </w:r>
            <w:proofErr w:type="gramEnd"/>
            <w:r w:rsidRPr="00684352">
              <w:rPr>
                <w:rFonts w:ascii="Consolas" w:eastAsia="Times New Roman" w:hAnsi="Consolas"/>
                <w:color w:val="008000"/>
                <w:sz w:val="21"/>
                <w:szCs w:val="21"/>
                <w:lang w:val="en-US" w:eastAsia="en-US"/>
              </w:rPr>
              <w:t> </w:t>
            </w:r>
            <w:r>
              <w:rPr>
                <w:rFonts w:ascii="Consolas" w:eastAsia="Times New Roman" w:hAnsi="Consolas"/>
                <w:color w:val="008000"/>
                <w:sz w:val="21"/>
                <w:szCs w:val="21"/>
                <w:lang w:val="en-US" w:eastAsia="en-US"/>
              </w:rPr>
              <w:t>Host</w:t>
            </w:r>
            <w:r w:rsidRPr="00684352">
              <w:rPr>
                <w:rFonts w:ascii="Consolas" w:eastAsia="Times New Roman" w:hAnsi="Consolas"/>
                <w:color w:val="008000"/>
                <w:sz w:val="21"/>
                <w:szCs w:val="21"/>
                <w:lang w:val="en-US" w:eastAsia="en-US"/>
              </w:rPr>
              <w:t> --&gt;</w:t>
            </w:r>
          </w:p>
          <w:p w14:paraId="0DECDFD3"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xs:complexType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rPr>
                <w:rFonts w:ascii="Consolas" w:eastAsia="Times New Roman" w:hAnsi="Consolas"/>
                <w:color w:val="0000FF"/>
                <w:sz w:val="21"/>
                <w:szCs w:val="21"/>
                <w:lang w:val="en-US" w:eastAsia="en-US"/>
              </w:rPr>
              <w:t>Host</w:t>
            </w:r>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53535A26"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"name"</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sidRPr="00684352">
              <w:rPr>
                <w:rFonts w:ascii="Consolas" w:eastAsia="Times New Roman" w:hAnsi="Consolas"/>
                <w:color w:val="0000FF"/>
                <w:sz w:val="21"/>
                <w:szCs w:val="21"/>
                <w:lang w:val="en-US" w:eastAsia="en-US"/>
              </w:rPr>
              <w:t>xs:Name</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3FB63BFF"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"default"</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"StringNoWhitespaceType"</w:t>
            </w:r>
            <w:r w:rsidRPr="00684352">
              <w:rPr>
                <w:rFonts w:ascii="Consolas" w:eastAsia="Times New Roman" w:hAnsi="Consolas"/>
                <w:color w:val="800000"/>
                <w:sz w:val="21"/>
                <w:szCs w:val="21"/>
                <w:lang w:val="en-US" w:eastAsia="en-US"/>
              </w:rPr>
              <w:t>/&gt;</w:t>
            </w:r>
          </w:p>
          <w:p w14:paraId="4D287775"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xs:anyAttribute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namespace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"##other"</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processContents</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"lax"</w:t>
            </w:r>
            <w:r w:rsidRPr="00684352">
              <w:rPr>
                <w:rFonts w:ascii="Consolas" w:eastAsia="Times New Roman" w:hAnsi="Consolas"/>
                <w:color w:val="800000"/>
                <w:sz w:val="21"/>
                <w:szCs w:val="21"/>
                <w:lang w:val="en-US" w:eastAsia="en-US"/>
              </w:rPr>
              <w:t>/&gt;</w:t>
            </w:r>
          </w:p>
          <w:p w14:paraId="247BAAD5"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xs:complexType</w:t>
            </w:r>
            <w:proofErr w:type="spellEnd"/>
            <w:proofErr w:type="gramEnd"/>
            <w:r w:rsidRPr="00684352">
              <w:rPr>
                <w:rFonts w:ascii="Consolas" w:eastAsia="Times New Roman" w:hAnsi="Consolas"/>
                <w:color w:val="800000"/>
                <w:sz w:val="21"/>
                <w:szCs w:val="21"/>
                <w:lang w:val="en-US" w:eastAsia="en-US"/>
              </w:rPr>
              <w:t>&gt;</w:t>
            </w:r>
          </w:p>
          <w:p w14:paraId="3755735D"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proofErr w:type="gramStart"/>
            <w:r w:rsidRPr="00684352">
              <w:rPr>
                <w:rFonts w:ascii="Consolas" w:eastAsia="Times New Roman" w:hAnsi="Consolas"/>
                <w:color w:val="008000"/>
                <w:sz w:val="21"/>
                <w:szCs w:val="21"/>
                <w:lang w:val="en-US" w:eastAsia="en-US"/>
              </w:rPr>
              <w:t>&lt;!--</w:t>
            </w:r>
            <w:proofErr w:type="gramEnd"/>
            <w:r w:rsidRPr="00684352">
              <w:rPr>
                <w:rFonts w:ascii="Consolas" w:eastAsia="Times New Roman" w:hAnsi="Consolas"/>
                <w:color w:val="008000"/>
                <w:sz w:val="21"/>
                <w:szCs w:val="21"/>
                <w:lang w:val="en-US" w:eastAsia="en-US"/>
              </w:rPr>
              <w:t> </w:t>
            </w:r>
            <w:r>
              <w:rPr>
                <w:rFonts w:ascii="Consolas" w:eastAsia="Times New Roman" w:hAnsi="Consolas"/>
                <w:color w:val="008000"/>
                <w:sz w:val="21"/>
                <w:szCs w:val="21"/>
                <w:lang w:val="en-US" w:eastAsia="en-US"/>
              </w:rPr>
              <w:t>Path</w:t>
            </w:r>
            <w:r w:rsidRPr="00684352">
              <w:rPr>
                <w:rFonts w:ascii="Consolas" w:eastAsia="Times New Roman" w:hAnsi="Consolas"/>
                <w:color w:val="008000"/>
                <w:sz w:val="21"/>
                <w:szCs w:val="21"/>
                <w:lang w:val="en-US" w:eastAsia="en-US"/>
              </w:rPr>
              <w:t> --&gt;</w:t>
            </w:r>
          </w:p>
          <w:p w14:paraId="64378349"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xs:complexType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rPr>
                <w:rFonts w:ascii="Consolas" w:eastAsia="Times New Roman" w:hAnsi="Consolas"/>
                <w:color w:val="0000FF"/>
                <w:sz w:val="21"/>
                <w:szCs w:val="21"/>
                <w:lang w:val="en-US" w:eastAsia="en-US"/>
              </w:rPr>
              <w:t>Path</w:t>
            </w:r>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40B472D1"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"name"</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sidRPr="00684352">
              <w:rPr>
                <w:rFonts w:ascii="Consolas" w:eastAsia="Times New Roman" w:hAnsi="Consolas"/>
                <w:color w:val="0000FF"/>
                <w:sz w:val="21"/>
                <w:szCs w:val="21"/>
                <w:lang w:val="en-US" w:eastAsia="en-US"/>
              </w:rPr>
              <w:t>xs:Name</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65A599F5"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"default"</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"StringNoWhitespaceType"</w:t>
            </w:r>
            <w:r w:rsidRPr="00684352">
              <w:rPr>
                <w:rFonts w:ascii="Consolas" w:eastAsia="Times New Roman" w:hAnsi="Consolas"/>
                <w:color w:val="800000"/>
                <w:sz w:val="21"/>
                <w:szCs w:val="21"/>
                <w:lang w:val="en-US" w:eastAsia="en-US"/>
              </w:rPr>
              <w:t>/&gt;</w:t>
            </w:r>
          </w:p>
          <w:p w14:paraId="1D104AA3"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xs:anyAttribute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namespace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"##other"</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processContents</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"lax"</w:t>
            </w:r>
            <w:r w:rsidRPr="00684352">
              <w:rPr>
                <w:rFonts w:ascii="Consolas" w:eastAsia="Times New Roman" w:hAnsi="Consolas"/>
                <w:color w:val="800000"/>
                <w:sz w:val="21"/>
                <w:szCs w:val="21"/>
                <w:lang w:val="en-US" w:eastAsia="en-US"/>
              </w:rPr>
              <w:t>/&gt;</w:t>
            </w:r>
          </w:p>
          <w:p w14:paraId="150C01A5"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xs:complexType</w:t>
            </w:r>
            <w:proofErr w:type="spellEnd"/>
            <w:proofErr w:type="gramEnd"/>
            <w:r w:rsidRPr="00684352">
              <w:rPr>
                <w:rFonts w:ascii="Consolas" w:eastAsia="Times New Roman" w:hAnsi="Consolas"/>
                <w:color w:val="800000"/>
                <w:sz w:val="21"/>
                <w:szCs w:val="21"/>
                <w:lang w:val="en-US" w:eastAsia="en-US"/>
              </w:rPr>
              <w:t>&gt;</w:t>
            </w:r>
          </w:p>
          <w:p w14:paraId="08A7D3C9"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proofErr w:type="gramStart"/>
            <w:r w:rsidRPr="00684352">
              <w:rPr>
                <w:rFonts w:ascii="Consolas" w:eastAsia="Times New Roman" w:hAnsi="Consolas"/>
                <w:color w:val="008000"/>
                <w:sz w:val="21"/>
                <w:szCs w:val="21"/>
                <w:lang w:val="en-US" w:eastAsia="en-US"/>
              </w:rPr>
              <w:t>&lt;!--</w:t>
            </w:r>
            <w:proofErr w:type="gramEnd"/>
            <w:r w:rsidRPr="00684352">
              <w:rPr>
                <w:rFonts w:ascii="Consolas" w:eastAsia="Times New Roman" w:hAnsi="Consolas"/>
                <w:color w:val="008000"/>
                <w:sz w:val="21"/>
                <w:szCs w:val="21"/>
                <w:lang w:val="en-US" w:eastAsia="en-US"/>
              </w:rPr>
              <w:t> </w:t>
            </w:r>
            <w:r>
              <w:rPr>
                <w:rFonts w:ascii="Consolas" w:eastAsia="Times New Roman" w:hAnsi="Consolas"/>
                <w:color w:val="008000"/>
                <w:sz w:val="21"/>
                <w:szCs w:val="21"/>
                <w:lang w:val="en-US" w:eastAsia="en-US"/>
              </w:rPr>
              <w:t>Port</w:t>
            </w:r>
            <w:r w:rsidRPr="00684352">
              <w:rPr>
                <w:rFonts w:ascii="Consolas" w:eastAsia="Times New Roman" w:hAnsi="Consolas"/>
                <w:color w:val="008000"/>
                <w:sz w:val="21"/>
                <w:szCs w:val="21"/>
                <w:lang w:val="en-US" w:eastAsia="en-US"/>
              </w:rPr>
              <w:t> --&gt;</w:t>
            </w:r>
          </w:p>
          <w:p w14:paraId="29748C61"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xs:complexType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rPr>
                <w:rFonts w:ascii="Consolas" w:eastAsia="Times New Roman" w:hAnsi="Consolas"/>
                <w:color w:val="0000FF"/>
                <w:sz w:val="21"/>
                <w:szCs w:val="21"/>
                <w:lang w:val="en-US" w:eastAsia="en-US"/>
              </w:rPr>
              <w:t>Port</w:t>
            </w:r>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773A2E37"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"name"</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sidRPr="00684352">
              <w:rPr>
                <w:rFonts w:ascii="Consolas" w:eastAsia="Times New Roman" w:hAnsi="Consolas"/>
                <w:color w:val="0000FF"/>
                <w:sz w:val="21"/>
                <w:szCs w:val="21"/>
                <w:lang w:val="en-US" w:eastAsia="en-US"/>
              </w:rPr>
              <w:t>xs:Name</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0E0BF10A"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"default"</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"StringNoWhitespaceType"</w:t>
            </w:r>
            <w:r w:rsidRPr="00684352">
              <w:rPr>
                <w:rFonts w:ascii="Consolas" w:eastAsia="Times New Roman" w:hAnsi="Consolas"/>
                <w:color w:val="800000"/>
                <w:sz w:val="21"/>
                <w:szCs w:val="21"/>
                <w:lang w:val="en-US" w:eastAsia="en-US"/>
              </w:rPr>
              <w:t>/&gt;</w:t>
            </w:r>
          </w:p>
          <w:p w14:paraId="7B2AC640"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xs:anyAttribute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namespace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"##other"</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processContents</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"lax"</w:t>
            </w:r>
            <w:r w:rsidRPr="00684352">
              <w:rPr>
                <w:rFonts w:ascii="Consolas" w:eastAsia="Times New Roman" w:hAnsi="Consolas"/>
                <w:color w:val="800000"/>
                <w:sz w:val="21"/>
                <w:szCs w:val="21"/>
                <w:lang w:val="en-US" w:eastAsia="en-US"/>
              </w:rPr>
              <w:t>/&gt;</w:t>
            </w:r>
          </w:p>
          <w:p w14:paraId="3304793D"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xs:complexType</w:t>
            </w:r>
            <w:proofErr w:type="spellEnd"/>
            <w:proofErr w:type="gramEnd"/>
            <w:r w:rsidRPr="00684352">
              <w:rPr>
                <w:rFonts w:ascii="Consolas" w:eastAsia="Times New Roman" w:hAnsi="Consolas"/>
                <w:color w:val="800000"/>
                <w:sz w:val="21"/>
                <w:szCs w:val="21"/>
                <w:lang w:val="en-US" w:eastAsia="en-US"/>
              </w:rPr>
              <w:t>&gt;</w:t>
            </w:r>
          </w:p>
          <w:p w14:paraId="4DABF9E4" w14:textId="77777777" w:rsidR="00D51E1E" w:rsidRDefault="00D51E1E" w:rsidP="00672707">
            <w:pPr>
              <w:shd w:val="clear" w:color="auto" w:fill="9BBB59" w:themeFill="accent3"/>
              <w:spacing w:after="0" w:line="285" w:lineRule="atLeast"/>
              <w:jc w:val="left"/>
              <w:rPr>
                <w:rFonts w:ascii="Consolas" w:eastAsia="Times New Roman" w:hAnsi="Consolas"/>
                <w:color w:val="800000"/>
                <w:sz w:val="21"/>
                <w:szCs w:val="21"/>
                <w:lang w:val="en-US" w:eastAsia="en-US"/>
              </w:rPr>
            </w:pPr>
            <w:r w:rsidRPr="00684352">
              <w:rPr>
                <w:rFonts w:ascii="Consolas" w:eastAsia="Times New Roman" w:hAnsi="Consolas"/>
                <w:color w:val="000000"/>
                <w:sz w:val="21"/>
                <w:szCs w:val="21"/>
                <w:lang w:val="en-US" w:eastAsia="en-US"/>
              </w:rPr>
              <w:t>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Pr>
                <w:rFonts w:ascii="Consolas" w:eastAsia="Times New Roman" w:hAnsi="Consolas"/>
                <w:color w:val="0000FF"/>
                <w:sz w:val="21"/>
                <w:szCs w:val="21"/>
                <w:lang w:val="en-US" w:eastAsia="en-US"/>
              </w:rPr>
              <w:t>urlClass</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sidRPr="007C248C">
              <w:rPr>
                <w:rFonts w:ascii="Consolas" w:eastAsia="Times New Roman" w:hAnsi="Consolas"/>
                <w:color w:val="0000FF"/>
                <w:sz w:val="21"/>
                <w:szCs w:val="21"/>
                <w:lang w:val="en-US" w:eastAsia="en-US"/>
              </w:rPr>
              <w:t>xs:</w:t>
            </w:r>
            <w:r>
              <w:rPr>
                <w:rFonts w:ascii="Consolas" w:eastAsia="Times New Roman" w:hAnsi="Consolas"/>
                <w:color w:val="0000FF"/>
                <w:sz w:val="21"/>
                <w:szCs w:val="21"/>
                <w:lang w:val="en-US" w:eastAsia="en-US"/>
              </w:rPr>
              <w:t>string</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599E8CC6" w14:textId="77777777" w:rsidR="00D51E1E" w:rsidRDefault="00D51E1E" w:rsidP="00304FAA">
            <w:pPr>
              <w:shd w:val="clear" w:color="auto" w:fill="E5DFEC" w:themeFill="accent4" w:themeFillTint="33"/>
              <w:spacing w:after="0" w:line="285" w:lineRule="atLeast"/>
              <w:jc w:val="left"/>
              <w:rPr>
                <w:rFonts w:ascii="Consolas" w:eastAsia="Times New Roman" w:hAnsi="Consolas"/>
                <w:color w:val="800000"/>
                <w:sz w:val="21"/>
                <w:szCs w:val="21"/>
                <w:lang w:val="en-US" w:eastAsia="en-US"/>
              </w:rPr>
            </w:pPr>
            <w:r>
              <w:rPr>
                <w:rFonts w:ascii="Consolas" w:eastAsia="Times New Roman" w:hAnsi="Consolas"/>
                <w:color w:val="800000"/>
                <w:sz w:val="21"/>
                <w:szCs w:val="21"/>
                <w:lang w:val="en-US" w:eastAsia="en-US"/>
              </w:rPr>
              <w:t xml:space="preserve">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"template"</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sidRPr="00684352">
              <w:rPr>
                <w:rFonts w:ascii="Consolas" w:eastAsia="Times New Roman" w:hAnsi="Consolas"/>
                <w:color w:val="0000FF"/>
                <w:sz w:val="21"/>
                <w:szCs w:val="21"/>
                <w:lang w:val="en-US" w:eastAsia="en-US"/>
              </w:rPr>
              <w:t>StringNoWhitespaceType</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328B65D1" w14:textId="77777777" w:rsidR="00D51E1E" w:rsidRDefault="00D51E1E" w:rsidP="00672707">
            <w:pPr>
              <w:shd w:val="clear" w:color="auto" w:fill="9BBB59" w:themeFill="accent3"/>
              <w:spacing w:after="0" w:line="285" w:lineRule="atLeast"/>
              <w:jc w:val="left"/>
              <w:rPr>
                <w:rFonts w:ascii="Consolas" w:eastAsia="Times New Roman" w:hAnsi="Consolas"/>
                <w:color w:val="800000"/>
                <w:sz w:val="21"/>
                <w:szCs w:val="21"/>
                <w:lang w:val="en-US" w:eastAsia="en-US"/>
              </w:rPr>
            </w:pPr>
            <w:r>
              <w:rPr>
                <w:rFonts w:ascii="Consolas" w:eastAsia="Times New Roman" w:hAnsi="Consolas"/>
                <w:color w:val="800000"/>
                <w:sz w:val="21"/>
                <w:szCs w:val="21"/>
                <w:lang w:val="en-US" w:eastAsia="en-US"/>
              </w:rPr>
              <w:t xml:space="preserve">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rPr>
                <w:rFonts w:ascii="Consolas" w:eastAsia="Times New Roman" w:hAnsi="Consolas"/>
                <w:color w:val="0000FF"/>
                <w:sz w:val="21"/>
                <w:szCs w:val="21"/>
                <w:lang w:val="en-US" w:eastAsia="en-US"/>
              </w:rPr>
              <w:t>hostT</w:t>
            </w:r>
            <w:r w:rsidRPr="00684352">
              <w:rPr>
                <w:rFonts w:ascii="Consolas" w:eastAsia="Times New Roman" w:hAnsi="Consolas"/>
                <w:color w:val="0000FF"/>
                <w:sz w:val="21"/>
                <w:szCs w:val="21"/>
                <w:lang w:val="en-US" w:eastAsia="en-US"/>
              </w:rPr>
              <w:t>emplate"</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"StringNoWhitespaceType"</w:t>
            </w:r>
            <w:r w:rsidRPr="00684352">
              <w:rPr>
                <w:rFonts w:ascii="Consolas" w:eastAsia="Times New Roman" w:hAnsi="Consolas"/>
                <w:color w:val="800000"/>
                <w:sz w:val="21"/>
                <w:szCs w:val="21"/>
                <w:lang w:val="en-US" w:eastAsia="en-US"/>
              </w:rPr>
              <w:t>/&gt;</w:t>
            </w:r>
          </w:p>
          <w:p w14:paraId="28CDCD42"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Pr>
                <w:rFonts w:ascii="Consolas" w:eastAsia="Times New Roman" w:hAnsi="Consolas"/>
                <w:color w:val="800000"/>
                <w:sz w:val="21"/>
                <w:szCs w:val="21"/>
                <w:lang w:val="en-US" w:eastAsia="en-US"/>
              </w:rPr>
              <w:t xml:space="preserve">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rPr>
                <w:rFonts w:ascii="Consolas" w:eastAsia="Times New Roman" w:hAnsi="Consolas"/>
                <w:color w:val="0000FF"/>
                <w:sz w:val="21"/>
                <w:szCs w:val="21"/>
                <w:lang w:val="en-US" w:eastAsia="en-US"/>
              </w:rPr>
              <w:t>pathT</w:t>
            </w:r>
            <w:r w:rsidRPr="00684352">
              <w:rPr>
                <w:rFonts w:ascii="Consolas" w:eastAsia="Times New Roman" w:hAnsi="Consolas"/>
                <w:color w:val="0000FF"/>
                <w:sz w:val="21"/>
                <w:szCs w:val="21"/>
                <w:lang w:val="en-US" w:eastAsia="en-US"/>
              </w:rPr>
              <w:t>emplate"</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"StringNoWhitespaceType"</w:t>
            </w:r>
            <w:r w:rsidRPr="00684352">
              <w:rPr>
                <w:rFonts w:ascii="Consolas" w:eastAsia="Times New Roman" w:hAnsi="Consolas"/>
                <w:color w:val="800000"/>
                <w:sz w:val="21"/>
                <w:szCs w:val="21"/>
                <w:lang w:val="en-US" w:eastAsia="en-US"/>
              </w:rPr>
              <w:t>/&gt;</w:t>
            </w:r>
          </w:p>
          <w:p w14:paraId="7A4817A4"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Pr>
                <w:rFonts w:ascii="Consolas" w:eastAsia="Times New Roman" w:hAnsi="Consolas"/>
                <w:color w:val="800000"/>
                <w:sz w:val="21"/>
                <w:szCs w:val="21"/>
                <w:lang w:val="en-US" w:eastAsia="en-US"/>
              </w:rPr>
              <w:t xml:space="preserve">    </w:t>
            </w:r>
            <w:r w:rsidRPr="00684352">
              <w:rPr>
                <w:rFonts w:ascii="Consolas" w:eastAsia="Times New Roman" w:hAnsi="Consolas"/>
                <w:color w:val="800000"/>
                <w:sz w:val="21"/>
                <w:szCs w:val="21"/>
                <w:lang w:val="en-US" w:eastAsia="en-US"/>
              </w:rPr>
              <w:t>&lt;</w:t>
            </w:r>
            <w:proofErr w:type="gramStart"/>
            <w:r w:rsidRPr="00684352">
              <w:rPr>
                <w:rFonts w:ascii="Consolas" w:eastAsia="Times New Roman" w:hAnsi="Consolas"/>
                <w:color w:val="800000"/>
                <w:sz w:val="21"/>
                <w:szCs w:val="21"/>
                <w:lang w:val="en-US" w:eastAsia="en-US"/>
              </w:rPr>
              <w:t>xs:attribute</w:t>
            </w:r>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rPr>
                <w:rFonts w:ascii="Consolas" w:eastAsia="Times New Roman" w:hAnsi="Consolas"/>
                <w:color w:val="0000FF"/>
                <w:sz w:val="21"/>
                <w:szCs w:val="21"/>
                <w:lang w:val="en-US" w:eastAsia="en-US"/>
              </w:rPr>
              <w:t>portT</w:t>
            </w:r>
            <w:r w:rsidRPr="00684352">
              <w:rPr>
                <w:rFonts w:ascii="Consolas" w:eastAsia="Times New Roman" w:hAnsi="Consolas"/>
                <w:color w:val="0000FF"/>
                <w:sz w:val="21"/>
                <w:szCs w:val="21"/>
                <w:lang w:val="en-US" w:eastAsia="en-US"/>
              </w:rPr>
              <w:t>emplate"</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"StringNoWhitespaceType"</w:t>
            </w:r>
            <w:r w:rsidRPr="00684352">
              <w:rPr>
                <w:rFonts w:ascii="Consolas" w:eastAsia="Times New Roman" w:hAnsi="Consolas"/>
                <w:color w:val="800000"/>
                <w:sz w:val="21"/>
                <w:szCs w:val="21"/>
                <w:lang w:val="en-US" w:eastAsia="en-US"/>
              </w:rPr>
              <w:t>/&gt;</w:t>
            </w:r>
          </w:p>
          <w:p w14:paraId="3ABFF766" w14:textId="77777777" w:rsidR="00D51E1E" w:rsidRDefault="00D51E1E" w:rsidP="00672707">
            <w:pPr>
              <w:shd w:val="clear" w:color="auto" w:fill="9BBB59" w:themeFill="accent3"/>
              <w:spacing w:after="0" w:line="285" w:lineRule="atLeast"/>
              <w:jc w:val="left"/>
              <w:rPr>
                <w:rFonts w:ascii="Consolas" w:eastAsia="Times New Roman" w:hAnsi="Consolas"/>
                <w:color w:val="800000"/>
                <w:sz w:val="21"/>
                <w:szCs w:val="21"/>
                <w:lang w:val="en-US" w:eastAsia="en-US"/>
              </w:rPr>
            </w:pPr>
            <w:r>
              <w:rPr>
                <w:rFonts w:ascii="Consolas" w:eastAsia="Times New Roman" w:hAnsi="Consolas"/>
                <w:color w:val="800000"/>
                <w:sz w:val="21"/>
                <w:szCs w:val="21"/>
                <w:lang w:val="en-US" w:eastAsia="en-US"/>
              </w:rPr>
              <w:t xml:space="preserve">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sidRPr="005A74E1">
              <w:rPr>
                <w:rFonts w:ascii="Consolas" w:eastAsia="Times New Roman" w:hAnsi="Consolas"/>
                <w:color w:val="0000FF"/>
                <w:sz w:val="21"/>
                <w:szCs w:val="21"/>
                <w:lang w:val="en-US" w:eastAsia="en-US"/>
              </w:rPr>
              <w:t>urlMatc</w:t>
            </w:r>
            <w:r>
              <w:rPr>
                <w:rFonts w:ascii="Consolas" w:eastAsia="Times New Roman" w:hAnsi="Consolas"/>
                <w:color w:val="0000FF"/>
                <w:sz w:val="21"/>
                <w:szCs w:val="21"/>
                <w:lang w:val="en-US" w:eastAsia="en-US"/>
              </w:rPr>
              <w:t>h</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t xml:space="preserve"> </w:t>
            </w:r>
            <w:proofErr w:type="spellStart"/>
            <w:r w:rsidRPr="007C248C">
              <w:rPr>
                <w:rFonts w:ascii="Consolas" w:eastAsia="Times New Roman" w:hAnsi="Consolas"/>
                <w:color w:val="0000FF"/>
                <w:sz w:val="21"/>
                <w:szCs w:val="21"/>
                <w:lang w:val="en-US" w:eastAsia="en-US"/>
              </w:rPr>
              <w:t>xs:boolean</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7182D19A"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Pr>
                <w:rFonts w:ascii="Consolas" w:eastAsia="Times New Roman" w:hAnsi="Consolas"/>
                <w:color w:val="800000"/>
                <w:sz w:val="21"/>
                <w:szCs w:val="21"/>
                <w:lang w:val="en-US" w:eastAsia="en-US"/>
              </w:rPr>
              <w:t xml:space="preserve">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Pr>
                <w:rFonts w:ascii="Consolas" w:eastAsia="Times New Roman" w:hAnsi="Consolas"/>
                <w:color w:val="0000FF"/>
                <w:sz w:val="21"/>
                <w:szCs w:val="21"/>
                <w:lang w:val="en-US" w:eastAsia="en-US"/>
              </w:rPr>
              <w:t>host</w:t>
            </w:r>
            <w:r w:rsidRPr="005A74E1">
              <w:rPr>
                <w:rFonts w:ascii="Consolas" w:eastAsia="Times New Roman" w:hAnsi="Consolas"/>
                <w:color w:val="0000FF"/>
                <w:sz w:val="21"/>
                <w:szCs w:val="21"/>
                <w:lang w:val="en-US" w:eastAsia="en-US"/>
              </w:rPr>
              <w:t>Matc</w:t>
            </w:r>
            <w:r>
              <w:rPr>
                <w:rFonts w:ascii="Consolas" w:eastAsia="Times New Roman" w:hAnsi="Consolas"/>
                <w:color w:val="0000FF"/>
                <w:sz w:val="21"/>
                <w:szCs w:val="21"/>
                <w:lang w:val="en-US" w:eastAsia="en-US"/>
              </w:rPr>
              <w:t>h</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t xml:space="preserve"> </w:t>
            </w:r>
            <w:proofErr w:type="spellStart"/>
            <w:r w:rsidRPr="007C248C">
              <w:rPr>
                <w:rFonts w:ascii="Consolas" w:eastAsia="Times New Roman" w:hAnsi="Consolas"/>
                <w:color w:val="0000FF"/>
                <w:sz w:val="21"/>
                <w:szCs w:val="21"/>
                <w:lang w:val="en-US" w:eastAsia="en-US"/>
              </w:rPr>
              <w:t>xs:boolean</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42B00113" w14:textId="77777777" w:rsidR="00D51E1E" w:rsidRDefault="00D51E1E" w:rsidP="00672707">
            <w:pPr>
              <w:shd w:val="clear" w:color="auto" w:fill="9BBB59" w:themeFill="accent3"/>
              <w:spacing w:after="0" w:line="285" w:lineRule="atLeast"/>
              <w:jc w:val="left"/>
              <w:rPr>
                <w:rFonts w:ascii="Consolas" w:eastAsia="Times New Roman" w:hAnsi="Consolas"/>
                <w:color w:val="800000"/>
                <w:sz w:val="21"/>
                <w:szCs w:val="21"/>
                <w:lang w:val="en-US" w:eastAsia="en-US"/>
              </w:rPr>
            </w:pPr>
            <w:r>
              <w:rPr>
                <w:rFonts w:ascii="Consolas" w:eastAsia="Times New Roman" w:hAnsi="Consolas"/>
                <w:color w:val="800000"/>
                <w:sz w:val="21"/>
                <w:szCs w:val="21"/>
                <w:lang w:val="en-US" w:eastAsia="en-US"/>
              </w:rPr>
              <w:t xml:space="preserve">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Pr>
                <w:rFonts w:ascii="Consolas" w:eastAsia="Times New Roman" w:hAnsi="Consolas"/>
                <w:color w:val="0000FF"/>
                <w:sz w:val="21"/>
                <w:szCs w:val="21"/>
                <w:lang w:val="en-US" w:eastAsia="en-US"/>
              </w:rPr>
              <w:t>path</w:t>
            </w:r>
            <w:r w:rsidRPr="005A74E1">
              <w:rPr>
                <w:rFonts w:ascii="Consolas" w:eastAsia="Times New Roman" w:hAnsi="Consolas"/>
                <w:color w:val="0000FF"/>
                <w:sz w:val="21"/>
                <w:szCs w:val="21"/>
                <w:lang w:val="en-US" w:eastAsia="en-US"/>
              </w:rPr>
              <w:t>Matc</w:t>
            </w:r>
            <w:r>
              <w:rPr>
                <w:rFonts w:ascii="Consolas" w:eastAsia="Times New Roman" w:hAnsi="Consolas"/>
                <w:color w:val="0000FF"/>
                <w:sz w:val="21"/>
                <w:szCs w:val="21"/>
                <w:lang w:val="en-US" w:eastAsia="en-US"/>
              </w:rPr>
              <w:t>h</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t xml:space="preserve"> </w:t>
            </w:r>
            <w:proofErr w:type="spellStart"/>
            <w:r w:rsidRPr="007C248C">
              <w:rPr>
                <w:rFonts w:ascii="Consolas" w:eastAsia="Times New Roman" w:hAnsi="Consolas"/>
                <w:color w:val="0000FF"/>
                <w:sz w:val="21"/>
                <w:szCs w:val="21"/>
                <w:lang w:val="en-US" w:eastAsia="en-US"/>
              </w:rPr>
              <w:t>xs:boolean</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752600C1" w14:textId="77777777" w:rsidR="00D51E1E" w:rsidRPr="00684352" w:rsidRDefault="00D51E1E" w:rsidP="00672707">
            <w:pPr>
              <w:shd w:val="clear" w:color="auto" w:fill="9BBB59" w:themeFill="accent3"/>
              <w:spacing w:after="0" w:line="285" w:lineRule="atLeast"/>
              <w:jc w:val="left"/>
              <w:rPr>
                <w:rFonts w:ascii="Consolas" w:eastAsia="Times New Roman" w:hAnsi="Consolas"/>
                <w:color w:val="000000"/>
                <w:sz w:val="21"/>
                <w:szCs w:val="21"/>
                <w:lang w:val="en-US" w:eastAsia="en-US"/>
              </w:rPr>
            </w:pPr>
            <w:r>
              <w:rPr>
                <w:rFonts w:ascii="Consolas" w:eastAsia="Times New Roman" w:hAnsi="Consolas"/>
                <w:color w:val="000000"/>
                <w:sz w:val="21"/>
                <w:szCs w:val="21"/>
                <w:lang w:val="en-US" w:eastAsia="en-US"/>
              </w:rPr>
              <w:t xml:space="preserve">    </w:t>
            </w: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xs:attribute</w:t>
            </w:r>
            <w:proofErr w:type="spellEnd"/>
            <w:proofErr w:type="gramEnd"/>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name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proofErr w:type="spellStart"/>
            <w:r>
              <w:rPr>
                <w:rFonts w:ascii="Consolas" w:eastAsia="Times New Roman" w:hAnsi="Consolas"/>
                <w:color w:val="0000FF"/>
                <w:sz w:val="21"/>
                <w:szCs w:val="21"/>
                <w:lang w:val="en-US" w:eastAsia="en-US"/>
              </w:rPr>
              <w:t>post</w:t>
            </w:r>
            <w:r w:rsidRPr="005A74E1">
              <w:rPr>
                <w:rFonts w:ascii="Consolas" w:eastAsia="Times New Roman" w:hAnsi="Consolas"/>
                <w:color w:val="0000FF"/>
                <w:sz w:val="21"/>
                <w:szCs w:val="21"/>
                <w:lang w:val="en-US" w:eastAsia="en-US"/>
              </w:rPr>
              <w:t>Matc</w:t>
            </w:r>
            <w:r>
              <w:rPr>
                <w:rFonts w:ascii="Consolas" w:eastAsia="Times New Roman" w:hAnsi="Consolas"/>
                <w:color w:val="0000FF"/>
                <w:sz w:val="21"/>
                <w:szCs w:val="21"/>
                <w:lang w:val="en-US" w:eastAsia="en-US"/>
              </w:rPr>
              <w:t>h</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000000"/>
                <w:sz w:val="21"/>
                <w:szCs w:val="21"/>
                <w:lang w:val="en-US" w:eastAsia="en-US"/>
              </w:rPr>
              <w:t> </w:t>
            </w:r>
            <w:r w:rsidRPr="00684352">
              <w:rPr>
                <w:rFonts w:ascii="Consolas" w:eastAsia="Times New Roman" w:hAnsi="Consolas"/>
                <w:color w:val="FF0000"/>
                <w:sz w:val="21"/>
                <w:szCs w:val="21"/>
                <w:lang w:val="en-US" w:eastAsia="en-US"/>
              </w:rPr>
              <w:t>type</w:t>
            </w:r>
            <w:r w:rsidRPr="00684352">
              <w:rPr>
                <w:rFonts w:ascii="Consolas" w:eastAsia="Times New Roman" w:hAnsi="Consolas"/>
                <w:color w:val="000000"/>
                <w:sz w:val="21"/>
                <w:szCs w:val="21"/>
                <w:lang w:val="en-US" w:eastAsia="en-US"/>
              </w:rPr>
              <w:t>=</w:t>
            </w:r>
            <w:r w:rsidRPr="00684352">
              <w:rPr>
                <w:rFonts w:ascii="Consolas" w:eastAsia="Times New Roman" w:hAnsi="Consolas"/>
                <w:color w:val="0000FF"/>
                <w:sz w:val="21"/>
                <w:szCs w:val="21"/>
                <w:lang w:val="en-US" w:eastAsia="en-US"/>
              </w:rPr>
              <w:t>"</w:t>
            </w:r>
            <w:r>
              <w:t xml:space="preserve"> </w:t>
            </w:r>
            <w:proofErr w:type="spellStart"/>
            <w:r w:rsidRPr="007C248C">
              <w:rPr>
                <w:rFonts w:ascii="Consolas" w:eastAsia="Times New Roman" w:hAnsi="Consolas"/>
                <w:color w:val="0000FF"/>
                <w:sz w:val="21"/>
                <w:szCs w:val="21"/>
                <w:lang w:val="en-US" w:eastAsia="en-US"/>
              </w:rPr>
              <w:t>xs:boolean</w:t>
            </w:r>
            <w:proofErr w:type="spellEnd"/>
            <w:r w:rsidRPr="00684352">
              <w:rPr>
                <w:rFonts w:ascii="Consolas" w:eastAsia="Times New Roman" w:hAnsi="Consolas"/>
                <w:color w:val="0000FF"/>
                <w:sz w:val="21"/>
                <w:szCs w:val="21"/>
                <w:lang w:val="en-US" w:eastAsia="en-US"/>
              </w:rPr>
              <w:t>"</w:t>
            </w:r>
            <w:r w:rsidRPr="00684352">
              <w:rPr>
                <w:rFonts w:ascii="Consolas" w:eastAsia="Times New Roman" w:hAnsi="Consolas"/>
                <w:color w:val="800000"/>
                <w:sz w:val="21"/>
                <w:szCs w:val="21"/>
                <w:lang w:val="en-US" w:eastAsia="en-US"/>
              </w:rPr>
              <w:t>/&gt;</w:t>
            </w:r>
          </w:p>
          <w:p w14:paraId="4DF7D78F" w14:textId="77777777" w:rsidR="00D51E1E" w:rsidRDefault="00D51E1E" w:rsidP="00304FAA">
            <w:pPr>
              <w:shd w:val="clear" w:color="auto" w:fill="E5DFEC" w:themeFill="accent4" w:themeFillTint="33"/>
              <w:spacing w:after="0" w:line="285" w:lineRule="atLeast"/>
              <w:jc w:val="left"/>
              <w:rPr>
                <w:rStyle w:val="ISOCode"/>
              </w:rPr>
            </w:pPr>
            <w:r w:rsidRPr="00684352">
              <w:rPr>
                <w:rFonts w:ascii="Consolas" w:eastAsia="Times New Roman" w:hAnsi="Consolas"/>
                <w:color w:val="800000"/>
                <w:sz w:val="21"/>
                <w:szCs w:val="21"/>
                <w:lang w:val="en-US" w:eastAsia="en-US"/>
              </w:rPr>
              <w:t>&lt;/</w:t>
            </w:r>
            <w:proofErr w:type="spellStart"/>
            <w:proofErr w:type="gramStart"/>
            <w:r w:rsidRPr="00684352">
              <w:rPr>
                <w:rFonts w:ascii="Consolas" w:eastAsia="Times New Roman" w:hAnsi="Consolas"/>
                <w:color w:val="800000"/>
                <w:sz w:val="21"/>
                <w:szCs w:val="21"/>
                <w:lang w:val="en-US" w:eastAsia="en-US"/>
              </w:rPr>
              <w:t>xs:schema</w:t>
            </w:r>
            <w:proofErr w:type="spellEnd"/>
            <w:proofErr w:type="gramEnd"/>
            <w:r w:rsidRPr="00684352">
              <w:rPr>
                <w:rFonts w:ascii="Consolas" w:eastAsia="Times New Roman" w:hAnsi="Consolas"/>
                <w:color w:val="800000"/>
                <w:sz w:val="21"/>
                <w:szCs w:val="21"/>
                <w:lang w:val="en-US" w:eastAsia="en-US"/>
              </w:rPr>
              <w:t>&gt;</w:t>
            </w:r>
          </w:p>
        </w:tc>
      </w:tr>
    </w:tbl>
    <w:p w14:paraId="7E4287D1" w14:textId="0CAB4628" w:rsidR="00742C09" w:rsidRDefault="00742C09" w:rsidP="00742C09">
      <w:pPr>
        <w:pStyle w:val="Heading2"/>
        <w:numPr>
          <w:ilvl w:val="0"/>
          <w:numId w:val="0"/>
        </w:numPr>
        <w:spacing w:line="250" w:lineRule="atLeast"/>
        <w:rPr>
          <w:i/>
          <w:iCs/>
          <w:color w:val="FF0000"/>
          <w:sz w:val="32"/>
          <w:szCs w:val="28"/>
          <w:u w:val="single"/>
        </w:rPr>
      </w:pPr>
      <w:r w:rsidRPr="002074E1">
        <w:rPr>
          <w:i/>
          <w:color w:val="FF0000"/>
          <w:sz w:val="32"/>
          <w:szCs w:val="32"/>
          <w:highlight w:val="yellow"/>
          <w:u w:val="single"/>
        </w:rPr>
        <w:t xml:space="preserve">Change </w:t>
      </w:r>
      <w:r w:rsidR="0019088A" w:rsidRPr="002074E1">
        <w:rPr>
          <w:i/>
          <w:color w:val="FF0000"/>
          <w:sz w:val="32"/>
          <w:szCs w:val="32"/>
          <w:highlight w:val="yellow"/>
          <w:u w:val="single"/>
        </w:rPr>
        <w:t>5</w:t>
      </w:r>
      <w:r w:rsidRPr="002074E1">
        <w:rPr>
          <w:i/>
          <w:color w:val="FF0000"/>
          <w:sz w:val="32"/>
          <w:szCs w:val="32"/>
          <w:highlight w:val="yellow"/>
          <w:u w:val="single"/>
        </w:rPr>
        <w:t>:</w:t>
      </w:r>
      <w:r w:rsidRPr="002074E1">
        <w:rPr>
          <w:color w:val="FF0000"/>
          <w:sz w:val="32"/>
          <w:szCs w:val="32"/>
          <w:highlight w:val="yellow"/>
          <w:u w:val="single"/>
        </w:rPr>
        <w:t xml:space="preserve"> </w:t>
      </w:r>
      <w:r w:rsidRPr="002074E1">
        <w:rPr>
          <w:i/>
          <w:iCs/>
          <w:color w:val="FF0000"/>
          <w:sz w:val="32"/>
          <w:szCs w:val="28"/>
          <w:highlight w:val="yellow"/>
          <w:u w:val="single"/>
        </w:rPr>
        <w:t>Replace</w:t>
      </w:r>
      <w:r w:rsidRPr="0019088A">
        <w:rPr>
          <w:i/>
          <w:iCs/>
          <w:color w:val="FF0000"/>
          <w:sz w:val="32"/>
          <w:szCs w:val="28"/>
          <w:highlight w:val="yellow"/>
          <w:u w:val="single"/>
        </w:rPr>
        <w:t xml:space="preserve"> </w:t>
      </w:r>
      <w:r w:rsidR="0019088A" w:rsidRPr="0019088A">
        <w:rPr>
          <w:i/>
          <w:iCs/>
          <w:color w:val="FF0000"/>
          <w:sz w:val="32"/>
          <w:szCs w:val="28"/>
          <w:highlight w:val="yellow"/>
          <w:u w:val="single"/>
        </w:rPr>
        <w:t>Table 7 with</w:t>
      </w:r>
    </w:p>
    <w:p w14:paraId="0277EAD0" w14:textId="77777777" w:rsidR="0019088A" w:rsidRDefault="0019088A" w:rsidP="0019088A">
      <w:pPr>
        <w:pStyle w:val="Caption"/>
        <w:jc w:val="center"/>
      </w:pPr>
      <w:r>
        <w:t xml:space="preserve">Table </w:t>
      </w:r>
      <w:r>
        <w:fldChar w:fldCharType="begin"/>
      </w:r>
      <w:r>
        <w:instrText xml:space="preserve"> SEQ Table \* ARABIC </w:instrText>
      </w:r>
      <w:r>
        <w:fldChar w:fldCharType="separate"/>
      </w:r>
      <w:r>
        <w:rPr>
          <w:noProof/>
        </w:rPr>
        <w:t>7</w:t>
      </w:r>
      <w:r>
        <w:fldChar w:fldCharType="end"/>
      </w:r>
      <w:r>
        <w:rPr>
          <w:lang w:val="en-US"/>
        </w:rPr>
        <w:t xml:space="preserve"> </w:t>
      </w:r>
      <w:proofErr w:type="spellStart"/>
      <w:r w:rsidRPr="006444F8">
        <w:rPr>
          <w:rFonts w:ascii="Courier New" w:hAnsi="Courier New" w:cs="Courier New"/>
          <w:b w:val="0"/>
          <w:bCs/>
          <w:lang w:val="en-US"/>
        </w:rPr>
        <w:t>orderline</w:t>
      </w:r>
      <w:proofErr w:type="spellEnd"/>
      <w:r w:rsidRPr="001B5C11">
        <w:rPr>
          <w:lang w:val="en-US"/>
        </w:rPr>
        <w:t xml:space="preserve"> element semantics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52"/>
        <w:gridCol w:w="251"/>
        <w:gridCol w:w="2718"/>
        <w:gridCol w:w="1227"/>
        <w:gridCol w:w="5294"/>
        <w:tblGridChange w:id="212">
          <w:tblGrid>
            <w:gridCol w:w="252"/>
            <w:gridCol w:w="251"/>
            <w:gridCol w:w="2718"/>
            <w:gridCol w:w="1227"/>
            <w:gridCol w:w="5294"/>
          </w:tblGrid>
        </w:tblGridChange>
      </w:tblGrid>
      <w:tr w:rsidR="0019088A" w:rsidRPr="009135AB" w14:paraId="448055AA" w14:textId="77777777" w:rsidTr="00304FAA">
        <w:trPr>
          <w:jc w:val="center"/>
        </w:trPr>
        <w:tc>
          <w:tcPr>
            <w:tcW w:w="1653"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77E5AF" w14:textId="77777777" w:rsidR="0019088A" w:rsidRPr="009E62B9" w:rsidRDefault="0019088A" w:rsidP="00304FAA">
            <w:pPr>
              <w:pStyle w:val="TableCell"/>
              <w:rPr>
                <w:b/>
                <w:lang w:val="en-GB"/>
              </w:rPr>
            </w:pPr>
            <w:r w:rsidRPr="009E62B9">
              <w:rPr>
                <w:b/>
                <w:lang w:val="en-GB"/>
              </w:rPr>
              <w:t>Element or Attribute Name</w:t>
            </w:r>
          </w:p>
        </w:tc>
        <w:tc>
          <w:tcPr>
            <w:tcW w:w="63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B3464B" w14:textId="77777777" w:rsidR="0019088A" w:rsidRPr="009E62B9" w:rsidRDefault="0019088A" w:rsidP="00304FAA">
            <w:pPr>
              <w:pStyle w:val="TableCell"/>
              <w:rPr>
                <w:b/>
                <w:szCs w:val="16"/>
                <w:lang w:val="en-GB"/>
              </w:rPr>
            </w:pPr>
            <w:r w:rsidRPr="009E62B9">
              <w:rPr>
                <w:b/>
                <w:szCs w:val="16"/>
                <w:lang w:val="en-GB"/>
              </w:rPr>
              <w:t>Use</w:t>
            </w:r>
          </w:p>
        </w:tc>
        <w:tc>
          <w:tcPr>
            <w:tcW w:w="271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9C5BF2" w14:textId="77777777" w:rsidR="0019088A" w:rsidRPr="009E62B9" w:rsidRDefault="0019088A" w:rsidP="00304FAA">
            <w:pPr>
              <w:pStyle w:val="TableCell"/>
              <w:rPr>
                <w:b/>
                <w:szCs w:val="16"/>
                <w:lang w:val="en-GB"/>
              </w:rPr>
            </w:pPr>
            <w:r w:rsidRPr="009E62B9">
              <w:rPr>
                <w:b/>
                <w:szCs w:val="16"/>
                <w:lang w:val="en-GB"/>
              </w:rPr>
              <w:t>Description</w:t>
            </w:r>
          </w:p>
        </w:tc>
      </w:tr>
      <w:tr w:rsidR="0019088A" w:rsidRPr="009135AB" w14:paraId="6246F868" w14:textId="77777777" w:rsidTr="00304FAA">
        <w:trPr>
          <w:jc w:val="center"/>
        </w:trPr>
        <w:tc>
          <w:tcPr>
            <w:tcW w:w="129" w:type="pct"/>
            <w:tcBorders>
              <w:top w:val="single" w:sz="4" w:space="0" w:color="000000" w:themeColor="text1"/>
              <w:left w:val="single" w:sz="4" w:space="0" w:color="000000" w:themeColor="text1"/>
              <w:bottom w:val="single" w:sz="4" w:space="0" w:color="000000" w:themeColor="text1"/>
              <w:right w:val="nil"/>
            </w:tcBorders>
            <w:shd w:val="clear" w:color="auto" w:fill="auto"/>
          </w:tcPr>
          <w:p w14:paraId="0A633340" w14:textId="77777777" w:rsidR="0019088A" w:rsidRPr="009135AB" w:rsidRDefault="0019088A" w:rsidP="00304FAA">
            <w:pPr>
              <w:rPr>
                <w:b/>
                <w:sz w:val="18"/>
              </w:rPr>
            </w:pPr>
          </w:p>
        </w:tc>
        <w:tc>
          <w:tcPr>
            <w:tcW w:w="129" w:type="pct"/>
            <w:tcBorders>
              <w:top w:val="single" w:sz="4" w:space="0" w:color="000000" w:themeColor="text1"/>
              <w:left w:val="nil"/>
              <w:bottom w:val="single" w:sz="4" w:space="0" w:color="000000" w:themeColor="text1"/>
              <w:right w:val="nil"/>
            </w:tcBorders>
            <w:shd w:val="clear" w:color="auto" w:fill="auto"/>
          </w:tcPr>
          <w:p w14:paraId="1AB1E596" w14:textId="77777777" w:rsidR="0019088A" w:rsidRPr="009E62B9" w:rsidRDefault="0019088A" w:rsidP="00304FAA">
            <w:pPr>
              <w:rPr>
                <w:rFonts w:ascii="Courier New" w:hAnsi="Courier New" w:cs="Courier New"/>
                <w:b/>
                <w:sz w:val="18"/>
              </w:rPr>
            </w:pPr>
          </w:p>
        </w:tc>
        <w:tc>
          <w:tcPr>
            <w:tcW w:w="1395" w:type="pct"/>
            <w:tcBorders>
              <w:top w:val="single" w:sz="4" w:space="0" w:color="000000" w:themeColor="text1"/>
              <w:left w:val="nil"/>
              <w:bottom w:val="single" w:sz="4" w:space="0" w:color="000000" w:themeColor="text1"/>
              <w:right w:val="single" w:sz="4" w:space="0" w:color="000000" w:themeColor="text1"/>
            </w:tcBorders>
            <w:shd w:val="clear" w:color="auto" w:fill="auto"/>
          </w:tcPr>
          <w:p w14:paraId="35C15BF9" w14:textId="77777777" w:rsidR="0019088A" w:rsidRPr="009E62B9" w:rsidRDefault="0019088A" w:rsidP="00304FAA">
            <w:pPr>
              <w:rPr>
                <w:rFonts w:ascii="Courier New" w:hAnsi="Courier New" w:cs="Courier New"/>
                <w:sz w:val="18"/>
              </w:rPr>
            </w:pPr>
            <w:r>
              <w:rPr>
                <w:rFonts w:ascii="Courier New" w:hAnsi="Courier New" w:cs="Courier New"/>
                <w:sz w:val="18"/>
              </w:rPr>
              <w:t>v</w:t>
            </w:r>
          </w:p>
        </w:tc>
        <w:tc>
          <w:tcPr>
            <w:tcW w:w="6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F226F0" w14:textId="77777777" w:rsidR="0019088A" w:rsidRPr="009135AB" w:rsidRDefault="0019088A" w:rsidP="00304FAA">
            <w:pPr>
              <w:jc w:val="center"/>
              <w:rPr>
                <w:sz w:val="18"/>
                <w:szCs w:val="16"/>
              </w:rPr>
            </w:pPr>
            <w:r w:rsidRPr="009135AB">
              <w:rPr>
                <w:sz w:val="18"/>
                <w:szCs w:val="16"/>
              </w:rPr>
              <w:t>CM (</w:t>
            </w:r>
            <w:r>
              <w:rPr>
                <w:sz w:val="18"/>
                <w:szCs w:val="16"/>
              </w:rPr>
              <w:t>array of string</w:t>
            </w:r>
            <w:r w:rsidRPr="009135AB">
              <w:rPr>
                <w:sz w:val="18"/>
                <w:szCs w:val="16"/>
              </w:rPr>
              <w:t>)</w:t>
            </w:r>
          </w:p>
        </w:tc>
        <w:tc>
          <w:tcPr>
            <w:tcW w:w="27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CCA9F7" w14:textId="77777777" w:rsidR="0019088A" w:rsidRDefault="0019088A" w:rsidP="00304FAA">
            <w:pPr>
              <w:jc w:val="left"/>
              <w:rPr>
                <w:sz w:val="18"/>
                <w:szCs w:val="16"/>
                <w:lang w:eastAsia="zh-CN"/>
              </w:rPr>
            </w:pPr>
            <w:r>
              <w:rPr>
                <w:sz w:val="18"/>
                <w:szCs w:val="16"/>
                <w:lang w:eastAsia="zh-CN"/>
              </w:rPr>
              <w:t>list of</w:t>
            </w:r>
            <w:r w:rsidRPr="009E62B9">
              <w:rPr>
                <w:sz w:val="18"/>
                <w:szCs w:val="16"/>
                <w:lang w:eastAsia="zh-CN"/>
              </w:rPr>
              <w:t xml:space="preserve"> values in order matching their names in</w:t>
            </w:r>
            <w:r>
              <w:rPr>
                <w:sz w:val="18"/>
                <w:szCs w:val="16"/>
                <w:lang w:eastAsia="zh-CN"/>
              </w:rPr>
              <w:t xml:space="preserve"> </w:t>
            </w:r>
            <w:proofErr w:type="spellStart"/>
            <w:proofErr w:type="gramStart"/>
            <w:r>
              <w:rPr>
                <w:rFonts w:ascii="Courier New" w:hAnsi="Courier New" w:cs="Courier New"/>
                <w:sz w:val="18"/>
                <w:szCs w:val="16"/>
                <w:lang w:eastAsia="zh-CN"/>
              </w:rPr>
              <w:t>keylist</w:t>
            </w:r>
            <w:proofErr w:type="spellEnd"/>
            <w:r w:rsidRPr="009E62B9">
              <w:rPr>
                <w:sz w:val="18"/>
                <w:szCs w:val="16"/>
                <w:lang w:eastAsia="zh-CN"/>
              </w:rPr>
              <w:t xml:space="preserve"> </w:t>
            </w:r>
            <w:r>
              <w:rPr>
                <w:sz w:val="18"/>
                <w:szCs w:val="16"/>
                <w:lang w:eastAsia="zh-CN"/>
              </w:rPr>
              <w:t>,</w:t>
            </w:r>
            <w:proofErr w:type="gramEnd"/>
            <w:r>
              <w:rPr>
                <w:sz w:val="18"/>
                <w:szCs w:val="16"/>
                <w:lang w:eastAsia="zh-CN"/>
              </w:rPr>
              <w:t xml:space="preserve"> separated by white space. The d</w:t>
            </w:r>
            <w:r w:rsidRPr="009E62B9">
              <w:rPr>
                <w:sz w:val="18"/>
                <w:szCs w:val="16"/>
                <w:lang w:eastAsia="zh-CN"/>
              </w:rPr>
              <w:t>efault value</w:t>
            </w:r>
            <w:r>
              <w:rPr>
                <w:sz w:val="18"/>
                <w:szCs w:val="16"/>
                <w:lang w:eastAsia="zh-CN"/>
              </w:rPr>
              <w:t xml:space="preserve"> is specified in </w:t>
            </w:r>
            <w:proofErr w:type="spellStart"/>
            <w:r w:rsidRPr="00235C15">
              <w:rPr>
                <w:rFonts w:ascii="Courier New" w:hAnsi="Courier New" w:cs="Courier New"/>
                <w:b/>
                <w:bCs/>
                <w:sz w:val="18"/>
                <w:szCs w:val="16"/>
                <w:lang w:eastAsia="zh-CN"/>
              </w:rPr>
              <w:t>Key</w:t>
            </w:r>
            <w:r w:rsidRPr="00235C15">
              <w:rPr>
                <w:rFonts w:ascii="Courier New" w:hAnsi="Courier New" w:cs="Courier New"/>
                <w:sz w:val="18"/>
                <w:szCs w:val="16"/>
                <w:lang w:eastAsia="zh-CN"/>
              </w:rPr>
              <w:t>@defaultValue</w:t>
            </w:r>
            <w:proofErr w:type="spellEnd"/>
            <w:r>
              <w:rPr>
                <w:sz w:val="18"/>
                <w:szCs w:val="16"/>
                <w:lang w:eastAsia="zh-CN"/>
              </w:rPr>
              <w:t xml:space="preserve"> attribute.</w:t>
            </w:r>
          </w:p>
          <w:p w14:paraId="57A14E55" w14:textId="77777777" w:rsidR="0019088A" w:rsidRPr="009135AB" w:rsidRDefault="0019088A" w:rsidP="00304FAA">
            <w:pPr>
              <w:rPr>
                <w:sz w:val="18"/>
                <w:szCs w:val="16"/>
                <w:lang w:eastAsia="zh-CN"/>
              </w:rPr>
            </w:pPr>
            <w:r w:rsidRPr="009E62B9">
              <w:rPr>
                <w:sz w:val="18"/>
                <w:szCs w:val="16"/>
                <w:lang w:eastAsia="zh-CN"/>
              </w:rPr>
              <w:t>Each value shall contain only unrestricted characters per RFC 3986 Section 2.2. Namely, the permitted characters are uppercase and lowercase letters, decimal digits, hyphen, period, underscore, and tilde.</w:t>
            </w:r>
          </w:p>
        </w:tc>
      </w:tr>
      <w:tr w:rsidR="0019088A" w:rsidRPr="009135AB" w14:paraId="00F4EC9C" w14:textId="77777777" w:rsidTr="00304FAA">
        <w:trPr>
          <w:jc w:val="center"/>
        </w:trPr>
        <w:tc>
          <w:tcPr>
            <w:tcW w:w="129" w:type="pct"/>
            <w:tcBorders>
              <w:top w:val="single" w:sz="4" w:space="0" w:color="000000" w:themeColor="text1"/>
              <w:left w:val="single" w:sz="4" w:space="0" w:color="000000" w:themeColor="text1"/>
              <w:bottom w:val="single" w:sz="4" w:space="0" w:color="000000" w:themeColor="text1"/>
              <w:right w:val="nil"/>
            </w:tcBorders>
            <w:shd w:val="clear" w:color="auto" w:fill="auto"/>
          </w:tcPr>
          <w:p w14:paraId="57B48C57" w14:textId="77777777" w:rsidR="0019088A" w:rsidRPr="009135AB" w:rsidRDefault="0019088A" w:rsidP="00304FAA">
            <w:pPr>
              <w:rPr>
                <w:b/>
                <w:sz w:val="18"/>
              </w:rPr>
            </w:pPr>
          </w:p>
        </w:tc>
        <w:tc>
          <w:tcPr>
            <w:tcW w:w="129" w:type="pct"/>
            <w:tcBorders>
              <w:top w:val="single" w:sz="4" w:space="0" w:color="000000" w:themeColor="text1"/>
              <w:left w:val="nil"/>
              <w:bottom w:val="single" w:sz="4" w:space="0" w:color="000000" w:themeColor="text1"/>
              <w:right w:val="nil"/>
            </w:tcBorders>
            <w:shd w:val="clear" w:color="auto" w:fill="auto"/>
          </w:tcPr>
          <w:p w14:paraId="4478C849" w14:textId="77777777" w:rsidR="0019088A" w:rsidRPr="009E62B9" w:rsidRDefault="0019088A" w:rsidP="00304FAA">
            <w:pPr>
              <w:rPr>
                <w:rFonts w:ascii="Courier New" w:hAnsi="Courier New" w:cs="Courier New"/>
                <w:b/>
                <w:sz w:val="18"/>
              </w:rPr>
            </w:pPr>
          </w:p>
        </w:tc>
        <w:tc>
          <w:tcPr>
            <w:tcW w:w="1395" w:type="pct"/>
            <w:tcBorders>
              <w:top w:val="single" w:sz="4" w:space="0" w:color="000000" w:themeColor="text1"/>
              <w:left w:val="nil"/>
              <w:bottom w:val="single" w:sz="4" w:space="0" w:color="000000" w:themeColor="text1"/>
              <w:right w:val="single" w:sz="4" w:space="0" w:color="000000" w:themeColor="text1"/>
            </w:tcBorders>
            <w:shd w:val="clear" w:color="auto" w:fill="auto"/>
          </w:tcPr>
          <w:p w14:paraId="68A87AD3" w14:textId="77777777" w:rsidR="0019088A" w:rsidRDefault="0019088A" w:rsidP="00304FAA">
            <w:pPr>
              <w:rPr>
                <w:rFonts w:ascii="Courier New" w:hAnsi="Courier New" w:cs="Courier New"/>
                <w:sz w:val="18"/>
              </w:rPr>
            </w:pPr>
            <w:r>
              <w:rPr>
                <w:rFonts w:ascii="Courier New" w:hAnsi="Courier New" w:cs="Courier New"/>
                <w:sz w:val="18"/>
              </w:rPr>
              <w:t>n</w:t>
            </w:r>
          </w:p>
        </w:tc>
        <w:tc>
          <w:tcPr>
            <w:tcW w:w="6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27CD67B" w14:textId="77777777" w:rsidR="0019088A" w:rsidRPr="009135AB" w:rsidRDefault="0019088A" w:rsidP="00304FAA">
            <w:pPr>
              <w:jc w:val="center"/>
              <w:rPr>
                <w:sz w:val="18"/>
                <w:szCs w:val="16"/>
              </w:rPr>
            </w:pPr>
            <w:r w:rsidRPr="009135AB">
              <w:rPr>
                <w:sz w:val="18"/>
                <w:szCs w:val="16"/>
              </w:rPr>
              <w:t>O</w:t>
            </w:r>
            <w:r>
              <w:rPr>
                <w:sz w:val="18"/>
                <w:szCs w:val="16"/>
              </w:rPr>
              <w:t xml:space="preserve"> (integer)</w:t>
            </w:r>
          </w:p>
        </w:tc>
        <w:tc>
          <w:tcPr>
            <w:tcW w:w="27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A3D00C1" w14:textId="77777777" w:rsidR="0019088A" w:rsidRPr="009135AB" w:rsidRDefault="0019088A" w:rsidP="00304FAA">
            <w:pPr>
              <w:rPr>
                <w:sz w:val="18"/>
                <w:szCs w:val="18"/>
                <w:lang w:eastAsia="zh-CN"/>
              </w:rPr>
            </w:pPr>
            <w:r w:rsidRPr="5AACA424">
              <w:rPr>
                <w:sz w:val="18"/>
                <w:szCs w:val="18"/>
                <w:lang w:eastAsia="zh-CN"/>
              </w:rPr>
              <w:t xml:space="preserve">starting number of the (sub)segment to which the value applies, i.e., </w:t>
            </w:r>
            <w:proofErr w:type="gramStart"/>
            <w:r w:rsidRPr="5AACA424">
              <w:rPr>
                <w:sz w:val="18"/>
                <w:szCs w:val="18"/>
                <w:lang w:eastAsia="zh-CN"/>
              </w:rPr>
              <w:t xml:space="preserve">for </w:t>
            </w:r>
            <w:r>
              <w:rPr>
                <w:sz w:val="18"/>
                <w:szCs w:val="18"/>
                <w:lang w:eastAsia="zh-CN"/>
              </w:rPr>
              <w:t xml:space="preserve"> </w:t>
            </w:r>
            <w:r w:rsidRPr="007D592C">
              <w:rPr>
                <w:rFonts w:ascii="Courier New" w:hAnsi="Courier New" w:cs="Courier New"/>
                <w:sz w:val="18"/>
                <w:szCs w:val="18"/>
                <w:lang w:eastAsia="zh-CN"/>
              </w:rPr>
              <w:t>“</w:t>
            </w:r>
            <w:proofErr w:type="gramEnd"/>
            <w:r w:rsidRPr="5AACA424">
              <w:rPr>
                <w:rFonts w:ascii="Courier New" w:hAnsi="Courier New" w:cs="Courier New"/>
                <w:sz w:val="18"/>
                <w:szCs w:val="18"/>
                <w:lang w:eastAsia="zh-CN"/>
              </w:rPr>
              <w:t>n</w:t>
            </w:r>
            <w:r>
              <w:rPr>
                <w:rFonts w:ascii="Courier New" w:hAnsi="Courier New" w:cs="Courier New"/>
                <w:sz w:val="18"/>
                <w:szCs w:val="18"/>
                <w:lang w:eastAsia="zh-CN"/>
              </w:rPr>
              <w:t>”:”</w:t>
            </w:r>
            <w:r w:rsidRPr="5AACA424">
              <w:rPr>
                <w:rFonts w:ascii="Courier New" w:hAnsi="Courier New" w:cs="Courier New"/>
                <w:sz w:val="18"/>
                <w:szCs w:val="18"/>
                <w:lang w:eastAsia="zh-CN"/>
              </w:rPr>
              <w:t>5</w:t>
            </w:r>
            <w:r>
              <w:rPr>
                <w:rFonts w:ascii="Courier New" w:hAnsi="Courier New" w:cs="Courier New"/>
                <w:sz w:val="18"/>
                <w:szCs w:val="18"/>
                <w:lang w:eastAsia="zh-CN"/>
              </w:rPr>
              <w:t>”</w:t>
            </w:r>
            <w:r w:rsidRPr="5AACA424">
              <w:rPr>
                <w:sz w:val="18"/>
                <w:szCs w:val="18"/>
                <w:lang w:eastAsia="zh-CN"/>
              </w:rPr>
              <w:t>, the first 4 (sub)segments are skipped and the fifth (sub)segment is the starting (sub)segment.</w:t>
            </w:r>
          </w:p>
          <w:p w14:paraId="0152BE50" w14:textId="77777777" w:rsidR="0019088A" w:rsidRPr="009135AB" w:rsidRDefault="0019088A" w:rsidP="00304FAA">
            <w:pPr>
              <w:rPr>
                <w:sz w:val="18"/>
                <w:szCs w:val="16"/>
                <w:lang w:eastAsia="zh-CN"/>
              </w:rPr>
            </w:pPr>
            <w:r w:rsidRPr="009135AB">
              <w:rPr>
                <w:sz w:val="18"/>
                <w:szCs w:val="16"/>
                <w:lang w:eastAsia="zh-CN"/>
              </w:rPr>
              <w:t xml:space="preserve">If absent, the starting </w:t>
            </w:r>
            <w:r>
              <w:rPr>
                <w:sz w:val="18"/>
                <w:szCs w:val="16"/>
                <w:lang w:eastAsia="zh-CN"/>
              </w:rPr>
              <w:t>(sub)</w:t>
            </w:r>
            <w:r w:rsidRPr="009135AB">
              <w:rPr>
                <w:sz w:val="18"/>
                <w:szCs w:val="16"/>
                <w:lang w:eastAsia="zh-CN"/>
              </w:rPr>
              <w:t xml:space="preserve">segment is the first </w:t>
            </w:r>
            <w:r>
              <w:rPr>
                <w:sz w:val="18"/>
                <w:szCs w:val="16"/>
                <w:lang w:eastAsia="zh-CN"/>
              </w:rPr>
              <w:t>(sub)</w:t>
            </w:r>
            <w:r w:rsidRPr="009135AB">
              <w:rPr>
                <w:sz w:val="18"/>
                <w:szCs w:val="16"/>
                <w:lang w:eastAsia="zh-CN"/>
              </w:rPr>
              <w:t>segment in corresponding MPD or Period element, depending on which element the SBD descriptor is included.</w:t>
            </w:r>
          </w:p>
          <w:p w14:paraId="5E5BC081" w14:textId="77777777" w:rsidR="0019088A" w:rsidRPr="009135AB" w:rsidRDefault="0019088A" w:rsidP="00304FAA">
            <w:pPr>
              <w:rPr>
                <w:sz w:val="18"/>
                <w:szCs w:val="16"/>
                <w:lang w:eastAsia="zh-CN"/>
              </w:rPr>
            </w:pPr>
            <w:r w:rsidRPr="009135AB">
              <w:rPr>
                <w:sz w:val="18"/>
                <w:szCs w:val="16"/>
                <w:lang w:eastAsia="zh-CN"/>
              </w:rPr>
              <w:t xml:space="preserve">Only one of </w:t>
            </w:r>
            <w:r w:rsidRPr="00235C15">
              <w:rPr>
                <w:rFonts w:ascii="Courier New" w:hAnsi="Courier New" w:cs="Courier New"/>
                <w:sz w:val="18"/>
                <w:szCs w:val="16"/>
                <w:lang w:eastAsia="zh-CN"/>
              </w:rPr>
              <w:t>s</w:t>
            </w:r>
            <w:r>
              <w:rPr>
                <w:sz w:val="18"/>
                <w:szCs w:val="16"/>
                <w:lang w:eastAsia="zh-CN"/>
              </w:rPr>
              <w:t xml:space="preserve"> or </w:t>
            </w:r>
            <w:r w:rsidRPr="00235C15">
              <w:rPr>
                <w:rFonts w:ascii="Courier New" w:hAnsi="Courier New" w:cs="Courier New"/>
                <w:sz w:val="18"/>
                <w:szCs w:val="16"/>
                <w:lang w:eastAsia="zh-CN"/>
              </w:rPr>
              <w:t>n</w:t>
            </w:r>
            <w:r w:rsidRPr="009135AB">
              <w:rPr>
                <w:sz w:val="18"/>
                <w:szCs w:val="16"/>
                <w:lang w:eastAsia="zh-CN"/>
              </w:rPr>
              <w:t xml:space="preserve"> attributes may be present, but not both.</w:t>
            </w:r>
          </w:p>
        </w:tc>
      </w:tr>
      <w:tr w:rsidR="0019088A" w:rsidRPr="009135AB" w14:paraId="7660FDB5" w14:textId="77777777" w:rsidTr="00304FAA">
        <w:trPr>
          <w:jc w:val="center"/>
        </w:trPr>
        <w:tc>
          <w:tcPr>
            <w:tcW w:w="129" w:type="pct"/>
            <w:tcBorders>
              <w:top w:val="single" w:sz="4" w:space="0" w:color="000000" w:themeColor="text1"/>
              <w:left w:val="single" w:sz="4" w:space="0" w:color="000000" w:themeColor="text1"/>
              <w:bottom w:val="single" w:sz="4" w:space="0" w:color="000000" w:themeColor="text1"/>
              <w:right w:val="nil"/>
            </w:tcBorders>
            <w:shd w:val="clear" w:color="auto" w:fill="auto"/>
          </w:tcPr>
          <w:p w14:paraId="4F25D026" w14:textId="77777777" w:rsidR="0019088A" w:rsidRPr="009135AB" w:rsidRDefault="0019088A" w:rsidP="00304FAA">
            <w:pPr>
              <w:rPr>
                <w:b/>
                <w:sz w:val="18"/>
              </w:rPr>
            </w:pPr>
          </w:p>
        </w:tc>
        <w:tc>
          <w:tcPr>
            <w:tcW w:w="129" w:type="pct"/>
            <w:tcBorders>
              <w:top w:val="single" w:sz="4" w:space="0" w:color="000000" w:themeColor="text1"/>
              <w:left w:val="nil"/>
              <w:bottom w:val="single" w:sz="4" w:space="0" w:color="000000" w:themeColor="text1"/>
              <w:right w:val="nil"/>
            </w:tcBorders>
            <w:shd w:val="clear" w:color="auto" w:fill="auto"/>
          </w:tcPr>
          <w:p w14:paraId="78AF1379" w14:textId="77777777" w:rsidR="0019088A" w:rsidRPr="009E62B9" w:rsidRDefault="0019088A" w:rsidP="00304FAA">
            <w:pPr>
              <w:rPr>
                <w:rFonts w:ascii="Courier New" w:hAnsi="Courier New" w:cs="Courier New"/>
                <w:b/>
                <w:sz w:val="18"/>
              </w:rPr>
            </w:pPr>
          </w:p>
        </w:tc>
        <w:tc>
          <w:tcPr>
            <w:tcW w:w="1395" w:type="pct"/>
            <w:tcBorders>
              <w:top w:val="single" w:sz="4" w:space="0" w:color="000000" w:themeColor="text1"/>
              <w:left w:val="nil"/>
              <w:bottom w:val="single" w:sz="4" w:space="0" w:color="000000" w:themeColor="text1"/>
              <w:right w:val="single" w:sz="4" w:space="0" w:color="000000" w:themeColor="text1"/>
            </w:tcBorders>
            <w:shd w:val="clear" w:color="auto" w:fill="auto"/>
          </w:tcPr>
          <w:p w14:paraId="6F8B142C" w14:textId="77777777" w:rsidR="0019088A" w:rsidRPr="009E62B9" w:rsidRDefault="0019088A" w:rsidP="00304FAA">
            <w:pPr>
              <w:rPr>
                <w:rFonts w:ascii="Courier New" w:hAnsi="Courier New" w:cs="Courier New"/>
                <w:sz w:val="18"/>
              </w:rPr>
            </w:pPr>
            <w:r>
              <w:rPr>
                <w:rFonts w:ascii="Courier New" w:hAnsi="Courier New" w:cs="Courier New"/>
                <w:sz w:val="18"/>
              </w:rPr>
              <w:t>r</w:t>
            </w:r>
          </w:p>
        </w:tc>
        <w:tc>
          <w:tcPr>
            <w:tcW w:w="6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91C8B5" w14:textId="77777777" w:rsidR="0019088A" w:rsidRPr="009135AB" w:rsidRDefault="0019088A" w:rsidP="00304FAA">
            <w:pPr>
              <w:jc w:val="center"/>
              <w:rPr>
                <w:sz w:val="18"/>
                <w:szCs w:val="16"/>
              </w:rPr>
            </w:pPr>
            <w:r w:rsidRPr="009135AB">
              <w:rPr>
                <w:sz w:val="18"/>
                <w:szCs w:val="16"/>
              </w:rPr>
              <w:t>O</w:t>
            </w:r>
            <w:r>
              <w:rPr>
                <w:sz w:val="18"/>
                <w:szCs w:val="16"/>
              </w:rPr>
              <w:t xml:space="preserve"> (integer)</w:t>
            </w:r>
          </w:p>
        </w:tc>
        <w:tc>
          <w:tcPr>
            <w:tcW w:w="27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CD90D0" w14:textId="77777777" w:rsidR="0019088A" w:rsidRPr="009135AB" w:rsidRDefault="0019088A" w:rsidP="00304FAA">
            <w:pPr>
              <w:rPr>
                <w:sz w:val="18"/>
                <w:szCs w:val="16"/>
                <w:lang w:eastAsia="zh-CN"/>
              </w:rPr>
            </w:pPr>
            <w:r>
              <w:rPr>
                <w:sz w:val="18"/>
                <w:szCs w:val="16"/>
                <w:lang w:eastAsia="zh-CN"/>
              </w:rPr>
              <w:t>n</w:t>
            </w:r>
            <w:r w:rsidRPr="009135AB">
              <w:rPr>
                <w:sz w:val="18"/>
                <w:szCs w:val="16"/>
                <w:lang w:eastAsia="zh-CN"/>
              </w:rPr>
              <w:t xml:space="preserve">umber of additional </w:t>
            </w:r>
            <w:r>
              <w:rPr>
                <w:sz w:val="18"/>
                <w:szCs w:val="16"/>
                <w:lang w:eastAsia="zh-CN"/>
              </w:rPr>
              <w:t>(sub)</w:t>
            </w:r>
            <w:r w:rsidRPr="009135AB">
              <w:rPr>
                <w:sz w:val="18"/>
                <w:szCs w:val="16"/>
                <w:lang w:eastAsia="zh-CN"/>
              </w:rPr>
              <w:t xml:space="preserve">segments in this </w:t>
            </w:r>
            <w:r w:rsidRPr="00E066A0">
              <w:rPr>
                <w:rFonts w:ascii="Courier New" w:hAnsi="Courier New" w:cs="Courier New"/>
                <w:b/>
                <w:bCs/>
                <w:sz w:val="18"/>
                <w:szCs w:val="16"/>
                <w:lang w:eastAsia="zh-CN"/>
              </w:rPr>
              <w:t>O</w:t>
            </w:r>
            <w:r w:rsidRPr="009135AB">
              <w:rPr>
                <w:sz w:val="18"/>
                <w:szCs w:val="16"/>
                <w:lang w:eastAsia="zh-CN"/>
              </w:rPr>
              <w:t xml:space="preserve"> element using the key-value pairs, e.g. </w:t>
            </w:r>
            <w:r>
              <w:rPr>
                <w:sz w:val="18"/>
                <w:szCs w:val="16"/>
                <w:lang w:eastAsia="zh-CN"/>
              </w:rPr>
              <w:t>“</w:t>
            </w:r>
            <w:r w:rsidRPr="006444F8">
              <w:rPr>
                <w:rFonts w:ascii="Courier New" w:hAnsi="Courier New" w:cs="Courier New"/>
                <w:sz w:val="18"/>
                <w:szCs w:val="16"/>
                <w:lang w:eastAsia="zh-CN"/>
              </w:rPr>
              <w:t>r</w:t>
            </w:r>
            <w:r>
              <w:rPr>
                <w:rFonts w:ascii="Courier New" w:hAnsi="Courier New" w:cs="Courier New"/>
                <w:sz w:val="18"/>
                <w:szCs w:val="16"/>
                <w:lang w:eastAsia="zh-CN"/>
              </w:rPr>
              <w:t>”:”</w:t>
            </w:r>
            <w:r w:rsidRPr="006444F8">
              <w:rPr>
                <w:rFonts w:ascii="Courier New" w:hAnsi="Courier New" w:cs="Courier New"/>
                <w:sz w:val="18"/>
                <w:szCs w:val="16"/>
                <w:lang w:eastAsia="zh-CN"/>
              </w:rPr>
              <w:t>1</w:t>
            </w:r>
            <w:r>
              <w:rPr>
                <w:rFonts w:ascii="Courier New" w:hAnsi="Courier New" w:cs="Courier New"/>
                <w:sz w:val="18"/>
                <w:szCs w:val="16"/>
                <w:lang w:eastAsia="zh-CN"/>
              </w:rPr>
              <w:t>”</w:t>
            </w:r>
            <w:r w:rsidRPr="009135AB">
              <w:rPr>
                <w:sz w:val="18"/>
                <w:szCs w:val="16"/>
                <w:lang w:eastAsia="zh-CN"/>
              </w:rPr>
              <w:t xml:space="preserve">, two </w:t>
            </w:r>
            <w:r>
              <w:rPr>
                <w:sz w:val="18"/>
                <w:szCs w:val="16"/>
                <w:lang w:eastAsia="zh-CN"/>
              </w:rPr>
              <w:t>(sub)</w:t>
            </w:r>
            <w:r w:rsidRPr="009135AB">
              <w:rPr>
                <w:sz w:val="18"/>
                <w:szCs w:val="16"/>
                <w:lang w:eastAsia="zh-CN"/>
              </w:rPr>
              <w:t>segments are using the key-value pairs of this element.</w:t>
            </w:r>
          </w:p>
          <w:p w14:paraId="5D3932DC" w14:textId="77777777" w:rsidR="0019088A" w:rsidRPr="009135AB" w:rsidRDefault="0019088A" w:rsidP="00304FAA">
            <w:pPr>
              <w:rPr>
                <w:sz w:val="18"/>
                <w:szCs w:val="16"/>
                <w:lang w:eastAsia="zh-CN"/>
              </w:rPr>
            </w:pPr>
            <w:r w:rsidRPr="009135AB">
              <w:rPr>
                <w:sz w:val="18"/>
                <w:szCs w:val="16"/>
                <w:lang w:eastAsia="zh-CN"/>
              </w:rPr>
              <w:t xml:space="preserve">If not present, only one </w:t>
            </w:r>
            <w:r>
              <w:rPr>
                <w:sz w:val="18"/>
                <w:szCs w:val="16"/>
                <w:lang w:eastAsia="zh-CN"/>
              </w:rPr>
              <w:t>(sub)</w:t>
            </w:r>
            <w:r w:rsidRPr="009135AB">
              <w:rPr>
                <w:sz w:val="18"/>
                <w:szCs w:val="16"/>
                <w:lang w:eastAsia="zh-CN"/>
              </w:rPr>
              <w:t>segment in this element is using the key-value pairs defined in this element.</w:t>
            </w:r>
          </w:p>
        </w:tc>
      </w:tr>
      <w:tr w:rsidR="0019088A" w:rsidRPr="009135AB" w14:paraId="45923F29" w14:textId="77777777" w:rsidTr="00304FAA">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ExChange w:id="213" w:author="Iraj Sodagar" w:date="2021-01-06T13:47:00Z">
            <w:tblPrEx>
              <w:tblW w:w="5000" w:type="pct"/>
              <w:jc w:val="center"/>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Ex>
          </w:tblPrExChange>
        </w:tblPrEx>
        <w:trPr>
          <w:jc w:val="center"/>
          <w:ins w:id="214" w:author="Iraj Sodagar" w:date="2021-01-01T12:54:00Z"/>
          <w:trPrChange w:id="215" w:author="Iraj Sodagar" w:date="2021-01-06T13:47:00Z">
            <w:trPr>
              <w:jc w:val="center"/>
            </w:trPr>
          </w:trPrChange>
        </w:trPr>
        <w:tc>
          <w:tcPr>
            <w:tcW w:w="129" w:type="pct"/>
            <w:tcBorders>
              <w:top w:val="single" w:sz="4" w:space="0" w:color="000000" w:themeColor="text1"/>
              <w:left w:val="single" w:sz="4" w:space="0" w:color="000000" w:themeColor="text1"/>
              <w:bottom w:val="single" w:sz="4" w:space="0" w:color="000000" w:themeColor="text1"/>
              <w:right w:val="nil"/>
            </w:tcBorders>
            <w:shd w:val="clear" w:color="auto" w:fill="FFC000"/>
            <w:tcPrChange w:id="216" w:author="Iraj Sodagar" w:date="2021-01-06T13:47:00Z">
              <w:tcPr>
                <w:tcW w:w="129" w:type="pct"/>
                <w:tcBorders>
                  <w:top w:val="single" w:sz="4" w:space="0" w:color="000000" w:themeColor="text1"/>
                  <w:left w:val="single" w:sz="4" w:space="0" w:color="000000" w:themeColor="text1"/>
                  <w:bottom w:val="single" w:sz="4" w:space="0" w:color="000000" w:themeColor="text1"/>
                  <w:right w:val="nil"/>
                </w:tcBorders>
                <w:shd w:val="clear" w:color="auto" w:fill="auto"/>
              </w:tcPr>
            </w:tcPrChange>
          </w:tcPr>
          <w:p w14:paraId="01F1F627" w14:textId="77777777" w:rsidR="0019088A" w:rsidRPr="009135AB" w:rsidRDefault="0019088A" w:rsidP="00304FAA">
            <w:pPr>
              <w:rPr>
                <w:ins w:id="217" w:author="Iraj Sodagar" w:date="2021-01-01T12:54:00Z"/>
                <w:b/>
                <w:sz w:val="18"/>
              </w:rPr>
            </w:pPr>
          </w:p>
        </w:tc>
        <w:tc>
          <w:tcPr>
            <w:tcW w:w="129" w:type="pct"/>
            <w:tcBorders>
              <w:top w:val="single" w:sz="4" w:space="0" w:color="000000" w:themeColor="text1"/>
              <w:left w:val="nil"/>
              <w:bottom w:val="single" w:sz="4" w:space="0" w:color="000000" w:themeColor="text1"/>
              <w:right w:val="nil"/>
            </w:tcBorders>
            <w:shd w:val="clear" w:color="auto" w:fill="FFC000"/>
            <w:tcPrChange w:id="218" w:author="Iraj Sodagar" w:date="2021-01-06T13:47:00Z">
              <w:tcPr>
                <w:tcW w:w="129" w:type="pct"/>
                <w:tcBorders>
                  <w:top w:val="single" w:sz="4" w:space="0" w:color="000000" w:themeColor="text1"/>
                  <w:left w:val="nil"/>
                  <w:bottom w:val="single" w:sz="4" w:space="0" w:color="000000" w:themeColor="text1"/>
                  <w:right w:val="nil"/>
                </w:tcBorders>
                <w:shd w:val="clear" w:color="auto" w:fill="auto"/>
              </w:tcPr>
            </w:tcPrChange>
          </w:tcPr>
          <w:p w14:paraId="3A7CF123" w14:textId="77777777" w:rsidR="0019088A" w:rsidRPr="009E62B9" w:rsidRDefault="0019088A" w:rsidP="00304FAA">
            <w:pPr>
              <w:rPr>
                <w:ins w:id="219" w:author="Iraj Sodagar" w:date="2021-01-01T12:54:00Z"/>
                <w:rFonts w:ascii="Courier New" w:hAnsi="Courier New" w:cs="Courier New"/>
                <w:b/>
                <w:sz w:val="18"/>
              </w:rPr>
            </w:pPr>
          </w:p>
        </w:tc>
        <w:tc>
          <w:tcPr>
            <w:tcW w:w="1395" w:type="pct"/>
            <w:tcBorders>
              <w:top w:val="single" w:sz="4" w:space="0" w:color="000000" w:themeColor="text1"/>
              <w:left w:val="nil"/>
              <w:bottom w:val="single" w:sz="4" w:space="0" w:color="000000" w:themeColor="text1"/>
              <w:right w:val="single" w:sz="4" w:space="0" w:color="000000" w:themeColor="text1"/>
            </w:tcBorders>
            <w:shd w:val="clear" w:color="auto" w:fill="FFC000"/>
            <w:tcPrChange w:id="220" w:author="Iraj Sodagar" w:date="2021-01-06T13:47:00Z">
              <w:tcPr>
                <w:tcW w:w="1395" w:type="pct"/>
                <w:tcBorders>
                  <w:top w:val="single" w:sz="4" w:space="0" w:color="000000" w:themeColor="text1"/>
                  <w:left w:val="nil"/>
                  <w:bottom w:val="single" w:sz="4" w:space="0" w:color="000000" w:themeColor="text1"/>
                  <w:right w:val="single" w:sz="4" w:space="0" w:color="000000" w:themeColor="text1"/>
                </w:tcBorders>
                <w:shd w:val="clear" w:color="auto" w:fill="auto"/>
              </w:tcPr>
            </w:tcPrChange>
          </w:tcPr>
          <w:p w14:paraId="663BA3AE" w14:textId="77777777" w:rsidR="0019088A" w:rsidRDefault="0019088A" w:rsidP="00304FAA">
            <w:pPr>
              <w:rPr>
                <w:ins w:id="221" w:author="Iraj Sodagar" w:date="2021-01-01T12:54:00Z"/>
                <w:rFonts w:ascii="Courier New" w:hAnsi="Courier New" w:cs="Courier New"/>
                <w:sz w:val="18"/>
              </w:rPr>
            </w:pPr>
            <w:ins w:id="222" w:author="Iraj Sodagar" w:date="2021-01-01T12:55:00Z">
              <w:r>
                <w:rPr>
                  <w:rFonts w:ascii="Courier New" w:hAnsi="Courier New" w:cs="Courier New"/>
                  <w:sz w:val="18"/>
                </w:rPr>
                <w:t>collective</w:t>
              </w:r>
            </w:ins>
          </w:p>
        </w:tc>
        <w:tc>
          <w:tcPr>
            <w:tcW w:w="6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tcPrChange w:id="223" w:author="Iraj Sodagar" w:date="2021-01-06T13:47:00Z">
              <w:tcPr>
                <w:tcW w:w="63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tcPrChange>
          </w:tcPr>
          <w:p w14:paraId="1903447F" w14:textId="77777777" w:rsidR="0019088A" w:rsidRPr="00E066A0" w:rsidRDefault="0019088A" w:rsidP="00304FAA">
            <w:pPr>
              <w:jc w:val="center"/>
              <w:rPr>
                <w:ins w:id="224" w:author="Iraj Sodagar" w:date="2021-01-01T12:55:00Z"/>
                <w:sz w:val="18"/>
                <w:szCs w:val="16"/>
              </w:rPr>
            </w:pPr>
            <w:ins w:id="225" w:author="Iraj Sodagar" w:date="2021-01-01T12:55:00Z">
              <w:r w:rsidRPr="00E066A0">
                <w:rPr>
                  <w:sz w:val="18"/>
                  <w:szCs w:val="16"/>
                </w:rPr>
                <w:t>OD</w:t>
              </w:r>
              <w:r>
                <w:rPr>
                  <w:sz w:val="18"/>
                  <w:szCs w:val="16"/>
                </w:rPr>
                <w:t xml:space="preserve"> (</w:t>
              </w:r>
              <w:proofErr w:type="spellStart"/>
              <w:r>
                <w:rPr>
                  <w:sz w:val="18"/>
                  <w:szCs w:val="16"/>
                </w:rPr>
                <w:t>boolean</w:t>
              </w:r>
              <w:proofErr w:type="spellEnd"/>
              <w:r>
                <w:rPr>
                  <w:sz w:val="18"/>
                  <w:szCs w:val="16"/>
                </w:rPr>
                <w:t>)</w:t>
              </w:r>
            </w:ins>
          </w:p>
          <w:p w14:paraId="2D678066" w14:textId="77777777" w:rsidR="0019088A" w:rsidRPr="009135AB" w:rsidRDefault="0019088A" w:rsidP="00304FAA">
            <w:pPr>
              <w:jc w:val="center"/>
              <w:rPr>
                <w:ins w:id="226" w:author="Iraj Sodagar" w:date="2021-01-01T12:54:00Z"/>
                <w:sz w:val="18"/>
                <w:szCs w:val="16"/>
              </w:rPr>
            </w:pPr>
            <w:ins w:id="227" w:author="Iraj Sodagar" w:date="2021-01-01T12:55:00Z">
              <w:r w:rsidRPr="00E066A0">
                <w:rPr>
                  <w:sz w:val="18"/>
                  <w:szCs w:val="16"/>
                </w:rPr>
                <w:t>Default: ‘false’</w:t>
              </w:r>
            </w:ins>
          </w:p>
        </w:tc>
        <w:tc>
          <w:tcPr>
            <w:tcW w:w="27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C000"/>
            <w:tcPrChange w:id="228" w:author="Iraj Sodagar" w:date="2021-01-06T13:47:00Z">
              <w:tcPr>
                <w:tcW w:w="271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tcPrChange>
          </w:tcPr>
          <w:p w14:paraId="76B58EBC" w14:textId="77777777" w:rsidR="0019088A" w:rsidRPr="00E066A0" w:rsidRDefault="0019088A" w:rsidP="00304FAA">
            <w:pPr>
              <w:rPr>
                <w:ins w:id="229" w:author="Iraj Sodagar" w:date="2021-01-01T12:56:00Z"/>
                <w:sz w:val="18"/>
                <w:szCs w:val="18"/>
                <w:lang w:eastAsia="zh-CN"/>
              </w:rPr>
            </w:pPr>
            <w:proofErr w:type="gramStart"/>
            <w:ins w:id="230" w:author="Iraj Sodagar" w:date="2021-01-01T12:58:00Z">
              <w:r>
                <w:rPr>
                  <w:sz w:val="18"/>
                  <w:szCs w:val="18"/>
                  <w:lang w:eastAsia="zh-CN"/>
                </w:rPr>
                <w:t>if</w:t>
              </w:r>
            </w:ins>
            <w:ins w:id="231" w:author="Iraj Sodagar" w:date="2021-01-01T12:56:00Z">
              <w:r w:rsidRPr="1FE1BD7A">
                <w:rPr>
                  <w:sz w:val="18"/>
                  <w:szCs w:val="18"/>
                  <w:lang w:eastAsia="zh-CN"/>
                </w:rPr>
                <w:t xml:space="preserve"> </w:t>
              </w:r>
            </w:ins>
            <w:ins w:id="232" w:author="Iraj Sodagar" w:date="2021-01-01T12:58:00Z">
              <w:r>
                <w:rPr>
                  <w:sz w:val="18"/>
                  <w:szCs w:val="18"/>
                  <w:lang w:eastAsia="zh-CN"/>
                </w:rPr>
                <w:t xml:space="preserve"> </w:t>
              </w:r>
            </w:ins>
            <w:ins w:id="233" w:author="Iraj Sodagar" w:date="2021-01-01T12:56:00Z">
              <w:r w:rsidRPr="007D592C">
                <w:rPr>
                  <w:rFonts w:ascii="Courier New" w:hAnsi="Courier New" w:cs="Courier New"/>
                  <w:sz w:val="18"/>
                  <w:szCs w:val="18"/>
                  <w:lang w:eastAsia="zh-CN"/>
                </w:rPr>
                <w:t>“</w:t>
              </w:r>
              <w:proofErr w:type="gramEnd"/>
              <w:r w:rsidRPr="007D592C">
                <w:rPr>
                  <w:rFonts w:ascii="Courier New" w:hAnsi="Courier New" w:cs="Courier New"/>
                  <w:sz w:val="18"/>
                  <w:szCs w:val="18"/>
                  <w:lang w:eastAsia="zh-CN"/>
                </w:rPr>
                <w:t>true”</w:t>
              </w:r>
              <w:r w:rsidRPr="1FE1BD7A">
                <w:rPr>
                  <w:sz w:val="18"/>
                  <w:szCs w:val="18"/>
                  <w:lang w:eastAsia="zh-CN"/>
                </w:rPr>
                <w:t xml:space="preserve">, </w:t>
              </w:r>
            </w:ins>
            <w:ins w:id="234" w:author="Iraj Sodagar" w:date="2021-01-01T13:35:00Z">
              <w:r>
                <w:rPr>
                  <w:sz w:val="18"/>
                  <w:szCs w:val="18"/>
                  <w:lang w:eastAsia="zh-CN"/>
                </w:rPr>
                <w:t xml:space="preserve">with </w:t>
              </w:r>
            </w:ins>
            <w:ins w:id="235" w:author="Iraj Sodagar" w:date="2021-01-01T13:50:00Z">
              <w:r>
                <w:rPr>
                  <w:sz w:val="18"/>
                  <w:szCs w:val="18"/>
                  <w:lang w:eastAsia="zh-CN"/>
                </w:rPr>
                <w:t xml:space="preserve">the </w:t>
              </w:r>
            </w:ins>
            <w:ins w:id="236" w:author="Iraj Sodagar" w:date="2021-01-01T13:35:00Z">
              <w:r>
                <w:rPr>
                  <w:sz w:val="18"/>
                  <w:szCs w:val="18"/>
                  <w:lang w:eastAsia="zh-CN"/>
                </w:rPr>
                <w:t>processing of each URL, rega</w:t>
              </w:r>
            </w:ins>
            <w:ins w:id="237" w:author="Iraj Sodagar" w:date="2021-01-01T13:50:00Z">
              <w:r>
                <w:rPr>
                  <w:sz w:val="18"/>
                  <w:szCs w:val="18"/>
                  <w:lang w:eastAsia="zh-CN"/>
                </w:rPr>
                <w:t>r</w:t>
              </w:r>
            </w:ins>
            <w:ins w:id="238" w:author="Iraj Sodagar" w:date="2021-01-01T13:35:00Z">
              <w:r>
                <w:rPr>
                  <w:sz w:val="18"/>
                  <w:szCs w:val="18"/>
                  <w:lang w:eastAsia="zh-CN"/>
                </w:rPr>
                <w:t xml:space="preserve">dless of its class, the </w:t>
              </w:r>
              <w:proofErr w:type="spellStart"/>
              <w:r>
                <w:rPr>
                  <w:sz w:val="18"/>
                  <w:szCs w:val="18"/>
                  <w:lang w:eastAsia="zh-CN"/>
                </w:rPr>
                <w:t>order</w:t>
              </w:r>
            </w:ins>
            <w:ins w:id="239" w:author="Iraj Sodagar" w:date="2021-01-01T13:36:00Z">
              <w:r>
                <w:rPr>
                  <w:sz w:val="18"/>
                  <w:szCs w:val="18"/>
                  <w:lang w:eastAsia="zh-CN"/>
                </w:rPr>
                <w:t>line</w:t>
              </w:r>
            </w:ins>
            <w:proofErr w:type="spellEnd"/>
            <w:ins w:id="240" w:author="Iraj Sodagar" w:date="2021-01-01T13:35:00Z">
              <w:r>
                <w:rPr>
                  <w:sz w:val="18"/>
                  <w:szCs w:val="18"/>
                  <w:lang w:eastAsia="zh-CN"/>
                </w:rPr>
                <w:t xml:space="preserve"> is </w:t>
              </w:r>
            </w:ins>
            <w:ins w:id="241" w:author="Iraj Sodagar" w:date="2021-01-01T13:36:00Z">
              <w:r>
                <w:rPr>
                  <w:sz w:val="18"/>
                  <w:szCs w:val="18"/>
                  <w:lang w:eastAsia="zh-CN"/>
                </w:rPr>
                <w:t>advanced</w:t>
              </w:r>
            </w:ins>
            <w:ins w:id="242" w:author="Iraj Sodagar" w:date="2021-01-01T12:56:00Z">
              <w:r w:rsidRPr="1FE1BD7A">
                <w:rPr>
                  <w:sz w:val="18"/>
                  <w:szCs w:val="18"/>
                  <w:lang w:eastAsia="zh-CN"/>
                </w:rPr>
                <w:t xml:space="preserve">. </w:t>
              </w:r>
            </w:ins>
          </w:p>
          <w:p w14:paraId="2E31BFA7" w14:textId="77777777" w:rsidR="0019088A" w:rsidRDefault="0019088A" w:rsidP="00304FAA">
            <w:pPr>
              <w:rPr>
                <w:ins w:id="243" w:author="Iraj Sodagar" w:date="2021-01-01T12:54:00Z"/>
                <w:sz w:val="18"/>
                <w:szCs w:val="16"/>
                <w:lang w:eastAsia="zh-CN"/>
              </w:rPr>
            </w:pPr>
            <w:ins w:id="244" w:author="Iraj Sodagar" w:date="2021-01-01T12:58:00Z">
              <w:r>
                <w:rPr>
                  <w:rFonts w:cs="Courier New"/>
                  <w:sz w:val="18"/>
                  <w:szCs w:val="16"/>
                  <w:lang w:eastAsia="zh-CN"/>
                </w:rPr>
                <w:t xml:space="preserve">If </w:t>
              </w:r>
            </w:ins>
            <w:ins w:id="245" w:author="Iraj Sodagar" w:date="2021-01-01T12:56:00Z">
              <w:r w:rsidRPr="007D592C">
                <w:rPr>
                  <w:rFonts w:ascii="Courier New" w:hAnsi="Courier New" w:cs="Courier New"/>
                  <w:sz w:val="18"/>
                  <w:szCs w:val="16"/>
                  <w:lang w:eastAsia="zh-CN"/>
                </w:rPr>
                <w:t>“false”</w:t>
              </w:r>
              <w:r w:rsidRPr="00E066A0">
                <w:rPr>
                  <w:sz w:val="18"/>
                  <w:szCs w:val="16"/>
                  <w:lang w:eastAsia="zh-CN"/>
                </w:rPr>
                <w:t xml:space="preserve">, </w:t>
              </w:r>
            </w:ins>
            <w:ins w:id="246" w:author="Iraj Sodagar" w:date="2021-01-01T12:59:00Z">
              <w:r>
                <w:rPr>
                  <w:sz w:val="18"/>
                  <w:szCs w:val="18"/>
                  <w:lang w:eastAsia="zh-CN"/>
                </w:rPr>
                <w:t>the order line is applied to each</w:t>
              </w:r>
            </w:ins>
            <w:ins w:id="247" w:author="Iraj Sodagar" w:date="2021-01-01T13:01:00Z">
              <w:r>
                <w:rPr>
                  <w:sz w:val="18"/>
                  <w:szCs w:val="18"/>
                  <w:lang w:eastAsia="zh-CN"/>
                </w:rPr>
                <w:t xml:space="preserve"> URL </w:t>
              </w:r>
            </w:ins>
            <w:ins w:id="248" w:author="Iraj Sodagar" w:date="2021-01-01T12:59:00Z">
              <w:r>
                <w:rPr>
                  <w:sz w:val="18"/>
                  <w:szCs w:val="18"/>
                  <w:lang w:eastAsia="zh-CN"/>
                </w:rPr>
                <w:t>class separately</w:t>
              </w:r>
            </w:ins>
            <w:ins w:id="249" w:author="Iraj Sodagar" w:date="2021-01-01T13:05:00Z">
              <w:r>
                <w:rPr>
                  <w:sz w:val="18"/>
                  <w:szCs w:val="18"/>
                  <w:lang w:eastAsia="zh-CN"/>
                </w:rPr>
                <w:t xml:space="preserve">, </w:t>
              </w:r>
            </w:ins>
            <w:ins w:id="250" w:author="Iraj Sodagar" w:date="2021-01-01T13:06:00Z">
              <w:r>
                <w:rPr>
                  <w:sz w:val="18"/>
                  <w:szCs w:val="18"/>
                  <w:lang w:eastAsia="zh-CN"/>
                </w:rPr>
                <w:t>e.g</w:t>
              </w:r>
            </w:ins>
            <w:ins w:id="251" w:author="Iraj Sodagar" w:date="2021-01-01T13:05:00Z">
              <w:r>
                <w:rPr>
                  <w:sz w:val="18"/>
                  <w:szCs w:val="18"/>
                  <w:lang w:eastAsia="zh-CN"/>
                </w:rPr>
                <w:t xml:space="preserve">. </w:t>
              </w:r>
            </w:ins>
            <w:ins w:id="252" w:author="Iraj Sodagar" w:date="2021-01-01T13:09:00Z">
              <w:r>
                <w:rPr>
                  <w:sz w:val="18"/>
                  <w:szCs w:val="18"/>
                  <w:lang w:eastAsia="zh-CN"/>
                </w:rPr>
                <w:t>SBD processing of a URL from on</w:t>
              </w:r>
            </w:ins>
            <w:ins w:id="253" w:author="Iraj Sodagar" w:date="2021-01-01T13:37:00Z">
              <w:r>
                <w:rPr>
                  <w:sz w:val="18"/>
                  <w:szCs w:val="18"/>
                  <w:lang w:eastAsia="zh-CN"/>
                </w:rPr>
                <w:t>e</w:t>
              </w:r>
            </w:ins>
            <w:ins w:id="254" w:author="Iraj Sodagar" w:date="2021-01-01T13:09:00Z">
              <w:r>
                <w:rPr>
                  <w:sz w:val="18"/>
                  <w:szCs w:val="18"/>
                  <w:lang w:eastAsia="zh-CN"/>
                </w:rPr>
                <w:t xml:space="preserve"> URL class does not have any impact </w:t>
              </w:r>
            </w:ins>
            <w:ins w:id="255" w:author="Iraj Sodagar" w:date="2021-01-01T13:37:00Z">
              <w:r>
                <w:rPr>
                  <w:sz w:val="18"/>
                  <w:szCs w:val="18"/>
                  <w:lang w:eastAsia="zh-CN"/>
                </w:rPr>
                <w:t>on</w:t>
              </w:r>
            </w:ins>
            <w:ins w:id="256" w:author="Iraj Sodagar" w:date="2021-01-01T13:09:00Z">
              <w:r>
                <w:rPr>
                  <w:sz w:val="18"/>
                  <w:szCs w:val="18"/>
                  <w:lang w:eastAsia="zh-CN"/>
                </w:rPr>
                <w:t xml:space="preserve"> the proc</w:t>
              </w:r>
            </w:ins>
            <w:ins w:id="257" w:author="Iraj Sodagar" w:date="2021-01-01T13:10:00Z">
              <w:r>
                <w:rPr>
                  <w:sz w:val="18"/>
                  <w:szCs w:val="18"/>
                  <w:lang w:eastAsia="zh-CN"/>
                </w:rPr>
                <w:t>essing of the next URL if the second URL is from a different URL class.</w:t>
              </w:r>
            </w:ins>
          </w:p>
        </w:tc>
      </w:tr>
      <w:tr w:rsidR="0019088A" w:rsidRPr="009135AB" w14:paraId="2C88C3DC" w14:textId="77777777" w:rsidTr="00304FAA">
        <w:trPr>
          <w:jc w:val="center"/>
        </w:trPr>
        <w:tc>
          <w:tcPr>
            <w:tcW w:w="5000"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8DEB67" w14:textId="77777777" w:rsidR="0019088A" w:rsidRPr="009E62B9" w:rsidRDefault="0019088A" w:rsidP="00304FAA">
            <w:pPr>
              <w:pStyle w:val="TH"/>
              <w:spacing w:before="0" w:after="0"/>
              <w:jc w:val="left"/>
              <w:rPr>
                <w:sz w:val="18"/>
              </w:rPr>
            </w:pPr>
            <w:r w:rsidRPr="009E62B9">
              <w:rPr>
                <w:sz w:val="18"/>
              </w:rPr>
              <w:t xml:space="preserve">Legend: </w:t>
            </w:r>
          </w:p>
          <w:p w14:paraId="5D8C8A49" w14:textId="77777777" w:rsidR="0019088A" w:rsidRPr="009E62B9" w:rsidRDefault="0019088A" w:rsidP="00304FAA">
            <w:pPr>
              <w:pStyle w:val="TH"/>
              <w:spacing w:before="0" w:after="0"/>
              <w:ind w:left="360"/>
              <w:jc w:val="left"/>
              <w:rPr>
                <w:b w:val="0"/>
                <w:sz w:val="18"/>
              </w:rPr>
            </w:pPr>
            <w:r w:rsidRPr="009E62B9">
              <w:rPr>
                <w:b w:val="0"/>
                <w:sz w:val="18"/>
              </w:rPr>
              <w:t>M=Mandatory, O=Optional, OD=Optional with Default Value, CM=Conditionally Mandatory.</w:t>
            </w:r>
          </w:p>
          <w:p w14:paraId="73A1F160" w14:textId="77777777" w:rsidR="0019088A" w:rsidRPr="009E62B9" w:rsidRDefault="0019088A" w:rsidP="00304FAA">
            <w:pPr>
              <w:pStyle w:val="TH"/>
              <w:spacing w:before="0" w:after="0"/>
              <w:jc w:val="left"/>
              <w:rPr>
                <w:b w:val="0"/>
                <w:sz w:val="18"/>
              </w:rPr>
            </w:pPr>
            <w:r>
              <w:rPr>
                <w:b w:val="0"/>
                <w:sz w:val="18"/>
              </w:rPr>
              <w:t xml:space="preserve">   </w:t>
            </w:r>
            <w:r w:rsidRPr="009E62B9">
              <w:rPr>
                <w:b w:val="0"/>
                <w:sz w:val="18"/>
              </w:rPr>
              <w:t xml:space="preserve">JSON: objects are </w:t>
            </w:r>
            <w:r w:rsidRPr="009E62B9">
              <w:rPr>
                <w:sz w:val="18"/>
              </w:rPr>
              <w:t>bold</w:t>
            </w:r>
            <w:r w:rsidRPr="009E62B9">
              <w:rPr>
                <w:b w:val="0"/>
                <w:sz w:val="18"/>
              </w:rPr>
              <w:t xml:space="preserve">; name-value pairs are non-bold. </w:t>
            </w:r>
          </w:p>
          <w:p w14:paraId="26B5EE6E" w14:textId="77777777" w:rsidR="0019088A" w:rsidRPr="009E62B9" w:rsidRDefault="0019088A" w:rsidP="00304FAA">
            <w:pPr>
              <w:pStyle w:val="TH"/>
              <w:spacing w:before="0" w:after="0"/>
              <w:jc w:val="left"/>
              <w:rPr>
                <w:b w:val="0"/>
                <w:sz w:val="18"/>
              </w:rPr>
            </w:pPr>
          </w:p>
        </w:tc>
      </w:tr>
    </w:tbl>
    <w:p w14:paraId="15CE96DB" w14:textId="77777777" w:rsidR="0019088A" w:rsidRDefault="0019088A" w:rsidP="0019088A"/>
    <w:p w14:paraId="57808795" w14:textId="21930C51" w:rsidR="002C11E3" w:rsidRDefault="002C11E3" w:rsidP="002C11E3">
      <w:pPr>
        <w:pStyle w:val="Heading2"/>
        <w:numPr>
          <w:ilvl w:val="0"/>
          <w:numId w:val="0"/>
        </w:numPr>
        <w:spacing w:line="250" w:lineRule="atLeast"/>
        <w:rPr>
          <w:i/>
          <w:iCs/>
          <w:color w:val="FF0000"/>
          <w:sz w:val="32"/>
          <w:szCs w:val="28"/>
          <w:u w:val="single"/>
        </w:rPr>
      </w:pPr>
      <w:r w:rsidRPr="002074E1">
        <w:rPr>
          <w:i/>
          <w:color w:val="FF0000"/>
          <w:sz w:val="32"/>
          <w:szCs w:val="32"/>
          <w:highlight w:val="yellow"/>
          <w:u w:val="single"/>
        </w:rPr>
        <w:t>Change 6:</w:t>
      </w:r>
      <w:r w:rsidRPr="002074E1">
        <w:rPr>
          <w:color w:val="FF0000"/>
          <w:sz w:val="32"/>
          <w:szCs w:val="32"/>
          <w:highlight w:val="yellow"/>
          <w:u w:val="single"/>
        </w:rPr>
        <w:t xml:space="preserve"> </w:t>
      </w:r>
      <w:r w:rsidRPr="002074E1">
        <w:rPr>
          <w:i/>
          <w:iCs/>
          <w:color w:val="FF0000"/>
          <w:sz w:val="32"/>
          <w:szCs w:val="28"/>
          <w:highlight w:val="yellow"/>
          <w:u w:val="single"/>
        </w:rPr>
        <w:t>Repl</w:t>
      </w:r>
      <w:r w:rsidRPr="0019088A">
        <w:rPr>
          <w:i/>
          <w:iCs/>
          <w:color w:val="FF0000"/>
          <w:sz w:val="32"/>
          <w:szCs w:val="28"/>
          <w:highlight w:val="yellow"/>
          <w:u w:val="single"/>
        </w:rPr>
        <w:t xml:space="preserve">ace Table </w:t>
      </w:r>
      <w:r>
        <w:rPr>
          <w:i/>
          <w:iCs/>
          <w:color w:val="FF0000"/>
          <w:sz w:val="32"/>
          <w:szCs w:val="28"/>
          <w:highlight w:val="yellow"/>
          <w:u w:val="single"/>
        </w:rPr>
        <w:t xml:space="preserve">8 </w:t>
      </w:r>
      <w:r w:rsidRPr="0019088A">
        <w:rPr>
          <w:i/>
          <w:iCs/>
          <w:color w:val="FF0000"/>
          <w:sz w:val="32"/>
          <w:szCs w:val="28"/>
          <w:highlight w:val="yellow"/>
          <w:u w:val="single"/>
        </w:rPr>
        <w:t>with</w:t>
      </w:r>
    </w:p>
    <w:p w14:paraId="39F7D21B" w14:textId="77777777" w:rsidR="002C11E3" w:rsidRPr="00534120" w:rsidRDefault="002C11E3" w:rsidP="002C11E3">
      <w:pPr>
        <w:pStyle w:val="Caption"/>
        <w:jc w:val="center"/>
      </w:pPr>
      <w:r>
        <w:t xml:space="preserve">Table </w:t>
      </w:r>
      <w:r>
        <w:fldChar w:fldCharType="begin"/>
      </w:r>
      <w:r>
        <w:instrText xml:space="preserve"> SEQ Table \* ARABIC </w:instrText>
      </w:r>
      <w:r>
        <w:fldChar w:fldCharType="separate"/>
      </w:r>
      <w:r>
        <w:rPr>
          <w:noProof/>
        </w:rPr>
        <w:t>8</w:t>
      </w:r>
      <w:r>
        <w:fldChar w:fldCharType="end"/>
      </w:r>
      <w:r>
        <w:rPr>
          <w:lang w:val="en-US"/>
        </w:rPr>
        <w:t xml:space="preserve"> </w:t>
      </w:r>
      <w:proofErr w:type="spellStart"/>
      <w:r>
        <w:rPr>
          <w:rFonts w:ascii="Courier New" w:hAnsi="Courier New" w:cs="Courier New"/>
          <w:lang w:val="en-US"/>
        </w:rPr>
        <w:t>K</w:t>
      </w:r>
      <w:r w:rsidRPr="006444F8">
        <w:rPr>
          <w:rFonts w:ascii="Courier New" w:hAnsi="Courier New" w:cs="Courier New"/>
          <w:lang w:val="en-US"/>
        </w:rPr>
        <w:t>ey</w:t>
      </w:r>
      <w:r>
        <w:rPr>
          <w:rFonts w:ascii="Courier New" w:hAnsi="Courier New" w:cs="Courier New"/>
          <w:lang w:val="en-US"/>
        </w:rPr>
        <w:t>V</w:t>
      </w:r>
      <w:r w:rsidRPr="006444F8">
        <w:rPr>
          <w:rFonts w:ascii="Courier New" w:hAnsi="Courier New" w:cs="Courier New"/>
          <w:lang w:val="en-US"/>
        </w:rPr>
        <w:t>alue</w:t>
      </w:r>
      <w:proofErr w:type="spellEnd"/>
      <w:r>
        <w:rPr>
          <w:lang w:val="en-US"/>
        </w:rPr>
        <w:t xml:space="preserve"> JSON schema</w:t>
      </w:r>
    </w:p>
    <w:tbl>
      <w:tblPr>
        <w:tblStyle w:val="TableGrid"/>
        <w:tblW w:w="0" w:type="auto"/>
        <w:tblLook w:val="04A0" w:firstRow="1" w:lastRow="0" w:firstColumn="1" w:lastColumn="0" w:noHBand="0" w:noVBand="1"/>
      </w:tblPr>
      <w:tblGrid>
        <w:gridCol w:w="9742"/>
      </w:tblGrid>
      <w:tr w:rsidR="002C11E3" w14:paraId="2465EC83" w14:textId="77777777" w:rsidTr="00304FAA">
        <w:tc>
          <w:tcPr>
            <w:tcW w:w="9742" w:type="dxa"/>
            <w:shd w:val="clear" w:color="auto" w:fill="E5DFEC" w:themeFill="accent4" w:themeFillTint="33"/>
          </w:tcPr>
          <w:p w14:paraId="734420BC"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w:t>
            </w:r>
          </w:p>
          <w:p w14:paraId="17A8BEB7"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"$id"</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"https://github.com/MPEGGroup/DASHPart8/keyvalue-schema.json"</w:t>
            </w:r>
            <w:r w:rsidRPr="006F7838">
              <w:rPr>
                <w:rFonts w:ascii="Consolas" w:eastAsia="Times New Roman" w:hAnsi="Consolas"/>
                <w:color w:val="000000"/>
                <w:sz w:val="21"/>
                <w:szCs w:val="21"/>
                <w:lang w:val="en-US" w:eastAsia="en-US"/>
              </w:rPr>
              <w:t>,</w:t>
            </w:r>
          </w:p>
          <w:p w14:paraId="3FA9340B"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"$schema"</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"http://json-schema.org/draft-07/schema#"</w:t>
            </w:r>
            <w:r w:rsidRPr="006F7838">
              <w:rPr>
                <w:rFonts w:ascii="Consolas" w:eastAsia="Times New Roman" w:hAnsi="Consolas"/>
                <w:color w:val="000000"/>
                <w:sz w:val="21"/>
                <w:szCs w:val="21"/>
                <w:lang w:val="en-US" w:eastAsia="en-US"/>
              </w:rPr>
              <w:t>,</w:t>
            </w:r>
          </w:p>
          <w:p w14:paraId="593E615C"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5AACA424">
              <w:rPr>
                <w:rFonts w:ascii="Consolas" w:eastAsia="Times New Roman" w:hAnsi="Consolas"/>
                <w:color w:val="000000" w:themeColor="text1"/>
                <w:sz w:val="21"/>
                <w:szCs w:val="21"/>
                <w:lang w:val="en-US" w:eastAsia="en-US"/>
              </w:rPr>
              <w:t>  </w:t>
            </w:r>
            <w:r w:rsidRPr="5AACA424">
              <w:rPr>
                <w:rFonts w:ascii="Consolas" w:eastAsia="Times New Roman" w:hAnsi="Consolas"/>
                <w:color w:val="0451A5"/>
                <w:sz w:val="21"/>
                <w:szCs w:val="21"/>
                <w:lang w:val="en-US" w:eastAsia="en-US"/>
              </w:rPr>
              <w:t>"title"</w:t>
            </w:r>
            <w:r w:rsidRPr="5AACA424">
              <w:rPr>
                <w:rFonts w:ascii="Consolas" w:eastAsia="Times New Roman" w:hAnsi="Consolas"/>
                <w:color w:val="000000" w:themeColor="text1"/>
                <w:sz w:val="21"/>
                <w:szCs w:val="21"/>
                <w:lang w:val="en-US" w:eastAsia="en-US"/>
              </w:rPr>
              <w:t>: </w:t>
            </w:r>
            <w:r w:rsidRPr="5AACA424">
              <w:rPr>
                <w:rFonts w:ascii="Consolas" w:eastAsia="Times New Roman" w:hAnsi="Consolas"/>
                <w:color w:val="A31515"/>
                <w:sz w:val="21"/>
                <w:szCs w:val="21"/>
                <w:lang w:val="en-US" w:eastAsia="en-US"/>
              </w:rPr>
              <w:t>"The schema for the array of keyvalue objects, as defined in ISO/IEC 23009-8 Session-based DASH operations"</w:t>
            </w:r>
            <w:r w:rsidRPr="5AACA424">
              <w:rPr>
                <w:rFonts w:ascii="Consolas" w:eastAsia="Times New Roman" w:hAnsi="Consolas"/>
                <w:color w:val="000000" w:themeColor="text1"/>
                <w:sz w:val="21"/>
                <w:szCs w:val="21"/>
                <w:lang w:val="en-US" w:eastAsia="en-US"/>
              </w:rPr>
              <w:t>,</w:t>
            </w:r>
          </w:p>
          <w:p w14:paraId="4929FEAE"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"array"</w:t>
            </w:r>
            <w:r w:rsidRPr="006F7838">
              <w:rPr>
                <w:rFonts w:ascii="Consolas" w:eastAsia="Times New Roman" w:hAnsi="Consolas"/>
                <w:color w:val="000000"/>
                <w:sz w:val="21"/>
                <w:szCs w:val="21"/>
                <w:lang w:val="en-US" w:eastAsia="en-US"/>
              </w:rPr>
              <w:t>,</w:t>
            </w:r>
          </w:p>
          <w:p w14:paraId="6B1C478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"items"</w:t>
            </w:r>
            <w:r w:rsidRPr="006F7838">
              <w:rPr>
                <w:rFonts w:ascii="Consolas" w:eastAsia="Times New Roman" w:hAnsi="Consolas"/>
                <w:color w:val="000000"/>
                <w:sz w:val="21"/>
                <w:szCs w:val="21"/>
                <w:lang w:val="en-US" w:eastAsia="en-US"/>
              </w:rPr>
              <w:t>: {</w:t>
            </w:r>
          </w:p>
          <w:p w14:paraId="36F00817"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"object"</w:t>
            </w:r>
            <w:r w:rsidRPr="006F7838">
              <w:rPr>
                <w:rFonts w:ascii="Consolas" w:eastAsia="Times New Roman" w:hAnsi="Consolas"/>
                <w:color w:val="000000"/>
                <w:sz w:val="21"/>
                <w:szCs w:val="21"/>
                <w:lang w:val="en-US" w:eastAsia="en-US"/>
              </w:rPr>
              <w:t>,</w:t>
            </w:r>
          </w:p>
          <w:p w14:paraId="3173274F"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"required"</w:t>
            </w:r>
            <w:r w:rsidRPr="006F7838">
              <w:rPr>
                <w:rFonts w:ascii="Consolas" w:eastAsia="Times New Roman" w:hAnsi="Consolas"/>
                <w:color w:val="000000"/>
                <w:sz w:val="21"/>
                <w:szCs w:val="21"/>
                <w:lang w:val="en-US" w:eastAsia="en-US"/>
              </w:rPr>
              <w:t>: [</w:t>
            </w:r>
          </w:p>
          <w:p w14:paraId="29B7CA1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w:t>
            </w:r>
            <w:proofErr w:type="spellStart"/>
            <w:r w:rsidRPr="006F7838">
              <w:rPr>
                <w:rFonts w:ascii="Consolas" w:eastAsia="Times New Roman" w:hAnsi="Consolas"/>
                <w:color w:val="A31515"/>
                <w:sz w:val="21"/>
                <w:szCs w:val="21"/>
                <w:lang w:val="en-US" w:eastAsia="en-US"/>
              </w:rPr>
              <w:t>keyList</w:t>
            </w:r>
            <w:proofErr w:type="spellEnd"/>
            <w:r w:rsidRPr="006F7838">
              <w:rPr>
                <w:rFonts w:ascii="Consolas" w:eastAsia="Times New Roman" w:hAnsi="Consolas"/>
                <w:color w:val="A31515"/>
                <w:sz w:val="21"/>
                <w:szCs w:val="21"/>
                <w:lang w:val="en-US" w:eastAsia="en-US"/>
              </w:rPr>
              <w:t>"</w:t>
            </w:r>
          </w:p>
          <w:p w14:paraId="0AD04CF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74246DB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w:t>
            </w:r>
            <w:proofErr w:type="spellStart"/>
            <w:r w:rsidRPr="006F7838">
              <w:rPr>
                <w:rFonts w:ascii="Consolas" w:eastAsia="Times New Roman" w:hAnsi="Consolas"/>
                <w:color w:val="0451A5"/>
                <w:sz w:val="21"/>
                <w:szCs w:val="21"/>
                <w:lang w:val="en-US" w:eastAsia="en-US"/>
              </w:rPr>
              <w:t>oneOf</w:t>
            </w:r>
            <w:proofErr w:type="spellEnd"/>
            <w:r w:rsidRPr="006F7838">
              <w:rPr>
                <w:rFonts w:ascii="Consolas" w:eastAsia="Times New Roman" w:hAnsi="Consolas"/>
                <w:color w:val="0451A5"/>
                <w:sz w:val="21"/>
                <w:szCs w:val="21"/>
                <w:lang w:val="en-US" w:eastAsia="en-US"/>
              </w:rPr>
              <w:t>"</w:t>
            </w:r>
            <w:r w:rsidRPr="006F7838">
              <w:rPr>
                <w:rFonts w:ascii="Consolas" w:eastAsia="Times New Roman" w:hAnsi="Consolas"/>
                <w:color w:val="000000"/>
                <w:sz w:val="21"/>
                <w:szCs w:val="21"/>
                <w:lang w:val="en-US" w:eastAsia="en-US"/>
              </w:rPr>
              <w:t>: [</w:t>
            </w:r>
          </w:p>
          <w:p w14:paraId="3491560D"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469F0B76"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"required"</w:t>
            </w:r>
            <w:r w:rsidRPr="006F7838">
              <w:rPr>
                <w:rFonts w:ascii="Consolas" w:eastAsia="Times New Roman" w:hAnsi="Consolas"/>
                <w:color w:val="000000"/>
                <w:sz w:val="21"/>
                <w:szCs w:val="21"/>
                <w:lang w:val="en-US" w:eastAsia="en-US"/>
              </w:rPr>
              <w:t>: [</w:t>
            </w:r>
          </w:p>
          <w:p w14:paraId="5E87866E"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"timeline"</w:t>
            </w:r>
          </w:p>
          <w:p w14:paraId="103D1EA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13CCB2D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2EF5F6B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2D059F32"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"required"</w:t>
            </w:r>
            <w:r w:rsidRPr="006F7838">
              <w:rPr>
                <w:rFonts w:ascii="Consolas" w:eastAsia="Times New Roman" w:hAnsi="Consolas"/>
                <w:color w:val="000000"/>
                <w:sz w:val="21"/>
                <w:szCs w:val="21"/>
                <w:lang w:val="en-US" w:eastAsia="en-US"/>
              </w:rPr>
              <w:t>: [</w:t>
            </w:r>
          </w:p>
          <w:p w14:paraId="4BB9122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w:t>
            </w:r>
            <w:proofErr w:type="spellStart"/>
            <w:r w:rsidRPr="006F7838">
              <w:rPr>
                <w:rFonts w:ascii="Consolas" w:eastAsia="Times New Roman" w:hAnsi="Consolas"/>
                <w:color w:val="A31515"/>
                <w:sz w:val="21"/>
                <w:szCs w:val="21"/>
                <w:lang w:val="en-US" w:eastAsia="en-US"/>
              </w:rPr>
              <w:t>orderline</w:t>
            </w:r>
            <w:proofErr w:type="spellEnd"/>
            <w:r w:rsidRPr="006F7838">
              <w:rPr>
                <w:rFonts w:ascii="Consolas" w:eastAsia="Times New Roman" w:hAnsi="Consolas"/>
                <w:color w:val="A31515"/>
                <w:sz w:val="21"/>
                <w:szCs w:val="21"/>
                <w:lang w:val="en-US" w:eastAsia="en-US"/>
              </w:rPr>
              <w:t>"</w:t>
            </w:r>
          </w:p>
          <w:p w14:paraId="15FA964C"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4964AE8F"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368992B2"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56CD7BF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"properties"</w:t>
            </w:r>
            <w:r w:rsidRPr="006F7838">
              <w:rPr>
                <w:rFonts w:ascii="Consolas" w:eastAsia="Times New Roman" w:hAnsi="Consolas"/>
                <w:color w:val="000000"/>
                <w:sz w:val="21"/>
                <w:szCs w:val="21"/>
                <w:lang w:val="en-US" w:eastAsia="en-US"/>
              </w:rPr>
              <w:t>: {</w:t>
            </w:r>
          </w:p>
          <w:p w14:paraId="2419D9F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w:t>
            </w:r>
            <w:proofErr w:type="spellStart"/>
            <w:r w:rsidRPr="006F7838">
              <w:rPr>
                <w:rFonts w:ascii="Consolas" w:eastAsia="Times New Roman" w:hAnsi="Consolas"/>
                <w:color w:val="0451A5"/>
                <w:sz w:val="21"/>
                <w:szCs w:val="21"/>
                <w:lang w:val="en-US" w:eastAsia="en-US"/>
              </w:rPr>
              <w:t>keyList</w:t>
            </w:r>
            <w:proofErr w:type="spellEnd"/>
            <w:r w:rsidRPr="006F7838">
              <w:rPr>
                <w:rFonts w:ascii="Consolas" w:eastAsia="Times New Roman" w:hAnsi="Consolas"/>
                <w:color w:val="0451A5"/>
                <w:sz w:val="21"/>
                <w:szCs w:val="21"/>
                <w:lang w:val="en-US" w:eastAsia="en-US"/>
              </w:rPr>
              <w:t>"</w:t>
            </w:r>
            <w:r w:rsidRPr="006F7838">
              <w:rPr>
                <w:rFonts w:ascii="Consolas" w:eastAsia="Times New Roman" w:hAnsi="Consolas"/>
                <w:color w:val="000000"/>
                <w:sz w:val="21"/>
                <w:szCs w:val="21"/>
                <w:lang w:val="en-US" w:eastAsia="en-US"/>
              </w:rPr>
              <w:t>: {</w:t>
            </w:r>
          </w:p>
          <w:p w14:paraId="0ECBE91F"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"array"</w:t>
            </w:r>
            <w:r w:rsidRPr="006F7838">
              <w:rPr>
                <w:rFonts w:ascii="Consolas" w:eastAsia="Times New Roman" w:hAnsi="Consolas"/>
                <w:color w:val="000000"/>
                <w:sz w:val="21"/>
                <w:szCs w:val="21"/>
                <w:lang w:val="en-US" w:eastAsia="en-US"/>
              </w:rPr>
              <w:t>,</w:t>
            </w:r>
          </w:p>
          <w:p w14:paraId="3FBAFE90"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"item"</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"string"</w:t>
            </w:r>
          </w:p>
          <w:p w14:paraId="03C4ABEA"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2B03DC1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"comment"</w:t>
            </w:r>
            <w:r w:rsidRPr="006F7838">
              <w:rPr>
                <w:rFonts w:ascii="Consolas" w:eastAsia="Times New Roman" w:hAnsi="Consolas"/>
                <w:color w:val="000000"/>
                <w:sz w:val="21"/>
                <w:szCs w:val="21"/>
                <w:lang w:val="en-US" w:eastAsia="en-US"/>
              </w:rPr>
              <w:t>: {</w:t>
            </w:r>
          </w:p>
          <w:p w14:paraId="4E1E4A8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"string"</w:t>
            </w:r>
          </w:p>
          <w:p w14:paraId="7B1DC20E"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3FAA88F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"timescale"</w:t>
            </w:r>
            <w:r w:rsidRPr="006F7838">
              <w:rPr>
                <w:rFonts w:ascii="Consolas" w:eastAsia="Times New Roman" w:hAnsi="Consolas"/>
                <w:color w:val="000000"/>
                <w:sz w:val="21"/>
                <w:szCs w:val="21"/>
                <w:lang w:val="en-US" w:eastAsia="en-US"/>
              </w:rPr>
              <w:t>: {</w:t>
            </w:r>
          </w:p>
          <w:p w14:paraId="0C54A17B"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25C39EF0"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r w:rsidRPr="006F7838">
              <w:rPr>
                <w:rFonts w:ascii="Consolas" w:eastAsia="Times New Roman" w:hAnsi="Consolas"/>
                <w:color w:val="000000"/>
                <w:sz w:val="21"/>
                <w:szCs w:val="21"/>
                <w:lang w:val="en-US" w:eastAsia="en-US"/>
              </w:rPr>
              <w:t>,</w:t>
            </w:r>
          </w:p>
          <w:p w14:paraId="5CB519F4"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"default"</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1</w:t>
            </w:r>
          </w:p>
          <w:p w14:paraId="2AB18B6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783D6ECA"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p>
          <w:p w14:paraId="67D03810"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"string"</w:t>
            </w:r>
            <w:r w:rsidRPr="006F7838">
              <w:rPr>
                <w:rFonts w:ascii="Consolas" w:eastAsia="Times New Roman" w:hAnsi="Consolas"/>
                <w:color w:val="000000"/>
                <w:sz w:val="21"/>
                <w:szCs w:val="21"/>
                <w:lang w:val="en-US" w:eastAsia="en-US"/>
              </w:rPr>
              <w:t>,</w:t>
            </w:r>
          </w:p>
          <w:p w14:paraId="3A03A13E"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w:t>
            </w:r>
            <w:proofErr w:type="spellStart"/>
            <w:r w:rsidRPr="006F7838">
              <w:rPr>
                <w:rFonts w:ascii="Consolas" w:eastAsia="Times New Roman" w:hAnsi="Consolas"/>
                <w:color w:val="0451A5"/>
                <w:sz w:val="21"/>
                <w:szCs w:val="21"/>
                <w:lang w:val="en-US" w:eastAsia="en-US"/>
              </w:rPr>
              <w:t>enum</w:t>
            </w:r>
            <w:proofErr w:type="spellEnd"/>
            <w:r w:rsidRPr="006F7838">
              <w:rPr>
                <w:rFonts w:ascii="Consolas" w:eastAsia="Times New Roman" w:hAnsi="Consolas"/>
                <w:color w:val="0451A5"/>
                <w:sz w:val="21"/>
                <w:szCs w:val="21"/>
                <w:lang w:val="en-US" w:eastAsia="en-US"/>
              </w:rPr>
              <w:t>"</w:t>
            </w:r>
            <w:r w:rsidRPr="006F7838">
              <w:rPr>
                <w:rFonts w:ascii="Consolas" w:eastAsia="Times New Roman" w:hAnsi="Consolas"/>
                <w:color w:val="000000"/>
                <w:sz w:val="21"/>
                <w:szCs w:val="21"/>
                <w:lang w:val="en-US" w:eastAsia="en-US"/>
              </w:rPr>
              <w:t>: [</w:t>
            </w:r>
          </w:p>
          <w:p w14:paraId="384DA2C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"static"</w:t>
            </w:r>
            <w:r w:rsidRPr="006F7838">
              <w:rPr>
                <w:rFonts w:ascii="Consolas" w:eastAsia="Times New Roman" w:hAnsi="Consolas"/>
                <w:color w:val="000000"/>
                <w:sz w:val="21"/>
                <w:szCs w:val="21"/>
                <w:lang w:val="en-US" w:eastAsia="en-US"/>
              </w:rPr>
              <w:t>,</w:t>
            </w:r>
          </w:p>
          <w:p w14:paraId="156ADC0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"dynamic"</w:t>
            </w:r>
          </w:p>
          <w:p w14:paraId="3F86C3D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3012FE4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"default"</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"static"</w:t>
            </w:r>
          </w:p>
          <w:p w14:paraId="63B172A2"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29879B54"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w:t>
            </w:r>
            <w:proofErr w:type="spellStart"/>
            <w:r w:rsidRPr="006F7838">
              <w:rPr>
                <w:rFonts w:ascii="Consolas" w:eastAsia="Times New Roman" w:hAnsi="Consolas"/>
                <w:color w:val="0451A5"/>
                <w:sz w:val="21"/>
                <w:szCs w:val="21"/>
                <w:lang w:val="en-US" w:eastAsia="en-US"/>
              </w:rPr>
              <w:t>startTime</w:t>
            </w:r>
            <w:proofErr w:type="spellEnd"/>
            <w:r w:rsidRPr="006F7838">
              <w:rPr>
                <w:rFonts w:ascii="Consolas" w:eastAsia="Times New Roman" w:hAnsi="Consolas"/>
                <w:color w:val="0451A5"/>
                <w:sz w:val="21"/>
                <w:szCs w:val="21"/>
                <w:lang w:val="en-US" w:eastAsia="en-US"/>
              </w:rPr>
              <w:t>"</w:t>
            </w:r>
            <w:r w:rsidRPr="006F7838">
              <w:rPr>
                <w:rFonts w:ascii="Consolas" w:eastAsia="Times New Roman" w:hAnsi="Consolas"/>
                <w:color w:val="000000"/>
                <w:sz w:val="21"/>
                <w:szCs w:val="21"/>
                <w:lang w:val="en-US" w:eastAsia="en-US"/>
              </w:rPr>
              <w:t>: {</w:t>
            </w:r>
          </w:p>
          <w:p w14:paraId="525E9D4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12C3F294"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p>
          <w:p w14:paraId="023DC61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16E4841F"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"duration"</w:t>
            </w:r>
            <w:r w:rsidRPr="006F7838">
              <w:rPr>
                <w:rFonts w:ascii="Consolas" w:eastAsia="Times New Roman" w:hAnsi="Consolas"/>
                <w:color w:val="000000"/>
                <w:sz w:val="21"/>
                <w:szCs w:val="21"/>
                <w:lang w:val="en-US" w:eastAsia="en-US"/>
              </w:rPr>
              <w:t>: {</w:t>
            </w:r>
          </w:p>
          <w:p w14:paraId="57AD5C1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30B31CD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p>
          <w:p w14:paraId="62659A26"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6ED7994A"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"loop"</w:t>
            </w:r>
            <w:r w:rsidRPr="006F7838">
              <w:rPr>
                <w:rFonts w:ascii="Consolas" w:eastAsia="Times New Roman" w:hAnsi="Consolas"/>
                <w:color w:val="000000"/>
                <w:sz w:val="21"/>
                <w:szCs w:val="21"/>
                <w:lang w:val="en-US" w:eastAsia="en-US"/>
              </w:rPr>
              <w:t>: {</w:t>
            </w:r>
          </w:p>
          <w:p w14:paraId="6020A4E4"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w:t>
            </w:r>
            <w:proofErr w:type="spellStart"/>
            <w:r w:rsidRPr="006F7838">
              <w:rPr>
                <w:rFonts w:ascii="Consolas" w:eastAsia="Times New Roman" w:hAnsi="Consolas"/>
                <w:color w:val="A31515"/>
                <w:sz w:val="21"/>
                <w:szCs w:val="21"/>
                <w:lang w:val="en-US" w:eastAsia="en-US"/>
              </w:rPr>
              <w:t>boolean</w:t>
            </w:r>
            <w:proofErr w:type="spellEnd"/>
            <w:r w:rsidRPr="006F7838">
              <w:rPr>
                <w:rFonts w:ascii="Consolas" w:eastAsia="Times New Roman" w:hAnsi="Consolas"/>
                <w:color w:val="A31515"/>
                <w:sz w:val="21"/>
                <w:szCs w:val="21"/>
                <w:lang w:val="en-US" w:eastAsia="en-US"/>
              </w:rPr>
              <w:t>"</w:t>
            </w:r>
            <w:r w:rsidRPr="006F7838">
              <w:rPr>
                <w:rFonts w:ascii="Consolas" w:eastAsia="Times New Roman" w:hAnsi="Consolas"/>
                <w:color w:val="000000"/>
                <w:sz w:val="21"/>
                <w:szCs w:val="21"/>
                <w:lang w:val="en-US" w:eastAsia="en-US"/>
              </w:rPr>
              <w:t>,</w:t>
            </w:r>
          </w:p>
          <w:p w14:paraId="5F62A627"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"default"</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"false"</w:t>
            </w:r>
          </w:p>
          <w:p w14:paraId="668D128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4D0C1E74"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"timeline"</w:t>
            </w:r>
            <w:r w:rsidRPr="006F7838">
              <w:rPr>
                <w:rFonts w:ascii="Consolas" w:eastAsia="Times New Roman" w:hAnsi="Consolas"/>
                <w:color w:val="000000"/>
                <w:sz w:val="21"/>
                <w:szCs w:val="21"/>
                <w:lang w:val="en-US" w:eastAsia="en-US"/>
              </w:rPr>
              <w:t>: {</w:t>
            </w:r>
          </w:p>
          <w:p w14:paraId="64F93370"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"array"</w:t>
            </w:r>
            <w:r w:rsidRPr="006F7838">
              <w:rPr>
                <w:rFonts w:ascii="Consolas" w:eastAsia="Times New Roman" w:hAnsi="Consolas"/>
                <w:color w:val="000000"/>
                <w:sz w:val="21"/>
                <w:szCs w:val="21"/>
                <w:lang w:val="en-US" w:eastAsia="en-US"/>
              </w:rPr>
              <w:t>,</w:t>
            </w:r>
          </w:p>
          <w:p w14:paraId="47372DB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"item"</w:t>
            </w:r>
            <w:r w:rsidRPr="006F7838">
              <w:rPr>
                <w:rFonts w:ascii="Consolas" w:eastAsia="Times New Roman" w:hAnsi="Consolas"/>
                <w:color w:val="000000"/>
                <w:sz w:val="21"/>
                <w:szCs w:val="21"/>
                <w:lang w:val="en-US" w:eastAsia="en-US"/>
              </w:rPr>
              <w:t>: {</w:t>
            </w:r>
          </w:p>
          <w:p w14:paraId="2AE1EA7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"object"</w:t>
            </w:r>
            <w:r w:rsidRPr="006F7838">
              <w:rPr>
                <w:rFonts w:ascii="Consolas" w:eastAsia="Times New Roman" w:hAnsi="Consolas"/>
                <w:color w:val="000000"/>
                <w:sz w:val="21"/>
                <w:szCs w:val="21"/>
                <w:lang w:val="en-US" w:eastAsia="en-US"/>
              </w:rPr>
              <w:t>,</w:t>
            </w:r>
          </w:p>
          <w:p w14:paraId="37ECFCBF"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"required"</w:t>
            </w:r>
            <w:r w:rsidRPr="006F7838">
              <w:rPr>
                <w:rFonts w:ascii="Consolas" w:eastAsia="Times New Roman" w:hAnsi="Consolas"/>
                <w:color w:val="000000"/>
                <w:sz w:val="21"/>
                <w:szCs w:val="21"/>
                <w:lang w:val="en-US" w:eastAsia="en-US"/>
              </w:rPr>
              <w:t>: [</w:t>
            </w:r>
          </w:p>
          <w:p w14:paraId="19A90E98"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"v"</w:t>
            </w:r>
          </w:p>
          <w:p w14:paraId="05A1A39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250D2DBF"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"properties"</w:t>
            </w:r>
            <w:r w:rsidRPr="006F7838">
              <w:rPr>
                <w:rFonts w:ascii="Consolas" w:eastAsia="Times New Roman" w:hAnsi="Consolas"/>
                <w:color w:val="000000"/>
                <w:sz w:val="21"/>
                <w:szCs w:val="21"/>
                <w:lang w:val="en-US" w:eastAsia="en-US"/>
              </w:rPr>
              <w:t>: {</w:t>
            </w:r>
          </w:p>
          <w:p w14:paraId="05A0CF1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"v"</w:t>
            </w:r>
            <w:r w:rsidRPr="006F7838">
              <w:rPr>
                <w:rFonts w:ascii="Consolas" w:eastAsia="Times New Roman" w:hAnsi="Consolas"/>
                <w:color w:val="000000"/>
                <w:sz w:val="21"/>
                <w:szCs w:val="21"/>
                <w:lang w:val="en-US" w:eastAsia="en-US"/>
              </w:rPr>
              <w:t>: {</w:t>
            </w:r>
          </w:p>
          <w:p w14:paraId="0535122E"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"array"</w:t>
            </w:r>
            <w:r w:rsidRPr="006F7838">
              <w:rPr>
                <w:rFonts w:ascii="Consolas" w:eastAsia="Times New Roman" w:hAnsi="Consolas"/>
                <w:color w:val="000000"/>
                <w:sz w:val="21"/>
                <w:szCs w:val="21"/>
                <w:lang w:val="en-US" w:eastAsia="en-US"/>
              </w:rPr>
              <w:t>,</w:t>
            </w:r>
          </w:p>
          <w:p w14:paraId="60070F0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"item"</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"string"</w:t>
            </w:r>
          </w:p>
          <w:p w14:paraId="09D77E38"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2B11F08E"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"s"</w:t>
            </w:r>
            <w:r w:rsidRPr="006F7838">
              <w:rPr>
                <w:rFonts w:ascii="Consolas" w:eastAsia="Times New Roman" w:hAnsi="Consolas"/>
                <w:color w:val="000000"/>
                <w:sz w:val="21"/>
                <w:szCs w:val="21"/>
                <w:lang w:val="en-US" w:eastAsia="en-US"/>
              </w:rPr>
              <w:t>: {</w:t>
            </w:r>
          </w:p>
          <w:p w14:paraId="6A4632A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2211296D"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p>
          <w:p w14:paraId="076EF366"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467C3764"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"n"</w:t>
            </w:r>
            <w:r w:rsidRPr="006F7838">
              <w:rPr>
                <w:rFonts w:ascii="Consolas" w:eastAsia="Times New Roman" w:hAnsi="Consolas"/>
                <w:color w:val="000000"/>
                <w:sz w:val="21"/>
                <w:szCs w:val="21"/>
                <w:lang w:val="en-US" w:eastAsia="en-US"/>
              </w:rPr>
              <w:t>: {</w:t>
            </w:r>
          </w:p>
          <w:p w14:paraId="2665DF08"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2D29F85E"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p>
          <w:p w14:paraId="3E2A0C6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6E2ADEF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"r"</w:t>
            </w:r>
            <w:r w:rsidRPr="006F7838">
              <w:rPr>
                <w:rFonts w:ascii="Consolas" w:eastAsia="Times New Roman" w:hAnsi="Consolas"/>
                <w:color w:val="000000"/>
                <w:sz w:val="21"/>
                <w:szCs w:val="21"/>
                <w:lang w:val="en-US" w:eastAsia="en-US"/>
              </w:rPr>
              <w:t>: {</w:t>
            </w:r>
          </w:p>
          <w:p w14:paraId="7DB80310"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175A8782"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-1</w:t>
            </w:r>
            <w:r w:rsidRPr="006F7838">
              <w:rPr>
                <w:rFonts w:ascii="Consolas" w:eastAsia="Times New Roman" w:hAnsi="Consolas"/>
                <w:color w:val="000000"/>
                <w:sz w:val="21"/>
                <w:szCs w:val="21"/>
                <w:lang w:val="en-US" w:eastAsia="en-US"/>
              </w:rPr>
              <w:t>,</w:t>
            </w:r>
          </w:p>
          <w:p w14:paraId="070D421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"default"</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p>
          <w:p w14:paraId="22AD719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72EB12F4"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"d"</w:t>
            </w:r>
            <w:r w:rsidRPr="006F7838">
              <w:rPr>
                <w:rFonts w:ascii="Consolas" w:eastAsia="Times New Roman" w:hAnsi="Consolas"/>
                <w:color w:val="000000"/>
                <w:sz w:val="21"/>
                <w:szCs w:val="21"/>
                <w:lang w:val="en-US" w:eastAsia="en-US"/>
              </w:rPr>
              <w:t>: {</w:t>
            </w:r>
          </w:p>
          <w:p w14:paraId="3F4312D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0B360FFB"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p>
          <w:p w14:paraId="340FD62B"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5E97FC1F"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07B01C90"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0A4477FD"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7FBBD6CF"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w:t>
            </w:r>
            <w:proofErr w:type="spellStart"/>
            <w:r w:rsidRPr="006F7838">
              <w:rPr>
                <w:rFonts w:ascii="Consolas" w:eastAsia="Times New Roman" w:hAnsi="Consolas"/>
                <w:color w:val="0451A5"/>
                <w:sz w:val="21"/>
                <w:szCs w:val="21"/>
                <w:lang w:val="en-US" w:eastAsia="en-US"/>
              </w:rPr>
              <w:t>orderline</w:t>
            </w:r>
            <w:proofErr w:type="spellEnd"/>
            <w:r w:rsidRPr="006F7838">
              <w:rPr>
                <w:rFonts w:ascii="Consolas" w:eastAsia="Times New Roman" w:hAnsi="Consolas"/>
                <w:color w:val="0451A5"/>
                <w:sz w:val="21"/>
                <w:szCs w:val="21"/>
                <w:lang w:val="en-US" w:eastAsia="en-US"/>
              </w:rPr>
              <w:t>"</w:t>
            </w:r>
            <w:r w:rsidRPr="006F7838">
              <w:rPr>
                <w:rFonts w:ascii="Consolas" w:eastAsia="Times New Roman" w:hAnsi="Consolas"/>
                <w:color w:val="000000"/>
                <w:sz w:val="21"/>
                <w:szCs w:val="21"/>
                <w:lang w:val="en-US" w:eastAsia="en-US"/>
              </w:rPr>
              <w:t>: {</w:t>
            </w:r>
          </w:p>
          <w:p w14:paraId="642CC25A"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"array"</w:t>
            </w:r>
            <w:r w:rsidRPr="006F7838">
              <w:rPr>
                <w:rFonts w:ascii="Consolas" w:eastAsia="Times New Roman" w:hAnsi="Consolas"/>
                <w:color w:val="000000"/>
                <w:sz w:val="21"/>
                <w:szCs w:val="21"/>
                <w:lang w:val="en-US" w:eastAsia="en-US"/>
              </w:rPr>
              <w:t>,</w:t>
            </w:r>
          </w:p>
          <w:p w14:paraId="2428D9FA"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"item"</w:t>
            </w:r>
            <w:r w:rsidRPr="006F7838">
              <w:rPr>
                <w:rFonts w:ascii="Consolas" w:eastAsia="Times New Roman" w:hAnsi="Consolas"/>
                <w:color w:val="000000"/>
                <w:sz w:val="21"/>
                <w:szCs w:val="21"/>
                <w:lang w:val="en-US" w:eastAsia="en-US"/>
              </w:rPr>
              <w:t>: {</w:t>
            </w:r>
          </w:p>
          <w:p w14:paraId="4E3F192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"object"</w:t>
            </w:r>
            <w:r w:rsidRPr="006F7838">
              <w:rPr>
                <w:rFonts w:ascii="Consolas" w:eastAsia="Times New Roman" w:hAnsi="Consolas"/>
                <w:color w:val="000000"/>
                <w:sz w:val="21"/>
                <w:szCs w:val="21"/>
                <w:lang w:val="en-US" w:eastAsia="en-US"/>
              </w:rPr>
              <w:t>,</w:t>
            </w:r>
          </w:p>
          <w:p w14:paraId="65B48BA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"required"</w:t>
            </w:r>
            <w:r w:rsidRPr="006F7838">
              <w:rPr>
                <w:rFonts w:ascii="Consolas" w:eastAsia="Times New Roman" w:hAnsi="Consolas"/>
                <w:color w:val="000000"/>
                <w:sz w:val="21"/>
                <w:szCs w:val="21"/>
                <w:lang w:val="en-US" w:eastAsia="en-US"/>
              </w:rPr>
              <w:t>: [</w:t>
            </w:r>
          </w:p>
          <w:p w14:paraId="5A5ECFD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"v"</w:t>
            </w:r>
          </w:p>
          <w:p w14:paraId="0257AE0B"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78BC8E0C"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"properties"</w:t>
            </w:r>
            <w:r w:rsidRPr="006F7838">
              <w:rPr>
                <w:rFonts w:ascii="Consolas" w:eastAsia="Times New Roman" w:hAnsi="Consolas"/>
                <w:color w:val="000000"/>
                <w:sz w:val="21"/>
                <w:szCs w:val="21"/>
                <w:lang w:val="en-US" w:eastAsia="en-US"/>
              </w:rPr>
              <w:t>: {</w:t>
            </w:r>
          </w:p>
          <w:p w14:paraId="74A24916"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"v"</w:t>
            </w:r>
            <w:r w:rsidRPr="006F7838">
              <w:rPr>
                <w:rFonts w:ascii="Consolas" w:eastAsia="Times New Roman" w:hAnsi="Consolas"/>
                <w:color w:val="000000"/>
                <w:sz w:val="21"/>
                <w:szCs w:val="21"/>
                <w:lang w:val="en-US" w:eastAsia="en-US"/>
              </w:rPr>
              <w:t>: {</w:t>
            </w:r>
          </w:p>
          <w:p w14:paraId="10DAC2F6"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"array"</w:t>
            </w:r>
            <w:r w:rsidRPr="006F7838">
              <w:rPr>
                <w:rFonts w:ascii="Consolas" w:eastAsia="Times New Roman" w:hAnsi="Consolas"/>
                <w:color w:val="000000"/>
                <w:sz w:val="21"/>
                <w:szCs w:val="21"/>
                <w:lang w:val="en-US" w:eastAsia="en-US"/>
              </w:rPr>
              <w:t>,</w:t>
            </w:r>
          </w:p>
          <w:p w14:paraId="3376157C"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"item"</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"string"</w:t>
            </w:r>
          </w:p>
          <w:p w14:paraId="5422FFC7"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5DBB44F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"n"</w:t>
            </w:r>
            <w:r w:rsidRPr="006F7838">
              <w:rPr>
                <w:rFonts w:ascii="Consolas" w:eastAsia="Times New Roman" w:hAnsi="Consolas"/>
                <w:color w:val="000000"/>
                <w:sz w:val="21"/>
                <w:szCs w:val="21"/>
                <w:lang w:val="en-US" w:eastAsia="en-US"/>
              </w:rPr>
              <w:t>: {</w:t>
            </w:r>
          </w:p>
          <w:p w14:paraId="7450AE9C"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56478770"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p>
          <w:p w14:paraId="1123BBC4"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22E70D2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"r"</w:t>
            </w:r>
            <w:r w:rsidRPr="006F7838">
              <w:rPr>
                <w:rFonts w:ascii="Consolas" w:eastAsia="Times New Roman" w:hAnsi="Consolas"/>
                <w:color w:val="000000"/>
                <w:sz w:val="21"/>
                <w:szCs w:val="21"/>
                <w:lang w:val="en-US" w:eastAsia="en-US"/>
              </w:rPr>
              <w:t>: {</w:t>
            </w:r>
          </w:p>
          <w:p w14:paraId="14F00E19"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58599DC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-1</w:t>
            </w:r>
            <w:r w:rsidRPr="006F7838">
              <w:rPr>
                <w:rFonts w:ascii="Consolas" w:eastAsia="Times New Roman" w:hAnsi="Consolas"/>
                <w:color w:val="000000"/>
                <w:sz w:val="21"/>
                <w:szCs w:val="21"/>
                <w:lang w:val="en-US" w:eastAsia="en-US"/>
              </w:rPr>
              <w:t>,</w:t>
            </w:r>
          </w:p>
          <w:p w14:paraId="01062307"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"default"</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p>
          <w:p w14:paraId="637A6735" w14:textId="6C6AD348"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69D647C6"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w:t>
            </w:r>
            <w:r>
              <w:rPr>
                <w:rFonts w:ascii="Consolas" w:eastAsia="Times New Roman" w:hAnsi="Consolas"/>
                <w:color w:val="0451A5"/>
                <w:sz w:val="21"/>
                <w:szCs w:val="21"/>
                <w:lang w:val="en-US" w:eastAsia="en-US"/>
              </w:rPr>
              <w:t>collective</w:t>
            </w:r>
            <w:r w:rsidRPr="006F7838">
              <w:rPr>
                <w:rFonts w:ascii="Consolas" w:eastAsia="Times New Roman" w:hAnsi="Consolas"/>
                <w:color w:val="0451A5"/>
                <w:sz w:val="21"/>
                <w:szCs w:val="21"/>
                <w:lang w:val="en-US" w:eastAsia="en-US"/>
              </w:rPr>
              <w:t>"</w:t>
            </w:r>
            <w:r w:rsidRPr="006F7838">
              <w:rPr>
                <w:rFonts w:ascii="Consolas" w:eastAsia="Times New Roman" w:hAnsi="Consolas"/>
                <w:color w:val="000000"/>
                <w:sz w:val="21"/>
                <w:szCs w:val="21"/>
                <w:lang w:val="en-US" w:eastAsia="en-US"/>
              </w:rPr>
              <w:t>: {</w:t>
            </w:r>
          </w:p>
          <w:p w14:paraId="5C8C755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w:t>
            </w:r>
            <w:proofErr w:type="spellStart"/>
            <w:r>
              <w:rPr>
                <w:rFonts w:ascii="Consolas" w:eastAsia="Times New Roman" w:hAnsi="Consolas"/>
                <w:color w:val="A31515"/>
                <w:sz w:val="21"/>
                <w:szCs w:val="21"/>
                <w:lang w:val="en-US" w:eastAsia="en-US"/>
              </w:rPr>
              <w:t>boolean</w:t>
            </w:r>
            <w:proofErr w:type="spellEnd"/>
            <w:r w:rsidRPr="006F7838">
              <w:rPr>
                <w:rFonts w:ascii="Consolas" w:eastAsia="Times New Roman" w:hAnsi="Consolas"/>
                <w:color w:val="A31515"/>
                <w:sz w:val="21"/>
                <w:szCs w:val="21"/>
                <w:lang w:val="en-US" w:eastAsia="en-US"/>
              </w:rPr>
              <w:t>"</w:t>
            </w:r>
            <w:r w:rsidRPr="006F7838">
              <w:rPr>
                <w:rFonts w:ascii="Consolas" w:eastAsia="Times New Roman" w:hAnsi="Consolas"/>
                <w:color w:val="000000"/>
                <w:sz w:val="21"/>
                <w:szCs w:val="21"/>
                <w:lang w:val="en-US" w:eastAsia="en-US"/>
              </w:rPr>
              <w:t>,</w:t>
            </w:r>
          </w:p>
          <w:p w14:paraId="137E282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"default"</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"false"</w:t>
            </w:r>
          </w:p>
          <w:p w14:paraId="69D6433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5BDC9A65"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391C0E9A"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0468F1BB"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490E46DC"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43C13B0A"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"if"</w:t>
            </w:r>
            <w:r w:rsidRPr="006F7838">
              <w:rPr>
                <w:rFonts w:ascii="Consolas" w:eastAsia="Times New Roman" w:hAnsi="Consolas"/>
                <w:color w:val="000000"/>
                <w:sz w:val="21"/>
                <w:szCs w:val="21"/>
                <w:lang w:val="en-US" w:eastAsia="en-US"/>
              </w:rPr>
              <w:t>: {</w:t>
            </w:r>
          </w:p>
          <w:p w14:paraId="6702D5A8"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"properties"</w:t>
            </w:r>
            <w:r w:rsidRPr="006F7838">
              <w:rPr>
                <w:rFonts w:ascii="Consolas" w:eastAsia="Times New Roman" w:hAnsi="Consolas"/>
                <w:color w:val="000000"/>
                <w:sz w:val="21"/>
                <w:szCs w:val="21"/>
                <w:lang w:val="en-US" w:eastAsia="en-US"/>
              </w:rPr>
              <w:t>: {</w:t>
            </w:r>
          </w:p>
          <w:p w14:paraId="72CB84DD"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p>
          <w:p w14:paraId="04B515A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"const"</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"dynamic"</w:t>
            </w:r>
          </w:p>
          <w:p w14:paraId="320BD1BA"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0A79994D"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75FAD272"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3268577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"then"</w:t>
            </w:r>
            <w:r w:rsidRPr="006F7838">
              <w:rPr>
                <w:rFonts w:ascii="Consolas" w:eastAsia="Times New Roman" w:hAnsi="Consolas"/>
                <w:color w:val="000000"/>
                <w:sz w:val="21"/>
                <w:szCs w:val="21"/>
                <w:lang w:val="en-US" w:eastAsia="en-US"/>
              </w:rPr>
              <w:t>: {</w:t>
            </w:r>
          </w:p>
          <w:p w14:paraId="67EFB051"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"properties"</w:t>
            </w:r>
            <w:r w:rsidRPr="006F7838">
              <w:rPr>
                <w:rFonts w:ascii="Consolas" w:eastAsia="Times New Roman" w:hAnsi="Consolas"/>
                <w:color w:val="000000"/>
                <w:sz w:val="21"/>
                <w:szCs w:val="21"/>
                <w:lang w:val="en-US" w:eastAsia="en-US"/>
              </w:rPr>
              <w:t>: {</w:t>
            </w:r>
          </w:p>
          <w:p w14:paraId="714BEF96"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w:t>
            </w:r>
            <w:proofErr w:type="spellStart"/>
            <w:r w:rsidRPr="006F7838">
              <w:rPr>
                <w:rFonts w:ascii="Consolas" w:eastAsia="Times New Roman" w:hAnsi="Consolas"/>
                <w:color w:val="0451A5"/>
                <w:sz w:val="21"/>
                <w:szCs w:val="21"/>
                <w:lang w:val="en-US" w:eastAsia="en-US"/>
              </w:rPr>
              <w:t>ttl</w:t>
            </w:r>
            <w:proofErr w:type="spellEnd"/>
            <w:r w:rsidRPr="006F7838">
              <w:rPr>
                <w:rFonts w:ascii="Consolas" w:eastAsia="Times New Roman" w:hAnsi="Consolas"/>
                <w:color w:val="0451A5"/>
                <w:sz w:val="21"/>
                <w:szCs w:val="21"/>
                <w:lang w:val="en-US" w:eastAsia="en-US"/>
              </w:rPr>
              <w:t>"</w:t>
            </w:r>
            <w:r w:rsidRPr="006F7838">
              <w:rPr>
                <w:rFonts w:ascii="Consolas" w:eastAsia="Times New Roman" w:hAnsi="Consolas"/>
                <w:color w:val="000000"/>
                <w:sz w:val="21"/>
                <w:szCs w:val="21"/>
                <w:lang w:val="en-US" w:eastAsia="en-US"/>
              </w:rPr>
              <w:t>: {</w:t>
            </w:r>
          </w:p>
          <w:p w14:paraId="0933375F"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"type"</w:t>
            </w:r>
            <w:r w:rsidRPr="006F7838">
              <w:rPr>
                <w:rFonts w:ascii="Consolas" w:eastAsia="Times New Roman" w:hAnsi="Consolas"/>
                <w:color w:val="000000"/>
                <w:sz w:val="21"/>
                <w:szCs w:val="21"/>
                <w:lang w:val="en-US" w:eastAsia="en-US"/>
              </w:rPr>
              <w:t>: </w:t>
            </w:r>
            <w:r w:rsidRPr="006F7838">
              <w:rPr>
                <w:rFonts w:ascii="Consolas" w:eastAsia="Times New Roman" w:hAnsi="Consolas"/>
                <w:color w:val="A31515"/>
                <w:sz w:val="21"/>
                <w:szCs w:val="21"/>
                <w:lang w:val="en-US" w:eastAsia="en-US"/>
              </w:rPr>
              <w:t>"integer"</w:t>
            </w:r>
            <w:r w:rsidRPr="006F7838">
              <w:rPr>
                <w:rFonts w:ascii="Consolas" w:eastAsia="Times New Roman" w:hAnsi="Consolas"/>
                <w:color w:val="000000"/>
                <w:sz w:val="21"/>
                <w:szCs w:val="21"/>
                <w:lang w:val="en-US" w:eastAsia="en-US"/>
              </w:rPr>
              <w:t>,</w:t>
            </w:r>
          </w:p>
          <w:p w14:paraId="0CDFDDF4"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r w:rsidRPr="006F7838">
              <w:rPr>
                <w:rFonts w:ascii="Consolas" w:eastAsia="Times New Roman" w:hAnsi="Consolas"/>
                <w:color w:val="0451A5"/>
                <w:sz w:val="21"/>
                <w:szCs w:val="21"/>
                <w:lang w:val="en-US" w:eastAsia="en-US"/>
              </w:rPr>
              <w:t>"minimum"</w:t>
            </w:r>
            <w:r w:rsidRPr="006F7838">
              <w:rPr>
                <w:rFonts w:ascii="Consolas" w:eastAsia="Times New Roman" w:hAnsi="Consolas"/>
                <w:color w:val="000000"/>
                <w:sz w:val="21"/>
                <w:szCs w:val="21"/>
                <w:lang w:val="en-US" w:eastAsia="en-US"/>
              </w:rPr>
              <w:t>: </w:t>
            </w:r>
            <w:r w:rsidRPr="006F7838">
              <w:rPr>
                <w:rFonts w:ascii="Consolas" w:eastAsia="Times New Roman" w:hAnsi="Consolas"/>
                <w:color w:val="098658"/>
                <w:sz w:val="21"/>
                <w:szCs w:val="21"/>
                <w:lang w:val="en-US" w:eastAsia="en-US"/>
              </w:rPr>
              <w:t>0</w:t>
            </w:r>
          </w:p>
          <w:p w14:paraId="03529417"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1207DD8C"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52CAF743"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4F7CA70C" w14:textId="77777777" w:rsidR="002C11E3" w:rsidRPr="006F783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  }</w:t>
            </w:r>
          </w:p>
          <w:p w14:paraId="7C214BCD" w14:textId="77777777" w:rsidR="002C11E3" w:rsidRPr="006444F8" w:rsidRDefault="002C11E3" w:rsidP="00304FAA">
            <w:pPr>
              <w:shd w:val="clear" w:color="auto" w:fill="E5DFEC" w:themeFill="accent4" w:themeFillTint="33"/>
              <w:spacing w:after="0" w:line="285" w:lineRule="atLeast"/>
              <w:jc w:val="left"/>
              <w:rPr>
                <w:rFonts w:ascii="Consolas" w:eastAsia="Times New Roman" w:hAnsi="Consolas"/>
                <w:color w:val="000000"/>
                <w:sz w:val="21"/>
                <w:szCs w:val="21"/>
                <w:lang w:val="en-US" w:eastAsia="en-US"/>
              </w:rPr>
            </w:pPr>
            <w:r w:rsidRPr="006F7838">
              <w:rPr>
                <w:rFonts w:ascii="Consolas" w:eastAsia="Times New Roman" w:hAnsi="Consolas"/>
                <w:color w:val="000000"/>
                <w:sz w:val="21"/>
                <w:szCs w:val="21"/>
                <w:lang w:val="en-US" w:eastAsia="en-US"/>
              </w:rPr>
              <w:t>}</w:t>
            </w:r>
          </w:p>
        </w:tc>
      </w:tr>
    </w:tbl>
    <w:p w14:paraId="752F2CF0" w14:textId="77777777" w:rsidR="002C11E3" w:rsidRDefault="002C11E3" w:rsidP="002C11E3">
      <w:pPr>
        <w:jc w:val="left"/>
      </w:pPr>
    </w:p>
    <w:p w14:paraId="66635FB2" w14:textId="321B4538" w:rsidR="002C11E3" w:rsidRDefault="002C11E3" w:rsidP="002C11E3">
      <w:pPr>
        <w:pStyle w:val="Heading2"/>
        <w:numPr>
          <w:ilvl w:val="0"/>
          <w:numId w:val="0"/>
        </w:numPr>
        <w:spacing w:line="250" w:lineRule="atLeast"/>
        <w:rPr>
          <w:i/>
          <w:iCs/>
          <w:color w:val="FF0000"/>
          <w:sz w:val="32"/>
          <w:szCs w:val="28"/>
          <w:u w:val="single"/>
        </w:rPr>
      </w:pPr>
      <w:r w:rsidRPr="002074E1">
        <w:rPr>
          <w:i/>
          <w:color w:val="FF0000"/>
          <w:sz w:val="32"/>
          <w:szCs w:val="32"/>
          <w:highlight w:val="yellow"/>
          <w:u w:val="single"/>
        </w:rPr>
        <w:t>Change 7:</w:t>
      </w:r>
      <w:r w:rsidRPr="002074E1">
        <w:rPr>
          <w:color w:val="FF0000"/>
          <w:sz w:val="32"/>
          <w:szCs w:val="32"/>
          <w:highlight w:val="yellow"/>
          <w:u w:val="single"/>
        </w:rPr>
        <w:t xml:space="preserve"> </w:t>
      </w:r>
      <w:r w:rsidRPr="002074E1">
        <w:rPr>
          <w:i/>
          <w:iCs/>
          <w:color w:val="FF0000"/>
          <w:sz w:val="32"/>
          <w:szCs w:val="28"/>
          <w:highlight w:val="yellow"/>
          <w:u w:val="single"/>
        </w:rPr>
        <w:t>Replace</w:t>
      </w:r>
      <w:r w:rsidRPr="0019088A">
        <w:rPr>
          <w:i/>
          <w:iCs/>
          <w:color w:val="FF0000"/>
          <w:sz w:val="32"/>
          <w:szCs w:val="28"/>
          <w:highlight w:val="yellow"/>
          <w:u w:val="single"/>
        </w:rPr>
        <w:t xml:space="preserve"> </w:t>
      </w:r>
      <w:r>
        <w:rPr>
          <w:i/>
          <w:iCs/>
          <w:color w:val="FF0000"/>
          <w:sz w:val="32"/>
          <w:szCs w:val="28"/>
          <w:highlight w:val="yellow"/>
          <w:u w:val="single"/>
        </w:rPr>
        <w:t xml:space="preserve">7.1 </w:t>
      </w:r>
      <w:r w:rsidRPr="0019088A">
        <w:rPr>
          <w:i/>
          <w:iCs/>
          <w:color w:val="FF0000"/>
          <w:sz w:val="32"/>
          <w:szCs w:val="28"/>
          <w:highlight w:val="yellow"/>
          <w:u w:val="single"/>
        </w:rPr>
        <w:t>with</w:t>
      </w:r>
    </w:p>
    <w:p w14:paraId="1B598DC3" w14:textId="77777777" w:rsidR="002C11E3" w:rsidRDefault="002C11E3" w:rsidP="002C11E3">
      <w:r>
        <w:t xml:space="preserve">The client shall recognize and process the SBD descriptor’s </w:t>
      </w:r>
      <w:r w:rsidRPr="5AACA424">
        <w:rPr>
          <w:rFonts w:ascii="Courier New" w:hAnsi="Courier New" w:cs="Courier New"/>
        </w:rPr>
        <w:t>@schemeIdUri</w:t>
      </w:r>
      <w:r w:rsidRPr="5AACA424">
        <w:rPr>
          <w:rFonts w:asciiTheme="majorHAnsi" w:hAnsiTheme="majorHAnsi" w:cs="Courier New"/>
        </w:rPr>
        <w:t xml:space="preserve"> according to clause 6</w:t>
      </w:r>
      <w:r>
        <w:t>.</w:t>
      </w:r>
    </w:p>
    <w:p w14:paraId="55A03520" w14:textId="77777777" w:rsidR="002C11E3" w:rsidRDefault="002C11E3" w:rsidP="002C11E3">
      <w:pPr>
        <w:rPr>
          <w:rFonts w:ascii="Courier New" w:hAnsi="Courier New" w:cs="Courier New"/>
        </w:rPr>
      </w:pPr>
      <w:r>
        <w:t xml:space="preserve">The client shall download the SBD document from the location indicated by the SBD descriptor’s </w:t>
      </w:r>
      <w:r w:rsidRPr="00235C15">
        <w:rPr>
          <w:rFonts w:ascii="Courier New" w:hAnsi="Courier New" w:cs="Courier New"/>
        </w:rPr>
        <w:t>@</w:t>
      </w:r>
      <w:r>
        <w:rPr>
          <w:rFonts w:ascii="Courier New" w:hAnsi="Courier New" w:cs="Courier New"/>
        </w:rPr>
        <w:t>value.</w:t>
      </w:r>
    </w:p>
    <w:p w14:paraId="7E22EACE" w14:textId="77777777" w:rsidR="002C11E3" w:rsidRDefault="002C11E3" w:rsidP="002C11E3">
      <w:pPr>
        <w:rPr>
          <w:rFonts w:asciiTheme="majorHAnsi" w:hAnsiTheme="majorHAnsi" w:cs="Courier New"/>
        </w:rPr>
      </w:pPr>
      <w:r w:rsidRPr="5AACA424">
        <w:rPr>
          <w:rFonts w:asciiTheme="majorHAnsi" w:hAnsiTheme="majorHAnsi" w:cs="Courier New"/>
        </w:rPr>
        <w:t>The client shall parse the SBD document JSON object and build the timeline/</w:t>
      </w:r>
      <w:proofErr w:type="spellStart"/>
      <w:r w:rsidRPr="5AACA424">
        <w:rPr>
          <w:rFonts w:asciiTheme="majorHAnsi" w:hAnsiTheme="majorHAnsi" w:cs="Courier New"/>
        </w:rPr>
        <w:t>orderline</w:t>
      </w:r>
      <w:proofErr w:type="spellEnd"/>
      <w:r w:rsidRPr="5AACA424">
        <w:rPr>
          <w:rFonts w:asciiTheme="majorHAnsi" w:hAnsiTheme="majorHAnsi" w:cs="Courier New"/>
        </w:rPr>
        <w:t xml:space="preserve"> table according to clause 7.</w:t>
      </w:r>
    </w:p>
    <w:p w14:paraId="1C96ED67" w14:textId="77777777" w:rsidR="002C11E3" w:rsidRDefault="002C11E3" w:rsidP="002C11E3">
      <w:pPr>
        <w:rPr>
          <w:rFonts w:asciiTheme="majorHAnsi" w:hAnsiTheme="majorHAnsi" w:cs="Courier New"/>
        </w:rPr>
      </w:pPr>
      <w:r w:rsidRPr="5AACA424">
        <w:rPr>
          <w:rFonts w:asciiTheme="majorHAnsi" w:hAnsiTheme="majorHAnsi" w:cs="Courier New"/>
        </w:rPr>
        <w:t>The client shall find the matching row in the timeline/</w:t>
      </w:r>
      <w:proofErr w:type="spellStart"/>
      <w:r w:rsidRPr="5AACA424">
        <w:rPr>
          <w:rFonts w:asciiTheme="majorHAnsi" w:hAnsiTheme="majorHAnsi" w:cs="Courier New"/>
        </w:rPr>
        <w:t>orderline</w:t>
      </w:r>
      <w:proofErr w:type="spellEnd"/>
      <w:r w:rsidRPr="5AACA424">
        <w:rPr>
          <w:rFonts w:asciiTheme="majorHAnsi" w:hAnsiTheme="majorHAnsi" w:cs="Courier New"/>
        </w:rPr>
        <w:t xml:space="preserve"> table of a requesting (sub)segment according to clause 7.</w:t>
      </w:r>
    </w:p>
    <w:p w14:paraId="651E58F7" w14:textId="77777777" w:rsidR="002C11E3" w:rsidRDefault="002C11E3" w:rsidP="002C11E3">
      <w:pPr>
        <w:rPr>
          <w:rFonts w:asciiTheme="majorHAnsi" w:hAnsiTheme="majorHAnsi" w:cs="Courier New"/>
        </w:rPr>
      </w:pPr>
      <w:r>
        <w:rPr>
          <w:rFonts w:asciiTheme="majorHAnsi" w:hAnsiTheme="majorHAnsi" w:cs="Courier New"/>
        </w:rPr>
        <w:t xml:space="preserve">The client shall find the corresponding value for each key listed in the SBD descriptor for the matching row, </w:t>
      </w:r>
      <w:ins w:id="258" w:author="Iraj Sodagar" w:date="2020-12-29T18:21:00Z">
        <w:r>
          <w:rPr>
            <w:rFonts w:asciiTheme="majorHAnsi" w:hAnsiTheme="majorHAnsi" w:cs="Courier New"/>
          </w:rPr>
          <w:t>replaces the host, path and port of the segment URL</w:t>
        </w:r>
      </w:ins>
      <w:ins w:id="259" w:author="Iraj Sodagar" w:date="2020-12-29T18:22:00Z">
        <w:r>
          <w:rPr>
            <w:rFonts w:asciiTheme="majorHAnsi" w:hAnsiTheme="majorHAnsi" w:cs="Courier New"/>
          </w:rPr>
          <w:t xml:space="preserve"> if requested</w:t>
        </w:r>
      </w:ins>
      <w:ins w:id="260" w:author="Iraj Sodagar" w:date="2020-12-29T18:21:00Z">
        <w:r>
          <w:rPr>
            <w:rFonts w:asciiTheme="majorHAnsi" w:hAnsiTheme="majorHAnsi" w:cs="Courier New"/>
          </w:rPr>
          <w:t xml:space="preserve">, </w:t>
        </w:r>
      </w:ins>
      <w:r>
        <w:rPr>
          <w:rFonts w:asciiTheme="majorHAnsi" w:hAnsiTheme="majorHAnsi" w:cs="Courier New"/>
        </w:rPr>
        <w:t>and build the query with the order of keys defined in the SBD descriptor according to clauses 6 and 7.</w:t>
      </w:r>
    </w:p>
    <w:p w14:paraId="5847DFAF" w14:textId="77777777" w:rsidR="002C11E3" w:rsidRPr="006444F8" w:rsidRDefault="002C11E3" w:rsidP="002C11E3">
      <w:pPr>
        <w:rPr>
          <w:rFonts w:asciiTheme="majorHAnsi" w:hAnsiTheme="majorHAnsi"/>
        </w:rPr>
      </w:pPr>
      <w:r w:rsidRPr="5AACA424">
        <w:rPr>
          <w:rFonts w:asciiTheme="majorHAnsi" w:hAnsiTheme="majorHAnsi" w:cs="Courier New"/>
        </w:rPr>
        <w:t xml:space="preserve">The client shall calculate the </w:t>
      </w:r>
      <w:ins w:id="261" w:author="Iraj Sodagar" w:date="2020-12-29T18:22:00Z">
        <w:r>
          <w:rPr>
            <w:rFonts w:asciiTheme="majorHAnsi" w:hAnsiTheme="majorHAnsi" w:cs="Courier New"/>
          </w:rPr>
          <w:t xml:space="preserve">URL host, path and port, and the </w:t>
        </w:r>
      </w:ins>
      <w:r w:rsidRPr="5AACA424">
        <w:rPr>
          <w:rFonts w:asciiTheme="majorHAnsi" w:hAnsiTheme="majorHAnsi" w:cs="Courier New"/>
        </w:rPr>
        <w:t xml:space="preserve">query for the matching row, build the </w:t>
      </w:r>
      <w:ins w:id="262" w:author="Iraj Sodagar" w:date="2020-12-29T18:22:00Z">
        <w:r>
          <w:rPr>
            <w:rFonts w:asciiTheme="majorHAnsi" w:hAnsiTheme="majorHAnsi" w:cs="Courier New"/>
          </w:rPr>
          <w:t xml:space="preserve">URL and </w:t>
        </w:r>
      </w:ins>
      <w:r w:rsidRPr="5AACA424">
        <w:rPr>
          <w:rFonts w:asciiTheme="majorHAnsi" w:hAnsiTheme="majorHAnsi" w:cs="Courier New"/>
        </w:rPr>
        <w:t>query string</w:t>
      </w:r>
      <w:r>
        <w:rPr>
          <w:rFonts w:asciiTheme="majorHAnsi" w:hAnsiTheme="majorHAnsi" w:cs="Courier New"/>
        </w:rPr>
        <w:t>,</w:t>
      </w:r>
      <w:r w:rsidRPr="5AACA424">
        <w:rPr>
          <w:rFonts w:asciiTheme="majorHAnsi" w:hAnsiTheme="majorHAnsi" w:cs="Courier New"/>
        </w:rPr>
        <w:t xml:space="preserve"> </w:t>
      </w:r>
      <w:del w:id="263" w:author="Iraj Sodagar" w:date="2020-12-29T18:23:00Z">
        <w:r w:rsidRPr="5AACA424" w:rsidDel="0090342B">
          <w:rPr>
            <w:rFonts w:asciiTheme="majorHAnsi" w:hAnsiTheme="majorHAnsi" w:cs="Courier New"/>
          </w:rPr>
          <w:delText xml:space="preserve">and add it to the segment request </w:delText>
        </w:r>
      </w:del>
      <w:r w:rsidRPr="5AACA424">
        <w:rPr>
          <w:rFonts w:asciiTheme="majorHAnsi" w:hAnsiTheme="majorHAnsi" w:cs="Courier New"/>
        </w:rPr>
        <w:t>according to clause 6.</w:t>
      </w:r>
    </w:p>
    <w:p w14:paraId="07F7DDC0" w14:textId="562A73F3" w:rsidR="002C11E3" w:rsidRDefault="002C11E3" w:rsidP="002C11E3">
      <w:pPr>
        <w:pStyle w:val="Heading2"/>
        <w:numPr>
          <w:ilvl w:val="0"/>
          <w:numId w:val="0"/>
        </w:numPr>
        <w:spacing w:line="250" w:lineRule="atLeast"/>
        <w:rPr>
          <w:i/>
          <w:iCs/>
          <w:color w:val="FF0000"/>
          <w:sz w:val="32"/>
          <w:szCs w:val="28"/>
          <w:u w:val="single"/>
        </w:rPr>
      </w:pPr>
      <w:r w:rsidRPr="002074E1">
        <w:rPr>
          <w:i/>
          <w:color w:val="FF0000"/>
          <w:sz w:val="32"/>
          <w:szCs w:val="32"/>
          <w:highlight w:val="yellow"/>
          <w:u w:val="single"/>
        </w:rPr>
        <w:t>Change 8:</w:t>
      </w:r>
      <w:r w:rsidRPr="002074E1">
        <w:rPr>
          <w:color w:val="FF0000"/>
          <w:sz w:val="32"/>
          <w:szCs w:val="32"/>
          <w:highlight w:val="yellow"/>
          <w:u w:val="single"/>
        </w:rPr>
        <w:t xml:space="preserve"> </w:t>
      </w:r>
      <w:r w:rsidRPr="002074E1">
        <w:rPr>
          <w:i/>
          <w:iCs/>
          <w:color w:val="FF0000"/>
          <w:sz w:val="32"/>
          <w:szCs w:val="28"/>
          <w:highlight w:val="yellow"/>
          <w:u w:val="single"/>
        </w:rPr>
        <w:t>Replace</w:t>
      </w:r>
      <w:r w:rsidRPr="0019088A">
        <w:rPr>
          <w:i/>
          <w:iCs/>
          <w:color w:val="FF0000"/>
          <w:sz w:val="32"/>
          <w:szCs w:val="28"/>
          <w:highlight w:val="yellow"/>
          <w:u w:val="single"/>
        </w:rPr>
        <w:t xml:space="preserve"> </w:t>
      </w:r>
      <w:r>
        <w:rPr>
          <w:i/>
          <w:iCs/>
          <w:color w:val="FF0000"/>
          <w:sz w:val="32"/>
          <w:szCs w:val="28"/>
          <w:highlight w:val="yellow"/>
          <w:u w:val="single"/>
        </w:rPr>
        <w:t xml:space="preserve">7.2.2 </w:t>
      </w:r>
      <w:r w:rsidRPr="0019088A">
        <w:rPr>
          <w:i/>
          <w:iCs/>
          <w:color w:val="FF0000"/>
          <w:sz w:val="32"/>
          <w:szCs w:val="28"/>
          <w:highlight w:val="yellow"/>
          <w:u w:val="single"/>
        </w:rPr>
        <w:t>with</w:t>
      </w:r>
    </w:p>
    <w:p w14:paraId="4A209027" w14:textId="77777777" w:rsidR="002C11E3" w:rsidRPr="009E62B9" w:rsidRDefault="002C11E3" w:rsidP="002C11E3">
      <w:pPr>
        <w:ind w:left="360"/>
        <w:rPr>
          <w:i/>
        </w:rPr>
      </w:pPr>
      <w:r w:rsidRPr="009E62B9">
        <w:rPr>
          <w:i/>
        </w:rPr>
        <w:t xml:space="preserve">Inputs: </w:t>
      </w:r>
      <w:r>
        <w:rPr>
          <w:i/>
        </w:rPr>
        <w:t>@keys</w:t>
      </w:r>
      <w:r w:rsidRPr="009E62B9">
        <w:rPr>
          <w:i/>
        </w:rPr>
        <w:t>, (sub)segment EPT</w:t>
      </w:r>
      <w:r>
        <w:rPr>
          <w:i/>
        </w:rPr>
        <w:t xml:space="preserve">/(sub)segment </w:t>
      </w:r>
      <w:ins w:id="264" w:author="Iraj Sodagar" w:date="2021-01-02T15:42:00Z">
        <w:r>
          <w:rPr>
            <w:i/>
          </w:rPr>
          <w:t>time/</w:t>
        </w:r>
      </w:ins>
      <w:r>
        <w:rPr>
          <w:i/>
        </w:rPr>
        <w:t>number</w:t>
      </w:r>
      <w:ins w:id="265" w:author="Iraj Sodagar" w:date="2020-12-29T18:23:00Z">
        <w:r>
          <w:rPr>
            <w:i/>
          </w:rPr>
          <w:t>, segment/subsegment URL</w:t>
        </w:r>
      </w:ins>
    </w:p>
    <w:p w14:paraId="5E4706F3" w14:textId="77777777" w:rsidR="002C11E3" w:rsidRDefault="002C11E3" w:rsidP="002C11E3">
      <w:pPr>
        <w:ind w:left="360"/>
      </w:pPr>
      <w:r w:rsidRPr="009E62B9">
        <w:rPr>
          <w:i/>
        </w:rPr>
        <w:t>Output: string</w:t>
      </w:r>
      <w:r>
        <w:rPr>
          <w:rFonts w:ascii="Courier New" w:hAnsi="Courier New" w:cs="Courier New"/>
          <w:i/>
        </w:rPr>
        <w:t xml:space="preserve"> </w:t>
      </w:r>
      <w:r w:rsidRPr="006444F8">
        <w:rPr>
          <w:rFonts w:ascii="Courier New" w:hAnsi="Courier New" w:cs="Courier New"/>
          <w:i/>
        </w:rPr>
        <w:t>q</w:t>
      </w:r>
    </w:p>
    <w:p w14:paraId="65E28FDC" w14:textId="77777777" w:rsidR="002C11E3" w:rsidRDefault="002C11E3" w:rsidP="002C11E3">
      <w:pPr>
        <w:pStyle w:val="ListParagraph"/>
        <w:numPr>
          <w:ilvl w:val="0"/>
          <w:numId w:val="36"/>
        </w:numPr>
        <w:spacing w:after="0" w:line="240" w:lineRule="auto"/>
        <w:jc w:val="left"/>
      </w:pPr>
      <w:r w:rsidRPr="009E62B9">
        <w:t>The SBD client calculates the earliest presentation time (EPT)</w:t>
      </w:r>
      <w:r>
        <w:t>/the number</w:t>
      </w:r>
      <w:r w:rsidRPr="009E62B9">
        <w:t xml:space="preserve"> of a requested </w:t>
      </w:r>
      <w:r>
        <w:t>(</w:t>
      </w:r>
      <w:r w:rsidRPr="009E62B9">
        <w:t>sub</w:t>
      </w:r>
      <w:r>
        <w:t>)</w:t>
      </w:r>
      <w:r w:rsidRPr="009E62B9">
        <w:t>segment.</w:t>
      </w:r>
    </w:p>
    <w:p w14:paraId="3FB5E73A" w14:textId="77777777" w:rsidR="002C11E3" w:rsidRDefault="002C11E3" w:rsidP="002C11E3">
      <w:pPr>
        <w:pStyle w:val="ListParagraph"/>
        <w:numPr>
          <w:ilvl w:val="0"/>
          <w:numId w:val="36"/>
        </w:numPr>
        <w:spacing w:after="0" w:line="240" w:lineRule="auto"/>
        <w:jc w:val="left"/>
      </w:pPr>
      <w:r>
        <w:t xml:space="preserve">The SBD client finds the row </w:t>
      </w:r>
      <w:proofErr w:type="spellStart"/>
      <w:r w:rsidRPr="006444F8">
        <w:rPr>
          <w:rFonts w:ascii="Courier New" w:hAnsi="Courier New" w:cs="Courier New"/>
        </w:rPr>
        <w:t>i</w:t>
      </w:r>
      <w:proofErr w:type="spellEnd"/>
      <w:r>
        <w:t xml:space="preserve"> in the timeline/</w:t>
      </w:r>
      <w:proofErr w:type="spellStart"/>
      <w:r>
        <w:t>orderline</w:t>
      </w:r>
      <w:proofErr w:type="spellEnd"/>
      <w:r>
        <w:t xml:space="preserve"> table such that (sub) segment EPT is </w:t>
      </w:r>
      <w:proofErr w:type="spellStart"/>
      <w:r w:rsidRPr="006444F8">
        <w:rPr>
          <w:rFonts w:ascii="Courier New" w:hAnsi="Courier New" w:cs="Courier New"/>
        </w:rPr>
        <w:t>t</w:t>
      </w:r>
      <w:r w:rsidRPr="006444F8">
        <w:rPr>
          <w:rFonts w:ascii="Courier New" w:hAnsi="Courier New" w:cs="Courier New"/>
          <w:vertAlign w:val="subscript"/>
        </w:rPr>
        <w:t>i</w:t>
      </w:r>
      <w:proofErr w:type="spellEnd"/>
      <w:r w:rsidRPr="006444F8">
        <w:rPr>
          <w:rFonts w:ascii="Courier New" w:hAnsi="Courier New" w:cs="Courier New"/>
        </w:rPr>
        <w:t>&lt;= EPT&lt;</w:t>
      </w:r>
      <w:r w:rsidRPr="00235C15">
        <w:rPr>
          <w:rFonts w:ascii="Courier New" w:hAnsi="Courier New" w:cs="Courier New"/>
        </w:rPr>
        <w:t>t</w:t>
      </w:r>
      <w:r w:rsidRPr="00235C15">
        <w:rPr>
          <w:rFonts w:ascii="Courier New" w:hAnsi="Courier New" w:cs="Courier New"/>
          <w:vertAlign w:val="subscript"/>
        </w:rPr>
        <w:t>i</w:t>
      </w:r>
      <w:r>
        <w:rPr>
          <w:rFonts w:ascii="Courier New" w:hAnsi="Courier New" w:cs="Courier New"/>
          <w:vertAlign w:val="subscript"/>
        </w:rPr>
        <w:t xml:space="preserve">+1 </w:t>
      </w:r>
      <w:r>
        <w:rPr>
          <w:rFonts w:asciiTheme="majorHAnsi" w:hAnsiTheme="majorHAnsi" w:cs="Courier New"/>
        </w:rPr>
        <w:t xml:space="preserve">or </w:t>
      </w:r>
      <w:r w:rsidRPr="006444F8">
        <w:rPr>
          <w:rFonts w:asciiTheme="majorHAnsi" w:hAnsiTheme="majorHAnsi" w:cs="Courier New"/>
          <w:i/>
          <w:iCs/>
        </w:rPr>
        <w:t>segment number</w:t>
      </w:r>
      <w:r>
        <w:rPr>
          <w:rFonts w:asciiTheme="majorHAnsi" w:hAnsiTheme="majorHAnsi" w:cs="Courier New"/>
        </w:rPr>
        <w:t xml:space="preserve"> = </w:t>
      </w:r>
      <w:proofErr w:type="spellStart"/>
      <w:r>
        <w:rPr>
          <w:rFonts w:asciiTheme="majorHAnsi" w:hAnsiTheme="majorHAnsi" w:cs="Courier New"/>
        </w:rPr>
        <w:t>n</w:t>
      </w:r>
      <w:r w:rsidRPr="006444F8">
        <w:rPr>
          <w:rFonts w:asciiTheme="majorHAnsi" w:hAnsiTheme="majorHAnsi" w:cs="Courier New"/>
          <w:vertAlign w:val="subscript"/>
        </w:rPr>
        <w:t>i</w:t>
      </w:r>
      <w:proofErr w:type="spellEnd"/>
      <w:r>
        <w:rPr>
          <w:rFonts w:asciiTheme="majorHAnsi" w:hAnsiTheme="majorHAnsi" w:cs="Courier New"/>
        </w:rPr>
        <w:t>.</w:t>
      </w:r>
    </w:p>
    <w:p w14:paraId="40748306" w14:textId="77777777" w:rsidR="002C11E3" w:rsidRDefault="002C11E3" w:rsidP="002C11E3">
      <w:pPr>
        <w:pStyle w:val="ListParagraph"/>
        <w:numPr>
          <w:ilvl w:val="0"/>
          <w:numId w:val="36"/>
        </w:numPr>
        <w:spacing w:after="0" w:line="240" w:lineRule="auto"/>
        <w:jc w:val="left"/>
      </w:pPr>
      <w:r>
        <w:t xml:space="preserve">For each </w:t>
      </w:r>
      <w:r>
        <w:rPr>
          <w:rFonts w:ascii="Courier New" w:hAnsi="Courier New" w:cs="Courier New"/>
        </w:rPr>
        <w:t>name</w:t>
      </w:r>
      <w:r w:rsidRPr="006622EC">
        <w:t xml:space="preserve"> </w:t>
      </w:r>
      <w:r>
        <w:t xml:space="preserve">in element </w:t>
      </w:r>
      <w:proofErr w:type="spellStart"/>
      <w:proofErr w:type="gramStart"/>
      <w:r w:rsidRPr="00C576D1">
        <w:rPr>
          <w:rFonts w:ascii="Courier New" w:hAnsi="Courier New" w:cs="Courier New"/>
          <w:b/>
          <w:bCs/>
        </w:rPr>
        <w:t>Key</w:t>
      </w:r>
      <w:r w:rsidRPr="00C576D1">
        <w:rPr>
          <w:vertAlign w:val="subscript"/>
        </w:rPr>
        <w:t>j</w:t>
      </w:r>
      <w:proofErr w:type="spellEnd"/>
      <w:r w:rsidRPr="00C576D1">
        <w:rPr>
          <w:vertAlign w:val="subscript"/>
        </w:rPr>
        <w:t xml:space="preserve"> </w:t>
      </w:r>
      <w:r>
        <w:rPr>
          <w:vertAlign w:val="subscript"/>
        </w:rPr>
        <w:t xml:space="preserve"> </w:t>
      </w:r>
      <w:r>
        <w:t>in</w:t>
      </w:r>
      <w:proofErr w:type="gramEnd"/>
      <w:r>
        <w:t xml:space="preserve"> the Essential Property descriptor</w:t>
      </w:r>
    </w:p>
    <w:p w14:paraId="50D346AF" w14:textId="77777777" w:rsidR="002C11E3" w:rsidRDefault="002C11E3" w:rsidP="002C11E3">
      <w:pPr>
        <w:pStyle w:val="ListParagraph"/>
        <w:numPr>
          <w:ilvl w:val="1"/>
          <w:numId w:val="36"/>
        </w:numPr>
        <w:spacing w:after="0" w:line="240" w:lineRule="auto"/>
        <w:jc w:val="left"/>
      </w:pPr>
      <w:r>
        <w:t xml:space="preserve">Find a matching item </w:t>
      </w:r>
      <w:r>
        <w:rPr>
          <w:rFonts w:ascii="Courier New" w:hAnsi="Courier New" w:cs="Courier New"/>
        </w:rPr>
        <w:t>key</w:t>
      </w:r>
      <w:r>
        <w:t xml:space="preserve"> in </w:t>
      </w:r>
      <w:proofErr w:type="spellStart"/>
      <w:r w:rsidRPr="006444F8">
        <w:rPr>
          <w:rFonts w:ascii="Courier New" w:hAnsi="Courier New" w:cs="Courier New"/>
        </w:rPr>
        <w:t>keylist</w:t>
      </w:r>
      <w:proofErr w:type="spellEnd"/>
      <w:r>
        <w:t xml:space="preserve"> array</w:t>
      </w:r>
    </w:p>
    <w:p w14:paraId="544B88AE" w14:textId="77777777" w:rsidR="002C11E3" w:rsidRDefault="002C11E3" w:rsidP="002C11E3">
      <w:pPr>
        <w:pStyle w:val="ListParagraph"/>
        <w:numPr>
          <w:ilvl w:val="1"/>
          <w:numId w:val="36"/>
        </w:numPr>
        <w:spacing w:after="0" w:line="240" w:lineRule="auto"/>
        <w:jc w:val="left"/>
      </w:pPr>
      <w:r>
        <w:t xml:space="preserve">Find the corresponding item </w:t>
      </w:r>
      <w:r>
        <w:rPr>
          <w:rFonts w:ascii="Courier New" w:hAnsi="Courier New" w:cs="Courier New"/>
        </w:rPr>
        <w:t>value</w:t>
      </w:r>
      <w:r>
        <w:t xml:space="preserve"> in the </w:t>
      </w:r>
      <w:r w:rsidRPr="006444F8">
        <w:rPr>
          <w:rFonts w:ascii="Courier New" w:hAnsi="Courier New" w:cs="Courier New"/>
        </w:rPr>
        <w:t>v</w:t>
      </w:r>
      <w:r>
        <w:t xml:space="preserve"> array of the entry row </w:t>
      </w:r>
      <w:proofErr w:type="spellStart"/>
      <w:r w:rsidRPr="006444F8">
        <w:rPr>
          <w:rFonts w:ascii="Courier New" w:hAnsi="Courier New" w:cs="Courier New"/>
        </w:rPr>
        <w:t>i</w:t>
      </w:r>
      <w:proofErr w:type="spellEnd"/>
    </w:p>
    <w:p w14:paraId="70C764A2" w14:textId="77777777" w:rsidR="002C11E3" w:rsidRDefault="002C11E3" w:rsidP="002C11E3">
      <w:pPr>
        <w:pStyle w:val="ListParagraph"/>
        <w:numPr>
          <w:ilvl w:val="1"/>
          <w:numId w:val="36"/>
        </w:numPr>
        <w:spacing w:after="0" w:line="240" w:lineRule="auto"/>
        <w:jc w:val="left"/>
      </w:pPr>
      <w:r>
        <w:t xml:space="preserve">If </w:t>
      </w:r>
      <w:r>
        <w:rPr>
          <w:rFonts w:ascii="Courier New" w:hAnsi="Courier New" w:cs="Courier New"/>
        </w:rPr>
        <w:t>template</w:t>
      </w:r>
      <w:r w:rsidRPr="002F1D4A">
        <w:t xml:space="preserve"> </w:t>
      </w:r>
      <w:r>
        <w:t xml:space="preserve">exists, </w:t>
      </w:r>
    </w:p>
    <w:p w14:paraId="2C6C8A7F" w14:textId="77777777" w:rsidR="002C11E3" w:rsidRDefault="002C11E3" w:rsidP="002C11E3">
      <w:pPr>
        <w:pStyle w:val="ListParagraph"/>
        <w:numPr>
          <w:ilvl w:val="2"/>
          <w:numId w:val="36"/>
        </w:numPr>
        <w:spacing w:after="0" w:line="240" w:lineRule="auto"/>
        <w:jc w:val="left"/>
      </w:pPr>
      <w:r>
        <w:t xml:space="preserve">replace the template’s substring between ‘$’ </w:t>
      </w:r>
      <w:proofErr w:type="gramStart"/>
      <w:r>
        <w:t xml:space="preserve">with  </w:t>
      </w:r>
      <w:r>
        <w:rPr>
          <w:rFonts w:ascii="Courier New" w:hAnsi="Courier New" w:cs="Courier New"/>
        </w:rPr>
        <w:t>value</w:t>
      </w:r>
      <w:proofErr w:type="gramEnd"/>
      <w:r>
        <w:rPr>
          <w:rFonts w:ascii="Courier New" w:hAnsi="Courier New" w:cs="Courier New"/>
          <w:vertAlign w:val="subscript"/>
        </w:rPr>
        <w:t xml:space="preserve"> </w:t>
      </w:r>
      <w:r>
        <w:t>and add the results to the end of query string</w:t>
      </w:r>
    </w:p>
    <w:p w14:paraId="5B09F67D" w14:textId="77777777" w:rsidR="002C11E3" w:rsidRPr="00495E6A" w:rsidRDefault="002C11E3" w:rsidP="002C11E3">
      <w:pPr>
        <w:pStyle w:val="ListParagraph"/>
        <w:numPr>
          <w:ilvl w:val="2"/>
          <w:numId w:val="36"/>
        </w:numPr>
        <w:spacing w:after="0" w:line="240" w:lineRule="auto"/>
        <w:jc w:val="left"/>
        <w:rPr>
          <w:ins w:id="266" w:author="Iraj Sodagar" w:date="2020-12-29T18:23:00Z"/>
          <w:rPrChange w:id="267" w:author="Iraj Sodagar" w:date="2020-12-29T18:23:00Z">
            <w:rPr>
              <w:ins w:id="268" w:author="Iraj Sodagar" w:date="2020-12-29T18:23:00Z"/>
              <w:rFonts w:ascii="Courier New" w:hAnsi="Courier New" w:cs="Courier New"/>
              <w:i/>
              <w:iCs/>
            </w:rPr>
          </w:rPrChange>
        </w:rPr>
      </w:pPr>
      <w:r>
        <w:t xml:space="preserve">Otherwise, add </w:t>
      </w:r>
      <w:r>
        <w:rPr>
          <w:rFonts w:ascii="Courier New" w:hAnsi="Courier New" w:cs="Courier New"/>
        </w:rPr>
        <w:t>key=value</w:t>
      </w:r>
      <w:r>
        <w:t xml:space="preserve"> to the end of query </w:t>
      </w:r>
      <w:r w:rsidRPr="00FC2D2B">
        <w:rPr>
          <w:rFonts w:ascii="Courier New" w:hAnsi="Courier New" w:cs="Courier New"/>
          <w:i/>
          <w:iCs/>
        </w:rPr>
        <w:t>q</w:t>
      </w:r>
    </w:p>
    <w:p w14:paraId="2841F6C6" w14:textId="77777777" w:rsidR="002C11E3" w:rsidRPr="00451D47" w:rsidRDefault="002C11E3" w:rsidP="002C11E3">
      <w:pPr>
        <w:pStyle w:val="ListParagraph"/>
        <w:numPr>
          <w:ilvl w:val="1"/>
          <w:numId w:val="36"/>
        </w:numPr>
        <w:spacing w:after="0" w:line="240" w:lineRule="auto"/>
        <w:jc w:val="left"/>
        <w:rPr>
          <w:ins w:id="269" w:author="Iraj Sodagar" w:date="2020-12-29T18:24:00Z"/>
        </w:rPr>
      </w:pPr>
      <w:ins w:id="270" w:author="Iraj Sodagar" w:date="2020-12-29T18:24:00Z">
        <w:r w:rsidRPr="00451D47">
          <w:t xml:space="preserve">If any of </w:t>
        </w:r>
        <w:proofErr w:type="spellStart"/>
        <w:r w:rsidRPr="00451D47">
          <w:rPr>
            <w:rFonts w:ascii="Courier New" w:hAnsi="Courier New" w:cs="Courier New"/>
          </w:rPr>
          <w:t>hostTemplate</w:t>
        </w:r>
        <w:proofErr w:type="spellEnd"/>
        <w:r w:rsidRPr="00451D47">
          <w:t xml:space="preserve">, </w:t>
        </w:r>
        <w:proofErr w:type="spellStart"/>
        <w:r w:rsidRPr="00451D47">
          <w:rPr>
            <w:rFonts w:ascii="Courier New" w:hAnsi="Courier New" w:cs="Courier New"/>
          </w:rPr>
          <w:t>portTemplate</w:t>
        </w:r>
        <w:proofErr w:type="spellEnd"/>
        <w:r w:rsidRPr="00451D47">
          <w:t xml:space="preserve">, and </w:t>
        </w:r>
        <w:proofErr w:type="spellStart"/>
        <w:r w:rsidRPr="00451D47">
          <w:rPr>
            <w:rFonts w:ascii="Courier New" w:hAnsi="Courier New" w:cs="Courier New"/>
          </w:rPr>
          <w:t>pathTemplate</w:t>
        </w:r>
        <w:proofErr w:type="spellEnd"/>
        <w:r w:rsidRPr="00451D47">
          <w:t xml:space="preserve"> exists, for each </w:t>
        </w:r>
      </w:ins>
    </w:p>
    <w:p w14:paraId="05A4C9D9" w14:textId="77777777" w:rsidR="002C11E3" w:rsidRPr="00451D47" w:rsidRDefault="002C11E3" w:rsidP="002C11E3">
      <w:pPr>
        <w:pStyle w:val="ListParagraph"/>
        <w:numPr>
          <w:ilvl w:val="2"/>
          <w:numId w:val="36"/>
        </w:numPr>
        <w:spacing w:after="0" w:line="240" w:lineRule="auto"/>
        <w:jc w:val="left"/>
        <w:rPr>
          <w:ins w:id="271" w:author="Iraj Sodagar" w:date="2020-12-29T18:24:00Z"/>
        </w:rPr>
      </w:pPr>
      <w:ins w:id="272" w:author="Iraj Sodagar" w:date="2020-12-29T18:24:00Z">
        <w:r w:rsidRPr="00451D47">
          <w:t xml:space="preserve">replace the template’s substring of the corresponding part of segment/subsegment URL between </w:t>
        </w:r>
      </w:ins>
      <w:ins w:id="273" w:author="Iraj Sodagar" w:date="2021-01-02T13:05:00Z">
        <w:r>
          <w:t xml:space="preserve">corresponding key between two </w:t>
        </w:r>
      </w:ins>
      <w:ins w:id="274" w:author="Iraj Sodagar" w:date="2020-12-29T18:24:00Z">
        <w:r w:rsidRPr="00451D47">
          <w:t>‘$’ with</w:t>
        </w:r>
      </w:ins>
      <w:ins w:id="275" w:author="Iraj Sodagar" w:date="2021-01-02T15:43:00Z">
        <w:r>
          <w:t xml:space="preserve"> it found value in the SBD table</w:t>
        </w:r>
      </w:ins>
      <w:ins w:id="276" w:author="Iraj Sodagar" w:date="2021-01-02T13:57:00Z">
        <w:r>
          <w:rPr>
            <w:rFonts w:ascii="Courier New" w:hAnsi="Courier New" w:cs="Courier New"/>
          </w:rPr>
          <w:t xml:space="preserve">, </w:t>
        </w:r>
        <w:r>
          <w:t>or</w:t>
        </w:r>
      </w:ins>
    </w:p>
    <w:p w14:paraId="1DE03AFD" w14:textId="77777777" w:rsidR="002C11E3" w:rsidRDefault="002C11E3" w:rsidP="002C11E3">
      <w:pPr>
        <w:pStyle w:val="ListParagraph"/>
        <w:numPr>
          <w:ilvl w:val="2"/>
          <w:numId w:val="36"/>
        </w:numPr>
        <w:spacing w:after="0" w:line="240" w:lineRule="auto"/>
        <w:jc w:val="left"/>
      </w:pPr>
      <w:ins w:id="277" w:author="Iraj Sodagar" w:date="2021-01-02T13:57:00Z">
        <w:r>
          <w:t>if the match is not found in the table</w:t>
        </w:r>
      </w:ins>
      <w:ins w:id="278" w:author="Iraj Sodagar" w:date="2020-12-29T18:24:00Z">
        <w:r w:rsidRPr="00451D47">
          <w:t xml:space="preserve">, replace the corresponding part of the segment/subsegment URL with </w:t>
        </w:r>
      </w:ins>
      <w:ins w:id="279" w:author="Iraj Sodagar" w:date="2021-01-02T13:58:00Z">
        <w:r>
          <w:t>it</w:t>
        </w:r>
      </w:ins>
      <w:ins w:id="280" w:author="Iraj Sodagar" w:date="2020-12-29T18:24:00Z">
        <w:r w:rsidRPr="00451D47">
          <w:t xml:space="preserve"> </w:t>
        </w:r>
      </w:ins>
      <w:ins w:id="281" w:author="Iraj Sodagar" w:date="2021-01-02T13:57:00Z">
        <w:r>
          <w:t xml:space="preserve">default </w:t>
        </w:r>
      </w:ins>
      <w:ins w:id="282" w:author="Iraj Sodagar" w:date="2020-12-29T18:24:00Z">
        <w:r w:rsidRPr="00451D47">
          <w:t>value.</w:t>
        </w:r>
      </w:ins>
    </w:p>
    <w:p w14:paraId="3E43B561" w14:textId="77777777" w:rsidR="002C11E3" w:rsidRDefault="002C11E3" w:rsidP="002C11E3">
      <w:pPr>
        <w:pStyle w:val="ListParagraph"/>
        <w:numPr>
          <w:ilvl w:val="0"/>
          <w:numId w:val="36"/>
        </w:numPr>
        <w:spacing w:after="0" w:line="240" w:lineRule="auto"/>
        <w:jc w:val="left"/>
      </w:pPr>
      <w:r>
        <w:t>Return the</w:t>
      </w:r>
      <w:ins w:id="283" w:author="Iraj Sodagar" w:date="2020-12-29T18:25:00Z">
        <w:r>
          <w:t xml:space="preserve"> updated</w:t>
        </w:r>
      </w:ins>
      <w:del w:id="284" w:author="Iraj Sodagar" w:date="2020-12-29T18:25:00Z">
        <w:r w:rsidDel="00F646C0">
          <w:delText xml:space="preserve"> </w:delText>
        </w:r>
      </w:del>
      <w:ins w:id="285" w:author="Iraj Sodagar" w:date="2020-12-29T18:26:00Z">
        <w:r>
          <w:t xml:space="preserve"> </w:t>
        </w:r>
      </w:ins>
      <w:ins w:id="286" w:author="Iraj Sodagar" w:date="2020-12-29T18:25:00Z">
        <w:r>
          <w:t xml:space="preserve">URL with the </w:t>
        </w:r>
      </w:ins>
      <w:r>
        <w:t xml:space="preserve">query </w:t>
      </w:r>
      <w:r w:rsidRPr="006444F8">
        <w:rPr>
          <w:rFonts w:ascii="Courier New" w:hAnsi="Courier New" w:cs="Courier New"/>
          <w:i/>
          <w:iCs/>
        </w:rPr>
        <w:t>q</w:t>
      </w:r>
      <w:r>
        <w:t xml:space="preserve"> to the DASH client</w:t>
      </w:r>
    </w:p>
    <w:p w14:paraId="4692304A" w14:textId="77777777" w:rsidR="002C11E3" w:rsidRDefault="002C11E3" w:rsidP="002C11E3">
      <w:pPr>
        <w:pStyle w:val="ListParagraph"/>
        <w:spacing w:after="0" w:line="240" w:lineRule="auto"/>
        <w:jc w:val="left"/>
      </w:pPr>
    </w:p>
    <w:p w14:paraId="71536FDB" w14:textId="77777777" w:rsidR="002C11E3" w:rsidRDefault="002C11E3" w:rsidP="002C11E3">
      <w:pPr>
        <w:pStyle w:val="ListParagraph"/>
        <w:spacing w:after="0" w:line="240" w:lineRule="auto"/>
        <w:ind w:left="1200"/>
        <w:jc w:val="left"/>
      </w:pPr>
      <w:r>
        <w:t xml:space="preserve">NOTE: when the full URL is assembled, query </w:t>
      </w:r>
      <w:r w:rsidRPr="00FC2D2B">
        <w:rPr>
          <w:rFonts w:ascii="Courier New" w:hAnsi="Courier New" w:cs="Courier New"/>
          <w:i/>
          <w:iCs/>
        </w:rPr>
        <w:t>q</w:t>
      </w:r>
      <w:r>
        <w:t xml:space="preserve"> will be prefixed with the character </w:t>
      </w:r>
      <w:proofErr w:type="gramStart"/>
      <w:r>
        <w:t>`?`</w:t>
      </w:r>
      <w:proofErr w:type="gramEnd"/>
      <w:r>
        <w:t xml:space="preserve"> if it starts the query part of the URL, or `&amp;` otherwise. </w:t>
      </w:r>
    </w:p>
    <w:p w14:paraId="294AA10B" w14:textId="460A6983" w:rsidR="002C11E3" w:rsidRDefault="002C11E3" w:rsidP="002C11E3">
      <w:pPr>
        <w:pStyle w:val="Heading2"/>
        <w:numPr>
          <w:ilvl w:val="0"/>
          <w:numId w:val="0"/>
        </w:numPr>
        <w:spacing w:line="250" w:lineRule="atLeast"/>
        <w:rPr>
          <w:i/>
          <w:iCs/>
          <w:color w:val="FF0000"/>
          <w:sz w:val="32"/>
          <w:szCs w:val="28"/>
          <w:u w:val="single"/>
        </w:rPr>
      </w:pPr>
      <w:r w:rsidRPr="002074E1">
        <w:rPr>
          <w:i/>
          <w:color w:val="FF0000"/>
          <w:sz w:val="32"/>
          <w:szCs w:val="32"/>
          <w:highlight w:val="yellow"/>
          <w:u w:val="single"/>
        </w:rPr>
        <w:t>Change 9:</w:t>
      </w:r>
      <w:r w:rsidRPr="002074E1">
        <w:rPr>
          <w:color w:val="FF0000"/>
          <w:sz w:val="32"/>
          <w:szCs w:val="32"/>
          <w:highlight w:val="yellow"/>
          <w:u w:val="single"/>
        </w:rPr>
        <w:t xml:space="preserve"> </w:t>
      </w:r>
      <w:r w:rsidRPr="002074E1">
        <w:rPr>
          <w:i/>
          <w:iCs/>
          <w:color w:val="FF0000"/>
          <w:sz w:val="32"/>
          <w:szCs w:val="28"/>
          <w:highlight w:val="yellow"/>
          <w:u w:val="single"/>
        </w:rPr>
        <w:t>Replace</w:t>
      </w:r>
      <w:r w:rsidRPr="0019088A">
        <w:rPr>
          <w:i/>
          <w:iCs/>
          <w:color w:val="FF0000"/>
          <w:sz w:val="32"/>
          <w:szCs w:val="28"/>
          <w:highlight w:val="yellow"/>
          <w:u w:val="single"/>
        </w:rPr>
        <w:t xml:space="preserve"> </w:t>
      </w:r>
      <w:r>
        <w:rPr>
          <w:i/>
          <w:iCs/>
          <w:color w:val="FF0000"/>
          <w:sz w:val="32"/>
          <w:szCs w:val="28"/>
          <w:highlight w:val="yellow"/>
          <w:u w:val="single"/>
        </w:rPr>
        <w:t xml:space="preserve">7.2.3 </w:t>
      </w:r>
      <w:r w:rsidRPr="0019088A">
        <w:rPr>
          <w:i/>
          <w:iCs/>
          <w:color w:val="FF0000"/>
          <w:sz w:val="32"/>
          <w:szCs w:val="28"/>
          <w:highlight w:val="yellow"/>
          <w:u w:val="single"/>
        </w:rPr>
        <w:t>with</w:t>
      </w:r>
    </w:p>
    <w:p w14:paraId="3464BF0B" w14:textId="77777777" w:rsidR="002C11E3" w:rsidRDefault="002C11E3" w:rsidP="002C11E3">
      <w:pPr>
        <w:pStyle w:val="ListParagraph"/>
        <w:spacing w:after="0" w:line="240" w:lineRule="auto"/>
        <w:jc w:val="left"/>
      </w:pPr>
      <w:r>
        <w:t xml:space="preserve">The DASH client </w:t>
      </w:r>
      <w:del w:id="287" w:author="Iraj Sodagar" w:date="2020-12-29T18:27:00Z">
        <w:r w:rsidDel="007F7F22">
          <w:delText xml:space="preserve">appends query </w:delText>
        </w:r>
        <w:r w:rsidRPr="006444F8" w:rsidDel="007F7F22">
          <w:rPr>
            <w:rFonts w:ascii="Courier New" w:hAnsi="Courier New" w:cs="Courier New"/>
            <w:i/>
            <w:iCs/>
          </w:rPr>
          <w:delText>q</w:delText>
        </w:r>
        <w:r w:rsidDel="007F7F22">
          <w:delText xml:space="preserve"> to the end of the segment URL used in the (sub)segment request</w:delText>
        </w:r>
      </w:del>
      <w:ins w:id="288" w:author="Iraj Sodagar" w:date="2020-12-29T18:26:00Z">
        <w:r w:rsidRPr="007F7F22">
          <w:t>uses the URL received from the SBD to request the (sub)segment.</w:t>
        </w:r>
      </w:ins>
      <w:r w:rsidRPr="007F7F22">
        <w:t>.</w:t>
      </w:r>
    </w:p>
    <w:p w14:paraId="1801CCF5" w14:textId="6520F6D6" w:rsidR="002C11E3" w:rsidRDefault="002C11E3" w:rsidP="002C11E3">
      <w:pPr>
        <w:pStyle w:val="ListParagraph"/>
        <w:spacing w:after="0" w:line="240" w:lineRule="auto"/>
        <w:ind w:left="1200"/>
        <w:jc w:val="left"/>
      </w:pPr>
      <w:r>
        <w:t xml:space="preserve">NOTE: without SBD, all requests for different subsegments within a representation will use the same URL, but different byte ranges. Application of SBD will result in different </w:t>
      </w:r>
      <w:r w:rsidRPr="00052B01">
        <w:rPr>
          <w:rFonts w:ascii="Courier New" w:hAnsi="Courier New" w:cs="Courier New"/>
          <w:i/>
          <w:iCs/>
        </w:rPr>
        <w:t>q</w:t>
      </w:r>
      <w:r>
        <w:t xml:space="preserve"> values for different segments (depending on their earliest presentation time), hence the single URL assumption no longer holds.  </w:t>
      </w:r>
    </w:p>
    <w:p w14:paraId="3CAA6DB2" w14:textId="77777777" w:rsidR="002C11E3" w:rsidRPr="00052B01" w:rsidRDefault="002C11E3" w:rsidP="002C11E3">
      <w:pPr>
        <w:pStyle w:val="ListParagraph"/>
        <w:spacing w:after="0" w:line="240" w:lineRule="auto"/>
        <w:ind w:left="1200"/>
        <w:jc w:val="left"/>
        <w:rPr>
          <w:rFonts w:ascii="Times New Roman" w:eastAsia="Times New Roman" w:hAnsi="Times New Roman"/>
        </w:rPr>
      </w:pPr>
    </w:p>
    <w:p w14:paraId="3720DCD3" w14:textId="193A1AC0" w:rsidR="002C11E3" w:rsidRDefault="002C11E3" w:rsidP="002C11E3">
      <w:pPr>
        <w:pStyle w:val="Heading2"/>
        <w:numPr>
          <w:ilvl w:val="0"/>
          <w:numId w:val="0"/>
        </w:numPr>
        <w:spacing w:line="250" w:lineRule="atLeast"/>
        <w:rPr>
          <w:i/>
          <w:iCs/>
          <w:color w:val="FF0000"/>
          <w:sz w:val="32"/>
          <w:szCs w:val="28"/>
          <w:u w:val="single"/>
        </w:rPr>
      </w:pPr>
      <w:r w:rsidRPr="002C11E3">
        <w:rPr>
          <w:i/>
          <w:color w:val="FF0000"/>
          <w:sz w:val="32"/>
          <w:szCs w:val="32"/>
          <w:highlight w:val="yellow"/>
          <w:u w:val="single"/>
        </w:rPr>
        <w:t>Change 10:</w:t>
      </w:r>
      <w:r w:rsidRPr="002C11E3">
        <w:rPr>
          <w:color w:val="FF0000"/>
          <w:sz w:val="32"/>
          <w:szCs w:val="32"/>
          <w:highlight w:val="yellow"/>
          <w:u w:val="single"/>
        </w:rPr>
        <w:t xml:space="preserve"> </w:t>
      </w:r>
      <w:r w:rsidRPr="002C11E3">
        <w:rPr>
          <w:i/>
          <w:iCs/>
          <w:color w:val="FF0000"/>
          <w:sz w:val="32"/>
          <w:szCs w:val="28"/>
          <w:highlight w:val="yellow"/>
          <w:u w:val="single"/>
        </w:rPr>
        <w:t>Replace 8</w:t>
      </w:r>
      <w:r>
        <w:rPr>
          <w:i/>
          <w:iCs/>
          <w:color w:val="FF0000"/>
          <w:sz w:val="32"/>
          <w:szCs w:val="28"/>
          <w:highlight w:val="yellow"/>
          <w:u w:val="single"/>
        </w:rPr>
        <w:t xml:space="preserve">.1 </w:t>
      </w:r>
      <w:r w:rsidRPr="0019088A">
        <w:rPr>
          <w:i/>
          <w:iCs/>
          <w:color w:val="FF0000"/>
          <w:sz w:val="32"/>
          <w:szCs w:val="28"/>
          <w:highlight w:val="yellow"/>
          <w:u w:val="single"/>
        </w:rPr>
        <w:t>with</w:t>
      </w:r>
    </w:p>
    <w:tbl>
      <w:tblPr>
        <w:tblStyle w:val="TableGrid"/>
        <w:tblW w:w="18384" w:type="dxa"/>
        <w:tblLook w:val="04A0" w:firstRow="1" w:lastRow="0" w:firstColumn="1" w:lastColumn="0" w:noHBand="0" w:noVBand="1"/>
      </w:tblPr>
      <w:tblGrid>
        <w:gridCol w:w="9715"/>
        <w:gridCol w:w="8669"/>
      </w:tblGrid>
      <w:tr w:rsidR="002C11E3" w:rsidRPr="009E62B9" w14:paraId="35C79A93" w14:textId="77777777" w:rsidTr="00304FAA">
        <w:tc>
          <w:tcPr>
            <w:tcW w:w="9715" w:type="dxa"/>
            <w:shd w:val="clear" w:color="auto" w:fill="D9D9D9" w:themeFill="background1" w:themeFillShade="D9"/>
          </w:tcPr>
          <w:p w14:paraId="6BA2184F" w14:textId="77777777" w:rsidR="002C11E3" w:rsidRPr="009E62B9" w:rsidRDefault="002C11E3" w:rsidP="00304FAA">
            <w:pPr>
              <w:autoSpaceDE w:val="0"/>
              <w:autoSpaceDN w:val="0"/>
              <w:adjustRightInd w:val="0"/>
              <w:spacing w:after="120" w:line="120" w:lineRule="atLeast"/>
              <w:jc w:val="left"/>
              <w:rPr>
                <w:rFonts w:ascii="Courier New" w:hAnsi="Courier New" w:cs="Courier New"/>
                <w:color w:val="000000"/>
                <w:sz w:val="20"/>
              </w:rPr>
            </w:pPr>
            <w:r w:rsidRPr="009E62B9">
              <w:rPr>
                <w:rFonts w:ascii="Courier New" w:hAnsi="Courier New" w:cs="Courier New"/>
                <w:color w:val="0000FF"/>
                <w:sz w:val="20"/>
              </w:rPr>
              <w:t>&lt;</w:t>
            </w:r>
            <w:proofErr w:type="spellStart"/>
            <w:r w:rsidRPr="009E62B9">
              <w:rPr>
                <w:rFonts w:ascii="Courier New" w:hAnsi="Courier New" w:cs="Courier New"/>
                <w:color w:val="800000"/>
                <w:sz w:val="20"/>
              </w:rPr>
              <w:t>AdaptationSet</w:t>
            </w:r>
            <w:proofErr w:type="spellEnd"/>
          </w:p>
          <w:p w14:paraId="448B82EA" w14:textId="77777777" w:rsidR="002C11E3" w:rsidRPr="009E62B9" w:rsidRDefault="002C11E3" w:rsidP="00304FAA">
            <w:pPr>
              <w:autoSpaceDE w:val="0"/>
              <w:autoSpaceDN w:val="0"/>
              <w:adjustRightInd w:val="0"/>
              <w:spacing w:after="120" w:line="120" w:lineRule="atLeast"/>
              <w:jc w:val="left"/>
              <w:rPr>
                <w:rFonts w:ascii="Courier New" w:hAnsi="Courier New" w:cs="Courier New"/>
                <w:color w:val="000000"/>
                <w:sz w:val="20"/>
              </w:rPr>
            </w:pPr>
            <w:r w:rsidRPr="009E62B9">
              <w:rPr>
                <w:rFonts w:ascii="Courier New" w:hAnsi="Courier New" w:cs="Courier New"/>
                <w:color w:val="FF0000"/>
                <w:sz w:val="20"/>
              </w:rPr>
              <w:t xml:space="preserve">     </w:t>
            </w:r>
            <w:proofErr w:type="spellStart"/>
            <w:r w:rsidRPr="009E62B9">
              <w:rPr>
                <w:rFonts w:ascii="Courier New" w:hAnsi="Courier New" w:cs="Courier New"/>
                <w:color w:val="FF0000"/>
                <w:sz w:val="20"/>
              </w:rPr>
              <w:t>mimeType</w:t>
            </w:r>
            <w:proofErr w:type="spellEnd"/>
            <w:r w:rsidRPr="009E62B9">
              <w:rPr>
                <w:rFonts w:ascii="Courier New" w:hAnsi="Courier New" w:cs="Courier New"/>
                <w:color w:val="0000FF"/>
                <w:sz w:val="20"/>
              </w:rPr>
              <w:t>="video/mp4"</w:t>
            </w: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segmentAlignment</w:t>
            </w:r>
            <w:proofErr w:type="spellEnd"/>
            <w:r w:rsidRPr="009E62B9">
              <w:rPr>
                <w:rFonts w:ascii="Courier New" w:hAnsi="Courier New" w:cs="Courier New"/>
                <w:color w:val="0000FF"/>
                <w:sz w:val="20"/>
              </w:rPr>
              <w:t>="true"</w:t>
            </w: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startWithSAP</w:t>
            </w:r>
            <w:proofErr w:type="spellEnd"/>
            <w:r w:rsidRPr="009E62B9">
              <w:rPr>
                <w:rFonts w:ascii="Courier New" w:hAnsi="Courier New" w:cs="Courier New"/>
                <w:color w:val="0000FF"/>
                <w:sz w:val="20"/>
              </w:rPr>
              <w:t>="1"</w:t>
            </w:r>
            <w:r w:rsidRPr="009E62B9">
              <w:rPr>
                <w:rFonts w:ascii="Courier New" w:hAnsi="Courier New" w:cs="Courier New"/>
                <w:color w:val="000000"/>
                <w:sz w:val="20"/>
              </w:rPr>
              <w:t xml:space="preserve">  </w:t>
            </w:r>
          </w:p>
          <w:p w14:paraId="372A1A5C" w14:textId="77777777" w:rsidR="002C11E3" w:rsidRPr="009E62B9" w:rsidRDefault="002C11E3" w:rsidP="00304FAA">
            <w:pPr>
              <w:autoSpaceDE w:val="0"/>
              <w:autoSpaceDN w:val="0"/>
              <w:adjustRightInd w:val="0"/>
              <w:spacing w:after="120" w:line="120" w:lineRule="atLeast"/>
              <w:jc w:val="left"/>
              <w:rPr>
                <w:rFonts w:ascii="Courier New" w:hAnsi="Courier New" w:cs="Courier New"/>
                <w:color w:val="000000"/>
                <w:sz w:val="20"/>
              </w:rPr>
            </w:pP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maxWidth</w:t>
            </w:r>
            <w:proofErr w:type="spellEnd"/>
            <w:r w:rsidRPr="009E62B9">
              <w:rPr>
                <w:rFonts w:ascii="Courier New" w:hAnsi="Courier New" w:cs="Courier New"/>
                <w:color w:val="0000FF"/>
                <w:sz w:val="20"/>
              </w:rPr>
              <w:t>="1280"</w:t>
            </w: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maxHeight</w:t>
            </w:r>
            <w:proofErr w:type="spellEnd"/>
            <w:r w:rsidRPr="009E62B9">
              <w:rPr>
                <w:rFonts w:ascii="Courier New" w:hAnsi="Courier New" w:cs="Courier New"/>
                <w:color w:val="0000FF"/>
                <w:sz w:val="20"/>
              </w:rPr>
              <w:t>="720"</w:t>
            </w: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maxFrameRate</w:t>
            </w:r>
            <w:proofErr w:type="spellEnd"/>
            <w:r w:rsidRPr="009E62B9">
              <w:rPr>
                <w:rFonts w:ascii="Courier New" w:hAnsi="Courier New" w:cs="Courier New"/>
                <w:color w:val="0000FF"/>
                <w:sz w:val="20"/>
              </w:rPr>
              <w:t>="24000/1001"</w:t>
            </w:r>
            <w:r w:rsidRPr="009E62B9">
              <w:rPr>
                <w:rFonts w:ascii="Courier New" w:hAnsi="Courier New" w:cs="Courier New"/>
                <w:color w:val="000000"/>
                <w:sz w:val="20"/>
              </w:rPr>
              <w:t xml:space="preserve"> </w:t>
            </w:r>
            <w:r w:rsidRPr="009E62B9">
              <w:rPr>
                <w:rFonts w:ascii="Courier New" w:hAnsi="Courier New" w:cs="Courier New"/>
                <w:color w:val="FF0000"/>
                <w:sz w:val="20"/>
              </w:rPr>
              <w:t>par</w:t>
            </w:r>
            <w:r w:rsidRPr="009E62B9">
              <w:rPr>
                <w:rFonts w:ascii="Courier New" w:hAnsi="Courier New" w:cs="Courier New"/>
                <w:color w:val="0000FF"/>
                <w:sz w:val="20"/>
              </w:rPr>
              <w:t>="16:9"&gt;</w:t>
            </w:r>
            <w:r w:rsidRPr="009E62B9">
              <w:rPr>
                <w:rFonts w:ascii="Courier New" w:hAnsi="Courier New" w:cs="Courier New"/>
                <w:color w:val="000000"/>
                <w:sz w:val="20"/>
              </w:rPr>
              <w:t xml:space="preserve">  </w:t>
            </w:r>
          </w:p>
          <w:p w14:paraId="6541FC9C" w14:textId="77777777" w:rsidR="002C11E3" w:rsidRDefault="002C11E3" w:rsidP="00304FAA">
            <w:pPr>
              <w:shd w:val="clear" w:color="auto" w:fill="9BBB59" w:themeFill="accent3"/>
              <w:autoSpaceDE w:val="0"/>
              <w:autoSpaceDN w:val="0"/>
              <w:adjustRightInd w:val="0"/>
              <w:spacing w:after="120" w:line="120" w:lineRule="atLeast"/>
              <w:jc w:val="left"/>
              <w:rPr>
                <w:rFonts w:ascii="Courier New" w:hAnsi="Courier New" w:cs="Courier New"/>
                <w:color w:val="0000FF"/>
                <w:sz w:val="20"/>
              </w:rPr>
            </w:pPr>
            <w:r w:rsidRPr="009E62B9">
              <w:rPr>
                <w:rFonts w:ascii="Courier New" w:hAnsi="Courier New" w:cs="Courier New"/>
                <w:color w:val="000000"/>
                <w:sz w:val="20"/>
              </w:rPr>
              <w:t xml:space="preserve"> </w:t>
            </w:r>
            <w:r w:rsidRPr="009E62B9">
              <w:rPr>
                <w:rFonts w:ascii="Courier New" w:hAnsi="Courier New" w:cs="Courier New"/>
                <w:color w:val="0000FF"/>
                <w:sz w:val="20"/>
              </w:rPr>
              <w:t>&lt;</w:t>
            </w:r>
            <w:r w:rsidRPr="009E62B9">
              <w:rPr>
                <w:rFonts w:ascii="Courier New" w:hAnsi="Courier New" w:cs="Courier New"/>
                <w:color w:val="800000"/>
                <w:sz w:val="20"/>
              </w:rPr>
              <w:t>EssentialProperty</w:t>
            </w:r>
            <w:r w:rsidRPr="009E62B9">
              <w:rPr>
                <w:rFonts w:ascii="Courier New" w:hAnsi="Courier New" w:cs="Courier New"/>
                <w:color w:val="000000"/>
                <w:sz w:val="20"/>
              </w:rPr>
              <w:t xml:space="preserve"> </w:t>
            </w:r>
            <w:r w:rsidRPr="009E62B9">
              <w:rPr>
                <w:rFonts w:ascii="Courier New" w:hAnsi="Courier New" w:cs="Courier New"/>
                <w:color w:val="FF0000"/>
                <w:sz w:val="20"/>
              </w:rPr>
              <w:t>schemeIdUri</w:t>
            </w:r>
            <w:r w:rsidRPr="009E62B9">
              <w:rPr>
                <w:rFonts w:ascii="Courier New" w:hAnsi="Courier New" w:cs="Courier New"/>
                <w:color w:val="0000FF"/>
                <w:sz w:val="20"/>
              </w:rPr>
              <w:t>="</w:t>
            </w:r>
            <w:r w:rsidRPr="009E62B9">
              <w:t xml:space="preserve"> </w:t>
            </w:r>
            <w:r w:rsidRPr="009E62B9">
              <w:rPr>
                <w:rFonts w:ascii="Courier New" w:hAnsi="Courier New" w:cs="Courier New"/>
                <w:color w:val="0000FF"/>
                <w:sz w:val="20"/>
              </w:rPr>
              <w:t>urn:</w:t>
            </w:r>
            <w:proofErr w:type="gramStart"/>
            <w:r w:rsidRPr="009E62B9">
              <w:rPr>
                <w:rFonts w:ascii="Courier New" w:hAnsi="Courier New" w:cs="Courier New"/>
                <w:color w:val="0000FF"/>
                <w:sz w:val="20"/>
              </w:rPr>
              <w:t>mpeg:dash</w:t>
            </w:r>
            <w:proofErr w:type="gramEnd"/>
            <w:r w:rsidRPr="009E62B9">
              <w:rPr>
                <w:rFonts w:ascii="Courier New" w:hAnsi="Courier New" w:cs="Courier New"/>
                <w:color w:val="0000FF"/>
                <w:sz w:val="20"/>
              </w:rPr>
              <w:t>:</w:t>
            </w:r>
            <w:r>
              <w:rPr>
                <w:rFonts w:ascii="Courier New" w:hAnsi="Courier New" w:cs="Courier New"/>
                <w:color w:val="0000FF"/>
                <w:sz w:val="20"/>
              </w:rPr>
              <w:t>sbd:2020</w:t>
            </w:r>
            <w:r w:rsidRPr="009E62B9">
              <w:rPr>
                <w:rFonts w:ascii="Courier New" w:hAnsi="Courier New" w:cs="Courier New"/>
                <w:color w:val="0000FF"/>
                <w:sz w:val="20"/>
              </w:rPr>
              <w:t>"</w:t>
            </w:r>
            <w:r>
              <w:rPr>
                <w:rFonts w:ascii="Courier New" w:hAnsi="Courier New" w:cs="Courier New"/>
                <w:color w:val="0000FF"/>
                <w:sz w:val="20"/>
              </w:rPr>
              <w:t xml:space="preserve"> </w:t>
            </w:r>
          </w:p>
          <w:p w14:paraId="2F84C790" w14:textId="77777777" w:rsidR="002C11E3" w:rsidRPr="009E62B9" w:rsidRDefault="002C11E3" w:rsidP="00304FAA">
            <w:pPr>
              <w:shd w:val="clear" w:color="auto" w:fill="9BBB59" w:themeFill="accent3"/>
              <w:autoSpaceDE w:val="0"/>
              <w:autoSpaceDN w:val="0"/>
              <w:adjustRightInd w:val="0"/>
              <w:spacing w:after="120" w:line="120" w:lineRule="atLeast"/>
              <w:jc w:val="left"/>
              <w:rPr>
                <w:rFonts w:ascii="Courier New" w:hAnsi="Courier New" w:cs="Courier New"/>
                <w:color w:val="0000FF"/>
                <w:sz w:val="20"/>
              </w:rPr>
            </w:pPr>
            <w:r w:rsidRPr="1FE1BD7A">
              <w:rPr>
                <w:rFonts w:ascii="Courier New" w:hAnsi="Courier New" w:cs="Courier New"/>
                <w:color w:val="0000FF"/>
                <w:sz w:val="20"/>
              </w:rPr>
              <w:t xml:space="preserve">     </w:t>
            </w:r>
            <w:r w:rsidRPr="1FE1BD7A">
              <w:rPr>
                <w:rFonts w:ascii="Courier New" w:hAnsi="Courier New" w:cs="Courier New"/>
                <w:color w:val="FF0000"/>
                <w:sz w:val="20"/>
              </w:rPr>
              <w:t>value</w:t>
            </w:r>
            <w:r w:rsidRPr="1FE1BD7A">
              <w:rPr>
                <w:rFonts w:ascii="Courier New" w:hAnsi="Courier New" w:cs="Courier New"/>
                <w:color w:val="0000FF"/>
                <w:sz w:val="20"/>
              </w:rPr>
              <w:t>="</w:t>
            </w:r>
            <w:r>
              <w:t xml:space="preserve"> </w:t>
            </w:r>
            <w:hyperlink r:id="rId22" w:history="1">
              <w:r w:rsidRPr="0072391F">
                <w:rPr>
                  <w:rStyle w:val="Hyperlink"/>
                  <w:rFonts w:ascii="Courier New" w:hAnsi="Courier New" w:cs="Courier New"/>
                  <w:sz w:val="20"/>
                  <w:lang w:val="en-GB"/>
                </w:rPr>
                <w:t>http://example.com/variant_sequence.json?client_id=ctulhu</w:t>
              </w:r>
            </w:hyperlink>
            <w:r w:rsidRPr="1FE1BD7A">
              <w:rPr>
                <w:rFonts w:ascii="Courier New" w:hAnsi="Courier New" w:cs="Courier New"/>
                <w:color w:val="0000FF"/>
                <w:sz w:val="20"/>
              </w:rPr>
              <w:t>"</w:t>
            </w:r>
          </w:p>
          <w:p w14:paraId="13E89F74" w14:textId="77777777" w:rsidR="002C11E3" w:rsidRDefault="002C11E3" w:rsidP="00304FAA">
            <w:pPr>
              <w:shd w:val="clear" w:color="auto" w:fill="9BBB59" w:themeFill="accent3"/>
              <w:autoSpaceDE w:val="0"/>
              <w:autoSpaceDN w:val="0"/>
              <w:adjustRightInd w:val="0"/>
              <w:spacing w:after="120" w:line="120" w:lineRule="atLeast"/>
              <w:jc w:val="left"/>
              <w:rPr>
                <w:rFonts w:ascii="Courier New" w:hAnsi="Courier New" w:cs="Courier New"/>
                <w:color w:val="0000FF"/>
                <w:sz w:val="20"/>
              </w:rPr>
            </w:pPr>
            <w:r>
              <w:rPr>
                <w:rFonts w:ascii="Courier New" w:hAnsi="Courier New" w:cs="Courier New"/>
                <w:color w:val="0000FF"/>
                <w:sz w:val="20"/>
              </w:rPr>
              <w:t xml:space="preserve">     </w:t>
            </w:r>
            <w:proofErr w:type="spellStart"/>
            <w:proofErr w:type="gramStart"/>
            <w:r w:rsidRPr="009E62B9">
              <w:rPr>
                <w:rFonts w:ascii="Courier New" w:hAnsi="Courier New" w:cs="Courier New"/>
                <w:color w:val="FF0000"/>
                <w:sz w:val="20"/>
              </w:rPr>
              <w:t>xmlns:</w:t>
            </w:r>
            <w:r>
              <w:rPr>
                <w:rFonts w:ascii="Courier New" w:hAnsi="Courier New" w:cs="Courier New"/>
                <w:color w:val="FF0000"/>
                <w:sz w:val="20"/>
              </w:rPr>
              <w:t>sbd</w:t>
            </w:r>
            <w:proofErr w:type="spellEnd"/>
            <w:proofErr w:type="gramEnd"/>
            <w:r w:rsidRPr="009E62B9">
              <w:rPr>
                <w:rFonts w:ascii="Courier New" w:hAnsi="Courier New" w:cs="Courier New"/>
                <w:color w:val="0000FF"/>
                <w:sz w:val="20"/>
              </w:rPr>
              <w:t>="</w:t>
            </w:r>
            <w:r w:rsidRPr="00FA5846">
              <w:rPr>
                <w:rFonts w:ascii="Courier New" w:hAnsi="Courier New" w:cs="Courier New"/>
                <w:color w:val="0000FF"/>
                <w:sz w:val="20"/>
              </w:rPr>
              <w:t>urn:mpeg:dash:sbd:2020</w:t>
            </w:r>
            <w:r w:rsidRPr="009E62B9">
              <w:rPr>
                <w:rFonts w:ascii="Courier New" w:hAnsi="Courier New" w:cs="Courier New"/>
                <w:color w:val="0000FF"/>
                <w:sz w:val="20"/>
              </w:rPr>
              <w:t>"</w:t>
            </w:r>
          </w:p>
          <w:p w14:paraId="5E39EB32" w14:textId="61B5B262" w:rsidR="002C11E3" w:rsidRDefault="002C11E3" w:rsidP="00304FAA">
            <w:pPr>
              <w:shd w:val="clear" w:color="auto" w:fill="9BBB59" w:themeFill="accent3"/>
              <w:autoSpaceDE w:val="0"/>
              <w:autoSpaceDN w:val="0"/>
              <w:adjustRightInd w:val="0"/>
              <w:spacing w:after="120" w:line="120" w:lineRule="atLeast"/>
              <w:jc w:val="left"/>
              <w:rPr>
                <w:rFonts w:ascii="Courier New" w:hAnsi="Courier New" w:cs="Courier New"/>
                <w:color w:val="0000FF"/>
                <w:sz w:val="20"/>
              </w:rPr>
            </w:pPr>
            <w:r>
              <w:rPr>
                <w:rFonts w:ascii="Courier New" w:hAnsi="Courier New" w:cs="Courier New"/>
                <w:color w:val="0000FF"/>
                <w:sz w:val="20"/>
              </w:rPr>
              <w:t xml:space="preserve">     </w:t>
            </w:r>
            <w:proofErr w:type="spellStart"/>
            <w:proofErr w:type="gramStart"/>
            <w:r>
              <w:rPr>
                <w:rFonts w:ascii="Courier New" w:hAnsi="Courier New" w:cs="Courier New"/>
                <w:color w:val="0000FF"/>
                <w:sz w:val="20"/>
              </w:rPr>
              <w:t>sbd:</w:t>
            </w:r>
            <w:r>
              <w:rPr>
                <w:rFonts w:ascii="Courier New" w:hAnsi="Courier New" w:cs="Courier New"/>
                <w:color w:val="FF0000"/>
                <w:sz w:val="20"/>
              </w:rPr>
              <w:t>template</w:t>
            </w:r>
            <w:proofErr w:type="spellEnd"/>
            <w:proofErr w:type="gramEnd"/>
            <w:r w:rsidRPr="009E62B9">
              <w:rPr>
                <w:rFonts w:ascii="Courier New" w:hAnsi="Courier New" w:cs="Courier New"/>
                <w:color w:val="0000FF"/>
                <w:sz w:val="20"/>
              </w:rPr>
              <w:t>=”</w:t>
            </w:r>
            <w:r>
              <w:rPr>
                <w:rFonts w:ascii="Courier New" w:hAnsi="Courier New" w:cs="Courier New"/>
                <w:color w:val="0000FF"/>
                <w:sz w:val="20"/>
              </w:rPr>
              <w:t>&amp;parameter=$p1$</w:t>
            </w:r>
            <w:r w:rsidRPr="009E62B9">
              <w:rPr>
                <w:rFonts w:ascii="Courier New" w:hAnsi="Courier New" w:cs="Courier New"/>
                <w:color w:val="0000FF"/>
                <w:sz w:val="20"/>
              </w:rPr>
              <w:t>”</w:t>
            </w:r>
            <w:r>
              <w:rPr>
                <w:rFonts w:ascii="Courier New" w:hAnsi="Courier New" w:cs="Courier New"/>
                <w:color w:val="0000FF"/>
                <w:sz w:val="20"/>
              </w:rPr>
              <w:t xml:space="preserve"> </w:t>
            </w:r>
          </w:p>
          <w:p w14:paraId="6F00D6FF" w14:textId="77777777" w:rsidR="002C11E3" w:rsidRPr="009E62B9" w:rsidRDefault="002C11E3" w:rsidP="00304FAA">
            <w:pPr>
              <w:shd w:val="clear" w:color="auto" w:fill="9BBB59" w:themeFill="accent3"/>
              <w:autoSpaceDE w:val="0"/>
              <w:autoSpaceDN w:val="0"/>
              <w:adjustRightInd w:val="0"/>
              <w:spacing w:after="120" w:line="120" w:lineRule="atLeast"/>
              <w:jc w:val="left"/>
              <w:rPr>
                <w:rFonts w:ascii="Courier New" w:hAnsi="Courier New" w:cs="Courier New"/>
                <w:color w:val="0000FF"/>
                <w:sz w:val="20"/>
              </w:rPr>
            </w:pPr>
            <w:r>
              <w:rPr>
                <w:rFonts w:ascii="Courier New" w:hAnsi="Courier New" w:cs="Courier New"/>
                <w:color w:val="0000FF"/>
                <w:sz w:val="20"/>
              </w:rPr>
              <w:t xml:space="preserve">     </w:t>
            </w:r>
            <w:proofErr w:type="spellStart"/>
            <w:proofErr w:type="gramStart"/>
            <w:r>
              <w:rPr>
                <w:rFonts w:ascii="Courier New" w:hAnsi="Courier New" w:cs="Courier New"/>
                <w:color w:val="0000FF"/>
                <w:sz w:val="20"/>
              </w:rPr>
              <w:t>sbd:</w:t>
            </w:r>
            <w:r>
              <w:rPr>
                <w:rFonts w:ascii="Courier New" w:hAnsi="Courier New" w:cs="Courier New"/>
                <w:color w:val="FF0000"/>
                <w:sz w:val="20"/>
              </w:rPr>
              <w:t>hostTemplate</w:t>
            </w:r>
            <w:proofErr w:type="spellEnd"/>
            <w:proofErr w:type="gramEnd"/>
            <w:r w:rsidRPr="009E62B9">
              <w:rPr>
                <w:rFonts w:ascii="Courier New" w:hAnsi="Courier New" w:cs="Courier New"/>
                <w:color w:val="0000FF"/>
                <w:sz w:val="20"/>
              </w:rPr>
              <w:t>=”</w:t>
            </w:r>
            <w:r>
              <w:rPr>
                <w:rFonts w:ascii="Courier New" w:hAnsi="Courier New" w:cs="Courier New"/>
                <w:color w:val="0000FF"/>
                <w:sz w:val="20"/>
              </w:rPr>
              <w:t>$subdomain.$example.com</w:t>
            </w:r>
            <w:r w:rsidRPr="009E62B9">
              <w:rPr>
                <w:rFonts w:ascii="Courier New" w:hAnsi="Courier New" w:cs="Courier New"/>
                <w:color w:val="0000FF"/>
                <w:sz w:val="20"/>
              </w:rPr>
              <w:t>”</w:t>
            </w:r>
            <w:r>
              <w:rPr>
                <w:rFonts w:ascii="Courier New" w:hAnsi="Courier New" w:cs="Courier New"/>
                <w:color w:val="0000FF"/>
                <w:sz w:val="20"/>
              </w:rPr>
              <w:t xml:space="preserve"> </w:t>
            </w:r>
            <w:r w:rsidRPr="009E62B9">
              <w:rPr>
                <w:rFonts w:ascii="Courier New" w:hAnsi="Courier New" w:cs="Courier New"/>
                <w:color w:val="0000FF"/>
                <w:sz w:val="20"/>
              </w:rPr>
              <w:t>&gt;</w:t>
            </w:r>
          </w:p>
          <w:p w14:paraId="0E44DBD1" w14:textId="128937DD" w:rsidR="002C11E3" w:rsidRDefault="002C11E3" w:rsidP="00304FAA">
            <w:pPr>
              <w:shd w:val="clear" w:color="auto" w:fill="9BBB59" w:themeFill="accent3"/>
              <w:autoSpaceDE w:val="0"/>
              <w:autoSpaceDN w:val="0"/>
              <w:adjustRightInd w:val="0"/>
              <w:spacing w:after="120" w:line="120" w:lineRule="atLeast"/>
              <w:jc w:val="left"/>
              <w:rPr>
                <w:rFonts w:ascii="Courier New" w:hAnsi="Courier New" w:cs="Courier New"/>
                <w:color w:val="0000FF"/>
                <w:sz w:val="20"/>
              </w:rPr>
            </w:pPr>
            <w:r w:rsidRPr="009E62B9">
              <w:rPr>
                <w:rFonts w:ascii="Courier New" w:hAnsi="Courier New" w:cs="Courier New"/>
                <w:color w:val="0000FF"/>
                <w:sz w:val="20"/>
              </w:rPr>
              <w:t xml:space="preserve">    </w:t>
            </w:r>
            <w:r>
              <w:rPr>
                <w:rFonts w:ascii="Courier New" w:hAnsi="Courier New" w:cs="Courier New"/>
                <w:color w:val="0000FF"/>
                <w:sz w:val="20"/>
              </w:rPr>
              <w:t xml:space="preserve">    </w:t>
            </w:r>
            <w:r w:rsidRPr="009E62B9">
              <w:rPr>
                <w:rFonts w:ascii="Courier New" w:hAnsi="Courier New" w:cs="Courier New"/>
                <w:color w:val="0000FF"/>
                <w:sz w:val="20"/>
              </w:rPr>
              <w:t>&lt;</w:t>
            </w:r>
            <w:proofErr w:type="spellStart"/>
            <w:proofErr w:type="gramStart"/>
            <w:r>
              <w:rPr>
                <w:rFonts w:ascii="Courier New" w:hAnsi="Courier New" w:cs="Courier New"/>
                <w:color w:val="0000FF"/>
                <w:sz w:val="20"/>
              </w:rPr>
              <w:t>sbd</w:t>
            </w:r>
            <w:r w:rsidRPr="009E62B9">
              <w:rPr>
                <w:rFonts w:ascii="Courier New" w:hAnsi="Courier New" w:cs="Courier New"/>
                <w:color w:val="0000FF"/>
                <w:sz w:val="20"/>
              </w:rPr>
              <w:t>:Key</w:t>
            </w:r>
            <w:proofErr w:type="spellEnd"/>
            <w:proofErr w:type="gramEnd"/>
            <w:r w:rsidRPr="009E62B9">
              <w:rPr>
                <w:rFonts w:ascii="Courier New" w:hAnsi="Courier New" w:cs="Courier New"/>
                <w:color w:val="0000FF"/>
                <w:sz w:val="20"/>
              </w:rPr>
              <w:t xml:space="preserve"> </w:t>
            </w:r>
            <w:r>
              <w:rPr>
                <w:rFonts w:ascii="Courier New" w:hAnsi="Courier New" w:cs="Courier New"/>
                <w:color w:val="FF0000"/>
                <w:sz w:val="20"/>
              </w:rPr>
              <w:t>name</w:t>
            </w:r>
            <w:r w:rsidRPr="009E62B9">
              <w:rPr>
                <w:rFonts w:ascii="Courier New" w:hAnsi="Courier New" w:cs="Courier New"/>
                <w:color w:val="0000FF"/>
                <w:sz w:val="20"/>
              </w:rPr>
              <w:t>=”</w:t>
            </w:r>
            <w:r>
              <w:rPr>
                <w:rFonts w:ascii="Courier New" w:hAnsi="Courier New" w:cs="Courier New"/>
                <w:color w:val="0000FF"/>
                <w:sz w:val="20"/>
              </w:rPr>
              <w:t>p1</w:t>
            </w:r>
            <w:r w:rsidRPr="009E62B9">
              <w:rPr>
                <w:rFonts w:ascii="Courier New" w:hAnsi="Courier New" w:cs="Courier New"/>
                <w:color w:val="0000FF"/>
                <w:sz w:val="20"/>
              </w:rPr>
              <w:t xml:space="preserve">” </w:t>
            </w:r>
            <w:proofErr w:type="spellStart"/>
            <w:r>
              <w:rPr>
                <w:rFonts w:ascii="Courier New" w:hAnsi="Courier New" w:cs="Courier New"/>
                <w:color w:val="FF0000"/>
                <w:sz w:val="20"/>
              </w:rPr>
              <w:t>defaultValue</w:t>
            </w:r>
            <w:proofErr w:type="spellEnd"/>
            <w:r w:rsidRPr="009E62B9">
              <w:rPr>
                <w:rFonts w:ascii="Courier New" w:hAnsi="Courier New" w:cs="Courier New"/>
                <w:color w:val="0000FF"/>
                <w:sz w:val="20"/>
              </w:rPr>
              <w:t>=”</w:t>
            </w:r>
            <w:proofErr w:type="spellStart"/>
            <w:r>
              <w:rPr>
                <w:rStyle w:val="Hyperlink"/>
                <w:rFonts w:ascii="Courier New" w:hAnsi="Courier New" w:cs="Courier New"/>
                <w:sz w:val="20"/>
                <w:u w:val="none"/>
              </w:rPr>
              <w:t>n</w:t>
            </w:r>
            <w:r w:rsidRPr="00AA2852">
              <w:rPr>
                <w:rStyle w:val="Hyperlink"/>
                <w:rFonts w:ascii="Courier New" w:hAnsi="Courier New" w:cs="Courier New"/>
                <w:sz w:val="20"/>
                <w:u w:val="none"/>
              </w:rPr>
              <w:t>i</w:t>
            </w:r>
            <w:r w:rsidRPr="00C576D1">
              <w:rPr>
                <w:rStyle w:val="Hyperlink"/>
                <w:rFonts w:ascii="Courier New" w:hAnsi="Courier New" w:cs="Courier New"/>
                <w:sz w:val="20"/>
                <w:szCs w:val="18"/>
              </w:rPr>
              <w:t>l</w:t>
            </w:r>
            <w:proofErr w:type="spellEnd"/>
            <w:r w:rsidRPr="009E62B9">
              <w:rPr>
                <w:rFonts w:ascii="Courier New" w:hAnsi="Courier New" w:cs="Courier New"/>
                <w:color w:val="0000FF"/>
                <w:sz w:val="20"/>
              </w:rPr>
              <w:t>”/&gt;</w:t>
            </w:r>
          </w:p>
          <w:p w14:paraId="02B1990D" w14:textId="3530E018" w:rsidR="002C11E3" w:rsidRPr="009E62B9" w:rsidRDefault="002C11E3" w:rsidP="00304FAA">
            <w:pPr>
              <w:shd w:val="clear" w:color="auto" w:fill="9BBB59" w:themeFill="accent3"/>
              <w:autoSpaceDE w:val="0"/>
              <w:autoSpaceDN w:val="0"/>
              <w:adjustRightInd w:val="0"/>
              <w:spacing w:after="120" w:line="120" w:lineRule="atLeast"/>
              <w:jc w:val="left"/>
              <w:rPr>
                <w:rFonts w:ascii="Courier New" w:hAnsi="Courier New" w:cs="Courier New"/>
                <w:color w:val="0000FF"/>
                <w:sz w:val="20"/>
              </w:rPr>
            </w:pPr>
            <w:r>
              <w:rPr>
                <w:rFonts w:ascii="Courier New" w:hAnsi="Courier New" w:cs="Courier New"/>
                <w:color w:val="0000FF"/>
                <w:sz w:val="20"/>
              </w:rPr>
              <w:t xml:space="preserve">        </w:t>
            </w:r>
            <w:r w:rsidRPr="009E62B9">
              <w:rPr>
                <w:rFonts w:ascii="Courier New" w:hAnsi="Courier New" w:cs="Courier New"/>
                <w:color w:val="0000FF"/>
                <w:sz w:val="20"/>
              </w:rPr>
              <w:t>&lt;</w:t>
            </w:r>
            <w:proofErr w:type="spellStart"/>
            <w:proofErr w:type="gramStart"/>
            <w:r>
              <w:rPr>
                <w:rFonts w:ascii="Courier New" w:hAnsi="Courier New" w:cs="Courier New"/>
                <w:color w:val="0000FF"/>
                <w:sz w:val="20"/>
              </w:rPr>
              <w:t>sbd</w:t>
            </w:r>
            <w:r w:rsidRPr="009E62B9">
              <w:rPr>
                <w:rFonts w:ascii="Courier New" w:hAnsi="Courier New" w:cs="Courier New"/>
                <w:color w:val="0000FF"/>
                <w:sz w:val="20"/>
              </w:rPr>
              <w:t>:</w:t>
            </w:r>
            <w:r>
              <w:rPr>
                <w:rFonts w:ascii="Courier New" w:hAnsi="Courier New" w:cs="Courier New"/>
                <w:color w:val="0000FF"/>
                <w:sz w:val="20"/>
              </w:rPr>
              <w:t>Host</w:t>
            </w:r>
            <w:proofErr w:type="spellEnd"/>
            <w:proofErr w:type="gramEnd"/>
            <w:r w:rsidRPr="009E62B9">
              <w:rPr>
                <w:rFonts w:ascii="Courier New" w:hAnsi="Courier New" w:cs="Courier New"/>
                <w:color w:val="0000FF"/>
                <w:sz w:val="20"/>
              </w:rPr>
              <w:t xml:space="preserve"> </w:t>
            </w:r>
            <w:r>
              <w:rPr>
                <w:rFonts w:ascii="Courier New" w:hAnsi="Courier New" w:cs="Courier New"/>
                <w:color w:val="FF0000"/>
                <w:sz w:val="20"/>
              </w:rPr>
              <w:t>name</w:t>
            </w:r>
            <w:r w:rsidRPr="009E62B9">
              <w:rPr>
                <w:rFonts w:ascii="Courier New" w:hAnsi="Courier New" w:cs="Courier New"/>
                <w:color w:val="0000FF"/>
                <w:sz w:val="20"/>
              </w:rPr>
              <w:t>=”</w:t>
            </w:r>
            <w:r>
              <w:rPr>
                <w:rFonts w:ascii="Courier New" w:hAnsi="Courier New" w:cs="Courier New"/>
                <w:color w:val="0000FF"/>
                <w:sz w:val="20"/>
              </w:rPr>
              <w:t>subdomain.</w:t>
            </w:r>
            <w:r w:rsidRPr="009E62B9">
              <w:rPr>
                <w:rFonts w:ascii="Courier New" w:hAnsi="Courier New" w:cs="Courier New"/>
                <w:color w:val="0000FF"/>
                <w:sz w:val="20"/>
              </w:rPr>
              <w:t>”</w:t>
            </w:r>
            <w:r>
              <w:rPr>
                <w:rFonts w:ascii="Courier New" w:hAnsi="Courier New" w:cs="Courier New"/>
                <w:color w:val="0000FF"/>
                <w:sz w:val="20"/>
              </w:rPr>
              <w:t xml:space="preserve"> </w:t>
            </w:r>
            <w:r>
              <w:rPr>
                <w:rFonts w:ascii="Courier New" w:hAnsi="Courier New" w:cs="Courier New"/>
                <w:color w:val="FF0000"/>
                <w:sz w:val="20"/>
              </w:rPr>
              <w:t>default</w:t>
            </w:r>
            <w:r w:rsidRPr="009E62B9">
              <w:rPr>
                <w:rFonts w:ascii="Courier New" w:hAnsi="Courier New" w:cs="Courier New"/>
                <w:color w:val="0000FF"/>
                <w:sz w:val="20"/>
              </w:rPr>
              <w:t xml:space="preserve">=””/&gt;  </w:t>
            </w:r>
          </w:p>
          <w:p w14:paraId="72493D12" w14:textId="77777777" w:rsidR="002C11E3" w:rsidRPr="009E62B9" w:rsidRDefault="002C11E3" w:rsidP="00304FAA">
            <w:pPr>
              <w:shd w:val="clear" w:color="auto" w:fill="9BBB59" w:themeFill="accent3"/>
              <w:autoSpaceDE w:val="0"/>
              <w:autoSpaceDN w:val="0"/>
              <w:adjustRightInd w:val="0"/>
              <w:spacing w:after="120" w:line="120" w:lineRule="atLeast"/>
              <w:jc w:val="left"/>
              <w:rPr>
                <w:rFonts w:ascii="Courier New" w:hAnsi="Courier New" w:cs="Courier New"/>
                <w:color w:val="000000"/>
                <w:sz w:val="20"/>
              </w:rPr>
            </w:pPr>
            <w:r w:rsidRPr="009E62B9">
              <w:rPr>
                <w:rFonts w:ascii="Courier New" w:hAnsi="Courier New" w:cs="Courier New"/>
                <w:color w:val="0000FF"/>
                <w:sz w:val="20"/>
              </w:rPr>
              <w:t xml:space="preserve">  &lt;/</w:t>
            </w:r>
            <w:r w:rsidRPr="009E62B9">
              <w:rPr>
                <w:rFonts w:ascii="Courier New" w:hAnsi="Courier New" w:cs="Courier New"/>
                <w:color w:val="800000"/>
                <w:sz w:val="20"/>
              </w:rPr>
              <w:t>EssentialProperty</w:t>
            </w:r>
            <w:r w:rsidRPr="009E62B9">
              <w:rPr>
                <w:rFonts w:ascii="Courier New" w:hAnsi="Courier New" w:cs="Courier New"/>
                <w:color w:val="0000FF"/>
                <w:sz w:val="20"/>
              </w:rPr>
              <w:t>&gt;</w:t>
            </w:r>
          </w:p>
          <w:p w14:paraId="7EB8C1F7" w14:textId="77777777" w:rsidR="002C11E3" w:rsidRPr="009E62B9" w:rsidRDefault="002C11E3" w:rsidP="00304FAA">
            <w:pPr>
              <w:autoSpaceDE w:val="0"/>
              <w:autoSpaceDN w:val="0"/>
              <w:adjustRightInd w:val="0"/>
              <w:spacing w:after="120" w:line="120" w:lineRule="atLeast"/>
              <w:jc w:val="left"/>
              <w:rPr>
                <w:rFonts w:ascii="Courier New" w:hAnsi="Courier New" w:cs="Courier New"/>
                <w:color w:val="000000"/>
                <w:sz w:val="20"/>
              </w:rPr>
            </w:pPr>
            <w:r w:rsidRPr="009E62B9">
              <w:rPr>
                <w:rFonts w:ascii="Courier New" w:hAnsi="Courier New" w:cs="Courier New"/>
                <w:color w:val="000000"/>
                <w:sz w:val="20"/>
              </w:rPr>
              <w:t xml:space="preserve">  </w:t>
            </w:r>
            <w:r w:rsidRPr="009E62B9">
              <w:rPr>
                <w:rFonts w:ascii="Courier New" w:hAnsi="Courier New" w:cs="Courier New"/>
                <w:color w:val="0000FF"/>
                <w:sz w:val="20"/>
              </w:rPr>
              <w:t>&lt;</w:t>
            </w:r>
            <w:proofErr w:type="spellStart"/>
            <w:r w:rsidRPr="009E62B9">
              <w:rPr>
                <w:rFonts w:ascii="Courier New" w:hAnsi="Courier New" w:cs="Courier New"/>
                <w:color w:val="800000"/>
                <w:sz w:val="20"/>
              </w:rPr>
              <w:t>SegmentTemplate</w:t>
            </w:r>
            <w:proofErr w:type="spellEnd"/>
            <w:r w:rsidRPr="009E62B9">
              <w:rPr>
                <w:rFonts w:ascii="Courier New" w:hAnsi="Courier New" w:cs="Courier New"/>
                <w:color w:val="000000"/>
                <w:sz w:val="20"/>
              </w:rPr>
              <w:t xml:space="preserve"> </w:t>
            </w:r>
            <w:r w:rsidRPr="009E62B9">
              <w:rPr>
                <w:rFonts w:ascii="Courier New" w:hAnsi="Courier New" w:cs="Courier New"/>
                <w:color w:val="FF0000"/>
                <w:sz w:val="20"/>
              </w:rPr>
              <w:t>duration</w:t>
            </w:r>
            <w:r w:rsidRPr="009E62B9">
              <w:rPr>
                <w:rFonts w:ascii="Courier New" w:hAnsi="Courier New" w:cs="Courier New"/>
                <w:color w:val="0000FF"/>
                <w:sz w:val="20"/>
              </w:rPr>
              <w:t>="2"</w:t>
            </w: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startNumber</w:t>
            </w:r>
            <w:proofErr w:type="spellEnd"/>
            <w:r w:rsidRPr="009E62B9">
              <w:rPr>
                <w:rFonts w:ascii="Courier New" w:hAnsi="Courier New" w:cs="Courier New"/>
                <w:color w:val="0000FF"/>
                <w:sz w:val="20"/>
              </w:rPr>
              <w:t>="1"</w:t>
            </w:r>
            <w:r w:rsidRPr="009E62B9">
              <w:rPr>
                <w:rFonts w:ascii="Courier New" w:hAnsi="Courier New" w:cs="Courier New"/>
                <w:color w:val="000000"/>
                <w:sz w:val="20"/>
              </w:rPr>
              <w:t xml:space="preserve"> </w:t>
            </w:r>
            <w:r w:rsidRPr="009E62B9">
              <w:rPr>
                <w:rFonts w:ascii="Courier New" w:hAnsi="Courier New" w:cs="Courier New"/>
                <w:color w:val="FF0000"/>
                <w:sz w:val="20"/>
              </w:rPr>
              <w:t>media</w:t>
            </w:r>
            <w:r w:rsidRPr="009E62B9">
              <w:rPr>
                <w:rFonts w:ascii="Courier New" w:hAnsi="Courier New" w:cs="Courier New"/>
                <w:color w:val="0000FF"/>
                <w:sz w:val="20"/>
              </w:rPr>
              <w:t>="</w:t>
            </w:r>
            <w:ins w:id="289" w:author="Iraj Sodagar" w:date="2020-12-29T18:29:00Z">
              <w:r>
                <w:rPr>
                  <w:rFonts w:ascii="Courier New" w:hAnsi="Courier New" w:cs="Courier New"/>
                  <w:color w:val="0000FF"/>
                  <w:sz w:val="20"/>
                </w:rPr>
                <w:t xml:space="preserve"> example.com/m1/</w:t>
              </w:r>
            </w:ins>
            <w:r w:rsidRPr="009E62B9">
              <w:rPr>
                <w:rFonts w:ascii="Courier New" w:hAnsi="Courier New" w:cs="Courier New"/>
                <w:color w:val="0000FF"/>
                <w:sz w:val="20"/>
              </w:rPr>
              <w:t>video/$</w:t>
            </w:r>
            <w:proofErr w:type="spellStart"/>
            <w:r w:rsidRPr="009E62B9">
              <w:rPr>
                <w:rFonts w:ascii="Courier New" w:hAnsi="Courier New" w:cs="Courier New"/>
                <w:color w:val="0000FF"/>
                <w:sz w:val="20"/>
              </w:rPr>
              <w:t>RepresentationID</w:t>
            </w:r>
            <w:proofErr w:type="spellEnd"/>
            <w:r w:rsidRPr="009E62B9">
              <w:rPr>
                <w:rFonts w:ascii="Courier New" w:hAnsi="Courier New" w:cs="Courier New"/>
                <w:color w:val="0000FF"/>
                <w:sz w:val="20"/>
              </w:rPr>
              <w:t>$_$Number%05d$.mp4"&gt;</w:t>
            </w:r>
          </w:p>
          <w:p w14:paraId="10F61D31" w14:textId="77777777" w:rsidR="002C11E3" w:rsidRPr="009E62B9" w:rsidRDefault="002C11E3" w:rsidP="00304FAA">
            <w:pPr>
              <w:autoSpaceDE w:val="0"/>
              <w:autoSpaceDN w:val="0"/>
              <w:adjustRightInd w:val="0"/>
              <w:spacing w:after="120" w:line="120" w:lineRule="atLeast"/>
              <w:jc w:val="left"/>
              <w:rPr>
                <w:rFonts w:ascii="Courier New" w:hAnsi="Courier New" w:cs="Courier New"/>
                <w:color w:val="000000"/>
                <w:sz w:val="20"/>
              </w:rPr>
            </w:pPr>
            <w:r w:rsidRPr="009E62B9">
              <w:rPr>
                <w:rFonts w:ascii="Courier New" w:hAnsi="Courier New" w:cs="Courier New"/>
                <w:color w:val="000000"/>
                <w:sz w:val="20"/>
              </w:rPr>
              <w:t xml:space="preserve">  </w:t>
            </w:r>
            <w:r w:rsidRPr="009E62B9">
              <w:rPr>
                <w:rFonts w:ascii="Courier New" w:hAnsi="Courier New" w:cs="Courier New"/>
                <w:color w:val="0000FF"/>
                <w:sz w:val="20"/>
              </w:rPr>
              <w:t>&lt;</w:t>
            </w:r>
            <w:r w:rsidRPr="009E62B9">
              <w:rPr>
                <w:rFonts w:ascii="Courier New" w:hAnsi="Courier New" w:cs="Courier New"/>
                <w:color w:val="800000"/>
                <w:sz w:val="20"/>
              </w:rPr>
              <w:t>Representation</w:t>
            </w:r>
            <w:r w:rsidRPr="009E62B9">
              <w:rPr>
                <w:rFonts w:ascii="Courier New" w:hAnsi="Courier New" w:cs="Courier New"/>
                <w:color w:val="000000"/>
                <w:sz w:val="20"/>
              </w:rPr>
              <w:t xml:space="preserve"> </w:t>
            </w:r>
            <w:r w:rsidRPr="009E62B9">
              <w:rPr>
                <w:rFonts w:ascii="Courier New" w:hAnsi="Courier New" w:cs="Courier New"/>
                <w:color w:val="FF0000"/>
                <w:sz w:val="20"/>
              </w:rPr>
              <w:t>id</w:t>
            </w:r>
            <w:r w:rsidRPr="009E62B9">
              <w:rPr>
                <w:rFonts w:ascii="Courier New" w:hAnsi="Courier New" w:cs="Courier New"/>
                <w:color w:val="0000FF"/>
                <w:sz w:val="20"/>
              </w:rPr>
              <w:t>="720p"</w:t>
            </w:r>
            <w:r w:rsidRPr="009E62B9">
              <w:rPr>
                <w:rFonts w:ascii="Courier New" w:hAnsi="Courier New" w:cs="Courier New"/>
                <w:color w:val="000000"/>
                <w:sz w:val="20"/>
              </w:rPr>
              <w:t xml:space="preserve"> </w:t>
            </w:r>
            <w:r w:rsidRPr="009E62B9">
              <w:rPr>
                <w:rFonts w:ascii="Courier New" w:hAnsi="Courier New" w:cs="Courier New"/>
                <w:color w:val="FF0000"/>
                <w:sz w:val="20"/>
              </w:rPr>
              <w:t>codecs</w:t>
            </w:r>
            <w:r w:rsidRPr="009E62B9">
              <w:rPr>
                <w:rFonts w:ascii="Courier New" w:hAnsi="Courier New" w:cs="Courier New"/>
                <w:color w:val="0000FF"/>
                <w:sz w:val="20"/>
              </w:rPr>
              <w:t>="avc3.4d401f"</w:t>
            </w:r>
            <w:r w:rsidRPr="009E62B9">
              <w:rPr>
                <w:rFonts w:ascii="Courier New" w:hAnsi="Courier New" w:cs="Courier New"/>
                <w:color w:val="000000"/>
                <w:sz w:val="20"/>
              </w:rPr>
              <w:t xml:space="preserve"> </w:t>
            </w:r>
            <w:r w:rsidRPr="009E62B9">
              <w:rPr>
                <w:rFonts w:ascii="Courier New" w:hAnsi="Courier New" w:cs="Courier New"/>
                <w:color w:val="FF0000"/>
                <w:sz w:val="20"/>
              </w:rPr>
              <w:t>width</w:t>
            </w:r>
            <w:r w:rsidRPr="009E62B9">
              <w:rPr>
                <w:rFonts w:ascii="Courier New" w:hAnsi="Courier New" w:cs="Courier New"/>
                <w:color w:val="0000FF"/>
                <w:sz w:val="20"/>
              </w:rPr>
              <w:t>="1280"</w:t>
            </w:r>
            <w:r w:rsidRPr="009E62B9">
              <w:rPr>
                <w:rFonts w:ascii="Courier New" w:hAnsi="Courier New" w:cs="Courier New"/>
                <w:color w:val="000000"/>
                <w:sz w:val="20"/>
              </w:rPr>
              <w:t xml:space="preserve"> </w:t>
            </w:r>
            <w:r w:rsidRPr="009E62B9">
              <w:rPr>
                <w:rFonts w:ascii="Courier New" w:hAnsi="Courier New" w:cs="Courier New"/>
                <w:color w:val="FF0000"/>
                <w:sz w:val="20"/>
              </w:rPr>
              <w:t>height</w:t>
            </w:r>
            <w:r w:rsidRPr="009E62B9">
              <w:rPr>
                <w:rFonts w:ascii="Courier New" w:hAnsi="Courier New" w:cs="Courier New"/>
                <w:color w:val="0000FF"/>
                <w:sz w:val="20"/>
              </w:rPr>
              <w:t>="720"</w:t>
            </w: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frameRate</w:t>
            </w:r>
            <w:proofErr w:type="spellEnd"/>
            <w:r w:rsidRPr="009E62B9">
              <w:rPr>
                <w:rFonts w:ascii="Courier New" w:hAnsi="Courier New" w:cs="Courier New"/>
                <w:color w:val="0000FF"/>
                <w:sz w:val="20"/>
              </w:rPr>
              <w:t>="24000/1001"</w:t>
            </w: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sar</w:t>
            </w:r>
            <w:proofErr w:type="spellEnd"/>
            <w:r w:rsidRPr="009E62B9">
              <w:rPr>
                <w:rFonts w:ascii="Courier New" w:hAnsi="Courier New" w:cs="Courier New"/>
                <w:color w:val="0000FF"/>
                <w:sz w:val="20"/>
              </w:rPr>
              <w:t>="1:1"</w:t>
            </w:r>
            <w:r w:rsidRPr="009E62B9">
              <w:rPr>
                <w:rFonts w:ascii="Courier New" w:hAnsi="Courier New" w:cs="Courier New"/>
                <w:color w:val="000000"/>
                <w:sz w:val="20"/>
              </w:rPr>
              <w:t xml:space="preserve"> </w:t>
            </w:r>
            <w:r w:rsidRPr="009E62B9">
              <w:rPr>
                <w:rFonts w:ascii="Courier New" w:hAnsi="Courier New" w:cs="Courier New"/>
                <w:color w:val="FF0000"/>
                <w:sz w:val="20"/>
              </w:rPr>
              <w:t>bandwidth</w:t>
            </w:r>
            <w:r w:rsidRPr="009E62B9">
              <w:rPr>
                <w:rFonts w:ascii="Courier New" w:hAnsi="Courier New" w:cs="Courier New"/>
                <w:color w:val="0000FF"/>
                <w:sz w:val="20"/>
              </w:rPr>
              <w:t>="3000000"/&gt;</w:t>
            </w:r>
          </w:p>
          <w:p w14:paraId="4CCA8909" w14:textId="77777777" w:rsidR="002C11E3" w:rsidRPr="009E62B9" w:rsidRDefault="002C11E3" w:rsidP="00304FAA">
            <w:pPr>
              <w:autoSpaceDE w:val="0"/>
              <w:autoSpaceDN w:val="0"/>
              <w:adjustRightInd w:val="0"/>
              <w:spacing w:after="120" w:line="120" w:lineRule="atLeast"/>
              <w:jc w:val="left"/>
              <w:rPr>
                <w:rFonts w:ascii="Courier New" w:hAnsi="Courier New" w:cs="Courier New"/>
                <w:color w:val="000000"/>
                <w:sz w:val="20"/>
              </w:rPr>
            </w:pPr>
            <w:r w:rsidRPr="009E62B9">
              <w:rPr>
                <w:rFonts w:ascii="Courier New" w:hAnsi="Courier New" w:cs="Courier New"/>
                <w:color w:val="000000"/>
                <w:sz w:val="20"/>
              </w:rPr>
              <w:t xml:space="preserve">  </w:t>
            </w:r>
            <w:r w:rsidRPr="009E62B9">
              <w:rPr>
                <w:rFonts w:ascii="Courier New" w:hAnsi="Courier New" w:cs="Courier New"/>
                <w:color w:val="0000FF"/>
                <w:sz w:val="20"/>
              </w:rPr>
              <w:t>&lt;</w:t>
            </w:r>
            <w:r w:rsidRPr="009E62B9">
              <w:rPr>
                <w:rFonts w:ascii="Courier New" w:hAnsi="Courier New" w:cs="Courier New"/>
                <w:color w:val="800000"/>
                <w:sz w:val="20"/>
              </w:rPr>
              <w:t>Representation</w:t>
            </w:r>
            <w:r w:rsidRPr="009E62B9">
              <w:rPr>
                <w:rFonts w:ascii="Courier New" w:hAnsi="Courier New" w:cs="Courier New"/>
                <w:color w:val="000000"/>
                <w:sz w:val="20"/>
              </w:rPr>
              <w:t xml:space="preserve"> </w:t>
            </w:r>
            <w:r w:rsidRPr="009E62B9">
              <w:rPr>
                <w:rFonts w:ascii="Courier New" w:hAnsi="Courier New" w:cs="Courier New"/>
                <w:color w:val="FF0000"/>
                <w:sz w:val="20"/>
              </w:rPr>
              <w:t>id</w:t>
            </w:r>
            <w:r w:rsidRPr="009E62B9">
              <w:rPr>
                <w:rFonts w:ascii="Courier New" w:hAnsi="Courier New" w:cs="Courier New"/>
                <w:color w:val="0000FF"/>
                <w:sz w:val="20"/>
              </w:rPr>
              <w:t>="360p"</w:t>
            </w:r>
            <w:r w:rsidRPr="009E62B9">
              <w:rPr>
                <w:rFonts w:ascii="Courier New" w:hAnsi="Courier New" w:cs="Courier New"/>
                <w:color w:val="000000"/>
                <w:sz w:val="20"/>
              </w:rPr>
              <w:t xml:space="preserve"> </w:t>
            </w:r>
            <w:r w:rsidRPr="009E62B9">
              <w:rPr>
                <w:rFonts w:ascii="Courier New" w:hAnsi="Courier New" w:cs="Courier New"/>
                <w:color w:val="FF0000"/>
                <w:sz w:val="20"/>
              </w:rPr>
              <w:t>codecs</w:t>
            </w:r>
            <w:r w:rsidRPr="009E62B9">
              <w:rPr>
                <w:rFonts w:ascii="Courier New" w:hAnsi="Courier New" w:cs="Courier New"/>
                <w:color w:val="0000FF"/>
                <w:sz w:val="20"/>
              </w:rPr>
              <w:t>="avc3.4d401f"</w:t>
            </w:r>
            <w:r w:rsidRPr="009E62B9">
              <w:rPr>
                <w:rFonts w:ascii="Courier New" w:hAnsi="Courier New" w:cs="Courier New"/>
                <w:color w:val="000000"/>
                <w:sz w:val="20"/>
              </w:rPr>
              <w:t xml:space="preserve"> </w:t>
            </w:r>
            <w:r w:rsidRPr="009E62B9">
              <w:rPr>
                <w:rFonts w:ascii="Courier New" w:hAnsi="Courier New" w:cs="Courier New"/>
                <w:color w:val="FF0000"/>
                <w:sz w:val="20"/>
              </w:rPr>
              <w:t>width</w:t>
            </w:r>
            <w:r w:rsidRPr="009E62B9">
              <w:rPr>
                <w:rFonts w:ascii="Courier New" w:hAnsi="Courier New" w:cs="Courier New"/>
                <w:color w:val="0000FF"/>
                <w:sz w:val="20"/>
              </w:rPr>
              <w:t>="640"</w:t>
            </w:r>
            <w:r w:rsidRPr="009E62B9">
              <w:rPr>
                <w:rFonts w:ascii="Courier New" w:hAnsi="Courier New" w:cs="Courier New"/>
                <w:color w:val="000000"/>
                <w:sz w:val="20"/>
              </w:rPr>
              <w:t xml:space="preserve"> </w:t>
            </w:r>
            <w:r w:rsidRPr="009E62B9">
              <w:rPr>
                <w:rFonts w:ascii="Courier New" w:hAnsi="Courier New" w:cs="Courier New"/>
                <w:color w:val="FF0000"/>
                <w:sz w:val="20"/>
              </w:rPr>
              <w:t>height</w:t>
            </w:r>
            <w:r w:rsidRPr="009E62B9">
              <w:rPr>
                <w:rFonts w:ascii="Courier New" w:hAnsi="Courier New" w:cs="Courier New"/>
                <w:color w:val="0000FF"/>
                <w:sz w:val="20"/>
              </w:rPr>
              <w:t>="360"</w:t>
            </w: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frameRate</w:t>
            </w:r>
            <w:proofErr w:type="spellEnd"/>
            <w:r w:rsidRPr="009E62B9">
              <w:rPr>
                <w:rFonts w:ascii="Courier New" w:hAnsi="Courier New" w:cs="Courier New"/>
                <w:color w:val="0000FF"/>
                <w:sz w:val="20"/>
              </w:rPr>
              <w:t>="24000/1001"</w:t>
            </w:r>
            <w:r w:rsidRPr="009E62B9">
              <w:rPr>
                <w:rFonts w:ascii="Courier New" w:hAnsi="Courier New" w:cs="Courier New"/>
                <w:color w:val="000000"/>
                <w:sz w:val="20"/>
              </w:rPr>
              <w:t xml:space="preserve"> </w:t>
            </w:r>
            <w:proofErr w:type="spellStart"/>
            <w:r w:rsidRPr="009E62B9">
              <w:rPr>
                <w:rFonts w:ascii="Courier New" w:hAnsi="Courier New" w:cs="Courier New"/>
                <w:color w:val="FF0000"/>
                <w:sz w:val="20"/>
              </w:rPr>
              <w:t>sar</w:t>
            </w:r>
            <w:proofErr w:type="spellEnd"/>
            <w:r w:rsidRPr="009E62B9">
              <w:rPr>
                <w:rFonts w:ascii="Courier New" w:hAnsi="Courier New" w:cs="Courier New"/>
                <w:color w:val="0000FF"/>
                <w:sz w:val="20"/>
              </w:rPr>
              <w:t>="1:1"</w:t>
            </w:r>
            <w:r w:rsidRPr="009E62B9">
              <w:rPr>
                <w:rFonts w:ascii="Courier New" w:hAnsi="Courier New" w:cs="Courier New"/>
                <w:color w:val="000000"/>
                <w:sz w:val="20"/>
              </w:rPr>
              <w:t xml:space="preserve"> </w:t>
            </w:r>
            <w:r w:rsidRPr="009E62B9">
              <w:rPr>
                <w:rFonts w:ascii="Courier New" w:hAnsi="Courier New" w:cs="Courier New"/>
                <w:color w:val="FF0000"/>
                <w:sz w:val="20"/>
              </w:rPr>
              <w:t>bandwidth</w:t>
            </w:r>
            <w:r w:rsidRPr="009E62B9">
              <w:rPr>
                <w:rFonts w:ascii="Courier New" w:hAnsi="Courier New" w:cs="Courier New"/>
                <w:color w:val="0000FF"/>
                <w:sz w:val="20"/>
              </w:rPr>
              <w:t>="1500000"/&gt;</w:t>
            </w:r>
          </w:p>
          <w:p w14:paraId="10F80CDE" w14:textId="77777777" w:rsidR="002C11E3" w:rsidRPr="009E62B9" w:rsidRDefault="002C11E3" w:rsidP="00304FAA">
            <w:pPr>
              <w:spacing w:after="120" w:line="120" w:lineRule="atLeast"/>
              <w:jc w:val="left"/>
            </w:pPr>
            <w:r w:rsidRPr="009E62B9">
              <w:rPr>
                <w:rFonts w:ascii="Courier New" w:hAnsi="Courier New" w:cs="Courier New"/>
                <w:color w:val="0000FF"/>
                <w:sz w:val="20"/>
              </w:rPr>
              <w:t>&lt;/</w:t>
            </w:r>
            <w:proofErr w:type="spellStart"/>
            <w:r w:rsidRPr="009E62B9">
              <w:rPr>
                <w:rFonts w:ascii="Courier New" w:hAnsi="Courier New" w:cs="Courier New"/>
                <w:color w:val="800000"/>
                <w:sz w:val="20"/>
              </w:rPr>
              <w:t>AdaptationSet</w:t>
            </w:r>
            <w:proofErr w:type="spellEnd"/>
            <w:r w:rsidRPr="009E62B9">
              <w:rPr>
                <w:rFonts w:ascii="Courier New" w:hAnsi="Courier New" w:cs="Courier New"/>
                <w:color w:val="0000FF"/>
                <w:sz w:val="20"/>
              </w:rPr>
              <w:t>&gt;</w:t>
            </w:r>
          </w:p>
        </w:tc>
        <w:tc>
          <w:tcPr>
            <w:tcW w:w="8669" w:type="dxa"/>
          </w:tcPr>
          <w:p w14:paraId="17125806" w14:textId="77777777" w:rsidR="002C11E3" w:rsidRPr="009E62B9" w:rsidRDefault="002C11E3" w:rsidP="00304FAA"/>
        </w:tc>
      </w:tr>
    </w:tbl>
    <w:p w14:paraId="783EDA27" w14:textId="77777777" w:rsidR="002C11E3" w:rsidRDefault="002C11E3" w:rsidP="002C11E3">
      <w:pPr>
        <w:pStyle w:val="Heading2"/>
        <w:numPr>
          <w:ilvl w:val="0"/>
          <w:numId w:val="0"/>
        </w:numPr>
        <w:spacing w:line="250" w:lineRule="atLeast"/>
        <w:rPr>
          <w:i/>
          <w:color w:val="FF0000"/>
          <w:sz w:val="32"/>
          <w:szCs w:val="32"/>
          <w:highlight w:val="yellow"/>
          <w:u w:val="single"/>
        </w:rPr>
      </w:pPr>
    </w:p>
    <w:p w14:paraId="1D222AC5" w14:textId="1E43F4F1" w:rsidR="002C11E3" w:rsidRDefault="002C11E3" w:rsidP="002C11E3">
      <w:pPr>
        <w:pStyle w:val="Heading2"/>
        <w:numPr>
          <w:ilvl w:val="0"/>
          <w:numId w:val="0"/>
        </w:numPr>
        <w:spacing w:line="250" w:lineRule="atLeast"/>
        <w:rPr>
          <w:i/>
          <w:iCs/>
          <w:color w:val="FF0000"/>
          <w:sz w:val="32"/>
          <w:szCs w:val="28"/>
          <w:u w:val="single"/>
        </w:rPr>
      </w:pPr>
      <w:r w:rsidRPr="002C11E3">
        <w:rPr>
          <w:i/>
          <w:color w:val="FF0000"/>
          <w:sz w:val="32"/>
          <w:szCs w:val="32"/>
          <w:highlight w:val="yellow"/>
          <w:u w:val="single"/>
        </w:rPr>
        <w:t>Change 1</w:t>
      </w:r>
      <w:r>
        <w:rPr>
          <w:i/>
          <w:color w:val="FF0000"/>
          <w:sz w:val="32"/>
          <w:szCs w:val="32"/>
          <w:highlight w:val="yellow"/>
          <w:u w:val="single"/>
        </w:rPr>
        <w:t>1</w:t>
      </w:r>
      <w:r w:rsidRPr="002C11E3">
        <w:rPr>
          <w:i/>
          <w:color w:val="FF0000"/>
          <w:sz w:val="32"/>
          <w:szCs w:val="32"/>
          <w:highlight w:val="yellow"/>
          <w:u w:val="single"/>
        </w:rPr>
        <w:t>:</w:t>
      </w:r>
      <w:r w:rsidRPr="002C11E3">
        <w:rPr>
          <w:color w:val="FF0000"/>
          <w:sz w:val="32"/>
          <w:szCs w:val="32"/>
          <w:highlight w:val="yellow"/>
          <w:u w:val="single"/>
        </w:rPr>
        <w:t xml:space="preserve"> </w:t>
      </w:r>
      <w:r w:rsidRPr="002C11E3">
        <w:rPr>
          <w:i/>
          <w:iCs/>
          <w:color w:val="FF0000"/>
          <w:sz w:val="32"/>
          <w:szCs w:val="28"/>
          <w:highlight w:val="yellow"/>
          <w:u w:val="single"/>
        </w:rPr>
        <w:t>Replace 8</w:t>
      </w:r>
      <w:r>
        <w:rPr>
          <w:i/>
          <w:iCs/>
          <w:color w:val="FF0000"/>
          <w:sz w:val="32"/>
          <w:szCs w:val="28"/>
          <w:highlight w:val="yellow"/>
          <w:u w:val="single"/>
        </w:rPr>
        <w:t xml:space="preserve">.2.1 </w:t>
      </w:r>
      <w:r w:rsidRPr="0019088A">
        <w:rPr>
          <w:i/>
          <w:iCs/>
          <w:color w:val="FF0000"/>
          <w:sz w:val="32"/>
          <w:szCs w:val="28"/>
          <w:highlight w:val="yellow"/>
          <w:u w:val="single"/>
        </w:rPr>
        <w:t>with</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0" w:color="auto" w:fill="auto"/>
        <w:tblLook w:val="04A0" w:firstRow="1" w:lastRow="0" w:firstColumn="1" w:lastColumn="0" w:noHBand="0" w:noVBand="1"/>
      </w:tblPr>
      <w:tblGrid>
        <w:gridCol w:w="9742"/>
      </w:tblGrid>
      <w:tr w:rsidR="002C11E3" w:rsidRPr="009E62B9" w14:paraId="5B0442DB" w14:textId="77777777" w:rsidTr="00304FAA">
        <w:trPr>
          <w:trHeight w:val="1194"/>
        </w:trPr>
        <w:tc>
          <w:tcPr>
            <w:tcW w:w="8630" w:type="dxa"/>
            <w:shd w:val="clear" w:color="auto" w:fill="D9D9D9" w:themeFill="background1" w:themeFillShade="D9"/>
          </w:tcPr>
          <w:p w14:paraId="1F8C6AFB"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w:t>
            </w:r>
          </w:p>
          <w:p w14:paraId="68F0DA4D"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w:t>
            </w:r>
            <w:proofErr w:type="spellStart"/>
            <w:r>
              <w:rPr>
                <w:rFonts w:ascii="Consolas" w:eastAsia="Times New Roman" w:hAnsi="Consolas"/>
                <w:color w:val="0451A5"/>
                <w:sz w:val="21"/>
                <w:szCs w:val="21"/>
                <w:lang w:val="en-US" w:eastAsia="en-US"/>
              </w:rPr>
              <w:t>K</w:t>
            </w:r>
            <w:r w:rsidRPr="006E6219">
              <w:rPr>
                <w:rFonts w:ascii="Consolas" w:eastAsia="Times New Roman" w:hAnsi="Consolas"/>
                <w:color w:val="0451A5"/>
                <w:sz w:val="21"/>
                <w:szCs w:val="21"/>
                <w:lang w:val="en-US" w:eastAsia="en-US"/>
              </w:rPr>
              <w:t>ey</w:t>
            </w:r>
            <w:r>
              <w:rPr>
                <w:rFonts w:ascii="Consolas" w:eastAsia="Times New Roman" w:hAnsi="Consolas"/>
                <w:color w:val="0451A5"/>
                <w:sz w:val="21"/>
                <w:szCs w:val="21"/>
                <w:lang w:val="en-US" w:eastAsia="en-US"/>
              </w:rPr>
              <w:t>V</w:t>
            </w:r>
            <w:r w:rsidRPr="006E6219">
              <w:rPr>
                <w:rFonts w:ascii="Consolas" w:eastAsia="Times New Roman" w:hAnsi="Consolas"/>
                <w:color w:val="0451A5"/>
                <w:sz w:val="21"/>
                <w:szCs w:val="21"/>
                <w:lang w:val="en-US" w:eastAsia="en-US"/>
              </w:rPr>
              <w:t>alue</w:t>
            </w:r>
            <w:proofErr w:type="spellEnd"/>
            <w:r w:rsidRPr="006E6219">
              <w:rPr>
                <w:rFonts w:ascii="Consolas" w:eastAsia="Times New Roman" w:hAnsi="Consolas"/>
                <w:color w:val="0451A5"/>
                <w:sz w:val="21"/>
                <w:szCs w:val="21"/>
                <w:lang w:val="en-US" w:eastAsia="en-US"/>
              </w:rPr>
              <w:t>"</w:t>
            </w:r>
            <w:r w:rsidRPr="006E6219">
              <w:rPr>
                <w:rFonts w:ascii="Consolas" w:eastAsia="Times New Roman" w:hAnsi="Consolas"/>
                <w:color w:val="000000"/>
                <w:sz w:val="21"/>
                <w:szCs w:val="21"/>
                <w:lang w:val="en-US" w:eastAsia="en-US"/>
              </w:rPr>
              <w:t>: [ </w:t>
            </w:r>
          </w:p>
          <w:p w14:paraId="7AF3A1DF"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p>
          <w:p w14:paraId="6F95E969"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w:t>
            </w:r>
            <w:proofErr w:type="spellStart"/>
            <w:r w:rsidRPr="006E6219">
              <w:rPr>
                <w:rFonts w:ascii="Consolas" w:eastAsia="Times New Roman" w:hAnsi="Consolas"/>
                <w:color w:val="0451A5"/>
                <w:sz w:val="21"/>
                <w:szCs w:val="21"/>
                <w:lang w:val="en-US" w:eastAsia="en-US"/>
              </w:rPr>
              <w:t>key</w:t>
            </w:r>
            <w:r>
              <w:rPr>
                <w:rFonts w:ascii="Consolas" w:eastAsia="Times New Roman" w:hAnsi="Consolas"/>
                <w:color w:val="0451A5"/>
                <w:sz w:val="21"/>
                <w:szCs w:val="21"/>
                <w:lang w:val="en-US" w:eastAsia="en-US"/>
              </w:rPr>
              <w:t>list</w:t>
            </w:r>
            <w:proofErr w:type="spellEnd"/>
            <w:r w:rsidRPr="006E6219">
              <w:rPr>
                <w:rFonts w:ascii="Consolas" w:eastAsia="Times New Roman" w:hAnsi="Consolas"/>
                <w:color w:val="0451A5"/>
                <w:sz w:val="21"/>
                <w:szCs w:val="21"/>
                <w:lang w:val="en-US" w:eastAsia="en-US"/>
              </w:rPr>
              <w:t>"</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w:t>
            </w:r>
            <w:del w:id="290" w:author="Iraj Sodagar" w:date="2021-01-02T13:09:00Z">
              <w:r w:rsidRPr="006E6219" w:rsidDel="00092601">
                <w:rPr>
                  <w:rFonts w:ascii="Consolas" w:eastAsia="Times New Roman" w:hAnsi="Consolas"/>
                  <w:color w:val="A31515"/>
                  <w:sz w:val="21"/>
                  <w:szCs w:val="21"/>
                  <w:lang w:val="en-US" w:eastAsia="en-US"/>
                </w:rPr>
                <w:delText>value</w:delText>
              </w:r>
            </w:del>
            <w:ins w:id="291" w:author="Iraj Sodagar" w:date="2021-01-02T13:09:00Z">
              <w:r>
                <w:rPr>
                  <w:rFonts w:ascii="Consolas" w:eastAsia="Times New Roman" w:hAnsi="Consolas"/>
                  <w:color w:val="A31515"/>
                  <w:sz w:val="21"/>
                  <w:szCs w:val="21"/>
                  <w:lang w:val="en-US" w:eastAsia="en-US"/>
                </w:rPr>
                <w:t>p1</w:t>
              </w:r>
            </w:ins>
            <w:r w:rsidRPr="006E6219">
              <w:rPr>
                <w:rFonts w:ascii="Consolas" w:eastAsia="Times New Roman" w:hAnsi="Consolas"/>
                <w:color w:val="A31515"/>
                <w:sz w:val="21"/>
                <w:szCs w:val="21"/>
                <w:lang w:val="en-US" w:eastAsia="en-US"/>
              </w:rPr>
              <w:t>"</w:t>
            </w:r>
            <w:ins w:id="292" w:author="Iraj Sodagar" w:date="2020-12-29T18:28:00Z">
              <w:r w:rsidRPr="006E6219">
                <w:rPr>
                  <w:rFonts w:ascii="Consolas" w:eastAsia="Times New Roman" w:hAnsi="Consolas"/>
                  <w:color w:val="000000"/>
                  <w:sz w:val="21"/>
                  <w:szCs w:val="21"/>
                  <w:lang w:val="en-US" w:eastAsia="en-US"/>
                </w:rPr>
                <w:t>,</w:t>
              </w:r>
              <w:r>
                <w:rPr>
                  <w:rFonts w:ascii="Consolas" w:eastAsia="Times New Roman" w:hAnsi="Consolas"/>
                  <w:color w:val="000000"/>
                  <w:sz w:val="21"/>
                  <w:szCs w:val="21"/>
                </w:rPr>
                <w:t xml:space="preserve"> </w:t>
              </w:r>
              <w:r w:rsidRPr="006E6219">
                <w:rPr>
                  <w:rFonts w:ascii="Consolas" w:eastAsia="Times New Roman" w:hAnsi="Consolas"/>
                  <w:color w:val="A31515"/>
                  <w:sz w:val="21"/>
                  <w:szCs w:val="21"/>
                  <w:lang w:val="en-US" w:eastAsia="en-US"/>
                </w:rPr>
                <w:t>"</w:t>
              </w:r>
              <w:r>
                <w:rPr>
                  <w:rFonts w:ascii="Consolas" w:eastAsia="Times New Roman" w:hAnsi="Consolas"/>
                  <w:color w:val="A31515"/>
                  <w:sz w:val="21"/>
                  <w:szCs w:val="21"/>
                </w:rPr>
                <w:t>subdomain</w:t>
              </w:r>
            </w:ins>
            <w:ins w:id="293" w:author="Iraj Sodagar" w:date="2021-01-02T15:45:00Z">
              <w:r>
                <w:rPr>
                  <w:rFonts w:ascii="Consolas" w:eastAsia="Times New Roman" w:hAnsi="Consolas"/>
                  <w:color w:val="A31515"/>
                  <w:sz w:val="21"/>
                  <w:szCs w:val="21"/>
                </w:rPr>
                <w:t>.</w:t>
              </w:r>
            </w:ins>
            <w:ins w:id="294" w:author="Iraj Sodagar" w:date="2020-12-29T18:28:00Z">
              <w:r w:rsidRPr="006E6219">
                <w:rPr>
                  <w:rFonts w:ascii="Consolas" w:eastAsia="Times New Roman" w:hAnsi="Consolas"/>
                  <w:color w:val="A31515"/>
                  <w:sz w:val="21"/>
                  <w:szCs w:val="21"/>
                  <w:lang w:val="en-US" w:eastAsia="en-US"/>
                </w:rPr>
                <w:t>"</w:t>
              </w:r>
            </w:ins>
            <w:r w:rsidRPr="006E6219">
              <w:rPr>
                <w:rFonts w:ascii="Consolas" w:eastAsia="Times New Roman" w:hAnsi="Consolas"/>
                <w:color w:val="000000"/>
                <w:sz w:val="21"/>
                <w:szCs w:val="21"/>
                <w:lang w:val="en-US" w:eastAsia="en-US"/>
              </w:rPr>
              <w:t>], </w:t>
            </w:r>
          </w:p>
          <w:p w14:paraId="652855A8"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"comment"</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"A/B sequence </w:t>
            </w:r>
            <w:r>
              <w:rPr>
                <w:rFonts w:ascii="Consolas" w:eastAsia="Times New Roman" w:hAnsi="Consolas"/>
                <w:color w:val="A31515"/>
                <w:sz w:val="21"/>
                <w:szCs w:val="21"/>
                <w:lang w:val="en-US" w:eastAsia="en-US"/>
              </w:rPr>
              <w:t>document</w:t>
            </w:r>
            <w:r w:rsidRPr="006E6219">
              <w:rPr>
                <w:rFonts w:ascii="Consolas" w:eastAsia="Times New Roman" w:hAnsi="Consolas"/>
                <w:color w:val="A31515"/>
                <w:sz w:val="21"/>
                <w:szCs w:val="21"/>
                <w:lang w:val="en-US" w:eastAsia="en-US"/>
              </w:rPr>
              <w:t> for user </w:t>
            </w:r>
            <w:proofErr w:type="spellStart"/>
            <w:r w:rsidRPr="006E6219">
              <w:rPr>
                <w:rFonts w:ascii="Consolas" w:eastAsia="Times New Roman" w:hAnsi="Consolas"/>
                <w:color w:val="A31515"/>
                <w:sz w:val="21"/>
                <w:szCs w:val="21"/>
                <w:lang w:val="en-US" w:eastAsia="en-US"/>
              </w:rPr>
              <w:t>Ctulhu</w:t>
            </w:r>
            <w:proofErr w:type="spellEnd"/>
            <w:r w:rsidRPr="006E6219">
              <w:rPr>
                <w:rFonts w:ascii="Consolas" w:eastAsia="Times New Roman" w:hAnsi="Consolas"/>
                <w:color w:val="A31515"/>
                <w:sz w:val="21"/>
                <w:szCs w:val="21"/>
                <w:lang w:val="en-US" w:eastAsia="en-US"/>
              </w:rPr>
              <w:t>"</w:t>
            </w:r>
            <w:r w:rsidRPr="006E6219">
              <w:rPr>
                <w:rFonts w:ascii="Consolas" w:eastAsia="Times New Roman" w:hAnsi="Consolas"/>
                <w:color w:val="000000"/>
                <w:sz w:val="21"/>
                <w:szCs w:val="21"/>
                <w:lang w:val="en-US" w:eastAsia="en-US"/>
              </w:rPr>
              <w:t>,</w:t>
            </w:r>
          </w:p>
          <w:p w14:paraId="576AF941"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"timeline"</w:t>
            </w:r>
            <w:r w:rsidRPr="006E6219">
              <w:rPr>
                <w:rFonts w:ascii="Consolas" w:eastAsia="Times New Roman" w:hAnsi="Consolas"/>
                <w:color w:val="000000"/>
                <w:sz w:val="21"/>
                <w:szCs w:val="21"/>
                <w:lang w:val="en-US" w:eastAsia="en-US"/>
              </w:rPr>
              <w:t>: [</w:t>
            </w:r>
          </w:p>
          <w:p w14:paraId="3DE909AE" w14:textId="77777777" w:rsidR="002C11E3" w:rsidRPr="006E6219" w:rsidDel="00F07146" w:rsidRDefault="002C11E3" w:rsidP="00304FAA">
            <w:pPr>
              <w:shd w:val="clear" w:color="auto" w:fill="D9D9D9" w:themeFill="background1" w:themeFillShade="D9"/>
              <w:spacing w:after="0" w:line="285" w:lineRule="atLeast"/>
              <w:jc w:val="left"/>
              <w:rPr>
                <w:del w:id="295" w:author="Iraj Sodagar" w:date="2020-12-29T18:31:00Z"/>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 </w:t>
            </w:r>
            <w:r w:rsidRPr="006E6219">
              <w:rPr>
                <w:rFonts w:ascii="Consolas" w:eastAsia="Times New Roman" w:hAnsi="Consolas"/>
                <w:color w:val="0451A5"/>
                <w:sz w:val="21"/>
                <w:szCs w:val="21"/>
                <w:lang w:val="en-US" w:eastAsia="en-US"/>
              </w:rPr>
              <w:t>"s"</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"0"</w:t>
            </w:r>
            <w:r w:rsidRPr="006E6219">
              <w:rPr>
                <w:rFonts w:ascii="Consolas" w:eastAsia="Times New Roman" w:hAnsi="Consolas"/>
                <w:color w:val="000000"/>
                <w:sz w:val="21"/>
                <w:szCs w:val="21"/>
                <w:lang w:val="en-US" w:eastAsia="en-US"/>
              </w:rPr>
              <w:t>, </w:t>
            </w:r>
            <w:del w:id="296" w:author="Iraj Sodagar" w:date="2020-12-29T18:31:00Z">
              <w:r w:rsidRPr="006E6219" w:rsidDel="00F07146">
                <w:rPr>
                  <w:rFonts w:ascii="Consolas" w:eastAsia="Times New Roman" w:hAnsi="Consolas"/>
                  <w:color w:val="0451A5"/>
                  <w:sz w:val="21"/>
                  <w:szCs w:val="21"/>
                  <w:lang w:val="en-US" w:eastAsia="en-US"/>
                </w:rPr>
                <w:delText>"d"</w:delText>
              </w:r>
              <w:r w:rsidRPr="006E6219" w:rsidDel="00F07146">
                <w:rPr>
                  <w:rFonts w:ascii="Consolas" w:eastAsia="Times New Roman" w:hAnsi="Consolas"/>
                  <w:color w:val="000000"/>
                  <w:sz w:val="21"/>
                  <w:szCs w:val="21"/>
                  <w:lang w:val="en-US" w:eastAsia="en-US"/>
                </w:rPr>
                <w:delText>: </w:delText>
              </w:r>
              <w:r w:rsidRPr="006E6219" w:rsidDel="00F07146">
                <w:rPr>
                  <w:rFonts w:ascii="Consolas" w:eastAsia="Times New Roman" w:hAnsi="Consolas"/>
                  <w:color w:val="A31515"/>
                  <w:sz w:val="21"/>
                  <w:szCs w:val="21"/>
                  <w:lang w:val="en-US" w:eastAsia="en-US"/>
                </w:rPr>
                <w:delText>"1"</w:delText>
              </w:r>
              <w:r w:rsidRPr="006E6219" w:rsidDel="00F07146">
                <w:rPr>
                  <w:rFonts w:ascii="Consolas" w:eastAsia="Times New Roman" w:hAnsi="Consolas"/>
                  <w:color w:val="000000"/>
                  <w:sz w:val="21"/>
                  <w:szCs w:val="21"/>
                  <w:lang w:val="en-US" w:eastAsia="en-US"/>
                </w:rPr>
                <w:delText>,  </w:delText>
              </w:r>
              <w:r w:rsidRPr="006E6219" w:rsidDel="00F07146">
                <w:rPr>
                  <w:rFonts w:ascii="Consolas" w:eastAsia="Times New Roman" w:hAnsi="Consolas"/>
                  <w:color w:val="0451A5"/>
                  <w:sz w:val="21"/>
                  <w:szCs w:val="21"/>
                  <w:lang w:val="en-US" w:eastAsia="en-US"/>
                </w:rPr>
                <w:delText>"v"</w:delText>
              </w:r>
              <w:r w:rsidRPr="006E6219" w:rsidDel="00F07146">
                <w:rPr>
                  <w:rFonts w:ascii="Consolas" w:eastAsia="Times New Roman" w:hAnsi="Consolas"/>
                  <w:color w:val="000000"/>
                  <w:sz w:val="21"/>
                  <w:szCs w:val="21"/>
                  <w:lang w:val="en-US" w:eastAsia="en-US"/>
                </w:rPr>
                <w:delText>: [</w:delText>
              </w:r>
              <w:r w:rsidRPr="006E6219" w:rsidDel="00F07146">
                <w:rPr>
                  <w:rFonts w:ascii="Consolas" w:eastAsia="Times New Roman" w:hAnsi="Consolas"/>
                  <w:color w:val="A31515"/>
                  <w:sz w:val="21"/>
                  <w:szCs w:val="21"/>
                  <w:lang w:val="en-US" w:eastAsia="en-US"/>
                </w:rPr>
                <w:delText>"d4baa823-8ff2-445b-847b-d6ead52cf6ce"</w:delText>
              </w:r>
              <w:r w:rsidRPr="006E6219" w:rsidDel="00F07146">
                <w:rPr>
                  <w:rFonts w:ascii="Consolas" w:eastAsia="Times New Roman" w:hAnsi="Consolas"/>
                  <w:color w:val="000000"/>
                  <w:sz w:val="21"/>
                  <w:szCs w:val="21"/>
                  <w:lang w:val="en-US" w:eastAsia="en-US"/>
                </w:rPr>
                <w:delText>]}, </w:delText>
              </w:r>
            </w:del>
          </w:p>
          <w:p w14:paraId="30253499"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del w:id="297" w:author="Iraj Sodagar" w:date="2020-12-29T18:31:00Z">
              <w:r w:rsidRPr="006E6219" w:rsidDel="00F07146">
                <w:rPr>
                  <w:rFonts w:ascii="Consolas" w:eastAsia="Times New Roman" w:hAnsi="Consolas"/>
                  <w:color w:val="000000"/>
                  <w:sz w:val="21"/>
                  <w:szCs w:val="21"/>
                  <w:lang w:val="en-US" w:eastAsia="en-US"/>
                </w:rPr>
                <w:delText>                {</w:delText>
              </w:r>
            </w:del>
            <w:r w:rsidRPr="006E6219">
              <w:rPr>
                <w:rFonts w:ascii="Consolas" w:eastAsia="Times New Roman" w:hAnsi="Consolas"/>
                <w:color w:val="0451A5"/>
                <w:sz w:val="21"/>
                <w:szCs w:val="21"/>
                <w:lang w:val="en-US" w:eastAsia="en-US"/>
              </w:rPr>
              <w:t>"d"</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"3"</w:t>
            </w: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"v"</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"861d34d7-56eb-4893-a7b7-60edabebe3e6"</w:t>
            </w:r>
            <w:ins w:id="298" w:author="Iraj Sodagar" w:date="2020-12-29T18:29:00Z">
              <w:r w:rsidRPr="006E6219">
                <w:rPr>
                  <w:rFonts w:ascii="Consolas" w:eastAsia="Times New Roman" w:hAnsi="Consolas"/>
                  <w:color w:val="000000"/>
                  <w:sz w:val="21"/>
                  <w:szCs w:val="21"/>
                  <w:lang w:val="en-US" w:eastAsia="en-US"/>
                </w:rPr>
                <w:t>,</w:t>
              </w:r>
              <w:r>
                <w:rPr>
                  <w:rFonts w:ascii="Consolas" w:eastAsia="Times New Roman" w:hAnsi="Consolas"/>
                  <w:color w:val="000000"/>
                  <w:sz w:val="21"/>
                  <w:szCs w:val="21"/>
                </w:rPr>
                <w:t xml:space="preserve"> </w:t>
              </w:r>
              <w:r w:rsidRPr="006E6219">
                <w:rPr>
                  <w:rFonts w:ascii="Consolas" w:eastAsia="Times New Roman" w:hAnsi="Consolas"/>
                  <w:color w:val="A31515"/>
                  <w:sz w:val="21"/>
                  <w:szCs w:val="21"/>
                  <w:lang w:val="en-US" w:eastAsia="en-US"/>
                </w:rPr>
                <w:t>"</w:t>
              </w:r>
              <w:r>
                <w:rPr>
                  <w:rFonts w:ascii="Consolas" w:eastAsia="Times New Roman" w:hAnsi="Consolas"/>
                  <w:color w:val="A31515"/>
                  <w:sz w:val="21"/>
                  <w:szCs w:val="21"/>
                </w:rPr>
                <w:t>s</w:t>
              </w:r>
            </w:ins>
            <w:ins w:id="299" w:author="Iraj Sodagar" w:date="2020-12-29T18:31:00Z">
              <w:r>
                <w:rPr>
                  <w:rFonts w:ascii="Consolas" w:eastAsia="Times New Roman" w:hAnsi="Consolas"/>
                  <w:color w:val="A31515"/>
                  <w:sz w:val="21"/>
                  <w:szCs w:val="21"/>
                </w:rPr>
                <w:t>1</w:t>
              </w:r>
            </w:ins>
            <w:ins w:id="300" w:author="Iraj Sodagar" w:date="2021-01-02T15:46:00Z">
              <w:r>
                <w:rPr>
                  <w:rFonts w:ascii="Consolas" w:eastAsia="Times New Roman" w:hAnsi="Consolas"/>
                  <w:color w:val="A31515"/>
                  <w:sz w:val="21"/>
                  <w:szCs w:val="21"/>
                </w:rPr>
                <w:t>.</w:t>
              </w:r>
            </w:ins>
            <w:ins w:id="301" w:author="Iraj Sodagar" w:date="2020-12-29T18:29:00Z">
              <w:r w:rsidRPr="006E6219">
                <w:rPr>
                  <w:rFonts w:ascii="Consolas" w:eastAsia="Times New Roman" w:hAnsi="Consolas"/>
                  <w:color w:val="A31515"/>
                  <w:sz w:val="21"/>
                  <w:szCs w:val="21"/>
                  <w:lang w:val="en-US" w:eastAsia="en-US"/>
                </w:rPr>
                <w:t>"</w:t>
              </w:r>
            </w:ins>
            <w:r w:rsidRPr="006E6219">
              <w:rPr>
                <w:rFonts w:ascii="Consolas" w:eastAsia="Times New Roman" w:hAnsi="Consolas"/>
                <w:color w:val="000000"/>
                <w:sz w:val="21"/>
                <w:szCs w:val="21"/>
                <w:lang w:val="en-US" w:eastAsia="en-US"/>
              </w:rPr>
              <w:t>]},</w:t>
            </w:r>
          </w:p>
          <w:p w14:paraId="1E5FAA00"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"d"</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"2"</w:t>
            </w: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"v"</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"d8a56fd3-6c21-44be-94f8-a519cd6b4169"</w:t>
            </w:r>
            <w:ins w:id="302" w:author="Iraj Sodagar" w:date="2020-12-29T18:29:00Z">
              <w:r w:rsidRPr="006E6219">
                <w:rPr>
                  <w:rFonts w:ascii="Consolas" w:eastAsia="Times New Roman" w:hAnsi="Consolas"/>
                  <w:color w:val="000000"/>
                  <w:sz w:val="21"/>
                  <w:szCs w:val="21"/>
                  <w:lang w:val="en-US" w:eastAsia="en-US"/>
                </w:rPr>
                <w:t>,</w:t>
              </w:r>
              <w:r>
                <w:rPr>
                  <w:rFonts w:ascii="Consolas" w:eastAsia="Times New Roman" w:hAnsi="Consolas"/>
                  <w:color w:val="000000"/>
                  <w:sz w:val="21"/>
                  <w:szCs w:val="21"/>
                </w:rPr>
                <w:t xml:space="preserve"> </w:t>
              </w:r>
              <w:r w:rsidRPr="006E6219">
                <w:rPr>
                  <w:rFonts w:ascii="Consolas" w:eastAsia="Times New Roman" w:hAnsi="Consolas"/>
                  <w:color w:val="A31515"/>
                  <w:sz w:val="21"/>
                  <w:szCs w:val="21"/>
                  <w:lang w:val="en-US" w:eastAsia="en-US"/>
                </w:rPr>
                <w:t>"</w:t>
              </w:r>
              <w:r>
                <w:rPr>
                  <w:rFonts w:ascii="Consolas" w:eastAsia="Times New Roman" w:hAnsi="Consolas"/>
                  <w:color w:val="A31515"/>
                  <w:sz w:val="21"/>
                  <w:szCs w:val="21"/>
                </w:rPr>
                <w:t>s</w:t>
              </w:r>
            </w:ins>
            <w:ins w:id="303" w:author="Iraj Sodagar" w:date="2020-12-29T18:31:00Z">
              <w:r>
                <w:rPr>
                  <w:rFonts w:ascii="Consolas" w:eastAsia="Times New Roman" w:hAnsi="Consolas"/>
                  <w:color w:val="A31515"/>
                  <w:sz w:val="21"/>
                  <w:szCs w:val="21"/>
                </w:rPr>
                <w:t>2</w:t>
              </w:r>
            </w:ins>
            <w:ins w:id="304" w:author="Iraj Sodagar" w:date="2021-01-02T15:45:00Z">
              <w:r>
                <w:rPr>
                  <w:rFonts w:ascii="Consolas" w:eastAsia="Times New Roman" w:hAnsi="Consolas"/>
                  <w:color w:val="A31515"/>
                  <w:sz w:val="21"/>
                  <w:szCs w:val="21"/>
                </w:rPr>
                <w:t>.</w:t>
              </w:r>
            </w:ins>
            <w:ins w:id="305" w:author="Iraj Sodagar" w:date="2020-12-29T18:29:00Z">
              <w:r w:rsidRPr="006E6219">
                <w:rPr>
                  <w:rFonts w:ascii="Consolas" w:eastAsia="Times New Roman" w:hAnsi="Consolas"/>
                  <w:color w:val="A31515"/>
                  <w:sz w:val="21"/>
                  <w:szCs w:val="21"/>
                  <w:lang w:val="en-US" w:eastAsia="en-US"/>
                </w:rPr>
                <w:t>"</w:t>
              </w:r>
            </w:ins>
            <w:r w:rsidRPr="006E6219">
              <w:rPr>
                <w:rFonts w:ascii="Consolas" w:eastAsia="Times New Roman" w:hAnsi="Consolas"/>
                <w:color w:val="000000"/>
                <w:sz w:val="21"/>
                <w:szCs w:val="21"/>
                <w:lang w:val="en-US" w:eastAsia="en-US"/>
              </w:rPr>
              <w:t>]},</w:t>
            </w:r>
          </w:p>
          <w:p w14:paraId="5709825D"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"d"</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"1"</w:t>
            </w: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"v"</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"75b49311-008c-4272-9aff-b855ee94707a"</w:t>
            </w:r>
            <w:ins w:id="306" w:author="Iraj Sodagar" w:date="2020-12-29T18:29:00Z">
              <w:r w:rsidRPr="006E6219">
                <w:rPr>
                  <w:rFonts w:ascii="Consolas" w:eastAsia="Times New Roman" w:hAnsi="Consolas"/>
                  <w:color w:val="000000"/>
                  <w:sz w:val="21"/>
                  <w:szCs w:val="21"/>
                  <w:lang w:val="en-US" w:eastAsia="en-US"/>
                </w:rPr>
                <w:t>,</w:t>
              </w:r>
              <w:r>
                <w:rPr>
                  <w:rFonts w:ascii="Consolas" w:eastAsia="Times New Roman" w:hAnsi="Consolas"/>
                  <w:color w:val="000000"/>
                  <w:sz w:val="21"/>
                  <w:szCs w:val="21"/>
                </w:rPr>
                <w:t xml:space="preserve"> </w:t>
              </w:r>
              <w:r w:rsidRPr="006E6219">
                <w:rPr>
                  <w:rFonts w:ascii="Consolas" w:eastAsia="Times New Roman" w:hAnsi="Consolas"/>
                  <w:color w:val="A31515"/>
                  <w:sz w:val="21"/>
                  <w:szCs w:val="21"/>
                  <w:lang w:val="en-US" w:eastAsia="en-US"/>
                </w:rPr>
                <w:t>"</w:t>
              </w:r>
              <w:r>
                <w:rPr>
                  <w:rFonts w:ascii="Consolas" w:eastAsia="Times New Roman" w:hAnsi="Consolas"/>
                  <w:color w:val="A31515"/>
                  <w:sz w:val="21"/>
                  <w:szCs w:val="21"/>
                </w:rPr>
                <w:t>s</w:t>
              </w:r>
            </w:ins>
            <w:ins w:id="307" w:author="Iraj Sodagar" w:date="2020-12-29T18:31:00Z">
              <w:r>
                <w:rPr>
                  <w:rFonts w:ascii="Consolas" w:eastAsia="Times New Roman" w:hAnsi="Consolas"/>
                  <w:color w:val="A31515"/>
                  <w:sz w:val="21"/>
                  <w:szCs w:val="21"/>
                </w:rPr>
                <w:t>3</w:t>
              </w:r>
            </w:ins>
            <w:ins w:id="308" w:author="Iraj Sodagar" w:date="2021-01-02T15:45:00Z">
              <w:r>
                <w:rPr>
                  <w:rFonts w:ascii="Consolas" w:eastAsia="Times New Roman" w:hAnsi="Consolas"/>
                  <w:color w:val="A31515"/>
                  <w:sz w:val="21"/>
                  <w:szCs w:val="21"/>
                </w:rPr>
                <w:t>.</w:t>
              </w:r>
            </w:ins>
            <w:ins w:id="309" w:author="Iraj Sodagar" w:date="2020-12-29T18:29:00Z">
              <w:r w:rsidRPr="006E6219">
                <w:rPr>
                  <w:rFonts w:ascii="Consolas" w:eastAsia="Times New Roman" w:hAnsi="Consolas"/>
                  <w:color w:val="A31515"/>
                  <w:sz w:val="21"/>
                  <w:szCs w:val="21"/>
                  <w:lang w:val="en-US" w:eastAsia="en-US"/>
                </w:rPr>
                <w:t>"</w:t>
              </w:r>
            </w:ins>
            <w:r w:rsidRPr="006E6219">
              <w:rPr>
                <w:rFonts w:ascii="Consolas" w:eastAsia="Times New Roman" w:hAnsi="Consolas"/>
                <w:color w:val="000000"/>
                <w:sz w:val="21"/>
                <w:szCs w:val="21"/>
                <w:lang w:val="en-US" w:eastAsia="en-US"/>
              </w:rPr>
              <w:t>]}</w:t>
            </w:r>
          </w:p>
          <w:p w14:paraId="22DB04C0"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p>
          <w:p w14:paraId="475200DB"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p>
          <w:p w14:paraId="2FF7B9DC" w14:textId="77777777" w:rsidR="002C11E3" w:rsidRPr="006E6219" w:rsidRDefault="002C11E3"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p>
          <w:p w14:paraId="4DA200C4" w14:textId="77777777" w:rsidR="002C11E3" w:rsidRPr="009E62B9" w:rsidRDefault="002C11E3" w:rsidP="00304FAA">
            <w:pPr>
              <w:shd w:val="clear" w:color="auto" w:fill="D9D9D9" w:themeFill="background1" w:themeFillShade="D9"/>
              <w:spacing w:after="0" w:line="285" w:lineRule="atLeast"/>
              <w:jc w:val="left"/>
              <w:rPr>
                <w:rFonts w:ascii="Courier New" w:hAnsi="Courier New" w:cs="Courier New"/>
                <w:color w:val="000000"/>
                <w:sz w:val="18"/>
              </w:rPr>
            </w:pPr>
            <w:r w:rsidRPr="006E6219">
              <w:rPr>
                <w:rFonts w:ascii="Consolas" w:eastAsia="Times New Roman" w:hAnsi="Consolas"/>
                <w:color w:val="000000"/>
                <w:sz w:val="21"/>
                <w:szCs w:val="21"/>
                <w:lang w:val="en-US" w:eastAsia="en-US"/>
              </w:rPr>
              <w:t>}</w:t>
            </w:r>
          </w:p>
        </w:tc>
      </w:tr>
    </w:tbl>
    <w:p w14:paraId="3018953F" w14:textId="77777777" w:rsidR="002C11E3" w:rsidRPr="002C11E3" w:rsidRDefault="002C11E3" w:rsidP="002C11E3"/>
    <w:p w14:paraId="0A9F0E5F" w14:textId="787D08DB" w:rsidR="002074E1" w:rsidRDefault="002074E1" w:rsidP="002074E1">
      <w:pPr>
        <w:pStyle w:val="Heading2"/>
        <w:numPr>
          <w:ilvl w:val="0"/>
          <w:numId w:val="0"/>
        </w:numPr>
        <w:spacing w:line="250" w:lineRule="atLeast"/>
        <w:rPr>
          <w:i/>
          <w:iCs/>
          <w:color w:val="FF0000"/>
          <w:sz w:val="32"/>
          <w:szCs w:val="28"/>
          <w:u w:val="single"/>
        </w:rPr>
      </w:pPr>
      <w:r w:rsidRPr="002C11E3">
        <w:rPr>
          <w:i/>
          <w:color w:val="FF0000"/>
          <w:sz w:val="32"/>
          <w:szCs w:val="32"/>
          <w:highlight w:val="yellow"/>
          <w:u w:val="single"/>
        </w:rPr>
        <w:t>Change 1</w:t>
      </w:r>
      <w:r>
        <w:rPr>
          <w:i/>
          <w:color w:val="FF0000"/>
          <w:sz w:val="32"/>
          <w:szCs w:val="32"/>
          <w:highlight w:val="yellow"/>
          <w:u w:val="single"/>
        </w:rPr>
        <w:t>2</w:t>
      </w:r>
      <w:r w:rsidRPr="002C11E3">
        <w:rPr>
          <w:i/>
          <w:color w:val="FF0000"/>
          <w:sz w:val="32"/>
          <w:szCs w:val="32"/>
          <w:highlight w:val="yellow"/>
          <w:u w:val="single"/>
        </w:rPr>
        <w:t>:</w:t>
      </w:r>
      <w:r w:rsidRPr="002C11E3">
        <w:rPr>
          <w:color w:val="FF0000"/>
          <w:sz w:val="32"/>
          <w:szCs w:val="32"/>
          <w:highlight w:val="yellow"/>
          <w:u w:val="single"/>
        </w:rPr>
        <w:t xml:space="preserve"> </w:t>
      </w:r>
      <w:r w:rsidRPr="002C11E3">
        <w:rPr>
          <w:i/>
          <w:iCs/>
          <w:color w:val="FF0000"/>
          <w:sz w:val="32"/>
          <w:szCs w:val="28"/>
          <w:highlight w:val="yellow"/>
          <w:u w:val="single"/>
        </w:rPr>
        <w:t>Replace 8</w:t>
      </w:r>
      <w:r>
        <w:rPr>
          <w:i/>
          <w:iCs/>
          <w:color w:val="FF0000"/>
          <w:sz w:val="32"/>
          <w:szCs w:val="28"/>
          <w:highlight w:val="yellow"/>
          <w:u w:val="single"/>
        </w:rPr>
        <w:t xml:space="preserve">.2.2 </w:t>
      </w:r>
      <w:r w:rsidRPr="0019088A">
        <w:rPr>
          <w:i/>
          <w:iCs/>
          <w:color w:val="FF0000"/>
          <w:sz w:val="32"/>
          <w:szCs w:val="28"/>
          <w:highlight w:val="yellow"/>
          <w:u w:val="single"/>
        </w:rPr>
        <w:t>with</w:t>
      </w:r>
    </w:p>
    <w:tbl>
      <w:tblPr>
        <w:tblStyle w:val="TableGrid"/>
        <w:tblW w:w="0" w:type="auto"/>
        <w:tblLook w:val="04A0" w:firstRow="1" w:lastRow="0" w:firstColumn="1" w:lastColumn="0" w:noHBand="0" w:noVBand="1"/>
      </w:tblPr>
      <w:tblGrid>
        <w:gridCol w:w="9742"/>
      </w:tblGrid>
      <w:tr w:rsidR="002074E1" w14:paraId="312FC75B" w14:textId="77777777" w:rsidTr="00304FAA">
        <w:tc>
          <w:tcPr>
            <w:tcW w:w="9742" w:type="dxa"/>
            <w:shd w:val="clear" w:color="auto" w:fill="D9D9D9" w:themeFill="background1" w:themeFillShade="D9"/>
          </w:tcPr>
          <w:p w14:paraId="7B35DD9F" w14:textId="77777777" w:rsidR="002074E1" w:rsidRPr="001F3494"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w:t>
            </w:r>
          </w:p>
          <w:p w14:paraId="5C841312" w14:textId="77777777" w:rsidR="002074E1" w:rsidRPr="001F3494"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      </w:t>
            </w:r>
            <w:r w:rsidRPr="001F3494">
              <w:rPr>
                <w:rFonts w:ascii="Consolas" w:eastAsia="Times New Roman" w:hAnsi="Consolas"/>
                <w:color w:val="0451A5"/>
                <w:sz w:val="21"/>
                <w:szCs w:val="21"/>
                <w:lang w:val="en-US" w:eastAsia="en-US"/>
              </w:rPr>
              <w:t>"</w:t>
            </w:r>
            <w:proofErr w:type="spellStart"/>
            <w:r>
              <w:rPr>
                <w:rFonts w:ascii="Consolas" w:eastAsia="Times New Roman" w:hAnsi="Consolas"/>
                <w:color w:val="0451A5"/>
                <w:sz w:val="21"/>
                <w:szCs w:val="21"/>
                <w:lang w:val="en-US" w:eastAsia="en-US"/>
              </w:rPr>
              <w:t>K</w:t>
            </w:r>
            <w:r w:rsidRPr="001F3494">
              <w:rPr>
                <w:rFonts w:ascii="Consolas" w:eastAsia="Times New Roman" w:hAnsi="Consolas"/>
                <w:color w:val="0451A5"/>
                <w:sz w:val="21"/>
                <w:szCs w:val="21"/>
                <w:lang w:val="en-US" w:eastAsia="en-US"/>
              </w:rPr>
              <w:t>ey</w:t>
            </w:r>
            <w:r>
              <w:rPr>
                <w:rFonts w:ascii="Consolas" w:eastAsia="Times New Roman" w:hAnsi="Consolas"/>
                <w:color w:val="0451A5"/>
                <w:sz w:val="21"/>
                <w:szCs w:val="21"/>
                <w:lang w:val="en-US" w:eastAsia="en-US"/>
              </w:rPr>
              <w:t>V</w:t>
            </w:r>
            <w:r w:rsidRPr="001F3494">
              <w:rPr>
                <w:rFonts w:ascii="Consolas" w:eastAsia="Times New Roman" w:hAnsi="Consolas"/>
                <w:color w:val="0451A5"/>
                <w:sz w:val="21"/>
                <w:szCs w:val="21"/>
                <w:lang w:val="en-US" w:eastAsia="en-US"/>
              </w:rPr>
              <w:t>alue</w:t>
            </w:r>
            <w:proofErr w:type="spellEnd"/>
            <w:r w:rsidRPr="001F3494">
              <w:rPr>
                <w:rFonts w:ascii="Consolas" w:eastAsia="Times New Roman" w:hAnsi="Consolas"/>
                <w:color w:val="0451A5"/>
                <w:sz w:val="21"/>
                <w:szCs w:val="21"/>
                <w:lang w:val="en-US" w:eastAsia="en-US"/>
              </w:rPr>
              <w:t>"</w:t>
            </w:r>
            <w:r w:rsidRPr="001F3494">
              <w:rPr>
                <w:rFonts w:ascii="Consolas" w:eastAsia="Times New Roman" w:hAnsi="Consolas"/>
                <w:color w:val="000000"/>
                <w:sz w:val="21"/>
                <w:szCs w:val="21"/>
                <w:lang w:val="en-US" w:eastAsia="en-US"/>
              </w:rPr>
              <w:t>: [ </w:t>
            </w:r>
          </w:p>
          <w:p w14:paraId="51DC928C" w14:textId="77777777" w:rsidR="002074E1" w:rsidRPr="001F3494"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        {</w:t>
            </w:r>
          </w:p>
          <w:p w14:paraId="15EEEC1D" w14:textId="77777777" w:rsidR="002074E1" w:rsidRPr="001F3494"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            </w:t>
            </w:r>
            <w:r w:rsidRPr="001F3494">
              <w:rPr>
                <w:rFonts w:ascii="Consolas" w:eastAsia="Times New Roman" w:hAnsi="Consolas"/>
                <w:color w:val="0451A5"/>
                <w:sz w:val="21"/>
                <w:szCs w:val="21"/>
                <w:lang w:val="en-US" w:eastAsia="en-US"/>
              </w:rPr>
              <w:t>"</w:t>
            </w:r>
            <w:proofErr w:type="spellStart"/>
            <w:r w:rsidRPr="001F3494">
              <w:rPr>
                <w:rFonts w:ascii="Consolas" w:eastAsia="Times New Roman" w:hAnsi="Consolas"/>
                <w:color w:val="0451A5"/>
                <w:sz w:val="21"/>
                <w:szCs w:val="21"/>
                <w:lang w:val="en-US" w:eastAsia="en-US"/>
              </w:rPr>
              <w:t>key</w:t>
            </w:r>
            <w:r>
              <w:rPr>
                <w:rFonts w:ascii="Consolas" w:eastAsia="Times New Roman" w:hAnsi="Consolas"/>
                <w:color w:val="0451A5"/>
                <w:sz w:val="21"/>
                <w:szCs w:val="21"/>
                <w:lang w:val="en-US" w:eastAsia="en-US"/>
              </w:rPr>
              <w:t>list</w:t>
            </w:r>
            <w:proofErr w:type="spellEnd"/>
            <w:r w:rsidRPr="001F3494">
              <w:rPr>
                <w:rFonts w:ascii="Consolas" w:eastAsia="Times New Roman" w:hAnsi="Consolas"/>
                <w:color w:val="0451A5"/>
                <w:sz w:val="21"/>
                <w:szCs w:val="21"/>
                <w:lang w:val="en-US" w:eastAsia="en-US"/>
              </w:rPr>
              <w:t>"</w:t>
            </w:r>
            <w:r w:rsidRPr="001F3494">
              <w:rPr>
                <w:rFonts w:ascii="Consolas" w:eastAsia="Times New Roman" w:hAnsi="Consolas"/>
                <w:color w:val="000000"/>
                <w:sz w:val="21"/>
                <w:szCs w:val="21"/>
                <w:lang w:val="en-US" w:eastAsia="en-US"/>
              </w:rPr>
              <w:t>: [</w:t>
            </w:r>
            <w:r w:rsidRPr="001F3494">
              <w:rPr>
                <w:rFonts w:ascii="Consolas" w:eastAsia="Times New Roman" w:hAnsi="Consolas"/>
                <w:color w:val="A31515"/>
                <w:sz w:val="21"/>
                <w:szCs w:val="21"/>
                <w:lang w:val="en-US" w:eastAsia="en-US"/>
              </w:rPr>
              <w:t>"</w:t>
            </w:r>
            <w:del w:id="310" w:author="Iraj Sodagar" w:date="2021-01-02T13:10:00Z">
              <w:r w:rsidRPr="001F3494" w:rsidDel="00092601">
                <w:rPr>
                  <w:rFonts w:ascii="Consolas" w:eastAsia="Times New Roman" w:hAnsi="Consolas"/>
                  <w:color w:val="A31515"/>
                  <w:sz w:val="21"/>
                  <w:szCs w:val="21"/>
                  <w:lang w:val="en-US" w:eastAsia="en-US"/>
                </w:rPr>
                <w:delText>value</w:delText>
              </w:r>
            </w:del>
            <w:ins w:id="311" w:author="Iraj Sodagar" w:date="2021-01-02T13:10:00Z">
              <w:r>
                <w:rPr>
                  <w:rFonts w:ascii="Consolas" w:eastAsia="Times New Roman" w:hAnsi="Consolas"/>
                  <w:color w:val="A31515"/>
                  <w:sz w:val="21"/>
                  <w:szCs w:val="21"/>
                  <w:lang w:val="en-US" w:eastAsia="en-US"/>
                </w:rPr>
                <w:t>p1</w:t>
              </w:r>
            </w:ins>
            <w:r w:rsidRPr="001F3494">
              <w:rPr>
                <w:rFonts w:ascii="Consolas" w:eastAsia="Times New Roman" w:hAnsi="Consolas"/>
                <w:color w:val="A31515"/>
                <w:sz w:val="21"/>
                <w:szCs w:val="21"/>
                <w:lang w:val="en-US" w:eastAsia="en-US"/>
              </w:rPr>
              <w:t>"</w:t>
            </w:r>
            <w:r w:rsidRPr="001F3494">
              <w:rPr>
                <w:rFonts w:ascii="Consolas" w:eastAsia="Times New Roman" w:hAnsi="Consolas"/>
                <w:color w:val="000000"/>
                <w:sz w:val="21"/>
                <w:szCs w:val="21"/>
                <w:lang w:val="en-US" w:eastAsia="en-US"/>
              </w:rPr>
              <w:t>], </w:t>
            </w:r>
          </w:p>
          <w:p w14:paraId="09E4D38E" w14:textId="77777777" w:rsidR="002074E1" w:rsidRPr="001F3494"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            </w:t>
            </w:r>
            <w:r w:rsidRPr="001F3494">
              <w:rPr>
                <w:rFonts w:ascii="Consolas" w:eastAsia="Times New Roman" w:hAnsi="Consolas"/>
                <w:color w:val="0451A5"/>
                <w:sz w:val="21"/>
                <w:szCs w:val="21"/>
                <w:lang w:val="en-US" w:eastAsia="en-US"/>
              </w:rPr>
              <w:t>"comment"</w:t>
            </w:r>
            <w:r w:rsidRPr="001F3494">
              <w:rPr>
                <w:rFonts w:ascii="Consolas" w:eastAsia="Times New Roman" w:hAnsi="Consolas"/>
                <w:color w:val="000000"/>
                <w:sz w:val="21"/>
                <w:szCs w:val="21"/>
                <w:lang w:val="en-US" w:eastAsia="en-US"/>
              </w:rPr>
              <w:t>: </w:t>
            </w:r>
            <w:r w:rsidRPr="001F3494">
              <w:rPr>
                <w:rFonts w:ascii="Consolas" w:eastAsia="Times New Roman" w:hAnsi="Consolas"/>
                <w:color w:val="A31515"/>
                <w:sz w:val="21"/>
                <w:szCs w:val="21"/>
                <w:lang w:val="en-US" w:eastAsia="en-US"/>
              </w:rPr>
              <w:t>"A/B sequence </w:t>
            </w:r>
            <w:r>
              <w:rPr>
                <w:rFonts w:ascii="Consolas" w:eastAsia="Times New Roman" w:hAnsi="Consolas"/>
                <w:color w:val="A31515"/>
                <w:sz w:val="21"/>
                <w:szCs w:val="21"/>
                <w:lang w:val="en-US" w:eastAsia="en-US"/>
              </w:rPr>
              <w:t>document</w:t>
            </w:r>
            <w:r w:rsidRPr="001F3494">
              <w:rPr>
                <w:rFonts w:ascii="Consolas" w:eastAsia="Times New Roman" w:hAnsi="Consolas"/>
                <w:color w:val="A31515"/>
                <w:sz w:val="21"/>
                <w:szCs w:val="21"/>
                <w:lang w:val="en-US" w:eastAsia="en-US"/>
              </w:rPr>
              <w:t> for user </w:t>
            </w:r>
            <w:proofErr w:type="spellStart"/>
            <w:r w:rsidRPr="001F3494">
              <w:rPr>
                <w:rFonts w:ascii="Consolas" w:eastAsia="Times New Roman" w:hAnsi="Consolas"/>
                <w:color w:val="A31515"/>
                <w:sz w:val="21"/>
                <w:szCs w:val="21"/>
                <w:lang w:val="en-US" w:eastAsia="en-US"/>
              </w:rPr>
              <w:t>Ctulhu</w:t>
            </w:r>
            <w:proofErr w:type="spellEnd"/>
            <w:r w:rsidRPr="001F3494">
              <w:rPr>
                <w:rFonts w:ascii="Consolas" w:eastAsia="Times New Roman" w:hAnsi="Consolas"/>
                <w:color w:val="A31515"/>
                <w:sz w:val="21"/>
                <w:szCs w:val="21"/>
                <w:lang w:val="en-US" w:eastAsia="en-US"/>
              </w:rPr>
              <w:t>"</w:t>
            </w:r>
            <w:r w:rsidRPr="001F3494">
              <w:rPr>
                <w:rFonts w:ascii="Consolas" w:eastAsia="Times New Roman" w:hAnsi="Consolas"/>
                <w:color w:val="000000"/>
                <w:sz w:val="21"/>
                <w:szCs w:val="21"/>
                <w:lang w:val="en-US" w:eastAsia="en-US"/>
              </w:rPr>
              <w:t>,</w:t>
            </w:r>
          </w:p>
          <w:p w14:paraId="2A9498D9" w14:textId="77777777" w:rsidR="002074E1" w:rsidRPr="001F3494"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            </w:t>
            </w:r>
            <w:r w:rsidRPr="001F3494">
              <w:rPr>
                <w:rFonts w:ascii="Consolas" w:eastAsia="Times New Roman" w:hAnsi="Consolas"/>
                <w:color w:val="0451A5"/>
                <w:sz w:val="21"/>
                <w:szCs w:val="21"/>
                <w:lang w:val="en-US" w:eastAsia="en-US"/>
              </w:rPr>
              <w:t>"</w:t>
            </w:r>
            <w:proofErr w:type="spellStart"/>
            <w:r w:rsidRPr="001F3494">
              <w:rPr>
                <w:rFonts w:ascii="Consolas" w:eastAsia="Times New Roman" w:hAnsi="Consolas"/>
                <w:color w:val="0451A5"/>
                <w:sz w:val="21"/>
                <w:szCs w:val="21"/>
                <w:lang w:val="en-US" w:eastAsia="en-US"/>
              </w:rPr>
              <w:t>orderline</w:t>
            </w:r>
            <w:proofErr w:type="spellEnd"/>
            <w:r w:rsidRPr="001F3494">
              <w:rPr>
                <w:rFonts w:ascii="Consolas" w:eastAsia="Times New Roman" w:hAnsi="Consolas"/>
                <w:color w:val="0451A5"/>
                <w:sz w:val="21"/>
                <w:szCs w:val="21"/>
                <w:lang w:val="en-US" w:eastAsia="en-US"/>
              </w:rPr>
              <w:t>"</w:t>
            </w:r>
            <w:r w:rsidRPr="001F3494">
              <w:rPr>
                <w:rFonts w:ascii="Consolas" w:eastAsia="Times New Roman" w:hAnsi="Consolas"/>
                <w:color w:val="000000"/>
                <w:sz w:val="21"/>
                <w:szCs w:val="21"/>
                <w:lang w:val="en-US" w:eastAsia="en-US"/>
              </w:rPr>
              <w:t>: [</w:t>
            </w:r>
          </w:p>
          <w:p w14:paraId="21B88165" w14:textId="77777777" w:rsidR="002074E1" w:rsidRPr="006E6219"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                </w:t>
            </w:r>
            <w:r w:rsidRPr="006E6219">
              <w:rPr>
                <w:rFonts w:ascii="Consolas" w:eastAsia="Times New Roman" w:hAnsi="Consolas"/>
                <w:color w:val="000000"/>
                <w:sz w:val="21"/>
                <w:szCs w:val="21"/>
                <w:lang w:val="en-US" w:eastAsia="en-US"/>
              </w:rPr>
              <w:t>{</w:t>
            </w:r>
            <w:r w:rsidRPr="006E6219">
              <w:rPr>
                <w:rFonts w:ascii="Consolas" w:eastAsia="Times New Roman" w:hAnsi="Consolas"/>
                <w:color w:val="0451A5"/>
                <w:sz w:val="21"/>
                <w:szCs w:val="21"/>
                <w:lang w:val="en-US" w:eastAsia="en-US"/>
              </w:rPr>
              <w:t>"v"</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"861d34d7-56eb-4893-a7b7-60edabebe3e6"</w:t>
            </w:r>
            <w:ins w:id="312" w:author="Iraj Sodagar" w:date="2021-01-02T15:46:00Z">
              <w:r w:rsidRPr="006E6219">
                <w:rPr>
                  <w:rFonts w:ascii="Consolas" w:eastAsia="Times New Roman" w:hAnsi="Consolas"/>
                  <w:color w:val="000000"/>
                  <w:sz w:val="21"/>
                  <w:szCs w:val="21"/>
                  <w:lang w:val="en-US" w:eastAsia="en-US"/>
                </w:rPr>
                <w:t>,</w:t>
              </w:r>
              <w:r>
                <w:rPr>
                  <w:rFonts w:ascii="Consolas" w:eastAsia="Times New Roman" w:hAnsi="Consolas"/>
                  <w:color w:val="000000"/>
                  <w:sz w:val="21"/>
                  <w:szCs w:val="21"/>
                </w:rPr>
                <w:t xml:space="preserve"> </w:t>
              </w:r>
              <w:r w:rsidRPr="006E6219">
                <w:rPr>
                  <w:rFonts w:ascii="Consolas" w:eastAsia="Times New Roman" w:hAnsi="Consolas"/>
                  <w:color w:val="A31515"/>
                  <w:sz w:val="21"/>
                  <w:szCs w:val="21"/>
                  <w:lang w:val="en-US" w:eastAsia="en-US"/>
                </w:rPr>
                <w:t>"</w:t>
              </w:r>
              <w:r>
                <w:rPr>
                  <w:rFonts w:ascii="Consolas" w:eastAsia="Times New Roman" w:hAnsi="Consolas"/>
                  <w:color w:val="A31515"/>
                  <w:sz w:val="21"/>
                  <w:szCs w:val="21"/>
                </w:rPr>
                <w:t>s1.</w:t>
              </w:r>
              <w:r w:rsidRPr="006E6219">
                <w:rPr>
                  <w:rFonts w:ascii="Consolas" w:eastAsia="Times New Roman" w:hAnsi="Consolas"/>
                  <w:color w:val="A31515"/>
                  <w:sz w:val="21"/>
                  <w:szCs w:val="21"/>
                  <w:lang w:val="en-US" w:eastAsia="en-US"/>
                </w:rPr>
                <w:t>"</w:t>
              </w:r>
            </w:ins>
            <w:r w:rsidRPr="006E6219">
              <w:rPr>
                <w:rFonts w:ascii="Consolas" w:eastAsia="Times New Roman" w:hAnsi="Consolas"/>
                <w:color w:val="000000"/>
                <w:sz w:val="21"/>
                <w:szCs w:val="21"/>
                <w:lang w:val="en-US" w:eastAsia="en-US"/>
              </w:rPr>
              <w:t>]},</w:t>
            </w:r>
          </w:p>
          <w:p w14:paraId="3E48BAE3" w14:textId="77777777" w:rsidR="002074E1" w:rsidRPr="006E6219"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"v"</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"d8a56fd3-6c21-44be-94f8-a519cd6b4169"</w:t>
            </w:r>
            <w:ins w:id="313" w:author="Iraj Sodagar" w:date="2021-01-02T15:46:00Z">
              <w:r w:rsidRPr="006E6219">
                <w:rPr>
                  <w:rFonts w:ascii="Consolas" w:eastAsia="Times New Roman" w:hAnsi="Consolas"/>
                  <w:color w:val="000000"/>
                  <w:sz w:val="21"/>
                  <w:szCs w:val="21"/>
                  <w:lang w:val="en-US" w:eastAsia="en-US"/>
                </w:rPr>
                <w:t>,</w:t>
              </w:r>
              <w:r>
                <w:rPr>
                  <w:rFonts w:ascii="Consolas" w:eastAsia="Times New Roman" w:hAnsi="Consolas"/>
                  <w:color w:val="000000"/>
                  <w:sz w:val="21"/>
                  <w:szCs w:val="21"/>
                </w:rPr>
                <w:t xml:space="preserve"> </w:t>
              </w:r>
              <w:r w:rsidRPr="006E6219">
                <w:rPr>
                  <w:rFonts w:ascii="Consolas" w:eastAsia="Times New Roman" w:hAnsi="Consolas"/>
                  <w:color w:val="A31515"/>
                  <w:sz w:val="21"/>
                  <w:szCs w:val="21"/>
                  <w:lang w:val="en-US" w:eastAsia="en-US"/>
                </w:rPr>
                <w:t>"</w:t>
              </w:r>
              <w:r>
                <w:rPr>
                  <w:rFonts w:ascii="Consolas" w:eastAsia="Times New Roman" w:hAnsi="Consolas"/>
                  <w:color w:val="A31515"/>
                  <w:sz w:val="21"/>
                  <w:szCs w:val="21"/>
                </w:rPr>
                <w:t>s2.</w:t>
              </w:r>
              <w:r w:rsidRPr="006E6219">
                <w:rPr>
                  <w:rFonts w:ascii="Consolas" w:eastAsia="Times New Roman" w:hAnsi="Consolas"/>
                  <w:color w:val="A31515"/>
                  <w:sz w:val="21"/>
                  <w:szCs w:val="21"/>
                  <w:lang w:val="en-US" w:eastAsia="en-US"/>
                </w:rPr>
                <w:t>"</w:t>
              </w:r>
            </w:ins>
            <w:r w:rsidRPr="006E6219">
              <w:rPr>
                <w:rFonts w:ascii="Consolas" w:eastAsia="Times New Roman" w:hAnsi="Consolas"/>
                <w:color w:val="000000"/>
                <w:sz w:val="21"/>
                <w:szCs w:val="21"/>
                <w:lang w:val="en-US" w:eastAsia="en-US"/>
              </w:rPr>
              <w:t>]},</w:t>
            </w:r>
          </w:p>
          <w:p w14:paraId="07365CFA" w14:textId="77777777" w:rsidR="002074E1" w:rsidRPr="006E6219"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6E6219">
              <w:rPr>
                <w:rFonts w:ascii="Consolas" w:eastAsia="Times New Roman" w:hAnsi="Consolas"/>
                <w:color w:val="000000"/>
                <w:sz w:val="21"/>
                <w:szCs w:val="21"/>
                <w:lang w:val="en-US" w:eastAsia="en-US"/>
              </w:rPr>
              <w:t>                {</w:t>
            </w:r>
            <w:r w:rsidRPr="006E6219">
              <w:rPr>
                <w:rFonts w:ascii="Consolas" w:eastAsia="Times New Roman" w:hAnsi="Consolas"/>
                <w:color w:val="0451A5"/>
                <w:sz w:val="21"/>
                <w:szCs w:val="21"/>
                <w:lang w:val="en-US" w:eastAsia="en-US"/>
              </w:rPr>
              <w:t>"v"</w:t>
            </w:r>
            <w:r w:rsidRPr="006E6219">
              <w:rPr>
                <w:rFonts w:ascii="Consolas" w:eastAsia="Times New Roman" w:hAnsi="Consolas"/>
                <w:color w:val="000000"/>
                <w:sz w:val="21"/>
                <w:szCs w:val="21"/>
                <w:lang w:val="en-US" w:eastAsia="en-US"/>
              </w:rPr>
              <w:t>: [</w:t>
            </w:r>
            <w:r w:rsidRPr="006E6219">
              <w:rPr>
                <w:rFonts w:ascii="Consolas" w:eastAsia="Times New Roman" w:hAnsi="Consolas"/>
                <w:color w:val="A31515"/>
                <w:sz w:val="21"/>
                <w:szCs w:val="21"/>
                <w:lang w:val="en-US" w:eastAsia="en-US"/>
              </w:rPr>
              <w:t>"75b49311-008c-4272-9aff-b855ee94707a"</w:t>
            </w:r>
            <w:ins w:id="314" w:author="Iraj Sodagar" w:date="2021-01-02T15:46:00Z">
              <w:r w:rsidRPr="006E6219">
                <w:rPr>
                  <w:rFonts w:ascii="Consolas" w:eastAsia="Times New Roman" w:hAnsi="Consolas"/>
                  <w:color w:val="000000"/>
                  <w:sz w:val="21"/>
                  <w:szCs w:val="21"/>
                  <w:lang w:val="en-US" w:eastAsia="en-US"/>
                </w:rPr>
                <w:t>,</w:t>
              </w:r>
              <w:r>
                <w:rPr>
                  <w:rFonts w:ascii="Consolas" w:eastAsia="Times New Roman" w:hAnsi="Consolas"/>
                  <w:color w:val="000000"/>
                  <w:sz w:val="21"/>
                  <w:szCs w:val="21"/>
                </w:rPr>
                <w:t xml:space="preserve"> </w:t>
              </w:r>
              <w:r w:rsidRPr="006E6219">
                <w:rPr>
                  <w:rFonts w:ascii="Consolas" w:eastAsia="Times New Roman" w:hAnsi="Consolas"/>
                  <w:color w:val="A31515"/>
                  <w:sz w:val="21"/>
                  <w:szCs w:val="21"/>
                  <w:lang w:val="en-US" w:eastAsia="en-US"/>
                </w:rPr>
                <w:t>"</w:t>
              </w:r>
              <w:r>
                <w:rPr>
                  <w:rFonts w:ascii="Consolas" w:eastAsia="Times New Roman" w:hAnsi="Consolas"/>
                  <w:color w:val="A31515"/>
                  <w:sz w:val="21"/>
                  <w:szCs w:val="21"/>
                </w:rPr>
                <w:t>s3.</w:t>
              </w:r>
              <w:r w:rsidRPr="006E6219">
                <w:rPr>
                  <w:rFonts w:ascii="Consolas" w:eastAsia="Times New Roman" w:hAnsi="Consolas"/>
                  <w:color w:val="A31515"/>
                  <w:sz w:val="21"/>
                  <w:szCs w:val="21"/>
                  <w:lang w:val="en-US" w:eastAsia="en-US"/>
                </w:rPr>
                <w:t>"</w:t>
              </w:r>
            </w:ins>
            <w:r w:rsidRPr="006E6219">
              <w:rPr>
                <w:rFonts w:ascii="Consolas" w:eastAsia="Times New Roman" w:hAnsi="Consolas"/>
                <w:color w:val="000000"/>
                <w:sz w:val="21"/>
                <w:szCs w:val="21"/>
                <w:lang w:val="en-US" w:eastAsia="en-US"/>
              </w:rPr>
              <w:t>]}</w:t>
            </w:r>
          </w:p>
          <w:p w14:paraId="4B999360" w14:textId="77777777" w:rsidR="002074E1" w:rsidRPr="001F3494"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            ]</w:t>
            </w:r>
          </w:p>
          <w:p w14:paraId="5DB79853" w14:textId="77777777" w:rsidR="002074E1" w:rsidRPr="001F3494"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        }</w:t>
            </w:r>
          </w:p>
          <w:p w14:paraId="675B88CF" w14:textId="77777777" w:rsidR="002074E1" w:rsidRPr="001F3494"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    ]</w:t>
            </w:r>
          </w:p>
          <w:p w14:paraId="3D9C532D" w14:textId="77777777" w:rsidR="002074E1" w:rsidRPr="006444F8" w:rsidRDefault="002074E1" w:rsidP="00304FAA">
            <w:pPr>
              <w:shd w:val="clear" w:color="auto" w:fill="D9D9D9" w:themeFill="background1" w:themeFillShade="D9"/>
              <w:spacing w:after="0" w:line="285" w:lineRule="atLeast"/>
              <w:jc w:val="left"/>
              <w:rPr>
                <w:rFonts w:ascii="Consolas" w:eastAsia="Times New Roman" w:hAnsi="Consolas"/>
                <w:color w:val="000000"/>
                <w:sz w:val="21"/>
                <w:szCs w:val="21"/>
                <w:lang w:val="en-US" w:eastAsia="en-US"/>
              </w:rPr>
            </w:pPr>
            <w:r w:rsidRPr="001F3494">
              <w:rPr>
                <w:rFonts w:ascii="Consolas" w:eastAsia="Times New Roman" w:hAnsi="Consolas"/>
                <w:color w:val="000000"/>
                <w:sz w:val="21"/>
                <w:szCs w:val="21"/>
                <w:lang w:val="en-US" w:eastAsia="en-US"/>
              </w:rPr>
              <w:t>}</w:t>
            </w:r>
          </w:p>
        </w:tc>
      </w:tr>
    </w:tbl>
    <w:p w14:paraId="3D432FA5" w14:textId="5C874D1C" w:rsidR="002074E1" w:rsidRDefault="002074E1" w:rsidP="002074E1">
      <w:pPr>
        <w:pStyle w:val="Heading2"/>
        <w:numPr>
          <w:ilvl w:val="0"/>
          <w:numId w:val="0"/>
        </w:numPr>
        <w:spacing w:line="250" w:lineRule="atLeast"/>
        <w:rPr>
          <w:i/>
          <w:iCs/>
          <w:color w:val="FF0000"/>
          <w:sz w:val="32"/>
          <w:szCs w:val="28"/>
          <w:u w:val="single"/>
        </w:rPr>
      </w:pPr>
      <w:r w:rsidRPr="002C11E3">
        <w:rPr>
          <w:i/>
          <w:color w:val="FF0000"/>
          <w:sz w:val="32"/>
          <w:szCs w:val="32"/>
          <w:highlight w:val="yellow"/>
          <w:u w:val="single"/>
        </w:rPr>
        <w:t>Change 1</w:t>
      </w:r>
      <w:r>
        <w:rPr>
          <w:i/>
          <w:color w:val="FF0000"/>
          <w:sz w:val="32"/>
          <w:szCs w:val="32"/>
          <w:highlight w:val="yellow"/>
          <w:u w:val="single"/>
        </w:rPr>
        <w:t>3</w:t>
      </w:r>
      <w:r w:rsidRPr="002C11E3">
        <w:rPr>
          <w:i/>
          <w:color w:val="FF0000"/>
          <w:sz w:val="32"/>
          <w:szCs w:val="32"/>
          <w:highlight w:val="yellow"/>
          <w:u w:val="single"/>
        </w:rPr>
        <w:t>:</w:t>
      </w:r>
      <w:r w:rsidRPr="002C11E3">
        <w:rPr>
          <w:color w:val="FF0000"/>
          <w:sz w:val="32"/>
          <w:szCs w:val="32"/>
          <w:highlight w:val="yellow"/>
          <w:u w:val="single"/>
        </w:rPr>
        <w:t xml:space="preserve"> </w:t>
      </w:r>
      <w:r w:rsidRPr="002C11E3">
        <w:rPr>
          <w:i/>
          <w:iCs/>
          <w:color w:val="FF0000"/>
          <w:sz w:val="32"/>
          <w:szCs w:val="28"/>
          <w:highlight w:val="yellow"/>
          <w:u w:val="single"/>
        </w:rPr>
        <w:t>Replace 8</w:t>
      </w:r>
      <w:r>
        <w:rPr>
          <w:i/>
          <w:iCs/>
          <w:color w:val="FF0000"/>
          <w:sz w:val="32"/>
          <w:szCs w:val="28"/>
          <w:highlight w:val="yellow"/>
          <w:u w:val="single"/>
        </w:rPr>
        <w:t xml:space="preserve">.3 </w:t>
      </w:r>
      <w:r w:rsidRPr="0019088A">
        <w:rPr>
          <w:i/>
          <w:iCs/>
          <w:color w:val="FF0000"/>
          <w:sz w:val="32"/>
          <w:szCs w:val="28"/>
          <w:highlight w:val="yellow"/>
          <w:u w:val="single"/>
        </w:rPr>
        <w:t>with</w:t>
      </w:r>
    </w:p>
    <w:p w14:paraId="06A81E17" w14:textId="77777777" w:rsidR="002074E1" w:rsidRPr="009E62B9" w:rsidRDefault="002074E1" w:rsidP="002074E1">
      <w:r w:rsidRPr="009E62B9">
        <w:t>The first three segments described by the SBD and MPD above will have the following URLs</w:t>
      </w:r>
      <w:del w:id="315" w:author="Iraj Sodagar" w:date="2020-12-29T18:30:00Z">
        <w:r w:rsidDel="00F65AF5">
          <w:delText xml:space="preserve"> (assuming BaseURL of </w:delText>
        </w:r>
        <w:r w:rsidDel="00F65AF5">
          <w:fldChar w:fldCharType="begin"/>
        </w:r>
        <w:r w:rsidDel="00F65AF5">
          <w:delInstrText xml:space="preserve"> HYPERLINK "http://example.com/m1/video/" </w:delInstrText>
        </w:r>
        <w:r w:rsidDel="00F65AF5">
          <w:fldChar w:fldCharType="separate"/>
        </w:r>
        <w:r w:rsidRPr="007C1B2B" w:rsidDel="00F65AF5">
          <w:rPr>
            <w:rStyle w:val="Hyperlink"/>
            <w:lang w:val="en-GB"/>
          </w:rPr>
          <w:delText>http://example.com/m1/video/</w:delText>
        </w:r>
        <w:r w:rsidDel="00F65AF5">
          <w:rPr>
            <w:rStyle w:val="Hyperlink"/>
            <w:lang w:val="en-GB"/>
          </w:rPr>
          <w:fldChar w:fldCharType="end"/>
        </w:r>
        <w:r w:rsidDel="00F65AF5">
          <w:delText xml:space="preserve"> for the video adaptation set)</w:delText>
        </w:r>
      </w:del>
      <w:r>
        <w:t>:</w:t>
      </w:r>
    </w:p>
    <w:p w14:paraId="7A970157" w14:textId="77777777" w:rsidR="002074E1" w:rsidRPr="009E62B9" w:rsidRDefault="002074E1" w:rsidP="002074E1">
      <w:r w:rsidRPr="009E62B9">
        <w:t>http://</w:t>
      </w:r>
      <w:ins w:id="316" w:author="Iraj Sodagar" w:date="2020-12-29T18:30:00Z">
        <w:r>
          <w:t>s1.</w:t>
        </w:r>
      </w:ins>
      <w:r w:rsidRPr="009E62B9">
        <w:t>example.com/m1/video/720p_00000.mp4?</w:t>
      </w:r>
      <w:ins w:id="317" w:author="Iraj Sodagar" w:date="2021-01-02T13:11:00Z">
        <w:r>
          <w:t>parameter1</w:t>
        </w:r>
      </w:ins>
      <w:del w:id="318" w:author="Iraj Sodagar" w:date="2021-01-02T13:11:00Z">
        <w:r w:rsidRPr="009E62B9" w:rsidDel="00092601">
          <w:delText>v</w:delText>
        </w:r>
      </w:del>
      <w:r w:rsidRPr="009E62B9">
        <w:t>=d4baa823-8ff2-445b-847b-d6ead52cf6ce</w:t>
      </w:r>
    </w:p>
    <w:p w14:paraId="0E1B4E29" w14:textId="77777777" w:rsidR="002074E1" w:rsidRPr="009E62B9" w:rsidRDefault="002074E1" w:rsidP="002074E1">
      <w:r w:rsidRPr="009E62B9">
        <w:t>http://</w:t>
      </w:r>
      <w:ins w:id="319" w:author="Iraj Sodagar" w:date="2020-12-29T18:31:00Z">
        <w:r>
          <w:t>s2.</w:t>
        </w:r>
      </w:ins>
      <w:r w:rsidRPr="009E62B9">
        <w:t>example.com/m1/video/720p_00001.mp4?</w:t>
      </w:r>
      <w:ins w:id="320" w:author="Iraj Sodagar" w:date="2021-01-02T13:11:00Z">
        <w:r>
          <w:t>parameter1</w:t>
        </w:r>
      </w:ins>
      <w:del w:id="321" w:author="Iraj Sodagar" w:date="2021-01-02T13:11:00Z">
        <w:r w:rsidRPr="009E62B9" w:rsidDel="00092601">
          <w:delText>v</w:delText>
        </w:r>
      </w:del>
      <w:r w:rsidRPr="009E62B9">
        <w:t>=861d34d7-56eb-4893-a7b7-60edabebe3e6</w:t>
      </w:r>
    </w:p>
    <w:p w14:paraId="43B9A413" w14:textId="48922F92" w:rsidR="00FB1ABD" w:rsidRDefault="002074E1" w:rsidP="002074E1">
      <w:r w:rsidRPr="009E62B9">
        <w:t>http://</w:t>
      </w:r>
      <w:ins w:id="322" w:author="Iraj Sodagar" w:date="2020-12-29T18:31:00Z">
        <w:r>
          <w:t>s3.</w:t>
        </w:r>
      </w:ins>
      <w:r w:rsidRPr="009E62B9">
        <w:t>example.com/m1/video/720p_00004.mp4?</w:t>
      </w:r>
      <w:ins w:id="323" w:author="Iraj Sodagar" w:date="2021-01-02T13:11:00Z">
        <w:r>
          <w:t>parameter1</w:t>
        </w:r>
      </w:ins>
      <w:del w:id="324" w:author="Iraj Sodagar" w:date="2021-01-02T13:11:00Z">
        <w:r w:rsidRPr="009E62B9" w:rsidDel="00092601">
          <w:delText>v</w:delText>
        </w:r>
      </w:del>
      <w:r w:rsidRPr="009E62B9">
        <w:t>=</w:t>
      </w:r>
      <w:del w:id="325" w:author="Iraj Sodagar" w:date="2021-01-02T13:12:00Z">
        <w:r w:rsidRPr="009E62B9" w:rsidDel="00092601">
          <w:delText xml:space="preserve"> </w:delText>
        </w:r>
      </w:del>
      <w:r w:rsidRPr="009E62B9">
        <w:t>d8a56fd3-6c21-44be-94f8-a519cd6b4169</w:t>
      </w:r>
      <w:bookmarkEnd w:id="11"/>
    </w:p>
    <w:sectPr w:rsidR="00FB1ABD" w:rsidSect="002074E1">
      <w:footerReference w:type="even" r:id="rId23"/>
      <w:footerReference w:type="default" r:id="rId24"/>
      <w:headerReference w:type="first" r:id="rId25"/>
      <w:footerReference w:type="first" r:id="rId26"/>
      <w:pgSz w:w="11906" w:h="16838"/>
      <w:pgMar w:top="794" w:right="737" w:bottom="567" w:left="850" w:header="709" w:footer="283"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81541E" w14:textId="77777777" w:rsidR="00304FAA" w:rsidRDefault="00304FAA" w:rsidP="007244AA">
      <w:r>
        <w:separator/>
      </w:r>
    </w:p>
  </w:endnote>
  <w:endnote w:type="continuationSeparator" w:id="0">
    <w:p w14:paraId="61AFC6D1" w14:textId="77777777" w:rsidR="00304FAA" w:rsidRDefault="00304FAA" w:rsidP="007244AA">
      <w:r>
        <w:continuationSeparator/>
      </w:r>
    </w:p>
  </w:endnote>
  <w:endnote w:type="continuationNotice" w:id="1">
    <w:p w14:paraId="3DB0C461" w14:textId="77777777" w:rsidR="00304FAA" w:rsidRDefault="00304F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170C" w14:textId="0F6A06F8" w:rsidR="00304FAA" w:rsidRPr="00544116" w:rsidRDefault="00304FAA" w:rsidP="008C66FB">
    <w:pPr>
      <w:pStyle w:val="Footer"/>
      <w:jc w:val="right"/>
    </w:pPr>
    <w:r w:rsidRPr="00F61FCB">
      <w:rPr>
        <w:rFonts w:cs="Arial"/>
        <w:sz w:val="16"/>
        <w:lang w:val="en-GB"/>
      </w:rPr>
      <w:t>© ISO/IEC 20</w:t>
    </w:r>
    <w:r>
      <w:rPr>
        <w:rFonts w:cs="Arial"/>
        <w:sz w:val="16"/>
        <w:lang w:val="en-GB"/>
      </w:rPr>
      <w:t>20</w:t>
    </w:r>
    <w:r w:rsidRPr="00F61FCB">
      <w:rPr>
        <w:rFonts w:cs="Arial"/>
        <w:sz w:val="16"/>
        <w:lang w:val="en-GB"/>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BBD73" w14:textId="77777777" w:rsidR="00304FAA" w:rsidRPr="00F61FCB" w:rsidRDefault="00304FAA" w:rsidP="007244AA">
    <w:pPr>
      <w:pStyle w:val="Footer"/>
      <w:rPr>
        <w:lang w:val="en-GB"/>
      </w:rPr>
    </w:pPr>
    <w:r w:rsidRPr="00F61FCB">
      <w:rPr>
        <w:lang w:val="en-GB"/>
      </w:rPr>
      <w:t>Document type:   </w:t>
    </w:r>
    <w:r w:rsidRPr="00F61FCB">
      <w:rPr>
        <w:lang w:val="en-GB"/>
      </w:rPr>
      <w:fldChar w:fldCharType="begin"/>
    </w:r>
    <w:r w:rsidRPr="00F61FCB">
      <w:rPr>
        <w:lang w:val="en-GB"/>
      </w:rPr>
      <w:instrText xml:space="preserve"> REF DDDocType \* CHARFORMAT  </w:instrText>
    </w:r>
    <w:r w:rsidRPr="00F61FCB">
      <w:rPr>
        <w:lang w:val="en-GB"/>
      </w:rPr>
      <w:fldChar w:fldCharType="separate"/>
    </w:r>
    <w:r w:rsidRPr="00F61FCB">
      <w:rPr>
        <w:lang w:val="en-GB"/>
      </w:rPr>
      <w:t>International Standard</w:t>
    </w:r>
    <w:r w:rsidRPr="00F61FCB">
      <w:rPr>
        <w:lang w:val="en-GB"/>
      </w:rPr>
      <w:fldChar w:fldCharType="end"/>
    </w:r>
  </w:p>
  <w:p w14:paraId="775F9D0C" w14:textId="77777777" w:rsidR="00304FAA" w:rsidRPr="00F61FCB" w:rsidRDefault="00304FAA" w:rsidP="007244AA">
    <w:pPr>
      <w:pStyle w:val="Footer"/>
      <w:rPr>
        <w:lang w:val="en-GB"/>
      </w:rPr>
    </w:pPr>
    <w:r w:rsidRPr="00F61FCB">
      <w:rPr>
        <w:lang w:val="en-GB"/>
      </w:rPr>
      <w:t>Document subtype:   </w:t>
    </w:r>
  </w:p>
  <w:p w14:paraId="2A18BF03" w14:textId="77777777" w:rsidR="00304FAA" w:rsidRPr="00F61FCB" w:rsidRDefault="00304FAA" w:rsidP="007244AA">
    <w:pPr>
      <w:pStyle w:val="Footer"/>
      <w:rPr>
        <w:lang w:val="en-GB"/>
      </w:rPr>
    </w:pPr>
    <w:r w:rsidRPr="00F61FCB">
      <w:rPr>
        <w:lang w:val="en-GB"/>
      </w:rPr>
      <w:t>Document stage:   </w:t>
    </w:r>
    <w:r w:rsidRPr="00F61FCB">
      <w:rPr>
        <w:lang w:val="en-GB"/>
      </w:rPr>
      <w:fldChar w:fldCharType="begin"/>
    </w:r>
    <w:r w:rsidRPr="00F61FCB">
      <w:rPr>
        <w:lang w:val="en-GB"/>
      </w:rPr>
      <w:instrText xml:space="preserve"> REF DDDocStage \* CHARFORMAT  </w:instrText>
    </w:r>
    <w:r w:rsidRPr="00F61FCB">
      <w:rPr>
        <w:lang w:val="en-GB"/>
      </w:rPr>
      <w:fldChar w:fldCharType="separate"/>
    </w:r>
    <w:r w:rsidRPr="00F61FCB">
      <w:rPr>
        <w:lang w:val="en-GB"/>
      </w:rPr>
      <w:t>(40) Enquiry</w:t>
    </w:r>
    <w:r w:rsidRPr="00F61FCB">
      <w:rPr>
        <w:lang w:val="en-GB"/>
      </w:rPr>
      <w:fldChar w:fldCharType="end"/>
    </w:r>
  </w:p>
  <w:p w14:paraId="1264A4FE" w14:textId="77777777" w:rsidR="00304FAA" w:rsidRPr="00F61FCB" w:rsidRDefault="00304FAA" w:rsidP="007244AA">
    <w:pPr>
      <w:pStyle w:val="Footer"/>
      <w:rPr>
        <w:lang w:val="en-GB"/>
      </w:rPr>
    </w:pPr>
    <w:r w:rsidRPr="00F61FCB">
      <w:rPr>
        <w:lang w:val="en-GB"/>
      </w:rPr>
      <w:t>Document language:   </w:t>
    </w:r>
    <w:r w:rsidRPr="00F61FCB">
      <w:rPr>
        <w:lang w:val="en-GB"/>
      </w:rPr>
      <w:fldChar w:fldCharType="begin"/>
    </w:r>
    <w:r w:rsidRPr="00F61FCB">
      <w:rPr>
        <w:lang w:val="en-GB"/>
      </w:rPr>
      <w:instrText xml:space="preserve"> REF DDDocLanguage \* CHARFORMAT  </w:instrText>
    </w:r>
    <w:r w:rsidRPr="00F61FCB">
      <w:rPr>
        <w:lang w:val="en-GB"/>
      </w:rPr>
      <w:fldChar w:fldCharType="separate"/>
    </w:r>
    <w:r w:rsidRPr="00F61FCB">
      <w:rPr>
        <w:lang w:val="en-GB"/>
      </w:rPr>
      <w:t>E</w:t>
    </w:r>
    <w:r w:rsidRPr="00F61FCB">
      <w:rPr>
        <w:lang w:val="en-GB"/>
      </w:rPr>
      <w:fldChar w:fldCharType="end"/>
    </w:r>
  </w:p>
  <w:p w14:paraId="3A1A6204" w14:textId="77777777" w:rsidR="00304FAA" w:rsidRPr="00F61FCB" w:rsidRDefault="00304FAA" w:rsidP="007244AA">
    <w:pPr>
      <w:pStyle w:val="Footer"/>
      <w:rPr>
        <w:lang w:val="en-GB"/>
      </w:rPr>
    </w:pPr>
  </w:p>
  <w:p w14:paraId="212F00B5" w14:textId="77777777" w:rsidR="00304FAA" w:rsidRPr="00F61FCB" w:rsidRDefault="00304FAA" w:rsidP="007244AA">
    <w:pPr>
      <w:pStyle w:val="Footer"/>
      <w:rPr>
        <w:lang w:val="en-GB"/>
      </w:rPr>
    </w:pPr>
    <w:r w:rsidRPr="00F61FCB">
      <w:rPr>
        <w:lang w:val="en-GB"/>
      </w:rPr>
      <w:t>  </w:t>
    </w:r>
    <w:r w:rsidRPr="00F61FCB">
      <w:rPr>
        <w:lang w:val="en-GB"/>
      </w:rPr>
      <w:fldChar w:fldCharType="begin"/>
    </w:r>
    <w:r w:rsidRPr="00F61FCB">
      <w:rPr>
        <w:lang w:val="en-GB"/>
      </w:rPr>
      <w:instrText xml:space="preserve">REF LIBVerMSDN \* CHARFORMAT  </w:instrText>
    </w:r>
    <w:r w:rsidRPr="00F61FCB">
      <w:rPr>
        <w:lang w:val="en-GB"/>
      </w:rPr>
      <w:fldChar w:fldCharType="separate"/>
    </w:r>
    <w:r w:rsidRPr="00F61FCB">
      <w:rPr>
        <w:lang w:val="en-GB"/>
      </w:rPr>
      <w:t>STD Version 2.1c2</w:t>
    </w:r>
    <w:r w:rsidRPr="00F61FCB">
      <w:rPr>
        <w:lang w:val="en-GB"/>
      </w:rPr>
      <w:fldChar w:fldCharType="end"/>
    </w:r>
  </w:p>
  <w:p w14:paraId="233ADDA6" w14:textId="77777777" w:rsidR="00304FAA" w:rsidRPr="00BA1106" w:rsidRDefault="00304FAA" w:rsidP="007244AA">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04FAA" w:rsidRPr="00990B4E" w14:paraId="62F1D23F" w14:textId="77777777">
      <w:trPr>
        <w:cantSplit/>
        <w:jc w:val="center"/>
      </w:trPr>
      <w:tc>
        <w:tcPr>
          <w:tcW w:w="4876" w:type="dxa"/>
        </w:tcPr>
        <w:p w14:paraId="4E6DD0FE" w14:textId="4223CF06" w:rsidR="00304FAA" w:rsidRPr="00B3397D" w:rsidRDefault="00304FAA" w:rsidP="00BA1106">
          <w:pPr>
            <w:pStyle w:val="Footer"/>
            <w:spacing w:before="540"/>
            <w:rPr>
              <w:rFonts w:cs="Arial"/>
              <w:sz w:val="16"/>
              <w:szCs w:val="16"/>
              <w:lang w:val="en-US"/>
            </w:rPr>
          </w:pPr>
          <w:r w:rsidRPr="00B3397D">
            <w:rPr>
              <w:rFonts w:cs="Arial"/>
              <w:sz w:val="16"/>
              <w:szCs w:val="16"/>
              <w:lang w:val="en-US"/>
            </w:rPr>
            <w:fldChar w:fldCharType="begin"/>
          </w:r>
          <w:r w:rsidRPr="00B3397D">
            <w:rPr>
              <w:rFonts w:cs="Arial"/>
              <w:sz w:val="16"/>
              <w:szCs w:val="16"/>
              <w:lang w:val="en-US"/>
            </w:rPr>
            <w:instrText xml:space="preserve">PAGE \* ARABIC \* CHARFORMAT </w:instrText>
          </w:r>
          <w:r w:rsidRPr="00B3397D">
            <w:rPr>
              <w:rFonts w:cs="Arial"/>
              <w:sz w:val="16"/>
              <w:szCs w:val="16"/>
              <w:lang w:val="en-US"/>
            </w:rPr>
            <w:fldChar w:fldCharType="separate"/>
          </w:r>
          <w:r w:rsidRPr="00B3397D">
            <w:rPr>
              <w:rFonts w:cs="Arial"/>
              <w:noProof/>
              <w:sz w:val="16"/>
              <w:szCs w:val="16"/>
              <w:lang w:val="en-US"/>
            </w:rPr>
            <w:t>18</w:t>
          </w:r>
          <w:r w:rsidRPr="00B3397D">
            <w:rPr>
              <w:rFonts w:cs="Arial"/>
              <w:sz w:val="16"/>
              <w:szCs w:val="16"/>
              <w:lang w:val="en-US"/>
            </w:rPr>
            <w:fldChar w:fldCharType="end"/>
          </w:r>
        </w:p>
      </w:tc>
      <w:tc>
        <w:tcPr>
          <w:tcW w:w="4876" w:type="dxa"/>
        </w:tcPr>
        <w:p w14:paraId="65F77FE1" w14:textId="350F47E4" w:rsidR="00304FAA" w:rsidRPr="00F61FCB" w:rsidRDefault="00304FAA" w:rsidP="00BA1106">
          <w:pPr>
            <w:pStyle w:val="Footer"/>
            <w:spacing w:before="540"/>
            <w:jc w:val="right"/>
            <w:rPr>
              <w:rFonts w:cs="Arial"/>
              <w:b/>
              <w:lang w:val="en-GB"/>
            </w:rPr>
          </w:pPr>
          <w:r w:rsidRPr="00F61FCB">
            <w:rPr>
              <w:rFonts w:cs="Arial"/>
              <w:sz w:val="16"/>
              <w:lang w:val="en-GB"/>
            </w:rPr>
            <w:t>© ISO/IEC 2019 – All rights reserved</w:t>
          </w:r>
        </w:p>
      </w:tc>
    </w:tr>
  </w:tbl>
  <w:p w14:paraId="721BB039" w14:textId="77777777" w:rsidR="00304FAA" w:rsidRPr="00A661A9" w:rsidRDefault="00304FAA" w:rsidP="007244AA">
    <w:pPr>
      <w:pStyle w:val="Footer"/>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04FAA" w:rsidRPr="001436AC" w14:paraId="34CABADD" w14:textId="77777777">
      <w:trPr>
        <w:cantSplit/>
        <w:jc w:val="center"/>
      </w:trPr>
      <w:tc>
        <w:tcPr>
          <w:tcW w:w="4876" w:type="dxa"/>
        </w:tcPr>
        <w:p w14:paraId="7A0172DC" w14:textId="5BBF98EF" w:rsidR="00304FAA" w:rsidRPr="00F61FCB" w:rsidRDefault="00304FAA" w:rsidP="00DD54DF">
          <w:pPr>
            <w:pStyle w:val="Footer"/>
            <w:spacing w:before="540"/>
            <w:rPr>
              <w:rFonts w:cs="Arial"/>
              <w:sz w:val="16"/>
              <w:lang w:val="en-GB"/>
            </w:rPr>
          </w:pPr>
          <w:r w:rsidRPr="00F61FCB">
            <w:rPr>
              <w:rFonts w:cs="Arial"/>
              <w:sz w:val="16"/>
              <w:lang w:val="en-GB"/>
            </w:rPr>
            <w:t>© ISO/IEC 20</w:t>
          </w:r>
          <w:r w:rsidR="008A0D56">
            <w:rPr>
              <w:rFonts w:cs="Arial"/>
              <w:sz w:val="16"/>
              <w:lang w:val="en-GB"/>
            </w:rPr>
            <w:t>21</w:t>
          </w:r>
          <w:r w:rsidRPr="00F61FCB">
            <w:rPr>
              <w:rFonts w:cs="Arial"/>
              <w:sz w:val="16"/>
              <w:lang w:val="en-GB"/>
            </w:rPr>
            <w:t> – All rights reserved</w:t>
          </w:r>
        </w:p>
      </w:tc>
      <w:tc>
        <w:tcPr>
          <w:tcW w:w="4876" w:type="dxa"/>
        </w:tcPr>
        <w:p w14:paraId="24A04D85" w14:textId="1DF6AC84" w:rsidR="00304FAA" w:rsidRPr="001436AC" w:rsidRDefault="00304FAA" w:rsidP="00DD54DF">
          <w:pPr>
            <w:pStyle w:val="Footer"/>
            <w:spacing w:before="540"/>
            <w:jc w:val="right"/>
            <w:rPr>
              <w:rFonts w:cs="Arial"/>
              <w:sz w:val="16"/>
              <w:lang w:val="en-US"/>
            </w:rPr>
          </w:pPr>
          <w:r w:rsidRPr="001436AC">
            <w:rPr>
              <w:rFonts w:cs="Arial"/>
              <w:sz w:val="16"/>
              <w:lang w:val="en-US"/>
            </w:rPr>
            <w:fldChar w:fldCharType="begin"/>
          </w:r>
          <w:r w:rsidRPr="001436AC">
            <w:rPr>
              <w:rFonts w:cs="Arial"/>
              <w:sz w:val="16"/>
              <w:lang w:val="en-US"/>
            </w:rPr>
            <w:instrText xml:space="preserve">PAGE \* ARABIC \* CHARFORMAT </w:instrText>
          </w:r>
          <w:r w:rsidRPr="001436AC">
            <w:rPr>
              <w:rFonts w:cs="Arial"/>
              <w:sz w:val="16"/>
              <w:lang w:val="en-US"/>
            </w:rPr>
            <w:fldChar w:fldCharType="separate"/>
          </w:r>
          <w:r>
            <w:rPr>
              <w:rFonts w:cs="Arial"/>
              <w:noProof/>
              <w:sz w:val="16"/>
              <w:lang w:val="en-US"/>
            </w:rPr>
            <w:t>17</w:t>
          </w:r>
          <w:r w:rsidRPr="001436AC">
            <w:rPr>
              <w:rFonts w:cs="Arial"/>
              <w:sz w:val="16"/>
              <w:lang w:val="en-US"/>
            </w:rPr>
            <w:fldChar w:fldCharType="end"/>
          </w:r>
        </w:p>
      </w:tc>
    </w:tr>
  </w:tbl>
  <w:p w14:paraId="606F7811" w14:textId="77777777" w:rsidR="00304FAA" w:rsidRPr="00A16AE0" w:rsidRDefault="00304FAA" w:rsidP="007244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304FAA" w:rsidRPr="001436AC" w14:paraId="640C47BA" w14:textId="77777777">
      <w:trPr>
        <w:cantSplit/>
        <w:jc w:val="center"/>
      </w:trPr>
      <w:tc>
        <w:tcPr>
          <w:tcW w:w="4876" w:type="dxa"/>
        </w:tcPr>
        <w:p w14:paraId="34F49790" w14:textId="1AEB3934" w:rsidR="00304FAA" w:rsidRPr="00F61FCB" w:rsidRDefault="00304FAA" w:rsidP="00BA1106">
          <w:pPr>
            <w:pStyle w:val="Footer"/>
            <w:spacing w:before="540"/>
            <w:rPr>
              <w:rFonts w:cs="Arial"/>
              <w:sz w:val="16"/>
              <w:lang w:val="en-GB"/>
            </w:rPr>
          </w:pPr>
          <w:r w:rsidRPr="00F61FCB">
            <w:rPr>
              <w:rFonts w:cs="Arial"/>
              <w:sz w:val="16"/>
              <w:lang w:val="en-GB"/>
            </w:rPr>
            <w:t>© ISO/IEC 2019 – All rights reserved</w:t>
          </w:r>
        </w:p>
      </w:tc>
      <w:tc>
        <w:tcPr>
          <w:tcW w:w="4876" w:type="dxa"/>
        </w:tcPr>
        <w:p w14:paraId="26674D46" w14:textId="3571448D" w:rsidR="00304FAA" w:rsidRPr="001436AC" w:rsidRDefault="00304FAA" w:rsidP="00BA1106">
          <w:pPr>
            <w:pStyle w:val="Footer"/>
            <w:spacing w:before="540"/>
            <w:jc w:val="right"/>
            <w:rPr>
              <w:rFonts w:cs="Arial"/>
              <w:sz w:val="16"/>
              <w:lang w:val="en-US"/>
            </w:rPr>
          </w:pPr>
          <w:r w:rsidRPr="001436AC">
            <w:rPr>
              <w:rFonts w:cs="Arial"/>
              <w:sz w:val="16"/>
              <w:lang w:val="en-US"/>
            </w:rPr>
            <w:fldChar w:fldCharType="begin"/>
          </w:r>
          <w:r w:rsidRPr="001436AC">
            <w:rPr>
              <w:rFonts w:cs="Arial"/>
              <w:sz w:val="16"/>
              <w:lang w:val="en-US"/>
            </w:rPr>
            <w:instrText xml:space="preserve">PAGE \* ARABIC \* CHARFORMAT </w:instrText>
          </w:r>
          <w:r w:rsidRPr="001436AC">
            <w:rPr>
              <w:rFonts w:cs="Arial"/>
              <w:sz w:val="16"/>
              <w:lang w:val="en-US"/>
            </w:rPr>
            <w:fldChar w:fldCharType="separate"/>
          </w:r>
          <w:r>
            <w:rPr>
              <w:rFonts w:cs="Arial"/>
              <w:noProof/>
              <w:sz w:val="16"/>
              <w:lang w:val="en-US"/>
            </w:rPr>
            <w:t>1</w:t>
          </w:r>
          <w:r w:rsidRPr="001436AC">
            <w:rPr>
              <w:rFonts w:cs="Arial"/>
              <w:sz w:val="16"/>
              <w:lang w:val="en-US"/>
            </w:rPr>
            <w:fldChar w:fldCharType="end"/>
          </w:r>
        </w:p>
      </w:tc>
    </w:tr>
  </w:tbl>
  <w:p w14:paraId="4628877B" w14:textId="77777777" w:rsidR="00304FAA" w:rsidRPr="00A16AE0" w:rsidRDefault="00304FAA" w:rsidP="007244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D1606" w14:textId="77777777" w:rsidR="00304FAA" w:rsidRDefault="00304FAA" w:rsidP="007244AA">
      <w:r>
        <w:separator/>
      </w:r>
    </w:p>
  </w:footnote>
  <w:footnote w:type="continuationSeparator" w:id="0">
    <w:p w14:paraId="16962BB9" w14:textId="77777777" w:rsidR="00304FAA" w:rsidRDefault="00304FAA" w:rsidP="007244AA">
      <w:r>
        <w:continuationSeparator/>
      </w:r>
    </w:p>
  </w:footnote>
  <w:footnote w:type="continuationNotice" w:id="1">
    <w:p w14:paraId="28BE5C27" w14:textId="77777777" w:rsidR="00304FAA" w:rsidRDefault="00304F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3826D" w14:textId="05107939" w:rsidR="00304FAA" w:rsidRPr="00F61FCB" w:rsidRDefault="00304FAA" w:rsidP="0000593F">
    <w:pPr>
      <w:pStyle w:val="Header"/>
      <w:rPr>
        <w:lang w:val="en-GB"/>
      </w:rPr>
    </w:pPr>
    <w:r w:rsidRPr="00F61FCB">
      <w:rPr>
        <w:lang w:val="en-GB"/>
      </w:rPr>
      <w:t>ISO/IEC </w:t>
    </w:r>
    <w:r>
      <w:rPr>
        <w:lang w:val="en-GB"/>
      </w:rPr>
      <w:t>C</w:t>
    </w:r>
    <w:r w:rsidRPr="00F61FCB">
      <w:rPr>
        <w:lang w:val="en-GB"/>
      </w:rPr>
      <w:t>D 23009-8:20</w:t>
    </w:r>
    <w:r>
      <w:rPr>
        <w:lang w:val="en-GB"/>
      </w:rPr>
      <w:t>20</w:t>
    </w:r>
    <w:r w:rsidRPr="00F61FCB">
      <w:rPr>
        <w:lang w:val="en-GB"/>
      </w:rPr>
      <w:t>(E)</w:t>
    </w:r>
  </w:p>
  <w:p w14:paraId="5AFE9B51" w14:textId="77777777" w:rsidR="00304FAA" w:rsidRDefault="00304F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0A9128" w14:textId="21B8688B" w:rsidR="00304FAA" w:rsidRPr="00F61FCB" w:rsidRDefault="00304FAA" w:rsidP="007244AA">
    <w:pPr>
      <w:pStyle w:val="Header"/>
      <w:rPr>
        <w:lang w:val="en-GB"/>
      </w:rPr>
    </w:pPr>
    <w:r w:rsidRPr="00F61FCB">
      <w:rPr>
        <w:lang w:val="en-GB"/>
      </w:rPr>
      <w:t>© ISO/IEC 20</w:t>
    </w:r>
    <w:r>
      <w:rPr>
        <w:lang w:val="en-GB"/>
      </w:rPr>
      <w:t>2x</w:t>
    </w:r>
    <w:r w:rsidRPr="00F61FCB">
      <w:rPr>
        <w:lang w:val="en-GB"/>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5387"/>
      <w:gridCol w:w="4366"/>
    </w:tblGrid>
    <w:tr w:rsidR="00304FAA" w:rsidRPr="005E699A" w14:paraId="528C32E5" w14:textId="77777777" w:rsidTr="005E699A">
      <w:trPr>
        <w:cantSplit/>
        <w:trHeight w:val="495"/>
      </w:trPr>
      <w:tc>
        <w:tcPr>
          <w:tcW w:w="5387" w:type="dxa"/>
          <w:tcBorders>
            <w:top w:val="single" w:sz="18" w:space="0" w:color="auto"/>
            <w:bottom w:val="single" w:sz="18" w:space="0" w:color="auto"/>
          </w:tcBorders>
          <w:vAlign w:val="center"/>
        </w:tcPr>
        <w:p w14:paraId="43F7F059" w14:textId="4B5AEF97" w:rsidR="00304FAA" w:rsidRPr="00F61FCB" w:rsidRDefault="00304FAA" w:rsidP="005E699A">
          <w:pPr>
            <w:pStyle w:val="Header"/>
            <w:spacing w:before="120" w:after="120" w:line="230" w:lineRule="exact"/>
            <w:jc w:val="left"/>
            <w:rPr>
              <w:rFonts w:cs="Arial"/>
              <w:bCs/>
              <w:szCs w:val="22"/>
              <w:lang w:val="en-GB"/>
            </w:rPr>
          </w:pPr>
          <w:r>
            <w:rPr>
              <w:rFonts w:cs="Arial"/>
              <w:bCs/>
              <w:szCs w:val="22"/>
              <w:lang w:val="en-GB"/>
            </w:rPr>
            <w:t>Working Draft</w:t>
          </w:r>
          <w:r w:rsidRPr="00F61FCB">
            <w:rPr>
              <w:rFonts w:cs="Arial"/>
              <w:bCs/>
              <w:szCs w:val="22"/>
              <w:lang w:val="en-GB"/>
            </w:rPr>
            <w:t xml:space="preserve"> </w:t>
          </w:r>
        </w:p>
      </w:tc>
      <w:tc>
        <w:tcPr>
          <w:tcW w:w="4366" w:type="dxa"/>
          <w:tcBorders>
            <w:top w:val="single" w:sz="18" w:space="0" w:color="auto"/>
            <w:bottom w:val="single" w:sz="18" w:space="0" w:color="auto"/>
          </w:tcBorders>
          <w:vAlign w:val="center"/>
        </w:tcPr>
        <w:p w14:paraId="19CC6D5C" w14:textId="0A64E391" w:rsidR="00304FAA" w:rsidRPr="00134D49" w:rsidRDefault="00304FAA" w:rsidP="00785714">
          <w:pPr>
            <w:pStyle w:val="Header"/>
            <w:spacing w:before="120" w:after="120" w:line="230" w:lineRule="exact"/>
            <w:jc w:val="right"/>
            <w:rPr>
              <w:rFonts w:cs="Arial"/>
              <w:bCs/>
              <w:szCs w:val="22"/>
            </w:rPr>
          </w:pPr>
          <w:r w:rsidRPr="00C53D5F">
            <w:rPr>
              <w:lang w:val="fr-CH"/>
            </w:rPr>
            <w:t>ISO/IEC </w:t>
          </w:r>
          <w:r>
            <w:rPr>
              <w:lang w:val="fr-CH"/>
            </w:rPr>
            <w:t xml:space="preserve"> 23009-8 AMD1</w:t>
          </w:r>
        </w:p>
      </w:tc>
    </w:tr>
  </w:tbl>
  <w:p w14:paraId="6789582D" w14:textId="77777777" w:rsidR="00304FAA" w:rsidRPr="00A16AE0" w:rsidRDefault="00304FAA" w:rsidP="007244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DE08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564C9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3C92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E02C0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50F6C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A2ECE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424A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252BD"/>
    <w:multiLevelType w:val="singleLevel"/>
    <w:tmpl w:val="074C56F8"/>
    <w:lvl w:ilvl="0">
      <w:start w:val="1"/>
      <w:numFmt w:val="decimal"/>
      <w:pStyle w:val="Bibliography1"/>
      <w:lvlText w:val="[%1]"/>
      <w:lvlJc w:val="left"/>
      <w:pPr>
        <w:tabs>
          <w:tab w:val="num" w:pos="360"/>
        </w:tabs>
        <w:ind w:left="360" w:hanging="360"/>
      </w:pPr>
      <w:rPr>
        <w:rFonts w:cs="Times New Roman"/>
      </w:rPr>
    </w:lvl>
  </w:abstractNum>
  <w:abstractNum w:abstractNumId="11" w15:restartNumberingAfterBreak="0">
    <w:nsid w:val="06E128D6"/>
    <w:multiLevelType w:val="hybridMultilevel"/>
    <w:tmpl w:val="9D624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3" w15:restartNumberingAfterBreak="0">
    <w:nsid w:val="0DC01EDF"/>
    <w:multiLevelType w:val="hybridMultilevel"/>
    <w:tmpl w:val="293E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A0421E"/>
    <w:multiLevelType w:val="hybridMultilevel"/>
    <w:tmpl w:val="9D765BB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3A7913"/>
    <w:multiLevelType w:val="hybridMultilevel"/>
    <w:tmpl w:val="4F725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A513EE"/>
    <w:multiLevelType w:val="hybridMultilevel"/>
    <w:tmpl w:val="BBE027E2"/>
    <w:lvl w:ilvl="0" w:tplc="990E580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0A01E6"/>
    <w:multiLevelType w:val="hybridMultilevel"/>
    <w:tmpl w:val="617E988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1B3041B0"/>
    <w:multiLevelType w:val="hybridMultilevel"/>
    <w:tmpl w:val="99667C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E12F7E"/>
    <w:multiLevelType w:val="hybridMultilevel"/>
    <w:tmpl w:val="68DC5C7E"/>
    <w:lvl w:ilvl="0" w:tplc="D994A22E">
      <w:start w:val="63"/>
      <w:numFmt w:val="bullet"/>
      <w:lvlText w:val="—"/>
      <w:lvlJc w:val="left"/>
      <w:pPr>
        <w:ind w:left="360" w:hanging="360"/>
      </w:pPr>
      <w:rPr>
        <w:rFonts w:ascii="Malgun Gothic" w:eastAsia="Malgun Gothic" w:hAnsi="Malgun Gothic" w:cs="Times New Roman" w:hint="eastAsia"/>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6A0769E"/>
    <w:multiLevelType w:val="hybridMultilevel"/>
    <w:tmpl w:val="B38EF01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1" w15:restartNumberingAfterBreak="0">
    <w:nsid w:val="2BED6835"/>
    <w:multiLevelType w:val="multilevel"/>
    <w:tmpl w:val="E9840B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0FF6DEC"/>
    <w:multiLevelType w:val="hybridMultilevel"/>
    <w:tmpl w:val="D28CDF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4148B5"/>
    <w:multiLevelType w:val="hybridMultilevel"/>
    <w:tmpl w:val="31B09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4D7C3C"/>
    <w:multiLevelType w:val="hybridMultilevel"/>
    <w:tmpl w:val="D28CDF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285173"/>
    <w:multiLevelType w:val="hybridMultilevel"/>
    <w:tmpl w:val="C9683EC4"/>
    <w:lvl w:ilvl="0" w:tplc="84F29CC4">
      <w:start w:val="5"/>
      <w:numFmt w:val="bullet"/>
      <w:lvlText w:val=""/>
      <w:lvlJc w:val="left"/>
      <w:pPr>
        <w:ind w:left="720" w:hanging="360"/>
      </w:pPr>
      <w:rPr>
        <w:rFonts w:ascii="Symbol" w:eastAsia="MS Mincho" w:hAnsi="Symbol" w:cs="Times New Roman" w:hint="default"/>
      </w:rPr>
    </w:lvl>
    <w:lvl w:ilvl="1" w:tplc="84F29CC4">
      <w:start w:val="5"/>
      <w:numFmt w:val="bullet"/>
      <w:lvlText w:val=""/>
      <w:lvlJc w:val="left"/>
      <w:pPr>
        <w:ind w:left="1440" w:hanging="360"/>
      </w:pPr>
      <w:rPr>
        <w:rFonts w:ascii="Symbol" w:eastAsia="MS Mincho" w:hAnsi="Symbol"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7" w15:restartNumberingAfterBreak="0">
    <w:nsid w:val="35182107"/>
    <w:multiLevelType w:val="hybridMultilevel"/>
    <w:tmpl w:val="652CDC0C"/>
    <w:lvl w:ilvl="0" w:tplc="51BAB06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8C3599"/>
    <w:multiLevelType w:val="hybridMultilevel"/>
    <w:tmpl w:val="AB5C9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2234CE"/>
    <w:multiLevelType w:val="multilevel"/>
    <w:tmpl w:val="72B8759A"/>
    <w:lvl w:ilvl="0">
      <w:start w:val="1"/>
      <w:numFmt w:val="upperLetter"/>
      <w:pStyle w:val="BodyText2"/>
      <w:suff w:val="nothing"/>
      <w:lvlText w:val="Annex %1"/>
      <w:lvlJc w:val="left"/>
      <w:pPr>
        <w:ind w:left="522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647"/>
        </w:tabs>
        <w:ind w:left="567" w:firstLine="0"/>
      </w:pPr>
      <w:rPr>
        <w:rFonts w:cs="Times New Roman" w:hint="default"/>
        <w:b/>
        <w:i w:val="0"/>
      </w:rPr>
    </w:lvl>
    <w:lvl w:ilvl="4">
      <w:start w:val="1"/>
      <w:numFmt w:val="decimal"/>
      <w:pStyle w:val="BlockText"/>
      <w:lvlText w:val="%1.%2.%3.%4.%5"/>
      <w:lvlJc w:val="left"/>
      <w:pPr>
        <w:tabs>
          <w:tab w:val="num" w:pos="1080"/>
        </w:tabs>
        <w:ind w:left="0" w:firstLine="0"/>
      </w:pPr>
      <w:rPr>
        <w:rFonts w:cs="Times New Roman" w:hint="default"/>
        <w:b/>
        <w:i w:val="0"/>
      </w:rPr>
    </w:lvl>
    <w:lvl w:ilvl="5">
      <w:start w:val="1"/>
      <w:numFmt w:val="decimal"/>
      <w:pStyle w:val="BodyText"/>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0" w15:restartNumberingAfterBreak="0">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387D4433"/>
    <w:multiLevelType w:val="multilevel"/>
    <w:tmpl w:val="EF029DE6"/>
    <w:name w:val="heading"/>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2" w15:restartNumberingAfterBreak="0">
    <w:nsid w:val="43B12397"/>
    <w:multiLevelType w:val="hybridMultilevel"/>
    <w:tmpl w:val="D28CDF7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363215"/>
    <w:multiLevelType w:val="hybridMultilevel"/>
    <w:tmpl w:val="313A0BB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4F4138B2"/>
    <w:multiLevelType w:val="hybridMultilevel"/>
    <w:tmpl w:val="91A27F76"/>
    <w:lvl w:ilvl="0" w:tplc="C278F60C">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A33275"/>
    <w:multiLevelType w:val="hybridMultilevel"/>
    <w:tmpl w:val="E708CF3A"/>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15:restartNumberingAfterBreak="0">
    <w:nsid w:val="5A315803"/>
    <w:multiLevelType w:val="hybridMultilevel"/>
    <w:tmpl w:val="816EDB26"/>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37" w15:restartNumberingAfterBreak="0">
    <w:nsid w:val="5C8A5D80"/>
    <w:multiLevelType w:val="hybridMultilevel"/>
    <w:tmpl w:val="617E988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39" w15:restartNumberingAfterBreak="0">
    <w:nsid w:val="5EFB12F8"/>
    <w:multiLevelType w:val="hybridMultilevel"/>
    <w:tmpl w:val="E896759C"/>
    <w:lvl w:ilvl="0" w:tplc="84F29CC4">
      <w:start w:val="5"/>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123647"/>
    <w:multiLevelType w:val="hybridMultilevel"/>
    <w:tmpl w:val="00BC9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542B19"/>
    <w:multiLevelType w:val="hybridMultilevel"/>
    <w:tmpl w:val="2836EB1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15:restartNumberingAfterBreak="0">
    <w:nsid w:val="69F4031E"/>
    <w:multiLevelType w:val="hybridMultilevel"/>
    <w:tmpl w:val="98129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754638"/>
    <w:multiLevelType w:val="hybridMultilevel"/>
    <w:tmpl w:val="1214FFB8"/>
    <w:lvl w:ilvl="0" w:tplc="84F29CC4">
      <w:start w:val="5"/>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880A28"/>
    <w:multiLevelType w:val="multilevel"/>
    <w:tmpl w:val="9F5AB1AE"/>
    <w:name w:val="numbered list"/>
    <w:lvl w:ilvl="0">
      <w:start w:val="1"/>
      <w:numFmt w:val="lowerLetter"/>
      <w:lvlText w:val="%1)"/>
      <w:lvlJc w:val="left"/>
      <w:pPr>
        <w:tabs>
          <w:tab w:val="num" w:pos="360"/>
        </w:tabs>
        <w:ind w:left="400" w:hanging="400"/>
      </w:pPr>
      <w:rPr>
        <w:rFonts w:cs="Times New Roman"/>
      </w:rPr>
    </w:lvl>
    <w:lvl w:ilvl="1">
      <w:start w:val="1"/>
      <w:numFmt w:val="decimal"/>
      <w:lvlText w:val="%2)"/>
      <w:lvlJc w:val="left"/>
      <w:pPr>
        <w:tabs>
          <w:tab w:val="num" w:pos="1080"/>
        </w:tabs>
        <w:ind w:left="800" w:hanging="400"/>
      </w:pPr>
      <w:rPr>
        <w:rFonts w:cs="Times New Roman"/>
      </w:rPr>
    </w:lvl>
    <w:lvl w:ilvl="2">
      <w:start w:val="1"/>
      <w:numFmt w:val="lowerRoman"/>
      <w:lvlText w:val="%3)"/>
      <w:lvlJc w:val="left"/>
      <w:pPr>
        <w:tabs>
          <w:tab w:val="num" w:pos="1800"/>
        </w:tabs>
        <w:ind w:left="1200" w:hanging="400"/>
      </w:pPr>
      <w:rPr>
        <w:rFonts w:cs="Times New Roman"/>
      </w:rPr>
    </w:lvl>
    <w:lvl w:ilvl="3">
      <w:start w:val="1"/>
      <w:numFmt w:val="upperRoman"/>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num w:numId="1">
    <w:abstractNumId w:val="1"/>
  </w:num>
  <w:num w:numId="2">
    <w:abstractNumId w:val="0"/>
  </w:num>
  <w:num w:numId="3">
    <w:abstractNumId w:val="9"/>
  </w:num>
  <w:num w:numId="4">
    <w:abstractNumId w:val="6"/>
  </w:num>
  <w:num w:numId="5">
    <w:abstractNumId w:val="5"/>
  </w:num>
  <w:num w:numId="6">
    <w:abstractNumId w:val="4"/>
  </w:num>
  <w:num w:numId="7">
    <w:abstractNumId w:val="8"/>
  </w:num>
  <w:num w:numId="8">
    <w:abstractNumId w:val="3"/>
  </w:num>
  <w:num w:numId="9">
    <w:abstractNumId w:val="2"/>
  </w:num>
  <w:num w:numId="10">
    <w:abstractNumId w:val="26"/>
  </w:num>
  <w:num w:numId="11">
    <w:abstractNumId w:val="10"/>
  </w:num>
  <w:num w:numId="12">
    <w:abstractNumId w:val="5"/>
  </w:num>
  <w:num w:numId="13">
    <w:abstractNumId w:val="31"/>
  </w:num>
  <w:num w:numId="14">
    <w:abstractNumId w:val="12"/>
  </w:num>
  <w:num w:numId="15">
    <w:abstractNumId w:val="38"/>
  </w:num>
  <w:num w:numId="16">
    <w:abstractNumId w:val="30"/>
  </w:num>
  <w:num w:numId="17">
    <w:abstractNumId w:val="41"/>
  </w:num>
  <w:num w:numId="18">
    <w:abstractNumId w:val="33"/>
  </w:num>
  <w:num w:numId="19">
    <w:abstractNumId w:val="37"/>
  </w:num>
  <w:num w:numId="20">
    <w:abstractNumId w:val="16"/>
  </w:num>
  <w:num w:numId="21">
    <w:abstractNumId w:val="18"/>
  </w:num>
  <w:num w:numId="22">
    <w:abstractNumId w:val="17"/>
  </w:num>
  <w:num w:numId="23">
    <w:abstractNumId w:val="15"/>
  </w:num>
  <w:num w:numId="24">
    <w:abstractNumId w:val="27"/>
  </w:num>
  <w:num w:numId="25">
    <w:abstractNumId w:val="36"/>
  </w:num>
  <w:num w:numId="26">
    <w:abstractNumId w:val="11"/>
  </w:num>
  <w:num w:numId="27">
    <w:abstractNumId w:val="13"/>
  </w:num>
  <w:num w:numId="28">
    <w:abstractNumId w:val="42"/>
  </w:num>
  <w:num w:numId="29">
    <w:abstractNumId w:val="7"/>
  </w:num>
  <w:num w:numId="30">
    <w:abstractNumId w:val="44"/>
  </w:num>
  <w:num w:numId="31">
    <w:abstractNumId w:val="14"/>
  </w:num>
  <w:num w:numId="32">
    <w:abstractNumId w:val="28"/>
  </w:num>
  <w:num w:numId="33">
    <w:abstractNumId w:val="35"/>
  </w:num>
  <w:num w:numId="34">
    <w:abstractNumId w:val="24"/>
  </w:num>
  <w:num w:numId="35">
    <w:abstractNumId w:val="22"/>
  </w:num>
  <w:num w:numId="36">
    <w:abstractNumId w:val="32"/>
  </w:num>
  <w:num w:numId="37">
    <w:abstractNumId w:val="34"/>
  </w:num>
  <w:num w:numId="38">
    <w:abstractNumId w:val="20"/>
  </w:num>
  <w:num w:numId="39">
    <w:abstractNumId w:val="23"/>
  </w:num>
  <w:num w:numId="40">
    <w:abstractNumId w:val="40"/>
  </w:num>
  <w:num w:numId="41">
    <w:abstractNumId w:val="29"/>
  </w:num>
  <w:num w:numId="42">
    <w:abstractNumId w:val="19"/>
  </w:num>
  <w:num w:numId="43">
    <w:abstractNumId w:val="39"/>
  </w:num>
  <w:num w:numId="44">
    <w:abstractNumId w:val="43"/>
  </w:num>
  <w:num w:numId="45">
    <w:abstractNumId w:val="25"/>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raj Sodagar">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bordersDoNotSurroundHeader/>
  <w:bordersDoNotSurroundFooter/>
  <w:activeWritingStyle w:appName="MSWord" w:lang="fr-CH"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de-CH" w:vendorID="64" w:dllVersion="4096" w:nlCheck="1" w:checkStyle="0"/>
  <w:activeWritingStyle w:appName="MSWord" w:lang="fr-FR" w:vendorID="64" w:dllVersion="0" w:nlCheck="1" w:checkStyle="0"/>
  <w:proofState w:spelling="clean" w:grammar="clean"/>
  <w:defaultTabStop w:val="400"/>
  <w:hyphenationZone w:val="425"/>
  <w:evenAndOddHeaders/>
  <w:drawingGridHorizontalSpacing w:val="100"/>
  <w:displayHorizontalDrawingGridEvery w:val="0"/>
  <w:displayVerticalDrawingGridEvery w:val="0"/>
  <w:noPunctuationKerning/>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0NDQzMDUwMjIwNDJX0lEKTi0uzszPAykwsqwFANDqt5YtAAAA"/>
    <w:docVar w:name="AutoRedact State" w:val="ready"/>
    <w:docVar w:name="CheckHeader" w:val="F"/>
    <w:docVar w:name="ex_AddedHTMLPreformat" w:val="Courier New"/>
    <w:docVar w:name="ex_Citations" w:val="APComplete"/>
    <w:docVar w:name="ex_CitConv" w:val="APComplete"/>
    <w:docVar w:name="ex_CleanUp" w:val="CleanUpComplete"/>
    <w:docVar w:name="eX_DocInfoLastUpdatedDate" w:val="43307.7401851852"/>
    <w:docVar w:name="ex_eXtylesBuild" w:val="3668"/>
    <w:docVar w:name="ex_FontAudit" w:val="APComplete"/>
    <w:docVar w:name="ex_ISOAutoStyle" w:val="APComplete"/>
    <w:docVar w:name="EX_LAST_PALETTE_TAB" w:val="1"/>
    <w:docVar w:name="ex_ParseBib" w:val="APComplete"/>
    <w:docVar w:name="ex_PPCleanUp" w:val="PPCleanUpComplete"/>
    <w:docVar w:name="ex_StandardCit" w:val="APComplete"/>
    <w:docVar w:name="ex_StdValid" w:val="APComplete"/>
    <w:docVar w:name="ex_URLCheck" w:val="APComplete"/>
    <w:docVar w:name="ex_WordVersion" w:val="15.0"/>
    <w:docVar w:name="eXtyles" w:val="active"/>
    <w:docVar w:name="eXtylesPPCSettings" w:val="chkConvertComments|False|txtCommentPrefix| [[Q%D: |txtCommentSuffix| Q%D]]|chkRemoveTextHighlights|True|chkRemoveTextShading|True|chkRemoveCommentsDTP|True|comboReviews|All Reviewers|chkRemoveUnusedStyles|False|chkRemoveRefTags|True|ComboRefStyle1|Biblio Entry|ComboRefStyle2|RefNorm|btnCommentBefore|False|btnCommentAfter|True|chkRemoveUserCharStyles|False|chkBoldComments|False|comboCommentColor|Blue|btnCommentEnd|False|chkRemoveHyperlinks|False|txtHyperlinkText||chkFlattenFootnotes|False|chkRemoveParagraphShading|True|chkRehydrateFootnotes|False|optPPCWholeDoc|True|optPPCSelection|False|"/>
    <w:docVar w:name="ExtylesTagDescriptors" w:val="Table-|Tbl_-|Table--|Tbl_--|Table Row Break|Tbl_row_break|Inline graphic|graphic|Book Reference|bok|Conference Reference|conf|Edited Book Reference|edb|Electronic Reference|eref|Journal Reference|jrn|Legal Reference|lgl|Other Reference|other|Thesis Reference|ths|Unknown Reference|unknown|Standard Reference|std|"/>
    <w:docVar w:name="iceFileDir" w:val="O:\tools\Innodata\Working files\innodata-rc\FDIS Processing\2018\April\Week 17\073603 - ISO_IEC NP 23009-4 (Ed 2) JTC1 SC29"/>
    <w:docVar w:name="iceFileName" w:val="23009-4_ed2.docx"/>
    <w:docVar w:name="iceJABR" w:val="Standard"/>
    <w:docVar w:name="iceJournalName" w:val="ISO Standard"/>
    <w:docVar w:name="icePublisher" w:val="ISO"/>
    <w:docVar w:name="ISOCommref" w:val="ISO/IEC JTC 1/SC 29"/>
    <w:docVar w:name="ISOComplEN" w:val="Segment encryption and authentication"/>
    <w:docVar w:name="ISOComplFR" w:val="Cryptage et authentification des segments"/>
    <w:docVar w:name="ISOContentLanguage" w:val="en"/>
    <w:docVar w:name="ISOCopyrightHolder" w:val="ISO/IEC"/>
    <w:docVar w:name="ISOCopyrightStatement" w:val="All rights reserved"/>
    <w:docVar w:name="ISOCopyrightYear" w:val="2018"/>
    <w:docVar w:name="ISODILanguage" w:val="en"/>
    <w:docVar w:name="ISODIProjID" w:val="73603"/>
    <w:docVar w:name="ISODIProjID3DIGITS" w:val="73"/>
    <w:docVar w:name="ISODIReleaseVersion" w:val="FDIS"/>
    <w:docVar w:name="ISODISdo" w:val="ISO"/>
    <w:docVar w:name="ISODIUrn" w:val="iso:std:iso-iec:23009:-4:fdis:ed-2:v1:en"/>
    <w:docVar w:name="ISODocnumber" w:val="23009"/>
    <w:docVar w:name="ISODocref" w:val="ISO/IEC FDIS 23009-4(en)"/>
    <w:docVar w:name="ISODoctype" w:val="IS"/>
    <w:docVar w:name="ISOEdition" w:val="2"/>
    <w:docVar w:name="ISOFullEN" w:val="Information technology — Dynamic adaptive streaming over HTTP (DASH) — Part 4: Segment encryption and authentication"/>
    <w:docVar w:name="ISOFullFR" w:val="Technologies de l'information — Diffusion en flux adaptatif dynamique sur HTTP (DASH) — Partie 4: Cryptage et authentification des segments"/>
    <w:docVar w:name="ISOICS" w:val="35.040.40"/>
    <w:docVar w:name="ISOIntroEN" w:val="Information technology"/>
    <w:docVar w:name="ISOIntroFR" w:val="Technologies de l'information"/>
    <w:docVar w:name="ISOMainEN" w:val="Dynamic adaptive streaming over HTTP (DASH)"/>
    <w:docVar w:name="ISOMainFR" w:val="Diffusion en flux adaptatif dynamique sur HTTP (DASH)"/>
    <w:docVar w:name="ISOOriginator" w:val="ISO/IEC"/>
    <w:docVar w:name="ISOPageCount" w:val="0"/>
    <w:docVar w:name="ISOPartnumber" w:val="4"/>
    <w:docVar w:name="ISOPriceRef" w:val="0"/>
    <w:docVar w:name="ISOPublishedLogo" w:val="ISO/IEC"/>
    <w:docVar w:name="ISOReleaseDate" w:val="2018-07-31"/>
    <w:docVar w:name="ISOSecretariat" w:val="JISC"/>
    <w:docVar w:name="ISOStdRefDated" w:val="ISO/IEC FDIS 23009-4"/>
    <w:docVar w:name="ISOStdRefUndated" w:val="ISO/IEC FDIS 23009-4"/>
    <w:docVar w:name="ISOSTDXrefRevises" w:val="ISO/IEC 23009-4:2013"/>
    <w:docVar w:name="ISOVersion" w:val="1"/>
    <w:docVar w:name="ISOVoteEnd" w:val="2018-09-25"/>
    <w:docVar w:name="ISOVoteStart" w:val="2018-07-31"/>
    <w:docVar w:name="PreEdit Baseline Path" w:val="O:\Documents\JTC001\SC029\073603 - ISO_IEC NP 23009-4 (Ed 2)\50.00\180\C073603e$base.docx"/>
    <w:docVar w:name="PreEdit Baseline Timestamp" w:val="2018-07-26 12:21:33"/>
    <w:docVar w:name="PreEdit Up-Front Loss" w:val="complete"/>
    <w:docVar w:name="Publication" w:val="Standard:ISO Standard"/>
    <w:docVar w:name="Publisher" w:val="ISO"/>
    <w:docVar w:name="Type" w:val="All"/>
  </w:docVars>
  <w:rsids>
    <w:rsidRoot w:val="00A16AE0"/>
    <w:rsid w:val="00000126"/>
    <w:rsid w:val="000043E3"/>
    <w:rsid w:val="0000593F"/>
    <w:rsid w:val="00005B76"/>
    <w:rsid w:val="00005B9C"/>
    <w:rsid w:val="0000650A"/>
    <w:rsid w:val="00006600"/>
    <w:rsid w:val="00006A49"/>
    <w:rsid w:val="000111A1"/>
    <w:rsid w:val="00014AD3"/>
    <w:rsid w:val="000154E0"/>
    <w:rsid w:val="00015AA2"/>
    <w:rsid w:val="00016C9E"/>
    <w:rsid w:val="00016EB4"/>
    <w:rsid w:val="000231FB"/>
    <w:rsid w:val="00024B80"/>
    <w:rsid w:val="000264C5"/>
    <w:rsid w:val="000265F0"/>
    <w:rsid w:val="00027771"/>
    <w:rsid w:val="00030BA2"/>
    <w:rsid w:val="000310F2"/>
    <w:rsid w:val="00032816"/>
    <w:rsid w:val="00034C5C"/>
    <w:rsid w:val="00035901"/>
    <w:rsid w:val="00036D90"/>
    <w:rsid w:val="0003713D"/>
    <w:rsid w:val="0004109D"/>
    <w:rsid w:val="000418FE"/>
    <w:rsid w:val="00041EEE"/>
    <w:rsid w:val="000421F2"/>
    <w:rsid w:val="00042B22"/>
    <w:rsid w:val="00043C6A"/>
    <w:rsid w:val="00043DCB"/>
    <w:rsid w:val="000441C6"/>
    <w:rsid w:val="000454D2"/>
    <w:rsid w:val="00045A1E"/>
    <w:rsid w:val="00046857"/>
    <w:rsid w:val="0005006D"/>
    <w:rsid w:val="00050B68"/>
    <w:rsid w:val="0005262F"/>
    <w:rsid w:val="000526EC"/>
    <w:rsid w:val="00052B01"/>
    <w:rsid w:val="0005418E"/>
    <w:rsid w:val="00054DB4"/>
    <w:rsid w:val="00055890"/>
    <w:rsid w:val="000558D0"/>
    <w:rsid w:val="00055C69"/>
    <w:rsid w:val="00055CFD"/>
    <w:rsid w:val="00056BC7"/>
    <w:rsid w:val="00057A02"/>
    <w:rsid w:val="00060E46"/>
    <w:rsid w:val="00062739"/>
    <w:rsid w:val="00062F93"/>
    <w:rsid w:val="00063843"/>
    <w:rsid w:val="000646BC"/>
    <w:rsid w:val="00065AB1"/>
    <w:rsid w:val="0007088C"/>
    <w:rsid w:val="00072230"/>
    <w:rsid w:val="00072A44"/>
    <w:rsid w:val="00072D43"/>
    <w:rsid w:val="000730E0"/>
    <w:rsid w:val="00073B6F"/>
    <w:rsid w:val="0007554B"/>
    <w:rsid w:val="00076FB1"/>
    <w:rsid w:val="00077026"/>
    <w:rsid w:val="000770B8"/>
    <w:rsid w:val="000774C5"/>
    <w:rsid w:val="000804EA"/>
    <w:rsid w:val="000805DB"/>
    <w:rsid w:val="000811A0"/>
    <w:rsid w:val="00082C1F"/>
    <w:rsid w:val="00082C97"/>
    <w:rsid w:val="00082DCF"/>
    <w:rsid w:val="00082F81"/>
    <w:rsid w:val="0008330B"/>
    <w:rsid w:val="00083E9A"/>
    <w:rsid w:val="000865BB"/>
    <w:rsid w:val="00086A8F"/>
    <w:rsid w:val="00087A50"/>
    <w:rsid w:val="00087ECE"/>
    <w:rsid w:val="00090A04"/>
    <w:rsid w:val="00090F05"/>
    <w:rsid w:val="00092601"/>
    <w:rsid w:val="0009299F"/>
    <w:rsid w:val="00093977"/>
    <w:rsid w:val="000949DB"/>
    <w:rsid w:val="000957A8"/>
    <w:rsid w:val="00097ABF"/>
    <w:rsid w:val="000A2679"/>
    <w:rsid w:val="000A3D2A"/>
    <w:rsid w:val="000A4A82"/>
    <w:rsid w:val="000A4ACD"/>
    <w:rsid w:val="000A63C0"/>
    <w:rsid w:val="000A726F"/>
    <w:rsid w:val="000B1393"/>
    <w:rsid w:val="000B2F26"/>
    <w:rsid w:val="000B59F4"/>
    <w:rsid w:val="000B5F8D"/>
    <w:rsid w:val="000B6305"/>
    <w:rsid w:val="000B7A3B"/>
    <w:rsid w:val="000C0283"/>
    <w:rsid w:val="000C0BC7"/>
    <w:rsid w:val="000C129E"/>
    <w:rsid w:val="000C2C6C"/>
    <w:rsid w:val="000C3195"/>
    <w:rsid w:val="000C4D74"/>
    <w:rsid w:val="000C7406"/>
    <w:rsid w:val="000C7844"/>
    <w:rsid w:val="000C7D32"/>
    <w:rsid w:val="000D0032"/>
    <w:rsid w:val="000D04B4"/>
    <w:rsid w:val="000D2699"/>
    <w:rsid w:val="000D3444"/>
    <w:rsid w:val="000D466A"/>
    <w:rsid w:val="000D7E97"/>
    <w:rsid w:val="000E0164"/>
    <w:rsid w:val="000E0781"/>
    <w:rsid w:val="000E0A8A"/>
    <w:rsid w:val="000E25F7"/>
    <w:rsid w:val="000E3582"/>
    <w:rsid w:val="000E56DE"/>
    <w:rsid w:val="000E66F0"/>
    <w:rsid w:val="000E7731"/>
    <w:rsid w:val="000E7ADA"/>
    <w:rsid w:val="000F00E3"/>
    <w:rsid w:val="000F0505"/>
    <w:rsid w:val="000F2AD1"/>
    <w:rsid w:val="000F69C7"/>
    <w:rsid w:val="000F78B2"/>
    <w:rsid w:val="000F7F9D"/>
    <w:rsid w:val="001006F7"/>
    <w:rsid w:val="00100CED"/>
    <w:rsid w:val="00104C51"/>
    <w:rsid w:val="00104C5D"/>
    <w:rsid w:val="00107125"/>
    <w:rsid w:val="00110159"/>
    <w:rsid w:val="0011070D"/>
    <w:rsid w:val="00112128"/>
    <w:rsid w:val="001135C6"/>
    <w:rsid w:val="00113DF4"/>
    <w:rsid w:val="001146DE"/>
    <w:rsid w:val="00114D58"/>
    <w:rsid w:val="001162CB"/>
    <w:rsid w:val="001204E7"/>
    <w:rsid w:val="001206E3"/>
    <w:rsid w:val="00121A7F"/>
    <w:rsid w:val="00122D29"/>
    <w:rsid w:val="00125083"/>
    <w:rsid w:val="00125952"/>
    <w:rsid w:val="00125AED"/>
    <w:rsid w:val="00126718"/>
    <w:rsid w:val="00126D9A"/>
    <w:rsid w:val="00127699"/>
    <w:rsid w:val="001276E1"/>
    <w:rsid w:val="00130DC2"/>
    <w:rsid w:val="00133803"/>
    <w:rsid w:val="001340D8"/>
    <w:rsid w:val="00134BD1"/>
    <w:rsid w:val="00134D49"/>
    <w:rsid w:val="001350A0"/>
    <w:rsid w:val="00136AF1"/>
    <w:rsid w:val="00140CC7"/>
    <w:rsid w:val="00140FEA"/>
    <w:rsid w:val="0014235B"/>
    <w:rsid w:val="00142A9B"/>
    <w:rsid w:val="001436AC"/>
    <w:rsid w:val="00146564"/>
    <w:rsid w:val="00146A01"/>
    <w:rsid w:val="00147909"/>
    <w:rsid w:val="00147CFC"/>
    <w:rsid w:val="00150476"/>
    <w:rsid w:val="00155F59"/>
    <w:rsid w:val="00156178"/>
    <w:rsid w:val="0015629B"/>
    <w:rsid w:val="00157132"/>
    <w:rsid w:val="001614A1"/>
    <w:rsid w:val="00162823"/>
    <w:rsid w:val="00162DB3"/>
    <w:rsid w:val="0016302C"/>
    <w:rsid w:val="0016382E"/>
    <w:rsid w:val="00163AA0"/>
    <w:rsid w:val="001642D1"/>
    <w:rsid w:val="00165769"/>
    <w:rsid w:val="00166198"/>
    <w:rsid w:val="001662F2"/>
    <w:rsid w:val="0016738F"/>
    <w:rsid w:val="00167934"/>
    <w:rsid w:val="0017019E"/>
    <w:rsid w:val="00170D4D"/>
    <w:rsid w:val="001711CF"/>
    <w:rsid w:val="00171ABB"/>
    <w:rsid w:val="00173478"/>
    <w:rsid w:val="00180DC3"/>
    <w:rsid w:val="00180E6A"/>
    <w:rsid w:val="001810CB"/>
    <w:rsid w:val="001839FC"/>
    <w:rsid w:val="00184116"/>
    <w:rsid w:val="001842D9"/>
    <w:rsid w:val="00187858"/>
    <w:rsid w:val="0019088A"/>
    <w:rsid w:val="00190D6B"/>
    <w:rsid w:val="00192136"/>
    <w:rsid w:val="001940BC"/>
    <w:rsid w:val="00194368"/>
    <w:rsid w:val="00194C5E"/>
    <w:rsid w:val="00194CC8"/>
    <w:rsid w:val="00195CD9"/>
    <w:rsid w:val="00196B44"/>
    <w:rsid w:val="00196DE7"/>
    <w:rsid w:val="001A0094"/>
    <w:rsid w:val="001A0CB2"/>
    <w:rsid w:val="001A0D07"/>
    <w:rsid w:val="001A1D6C"/>
    <w:rsid w:val="001A206D"/>
    <w:rsid w:val="001A2322"/>
    <w:rsid w:val="001A2A72"/>
    <w:rsid w:val="001A4859"/>
    <w:rsid w:val="001A514F"/>
    <w:rsid w:val="001A5A34"/>
    <w:rsid w:val="001A5E7C"/>
    <w:rsid w:val="001A6A54"/>
    <w:rsid w:val="001A6ED7"/>
    <w:rsid w:val="001B095F"/>
    <w:rsid w:val="001B1703"/>
    <w:rsid w:val="001B19A7"/>
    <w:rsid w:val="001B21B5"/>
    <w:rsid w:val="001B2366"/>
    <w:rsid w:val="001B29A1"/>
    <w:rsid w:val="001B59AC"/>
    <w:rsid w:val="001B6315"/>
    <w:rsid w:val="001C0521"/>
    <w:rsid w:val="001C0BBB"/>
    <w:rsid w:val="001C0E32"/>
    <w:rsid w:val="001C0FC7"/>
    <w:rsid w:val="001C1482"/>
    <w:rsid w:val="001C5292"/>
    <w:rsid w:val="001C56BF"/>
    <w:rsid w:val="001C60F2"/>
    <w:rsid w:val="001C6EF3"/>
    <w:rsid w:val="001C7F5A"/>
    <w:rsid w:val="001D1F59"/>
    <w:rsid w:val="001D64E0"/>
    <w:rsid w:val="001D7311"/>
    <w:rsid w:val="001D740E"/>
    <w:rsid w:val="001D795A"/>
    <w:rsid w:val="001E0D73"/>
    <w:rsid w:val="001E15B2"/>
    <w:rsid w:val="001E1694"/>
    <w:rsid w:val="001E323E"/>
    <w:rsid w:val="001E7A8E"/>
    <w:rsid w:val="001F0E68"/>
    <w:rsid w:val="001F3494"/>
    <w:rsid w:val="001F4137"/>
    <w:rsid w:val="001F5482"/>
    <w:rsid w:val="001F721E"/>
    <w:rsid w:val="001F76E3"/>
    <w:rsid w:val="001F7A56"/>
    <w:rsid w:val="002052C0"/>
    <w:rsid w:val="00205E2B"/>
    <w:rsid w:val="00206C67"/>
    <w:rsid w:val="0020722E"/>
    <w:rsid w:val="002074E1"/>
    <w:rsid w:val="002074F3"/>
    <w:rsid w:val="00210E45"/>
    <w:rsid w:val="00211B73"/>
    <w:rsid w:val="002128E9"/>
    <w:rsid w:val="00212D48"/>
    <w:rsid w:val="0021352F"/>
    <w:rsid w:val="00215200"/>
    <w:rsid w:val="00215514"/>
    <w:rsid w:val="002166DE"/>
    <w:rsid w:val="002178B7"/>
    <w:rsid w:val="00217D32"/>
    <w:rsid w:val="00220BD2"/>
    <w:rsid w:val="00220D3B"/>
    <w:rsid w:val="00220F1A"/>
    <w:rsid w:val="00222C99"/>
    <w:rsid w:val="00225396"/>
    <w:rsid w:val="00225659"/>
    <w:rsid w:val="00226C71"/>
    <w:rsid w:val="00231B93"/>
    <w:rsid w:val="002331AE"/>
    <w:rsid w:val="00233D3D"/>
    <w:rsid w:val="002353E4"/>
    <w:rsid w:val="00237096"/>
    <w:rsid w:val="002400DA"/>
    <w:rsid w:val="00240749"/>
    <w:rsid w:val="002410D2"/>
    <w:rsid w:val="0024247D"/>
    <w:rsid w:val="00242729"/>
    <w:rsid w:val="002429DF"/>
    <w:rsid w:val="00243BFB"/>
    <w:rsid w:val="0024586F"/>
    <w:rsid w:val="00246B3E"/>
    <w:rsid w:val="00250B1B"/>
    <w:rsid w:val="002519C2"/>
    <w:rsid w:val="00252023"/>
    <w:rsid w:val="00252910"/>
    <w:rsid w:val="00252F64"/>
    <w:rsid w:val="002537B5"/>
    <w:rsid w:val="002542F3"/>
    <w:rsid w:val="00262BD7"/>
    <w:rsid w:val="0026391D"/>
    <w:rsid w:val="00265295"/>
    <w:rsid w:val="0026630F"/>
    <w:rsid w:val="0026674E"/>
    <w:rsid w:val="00266F60"/>
    <w:rsid w:val="0026701A"/>
    <w:rsid w:val="00267D5E"/>
    <w:rsid w:val="0027090E"/>
    <w:rsid w:val="00271A69"/>
    <w:rsid w:val="00273CEB"/>
    <w:rsid w:val="00273E6D"/>
    <w:rsid w:val="0027507C"/>
    <w:rsid w:val="00275145"/>
    <w:rsid w:val="002803BB"/>
    <w:rsid w:val="0028054A"/>
    <w:rsid w:val="00281A8C"/>
    <w:rsid w:val="00283302"/>
    <w:rsid w:val="00283320"/>
    <w:rsid w:val="00283F6A"/>
    <w:rsid w:val="00285E3B"/>
    <w:rsid w:val="00290B42"/>
    <w:rsid w:val="00291D32"/>
    <w:rsid w:val="00291FEE"/>
    <w:rsid w:val="00292B91"/>
    <w:rsid w:val="002930C7"/>
    <w:rsid w:val="00293129"/>
    <w:rsid w:val="0029314F"/>
    <w:rsid w:val="00293414"/>
    <w:rsid w:val="00294802"/>
    <w:rsid w:val="00294F30"/>
    <w:rsid w:val="002968E8"/>
    <w:rsid w:val="00296E8A"/>
    <w:rsid w:val="002A04D4"/>
    <w:rsid w:val="002A04ED"/>
    <w:rsid w:val="002A0EDE"/>
    <w:rsid w:val="002A1E57"/>
    <w:rsid w:val="002A1F31"/>
    <w:rsid w:val="002A366F"/>
    <w:rsid w:val="002A4100"/>
    <w:rsid w:val="002A4A8D"/>
    <w:rsid w:val="002A4DD9"/>
    <w:rsid w:val="002A53F0"/>
    <w:rsid w:val="002B056C"/>
    <w:rsid w:val="002B344D"/>
    <w:rsid w:val="002B4B09"/>
    <w:rsid w:val="002B4D76"/>
    <w:rsid w:val="002B575E"/>
    <w:rsid w:val="002B5C85"/>
    <w:rsid w:val="002B6F36"/>
    <w:rsid w:val="002B6FA1"/>
    <w:rsid w:val="002B73A1"/>
    <w:rsid w:val="002B7F37"/>
    <w:rsid w:val="002B7F67"/>
    <w:rsid w:val="002C11E3"/>
    <w:rsid w:val="002C1508"/>
    <w:rsid w:val="002C1E42"/>
    <w:rsid w:val="002C31B0"/>
    <w:rsid w:val="002C3FFC"/>
    <w:rsid w:val="002C41C0"/>
    <w:rsid w:val="002C5EF1"/>
    <w:rsid w:val="002D08DC"/>
    <w:rsid w:val="002D0F79"/>
    <w:rsid w:val="002D1B72"/>
    <w:rsid w:val="002D2630"/>
    <w:rsid w:val="002D44C0"/>
    <w:rsid w:val="002D4B7D"/>
    <w:rsid w:val="002D63D4"/>
    <w:rsid w:val="002D7F4C"/>
    <w:rsid w:val="002E0999"/>
    <w:rsid w:val="002E1F8A"/>
    <w:rsid w:val="002E2F3E"/>
    <w:rsid w:val="002E4E73"/>
    <w:rsid w:val="002E7BC9"/>
    <w:rsid w:val="002E7FF4"/>
    <w:rsid w:val="002F00F1"/>
    <w:rsid w:val="002F0A2F"/>
    <w:rsid w:val="002F1D4A"/>
    <w:rsid w:val="002F2810"/>
    <w:rsid w:val="002F3BB2"/>
    <w:rsid w:val="00300D24"/>
    <w:rsid w:val="0030136E"/>
    <w:rsid w:val="00303ADB"/>
    <w:rsid w:val="00304A0A"/>
    <w:rsid w:val="00304FAA"/>
    <w:rsid w:val="0030539F"/>
    <w:rsid w:val="00305B35"/>
    <w:rsid w:val="00306DF2"/>
    <w:rsid w:val="00307E2D"/>
    <w:rsid w:val="00307E8E"/>
    <w:rsid w:val="00311E3C"/>
    <w:rsid w:val="00314936"/>
    <w:rsid w:val="00314B22"/>
    <w:rsid w:val="0031507F"/>
    <w:rsid w:val="003159ED"/>
    <w:rsid w:val="00321596"/>
    <w:rsid w:val="00322856"/>
    <w:rsid w:val="00322900"/>
    <w:rsid w:val="00323ECF"/>
    <w:rsid w:val="00324184"/>
    <w:rsid w:val="00324E63"/>
    <w:rsid w:val="00325886"/>
    <w:rsid w:val="00327B0F"/>
    <w:rsid w:val="003301EA"/>
    <w:rsid w:val="00330256"/>
    <w:rsid w:val="0033206F"/>
    <w:rsid w:val="003337E8"/>
    <w:rsid w:val="003342F8"/>
    <w:rsid w:val="003349AD"/>
    <w:rsid w:val="00334C78"/>
    <w:rsid w:val="00336919"/>
    <w:rsid w:val="00336A28"/>
    <w:rsid w:val="00337ABD"/>
    <w:rsid w:val="00337F88"/>
    <w:rsid w:val="00342AA4"/>
    <w:rsid w:val="00344204"/>
    <w:rsid w:val="0034590F"/>
    <w:rsid w:val="0034625D"/>
    <w:rsid w:val="00347CD3"/>
    <w:rsid w:val="0035481F"/>
    <w:rsid w:val="00354E6A"/>
    <w:rsid w:val="003579EF"/>
    <w:rsid w:val="00361288"/>
    <w:rsid w:val="00361983"/>
    <w:rsid w:val="00361DF5"/>
    <w:rsid w:val="00362456"/>
    <w:rsid w:val="00362CCF"/>
    <w:rsid w:val="00363094"/>
    <w:rsid w:val="003637F1"/>
    <w:rsid w:val="00363F2F"/>
    <w:rsid w:val="003651B2"/>
    <w:rsid w:val="00365312"/>
    <w:rsid w:val="00365950"/>
    <w:rsid w:val="00365AD7"/>
    <w:rsid w:val="0036605C"/>
    <w:rsid w:val="003664CE"/>
    <w:rsid w:val="003671B0"/>
    <w:rsid w:val="0037012E"/>
    <w:rsid w:val="00371517"/>
    <w:rsid w:val="003716A1"/>
    <w:rsid w:val="00371969"/>
    <w:rsid w:val="003720EC"/>
    <w:rsid w:val="00372323"/>
    <w:rsid w:val="003729DB"/>
    <w:rsid w:val="00374A25"/>
    <w:rsid w:val="00375F9B"/>
    <w:rsid w:val="00376941"/>
    <w:rsid w:val="00377837"/>
    <w:rsid w:val="00377CB3"/>
    <w:rsid w:val="00377ED6"/>
    <w:rsid w:val="00380E66"/>
    <w:rsid w:val="00381ED0"/>
    <w:rsid w:val="00382BF3"/>
    <w:rsid w:val="003866C1"/>
    <w:rsid w:val="003904F5"/>
    <w:rsid w:val="00390B07"/>
    <w:rsid w:val="00390DA9"/>
    <w:rsid w:val="003913EC"/>
    <w:rsid w:val="003959C4"/>
    <w:rsid w:val="003A1383"/>
    <w:rsid w:val="003A157E"/>
    <w:rsid w:val="003A1F02"/>
    <w:rsid w:val="003A3146"/>
    <w:rsid w:val="003A49AA"/>
    <w:rsid w:val="003A4A39"/>
    <w:rsid w:val="003A5D40"/>
    <w:rsid w:val="003A7B4B"/>
    <w:rsid w:val="003A7CD7"/>
    <w:rsid w:val="003B065A"/>
    <w:rsid w:val="003B06FE"/>
    <w:rsid w:val="003B0CF8"/>
    <w:rsid w:val="003B2AEF"/>
    <w:rsid w:val="003B3100"/>
    <w:rsid w:val="003B34B1"/>
    <w:rsid w:val="003B4005"/>
    <w:rsid w:val="003B473D"/>
    <w:rsid w:val="003B4B2A"/>
    <w:rsid w:val="003B4C4A"/>
    <w:rsid w:val="003B4D4B"/>
    <w:rsid w:val="003B5416"/>
    <w:rsid w:val="003B627D"/>
    <w:rsid w:val="003B7C7A"/>
    <w:rsid w:val="003C0710"/>
    <w:rsid w:val="003C1A27"/>
    <w:rsid w:val="003C3052"/>
    <w:rsid w:val="003C52B7"/>
    <w:rsid w:val="003C5CD9"/>
    <w:rsid w:val="003C6077"/>
    <w:rsid w:val="003C65E2"/>
    <w:rsid w:val="003C6F09"/>
    <w:rsid w:val="003C7715"/>
    <w:rsid w:val="003C7B97"/>
    <w:rsid w:val="003C7CC1"/>
    <w:rsid w:val="003D1BA4"/>
    <w:rsid w:val="003D2262"/>
    <w:rsid w:val="003D3549"/>
    <w:rsid w:val="003D3864"/>
    <w:rsid w:val="003D74FE"/>
    <w:rsid w:val="003D7B0F"/>
    <w:rsid w:val="003E0467"/>
    <w:rsid w:val="003E194E"/>
    <w:rsid w:val="003E1D78"/>
    <w:rsid w:val="003E515F"/>
    <w:rsid w:val="003E5205"/>
    <w:rsid w:val="003E5EE8"/>
    <w:rsid w:val="003E6341"/>
    <w:rsid w:val="003E777F"/>
    <w:rsid w:val="003F08F0"/>
    <w:rsid w:val="003F0907"/>
    <w:rsid w:val="003F3558"/>
    <w:rsid w:val="003F3E15"/>
    <w:rsid w:val="003F4923"/>
    <w:rsid w:val="003F49E7"/>
    <w:rsid w:val="003F64F4"/>
    <w:rsid w:val="003F6CAF"/>
    <w:rsid w:val="003F715A"/>
    <w:rsid w:val="003F7698"/>
    <w:rsid w:val="003F7C5C"/>
    <w:rsid w:val="004021B5"/>
    <w:rsid w:val="00402E42"/>
    <w:rsid w:val="00403FE1"/>
    <w:rsid w:val="00404F31"/>
    <w:rsid w:val="00406394"/>
    <w:rsid w:val="00406724"/>
    <w:rsid w:val="00406B59"/>
    <w:rsid w:val="00411377"/>
    <w:rsid w:val="00411489"/>
    <w:rsid w:val="00411508"/>
    <w:rsid w:val="00411767"/>
    <w:rsid w:val="004117C9"/>
    <w:rsid w:val="004145F1"/>
    <w:rsid w:val="004149F7"/>
    <w:rsid w:val="00415518"/>
    <w:rsid w:val="0041593D"/>
    <w:rsid w:val="00417FB2"/>
    <w:rsid w:val="004217F6"/>
    <w:rsid w:val="0042278D"/>
    <w:rsid w:val="004237CD"/>
    <w:rsid w:val="00424437"/>
    <w:rsid w:val="00425929"/>
    <w:rsid w:val="004261E7"/>
    <w:rsid w:val="00426B9E"/>
    <w:rsid w:val="0042763A"/>
    <w:rsid w:val="00430594"/>
    <w:rsid w:val="00430DA0"/>
    <w:rsid w:val="0043262C"/>
    <w:rsid w:val="00434D06"/>
    <w:rsid w:val="00440B5D"/>
    <w:rsid w:val="00441BBA"/>
    <w:rsid w:val="00445176"/>
    <w:rsid w:val="0044563F"/>
    <w:rsid w:val="00445CC1"/>
    <w:rsid w:val="00446140"/>
    <w:rsid w:val="00446836"/>
    <w:rsid w:val="004474B7"/>
    <w:rsid w:val="0044785B"/>
    <w:rsid w:val="00447D91"/>
    <w:rsid w:val="00451876"/>
    <w:rsid w:val="00451D47"/>
    <w:rsid w:val="0045249B"/>
    <w:rsid w:val="00452EF6"/>
    <w:rsid w:val="00453724"/>
    <w:rsid w:val="00460034"/>
    <w:rsid w:val="00460556"/>
    <w:rsid w:val="00460CC6"/>
    <w:rsid w:val="004619C0"/>
    <w:rsid w:val="00462112"/>
    <w:rsid w:val="00464B5B"/>
    <w:rsid w:val="00464FB5"/>
    <w:rsid w:val="00470ABE"/>
    <w:rsid w:val="00471B10"/>
    <w:rsid w:val="00471C21"/>
    <w:rsid w:val="00473433"/>
    <w:rsid w:val="00473608"/>
    <w:rsid w:val="0047414E"/>
    <w:rsid w:val="004742B5"/>
    <w:rsid w:val="00474D3E"/>
    <w:rsid w:val="004768AB"/>
    <w:rsid w:val="00476B2E"/>
    <w:rsid w:val="00476D47"/>
    <w:rsid w:val="004777DA"/>
    <w:rsid w:val="0047795E"/>
    <w:rsid w:val="004811E1"/>
    <w:rsid w:val="00481A1E"/>
    <w:rsid w:val="004824C8"/>
    <w:rsid w:val="004834AC"/>
    <w:rsid w:val="00483A5F"/>
    <w:rsid w:val="00483E3C"/>
    <w:rsid w:val="00484595"/>
    <w:rsid w:val="004846B3"/>
    <w:rsid w:val="00486169"/>
    <w:rsid w:val="00486AD3"/>
    <w:rsid w:val="00487F41"/>
    <w:rsid w:val="00493422"/>
    <w:rsid w:val="00493B7C"/>
    <w:rsid w:val="0049480E"/>
    <w:rsid w:val="00495E6A"/>
    <w:rsid w:val="00497EAB"/>
    <w:rsid w:val="004A06DE"/>
    <w:rsid w:val="004A0AD2"/>
    <w:rsid w:val="004A1968"/>
    <w:rsid w:val="004A1C36"/>
    <w:rsid w:val="004A2F55"/>
    <w:rsid w:val="004A3D01"/>
    <w:rsid w:val="004A3FA6"/>
    <w:rsid w:val="004A578E"/>
    <w:rsid w:val="004B063D"/>
    <w:rsid w:val="004B144A"/>
    <w:rsid w:val="004B24F0"/>
    <w:rsid w:val="004B27E4"/>
    <w:rsid w:val="004B35E7"/>
    <w:rsid w:val="004B3BAC"/>
    <w:rsid w:val="004B4CF9"/>
    <w:rsid w:val="004B645B"/>
    <w:rsid w:val="004B6F2E"/>
    <w:rsid w:val="004C0927"/>
    <w:rsid w:val="004C11E7"/>
    <w:rsid w:val="004C34D6"/>
    <w:rsid w:val="004C4568"/>
    <w:rsid w:val="004C7F80"/>
    <w:rsid w:val="004D1881"/>
    <w:rsid w:val="004D3B6A"/>
    <w:rsid w:val="004D421C"/>
    <w:rsid w:val="004D4A74"/>
    <w:rsid w:val="004D67B5"/>
    <w:rsid w:val="004D6B2C"/>
    <w:rsid w:val="004D6C65"/>
    <w:rsid w:val="004E0692"/>
    <w:rsid w:val="004E48F3"/>
    <w:rsid w:val="004E6614"/>
    <w:rsid w:val="004E6FAA"/>
    <w:rsid w:val="004F03C2"/>
    <w:rsid w:val="004F094D"/>
    <w:rsid w:val="004F12F0"/>
    <w:rsid w:val="004F1384"/>
    <w:rsid w:val="004F163E"/>
    <w:rsid w:val="004F225F"/>
    <w:rsid w:val="004F2D8C"/>
    <w:rsid w:val="004F3EDF"/>
    <w:rsid w:val="004F4C25"/>
    <w:rsid w:val="004F698A"/>
    <w:rsid w:val="004F6CD2"/>
    <w:rsid w:val="004F71EC"/>
    <w:rsid w:val="004F75DD"/>
    <w:rsid w:val="00500155"/>
    <w:rsid w:val="00500A62"/>
    <w:rsid w:val="00500B5D"/>
    <w:rsid w:val="00500F20"/>
    <w:rsid w:val="00501A4F"/>
    <w:rsid w:val="00501ECF"/>
    <w:rsid w:val="005020CD"/>
    <w:rsid w:val="0050254A"/>
    <w:rsid w:val="005026BF"/>
    <w:rsid w:val="005040E1"/>
    <w:rsid w:val="00505ABA"/>
    <w:rsid w:val="00506051"/>
    <w:rsid w:val="005075C8"/>
    <w:rsid w:val="00510700"/>
    <w:rsid w:val="00511301"/>
    <w:rsid w:val="00511F27"/>
    <w:rsid w:val="0051285E"/>
    <w:rsid w:val="00512D1E"/>
    <w:rsid w:val="0051447E"/>
    <w:rsid w:val="00514623"/>
    <w:rsid w:val="00514E58"/>
    <w:rsid w:val="005155A0"/>
    <w:rsid w:val="005156A2"/>
    <w:rsid w:val="00515A19"/>
    <w:rsid w:val="00516479"/>
    <w:rsid w:val="005178C2"/>
    <w:rsid w:val="00517B26"/>
    <w:rsid w:val="005204C4"/>
    <w:rsid w:val="00523047"/>
    <w:rsid w:val="005251E8"/>
    <w:rsid w:val="0052605B"/>
    <w:rsid w:val="0052632A"/>
    <w:rsid w:val="005276B7"/>
    <w:rsid w:val="00532784"/>
    <w:rsid w:val="00532D98"/>
    <w:rsid w:val="00533FA0"/>
    <w:rsid w:val="00534120"/>
    <w:rsid w:val="005361E9"/>
    <w:rsid w:val="00537193"/>
    <w:rsid w:val="005374CB"/>
    <w:rsid w:val="0053750B"/>
    <w:rsid w:val="005400E0"/>
    <w:rsid w:val="00540AD6"/>
    <w:rsid w:val="00540E32"/>
    <w:rsid w:val="005420B7"/>
    <w:rsid w:val="00542433"/>
    <w:rsid w:val="00544116"/>
    <w:rsid w:val="005459B0"/>
    <w:rsid w:val="00546324"/>
    <w:rsid w:val="00546C54"/>
    <w:rsid w:val="00550562"/>
    <w:rsid w:val="005508BF"/>
    <w:rsid w:val="005516BA"/>
    <w:rsid w:val="00551A1B"/>
    <w:rsid w:val="00551D4D"/>
    <w:rsid w:val="0055240E"/>
    <w:rsid w:val="005524FE"/>
    <w:rsid w:val="00552D1C"/>
    <w:rsid w:val="0055429D"/>
    <w:rsid w:val="00554C72"/>
    <w:rsid w:val="005551BB"/>
    <w:rsid w:val="0055565B"/>
    <w:rsid w:val="0055636A"/>
    <w:rsid w:val="005609D7"/>
    <w:rsid w:val="0056120B"/>
    <w:rsid w:val="00561922"/>
    <w:rsid w:val="00563961"/>
    <w:rsid w:val="00564CC7"/>
    <w:rsid w:val="005650CD"/>
    <w:rsid w:val="0056567C"/>
    <w:rsid w:val="00565C33"/>
    <w:rsid w:val="00566104"/>
    <w:rsid w:val="00567211"/>
    <w:rsid w:val="005673EF"/>
    <w:rsid w:val="0056744A"/>
    <w:rsid w:val="00567CE7"/>
    <w:rsid w:val="005708CD"/>
    <w:rsid w:val="00570D3B"/>
    <w:rsid w:val="0057149E"/>
    <w:rsid w:val="00573263"/>
    <w:rsid w:val="005754A6"/>
    <w:rsid w:val="00577089"/>
    <w:rsid w:val="00577188"/>
    <w:rsid w:val="005771FE"/>
    <w:rsid w:val="005777C5"/>
    <w:rsid w:val="00580965"/>
    <w:rsid w:val="00580F0D"/>
    <w:rsid w:val="00581DA7"/>
    <w:rsid w:val="00586582"/>
    <w:rsid w:val="00586C62"/>
    <w:rsid w:val="005873B7"/>
    <w:rsid w:val="00587ECA"/>
    <w:rsid w:val="00587F72"/>
    <w:rsid w:val="005911D2"/>
    <w:rsid w:val="00591B39"/>
    <w:rsid w:val="0059289E"/>
    <w:rsid w:val="005932E2"/>
    <w:rsid w:val="005948CA"/>
    <w:rsid w:val="00594A4B"/>
    <w:rsid w:val="0059527F"/>
    <w:rsid w:val="00595EEE"/>
    <w:rsid w:val="005962D6"/>
    <w:rsid w:val="005A04AB"/>
    <w:rsid w:val="005A05FB"/>
    <w:rsid w:val="005A077A"/>
    <w:rsid w:val="005A2FED"/>
    <w:rsid w:val="005A3129"/>
    <w:rsid w:val="005A327A"/>
    <w:rsid w:val="005A5AB1"/>
    <w:rsid w:val="005A6D8E"/>
    <w:rsid w:val="005A7090"/>
    <w:rsid w:val="005A74E1"/>
    <w:rsid w:val="005B00F5"/>
    <w:rsid w:val="005B1041"/>
    <w:rsid w:val="005B1146"/>
    <w:rsid w:val="005B1FD6"/>
    <w:rsid w:val="005B2A38"/>
    <w:rsid w:val="005B4874"/>
    <w:rsid w:val="005B58A3"/>
    <w:rsid w:val="005B6352"/>
    <w:rsid w:val="005C11EA"/>
    <w:rsid w:val="005C536F"/>
    <w:rsid w:val="005C5DF9"/>
    <w:rsid w:val="005C6107"/>
    <w:rsid w:val="005C6DDD"/>
    <w:rsid w:val="005C7052"/>
    <w:rsid w:val="005C7C1F"/>
    <w:rsid w:val="005D1C10"/>
    <w:rsid w:val="005D1D37"/>
    <w:rsid w:val="005D1ED1"/>
    <w:rsid w:val="005D27EF"/>
    <w:rsid w:val="005D3F62"/>
    <w:rsid w:val="005D43A2"/>
    <w:rsid w:val="005D4D5E"/>
    <w:rsid w:val="005D5E69"/>
    <w:rsid w:val="005D62F3"/>
    <w:rsid w:val="005D76BE"/>
    <w:rsid w:val="005E16C7"/>
    <w:rsid w:val="005E36F4"/>
    <w:rsid w:val="005E45AD"/>
    <w:rsid w:val="005E603E"/>
    <w:rsid w:val="005E699A"/>
    <w:rsid w:val="005E71A2"/>
    <w:rsid w:val="005F0F4F"/>
    <w:rsid w:val="005F172E"/>
    <w:rsid w:val="005F226D"/>
    <w:rsid w:val="005F22F2"/>
    <w:rsid w:val="005F2409"/>
    <w:rsid w:val="005F2EAE"/>
    <w:rsid w:val="005F317A"/>
    <w:rsid w:val="005F32EE"/>
    <w:rsid w:val="005F34EC"/>
    <w:rsid w:val="005F66C0"/>
    <w:rsid w:val="005F7128"/>
    <w:rsid w:val="00604CF0"/>
    <w:rsid w:val="0060624E"/>
    <w:rsid w:val="00607396"/>
    <w:rsid w:val="006106DD"/>
    <w:rsid w:val="006129BC"/>
    <w:rsid w:val="00612A1C"/>
    <w:rsid w:val="00612BF9"/>
    <w:rsid w:val="00614EC5"/>
    <w:rsid w:val="00615D26"/>
    <w:rsid w:val="00616A8B"/>
    <w:rsid w:val="0061731D"/>
    <w:rsid w:val="0062002F"/>
    <w:rsid w:val="006206D2"/>
    <w:rsid w:val="0062089A"/>
    <w:rsid w:val="00620CE4"/>
    <w:rsid w:val="00622552"/>
    <w:rsid w:val="00624383"/>
    <w:rsid w:val="006247D2"/>
    <w:rsid w:val="00624C11"/>
    <w:rsid w:val="006252EB"/>
    <w:rsid w:val="00625635"/>
    <w:rsid w:val="006259A5"/>
    <w:rsid w:val="00627095"/>
    <w:rsid w:val="00627AC8"/>
    <w:rsid w:val="00630E97"/>
    <w:rsid w:val="00630FC2"/>
    <w:rsid w:val="0063178D"/>
    <w:rsid w:val="00631B78"/>
    <w:rsid w:val="00632283"/>
    <w:rsid w:val="0063439D"/>
    <w:rsid w:val="00634BE0"/>
    <w:rsid w:val="0063566A"/>
    <w:rsid w:val="00635EB7"/>
    <w:rsid w:val="00636601"/>
    <w:rsid w:val="0063704A"/>
    <w:rsid w:val="00643572"/>
    <w:rsid w:val="0064371F"/>
    <w:rsid w:val="006444F8"/>
    <w:rsid w:val="00645410"/>
    <w:rsid w:val="00645E35"/>
    <w:rsid w:val="006462DF"/>
    <w:rsid w:val="00652499"/>
    <w:rsid w:val="006533D7"/>
    <w:rsid w:val="006534C1"/>
    <w:rsid w:val="0065399A"/>
    <w:rsid w:val="00654989"/>
    <w:rsid w:val="00654B0D"/>
    <w:rsid w:val="00655CAE"/>
    <w:rsid w:val="006565E0"/>
    <w:rsid w:val="006571F9"/>
    <w:rsid w:val="00657358"/>
    <w:rsid w:val="00657705"/>
    <w:rsid w:val="00662109"/>
    <w:rsid w:val="006622EC"/>
    <w:rsid w:val="00662976"/>
    <w:rsid w:val="0066402E"/>
    <w:rsid w:val="0066598D"/>
    <w:rsid w:val="00665C5E"/>
    <w:rsid w:val="006667C2"/>
    <w:rsid w:val="0066709F"/>
    <w:rsid w:val="00672707"/>
    <w:rsid w:val="0067279E"/>
    <w:rsid w:val="00673D55"/>
    <w:rsid w:val="00674F26"/>
    <w:rsid w:val="00677F71"/>
    <w:rsid w:val="00680A8E"/>
    <w:rsid w:val="00681B78"/>
    <w:rsid w:val="00681E2A"/>
    <w:rsid w:val="006822D2"/>
    <w:rsid w:val="00684352"/>
    <w:rsid w:val="00685639"/>
    <w:rsid w:val="00685882"/>
    <w:rsid w:val="00685E61"/>
    <w:rsid w:val="00687B0A"/>
    <w:rsid w:val="00690761"/>
    <w:rsid w:val="00693426"/>
    <w:rsid w:val="006934FF"/>
    <w:rsid w:val="00697744"/>
    <w:rsid w:val="006A00DD"/>
    <w:rsid w:val="006A06B7"/>
    <w:rsid w:val="006A1C90"/>
    <w:rsid w:val="006A2D72"/>
    <w:rsid w:val="006A3962"/>
    <w:rsid w:val="006B1047"/>
    <w:rsid w:val="006B193A"/>
    <w:rsid w:val="006B233F"/>
    <w:rsid w:val="006B2C02"/>
    <w:rsid w:val="006B30C6"/>
    <w:rsid w:val="006B3113"/>
    <w:rsid w:val="006B3E14"/>
    <w:rsid w:val="006B4698"/>
    <w:rsid w:val="006B50EE"/>
    <w:rsid w:val="006B5311"/>
    <w:rsid w:val="006B5533"/>
    <w:rsid w:val="006B5A87"/>
    <w:rsid w:val="006B5B40"/>
    <w:rsid w:val="006B76DE"/>
    <w:rsid w:val="006C00A3"/>
    <w:rsid w:val="006C03E3"/>
    <w:rsid w:val="006C1633"/>
    <w:rsid w:val="006C2A06"/>
    <w:rsid w:val="006C2A6D"/>
    <w:rsid w:val="006C3521"/>
    <w:rsid w:val="006C3668"/>
    <w:rsid w:val="006C3B05"/>
    <w:rsid w:val="006C3D7C"/>
    <w:rsid w:val="006C487F"/>
    <w:rsid w:val="006C5343"/>
    <w:rsid w:val="006C5927"/>
    <w:rsid w:val="006C6587"/>
    <w:rsid w:val="006C6A04"/>
    <w:rsid w:val="006C6BAD"/>
    <w:rsid w:val="006C742C"/>
    <w:rsid w:val="006C7AD9"/>
    <w:rsid w:val="006D0AFC"/>
    <w:rsid w:val="006D173E"/>
    <w:rsid w:val="006D41BC"/>
    <w:rsid w:val="006D5596"/>
    <w:rsid w:val="006D58C3"/>
    <w:rsid w:val="006D6869"/>
    <w:rsid w:val="006D7891"/>
    <w:rsid w:val="006D7B27"/>
    <w:rsid w:val="006E001A"/>
    <w:rsid w:val="006E0AFB"/>
    <w:rsid w:val="006E0B1C"/>
    <w:rsid w:val="006E0C60"/>
    <w:rsid w:val="006E2373"/>
    <w:rsid w:val="006E33A5"/>
    <w:rsid w:val="006E3FD3"/>
    <w:rsid w:val="006E4C39"/>
    <w:rsid w:val="006E4EC8"/>
    <w:rsid w:val="006E5E25"/>
    <w:rsid w:val="006E6219"/>
    <w:rsid w:val="006E76EA"/>
    <w:rsid w:val="006E7ABE"/>
    <w:rsid w:val="006F18B6"/>
    <w:rsid w:val="006F22C6"/>
    <w:rsid w:val="006F2E6D"/>
    <w:rsid w:val="006F5CBA"/>
    <w:rsid w:val="006F6BFE"/>
    <w:rsid w:val="006F7282"/>
    <w:rsid w:val="006F7838"/>
    <w:rsid w:val="00701A52"/>
    <w:rsid w:val="00701C78"/>
    <w:rsid w:val="0070298D"/>
    <w:rsid w:val="0070377B"/>
    <w:rsid w:val="007039E1"/>
    <w:rsid w:val="00704588"/>
    <w:rsid w:val="0070490D"/>
    <w:rsid w:val="00704FD2"/>
    <w:rsid w:val="0070517F"/>
    <w:rsid w:val="00706C8B"/>
    <w:rsid w:val="00707332"/>
    <w:rsid w:val="00710197"/>
    <w:rsid w:val="0071049E"/>
    <w:rsid w:val="007115DC"/>
    <w:rsid w:val="00713BC1"/>
    <w:rsid w:val="00714937"/>
    <w:rsid w:val="00716404"/>
    <w:rsid w:val="00716C65"/>
    <w:rsid w:val="0071743B"/>
    <w:rsid w:val="007208C7"/>
    <w:rsid w:val="00720962"/>
    <w:rsid w:val="0072262A"/>
    <w:rsid w:val="00723269"/>
    <w:rsid w:val="00723B6D"/>
    <w:rsid w:val="007244AA"/>
    <w:rsid w:val="00724E1A"/>
    <w:rsid w:val="00725E58"/>
    <w:rsid w:val="007307A6"/>
    <w:rsid w:val="00732F56"/>
    <w:rsid w:val="00734036"/>
    <w:rsid w:val="00734254"/>
    <w:rsid w:val="0073549C"/>
    <w:rsid w:val="007363F9"/>
    <w:rsid w:val="0073694F"/>
    <w:rsid w:val="007373BE"/>
    <w:rsid w:val="007379BE"/>
    <w:rsid w:val="007403D2"/>
    <w:rsid w:val="007406E8"/>
    <w:rsid w:val="00741688"/>
    <w:rsid w:val="00742AC8"/>
    <w:rsid w:val="00742BC4"/>
    <w:rsid w:val="00742C09"/>
    <w:rsid w:val="007435CF"/>
    <w:rsid w:val="00745434"/>
    <w:rsid w:val="007459B8"/>
    <w:rsid w:val="00746A8F"/>
    <w:rsid w:val="00746EBE"/>
    <w:rsid w:val="0074777E"/>
    <w:rsid w:val="00747AF3"/>
    <w:rsid w:val="00747F97"/>
    <w:rsid w:val="00750672"/>
    <w:rsid w:val="00752BC6"/>
    <w:rsid w:val="0075476A"/>
    <w:rsid w:val="007558D8"/>
    <w:rsid w:val="007561C6"/>
    <w:rsid w:val="00756694"/>
    <w:rsid w:val="00756A7C"/>
    <w:rsid w:val="00756C39"/>
    <w:rsid w:val="007574E2"/>
    <w:rsid w:val="00757EC7"/>
    <w:rsid w:val="00760000"/>
    <w:rsid w:val="007605D6"/>
    <w:rsid w:val="00761FAF"/>
    <w:rsid w:val="007632CD"/>
    <w:rsid w:val="00764920"/>
    <w:rsid w:val="00764EE0"/>
    <w:rsid w:val="00767086"/>
    <w:rsid w:val="00767E10"/>
    <w:rsid w:val="007727FF"/>
    <w:rsid w:val="00773CB8"/>
    <w:rsid w:val="00773D14"/>
    <w:rsid w:val="0077579B"/>
    <w:rsid w:val="00775C61"/>
    <w:rsid w:val="00776B82"/>
    <w:rsid w:val="00783A2E"/>
    <w:rsid w:val="00785714"/>
    <w:rsid w:val="007872A0"/>
    <w:rsid w:val="0078787A"/>
    <w:rsid w:val="00787A33"/>
    <w:rsid w:val="00787A90"/>
    <w:rsid w:val="0079026E"/>
    <w:rsid w:val="00791D00"/>
    <w:rsid w:val="00793322"/>
    <w:rsid w:val="00793C94"/>
    <w:rsid w:val="00793E8F"/>
    <w:rsid w:val="0079605A"/>
    <w:rsid w:val="0079742D"/>
    <w:rsid w:val="007976EE"/>
    <w:rsid w:val="00797ECD"/>
    <w:rsid w:val="007A0DFB"/>
    <w:rsid w:val="007A15B8"/>
    <w:rsid w:val="007B005C"/>
    <w:rsid w:val="007B032C"/>
    <w:rsid w:val="007B11F1"/>
    <w:rsid w:val="007B19C0"/>
    <w:rsid w:val="007B29CF"/>
    <w:rsid w:val="007B3A24"/>
    <w:rsid w:val="007B6249"/>
    <w:rsid w:val="007B6303"/>
    <w:rsid w:val="007B74AF"/>
    <w:rsid w:val="007C0882"/>
    <w:rsid w:val="007C248C"/>
    <w:rsid w:val="007C376D"/>
    <w:rsid w:val="007C52A0"/>
    <w:rsid w:val="007C6EB0"/>
    <w:rsid w:val="007C715A"/>
    <w:rsid w:val="007C7D8A"/>
    <w:rsid w:val="007C7FFE"/>
    <w:rsid w:val="007D009A"/>
    <w:rsid w:val="007D1497"/>
    <w:rsid w:val="007D15FE"/>
    <w:rsid w:val="007D16AE"/>
    <w:rsid w:val="007D21B0"/>
    <w:rsid w:val="007D2D8C"/>
    <w:rsid w:val="007D3767"/>
    <w:rsid w:val="007D592C"/>
    <w:rsid w:val="007D5AA4"/>
    <w:rsid w:val="007D69C8"/>
    <w:rsid w:val="007D6A3D"/>
    <w:rsid w:val="007D6D45"/>
    <w:rsid w:val="007E5208"/>
    <w:rsid w:val="007E59EB"/>
    <w:rsid w:val="007E7CFA"/>
    <w:rsid w:val="007F1A1C"/>
    <w:rsid w:val="007F60AD"/>
    <w:rsid w:val="007F6335"/>
    <w:rsid w:val="007F7C30"/>
    <w:rsid w:val="007F7F22"/>
    <w:rsid w:val="00803EE5"/>
    <w:rsid w:val="0080409D"/>
    <w:rsid w:val="00804DDC"/>
    <w:rsid w:val="00806F77"/>
    <w:rsid w:val="0080751D"/>
    <w:rsid w:val="0082020D"/>
    <w:rsid w:val="0082116D"/>
    <w:rsid w:val="00821B42"/>
    <w:rsid w:val="00822508"/>
    <w:rsid w:val="00822DE2"/>
    <w:rsid w:val="00826E0C"/>
    <w:rsid w:val="00827C4B"/>
    <w:rsid w:val="00830474"/>
    <w:rsid w:val="00830C5D"/>
    <w:rsid w:val="008319B9"/>
    <w:rsid w:val="00832714"/>
    <w:rsid w:val="008330E9"/>
    <w:rsid w:val="0083317C"/>
    <w:rsid w:val="00833C1F"/>
    <w:rsid w:val="008350A3"/>
    <w:rsid w:val="0083555A"/>
    <w:rsid w:val="0083675A"/>
    <w:rsid w:val="00836CA5"/>
    <w:rsid w:val="008377C7"/>
    <w:rsid w:val="00837CAC"/>
    <w:rsid w:val="00837EBB"/>
    <w:rsid w:val="008400AB"/>
    <w:rsid w:val="00841549"/>
    <w:rsid w:val="0084227B"/>
    <w:rsid w:val="008474E7"/>
    <w:rsid w:val="0085018D"/>
    <w:rsid w:val="00850412"/>
    <w:rsid w:val="008515C4"/>
    <w:rsid w:val="00853A19"/>
    <w:rsid w:val="0085542A"/>
    <w:rsid w:val="0085579A"/>
    <w:rsid w:val="00857A2E"/>
    <w:rsid w:val="008613B7"/>
    <w:rsid w:val="00861B6E"/>
    <w:rsid w:val="0086202A"/>
    <w:rsid w:val="00862FCC"/>
    <w:rsid w:val="00863E8E"/>
    <w:rsid w:val="008646B4"/>
    <w:rsid w:val="008657CD"/>
    <w:rsid w:val="00865988"/>
    <w:rsid w:val="00870A0A"/>
    <w:rsid w:val="00870B13"/>
    <w:rsid w:val="00870D84"/>
    <w:rsid w:val="00870F49"/>
    <w:rsid w:val="00871553"/>
    <w:rsid w:val="0087222A"/>
    <w:rsid w:val="0087280A"/>
    <w:rsid w:val="00873210"/>
    <w:rsid w:val="0087338E"/>
    <w:rsid w:val="00874900"/>
    <w:rsid w:val="00874DE1"/>
    <w:rsid w:val="008762E4"/>
    <w:rsid w:val="008768EB"/>
    <w:rsid w:val="0087730B"/>
    <w:rsid w:val="00877319"/>
    <w:rsid w:val="00877392"/>
    <w:rsid w:val="00877BF3"/>
    <w:rsid w:val="00880795"/>
    <w:rsid w:val="00883052"/>
    <w:rsid w:val="00883DAE"/>
    <w:rsid w:val="00885B5F"/>
    <w:rsid w:val="00886F33"/>
    <w:rsid w:val="00887E07"/>
    <w:rsid w:val="00891DE1"/>
    <w:rsid w:val="00892166"/>
    <w:rsid w:val="008928D3"/>
    <w:rsid w:val="00892FBB"/>
    <w:rsid w:val="008955E8"/>
    <w:rsid w:val="00896853"/>
    <w:rsid w:val="008A05AB"/>
    <w:rsid w:val="008A0D56"/>
    <w:rsid w:val="008A1921"/>
    <w:rsid w:val="008A25A5"/>
    <w:rsid w:val="008A275B"/>
    <w:rsid w:val="008A4F34"/>
    <w:rsid w:val="008A5186"/>
    <w:rsid w:val="008A75E4"/>
    <w:rsid w:val="008A7C7E"/>
    <w:rsid w:val="008B055A"/>
    <w:rsid w:val="008B09D2"/>
    <w:rsid w:val="008B44A1"/>
    <w:rsid w:val="008B49E2"/>
    <w:rsid w:val="008B62A2"/>
    <w:rsid w:val="008B76BD"/>
    <w:rsid w:val="008C09E0"/>
    <w:rsid w:val="008C0D3D"/>
    <w:rsid w:val="008C1CB0"/>
    <w:rsid w:val="008C26A8"/>
    <w:rsid w:val="008C2E8C"/>
    <w:rsid w:val="008C3A74"/>
    <w:rsid w:val="008C40C1"/>
    <w:rsid w:val="008C503F"/>
    <w:rsid w:val="008C6425"/>
    <w:rsid w:val="008C66FB"/>
    <w:rsid w:val="008C6EFA"/>
    <w:rsid w:val="008C7630"/>
    <w:rsid w:val="008C788E"/>
    <w:rsid w:val="008C78B7"/>
    <w:rsid w:val="008D1A5F"/>
    <w:rsid w:val="008D22A7"/>
    <w:rsid w:val="008D3053"/>
    <w:rsid w:val="008D3400"/>
    <w:rsid w:val="008D4B6E"/>
    <w:rsid w:val="008D4F8E"/>
    <w:rsid w:val="008D5027"/>
    <w:rsid w:val="008E25C1"/>
    <w:rsid w:val="008E49B0"/>
    <w:rsid w:val="008E4A0F"/>
    <w:rsid w:val="008E5457"/>
    <w:rsid w:val="008E6662"/>
    <w:rsid w:val="008E6BEC"/>
    <w:rsid w:val="008E759F"/>
    <w:rsid w:val="008E7D81"/>
    <w:rsid w:val="008F0091"/>
    <w:rsid w:val="008F039D"/>
    <w:rsid w:val="008F0CB0"/>
    <w:rsid w:val="008F3CF0"/>
    <w:rsid w:val="008F5159"/>
    <w:rsid w:val="008F58A5"/>
    <w:rsid w:val="008F5989"/>
    <w:rsid w:val="008F75BC"/>
    <w:rsid w:val="009023FF"/>
    <w:rsid w:val="0090342B"/>
    <w:rsid w:val="0090393D"/>
    <w:rsid w:val="00905561"/>
    <w:rsid w:val="00905800"/>
    <w:rsid w:val="009065E9"/>
    <w:rsid w:val="009068A4"/>
    <w:rsid w:val="00906F14"/>
    <w:rsid w:val="009074DB"/>
    <w:rsid w:val="00907C15"/>
    <w:rsid w:val="00907DAF"/>
    <w:rsid w:val="00910464"/>
    <w:rsid w:val="00910567"/>
    <w:rsid w:val="009109FF"/>
    <w:rsid w:val="00910A1D"/>
    <w:rsid w:val="009113BB"/>
    <w:rsid w:val="00912982"/>
    <w:rsid w:val="0091388D"/>
    <w:rsid w:val="00915D9E"/>
    <w:rsid w:val="00916D11"/>
    <w:rsid w:val="00921611"/>
    <w:rsid w:val="0092317E"/>
    <w:rsid w:val="00925C6B"/>
    <w:rsid w:val="009261B2"/>
    <w:rsid w:val="009261CD"/>
    <w:rsid w:val="00930AB1"/>
    <w:rsid w:val="009339BD"/>
    <w:rsid w:val="00933F4B"/>
    <w:rsid w:val="009341C3"/>
    <w:rsid w:val="00935A5A"/>
    <w:rsid w:val="00936160"/>
    <w:rsid w:val="0093768A"/>
    <w:rsid w:val="009406A9"/>
    <w:rsid w:val="009409CD"/>
    <w:rsid w:val="009423C5"/>
    <w:rsid w:val="00942D70"/>
    <w:rsid w:val="00943F10"/>
    <w:rsid w:val="00944548"/>
    <w:rsid w:val="00945C4A"/>
    <w:rsid w:val="00947012"/>
    <w:rsid w:val="009514BC"/>
    <w:rsid w:val="00952FDE"/>
    <w:rsid w:val="00953F2D"/>
    <w:rsid w:val="00954306"/>
    <w:rsid w:val="00954AC4"/>
    <w:rsid w:val="00954F36"/>
    <w:rsid w:val="0095555A"/>
    <w:rsid w:val="00955568"/>
    <w:rsid w:val="00955CB0"/>
    <w:rsid w:val="00957F1D"/>
    <w:rsid w:val="00957F98"/>
    <w:rsid w:val="009602C2"/>
    <w:rsid w:val="00960559"/>
    <w:rsid w:val="00960AFC"/>
    <w:rsid w:val="00960E07"/>
    <w:rsid w:val="009632FE"/>
    <w:rsid w:val="009645AB"/>
    <w:rsid w:val="00964859"/>
    <w:rsid w:val="00964A91"/>
    <w:rsid w:val="00965E48"/>
    <w:rsid w:val="0096608E"/>
    <w:rsid w:val="00966944"/>
    <w:rsid w:val="0097149D"/>
    <w:rsid w:val="00971967"/>
    <w:rsid w:val="00971C93"/>
    <w:rsid w:val="00972130"/>
    <w:rsid w:val="009724F4"/>
    <w:rsid w:val="00972E88"/>
    <w:rsid w:val="00973FC2"/>
    <w:rsid w:val="00975A63"/>
    <w:rsid w:val="0097636F"/>
    <w:rsid w:val="0097651C"/>
    <w:rsid w:val="009776B9"/>
    <w:rsid w:val="00980EA5"/>
    <w:rsid w:val="00981189"/>
    <w:rsid w:val="00981421"/>
    <w:rsid w:val="00982105"/>
    <w:rsid w:val="00982F23"/>
    <w:rsid w:val="00983023"/>
    <w:rsid w:val="009848B3"/>
    <w:rsid w:val="00985A73"/>
    <w:rsid w:val="00990B4E"/>
    <w:rsid w:val="00990D25"/>
    <w:rsid w:val="0099140E"/>
    <w:rsid w:val="00991FB2"/>
    <w:rsid w:val="00992669"/>
    <w:rsid w:val="00992F19"/>
    <w:rsid w:val="009936B3"/>
    <w:rsid w:val="0099474A"/>
    <w:rsid w:val="00994899"/>
    <w:rsid w:val="00994AEB"/>
    <w:rsid w:val="00994D58"/>
    <w:rsid w:val="00995946"/>
    <w:rsid w:val="00995E0C"/>
    <w:rsid w:val="0099661E"/>
    <w:rsid w:val="009A0C63"/>
    <w:rsid w:val="009A1183"/>
    <w:rsid w:val="009A1A5D"/>
    <w:rsid w:val="009A23DE"/>
    <w:rsid w:val="009A3CA3"/>
    <w:rsid w:val="009A3F26"/>
    <w:rsid w:val="009A431E"/>
    <w:rsid w:val="009A4D11"/>
    <w:rsid w:val="009A51DE"/>
    <w:rsid w:val="009A6704"/>
    <w:rsid w:val="009A68D1"/>
    <w:rsid w:val="009A6C00"/>
    <w:rsid w:val="009B0B30"/>
    <w:rsid w:val="009B1FCC"/>
    <w:rsid w:val="009B21B1"/>
    <w:rsid w:val="009B28D6"/>
    <w:rsid w:val="009B2ECC"/>
    <w:rsid w:val="009B381C"/>
    <w:rsid w:val="009B3820"/>
    <w:rsid w:val="009B4775"/>
    <w:rsid w:val="009B57CE"/>
    <w:rsid w:val="009B7B89"/>
    <w:rsid w:val="009C0C92"/>
    <w:rsid w:val="009C0EFF"/>
    <w:rsid w:val="009C1580"/>
    <w:rsid w:val="009C1D0C"/>
    <w:rsid w:val="009C235C"/>
    <w:rsid w:val="009C3BB6"/>
    <w:rsid w:val="009C3D2B"/>
    <w:rsid w:val="009C3D69"/>
    <w:rsid w:val="009C44E2"/>
    <w:rsid w:val="009C493E"/>
    <w:rsid w:val="009C55DA"/>
    <w:rsid w:val="009C577B"/>
    <w:rsid w:val="009C58C4"/>
    <w:rsid w:val="009C5D87"/>
    <w:rsid w:val="009C6A6A"/>
    <w:rsid w:val="009C6F24"/>
    <w:rsid w:val="009C7189"/>
    <w:rsid w:val="009C71A2"/>
    <w:rsid w:val="009C768B"/>
    <w:rsid w:val="009D21FD"/>
    <w:rsid w:val="009D28F1"/>
    <w:rsid w:val="009D2AED"/>
    <w:rsid w:val="009D3BFB"/>
    <w:rsid w:val="009D3E0B"/>
    <w:rsid w:val="009D5150"/>
    <w:rsid w:val="009D68C4"/>
    <w:rsid w:val="009D74D9"/>
    <w:rsid w:val="009E0D86"/>
    <w:rsid w:val="009E161D"/>
    <w:rsid w:val="009E1996"/>
    <w:rsid w:val="009E2F2A"/>
    <w:rsid w:val="009E40F8"/>
    <w:rsid w:val="009E4B09"/>
    <w:rsid w:val="009E4E73"/>
    <w:rsid w:val="009E62B9"/>
    <w:rsid w:val="009E6CA4"/>
    <w:rsid w:val="009F086E"/>
    <w:rsid w:val="009F089D"/>
    <w:rsid w:val="009F0EDD"/>
    <w:rsid w:val="009F12BA"/>
    <w:rsid w:val="009F13B7"/>
    <w:rsid w:val="009F392A"/>
    <w:rsid w:val="009F3DA2"/>
    <w:rsid w:val="009F3F82"/>
    <w:rsid w:val="009F5662"/>
    <w:rsid w:val="00A00FD8"/>
    <w:rsid w:val="00A01D92"/>
    <w:rsid w:val="00A027DE"/>
    <w:rsid w:val="00A0339E"/>
    <w:rsid w:val="00A0352E"/>
    <w:rsid w:val="00A06112"/>
    <w:rsid w:val="00A10738"/>
    <w:rsid w:val="00A10CE1"/>
    <w:rsid w:val="00A10DEE"/>
    <w:rsid w:val="00A11091"/>
    <w:rsid w:val="00A112A9"/>
    <w:rsid w:val="00A113EC"/>
    <w:rsid w:val="00A12977"/>
    <w:rsid w:val="00A12D30"/>
    <w:rsid w:val="00A1458D"/>
    <w:rsid w:val="00A146B8"/>
    <w:rsid w:val="00A16AE0"/>
    <w:rsid w:val="00A17874"/>
    <w:rsid w:val="00A20C17"/>
    <w:rsid w:val="00A21CD5"/>
    <w:rsid w:val="00A21FFD"/>
    <w:rsid w:val="00A23206"/>
    <w:rsid w:val="00A25804"/>
    <w:rsid w:val="00A260E1"/>
    <w:rsid w:val="00A26B60"/>
    <w:rsid w:val="00A27157"/>
    <w:rsid w:val="00A30DCA"/>
    <w:rsid w:val="00A3392C"/>
    <w:rsid w:val="00A35C2A"/>
    <w:rsid w:val="00A36FA7"/>
    <w:rsid w:val="00A374CD"/>
    <w:rsid w:val="00A40A59"/>
    <w:rsid w:val="00A40CBF"/>
    <w:rsid w:val="00A430E3"/>
    <w:rsid w:val="00A43743"/>
    <w:rsid w:val="00A44CBD"/>
    <w:rsid w:val="00A45EC0"/>
    <w:rsid w:val="00A46B4A"/>
    <w:rsid w:val="00A515C9"/>
    <w:rsid w:val="00A52A26"/>
    <w:rsid w:val="00A544CA"/>
    <w:rsid w:val="00A54A82"/>
    <w:rsid w:val="00A55940"/>
    <w:rsid w:val="00A567BB"/>
    <w:rsid w:val="00A56CAF"/>
    <w:rsid w:val="00A5736F"/>
    <w:rsid w:val="00A603CA"/>
    <w:rsid w:val="00A60D6E"/>
    <w:rsid w:val="00A61D06"/>
    <w:rsid w:val="00A6274D"/>
    <w:rsid w:val="00A62DA0"/>
    <w:rsid w:val="00A62E1F"/>
    <w:rsid w:val="00A63632"/>
    <w:rsid w:val="00A63B45"/>
    <w:rsid w:val="00A644FC"/>
    <w:rsid w:val="00A648A1"/>
    <w:rsid w:val="00A65264"/>
    <w:rsid w:val="00A661A9"/>
    <w:rsid w:val="00A665D4"/>
    <w:rsid w:val="00A66EBC"/>
    <w:rsid w:val="00A677AC"/>
    <w:rsid w:val="00A67DA1"/>
    <w:rsid w:val="00A70153"/>
    <w:rsid w:val="00A7068D"/>
    <w:rsid w:val="00A70881"/>
    <w:rsid w:val="00A70E4B"/>
    <w:rsid w:val="00A72B1D"/>
    <w:rsid w:val="00A74FFF"/>
    <w:rsid w:val="00A75E62"/>
    <w:rsid w:val="00A77D5F"/>
    <w:rsid w:val="00A81E49"/>
    <w:rsid w:val="00A82684"/>
    <w:rsid w:val="00A82B39"/>
    <w:rsid w:val="00A8327B"/>
    <w:rsid w:val="00A84C5A"/>
    <w:rsid w:val="00A87096"/>
    <w:rsid w:val="00A87F1F"/>
    <w:rsid w:val="00A90B3D"/>
    <w:rsid w:val="00A90DED"/>
    <w:rsid w:val="00A90F0D"/>
    <w:rsid w:val="00A91BEE"/>
    <w:rsid w:val="00A93620"/>
    <w:rsid w:val="00A93EF8"/>
    <w:rsid w:val="00A946C6"/>
    <w:rsid w:val="00A956C8"/>
    <w:rsid w:val="00A958ED"/>
    <w:rsid w:val="00A9595D"/>
    <w:rsid w:val="00A96FA4"/>
    <w:rsid w:val="00A97B6D"/>
    <w:rsid w:val="00A97CF2"/>
    <w:rsid w:val="00AA0012"/>
    <w:rsid w:val="00AA0EB1"/>
    <w:rsid w:val="00AA16F0"/>
    <w:rsid w:val="00AA271E"/>
    <w:rsid w:val="00AA2852"/>
    <w:rsid w:val="00AA3D07"/>
    <w:rsid w:val="00AA6513"/>
    <w:rsid w:val="00AB04C4"/>
    <w:rsid w:val="00AB0A8A"/>
    <w:rsid w:val="00AB181B"/>
    <w:rsid w:val="00AB2FC0"/>
    <w:rsid w:val="00AB4834"/>
    <w:rsid w:val="00AB4FBD"/>
    <w:rsid w:val="00AB5488"/>
    <w:rsid w:val="00AB59A1"/>
    <w:rsid w:val="00AB63CB"/>
    <w:rsid w:val="00AC0393"/>
    <w:rsid w:val="00AC1509"/>
    <w:rsid w:val="00AC2741"/>
    <w:rsid w:val="00AC3222"/>
    <w:rsid w:val="00AC4E2F"/>
    <w:rsid w:val="00AC5934"/>
    <w:rsid w:val="00AC731F"/>
    <w:rsid w:val="00AD00D6"/>
    <w:rsid w:val="00AD017D"/>
    <w:rsid w:val="00AD0BCD"/>
    <w:rsid w:val="00AD0DA5"/>
    <w:rsid w:val="00AD121B"/>
    <w:rsid w:val="00AD1320"/>
    <w:rsid w:val="00AD13B9"/>
    <w:rsid w:val="00AD284C"/>
    <w:rsid w:val="00AD3666"/>
    <w:rsid w:val="00AD407D"/>
    <w:rsid w:val="00AD565B"/>
    <w:rsid w:val="00AD6C06"/>
    <w:rsid w:val="00AD7961"/>
    <w:rsid w:val="00AE1890"/>
    <w:rsid w:val="00AE2409"/>
    <w:rsid w:val="00AE286E"/>
    <w:rsid w:val="00AE2D35"/>
    <w:rsid w:val="00AE5D1C"/>
    <w:rsid w:val="00AE6E16"/>
    <w:rsid w:val="00AE7823"/>
    <w:rsid w:val="00AE7A04"/>
    <w:rsid w:val="00AF1D6D"/>
    <w:rsid w:val="00AF3F82"/>
    <w:rsid w:val="00AF5945"/>
    <w:rsid w:val="00AF6324"/>
    <w:rsid w:val="00B000CC"/>
    <w:rsid w:val="00B008BF"/>
    <w:rsid w:val="00B0151B"/>
    <w:rsid w:val="00B0211A"/>
    <w:rsid w:val="00B02A42"/>
    <w:rsid w:val="00B02A5B"/>
    <w:rsid w:val="00B04207"/>
    <w:rsid w:val="00B04995"/>
    <w:rsid w:val="00B04CC6"/>
    <w:rsid w:val="00B051CC"/>
    <w:rsid w:val="00B05556"/>
    <w:rsid w:val="00B067C2"/>
    <w:rsid w:val="00B1080A"/>
    <w:rsid w:val="00B10A9A"/>
    <w:rsid w:val="00B1198D"/>
    <w:rsid w:val="00B11BDC"/>
    <w:rsid w:val="00B123FF"/>
    <w:rsid w:val="00B12A4B"/>
    <w:rsid w:val="00B13512"/>
    <w:rsid w:val="00B13C98"/>
    <w:rsid w:val="00B158BA"/>
    <w:rsid w:val="00B15D36"/>
    <w:rsid w:val="00B16E35"/>
    <w:rsid w:val="00B1789B"/>
    <w:rsid w:val="00B17FB8"/>
    <w:rsid w:val="00B20CB6"/>
    <w:rsid w:val="00B22A83"/>
    <w:rsid w:val="00B22B08"/>
    <w:rsid w:val="00B23872"/>
    <w:rsid w:val="00B239B3"/>
    <w:rsid w:val="00B23F71"/>
    <w:rsid w:val="00B26BD9"/>
    <w:rsid w:val="00B272B1"/>
    <w:rsid w:val="00B275A7"/>
    <w:rsid w:val="00B30446"/>
    <w:rsid w:val="00B30FB9"/>
    <w:rsid w:val="00B3307C"/>
    <w:rsid w:val="00B337D6"/>
    <w:rsid w:val="00B3397D"/>
    <w:rsid w:val="00B359B2"/>
    <w:rsid w:val="00B36CA5"/>
    <w:rsid w:val="00B379A1"/>
    <w:rsid w:val="00B37D45"/>
    <w:rsid w:val="00B40352"/>
    <w:rsid w:val="00B40F05"/>
    <w:rsid w:val="00B413A4"/>
    <w:rsid w:val="00B41A5A"/>
    <w:rsid w:val="00B43C9A"/>
    <w:rsid w:val="00B43DDF"/>
    <w:rsid w:val="00B475BD"/>
    <w:rsid w:val="00B478B4"/>
    <w:rsid w:val="00B515F4"/>
    <w:rsid w:val="00B52C36"/>
    <w:rsid w:val="00B53954"/>
    <w:rsid w:val="00B54722"/>
    <w:rsid w:val="00B565A0"/>
    <w:rsid w:val="00B56F9A"/>
    <w:rsid w:val="00B61508"/>
    <w:rsid w:val="00B63A7E"/>
    <w:rsid w:val="00B64319"/>
    <w:rsid w:val="00B64FC7"/>
    <w:rsid w:val="00B66F7B"/>
    <w:rsid w:val="00B70752"/>
    <w:rsid w:val="00B726A3"/>
    <w:rsid w:val="00B73F1D"/>
    <w:rsid w:val="00B741CE"/>
    <w:rsid w:val="00B75621"/>
    <w:rsid w:val="00B75ACC"/>
    <w:rsid w:val="00B7602E"/>
    <w:rsid w:val="00B763E5"/>
    <w:rsid w:val="00B769A1"/>
    <w:rsid w:val="00B80911"/>
    <w:rsid w:val="00B810B6"/>
    <w:rsid w:val="00B81751"/>
    <w:rsid w:val="00B83087"/>
    <w:rsid w:val="00B830D1"/>
    <w:rsid w:val="00B842EE"/>
    <w:rsid w:val="00B8493F"/>
    <w:rsid w:val="00B8553F"/>
    <w:rsid w:val="00B87503"/>
    <w:rsid w:val="00B909EA"/>
    <w:rsid w:val="00B90D93"/>
    <w:rsid w:val="00B90DC7"/>
    <w:rsid w:val="00B9115D"/>
    <w:rsid w:val="00B92828"/>
    <w:rsid w:val="00B93969"/>
    <w:rsid w:val="00B94254"/>
    <w:rsid w:val="00B94D60"/>
    <w:rsid w:val="00B94F44"/>
    <w:rsid w:val="00B95128"/>
    <w:rsid w:val="00B95221"/>
    <w:rsid w:val="00B967DD"/>
    <w:rsid w:val="00B96CE8"/>
    <w:rsid w:val="00B975F2"/>
    <w:rsid w:val="00B979BE"/>
    <w:rsid w:val="00BA0002"/>
    <w:rsid w:val="00BA035C"/>
    <w:rsid w:val="00BA1106"/>
    <w:rsid w:val="00BA1659"/>
    <w:rsid w:val="00BA1F07"/>
    <w:rsid w:val="00BA2F99"/>
    <w:rsid w:val="00BA3E16"/>
    <w:rsid w:val="00BA46C3"/>
    <w:rsid w:val="00BA4935"/>
    <w:rsid w:val="00BA6151"/>
    <w:rsid w:val="00BA6620"/>
    <w:rsid w:val="00BA6C30"/>
    <w:rsid w:val="00BA703D"/>
    <w:rsid w:val="00BA72E0"/>
    <w:rsid w:val="00BB065B"/>
    <w:rsid w:val="00BB08E2"/>
    <w:rsid w:val="00BB0FB3"/>
    <w:rsid w:val="00BB2509"/>
    <w:rsid w:val="00BB4D22"/>
    <w:rsid w:val="00BB5951"/>
    <w:rsid w:val="00BB5EA8"/>
    <w:rsid w:val="00BB65C3"/>
    <w:rsid w:val="00BB75BB"/>
    <w:rsid w:val="00BB77C8"/>
    <w:rsid w:val="00BC238F"/>
    <w:rsid w:val="00BC2C87"/>
    <w:rsid w:val="00BC33BA"/>
    <w:rsid w:val="00BC4C25"/>
    <w:rsid w:val="00BC51AF"/>
    <w:rsid w:val="00BC5A5B"/>
    <w:rsid w:val="00BD01B0"/>
    <w:rsid w:val="00BD056A"/>
    <w:rsid w:val="00BD05FF"/>
    <w:rsid w:val="00BD26D2"/>
    <w:rsid w:val="00BD2CD5"/>
    <w:rsid w:val="00BD2E4F"/>
    <w:rsid w:val="00BD36B1"/>
    <w:rsid w:val="00BD3D98"/>
    <w:rsid w:val="00BD548D"/>
    <w:rsid w:val="00BD571E"/>
    <w:rsid w:val="00BD5F63"/>
    <w:rsid w:val="00BD66BD"/>
    <w:rsid w:val="00BD70A6"/>
    <w:rsid w:val="00BD7342"/>
    <w:rsid w:val="00BE0118"/>
    <w:rsid w:val="00BE028F"/>
    <w:rsid w:val="00BE0B21"/>
    <w:rsid w:val="00BE15F5"/>
    <w:rsid w:val="00BE1DC0"/>
    <w:rsid w:val="00BE4A5B"/>
    <w:rsid w:val="00BE4B19"/>
    <w:rsid w:val="00BE52EC"/>
    <w:rsid w:val="00BE5D59"/>
    <w:rsid w:val="00BE629F"/>
    <w:rsid w:val="00BE6A27"/>
    <w:rsid w:val="00BE765F"/>
    <w:rsid w:val="00BE76F6"/>
    <w:rsid w:val="00BF0526"/>
    <w:rsid w:val="00BF13B2"/>
    <w:rsid w:val="00BF2CA7"/>
    <w:rsid w:val="00BF2CC4"/>
    <w:rsid w:val="00BF759B"/>
    <w:rsid w:val="00C005B0"/>
    <w:rsid w:val="00C006C9"/>
    <w:rsid w:val="00C02532"/>
    <w:rsid w:val="00C029CA"/>
    <w:rsid w:val="00C02DB3"/>
    <w:rsid w:val="00C04961"/>
    <w:rsid w:val="00C04B79"/>
    <w:rsid w:val="00C0527C"/>
    <w:rsid w:val="00C05CF6"/>
    <w:rsid w:val="00C06654"/>
    <w:rsid w:val="00C070B9"/>
    <w:rsid w:val="00C106EE"/>
    <w:rsid w:val="00C1097F"/>
    <w:rsid w:val="00C13C07"/>
    <w:rsid w:val="00C15091"/>
    <w:rsid w:val="00C15298"/>
    <w:rsid w:val="00C17208"/>
    <w:rsid w:val="00C17EE2"/>
    <w:rsid w:val="00C2072A"/>
    <w:rsid w:val="00C2146D"/>
    <w:rsid w:val="00C22478"/>
    <w:rsid w:val="00C2255A"/>
    <w:rsid w:val="00C23F48"/>
    <w:rsid w:val="00C24098"/>
    <w:rsid w:val="00C25315"/>
    <w:rsid w:val="00C26D81"/>
    <w:rsid w:val="00C27672"/>
    <w:rsid w:val="00C27680"/>
    <w:rsid w:val="00C332A7"/>
    <w:rsid w:val="00C33923"/>
    <w:rsid w:val="00C33F0E"/>
    <w:rsid w:val="00C342F6"/>
    <w:rsid w:val="00C343CD"/>
    <w:rsid w:val="00C351BD"/>
    <w:rsid w:val="00C36091"/>
    <w:rsid w:val="00C3727E"/>
    <w:rsid w:val="00C37B81"/>
    <w:rsid w:val="00C4146B"/>
    <w:rsid w:val="00C4153E"/>
    <w:rsid w:val="00C41671"/>
    <w:rsid w:val="00C42660"/>
    <w:rsid w:val="00C4299C"/>
    <w:rsid w:val="00C43B59"/>
    <w:rsid w:val="00C45EE1"/>
    <w:rsid w:val="00C47668"/>
    <w:rsid w:val="00C50E74"/>
    <w:rsid w:val="00C512E5"/>
    <w:rsid w:val="00C51380"/>
    <w:rsid w:val="00C52D22"/>
    <w:rsid w:val="00C539A0"/>
    <w:rsid w:val="00C53D4A"/>
    <w:rsid w:val="00C53D5F"/>
    <w:rsid w:val="00C55772"/>
    <w:rsid w:val="00C559D7"/>
    <w:rsid w:val="00C56314"/>
    <w:rsid w:val="00C56456"/>
    <w:rsid w:val="00C56E1A"/>
    <w:rsid w:val="00C576D1"/>
    <w:rsid w:val="00C61A4E"/>
    <w:rsid w:val="00C62F8B"/>
    <w:rsid w:val="00C63C26"/>
    <w:rsid w:val="00C6403C"/>
    <w:rsid w:val="00C650A5"/>
    <w:rsid w:val="00C67E85"/>
    <w:rsid w:val="00C71777"/>
    <w:rsid w:val="00C72015"/>
    <w:rsid w:val="00C733F8"/>
    <w:rsid w:val="00C737B6"/>
    <w:rsid w:val="00C73C69"/>
    <w:rsid w:val="00C74651"/>
    <w:rsid w:val="00C76E79"/>
    <w:rsid w:val="00C76ED8"/>
    <w:rsid w:val="00C80273"/>
    <w:rsid w:val="00C805E6"/>
    <w:rsid w:val="00C80D70"/>
    <w:rsid w:val="00C80E00"/>
    <w:rsid w:val="00C80FD4"/>
    <w:rsid w:val="00C82499"/>
    <w:rsid w:val="00C83ADE"/>
    <w:rsid w:val="00C84E3B"/>
    <w:rsid w:val="00C8636A"/>
    <w:rsid w:val="00C86B1B"/>
    <w:rsid w:val="00C87BC0"/>
    <w:rsid w:val="00C901F5"/>
    <w:rsid w:val="00C902F1"/>
    <w:rsid w:val="00C90DA5"/>
    <w:rsid w:val="00C922C3"/>
    <w:rsid w:val="00C9347C"/>
    <w:rsid w:val="00C94BB7"/>
    <w:rsid w:val="00C94EF7"/>
    <w:rsid w:val="00C95CAF"/>
    <w:rsid w:val="00C97B67"/>
    <w:rsid w:val="00C97B9F"/>
    <w:rsid w:val="00C97D65"/>
    <w:rsid w:val="00CA015E"/>
    <w:rsid w:val="00CA0626"/>
    <w:rsid w:val="00CA490F"/>
    <w:rsid w:val="00CA5E85"/>
    <w:rsid w:val="00CA6246"/>
    <w:rsid w:val="00CA64D6"/>
    <w:rsid w:val="00CA6CE5"/>
    <w:rsid w:val="00CA73D6"/>
    <w:rsid w:val="00CB072D"/>
    <w:rsid w:val="00CB11C1"/>
    <w:rsid w:val="00CB196B"/>
    <w:rsid w:val="00CB3E72"/>
    <w:rsid w:val="00CB44D4"/>
    <w:rsid w:val="00CB4691"/>
    <w:rsid w:val="00CB57C6"/>
    <w:rsid w:val="00CB5BEA"/>
    <w:rsid w:val="00CB7A88"/>
    <w:rsid w:val="00CC0CBC"/>
    <w:rsid w:val="00CC1D6B"/>
    <w:rsid w:val="00CC4A6A"/>
    <w:rsid w:val="00CC55CA"/>
    <w:rsid w:val="00CC5D9B"/>
    <w:rsid w:val="00CC7782"/>
    <w:rsid w:val="00CD0E71"/>
    <w:rsid w:val="00CD14A5"/>
    <w:rsid w:val="00CD2584"/>
    <w:rsid w:val="00CD32B1"/>
    <w:rsid w:val="00CD3A33"/>
    <w:rsid w:val="00CD5051"/>
    <w:rsid w:val="00CD523B"/>
    <w:rsid w:val="00CD592E"/>
    <w:rsid w:val="00CD6E03"/>
    <w:rsid w:val="00CD70C5"/>
    <w:rsid w:val="00CE103C"/>
    <w:rsid w:val="00CE19DA"/>
    <w:rsid w:val="00CE3110"/>
    <w:rsid w:val="00CE3CD1"/>
    <w:rsid w:val="00CE5AB3"/>
    <w:rsid w:val="00CE72CC"/>
    <w:rsid w:val="00CE76CF"/>
    <w:rsid w:val="00CE7FAB"/>
    <w:rsid w:val="00CF0436"/>
    <w:rsid w:val="00CF1BEC"/>
    <w:rsid w:val="00CF4983"/>
    <w:rsid w:val="00CF4EE2"/>
    <w:rsid w:val="00CF5F0A"/>
    <w:rsid w:val="00CF6EF4"/>
    <w:rsid w:val="00D024D0"/>
    <w:rsid w:val="00D03E4F"/>
    <w:rsid w:val="00D043FD"/>
    <w:rsid w:val="00D04EBD"/>
    <w:rsid w:val="00D052FD"/>
    <w:rsid w:val="00D05AEC"/>
    <w:rsid w:val="00D062C6"/>
    <w:rsid w:val="00D06379"/>
    <w:rsid w:val="00D063C5"/>
    <w:rsid w:val="00D0675B"/>
    <w:rsid w:val="00D0779F"/>
    <w:rsid w:val="00D10433"/>
    <w:rsid w:val="00D12012"/>
    <w:rsid w:val="00D127B8"/>
    <w:rsid w:val="00D13384"/>
    <w:rsid w:val="00D133D3"/>
    <w:rsid w:val="00D1475A"/>
    <w:rsid w:val="00D150E2"/>
    <w:rsid w:val="00D152A7"/>
    <w:rsid w:val="00D15F64"/>
    <w:rsid w:val="00D20600"/>
    <w:rsid w:val="00D20930"/>
    <w:rsid w:val="00D20D34"/>
    <w:rsid w:val="00D20F3D"/>
    <w:rsid w:val="00D22D0B"/>
    <w:rsid w:val="00D22DF7"/>
    <w:rsid w:val="00D2302F"/>
    <w:rsid w:val="00D247C0"/>
    <w:rsid w:val="00D2480A"/>
    <w:rsid w:val="00D269C9"/>
    <w:rsid w:val="00D336DA"/>
    <w:rsid w:val="00D336F3"/>
    <w:rsid w:val="00D33934"/>
    <w:rsid w:val="00D3461B"/>
    <w:rsid w:val="00D351EC"/>
    <w:rsid w:val="00D3531C"/>
    <w:rsid w:val="00D356CF"/>
    <w:rsid w:val="00D35AC2"/>
    <w:rsid w:val="00D36144"/>
    <w:rsid w:val="00D369C0"/>
    <w:rsid w:val="00D4071B"/>
    <w:rsid w:val="00D40D8B"/>
    <w:rsid w:val="00D41890"/>
    <w:rsid w:val="00D41AC8"/>
    <w:rsid w:val="00D42A26"/>
    <w:rsid w:val="00D4402F"/>
    <w:rsid w:val="00D441E3"/>
    <w:rsid w:val="00D444A7"/>
    <w:rsid w:val="00D454E9"/>
    <w:rsid w:val="00D5157B"/>
    <w:rsid w:val="00D51BAD"/>
    <w:rsid w:val="00D51E1E"/>
    <w:rsid w:val="00D53268"/>
    <w:rsid w:val="00D53283"/>
    <w:rsid w:val="00D53896"/>
    <w:rsid w:val="00D539FF"/>
    <w:rsid w:val="00D5518A"/>
    <w:rsid w:val="00D559A3"/>
    <w:rsid w:val="00D56494"/>
    <w:rsid w:val="00D564F4"/>
    <w:rsid w:val="00D56ABF"/>
    <w:rsid w:val="00D56C34"/>
    <w:rsid w:val="00D57B82"/>
    <w:rsid w:val="00D6098C"/>
    <w:rsid w:val="00D60CC6"/>
    <w:rsid w:val="00D62EAA"/>
    <w:rsid w:val="00D636C7"/>
    <w:rsid w:val="00D64847"/>
    <w:rsid w:val="00D657C1"/>
    <w:rsid w:val="00D669B4"/>
    <w:rsid w:val="00D675E5"/>
    <w:rsid w:val="00D67E27"/>
    <w:rsid w:val="00D70ADA"/>
    <w:rsid w:val="00D719CB"/>
    <w:rsid w:val="00D72AC8"/>
    <w:rsid w:val="00D72E34"/>
    <w:rsid w:val="00D740B2"/>
    <w:rsid w:val="00D76262"/>
    <w:rsid w:val="00D76798"/>
    <w:rsid w:val="00D76843"/>
    <w:rsid w:val="00D76ACA"/>
    <w:rsid w:val="00D77897"/>
    <w:rsid w:val="00D77DA7"/>
    <w:rsid w:val="00D80220"/>
    <w:rsid w:val="00D811CE"/>
    <w:rsid w:val="00D81FC5"/>
    <w:rsid w:val="00D838F7"/>
    <w:rsid w:val="00D83D1F"/>
    <w:rsid w:val="00D85C51"/>
    <w:rsid w:val="00D85D58"/>
    <w:rsid w:val="00D87616"/>
    <w:rsid w:val="00D90826"/>
    <w:rsid w:val="00D919F9"/>
    <w:rsid w:val="00D924FA"/>
    <w:rsid w:val="00D925FE"/>
    <w:rsid w:val="00D92C2F"/>
    <w:rsid w:val="00D938F5"/>
    <w:rsid w:val="00D966E1"/>
    <w:rsid w:val="00D967C1"/>
    <w:rsid w:val="00D97458"/>
    <w:rsid w:val="00DA09A2"/>
    <w:rsid w:val="00DA2291"/>
    <w:rsid w:val="00DA2FCB"/>
    <w:rsid w:val="00DA34C3"/>
    <w:rsid w:val="00DA4D32"/>
    <w:rsid w:val="00DA579E"/>
    <w:rsid w:val="00DA668C"/>
    <w:rsid w:val="00DA67E3"/>
    <w:rsid w:val="00DA7383"/>
    <w:rsid w:val="00DA760C"/>
    <w:rsid w:val="00DB013B"/>
    <w:rsid w:val="00DB110A"/>
    <w:rsid w:val="00DB11A4"/>
    <w:rsid w:val="00DB4161"/>
    <w:rsid w:val="00DB435B"/>
    <w:rsid w:val="00DB43C5"/>
    <w:rsid w:val="00DB7E5A"/>
    <w:rsid w:val="00DC14C7"/>
    <w:rsid w:val="00DC1FA8"/>
    <w:rsid w:val="00DC2526"/>
    <w:rsid w:val="00DC25F3"/>
    <w:rsid w:val="00DC2A35"/>
    <w:rsid w:val="00DC2B5C"/>
    <w:rsid w:val="00DC2F57"/>
    <w:rsid w:val="00DC37B9"/>
    <w:rsid w:val="00DC4202"/>
    <w:rsid w:val="00DC5E1B"/>
    <w:rsid w:val="00DD009C"/>
    <w:rsid w:val="00DD186B"/>
    <w:rsid w:val="00DD2C13"/>
    <w:rsid w:val="00DD520E"/>
    <w:rsid w:val="00DD54DF"/>
    <w:rsid w:val="00DD63D9"/>
    <w:rsid w:val="00DD772A"/>
    <w:rsid w:val="00DD7A8A"/>
    <w:rsid w:val="00DD7CAB"/>
    <w:rsid w:val="00DE08F1"/>
    <w:rsid w:val="00DE16CB"/>
    <w:rsid w:val="00DE2FE9"/>
    <w:rsid w:val="00DE320C"/>
    <w:rsid w:val="00DE4D88"/>
    <w:rsid w:val="00DE4E23"/>
    <w:rsid w:val="00DE5187"/>
    <w:rsid w:val="00DE6258"/>
    <w:rsid w:val="00DE734D"/>
    <w:rsid w:val="00DF1E9E"/>
    <w:rsid w:val="00DF2A43"/>
    <w:rsid w:val="00DF2A95"/>
    <w:rsid w:val="00DF417B"/>
    <w:rsid w:val="00DF463A"/>
    <w:rsid w:val="00DF5DC4"/>
    <w:rsid w:val="00E008DA"/>
    <w:rsid w:val="00E00A52"/>
    <w:rsid w:val="00E00FC9"/>
    <w:rsid w:val="00E01861"/>
    <w:rsid w:val="00E02F13"/>
    <w:rsid w:val="00E032CD"/>
    <w:rsid w:val="00E050B1"/>
    <w:rsid w:val="00E05554"/>
    <w:rsid w:val="00E05CEC"/>
    <w:rsid w:val="00E05DB9"/>
    <w:rsid w:val="00E074A6"/>
    <w:rsid w:val="00E07873"/>
    <w:rsid w:val="00E07DC9"/>
    <w:rsid w:val="00E126A7"/>
    <w:rsid w:val="00E13F5A"/>
    <w:rsid w:val="00E1487D"/>
    <w:rsid w:val="00E14FF4"/>
    <w:rsid w:val="00E15090"/>
    <w:rsid w:val="00E15136"/>
    <w:rsid w:val="00E20AB2"/>
    <w:rsid w:val="00E21C48"/>
    <w:rsid w:val="00E21F0A"/>
    <w:rsid w:val="00E22FB4"/>
    <w:rsid w:val="00E2515F"/>
    <w:rsid w:val="00E25517"/>
    <w:rsid w:val="00E27AD7"/>
    <w:rsid w:val="00E30D95"/>
    <w:rsid w:val="00E311D7"/>
    <w:rsid w:val="00E31C49"/>
    <w:rsid w:val="00E33EFB"/>
    <w:rsid w:val="00E3484C"/>
    <w:rsid w:val="00E3731C"/>
    <w:rsid w:val="00E40B17"/>
    <w:rsid w:val="00E418FB"/>
    <w:rsid w:val="00E45626"/>
    <w:rsid w:val="00E456B3"/>
    <w:rsid w:val="00E46C4E"/>
    <w:rsid w:val="00E47201"/>
    <w:rsid w:val="00E47A2D"/>
    <w:rsid w:val="00E51270"/>
    <w:rsid w:val="00E52A7A"/>
    <w:rsid w:val="00E53663"/>
    <w:rsid w:val="00E543AA"/>
    <w:rsid w:val="00E56518"/>
    <w:rsid w:val="00E573A0"/>
    <w:rsid w:val="00E60ACA"/>
    <w:rsid w:val="00E61011"/>
    <w:rsid w:val="00E618AD"/>
    <w:rsid w:val="00E620E7"/>
    <w:rsid w:val="00E62EC2"/>
    <w:rsid w:val="00E6475F"/>
    <w:rsid w:val="00E675BF"/>
    <w:rsid w:val="00E6792D"/>
    <w:rsid w:val="00E67B12"/>
    <w:rsid w:val="00E70678"/>
    <w:rsid w:val="00E730C1"/>
    <w:rsid w:val="00E75026"/>
    <w:rsid w:val="00E765B9"/>
    <w:rsid w:val="00E766F8"/>
    <w:rsid w:val="00E7741D"/>
    <w:rsid w:val="00E80993"/>
    <w:rsid w:val="00E82EF2"/>
    <w:rsid w:val="00E83099"/>
    <w:rsid w:val="00E84A68"/>
    <w:rsid w:val="00E868CD"/>
    <w:rsid w:val="00E9031F"/>
    <w:rsid w:val="00E9051E"/>
    <w:rsid w:val="00E90B15"/>
    <w:rsid w:val="00E9169C"/>
    <w:rsid w:val="00E91BEE"/>
    <w:rsid w:val="00E9414E"/>
    <w:rsid w:val="00E95477"/>
    <w:rsid w:val="00E96231"/>
    <w:rsid w:val="00E97CAF"/>
    <w:rsid w:val="00E97D83"/>
    <w:rsid w:val="00EA0366"/>
    <w:rsid w:val="00EA05D8"/>
    <w:rsid w:val="00EA2863"/>
    <w:rsid w:val="00EA2887"/>
    <w:rsid w:val="00EA3DD3"/>
    <w:rsid w:val="00EA41E3"/>
    <w:rsid w:val="00EA7598"/>
    <w:rsid w:val="00EA7644"/>
    <w:rsid w:val="00EB058C"/>
    <w:rsid w:val="00EB0FC3"/>
    <w:rsid w:val="00EB13CB"/>
    <w:rsid w:val="00EB2A52"/>
    <w:rsid w:val="00EB3674"/>
    <w:rsid w:val="00EB4EBD"/>
    <w:rsid w:val="00EB51FA"/>
    <w:rsid w:val="00EC048F"/>
    <w:rsid w:val="00EC0E06"/>
    <w:rsid w:val="00EC2BDD"/>
    <w:rsid w:val="00EC3E2D"/>
    <w:rsid w:val="00EC6642"/>
    <w:rsid w:val="00EC6F25"/>
    <w:rsid w:val="00EC6FAA"/>
    <w:rsid w:val="00ED0411"/>
    <w:rsid w:val="00ED0997"/>
    <w:rsid w:val="00ED1494"/>
    <w:rsid w:val="00ED23E2"/>
    <w:rsid w:val="00ED292D"/>
    <w:rsid w:val="00ED487F"/>
    <w:rsid w:val="00ED4CE4"/>
    <w:rsid w:val="00ED6115"/>
    <w:rsid w:val="00ED70D8"/>
    <w:rsid w:val="00ED7CB2"/>
    <w:rsid w:val="00EE28A2"/>
    <w:rsid w:val="00EE3E8B"/>
    <w:rsid w:val="00EE4FBA"/>
    <w:rsid w:val="00EE636C"/>
    <w:rsid w:val="00EE657E"/>
    <w:rsid w:val="00EE670B"/>
    <w:rsid w:val="00EE70B0"/>
    <w:rsid w:val="00EF0AD8"/>
    <w:rsid w:val="00EF11DF"/>
    <w:rsid w:val="00EF203C"/>
    <w:rsid w:val="00EF6E8C"/>
    <w:rsid w:val="00EF7999"/>
    <w:rsid w:val="00EF7F94"/>
    <w:rsid w:val="00F0177D"/>
    <w:rsid w:val="00F019D7"/>
    <w:rsid w:val="00F021D7"/>
    <w:rsid w:val="00F02769"/>
    <w:rsid w:val="00F03110"/>
    <w:rsid w:val="00F03245"/>
    <w:rsid w:val="00F052CD"/>
    <w:rsid w:val="00F06EDB"/>
    <w:rsid w:val="00F07146"/>
    <w:rsid w:val="00F07557"/>
    <w:rsid w:val="00F1203A"/>
    <w:rsid w:val="00F13FB7"/>
    <w:rsid w:val="00F14E47"/>
    <w:rsid w:val="00F14E9F"/>
    <w:rsid w:val="00F170D0"/>
    <w:rsid w:val="00F21A48"/>
    <w:rsid w:val="00F235FE"/>
    <w:rsid w:val="00F239DA"/>
    <w:rsid w:val="00F24AED"/>
    <w:rsid w:val="00F26CAC"/>
    <w:rsid w:val="00F304CF"/>
    <w:rsid w:val="00F30A04"/>
    <w:rsid w:val="00F31D8D"/>
    <w:rsid w:val="00F35155"/>
    <w:rsid w:val="00F35741"/>
    <w:rsid w:val="00F35D6A"/>
    <w:rsid w:val="00F3661A"/>
    <w:rsid w:val="00F36B58"/>
    <w:rsid w:val="00F37519"/>
    <w:rsid w:val="00F37E37"/>
    <w:rsid w:val="00F41E37"/>
    <w:rsid w:val="00F42C90"/>
    <w:rsid w:val="00F43AF1"/>
    <w:rsid w:val="00F43FE3"/>
    <w:rsid w:val="00F44203"/>
    <w:rsid w:val="00F45115"/>
    <w:rsid w:val="00F4519D"/>
    <w:rsid w:val="00F46BBD"/>
    <w:rsid w:val="00F511D5"/>
    <w:rsid w:val="00F51A2D"/>
    <w:rsid w:val="00F51AE0"/>
    <w:rsid w:val="00F53728"/>
    <w:rsid w:val="00F53B3F"/>
    <w:rsid w:val="00F5777B"/>
    <w:rsid w:val="00F5788D"/>
    <w:rsid w:val="00F60196"/>
    <w:rsid w:val="00F610A3"/>
    <w:rsid w:val="00F61FCB"/>
    <w:rsid w:val="00F62097"/>
    <w:rsid w:val="00F62998"/>
    <w:rsid w:val="00F62D58"/>
    <w:rsid w:val="00F63BEC"/>
    <w:rsid w:val="00F646C0"/>
    <w:rsid w:val="00F65AF5"/>
    <w:rsid w:val="00F66B26"/>
    <w:rsid w:val="00F66BBA"/>
    <w:rsid w:val="00F67CDC"/>
    <w:rsid w:val="00F67DD8"/>
    <w:rsid w:val="00F70694"/>
    <w:rsid w:val="00F7203A"/>
    <w:rsid w:val="00F726E8"/>
    <w:rsid w:val="00F73F90"/>
    <w:rsid w:val="00F7495D"/>
    <w:rsid w:val="00F74E5D"/>
    <w:rsid w:val="00F74F4E"/>
    <w:rsid w:val="00F76073"/>
    <w:rsid w:val="00F76951"/>
    <w:rsid w:val="00F8071C"/>
    <w:rsid w:val="00F813F2"/>
    <w:rsid w:val="00F81B49"/>
    <w:rsid w:val="00F82076"/>
    <w:rsid w:val="00F82B06"/>
    <w:rsid w:val="00F84170"/>
    <w:rsid w:val="00F84344"/>
    <w:rsid w:val="00F8495B"/>
    <w:rsid w:val="00F86BCC"/>
    <w:rsid w:val="00F92183"/>
    <w:rsid w:val="00F92BC3"/>
    <w:rsid w:val="00F92CE4"/>
    <w:rsid w:val="00F93B54"/>
    <w:rsid w:val="00F96082"/>
    <w:rsid w:val="00F96EC3"/>
    <w:rsid w:val="00F97E60"/>
    <w:rsid w:val="00FA0273"/>
    <w:rsid w:val="00FA03F6"/>
    <w:rsid w:val="00FA0D28"/>
    <w:rsid w:val="00FA2FEC"/>
    <w:rsid w:val="00FA32E6"/>
    <w:rsid w:val="00FA533D"/>
    <w:rsid w:val="00FA5846"/>
    <w:rsid w:val="00FA5B54"/>
    <w:rsid w:val="00FA7101"/>
    <w:rsid w:val="00FA7180"/>
    <w:rsid w:val="00FA7A73"/>
    <w:rsid w:val="00FB1ABD"/>
    <w:rsid w:val="00FB2655"/>
    <w:rsid w:val="00FB3707"/>
    <w:rsid w:val="00FB37B8"/>
    <w:rsid w:val="00FB44EE"/>
    <w:rsid w:val="00FB56D6"/>
    <w:rsid w:val="00FB6A5D"/>
    <w:rsid w:val="00FB7B6D"/>
    <w:rsid w:val="00FC0398"/>
    <w:rsid w:val="00FC1E64"/>
    <w:rsid w:val="00FC2D2B"/>
    <w:rsid w:val="00FC488B"/>
    <w:rsid w:val="00FC6779"/>
    <w:rsid w:val="00FC7C23"/>
    <w:rsid w:val="00FD0087"/>
    <w:rsid w:val="00FD0942"/>
    <w:rsid w:val="00FD1349"/>
    <w:rsid w:val="00FD2FCA"/>
    <w:rsid w:val="00FD33F8"/>
    <w:rsid w:val="00FD4846"/>
    <w:rsid w:val="00FD66D8"/>
    <w:rsid w:val="00FD674D"/>
    <w:rsid w:val="00FD750C"/>
    <w:rsid w:val="00FD78F6"/>
    <w:rsid w:val="00FE023B"/>
    <w:rsid w:val="00FE0471"/>
    <w:rsid w:val="00FE13D8"/>
    <w:rsid w:val="00FE25E1"/>
    <w:rsid w:val="00FE318D"/>
    <w:rsid w:val="00FE3EB4"/>
    <w:rsid w:val="00FE4665"/>
    <w:rsid w:val="00FE4BBD"/>
    <w:rsid w:val="00FE634D"/>
    <w:rsid w:val="00FE7AB4"/>
    <w:rsid w:val="00FF0CA5"/>
    <w:rsid w:val="00FF15EA"/>
    <w:rsid w:val="00FF35DE"/>
    <w:rsid w:val="00FF38C4"/>
    <w:rsid w:val="00FF3B74"/>
    <w:rsid w:val="00FF4675"/>
    <w:rsid w:val="00FF4808"/>
    <w:rsid w:val="059FD40B"/>
    <w:rsid w:val="1DE0AF7B"/>
    <w:rsid w:val="1FE1BD7A"/>
    <w:rsid w:val="5AACA4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72222DE"/>
  <w15:docId w15:val="{743D3206-E2DB-4F05-AD4B-5DD297658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locked="1" w:semiHidden="1" w:uiPriority="99" w:unhideWhenUsed="1"/>
    <w:lsdException w:name="footer" w:locked="1" w:semiHidden="1" w:uiPriority="99" w:unhideWhenUsed="1"/>
    <w:lsdException w:name="index heading" w:semiHidden="1" w:uiPriority="99" w:unhideWhenUsed="1"/>
    <w:lsdException w:name="caption" w:locked="1"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uiPriority="99"/>
    <w:lsdException w:name="List Bullet 4" w:semiHidden="1" w:uiPriority="99" w:unhideWhenUsed="1"/>
    <w:lsdException w:name="List Bullet 5" w:semiHidden="1" w:uiPriority="99" w:unhideWhenUsed="1"/>
    <w:lsdException w:name="List Number 4" w:semiHidden="1" w:unhideWhenUsed="1"/>
    <w:lsdException w:name="List Number 5" w:semiHidden="1" w:uiPriority="99" w:unhideWhenUsed="1"/>
    <w:lsdException w:name="Title" w:locked="1" w:uiPriority="10" w:qFormat="1"/>
    <w:lsdException w:name="Closing" w:semiHidden="1" w:uiPriority="99" w:unhideWhenUsed="1"/>
    <w:lsdException w:name="Signature" w:semiHidden="1" w:uiPriority="99" w:unhideWhenUsed="1"/>
    <w:lsdException w:name="Default Paragraph Font" w:locked="1" w:semiHidden="1" w:uiPriority="1" w:unhideWhenUsed="1"/>
    <w:lsdException w:name="Body Text" w:semiHidden="1" w:uiPriority="99" w:unhideWhenUsed="1"/>
    <w:lsdException w:name="Body Text Indent" w:semiHidden="1" w:uiPriority="99" w:unhideWhenUsed="1"/>
    <w:lsdException w:name="List Continue" w:locked="1" w:semiHidden="1" w:uiPriority="99" w:unhideWhenUsed="1"/>
    <w:lsdException w:name="List Continue 2" w:locked="1" w:semiHidden="1" w:unhideWhenUsed="1"/>
    <w:lsdException w:name="List Continue 3" w:locked="1" w:semiHidden="1" w:unhideWhenUsed="1"/>
    <w:lsdException w:name="List Continue 4" w:locked="1" w:semiHidden="1" w:unhideWhenUsed="1"/>
    <w:lsdException w:name="List Continue 5" w:semiHidden="1" w:uiPriority="99" w:unhideWhenUsed="1"/>
    <w:lsdException w:name="Message Header" w:semiHidden="1" w:uiPriority="99" w:unhideWhenUsed="1"/>
    <w:lsdException w:name="Subtitle" w:locked="1"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uiPriority="99"/>
    <w:lsdException w:name="Body Text Indent 2" w:uiPriority="99"/>
    <w:lsdException w:name="Body Text Indent 3" w:uiPriority="99"/>
    <w:lsdException w:name="Block Text" w:semiHidden="1" w:uiPriority="99"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iPriority="99"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15F5"/>
    <w:pPr>
      <w:spacing w:after="240" w:line="240" w:lineRule="atLeast"/>
      <w:jc w:val="both"/>
    </w:pPr>
    <w:rPr>
      <w:rFonts w:ascii="Cambria" w:hAnsi="Cambria"/>
      <w:sz w:val="22"/>
      <w:lang w:val="en-GB" w:eastAsia="ja-JP"/>
    </w:rPr>
  </w:style>
  <w:style w:type="paragraph" w:styleId="Heading1">
    <w:name w:val="heading 1"/>
    <w:basedOn w:val="BaseHeading"/>
    <w:next w:val="Normal"/>
    <w:link w:val="Heading1Char"/>
    <w:qFormat/>
    <w:rsid w:val="00EB4EBD"/>
    <w:pPr>
      <w:keepNext/>
      <w:numPr>
        <w:numId w:val="10"/>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Heading2">
    <w:name w:val="heading 2"/>
    <w:basedOn w:val="Heading1"/>
    <w:next w:val="Normal"/>
    <w:link w:val="Heading2Char"/>
    <w:qFormat/>
    <w:rsid w:val="00EB4EBD"/>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Heading3">
    <w:name w:val="heading 3"/>
    <w:basedOn w:val="Heading1"/>
    <w:next w:val="Normal"/>
    <w:link w:val="Heading3Char"/>
    <w:qFormat/>
    <w:rsid w:val="00EB4EBD"/>
    <w:pPr>
      <w:numPr>
        <w:ilvl w:val="2"/>
      </w:numPr>
      <w:tabs>
        <w:tab w:val="clear" w:pos="400"/>
        <w:tab w:val="clear" w:pos="560"/>
        <w:tab w:val="left" w:pos="880"/>
      </w:tabs>
      <w:spacing w:before="60" w:line="230" w:lineRule="exact"/>
      <w:outlineLvl w:val="2"/>
    </w:pPr>
    <w:rPr>
      <w:sz w:val="22"/>
    </w:rPr>
  </w:style>
  <w:style w:type="paragraph" w:styleId="Heading4">
    <w:name w:val="heading 4"/>
    <w:basedOn w:val="Heading3"/>
    <w:next w:val="Normal"/>
    <w:link w:val="Heading4Char"/>
    <w:qFormat/>
    <w:rsid w:val="00EB4EBD"/>
    <w:pPr>
      <w:numPr>
        <w:ilvl w:val="3"/>
      </w:numPr>
      <w:tabs>
        <w:tab w:val="clear" w:pos="880"/>
        <w:tab w:val="left" w:pos="940"/>
        <w:tab w:val="left" w:pos="1140"/>
        <w:tab w:val="left" w:pos="1360"/>
      </w:tabs>
      <w:outlineLvl w:val="3"/>
    </w:pPr>
  </w:style>
  <w:style w:type="paragraph" w:styleId="Heading5">
    <w:name w:val="heading 5"/>
    <w:basedOn w:val="Heading4"/>
    <w:next w:val="Normal"/>
    <w:link w:val="Heading5Char"/>
    <w:qFormat/>
    <w:rsid w:val="00EB4EBD"/>
    <w:pPr>
      <w:numPr>
        <w:ilvl w:val="4"/>
      </w:numPr>
      <w:tabs>
        <w:tab w:val="clear" w:pos="940"/>
        <w:tab w:val="clear" w:pos="1140"/>
        <w:tab w:val="clear" w:pos="1360"/>
      </w:tabs>
      <w:outlineLvl w:val="4"/>
    </w:pPr>
  </w:style>
  <w:style w:type="paragraph" w:styleId="Heading6">
    <w:name w:val="heading 6"/>
    <w:basedOn w:val="Heading5"/>
    <w:next w:val="Normal"/>
    <w:link w:val="Heading6Char"/>
    <w:qFormat/>
    <w:rsid w:val="00EB4EBD"/>
    <w:pPr>
      <w:numPr>
        <w:ilvl w:val="5"/>
      </w:numPr>
      <w:outlineLvl w:val="5"/>
    </w:pPr>
  </w:style>
  <w:style w:type="paragraph" w:styleId="Heading7">
    <w:name w:val="heading 7"/>
    <w:basedOn w:val="Heading6"/>
    <w:next w:val="Normal"/>
    <w:link w:val="Heading7Char"/>
    <w:uiPriority w:val="9"/>
    <w:qFormat/>
    <w:rsid w:val="008C788E"/>
    <w:pPr>
      <w:numPr>
        <w:ilvl w:val="0"/>
        <w:numId w:val="0"/>
      </w:numPr>
      <w:tabs>
        <w:tab w:val="num" w:pos="1440"/>
      </w:tabs>
      <w:outlineLvl w:val="6"/>
    </w:pPr>
  </w:style>
  <w:style w:type="paragraph" w:styleId="Heading8">
    <w:name w:val="heading 8"/>
    <w:basedOn w:val="Heading6"/>
    <w:next w:val="Normal"/>
    <w:link w:val="Heading8Char"/>
    <w:uiPriority w:val="9"/>
    <w:qFormat/>
    <w:rsid w:val="008C788E"/>
    <w:pPr>
      <w:numPr>
        <w:ilvl w:val="0"/>
        <w:numId w:val="0"/>
      </w:numPr>
      <w:tabs>
        <w:tab w:val="num" w:pos="1800"/>
      </w:tabs>
      <w:outlineLvl w:val="7"/>
    </w:pPr>
  </w:style>
  <w:style w:type="paragraph" w:styleId="Heading9">
    <w:name w:val="heading 9"/>
    <w:basedOn w:val="Heading6"/>
    <w:next w:val="Normal"/>
    <w:link w:val="Heading9Char"/>
    <w:uiPriority w:val="9"/>
    <w:qFormat/>
    <w:rsid w:val="008C788E"/>
    <w:pPr>
      <w:numPr>
        <w:ilvl w:val="0"/>
        <w:numId w:val="0"/>
      </w:numPr>
      <w:tabs>
        <w:tab w:val="num" w:pos="180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BaseHeading"/>
    <w:next w:val="Normal"/>
    <w:rsid w:val="00EB4EBD"/>
    <w:pPr>
      <w:numPr>
        <w:ilvl w:val="1"/>
        <w:numId w:val="14"/>
      </w:numPr>
      <w:tabs>
        <w:tab w:val="left" w:pos="500"/>
        <w:tab w:val="left" w:pos="720"/>
      </w:tabs>
      <w:spacing w:before="270" w:line="270" w:lineRule="exact"/>
    </w:pPr>
    <w:rPr>
      <w:b/>
      <w:sz w:val="28"/>
    </w:rPr>
  </w:style>
  <w:style w:type="paragraph" w:customStyle="1" w:styleId="a3">
    <w:name w:val="a3"/>
    <w:basedOn w:val="BaseHeading"/>
    <w:next w:val="Normal"/>
    <w:rsid w:val="00EB4EBD"/>
    <w:pPr>
      <w:numPr>
        <w:ilvl w:val="2"/>
        <w:numId w:val="14"/>
      </w:numPr>
      <w:tabs>
        <w:tab w:val="left" w:pos="640"/>
      </w:tabs>
      <w:spacing w:line="250" w:lineRule="exact"/>
    </w:pPr>
    <w:rPr>
      <w:b/>
    </w:rPr>
  </w:style>
  <w:style w:type="paragraph" w:customStyle="1" w:styleId="a4">
    <w:name w:val="a4"/>
    <w:basedOn w:val="BaseHeading"/>
    <w:next w:val="Normal"/>
    <w:rsid w:val="00EB4EBD"/>
    <w:pPr>
      <w:numPr>
        <w:ilvl w:val="3"/>
        <w:numId w:val="14"/>
      </w:numPr>
      <w:tabs>
        <w:tab w:val="left" w:pos="880"/>
      </w:tabs>
    </w:pPr>
    <w:rPr>
      <w:b/>
      <w:bCs/>
      <w:iCs/>
    </w:rPr>
  </w:style>
  <w:style w:type="paragraph" w:customStyle="1" w:styleId="a5">
    <w:name w:val="a5"/>
    <w:basedOn w:val="BaseHeading"/>
    <w:next w:val="Normal"/>
    <w:rsid w:val="00EB4EBD"/>
    <w:pPr>
      <w:numPr>
        <w:ilvl w:val="4"/>
        <w:numId w:val="14"/>
      </w:numPr>
      <w:tabs>
        <w:tab w:val="left" w:pos="1140"/>
        <w:tab w:val="left" w:pos="1360"/>
      </w:tabs>
    </w:pPr>
    <w:rPr>
      <w:b/>
      <w:bCs/>
      <w:iCs/>
    </w:rPr>
  </w:style>
  <w:style w:type="paragraph" w:customStyle="1" w:styleId="a6">
    <w:name w:val="a6"/>
    <w:basedOn w:val="BaseHeading"/>
    <w:next w:val="Normal"/>
    <w:rsid w:val="00EB4EBD"/>
    <w:pPr>
      <w:numPr>
        <w:ilvl w:val="5"/>
        <w:numId w:val="14"/>
      </w:numPr>
      <w:tabs>
        <w:tab w:val="left" w:pos="1140"/>
        <w:tab w:val="left" w:pos="1360"/>
      </w:tabs>
    </w:pPr>
    <w:rPr>
      <w:b/>
      <w:bCs/>
    </w:rPr>
  </w:style>
  <w:style w:type="paragraph" w:customStyle="1" w:styleId="ANNEX">
    <w:name w:val="ANNEX"/>
    <w:basedOn w:val="BaseHeading"/>
    <w:next w:val="Normal"/>
    <w:rsid w:val="00EB4EBD"/>
    <w:pPr>
      <w:keepNext/>
      <w:pageBreakBefore/>
      <w:numPr>
        <w:numId w:val="14"/>
      </w:numPr>
      <w:spacing w:after="760" w:line="310" w:lineRule="exact"/>
      <w:jc w:val="center"/>
    </w:pPr>
    <w:rPr>
      <w:rFonts w:eastAsia="MS Mincho"/>
      <w:b/>
      <w:sz w:val="28"/>
      <w:szCs w:val="20"/>
      <w:lang w:eastAsia="ja-JP"/>
    </w:rPr>
  </w:style>
  <w:style w:type="paragraph" w:customStyle="1" w:styleId="ANNEXN">
    <w:name w:val="ANNEXN"/>
    <w:basedOn w:val="ANNEX"/>
    <w:next w:val="Normal"/>
    <w:rsid w:val="008C788E"/>
    <w:pPr>
      <w:numPr>
        <w:numId w:val="16"/>
      </w:numPr>
    </w:pPr>
  </w:style>
  <w:style w:type="paragraph" w:customStyle="1" w:styleId="ANNEXZ">
    <w:name w:val="ANNEXZ"/>
    <w:basedOn w:val="ANNEX"/>
    <w:next w:val="Normal"/>
    <w:rsid w:val="008C788E"/>
    <w:pPr>
      <w:numPr>
        <w:numId w:val="15"/>
      </w:numPr>
    </w:pPr>
  </w:style>
  <w:style w:type="paragraph" w:customStyle="1" w:styleId="Bibliography1">
    <w:name w:val="Bibliography1"/>
    <w:basedOn w:val="Normal"/>
    <w:rsid w:val="008C788E"/>
    <w:pPr>
      <w:numPr>
        <w:numId w:val="11"/>
      </w:numPr>
      <w:tabs>
        <w:tab w:val="left" w:pos="660"/>
      </w:tabs>
    </w:pPr>
  </w:style>
  <w:style w:type="paragraph" w:styleId="BlockText">
    <w:name w:val="Block Text"/>
    <w:basedOn w:val="Normal"/>
    <w:uiPriority w:val="99"/>
    <w:semiHidden/>
    <w:rsid w:val="008C788E"/>
    <w:pPr>
      <w:numPr>
        <w:ilvl w:val="4"/>
        <w:numId w:val="41"/>
      </w:numPr>
      <w:spacing w:after="120"/>
      <w:ind w:right="1440"/>
    </w:pPr>
  </w:style>
  <w:style w:type="paragraph" w:styleId="BodyText">
    <w:name w:val="Body Text"/>
    <w:basedOn w:val="BaseText"/>
    <w:link w:val="BodyTextChar"/>
    <w:uiPriority w:val="99"/>
    <w:unhideWhenUsed/>
    <w:rsid w:val="00EB4EBD"/>
    <w:pPr>
      <w:numPr>
        <w:ilvl w:val="5"/>
        <w:numId w:val="41"/>
      </w:numPr>
      <w:spacing w:after="120"/>
    </w:pPr>
  </w:style>
  <w:style w:type="paragraph" w:styleId="BodyText2">
    <w:name w:val="Body Text 2"/>
    <w:basedOn w:val="Normal"/>
    <w:link w:val="BodyText2Char"/>
    <w:uiPriority w:val="99"/>
    <w:semiHidden/>
    <w:rsid w:val="008C788E"/>
    <w:pPr>
      <w:numPr>
        <w:numId w:val="41"/>
      </w:numPr>
      <w:spacing w:before="60" w:after="60" w:line="190" w:lineRule="atLeast"/>
    </w:pPr>
    <w:rPr>
      <w:rFonts w:ascii="Arial" w:hAnsi="Arial"/>
      <w:sz w:val="16"/>
      <w:lang w:val="de-DE"/>
    </w:rPr>
  </w:style>
  <w:style w:type="paragraph" w:styleId="BodyText3">
    <w:name w:val="Body Text 3"/>
    <w:basedOn w:val="Normal"/>
    <w:link w:val="BodyText3Char"/>
    <w:uiPriority w:val="99"/>
    <w:semiHidden/>
    <w:rsid w:val="008C788E"/>
    <w:pPr>
      <w:spacing w:before="60" w:after="60" w:line="170" w:lineRule="atLeast"/>
    </w:pPr>
    <w:rPr>
      <w:rFonts w:ascii="Arial" w:hAnsi="Arial"/>
      <w:sz w:val="14"/>
      <w:lang w:val="de-DE"/>
    </w:rPr>
  </w:style>
  <w:style w:type="paragraph" w:styleId="BodyTextFirstIndent">
    <w:name w:val="Body Text First Indent"/>
    <w:basedOn w:val="BodyText"/>
    <w:link w:val="BodyTextFirstIndentChar"/>
    <w:uiPriority w:val="99"/>
    <w:semiHidden/>
    <w:rsid w:val="008C788E"/>
    <w:pPr>
      <w:ind w:firstLine="210"/>
    </w:pPr>
  </w:style>
  <w:style w:type="paragraph" w:styleId="BodyTextIndent">
    <w:name w:val="Body Text Indent"/>
    <w:basedOn w:val="Normal"/>
    <w:link w:val="BodyTextIndentChar"/>
    <w:uiPriority w:val="99"/>
    <w:semiHidden/>
    <w:rsid w:val="008C788E"/>
    <w:pPr>
      <w:spacing w:after="120"/>
      <w:ind w:left="283"/>
    </w:pPr>
    <w:rPr>
      <w:rFonts w:ascii="Arial" w:hAnsi="Arial"/>
      <w:sz w:val="20"/>
      <w:lang w:val="de-DE"/>
    </w:rPr>
  </w:style>
  <w:style w:type="paragraph" w:styleId="BodyTextFirstIndent2">
    <w:name w:val="Body Text First Indent 2"/>
    <w:basedOn w:val="Normal"/>
    <w:link w:val="BodyTextFirstIndent2Char"/>
    <w:uiPriority w:val="99"/>
    <w:semiHidden/>
    <w:rsid w:val="008C788E"/>
    <w:pPr>
      <w:ind w:firstLine="210"/>
    </w:pPr>
    <w:rPr>
      <w:rFonts w:ascii="Arial" w:hAnsi="Arial"/>
      <w:sz w:val="20"/>
      <w:lang w:val="de-DE"/>
    </w:rPr>
  </w:style>
  <w:style w:type="paragraph" w:styleId="BodyTextIndent2">
    <w:name w:val="Body Text Indent 2"/>
    <w:basedOn w:val="Normal"/>
    <w:link w:val="BodyTextIndent2Char"/>
    <w:uiPriority w:val="99"/>
    <w:rsid w:val="008C788E"/>
    <w:pPr>
      <w:spacing w:after="120" w:line="480" w:lineRule="auto"/>
      <w:ind w:left="283"/>
    </w:pPr>
    <w:rPr>
      <w:rFonts w:ascii="Arial" w:hAnsi="Arial"/>
      <w:sz w:val="20"/>
      <w:lang w:val="de-DE"/>
    </w:rPr>
  </w:style>
  <w:style w:type="paragraph" w:styleId="BodyTextIndent3">
    <w:name w:val="Body Text Indent 3"/>
    <w:basedOn w:val="Normal"/>
    <w:link w:val="BodyTextIndent3Char"/>
    <w:uiPriority w:val="99"/>
    <w:rsid w:val="008C788E"/>
    <w:pPr>
      <w:spacing w:after="120"/>
      <w:ind w:left="283"/>
    </w:pPr>
    <w:rPr>
      <w:rFonts w:ascii="Arial" w:hAnsi="Arial"/>
      <w:sz w:val="16"/>
      <w:lang w:val="de-DE"/>
    </w:rPr>
  </w:style>
  <w:style w:type="paragraph" w:styleId="Caption">
    <w:name w:val="caption"/>
    <w:basedOn w:val="Normal"/>
    <w:next w:val="Normal"/>
    <w:uiPriority w:val="35"/>
    <w:qFormat/>
    <w:rsid w:val="008C788E"/>
    <w:pPr>
      <w:spacing w:before="120" w:after="120"/>
    </w:pPr>
    <w:rPr>
      <w:b/>
    </w:rPr>
  </w:style>
  <w:style w:type="paragraph" w:styleId="Closing">
    <w:name w:val="Closing"/>
    <w:basedOn w:val="Normal"/>
    <w:link w:val="ClosingChar"/>
    <w:uiPriority w:val="99"/>
    <w:semiHidden/>
    <w:rsid w:val="008C788E"/>
    <w:pPr>
      <w:ind w:left="4252"/>
    </w:pPr>
    <w:rPr>
      <w:rFonts w:ascii="Arial" w:hAnsi="Arial"/>
      <w:sz w:val="20"/>
      <w:lang w:val="de-DE"/>
    </w:rPr>
  </w:style>
  <w:style w:type="character" w:styleId="CommentReference">
    <w:name w:val="annotation reference"/>
    <w:uiPriority w:val="99"/>
    <w:semiHidden/>
    <w:rsid w:val="008C788E"/>
    <w:rPr>
      <w:rFonts w:cs="Times New Roman"/>
      <w:sz w:val="16"/>
      <w:lang w:val="fr-FR"/>
    </w:rPr>
  </w:style>
  <w:style w:type="paragraph" w:styleId="CommentText">
    <w:name w:val="annotation text"/>
    <w:basedOn w:val="Normal"/>
    <w:link w:val="CommentTextChar"/>
    <w:uiPriority w:val="99"/>
    <w:semiHidden/>
    <w:rsid w:val="008C788E"/>
    <w:rPr>
      <w:rFonts w:ascii="Arial" w:hAnsi="Arial"/>
      <w:sz w:val="20"/>
      <w:lang w:val="de-DE"/>
    </w:rPr>
  </w:style>
  <w:style w:type="paragraph" w:styleId="Date">
    <w:name w:val="Date"/>
    <w:basedOn w:val="Normal"/>
    <w:next w:val="Normal"/>
    <w:link w:val="DateChar"/>
    <w:uiPriority w:val="99"/>
    <w:semiHidden/>
    <w:rsid w:val="008C788E"/>
    <w:rPr>
      <w:rFonts w:ascii="Arial" w:hAnsi="Arial"/>
      <w:sz w:val="20"/>
      <w:lang w:val="de-DE"/>
    </w:rPr>
  </w:style>
  <w:style w:type="paragraph" w:customStyle="1" w:styleId="Definition">
    <w:name w:val="Definition"/>
    <w:basedOn w:val="BaseText"/>
    <w:rsid w:val="00EB4EBD"/>
    <w:pPr>
      <w:spacing w:line="230" w:lineRule="atLeast"/>
    </w:pPr>
  </w:style>
  <w:style w:type="character" w:customStyle="1" w:styleId="Defterms">
    <w:name w:val="Defterms"/>
    <w:rsid w:val="008C788E"/>
    <w:rPr>
      <w:color w:val="auto"/>
      <w:lang w:val="fr-FR"/>
    </w:rPr>
  </w:style>
  <w:style w:type="paragraph" w:customStyle="1" w:styleId="dl">
    <w:name w:val="dl"/>
    <w:basedOn w:val="BaseText"/>
    <w:rsid w:val="00EB4EBD"/>
    <w:pPr>
      <w:ind w:left="806" w:hanging="403"/>
    </w:pPr>
  </w:style>
  <w:style w:type="paragraph" w:styleId="DocumentMap">
    <w:name w:val="Document Map"/>
    <w:basedOn w:val="Normal"/>
    <w:link w:val="DocumentMapChar"/>
    <w:uiPriority w:val="99"/>
    <w:semiHidden/>
    <w:rsid w:val="008C788E"/>
    <w:pPr>
      <w:shd w:val="clear" w:color="auto" w:fill="000080"/>
    </w:pPr>
    <w:rPr>
      <w:rFonts w:ascii="Tahoma" w:hAnsi="Tahoma"/>
      <w:sz w:val="20"/>
      <w:lang w:val="de-DE"/>
    </w:rPr>
  </w:style>
  <w:style w:type="character" w:styleId="Emphasis">
    <w:name w:val="Emphasis"/>
    <w:uiPriority w:val="20"/>
    <w:qFormat/>
    <w:rsid w:val="008C788E"/>
    <w:rPr>
      <w:rFonts w:cs="Times New Roman"/>
      <w:i/>
      <w:lang w:val="fr-FR"/>
    </w:rPr>
  </w:style>
  <w:style w:type="character" w:styleId="EndnoteReference">
    <w:name w:val="endnote reference"/>
    <w:uiPriority w:val="99"/>
    <w:semiHidden/>
    <w:rsid w:val="008C788E"/>
    <w:rPr>
      <w:rFonts w:cs="Times New Roman"/>
      <w:vertAlign w:val="superscript"/>
      <w:lang w:val="fr-FR"/>
    </w:rPr>
  </w:style>
  <w:style w:type="paragraph" w:styleId="EndnoteText">
    <w:name w:val="endnote text"/>
    <w:basedOn w:val="Normal"/>
    <w:link w:val="EndnoteTextChar"/>
    <w:uiPriority w:val="99"/>
    <w:semiHidden/>
    <w:rsid w:val="008C788E"/>
    <w:rPr>
      <w:rFonts w:ascii="Arial" w:hAnsi="Arial"/>
      <w:sz w:val="20"/>
      <w:lang w:val="de-DE"/>
    </w:rPr>
  </w:style>
  <w:style w:type="paragraph" w:styleId="EnvelopeAddress">
    <w:name w:val="envelope address"/>
    <w:basedOn w:val="Normal"/>
    <w:uiPriority w:val="99"/>
    <w:semiHidden/>
    <w:rsid w:val="008C788E"/>
    <w:pPr>
      <w:framePr w:w="7938" w:h="1985" w:hRule="exact" w:hSpace="141" w:wrap="auto" w:hAnchor="page" w:xAlign="center" w:yAlign="bottom"/>
      <w:ind w:left="2835"/>
    </w:pPr>
    <w:rPr>
      <w:sz w:val="24"/>
    </w:rPr>
  </w:style>
  <w:style w:type="paragraph" w:styleId="EnvelopeReturn">
    <w:name w:val="envelope return"/>
    <w:basedOn w:val="Normal"/>
    <w:uiPriority w:val="99"/>
    <w:semiHidden/>
    <w:rsid w:val="008C788E"/>
  </w:style>
  <w:style w:type="paragraph" w:customStyle="1" w:styleId="Example">
    <w:name w:val="Example"/>
    <w:basedOn w:val="BaseText"/>
    <w:rsid w:val="00EB4EBD"/>
    <w:pPr>
      <w:tabs>
        <w:tab w:val="left" w:pos="1354"/>
      </w:tabs>
      <w:spacing w:line="220" w:lineRule="atLeast"/>
    </w:pPr>
    <w:rPr>
      <w:sz w:val="20"/>
    </w:rPr>
  </w:style>
  <w:style w:type="character" w:customStyle="1" w:styleId="ExtXref">
    <w:name w:val="ExtXref"/>
    <w:rsid w:val="008C788E"/>
    <w:rPr>
      <w:color w:val="auto"/>
      <w:lang w:val="fr-FR"/>
    </w:rPr>
  </w:style>
  <w:style w:type="paragraph" w:customStyle="1" w:styleId="Figurefootnote">
    <w:name w:val="Figure footnote"/>
    <w:basedOn w:val="Normal"/>
    <w:rsid w:val="008C788E"/>
    <w:pPr>
      <w:keepNext/>
      <w:tabs>
        <w:tab w:val="left" w:pos="340"/>
      </w:tabs>
      <w:spacing w:after="60" w:line="210" w:lineRule="atLeast"/>
    </w:pPr>
    <w:rPr>
      <w:sz w:val="18"/>
    </w:rPr>
  </w:style>
  <w:style w:type="paragraph" w:customStyle="1" w:styleId="Figuretitle">
    <w:name w:val="Figure title"/>
    <w:basedOn w:val="BaseHeading"/>
    <w:rsid w:val="00EB4EBD"/>
    <w:pPr>
      <w:suppressAutoHyphens/>
      <w:spacing w:before="240" w:after="360"/>
      <w:jc w:val="center"/>
      <w:outlineLvl w:val="9"/>
    </w:pPr>
    <w:rPr>
      <w:b/>
    </w:rPr>
  </w:style>
  <w:style w:type="character" w:styleId="FollowedHyperlink">
    <w:name w:val="FollowedHyperlink"/>
    <w:uiPriority w:val="99"/>
    <w:semiHidden/>
    <w:rsid w:val="008C788E"/>
    <w:rPr>
      <w:rFonts w:cs="Times New Roman"/>
      <w:color w:val="800080"/>
      <w:u w:val="single"/>
      <w:lang w:val="fr-FR"/>
    </w:rPr>
  </w:style>
  <w:style w:type="paragraph" w:styleId="Footer">
    <w:name w:val="footer"/>
    <w:basedOn w:val="Normal"/>
    <w:link w:val="FooterChar"/>
    <w:uiPriority w:val="99"/>
    <w:semiHidden/>
    <w:rsid w:val="008C788E"/>
    <w:pPr>
      <w:spacing w:after="0" w:line="220" w:lineRule="exact"/>
    </w:pPr>
    <w:rPr>
      <w:rFonts w:ascii="Arial" w:hAnsi="Arial"/>
      <w:sz w:val="20"/>
      <w:lang w:val="de-DE"/>
    </w:rPr>
  </w:style>
  <w:style w:type="character" w:styleId="FootnoteReference">
    <w:name w:val="footnote reference"/>
    <w:uiPriority w:val="99"/>
    <w:semiHidden/>
    <w:rsid w:val="008C788E"/>
    <w:rPr>
      <w:rFonts w:cs="Times New Roman"/>
      <w:noProof/>
      <w:position w:val="6"/>
      <w:sz w:val="16"/>
      <w:vertAlign w:val="baseline"/>
      <w:lang w:val="fr-FR"/>
    </w:rPr>
  </w:style>
  <w:style w:type="paragraph" w:styleId="FootnoteText">
    <w:name w:val="footnote text"/>
    <w:basedOn w:val="Normal"/>
    <w:link w:val="FootnoteTextChar"/>
    <w:uiPriority w:val="99"/>
    <w:semiHidden/>
    <w:rsid w:val="008C788E"/>
    <w:pPr>
      <w:tabs>
        <w:tab w:val="left" w:pos="340"/>
      </w:tabs>
      <w:spacing w:after="120" w:line="210" w:lineRule="atLeast"/>
    </w:pPr>
    <w:rPr>
      <w:rFonts w:ascii="Arial" w:hAnsi="Arial"/>
      <w:sz w:val="18"/>
      <w:lang w:val="de-DE"/>
    </w:rPr>
  </w:style>
  <w:style w:type="paragraph" w:customStyle="1" w:styleId="Foreword">
    <w:name w:val="Foreword"/>
    <w:basedOn w:val="Normal"/>
    <w:next w:val="Normal"/>
    <w:rsid w:val="008C788E"/>
    <w:rPr>
      <w:color w:val="0000FF"/>
    </w:rPr>
  </w:style>
  <w:style w:type="paragraph" w:customStyle="1" w:styleId="Formula">
    <w:name w:val="Formula"/>
    <w:basedOn w:val="BaseText"/>
    <w:rsid w:val="00EB4EBD"/>
    <w:pPr>
      <w:tabs>
        <w:tab w:val="right" w:pos="9749"/>
      </w:tabs>
      <w:spacing w:after="220"/>
      <w:ind w:left="403"/>
      <w:jc w:val="left"/>
    </w:pPr>
  </w:style>
  <w:style w:type="paragraph" w:styleId="Header">
    <w:name w:val="header"/>
    <w:basedOn w:val="Normal"/>
    <w:link w:val="HeaderChar"/>
    <w:uiPriority w:val="99"/>
    <w:semiHidden/>
    <w:rsid w:val="008C788E"/>
    <w:pPr>
      <w:spacing w:after="740" w:line="220" w:lineRule="exact"/>
    </w:pPr>
    <w:rPr>
      <w:rFonts w:ascii="Arial" w:hAnsi="Arial"/>
      <w:b/>
      <w:lang w:val="de-DE"/>
    </w:rPr>
  </w:style>
  <w:style w:type="character" w:styleId="Hyperlink">
    <w:name w:val="Hyperlink"/>
    <w:uiPriority w:val="99"/>
    <w:rsid w:val="008C788E"/>
    <w:rPr>
      <w:rFonts w:cs="Times New Roman"/>
      <w:color w:val="0000FF"/>
      <w:u w:val="single"/>
      <w:lang w:val="fr-FR"/>
    </w:rPr>
  </w:style>
  <w:style w:type="paragraph" w:styleId="Index1">
    <w:name w:val="index 1"/>
    <w:basedOn w:val="Normal"/>
    <w:uiPriority w:val="99"/>
    <w:semiHidden/>
    <w:rsid w:val="008C788E"/>
    <w:pPr>
      <w:spacing w:after="0" w:line="210" w:lineRule="atLeast"/>
      <w:ind w:left="142" w:hanging="142"/>
      <w:jc w:val="left"/>
    </w:pPr>
    <w:rPr>
      <w:b/>
      <w:sz w:val="18"/>
    </w:rPr>
  </w:style>
  <w:style w:type="paragraph" w:styleId="Index2">
    <w:name w:val="index 2"/>
    <w:basedOn w:val="Normal"/>
    <w:next w:val="Normal"/>
    <w:autoRedefine/>
    <w:uiPriority w:val="99"/>
    <w:semiHidden/>
    <w:rsid w:val="008C788E"/>
    <w:pPr>
      <w:spacing w:line="210" w:lineRule="atLeast"/>
      <w:ind w:left="600" w:hanging="200"/>
    </w:pPr>
    <w:rPr>
      <w:b/>
      <w:sz w:val="18"/>
    </w:rPr>
  </w:style>
  <w:style w:type="paragraph" w:styleId="Index3">
    <w:name w:val="index 3"/>
    <w:basedOn w:val="Normal"/>
    <w:next w:val="Normal"/>
    <w:autoRedefine/>
    <w:uiPriority w:val="99"/>
    <w:semiHidden/>
    <w:rsid w:val="008C788E"/>
    <w:pPr>
      <w:spacing w:line="220" w:lineRule="atLeast"/>
      <w:ind w:left="600" w:hanging="200"/>
    </w:pPr>
    <w:rPr>
      <w:b/>
    </w:rPr>
  </w:style>
  <w:style w:type="paragraph" w:styleId="Index4">
    <w:name w:val="index 4"/>
    <w:basedOn w:val="Normal"/>
    <w:next w:val="Normal"/>
    <w:autoRedefine/>
    <w:uiPriority w:val="99"/>
    <w:semiHidden/>
    <w:rsid w:val="008C788E"/>
    <w:pPr>
      <w:spacing w:line="220" w:lineRule="atLeast"/>
      <w:ind w:left="800" w:hanging="200"/>
    </w:pPr>
    <w:rPr>
      <w:b/>
    </w:rPr>
  </w:style>
  <w:style w:type="paragraph" w:styleId="Index5">
    <w:name w:val="index 5"/>
    <w:basedOn w:val="Normal"/>
    <w:next w:val="Normal"/>
    <w:autoRedefine/>
    <w:uiPriority w:val="99"/>
    <w:semiHidden/>
    <w:rsid w:val="008C788E"/>
    <w:pPr>
      <w:spacing w:line="220" w:lineRule="atLeast"/>
      <w:ind w:left="1000" w:hanging="200"/>
    </w:pPr>
    <w:rPr>
      <w:b/>
    </w:rPr>
  </w:style>
  <w:style w:type="paragraph" w:styleId="Index6">
    <w:name w:val="index 6"/>
    <w:basedOn w:val="Normal"/>
    <w:next w:val="Normal"/>
    <w:autoRedefine/>
    <w:uiPriority w:val="99"/>
    <w:semiHidden/>
    <w:rsid w:val="008C788E"/>
    <w:pPr>
      <w:spacing w:line="220" w:lineRule="atLeast"/>
      <w:ind w:left="1200" w:hanging="200"/>
    </w:pPr>
    <w:rPr>
      <w:b/>
    </w:rPr>
  </w:style>
  <w:style w:type="paragraph" w:styleId="Index7">
    <w:name w:val="index 7"/>
    <w:basedOn w:val="Normal"/>
    <w:next w:val="Normal"/>
    <w:autoRedefine/>
    <w:uiPriority w:val="99"/>
    <w:semiHidden/>
    <w:rsid w:val="008C788E"/>
    <w:pPr>
      <w:spacing w:line="220" w:lineRule="atLeast"/>
      <w:ind w:left="1400" w:hanging="200"/>
    </w:pPr>
    <w:rPr>
      <w:b/>
    </w:rPr>
  </w:style>
  <w:style w:type="paragraph" w:styleId="Index8">
    <w:name w:val="index 8"/>
    <w:basedOn w:val="Normal"/>
    <w:next w:val="Normal"/>
    <w:autoRedefine/>
    <w:uiPriority w:val="99"/>
    <w:semiHidden/>
    <w:rsid w:val="008C788E"/>
    <w:pPr>
      <w:spacing w:line="220" w:lineRule="atLeast"/>
      <w:ind w:left="1600" w:hanging="200"/>
    </w:pPr>
    <w:rPr>
      <w:b/>
    </w:rPr>
  </w:style>
  <w:style w:type="paragraph" w:styleId="Index9">
    <w:name w:val="index 9"/>
    <w:basedOn w:val="Normal"/>
    <w:next w:val="Normal"/>
    <w:autoRedefine/>
    <w:uiPriority w:val="99"/>
    <w:semiHidden/>
    <w:rsid w:val="008C788E"/>
    <w:pPr>
      <w:spacing w:line="220" w:lineRule="atLeast"/>
      <w:ind w:left="1800" w:hanging="200"/>
    </w:pPr>
    <w:rPr>
      <w:b/>
    </w:rPr>
  </w:style>
  <w:style w:type="paragraph" w:styleId="IndexHeading">
    <w:name w:val="index heading"/>
    <w:basedOn w:val="Normal"/>
    <w:next w:val="Index1"/>
    <w:uiPriority w:val="99"/>
    <w:semiHidden/>
    <w:rsid w:val="008C788E"/>
    <w:pPr>
      <w:keepNext/>
      <w:spacing w:before="400" w:after="210"/>
      <w:jc w:val="center"/>
    </w:pPr>
  </w:style>
  <w:style w:type="paragraph" w:customStyle="1" w:styleId="Introduction">
    <w:name w:val="Introduction"/>
    <w:basedOn w:val="Normal"/>
    <w:next w:val="Normal"/>
    <w:rsid w:val="008C788E"/>
    <w:pPr>
      <w:keepNext/>
      <w:pageBreakBefore/>
      <w:tabs>
        <w:tab w:val="left" w:pos="400"/>
      </w:tabs>
      <w:suppressAutoHyphens/>
      <w:spacing w:before="960" w:after="310" w:line="310" w:lineRule="exact"/>
      <w:jc w:val="left"/>
    </w:pPr>
    <w:rPr>
      <w:b/>
      <w:sz w:val="28"/>
    </w:rPr>
  </w:style>
  <w:style w:type="character" w:styleId="LineNumber">
    <w:name w:val="line number"/>
    <w:uiPriority w:val="99"/>
    <w:semiHidden/>
    <w:rsid w:val="008C788E"/>
    <w:rPr>
      <w:rFonts w:cs="Times New Roman"/>
      <w:lang w:val="fr-FR"/>
    </w:rPr>
  </w:style>
  <w:style w:type="paragraph" w:styleId="List">
    <w:name w:val="List"/>
    <w:basedOn w:val="Normal"/>
    <w:uiPriority w:val="99"/>
    <w:semiHidden/>
    <w:rsid w:val="008C788E"/>
    <w:pPr>
      <w:ind w:left="283" w:hanging="283"/>
    </w:pPr>
  </w:style>
  <w:style w:type="paragraph" w:styleId="List2">
    <w:name w:val="List 2"/>
    <w:basedOn w:val="Normal"/>
    <w:uiPriority w:val="99"/>
    <w:semiHidden/>
    <w:rsid w:val="008C788E"/>
    <w:pPr>
      <w:ind w:left="566" w:hanging="283"/>
    </w:pPr>
  </w:style>
  <w:style w:type="paragraph" w:styleId="List3">
    <w:name w:val="List 3"/>
    <w:basedOn w:val="Normal"/>
    <w:uiPriority w:val="99"/>
    <w:semiHidden/>
    <w:rsid w:val="008C788E"/>
    <w:pPr>
      <w:ind w:left="849" w:hanging="283"/>
    </w:pPr>
  </w:style>
  <w:style w:type="paragraph" w:styleId="List4">
    <w:name w:val="List 4"/>
    <w:basedOn w:val="Normal"/>
    <w:uiPriority w:val="99"/>
    <w:semiHidden/>
    <w:rsid w:val="008C788E"/>
    <w:pPr>
      <w:ind w:left="1132" w:hanging="283"/>
    </w:pPr>
  </w:style>
  <w:style w:type="paragraph" w:styleId="List5">
    <w:name w:val="List 5"/>
    <w:basedOn w:val="Normal"/>
    <w:uiPriority w:val="99"/>
    <w:semiHidden/>
    <w:rsid w:val="008C788E"/>
    <w:pPr>
      <w:ind w:left="1415" w:hanging="283"/>
    </w:pPr>
  </w:style>
  <w:style w:type="paragraph" w:styleId="ListBullet">
    <w:name w:val="List Bullet"/>
    <w:basedOn w:val="Normal"/>
    <w:autoRedefine/>
    <w:uiPriority w:val="99"/>
    <w:semiHidden/>
    <w:rsid w:val="008C788E"/>
    <w:pPr>
      <w:tabs>
        <w:tab w:val="num" w:pos="360"/>
      </w:tabs>
      <w:ind w:left="360" w:hanging="360"/>
    </w:pPr>
  </w:style>
  <w:style w:type="paragraph" w:styleId="ListBullet2">
    <w:name w:val="List Bullet 2"/>
    <w:basedOn w:val="Normal"/>
    <w:autoRedefine/>
    <w:uiPriority w:val="99"/>
    <w:semiHidden/>
    <w:rsid w:val="008C788E"/>
    <w:pPr>
      <w:tabs>
        <w:tab w:val="num" w:pos="643"/>
      </w:tabs>
      <w:ind w:left="643" w:hanging="360"/>
    </w:pPr>
  </w:style>
  <w:style w:type="paragraph" w:styleId="ListBullet3">
    <w:name w:val="List Bullet 3"/>
    <w:basedOn w:val="Normal"/>
    <w:autoRedefine/>
    <w:uiPriority w:val="99"/>
    <w:semiHidden/>
    <w:rsid w:val="008C788E"/>
    <w:pPr>
      <w:tabs>
        <w:tab w:val="num" w:pos="926"/>
      </w:tabs>
      <w:ind w:left="926" w:hanging="360"/>
    </w:pPr>
  </w:style>
  <w:style w:type="paragraph" w:styleId="ListBullet4">
    <w:name w:val="List Bullet 4"/>
    <w:basedOn w:val="Normal"/>
    <w:autoRedefine/>
    <w:uiPriority w:val="99"/>
    <w:semiHidden/>
    <w:rsid w:val="008C788E"/>
    <w:pPr>
      <w:tabs>
        <w:tab w:val="num" w:pos="1209"/>
      </w:tabs>
      <w:ind w:left="1209" w:hanging="360"/>
    </w:pPr>
  </w:style>
  <w:style w:type="paragraph" w:styleId="ListBullet5">
    <w:name w:val="List Bullet 5"/>
    <w:basedOn w:val="Normal"/>
    <w:autoRedefine/>
    <w:uiPriority w:val="99"/>
    <w:semiHidden/>
    <w:rsid w:val="008C788E"/>
    <w:pPr>
      <w:tabs>
        <w:tab w:val="num" w:pos="1492"/>
      </w:tabs>
      <w:ind w:left="1492" w:hanging="360"/>
    </w:pPr>
  </w:style>
  <w:style w:type="paragraph" w:styleId="ListContinue">
    <w:name w:val="List Continue"/>
    <w:basedOn w:val="Normal"/>
    <w:uiPriority w:val="99"/>
    <w:semiHidden/>
    <w:unhideWhenUsed/>
    <w:rsid w:val="00EB4EBD"/>
    <w:pPr>
      <w:spacing w:after="120"/>
      <w:ind w:left="360"/>
      <w:contextualSpacing/>
    </w:pPr>
  </w:style>
  <w:style w:type="paragraph" w:styleId="ListContinue2">
    <w:name w:val="List Continue 2"/>
    <w:basedOn w:val="ListContinue1"/>
    <w:rsid w:val="00EB4EBD"/>
    <w:pPr>
      <w:tabs>
        <w:tab w:val="left" w:pos="800"/>
      </w:tabs>
      <w:ind w:left="1209" w:hanging="806"/>
    </w:pPr>
  </w:style>
  <w:style w:type="paragraph" w:styleId="ListContinue3">
    <w:name w:val="List Continue 3"/>
    <w:basedOn w:val="ListContinue1"/>
    <w:rsid w:val="00EB4EBD"/>
    <w:pPr>
      <w:tabs>
        <w:tab w:val="left" w:pos="1200"/>
      </w:tabs>
      <w:ind w:left="2001" w:hanging="1195"/>
    </w:pPr>
  </w:style>
  <w:style w:type="paragraph" w:styleId="ListContinue4">
    <w:name w:val="List Continue 4"/>
    <w:basedOn w:val="ListContinue1"/>
    <w:rsid w:val="00EB4EBD"/>
    <w:pPr>
      <w:tabs>
        <w:tab w:val="left" w:pos="1600"/>
      </w:tabs>
      <w:ind w:left="2793" w:hanging="1598"/>
    </w:pPr>
  </w:style>
  <w:style w:type="paragraph" w:styleId="ListContinue5">
    <w:name w:val="List Continue 5"/>
    <w:basedOn w:val="Normal"/>
    <w:uiPriority w:val="99"/>
    <w:semiHidden/>
    <w:rsid w:val="008C788E"/>
    <w:pPr>
      <w:spacing w:after="120"/>
      <w:ind w:left="1415"/>
    </w:pPr>
  </w:style>
  <w:style w:type="paragraph" w:styleId="ListNumber">
    <w:name w:val="List Number"/>
    <w:basedOn w:val="Normal"/>
    <w:uiPriority w:val="99"/>
    <w:semiHidden/>
    <w:rsid w:val="009E6CA4"/>
    <w:pPr>
      <w:tabs>
        <w:tab w:val="left" w:pos="400"/>
      </w:tabs>
      <w:ind w:left="400" w:hanging="400"/>
    </w:pPr>
  </w:style>
  <w:style w:type="paragraph" w:styleId="ListNumber2">
    <w:name w:val="List Number 2"/>
    <w:basedOn w:val="ListNumber1"/>
    <w:rsid w:val="00EB4EBD"/>
    <w:pPr>
      <w:tabs>
        <w:tab w:val="left" w:pos="800"/>
      </w:tabs>
      <w:ind w:left="806"/>
    </w:pPr>
  </w:style>
  <w:style w:type="paragraph" w:styleId="ListNumber3">
    <w:name w:val="List Number 3"/>
    <w:basedOn w:val="ListNumber1"/>
    <w:rsid w:val="00EB4EBD"/>
    <w:pPr>
      <w:tabs>
        <w:tab w:val="left" w:pos="1200"/>
      </w:tabs>
      <w:ind w:left="1209"/>
    </w:pPr>
  </w:style>
  <w:style w:type="paragraph" w:styleId="ListNumber4">
    <w:name w:val="List Number 4"/>
    <w:basedOn w:val="ListNumber1"/>
    <w:rsid w:val="00EB4EBD"/>
    <w:pPr>
      <w:tabs>
        <w:tab w:val="left" w:pos="1600"/>
      </w:tabs>
      <w:ind w:left="1598"/>
    </w:pPr>
  </w:style>
  <w:style w:type="paragraph" w:styleId="ListNumber5">
    <w:name w:val="List Number 5"/>
    <w:basedOn w:val="Normal"/>
    <w:uiPriority w:val="99"/>
    <w:semiHidden/>
    <w:rsid w:val="009E6CA4"/>
    <w:pPr>
      <w:tabs>
        <w:tab w:val="num" w:pos="1492"/>
      </w:tabs>
      <w:ind w:left="1492" w:hanging="360"/>
    </w:pPr>
  </w:style>
  <w:style w:type="paragraph" w:styleId="MacroText">
    <w:name w:val="macro"/>
    <w:link w:val="MacroTextChar"/>
    <w:uiPriority w:val="99"/>
    <w:semiHidden/>
    <w:rsid w:val="008C788E"/>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link w:val="MessageHeaderChar"/>
    <w:uiPriority w:val="99"/>
    <w:semiHidden/>
    <w:rsid w:val="008C788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lang w:val="de-DE"/>
    </w:rPr>
  </w:style>
  <w:style w:type="paragraph" w:customStyle="1" w:styleId="MSDNFR">
    <w:name w:val="MSDNFR"/>
    <w:basedOn w:val="Normal"/>
    <w:next w:val="Normal"/>
    <w:rsid w:val="008C788E"/>
    <w:pPr>
      <w:spacing w:line="220" w:lineRule="atLeast"/>
    </w:pPr>
    <w:rPr>
      <w:color w:val="0000FF"/>
    </w:rPr>
  </w:style>
  <w:style w:type="paragraph" w:customStyle="1" w:styleId="na2">
    <w:name w:val="na2"/>
    <w:basedOn w:val="a2"/>
    <w:next w:val="Normal"/>
    <w:rsid w:val="009E6CA4"/>
    <w:pPr>
      <w:numPr>
        <w:numId w:val="16"/>
      </w:numPr>
    </w:pPr>
  </w:style>
  <w:style w:type="paragraph" w:customStyle="1" w:styleId="na3">
    <w:name w:val="na3"/>
    <w:basedOn w:val="a3"/>
    <w:next w:val="Normal"/>
    <w:rsid w:val="008C788E"/>
    <w:pPr>
      <w:numPr>
        <w:numId w:val="16"/>
      </w:numPr>
    </w:pPr>
  </w:style>
  <w:style w:type="paragraph" w:customStyle="1" w:styleId="na4">
    <w:name w:val="na4"/>
    <w:basedOn w:val="a4"/>
    <w:next w:val="Normal"/>
    <w:rsid w:val="008C788E"/>
    <w:pPr>
      <w:numPr>
        <w:numId w:val="16"/>
      </w:numPr>
      <w:tabs>
        <w:tab w:val="left" w:pos="1060"/>
      </w:tabs>
    </w:pPr>
  </w:style>
  <w:style w:type="paragraph" w:customStyle="1" w:styleId="na5">
    <w:name w:val="na5"/>
    <w:basedOn w:val="a5"/>
    <w:next w:val="Normal"/>
    <w:rsid w:val="008C788E"/>
    <w:pPr>
      <w:numPr>
        <w:numId w:val="16"/>
      </w:numPr>
    </w:pPr>
  </w:style>
  <w:style w:type="paragraph" w:customStyle="1" w:styleId="na6">
    <w:name w:val="na6"/>
    <w:basedOn w:val="a6"/>
    <w:next w:val="Normal"/>
    <w:rsid w:val="008C788E"/>
    <w:pPr>
      <w:numPr>
        <w:numId w:val="16"/>
      </w:numPr>
    </w:pPr>
  </w:style>
  <w:style w:type="paragraph" w:styleId="NormalIndent">
    <w:name w:val="Normal Indent"/>
    <w:basedOn w:val="Normal"/>
    <w:uiPriority w:val="99"/>
    <w:semiHidden/>
    <w:rsid w:val="008C788E"/>
    <w:pPr>
      <w:ind w:left="708"/>
    </w:pPr>
  </w:style>
  <w:style w:type="paragraph" w:customStyle="1" w:styleId="Note">
    <w:name w:val="Note"/>
    <w:basedOn w:val="BaseText"/>
    <w:rsid w:val="00EB4EBD"/>
    <w:pPr>
      <w:tabs>
        <w:tab w:val="left" w:pos="965"/>
      </w:tabs>
      <w:spacing w:line="220" w:lineRule="atLeast"/>
    </w:pPr>
    <w:rPr>
      <w:sz w:val="20"/>
    </w:rPr>
  </w:style>
  <w:style w:type="paragraph" w:styleId="NoteHeading">
    <w:name w:val="Note Heading"/>
    <w:basedOn w:val="Normal"/>
    <w:next w:val="Normal"/>
    <w:link w:val="NoteHeadingChar"/>
    <w:uiPriority w:val="99"/>
    <w:semiHidden/>
    <w:rsid w:val="008C788E"/>
    <w:rPr>
      <w:rFonts w:ascii="Arial" w:hAnsi="Arial"/>
      <w:sz w:val="20"/>
      <w:lang w:val="de-DE"/>
    </w:rPr>
  </w:style>
  <w:style w:type="paragraph" w:customStyle="1" w:styleId="p2">
    <w:name w:val="p2"/>
    <w:basedOn w:val="BaseText"/>
    <w:rsid w:val="00EB4EBD"/>
    <w:pPr>
      <w:tabs>
        <w:tab w:val="left" w:pos="562"/>
      </w:tabs>
    </w:pPr>
  </w:style>
  <w:style w:type="paragraph" w:customStyle="1" w:styleId="p3">
    <w:name w:val="p3"/>
    <w:basedOn w:val="BaseText"/>
    <w:rsid w:val="00EB4EBD"/>
    <w:pPr>
      <w:tabs>
        <w:tab w:val="left" w:pos="720"/>
      </w:tabs>
    </w:pPr>
  </w:style>
  <w:style w:type="paragraph" w:customStyle="1" w:styleId="p4">
    <w:name w:val="p4"/>
    <w:basedOn w:val="BaseText"/>
    <w:rsid w:val="00EB4EBD"/>
    <w:pPr>
      <w:tabs>
        <w:tab w:val="left" w:pos="1094"/>
      </w:tabs>
    </w:pPr>
  </w:style>
  <w:style w:type="paragraph" w:customStyle="1" w:styleId="p5">
    <w:name w:val="p5"/>
    <w:basedOn w:val="BaseText"/>
    <w:rsid w:val="00EB4EBD"/>
    <w:pPr>
      <w:tabs>
        <w:tab w:val="left" w:pos="1094"/>
      </w:tabs>
    </w:pPr>
  </w:style>
  <w:style w:type="paragraph" w:customStyle="1" w:styleId="p6">
    <w:name w:val="p6"/>
    <w:basedOn w:val="BaseText"/>
    <w:rsid w:val="00EB4EBD"/>
    <w:pPr>
      <w:tabs>
        <w:tab w:val="left" w:pos="1440"/>
      </w:tabs>
    </w:pPr>
  </w:style>
  <w:style w:type="character" w:styleId="PageNumber">
    <w:name w:val="page number"/>
    <w:uiPriority w:val="99"/>
    <w:semiHidden/>
    <w:rsid w:val="008C788E"/>
    <w:rPr>
      <w:rFonts w:cs="Times New Roman"/>
      <w:lang w:val="fr-FR"/>
    </w:rPr>
  </w:style>
  <w:style w:type="paragraph" w:styleId="PlainText">
    <w:name w:val="Plain Text"/>
    <w:basedOn w:val="Normal"/>
    <w:link w:val="PlainTextChar"/>
    <w:uiPriority w:val="99"/>
    <w:semiHidden/>
    <w:rsid w:val="008C788E"/>
    <w:rPr>
      <w:rFonts w:ascii="Courier New" w:hAnsi="Courier New"/>
      <w:sz w:val="20"/>
      <w:lang w:val="de-DE"/>
    </w:rPr>
  </w:style>
  <w:style w:type="paragraph" w:customStyle="1" w:styleId="RefNorm">
    <w:name w:val="RefNorm"/>
    <w:basedOn w:val="BaseText"/>
    <w:rsid w:val="00EB4EBD"/>
  </w:style>
  <w:style w:type="paragraph" w:styleId="Salutation">
    <w:name w:val="Salutation"/>
    <w:basedOn w:val="Normal"/>
    <w:next w:val="Normal"/>
    <w:link w:val="SalutationChar"/>
    <w:uiPriority w:val="99"/>
    <w:semiHidden/>
    <w:rsid w:val="008C788E"/>
    <w:rPr>
      <w:rFonts w:ascii="Arial" w:hAnsi="Arial"/>
      <w:sz w:val="20"/>
      <w:lang w:val="de-DE"/>
    </w:rPr>
  </w:style>
  <w:style w:type="paragraph" w:styleId="Signature">
    <w:name w:val="Signature"/>
    <w:basedOn w:val="Normal"/>
    <w:link w:val="SignatureChar"/>
    <w:uiPriority w:val="99"/>
    <w:semiHidden/>
    <w:rsid w:val="008C788E"/>
    <w:pPr>
      <w:ind w:left="4252"/>
    </w:pPr>
    <w:rPr>
      <w:rFonts w:ascii="Arial" w:hAnsi="Arial"/>
      <w:sz w:val="20"/>
      <w:lang w:val="de-DE"/>
    </w:rPr>
  </w:style>
  <w:style w:type="paragraph" w:customStyle="1" w:styleId="Special">
    <w:name w:val="Special"/>
    <w:basedOn w:val="Normal"/>
    <w:next w:val="Normal"/>
    <w:rsid w:val="008C788E"/>
  </w:style>
  <w:style w:type="character" w:styleId="Strong">
    <w:name w:val="Strong"/>
    <w:uiPriority w:val="22"/>
    <w:qFormat/>
    <w:rsid w:val="008C788E"/>
    <w:rPr>
      <w:rFonts w:cs="Times New Roman"/>
      <w:b/>
      <w:lang w:val="fr-FR"/>
    </w:rPr>
  </w:style>
  <w:style w:type="paragraph" w:styleId="Subtitle">
    <w:name w:val="Subtitle"/>
    <w:basedOn w:val="Normal"/>
    <w:link w:val="SubtitleChar"/>
    <w:uiPriority w:val="11"/>
    <w:qFormat/>
    <w:rsid w:val="008C788E"/>
    <w:pPr>
      <w:spacing w:after="60"/>
      <w:jc w:val="center"/>
      <w:outlineLvl w:val="1"/>
    </w:pPr>
    <w:rPr>
      <w:rFonts w:ascii="Arial" w:hAnsi="Arial"/>
      <w:sz w:val="24"/>
      <w:lang w:val="de-DE"/>
    </w:rPr>
  </w:style>
  <w:style w:type="paragraph" w:customStyle="1" w:styleId="Tablefootnote">
    <w:name w:val="Table footnote"/>
    <w:basedOn w:val="Normal"/>
    <w:rsid w:val="008C788E"/>
    <w:pPr>
      <w:tabs>
        <w:tab w:val="left" w:pos="340"/>
      </w:tabs>
      <w:spacing w:before="60" w:after="60" w:line="190" w:lineRule="atLeast"/>
    </w:pPr>
    <w:rPr>
      <w:sz w:val="16"/>
    </w:rPr>
  </w:style>
  <w:style w:type="paragraph" w:styleId="TableofAuthorities">
    <w:name w:val="table of authorities"/>
    <w:basedOn w:val="Normal"/>
    <w:next w:val="Normal"/>
    <w:uiPriority w:val="99"/>
    <w:semiHidden/>
    <w:rsid w:val="008C788E"/>
    <w:pPr>
      <w:ind w:left="200" w:hanging="200"/>
    </w:pPr>
  </w:style>
  <w:style w:type="paragraph" w:styleId="TableofFigures">
    <w:name w:val="table of figures"/>
    <w:basedOn w:val="Normal"/>
    <w:next w:val="Normal"/>
    <w:uiPriority w:val="99"/>
    <w:semiHidden/>
    <w:rsid w:val="008C788E"/>
    <w:pPr>
      <w:ind w:left="400" w:hanging="400"/>
    </w:pPr>
  </w:style>
  <w:style w:type="paragraph" w:customStyle="1" w:styleId="Tabletitle">
    <w:name w:val="Table title"/>
    <w:basedOn w:val="Figuretitle"/>
    <w:rsid w:val="00EB4EBD"/>
    <w:pPr>
      <w:spacing w:before="120" w:after="120"/>
    </w:pPr>
  </w:style>
  <w:style w:type="character" w:customStyle="1" w:styleId="TableFootNoteXref">
    <w:name w:val="TableFootNoteXref"/>
    <w:rsid w:val="008C788E"/>
    <w:rPr>
      <w:noProof/>
      <w:position w:val="6"/>
      <w:sz w:val="14"/>
      <w:lang w:val="fr-FR"/>
    </w:rPr>
  </w:style>
  <w:style w:type="paragraph" w:customStyle="1" w:styleId="Terms">
    <w:name w:val="Term(s)"/>
    <w:basedOn w:val="BaseText"/>
    <w:rsid w:val="00EB4EBD"/>
    <w:pPr>
      <w:suppressAutoHyphens/>
      <w:spacing w:after="0"/>
      <w:jc w:val="left"/>
    </w:pPr>
    <w:rPr>
      <w:b/>
    </w:rPr>
  </w:style>
  <w:style w:type="paragraph" w:customStyle="1" w:styleId="TermNum">
    <w:name w:val="TermNum"/>
    <w:basedOn w:val="BaseText"/>
    <w:rsid w:val="00EB4EBD"/>
    <w:pPr>
      <w:spacing w:after="0"/>
    </w:pPr>
    <w:rPr>
      <w:b/>
    </w:rPr>
  </w:style>
  <w:style w:type="paragraph" w:styleId="Title">
    <w:name w:val="Title"/>
    <w:basedOn w:val="Normal"/>
    <w:link w:val="TitleChar"/>
    <w:uiPriority w:val="10"/>
    <w:qFormat/>
    <w:rsid w:val="008C788E"/>
    <w:pPr>
      <w:spacing w:before="240" w:after="60"/>
      <w:jc w:val="center"/>
      <w:outlineLvl w:val="0"/>
    </w:pPr>
    <w:rPr>
      <w:rFonts w:ascii="Arial" w:hAnsi="Arial"/>
      <w:b/>
      <w:kern w:val="28"/>
      <w:sz w:val="32"/>
      <w:lang w:val="de-DE"/>
    </w:rPr>
  </w:style>
  <w:style w:type="paragraph" w:styleId="TOAHeading">
    <w:name w:val="toa heading"/>
    <w:basedOn w:val="Normal"/>
    <w:next w:val="Normal"/>
    <w:uiPriority w:val="99"/>
    <w:semiHidden/>
    <w:rsid w:val="008C788E"/>
    <w:pPr>
      <w:spacing w:before="120"/>
    </w:pPr>
    <w:rPr>
      <w:b/>
      <w:sz w:val="24"/>
    </w:rPr>
  </w:style>
  <w:style w:type="paragraph" w:styleId="TOC1">
    <w:name w:val="toc 1"/>
    <w:basedOn w:val="Normal"/>
    <w:next w:val="Normal"/>
    <w:uiPriority w:val="39"/>
    <w:rsid w:val="008C788E"/>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8C788E"/>
    <w:pPr>
      <w:spacing w:before="0" w:after="0"/>
      <w:ind w:left="220"/>
    </w:pPr>
    <w:rPr>
      <w:b w:val="0"/>
      <w:bCs w:val="0"/>
      <w:caps w:val="0"/>
      <w:smallCaps/>
    </w:rPr>
  </w:style>
  <w:style w:type="paragraph" w:styleId="TOC3">
    <w:name w:val="toc 3"/>
    <w:basedOn w:val="TOC2"/>
    <w:next w:val="Normal"/>
    <w:uiPriority w:val="39"/>
    <w:rsid w:val="008C788E"/>
    <w:pPr>
      <w:ind w:left="440"/>
    </w:pPr>
    <w:rPr>
      <w:i/>
      <w:iCs/>
      <w:smallCaps w:val="0"/>
    </w:rPr>
  </w:style>
  <w:style w:type="paragraph" w:styleId="TOC4">
    <w:name w:val="toc 4"/>
    <w:basedOn w:val="TOC2"/>
    <w:next w:val="Normal"/>
    <w:uiPriority w:val="39"/>
    <w:semiHidden/>
    <w:rsid w:val="008C788E"/>
    <w:pPr>
      <w:ind w:left="660"/>
    </w:pPr>
    <w:rPr>
      <w:smallCaps w:val="0"/>
      <w:sz w:val="18"/>
      <w:szCs w:val="18"/>
    </w:rPr>
  </w:style>
  <w:style w:type="paragraph" w:styleId="TOC5">
    <w:name w:val="toc 5"/>
    <w:basedOn w:val="TOC4"/>
    <w:next w:val="Normal"/>
    <w:uiPriority w:val="39"/>
    <w:semiHidden/>
    <w:rsid w:val="008C788E"/>
    <w:pPr>
      <w:ind w:left="880"/>
    </w:pPr>
  </w:style>
  <w:style w:type="paragraph" w:styleId="TOC6">
    <w:name w:val="toc 6"/>
    <w:basedOn w:val="TOC4"/>
    <w:next w:val="Normal"/>
    <w:uiPriority w:val="39"/>
    <w:semiHidden/>
    <w:rsid w:val="008C788E"/>
    <w:pPr>
      <w:ind w:left="1100"/>
    </w:pPr>
  </w:style>
  <w:style w:type="paragraph" w:styleId="TOC7">
    <w:name w:val="toc 7"/>
    <w:basedOn w:val="TOC4"/>
    <w:next w:val="Normal"/>
    <w:uiPriority w:val="39"/>
    <w:semiHidden/>
    <w:rsid w:val="008C788E"/>
    <w:pPr>
      <w:ind w:left="1320"/>
    </w:pPr>
  </w:style>
  <w:style w:type="paragraph" w:styleId="TOC8">
    <w:name w:val="toc 8"/>
    <w:basedOn w:val="TOC4"/>
    <w:next w:val="Normal"/>
    <w:uiPriority w:val="39"/>
    <w:semiHidden/>
    <w:rsid w:val="008C788E"/>
    <w:pPr>
      <w:ind w:left="1540"/>
    </w:pPr>
  </w:style>
  <w:style w:type="paragraph" w:styleId="TOC9">
    <w:name w:val="toc 9"/>
    <w:basedOn w:val="TOC1"/>
    <w:next w:val="Normal"/>
    <w:uiPriority w:val="39"/>
    <w:rsid w:val="008C788E"/>
    <w:pPr>
      <w:spacing w:before="0" w:after="0"/>
      <w:ind w:left="1760"/>
    </w:pPr>
    <w:rPr>
      <w:b w:val="0"/>
      <w:bCs w:val="0"/>
      <w:caps w:val="0"/>
      <w:sz w:val="18"/>
      <w:szCs w:val="18"/>
    </w:rPr>
  </w:style>
  <w:style w:type="paragraph" w:customStyle="1" w:styleId="zzBiblio">
    <w:name w:val="zzBiblio"/>
    <w:basedOn w:val="Normal"/>
    <w:next w:val="Bibliography1"/>
    <w:rsid w:val="008C788E"/>
    <w:pPr>
      <w:pageBreakBefore/>
      <w:spacing w:after="760" w:line="310" w:lineRule="exact"/>
      <w:jc w:val="center"/>
    </w:pPr>
    <w:rPr>
      <w:b/>
      <w:sz w:val="28"/>
    </w:rPr>
  </w:style>
  <w:style w:type="paragraph" w:customStyle="1" w:styleId="zzContents">
    <w:name w:val="zzContents"/>
    <w:basedOn w:val="Introduction"/>
    <w:next w:val="TOC1"/>
    <w:rsid w:val="008C788E"/>
    <w:pPr>
      <w:tabs>
        <w:tab w:val="clear" w:pos="400"/>
      </w:tabs>
    </w:pPr>
  </w:style>
  <w:style w:type="paragraph" w:customStyle="1" w:styleId="zzCopyright">
    <w:name w:val="zzCopyright"/>
    <w:basedOn w:val="Normal"/>
    <w:next w:val="Normal"/>
    <w:rsid w:val="008C788E"/>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8C788E"/>
    <w:pPr>
      <w:spacing w:after="220"/>
      <w:jc w:val="right"/>
    </w:pPr>
    <w:rPr>
      <w:b/>
      <w:color w:val="000000"/>
      <w:sz w:val="24"/>
    </w:rPr>
  </w:style>
  <w:style w:type="paragraph" w:customStyle="1" w:styleId="zzForeword">
    <w:name w:val="zzForeword"/>
    <w:basedOn w:val="Introduction"/>
    <w:next w:val="Normal"/>
    <w:rsid w:val="008C788E"/>
    <w:pPr>
      <w:tabs>
        <w:tab w:val="clear" w:pos="400"/>
      </w:tabs>
    </w:pPr>
    <w:rPr>
      <w:color w:val="0000FF"/>
    </w:rPr>
  </w:style>
  <w:style w:type="paragraph" w:customStyle="1" w:styleId="zzHelp">
    <w:name w:val="zzHelp"/>
    <w:basedOn w:val="Normal"/>
    <w:rsid w:val="008C788E"/>
    <w:rPr>
      <w:color w:val="008000"/>
    </w:rPr>
  </w:style>
  <w:style w:type="paragraph" w:customStyle="1" w:styleId="zzIndex">
    <w:name w:val="zzIndex"/>
    <w:basedOn w:val="zzBiblio"/>
    <w:next w:val="IndexHeading"/>
    <w:rsid w:val="008C788E"/>
  </w:style>
  <w:style w:type="paragraph" w:customStyle="1" w:styleId="zzLc5">
    <w:name w:val="zzLc5"/>
    <w:basedOn w:val="Normal"/>
    <w:next w:val="Normal"/>
    <w:rsid w:val="008C788E"/>
    <w:pPr>
      <w:jc w:val="left"/>
    </w:pPr>
  </w:style>
  <w:style w:type="paragraph" w:customStyle="1" w:styleId="zzLc6">
    <w:name w:val="zzLc6"/>
    <w:basedOn w:val="Normal"/>
    <w:next w:val="Normal"/>
    <w:rsid w:val="008C788E"/>
    <w:pPr>
      <w:jc w:val="left"/>
    </w:pPr>
  </w:style>
  <w:style w:type="paragraph" w:customStyle="1" w:styleId="zzLn5">
    <w:name w:val="zzLn5"/>
    <w:basedOn w:val="Normal"/>
    <w:next w:val="Normal"/>
    <w:rsid w:val="008C788E"/>
    <w:pPr>
      <w:jc w:val="left"/>
    </w:pPr>
  </w:style>
  <w:style w:type="paragraph" w:customStyle="1" w:styleId="zzLn6">
    <w:name w:val="zzLn6"/>
    <w:basedOn w:val="Normal"/>
    <w:next w:val="Normal"/>
    <w:rsid w:val="008C788E"/>
    <w:pPr>
      <w:jc w:val="left"/>
    </w:pPr>
  </w:style>
  <w:style w:type="paragraph" w:customStyle="1" w:styleId="zzSTDTitle">
    <w:name w:val="zzSTDTitle"/>
    <w:basedOn w:val="Normal"/>
    <w:next w:val="Normal"/>
    <w:rsid w:val="008C788E"/>
    <w:pPr>
      <w:suppressAutoHyphens/>
      <w:spacing w:before="400" w:after="760" w:line="350" w:lineRule="exact"/>
      <w:jc w:val="left"/>
    </w:pPr>
    <w:rPr>
      <w:b/>
      <w:color w:val="0000FF"/>
      <w:sz w:val="32"/>
    </w:rPr>
  </w:style>
  <w:style w:type="paragraph" w:customStyle="1" w:styleId="Code">
    <w:name w:val="Code"/>
    <w:basedOn w:val="BaseText"/>
    <w:link w:val="CodeChar"/>
    <w:rsid w:val="00EB4EBD"/>
    <w:pPr>
      <w:spacing w:after="0"/>
      <w:jc w:val="left"/>
    </w:pPr>
    <w:rPr>
      <w:rFonts w:ascii="Courier New" w:hAnsi="Courier New"/>
    </w:rPr>
  </w:style>
  <w:style w:type="paragraph" w:customStyle="1" w:styleId="Tabletext10">
    <w:name w:val="Table text (10)"/>
    <w:basedOn w:val="Normal"/>
    <w:rsid w:val="008C788E"/>
    <w:pPr>
      <w:spacing w:before="60" w:after="60"/>
    </w:pPr>
  </w:style>
  <w:style w:type="paragraph" w:customStyle="1" w:styleId="Tabletext9">
    <w:name w:val="Table text (9)"/>
    <w:basedOn w:val="Normal"/>
    <w:rsid w:val="008C788E"/>
    <w:pPr>
      <w:spacing w:before="60" w:after="60" w:line="210" w:lineRule="atLeast"/>
    </w:pPr>
    <w:rPr>
      <w:sz w:val="18"/>
    </w:rPr>
  </w:style>
  <w:style w:type="paragraph" w:customStyle="1" w:styleId="Tabletext8">
    <w:name w:val="Table text (8)"/>
    <w:basedOn w:val="Normal"/>
    <w:rsid w:val="008C788E"/>
    <w:pPr>
      <w:spacing w:before="60" w:after="60" w:line="190" w:lineRule="atLeast"/>
    </w:pPr>
    <w:rPr>
      <w:sz w:val="16"/>
    </w:rPr>
  </w:style>
  <w:style w:type="paragraph" w:customStyle="1" w:styleId="Tabletext7">
    <w:name w:val="Table text (7)"/>
    <w:basedOn w:val="Normal"/>
    <w:rsid w:val="008C788E"/>
    <w:pPr>
      <w:spacing w:before="60" w:after="60" w:line="170" w:lineRule="atLeast"/>
    </w:pPr>
    <w:rPr>
      <w:sz w:val="14"/>
    </w:rPr>
  </w:style>
  <w:style w:type="character" w:customStyle="1" w:styleId="CodeChar">
    <w:name w:val="Code Char"/>
    <w:link w:val="Code"/>
    <w:locked/>
    <w:rsid w:val="00F92183"/>
    <w:rPr>
      <w:rFonts w:ascii="Courier New" w:eastAsia="Calibri" w:hAnsi="Courier New"/>
      <w:sz w:val="22"/>
      <w:szCs w:val="22"/>
      <w:lang w:val="en-GB"/>
    </w:rPr>
  </w:style>
  <w:style w:type="character" w:customStyle="1" w:styleId="CommentTextChar">
    <w:name w:val="Comment Text Char"/>
    <w:link w:val="CommentText"/>
    <w:uiPriority w:val="99"/>
    <w:semiHidden/>
    <w:locked/>
    <w:rsid w:val="00F92183"/>
    <w:rPr>
      <w:rFonts w:ascii="Arial" w:hAnsi="Arial"/>
      <w:lang w:val="de-DE" w:eastAsia="ja-JP"/>
    </w:rPr>
  </w:style>
  <w:style w:type="paragraph" w:styleId="BalloonText">
    <w:name w:val="Balloon Text"/>
    <w:basedOn w:val="Normal"/>
    <w:link w:val="BalloonTextChar"/>
    <w:uiPriority w:val="99"/>
    <w:semiHidden/>
    <w:rsid w:val="00F92183"/>
    <w:pPr>
      <w:spacing w:after="0" w:line="240" w:lineRule="auto"/>
    </w:pPr>
    <w:rPr>
      <w:rFonts w:ascii="Tahoma" w:hAnsi="Tahoma"/>
      <w:sz w:val="16"/>
      <w:lang w:val="de-DE"/>
    </w:rPr>
  </w:style>
  <w:style w:type="character" w:customStyle="1" w:styleId="BalloonTextChar">
    <w:name w:val="Balloon Text Char"/>
    <w:link w:val="BalloonText"/>
    <w:uiPriority w:val="99"/>
    <w:semiHidden/>
    <w:locked/>
    <w:rsid w:val="00F92183"/>
    <w:rPr>
      <w:rFonts w:ascii="Tahoma" w:hAnsi="Tahoma"/>
      <w:sz w:val="16"/>
      <w:lang w:val="de-DE" w:eastAsia="ja-JP"/>
    </w:rPr>
  </w:style>
  <w:style w:type="paragraph" w:customStyle="1" w:styleId="ColorfulList-Accent11">
    <w:name w:val="Colorful List - Accent 11"/>
    <w:basedOn w:val="Normal"/>
    <w:rsid w:val="00B909EA"/>
    <w:pPr>
      <w:spacing w:after="120" w:line="240" w:lineRule="auto"/>
      <w:ind w:left="720"/>
      <w:contextualSpacing/>
      <w:jc w:val="left"/>
    </w:pPr>
    <w:rPr>
      <w:rFonts w:ascii="Times New Roman" w:hAnsi="Times New Roman"/>
      <w:sz w:val="21"/>
      <w:szCs w:val="24"/>
    </w:rPr>
  </w:style>
  <w:style w:type="paragraph" w:styleId="CommentSubject">
    <w:name w:val="annotation subject"/>
    <w:basedOn w:val="CommentText"/>
    <w:next w:val="CommentText"/>
    <w:link w:val="CommentSubjectChar"/>
    <w:uiPriority w:val="99"/>
    <w:semiHidden/>
    <w:rsid w:val="00B1080A"/>
    <w:rPr>
      <w:b/>
    </w:rPr>
  </w:style>
  <w:style w:type="character" w:customStyle="1" w:styleId="CommentSubjectChar">
    <w:name w:val="Comment Subject Char"/>
    <w:link w:val="CommentSubject"/>
    <w:uiPriority w:val="99"/>
    <w:semiHidden/>
    <w:locked/>
    <w:rsid w:val="00B1080A"/>
    <w:rPr>
      <w:rFonts w:ascii="Arial" w:hAnsi="Arial"/>
      <w:b/>
      <w:lang w:val="de-DE" w:eastAsia="ja-JP"/>
    </w:rPr>
  </w:style>
  <w:style w:type="paragraph" w:styleId="HTMLPreformatted">
    <w:name w:val="HTML Preformatted"/>
    <w:basedOn w:val="Normal"/>
    <w:link w:val="HTMLPreformattedChar"/>
    <w:uiPriority w:val="99"/>
    <w:semiHidden/>
    <w:rsid w:val="006252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sz w:val="20"/>
      <w:lang w:val="en-US" w:eastAsia="en-US"/>
    </w:rPr>
  </w:style>
  <w:style w:type="character" w:customStyle="1" w:styleId="HTMLPreformattedChar">
    <w:name w:val="HTML Preformatted Char"/>
    <w:link w:val="HTMLPreformatted"/>
    <w:uiPriority w:val="99"/>
    <w:semiHidden/>
    <w:locked/>
    <w:rsid w:val="006252EB"/>
    <w:rPr>
      <w:rFonts w:ascii="Courier New" w:hAnsi="Courier New"/>
    </w:rPr>
  </w:style>
  <w:style w:type="character" w:customStyle="1" w:styleId="h1">
    <w:name w:val="h1"/>
    <w:rsid w:val="006252EB"/>
    <w:rPr>
      <w:rFonts w:cs="Times New Roman"/>
    </w:rPr>
  </w:style>
  <w:style w:type="paragraph" w:customStyle="1" w:styleId="ColorfulShading-Accent11">
    <w:name w:val="Colorful Shading - Accent 11"/>
    <w:hidden/>
    <w:rsid w:val="00677F71"/>
    <w:rPr>
      <w:rFonts w:ascii="Arial" w:hAnsi="Arial"/>
      <w:lang w:val="de-DE" w:eastAsia="ja-JP"/>
    </w:rPr>
  </w:style>
  <w:style w:type="paragraph" w:customStyle="1" w:styleId="F1NA213">
    <w:name w:val="F1NA213"/>
    <w:rsid w:val="00BA1106"/>
    <w:pPr>
      <w:spacing w:after="240" w:line="230" w:lineRule="exact"/>
      <w:jc w:val="both"/>
    </w:pPr>
    <w:rPr>
      <w:rFonts w:ascii="Arial" w:hAnsi="Arial" w:cs="Arial"/>
      <w:color w:val="0000FF"/>
      <w:lang w:val="fr-FR" w:eastAsia="ja-JP"/>
    </w:rPr>
  </w:style>
  <w:style w:type="paragraph" w:customStyle="1" w:styleId="Bibliography2">
    <w:name w:val="Bibliography2"/>
    <w:basedOn w:val="Normal"/>
    <w:rsid w:val="00B478B4"/>
    <w:pPr>
      <w:tabs>
        <w:tab w:val="left" w:pos="660"/>
      </w:tabs>
      <w:ind w:left="660" w:hanging="660"/>
    </w:pPr>
    <w:rPr>
      <w:rFonts w:cs="Arial"/>
      <w:lang w:val="en-US"/>
    </w:rPr>
  </w:style>
  <w:style w:type="paragraph" w:styleId="Revision">
    <w:name w:val="Revision"/>
    <w:hidden/>
    <w:uiPriority w:val="71"/>
    <w:rsid w:val="00723B6D"/>
    <w:rPr>
      <w:rFonts w:ascii="Arial" w:hAnsi="Arial"/>
      <w:lang w:val="de-DE" w:eastAsia="ja-JP"/>
    </w:rPr>
  </w:style>
  <w:style w:type="paragraph" w:styleId="TOCHeading">
    <w:name w:val="TOC Heading"/>
    <w:basedOn w:val="Heading1"/>
    <w:next w:val="Normal"/>
    <w:uiPriority w:val="39"/>
    <w:unhideWhenUsed/>
    <w:qFormat/>
    <w:rsid w:val="005F172E"/>
    <w:pPr>
      <w:keepLines/>
      <w:numPr>
        <w:numId w:val="0"/>
      </w:numPr>
      <w:tabs>
        <w:tab w:val="clear" w:pos="400"/>
        <w:tab w:val="clear" w:pos="560"/>
      </w:tabs>
      <w:suppressAutoHyphens w:val="0"/>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character" w:customStyle="1" w:styleId="HeaderChar">
    <w:name w:val="Header Char"/>
    <w:basedOn w:val="DefaultParagraphFont"/>
    <w:link w:val="Header"/>
    <w:uiPriority w:val="99"/>
    <w:semiHidden/>
    <w:rsid w:val="00E25517"/>
    <w:rPr>
      <w:rFonts w:ascii="Arial" w:hAnsi="Arial"/>
      <w:b/>
      <w:sz w:val="22"/>
      <w:lang w:val="de-DE" w:eastAsia="ja-JP"/>
    </w:rPr>
  </w:style>
  <w:style w:type="character" w:customStyle="1" w:styleId="Heading1Char">
    <w:name w:val="Heading 1 Char"/>
    <w:basedOn w:val="DefaultParagraphFont"/>
    <w:link w:val="Heading1"/>
    <w:rsid w:val="009936B3"/>
    <w:rPr>
      <w:rFonts w:ascii="Cambria" w:hAnsi="Cambria"/>
      <w:b/>
      <w:sz w:val="26"/>
      <w:lang w:val="en-GB" w:eastAsia="ja-JP"/>
    </w:rPr>
  </w:style>
  <w:style w:type="paragraph" w:customStyle="1" w:styleId="ForewordText">
    <w:name w:val="Foreword Text"/>
    <w:basedOn w:val="BaseText"/>
    <w:link w:val="ForewordTextChar"/>
    <w:rsid w:val="00EB4EBD"/>
  </w:style>
  <w:style w:type="character" w:customStyle="1" w:styleId="ForewordTextChar">
    <w:name w:val="Foreword Text Char"/>
    <w:link w:val="ForewordText"/>
    <w:locked/>
    <w:rsid w:val="00C50E74"/>
    <w:rPr>
      <w:rFonts w:ascii="Cambria" w:eastAsia="Calibri" w:hAnsi="Cambria"/>
      <w:sz w:val="22"/>
      <w:szCs w:val="22"/>
      <w:lang w:val="en-GB"/>
    </w:rPr>
  </w:style>
  <w:style w:type="paragraph" w:customStyle="1" w:styleId="ListContinue1">
    <w:name w:val="List Continue 1"/>
    <w:basedOn w:val="BaseText"/>
    <w:rsid w:val="00EB4EBD"/>
    <w:pPr>
      <w:ind w:left="403" w:hanging="403"/>
    </w:pPr>
  </w:style>
  <w:style w:type="character" w:customStyle="1" w:styleId="BodyTextChar">
    <w:name w:val="Body Text Char"/>
    <w:link w:val="BodyText"/>
    <w:uiPriority w:val="99"/>
    <w:rsid w:val="00EB4EBD"/>
    <w:rPr>
      <w:rFonts w:ascii="Cambria" w:eastAsia="Calibri" w:hAnsi="Cambria"/>
      <w:sz w:val="22"/>
      <w:szCs w:val="22"/>
      <w:lang w:val="en-GB"/>
    </w:rPr>
  </w:style>
  <w:style w:type="table" w:styleId="TableGrid">
    <w:name w:val="Table Grid"/>
    <w:basedOn w:val="TableNormal"/>
    <w:locked/>
    <w:rsid w:val="00F120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73210"/>
    <w:pPr>
      <w:spacing w:before="100" w:beforeAutospacing="1" w:after="100" w:afterAutospacing="1" w:line="240" w:lineRule="auto"/>
      <w:jc w:val="left"/>
    </w:pPr>
    <w:rPr>
      <w:rFonts w:ascii="Times New Roman" w:eastAsiaTheme="minorEastAsia" w:hAnsi="Times New Roman"/>
      <w:sz w:val="24"/>
      <w:szCs w:val="24"/>
      <w:lang w:val="en-US" w:eastAsia="en-US"/>
    </w:rPr>
  </w:style>
  <w:style w:type="paragraph" w:styleId="ListParagraph">
    <w:name w:val="List Paragraph"/>
    <w:basedOn w:val="Normal"/>
    <w:link w:val="ListParagraphChar"/>
    <w:uiPriority w:val="34"/>
    <w:qFormat/>
    <w:rsid w:val="005609D7"/>
    <w:pPr>
      <w:ind w:left="720"/>
      <w:contextualSpacing/>
    </w:pPr>
  </w:style>
  <w:style w:type="character" w:customStyle="1" w:styleId="MTConvertedEquation">
    <w:name w:val="MTConvertedEquation"/>
    <w:basedOn w:val="DefaultParagraphFont"/>
    <w:rsid w:val="00E675BF"/>
    <w:rPr>
      <w:b/>
      <w:sz w:val="28"/>
      <w:szCs w:val="28"/>
      <w:lang w:val="en-GB"/>
    </w:rPr>
  </w:style>
  <w:style w:type="character" w:customStyle="1" w:styleId="ISOCode">
    <w:name w:val="ISOCode"/>
    <w:basedOn w:val="DefaultParagraphFont"/>
    <w:rsid w:val="00E675BF"/>
    <w:rPr>
      <w:rFonts w:ascii="Courier New" w:hAnsi="Courier New" w:cs="Courier New"/>
      <w:b w:val="0"/>
      <w:i w:val="0"/>
      <w:sz w:val="28"/>
      <w:szCs w:val="28"/>
      <w:lang w:val="en-GB"/>
    </w:rPr>
  </w:style>
  <w:style w:type="character" w:customStyle="1" w:styleId="ISOCodeitalic">
    <w:name w:val="ISOCode_italic"/>
    <w:basedOn w:val="DefaultParagraphFont"/>
    <w:rsid w:val="00E675BF"/>
    <w:rPr>
      <w:rFonts w:ascii="Courier New" w:hAnsi="Courier New" w:cs="Courier New"/>
      <w:b w:val="0"/>
      <w:i/>
      <w:sz w:val="28"/>
      <w:szCs w:val="28"/>
      <w:lang w:val="en-GB"/>
    </w:rPr>
  </w:style>
  <w:style w:type="character" w:customStyle="1" w:styleId="ISOCodebold">
    <w:name w:val="ISOCode_bold"/>
    <w:basedOn w:val="DefaultParagraphFont"/>
    <w:rsid w:val="00E675BF"/>
    <w:rPr>
      <w:rFonts w:ascii="Courier New" w:hAnsi="Courier New" w:cs="Courier New"/>
      <w:b/>
      <w:i w:val="0"/>
      <w:sz w:val="28"/>
      <w:szCs w:val="28"/>
      <w:lang w:val="en-GB"/>
    </w:rPr>
  </w:style>
  <w:style w:type="paragraph" w:styleId="Bibliography">
    <w:name w:val="Bibliography"/>
    <w:basedOn w:val="Normal"/>
    <w:next w:val="Normal"/>
    <w:uiPriority w:val="70"/>
    <w:semiHidden/>
    <w:unhideWhenUsed/>
    <w:rsid w:val="006A00DD"/>
  </w:style>
  <w:style w:type="paragraph" w:styleId="E-mailSignature">
    <w:name w:val="E-mail Signature"/>
    <w:basedOn w:val="Normal"/>
    <w:link w:val="E-mailSignatureChar"/>
    <w:uiPriority w:val="99"/>
    <w:semiHidden/>
    <w:unhideWhenUsed/>
    <w:rsid w:val="006A00DD"/>
    <w:pPr>
      <w:spacing w:after="0" w:line="240" w:lineRule="auto"/>
    </w:pPr>
    <w:rPr>
      <w:rFonts w:ascii="Arial" w:hAnsi="Arial"/>
      <w:sz w:val="20"/>
      <w:lang w:val="de-DE"/>
    </w:rPr>
  </w:style>
  <w:style w:type="character" w:customStyle="1" w:styleId="E-mailSignatureChar">
    <w:name w:val="E-mail Signature Char"/>
    <w:basedOn w:val="DefaultParagraphFont"/>
    <w:link w:val="E-mailSignature"/>
    <w:uiPriority w:val="99"/>
    <w:semiHidden/>
    <w:rsid w:val="006A00DD"/>
    <w:rPr>
      <w:rFonts w:ascii="Arial" w:hAnsi="Arial"/>
      <w:lang w:val="de-DE" w:eastAsia="ja-JP"/>
    </w:rPr>
  </w:style>
  <w:style w:type="paragraph" w:styleId="HTMLAddress">
    <w:name w:val="HTML Address"/>
    <w:basedOn w:val="Normal"/>
    <w:link w:val="HTMLAddressChar"/>
    <w:uiPriority w:val="99"/>
    <w:semiHidden/>
    <w:unhideWhenUsed/>
    <w:rsid w:val="006A00DD"/>
    <w:pPr>
      <w:spacing w:after="0" w:line="240" w:lineRule="auto"/>
    </w:pPr>
    <w:rPr>
      <w:rFonts w:ascii="Arial" w:hAnsi="Arial"/>
      <w:i/>
      <w:iCs/>
      <w:sz w:val="20"/>
      <w:lang w:val="de-DE"/>
    </w:rPr>
  </w:style>
  <w:style w:type="character" w:customStyle="1" w:styleId="HTMLAddressChar">
    <w:name w:val="HTML Address Char"/>
    <w:basedOn w:val="DefaultParagraphFont"/>
    <w:link w:val="HTMLAddress"/>
    <w:uiPriority w:val="99"/>
    <w:semiHidden/>
    <w:rsid w:val="006A00DD"/>
    <w:rPr>
      <w:rFonts w:ascii="Arial" w:hAnsi="Arial"/>
      <w:i/>
      <w:iCs/>
      <w:lang w:val="de-DE" w:eastAsia="ja-JP"/>
    </w:rPr>
  </w:style>
  <w:style w:type="paragraph" w:styleId="IntenseQuote">
    <w:name w:val="Intense Quote"/>
    <w:basedOn w:val="Normal"/>
    <w:next w:val="Normal"/>
    <w:link w:val="IntenseQuoteChar"/>
    <w:uiPriority w:val="60"/>
    <w:qFormat/>
    <w:rsid w:val="006A00DD"/>
    <w:pPr>
      <w:pBdr>
        <w:top w:val="single" w:sz="4" w:space="10" w:color="4F81BD" w:themeColor="accent1"/>
        <w:bottom w:val="single" w:sz="4" w:space="10" w:color="4F81BD" w:themeColor="accent1"/>
      </w:pBdr>
      <w:spacing w:before="360" w:after="360"/>
      <w:ind w:left="864" w:right="864"/>
      <w:jc w:val="center"/>
    </w:pPr>
    <w:rPr>
      <w:rFonts w:ascii="Arial" w:hAnsi="Arial"/>
      <w:i/>
      <w:iCs/>
      <w:color w:val="4F81BD" w:themeColor="accent1"/>
      <w:sz w:val="20"/>
      <w:lang w:val="de-DE"/>
    </w:rPr>
  </w:style>
  <w:style w:type="character" w:customStyle="1" w:styleId="IntenseQuoteChar">
    <w:name w:val="Intense Quote Char"/>
    <w:basedOn w:val="DefaultParagraphFont"/>
    <w:link w:val="IntenseQuote"/>
    <w:uiPriority w:val="60"/>
    <w:rsid w:val="006A00DD"/>
    <w:rPr>
      <w:rFonts w:ascii="Arial" w:hAnsi="Arial"/>
      <w:i/>
      <w:iCs/>
      <w:color w:val="4F81BD" w:themeColor="accent1"/>
      <w:lang w:val="de-DE" w:eastAsia="ja-JP"/>
    </w:rPr>
  </w:style>
  <w:style w:type="paragraph" w:styleId="NoSpacing">
    <w:name w:val="No Spacing"/>
    <w:uiPriority w:val="1"/>
    <w:qFormat/>
    <w:rsid w:val="006A00DD"/>
    <w:pPr>
      <w:jc w:val="both"/>
    </w:pPr>
    <w:rPr>
      <w:rFonts w:ascii="Arial" w:hAnsi="Arial"/>
      <w:lang w:val="de-DE" w:eastAsia="ja-JP"/>
    </w:rPr>
  </w:style>
  <w:style w:type="paragraph" w:styleId="Quote">
    <w:name w:val="Quote"/>
    <w:basedOn w:val="Normal"/>
    <w:next w:val="Normal"/>
    <w:link w:val="QuoteChar"/>
    <w:uiPriority w:val="73"/>
    <w:qFormat/>
    <w:rsid w:val="006A00DD"/>
    <w:pPr>
      <w:spacing w:before="200" w:after="160"/>
      <w:ind w:left="864" w:right="864"/>
      <w:jc w:val="center"/>
    </w:pPr>
    <w:rPr>
      <w:rFonts w:ascii="Arial" w:hAnsi="Arial"/>
      <w:i/>
      <w:iCs/>
      <w:color w:val="404040" w:themeColor="text1" w:themeTint="BF"/>
      <w:sz w:val="20"/>
      <w:lang w:val="de-DE"/>
    </w:rPr>
  </w:style>
  <w:style w:type="character" w:customStyle="1" w:styleId="QuoteChar">
    <w:name w:val="Quote Char"/>
    <w:basedOn w:val="DefaultParagraphFont"/>
    <w:link w:val="Quote"/>
    <w:uiPriority w:val="73"/>
    <w:rsid w:val="006A00DD"/>
    <w:rPr>
      <w:rFonts w:ascii="Arial" w:hAnsi="Arial"/>
      <w:i/>
      <w:iCs/>
      <w:color w:val="404040" w:themeColor="text1" w:themeTint="BF"/>
      <w:lang w:val="de-DE" w:eastAsia="ja-JP"/>
    </w:rPr>
  </w:style>
  <w:style w:type="character" w:customStyle="1" w:styleId="aubase">
    <w:name w:val="au_base"/>
    <w:rsid w:val="00EB4EBD"/>
    <w:rPr>
      <w:rFonts w:ascii="Cambria" w:hAnsi="Cambria"/>
    </w:rPr>
  </w:style>
  <w:style w:type="character" w:customStyle="1" w:styleId="aucollab">
    <w:name w:val="au_collab"/>
    <w:rsid w:val="00EB4EBD"/>
    <w:rPr>
      <w:rFonts w:ascii="Cambria" w:hAnsi="Cambria"/>
      <w:bdr w:val="none" w:sz="0" w:space="0" w:color="auto"/>
      <w:shd w:val="clear" w:color="auto" w:fill="C0C0C0"/>
    </w:rPr>
  </w:style>
  <w:style w:type="character" w:customStyle="1" w:styleId="Heading2Char">
    <w:name w:val="Heading 2 Char"/>
    <w:basedOn w:val="DefaultParagraphFont"/>
    <w:link w:val="Heading2"/>
    <w:rsid w:val="006A00DD"/>
    <w:rPr>
      <w:rFonts w:ascii="Cambria" w:hAnsi="Cambria"/>
      <w:b/>
      <w:sz w:val="24"/>
      <w:lang w:val="en-GB" w:eastAsia="ja-JP"/>
    </w:rPr>
  </w:style>
  <w:style w:type="character" w:customStyle="1" w:styleId="Heading3Char">
    <w:name w:val="Heading 3 Char"/>
    <w:basedOn w:val="DefaultParagraphFont"/>
    <w:link w:val="Heading3"/>
    <w:rsid w:val="006A00DD"/>
    <w:rPr>
      <w:rFonts w:ascii="Cambria" w:hAnsi="Cambria"/>
      <w:b/>
      <w:sz w:val="22"/>
      <w:lang w:val="en-GB" w:eastAsia="ja-JP"/>
    </w:rPr>
  </w:style>
  <w:style w:type="character" w:customStyle="1" w:styleId="Heading4Char">
    <w:name w:val="Heading 4 Char"/>
    <w:basedOn w:val="DefaultParagraphFont"/>
    <w:link w:val="Heading4"/>
    <w:rsid w:val="006A00DD"/>
    <w:rPr>
      <w:rFonts w:ascii="Cambria" w:hAnsi="Cambria"/>
      <w:b/>
      <w:sz w:val="22"/>
      <w:lang w:val="en-GB" w:eastAsia="ja-JP"/>
    </w:rPr>
  </w:style>
  <w:style w:type="character" w:customStyle="1" w:styleId="Heading5Char">
    <w:name w:val="Heading 5 Char"/>
    <w:basedOn w:val="DefaultParagraphFont"/>
    <w:link w:val="Heading5"/>
    <w:rsid w:val="006A00DD"/>
    <w:rPr>
      <w:rFonts w:ascii="Cambria" w:hAnsi="Cambria"/>
      <w:b/>
      <w:sz w:val="22"/>
      <w:lang w:val="en-GB" w:eastAsia="ja-JP"/>
    </w:rPr>
  </w:style>
  <w:style w:type="character" w:customStyle="1" w:styleId="Heading6Char">
    <w:name w:val="Heading 6 Char"/>
    <w:basedOn w:val="DefaultParagraphFont"/>
    <w:link w:val="Heading6"/>
    <w:rsid w:val="006A00DD"/>
    <w:rPr>
      <w:rFonts w:ascii="Cambria" w:hAnsi="Cambria"/>
      <w:b/>
      <w:sz w:val="22"/>
      <w:lang w:val="en-GB" w:eastAsia="ja-JP"/>
    </w:rPr>
  </w:style>
  <w:style w:type="character" w:customStyle="1" w:styleId="Heading7Char">
    <w:name w:val="Heading 7 Char"/>
    <w:basedOn w:val="DefaultParagraphFont"/>
    <w:link w:val="Heading7"/>
    <w:uiPriority w:val="9"/>
    <w:rsid w:val="006A00DD"/>
    <w:rPr>
      <w:rFonts w:ascii="Cambria" w:hAnsi="Cambria"/>
      <w:b/>
      <w:sz w:val="22"/>
      <w:lang w:val="en-GB" w:eastAsia="ja-JP"/>
    </w:rPr>
  </w:style>
  <w:style w:type="character" w:customStyle="1" w:styleId="Heading8Char">
    <w:name w:val="Heading 8 Char"/>
    <w:basedOn w:val="DefaultParagraphFont"/>
    <w:link w:val="Heading8"/>
    <w:uiPriority w:val="9"/>
    <w:rsid w:val="006A00DD"/>
    <w:rPr>
      <w:rFonts w:ascii="Cambria" w:hAnsi="Cambria"/>
      <w:b/>
      <w:sz w:val="22"/>
      <w:lang w:val="en-GB" w:eastAsia="ja-JP"/>
    </w:rPr>
  </w:style>
  <w:style w:type="character" w:customStyle="1" w:styleId="Heading9Char">
    <w:name w:val="Heading 9 Char"/>
    <w:basedOn w:val="DefaultParagraphFont"/>
    <w:link w:val="Heading9"/>
    <w:uiPriority w:val="9"/>
    <w:rsid w:val="006A00DD"/>
    <w:rPr>
      <w:rFonts w:ascii="Cambria" w:hAnsi="Cambria"/>
      <w:b/>
      <w:sz w:val="22"/>
      <w:lang w:val="en-GB" w:eastAsia="ja-JP"/>
    </w:rPr>
  </w:style>
  <w:style w:type="character" w:customStyle="1" w:styleId="BodyText2Char">
    <w:name w:val="Body Text 2 Char"/>
    <w:basedOn w:val="DefaultParagraphFont"/>
    <w:link w:val="BodyText2"/>
    <w:uiPriority w:val="99"/>
    <w:semiHidden/>
    <w:rsid w:val="006A00DD"/>
    <w:rPr>
      <w:rFonts w:ascii="Arial" w:hAnsi="Arial"/>
      <w:sz w:val="16"/>
      <w:lang w:val="de-DE" w:eastAsia="ja-JP"/>
    </w:rPr>
  </w:style>
  <w:style w:type="character" w:customStyle="1" w:styleId="BodyText3Char">
    <w:name w:val="Body Text 3 Char"/>
    <w:basedOn w:val="DefaultParagraphFont"/>
    <w:link w:val="BodyText3"/>
    <w:uiPriority w:val="99"/>
    <w:semiHidden/>
    <w:rsid w:val="006A00DD"/>
    <w:rPr>
      <w:rFonts w:ascii="Arial" w:hAnsi="Arial"/>
      <w:sz w:val="14"/>
      <w:lang w:val="de-DE" w:eastAsia="ja-JP"/>
    </w:rPr>
  </w:style>
  <w:style w:type="character" w:customStyle="1" w:styleId="BodyTextFirstIndentChar">
    <w:name w:val="Body Text First Indent Char"/>
    <w:basedOn w:val="BodyTextChar"/>
    <w:link w:val="BodyTextFirstIndent"/>
    <w:uiPriority w:val="99"/>
    <w:semiHidden/>
    <w:rsid w:val="006A00DD"/>
    <w:rPr>
      <w:rFonts w:ascii="Cambria" w:eastAsia="Calibri" w:hAnsi="Cambria"/>
      <w:sz w:val="22"/>
      <w:szCs w:val="22"/>
      <w:lang w:val="en-GB"/>
    </w:rPr>
  </w:style>
  <w:style w:type="character" w:customStyle="1" w:styleId="BodyTextIndentChar">
    <w:name w:val="Body Text Indent Char"/>
    <w:basedOn w:val="DefaultParagraphFont"/>
    <w:link w:val="BodyTextIndent"/>
    <w:uiPriority w:val="99"/>
    <w:semiHidden/>
    <w:rsid w:val="006A00DD"/>
    <w:rPr>
      <w:rFonts w:ascii="Arial" w:hAnsi="Arial"/>
      <w:lang w:val="de-DE" w:eastAsia="ja-JP"/>
    </w:rPr>
  </w:style>
  <w:style w:type="character" w:customStyle="1" w:styleId="BodyTextFirstIndent2Char">
    <w:name w:val="Body Text First Indent 2 Char"/>
    <w:basedOn w:val="BodyTextIndentChar"/>
    <w:link w:val="BodyTextFirstIndent2"/>
    <w:uiPriority w:val="99"/>
    <w:semiHidden/>
    <w:rsid w:val="006A00DD"/>
    <w:rPr>
      <w:rFonts w:ascii="Arial" w:hAnsi="Arial"/>
      <w:lang w:val="de-DE" w:eastAsia="ja-JP"/>
    </w:rPr>
  </w:style>
  <w:style w:type="character" w:customStyle="1" w:styleId="BodyTextIndent2Char">
    <w:name w:val="Body Text Indent 2 Char"/>
    <w:basedOn w:val="DefaultParagraphFont"/>
    <w:link w:val="BodyTextIndent2"/>
    <w:uiPriority w:val="99"/>
    <w:semiHidden/>
    <w:rsid w:val="006A00DD"/>
    <w:rPr>
      <w:rFonts w:ascii="Arial" w:hAnsi="Arial"/>
      <w:lang w:val="de-DE" w:eastAsia="ja-JP"/>
    </w:rPr>
  </w:style>
  <w:style w:type="character" w:customStyle="1" w:styleId="BodyTextIndent3Char">
    <w:name w:val="Body Text Indent 3 Char"/>
    <w:basedOn w:val="DefaultParagraphFont"/>
    <w:link w:val="BodyTextIndent3"/>
    <w:uiPriority w:val="99"/>
    <w:semiHidden/>
    <w:rsid w:val="006A00DD"/>
    <w:rPr>
      <w:rFonts w:ascii="Arial" w:hAnsi="Arial"/>
      <w:sz w:val="16"/>
      <w:lang w:val="de-DE" w:eastAsia="ja-JP"/>
    </w:rPr>
  </w:style>
  <w:style w:type="character" w:customStyle="1" w:styleId="ClosingChar">
    <w:name w:val="Closing Char"/>
    <w:basedOn w:val="DefaultParagraphFont"/>
    <w:link w:val="Closing"/>
    <w:uiPriority w:val="99"/>
    <w:semiHidden/>
    <w:rsid w:val="006A00DD"/>
    <w:rPr>
      <w:rFonts w:ascii="Arial" w:hAnsi="Arial"/>
      <w:lang w:val="de-DE" w:eastAsia="ja-JP"/>
    </w:rPr>
  </w:style>
  <w:style w:type="character" w:customStyle="1" w:styleId="DateChar">
    <w:name w:val="Date Char"/>
    <w:basedOn w:val="DefaultParagraphFont"/>
    <w:link w:val="Date"/>
    <w:uiPriority w:val="99"/>
    <w:semiHidden/>
    <w:rsid w:val="006A00DD"/>
    <w:rPr>
      <w:rFonts w:ascii="Arial" w:hAnsi="Arial"/>
      <w:lang w:val="de-DE" w:eastAsia="ja-JP"/>
    </w:rPr>
  </w:style>
  <w:style w:type="character" w:customStyle="1" w:styleId="DocumentMapChar">
    <w:name w:val="Document Map Char"/>
    <w:basedOn w:val="DefaultParagraphFont"/>
    <w:link w:val="DocumentMap"/>
    <w:uiPriority w:val="99"/>
    <w:semiHidden/>
    <w:rsid w:val="006A00DD"/>
    <w:rPr>
      <w:rFonts w:ascii="Tahoma" w:hAnsi="Tahoma"/>
      <w:shd w:val="clear" w:color="auto" w:fill="000080"/>
      <w:lang w:val="de-DE" w:eastAsia="ja-JP"/>
    </w:rPr>
  </w:style>
  <w:style w:type="character" w:customStyle="1" w:styleId="EndnoteTextChar">
    <w:name w:val="Endnote Text Char"/>
    <w:basedOn w:val="DefaultParagraphFont"/>
    <w:link w:val="EndnoteText"/>
    <w:uiPriority w:val="99"/>
    <w:semiHidden/>
    <w:rsid w:val="006A00DD"/>
    <w:rPr>
      <w:rFonts w:ascii="Arial" w:hAnsi="Arial"/>
      <w:lang w:val="de-DE" w:eastAsia="ja-JP"/>
    </w:rPr>
  </w:style>
  <w:style w:type="character" w:customStyle="1" w:styleId="FooterChar">
    <w:name w:val="Footer Char"/>
    <w:basedOn w:val="DefaultParagraphFont"/>
    <w:link w:val="Footer"/>
    <w:uiPriority w:val="99"/>
    <w:semiHidden/>
    <w:rsid w:val="006A00DD"/>
    <w:rPr>
      <w:rFonts w:ascii="Arial" w:hAnsi="Arial"/>
      <w:lang w:val="de-DE" w:eastAsia="ja-JP"/>
    </w:rPr>
  </w:style>
  <w:style w:type="character" w:customStyle="1" w:styleId="FootnoteTextChar">
    <w:name w:val="Footnote Text Char"/>
    <w:basedOn w:val="DefaultParagraphFont"/>
    <w:link w:val="FootnoteText"/>
    <w:uiPriority w:val="99"/>
    <w:semiHidden/>
    <w:rsid w:val="006A00DD"/>
    <w:rPr>
      <w:rFonts w:ascii="Arial" w:hAnsi="Arial"/>
      <w:sz w:val="18"/>
      <w:lang w:val="de-DE" w:eastAsia="ja-JP"/>
    </w:rPr>
  </w:style>
  <w:style w:type="character" w:customStyle="1" w:styleId="MacroTextChar">
    <w:name w:val="Macro Text Char"/>
    <w:basedOn w:val="DefaultParagraphFont"/>
    <w:link w:val="MacroText"/>
    <w:uiPriority w:val="99"/>
    <w:semiHidden/>
    <w:rsid w:val="006A00DD"/>
    <w:rPr>
      <w:rFonts w:ascii="Courier New" w:hAnsi="Courier New"/>
      <w:lang w:val="en-GB" w:eastAsia="ja-JP"/>
    </w:rPr>
  </w:style>
  <w:style w:type="character" w:customStyle="1" w:styleId="MessageHeaderChar">
    <w:name w:val="Message Header Char"/>
    <w:basedOn w:val="DefaultParagraphFont"/>
    <w:link w:val="MessageHeader"/>
    <w:uiPriority w:val="99"/>
    <w:semiHidden/>
    <w:rsid w:val="006A00DD"/>
    <w:rPr>
      <w:rFonts w:ascii="Arial" w:hAnsi="Arial"/>
      <w:sz w:val="24"/>
      <w:shd w:val="pct20" w:color="auto" w:fill="auto"/>
      <w:lang w:val="de-DE" w:eastAsia="ja-JP"/>
    </w:rPr>
  </w:style>
  <w:style w:type="character" w:customStyle="1" w:styleId="NoteHeadingChar">
    <w:name w:val="Note Heading Char"/>
    <w:basedOn w:val="DefaultParagraphFont"/>
    <w:link w:val="NoteHeading"/>
    <w:uiPriority w:val="99"/>
    <w:semiHidden/>
    <w:rsid w:val="006A00DD"/>
    <w:rPr>
      <w:rFonts w:ascii="Arial" w:hAnsi="Arial"/>
      <w:lang w:val="de-DE" w:eastAsia="ja-JP"/>
    </w:rPr>
  </w:style>
  <w:style w:type="character" w:customStyle="1" w:styleId="PlainTextChar">
    <w:name w:val="Plain Text Char"/>
    <w:basedOn w:val="DefaultParagraphFont"/>
    <w:link w:val="PlainText"/>
    <w:uiPriority w:val="99"/>
    <w:semiHidden/>
    <w:rsid w:val="006A00DD"/>
    <w:rPr>
      <w:rFonts w:ascii="Courier New" w:hAnsi="Courier New"/>
      <w:lang w:val="de-DE" w:eastAsia="ja-JP"/>
    </w:rPr>
  </w:style>
  <w:style w:type="character" w:customStyle="1" w:styleId="SalutationChar">
    <w:name w:val="Salutation Char"/>
    <w:basedOn w:val="DefaultParagraphFont"/>
    <w:link w:val="Salutation"/>
    <w:uiPriority w:val="99"/>
    <w:semiHidden/>
    <w:rsid w:val="006A00DD"/>
    <w:rPr>
      <w:rFonts w:ascii="Arial" w:hAnsi="Arial"/>
      <w:lang w:val="de-DE" w:eastAsia="ja-JP"/>
    </w:rPr>
  </w:style>
  <w:style w:type="character" w:customStyle="1" w:styleId="SignatureChar">
    <w:name w:val="Signature Char"/>
    <w:basedOn w:val="DefaultParagraphFont"/>
    <w:link w:val="Signature"/>
    <w:uiPriority w:val="99"/>
    <w:semiHidden/>
    <w:rsid w:val="006A00DD"/>
    <w:rPr>
      <w:rFonts w:ascii="Arial" w:hAnsi="Arial"/>
      <w:lang w:val="de-DE" w:eastAsia="ja-JP"/>
    </w:rPr>
  </w:style>
  <w:style w:type="character" w:customStyle="1" w:styleId="SubtitleChar">
    <w:name w:val="Subtitle Char"/>
    <w:basedOn w:val="DefaultParagraphFont"/>
    <w:link w:val="Subtitle"/>
    <w:uiPriority w:val="11"/>
    <w:rsid w:val="006A00DD"/>
    <w:rPr>
      <w:rFonts w:ascii="Arial" w:hAnsi="Arial"/>
      <w:sz w:val="24"/>
      <w:lang w:val="de-DE" w:eastAsia="ja-JP"/>
    </w:rPr>
  </w:style>
  <w:style w:type="character" w:customStyle="1" w:styleId="TitleChar">
    <w:name w:val="Title Char"/>
    <w:basedOn w:val="DefaultParagraphFont"/>
    <w:link w:val="Title"/>
    <w:uiPriority w:val="10"/>
    <w:rsid w:val="006A00DD"/>
    <w:rPr>
      <w:rFonts w:ascii="Arial" w:hAnsi="Arial"/>
      <w:b/>
      <w:kern w:val="28"/>
      <w:sz w:val="32"/>
      <w:lang w:val="de-DE" w:eastAsia="ja-JP"/>
    </w:rPr>
  </w:style>
  <w:style w:type="character" w:customStyle="1" w:styleId="audeg">
    <w:name w:val="au_deg"/>
    <w:rsid w:val="00EB4EBD"/>
    <w:rPr>
      <w:rFonts w:ascii="Cambria" w:hAnsi="Cambria"/>
      <w:sz w:val="22"/>
      <w:bdr w:val="none" w:sz="0" w:space="0" w:color="auto"/>
      <w:shd w:val="clear" w:color="auto" w:fill="FFFF00"/>
    </w:rPr>
  </w:style>
  <w:style w:type="character" w:customStyle="1" w:styleId="aufname">
    <w:name w:val="au_fname"/>
    <w:rsid w:val="00EB4EBD"/>
    <w:rPr>
      <w:rFonts w:ascii="Cambria" w:hAnsi="Cambria"/>
      <w:sz w:val="22"/>
      <w:bdr w:val="none" w:sz="0" w:space="0" w:color="auto"/>
      <w:shd w:val="clear" w:color="auto" w:fill="FFFFCC"/>
    </w:rPr>
  </w:style>
  <w:style w:type="character" w:customStyle="1" w:styleId="aurole">
    <w:name w:val="au_role"/>
    <w:rsid w:val="00EB4EBD"/>
    <w:rPr>
      <w:rFonts w:ascii="Cambria" w:hAnsi="Cambria"/>
      <w:sz w:val="22"/>
      <w:bdr w:val="none" w:sz="0" w:space="0" w:color="auto"/>
      <w:shd w:val="clear" w:color="auto" w:fill="808000"/>
    </w:rPr>
  </w:style>
  <w:style w:type="character" w:customStyle="1" w:styleId="ausuffix">
    <w:name w:val="au_suffix"/>
    <w:rsid w:val="00EB4EBD"/>
    <w:rPr>
      <w:rFonts w:ascii="Cambria" w:hAnsi="Cambria"/>
      <w:sz w:val="22"/>
      <w:bdr w:val="none" w:sz="0" w:space="0" w:color="auto"/>
      <w:shd w:val="clear" w:color="auto" w:fill="FF00FF"/>
    </w:rPr>
  </w:style>
  <w:style w:type="character" w:customStyle="1" w:styleId="ausurname">
    <w:name w:val="au_surname"/>
    <w:rsid w:val="00EB4EBD"/>
    <w:rPr>
      <w:rFonts w:ascii="Cambria" w:hAnsi="Cambria"/>
      <w:sz w:val="22"/>
      <w:bdr w:val="none" w:sz="0" w:space="0" w:color="auto"/>
      <w:shd w:val="clear" w:color="auto" w:fill="CCFF99"/>
    </w:rPr>
  </w:style>
  <w:style w:type="character" w:customStyle="1" w:styleId="bibbase">
    <w:name w:val="bib_base"/>
    <w:rsid w:val="00EB4EBD"/>
    <w:rPr>
      <w:rFonts w:ascii="Cambria" w:hAnsi="Cambria"/>
    </w:rPr>
  </w:style>
  <w:style w:type="character" w:customStyle="1" w:styleId="bibarticle">
    <w:name w:val="bib_article"/>
    <w:rsid w:val="00EB4EBD"/>
    <w:rPr>
      <w:rFonts w:ascii="Cambria" w:hAnsi="Cambria"/>
      <w:bdr w:val="none" w:sz="0" w:space="0" w:color="auto"/>
      <w:shd w:val="clear" w:color="auto" w:fill="CCFFFF"/>
    </w:rPr>
  </w:style>
  <w:style w:type="character" w:customStyle="1" w:styleId="bibcomment">
    <w:name w:val="bib_comment"/>
    <w:basedOn w:val="bibbase"/>
    <w:rsid w:val="00EB4EBD"/>
    <w:rPr>
      <w:rFonts w:ascii="Cambria" w:hAnsi="Cambria"/>
    </w:rPr>
  </w:style>
  <w:style w:type="character" w:customStyle="1" w:styleId="bibdeg">
    <w:name w:val="bib_deg"/>
    <w:basedOn w:val="bibbase"/>
    <w:rsid w:val="00EB4EBD"/>
    <w:rPr>
      <w:rFonts w:ascii="Cambria" w:hAnsi="Cambria"/>
    </w:rPr>
  </w:style>
  <w:style w:type="character" w:customStyle="1" w:styleId="bibdoi">
    <w:name w:val="bib_doi"/>
    <w:rsid w:val="00EB4EBD"/>
    <w:rPr>
      <w:rFonts w:ascii="Cambria" w:hAnsi="Cambria"/>
      <w:bdr w:val="none" w:sz="0" w:space="0" w:color="auto"/>
      <w:shd w:val="clear" w:color="auto" w:fill="CCFFCC"/>
    </w:rPr>
  </w:style>
  <w:style w:type="character" w:customStyle="1" w:styleId="bibetal">
    <w:name w:val="bib_etal"/>
    <w:rsid w:val="00EB4EBD"/>
    <w:rPr>
      <w:rFonts w:ascii="Cambria" w:hAnsi="Cambria"/>
      <w:bdr w:val="none" w:sz="0" w:space="0" w:color="auto"/>
      <w:shd w:val="clear" w:color="auto" w:fill="CCFF99"/>
    </w:rPr>
  </w:style>
  <w:style w:type="character" w:customStyle="1" w:styleId="bibfname">
    <w:name w:val="bib_fname"/>
    <w:rsid w:val="00EB4EBD"/>
    <w:rPr>
      <w:rFonts w:ascii="Cambria" w:hAnsi="Cambria"/>
      <w:bdr w:val="none" w:sz="0" w:space="0" w:color="auto"/>
      <w:shd w:val="clear" w:color="auto" w:fill="FFFFCC"/>
    </w:rPr>
  </w:style>
  <w:style w:type="character" w:customStyle="1" w:styleId="bibfpage">
    <w:name w:val="bib_fpage"/>
    <w:rsid w:val="00EB4EBD"/>
    <w:rPr>
      <w:rFonts w:ascii="Cambria" w:hAnsi="Cambria"/>
      <w:bdr w:val="none" w:sz="0" w:space="0" w:color="auto"/>
      <w:shd w:val="clear" w:color="auto" w:fill="E6E6E6"/>
    </w:rPr>
  </w:style>
  <w:style w:type="character" w:customStyle="1" w:styleId="bibissue">
    <w:name w:val="bib_issue"/>
    <w:rsid w:val="00EB4EBD"/>
    <w:rPr>
      <w:rFonts w:ascii="Cambria" w:hAnsi="Cambria"/>
      <w:bdr w:val="none" w:sz="0" w:space="0" w:color="auto"/>
      <w:shd w:val="clear" w:color="auto" w:fill="FFFFAB"/>
    </w:rPr>
  </w:style>
  <w:style w:type="character" w:customStyle="1" w:styleId="bibjournal">
    <w:name w:val="bib_journal"/>
    <w:rsid w:val="00EB4EBD"/>
    <w:rPr>
      <w:rFonts w:ascii="Cambria" w:hAnsi="Cambria"/>
      <w:bdr w:val="none" w:sz="0" w:space="0" w:color="auto"/>
      <w:shd w:val="clear" w:color="auto" w:fill="F9DECF"/>
    </w:rPr>
  </w:style>
  <w:style w:type="character" w:customStyle="1" w:styleId="biblpage">
    <w:name w:val="bib_lpage"/>
    <w:rsid w:val="00EB4EBD"/>
    <w:rPr>
      <w:rFonts w:ascii="Cambria" w:hAnsi="Cambria"/>
      <w:bdr w:val="none" w:sz="0" w:space="0" w:color="auto"/>
      <w:shd w:val="clear" w:color="auto" w:fill="D9D9D9"/>
    </w:rPr>
  </w:style>
  <w:style w:type="character" w:customStyle="1" w:styleId="bibnumber">
    <w:name w:val="bib_number"/>
    <w:rsid w:val="00EB4EBD"/>
    <w:rPr>
      <w:rFonts w:ascii="Cambria" w:hAnsi="Cambria"/>
      <w:bdr w:val="none" w:sz="0" w:space="0" w:color="auto"/>
      <w:shd w:val="clear" w:color="auto" w:fill="CCCCFF"/>
    </w:rPr>
  </w:style>
  <w:style w:type="character" w:customStyle="1" w:styleId="biborganization">
    <w:name w:val="bib_organization"/>
    <w:rsid w:val="00EB4EBD"/>
    <w:rPr>
      <w:rFonts w:ascii="Cambria" w:hAnsi="Cambria"/>
      <w:bdr w:val="none" w:sz="0" w:space="0" w:color="auto"/>
      <w:shd w:val="clear" w:color="auto" w:fill="CCFF99"/>
    </w:rPr>
  </w:style>
  <w:style w:type="character" w:customStyle="1" w:styleId="bibsuffix">
    <w:name w:val="bib_suffix"/>
    <w:basedOn w:val="bibbase"/>
    <w:rsid w:val="00EB4EBD"/>
    <w:rPr>
      <w:rFonts w:ascii="Cambria" w:hAnsi="Cambria"/>
    </w:rPr>
  </w:style>
  <w:style w:type="character" w:customStyle="1" w:styleId="bibsuppl">
    <w:name w:val="bib_suppl"/>
    <w:rsid w:val="00EB4EBD"/>
    <w:rPr>
      <w:rFonts w:ascii="Cambria" w:hAnsi="Cambria"/>
      <w:bdr w:val="none" w:sz="0" w:space="0" w:color="auto"/>
      <w:shd w:val="clear" w:color="auto" w:fill="FFCC66"/>
    </w:rPr>
  </w:style>
  <w:style w:type="character" w:customStyle="1" w:styleId="bibsurname">
    <w:name w:val="bib_surname"/>
    <w:rsid w:val="00EB4EBD"/>
    <w:rPr>
      <w:rFonts w:ascii="Cambria" w:hAnsi="Cambria"/>
      <w:bdr w:val="none" w:sz="0" w:space="0" w:color="auto"/>
      <w:shd w:val="clear" w:color="auto" w:fill="CCFF99"/>
    </w:rPr>
  </w:style>
  <w:style w:type="character" w:customStyle="1" w:styleId="bibunpubl">
    <w:name w:val="bib_unpubl"/>
    <w:basedOn w:val="bibbase"/>
    <w:rsid w:val="00EB4EBD"/>
    <w:rPr>
      <w:rFonts w:ascii="Cambria" w:hAnsi="Cambria"/>
    </w:rPr>
  </w:style>
  <w:style w:type="character" w:customStyle="1" w:styleId="biburl">
    <w:name w:val="bib_url"/>
    <w:rsid w:val="00EB4EBD"/>
    <w:rPr>
      <w:rFonts w:ascii="Cambria" w:hAnsi="Cambria"/>
      <w:bdr w:val="none" w:sz="0" w:space="0" w:color="auto"/>
      <w:shd w:val="clear" w:color="auto" w:fill="CCFF66"/>
    </w:rPr>
  </w:style>
  <w:style w:type="character" w:customStyle="1" w:styleId="bibvolume">
    <w:name w:val="bib_volume"/>
    <w:rsid w:val="00EB4EBD"/>
    <w:rPr>
      <w:rFonts w:ascii="Cambria" w:hAnsi="Cambria"/>
      <w:bdr w:val="none" w:sz="0" w:space="0" w:color="auto"/>
      <w:shd w:val="clear" w:color="auto" w:fill="CCECFF"/>
    </w:rPr>
  </w:style>
  <w:style w:type="character" w:customStyle="1" w:styleId="bibyear">
    <w:name w:val="bib_year"/>
    <w:rsid w:val="00EB4EBD"/>
    <w:rPr>
      <w:rFonts w:ascii="Cambria" w:hAnsi="Cambria"/>
      <w:bdr w:val="none" w:sz="0" w:space="0" w:color="auto"/>
      <w:shd w:val="clear" w:color="auto" w:fill="FFCCFF"/>
    </w:rPr>
  </w:style>
  <w:style w:type="character" w:customStyle="1" w:styleId="citebase">
    <w:name w:val="cite_base"/>
    <w:rsid w:val="00EB4EBD"/>
    <w:rPr>
      <w:rFonts w:ascii="Cambria" w:hAnsi="Cambria"/>
    </w:rPr>
  </w:style>
  <w:style w:type="character" w:customStyle="1" w:styleId="citebib">
    <w:name w:val="cite_bib"/>
    <w:rsid w:val="00EB4EBD"/>
    <w:rPr>
      <w:rFonts w:ascii="Cambria" w:hAnsi="Cambria"/>
      <w:bdr w:val="none" w:sz="0" w:space="0" w:color="auto"/>
      <w:shd w:val="clear" w:color="auto" w:fill="CCFFFF"/>
    </w:rPr>
  </w:style>
  <w:style w:type="character" w:customStyle="1" w:styleId="citebox">
    <w:name w:val="cite_box"/>
    <w:basedOn w:val="citebase"/>
    <w:rsid w:val="00EB4EBD"/>
    <w:rPr>
      <w:rFonts w:ascii="Cambria" w:hAnsi="Cambria"/>
    </w:rPr>
  </w:style>
  <w:style w:type="character" w:customStyle="1" w:styleId="citeen">
    <w:name w:val="cite_en"/>
    <w:rsid w:val="00EB4EBD"/>
    <w:rPr>
      <w:rFonts w:ascii="Cambria" w:hAnsi="Cambria"/>
      <w:bdr w:val="none" w:sz="0" w:space="0" w:color="auto"/>
      <w:shd w:val="clear" w:color="auto" w:fill="FFFF99"/>
      <w:vertAlign w:val="superscript"/>
    </w:rPr>
  </w:style>
  <w:style w:type="character" w:customStyle="1" w:styleId="citefig">
    <w:name w:val="cite_fig"/>
    <w:rsid w:val="00EB4EBD"/>
    <w:rPr>
      <w:rFonts w:ascii="Cambria" w:hAnsi="Cambria"/>
      <w:color w:val="auto"/>
      <w:bdr w:val="none" w:sz="0" w:space="0" w:color="auto"/>
      <w:shd w:val="clear" w:color="auto" w:fill="CCFFCC"/>
    </w:rPr>
  </w:style>
  <w:style w:type="character" w:customStyle="1" w:styleId="citefn">
    <w:name w:val="cite_fn"/>
    <w:rsid w:val="00EB4EBD"/>
    <w:rPr>
      <w:rFonts w:ascii="Cambria" w:hAnsi="Cambria"/>
      <w:color w:val="auto"/>
      <w:sz w:val="22"/>
      <w:bdr w:val="none" w:sz="0" w:space="0" w:color="auto"/>
      <w:shd w:val="clear" w:color="auto" w:fill="FF99CC"/>
      <w:vertAlign w:val="baseline"/>
    </w:rPr>
  </w:style>
  <w:style w:type="character" w:customStyle="1" w:styleId="citetbl">
    <w:name w:val="cite_tbl"/>
    <w:rsid w:val="00EB4EBD"/>
    <w:rPr>
      <w:rFonts w:ascii="Cambria" w:hAnsi="Cambria"/>
      <w:color w:val="auto"/>
      <w:bdr w:val="none" w:sz="0" w:space="0" w:color="auto"/>
      <w:shd w:val="clear" w:color="auto" w:fill="FF9999"/>
    </w:rPr>
  </w:style>
  <w:style w:type="character" w:customStyle="1" w:styleId="stdbase">
    <w:name w:val="std_base"/>
    <w:rsid w:val="00EB4EBD"/>
    <w:rPr>
      <w:rFonts w:ascii="Cambria" w:hAnsi="Cambria"/>
    </w:rPr>
  </w:style>
  <w:style w:type="character" w:customStyle="1" w:styleId="bibextlink">
    <w:name w:val="bib_extlink"/>
    <w:rsid w:val="00EB4EBD"/>
    <w:rPr>
      <w:rFonts w:ascii="Cambria" w:hAnsi="Cambria"/>
      <w:bdr w:val="none" w:sz="0" w:space="0" w:color="auto"/>
      <w:shd w:val="clear" w:color="auto" w:fill="6CCE9D"/>
    </w:rPr>
  </w:style>
  <w:style w:type="character" w:customStyle="1" w:styleId="citeeq">
    <w:name w:val="cite_eq"/>
    <w:rsid w:val="00EB4EBD"/>
    <w:rPr>
      <w:rFonts w:ascii="Cambria" w:hAnsi="Cambria"/>
      <w:bdr w:val="none" w:sz="0" w:space="0" w:color="auto"/>
      <w:shd w:val="clear" w:color="auto" w:fill="FFAE37"/>
    </w:rPr>
  </w:style>
  <w:style w:type="character" w:customStyle="1" w:styleId="bibmedline">
    <w:name w:val="bib_medline"/>
    <w:basedOn w:val="bibbase"/>
    <w:rsid w:val="00EB4EBD"/>
    <w:rPr>
      <w:rFonts w:ascii="Cambria" w:hAnsi="Cambria"/>
    </w:rPr>
  </w:style>
  <w:style w:type="character" w:customStyle="1" w:styleId="citetfn">
    <w:name w:val="cite_tfn"/>
    <w:rsid w:val="00EB4EBD"/>
    <w:rPr>
      <w:rFonts w:ascii="Cambria" w:hAnsi="Cambria"/>
      <w:bdr w:val="none" w:sz="0" w:space="0" w:color="auto"/>
      <w:shd w:val="clear" w:color="auto" w:fill="FBBA79"/>
    </w:rPr>
  </w:style>
  <w:style w:type="character" w:customStyle="1" w:styleId="auprefix">
    <w:name w:val="au_prefix"/>
    <w:rsid w:val="00EB4EBD"/>
    <w:rPr>
      <w:rFonts w:ascii="Cambria" w:hAnsi="Cambria"/>
      <w:sz w:val="22"/>
      <w:bdr w:val="none" w:sz="0" w:space="0" w:color="auto"/>
      <w:shd w:val="clear" w:color="auto" w:fill="FFCC99"/>
    </w:rPr>
  </w:style>
  <w:style w:type="character" w:customStyle="1" w:styleId="citeapp">
    <w:name w:val="cite_app"/>
    <w:rsid w:val="00EB4EBD"/>
    <w:rPr>
      <w:rFonts w:ascii="Cambria" w:hAnsi="Cambria"/>
      <w:bdr w:val="none" w:sz="0" w:space="0" w:color="auto"/>
      <w:shd w:val="clear" w:color="auto" w:fill="CCFF33"/>
    </w:rPr>
  </w:style>
  <w:style w:type="character" w:customStyle="1" w:styleId="citesec">
    <w:name w:val="cite_sec"/>
    <w:rsid w:val="00EB4EBD"/>
    <w:rPr>
      <w:rFonts w:ascii="Cambria" w:hAnsi="Cambria"/>
      <w:bdr w:val="none" w:sz="0" w:space="0" w:color="auto"/>
      <w:shd w:val="clear" w:color="auto" w:fill="FFCCCC"/>
    </w:rPr>
  </w:style>
  <w:style w:type="character" w:customStyle="1" w:styleId="stddocNumber">
    <w:name w:val="std_docNumber"/>
    <w:rsid w:val="00EB4EBD"/>
    <w:rPr>
      <w:rFonts w:ascii="Cambria" w:hAnsi="Cambria"/>
      <w:bdr w:val="none" w:sz="0" w:space="0" w:color="auto"/>
      <w:shd w:val="clear" w:color="auto" w:fill="F2DBDB"/>
    </w:rPr>
  </w:style>
  <w:style w:type="character" w:customStyle="1" w:styleId="stddocPartNumber">
    <w:name w:val="std_docPartNumber"/>
    <w:rsid w:val="00EB4EBD"/>
    <w:rPr>
      <w:rFonts w:ascii="Cambria" w:hAnsi="Cambria"/>
      <w:bdr w:val="none" w:sz="0" w:space="0" w:color="auto"/>
      <w:shd w:val="clear" w:color="auto" w:fill="EAF1DD"/>
    </w:rPr>
  </w:style>
  <w:style w:type="character" w:customStyle="1" w:styleId="stddocTitle">
    <w:name w:val="std_docTitle"/>
    <w:rsid w:val="00EB4EBD"/>
    <w:rPr>
      <w:rFonts w:ascii="Cambria" w:hAnsi="Cambria"/>
      <w:i/>
      <w:bdr w:val="none" w:sz="0" w:space="0" w:color="auto"/>
      <w:shd w:val="clear" w:color="auto" w:fill="FDE9D9"/>
    </w:rPr>
  </w:style>
  <w:style w:type="character" w:customStyle="1" w:styleId="aumember">
    <w:name w:val="au_member"/>
    <w:rsid w:val="00EB4EBD"/>
    <w:rPr>
      <w:rFonts w:ascii="Cambria" w:hAnsi="Cambria"/>
      <w:sz w:val="22"/>
      <w:bdr w:val="none" w:sz="0" w:space="0" w:color="auto"/>
      <w:shd w:val="clear" w:color="auto" w:fill="FF99CC"/>
    </w:rPr>
  </w:style>
  <w:style w:type="character" w:customStyle="1" w:styleId="stdfootnote">
    <w:name w:val="std_footnote"/>
    <w:rsid w:val="00EB4EBD"/>
    <w:rPr>
      <w:rFonts w:ascii="Cambria" w:hAnsi="Cambria"/>
      <w:bdr w:val="none" w:sz="0" w:space="0" w:color="auto"/>
      <w:shd w:val="clear" w:color="auto" w:fill="F2F2F2"/>
    </w:rPr>
  </w:style>
  <w:style w:type="character" w:customStyle="1" w:styleId="stdpublisher">
    <w:name w:val="std_publisher"/>
    <w:rsid w:val="00EB4EBD"/>
    <w:rPr>
      <w:rFonts w:ascii="Cambria" w:hAnsi="Cambria"/>
      <w:bdr w:val="none" w:sz="0" w:space="0" w:color="auto"/>
      <w:shd w:val="clear" w:color="auto" w:fill="C6D9F1"/>
    </w:rPr>
  </w:style>
  <w:style w:type="character" w:customStyle="1" w:styleId="stdsection">
    <w:name w:val="std_section"/>
    <w:rsid w:val="00EB4EBD"/>
    <w:rPr>
      <w:rFonts w:ascii="Cambria" w:hAnsi="Cambria"/>
      <w:bdr w:val="none" w:sz="0" w:space="0" w:color="auto"/>
      <w:shd w:val="clear" w:color="auto" w:fill="E5DFEC"/>
    </w:rPr>
  </w:style>
  <w:style w:type="character" w:customStyle="1" w:styleId="stdyear">
    <w:name w:val="std_year"/>
    <w:rsid w:val="00EB4EBD"/>
    <w:rPr>
      <w:rFonts w:ascii="Cambria" w:hAnsi="Cambria"/>
      <w:bdr w:val="none" w:sz="0" w:space="0" w:color="auto"/>
      <w:shd w:val="clear" w:color="auto" w:fill="DAEEF3"/>
    </w:rPr>
  </w:style>
  <w:style w:type="character" w:customStyle="1" w:styleId="stddocumentType">
    <w:name w:val="std_documentType"/>
    <w:rsid w:val="00EB4EBD"/>
    <w:rPr>
      <w:rFonts w:ascii="Cambria" w:hAnsi="Cambria"/>
      <w:bdr w:val="none" w:sz="0" w:space="0" w:color="auto"/>
      <w:shd w:val="clear" w:color="auto" w:fill="7DE1DF"/>
    </w:rPr>
  </w:style>
  <w:style w:type="character" w:customStyle="1" w:styleId="bibalt-year">
    <w:name w:val="bib_alt-year"/>
    <w:rsid w:val="00EB4EBD"/>
    <w:rPr>
      <w:rFonts w:ascii="Cambria" w:hAnsi="Cambria"/>
      <w:szCs w:val="24"/>
      <w:bdr w:val="none" w:sz="0" w:space="0" w:color="auto"/>
      <w:shd w:val="clear" w:color="auto" w:fill="CC99FF"/>
    </w:rPr>
  </w:style>
  <w:style w:type="character" w:customStyle="1" w:styleId="bibbook">
    <w:name w:val="bib_book"/>
    <w:rsid w:val="00EB4EBD"/>
    <w:rPr>
      <w:rFonts w:ascii="Cambria" w:hAnsi="Cambria"/>
      <w:bdr w:val="none" w:sz="0" w:space="0" w:color="auto"/>
      <w:shd w:val="clear" w:color="auto" w:fill="99CCFF"/>
    </w:rPr>
  </w:style>
  <w:style w:type="character" w:customStyle="1" w:styleId="bibchapterno">
    <w:name w:val="bib_chapterno"/>
    <w:rsid w:val="00EB4EBD"/>
    <w:rPr>
      <w:rFonts w:ascii="Cambria" w:hAnsi="Cambria"/>
      <w:bdr w:val="none" w:sz="0" w:space="0" w:color="auto"/>
      <w:shd w:val="clear" w:color="auto" w:fill="D9D9D9"/>
    </w:rPr>
  </w:style>
  <w:style w:type="character" w:customStyle="1" w:styleId="bibchaptertitle">
    <w:name w:val="bib_chaptertitle"/>
    <w:rsid w:val="00EB4EBD"/>
    <w:rPr>
      <w:rFonts w:ascii="Cambria" w:hAnsi="Cambria"/>
      <w:bdr w:val="none" w:sz="0" w:space="0" w:color="auto"/>
      <w:shd w:val="clear" w:color="auto" w:fill="FF9D5B"/>
    </w:rPr>
  </w:style>
  <w:style w:type="character" w:customStyle="1" w:styleId="bibed-etal">
    <w:name w:val="bib_ed-etal"/>
    <w:rsid w:val="00EB4EBD"/>
    <w:rPr>
      <w:rFonts w:ascii="Cambria" w:hAnsi="Cambria"/>
      <w:bdr w:val="none" w:sz="0" w:space="0" w:color="auto"/>
      <w:shd w:val="clear" w:color="auto" w:fill="00F4EE"/>
    </w:rPr>
  </w:style>
  <w:style w:type="character" w:customStyle="1" w:styleId="bibed-fname">
    <w:name w:val="bib_ed-fname"/>
    <w:rsid w:val="00EB4EBD"/>
    <w:rPr>
      <w:rFonts w:ascii="Cambria" w:hAnsi="Cambria"/>
      <w:bdr w:val="none" w:sz="0" w:space="0" w:color="auto"/>
      <w:shd w:val="clear" w:color="auto" w:fill="FFFFB7"/>
    </w:rPr>
  </w:style>
  <w:style w:type="character" w:customStyle="1" w:styleId="bibeditionno">
    <w:name w:val="bib_editionno"/>
    <w:rsid w:val="00EB4EBD"/>
    <w:rPr>
      <w:rFonts w:ascii="Cambria" w:hAnsi="Cambria"/>
      <w:bdr w:val="none" w:sz="0" w:space="0" w:color="auto"/>
      <w:shd w:val="clear" w:color="auto" w:fill="FFCC00"/>
    </w:rPr>
  </w:style>
  <w:style w:type="character" w:customStyle="1" w:styleId="bibed-organization">
    <w:name w:val="bib_ed-organization"/>
    <w:rsid w:val="00EB4EBD"/>
    <w:rPr>
      <w:rFonts w:ascii="Cambria" w:hAnsi="Cambria"/>
      <w:bdr w:val="none" w:sz="0" w:space="0" w:color="auto"/>
      <w:shd w:val="clear" w:color="auto" w:fill="FCAAC3"/>
    </w:rPr>
  </w:style>
  <w:style w:type="character" w:customStyle="1" w:styleId="bibed-suffix">
    <w:name w:val="bib_ed-suffix"/>
    <w:rsid w:val="00EB4EBD"/>
    <w:rPr>
      <w:rFonts w:ascii="Cambria" w:hAnsi="Cambria"/>
      <w:bdr w:val="none" w:sz="0" w:space="0" w:color="auto"/>
      <w:shd w:val="clear" w:color="auto" w:fill="CCFFCC"/>
    </w:rPr>
  </w:style>
  <w:style w:type="character" w:customStyle="1" w:styleId="bibed-surname">
    <w:name w:val="bib_ed-surname"/>
    <w:rsid w:val="00EB4EBD"/>
    <w:rPr>
      <w:rFonts w:ascii="Cambria" w:hAnsi="Cambria"/>
      <w:bdr w:val="none" w:sz="0" w:space="0" w:color="auto"/>
      <w:shd w:val="clear" w:color="auto" w:fill="FFFF00"/>
    </w:rPr>
  </w:style>
  <w:style w:type="character" w:customStyle="1" w:styleId="bibinstitution">
    <w:name w:val="bib_institution"/>
    <w:rsid w:val="00EB4EBD"/>
    <w:rPr>
      <w:rFonts w:ascii="Cambria" w:hAnsi="Cambria"/>
      <w:bdr w:val="none" w:sz="0" w:space="0" w:color="auto"/>
      <w:shd w:val="clear" w:color="auto" w:fill="CCFFCC"/>
    </w:rPr>
  </w:style>
  <w:style w:type="character" w:customStyle="1" w:styleId="bibisbn">
    <w:name w:val="bib_isbn"/>
    <w:rsid w:val="00EB4EBD"/>
    <w:rPr>
      <w:rFonts w:ascii="Cambria" w:hAnsi="Cambria"/>
      <w:shd w:val="clear" w:color="auto" w:fill="D9D9D9"/>
    </w:rPr>
  </w:style>
  <w:style w:type="character" w:customStyle="1" w:styleId="biblocation">
    <w:name w:val="bib_location"/>
    <w:rsid w:val="00EB4EBD"/>
    <w:rPr>
      <w:rFonts w:ascii="Cambria" w:hAnsi="Cambria"/>
      <w:bdr w:val="none" w:sz="0" w:space="0" w:color="auto"/>
      <w:shd w:val="clear" w:color="auto" w:fill="FFCCCC"/>
    </w:rPr>
  </w:style>
  <w:style w:type="character" w:customStyle="1" w:styleId="bibpagecount">
    <w:name w:val="bib_pagecount"/>
    <w:rsid w:val="00EB4EBD"/>
    <w:rPr>
      <w:rFonts w:ascii="Cambria" w:hAnsi="Cambria"/>
      <w:bdr w:val="none" w:sz="0" w:space="0" w:color="auto"/>
      <w:shd w:val="clear" w:color="auto" w:fill="00FF00"/>
    </w:rPr>
  </w:style>
  <w:style w:type="character" w:customStyle="1" w:styleId="bibpatent">
    <w:name w:val="bib_patent"/>
    <w:rsid w:val="00EB4EBD"/>
    <w:rPr>
      <w:rFonts w:ascii="Cambria" w:hAnsi="Cambria"/>
      <w:bdr w:val="none" w:sz="0" w:space="0" w:color="auto"/>
      <w:shd w:val="clear" w:color="auto" w:fill="66FFCC"/>
    </w:rPr>
  </w:style>
  <w:style w:type="character" w:customStyle="1" w:styleId="bibpublisher">
    <w:name w:val="bib_publisher"/>
    <w:rsid w:val="00EB4EBD"/>
    <w:rPr>
      <w:rFonts w:ascii="Cambria" w:hAnsi="Cambria"/>
      <w:bdr w:val="none" w:sz="0" w:space="0" w:color="auto"/>
      <w:shd w:val="clear" w:color="auto" w:fill="FF99CC"/>
    </w:rPr>
  </w:style>
  <w:style w:type="character" w:customStyle="1" w:styleId="bibreportnum">
    <w:name w:val="bib_reportnum"/>
    <w:rsid w:val="00EB4EBD"/>
    <w:rPr>
      <w:rFonts w:ascii="Cambria" w:hAnsi="Cambria"/>
      <w:bdr w:val="none" w:sz="0" w:space="0" w:color="auto"/>
      <w:shd w:val="clear" w:color="auto" w:fill="CCCCFF"/>
    </w:rPr>
  </w:style>
  <w:style w:type="character" w:customStyle="1" w:styleId="bibschool">
    <w:name w:val="bib_school"/>
    <w:rsid w:val="00EB4EBD"/>
    <w:rPr>
      <w:rFonts w:ascii="Cambria" w:hAnsi="Cambria"/>
      <w:bdr w:val="none" w:sz="0" w:space="0" w:color="auto"/>
      <w:shd w:val="clear" w:color="auto" w:fill="FFCC66"/>
    </w:rPr>
  </w:style>
  <w:style w:type="character" w:customStyle="1" w:styleId="bibseries">
    <w:name w:val="bib_series"/>
    <w:rsid w:val="00EB4EBD"/>
    <w:rPr>
      <w:rFonts w:ascii="Cambria" w:hAnsi="Cambria"/>
      <w:shd w:val="clear" w:color="auto" w:fill="FFCC99"/>
    </w:rPr>
  </w:style>
  <w:style w:type="character" w:customStyle="1" w:styleId="bibseriesno">
    <w:name w:val="bib_seriesno"/>
    <w:rsid w:val="00EB4EBD"/>
    <w:rPr>
      <w:rFonts w:ascii="Cambria" w:hAnsi="Cambria"/>
      <w:shd w:val="clear" w:color="auto" w:fill="FFFF99"/>
    </w:rPr>
  </w:style>
  <w:style w:type="character" w:customStyle="1" w:styleId="bibtrans">
    <w:name w:val="bib_trans"/>
    <w:rsid w:val="00EB4EBD"/>
    <w:rPr>
      <w:rFonts w:ascii="Cambria" w:hAnsi="Cambria"/>
      <w:shd w:val="clear" w:color="auto" w:fill="99CC00"/>
    </w:rPr>
  </w:style>
  <w:style w:type="character" w:customStyle="1" w:styleId="stdsuppl">
    <w:name w:val="std_suppl"/>
    <w:rsid w:val="00EB4EBD"/>
    <w:rPr>
      <w:rFonts w:ascii="Cambria" w:hAnsi="Cambria"/>
      <w:bdr w:val="none" w:sz="0" w:space="0" w:color="auto"/>
      <w:shd w:val="clear" w:color="auto" w:fill="F6FBB5"/>
    </w:rPr>
  </w:style>
  <w:style w:type="character" w:customStyle="1" w:styleId="citesection">
    <w:name w:val="cite_section"/>
    <w:rsid w:val="00EB4EBD"/>
    <w:rPr>
      <w:rFonts w:ascii="Cambria" w:hAnsi="Cambria"/>
      <w:bdr w:val="none" w:sz="0" w:space="0" w:color="auto"/>
      <w:shd w:val="clear" w:color="auto" w:fill="FF7C80"/>
    </w:rPr>
  </w:style>
  <w:style w:type="paragraph" w:customStyle="1" w:styleId="BaseHeading">
    <w:name w:val="Base_Heading"/>
    <w:qFormat/>
    <w:rsid w:val="00EB4EBD"/>
    <w:pPr>
      <w:spacing w:after="240" w:line="240" w:lineRule="atLeast"/>
      <w:outlineLvl w:val="0"/>
    </w:pPr>
    <w:rPr>
      <w:rFonts w:ascii="Cambria" w:eastAsia="Calibri" w:hAnsi="Cambria"/>
      <w:sz w:val="22"/>
      <w:szCs w:val="22"/>
      <w:lang w:val="en-GB"/>
    </w:rPr>
  </w:style>
  <w:style w:type="paragraph" w:customStyle="1" w:styleId="BaseText">
    <w:name w:val="Base_Text"/>
    <w:qFormat/>
    <w:rsid w:val="00EB4EBD"/>
    <w:pPr>
      <w:spacing w:after="240" w:line="240" w:lineRule="atLeast"/>
      <w:jc w:val="both"/>
    </w:pPr>
    <w:rPr>
      <w:rFonts w:ascii="Cambria" w:eastAsia="Calibri" w:hAnsi="Cambria"/>
      <w:sz w:val="22"/>
      <w:szCs w:val="22"/>
      <w:lang w:val="en-GB"/>
    </w:rPr>
  </w:style>
  <w:style w:type="paragraph" w:customStyle="1" w:styleId="BiblioEntry">
    <w:name w:val="Biblio Entry"/>
    <w:basedOn w:val="BaseText"/>
    <w:rsid w:val="00EB4EBD"/>
    <w:pPr>
      <w:ind w:left="662" w:hanging="662"/>
      <w:jc w:val="left"/>
    </w:pPr>
  </w:style>
  <w:style w:type="paragraph" w:customStyle="1" w:styleId="BiblioTitle">
    <w:name w:val="Biblio Title"/>
    <w:basedOn w:val="BaseHeading"/>
    <w:rsid w:val="00EB4EBD"/>
    <w:pPr>
      <w:pageBreakBefore/>
      <w:spacing w:after="760" w:line="280" w:lineRule="atLeast"/>
      <w:jc w:val="center"/>
    </w:pPr>
    <w:rPr>
      <w:b/>
      <w:sz w:val="28"/>
    </w:rPr>
  </w:style>
  <w:style w:type="paragraph" w:customStyle="1" w:styleId="BodyText-">
    <w:name w:val="Body Text (-)"/>
    <w:basedOn w:val="BaseText"/>
    <w:rsid w:val="00EB4EBD"/>
    <w:pPr>
      <w:spacing w:line="220" w:lineRule="atLeast"/>
    </w:pPr>
    <w:rPr>
      <w:sz w:val="18"/>
    </w:rPr>
  </w:style>
  <w:style w:type="paragraph" w:customStyle="1" w:styleId="BodyTextindent1">
    <w:name w:val="Body Text indent 1"/>
    <w:basedOn w:val="BaseText"/>
    <w:rsid w:val="00EB4EBD"/>
    <w:pPr>
      <w:ind w:left="403"/>
    </w:pPr>
  </w:style>
  <w:style w:type="paragraph" w:customStyle="1" w:styleId="BodyTextindent1-">
    <w:name w:val="Body Text indent 1 (-)"/>
    <w:basedOn w:val="BodyTextindent1"/>
    <w:rsid w:val="00EB4EBD"/>
    <w:pPr>
      <w:spacing w:line="220" w:lineRule="atLeast"/>
    </w:pPr>
    <w:rPr>
      <w:sz w:val="18"/>
    </w:rPr>
  </w:style>
  <w:style w:type="paragraph" w:customStyle="1" w:styleId="BodyTextIndent21">
    <w:name w:val="Body Text Indent 21"/>
    <w:basedOn w:val="Normal"/>
    <w:rsid w:val="0073549C"/>
    <w:pPr>
      <w:ind w:left="805"/>
    </w:pPr>
  </w:style>
  <w:style w:type="paragraph" w:customStyle="1" w:styleId="BodyTextindent2-">
    <w:name w:val="Body Text indent 2 (-)"/>
    <w:basedOn w:val="BodyTextIndent27"/>
    <w:rsid w:val="00EB4EBD"/>
    <w:pPr>
      <w:spacing w:line="220" w:lineRule="atLeast"/>
    </w:pPr>
    <w:rPr>
      <w:sz w:val="18"/>
    </w:rPr>
  </w:style>
  <w:style w:type="paragraph" w:customStyle="1" w:styleId="BodyTextIndent31">
    <w:name w:val="Body Text Indent 31"/>
    <w:basedOn w:val="BodyTextIndent21"/>
    <w:rsid w:val="0073549C"/>
    <w:pPr>
      <w:ind w:left="1202"/>
    </w:pPr>
  </w:style>
  <w:style w:type="paragraph" w:customStyle="1" w:styleId="BodyTextindent3-">
    <w:name w:val="Body Text indent 3 (-)"/>
    <w:basedOn w:val="BodyTextIndent37"/>
    <w:rsid w:val="00EB4EBD"/>
    <w:pPr>
      <w:spacing w:line="220" w:lineRule="atLeast"/>
    </w:pPr>
    <w:rPr>
      <w:sz w:val="18"/>
    </w:rPr>
  </w:style>
  <w:style w:type="paragraph" w:customStyle="1" w:styleId="BodyTextindent4">
    <w:name w:val="Body Text indent 4"/>
    <w:basedOn w:val="BodyTextIndent37"/>
    <w:rsid w:val="00EB4EBD"/>
    <w:pPr>
      <w:ind w:left="1605"/>
    </w:pPr>
  </w:style>
  <w:style w:type="paragraph" w:customStyle="1" w:styleId="BodyTextindent4-">
    <w:name w:val="Body Text indent 4 (-)"/>
    <w:basedOn w:val="BodyTextindent4"/>
    <w:rsid w:val="00EB4EBD"/>
    <w:pPr>
      <w:spacing w:line="220" w:lineRule="atLeast"/>
    </w:pPr>
    <w:rPr>
      <w:sz w:val="18"/>
    </w:rPr>
  </w:style>
  <w:style w:type="paragraph" w:customStyle="1" w:styleId="BodyTextCenter">
    <w:name w:val="Body Text_Center"/>
    <w:basedOn w:val="BaseText"/>
    <w:rsid w:val="00EB4EBD"/>
    <w:pPr>
      <w:jc w:val="center"/>
    </w:pPr>
  </w:style>
  <w:style w:type="paragraph" w:customStyle="1" w:styleId="Code-">
    <w:name w:val="Code (-)"/>
    <w:basedOn w:val="Code"/>
    <w:rsid w:val="00EB4EBD"/>
    <w:pPr>
      <w:spacing w:line="220" w:lineRule="atLeast"/>
    </w:pPr>
    <w:rPr>
      <w:sz w:val="18"/>
    </w:rPr>
  </w:style>
  <w:style w:type="paragraph" w:customStyle="1" w:styleId="Code--">
    <w:name w:val="Code (--)"/>
    <w:basedOn w:val="Code"/>
    <w:rsid w:val="00EB4EBD"/>
    <w:pPr>
      <w:spacing w:line="200" w:lineRule="atLeast"/>
    </w:pPr>
    <w:rPr>
      <w:sz w:val="16"/>
    </w:rPr>
  </w:style>
  <w:style w:type="paragraph" w:customStyle="1" w:styleId="CoverTitleA1">
    <w:name w:val="Cover Title_A1"/>
    <w:basedOn w:val="BaseHeading"/>
    <w:rsid w:val="00EB4EBD"/>
    <w:pPr>
      <w:spacing w:line="360" w:lineRule="exact"/>
      <w:outlineLvl w:val="9"/>
    </w:pPr>
    <w:rPr>
      <w:b/>
      <w:sz w:val="32"/>
    </w:rPr>
  </w:style>
  <w:style w:type="paragraph" w:customStyle="1" w:styleId="CoverTitleA2">
    <w:name w:val="Cover Title_A2"/>
    <w:basedOn w:val="CoverTitleA1"/>
    <w:rsid w:val="00EB4EBD"/>
  </w:style>
  <w:style w:type="paragraph" w:customStyle="1" w:styleId="CoverTitleA3">
    <w:name w:val="Cover Title_A3"/>
    <w:basedOn w:val="CoverTitleA1"/>
    <w:rsid w:val="00EB4EBD"/>
    <w:rPr>
      <w:b w:val="0"/>
    </w:rPr>
  </w:style>
  <w:style w:type="paragraph" w:customStyle="1" w:styleId="CoverTitleB">
    <w:name w:val="Cover Title_B"/>
    <w:basedOn w:val="BaseHeading"/>
    <w:rsid w:val="00EB4EBD"/>
    <w:pPr>
      <w:outlineLvl w:val="9"/>
    </w:pPr>
    <w:rPr>
      <w:i/>
      <w:lang w:val="fr-FR"/>
    </w:rPr>
  </w:style>
  <w:style w:type="paragraph" w:customStyle="1" w:styleId="Dimension100">
    <w:name w:val="Dimension_100"/>
    <w:basedOn w:val="BaseText"/>
    <w:rsid w:val="00EB4EBD"/>
    <w:pPr>
      <w:spacing w:after="60" w:line="220" w:lineRule="atLeast"/>
      <w:jc w:val="right"/>
    </w:pPr>
    <w:rPr>
      <w:sz w:val="20"/>
    </w:rPr>
  </w:style>
  <w:style w:type="paragraph" w:customStyle="1" w:styleId="Dimension50">
    <w:name w:val="Dimension_50"/>
    <w:basedOn w:val="Dimension100"/>
    <w:rsid w:val="00EB4EBD"/>
    <w:pPr>
      <w:ind w:right="2434"/>
    </w:pPr>
  </w:style>
  <w:style w:type="paragraph" w:customStyle="1" w:styleId="Dimension75">
    <w:name w:val="Dimension_75"/>
    <w:basedOn w:val="Dimension100"/>
    <w:rsid w:val="00EB4EBD"/>
    <w:pPr>
      <w:ind w:right="1253"/>
    </w:pPr>
  </w:style>
  <w:style w:type="paragraph" w:customStyle="1" w:styleId="Examplecontinued">
    <w:name w:val="Example continued"/>
    <w:basedOn w:val="Example"/>
    <w:rsid w:val="00EB4EBD"/>
  </w:style>
  <w:style w:type="paragraph" w:customStyle="1" w:styleId="Exampleindent">
    <w:name w:val="Example indent"/>
    <w:basedOn w:val="Example"/>
    <w:rsid w:val="00EB4EBD"/>
    <w:pPr>
      <w:tabs>
        <w:tab w:val="clear" w:pos="1354"/>
        <w:tab w:val="left" w:pos="1757"/>
      </w:tabs>
      <w:ind w:left="403"/>
    </w:pPr>
  </w:style>
  <w:style w:type="paragraph" w:customStyle="1" w:styleId="Exampleindentcontinued">
    <w:name w:val="Example indent continued"/>
    <w:basedOn w:val="Exampleindent"/>
    <w:rsid w:val="00EB4EBD"/>
  </w:style>
  <w:style w:type="paragraph" w:customStyle="1" w:styleId="Figureexample">
    <w:name w:val="Figure example"/>
    <w:basedOn w:val="Example"/>
    <w:rsid w:val="00EB4EBD"/>
  </w:style>
  <w:style w:type="paragraph" w:customStyle="1" w:styleId="FigureGraphic">
    <w:name w:val="Figure Graphic"/>
    <w:basedOn w:val="BaseText"/>
    <w:rsid w:val="00EB4EBD"/>
    <w:pPr>
      <w:spacing w:before="240" w:after="120"/>
      <w:jc w:val="center"/>
    </w:pPr>
  </w:style>
  <w:style w:type="paragraph" w:customStyle="1" w:styleId="Figurenote">
    <w:name w:val="Figure note"/>
    <w:basedOn w:val="Note"/>
    <w:rsid w:val="00EB4EBD"/>
  </w:style>
  <w:style w:type="paragraph" w:customStyle="1" w:styleId="Figuresubtitle">
    <w:name w:val="Figure subtitle"/>
    <w:basedOn w:val="BaseText"/>
    <w:rsid w:val="00EB4EBD"/>
    <w:pPr>
      <w:spacing w:before="120" w:after="120"/>
      <w:jc w:val="center"/>
    </w:pPr>
    <w:rPr>
      <w:b/>
    </w:rPr>
  </w:style>
  <w:style w:type="paragraph" w:customStyle="1" w:styleId="ForewordTitle">
    <w:name w:val="Foreword Title"/>
    <w:basedOn w:val="BaseHeading"/>
    <w:rsid w:val="00EB4EBD"/>
    <w:pPr>
      <w:keepNext/>
      <w:pageBreakBefore/>
      <w:suppressAutoHyphens/>
      <w:spacing w:before="310" w:after="310" w:line="310" w:lineRule="atLeast"/>
    </w:pPr>
    <w:rPr>
      <w:b/>
      <w:sz w:val="28"/>
    </w:rPr>
  </w:style>
  <w:style w:type="paragraph" w:customStyle="1" w:styleId="IntroTitle">
    <w:name w:val="Intro Title"/>
    <w:basedOn w:val="ForewordTitle"/>
    <w:rsid w:val="00EB4EBD"/>
  </w:style>
  <w:style w:type="paragraph" w:customStyle="1" w:styleId="KeyText">
    <w:name w:val="Key Text"/>
    <w:basedOn w:val="BodyText-"/>
    <w:rsid w:val="00EB4EBD"/>
    <w:pPr>
      <w:tabs>
        <w:tab w:val="left" w:pos="346"/>
      </w:tabs>
      <w:spacing w:after="60"/>
      <w:ind w:left="346" w:hanging="346"/>
    </w:pPr>
  </w:style>
  <w:style w:type="paragraph" w:customStyle="1" w:styleId="KeyTitle">
    <w:name w:val="Key Title"/>
    <w:basedOn w:val="KeyText"/>
    <w:next w:val="KeyText"/>
    <w:rsid w:val="00EB4EBD"/>
    <w:pPr>
      <w:jc w:val="left"/>
    </w:pPr>
    <w:rPr>
      <w:b/>
    </w:rPr>
  </w:style>
  <w:style w:type="paragraph" w:customStyle="1" w:styleId="ListContinue1-">
    <w:name w:val="List Continue 1 (-)"/>
    <w:basedOn w:val="ListContinue1"/>
    <w:rsid w:val="00EB4EBD"/>
    <w:pPr>
      <w:spacing w:line="210" w:lineRule="atLeast"/>
    </w:pPr>
    <w:rPr>
      <w:sz w:val="20"/>
    </w:rPr>
  </w:style>
  <w:style w:type="paragraph" w:customStyle="1" w:styleId="ListContinue2-">
    <w:name w:val="List Continue 2 (-)"/>
    <w:basedOn w:val="ListContinue1-"/>
    <w:rsid w:val="00EB4EBD"/>
    <w:pPr>
      <w:tabs>
        <w:tab w:val="left" w:pos="806"/>
      </w:tabs>
      <w:ind w:left="1200" w:hanging="810"/>
      <w:jc w:val="left"/>
    </w:pPr>
    <w:rPr>
      <w:rFonts w:ascii="Arial" w:hAnsi="Arial"/>
      <w:sz w:val="18"/>
    </w:rPr>
  </w:style>
  <w:style w:type="paragraph" w:customStyle="1" w:styleId="ListContinue3-">
    <w:name w:val="List Continue 3 (-)"/>
    <w:basedOn w:val="ListContinue1-"/>
    <w:rsid w:val="00EB4EBD"/>
    <w:pPr>
      <w:ind w:left="1209"/>
    </w:pPr>
  </w:style>
  <w:style w:type="paragraph" w:customStyle="1" w:styleId="ListContinue4-">
    <w:name w:val="List Continue 4 (-)"/>
    <w:basedOn w:val="ListContinue1-"/>
    <w:rsid w:val="00EB4EBD"/>
    <w:pPr>
      <w:ind w:left="1598"/>
    </w:pPr>
  </w:style>
  <w:style w:type="paragraph" w:customStyle="1" w:styleId="ListNumber1">
    <w:name w:val="List Number 1"/>
    <w:basedOn w:val="BaseText"/>
    <w:rsid w:val="00EB4EBD"/>
    <w:pPr>
      <w:tabs>
        <w:tab w:val="left" w:pos="403"/>
      </w:tabs>
      <w:ind w:left="403" w:hanging="403"/>
    </w:pPr>
  </w:style>
  <w:style w:type="paragraph" w:customStyle="1" w:styleId="ListNumber1-">
    <w:name w:val="List Number 1 (-)"/>
    <w:basedOn w:val="ListNumber1"/>
    <w:rsid w:val="00EB4EBD"/>
    <w:pPr>
      <w:spacing w:line="210" w:lineRule="atLeast"/>
    </w:pPr>
    <w:rPr>
      <w:sz w:val="20"/>
    </w:rPr>
  </w:style>
  <w:style w:type="paragraph" w:customStyle="1" w:styleId="ListNumber2-">
    <w:name w:val="List Number 2 (-)"/>
    <w:basedOn w:val="ListNumber1-"/>
    <w:qFormat/>
    <w:rsid w:val="00EB4EBD"/>
    <w:pPr>
      <w:ind w:left="806"/>
    </w:pPr>
  </w:style>
  <w:style w:type="paragraph" w:customStyle="1" w:styleId="ListNumber3-">
    <w:name w:val="List Number 3 (-)"/>
    <w:basedOn w:val="ListNumber1-"/>
    <w:rsid w:val="00EB4EBD"/>
    <w:pPr>
      <w:ind w:left="1209"/>
    </w:pPr>
  </w:style>
  <w:style w:type="paragraph" w:customStyle="1" w:styleId="ListNumber4-">
    <w:name w:val="List Number 4 (-)"/>
    <w:basedOn w:val="ListNumber1-"/>
    <w:rsid w:val="00EB4EBD"/>
    <w:pPr>
      <w:ind w:left="1598"/>
    </w:pPr>
  </w:style>
  <w:style w:type="paragraph" w:customStyle="1" w:styleId="Tablebody">
    <w:name w:val="Table body"/>
    <w:basedOn w:val="BaseText"/>
    <w:link w:val="TablebodyChar"/>
    <w:rsid w:val="00EB4EBD"/>
    <w:pPr>
      <w:spacing w:before="60" w:after="60" w:line="210" w:lineRule="atLeast"/>
      <w:jc w:val="left"/>
    </w:pPr>
    <w:rPr>
      <w:sz w:val="20"/>
    </w:rPr>
  </w:style>
  <w:style w:type="paragraph" w:customStyle="1" w:styleId="Tablebody-">
    <w:name w:val="Table body (-)"/>
    <w:basedOn w:val="Tablebody"/>
    <w:rsid w:val="00EB4EBD"/>
    <w:rPr>
      <w:sz w:val="18"/>
    </w:rPr>
  </w:style>
  <w:style w:type="paragraph" w:customStyle="1" w:styleId="Tablebody--">
    <w:name w:val="Table body (--)"/>
    <w:basedOn w:val="Tablebody"/>
    <w:rsid w:val="00EB4EBD"/>
    <w:rPr>
      <w:sz w:val="16"/>
    </w:rPr>
  </w:style>
  <w:style w:type="paragraph" w:customStyle="1" w:styleId="Tablebody0">
    <w:name w:val="Table body (+)"/>
    <w:basedOn w:val="Tablebody"/>
    <w:rsid w:val="00EB4EBD"/>
    <w:pPr>
      <w:spacing w:line="230" w:lineRule="atLeast"/>
    </w:pPr>
    <w:rPr>
      <w:sz w:val="22"/>
    </w:rPr>
  </w:style>
  <w:style w:type="paragraph" w:customStyle="1" w:styleId="Tablefooter">
    <w:name w:val="Table footer"/>
    <w:basedOn w:val="BaseText"/>
    <w:rsid w:val="00EB4EBD"/>
    <w:pPr>
      <w:tabs>
        <w:tab w:val="left" w:pos="346"/>
      </w:tabs>
      <w:spacing w:before="60" w:after="60" w:line="200" w:lineRule="atLeast"/>
    </w:pPr>
    <w:rPr>
      <w:sz w:val="18"/>
    </w:rPr>
  </w:style>
  <w:style w:type="paragraph" w:customStyle="1" w:styleId="Tableheader">
    <w:name w:val="Table header"/>
    <w:basedOn w:val="Tablebody"/>
    <w:rsid w:val="00EB4EBD"/>
  </w:style>
  <w:style w:type="paragraph" w:customStyle="1" w:styleId="Tableheader-">
    <w:name w:val="Table header (-)"/>
    <w:basedOn w:val="Tablebody-"/>
    <w:rsid w:val="00EB4EBD"/>
  </w:style>
  <w:style w:type="paragraph" w:customStyle="1" w:styleId="Tableheader--">
    <w:name w:val="Table header (--)"/>
    <w:basedOn w:val="Tablebody--"/>
    <w:rsid w:val="00EB4EBD"/>
  </w:style>
  <w:style w:type="paragraph" w:customStyle="1" w:styleId="Tableheader0">
    <w:name w:val="Table header (+)"/>
    <w:basedOn w:val="Tablebody0"/>
    <w:rsid w:val="00EB4EBD"/>
  </w:style>
  <w:style w:type="paragraph" w:customStyle="1" w:styleId="Notice">
    <w:name w:val="Notice"/>
    <w:basedOn w:val="BaseText"/>
    <w:rsid w:val="00EB4EBD"/>
  </w:style>
  <w:style w:type="paragraph" w:customStyle="1" w:styleId="Notecontinued">
    <w:name w:val="Note continued"/>
    <w:basedOn w:val="Note"/>
    <w:rsid w:val="00EB4EBD"/>
  </w:style>
  <w:style w:type="paragraph" w:customStyle="1" w:styleId="Noteindent">
    <w:name w:val="Note indent"/>
    <w:basedOn w:val="Note"/>
    <w:rsid w:val="00EB4EBD"/>
    <w:pPr>
      <w:tabs>
        <w:tab w:val="clear" w:pos="965"/>
        <w:tab w:val="left" w:pos="1368"/>
      </w:tabs>
      <w:ind w:left="403"/>
    </w:pPr>
  </w:style>
  <w:style w:type="paragraph" w:customStyle="1" w:styleId="Noteindentcontinued">
    <w:name w:val="Note indent continued"/>
    <w:basedOn w:val="Noteindent"/>
    <w:qFormat/>
    <w:rsid w:val="00EB4EBD"/>
  </w:style>
  <w:style w:type="paragraph" w:customStyle="1" w:styleId="MainTitle1">
    <w:name w:val="Main Title 1"/>
    <w:basedOn w:val="CoverTitleA1"/>
    <w:rsid w:val="00EB4EBD"/>
    <w:pPr>
      <w:spacing w:before="400"/>
    </w:pPr>
  </w:style>
  <w:style w:type="paragraph" w:customStyle="1" w:styleId="MainTitle2">
    <w:name w:val="Main Title 2"/>
    <w:basedOn w:val="CoverTitleA2"/>
    <w:rsid w:val="00EB4EBD"/>
    <w:pPr>
      <w:outlineLvl w:val="1"/>
    </w:pPr>
  </w:style>
  <w:style w:type="paragraph" w:customStyle="1" w:styleId="MainTitle3">
    <w:name w:val="Main Title 3"/>
    <w:basedOn w:val="CoverTitleA3"/>
    <w:rsid w:val="00EB4EBD"/>
    <w:pPr>
      <w:outlineLvl w:val="2"/>
    </w:pPr>
  </w:style>
  <w:style w:type="paragraph" w:customStyle="1" w:styleId="TableGraphic">
    <w:name w:val="Table Graphic"/>
    <w:basedOn w:val="FigureGraphic"/>
    <w:rsid w:val="00EB4EBD"/>
  </w:style>
  <w:style w:type="character" w:customStyle="1" w:styleId="Courier">
    <w:name w:val="Courier"/>
    <w:rsid w:val="00EB4EBD"/>
    <w:rPr>
      <w:rFonts w:ascii="Courier New" w:hAnsi="Courier New"/>
    </w:rPr>
  </w:style>
  <w:style w:type="paragraph" w:customStyle="1" w:styleId="BiblioDescription">
    <w:name w:val="Biblio Description"/>
    <w:basedOn w:val="BaseText"/>
    <w:next w:val="BiblioEntry"/>
    <w:rsid w:val="00EB4EBD"/>
  </w:style>
  <w:style w:type="paragraph" w:customStyle="1" w:styleId="ListNumber5-">
    <w:name w:val="List Number 5 (-)"/>
    <w:basedOn w:val="ListNumber1-"/>
    <w:qFormat/>
    <w:rsid w:val="00EB4EBD"/>
    <w:pPr>
      <w:ind w:left="1996"/>
    </w:pPr>
  </w:style>
  <w:style w:type="paragraph" w:customStyle="1" w:styleId="ListContinue5-">
    <w:name w:val="List Continue 5 (-)"/>
    <w:basedOn w:val="ListContinue1-"/>
    <w:qFormat/>
    <w:rsid w:val="00EB4EBD"/>
    <w:pPr>
      <w:ind w:left="1593"/>
    </w:pPr>
  </w:style>
  <w:style w:type="paragraph" w:customStyle="1" w:styleId="BiblioText">
    <w:name w:val="Biblio Text"/>
    <w:basedOn w:val="BaseText"/>
    <w:qFormat/>
    <w:rsid w:val="00EB4EBD"/>
  </w:style>
  <w:style w:type="paragraph" w:customStyle="1" w:styleId="FigureImage">
    <w:name w:val="Figure Image"/>
    <w:basedOn w:val="FigureGraphic"/>
    <w:rsid w:val="00EB4EBD"/>
  </w:style>
  <w:style w:type="paragraph" w:customStyle="1" w:styleId="Figuredescription">
    <w:name w:val="Figure description"/>
    <w:basedOn w:val="Figuretitle"/>
    <w:rsid w:val="00EB4EBD"/>
    <w:pPr>
      <w:shd w:val="pct10" w:color="auto" w:fill="auto"/>
    </w:pPr>
    <w:rPr>
      <w:szCs w:val="24"/>
    </w:rPr>
  </w:style>
  <w:style w:type="paragraph" w:customStyle="1" w:styleId="Formuladescription">
    <w:name w:val="Formula description"/>
    <w:basedOn w:val="Formula"/>
    <w:rsid w:val="00EB4EBD"/>
    <w:pPr>
      <w:shd w:val="pct10" w:color="auto" w:fill="auto"/>
    </w:pPr>
    <w:rPr>
      <w:szCs w:val="24"/>
    </w:rPr>
  </w:style>
  <w:style w:type="paragraph" w:customStyle="1" w:styleId="Tabledescription">
    <w:name w:val="Table description"/>
    <w:basedOn w:val="Tabletitle"/>
    <w:rsid w:val="00EB4EBD"/>
    <w:pPr>
      <w:shd w:val="pct10" w:color="auto" w:fill="auto"/>
    </w:pPr>
    <w:rPr>
      <w:szCs w:val="24"/>
    </w:rPr>
  </w:style>
  <w:style w:type="paragraph" w:customStyle="1" w:styleId="Box-begin">
    <w:name w:val="Box-begin"/>
    <w:basedOn w:val="BaseText"/>
    <w:rsid w:val="00EB4EBD"/>
    <w:pPr>
      <w:shd w:val="clear" w:color="auto" w:fill="D9D9D9"/>
      <w:jc w:val="left"/>
    </w:pPr>
    <w:rPr>
      <w:szCs w:val="24"/>
    </w:rPr>
  </w:style>
  <w:style w:type="paragraph" w:customStyle="1" w:styleId="Box-end">
    <w:name w:val="Box-end"/>
    <w:basedOn w:val="BaseText"/>
    <w:rsid w:val="00EB4EBD"/>
    <w:pPr>
      <w:shd w:val="clear" w:color="auto" w:fill="D9D9D9"/>
      <w:jc w:val="left"/>
    </w:pPr>
    <w:rPr>
      <w:szCs w:val="24"/>
    </w:rPr>
  </w:style>
  <w:style w:type="paragraph" w:customStyle="1" w:styleId="Box-title">
    <w:name w:val="Box-title"/>
    <w:basedOn w:val="BaseHeading"/>
    <w:rsid w:val="00EB4EBD"/>
    <w:pPr>
      <w:shd w:val="clear" w:color="auto" w:fill="E6E6E6"/>
    </w:pPr>
    <w:rPr>
      <w:b/>
      <w:sz w:val="26"/>
      <w:szCs w:val="24"/>
    </w:rPr>
  </w:style>
  <w:style w:type="paragraph" w:customStyle="1" w:styleId="FrontHead">
    <w:name w:val="Front Head"/>
    <w:basedOn w:val="BaseHeading"/>
    <w:next w:val="BodyText"/>
    <w:qFormat/>
    <w:rsid w:val="00EB4EBD"/>
    <w:pPr>
      <w:keepNext/>
      <w:pageBreakBefore/>
      <w:suppressAutoHyphens/>
      <w:spacing w:before="310" w:after="310" w:line="310" w:lineRule="atLeast"/>
    </w:pPr>
    <w:rPr>
      <w:b/>
      <w:sz w:val="28"/>
    </w:rPr>
  </w:style>
  <w:style w:type="paragraph" w:customStyle="1" w:styleId="IndexHead">
    <w:name w:val="Index Head"/>
    <w:basedOn w:val="BaseHeading"/>
    <w:rsid w:val="00EB4EBD"/>
    <w:pPr>
      <w:pageBreakBefore/>
      <w:spacing w:after="760" w:line="280" w:lineRule="atLeast"/>
      <w:jc w:val="center"/>
    </w:pPr>
    <w:rPr>
      <w:b/>
      <w:sz w:val="28"/>
      <w:szCs w:val="28"/>
    </w:rPr>
  </w:style>
  <w:style w:type="paragraph" w:customStyle="1" w:styleId="Exampleindent2">
    <w:name w:val="Example indent 2"/>
    <w:basedOn w:val="BaseText"/>
    <w:rsid w:val="00EB4EBD"/>
    <w:pPr>
      <w:tabs>
        <w:tab w:val="left" w:pos="1758"/>
      </w:tabs>
      <w:spacing w:line="220" w:lineRule="atLeast"/>
      <w:ind w:left="805"/>
    </w:pPr>
    <w:rPr>
      <w:sz w:val="20"/>
    </w:rPr>
  </w:style>
  <w:style w:type="paragraph" w:customStyle="1" w:styleId="Exampleindent2continued">
    <w:name w:val="Example indent 2 continued"/>
    <w:basedOn w:val="BaseText"/>
    <w:rsid w:val="00EB4EBD"/>
    <w:pPr>
      <w:spacing w:line="220" w:lineRule="atLeast"/>
      <w:ind w:left="805"/>
    </w:pPr>
    <w:rPr>
      <w:sz w:val="20"/>
    </w:rPr>
  </w:style>
  <w:style w:type="paragraph" w:customStyle="1" w:styleId="Noteindent2continued">
    <w:name w:val="Note indent 2 continued"/>
    <w:basedOn w:val="BaseText"/>
    <w:rsid w:val="00EB4EBD"/>
    <w:pPr>
      <w:spacing w:line="220" w:lineRule="atLeast"/>
      <w:ind w:left="805"/>
    </w:pPr>
    <w:rPr>
      <w:sz w:val="20"/>
    </w:rPr>
  </w:style>
  <w:style w:type="paragraph" w:customStyle="1" w:styleId="Noteindent2">
    <w:name w:val="Note indent 2"/>
    <w:basedOn w:val="BaseText"/>
    <w:rsid w:val="00EB4EBD"/>
    <w:pPr>
      <w:tabs>
        <w:tab w:val="left" w:pos="1758"/>
      </w:tabs>
      <w:spacing w:line="220" w:lineRule="atLeast"/>
      <w:ind w:left="805"/>
    </w:pPr>
    <w:rPr>
      <w:sz w:val="20"/>
    </w:rPr>
  </w:style>
  <w:style w:type="character" w:customStyle="1" w:styleId="Chinese">
    <w:name w:val="Chinese"/>
    <w:uiPriority w:val="1"/>
    <w:qFormat/>
    <w:rsid w:val="00EB4EBD"/>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EB4EBD"/>
    <w:pPr>
      <w:numPr>
        <w:numId w:val="0"/>
      </w:numPr>
      <w:shd w:val="pct15" w:color="auto" w:fill="auto"/>
    </w:pPr>
  </w:style>
  <w:style w:type="paragraph" w:customStyle="1" w:styleId="AMENDHeading1Unnumbered">
    <w:name w:val="AMEND Heading 1 Unnumbered"/>
    <w:basedOn w:val="Heading1"/>
    <w:next w:val="BodyText"/>
    <w:qFormat/>
    <w:rsid w:val="00EB4EBD"/>
    <w:pPr>
      <w:numPr>
        <w:numId w:val="0"/>
      </w:numPr>
      <w:shd w:val="pct15" w:color="auto" w:fill="auto"/>
    </w:pPr>
  </w:style>
  <w:style w:type="paragraph" w:customStyle="1" w:styleId="Source">
    <w:name w:val="Source"/>
    <w:basedOn w:val="BaseText"/>
    <w:next w:val="Definition"/>
    <w:qFormat/>
    <w:rsid w:val="00EB4EBD"/>
  </w:style>
  <w:style w:type="paragraph" w:customStyle="1" w:styleId="AdmittedTerm">
    <w:name w:val="Admitted Term"/>
    <w:basedOn w:val="BaseText"/>
    <w:next w:val="Definition"/>
    <w:qFormat/>
    <w:rsid w:val="00EB4EBD"/>
    <w:pPr>
      <w:spacing w:after="0"/>
      <w:jc w:val="left"/>
    </w:pPr>
  </w:style>
  <w:style w:type="character" w:customStyle="1" w:styleId="zzCoverChar">
    <w:name w:val="zzCover Char"/>
    <w:basedOn w:val="DefaultParagraphFont"/>
    <w:link w:val="zzCover"/>
    <w:rsid w:val="0073549C"/>
    <w:rPr>
      <w:rFonts w:ascii="Cambria" w:hAnsi="Cambria"/>
      <w:b/>
      <w:color w:val="000000"/>
      <w:sz w:val="24"/>
      <w:lang w:val="en-GB" w:eastAsia="ja-JP"/>
    </w:rPr>
  </w:style>
  <w:style w:type="paragraph" w:customStyle="1" w:styleId="BodyTextIndent22">
    <w:name w:val="Body Text Indent 22"/>
    <w:basedOn w:val="Normal"/>
    <w:rsid w:val="00DD63D9"/>
    <w:pPr>
      <w:ind w:left="805"/>
    </w:pPr>
  </w:style>
  <w:style w:type="paragraph" w:customStyle="1" w:styleId="BodyTextIndent32">
    <w:name w:val="Body Text Indent 32"/>
    <w:basedOn w:val="BodyTextIndent22"/>
    <w:rsid w:val="00DD63D9"/>
    <w:pPr>
      <w:ind w:left="1202"/>
    </w:pPr>
  </w:style>
  <w:style w:type="paragraph" w:customStyle="1" w:styleId="BodyTextIndent23">
    <w:name w:val="Body Text Indent 23"/>
    <w:basedOn w:val="Normal"/>
    <w:rsid w:val="00D57B82"/>
    <w:pPr>
      <w:ind w:left="805"/>
    </w:pPr>
  </w:style>
  <w:style w:type="paragraph" w:customStyle="1" w:styleId="BodyTextIndent33">
    <w:name w:val="Body Text Indent 33"/>
    <w:basedOn w:val="BodyTextIndent23"/>
    <w:rsid w:val="00D57B82"/>
    <w:pPr>
      <w:ind w:left="1202"/>
    </w:pPr>
  </w:style>
  <w:style w:type="paragraph" w:customStyle="1" w:styleId="BodyTextIndent24">
    <w:name w:val="Body Text Indent 24"/>
    <w:basedOn w:val="Normal"/>
    <w:rsid w:val="00A96FA4"/>
    <w:pPr>
      <w:ind w:left="805"/>
    </w:pPr>
  </w:style>
  <w:style w:type="paragraph" w:customStyle="1" w:styleId="BodyTextIndent34">
    <w:name w:val="Body Text Indent 34"/>
    <w:basedOn w:val="BodyTextIndent24"/>
    <w:rsid w:val="00A96FA4"/>
    <w:pPr>
      <w:ind w:left="1202"/>
    </w:pPr>
  </w:style>
  <w:style w:type="paragraph" w:customStyle="1" w:styleId="BodyTextIndent25">
    <w:name w:val="Body Text Indent 25"/>
    <w:basedOn w:val="Normal"/>
    <w:rsid w:val="00C41671"/>
    <w:pPr>
      <w:ind w:left="805"/>
    </w:pPr>
  </w:style>
  <w:style w:type="paragraph" w:customStyle="1" w:styleId="BodyTextIndent35">
    <w:name w:val="Body Text Indent 35"/>
    <w:basedOn w:val="BodyTextIndent25"/>
    <w:rsid w:val="00C41671"/>
    <w:pPr>
      <w:ind w:left="1202"/>
    </w:pPr>
  </w:style>
  <w:style w:type="paragraph" w:customStyle="1" w:styleId="BodyTextIndent26">
    <w:name w:val="Body Text Indent 26"/>
    <w:basedOn w:val="Normal"/>
    <w:rsid w:val="00A956C8"/>
    <w:pPr>
      <w:ind w:left="805"/>
    </w:pPr>
  </w:style>
  <w:style w:type="paragraph" w:customStyle="1" w:styleId="BodyTextIndent36">
    <w:name w:val="Body Text Indent 36"/>
    <w:basedOn w:val="BodyTextIndent26"/>
    <w:rsid w:val="00A956C8"/>
    <w:pPr>
      <w:ind w:left="1202"/>
    </w:pPr>
  </w:style>
  <w:style w:type="paragraph" w:customStyle="1" w:styleId="BodyTextIndent27">
    <w:name w:val="Body Text Indent 27"/>
    <w:basedOn w:val="Normal"/>
    <w:rsid w:val="00EB4EBD"/>
    <w:pPr>
      <w:ind w:left="805"/>
    </w:pPr>
  </w:style>
  <w:style w:type="paragraph" w:customStyle="1" w:styleId="BodyTextIndent37">
    <w:name w:val="Body Text Indent 37"/>
    <w:basedOn w:val="BodyTextIndent27"/>
    <w:rsid w:val="00EB4EBD"/>
    <w:pPr>
      <w:ind w:left="1202"/>
    </w:pPr>
  </w:style>
  <w:style w:type="paragraph" w:customStyle="1" w:styleId="TableCell">
    <w:name w:val="Table Cell"/>
    <w:basedOn w:val="Normal"/>
    <w:rsid w:val="008C7630"/>
    <w:pPr>
      <w:tabs>
        <w:tab w:val="left" w:pos="720"/>
        <w:tab w:val="left" w:pos="1080"/>
        <w:tab w:val="left" w:pos="1440"/>
        <w:tab w:val="left" w:pos="1800"/>
        <w:tab w:val="left" w:pos="2160"/>
      </w:tabs>
      <w:suppressAutoHyphens/>
      <w:spacing w:before="120" w:line="240" w:lineRule="auto"/>
      <w:jc w:val="left"/>
    </w:pPr>
    <w:rPr>
      <w:rFonts w:ascii="Arial" w:hAnsi="Arial"/>
      <w:sz w:val="18"/>
      <w:szCs w:val="22"/>
      <w:lang w:val="en-US" w:eastAsia="en-US"/>
    </w:rPr>
  </w:style>
  <w:style w:type="paragraph" w:customStyle="1" w:styleId="TH">
    <w:name w:val="TH"/>
    <w:basedOn w:val="Normal"/>
    <w:rsid w:val="008C7630"/>
    <w:pPr>
      <w:keepNext/>
      <w:keepLines/>
      <w:overflowPunct w:val="0"/>
      <w:autoSpaceDE w:val="0"/>
      <w:autoSpaceDN w:val="0"/>
      <w:adjustRightInd w:val="0"/>
      <w:spacing w:before="60" w:after="180" w:line="240" w:lineRule="auto"/>
      <w:jc w:val="center"/>
      <w:textAlignment w:val="baseline"/>
    </w:pPr>
    <w:rPr>
      <w:rFonts w:ascii="Arial" w:hAnsi="Arial"/>
      <w:b/>
      <w:sz w:val="24"/>
      <w:szCs w:val="24"/>
      <w:lang w:eastAsia="en-US"/>
    </w:rPr>
  </w:style>
  <w:style w:type="character" w:customStyle="1" w:styleId="TablebodyChar">
    <w:name w:val="Table body Char"/>
    <w:basedOn w:val="DefaultParagraphFont"/>
    <w:link w:val="Tablebody"/>
    <w:rsid w:val="00406B59"/>
    <w:rPr>
      <w:rFonts w:ascii="Cambria" w:eastAsia="Calibri" w:hAnsi="Cambria"/>
      <w:szCs w:val="22"/>
      <w:lang w:val="en-GB"/>
    </w:rPr>
  </w:style>
  <w:style w:type="character" w:styleId="UnresolvedMention">
    <w:name w:val="Unresolved Mention"/>
    <w:basedOn w:val="DefaultParagraphFont"/>
    <w:uiPriority w:val="99"/>
    <w:semiHidden/>
    <w:unhideWhenUsed/>
    <w:rsid w:val="00D70ADA"/>
    <w:rPr>
      <w:color w:val="605E5C"/>
      <w:shd w:val="clear" w:color="auto" w:fill="E1DFDD"/>
    </w:rPr>
  </w:style>
  <w:style w:type="character" w:styleId="HTMLCode">
    <w:name w:val="HTML Code"/>
    <w:basedOn w:val="DefaultParagraphFont"/>
    <w:uiPriority w:val="99"/>
    <w:semiHidden/>
    <w:unhideWhenUsed/>
    <w:rsid w:val="00B239B3"/>
    <w:rPr>
      <w:rFonts w:ascii="Courier New" w:eastAsia="Times New Roman" w:hAnsi="Courier New" w:cs="Courier New"/>
      <w:sz w:val="20"/>
      <w:szCs w:val="20"/>
    </w:rPr>
  </w:style>
  <w:style w:type="character" w:customStyle="1" w:styleId="ListParagraphChar">
    <w:name w:val="List Paragraph Char"/>
    <w:basedOn w:val="DefaultParagraphFont"/>
    <w:link w:val="ListParagraph"/>
    <w:uiPriority w:val="34"/>
    <w:qFormat/>
    <w:locked/>
    <w:rsid w:val="008B44A1"/>
    <w:rPr>
      <w:rFonts w:ascii="Cambria" w:hAnsi="Cambria"/>
      <w:sz w:val="22"/>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38164158">
      <w:bodyDiv w:val="1"/>
      <w:marLeft w:val="0"/>
      <w:marRight w:val="0"/>
      <w:marTop w:val="0"/>
      <w:marBottom w:val="0"/>
      <w:divBdr>
        <w:top w:val="none" w:sz="0" w:space="0" w:color="auto"/>
        <w:left w:val="none" w:sz="0" w:space="0" w:color="auto"/>
        <w:bottom w:val="none" w:sz="0" w:space="0" w:color="auto"/>
        <w:right w:val="none" w:sz="0" w:space="0" w:color="auto"/>
      </w:divBdr>
    </w:div>
    <w:div w:id="58292128">
      <w:bodyDiv w:val="1"/>
      <w:marLeft w:val="0"/>
      <w:marRight w:val="0"/>
      <w:marTop w:val="0"/>
      <w:marBottom w:val="0"/>
      <w:divBdr>
        <w:top w:val="none" w:sz="0" w:space="0" w:color="auto"/>
        <w:left w:val="none" w:sz="0" w:space="0" w:color="auto"/>
        <w:bottom w:val="none" w:sz="0" w:space="0" w:color="auto"/>
        <w:right w:val="none" w:sz="0" w:space="0" w:color="auto"/>
      </w:divBdr>
      <w:divsChild>
        <w:div w:id="1402677544">
          <w:marLeft w:val="0"/>
          <w:marRight w:val="0"/>
          <w:marTop w:val="0"/>
          <w:marBottom w:val="0"/>
          <w:divBdr>
            <w:top w:val="none" w:sz="0" w:space="0" w:color="auto"/>
            <w:left w:val="none" w:sz="0" w:space="0" w:color="auto"/>
            <w:bottom w:val="none" w:sz="0" w:space="0" w:color="auto"/>
            <w:right w:val="none" w:sz="0" w:space="0" w:color="auto"/>
          </w:divBdr>
          <w:divsChild>
            <w:div w:id="1420836259">
              <w:marLeft w:val="0"/>
              <w:marRight w:val="0"/>
              <w:marTop w:val="0"/>
              <w:marBottom w:val="0"/>
              <w:divBdr>
                <w:top w:val="none" w:sz="0" w:space="0" w:color="auto"/>
                <w:left w:val="none" w:sz="0" w:space="0" w:color="auto"/>
                <w:bottom w:val="none" w:sz="0" w:space="0" w:color="auto"/>
                <w:right w:val="none" w:sz="0" w:space="0" w:color="auto"/>
              </w:divBdr>
            </w:div>
            <w:div w:id="599341477">
              <w:marLeft w:val="0"/>
              <w:marRight w:val="0"/>
              <w:marTop w:val="0"/>
              <w:marBottom w:val="0"/>
              <w:divBdr>
                <w:top w:val="none" w:sz="0" w:space="0" w:color="auto"/>
                <w:left w:val="none" w:sz="0" w:space="0" w:color="auto"/>
                <w:bottom w:val="none" w:sz="0" w:space="0" w:color="auto"/>
                <w:right w:val="none" w:sz="0" w:space="0" w:color="auto"/>
              </w:divBdr>
            </w:div>
            <w:div w:id="2106994072">
              <w:marLeft w:val="0"/>
              <w:marRight w:val="0"/>
              <w:marTop w:val="0"/>
              <w:marBottom w:val="0"/>
              <w:divBdr>
                <w:top w:val="none" w:sz="0" w:space="0" w:color="auto"/>
                <w:left w:val="none" w:sz="0" w:space="0" w:color="auto"/>
                <w:bottom w:val="none" w:sz="0" w:space="0" w:color="auto"/>
                <w:right w:val="none" w:sz="0" w:space="0" w:color="auto"/>
              </w:divBdr>
            </w:div>
            <w:div w:id="1079401444">
              <w:marLeft w:val="0"/>
              <w:marRight w:val="0"/>
              <w:marTop w:val="0"/>
              <w:marBottom w:val="0"/>
              <w:divBdr>
                <w:top w:val="none" w:sz="0" w:space="0" w:color="auto"/>
                <w:left w:val="none" w:sz="0" w:space="0" w:color="auto"/>
                <w:bottom w:val="none" w:sz="0" w:space="0" w:color="auto"/>
                <w:right w:val="none" w:sz="0" w:space="0" w:color="auto"/>
              </w:divBdr>
            </w:div>
            <w:div w:id="1530340577">
              <w:marLeft w:val="0"/>
              <w:marRight w:val="0"/>
              <w:marTop w:val="0"/>
              <w:marBottom w:val="0"/>
              <w:divBdr>
                <w:top w:val="none" w:sz="0" w:space="0" w:color="auto"/>
                <w:left w:val="none" w:sz="0" w:space="0" w:color="auto"/>
                <w:bottom w:val="none" w:sz="0" w:space="0" w:color="auto"/>
                <w:right w:val="none" w:sz="0" w:space="0" w:color="auto"/>
              </w:divBdr>
            </w:div>
            <w:div w:id="1441878002">
              <w:marLeft w:val="0"/>
              <w:marRight w:val="0"/>
              <w:marTop w:val="0"/>
              <w:marBottom w:val="0"/>
              <w:divBdr>
                <w:top w:val="none" w:sz="0" w:space="0" w:color="auto"/>
                <w:left w:val="none" w:sz="0" w:space="0" w:color="auto"/>
                <w:bottom w:val="none" w:sz="0" w:space="0" w:color="auto"/>
                <w:right w:val="none" w:sz="0" w:space="0" w:color="auto"/>
              </w:divBdr>
            </w:div>
            <w:div w:id="549609903">
              <w:marLeft w:val="0"/>
              <w:marRight w:val="0"/>
              <w:marTop w:val="0"/>
              <w:marBottom w:val="0"/>
              <w:divBdr>
                <w:top w:val="none" w:sz="0" w:space="0" w:color="auto"/>
                <w:left w:val="none" w:sz="0" w:space="0" w:color="auto"/>
                <w:bottom w:val="none" w:sz="0" w:space="0" w:color="auto"/>
                <w:right w:val="none" w:sz="0" w:space="0" w:color="auto"/>
              </w:divBdr>
            </w:div>
            <w:div w:id="367607804">
              <w:marLeft w:val="0"/>
              <w:marRight w:val="0"/>
              <w:marTop w:val="0"/>
              <w:marBottom w:val="0"/>
              <w:divBdr>
                <w:top w:val="none" w:sz="0" w:space="0" w:color="auto"/>
                <w:left w:val="none" w:sz="0" w:space="0" w:color="auto"/>
                <w:bottom w:val="none" w:sz="0" w:space="0" w:color="auto"/>
                <w:right w:val="none" w:sz="0" w:space="0" w:color="auto"/>
              </w:divBdr>
            </w:div>
            <w:div w:id="816259409">
              <w:marLeft w:val="0"/>
              <w:marRight w:val="0"/>
              <w:marTop w:val="0"/>
              <w:marBottom w:val="0"/>
              <w:divBdr>
                <w:top w:val="none" w:sz="0" w:space="0" w:color="auto"/>
                <w:left w:val="none" w:sz="0" w:space="0" w:color="auto"/>
                <w:bottom w:val="none" w:sz="0" w:space="0" w:color="auto"/>
                <w:right w:val="none" w:sz="0" w:space="0" w:color="auto"/>
              </w:divBdr>
            </w:div>
            <w:div w:id="694648545">
              <w:marLeft w:val="0"/>
              <w:marRight w:val="0"/>
              <w:marTop w:val="0"/>
              <w:marBottom w:val="0"/>
              <w:divBdr>
                <w:top w:val="none" w:sz="0" w:space="0" w:color="auto"/>
                <w:left w:val="none" w:sz="0" w:space="0" w:color="auto"/>
                <w:bottom w:val="none" w:sz="0" w:space="0" w:color="auto"/>
                <w:right w:val="none" w:sz="0" w:space="0" w:color="auto"/>
              </w:divBdr>
            </w:div>
            <w:div w:id="480123737">
              <w:marLeft w:val="0"/>
              <w:marRight w:val="0"/>
              <w:marTop w:val="0"/>
              <w:marBottom w:val="0"/>
              <w:divBdr>
                <w:top w:val="none" w:sz="0" w:space="0" w:color="auto"/>
                <w:left w:val="none" w:sz="0" w:space="0" w:color="auto"/>
                <w:bottom w:val="none" w:sz="0" w:space="0" w:color="auto"/>
                <w:right w:val="none" w:sz="0" w:space="0" w:color="auto"/>
              </w:divBdr>
            </w:div>
            <w:div w:id="1168714777">
              <w:marLeft w:val="0"/>
              <w:marRight w:val="0"/>
              <w:marTop w:val="0"/>
              <w:marBottom w:val="0"/>
              <w:divBdr>
                <w:top w:val="none" w:sz="0" w:space="0" w:color="auto"/>
                <w:left w:val="none" w:sz="0" w:space="0" w:color="auto"/>
                <w:bottom w:val="none" w:sz="0" w:space="0" w:color="auto"/>
                <w:right w:val="none" w:sz="0" w:space="0" w:color="auto"/>
              </w:divBdr>
            </w:div>
            <w:div w:id="1225724731">
              <w:marLeft w:val="0"/>
              <w:marRight w:val="0"/>
              <w:marTop w:val="0"/>
              <w:marBottom w:val="0"/>
              <w:divBdr>
                <w:top w:val="none" w:sz="0" w:space="0" w:color="auto"/>
                <w:left w:val="none" w:sz="0" w:space="0" w:color="auto"/>
                <w:bottom w:val="none" w:sz="0" w:space="0" w:color="auto"/>
                <w:right w:val="none" w:sz="0" w:space="0" w:color="auto"/>
              </w:divBdr>
            </w:div>
            <w:div w:id="1383365106">
              <w:marLeft w:val="0"/>
              <w:marRight w:val="0"/>
              <w:marTop w:val="0"/>
              <w:marBottom w:val="0"/>
              <w:divBdr>
                <w:top w:val="none" w:sz="0" w:space="0" w:color="auto"/>
                <w:left w:val="none" w:sz="0" w:space="0" w:color="auto"/>
                <w:bottom w:val="none" w:sz="0" w:space="0" w:color="auto"/>
                <w:right w:val="none" w:sz="0" w:space="0" w:color="auto"/>
              </w:divBdr>
            </w:div>
            <w:div w:id="1727799885">
              <w:marLeft w:val="0"/>
              <w:marRight w:val="0"/>
              <w:marTop w:val="0"/>
              <w:marBottom w:val="0"/>
              <w:divBdr>
                <w:top w:val="none" w:sz="0" w:space="0" w:color="auto"/>
                <w:left w:val="none" w:sz="0" w:space="0" w:color="auto"/>
                <w:bottom w:val="none" w:sz="0" w:space="0" w:color="auto"/>
                <w:right w:val="none" w:sz="0" w:space="0" w:color="auto"/>
              </w:divBdr>
            </w:div>
            <w:div w:id="1777795139">
              <w:marLeft w:val="0"/>
              <w:marRight w:val="0"/>
              <w:marTop w:val="0"/>
              <w:marBottom w:val="0"/>
              <w:divBdr>
                <w:top w:val="none" w:sz="0" w:space="0" w:color="auto"/>
                <w:left w:val="none" w:sz="0" w:space="0" w:color="auto"/>
                <w:bottom w:val="none" w:sz="0" w:space="0" w:color="auto"/>
                <w:right w:val="none" w:sz="0" w:space="0" w:color="auto"/>
              </w:divBdr>
            </w:div>
            <w:div w:id="213858414">
              <w:marLeft w:val="0"/>
              <w:marRight w:val="0"/>
              <w:marTop w:val="0"/>
              <w:marBottom w:val="0"/>
              <w:divBdr>
                <w:top w:val="none" w:sz="0" w:space="0" w:color="auto"/>
                <w:left w:val="none" w:sz="0" w:space="0" w:color="auto"/>
                <w:bottom w:val="none" w:sz="0" w:space="0" w:color="auto"/>
                <w:right w:val="none" w:sz="0" w:space="0" w:color="auto"/>
              </w:divBdr>
            </w:div>
            <w:div w:id="1709910147">
              <w:marLeft w:val="0"/>
              <w:marRight w:val="0"/>
              <w:marTop w:val="0"/>
              <w:marBottom w:val="0"/>
              <w:divBdr>
                <w:top w:val="none" w:sz="0" w:space="0" w:color="auto"/>
                <w:left w:val="none" w:sz="0" w:space="0" w:color="auto"/>
                <w:bottom w:val="none" w:sz="0" w:space="0" w:color="auto"/>
                <w:right w:val="none" w:sz="0" w:space="0" w:color="auto"/>
              </w:divBdr>
            </w:div>
            <w:div w:id="1040058263">
              <w:marLeft w:val="0"/>
              <w:marRight w:val="0"/>
              <w:marTop w:val="0"/>
              <w:marBottom w:val="0"/>
              <w:divBdr>
                <w:top w:val="none" w:sz="0" w:space="0" w:color="auto"/>
                <w:left w:val="none" w:sz="0" w:space="0" w:color="auto"/>
                <w:bottom w:val="none" w:sz="0" w:space="0" w:color="auto"/>
                <w:right w:val="none" w:sz="0" w:space="0" w:color="auto"/>
              </w:divBdr>
            </w:div>
            <w:div w:id="755446533">
              <w:marLeft w:val="0"/>
              <w:marRight w:val="0"/>
              <w:marTop w:val="0"/>
              <w:marBottom w:val="0"/>
              <w:divBdr>
                <w:top w:val="none" w:sz="0" w:space="0" w:color="auto"/>
                <w:left w:val="none" w:sz="0" w:space="0" w:color="auto"/>
                <w:bottom w:val="none" w:sz="0" w:space="0" w:color="auto"/>
                <w:right w:val="none" w:sz="0" w:space="0" w:color="auto"/>
              </w:divBdr>
            </w:div>
            <w:div w:id="1762950957">
              <w:marLeft w:val="0"/>
              <w:marRight w:val="0"/>
              <w:marTop w:val="0"/>
              <w:marBottom w:val="0"/>
              <w:divBdr>
                <w:top w:val="none" w:sz="0" w:space="0" w:color="auto"/>
                <w:left w:val="none" w:sz="0" w:space="0" w:color="auto"/>
                <w:bottom w:val="none" w:sz="0" w:space="0" w:color="auto"/>
                <w:right w:val="none" w:sz="0" w:space="0" w:color="auto"/>
              </w:divBdr>
            </w:div>
            <w:div w:id="214658675">
              <w:marLeft w:val="0"/>
              <w:marRight w:val="0"/>
              <w:marTop w:val="0"/>
              <w:marBottom w:val="0"/>
              <w:divBdr>
                <w:top w:val="none" w:sz="0" w:space="0" w:color="auto"/>
                <w:left w:val="none" w:sz="0" w:space="0" w:color="auto"/>
                <w:bottom w:val="none" w:sz="0" w:space="0" w:color="auto"/>
                <w:right w:val="none" w:sz="0" w:space="0" w:color="auto"/>
              </w:divBdr>
            </w:div>
            <w:div w:id="1746994336">
              <w:marLeft w:val="0"/>
              <w:marRight w:val="0"/>
              <w:marTop w:val="0"/>
              <w:marBottom w:val="0"/>
              <w:divBdr>
                <w:top w:val="none" w:sz="0" w:space="0" w:color="auto"/>
                <w:left w:val="none" w:sz="0" w:space="0" w:color="auto"/>
                <w:bottom w:val="none" w:sz="0" w:space="0" w:color="auto"/>
                <w:right w:val="none" w:sz="0" w:space="0" w:color="auto"/>
              </w:divBdr>
            </w:div>
            <w:div w:id="2054454587">
              <w:marLeft w:val="0"/>
              <w:marRight w:val="0"/>
              <w:marTop w:val="0"/>
              <w:marBottom w:val="0"/>
              <w:divBdr>
                <w:top w:val="none" w:sz="0" w:space="0" w:color="auto"/>
                <w:left w:val="none" w:sz="0" w:space="0" w:color="auto"/>
                <w:bottom w:val="none" w:sz="0" w:space="0" w:color="auto"/>
                <w:right w:val="none" w:sz="0" w:space="0" w:color="auto"/>
              </w:divBdr>
            </w:div>
            <w:div w:id="1819834803">
              <w:marLeft w:val="0"/>
              <w:marRight w:val="0"/>
              <w:marTop w:val="0"/>
              <w:marBottom w:val="0"/>
              <w:divBdr>
                <w:top w:val="none" w:sz="0" w:space="0" w:color="auto"/>
                <w:left w:val="none" w:sz="0" w:space="0" w:color="auto"/>
                <w:bottom w:val="none" w:sz="0" w:space="0" w:color="auto"/>
                <w:right w:val="none" w:sz="0" w:space="0" w:color="auto"/>
              </w:divBdr>
            </w:div>
            <w:div w:id="1970084200">
              <w:marLeft w:val="0"/>
              <w:marRight w:val="0"/>
              <w:marTop w:val="0"/>
              <w:marBottom w:val="0"/>
              <w:divBdr>
                <w:top w:val="none" w:sz="0" w:space="0" w:color="auto"/>
                <w:left w:val="none" w:sz="0" w:space="0" w:color="auto"/>
                <w:bottom w:val="none" w:sz="0" w:space="0" w:color="auto"/>
                <w:right w:val="none" w:sz="0" w:space="0" w:color="auto"/>
              </w:divBdr>
            </w:div>
            <w:div w:id="1219437843">
              <w:marLeft w:val="0"/>
              <w:marRight w:val="0"/>
              <w:marTop w:val="0"/>
              <w:marBottom w:val="0"/>
              <w:divBdr>
                <w:top w:val="none" w:sz="0" w:space="0" w:color="auto"/>
                <w:left w:val="none" w:sz="0" w:space="0" w:color="auto"/>
                <w:bottom w:val="none" w:sz="0" w:space="0" w:color="auto"/>
                <w:right w:val="none" w:sz="0" w:space="0" w:color="auto"/>
              </w:divBdr>
            </w:div>
            <w:div w:id="1736396566">
              <w:marLeft w:val="0"/>
              <w:marRight w:val="0"/>
              <w:marTop w:val="0"/>
              <w:marBottom w:val="0"/>
              <w:divBdr>
                <w:top w:val="none" w:sz="0" w:space="0" w:color="auto"/>
                <w:left w:val="none" w:sz="0" w:space="0" w:color="auto"/>
                <w:bottom w:val="none" w:sz="0" w:space="0" w:color="auto"/>
                <w:right w:val="none" w:sz="0" w:space="0" w:color="auto"/>
              </w:divBdr>
            </w:div>
            <w:div w:id="482041218">
              <w:marLeft w:val="0"/>
              <w:marRight w:val="0"/>
              <w:marTop w:val="0"/>
              <w:marBottom w:val="0"/>
              <w:divBdr>
                <w:top w:val="none" w:sz="0" w:space="0" w:color="auto"/>
                <w:left w:val="none" w:sz="0" w:space="0" w:color="auto"/>
                <w:bottom w:val="none" w:sz="0" w:space="0" w:color="auto"/>
                <w:right w:val="none" w:sz="0" w:space="0" w:color="auto"/>
              </w:divBdr>
            </w:div>
            <w:div w:id="1685159068">
              <w:marLeft w:val="0"/>
              <w:marRight w:val="0"/>
              <w:marTop w:val="0"/>
              <w:marBottom w:val="0"/>
              <w:divBdr>
                <w:top w:val="none" w:sz="0" w:space="0" w:color="auto"/>
                <w:left w:val="none" w:sz="0" w:space="0" w:color="auto"/>
                <w:bottom w:val="none" w:sz="0" w:space="0" w:color="auto"/>
                <w:right w:val="none" w:sz="0" w:space="0" w:color="auto"/>
              </w:divBdr>
            </w:div>
            <w:div w:id="113139500">
              <w:marLeft w:val="0"/>
              <w:marRight w:val="0"/>
              <w:marTop w:val="0"/>
              <w:marBottom w:val="0"/>
              <w:divBdr>
                <w:top w:val="none" w:sz="0" w:space="0" w:color="auto"/>
                <w:left w:val="none" w:sz="0" w:space="0" w:color="auto"/>
                <w:bottom w:val="none" w:sz="0" w:space="0" w:color="auto"/>
                <w:right w:val="none" w:sz="0" w:space="0" w:color="auto"/>
              </w:divBdr>
            </w:div>
            <w:div w:id="764228652">
              <w:marLeft w:val="0"/>
              <w:marRight w:val="0"/>
              <w:marTop w:val="0"/>
              <w:marBottom w:val="0"/>
              <w:divBdr>
                <w:top w:val="none" w:sz="0" w:space="0" w:color="auto"/>
                <w:left w:val="none" w:sz="0" w:space="0" w:color="auto"/>
                <w:bottom w:val="none" w:sz="0" w:space="0" w:color="auto"/>
                <w:right w:val="none" w:sz="0" w:space="0" w:color="auto"/>
              </w:divBdr>
            </w:div>
            <w:div w:id="38671769">
              <w:marLeft w:val="0"/>
              <w:marRight w:val="0"/>
              <w:marTop w:val="0"/>
              <w:marBottom w:val="0"/>
              <w:divBdr>
                <w:top w:val="none" w:sz="0" w:space="0" w:color="auto"/>
                <w:left w:val="none" w:sz="0" w:space="0" w:color="auto"/>
                <w:bottom w:val="none" w:sz="0" w:space="0" w:color="auto"/>
                <w:right w:val="none" w:sz="0" w:space="0" w:color="auto"/>
              </w:divBdr>
            </w:div>
            <w:div w:id="611984883">
              <w:marLeft w:val="0"/>
              <w:marRight w:val="0"/>
              <w:marTop w:val="0"/>
              <w:marBottom w:val="0"/>
              <w:divBdr>
                <w:top w:val="none" w:sz="0" w:space="0" w:color="auto"/>
                <w:left w:val="none" w:sz="0" w:space="0" w:color="auto"/>
                <w:bottom w:val="none" w:sz="0" w:space="0" w:color="auto"/>
                <w:right w:val="none" w:sz="0" w:space="0" w:color="auto"/>
              </w:divBdr>
            </w:div>
            <w:div w:id="1853841172">
              <w:marLeft w:val="0"/>
              <w:marRight w:val="0"/>
              <w:marTop w:val="0"/>
              <w:marBottom w:val="0"/>
              <w:divBdr>
                <w:top w:val="none" w:sz="0" w:space="0" w:color="auto"/>
                <w:left w:val="none" w:sz="0" w:space="0" w:color="auto"/>
                <w:bottom w:val="none" w:sz="0" w:space="0" w:color="auto"/>
                <w:right w:val="none" w:sz="0" w:space="0" w:color="auto"/>
              </w:divBdr>
            </w:div>
            <w:div w:id="388266031">
              <w:marLeft w:val="0"/>
              <w:marRight w:val="0"/>
              <w:marTop w:val="0"/>
              <w:marBottom w:val="0"/>
              <w:divBdr>
                <w:top w:val="none" w:sz="0" w:space="0" w:color="auto"/>
                <w:left w:val="none" w:sz="0" w:space="0" w:color="auto"/>
                <w:bottom w:val="none" w:sz="0" w:space="0" w:color="auto"/>
                <w:right w:val="none" w:sz="0" w:space="0" w:color="auto"/>
              </w:divBdr>
            </w:div>
            <w:div w:id="1431118460">
              <w:marLeft w:val="0"/>
              <w:marRight w:val="0"/>
              <w:marTop w:val="0"/>
              <w:marBottom w:val="0"/>
              <w:divBdr>
                <w:top w:val="none" w:sz="0" w:space="0" w:color="auto"/>
                <w:left w:val="none" w:sz="0" w:space="0" w:color="auto"/>
                <w:bottom w:val="none" w:sz="0" w:space="0" w:color="auto"/>
                <w:right w:val="none" w:sz="0" w:space="0" w:color="auto"/>
              </w:divBdr>
            </w:div>
            <w:div w:id="331876144">
              <w:marLeft w:val="0"/>
              <w:marRight w:val="0"/>
              <w:marTop w:val="0"/>
              <w:marBottom w:val="0"/>
              <w:divBdr>
                <w:top w:val="none" w:sz="0" w:space="0" w:color="auto"/>
                <w:left w:val="none" w:sz="0" w:space="0" w:color="auto"/>
                <w:bottom w:val="none" w:sz="0" w:space="0" w:color="auto"/>
                <w:right w:val="none" w:sz="0" w:space="0" w:color="auto"/>
              </w:divBdr>
            </w:div>
            <w:div w:id="1264415784">
              <w:marLeft w:val="0"/>
              <w:marRight w:val="0"/>
              <w:marTop w:val="0"/>
              <w:marBottom w:val="0"/>
              <w:divBdr>
                <w:top w:val="none" w:sz="0" w:space="0" w:color="auto"/>
                <w:left w:val="none" w:sz="0" w:space="0" w:color="auto"/>
                <w:bottom w:val="none" w:sz="0" w:space="0" w:color="auto"/>
                <w:right w:val="none" w:sz="0" w:space="0" w:color="auto"/>
              </w:divBdr>
            </w:div>
            <w:div w:id="1241210540">
              <w:marLeft w:val="0"/>
              <w:marRight w:val="0"/>
              <w:marTop w:val="0"/>
              <w:marBottom w:val="0"/>
              <w:divBdr>
                <w:top w:val="none" w:sz="0" w:space="0" w:color="auto"/>
                <w:left w:val="none" w:sz="0" w:space="0" w:color="auto"/>
                <w:bottom w:val="none" w:sz="0" w:space="0" w:color="auto"/>
                <w:right w:val="none" w:sz="0" w:space="0" w:color="auto"/>
              </w:divBdr>
            </w:div>
            <w:div w:id="560334017">
              <w:marLeft w:val="0"/>
              <w:marRight w:val="0"/>
              <w:marTop w:val="0"/>
              <w:marBottom w:val="0"/>
              <w:divBdr>
                <w:top w:val="none" w:sz="0" w:space="0" w:color="auto"/>
                <w:left w:val="none" w:sz="0" w:space="0" w:color="auto"/>
                <w:bottom w:val="none" w:sz="0" w:space="0" w:color="auto"/>
                <w:right w:val="none" w:sz="0" w:space="0" w:color="auto"/>
              </w:divBdr>
            </w:div>
            <w:div w:id="1949848330">
              <w:marLeft w:val="0"/>
              <w:marRight w:val="0"/>
              <w:marTop w:val="0"/>
              <w:marBottom w:val="0"/>
              <w:divBdr>
                <w:top w:val="none" w:sz="0" w:space="0" w:color="auto"/>
                <w:left w:val="none" w:sz="0" w:space="0" w:color="auto"/>
                <w:bottom w:val="none" w:sz="0" w:space="0" w:color="auto"/>
                <w:right w:val="none" w:sz="0" w:space="0" w:color="auto"/>
              </w:divBdr>
            </w:div>
            <w:div w:id="885720764">
              <w:marLeft w:val="0"/>
              <w:marRight w:val="0"/>
              <w:marTop w:val="0"/>
              <w:marBottom w:val="0"/>
              <w:divBdr>
                <w:top w:val="none" w:sz="0" w:space="0" w:color="auto"/>
                <w:left w:val="none" w:sz="0" w:space="0" w:color="auto"/>
                <w:bottom w:val="none" w:sz="0" w:space="0" w:color="auto"/>
                <w:right w:val="none" w:sz="0" w:space="0" w:color="auto"/>
              </w:divBdr>
            </w:div>
            <w:div w:id="1415591868">
              <w:marLeft w:val="0"/>
              <w:marRight w:val="0"/>
              <w:marTop w:val="0"/>
              <w:marBottom w:val="0"/>
              <w:divBdr>
                <w:top w:val="none" w:sz="0" w:space="0" w:color="auto"/>
                <w:left w:val="none" w:sz="0" w:space="0" w:color="auto"/>
                <w:bottom w:val="none" w:sz="0" w:space="0" w:color="auto"/>
                <w:right w:val="none" w:sz="0" w:space="0" w:color="auto"/>
              </w:divBdr>
            </w:div>
            <w:div w:id="1157114474">
              <w:marLeft w:val="0"/>
              <w:marRight w:val="0"/>
              <w:marTop w:val="0"/>
              <w:marBottom w:val="0"/>
              <w:divBdr>
                <w:top w:val="none" w:sz="0" w:space="0" w:color="auto"/>
                <w:left w:val="none" w:sz="0" w:space="0" w:color="auto"/>
                <w:bottom w:val="none" w:sz="0" w:space="0" w:color="auto"/>
                <w:right w:val="none" w:sz="0" w:space="0" w:color="auto"/>
              </w:divBdr>
            </w:div>
            <w:div w:id="907575094">
              <w:marLeft w:val="0"/>
              <w:marRight w:val="0"/>
              <w:marTop w:val="0"/>
              <w:marBottom w:val="0"/>
              <w:divBdr>
                <w:top w:val="none" w:sz="0" w:space="0" w:color="auto"/>
                <w:left w:val="none" w:sz="0" w:space="0" w:color="auto"/>
                <w:bottom w:val="none" w:sz="0" w:space="0" w:color="auto"/>
                <w:right w:val="none" w:sz="0" w:space="0" w:color="auto"/>
              </w:divBdr>
            </w:div>
            <w:div w:id="2019652316">
              <w:marLeft w:val="0"/>
              <w:marRight w:val="0"/>
              <w:marTop w:val="0"/>
              <w:marBottom w:val="0"/>
              <w:divBdr>
                <w:top w:val="none" w:sz="0" w:space="0" w:color="auto"/>
                <w:left w:val="none" w:sz="0" w:space="0" w:color="auto"/>
                <w:bottom w:val="none" w:sz="0" w:space="0" w:color="auto"/>
                <w:right w:val="none" w:sz="0" w:space="0" w:color="auto"/>
              </w:divBdr>
            </w:div>
            <w:div w:id="2073262242">
              <w:marLeft w:val="0"/>
              <w:marRight w:val="0"/>
              <w:marTop w:val="0"/>
              <w:marBottom w:val="0"/>
              <w:divBdr>
                <w:top w:val="none" w:sz="0" w:space="0" w:color="auto"/>
                <w:left w:val="none" w:sz="0" w:space="0" w:color="auto"/>
                <w:bottom w:val="none" w:sz="0" w:space="0" w:color="auto"/>
                <w:right w:val="none" w:sz="0" w:space="0" w:color="auto"/>
              </w:divBdr>
            </w:div>
            <w:div w:id="384648796">
              <w:marLeft w:val="0"/>
              <w:marRight w:val="0"/>
              <w:marTop w:val="0"/>
              <w:marBottom w:val="0"/>
              <w:divBdr>
                <w:top w:val="none" w:sz="0" w:space="0" w:color="auto"/>
                <w:left w:val="none" w:sz="0" w:space="0" w:color="auto"/>
                <w:bottom w:val="none" w:sz="0" w:space="0" w:color="auto"/>
                <w:right w:val="none" w:sz="0" w:space="0" w:color="auto"/>
              </w:divBdr>
            </w:div>
            <w:div w:id="1135172026">
              <w:marLeft w:val="0"/>
              <w:marRight w:val="0"/>
              <w:marTop w:val="0"/>
              <w:marBottom w:val="0"/>
              <w:divBdr>
                <w:top w:val="none" w:sz="0" w:space="0" w:color="auto"/>
                <w:left w:val="none" w:sz="0" w:space="0" w:color="auto"/>
                <w:bottom w:val="none" w:sz="0" w:space="0" w:color="auto"/>
                <w:right w:val="none" w:sz="0" w:space="0" w:color="auto"/>
              </w:divBdr>
            </w:div>
            <w:div w:id="1206867747">
              <w:marLeft w:val="0"/>
              <w:marRight w:val="0"/>
              <w:marTop w:val="0"/>
              <w:marBottom w:val="0"/>
              <w:divBdr>
                <w:top w:val="none" w:sz="0" w:space="0" w:color="auto"/>
                <w:left w:val="none" w:sz="0" w:space="0" w:color="auto"/>
                <w:bottom w:val="none" w:sz="0" w:space="0" w:color="auto"/>
                <w:right w:val="none" w:sz="0" w:space="0" w:color="auto"/>
              </w:divBdr>
            </w:div>
            <w:div w:id="1827160213">
              <w:marLeft w:val="0"/>
              <w:marRight w:val="0"/>
              <w:marTop w:val="0"/>
              <w:marBottom w:val="0"/>
              <w:divBdr>
                <w:top w:val="none" w:sz="0" w:space="0" w:color="auto"/>
                <w:left w:val="none" w:sz="0" w:space="0" w:color="auto"/>
                <w:bottom w:val="none" w:sz="0" w:space="0" w:color="auto"/>
                <w:right w:val="none" w:sz="0" w:space="0" w:color="auto"/>
              </w:divBdr>
            </w:div>
            <w:div w:id="961765243">
              <w:marLeft w:val="0"/>
              <w:marRight w:val="0"/>
              <w:marTop w:val="0"/>
              <w:marBottom w:val="0"/>
              <w:divBdr>
                <w:top w:val="none" w:sz="0" w:space="0" w:color="auto"/>
                <w:left w:val="none" w:sz="0" w:space="0" w:color="auto"/>
                <w:bottom w:val="none" w:sz="0" w:space="0" w:color="auto"/>
                <w:right w:val="none" w:sz="0" w:space="0" w:color="auto"/>
              </w:divBdr>
            </w:div>
            <w:div w:id="243146957">
              <w:marLeft w:val="0"/>
              <w:marRight w:val="0"/>
              <w:marTop w:val="0"/>
              <w:marBottom w:val="0"/>
              <w:divBdr>
                <w:top w:val="none" w:sz="0" w:space="0" w:color="auto"/>
                <w:left w:val="none" w:sz="0" w:space="0" w:color="auto"/>
                <w:bottom w:val="none" w:sz="0" w:space="0" w:color="auto"/>
                <w:right w:val="none" w:sz="0" w:space="0" w:color="auto"/>
              </w:divBdr>
            </w:div>
            <w:div w:id="1478760720">
              <w:marLeft w:val="0"/>
              <w:marRight w:val="0"/>
              <w:marTop w:val="0"/>
              <w:marBottom w:val="0"/>
              <w:divBdr>
                <w:top w:val="none" w:sz="0" w:space="0" w:color="auto"/>
                <w:left w:val="none" w:sz="0" w:space="0" w:color="auto"/>
                <w:bottom w:val="none" w:sz="0" w:space="0" w:color="auto"/>
                <w:right w:val="none" w:sz="0" w:space="0" w:color="auto"/>
              </w:divBdr>
            </w:div>
            <w:div w:id="436488794">
              <w:marLeft w:val="0"/>
              <w:marRight w:val="0"/>
              <w:marTop w:val="0"/>
              <w:marBottom w:val="0"/>
              <w:divBdr>
                <w:top w:val="none" w:sz="0" w:space="0" w:color="auto"/>
                <w:left w:val="none" w:sz="0" w:space="0" w:color="auto"/>
                <w:bottom w:val="none" w:sz="0" w:space="0" w:color="auto"/>
                <w:right w:val="none" w:sz="0" w:space="0" w:color="auto"/>
              </w:divBdr>
            </w:div>
            <w:div w:id="1892575838">
              <w:marLeft w:val="0"/>
              <w:marRight w:val="0"/>
              <w:marTop w:val="0"/>
              <w:marBottom w:val="0"/>
              <w:divBdr>
                <w:top w:val="none" w:sz="0" w:space="0" w:color="auto"/>
                <w:left w:val="none" w:sz="0" w:space="0" w:color="auto"/>
                <w:bottom w:val="none" w:sz="0" w:space="0" w:color="auto"/>
                <w:right w:val="none" w:sz="0" w:space="0" w:color="auto"/>
              </w:divBdr>
            </w:div>
            <w:div w:id="1351298088">
              <w:marLeft w:val="0"/>
              <w:marRight w:val="0"/>
              <w:marTop w:val="0"/>
              <w:marBottom w:val="0"/>
              <w:divBdr>
                <w:top w:val="none" w:sz="0" w:space="0" w:color="auto"/>
                <w:left w:val="none" w:sz="0" w:space="0" w:color="auto"/>
                <w:bottom w:val="none" w:sz="0" w:space="0" w:color="auto"/>
                <w:right w:val="none" w:sz="0" w:space="0" w:color="auto"/>
              </w:divBdr>
            </w:div>
            <w:div w:id="316420075">
              <w:marLeft w:val="0"/>
              <w:marRight w:val="0"/>
              <w:marTop w:val="0"/>
              <w:marBottom w:val="0"/>
              <w:divBdr>
                <w:top w:val="none" w:sz="0" w:space="0" w:color="auto"/>
                <w:left w:val="none" w:sz="0" w:space="0" w:color="auto"/>
                <w:bottom w:val="none" w:sz="0" w:space="0" w:color="auto"/>
                <w:right w:val="none" w:sz="0" w:space="0" w:color="auto"/>
              </w:divBdr>
            </w:div>
            <w:div w:id="1398623634">
              <w:marLeft w:val="0"/>
              <w:marRight w:val="0"/>
              <w:marTop w:val="0"/>
              <w:marBottom w:val="0"/>
              <w:divBdr>
                <w:top w:val="none" w:sz="0" w:space="0" w:color="auto"/>
                <w:left w:val="none" w:sz="0" w:space="0" w:color="auto"/>
                <w:bottom w:val="none" w:sz="0" w:space="0" w:color="auto"/>
                <w:right w:val="none" w:sz="0" w:space="0" w:color="auto"/>
              </w:divBdr>
            </w:div>
            <w:div w:id="2055352885">
              <w:marLeft w:val="0"/>
              <w:marRight w:val="0"/>
              <w:marTop w:val="0"/>
              <w:marBottom w:val="0"/>
              <w:divBdr>
                <w:top w:val="none" w:sz="0" w:space="0" w:color="auto"/>
                <w:left w:val="none" w:sz="0" w:space="0" w:color="auto"/>
                <w:bottom w:val="none" w:sz="0" w:space="0" w:color="auto"/>
                <w:right w:val="none" w:sz="0" w:space="0" w:color="auto"/>
              </w:divBdr>
            </w:div>
            <w:div w:id="641545335">
              <w:marLeft w:val="0"/>
              <w:marRight w:val="0"/>
              <w:marTop w:val="0"/>
              <w:marBottom w:val="0"/>
              <w:divBdr>
                <w:top w:val="none" w:sz="0" w:space="0" w:color="auto"/>
                <w:left w:val="none" w:sz="0" w:space="0" w:color="auto"/>
                <w:bottom w:val="none" w:sz="0" w:space="0" w:color="auto"/>
                <w:right w:val="none" w:sz="0" w:space="0" w:color="auto"/>
              </w:divBdr>
            </w:div>
            <w:div w:id="1327437693">
              <w:marLeft w:val="0"/>
              <w:marRight w:val="0"/>
              <w:marTop w:val="0"/>
              <w:marBottom w:val="0"/>
              <w:divBdr>
                <w:top w:val="none" w:sz="0" w:space="0" w:color="auto"/>
                <w:left w:val="none" w:sz="0" w:space="0" w:color="auto"/>
                <w:bottom w:val="none" w:sz="0" w:space="0" w:color="auto"/>
                <w:right w:val="none" w:sz="0" w:space="0" w:color="auto"/>
              </w:divBdr>
            </w:div>
            <w:div w:id="685060668">
              <w:marLeft w:val="0"/>
              <w:marRight w:val="0"/>
              <w:marTop w:val="0"/>
              <w:marBottom w:val="0"/>
              <w:divBdr>
                <w:top w:val="none" w:sz="0" w:space="0" w:color="auto"/>
                <w:left w:val="none" w:sz="0" w:space="0" w:color="auto"/>
                <w:bottom w:val="none" w:sz="0" w:space="0" w:color="auto"/>
                <w:right w:val="none" w:sz="0" w:space="0" w:color="auto"/>
              </w:divBdr>
            </w:div>
            <w:div w:id="1266690594">
              <w:marLeft w:val="0"/>
              <w:marRight w:val="0"/>
              <w:marTop w:val="0"/>
              <w:marBottom w:val="0"/>
              <w:divBdr>
                <w:top w:val="none" w:sz="0" w:space="0" w:color="auto"/>
                <w:left w:val="none" w:sz="0" w:space="0" w:color="auto"/>
                <w:bottom w:val="none" w:sz="0" w:space="0" w:color="auto"/>
                <w:right w:val="none" w:sz="0" w:space="0" w:color="auto"/>
              </w:divBdr>
            </w:div>
            <w:div w:id="2144885577">
              <w:marLeft w:val="0"/>
              <w:marRight w:val="0"/>
              <w:marTop w:val="0"/>
              <w:marBottom w:val="0"/>
              <w:divBdr>
                <w:top w:val="none" w:sz="0" w:space="0" w:color="auto"/>
                <w:left w:val="none" w:sz="0" w:space="0" w:color="auto"/>
                <w:bottom w:val="none" w:sz="0" w:space="0" w:color="auto"/>
                <w:right w:val="none" w:sz="0" w:space="0" w:color="auto"/>
              </w:divBdr>
            </w:div>
            <w:div w:id="576745147">
              <w:marLeft w:val="0"/>
              <w:marRight w:val="0"/>
              <w:marTop w:val="0"/>
              <w:marBottom w:val="0"/>
              <w:divBdr>
                <w:top w:val="none" w:sz="0" w:space="0" w:color="auto"/>
                <w:left w:val="none" w:sz="0" w:space="0" w:color="auto"/>
                <w:bottom w:val="none" w:sz="0" w:space="0" w:color="auto"/>
                <w:right w:val="none" w:sz="0" w:space="0" w:color="auto"/>
              </w:divBdr>
            </w:div>
            <w:div w:id="738400942">
              <w:marLeft w:val="0"/>
              <w:marRight w:val="0"/>
              <w:marTop w:val="0"/>
              <w:marBottom w:val="0"/>
              <w:divBdr>
                <w:top w:val="none" w:sz="0" w:space="0" w:color="auto"/>
                <w:left w:val="none" w:sz="0" w:space="0" w:color="auto"/>
                <w:bottom w:val="none" w:sz="0" w:space="0" w:color="auto"/>
                <w:right w:val="none" w:sz="0" w:space="0" w:color="auto"/>
              </w:divBdr>
            </w:div>
            <w:div w:id="596787330">
              <w:marLeft w:val="0"/>
              <w:marRight w:val="0"/>
              <w:marTop w:val="0"/>
              <w:marBottom w:val="0"/>
              <w:divBdr>
                <w:top w:val="none" w:sz="0" w:space="0" w:color="auto"/>
                <w:left w:val="none" w:sz="0" w:space="0" w:color="auto"/>
                <w:bottom w:val="none" w:sz="0" w:space="0" w:color="auto"/>
                <w:right w:val="none" w:sz="0" w:space="0" w:color="auto"/>
              </w:divBdr>
            </w:div>
            <w:div w:id="1747416402">
              <w:marLeft w:val="0"/>
              <w:marRight w:val="0"/>
              <w:marTop w:val="0"/>
              <w:marBottom w:val="0"/>
              <w:divBdr>
                <w:top w:val="none" w:sz="0" w:space="0" w:color="auto"/>
                <w:left w:val="none" w:sz="0" w:space="0" w:color="auto"/>
                <w:bottom w:val="none" w:sz="0" w:space="0" w:color="auto"/>
                <w:right w:val="none" w:sz="0" w:space="0" w:color="auto"/>
              </w:divBdr>
            </w:div>
            <w:div w:id="1688753191">
              <w:marLeft w:val="0"/>
              <w:marRight w:val="0"/>
              <w:marTop w:val="0"/>
              <w:marBottom w:val="0"/>
              <w:divBdr>
                <w:top w:val="none" w:sz="0" w:space="0" w:color="auto"/>
                <w:left w:val="none" w:sz="0" w:space="0" w:color="auto"/>
                <w:bottom w:val="none" w:sz="0" w:space="0" w:color="auto"/>
                <w:right w:val="none" w:sz="0" w:space="0" w:color="auto"/>
              </w:divBdr>
            </w:div>
            <w:div w:id="1962614883">
              <w:marLeft w:val="0"/>
              <w:marRight w:val="0"/>
              <w:marTop w:val="0"/>
              <w:marBottom w:val="0"/>
              <w:divBdr>
                <w:top w:val="none" w:sz="0" w:space="0" w:color="auto"/>
                <w:left w:val="none" w:sz="0" w:space="0" w:color="auto"/>
                <w:bottom w:val="none" w:sz="0" w:space="0" w:color="auto"/>
                <w:right w:val="none" w:sz="0" w:space="0" w:color="auto"/>
              </w:divBdr>
            </w:div>
            <w:div w:id="392894278">
              <w:marLeft w:val="0"/>
              <w:marRight w:val="0"/>
              <w:marTop w:val="0"/>
              <w:marBottom w:val="0"/>
              <w:divBdr>
                <w:top w:val="none" w:sz="0" w:space="0" w:color="auto"/>
                <w:left w:val="none" w:sz="0" w:space="0" w:color="auto"/>
                <w:bottom w:val="none" w:sz="0" w:space="0" w:color="auto"/>
                <w:right w:val="none" w:sz="0" w:space="0" w:color="auto"/>
              </w:divBdr>
            </w:div>
            <w:div w:id="1847934460">
              <w:marLeft w:val="0"/>
              <w:marRight w:val="0"/>
              <w:marTop w:val="0"/>
              <w:marBottom w:val="0"/>
              <w:divBdr>
                <w:top w:val="none" w:sz="0" w:space="0" w:color="auto"/>
                <w:left w:val="none" w:sz="0" w:space="0" w:color="auto"/>
                <w:bottom w:val="none" w:sz="0" w:space="0" w:color="auto"/>
                <w:right w:val="none" w:sz="0" w:space="0" w:color="auto"/>
              </w:divBdr>
            </w:div>
            <w:div w:id="8802614">
              <w:marLeft w:val="0"/>
              <w:marRight w:val="0"/>
              <w:marTop w:val="0"/>
              <w:marBottom w:val="0"/>
              <w:divBdr>
                <w:top w:val="none" w:sz="0" w:space="0" w:color="auto"/>
                <w:left w:val="none" w:sz="0" w:space="0" w:color="auto"/>
                <w:bottom w:val="none" w:sz="0" w:space="0" w:color="auto"/>
                <w:right w:val="none" w:sz="0" w:space="0" w:color="auto"/>
              </w:divBdr>
            </w:div>
            <w:div w:id="778448881">
              <w:marLeft w:val="0"/>
              <w:marRight w:val="0"/>
              <w:marTop w:val="0"/>
              <w:marBottom w:val="0"/>
              <w:divBdr>
                <w:top w:val="none" w:sz="0" w:space="0" w:color="auto"/>
                <w:left w:val="none" w:sz="0" w:space="0" w:color="auto"/>
                <w:bottom w:val="none" w:sz="0" w:space="0" w:color="auto"/>
                <w:right w:val="none" w:sz="0" w:space="0" w:color="auto"/>
              </w:divBdr>
            </w:div>
            <w:div w:id="1395078509">
              <w:marLeft w:val="0"/>
              <w:marRight w:val="0"/>
              <w:marTop w:val="0"/>
              <w:marBottom w:val="0"/>
              <w:divBdr>
                <w:top w:val="none" w:sz="0" w:space="0" w:color="auto"/>
                <w:left w:val="none" w:sz="0" w:space="0" w:color="auto"/>
                <w:bottom w:val="none" w:sz="0" w:space="0" w:color="auto"/>
                <w:right w:val="none" w:sz="0" w:space="0" w:color="auto"/>
              </w:divBdr>
            </w:div>
            <w:div w:id="1099908661">
              <w:marLeft w:val="0"/>
              <w:marRight w:val="0"/>
              <w:marTop w:val="0"/>
              <w:marBottom w:val="0"/>
              <w:divBdr>
                <w:top w:val="none" w:sz="0" w:space="0" w:color="auto"/>
                <w:left w:val="none" w:sz="0" w:space="0" w:color="auto"/>
                <w:bottom w:val="none" w:sz="0" w:space="0" w:color="auto"/>
                <w:right w:val="none" w:sz="0" w:space="0" w:color="auto"/>
              </w:divBdr>
            </w:div>
            <w:div w:id="103887848">
              <w:marLeft w:val="0"/>
              <w:marRight w:val="0"/>
              <w:marTop w:val="0"/>
              <w:marBottom w:val="0"/>
              <w:divBdr>
                <w:top w:val="none" w:sz="0" w:space="0" w:color="auto"/>
                <w:left w:val="none" w:sz="0" w:space="0" w:color="auto"/>
                <w:bottom w:val="none" w:sz="0" w:space="0" w:color="auto"/>
                <w:right w:val="none" w:sz="0" w:space="0" w:color="auto"/>
              </w:divBdr>
            </w:div>
            <w:div w:id="1347946735">
              <w:marLeft w:val="0"/>
              <w:marRight w:val="0"/>
              <w:marTop w:val="0"/>
              <w:marBottom w:val="0"/>
              <w:divBdr>
                <w:top w:val="none" w:sz="0" w:space="0" w:color="auto"/>
                <w:left w:val="none" w:sz="0" w:space="0" w:color="auto"/>
                <w:bottom w:val="none" w:sz="0" w:space="0" w:color="auto"/>
                <w:right w:val="none" w:sz="0" w:space="0" w:color="auto"/>
              </w:divBdr>
            </w:div>
            <w:div w:id="1278296833">
              <w:marLeft w:val="0"/>
              <w:marRight w:val="0"/>
              <w:marTop w:val="0"/>
              <w:marBottom w:val="0"/>
              <w:divBdr>
                <w:top w:val="none" w:sz="0" w:space="0" w:color="auto"/>
                <w:left w:val="none" w:sz="0" w:space="0" w:color="auto"/>
                <w:bottom w:val="none" w:sz="0" w:space="0" w:color="auto"/>
                <w:right w:val="none" w:sz="0" w:space="0" w:color="auto"/>
              </w:divBdr>
            </w:div>
            <w:div w:id="199980131">
              <w:marLeft w:val="0"/>
              <w:marRight w:val="0"/>
              <w:marTop w:val="0"/>
              <w:marBottom w:val="0"/>
              <w:divBdr>
                <w:top w:val="none" w:sz="0" w:space="0" w:color="auto"/>
                <w:left w:val="none" w:sz="0" w:space="0" w:color="auto"/>
                <w:bottom w:val="none" w:sz="0" w:space="0" w:color="auto"/>
                <w:right w:val="none" w:sz="0" w:space="0" w:color="auto"/>
              </w:divBdr>
            </w:div>
            <w:div w:id="754009097">
              <w:marLeft w:val="0"/>
              <w:marRight w:val="0"/>
              <w:marTop w:val="0"/>
              <w:marBottom w:val="0"/>
              <w:divBdr>
                <w:top w:val="none" w:sz="0" w:space="0" w:color="auto"/>
                <w:left w:val="none" w:sz="0" w:space="0" w:color="auto"/>
                <w:bottom w:val="none" w:sz="0" w:space="0" w:color="auto"/>
                <w:right w:val="none" w:sz="0" w:space="0" w:color="auto"/>
              </w:divBdr>
            </w:div>
            <w:div w:id="722874241">
              <w:marLeft w:val="0"/>
              <w:marRight w:val="0"/>
              <w:marTop w:val="0"/>
              <w:marBottom w:val="0"/>
              <w:divBdr>
                <w:top w:val="none" w:sz="0" w:space="0" w:color="auto"/>
                <w:left w:val="none" w:sz="0" w:space="0" w:color="auto"/>
                <w:bottom w:val="none" w:sz="0" w:space="0" w:color="auto"/>
                <w:right w:val="none" w:sz="0" w:space="0" w:color="auto"/>
              </w:divBdr>
            </w:div>
            <w:div w:id="285552323">
              <w:marLeft w:val="0"/>
              <w:marRight w:val="0"/>
              <w:marTop w:val="0"/>
              <w:marBottom w:val="0"/>
              <w:divBdr>
                <w:top w:val="none" w:sz="0" w:space="0" w:color="auto"/>
                <w:left w:val="none" w:sz="0" w:space="0" w:color="auto"/>
                <w:bottom w:val="none" w:sz="0" w:space="0" w:color="auto"/>
                <w:right w:val="none" w:sz="0" w:space="0" w:color="auto"/>
              </w:divBdr>
            </w:div>
            <w:div w:id="2100255204">
              <w:marLeft w:val="0"/>
              <w:marRight w:val="0"/>
              <w:marTop w:val="0"/>
              <w:marBottom w:val="0"/>
              <w:divBdr>
                <w:top w:val="none" w:sz="0" w:space="0" w:color="auto"/>
                <w:left w:val="none" w:sz="0" w:space="0" w:color="auto"/>
                <w:bottom w:val="none" w:sz="0" w:space="0" w:color="auto"/>
                <w:right w:val="none" w:sz="0" w:space="0" w:color="auto"/>
              </w:divBdr>
            </w:div>
            <w:div w:id="474680796">
              <w:marLeft w:val="0"/>
              <w:marRight w:val="0"/>
              <w:marTop w:val="0"/>
              <w:marBottom w:val="0"/>
              <w:divBdr>
                <w:top w:val="none" w:sz="0" w:space="0" w:color="auto"/>
                <w:left w:val="none" w:sz="0" w:space="0" w:color="auto"/>
                <w:bottom w:val="none" w:sz="0" w:space="0" w:color="auto"/>
                <w:right w:val="none" w:sz="0" w:space="0" w:color="auto"/>
              </w:divBdr>
            </w:div>
            <w:div w:id="709770739">
              <w:marLeft w:val="0"/>
              <w:marRight w:val="0"/>
              <w:marTop w:val="0"/>
              <w:marBottom w:val="0"/>
              <w:divBdr>
                <w:top w:val="none" w:sz="0" w:space="0" w:color="auto"/>
                <w:left w:val="none" w:sz="0" w:space="0" w:color="auto"/>
                <w:bottom w:val="none" w:sz="0" w:space="0" w:color="auto"/>
                <w:right w:val="none" w:sz="0" w:space="0" w:color="auto"/>
              </w:divBdr>
            </w:div>
            <w:div w:id="958487565">
              <w:marLeft w:val="0"/>
              <w:marRight w:val="0"/>
              <w:marTop w:val="0"/>
              <w:marBottom w:val="0"/>
              <w:divBdr>
                <w:top w:val="none" w:sz="0" w:space="0" w:color="auto"/>
                <w:left w:val="none" w:sz="0" w:space="0" w:color="auto"/>
                <w:bottom w:val="none" w:sz="0" w:space="0" w:color="auto"/>
                <w:right w:val="none" w:sz="0" w:space="0" w:color="auto"/>
              </w:divBdr>
            </w:div>
            <w:div w:id="98570794">
              <w:marLeft w:val="0"/>
              <w:marRight w:val="0"/>
              <w:marTop w:val="0"/>
              <w:marBottom w:val="0"/>
              <w:divBdr>
                <w:top w:val="none" w:sz="0" w:space="0" w:color="auto"/>
                <w:left w:val="none" w:sz="0" w:space="0" w:color="auto"/>
                <w:bottom w:val="none" w:sz="0" w:space="0" w:color="auto"/>
                <w:right w:val="none" w:sz="0" w:space="0" w:color="auto"/>
              </w:divBdr>
            </w:div>
            <w:div w:id="1592205474">
              <w:marLeft w:val="0"/>
              <w:marRight w:val="0"/>
              <w:marTop w:val="0"/>
              <w:marBottom w:val="0"/>
              <w:divBdr>
                <w:top w:val="none" w:sz="0" w:space="0" w:color="auto"/>
                <w:left w:val="none" w:sz="0" w:space="0" w:color="auto"/>
                <w:bottom w:val="none" w:sz="0" w:space="0" w:color="auto"/>
                <w:right w:val="none" w:sz="0" w:space="0" w:color="auto"/>
              </w:divBdr>
            </w:div>
            <w:div w:id="1821380722">
              <w:marLeft w:val="0"/>
              <w:marRight w:val="0"/>
              <w:marTop w:val="0"/>
              <w:marBottom w:val="0"/>
              <w:divBdr>
                <w:top w:val="none" w:sz="0" w:space="0" w:color="auto"/>
                <w:left w:val="none" w:sz="0" w:space="0" w:color="auto"/>
                <w:bottom w:val="none" w:sz="0" w:space="0" w:color="auto"/>
                <w:right w:val="none" w:sz="0" w:space="0" w:color="auto"/>
              </w:divBdr>
            </w:div>
            <w:div w:id="1870070220">
              <w:marLeft w:val="0"/>
              <w:marRight w:val="0"/>
              <w:marTop w:val="0"/>
              <w:marBottom w:val="0"/>
              <w:divBdr>
                <w:top w:val="none" w:sz="0" w:space="0" w:color="auto"/>
                <w:left w:val="none" w:sz="0" w:space="0" w:color="auto"/>
                <w:bottom w:val="none" w:sz="0" w:space="0" w:color="auto"/>
                <w:right w:val="none" w:sz="0" w:space="0" w:color="auto"/>
              </w:divBdr>
            </w:div>
            <w:div w:id="1887912456">
              <w:marLeft w:val="0"/>
              <w:marRight w:val="0"/>
              <w:marTop w:val="0"/>
              <w:marBottom w:val="0"/>
              <w:divBdr>
                <w:top w:val="none" w:sz="0" w:space="0" w:color="auto"/>
                <w:left w:val="none" w:sz="0" w:space="0" w:color="auto"/>
                <w:bottom w:val="none" w:sz="0" w:space="0" w:color="auto"/>
                <w:right w:val="none" w:sz="0" w:space="0" w:color="auto"/>
              </w:divBdr>
            </w:div>
            <w:div w:id="1462964984">
              <w:marLeft w:val="0"/>
              <w:marRight w:val="0"/>
              <w:marTop w:val="0"/>
              <w:marBottom w:val="0"/>
              <w:divBdr>
                <w:top w:val="none" w:sz="0" w:space="0" w:color="auto"/>
                <w:left w:val="none" w:sz="0" w:space="0" w:color="auto"/>
                <w:bottom w:val="none" w:sz="0" w:space="0" w:color="auto"/>
                <w:right w:val="none" w:sz="0" w:space="0" w:color="auto"/>
              </w:divBdr>
            </w:div>
            <w:div w:id="1322663324">
              <w:marLeft w:val="0"/>
              <w:marRight w:val="0"/>
              <w:marTop w:val="0"/>
              <w:marBottom w:val="0"/>
              <w:divBdr>
                <w:top w:val="none" w:sz="0" w:space="0" w:color="auto"/>
                <w:left w:val="none" w:sz="0" w:space="0" w:color="auto"/>
                <w:bottom w:val="none" w:sz="0" w:space="0" w:color="auto"/>
                <w:right w:val="none" w:sz="0" w:space="0" w:color="auto"/>
              </w:divBdr>
            </w:div>
            <w:div w:id="500434258">
              <w:marLeft w:val="0"/>
              <w:marRight w:val="0"/>
              <w:marTop w:val="0"/>
              <w:marBottom w:val="0"/>
              <w:divBdr>
                <w:top w:val="none" w:sz="0" w:space="0" w:color="auto"/>
                <w:left w:val="none" w:sz="0" w:space="0" w:color="auto"/>
                <w:bottom w:val="none" w:sz="0" w:space="0" w:color="auto"/>
                <w:right w:val="none" w:sz="0" w:space="0" w:color="auto"/>
              </w:divBdr>
            </w:div>
            <w:div w:id="886114062">
              <w:marLeft w:val="0"/>
              <w:marRight w:val="0"/>
              <w:marTop w:val="0"/>
              <w:marBottom w:val="0"/>
              <w:divBdr>
                <w:top w:val="none" w:sz="0" w:space="0" w:color="auto"/>
                <w:left w:val="none" w:sz="0" w:space="0" w:color="auto"/>
                <w:bottom w:val="none" w:sz="0" w:space="0" w:color="auto"/>
                <w:right w:val="none" w:sz="0" w:space="0" w:color="auto"/>
              </w:divBdr>
            </w:div>
            <w:div w:id="667096654">
              <w:marLeft w:val="0"/>
              <w:marRight w:val="0"/>
              <w:marTop w:val="0"/>
              <w:marBottom w:val="0"/>
              <w:divBdr>
                <w:top w:val="none" w:sz="0" w:space="0" w:color="auto"/>
                <w:left w:val="none" w:sz="0" w:space="0" w:color="auto"/>
                <w:bottom w:val="none" w:sz="0" w:space="0" w:color="auto"/>
                <w:right w:val="none" w:sz="0" w:space="0" w:color="auto"/>
              </w:divBdr>
            </w:div>
            <w:div w:id="1015884977">
              <w:marLeft w:val="0"/>
              <w:marRight w:val="0"/>
              <w:marTop w:val="0"/>
              <w:marBottom w:val="0"/>
              <w:divBdr>
                <w:top w:val="none" w:sz="0" w:space="0" w:color="auto"/>
                <w:left w:val="none" w:sz="0" w:space="0" w:color="auto"/>
                <w:bottom w:val="none" w:sz="0" w:space="0" w:color="auto"/>
                <w:right w:val="none" w:sz="0" w:space="0" w:color="auto"/>
              </w:divBdr>
            </w:div>
            <w:div w:id="553547334">
              <w:marLeft w:val="0"/>
              <w:marRight w:val="0"/>
              <w:marTop w:val="0"/>
              <w:marBottom w:val="0"/>
              <w:divBdr>
                <w:top w:val="none" w:sz="0" w:space="0" w:color="auto"/>
                <w:left w:val="none" w:sz="0" w:space="0" w:color="auto"/>
                <w:bottom w:val="none" w:sz="0" w:space="0" w:color="auto"/>
                <w:right w:val="none" w:sz="0" w:space="0" w:color="auto"/>
              </w:divBdr>
            </w:div>
            <w:div w:id="35204337">
              <w:marLeft w:val="0"/>
              <w:marRight w:val="0"/>
              <w:marTop w:val="0"/>
              <w:marBottom w:val="0"/>
              <w:divBdr>
                <w:top w:val="none" w:sz="0" w:space="0" w:color="auto"/>
                <w:left w:val="none" w:sz="0" w:space="0" w:color="auto"/>
                <w:bottom w:val="none" w:sz="0" w:space="0" w:color="auto"/>
                <w:right w:val="none" w:sz="0" w:space="0" w:color="auto"/>
              </w:divBdr>
            </w:div>
            <w:div w:id="488013417">
              <w:marLeft w:val="0"/>
              <w:marRight w:val="0"/>
              <w:marTop w:val="0"/>
              <w:marBottom w:val="0"/>
              <w:divBdr>
                <w:top w:val="none" w:sz="0" w:space="0" w:color="auto"/>
                <w:left w:val="none" w:sz="0" w:space="0" w:color="auto"/>
                <w:bottom w:val="none" w:sz="0" w:space="0" w:color="auto"/>
                <w:right w:val="none" w:sz="0" w:space="0" w:color="auto"/>
              </w:divBdr>
            </w:div>
            <w:div w:id="922956783">
              <w:marLeft w:val="0"/>
              <w:marRight w:val="0"/>
              <w:marTop w:val="0"/>
              <w:marBottom w:val="0"/>
              <w:divBdr>
                <w:top w:val="none" w:sz="0" w:space="0" w:color="auto"/>
                <w:left w:val="none" w:sz="0" w:space="0" w:color="auto"/>
                <w:bottom w:val="none" w:sz="0" w:space="0" w:color="auto"/>
                <w:right w:val="none" w:sz="0" w:space="0" w:color="auto"/>
              </w:divBdr>
            </w:div>
            <w:div w:id="1660040308">
              <w:marLeft w:val="0"/>
              <w:marRight w:val="0"/>
              <w:marTop w:val="0"/>
              <w:marBottom w:val="0"/>
              <w:divBdr>
                <w:top w:val="none" w:sz="0" w:space="0" w:color="auto"/>
                <w:left w:val="none" w:sz="0" w:space="0" w:color="auto"/>
                <w:bottom w:val="none" w:sz="0" w:space="0" w:color="auto"/>
                <w:right w:val="none" w:sz="0" w:space="0" w:color="auto"/>
              </w:divBdr>
            </w:div>
            <w:div w:id="1418404727">
              <w:marLeft w:val="0"/>
              <w:marRight w:val="0"/>
              <w:marTop w:val="0"/>
              <w:marBottom w:val="0"/>
              <w:divBdr>
                <w:top w:val="none" w:sz="0" w:space="0" w:color="auto"/>
                <w:left w:val="none" w:sz="0" w:space="0" w:color="auto"/>
                <w:bottom w:val="none" w:sz="0" w:space="0" w:color="auto"/>
                <w:right w:val="none" w:sz="0" w:space="0" w:color="auto"/>
              </w:divBdr>
            </w:div>
            <w:div w:id="726490332">
              <w:marLeft w:val="0"/>
              <w:marRight w:val="0"/>
              <w:marTop w:val="0"/>
              <w:marBottom w:val="0"/>
              <w:divBdr>
                <w:top w:val="none" w:sz="0" w:space="0" w:color="auto"/>
                <w:left w:val="none" w:sz="0" w:space="0" w:color="auto"/>
                <w:bottom w:val="none" w:sz="0" w:space="0" w:color="auto"/>
                <w:right w:val="none" w:sz="0" w:space="0" w:color="auto"/>
              </w:divBdr>
            </w:div>
            <w:div w:id="28648877">
              <w:marLeft w:val="0"/>
              <w:marRight w:val="0"/>
              <w:marTop w:val="0"/>
              <w:marBottom w:val="0"/>
              <w:divBdr>
                <w:top w:val="none" w:sz="0" w:space="0" w:color="auto"/>
                <w:left w:val="none" w:sz="0" w:space="0" w:color="auto"/>
                <w:bottom w:val="none" w:sz="0" w:space="0" w:color="auto"/>
                <w:right w:val="none" w:sz="0" w:space="0" w:color="auto"/>
              </w:divBdr>
            </w:div>
            <w:div w:id="2135756201">
              <w:marLeft w:val="0"/>
              <w:marRight w:val="0"/>
              <w:marTop w:val="0"/>
              <w:marBottom w:val="0"/>
              <w:divBdr>
                <w:top w:val="none" w:sz="0" w:space="0" w:color="auto"/>
                <w:left w:val="none" w:sz="0" w:space="0" w:color="auto"/>
                <w:bottom w:val="none" w:sz="0" w:space="0" w:color="auto"/>
                <w:right w:val="none" w:sz="0" w:space="0" w:color="auto"/>
              </w:divBdr>
            </w:div>
            <w:div w:id="525601043">
              <w:marLeft w:val="0"/>
              <w:marRight w:val="0"/>
              <w:marTop w:val="0"/>
              <w:marBottom w:val="0"/>
              <w:divBdr>
                <w:top w:val="none" w:sz="0" w:space="0" w:color="auto"/>
                <w:left w:val="none" w:sz="0" w:space="0" w:color="auto"/>
                <w:bottom w:val="none" w:sz="0" w:space="0" w:color="auto"/>
                <w:right w:val="none" w:sz="0" w:space="0" w:color="auto"/>
              </w:divBdr>
            </w:div>
            <w:div w:id="510491472">
              <w:marLeft w:val="0"/>
              <w:marRight w:val="0"/>
              <w:marTop w:val="0"/>
              <w:marBottom w:val="0"/>
              <w:divBdr>
                <w:top w:val="none" w:sz="0" w:space="0" w:color="auto"/>
                <w:left w:val="none" w:sz="0" w:space="0" w:color="auto"/>
                <w:bottom w:val="none" w:sz="0" w:space="0" w:color="auto"/>
                <w:right w:val="none" w:sz="0" w:space="0" w:color="auto"/>
              </w:divBdr>
            </w:div>
            <w:div w:id="1802766521">
              <w:marLeft w:val="0"/>
              <w:marRight w:val="0"/>
              <w:marTop w:val="0"/>
              <w:marBottom w:val="0"/>
              <w:divBdr>
                <w:top w:val="none" w:sz="0" w:space="0" w:color="auto"/>
                <w:left w:val="none" w:sz="0" w:space="0" w:color="auto"/>
                <w:bottom w:val="none" w:sz="0" w:space="0" w:color="auto"/>
                <w:right w:val="none" w:sz="0" w:space="0" w:color="auto"/>
              </w:divBdr>
            </w:div>
            <w:div w:id="480195911">
              <w:marLeft w:val="0"/>
              <w:marRight w:val="0"/>
              <w:marTop w:val="0"/>
              <w:marBottom w:val="0"/>
              <w:divBdr>
                <w:top w:val="none" w:sz="0" w:space="0" w:color="auto"/>
                <w:left w:val="none" w:sz="0" w:space="0" w:color="auto"/>
                <w:bottom w:val="none" w:sz="0" w:space="0" w:color="auto"/>
                <w:right w:val="none" w:sz="0" w:space="0" w:color="auto"/>
              </w:divBdr>
            </w:div>
            <w:div w:id="1989242542">
              <w:marLeft w:val="0"/>
              <w:marRight w:val="0"/>
              <w:marTop w:val="0"/>
              <w:marBottom w:val="0"/>
              <w:divBdr>
                <w:top w:val="none" w:sz="0" w:space="0" w:color="auto"/>
                <w:left w:val="none" w:sz="0" w:space="0" w:color="auto"/>
                <w:bottom w:val="none" w:sz="0" w:space="0" w:color="auto"/>
                <w:right w:val="none" w:sz="0" w:space="0" w:color="auto"/>
              </w:divBdr>
            </w:div>
            <w:div w:id="897518133">
              <w:marLeft w:val="0"/>
              <w:marRight w:val="0"/>
              <w:marTop w:val="0"/>
              <w:marBottom w:val="0"/>
              <w:divBdr>
                <w:top w:val="none" w:sz="0" w:space="0" w:color="auto"/>
                <w:left w:val="none" w:sz="0" w:space="0" w:color="auto"/>
                <w:bottom w:val="none" w:sz="0" w:space="0" w:color="auto"/>
                <w:right w:val="none" w:sz="0" w:space="0" w:color="auto"/>
              </w:divBdr>
            </w:div>
            <w:div w:id="655449788">
              <w:marLeft w:val="0"/>
              <w:marRight w:val="0"/>
              <w:marTop w:val="0"/>
              <w:marBottom w:val="0"/>
              <w:divBdr>
                <w:top w:val="none" w:sz="0" w:space="0" w:color="auto"/>
                <w:left w:val="none" w:sz="0" w:space="0" w:color="auto"/>
                <w:bottom w:val="none" w:sz="0" w:space="0" w:color="auto"/>
                <w:right w:val="none" w:sz="0" w:space="0" w:color="auto"/>
              </w:divBdr>
            </w:div>
            <w:div w:id="2120488281">
              <w:marLeft w:val="0"/>
              <w:marRight w:val="0"/>
              <w:marTop w:val="0"/>
              <w:marBottom w:val="0"/>
              <w:divBdr>
                <w:top w:val="none" w:sz="0" w:space="0" w:color="auto"/>
                <w:left w:val="none" w:sz="0" w:space="0" w:color="auto"/>
                <w:bottom w:val="none" w:sz="0" w:space="0" w:color="auto"/>
                <w:right w:val="none" w:sz="0" w:space="0" w:color="auto"/>
              </w:divBdr>
            </w:div>
            <w:div w:id="2103333798">
              <w:marLeft w:val="0"/>
              <w:marRight w:val="0"/>
              <w:marTop w:val="0"/>
              <w:marBottom w:val="0"/>
              <w:divBdr>
                <w:top w:val="none" w:sz="0" w:space="0" w:color="auto"/>
                <w:left w:val="none" w:sz="0" w:space="0" w:color="auto"/>
                <w:bottom w:val="none" w:sz="0" w:space="0" w:color="auto"/>
                <w:right w:val="none" w:sz="0" w:space="0" w:color="auto"/>
              </w:divBdr>
            </w:div>
            <w:div w:id="822816566">
              <w:marLeft w:val="0"/>
              <w:marRight w:val="0"/>
              <w:marTop w:val="0"/>
              <w:marBottom w:val="0"/>
              <w:divBdr>
                <w:top w:val="none" w:sz="0" w:space="0" w:color="auto"/>
                <w:left w:val="none" w:sz="0" w:space="0" w:color="auto"/>
                <w:bottom w:val="none" w:sz="0" w:space="0" w:color="auto"/>
                <w:right w:val="none" w:sz="0" w:space="0" w:color="auto"/>
              </w:divBdr>
            </w:div>
            <w:div w:id="768813598">
              <w:marLeft w:val="0"/>
              <w:marRight w:val="0"/>
              <w:marTop w:val="0"/>
              <w:marBottom w:val="0"/>
              <w:divBdr>
                <w:top w:val="none" w:sz="0" w:space="0" w:color="auto"/>
                <w:left w:val="none" w:sz="0" w:space="0" w:color="auto"/>
                <w:bottom w:val="none" w:sz="0" w:space="0" w:color="auto"/>
                <w:right w:val="none" w:sz="0" w:space="0" w:color="auto"/>
              </w:divBdr>
            </w:div>
            <w:div w:id="1404177210">
              <w:marLeft w:val="0"/>
              <w:marRight w:val="0"/>
              <w:marTop w:val="0"/>
              <w:marBottom w:val="0"/>
              <w:divBdr>
                <w:top w:val="none" w:sz="0" w:space="0" w:color="auto"/>
                <w:left w:val="none" w:sz="0" w:space="0" w:color="auto"/>
                <w:bottom w:val="none" w:sz="0" w:space="0" w:color="auto"/>
                <w:right w:val="none" w:sz="0" w:space="0" w:color="auto"/>
              </w:divBdr>
            </w:div>
            <w:div w:id="1169056621">
              <w:marLeft w:val="0"/>
              <w:marRight w:val="0"/>
              <w:marTop w:val="0"/>
              <w:marBottom w:val="0"/>
              <w:divBdr>
                <w:top w:val="none" w:sz="0" w:space="0" w:color="auto"/>
                <w:left w:val="none" w:sz="0" w:space="0" w:color="auto"/>
                <w:bottom w:val="none" w:sz="0" w:space="0" w:color="auto"/>
                <w:right w:val="none" w:sz="0" w:space="0" w:color="auto"/>
              </w:divBdr>
            </w:div>
            <w:div w:id="2091074899">
              <w:marLeft w:val="0"/>
              <w:marRight w:val="0"/>
              <w:marTop w:val="0"/>
              <w:marBottom w:val="0"/>
              <w:divBdr>
                <w:top w:val="none" w:sz="0" w:space="0" w:color="auto"/>
                <w:left w:val="none" w:sz="0" w:space="0" w:color="auto"/>
                <w:bottom w:val="none" w:sz="0" w:space="0" w:color="auto"/>
                <w:right w:val="none" w:sz="0" w:space="0" w:color="auto"/>
              </w:divBdr>
            </w:div>
            <w:div w:id="236870151">
              <w:marLeft w:val="0"/>
              <w:marRight w:val="0"/>
              <w:marTop w:val="0"/>
              <w:marBottom w:val="0"/>
              <w:divBdr>
                <w:top w:val="none" w:sz="0" w:space="0" w:color="auto"/>
                <w:left w:val="none" w:sz="0" w:space="0" w:color="auto"/>
                <w:bottom w:val="none" w:sz="0" w:space="0" w:color="auto"/>
                <w:right w:val="none" w:sz="0" w:space="0" w:color="auto"/>
              </w:divBdr>
            </w:div>
            <w:div w:id="1605336987">
              <w:marLeft w:val="0"/>
              <w:marRight w:val="0"/>
              <w:marTop w:val="0"/>
              <w:marBottom w:val="0"/>
              <w:divBdr>
                <w:top w:val="none" w:sz="0" w:space="0" w:color="auto"/>
                <w:left w:val="none" w:sz="0" w:space="0" w:color="auto"/>
                <w:bottom w:val="none" w:sz="0" w:space="0" w:color="auto"/>
                <w:right w:val="none" w:sz="0" w:space="0" w:color="auto"/>
              </w:divBdr>
            </w:div>
            <w:div w:id="24600852">
              <w:marLeft w:val="0"/>
              <w:marRight w:val="0"/>
              <w:marTop w:val="0"/>
              <w:marBottom w:val="0"/>
              <w:divBdr>
                <w:top w:val="none" w:sz="0" w:space="0" w:color="auto"/>
                <w:left w:val="none" w:sz="0" w:space="0" w:color="auto"/>
                <w:bottom w:val="none" w:sz="0" w:space="0" w:color="auto"/>
                <w:right w:val="none" w:sz="0" w:space="0" w:color="auto"/>
              </w:divBdr>
            </w:div>
            <w:div w:id="1739935068">
              <w:marLeft w:val="0"/>
              <w:marRight w:val="0"/>
              <w:marTop w:val="0"/>
              <w:marBottom w:val="0"/>
              <w:divBdr>
                <w:top w:val="none" w:sz="0" w:space="0" w:color="auto"/>
                <w:left w:val="none" w:sz="0" w:space="0" w:color="auto"/>
                <w:bottom w:val="none" w:sz="0" w:space="0" w:color="auto"/>
                <w:right w:val="none" w:sz="0" w:space="0" w:color="auto"/>
              </w:divBdr>
            </w:div>
            <w:div w:id="1392340203">
              <w:marLeft w:val="0"/>
              <w:marRight w:val="0"/>
              <w:marTop w:val="0"/>
              <w:marBottom w:val="0"/>
              <w:divBdr>
                <w:top w:val="none" w:sz="0" w:space="0" w:color="auto"/>
                <w:left w:val="none" w:sz="0" w:space="0" w:color="auto"/>
                <w:bottom w:val="none" w:sz="0" w:space="0" w:color="auto"/>
                <w:right w:val="none" w:sz="0" w:space="0" w:color="auto"/>
              </w:divBdr>
            </w:div>
            <w:div w:id="29761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778451">
      <w:bodyDiv w:val="1"/>
      <w:marLeft w:val="0"/>
      <w:marRight w:val="0"/>
      <w:marTop w:val="0"/>
      <w:marBottom w:val="0"/>
      <w:divBdr>
        <w:top w:val="none" w:sz="0" w:space="0" w:color="auto"/>
        <w:left w:val="none" w:sz="0" w:space="0" w:color="auto"/>
        <w:bottom w:val="none" w:sz="0" w:space="0" w:color="auto"/>
        <w:right w:val="none" w:sz="0" w:space="0" w:color="auto"/>
      </w:divBdr>
    </w:div>
    <w:div w:id="541483325">
      <w:bodyDiv w:val="1"/>
      <w:marLeft w:val="0"/>
      <w:marRight w:val="0"/>
      <w:marTop w:val="0"/>
      <w:marBottom w:val="0"/>
      <w:divBdr>
        <w:top w:val="none" w:sz="0" w:space="0" w:color="auto"/>
        <w:left w:val="none" w:sz="0" w:space="0" w:color="auto"/>
        <w:bottom w:val="none" w:sz="0" w:space="0" w:color="auto"/>
        <w:right w:val="none" w:sz="0" w:space="0" w:color="auto"/>
      </w:divBdr>
    </w:div>
    <w:div w:id="607738668">
      <w:bodyDiv w:val="1"/>
      <w:marLeft w:val="0"/>
      <w:marRight w:val="0"/>
      <w:marTop w:val="0"/>
      <w:marBottom w:val="0"/>
      <w:divBdr>
        <w:top w:val="none" w:sz="0" w:space="0" w:color="auto"/>
        <w:left w:val="none" w:sz="0" w:space="0" w:color="auto"/>
        <w:bottom w:val="none" w:sz="0" w:space="0" w:color="auto"/>
        <w:right w:val="none" w:sz="0" w:space="0" w:color="auto"/>
      </w:divBdr>
    </w:div>
    <w:div w:id="636569430">
      <w:bodyDiv w:val="1"/>
      <w:marLeft w:val="0"/>
      <w:marRight w:val="0"/>
      <w:marTop w:val="0"/>
      <w:marBottom w:val="0"/>
      <w:divBdr>
        <w:top w:val="none" w:sz="0" w:space="0" w:color="auto"/>
        <w:left w:val="none" w:sz="0" w:space="0" w:color="auto"/>
        <w:bottom w:val="none" w:sz="0" w:space="0" w:color="auto"/>
        <w:right w:val="none" w:sz="0" w:space="0" w:color="auto"/>
      </w:divBdr>
      <w:divsChild>
        <w:div w:id="1628927616">
          <w:marLeft w:val="0"/>
          <w:marRight w:val="0"/>
          <w:marTop w:val="0"/>
          <w:marBottom w:val="0"/>
          <w:divBdr>
            <w:top w:val="none" w:sz="0" w:space="0" w:color="auto"/>
            <w:left w:val="none" w:sz="0" w:space="0" w:color="auto"/>
            <w:bottom w:val="none" w:sz="0" w:space="0" w:color="auto"/>
            <w:right w:val="none" w:sz="0" w:space="0" w:color="auto"/>
          </w:divBdr>
          <w:divsChild>
            <w:div w:id="38556163">
              <w:marLeft w:val="0"/>
              <w:marRight w:val="0"/>
              <w:marTop w:val="0"/>
              <w:marBottom w:val="0"/>
              <w:divBdr>
                <w:top w:val="none" w:sz="0" w:space="0" w:color="auto"/>
                <w:left w:val="none" w:sz="0" w:space="0" w:color="auto"/>
                <w:bottom w:val="none" w:sz="0" w:space="0" w:color="auto"/>
                <w:right w:val="none" w:sz="0" w:space="0" w:color="auto"/>
              </w:divBdr>
            </w:div>
            <w:div w:id="67465650">
              <w:marLeft w:val="0"/>
              <w:marRight w:val="0"/>
              <w:marTop w:val="0"/>
              <w:marBottom w:val="0"/>
              <w:divBdr>
                <w:top w:val="none" w:sz="0" w:space="0" w:color="auto"/>
                <w:left w:val="none" w:sz="0" w:space="0" w:color="auto"/>
                <w:bottom w:val="none" w:sz="0" w:space="0" w:color="auto"/>
                <w:right w:val="none" w:sz="0" w:space="0" w:color="auto"/>
              </w:divBdr>
            </w:div>
            <w:div w:id="409235714">
              <w:marLeft w:val="0"/>
              <w:marRight w:val="0"/>
              <w:marTop w:val="0"/>
              <w:marBottom w:val="0"/>
              <w:divBdr>
                <w:top w:val="none" w:sz="0" w:space="0" w:color="auto"/>
                <w:left w:val="none" w:sz="0" w:space="0" w:color="auto"/>
                <w:bottom w:val="none" w:sz="0" w:space="0" w:color="auto"/>
                <w:right w:val="none" w:sz="0" w:space="0" w:color="auto"/>
              </w:divBdr>
            </w:div>
            <w:div w:id="619382469">
              <w:marLeft w:val="0"/>
              <w:marRight w:val="0"/>
              <w:marTop w:val="0"/>
              <w:marBottom w:val="0"/>
              <w:divBdr>
                <w:top w:val="none" w:sz="0" w:space="0" w:color="auto"/>
                <w:left w:val="none" w:sz="0" w:space="0" w:color="auto"/>
                <w:bottom w:val="none" w:sz="0" w:space="0" w:color="auto"/>
                <w:right w:val="none" w:sz="0" w:space="0" w:color="auto"/>
              </w:divBdr>
            </w:div>
            <w:div w:id="822040041">
              <w:marLeft w:val="0"/>
              <w:marRight w:val="0"/>
              <w:marTop w:val="0"/>
              <w:marBottom w:val="0"/>
              <w:divBdr>
                <w:top w:val="none" w:sz="0" w:space="0" w:color="auto"/>
                <w:left w:val="none" w:sz="0" w:space="0" w:color="auto"/>
                <w:bottom w:val="none" w:sz="0" w:space="0" w:color="auto"/>
                <w:right w:val="none" w:sz="0" w:space="0" w:color="auto"/>
              </w:divBdr>
            </w:div>
            <w:div w:id="985354573">
              <w:marLeft w:val="0"/>
              <w:marRight w:val="0"/>
              <w:marTop w:val="0"/>
              <w:marBottom w:val="0"/>
              <w:divBdr>
                <w:top w:val="none" w:sz="0" w:space="0" w:color="auto"/>
                <w:left w:val="none" w:sz="0" w:space="0" w:color="auto"/>
                <w:bottom w:val="none" w:sz="0" w:space="0" w:color="auto"/>
                <w:right w:val="none" w:sz="0" w:space="0" w:color="auto"/>
              </w:divBdr>
            </w:div>
            <w:div w:id="1348411357">
              <w:marLeft w:val="0"/>
              <w:marRight w:val="0"/>
              <w:marTop w:val="0"/>
              <w:marBottom w:val="0"/>
              <w:divBdr>
                <w:top w:val="none" w:sz="0" w:space="0" w:color="auto"/>
                <w:left w:val="none" w:sz="0" w:space="0" w:color="auto"/>
                <w:bottom w:val="none" w:sz="0" w:space="0" w:color="auto"/>
                <w:right w:val="none" w:sz="0" w:space="0" w:color="auto"/>
              </w:divBdr>
            </w:div>
            <w:div w:id="1483962586">
              <w:marLeft w:val="0"/>
              <w:marRight w:val="0"/>
              <w:marTop w:val="0"/>
              <w:marBottom w:val="0"/>
              <w:divBdr>
                <w:top w:val="none" w:sz="0" w:space="0" w:color="auto"/>
                <w:left w:val="none" w:sz="0" w:space="0" w:color="auto"/>
                <w:bottom w:val="none" w:sz="0" w:space="0" w:color="auto"/>
                <w:right w:val="none" w:sz="0" w:space="0" w:color="auto"/>
              </w:divBdr>
            </w:div>
            <w:div w:id="1542326538">
              <w:marLeft w:val="0"/>
              <w:marRight w:val="0"/>
              <w:marTop w:val="0"/>
              <w:marBottom w:val="0"/>
              <w:divBdr>
                <w:top w:val="none" w:sz="0" w:space="0" w:color="auto"/>
                <w:left w:val="none" w:sz="0" w:space="0" w:color="auto"/>
                <w:bottom w:val="none" w:sz="0" w:space="0" w:color="auto"/>
                <w:right w:val="none" w:sz="0" w:space="0" w:color="auto"/>
              </w:divBdr>
            </w:div>
            <w:div w:id="1592930060">
              <w:marLeft w:val="0"/>
              <w:marRight w:val="0"/>
              <w:marTop w:val="0"/>
              <w:marBottom w:val="0"/>
              <w:divBdr>
                <w:top w:val="none" w:sz="0" w:space="0" w:color="auto"/>
                <w:left w:val="none" w:sz="0" w:space="0" w:color="auto"/>
                <w:bottom w:val="none" w:sz="0" w:space="0" w:color="auto"/>
                <w:right w:val="none" w:sz="0" w:space="0" w:color="auto"/>
              </w:divBdr>
            </w:div>
            <w:div w:id="1659115208">
              <w:marLeft w:val="0"/>
              <w:marRight w:val="0"/>
              <w:marTop w:val="0"/>
              <w:marBottom w:val="0"/>
              <w:divBdr>
                <w:top w:val="none" w:sz="0" w:space="0" w:color="auto"/>
                <w:left w:val="none" w:sz="0" w:space="0" w:color="auto"/>
                <w:bottom w:val="none" w:sz="0" w:space="0" w:color="auto"/>
                <w:right w:val="none" w:sz="0" w:space="0" w:color="auto"/>
              </w:divBdr>
            </w:div>
            <w:div w:id="1681807337">
              <w:marLeft w:val="0"/>
              <w:marRight w:val="0"/>
              <w:marTop w:val="0"/>
              <w:marBottom w:val="0"/>
              <w:divBdr>
                <w:top w:val="none" w:sz="0" w:space="0" w:color="auto"/>
                <w:left w:val="none" w:sz="0" w:space="0" w:color="auto"/>
                <w:bottom w:val="none" w:sz="0" w:space="0" w:color="auto"/>
                <w:right w:val="none" w:sz="0" w:space="0" w:color="auto"/>
              </w:divBdr>
            </w:div>
            <w:div w:id="1852059416">
              <w:marLeft w:val="0"/>
              <w:marRight w:val="0"/>
              <w:marTop w:val="0"/>
              <w:marBottom w:val="0"/>
              <w:divBdr>
                <w:top w:val="none" w:sz="0" w:space="0" w:color="auto"/>
                <w:left w:val="none" w:sz="0" w:space="0" w:color="auto"/>
                <w:bottom w:val="none" w:sz="0" w:space="0" w:color="auto"/>
                <w:right w:val="none" w:sz="0" w:space="0" w:color="auto"/>
              </w:divBdr>
            </w:div>
            <w:div w:id="1913157743">
              <w:marLeft w:val="0"/>
              <w:marRight w:val="0"/>
              <w:marTop w:val="0"/>
              <w:marBottom w:val="0"/>
              <w:divBdr>
                <w:top w:val="none" w:sz="0" w:space="0" w:color="auto"/>
                <w:left w:val="none" w:sz="0" w:space="0" w:color="auto"/>
                <w:bottom w:val="none" w:sz="0" w:space="0" w:color="auto"/>
                <w:right w:val="none" w:sz="0" w:space="0" w:color="auto"/>
              </w:divBdr>
            </w:div>
            <w:div w:id="21305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848407">
      <w:bodyDiv w:val="1"/>
      <w:marLeft w:val="0"/>
      <w:marRight w:val="0"/>
      <w:marTop w:val="0"/>
      <w:marBottom w:val="0"/>
      <w:divBdr>
        <w:top w:val="none" w:sz="0" w:space="0" w:color="auto"/>
        <w:left w:val="none" w:sz="0" w:space="0" w:color="auto"/>
        <w:bottom w:val="none" w:sz="0" w:space="0" w:color="auto"/>
        <w:right w:val="none" w:sz="0" w:space="0" w:color="auto"/>
      </w:divBdr>
      <w:divsChild>
        <w:div w:id="2133935407">
          <w:marLeft w:val="0"/>
          <w:marRight w:val="0"/>
          <w:marTop w:val="0"/>
          <w:marBottom w:val="0"/>
          <w:divBdr>
            <w:top w:val="none" w:sz="0" w:space="0" w:color="auto"/>
            <w:left w:val="none" w:sz="0" w:space="0" w:color="auto"/>
            <w:bottom w:val="none" w:sz="0" w:space="0" w:color="auto"/>
            <w:right w:val="none" w:sz="0" w:space="0" w:color="auto"/>
          </w:divBdr>
          <w:divsChild>
            <w:div w:id="1850094046">
              <w:marLeft w:val="0"/>
              <w:marRight w:val="0"/>
              <w:marTop w:val="0"/>
              <w:marBottom w:val="0"/>
              <w:divBdr>
                <w:top w:val="none" w:sz="0" w:space="0" w:color="auto"/>
                <w:left w:val="none" w:sz="0" w:space="0" w:color="auto"/>
                <w:bottom w:val="none" w:sz="0" w:space="0" w:color="auto"/>
                <w:right w:val="none" w:sz="0" w:space="0" w:color="auto"/>
              </w:divBdr>
            </w:div>
            <w:div w:id="427233603">
              <w:marLeft w:val="0"/>
              <w:marRight w:val="0"/>
              <w:marTop w:val="0"/>
              <w:marBottom w:val="0"/>
              <w:divBdr>
                <w:top w:val="none" w:sz="0" w:space="0" w:color="auto"/>
                <w:left w:val="none" w:sz="0" w:space="0" w:color="auto"/>
                <w:bottom w:val="none" w:sz="0" w:space="0" w:color="auto"/>
                <w:right w:val="none" w:sz="0" w:space="0" w:color="auto"/>
              </w:divBdr>
            </w:div>
            <w:div w:id="979923059">
              <w:marLeft w:val="0"/>
              <w:marRight w:val="0"/>
              <w:marTop w:val="0"/>
              <w:marBottom w:val="0"/>
              <w:divBdr>
                <w:top w:val="none" w:sz="0" w:space="0" w:color="auto"/>
                <w:left w:val="none" w:sz="0" w:space="0" w:color="auto"/>
                <w:bottom w:val="none" w:sz="0" w:space="0" w:color="auto"/>
                <w:right w:val="none" w:sz="0" w:space="0" w:color="auto"/>
              </w:divBdr>
            </w:div>
            <w:div w:id="385954540">
              <w:marLeft w:val="0"/>
              <w:marRight w:val="0"/>
              <w:marTop w:val="0"/>
              <w:marBottom w:val="0"/>
              <w:divBdr>
                <w:top w:val="none" w:sz="0" w:space="0" w:color="auto"/>
                <w:left w:val="none" w:sz="0" w:space="0" w:color="auto"/>
                <w:bottom w:val="none" w:sz="0" w:space="0" w:color="auto"/>
                <w:right w:val="none" w:sz="0" w:space="0" w:color="auto"/>
              </w:divBdr>
            </w:div>
            <w:div w:id="746995332">
              <w:marLeft w:val="0"/>
              <w:marRight w:val="0"/>
              <w:marTop w:val="0"/>
              <w:marBottom w:val="0"/>
              <w:divBdr>
                <w:top w:val="none" w:sz="0" w:space="0" w:color="auto"/>
                <w:left w:val="none" w:sz="0" w:space="0" w:color="auto"/>
                <w:bottom w:val="none" w:sz="0" w:space="0" w:color="auto"/>
                <w:right w:val="none" w:sz="0" w:space="0" w:color="auto"/>
              </w:divBdr>
            </w:div>
            <w:div w:id="1752852425">
              <w:marLeft w:val="0"/>
              <w:marRight w:val="0"/>
              <w:marTop w:val="0"/>
              <w:marBottom w:val="0"/>
              <w:divBdr>
                <w:top w:val="none" w:sz="0" w:space="0" w:color="auto"/>
                <w:left w:val="none" w:sz="0" w:space="0" w:color="auto"/>
                <w:bottom w:val="none" w:sz="0" w:space="0" w:color="auto"/>
                <w:right w:val="none" w:sz="0" w:space="0" w:color="auto"/>
              </w:divBdr>
            </w:div>
            <w:div w:id="1123306753">
              <w:marLeft w:val="0"/>
              <w:marRight w:val="0"/>
              <w:marTop w:val="0"/>
              <w:marBottom w:val="0"/>
              <w:divBdr>
                <w:top w:val="none" w:sz="0" w:space="0" w:color="auto"/>
                <w:left w:val="none" w:sz="0" w:space="0" w:color="auto"/>
                <w:bottom w:val="none" w:sz="0" w:space="0" w:color="auto"/>
                <w:right w:val="none" w:sz="0" w:space="0" w:color="auto"/>
              </w:divBdr>
            </w:div>
            <w:div w:id="725834872">
              <w:marLeft w:val="0"/>
              <w:marRight w:val="0"/>
              <w:marTop w:val="0"/>
              <w:marBottom w:val="0"/>
              <w:divBdr>
                <w:top w:val="none" w:sz="0" w:space="0" w:color="auto"/>
                <w:left w:val="none" w:sz="0" w:space="0" w:color="auto"/>
                <w:bottom w:val="none" w:sz="0" w:space="0" w:color="auto"/>
                <w:right w:val="none" w:sz="0" w:space="0" w:color="auto"/>
              </w:divBdr>
            </w:div>
            <w:div w:id="70323590">
              <w:marLeft w:val="0"/>
              <w:marRight w:val="0"/>
              <w:marTop w:val="0"/>
              <w:marBottom w:val="0"/>
              <w:divBdr>
                <w:top w:val="none" w:sz="0" w:space="0" w:color="auto"/>
                <w:left w:val="none" w:sz="0" w:space="0" w:color="auto"/>
                <w:bottom w:val="none" w:sz="0" w:space="0" w:color="auto"/>
                <w:right w:val="none" w:sz="0" w:space="0" w:color="auto"/>
              </w:divBdr>
            </w:div>
            <w:div w:id="1437752601">
              <w:marLeft w:val="0"/>
              <w:marRight w:val="0"/>
              <w:marTop w:val="0"/>
              <w:marBottom w:val="0"/>
              <w:divBdr>
                <w:top w:val="none" w:sz="0" w:space="0" w:color="auto"/>
                <w:left w:val="none" w:sz="0" w:space="0" w:color="auto"/>
                <w:bottom w:val="none" w:sz="0" w:space="0" w:color="auto"/>
                <w:right w:val="none" w:sz="0" w:space="0" w:color="auto"/>
              </w:divBdr>
            </w:div>
            <w:div w:id="529076989">
              <w:marLeft w:val="0"/>
              <w:marRight w:val="0"/>
              <w:marTop w:val="0"/>
              <w:marBottom w:val="0"/>
              <w:divBdr>
                <w:top w:val="none" w:sz="0" w:space="0" w:color="auto"/>
                <w:left w:val="none" w:sz="0" w:space="0" w:color="auto"/>
                <w:bottom w:val="none" w:sz="0" w:space="0" w:color="auto"/>
                <w:right w:val="none" w:sz="0" w:space="0" w:color="auto"/>
              </w:divBdr>
            </w:div>
            <w:div w:id="152768515">
              <w:marLeft w:val="0"/>
              <w:marRight w:val="0"/>
              <w:marTop w:val="0"/>
              <w:marBottom w:val="0"/>
              <w:divBdr>
                <w:top w:val="none" w:sz="0" w:space="0" w:color="auto"/>
                <w:left w:val="none" w:sz="0" w:space="0" w:color="auto"/>
                <w:bottom w:val="none" w:sz="0" w:space="0" w:color="auto"/>
                <w:right w:val="none" w:sz="0" w:space="0" w:color="auto"/>
              </w:divBdr>
            </w:div>
            <w:div w:id="1340229059">
              <w:marLeft w:val="0"/>
              <w:marRight w:val="0"/>
              <w:marTop w:val="0"/>
              <w:marBottom w:val="0"/>
              <w:divBdr>
                <w:top w:val="none" w:sz="0" w:space="0" w:color="auto"/>
                <w:left w:val="none" w:sz="0" w:space="0" w:color="auto"/>
                <w:bottom w:val="none" w:sz="0" w:space="0" w:color="auto"/>
                <w:right w:val="none" w:sz="0" w:space="0" w:color="auto"/>
              </w:divBdr>
            </w:div>
            <w:div w:id="1994139595">
              <w:marLeft w:val="0"/>
              <w:marRight w:val="0"/>
              <w:marTop w:val="0"/>
              <w:marBottom w:val="0"/>
              <w:divBdr>
                <w:top w:val="none" w:sz="0" w:space="0" w:color="auto"/>
                <w:left w:val="none" w:sz="0" w:space="0" w:color="auto"/>
                <w:bottom w:val="none" w:sz="0" w:space="0" w:color="auto"/>
                <w:right w:val="none" w:sz="0" w:space="0" w:color="auto"/>
              </w:divBdr>
            </w:div>
            <w:div w:id="47699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88406">
      <w:bodyDiv w:val="1"/>
      <w:marLeft w:val="0"/>
      <w:marRight w:val="0"/>
      <w:marTop w:val="0"/>
      <w:marBottom w:val="0"/>
      <w:divBdr>
        <w:top w:val="none" w:sz="0" w:space="0" w:color="auto"/>
        <w:left w:val="none" w:sz="0" w:space="0" w:color="auto"/>
        <w:bottom w:val="none" w:sz="0" w:space="0" w:color="auto"/>
        <w:right w:val="none" w:sz="0" w:space="0" w:color="auto"/>
      </w:divBdr>
      <w:divsChild>
        <w:div w:id="362293469">
          <w:marLeft w:val="0"/>
          <w:marRight w:val="0"/>
          <w:marTop w:val="0"/>
          <w:marBottom w:val="0"/>
          <w:divBdr>
            <w:top w:val="none" w:sz="0" w:space="0" w:color="auto"/>
            <w:left w:val="none" w:sz="0" w:space="0" w:color="auto"/>
            <w:bottom w:val="none" w:sz="0" w:space="0" w:color="auto"/>
            <w:right w:val="none" w:sz="0" w:space="0" w:color="auto"/>
          </w:divBdr>
          <w:divsChild>
            <w:div w:id="14120846">
              <w:marLeft w:val="0"/>
              <w:marRight w:val="0"/>
              <w:marTop w:val="0"/>
              <w:marBottom w:val="0"/>
              <w:divBdr>
                <w:top w:val="none" w:sz="0" w:space="0" w:color="auto"/>
                <w:left w:val="none" w:sz="0" w:space="0" w:color="auto"/>
                <w:bottom w:val="none" w:sz="0" w:space="0" w:color="auto"/>
                <w:right w:val="none" w:sz="0" w:space="0" w:color="auto"/>
              </w:divBdr>
            </w:div>
            <w:div w:id="38172199">
              <w:marLeft w:val="0"/>
              <w:marRight w:val="0"/>
              <w:marTop w:val="0"/>
              <w:marBottom w:val="0"/>
              <w:divBdr>
                <w:top w:val="none" w:sz="0" w:space="0" w:color="auto"/>
                <w:left w:val="none" w:sz="0" w:space="0" w:color="auto"/>
                <w:bottom w:val="none" w:sz="0" w:space="0" w:color="auto"/>
                <w:right w:val="none" w:sz="0" w:space="0" w:color="auto"/>
              </w:divBdr>
            </w:div>
            <w:div w:id="47648994">
              <w:marLeft w:val="0"/>
              <w:marRight w:val="0"/>
              <w:marTop w:val="0"/>
              <w:marBottom w:val="0"/>
              <w:divBdr>
                <w:top w:val="none" w:sz="0" w:space="0" w:color="auto"/>
                <w:left w:val="none" w:sz="0" w:space="0" w:color="auto"/>
                <w:bottom w:val="none" w:sz="0" w:space="0" w:color="auto"/>
                <w:right w:val="none" w:sz="0" w:space="0" w:color="auto"/>
              </w:divBdr>
            </w:div>
            <w:div w:id="47802261">
              <w:marLeft w:val="0"/>
              <w:marRight w:val="0"/>
              <w:marTop w:val="0"/>
              <w:marBottom w:val="0"/>
              <w:divBdr>
                <w:top w:val="none" w:sz="0" w:space="0" w:color="auto"/>
                <w:left w:val="none" w:sz="0" w:space="0" w:color="auto"/>
                <w:bottom w:val="none" w:sz="0" w:space="0" w:color="auto"/>
                <w:right w:val="none" w:sz="0" w:space="0" w:color="auto"/>
              </w:divBdr>
            </w:div>
            <w:div w:id="136924813">
              <w:marLeft w:val="0"/>
              <w:marRight w:val="0"/>
              <w:marTop w:val="0"/>
              <w:marBottom w:val="0"/>
              <w:divBdr>
                <w:top w:val="none" w:sz="0" w:space="0" w:color="auto"/>
                <w:left w:val="none" w:sz="0" w:space="0" w:color="auto"/>
                <w:bottom w:val="none" w:sz="0" w:space="0" w:color="auto"/>
                <w:right w:val="none" w:sz="0" w:space="0" w:color="auto"/>
              </w:divBdr>
            </w:div>
            <w:div w:id="148401954">
              <w:marLeft w:val="0"/>
              <w:marRight w:val="0"/>
              <w:marTop w:val="0"/>
              <w:marBottom w:val="0"/>
              <w:divBdr>
                <w:top w:val="none" w:sz="0" w:space="0" w:color="auto"/>
                <w:left w:val="none" w:sz="0" w:space="0" w:color="auto"/>
                <w:bottom w:val="none" w:sz="0" w:space="0" w:color="auto"/>
                <w:right w:val="none" w:sz="0" w:space="0" w:color="auto"/>
              </w:divBdr>
            </w:div>
            <w:div w:id="149444457">
              <w:marLeft w:val="0"/>
              <w:marRight w:val="0"/>
              <w:marTop w:val="0"/>
              <w:marBottom w:val="0"/>
              <w:divBdr>
                <w:top w:val="none" w:sz="0" w:space="0" w:color="auto"/>
                <w:left w:val="none" w:sz="0" w:space="0" w:color="auto"/>
                <w:bottom w:val="none" w:sz="0" w:space="0" w:color="auto"/>
                <w:right w:val="none" w:sz="0" w:space="0" w:color="auto"/>
              </w:divBdr>
            </w:div>
            <w:div w:id="151794753">
              <w:marLeft w:val="0"/>
              <w:marRight w:val="0"/>
              <w:marTop w:val="0"/>
              <w:marBottom w:val="0"/>
              <w:divBdr>
                <w:top w:val="none" w:sz="0" w:space="0" w:color="auto"/>
                <w:left w:val="none" w:sz="0" w:space="0" w:color="auto"/>
                <w:bottom w:val="none" w:sz="0" w:space="0" w:color="auto"/>
                <w:right w:val="none" w:sz="0" w:space="0" w:color="auto"/>
              </w:divBdr>
            </w:div>
            <w:div w:id="155079482">
              <w:marLeft w:val="0"/>
              <w:marRight w:val="0"/>
              <w:marTop w:val="0"/>
              <w:marBottom w:val="0"/>
              <w:divBdr>
                <w:top w:val="none" w:sz="0" w:space="0" w:color="auto"/>
                <w:left w:val="none" w:sz="0" w:space="0" w:color="auto"/>
                <w:bottom w:val="none" w:sz="0" w:space="0" w:color="auto"/>
                <w:right w:val="none" w:sz="0" w:space="0" w:color="auto"/>
              </w:divBdr>
            </w:div>
            <w:div w:id="205945282">
              <w:marLeft w:val="0"/>
              <w:marRight w:val="0"/>
              <w:marTop w:val="0"/>
              <w:marBottom w:val="0"/>
              <w:divBdr>
                <w:top w:val="none" w:sz="0" w:space="0" w:color="auto"/>
                <w:left w:val="none" w:sz="0" w:space="0" w:color="auto"/>
                <w:bottom w:val="none" w:sz="0" w:space="0" w:color="auto"/>
                <w:right w:val="none" w:sz="0" w:space="0" w:color="auto"/>
              </w:divBdr>
            </w:div>
            <w:div w:id="208109075">
              <w:marLeft w:val="0"/>
              <w:marRight w:val="0"/>
              <w:marTop w:val="0"/>
              <w:marBottom w:val="0"/>
              <w:divBdr>
                <w:top w:val="none" w:sz="0" w:space="0" w:color="auto"/>
                <w:left w:val="none" w:sz="0" w:space="0" w:color="auto"/>
                <w:bottom w:val="none" w:sz="0" w:space="0" w:color="auto"/>
                <w:right w:val="none" w:sz="0" w:space="0" w:color="auto"/>
              </w:divBdr>
            </w:div>
            <w:div w:id="233857420">
              <w:marLeft w:val="0"/>
              <w:marRight w:val="0"/>
              <w:marTop w:val="0"/>
              <w:marBottom w:val="0"/>
              <w:divBdr>
                <w:top w:val="none" w:sz="0" w:space="0" w:color="auto"/>
                <w:left w:val="none" w:sz="0" w:space="0" w:color="auto"/>
                <w:bottom w:val="none" w:sz="0" w:space="0" w:color="auto"/>
                <w:right w:val="none" w:sz="0" w:space="0" w:color="auto"/>
              </w:divBdr>
            </w:div>
            <w:div w:id="239413345">
              <w:marLeft w:val="0"/>
              <w:marRight w:val="0"/>
              <w:marTop w:val="0"/>
              <w:marBottom w:val="0"/>
              <w:divBdr>
                <w:top w:val="none" w:sz="0" w:space="0" w:color="auto"/>
                <w:left w:val="none" w:sz="0" w:space="0" w:color="auto"/>
                <w:bottom w:val="none" w:sz="0" w:space="0" w:color="auto"/>
                <w:right w:val="none" w:sz="0" w:space="0" w:color="auto"/>
              </w:divBdr>
            </w:div>
            <w:div w:id="240337779">
              <w:marLeft w:val="0"/>
              <w:marRight w:val="0"/>
              <w:marTop w:val="0"/>
              <w:marBottom w:val="0"/>
              <w:divBdr>
                <w:top w:val="none" w:sz="0" w:space="0" w:color="auto"/>
                <w:left w:val="none" w:sz="0" w:space="0" w:color="auto"/>
                <w:bottom w:val="none" w:sz="0" w:space="0" w:color="auto"/>
                <w:right w:val="none" w:sz="0" w:space="0" w:color="auto"/>
              </w:divBdr>
            </w:div>
            <w:div w:id="258221311">
              <w:marLeft w:val="0"/>
              <w:marRight w:val="0"/>
              <w:marTop w:val="0"/>
              <w:marBottom w:val="0"/>
              <w:divBdr>
                <w:top w:val="none" w:sz="0" w:space="0" w:color="auto"/>
                <w:left w:val="none" w:sz="0" w:space="0" w:color="auto"/>
                <w:bottom w:val="none" w:sz="0" w:space="0" w:color="auto"/>
                <w:right w:val="none" w:sz="0" w:space="0" w:color="auto"/>
              </w:divBdr>
            </w:div>
            <w:div w:id="259801264">
              <w:marLeft w:val="0"/>
              <w:marRight w:val="0"/>
              <w:marTop w:val="0"/>
              <w:marBottom w:val="0"/>
              <w:divBdr>
                <w:top w:val="none" w:sz="0" w:space="0" w:color="auto"/>
                <w:left w:val="none" w:sz="0" w:space="0" w:color="auto"/>
                <w:bottom w:val="none" w:sz="0" w:space="0" w:color="auto"/>
                <w:right w:val="none" w:sz="0" w:space="0" w:color="auto"/>
              </w:divBdr>
            </w:div>
            <w:div w:id="261183124">
              <w:marLeft w:val="0"/>
              <w:marRight w:val="0"/>
              <w:marTop w:val="0"/>
              <w:marBottom w:val="0"/>
              <w:divBdr>
                <w:top w:val="none" w:sz="0" w:space="0" w:color="auto"/>
                <w:left w:val="none" w:sz="0" w:space="0" w:color="auto"/>
                <w:bottom w:val="none" w:sz="0" w:space="0" w:color="auto"/>
                <w:right w:val="none" w:sz="0" w:space="0" w:color="auto"/>
              </w:divBdr>
            </w:div>
            <w:div w:id="268394413">
              <w:marLeft w:val="0"/>
              <w:marRight w:val="0"/>
              <w:marTop w:val="0"/>
              <w:marBottom w:val="0"/>
              <w:divBdr>
                <w:top w:val="none" w:sz="0" w:space="0" w:color="auto"/>
                <w:left w:val="none" w:sz="0" w:space="0" w:color="auto"/>
                <w:bottom w:val="none" w:sz="0" w:space="0" w:color="auto"/>
                <w:right w:val="none" w:sz="0" w:space="0" w:color="auto"/>
              </w:divBdr>
            </w:div>
            <w:div w:id="322052069">
              <w:marLeft w:val="0"/>
              <w:marRight w:val="0"/>
              <w:marTop w:val="0"/>
              <w:marBottom w:val="0"/>
              <w:divBdr>
                <w:top w:val="none" w:sz="0" w:space="0" w:color="auto"/>
                <w:left w:val="none" w:sz="0" w:space="0" w:color="auto"/>
                <w:bottom w:val="none" w:sz="0" w:space="0" w:color="auto"/>
                <w:right w:val="none" w:sz="0" w:space="0" w:color="auto"/>
              </w:divBdr>
            </w:div>
            <w:div w:id="383870408">
              <w:marLeft w:val="0"/>
              <w:marRight w:val="0"/>
              <w:marTop w:val="0"/>
              <w:marBottom w:val="0"/>
              <w:divBdr>
                <w:top w:val="none" w:sz="0" w:space="0" w:color="auto"/>
                <w:left w:val="none" w:sz="0" w:space="0" w:color="auto"/>
                <w:bottom w:val="none" w:sz="0" w:space="0" w:color="auto"/>
                <w:right w:val="none" w:sz="0" w:space="0" w:color="auto"/>
              </w:divBdr>
            </w:div>
            <w:div w:id="394282368">
              <w:marLeft w:val="0"/>
              <w:marRight w:val="0"/>
              <w:marTop w:val="0"/>
              <w:marBottom w:val="0"/>
              <w:divBdr>
                <w:top w:val="none" w:sz="0" w:space="0" w:color="auto"/>
                <w:left w:val="none" w:sz="0" w:space="0" w:color="auto"/>
                <w:bottom w:val="none" w:sz="0" w:space="0" w:color="auto"/>
                <w:right w:val="none" w:sz="0" w:space="0" w:color="auto"/>
              </w:divBdr>
            </w:div>
            <w:div w:id="404258066">
              <w:marLeft w:val="0"/>
              <w:marRight w:val="0"/>
              <w:marTop w:val="0"/>
              <w:marBottom w:val="0"/>
              <w:divBdr>
                <w:top w:val="none" w:sz="0" w:space="0" w:color="auto"/>
                <w:left w:val="none" w:sz="0" w:space="0" w:color="auto"/>
                <w:bottom w:val="none" w:sz="0" w:space="0" w:color="auto"/>
                <w:right w:val="none" w:sz="0" w:space="0" w:color="auto"/>
              </w:divBdr>
            </w:div>
            <w:div w:id="431324088">
              <w:marLeft w:val="0"/>
              <w:marRight w:val="0"/>
              <w:marTop w:val="0"/>
              <w:marBottom w:val="0"/>
              <w:divBdr>
                <w:top w:val="none" w:sz="0" w:space="0" w:color="auto"/>
                <w:left w:val="none" w:sz="0" w:space="0" w:color="auto"/>
                <w:bottom w:val="none" w:sz="0" w:space="0" w:color="auto"/>
                <w:right w:val="none" w:sz="0" w:space="0" w:color="auto"/>
              </w:divBdr>
            </w:div>
            <w:div w:id="453594201">
              <w:marLeft w:val="0"/>
              <w:marRight w:val="0"/>
              <w:marTop w:val="0"/>
              <w:marBottom w:val="0"/>
              <w:divBdr>
                <w:top w:val="none" w:sz="0" w:space="0" w:color="auto"/>
                <w:left w:val="none" w:sz="0" w:space="0" w:color="auto"/>
                <w:bottom w:val="none" w:sz="0" w:space="0" w:color="auto"/>
                <w:right w:val="none" w:sz="0" w:space="0" w:color="auto"/>
              </w:divBdr>
            </w:div>
            <w:div w:id="476412466">
              <w:marLeft w:val="0"/>
              <w:marRight w:val="0"/>
              <w:marTop w:val="0"/>
              <w:marBottom w:val="0"/>
              <w:divBdr>
                <w:top w:val="none" w:sz="0" w:space="0" w:color="auto"/>
                <w:left w:val="none" w:sz="0" w:space="0" w:color="auto"/>
                <w:bottom w:val="none" w:sz="0" w:space="0" w:color="auto"/>
                <w:right w:val="none" w:sz="0" w:space="0" w:color="auto"/>
              </w:divBdr>
            </w:div>
            <w:div w:id="480997778">
              <w:marLeft w:val="0"/>
              <w:marRight w:val="0"/>
              <w:marTop w:val="0"/>
              <w:marBottom w:val="0"/>
              <w:divBdr>
                <w:top w:val="none" w:sz="0" w:space="0" w:color="auto"/>
                <w:left w:val="none" w:sz="0" w:space="0" w:color="auto"/>
                <w:bottom w:val="none" w:sz="0" w:space="0" w:color="auto"/>
                <w:right w:val="none" w:sz="0" w:space="0" w:color="auto"/>
              </w:divBdr>
            </w:div>
            <w:div w:id="486555664">
              <w:marLeft w:val="0"/>
              <w:marRight w:val="0"/>
              <w:marTop w:val="0"/>
              <w:marBottom w:val="0"/>
              <w:divBdr>
                <w:top w:val="none" w:sz="0" w:space="0" w:color="auto"/>
                <w:left w:val="none" w:sz="0" w:space="0" w:color="auto"/>
                <w:bottom w:val="none" w:sz="0" w:space="0" w:color="auto"/>
                <w:right w:val="none" w:sz="0" w:space="0" w:color="auto"/>
              </w:divBdr>
            </w:div>
            <w:div w:id="495070336">
              <w:marLeft w:val="0"/>
              <w:marRight w:val="0"/>
              <w:marTop w:val="0"/>
              <w:marBottom w:val="0"/>
              <w:divBdr>
                <w:top w:val="none" w:sz="0" w:space="0" w:color="auto"/>
                <w:left w:val="none" w:sz="0" w:space="0" w:color="auto"/>
                <w:bottom w:val="none" w:sz="0" w:space="0" w:color="auto"/>
                <w:right w:val="none" w:sz="0" w:space="0" w:color="auto"/>
              </w:divBdr>
            </w:div>
            <w:div w:id="496579539">
              <w:marLeft w:val="0"/>
              <w:marRight w:val="0"/>
              <w:marTop w:val="0"/>
              <w:marBottom w:val="0"/>
              <w:divBdr>
                <w:top w:val="none" w:sz="0" w:space="0" w:color="auto"/>
                <w:left w:val="none" w:sz="0" w:space="0" w:color="auto"/>
                <w:bottom w:val="none" w:sz="0" w:space="0" w:color="auto"/>
                <w:right w:val="none" w:sz="0" w:space="0" w:color="auto"/>
              </w:divBdr>
            </w:div>
            <w:div w:id="500312256">
              <w:marLeft w:val="0"/>
              <w:marRight w:val="0"/>
              <w:marTop w:val="0"/>
              <w:marBottom w:val="0"/>
              <w:divBdr>
                <w:top w:val="none" w:sz="0" w:space="0" w:color="auto"/>
                <w:left w:val="none" w:sz="0" w:space="0" w:color="auto"/>
                <w:bottom w:val="none" w:sz="0" w:space="0" w:color="auto"/>
                <w:right w:val="none" w:sz="0" w:space="0" w:color="auto"/>
              </w:divBdr>
            </w:div>
            <w:div w:id="511726442">
              <w:marLeft w:val="0"/>
              <w:marRight w:val="0"/>
              <w:marTop w:val="0"/>
              <w:marBottom w:val="0"/>
              <w:divBdr>
                <w:top w:val="none" w:sz="0" w:space="0" w:color="auto"/>
                <w:left w:val="none" w:sz="0" w:space="0" w:color="auto"/>
                <w:bottom w:val="none" w:sz="0" w:space="0" w:color="auto"/>
                <w:right w:val="none" w:sz="0" w:space="0" w:color="auto"/>
              </w:divBdr>
            </w:div>
            <w:div w:id="551622559">
              <w:marLeft w:val="0"/>
              <w:marRight w:val="0"/>
              <w:marTop w:val="0"/>
              <w:marBottom w:val="0"/>
              <w:divBdr>
                <w:top w:val="none" w:sz="0" w:space="0" w:color="auto"/>
                <w:left w:val="none" w:sz="0" w:space="0" w:color="auto"/>
                <w:bottom w:val="none" w:sz="0" w:space="0" w:color="auto"/>
                <w:right w:val="none" w:sz="0" w:space="0" w:color="auto"/>
              </w:divBdr>
            </w:div>
            <w:div w:id="575166472">
              <w:marLeft w:val="0"/>
              <w:marRight w:val="0"/>
              <w:marTop w:val="0"/>
              <w:marBottom w:val="0"/>
              <w:divBdr>
                <w:top w:val="none" w:sz="0" w:space="0" w:color="auto"/>
                <w:left w:val="none" w:sz="0" w:space="0" w:color="auto"/>
                <w:bottom w:val="none" w:sz="0" w:space="0" w:color="auto"/>
                <w:right w:val="none" w:sz="0" w:space="0" w:color="auto"/>
              </w:divBdr>
            </w:div>
            <w:div w:id="579995228">
              <w:marLeft w:val="0"/>
              <w:marRight w:val="0"/>
              <w:marTop w:val="0"/>
              <w:marBottom w:val="0"/>
              <w:divBdr>
                <w:top w:val="none" w:sz="0" w:space="0" w:color="auto"/>
                <w:left w:val="none" w:sz="0" w:space="0" w:color="auto"/>
                <w:bottom w:val="none" w:sz="0" w:space="0" w:color="auto"/>
                <w:right w:val="none" w:sz="0" w:space="0" w:color="auto"/>
              </w:divBdr>
            </w:div>
            <w:div w:id="660238794">
              <w:marLeft w:val="0"/>
              <w:marRight w:val="0"/>
              <w:marTop w:val="0"/>
              <w:marBottom w:val="0"/>
              <w:divBdr>
                <w:top w:val="none" w:sz="0" w:space="0" w:color="auto"/>
                <w:left w:val="none" w:sz="0" w:space="0" w:color="auto"/>
                <w:bottom w:val="none" w:sz="0" w:space="0" w:color="auto"/>
                <w:right w:val="none" w:sz="0" w:space="0" w:color="auto"/>
              </w:divBdr>
            </w:div>
            <w:div w:id="665476290">
              <w:marLeft w:val="0"/>
              <w:marRight w:val="0"/>
              <w:marTop w:val="0"/>
              <w:marBottom w:val="0"/>
              <w:divBdr>
                <w:top w:val="none" w:sz="0" w:space="0" w:color="auto"/>
                <w:left w:val="none" w:sz="0" w:space="0" w:color="auto"/>
                <w:bottom w:val="none" w:sz="0" w:space="0" w:color="auto"/>
                <w:right w:val="none" w:sz="0" w:space="0" w:color="auto"/>
              </w:divBdr>
            </w:div>
            <w:div w:id="676344261">
              <w:marLeft w:val="0"/>
              <w:marRight w:val="0"/>
              <w:marTop w:val="0"/>
              <w:marBottom w:val="0"/>
              <w:divBdr>
                <w:top w:val="none" w:sz="0" w:space="0" w:color="auto"/>
                <w:left w:val="none" w:sz="0" w:space="0" w:color="auto"/>
                <w:bottom w:val="none" w:sz="0" w:space="0" w:color="auto"/>
                <w:right w:val="none" w:sz="0" w:space="0" w:color="auto"/>
              </w:divBdr>
            </w:div>
            <w:div w:id="695274230">
              <w:marLeft w:val="0"/>
              <w:marRight w:val="0"/>
              <w:marTop w:val="0"/>
              <w:marBottom w:val="0"/>
              <w:divBdr>
                <w:top w:val="none" w:sz="0" w:space="0" w:color="auto"/>
                <w:left w:val="none" w:sz="0" w:space="0" w:color="auto"/>
                <w:bottom w:val="none" w:sz="0" w:space="0" w:color="auto"/>
                <w:right w:val="none" w:sz="0" w:space="0" w:color="auto"/>
              </w:divBdr>
            </w:div>
            <w:div w:id="747191688">
              <w:marLeft w:val="0"/>
              <w:marRight w:val="0"/>
              <w:marTop w:val="0"/>
              <w:marBottom w:val="0"/>
              <w:divBdr>
                <w:top w:val="none" w:sz="0" w:space="0" w:color="auto"/>
                <w:left w:val="none" w:sz="0" w:space="0" w:color="auto"/>
                <w:bottom w:val="none" w:sz="0" w:space="0" w:color="auto"/>
                <w:right w:val="none" w:sz="0" w:space="0" w:color="auto"/>
              </w:divBdr>
            </w:div>
            <w:div w:id="824054547">
              <w:marLeft w:val="0"/>
              <w:marRight w:val="0"/>
              <w:marTop w:val="0"/>
              <w:marBottom w:val="0"/>
              <w:divBdr>
                <w:top w:val="none" w:sz="0" w:space="0" w:color="auto"/>
                <w:left w:val="none" w:sz="0" w:space="0" w:color="auto"/>
                <w:bottom w:val="none" w:sz="0" w:space="0" w:color="auto"/>
                <w:right w:val="none" w:sz="0" w:space="0" w:color="auto"/>
              </w:divBdr>
            </w:div>
            <w:div w:id="838231873">
              <w:marLeft w:val="0"/>
              <w:marRight w:val="0"/>
              <w:marTop w:val="0"/>
              <w:marBottom w:val="0"/>
              <w:divBdr>
                <w:top w:val="none" w:sz="0" w:space="0" w:color="auto"/>
                <w:left w:val="none" w:sz="0" w:space="0" w:color="auto"/>
                <w:bottom w:val="none" w:sz="0" w:space="0" w:color="auto"/>
                <w:right w:val="none" w:sz="0" w:space="0" w:color="auto"/>
              </w:divBdr>
            </w:div>
            <w:div w:id="857934051">
              <w:marLeft w:val="0"/>
              <w:marRight w:val="0"/>
              <w:marTop w:val="0"/>
              <w:marBottom w:val="0"/>
              <w:divBdr>
                <w:top w:val="none" w:sz="0" w:space="0" w:color="auto"/>
                <w:left w:val="none" w:sz="0" w:space="0" w:color="auto"/>
                <w:bottom w:val="none" w:sz="0" w:space="0" w:color="auto"/>
                <w:right w:val="none" w:sz="0" w:space="0" w:color="auto"/>
              </w:divBdr>
            </w:div>
            <w:div w:id="858809259">
              <w:marLeft w:val="0"/>
              <w:marRight w:val="0"/>
              <w:marTop w:val="0"/>
              <w:marBottom w:val="0"/>
              <w:divBdr>
                <w:top w:val="none" w:sz="0" w:space="0" w:color="auto"/>
                <w:left w:val="none" w:sz="0" w:space="0" w:color="auto"/>
                <w:bottom w:val="none" w:sz="0" w:space="0" w:color="auto"/>
                <w:right w:val="none" w:sz="0" w:space="0" w:color="auto"/>
              </w:divBdr>
            </w:div>
            <w:div w:id="867572071">
              <w:marLeft w:val="0"/>
              <w:marRight w:val="0"/>
              <w:marTop w:val="0"/>
              <w:marBottom w:val="0"/>
              <w:divBdr>
                <w:top w:val="none" w:sz="0" w:space="0" w:color="auto"/>
                <w:left w:val="none" w:sz="0" w:space="0" w:color="auto"/>
                <w:bottom w:val="none" w:sz="0" w:space="0" w:color="auto"/>
                <w:right w:val="none" w:sz="0" w:space="0" w:color="auto"/>
              </w:divBdr>
            </w:div>
            <w:div w:id="870415821">
              <w:marLeft w:val="0"/>
              <w:marRight w:val="0"/>
              <w:marTop w:val="0"/>
              <w:marBottom w:val="0"/>
              <w:divBdr>
                <w:top w:val="none" w:sz="0" w:space="0" w:color="auto"/>
                <w:left w:val="none" w:sz="0" w:space="0" w:color="auto"/>
                <w:bottom w:val="none" w:sz="0" w:space="0" w:color="auto"/>
                <w:right w:val="none" w:sz="0" w:space="0" w:color="auto"/>
              </w:divBdr>
            </w:div>
            <w:div w:id="874544303">
              <w:marLeft w:val="0"/>
              <w:marRight w:val="0"/>
              <w:marTop w:val="0"/>
              <w:marBottom w:val="0"/>
              <w:divBdr>
                <w:top w:val="none" w:sz="0" w:space="0" w:color="auto"/>
                <w:left w:val="none" w:sz="0" w:space="0" w:color="auto"/>
                <w:bottom w:val="none" w:sz="0" w:space="0" w:color="auto"/>
                <w:right w:val="none" w:sz="0" w:space="0" w:color="auto"/>
              </w:divBdr>
            </w:div>
            <w:div w:id="878474992">
              <w:marLeft w:val="0"/>
              <w:marRight w:val="0"/>
              <w:marTop w:val="0"/>
              <w:marBottom w:val="0"/>
              <w:divBdr>
                <w:top w:val="none" w:sz="0" w:space="0" w:color="auto"/>
                <w:left w:val="none" w:sz="0" w:space="0" w:color="auto"/>
                <w:bottom w:val="none" w:sz="0" w:space="0" w:color="auto"/>
                <w:right w:val="none" w:sz="0" w:space="0" w:color="auto"/>
              </w:divBdr>
            </w:div>
            <w:div w:id="888228137">
              <w:marLeft w:val="0"/>
              <w:marRight w:val="0"/>
              <w:marTop w:val="0"/>
              <w:marBottom w:val="0"/>
              <w:divBdr>
                <w:top w:val="none" w:sz="0" w:space="0" w:color="auto"/>
                <w:left w:val="none" w:sz="0" w:space="0" w:color="auto"/>
                <w:bottom w:val="none" w:sz="0" w:space="0" w:color="auto"/>
                <w:right w:val="none" w:sz="0" w:space="0" w:color="auto"/>
              </w:divBdr>
            </w:div>
            <w:div w:id="904798977">
              <w:marLeft w:val="0"/>
              <w:marRight w:val="0"/>
              <w:marTop w:val="0"/>
              <w:marBottom w:val="0"/>
              <w:divBdr>
                <w:top w:val="none" w:sz="0" w:space="0" w:color="auto"/>
                <w:left w:val="none" w:sz="0" w:space="0" w:color="auto"/>
                <w:bottom w:val="none" w:sz="0" w:space="0" w:color="auto"/>
                <w:right w:val="none" w:sz="0" w:space="0" w:color="auto"/>
              </w:divBdr>
            </w:div>
            <w:div w:id="909265081">
              <w:marLeft w:val="0"/>
              <w:marRight w:val="0"/>
              <w:marTop w:val="0"/>
              <w:marBottom w:val="0"/>
              <w:divBdr>
                <w:top w:val="none" w:sz="0" w:space="0" w:color="auto"/>
                <w:left w:val="none" w:sz="0" w:space="0" w:color="auto"/>
                <w:bottom w:val="none" w:sz="0" w:space="0" w:color="auto"/>
                <w:right w:val="none" w:sz="0" w:space="0" w:color="auto"/>
              </w:divBdr>
            </w:div>
            <w:div w:id="941456010">
              <w:marLeft w:val="0"/>
              <w:marRight w:val="0"/>
              <w:marTop w:val="0"/>
              <w:marBottom w:val="0"/>
              <w:divBdr>
                <w:top w:val="none" w:sz="0" w:space="0" w:color="auto"/>
                <w:left w:val="none" w:sz="0" w:space="0" w:color="auto"/>
                <w:bottom w:val="none" w:sz="0" w:space="0" w:color="auto"/>
                <w:right w:val="none" w:sz="0" w:space="0" w:color="auto"/>
              </w:divBdr>
            </w:div>
            <w:div w:id="972296884">
              <w:marLeft w:val="0"/>
              <w:marRight w:val="0"/>
              <w:marTop w:val="0"/>
              <w:marBottom w:val="0"/>
              <w:divBdr>
                <w:top w:val="none" w:sz="0" w:space="0" w:color="auto"/>
                <w:left w:val="none" w:sz="0" w:space="0" w:color="auto"/>
                <w:bottom w:val="none" w:sz="0" w:space="0" w:color="auto"/>
                <w:right w:val="none" w:sz="0" w:space="0" w:color="auto"/>
              </w:divBdr>
            </w:div>
            <w:div w:id="1010838361">
              <w:marLeft w:val="0"/>
              <w:marRight w:val="0"/>
              <w:marTop w:val="0"/>
              <w:marBottom w:val="0"/>
              <w:divBdr>
                <w:top w:val="none" w:sz="0" w:space="0" w:color="auto"/>
                <w:left w:val="none" w:sz="0" w:space="0" w:color="auto"/>
                <w:bottom w:val="none" w:sz="0" w:space="0" w:color="auto"/>
                <w:right w:val="none" w:sz="0" w:space="0" w:color="auto"/>
              </w:divBdr>
            </w:div>
            <w:div w:id="1010916482">
              <w:marLeft w:val="0"/>
              <w:marRight w:val="0"/>
              <w:marTop w:val="0"/>
              <w:marBottom w:val="0"/>
              <w:divBdr>
                <w:top w:val="none" w:sz="0" w:space="0" w:color="auto"/>
                <w:left w:val="none" w:sz="0" w:space="0" w:color="auto"/>
                <w:bottom w:val="none" w:sz="0" w:space="0" w:color="auto"/>
                <w:right w:val="none" w:sz="0" w:space="0" w:color="auto"/>
              </w:divBdr>
            </w:div>
            <w:div w:id="1068268112">
              <w:marLeft w:val="0"/>
              <w:marRight w:val="0"/>
              <w:marTop w:val="0"/>
              <w:marBottom w:val="0"/>
              <w:divBdr>
                <w:top w:val="none" w:sz="0" w:space="0" w:color="auto"/>
                <w:left w:val="none" w:sz="0" w:space="0" w:color="auto"/>
                <w:bottom w:val="none" w:sz="0" w:space="0" w:color="auto"/>
                <w:right w:val="none" w:sz="0" w:space="0" w:color="auto"/>
              </w:divBdr>
            </w:div>
            <w:div w:id="1069035303">
              <w:marLeft w:val="0"/>
              <w:marRight w:val="0"/>
              <w:marTop w:val="0"/>
              <w:marBottom w:val="0"/>
              <w:divBdr>
                <w:top w:val="none" w:sz="0" w:space="0" w:color="auto"/>
                <w:left w:val="none" w:sz="0" w:space="0" w:color="auto"/>
                <w:bottom w:val="none" w:sz="0" w:space="0" w:color="auto"/>
                <w:right w:val="none" w:sz="0" w:space="0" w:color="auto"/>
              </w:divBdr>
            </w:div>
            <w:div w:id="1070424510">
              <w:marLeft w:val="0"/>
              <w:marRight w:val="0"/>
              <w:marTop w:val="0"/>
              <w:marBottom w:val="0"/>
              <w:divBdr>
                <w:top w:val="none" w:sz="0" w:space="0" w:color="auto"/>
                <w:left w:val="none" w:sz="0" w:space="0" w:color="auto"/>
                <w:bottom w:val="none" w:sz="0" w:space="0" w:color="auto"/>
                <w:right w:val="none" w:sz="0" w:space="0" w:color="auto"/>
              </w:divBdr>
            </w:div>
            <w:div w:id="1073166866">
              <w:marLeft w:val="0"/>
              <w:marRight w:val="0"/>
              <w:marTop w:val="0"/>
              <w:marBottom w:val="0"/>
              <w:divBdr>
                <w:top w:val="none" w:sz="0" w:space="0" w:color="auto"/>
                <w:left w:val="none" w:sz="0" w:space="0" w:color="auto"/>
                <w:bottom w:val="none" w:sz="0" w:space="0" w:color="auto"/>
                <w:right w:val="none" w:sz="0" w:space="0" w:color="auto"/>
              </w:divBdr>
            </w:div>
            <w:div w:id="1151485603">
              <w:marLeft w:val="0"/>
              <w:marRight w:val="0"/>
              <w:marTop w:val="0"/>
              <w:marBottom w:val="0"/>
              <w:divBdr>
                <w:top w:val="none" w:sz="0" w:space="0" w:color="auto"/>
                <w:left w:val="none" w:sz="0" w:space="0" w:color="auto"/>
                <w:bottom w:val="none" w:sz="0" w:space="0" w:color="auto"/>
                <w:right w:val="none" w:sz="0" w:space="0" w:color="auto"/>
              </w:divBdr>
            </w:div>
            <w:div w:id="1152064211">
              <w:marLeft w:val="0"/>
              <w:marRight w:val="0"/>
              <w:marTop w:val="0"/>
              <w:marBottom w:val="0"/>
              <w:divBdr>
                <w:top w:val="none" w:sz="0" w:space="0" w:color="auto"/>
                <w:left w:val="none" w:sz="0" w:space="0" w:color="auto"/>
                <w:bottom w:val="none" w:sz="0" w:space="0" w:color="auto"/>
                <w:right w:val="none" w:sz="0" w:space="0" w:color="auto"/>
              </w:divBdr>
            </w:div>
            <w:div w:id="1152286123">
              <w:marLeft w:val="0"/>
              <w:marRight w:val="0"/>
              <w:marTop w:val="0"/>
              <w:marBottom w:val="0"/>
              <w:divBdr>
                <w:top w:val="none" w:sz="0" w:space="0" w:color="auto"/>
                <w:left w:val="none" w:sz="0" w:space="0" w:color="auto"/>
                <w:bottom w:val="none" w:sz="0" w:space="0" w:color="auto"/>
                <w:right w:val="none" w:sz="0" w:space="0" w:color="auto"/>
              </w:divBdr>
            </w:div>
            <w:div w:id="1159812245">
              <w:marLeft w:val="0"/>
              <w:marRight w:val="0"/>
              <w:marTop w:val="0"/>
              <w:marBottom w:val="0"/>
              <w:divBdr>
                <w:top w:val="none" w:sz="0" w:space="0" w:color="auto"/>
                <w:left w:val="none" w:sz="0" w:space="0" w:color="auto"/>
                <w:bottom w:val="none" w:sz="0" w:space="0" w:color="auto"/>
                <w:right w:val="none" w:sz="0" w:space="0" w:color="auto"/>
              </w:divBdr>
            </w:div>
            <w:div w:id="1170488503">
              <w:marLeft w:val="0"/>
              <w:marRight w:val="0"/>
              <w:marTop w:val="0"/>
              <w:marBottom w:val="0"/>
              <w:divBdr>
                <w:top w:val="none" w:sz="0" w:space="0" w:color="auto"/>
                <w:left w:val="none" w:sz="0" w:space="0" w:color="auto"/>
                <w:bottom w:val="none" w:sz="0" w:space="0" w:color="auto"/>
                <w:right w:val="none" w:sz="0" w:space="0" w:color="auto"/>
              </w:divBdr>
            </w:div>
            <w:div w:id="1176457321">
              <w:marLeft w:val="0"/>
              <w:marRight w:val="0"/>
              <w:marTop w:val="0"/>
              <w:marBottom w:val="0"/>
              <w:divBdr>
                <w:top w:val="none" w:sz="0" w:space="0" w:color="auto"/>
                <w:left w:val="none" w:sz="0" w:space="0" w:color="auto"/>
                <w:bottom w:val="none" w:sz="0" w:space="0" w:color="auto"/>
                <w:right w:val="none" w:sz="0" w:space="0" w:color="auto"/>
              </w:divBdr>
            </w:div>
            <w:div w:id="1234851956">
              <w:marLeft w:val="0"/>
              <w:marRight w:val="0"/>
              <w:marTop w:val="0"/>
              <w:marBottom w:val="0"/>
              <w:divBdr>
                <w:top w:val="none" w:sz="0" w:space="0" w:color="auto"/>
                <w:left w:val="none" w:sz="0" w:space="0" w:color="auto"/>
                <w:bottom w:val="none" w:sz="0" w:space="0" w:color="auto"/>
                <w:right w:val="none" w:sz="0" w:space="0" w:color="auto"/>
              </w:divBdr>
            </w:div>
            <w:div w:id="1241135653">
              <w:marLeft w:val="0"/>
              <w:marRight w:val="0"/>
              <w:marTop w:val="0"/>
              <w:marBottom w:val="0"/>
              <w:divBdr>
                <w:top w:val="none" w:sz="0" w:space="0" w:color="auto"/>
                <w:left w:val="none" w:sz="0" w:space="0" w:color="auto"/>
                <w:bottom w:val="none" w:sz="0" w:space="0" w:color="auto"/>
                <w:right w:val="none" w:sz="0" w:space="0" w:color="auto"/>
              </w:divBdr>
            </w:div>
            <w:div w:id="1245140437">
              <w:marLeft w:val="0"/>
              <w:marRight w:val="0"/>
              <w:marTop w:val="0"/>
              <w:marBottom w:val="0"/>
              <w:divBdr>
                <w:top w:val="none" w:sz="0" w:space="0" w:color="auto"/>
                <w:left w:val="none" w:sz="0" w:space="0" w:color="auto"/>
                <w:bottom w:val="none" w:sz="0" w:space="0" w:color="auto"/>
                <w:right w:val="none" w:sz="0" w:space="0" w:color="auto"/>
              </w:divBdr>
            </w:div>
            <w:div w:id="1253512605">
              <w:marLeft w:val="0"/>
              <w:marRight w:val="0"/>
              <w:marTop w:val="0"/>
              <w:marBottom w:val="0"/>
              <w:divBdr>
                <w:top w:val="none" w:sz="0" w:space="0" w:color="auto"/>
                <w:left w:val="none" w:sz="0" w:space="0" w:color="auto"/>
                <w:bottom w:val="none" w:sz="0" w:space="0" w:color="auto"/>
                <w:right w:val="none" w:sz="0" w:space="0" w:color="auto"/>
              </w:divBdr>
            </w:div>
            <w:div w:id="1283882076">
              <w:marLeft w:val="0"/>
              <w:marRight w:val="0"/>
              <w:marTop w:val="0"/>
              <w:marBottom w:val="0"/>
              <w:divBdr>
                <w:top w:val="none" w:sz="0" w:space="0" w:color="auto"/>
                <w:left w:val="none" w:sz="0" w:space="0" w:color="auto"/>
                <w:bottom w:val="none" w:sz="0" w:space="0" w:color="auto"/>
                <w:right w:val="none" w:sz="0" w:space="0" w:color="auto"/>
              </w:divBdr>
            </w:div>
            <w:div w:id="1302610461">
              <w:marLeft w:val="0"/>
              <w:marRight w:val="0"/>
              <w:marTop w:val="0"/>
              <w:marBottom w:val="0"/>
              <w:divBdr>
                <w:top w:val="none" w:sz="0" w:space="0" w:color="auto"/>
                <w:left w:val="none" w:sz="0" w:space="0" w:color="auto"/>
                <w:bottom w:val="none" w:sz="0" w:space="0" w:color="auto"/>
                <w:right w:val="none" w:sz="0" w:space="0" w:color="auto"/>
              </w:divBdr>
            </w:div>
            <w:div w:id="1303193519">
              <w:marLeft w:val="0"/>
              <w:marRight w:val="0"/>
              <w:marTop w:val="0"/>
              <w:marBottom w:val="0"/>
              <w:divBdr>
                <w:top w:val="none" w:sz="0" w:space="0" w:color="auto"/>
                <w:left w:val="none" w:sz="0" w:space="0" w:color="auto"/>
                <w:bottom w:val="none" w:sz="0" w:space="0" w:color="auto"/>
                <w:right w:val="none" w:sz="0" w:space="0" w:color="auto"/>
              </w:divBdr>
            </w:div>
            <w:div w:id="1315137293">
              <w:marLeft w:val="0"/>
              <w:marRight w:val="0"/>
              <w:marTop w:val="0"/>
              <w:marBottom w:val="0"/>
              <w:divBdr>
                <w:top w:val="none" w:sz="0" w:space="0" w:color="auto"/>
                <w:left w:val="none" w:sz="0" w:space="0" w:color="auto"/>
                <w:bottom w:val="none" w:sz="0" w:space="0" w:color="auto"/>
                <w:right w:val="none" w:sz="0" w:space="0" w:color="auto"/>
              </w:divBdr>
            </w:div>
            <w:div w:id="1320622400">
              <w:marLeft w:val="0"/>
              <w:marRight w:val="0"/>
              <w:marTop w:val="0"/>
              <w:marBottom w:val="0"/>
              <w:divBdr>
                <w:top w:val="none" w:sz="0" w:space="0" w:color="auto"/>
                <w:left w:val="none" w:sz="0" w:space="0" w:color="auto"/>
                <w:bottom w:val="none" w:sz="0" w:space="0" w:color="auto"/>
                <w:right w:val="none" w:sz="0" w:space="0" w:color="auto"/>
              </w:divBdr>
            </w:div>
            <w:div w:id="1341852581">
              <w:marLeft w:val="0"/>
              <w:marRight w:val="0"/>
              <w:marTop w:val="0"/>
              <w:marBottom w:val="0"/>
              <w:divBdr>
                <w:top w:val="none" w:sz="0" w:space="0" w:color="auto"/>
                <w:left w:val="none" w:sz="0" w:space="0" w:color="auto"/>
                <w:bottom w:val="none" w:sz="0" w:space="0" w:color="auto"/>
                <w:right w:val="none" w:sz="0" w:space="0" w:color="auto"/>
              </w:divBdr>
            </w:div>
            <w:div w:id="1349451849">
              <w:marLeft w:val="0"/>
              <w:marRight w:val="0"/>
              <w:marTop w:val="0"/>
              <w:marBottom w:val="0"/>
              <w:divBdr>
                <w:top w:val="none" w:sz="0" w:space="0" w:color="auto"/>
                <w:left w:val="none" w:sz="0" w:space="0" w:color="auto"/>
                <w:bottom w:val="none" w:sz="0" w:space="0" w:color="auto"/>
                <w:right w:val="none" w:sz="0" w:space="0" w:color="auto"/>
              </w:divBdr>
            </w:div>
            <w:div w:id="1353725873">
              <w:marLeft w:val="0"/>
              <w:marRight w:val="0"/>
              <w:marTop w:val="0"/>
              <w:marBottom w:val="0"/>
              <w:divBdr>
                <w:top w:val="none" w:sz="0" w:space="0" w:color="auto"/>
                <w:left w:val="none" w:sz="0" w:space="0" w:color="auto"/>
                <w:bottom w:val="none" w:sz="0" w:space="0" w:color="auto"/>
                <w:right w:val="none" w:sz="0" w:space="0" w:color="auto"/>
              </w:divBdr>
            </w:div>
            <w:div w:id="1406612093">
              <w:marLeft w:val="0"/>
              <w:marRight w:val="0"/>
              <w:marTop w:val="0"/>
              <w:marBottom w:val="0"/>
              <w:divBdr>
                <w:top w:val="none" w:sz="0" w:space="0" w:color="auto"/>
                <w:left w:val="none" w:sz="0" w:space="0" w:color="auto"/>
                <w:bottom w:val="none" w:sz="0" w:space="0" w:color="auto"/>
                <w:right w:val="none" w:sz="0" w:space="0" w:color="auto"/>
              </w:divBdr>
            </w:div>
            <w:div w:id="1450051743">
              <w:marLeft w:val="0"/>
              <w:marRight w:val="0"/>
              <w:marTop w:val="0"/>
              <w:marBottom w:val="0"/>
              <w:divBdr>
                <w:top w:val="none" w:sz="0" w:space="0" w:color="auto"/>
                <w:left w:val="none" w:sz="0" w:space="0" w:color="auto"/>
                <w:bottom w:val="none" w:sz="0" w:space="0" w:color="auto"/>
                <w:right w:val="none" w:sz="0" w:space="0" w:color="auto"/>
              </w:divBdr>
            </w:div>
            <w:div w:id="1499036671">
              <w:marLeft w:val="0"/>
              <w:marRight w:val="0"/>
              <w:marTop w:val="0"/>
              <w:marBottom w:val="0"/>
              <w:divBdr>
                <w:top w:val="none" w:sz="0" w:space="0" w:color="auto"/>
                <w:left w:val="none" w:sz="0" w:space="0" w:color="auto"/>
                <w:bottom w:val="none" w:sz="0" w:space="0" w:color="auto"/>
                <w:right w:val="none" w:sz="0" w:space="0" w:color="auto"/>
              </w:divBdr>
            </w:div>
            <w:div w:id="1507357528">
              <w:marLeft w:val="0"/>
              <w:marRight w:val="0"/>
              <w:marTop w:val="0"/>
              <w:marBottom w:val="0"/>
              <w:divBdr>
                <w:top w:val="none" w:sz="0" w:space="0" w:color="auto"/>
                <w:left w:val="none" w:sz="0" w:space="0" w:color="auto"/>
                <w:bottom w:val="none" w:sz="0" w:space="0" w:color="auto"/>
                <w:right w:val="none" w:sz="0" w:space="0" w:color="auto"/>
              </w:divBdr>
            </w:div>
            <w:div w:id="1510751842">
              <w:marLeft w:val="0"/>
              <w:marRight w:val="0"/>
              <w:marTop w:val="0"/>
              <w:marBottom w:val="0"/>
              <w:divBdr>
                <w:top w:val="none" w:sz="0" w:space="0" w:color="auto"/>
                <w:left w:val="none" w:sz="0" w:space="0" w:color="auto"/>
                <w:bottom w:val="none" w:sz="0" w:space="0" w:color="auto"/>
                <w:right w:val="none" w:sz="0" w:space="0" w:color="auto"/>
              </w:divBdr>
            </w:div>
            <w:div w:id="1541017805">
              <w:marLeft w:val="0"/>
              <w:marRight w:val="0"/>
              <w:marTop w:val="0"/>
              <w:marBottom w:val="0"/>
              <w:divBdr>
                <w:top w:val="none" w:sz="0" w:space="0" w:color="auto"/>
                <w:left w:val="none" w:sz="0" w:space="0" w:color="auto"/>
                <w:bottom w:val="none" w:sz="0" w:space="0" w:color="auto"/>
                <w:right w:val="none" w:sz="0" w:space="0" w:color="auto"/>
              </w:divBdr>
            </w:div>
            <w:div w:id="1599756412">
              <w:marLeft w:val="0"/>
              <w:marRight w:val="0"/>
              <w:marTop w:val="0"/>
              <w:marBottom w:val="0"/>
              <w:divBdr>
                <w:top w:val="none" w:sz="0" w:space="0" w:color="auto"/>
                <w:left w:val="none" w:sz="0" w:space="0" w:color="auto"/>
                <w:bottom w:val="none" w:sz="0" w:space="0" w:color="auto"/>
                <w:right w:val="none" w:sz="0" w:space="0" w:color="auto"/>
              </w:divBdr>
            </w:div>
            <w:div w:id="1642341991">
              <w:marLeft w:val="0"/>
              <w:marRight w:val="0"/>
              <w:marTop w:val="0"/>
              <w:marBottom w:val="0"/>
              <w:divBdr>
                <w:top w:val="none" w:sz="0" w:space="0" w:color="auto"/>
                <w:left w:val="none" w:sz="0" w:space="0" w:color="auto"/>
                <w:bottom w:val="none" w:sz="0" w:space="0" w:color="auto"/>
                <w:right w:val="none" w:sz="0" w:space="0" w:color="auto"/>
              </w:divBdr>
            </w:div>
            <w:div w:id="1705518309">
              <w:marLeft w:val="0"/>
              <w:marRight w:val="0"/>
              <w:marTop w:val="0"/>
              <w:marBottom w:val="0"/>
              <w:divBdr>
                <w:top w:val="none" w:sz="0" w:space="0" w:color="auto"/>
                <w:left w:val="none" w:sz="0" w:space="0" w:color="auto"/>
                <w:bottom w:val="none" w:sz="0" w:space="0" w:color="auto"/>
                <w:right w:val="none" w:sz="0" w:space="0" w:color="auto"/>
              </w:divBdr>
            </w:div>
            <w:div w:id="1747604453">
              <w:marLeft w:val="0"/>
              <w:marRight w:val="0"/>
              <w:marTop w:val="0"/>
              <w:marBottom w:val="0"/>
              <w:divBdr>
                <w:top w:val="none" w:sz="0" w:space="0" w:color="auto"/>
                <w:left w:val="none" w:sz="0" w:space="0" w:color="auto"/>
                <w:bottom w:val="none" w:sz="0" w:space="0" w:color="auto"/>
                <w:right w:val="none" w:sz="0" w:space="0" w:color="auto"/>
              </w:divBdr>
            </w:div>
            <w:div w:id="1778285960">
              <w:marLeft w:val="0"/>
              <w:marRight w:val="0"/>
              <w:marTop w:val="0"/>
              <w:marBottom w:val="0"/>
              <w:divBdr>
                <w:top w:val="none" w:sz="0" w:space="0" w:color="auto"/>
                <w:left w:val="none" w:sz="0" w:space="0" w:color="auto"/>
                <w:bottom w:val="none" w:sz="0" w:space="0" w:color="auto"/>
                <w:right w:val="none" w:sz="0" w:space="0" w:color="auto"/>
              </w:divBdr>
            </w:div>
            <w:div w:id="1782338893">
              <w:marLeft w:val="0"/>
              <w:marRight w:val="0"/>
              <w:marTop w:val="0"/>
              <w:marBottom w:val="0"/>
              <w:divBdr>
                <w:top w:val="none" w:sz="0" w:space="0" w:color="auto"/>
                <w:left w:val="none" w:sz="0" w:space="0" w:color="auto"/>
                <w:bottom w:val="none" w:sz="0" w:space="0" w:color="auto"/>
                <w:right w:val="none" w:sz="0" w:space="0" w:color="auto"/>
              </w:divBdr>
            </w:div>
            <w:div w:id="1784573217">
              <w:marLeft w:val="0"/>
              <w:marRight w:val="0"/>
              <w:marTop w:val="0"/>
              <w:marBottom w:val="0"/>
              <w:divBdr>
                <w:top w:val="none" w:sz="0" w:space="0" w:color="auto"/>
                <w:left w:val="none" w:sz="0" w:space="0" w:color="auto"/>
                <w:bottom w:val="none" w:sz="0" w:space="0" w:color="auto"/>
                <w:right w:val="none" w:sz="0" w:space="0" w:color="auto"/>
              </w:divBdr>
            </w:div>
            <w:div w:id="1793867224">
              <w:marLeft w:val="0"/>
              <w:marRight w:val="0"/>
              <w:marTop w:val="0"/>
              <w:marBottom w:val="0"/>
              <w:divBdr>
                <w:top w:val="none" w:sz="0" w:space="0" w:color="auto"/>
                <w:left w:val="none" w:sz="0" w:space="0" w:color="auto"/>
                <w:bottom w:val="none" w:sz="0" w:space="0" w:color="auto"/>
                <w:right w:val="none" w:sz="0" w:space="0" w:color="auto"/>
              </w:divBdr>
            </w:div>
            <w:div w:id="1795905568">
              <w:marLeft w:val="0"/>
              <w:marRight w:val="0"/>
              <w:marTop w:val="0"/>
              <w:marBottom w:val="0"/>
              <w:divBdr>
                <w:top w:val="none" w:sz="0" w:space="0" w:color="auto"/>
                <w:left w:val="none" w:sz="0" w:space="0" w:color="auto"/>
                <w:bottom w:val="none" w:sz="0" w:space="0" w:color="auto"/>
                <w:right w:val="none" w:sz="0" w:space="0" w:color="auto"/>
              </w:divBdr>
            </w:div>
            <w:div w:id="1815216709">
              <w:marLeft w:val="0"/>
              <w:marRight w:val="0"/>
              <w:marTop w:val="0"/>
              <w:marBottom w:val="0"/>
              <w:divBdr>
                <w:top w:val="none" w:sz="0" w:space="0" w:color="auto"/>
                <w:left w:val="none" w:sz="0" w:space="0" w:color="auto"/>
                <w:bottom w:val="none" w:sz="0" w:space="0" w:color="auto"/>
                <w:right w:val="none" w:sz="0" w:space="0" w:color="auto"/>
              </w:divBdr>
            </w:div>
            <w:div w:id="1830368504">
              <w:marLeft w:val="0"/>
              <w:marRight w:val="0"/>
              <w:marTop w:val="0"/>
              <w:marBottom w:val="0"/>
              <w:divBdr>
                <w:top w:val="none" w:sz="0" w:space="0" w:color="auto"/>
                <w:left w:val="none" w:sz="0" w:space="0" w:color="auto"/>
                <w:bottom w:val="none" w:sz="0" w:space="0" w:color="auto"/>
                <w:right w:val="none" w:sz="0" w:space="0" w:color="auto"/>
              </w:divBdr>
            </w:div>
            <w:div w:id="1839155570">
              <w:marLeft w:val="0"/>
              <w:marRight w:val="0"/>
              <w:marTop w:val="0"/>
              <w:marBottom w:val="0"/>
              <w:divBdr>
                <w:top w:val="none" w:sz="0" w:space="0" w:color="auto"/>
                <w:left w:val="none" w:sz="0" w:space="0" w:color="auto"/>
                <w:bottom w:val="none" w:sz="0" w:space="0" w:color="auto"/>
                <w:right w:val="none" w:sz="0" w:space="0" w:color="auto"/>
              </w:divBdr>
            </w:div>
            <w:div w:id="1839611006">
              <w:marLeft w:val="0"/>
              <w:marRight w:val="0"/>
              <w:marTop w:val="0"/>
              <w:marBottom w:val="0"/>
              <w:divBdr>
                <w:top w:val="none" w:sz="0" w:space="0" w:color="auto"/>
                <w:left w:val="none" w:sz="0" w:space="0" w:color="auto"/>
                <w:bottom w:val="none" w:sz="0" w:space="0" w:color="auto"/>
                <w:right w:val="none" w:sz="0" w:space="0" w:color="auto"/>
              </w:divBdr>
            </w:div>
            <w:div w:id="1865704072">
              <w:marLeft w:val="0"/>
              <w:marRight w:val="0"/>
              <w:marTop w:val="0"/>
              <w:marBottom w:val="0"/>
              <w:divBdr>
                <w:top w:val="none" w:sz="0" w:space="0" w:color="auto"/>
                <w:left w:val="none" w:sz="0" w:space="0" w:color="auto"/>
                <w:bottom w:val="none" w:sz="0" w:space="0" w:color="auto"/>
                <w:right w:val="none" w:sz="0" w:space="0" w:color="auto"/>
              </w:divBdr>
            </w:div>
            <w:div w:id="1876311055">
              <w:marLeft w:val="0"/>
              <w:marRight w:val="0"/>
              <w:marTop w:val="0"/>
              <w:marBottom w:val="0"/>
              <w:divBdr>
                <w:top w:val="none" w:sz="0" w:space="0" w:color="auto"/>
                <w:left w:val="none" w:sz="0" w:space="0" w:color="auto"/>
                <w:bottom w:val="none" w:sz="0" w:space="0" w:color="auto"/>
                <w:right w:val="none" w:sz="0" w:space="0" w:color="auto"/>
              </w:divBdr>
            </w:div>
            <w:div w:id="1886717117">
              <w:marLeft w:val="0"/>
              <w:marRight w:val="0"/>
              <w:marTop w:val="0"/>
              <w:marBottom w:val="0"/>
              <w:divBdr>
                <w:top w:val="none" w:sz="0" w:space="0" w:color="auto"/>
                <w:left w:val="none" w:sz="0" w:space="0" w:color="auto"/>
                <w:bottom w:val="none" w:sz="0" w:space="0" w:color="auto"/>
                <w:right w:val="none" w:sz="0" w:space="0" w:color="auto"/>
              </w:divBdr>
            </w:div>
            <w:div w:id="1891646693">
              <w:marLeft w:val="0"/>
              <w:marRight w:val="0"/>
              <w:marTop w:val="0"/>
              <w:marBottom w:val="0"/>
              <w:divBdr>
                <w:top w:val="none" w:sz="0" w:space="0" w:color="auto"/>
                <w:left w:val="none" w:sz="0" w:space="0" w:color="auto"/>
                <w:bottom w:val="none" w:sz="0" w:space="0" w:color="auto"/>
                <w:right w:val="none" w:sz="0" w:space="0" w:color="auto"/>
              </w:divBdr>
            </w:div>
            <w:div w:id="1892303545">
              <w:marLeft w:val="0"/>
              <w:marRight w:val="0"/>
              <w:marTop w:val="0"/>
              <w:marBottom w:val="0"/>
              <w:divBdr>
                <w:top w:val="none" w:sz="0" w:space="0" w:color="auto"/>
                <w:left w:val="none" w:sz="0" w:space="0" w:color="auto"/>
                <w:bottom w:val="none" w:sz="0" w:space="0" w:color="auto"/>
                <w:right w:val="none" w:sz="0" w:space="0" w:color="auto"/>
              </w:divBdr>
            </w:div>
            <w:div w:id="1901019184">
              <w:marLeft w:val="0"/>
              <w:marRight w:val="0"/>
              <w:marTop w:val="0"/>
              <w:marBottom w:val="0"/>
              <w:divBdr>
                <w:top w:val="none" w:sz="0" w:space="0" w:color="auto"/>
                <w:left w:val="none" w:sz="0" w:space="0" w:color="auto"/>
                <w:bottom w:val="none" w:sz="0" w:space="0" w:color="auto"/>
                <w:right w:val="none" w:sz="0" w:space="0" w:color="auto"/>
              </w:divBdr>
            </w:div>
            <w:div w:id="1912616486">
              <w:marLeft w:val="0"/>
              <w:marRight w:val="0"/>
              <w:marTop w:val="0"/>
              <w:marBottom w:val="0"/>
              <w:divBdr>
                <w:top w:val="none" w:sz="0" w:space="0" w:color="auto"/>
                <w:left w:val="none" w:sz="0" w:space="0" w:color="auto"/>
                <w:bottom w:val="none" w:sz="0" w:space="0" w:color="auto"/>
                <w:right w:val="none" w:sz="0" w:space="0" w:color="auto"/>
              </w:divBdr>
            </w:div>
            <w:div w:id="1940405881">
              <w:marLeft w:val="0"/>
              <w:marRight w:val="0"/>
              <w:marTop w:val="0"/>
              <w:marBottom w:val="0"/>
              <w:divBdr>
                <w:top w:val="none" w:sz="0" w:space="0" w:color="auto"/>
                <w:left w:val="none" w:sz="0" w:space="0" w:color="auto"/>
                <w:bottom w:val="none" w:sz="0" w:space="0" w:color="auto"/>
                <w:right w:val="none" w:sz="0" w:space="0" w:color="auto"/>
              </w:divBdr>
            </w:div>
            <w:div w:id="1952587671">
              <w:marLeft w:val="0"/>
              <w:marRight w:val="0"/>
              <w:marTop w:val="0"/>
              <w:marBottom w:val="0"/>
              <w:divBdr>
                <w:top w:val="none" w:sz="0" w:space="0" w:color="auto"/>
                <w:left w:val="none" w:sz="0" w:space="0" w:color="auto"/>
                <w:bottom w:val="none" w:sz="0" w:space="0" w:color="auto"/>
                <w:right w:val="none" w:sz="0" w:space="0" w:color="auto"/>
              </w:divBdr>
            </w:div>
            <w:div w:id="1971354708">
              <w:marLeft w:val="0"/>
              <w:marRight w:val="0"/>
              <w:marTop w:val="0"/>
              <w:marBottom w:val="0"/>
              <w:divBdr>
                <w:top w:val="none" w:sz="0" w:space="0" w:color="auto"/>
                <w:left w:val="none" w:sz="0" w:space="0" w:color="auto"/>
                <w:bottom w:val="none" w:sz="0" w:space="0" w:color="auto"/>
                <w:right w:val="none" w:sz="0" w:space="0" w:color="auto"/>
              </w:divBdr>
            </w:div>
            <w:div w:id="1981226271">
              <w:marLeft w:val="0"/>
              <w:marRight w:val="0"/>
              <w:marTop w:val="0"/>
              <w:marBottom w:val="0"/>
              <w:divBdr>
                <w:top w:val="none" w:sz="0" w:space="0" w:color="auto"/>
                <w:left w:val="none" w:sz="0" w:space="0" w:color="auto"/>
                <w:bottom w:val="none" w:sz="0" w:space="0" w:color="auto"/>
                <w:right w:val="none" w:sz="0" w:space="0" w:color="auto"/>
              </w:divBdr>
            </w:div>
            <w:div w:id="1990666543">
              <w:marLeft w:val="0"/>
              <w:marRight w:val="0"/>
              <w:marTop w:val="0"/>
              <w:marBottom w:val="0"/>
              <w:divBdr>
                <w:top w:val="none" w:sz="0" w:space="0" w:color="auto"/>
                <w:left w:val="none" w:sz="0" w:space="0" w:color="auto"/>
                <w:bottom w:val="none" w:sz="0" w:space="0" w:color="auto"/>
                <w:right w:val="none" w:sz="0" w:space="0" w:color="auto"/>
              </w:divBdr>
            </w:div>
            <w:div w:id="2055544068">
              <w:marLeft w:val="0"/>
              <w:marRight w:val="0"/>
              <w:marTop w:val="0"/>
              <w:marBottom w:val="0"/>
              <w:divBdr>
                <w:top w:val="none" w:sz="0" w:space="0" w:color="auto"/>
                <w:left w:val="none" w:sz="0" w:space="0" w:color="auto"/>
                <w:bottom w:val="none" w:sz="0" w:space="0" w:color="auto"/>
                <w:right w:val="none" w:sz="0" w:space="0" w:color="auto"/>
              </w:divBdr>
            </w:div>
            <w:div w:id="2089232334">
              <w:marLeft w:val="0"/>
              <w:marRight w:val="0"/>
              <w:marTop w:val="0"/>
              <w:marBottom w:val="0"/>
              <w:divBdr>
                <w:top w:val="none" w:sz="0" w:space="0" w:color="auto"/>
                <w:left w:val="none" w:sz="0" w:space="0" w:color="auto"/>
                <w:bottom w:val="none" w:sz="0" w:space="0" w:color="auto"/>
                <w:right w:val="none" w:sz="0" w:space="0" w:color="auto"/>
              </w:divBdr>
            </w:div>
            <w:div w:id="212075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093108">
      <w:bodyDiv w:val="1"/>
      <w:marLeft w:val="0"/>
      <w:marRight w:val="0"/>
      <w:marTop w:val="0"/>
      <w:marBottom w:val="0"/>
      <w:divBdr>
        <w:top w:val="none" w:sz="0" w:space="0" w:color="auto"/>
        <w:left w:val="none" w:sz="0" w:space="0" w:color="auto"/>
        <w:bottom w:val="none" w:sz="0" w:space="0" w:color="auto"/>
        <w:right w:val="none" w:sz="0" w:space="0" w:color="auto"/>
      </w:divBdr>
      <w:divsChild>
        <w:div w:id="1115636905">
          <w:marLeft w:val="0"/>
          <w:marRight w:val="0"/>
          <w:marTop w:val="0"/>
          <w:marBottom w:val="0"/>
          <w:divBdr>
            <w:top w:val="none" w:sz="0" w:space="0" w:color="auto"/>
            <w:left w:val="none" w:sz="0" w:space="0" w:color="auto"/>
            <w:bottom w:val="none" w:sz="0" w:space="0" w:color="auto"/>
            <w:right w:val="none" w:sz="0" w:space="0" w:color="auto"/>
          </w:divBdr>
          <w:divsChild>
            <w:div w:id="39136398">
              <w:marLeft w:val="0"/>
              <w:marRight w:val="0"/>
              <w:marTop w:val="0"/>
              <w:marBottom w:val="0"/>
              <w:divBdr>
                <w:top w:val="none" w:sz="0" w:space="0" w:color="auto"/>
                <w:left w:val="none" w:sz="0" w:space="0" w:color="auto"/>
                <w:bottom w:val="none" w:sz="0" w:space="0" w:color="auto"/>
                <w:right w:val="none" w:sz="0" w:space="0" w:color="auto"/>
              </w:divBdr>
            </w:div>
            <w:div w:id="348259771">
              <w:marLeft w:val="0"/>
              <w:marRight w:val="0"/>
              <w:marTop w:val="0"/>
              <w:marBottom w:val="0"/>
              <w:divBdr>
                <w:top w:val="none" w:sz="0" w:space="0" w:color="auto"/>
                <w:left w:val="none" w:sz="0" w:space="0" w:color="auto"/>
                <w:bottom w:val="none" w:sz="0" w:space="0" w:color="auto"/>
                <w:right w:val="none" w:sz="0" w:space="0" w:color="auto"/>
              </w:divBdr>
            </w:div>
            <w:div w:id="708067333">
              <w:marLeft w:val="0"/>
              <w:marRight w:val="0"/>
              <w:marTop w:val="0"/>
              <w:marBottom w:val="0"/>
              <w:divBdr>
                <w:top w:val="none" w:sz="0" w:space="0" w:color="auto"/>
                <w:left w:val="none" w:sz="0" w:space="0" w:color="auto"/>
                <w:bottom w:val="none" w:sz="0" w:space="0" w:color="auto"/>
                <w:right w:val="none" w:sz="0" w:space="0" w:color="auto"/>
              </w:divBdr>
            </w:div>
            <w:div w:id="729380627">
              <w:marLeft w:val="0"/>
              <w:marRight w:val="0"/>
              <w:marTop w:val="0"/>
              <w:marBottom w:val="0"/>
              <w:divBdr>
                <w:top w:val="none" w:sz="0" w:space="0" w:color="auto"/>
                <w:left w:val="none" w:sz="0" w:space="0" w:color="auto"/>
                <w:bottom w:val="none" w:sz="0" w:space="0" w:color="auto"/>
                <w:right w:val="none" w:sz="0" w:space="0" w:color="auto"/>
              </w:divBdr>
            </w:div>
            <w:div w:id="811141465">
              <w:marLeft w:val="0"/>
              <w:marRight w:val="0"/>
              <w:marTop w:val="0"/>
              <w:marBottom w:val="0"/>
              <w:divBdr>
                <w:top w:val="none" w:sz="0" w:space="0" w:color="auto"/>
                <w:left w:val="none" w:sz="0" w:space="0" w:color="auto"/>
                <w:bottom w:val="none" w:sz="0" w:space="0" w:color="auto"/>
                <w:right w:val="none" w:sz="0" w:space="0" w:color="auto"/>
              </w:divBdr>
            </w:div>
            <w:div w:id="834566329">
              <w:marLeft w:val="0"/>
              <w:marRight w:val="0"/>
              <w:marTop w:val="0"/>
              <w:marBottom w:val="0"/>
              <w:divBdr>
                <w:top w:val="none" w:sz="0" w:space="0" w:color="auto"/>
                <w:left w:val="none" w:sz="0" w:space="0" w:color="auto"/>
                <w:bottom w:val="none" w:sz="0" w:space="0" w:color="auto"/>
                <w:right w:val="none" w:sz="0" w:space="0" w:color="auto"/>
              </w:divBdr>
            </w:div>
            <w:div w:id="909383358">
              <w:marLeft w:val="0"/>
              <w:marRight w:val="0"/>
              <w:marTop w:val="0"/>
              <w:marBottom w:val="0"/>
              <w:divBdr>
                <w:top w:val="none" w:sz="0" w:space="0" w:color="auto"/>
                <w:left w:val="none" w:sz="0" w:space="0" w:color="auto"/>
                <w:bottom w:val="none" w:sz="0" w:space="0" w:color="auto"/>
                <w:right w:val="none" w:sz="0" w:space="0" w:color="auto"/>
              </w:divBdr>
            </w:div>
            <w:div w:id="1203981479">
              <w:marLeft w:val="0"/>
              <w:marRight w:val="0"/>
              <w:marTop w:val="0"/>
              <w:marBottom w:val="0"/>
              <w:divBdr>
                <w:top w:val="none" w:sz="0" w:space="0" w:color="auto"/>
                <w:left w:val="none" w:sz="0" w:space="0" w:color="auto"/>
                <w:bottom w:val="none" w:sz="0" w:space="0" w:color="auto"/>
                <w:right w:val="none" w:sz="0" w:space="0" w:color="auto"/>
              </w:divBdr>
            </w:div>
            <w:div w:id="1219051443">
              <w:marLeft w:val="0"/>
              <w:marRight w:val="0"/>
              <w:marTop w:val="0"/>
              <w:marBottom w:val="0"/>
              <w:divBdr>
                <w:top w:val="none" w:sz="0" w:space="0" w:color="auto"/>
                <w:left w:val="none" w:sz="0" w:space="0" w:color="auto"/>
                <w:bottom w:val="none" w:sz="0" w:space="0" w:color="auto"/>
                <w:right w:val="none" w:sz="0" w:space="0" w:color="auto"/>
              </w:divBdr>
            </w:div>
            <w:div w:id="1310137691">
              <w:marLeft w:val="0"/>
              <w:marRight w:val="0"/>
              <w:marTop w:val="0"/>
              <w:marBottom w:val="0"/>
              <w:divBdr>
                <w:top w:val="none" w:sz="0" w:space="0" w:color="auto"/>
                <w:left w:val="none" w:sz="0" w:space="0" w:color="auto"/>
                <w:bottom w:val="none" w:sz="0" w:space="0" w:color="auto"/>
                <w:right w:val="none" w:sz="0" w:space="0" w:color="auto"/>
              </w:divBdr>
            </w:div>
            <w:div w:id="1341464864">
              <w:marLeft w:val="0"/>
              <w:marRight w:val="0"/>
              <w:marTop w:val="0"/>
              <w:marBottom w:val="0"/>
              <w:divBdr>
                <w:top w:val="none" w:sz="0" w:space="0" w:color="auto"/>
                <w:left w:val="none" w:sz="0" w:space="0" w:color="auto"/>
                <w:bottom w:val="none" w:sz="0" w:space="0" w:color="auto"/>
                <w:right w:val="none" w:sz="0" w:space="0" w:color="auto"/>
              </w:divBdr>
            </w:div>
            <w:div w:id="1388526377">
              <w:marLeft w:val="0"/>
              <w:marRight w:val="0"/>
              <w:marTop w:val="0"/>
              <w:marBottom w:val="0"/>
              <w:divBdr>
                <w:top w:val="none" w:sz="0" w:space="0" w:color="auto"/>
                <w:left w:val="none" w:sz="0" w:space="0" w:color="auto"/>
                <w:bottom w:val="none" w:sz="0" w:space="0" w:color="auto"/>
                <w:right w:val="none" w:sz="0" w:space="0" w:color="auto"/>
              </w:divBdr>
            </w:div>
            <w:div w:id="1466118387">
              <w:marLeft w:val="0"/>
              <w:marRight w:val="0"/>
              <w:marTop w:val="0"/>
              <w:marBottom w:val="0"/>
              <w:divBdr>
                <w:top w:val="none" w:sz="0" w:space="0" w:color="auto"/>
                <w:left w:val="none" w:sz="0" w:space="0" w:color="auto"/>
                <w:bottom w:val="none" w:sz="0" w:space="0" w:color="auto"/>
                <w:right w:val="none" w:sz="0" w:space="0" w:color="auto"/>
              </w:divBdr>
            </w:div>
            <w:div w:id="1499884420">
              <w:marLeft w:val="0"/>
              <w:marRight w:val="0"/>
              <w:marTop w:val="0"/>
              <w:marBottom w:val="0"/>
              <w:divBdr>
                <w:top w:val="none" w:sz="0" w:space="0" w:color="auto"/>
                <w:left w:val="none" w:sz="0" w:space="0" w:color="auto"/>
                <w:bottom w:val="none" w:sz="0" w:space="0" w:color="auto"/>
                <w:right w:val="none" w:sz="0" w:space="0" w:color="auto"/>
              </w:divBdr>
            </w:div>
            <w:div w:id="1504083598">
              <w:marLeft w:val="0"/>
              <w:marRight w:val="0"/>
              <w:marTop w:val="0"/>
              <w:marBottom w:val="0"/>
              <w:divBdr>
                <w:top w:val="none" w:sz="0" w:space="0" w:color="auto"/>
                <w:left w:val="none" w:sz="0" w:space="0" w:color="auto"/>
                <w:bottom w:val="none" w:sz="0" w:space="0" w:color="auto"/>
                <w:right w:val="none" w:sz="0" w:space="0" w:color="auto"/>
              </w:divBdr>
            </w:div>
            <w:div w:id="1704551861">
              <w:marLeft w:val="0"/>
              <w:marRight w:val="0"/>
              <w:marTop w:val="0"/>
              <w:marBottom w:val="0"/>
              <w:divBdr>
                <w:top w:val="none" w:sz="0" w:space="0" w:color="auto"/>
                <w:left w:val="none" w:sz="0" w:space="0" w:color="auto"/>
                <w:bottom w:val="none" w:sz="0" w:space="0" w:color="auto"/>
                <w:right w:val="none" w:sz="0" w:space="0" w:color="auto"/>
              </w:divBdr>
            </w:div>
            <w:div w:id="1796557040">
              <w:marLeft w:val="0"/>
              <w:marRight w:val="0"/>
              <w:marTop w:val="0"/>
              <w:marBottom w:val="0"/>
              <w:divBdr>
                <w:top w:val="none" w:sz="0" w:space="0" w:color="auto"/>
                <w:left w:val="none" w:sz="0" w:space="0" w:color="auto"/>
                <w:bottom w:val="none" w:sz="0" w:space="0" w:color="auto"/>
                <w:right w:val="none" w:sz="0" w:space="0" w:color="auto"/>
              </w:divBdr>
            </w:div>
            <w:div w:id="1899897056">
              <w:marLeft w:val="0"/>
              <w:marRight w:val="0"/>
              <w:marTop w:val="0"/>
              <w:marBottom w:val="0"/>
              <w:divBdr>
                <w:top w:val="none" w:sz="0" w:space="0" w:color="auto"/>
                <w:left w:val="none" w:sz="0" w:space="0" w:color="auto"/>
                <w:bottom w:val="none" w:sz="0" w:space="0" w:color="auto"/>
                <w:right w:val="none" w:sz="0" w:space="0" w:color="auto"/>
              </w:divBdr>
            </w:div>
            <w:div w:id="1931039041">
              <w:marLeft w:val="0"/>
              <w:marRight w:val="0"/>
              <w:marTop w:val="0"/>
              <w:marBottom w:val="0"/>
              <w:divBdr>
                <w:top w:val="none" w:sz="0" w:space="0" w:color="auto"/>
                <w:left w:val="none" w:sz="0" w:space="0" w:color="auto"/>
                <w:bottom w:val="none" w:sz="0" w:space="0" w:color="auto"/>
                <w:right w:val="none" w:sz="0" w:space="0" w:color="auto"/>
              </w:divBdr>
            </w:div>
            <w:div w:id="2142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841187">
      <w:bodyDiv w:val="1"/>
      <w:marLeft w:val="0"/>
      <w:marRight w:val="0"/>
      <w:marTop w:val="0"/>
      <w:marBottom w:val="0"/>
      <w:divBdr>
        <w:top w:val="none" w:sz="0" w:space="0" w:color="auto"/>
        <w:left w:val="none" w:sz="0" w:space="0" w:color="auto"/>
        <w:bottom w:val="none" w:sz="0" w:space="0" w:color="auto"/>
        <w:right w:val="none" w:sz="0" w:space="0" w:color="auto"/>
      </w:divBdr>
    </w:div>
    <w:div w:id="911699220">
      <w:bodyDiv w:val="1"/>
      <w:marLeft w:val="0"/>
      <w:marRight w:val="0"/>
      <w:marTop w:val="0"/>
      <w:marBottom w:val="0"/>
      <w:divBdr>
        <w:top w:val="none" w:sz="0" w:space="0" w:color="auto"/>
        <w:left w:val="none" w:sz="0" w:space="0" w:color="auto"/>
        <w:bottom w:val="none" w:sz="0" w:space="0" w:color="auto"/>
        <w:right w:val="none" w:sz="0" w:space="0" w:color="auto"/>
      </w:divBdr>
    </w:div>
    <w:div w:id="970597493">
      <w:bodyDiv w:val="1"/>
      <w:marLeft w:val="0"/>
      <w:marRight w:val="0"/>
      <w:marTop w:val="0"/>
      <w:marBottom w:val="0"/>
      <w:divBdr>
        <w:top w:val="none" w:sz="0" w:space="0" w:color="auto"/>
        <w:left w:val="none" w:sz="0" w:space="0" w:color="auto"/>
        <w:bottom w:val="none" w:sz="0" w:space="0" w:color="auto"/>
        <w:right w:val="none" w:sz="0" w:space="0" w:color="auto"/>
      </w:divBdr>
      <w:divsChild>
        <w:div w:id="885023849">
          <w:marLeft w:val="0"/>
          <w:marRight w:val="0"/>
          <w:marTop w:val="0"/>
          <w:marBottom w:val="0"/>
          <w:divBdr>
            <w:top w:val="none" w:sz="0" w:space="0" w:color="auto"/>
            <w:left w:val="none" w:sz="0" w:space="0" w:color="auto"/>
            <w:bottom w:val="none" w:sz="0" w:space="0" w:color="auto"/>
            <w:right w:val="none" w:sz="0" w:space="0" w:color="auto"/>
          </w:divBdr>
          <w:divsChild>
            <w:div w:id="34241403">
              <w:marLeft w:val="0"/>
              <w:marRight w:val="0"/>
              <w:marTop w:val="0"/>
              <w:marBottom w:val="0"/>
              <w:divBdr>
                <w:top w:val="none" w:sz="0" w:space="0" w:color="auto"/>
                <w:left w:val="none" w:sz="0" w:space="0" w:color="auto"/>
                <w:bottom w:val="none" w:sz="0" w:space="0" w:color="auto"/>
                <w:right w:val="none" w:sz="0" w:space="0" w:color="auto"/>
              </w:divBdr>
            </w:div>
            <w:div w:id="73211105">
              <w:marLeft w:val="0"/>
              <w:marRight w:val="0"/>
              <w:marTop w:val="0"/>
              <w:marBottom w:val="0"/>
              <w:divBdr>
                <w:top w:val="none" w:sz="0" w:space="0" w:color="auto"/>
                <w:left w:val="none" w:sz="0" w:space="0" w:color="auto"/>
                <w:bottom w:val="none" w:sz="0" w:space="0" w:color="auto"/>
                <w:right w:val="none" w:sz="0" w:space="0" w:color="auto"/>
              </w:divBdr>
            </w:div>
            <w:div w:id="84419571">
              <w:marLeft w:val="0"/>
              <w:marRight w:val="0"/>
              <w:marTop w:val="0"/>
              <w:marBottom w:val="0"/>
              <w:divBdr>
                <w:top w:val="none" w:sz="0" w:space="0" w:color="auto"/>
                <w:left w:val="none" w:sz="0" w:space="0" w:color="auto"/>
                <w:bottom w:val="none" w:sz="0" w:space="0" w:color="auto"/>
                <w:right w:val="none" w:sz="0" w:space="0" w:color="auto"/>
              </w:divBdr>
            </w:div>
            <w:div w:id="104034207">
              <w:marLeft w:val="0"/>
              <w:marRight w:val="0"/>
              <w:marTop w:val="0"/>
              <w:marBottom w:val="0"/>
              <w:divBdr>
                <w:top w:val="none" w:sz="0" w:space="0" w:color="auto"/>
                <w:left w:val="none" w:sz="0" w:space="0" w:color="auto"/>
                <w:bottom w:val="none" w:sz="0" w:space="0" w:color="auto"/>
                <w:right w:val="none" w:sz="0" w:space="0" w:color="auto"/>
              </w:divBdr>
            </w:div>
            <w:div w:id="115372877">
              <w:marLeft w:val="0"/>
              <w:marRight w:val="0"/>
              <w:marTop w:val="0"/>
              <w:marBottom w:val="0"/>
              <w:divBdr>
                <w:top w:val="none" w:sz="0" w:space="0" w:color="auto"/>
                <w:left w:val="none" w:sz="0" w:space="0" w:color="auto"/>
                <w:bottom w:val="none" w:sz="0" w:space="0" w:color="auto"/>
                <w:right w:val="none" w:sz="0" w:space="0" w:color="auto"/>
              </w:divBdr>
            </w:div>
            <w:div w:id="128403439">
              <w:marLeft w:val="0"/>
              <w:marRight w:val="0"/>
              <w:marTop w:val="0"/>
              <w:marBottom w:val="0"/>
              <w:divBdr>
                <w:top w:val="none" w:sz="0" w:space="0" w:color="auto"/>
                <w:left w:val="none" w:sz="0" w:space="0" w:color="auto"/>
                <w:bottom w:val="none" w:sz="0" w:space="0" w:color="auto"/>
                <w:right w:val="none" w:sz="0" w:space="0" w:color="auto"/>
              </w:divBdr>
            </w:div>
            <w:div w:id="129327379">
              <w:marLeft w:val="0"/>
              <w:marRight w:val="0"/>
              <w:marTop w:val="0"/>
              <w:marBottom w:val="0"/>
              <w:divBdr>
                <w:top w:val="none" w:sz="0" w:space="0" w:color="auto"/>
                <w:left w:val="none" w:sz="0" w:space="0" w:color="auto"/>
                <w:bottom w:val="none" w:sz="0" w:space="0" w:color="auto"/>
                <w:right w:val="none" w:sz="0" w:space="0" w:color="auto"/>
              </w:divBdr>
            </w:div>
            <w:div w:id="173424613">
              <w:marLeft w:val="0"/>
              <w:marRight w:val="0"/>
              <w:marTop w:val="0"/>
              <w:marBottom w:val="0"/>
              <w:divBdr>
                <w:top w:val="none" w:sz="0" w:space="0" w:color="auto"/>
                <w:left w:val="none" w:sz="0" w:space="0" w:color="auto"/>
                <w:bottom w:val="none" w:sz="0" w:space="0" w:color="auto"/>
                <w:right w:val="none" w:sz="0" w:space="0" w:color="auto"/>
              </w:divBdr>
            </w:div>
            <w:div w:id="188372381">
              <w:marLeft w:val="0"/>
              <w:marRight w:val="0"/>
              <w:marTop w:val="0"/>
              <w:marBottom w:val="0"/>
              <w:divBdr>
                <w:top w:val="none" w:sz="0" w:space="0" w:color="auto"/>
                <w:left w:val="none" w:sz="0" w:space="0" w:color="auto"/>
                <w:bottom w:val="none" w:sz="0" w:space="0" w:color="auto"/>
                <w:right w:val="none" w:sz="0" w:space="0" w:color="auto"/>
              </w:divBdr>
            </w:div>
            <w:div w:id="200627680">
              <w:marLeft w:val="0"/>
              <w:marRight w:val="0"/>
              <w:marTop w:val="0"/>
              <w:marBottom w:val="0"/>
              <w:divBdr>
                <w:top w:val="none" w:sz="0" w:space="0" w:color="auto"/>
                <w:left w:val="none" w:sz="0" w:space="0" w:color="auto"/>
                <w:bottom w:val="none" w:sz="0" w:space="0" w:color="auto"/>
                <w:right w:val="none" w:sz="0" w:space="0" w:color="auto"/>
              </w:divBdr>
            </w:div>
            <w:div w:id="204492096">
              <w:marLeft w:val="0"/>
              <w:marRight w:val="0"/>
              <w:marTop w:val="0"/>
              <w:marBottom w:val="0"/>
              <w:divBdr>
                <w:top w:val="none" w:sz="0" w:space="0" w:color="auto"/>
                <w:left w:val="none" w:sz="0" w:space="0" w:color="auto"/>
                <w:bottom w:val="none" w:sz="0" w:space="0" w:color="auto"/>
                <w:right w:val="none" w:sz="0" w:space="0" w:color="auto"/>
              </w:divBdr>
            </w:div>
            <w:div w:id="221253110">
              <w:marLeft w:val="0"/>
              <w:marRight w:val="0"/>
              <w:marTop w:val="0"/>
              <w:marBottom w:val="0"/>
              <w:divBdr>
                <w:top w:val="none" w:sz="0" w:space="0" w:color="auto"/>
                <w:left w:val="none" w:sz="0" w:space="0" w:color="auto"/>
                <w:bottom w:val="none" w:sz="0" w:space="0" w:color="auto"/>
                <w:right w:val="none" w:sz="0" w:space="0" w:color="auto"/>
              </w:divBdr>
            </w:div>
            <w:div w:id="256597460">
              <w:marLeft w:val="0"/>
              <w:marRight w:val="0"/>
              <w:marTop w:val="0"/>
              <w:marBottom w:val="0"/>
              <w:divBdr>
                <w:top w:val="none" w:sz="0" w:space="0" w:color="auto"/>
                <w:left w:val="none" w:sz="0" w:space="0" w:color="auto"/>
                <w:bottom w:val="none" w:sz="0" w:space="0" w:color="auto"/>
                <w:right w:val="none" w:sz="0" w:space="0" w:color="auto"/>
              </w:divBdr>
            </w:div>
            <w:div w:id="269313478">
              <w:marLeft w:val="0"/>
              <w:marRight w:val="0"/>
              <w:marTop w:val="0"/>
              <w:marBottom w:val="0"/>
              <w:divBdr>
                <w:top w:val="none" w:sz="0" w:space="0" w:color="auto"/>
                <w:left w:val="none" w:sz="0" w:space="0" w:color="auto"/>
                <w:bottom w:val="none" w:sz="0" w:space="0" w:color="auto"/>
                <w:right w:val="none" w:sz="0" w:space="0" w:color="auto"/>
              </w:divBdr>
            </w:div>
            <w:div w:id="273366738">
              <w:marLeft w:val="0"/>
              <w:marRight w:val="0"/>
              <w:marTop w:val="0"/>
              <w:marBottom w:val="0"/>
              <w:divBdr>
                <w:top w:val="none" w:sz="0" w:space="0" w:color="auto"/>
                <w:left w:val="none" w:sz="0" w:space="0" w:color="auto"/>
                <w:bottom w:val="none" w:sz="0" w:space="0" w:color="auto"/>
                <w:right w:val="none" w:sz="0" w:space="0" w:color="auto"/>
              </w:divBdr>
            </w:div>
            <w:div w:id="281424499">
              <w:marLeft w:val="0"/>
              <w:marRight w:val="0"/>
              <w:marTop w:val="0"/>
              <w:marBottom w:val="0"/>
              <w:divBdr>
                <w:top w:val="none" w:sz="0" w:space="0" w:color="auto"/>
                <w:left w:val="none" w:sz="0" w:space="0" w:color="auto"/>
                <w:bottom w:val="none" w:sz="0" w:space="0" w:color="auto"/>
                <w:right w:val="none" w:sz="0" w:space="0" w:color="auto"/>
              </w:divBdr>
            </w:div>
            <w:div w:id="294144661">
              <w:marLeft w:val="0"/>
              <w:marRight w:val="0"/>
              <w:marTop w:val="0"/>
              <w:marBottom w:val="0"/>
              <w:divBdr>
                <w:top w:val="none" w:sz="0" w:space="0" w:color="auto"/>
                <w:left w:val="none" w:sz="0" w:space="0" w:color="auto"/>
                <w:bottom w:val="none" w:sz="0" w:space="0" w:color="auto"/>
                <w:right w:val="none" w:sz="0" w:space="0" w:color="auto"/>
              </w:divBdr>
            </w:div>
            <w:div w:id="372003899">
              <w:marLeft w:val="0"/>
              <w:marRight w:val="0"/>
              <w:marTop w:val="0"/>
              <w:marBottom w:val="0"/>
              <w:divBdr>
                <w:top w:val="none" w:sz="0" w:space="0" w:color="auto"/>
                <w:left w:val="none" w:sz="0" w:space="0" w:color="auto"/>
                <w:bottom w:val="none" w:sz="0" w:space="0" w:color="auto"/>
                <w:right w:val="none" w:sz="0" w:space="0" w:color="auto"/>
              </w:divBdr>
            </w:div>
            <w:div w:id="376975264">
              <w:marLeft w:val="0"/>
              <w:marRight w:val="0"/>
              <w:marTop w:val="0"/>
              <w:marBottom w:val="0"/>
              <w:divBdr>
                <w:top w:val="none" w:sz="0" w:space="0" w:color="auto"/>
                <w:left w:val="none" w:sz="0" w:space="0" w:color="auto"/>
                <w:bottom w:val="none" w:sz="0" w:space="0" w:color="auto"/>
                <w:right w:val="none" w:sz="0" w:space="0" w:color="auto"/>
              </w:divBdr>
            </w:div>
            <w:div w:id="425157123">
              <w:marLeft w:val="0"/>
              <w:marRight w:val="0"/>
              <w:marTop w:val="0"/>
              <w:marBottom w:val="0"/>
              <w:divBdr>
                <w:top w:val="none" w:sz="0" w:space="0" w:color="auto"/>
                <w:left w:val="none" w:sz="0" w:space="0" w:color="auto"/>
                <w:bottom w:val="none" w:sz="0" w:space="0" w:color="auto"/>
                <w:right w:val="none" w:sz="0" w:space="0" w:color="auto"/>
              </w:divBdr>
            </w:div>
            <w:div w:id="459884368">
              <w:marLeft w:val="0"/>
              <w:marRight w:val="0"/>
              <w:marTop w:val="0"/>
              <w:marBottom w:val="0"/>
              <w:divBdr>
                <w:top w:val="none" w:sz="0" w:space="0" w:color="auto"/>
                <w:left w:val="none" w:sz="0" w:space="0" w:color="auto"/>
                <w:bottom w:val="none" w:sz="0" w:space="0" w:color="auto"/>
                <w:right w:val="none" w:sz="0" w:space="0" w:color="auto"/>
              </w:divBdr>
            </w:div>
            <w:div w:id="459956734">
              <w:marLeft w:val="0"/>
              <w:marRight w:val="0"/>
              <w:marTop w:val="0"/>
              <w:marBottom w:val="0"/>
              <w:divBdr>
                <w:top w:val="none" w:sz="0" w:space="0" w:color="auto"/>
                <w:left w:val="none" w:sz="0" w:space="0" w:color="auto"/>
                <w:bottom w:val="none" w:sz="0" w:space="0" w:color="auto"/>
                <w:right w:val="none" w:sz="0" w:space="0" w:color="auto"/>
              </w:divBdr>
            </w:div>
            <w:div w:id="461388242">
              <w:marLeft w:val="0"/>
              <w:marRight w:val="0"/>
              <w:marTop w:val="0"/>
              <w:marBottom w:val="0"/>
              <w:divBdr>
                <w:top w:val="none" w:sz="0" w:space="0" w:color="auto"/>
                <w:left w:val="none" w:sz="0" w:space="0" w:color="auto"/>
                <w:bottom w:val="none" w:sz="0" w:space="0" w:color="auto"/>
                <w:right w:val="none" w:sz="0" w:space="0" w:color="auto"/>
              </w:divBdr>
            </w:div>
            <w:div w:id="470024374">
              <w:marLeft w:val="0"/>
              <w:marRight w:val="0"/>
              <w:marTop w:val="0"/>
              <w:marBottom w:val="0"/>
              <w:divBdr>
                <w:top w:val="none" w:sz="0" w:space="0" w:color="auto"/>
                <w:left w:val="none" w:sz="0" w:space="0" w:color="auto"/>
                <w:bottom w:val="none" w:sz="0" w:space="0" w:color="auto"/>
                <w:right w:val="none" w:sz="0" w:space="0" w:color="auto"/>
              </w:divBdr>
            </w:div>
            <w:div w:id="488596905">
              <w:marLeft w:val="0"/>
              <w:marRight w:val="0"/>
              <w:marTop w:val="0"/>
              <w:marBottom w:val="0"/>
              <w:divBdr>
                <w:top w:val="none" w:sz="0" w:space="0" w:color="auto"/>
                <w:left w:val="none" w:sz="0" w:space="0" w:color="auto"/>
                <w:bottom w:val="none" w:sz="0" w:space="0" w:color="auto"/>
                <w:right w:val="none" w:sz="0" w:space="0" w:color="auto"/>
              </w:divBdr>
            </w:div>
            <w:div w:id="498158399">
              <w:marLeft w:val="0"/>
              <w:marRight w:val="0"/>
              <w:marTop w:val="0"/>
              <w:marBottom w:val="0"/>
              <w:divBdr>
                <w:top w:val="none" w:sz="0" w:space="0" w:color="auto"/>
                <w:left w:val="none" w:sz="0" w:space="0" w:color="auto"/>
                <w:bottom w:val="none" w:sz="0" w:space="0" w:color="auto"/>
                <w:right w:val="none" w:sz="0" w:space="0" w:color="auto"/>
              </w:divBdr>
            </w:div>
            <w:div w:id="504634379">
              <w:marLeft w:val="0"/>
              <w:marRight w:val="0"/>
              <w:marTop w:val="0"/>
              <w:marBottom w:val="0"/>
              <w:divBdr>
                <w:top w:val="none" w:sz="0" w:space="0" w:color="auto"/>
                <w:left w:val="none" w:sz="0" w:space="0" w:color="auto"/>
                <w:bottom w:val="none" w:sz="0" w:space="0" w:color="auto"/>
                <w:right w:val="none" w:sz="0" w:space="0" w:color="auto"/>
              </w:divBdr>
            </w:div>
            <w:div w:id="566918356">
              <w:marLeft w:val="0"/>
              <w:marRight w:val="0"/>
              <w:marTop w:val="0"/>
              <w:marBottom w:val="0"/>
              <w:divBdr>
                <w:top w:val="none" w:sz="0" w:space="0" w:color="auto"/>
                <w:left w:val="none" w:sz="0" w:space="0" w:color="auto"/>
                <w:bottom w:val="none" w:sz="0" w:space="0" w:color="auto"/>
                <w:right w:val="none" w:sz="0" w:space="0" w:color="auto"/>
              </w:divBdr>
            </w:div>
            <w:div w:id="598224495">
              <w:marLeft w:val="0"/>
              <w:marRight w:val="0"/>
              <w:marTop w:val="0"/>
              <w:marBottom w:val="0"/>
              <w:divBdr>
                <w:top w:val="none" w:sz="0" w:space="0" w:color="auto"/>
                <w:left w:val="none" w:sz="0" w:space="0" w:color="auto"/>
                <w:bottom w:val="none" w:sz="0" w:space="0" w:color="auto"/>
                <w:right w:val="none" w:sz="0" w:space="0" w:color="auto"/>
              </w:divBdr>
            </w:div>
            <w:div w:id="642126140">
              <w:marLeft w:val="0"/>
              <w:marRight w:val="0"/>
              <w:marTop w:val="0"/>
              <w:marBottom w:val="0"/>
              <w:divBdr>
                <w:top w:val="none" w:sz="0" w:space="0" w:color="auto"/>
                <w:left w:val="none" w:sz="0" w:space="0" w:color="auto"/>
                <w:bottom w:val="none" w:sz="0" w:space="0" w:color="auto"/>
                <w:right w:val="none" w:sz="0" w:space="0" w:color="auto"/>
              </w:divBdr>
            </w:div>
            <w:div w:id="680279924">
              <w:marLeft w:val="0"/>
              <w:marRight w:val="0"/>
              <w:marTop w:val="0"/>
              <w:marBottom w:val="0"/>
              <w:divBdr>
                <w:top w:val="none" w:sz="0" w:space="0" w:color="auto"/>
                <w:left w:val="none" w:sz="0" w:space="0" w:color="auto"/>
                <w:bottom w:val="none" w:sz="0" w:space="0" w:color="auto"/>
                <w:right w:val="none" w:sz="0" w:space="0" w:color="auto"/>
              </w:divBdr>
            </w:div>
            <w:div w:id="694581995">
              <w:marLeft w:val="0"/>
              <w:marRight w:val="0"/>
              <w:marTop w:val="0"/>
              <w:marBottom w:val="0"/>
              <w:divBdr>
                <w:top w:val="none" w:sz="0" w:space="0" w:color="auto"/>
                <w:left w:val="none" w:sz="0" w:space="0" w:color="auto"/>
                <w:bottom w:val="none" w:sz="0" w:space="0" w:color="auto"/>
                <w:right w:val="none" w:sz="0" w:space="0" w:color="auto"/>
              </w:divBdr>
            </w:div>
            <w:div w:id="705250879">
              <w:marLeft w:val="0"/>
              <w:marRight w:val="0"/>
              <w:marTop w:val="0"/>
              <w:marBottom w:val="0"/>
              <w:divBdr>
                <w:top w:val="none" w:sz="0" w:space="0" w:color="auto"/>
                <w:left w:val="none" w:sz="0" w:space="0" w:color="auto"/>
                <w:bottom w:val="none" w:sz="0" w:space="0" w:color="auto"/>
                <w:right w:val="none" w:sz="0" w:space="0" w:color="auto"/>
              </w:divBdr>
            </w:div>
            <w:div w:id="707871880">
              <w:marLeft w:val="0"/>
              <w:marRight w:val="0"/>
              <w:marTop w:val="0"/>
              <w:marBottom w:val="0"/>
              <w:divBdr>
                <w:top w:val="none" w:sz="0" w:space="0" w:color="auto"/>
                <w:left w:val="none" w:sz="0" w:space="0" w:color="auto"/>
                <w:bottom w:val="none" w:sz="0" w:space="0" w:color="auto"/>
                <w:right w:val="none" w:sz="0" w:space="0" w:color="auto"/>
              </w:divBdr>
            </w:div>
            <w:div w:id="723023435">
              <w:marLeft w:val="0"/>
              <w:marRight w:val="0"/>
              <w:marTop w:val="0"/>
              <w:marBottom w:val="0"/>
              <w:divBdr>
                <w:top w:val="none" w:sz="0" w:space="0" w:color="auto"/>
                <w:left w:val="none" w:sz="0" w:space="0" w:color="auto"/>
                <w:bottom w:val="none" w:sz="0" w:space="0" w:color="auto"/>
                <w:right w:val="none" w:sz="0" w:space="0" w:color="auto"/>
              </w:divBdr>
            </w:div>
            <w:div w:id="724987818">
              <w:marLeft w:val="0"/>
              <w:marRight w:val="0"/>
              <w:marTop w:val="0"/>
              <w:marBottom w:val="0"/>
              <w:divBdr>
                <w:top w:val="none" w:sz="0" w:space="0" w:color="auto"/>
                <w:left w:val="none" w:sz="0" w:space="0" w:color="auto"/>
                <w:bottom w:val="none" w:sz="0" w:space="0" w:color="auto"/>
                <w:right w:val="none" w:sz="0" w:space="0" w:color="auto"/>
              </w:divBdr>
            </w:div>
            <w:div w:id="749739299">
              <w:marLeft w:val="0"/>
              <w:marRight w:val="0"/>
              <w:marTop w:val="0"/>
              <w:marBottom w:val="0"/>
              <w:divBdr>
                <w:top w:val="none" w:sz="0" w:space="0" w:color="auto"/>
                <w:left w:val="none" w:sz="0" w:space="0" w:color="auto"/>
                <w:bottom w:val="none" w:sz="0" w:space="0" w:color="auto"/>
                <w:right w:val="none" w:sz="0" w:space="0" w:color="auto"/>
              </w:divBdr>
            </w:div>
            <w:div w:id="749885809">
              <w:marLeft w:val="0"/>
              <w:marRight w:val="0"/>
              <w:marTop w:val="0"/>
              <w:marBottom w:val="0"/>
              <w:divBdr>
                <w:top w:val="none" w:sz="0" w:space="0" w:color="auto"/>
                <w:left w:val="none" w:sz="0" w:space="0" w:color="auto"/>
                <w:bottom w:val="none" w:sz="0" w:space="0" w:color="auto"/>
                <w:right w:val="none" w:sz="0" w:space="0" w:color="auto"/>
              </w:divBdr>
            </w:div>
            <w:div w:id="756636817">
              <w:marLeft w:val="0"/>
              <w:marRight w:val="0"/>
              <w:marTop w:val="0"/>
              <w:marBottom w:val="0"/>
              <w:divBdr>
                <w:top w:val="none" w:sz="0" w:space="0" w:color="auto"/>
                <w:left w:val="none" w:sz="0" w:space="0" w:color="auto"/>
                <w:bottom w:val="none" w:sz="0" w:space="0" w:color="auto"/>
                <w:right w:val="none" w:sz="0" w:space="0" w:color="auto"/>
              </w:divBdr>
            </w:div>
            <w:div w:id="786629856">
              <w:marLeft w:val="0"/>
              <w:marRight w:val="0"/>
              <w:marTop w:val="0"/>
              <w:marBottom w:val="0"/>
              <w:divBdr>
                <w:top w:val="none" w:sz="0" w:space="0" w:color="auto"/>
                <w:left w:val="none" w:sz="0" w:space="0" w:color="auto"/>
                <w:bottom w:val="none" w:sz="0" w:space="0" w:color="auto"/>
                <w:right w:val="none" w:sz="0" w:space="0" w:color="auto"/>
              </w:divBdr>
            </w:div>
            <w:div w:id="796527977">
              <w:marLeft w:val="0"/>
              <w:marRight w:val="0"/>
              <w:marTop w:val="0"/>
              <w:marBottom w:val="0"/>
              <w:divBdr>
                <w:top w:val="none" w:sz="0" w:space="0" w:color="auto"/>
                <w:left w:val="none" w:sz="0" w:space="0" w:color="auto"/>
                <w:bottom w:val="none" w:sz="0" w:space="0" w:color="auto"/>
                <w:right w:val="none" w:sz="0" w:space="0" w:color="auto"/>
              </w:divBdr>
            </w:div>
            <w:div w:id="798837981">
              <w:marLeft w:val="0"/>
              <w:marRight w:val="0"/>
              <w:marTop w:val="0"/>
              <w:marBottom w:val="0"/>
              <w:divBdr>
                <w:top w:val="none" w:sz="0" w:space="0" w:color="auto"/>
                <w:left w:val="none" w:sz="0" w:space="0" w:color="auto"/>
                <w:bottom w:val="none" w:sz="0" w:space="0" w:color="auto"/>
                <w:right w:val="none" w:sz="0" w:space="0" w:color="auto"/>
              </w:divBdr>
            </w:div>
            <w:div w:id="841773849">
              <w:marLeft w:val="0"/>
              <w:marRight w:val="0"/>
              <w:marTop w:val="0"/>
              <w:marBottom w:val="0"/>
              <w:divBdr>
                <w:top w:val="none" w:sz="0" w:space="0" w:color="auto"/>
                <w:left w:val="none" w:sz="0" w:space="0" w:color="auto"/>
                <w:bottom w:val="none" w:sz="0" w:space="0" w:color="auto"/>
                <w:right w:val="none" w:sz="0" w:space="0" w:color="auto"/>
              </w:divBdr>
            </w:div>
            <w:div w:id="860970002">
              <w:marLeft w:val="0"/>
              <w:marRight w:val="0"/>
              <w:marTop w:val="0"/>
              <w:marBottom w:val="0"/>
              <w:divBdr>
                <w:top w:val="none" w:sz="0" w:space="0" w:color="auto"/>
                <w:left w:val="none" w:sz="0" w:space="0" w:color="auto"/>
                <w:bottom w:val="none" w:sz="0" w:space="0" w:color="auto"/>
                <w:right w:val="none" w:sz="0" w:space="0" w:color="auto"/>
              </w:divBdr>
            </w:div>
            <w:div w:id="877351164">
              <w:marLeft w:val="0"/>
              <w:marRight w:val="0"/>
              <w:marTop w:val="0"/>
              <w:marBottom w:val="0"/>
              <w:divBdr>
                <w:top w:val="none" w:sz="0" w:space="0" w:color="auto"/>
                <w:left w:val="none" w:sz="0" w:space="0" w:color="auto"/>
                <w:bottom w:val="none" w:sz="0" w:space="0" w:color="auto"/>
                <w:right w:val="none" w:sz="0" w:space="0" w:color="auto"/>
              </w:divBdr>
            </w:div>
            <w:div w:id="878056556">
              <w:marLeft w:val="0"/>
              <w:marRight w:val="0"/>
              <w:marTop w:val="0"/>
              <w:marBottom w:val="0"/>
              <w:divBdr>
                <w:top w:val="none" w:sz="0" w:space="0" w:color="auto"/>
                <w:left w:val="none" w:sz="0" w:space="0" w:color="auto"/>
                <w:bottom w:val="none" w:sz="0" w:space="0" w:color="auto"/>
                <w:right w:val="none" w:sz="0" w:space="0" w:color="auto"/>
              </w:divBdr>
            </w:div>
            <w:div w:id="885221845">
              <w:marLeft w:val="0"/>
              <w:marRight w:val="0"/>
              <w:marTop w:val="0"/>
              <w:marBottom w:val="0"/>
              <w:divBdr>
                <w:top w:val="none" w:sz="0" w:space="0" w:color="auto"/>
                <w:left w:val="none" w:sz="0" w:space="0" w:color="auto"/>
                <w:bottom w:val="none" w:sz="0" w:space="0" w:color="auto"/>
                <w:right w:val="none" w:sz="0" w:space="0" w:color="auto"/>
              </w:divBdr>
            </w:div>
            <w:div w:id="942149889">
              <w:marLeft w:val="0"/>
              <w:marRight w:val="0"/>
              <w:marTop w:val="0"/>
              <w:marBottom w:val="0"/>
              <w:divBdr>
                <w:top w:val="none" w:sz="0" w:space="0" w:color="auto"/>
                <w:left w:val="none" w:sz="0" w:space="0" w:color="auto"/>
                <w:bottom w:val="none" w:sz="0" w:space="0" w:color="auto"/>
                <w:right w:val="none" w:sz="0" w:space="0" w:color="auto"/>
              </w:divBdr>
            </w:div>
            <w:div w:id="993685540">
              <w:marLeft w:val="0"/>
              <w:marRight w:val="0"/>
              <w:marTop w:val="0"/>
              <w:marBottom w:val="0"/>
              <w:divBdr>
                <w:top w:val="none" w:sz="0" w:space="0" w:color="auto"/>
                <w:left w:val="none" w:sz="0" w:space="0" w:color="auto"/>
                <w:bottom w:val="none" w:sz="0" w:space="0" w:color="auto"/>
                <w:right w:val="none" w:sz="0" w:space="0" w:color="auto"/>
              </w:divBdr>
            </w:div>
            <w:div w:id="1001926873">
              <w:marLeft w:val="0"/>
              <w:marRight w:val="0"/>
              <w:marTop w:val="0"/>
              <w:marBottom w:val="0"/>
              <w:divBdr>
                <w:top w:val="none" w:sz="0" w:space="0" w:color="auto"/>
                <w:left w:val="none" w:sz="0" w:space="0" w:color="auto"/>
                <w:bottom w:val="none" w:sz="0" w:space="0" w:color="auto"/>
                <w:right w:val="none" w:sz="0" w:space="0" w:color="auto"/>
              </w:divBdr>
            </w:div>
            <w:div w:id="1009136287">
              <w:marLeft w:val="0"/>
              <w:marRight w:val="0"/>
              <w:marTop w:val="0"/>
              <w:marBottom w:val="0"/>
              <w:divBdr>
                <w:top w:val="none" w:sz="0" w:space="0" w:color="auto"/>
                <w:left w:val="none" w:sz="0" w:space="0" w:color="auto"/>
                <w:bottom w:val="none" w:sz="0" w:space="0" w:color="auto"/>
                <w:right w:val="none" w:sz="0" w:space="0" w:color="auto"/>
              </w:divBdr>
            </w:div>
            <w:div w:id="1075398094">
              <w:marLeft w:val="0"/>
              <w:marRight w:val="0"/>
              <w:marTop w:val="0"/>
              <w:marBottom w:val="0"/>
              <w:divBdr>
                <w:top w:val="none" w:sz="0" w:space="0" w:color="auto"/>
                <w:left w:val="none" w:sz="0" w:space="0" w:color="auto"/>
                <w:bottom w:val="none" w:sz="0" w:space="0" w:color="auto"/>
                <w:right w:val="none" w:sz="0" w:space="0" w:color="auto"/>
              </w:divBdr>
            </w:div>
            <w:div w:id="1075467993">
              <w:marLeft w:val="0"/>
              <w:marRight w:val="0"/>
              <w:marTop w:val="0"/>
              <w:marBottom w:val="0"/>
              <w:divBdr>
                <w:top w:val="none" w:sz="0" w:space="0" w:color="auto"/>
                <w:left w:val="none" w:sz="0" w:space="0" w:color="auto"/>
                <w:bottom w:val="none" w:sz="0" w:space="0" w:color="auto"/>
                <w:right w:val="none" w:sz="0" w:space="0" w:color="auto"/>
              </w:divBdr>
            </w:div>
            <w:div w:id="1105418161">
              <w:marLeft w:val="0"/>
              <w:marRight w:val="0"/>
              <w:marTop w:val="0"/>
              <w:marBottom w:val="0"/>
              <w:divBdr>
                <w:top w:val="none" w:sz="0" w:space="0" w:color="auto"/>
                <w:left w:val="none" w:sz="0" w:space="0" w:color="auto"/>
                <w:bottom w:val="none" w:sz="0" w:space="0" w:color="auto"/>
                <w:right w:val="none" w:sz="0" w:space="0" w:color="auto"/>
              </w:divBdr>
            </w:div>
            <w:div w:id="1142841958">
              <w:marLeft w:val="0"/>
              <w:marRight w:val="0"/>
              <w:marTop w:val="0"/>
              <w:marBottom w:val="0"/>
              <w:divBdr>
                <w:top w:val="none" w:sz="0" w:space="0" w:color="auto"/>
                <w:left w:val="none" w:sz="0" w:space="0" w:color="auto"/>
                <w:bottom w:val="none" w:sz="0" w:space="0" w:color="auto"/>
                <w:right w:val="none" w:sz="0" w:space="0" w:color="auto"/>
              </w:divBdr>
            </w:div>
            <w:div w:id="1156923443">
              <w:marLeft w:val="0"/>
              <w:marRight w:val="0"/>
              <w:marTop w:val="0"/>
              <w:marBottom w:val="0"/>
              <w:divBdr>
                <w:top w:val="none" w:sz="0" w:space="0" w:color="auto"/>
                <w:left w:val="none" w:sz="0" w:space="0" w:color="auto"/>
                <w:bottom w:val="none" w:sz="0" w:space="0" w:color="auto"/>
                <w:right w:val="none" w:sz="0" w:space="0" w:color="auto"/>
              </w:divBdr>
            </w:div>
            <w:div w:id="1168054413">
              <w:marLeft w:val="0"/>
              <w:marRight w:val="0"/>
              <w:marTop w:val="0"/>
              <w:marBottom w:val="0"/>
              <w:divBdr>
                <w:top w:val="none" w:sz="0" w:space="0" w:color="auto"/>
                <w:left w:val="none" w:sz="0" w:space="0" w:color="auto"/>
                <w:bottom w:val="none" w:sz="0" w:space="0" w:color="auto"/>
                <w:right w:val="none" w:sz="0" w:space="0" w:color="auto"/>
              </w:divBdr>
            </w:div>
            <w:div w:id="1175993742">
              <w:marLeft w:val="0"/>
              <w:marRight w:val="0"/>
              <w:marTop w:val="0"/>
              <w:marBottom w:val="0"/>
              <w:divBdr>
                <w:top w:val="none" w:sz="0" w:space="0" w:color="auto"/>
                <w:left w:val="none" w:sz="0" w:space="0" w:color="auto"/>
                <w:bottom w:val="none" w:sz="0" w:space="0" w:color="auto"/>
                <w:right w:val="none" w:sz="0" w:space="0" w:color="auto"/>
              </w:divBdr>
            </w:div>
            <w:div w:id="1178538800">
              <w:marLeft w:val="0"/>
              <w:marRight w:val="0"/>
              <w:marTop w:val="0"/>
              <w:marBottom w:val="0"/>
              <w:divBdr>
                <w:top w:val="none" w:sz="0" w:space="0" w:color="auto"/>
                <w:left w:val="none" w:sz="0" w:space="0" w:color="auto"/>
                <w:bottom w:val="none" w:sz="0" w:space="0" w:color="auto"/>
                <w:right w:val="none" w:sz="0" w:space="0" w:color="auto"/>
              </w:divBdr>
            </w:div>
            <w:div w:id="1181702521">
              <w:marLeft w:val="0"/>
              <w:marRight w:val="0"/>
              <w:marTop w:val="0"/>
              <w:marBottom w:val="0"/>
              <w:divBdr>
                <w:top w:val="none" w:sz="0" w:space="0" w:color="auto"/>
                <w:left w:val="none" w:sz="0" w:space="0" w:color="auto"/>
                <w:bottom w:val="none" w:sz="0" w:space="0" w:color="auto"/>
                <w:right w:val="none" w:sz="0" w:space="0" w:color="auto"/>
              </w:divBdr>
            </w:div>
            <w:div w:id="1210266856">
              <w:marLeft w:val="0"/>
              <w:marRight w:val="0"/>
              <w:marTop w:val="0"/>
              <w:marBottom w:val="0"/>
              <w:divBdr>
                <w:top w:val="none" w:sz="0" w:space="0" w:color="auto"/>
                <w:left w:val="none" w:sz="0" w:space="0" w:color="auto"/>
                <w:bottom w:val="none" w:sz="0" w:space="0" w:color="auto"/>
                <w:right w:val="none" w:sz="0" w:space="0" w:color="auto"/>
              </w:divBdr>
            </w:div>
            <w:div w:id="1224178825">
              <w:marLeft w:val="0"/>
              <w:marRight w:val="0"/>
              <w:marTop w:val="0"/>
              <w:marBottom w:val="0"/>
              <w:divBdr>
                <w:top w:val="none" w:sz="0" w:space="0" w:color="auto"/>
                <w:left w:val="none" w:sz="0" w:space="0" w:color="auto"/>
                <w:bottom w:val="none" w:sz="0" w:space="0" w:color="auto"/>
                <w:right w:val="none" w:sz="0" w:space="0" w:color="auto"/>
              </w:divBdr>
            </w:div>
            <w:div w:id="1232427518">
              <w:marLeft w:val="0"/>
              <w:marRight w:val="0"/>
              <w:marTop w:val="0"/>
              <w:marBottom w:val="0"/>
              <w:divBdr>
                <w:top w:val="none" w:sz="0" w:space="0" w:color="auto"/>
                <w:left w:val="none" w:sz="0" w:space="0" w:color="auto"/>
                <w:bottom w:val="none" w:sz="0" w:space="0" w:color="auto"/>
                <w:right w:val="none" w:sz="0" w:space="0" w:color="auto"/>
              </w:divBdr>
            </w:div>
            <w:div w:id="1237088521">
              <w:marLeft w:val="0"/>
              <w:marRight w:val="0"/>
              <w:marTop w:val="0"/>
              <w:marBottom w:val="0"/>
              <w:divBdr>
                <w:top w:val="none" w:sz="0" w:space="0" w:color="auto"/>
                <w:left w:val="none" w:sz="0" w:space="0" w:color="auto"/>
                <w:bottom w:val="none" w:sz="0" w:space="0" w:color="auto"/>
                <w:right w:val="none" w:sz="0" w:space="0" w:color="auto"/>
              </w:divBdr>
            </w:div>
            <w:div w:id="1259754023">
              <w:marLeft w:val="0"/>
              <w:marRight w:val="0"/>
              <w:marTop w:val="0"/>
              <w:marBottom w:val="0"/>
              <w:divBdr>
                <w:top w:val="none" w:sz="0" w:space="0" w:color="auto"/>
                <w:left w:val="none" w:sz="0" w:space="0" w:color="auto"/>
                <w:bottom w:val="none" w:sz="0" w:space="0" w:color="auto"/>
                <w:right w:val="none" w:sz="0" w:space="0" w:color="auto"/>
              </w:divBdr>
            </w:div>
            <w:div w:id="1291671961">
              <w:marLeft w:val="0"/>
              <w:marRight w:val="0"/>
              <w:marTop w:val="0"/>
              <w:marBottom w:val="0"/>
              <w:divBdr>
                <w:top w:val="none" w:sz="0" w:space="0" w:color="auto"/>
                <w:left w:val="none" w:sz="0" w:space="0" w:color="auto"/>
                <w:bottom w:val="none" w:sz="0" w:space="0" w:color="auto"/>
                <w:right w:val="none" w:sz="0" w:space="0" w:color="auto"/>
              </w:divBdr>
            </w:div>
            <w:div w:id="1356348305">
              <w:marLeft w:val="0"/>
              <w:marRight w:val="0"/>
              <w:marTop w:val="0"/>
              <w:marBottom w:val="0"/>
              <w:divBdr>
                <w:top w:val="none" w:sz="0" w:space="0" w:color="auto"/>
                <w:left w:val="none" w:sz="0" w:space="0" w:color="auto"/>
                <w:bottom w:val="none" w:sz="0" w:space="0" w:color="auto"/>
                <w:right w:val="none" w:sz="0" w:space="0" w:color="auto"/>
              </w:divBdr>
            </w:div>
            <w:div w:id="1356464981">
              <w:marLeft w:val="0"/>
              <w:marRight w:val="0"/>
              <w:marTop w:val="0"/>
              <w:marBottom w:val="0"/>
              <w:divBdr>
                <w:top w:val="none" w:sz="0" w:space="0" w:color="auto"/>
                <w:left w:val="none" w:sz="0" w:space="0" w:color="auto"/>
                <w:bottom w:val="none" w:sz="0" w:space="0" w:color="auto"/>
                <w:right w:val="none" w:sz="0" w:space="0" w:color="auto"/>
              </w:divBdr>
            </w:div>
            <w:div w:id="1366098924">
              <w:marLeft w:val="0"/>
              <w:marRight w:val="0"/>
              <w:marTop w:val="0"/>
              <w:marBottom w:val="0"/>
              <w:divBdr>
                <w:top w:val="none" w:sz="0" w:space="0" w:color="auto"/>
                <w:left w:val="none" w:sz="0" w:space="0" w:color="auto"/>
                <w:bottom w:val="none" w:sz="0" w:space="0" w:color="auto"/>
                <w:right w:val="none" w:sz="0" w:space="0" w:color="auto"/>
              </w:divBdr>
            </w:div>
            <w:div w:id="1398475269">
              <w:marLeft w:val="0"/>
              <w:marRight w:val="0"/>
              <w:marTop w:val="0"/>
              <w:marBottom w:val="0"/>
              <w:divBdr>
                <w:top w:val="none" w:sz="0" w:space="0" w:color="auto"/>
                <w:left w:val="none" w:sz="0" w:space="0" w:color="auto"/>
                <w:bottom w:val="none" w:sz="0" w:space="0" w:color="auto"/>
                <w:right w:val="none" w:sz="0" w:space="0" w:color="auto"/>
              </w:divBdr>
            </w:div>
            <w:div w:id="1428306515">
              <w:marLeft w:val="0"/>
              <w:marRight w:val="0"/>
              <w:marTop w:val="0"/>
              <w:marBottom w:val="0"/>
              <w:divBdr>
                <w:top w:val="none" w:sz="0" w:space="0" w:color="auto"/>
                <w:left w:val="none" w:sz="0" w:space="0" w:color="auto"/>
                <w:bottom w:val="none" w:sz="0" w:space="0" w:color="auto"/>
                <w:right w:val="none" w:sz="0" w:space="0" w:color="auto"/>
              </w:divBdr>
            </w:div>
            <w:div w:id="1447311139">
              <w:marLeft w:val="0"/>
              <w:marRight w:val="0"/>
              <w:marTop w:val="0"/>
              <w:marBottom w:val="0"/>
              <w:divBdr>
                <w:top w:val="none" w:sz="0" w:space="0" w:color="auto"/>
                <w:left w:val="none" w:sz="0" w:space="0" w:color="auto"/>
                <w:bottom w:val="none" w:sz="0" w:space="0" w:color="auto"/>
                <w:right w:val="none" w:sz="0" w:space="0" w:color="auto"/>
              </w:divBdr>
            </w:div>
            <w:div w:id="1489054154">
              <w:marLeft w:val="0"/>
              <w:marRight w:val="0"/>
              <w:marTop w:val="0"/>
              <w:marBottom w:val="0"/>
              <w:divBdr>
                <w:top w:val="none" w:sz="0" w:space="0" w:color="auto"/>
                <w:left w:val="none" w:sz="0" w:space="0" w:color="auto"/>
                <w:bottom w:val="none" w:sz="0" w:space="0" w:color="auto"/>
                <w:right w:val="none" w:sz="0" w:space="0" w:color="auto"/>
              </w:divBdr>
            </w:div>
            <w:div w:id="1504128792">
              <w:marLeft w:val="0"/>
              <w:marRight w:val="0"/>
              <w:marTop w:val="0"/>
              <w:marBottom w:val="0"/>
              <w:divBdr>
                <w:top w:val="none" w:sz="0" w:space="0" w:color="auto"/>
                <w:left w:val="none" w:sz="0" w:space="0" w:color="auto"/>
                <w:bottom w:val="none" w:sz="0" w:space="0" w:color="auto"/>
                <w:right w:val="none" w:sz="0" w:space="0" w:color="auto"/>
              </w:divBdr>
            </w:div>
            <w:div w:id="1536892907">
              <w:marLeft w:val="0"/>
              <w:marRight w:val="0"/>
              <w:marTop w:val="0"/>
              <w:marBottom w:val="0"/>
              <w:divBdr>
                <w:top w:val="none" w:sz="0" w:space="0" w:color="auto"/>
                <w:left w:val="none" w:sz="0" w:space="0" w:color="auto"/>
                <w:bottom w:val="none" w:sz="0" w:space="0" w:color="auto"/>
                <w:right w:val="none" w:sz="0" w:space="0" w:color="auto"/>
              </w:divBdr>
            </w:div>
            <w:div w:id="1545484174">
              <w:marLeft w:val="0"/>
              <w:marRight w:val="0"/>
              <w:marTop w:val="0"/>
              <w:marBottom w:val="0"/>
              <w:divBdr>
                <w:top w:val="none" w:sz="0" w:space="0" w:color="auto"/>
                <w:left w:val="none" w:sz="0" w:space="0" w:color="auto"/>
                <w:bottom w:val="none" w:sz="0" w:space="0" w:color="auto"/>
                <w:right w:val="none" w:sz="0" w:space="0" w:color="auto"/>
              </w:divBdr>
            </w:div>
            <w:div w:id="1552887832">
              <w:marLeft w:val="0"/>
              <w:marRight w:val="0"/>
              <w:marTop w:val="0"/>
              <w:marBottom w:val="0"/>
              <w:divBdr>
                <w:top w:val="none" w:sz="0" w:space="0" w:color="auto"/>
                <w:left w:val="none" w:sz="0" w:space="0" w:color="auto"/>
                <w:bottom w:val="none" w:sz="0" w:space="0" w:color="auto"/>
                <w:right w:val="none" w:sz="0" w:space="0" w:color="auto"/>
              </w:divBdr>
            </w:div>
            <w:div w:id="1558275664">
              <w:marLeft w:val="0"/>
              <w:marRight w:val="0"/>
              <w:marTop w:val="0"/>
              <w:marBottom w:val="0"/>
              <w:divBdr>
                <w:top w:val="none" w:sz="0" w:space="0" w:color="auto"/>
                <w:left w:val="none" w:sz="0" w:space="0" w:color="auto"/>
                <w:bottom w:val="none" w:sz="0" w:space="0" w:color="auto"/>
                <w:right w:val="none" w:sz="0" w:space="0" w:color="auto"/>
              </w:divBdr>
            </w:div>
            <w:div w:id="1567378028">
              <w:marLeft w:val="0"/>
              <w:marRight w:val="0"/>
              <w:marTop w:val="0"/>
              <w:marBottom w:val="0"/>
              <w:divBdr>
                <w:top w:val="none" w:sz="0" w:space="0" w:color="auto"/>
                <w:left w:val="none" w:sz="0" w:space="0" w:color="auto"/>
                <w:bottom w:val="none" w:sz="0" w:space="0" w:color="auto"/>
                <w:right w:val="none" w:sz="0" w:space="0" w:color="auto"/>
              </w:divBdr>
            </w:div>
            <w:div w:id="1584754094">
              <w:marLeft w:val="0"/>
              <w:marRight w:val="0"/>
              <w:marTop w:val="0"/>
              <w:marBottom w:val="0"/>
              <w:divBdr>
                <w:top w:val="none" w:sz="0" w:space="0" w:color="auto"/>
                <w:left w:val="none" w:sz="0" w:space="0" w:color="auto"/>
                <w:bottom w:val="none" w:sz="0" w:space="0" w:color="auto"/>
                <w:right w:val="none" w:sz="0" w:space="0" w:color="auto"/>
              </w:divBdr>
            </w:div>
            <w:div w:id="1597010960">
              <w:marLeft w:val="0"/>
              <w:marRight w:val="0"/>
              <w:marTop w:val="0"/>
              <w:marBottom w:val="0"/>
              <w:divBdr>
                <w:top w:val="none" w:sz="0" w:space="0" w:color="auto"/>
                <w:left w:val="none" w:sz="0" w:space="0" w:color="auto"/>
                <w:bottom w:val="none" w:sz="0" w:space="0" w:color="auto"/>
                <w:right w:val="none" w:sz="0" w:space="0" w:color="auto"/>
              </w:divBdr>
            </w:div>
            <w:div w:id="1603951605">
              <w:marLeft w:val="0"/>
              <w:marRight w:val="0"/>
              <w:marTop w:val="0"/>
              <w:marBottom w:val="0"/>
              <w:divBdr>
                <w:top w:val="none" w:sz="0" w:space="0" w:color="auto"/>
                <w:left w:val="none" w:sz="0" w:space="0" w:color="auto"/>
                <w:bottom w:val="none" w:sz="0" w:space="0" w:color="auto"/>
                <w:right w:val="none" w:sz="0" w:space="0" w:color="auto"/>
              </w:divBdr>
            </w:div>
            <w:div w:id="1640113341">
              <w:marLeft w:val="0"/>
              <w:marRight w:val="0"/>
              <w:marTop w:val="0"/>
              <w:marBottom w:val="0"/>
              <w:divBdr>
                <w:top w:val="none" w:sz="0" w:space="0" w:color="auto"/>
                <w:left w:val="none" w:sz="0" w:space="0" w:color="auto"/>
                <w:bottom w:val="none" w:sz="0" w:space="0" w:color="auto"/>
                <w:right w:val="none" w:sz="0" w:space="0" w:color="auto"/>
              </w:divBdr>
            </w:div>
            <w:div w:id="1644189015">
              <w:marLeft w:val="0"/>
              <w:marRight w:val="0"/>
              <w:marTop w:val="0"/>
              <w:marBottom w:val="0"/>
              <w:divBdr>
                <w:top w:val="none" w:sz="0" w:space="0" w:color="auto"/>
                <w:left w:val="none" w:sz="0" w:space="0" w:color="auto"/>
                <w:bottom w:val="none" w:sz="0" w:space="0" w:color="auto"/>
                <w:right w:val="none" w:sz="0" w:space="0" w:color="auto"/>
              </w:divBdr>
            </w:div>
            <w:div w:id="1714115424">
              <w:marLeft w:val="0"/>
              <w:marRight w:val="0"/>
              <w:marTop w:val="0"/>
              <w:marBottom w:val="0"/>
              <w:divBdr>
                <w:top w:val="none" w:sz="0" w:space="0" w:color="auto"/>
                <w:left w:val="none" w:sz="0" w:space="0" w:color="auto"/>
                <w:bottom w:val="none" w:sz="0" w:space="0" w:color="auto"/>
                <w:right w:val="none" w:sz="0" w:space="0" w:color="auto"/>
              </w:divBdr>
            </w:div>
            <w:div w:id="1746798997">
              <w:marLeft w:val="0"/>
              <w:marRight w:val="0"/>
              <w:marTop w:val="0"/>
              <w:marBottom w:val="0"/>
              <w:divBdr>
                <w:top w:val="none" w:sz="0" w:space="0" w:color="auto"/>
                <w:left w:val="none" w:sz="0" w:space="0" w:color="auto"/>
                <w:bottom w:val="none" w:sz="0" w:space="0" w:color="auto"/>
                <w:right w:val="none" w:sz="0" w:space="0" w:color="auto"/>
              </w:divBdr>
            </w:div>
            <w:div w:id="1766729936">
              <w:marLeft w:val="0"/>
              <w:marRight w:val="0"/>
              <w:marTop w:val="0"/>
              <w:marBottom w:val="0"/>
              <w:divBdr>
                <w:top w:val="none" w:sz="0" w:space="0" w:color="auto"/>
                <w:left w:val="none" w:sz="0" w:space="0" w:color="auto"/>
                <w:bottom w:val="none" w:sz="0" w:space="0" w:color="auto"/>
                <w:right w:val="none" w:sz="0" w:space="0" w:color="auto"/>
              </w:divBdr>
            </w:div>
            <w:div w:id="1787501607">
              <w:marLeft w:val="0"/>
              <w:marRight w:val="0"/>
              <w:marTop w:val="0"/>
              <w:marBottom w:val="0"/>
              <w:divBdr>
                <w:top w:val="none" w:sz="0" w:space="0" w:color="auto"/>
                <w:left w:val="none" w:sz="0" w:space="0" w:color="auto"/>
                <w:bottom w:val="none" w:sz="0" w:space="0" w:color="auto"/>
                <w:right w:val="none" w:sz="0" w:space="0" w:color="auto"/>
              </w:divBdr>
            </w:div>
            <w:div w:id="1806196038">
              <w:marLeft w:val="0"/>
              <w:marRight w:val="0"/>
              <w:marTop w:val="0"/>
              <w:marBottom w:val="0"/>
              <w:divBdr>
                <w:top w:val="none" w:sz="0" w:space="0" w:color="auto"/>
                <w:left w:val="none" w:sz="0" w:space="0" w:color="auto"/>
                <w:bottom w:val="none" w:sz="0" w:space="0" w:color="auto"/>
                <w:right w:val="none" w:sz="0" w:space="0" w:color="auto"/>
              </w:divBdr>
            </w:div>
            <w:div w:id="1812750522">
              <w:marLeft w:val="0"/>
              <w:marRight w:val="0"/>
              <w:marTop w:val="0"/>
              <w:marBottom w:val="0"/>
              <w:divBdr>
                <w:top w:val="none" w:sz="0" w:space="0" w:color="auto"/>
                <w:left w:val="none" w:sz="0" w:space="0" w:color="auto"/>
                <w:bottom w:val="none" w:sz="0" w:space="0" w:color="auto"/>
                <w:right w:val="none" w:sz="0" w:space="0" w:color="auto"/>
              </w:divBdr>
            </w:div>
            <w:div w:id="1840541007">
              <w:marLeft w:val="0"/>
              <w:marRight w:val="0"/>
              <w:marTop w:val="0"/>
              <w:marBottom w:val="0"/>
              <w:divBdr>
                <w:top w:val="none" w:sz="0" w:space="0" w:color="auto"/>
                <w:left w:val="none" w:sz="0" w:space="0" w:color="auto"/>
                <w:bottom w:val="none" w:sz="0" w:space="0" w:color="auto"/>
                <w:right w:val="none" w:sz="0" w:space="0" w:color="auto"/>
              </w:divBdr>
            </w:div>
            <w:div w:id="1843470100">
              <w:marLeft w:val="0"/>
              <w:marRight w:val="0"/>
              <w:marTop w:val="0"/>
              <w:marBottom w:val="0"/>
              <w:divBdr>
                <w:top w:val="none" w:sz="0" w:space="0" w:color="auto"/>
                <w:left w:val="none" w:sz="0" w:space="0" w:color="auto"/>
                <w:bottom w:val="none" w:sz="0" w:space="0" w:color="auto"/>
                <w:right w:val="none" w:sz="0" w:space="0" w:color="auto"/>
              </w:divBdr>
            </w:div>
            <w:div w:id="1886983283">
              <w:marLeft w:val="0"/>
              <w:marRight w:val="0"/>
              <w:marTop w:val="0"/>
              <w:marBottom w:val="0"/>
              <w:divBdr>
                <w:top w:val="none" w:sz="0" w:space="0" w:color="auto"/>
                <w:left w:val="none" w:sz="0" w:space="0" w:color="auto"/>
                <w:bottom w:val="none" w:sz="0" w:space="0" w:color="auto"/>
                <w:right w:val="none" w:sz="0" w:space="0" w:color="auto"/>
              </w:divBdr>
            </w:div>
            <w:div w:id="1895972028">
              <w:marLeft w:val="0"/>
              <w:marRight w:val="0"/>
              <w:marTop w:val="0"/>
              <w:marBottom w:val="0"/>
              <w:divBdr>
                <w:top w:val="none" w:sz="0" w:space="0" w:color="auto"/>
                <w:left w:val="none" w:sz="0" w:space="0" w:color="auto"/>
                <w:bottom w:val="none" w:sz="0" w:space="0" w:color="auto"/>
                <w:right w:val="none" w:sz="0" w:space="0" w:color="auto"/>
              </w:divBdr>
            </w:div>
            <w:div w:id="1904830887">
              <w:marLeft w:val="0"/>
              <w:marRight w:val="0"/>
              <w:marTop w:val="0"/>
              <w:marBottom w:val="0"/>
              <w:divBdr>
                <w:top w:val="none" w:sz="0" w:space="0" w:color="auto"/>
                <w:left w:val="none" w:sz="0" w:space="0" w:color="auto"/>
                <w:bottom w:val="none" w:sz="0" w:space="0" w:color="auto"/>
                <w:right w:val="none" w:sz="0" w:space="0" w:color="auto"/>
              </w:divBdr>
            </w:div>
            <w:div w:id="1914972469">
              <w:marLeft w:val="0"/>
              <w:marRight w:val="0"/>
              <w:marTop w:val="0"/>
              <w:marBottom w:val="0"/>
              <w:divBdr>
                <w:top w:val="none" w:sz="0" w:space="0" w:color="auto"/>
                <w:left w:val="none" w:sz="0" w:space="0" w:color="auto"/>
                <w:bottom w:val="none" w:sz="0" w:space="0" w:color="auto"/>
                <w:right w:val="none" w:sz="0" w:space="0" w:color="auto"/>
              </w:divBdr>
            </w:div>
            <w:div w:id="1919442703">
              <w:marLeft w:val="0"/>
              <w:marRight w:val="0"/>
              <w:marTop w:val="0"/>
              <w:marBottom w:val="0"/>
              <w:divBdr>
                <w:top w:val="none" w:sz="0" w:space="0" w:color="auto"/>
                <w:left w:val="none" w:sz="0" w:space="0" w:color="auto"/>
                <w:bottom w:val="none" w:sz="0" w:space="0" w:color="auto"/>
                <w:right w:val="none" w:sz="0" w:space="0" w:color="auto"/>
              </w:divBdr>
            </w:div>
            <w:div w:id="1949310333">
              <w:marLeft w:val="0"/>
              <w:marRight w:val="0"/>
              <w:marTop w:val="0"/>
              <w:marBottom w:val="0"/>
              <w:divBdr>
                <w:top w:val="none" w:sz="0" w:space="0" w:color="auto"/>
                <w:left w:val="none" w:sz="0" w:space="0" w:color="auto"/>
                <w:bottom w:val="none" w:sz="0" w:space="0" w:color="auto"/>
                <w:right w:val="none" w:sz="0" w:space="0" w:color="auto"/>
              </w:divBdr>
            </w:div>
            <w:div w:id="1976447561">
              <w:marLeft w:val="0"/>
              <w:marRight w:val="0"/>
              <w:marTop w:val="0"/>
              <w:marBottom w:val="0"/>
              <w:divBdr>
                <w:top w:val="none" w:sz="0" w:space="0" w:color="auto"/>
                <w:left w:val="none" w:sz="0" w:space="0" w:color="auto"/>
                <w:bottom w:val="none" w:sz="0" w:space="0" w:color="auto"/>
                <w:right w:val="none" w:sz="0" w:space="0" w:color="auto"/>
              </w:divBdr>
            </w:div>
            <w:div w:id="2001999782">
              <w:marLeft w:val="0"/>
              <w:marRight w:val="0"/>
              <w:marTop w:val="0"/>
              <w:marBottom w:val="0"/>
              <w:divBdr>
                <w:top w:val="none" w:sz="0" w:space="0" w:color="auto"/>
                <w:left w:val="none" w:sz="0" w:space="0" w:color="auto"/>
                <w:bottom w:val="none" w:sz="0" w:space="0" w:color="auto"/>
                <w:right w:val="none" w:sz="0" w:space="0" w:color="auto"/>
              </w:divBdr>
            </w:div>
            <w:div w:id="2005821387">
              <w:marLeft w:val="0"/>
              <w:marRight w:val="0"/>
              <w:marTop w:val="0"/>
              <w:marBottom w:val="0"/>
              <w:divBdr>
                <w:top w:val="none" w:sz="0" w:space="0" w:color="auto"/>
                <w:left w:val="none" w:sz="0" w:space="0" w:color="auto"/>
                <w:bottom w:val="none" w:sz="0" w:space="0" w:color="auto"/>
                <w:right w:val="none" w:sz="0" w:space="0" w:color="auto"/>
              </w:divBdr>
            </w:div>
            <w:div w:id="2007048932">
              <w:marLeft w:val="0"/>
              <w:marRight w:val="0"/>
              <w:marTop w:val="0"/>
              <w:marBottom w:val="0"/>
              <w:divBdr>
                <w:top w:val="none" w:sz="0" w:space="0" w:color="auto"/>
                <w:left w:val="none" w:sz="0" w:space="0" w:color="auto"/>
                <w:bottom w:val="none" w:sz="0" w:space="0" w:color="auto"/>
                <w:right w:val="none" w:sz="0" w:space="0" w:color="auto"/>
              </w:divBdr>
            </w:div>
            <w:div w:id="2028867150">
              <w:marLeft w:val="0"/>
              <w:marRight w:val="0"/>
              <w:marTop w:val="0"/>
              <w:marBottom w:val="0"/>
              <w:divBdr>
                <w:top w:val="none" w:sz="0" w:space="0" w:color="auto"/>
                <w:left w:val="none" w:sz="0" w:space="0" w:color="auto"/>
                <w:bottom w:val="none" w:sz="0" w:space="0" w:color="auto"/>
                <w:right w:val="none" w:sz="0" w:space="0" w:color="auto"/>
              </w:divBdr>
            </w:div>
            <w:div w:id="2054499682">
              <w:marLeft w:val="0"/>
              <w:marRight w:val="0"/>
              <w:marTop w:val="0"/>
              <w:marBottom w:val="0"/>
              <w:divBdr>
                <w:top w:val="none" w:sz="0" w:space="0" w:color="auto"/>
                <w:left w:val="none" w:sz="0" w:space="0" w:color="auto"/>
                <w:bottom w:val="none" w:sz="0" w:space="0" w:color="auto"/>
                <w:right w:val="none" w:sz="0" w:space="0" w:color="auto"/>
              </w:divBdr>
            </w:div>
            <w:div w:id="212265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7390">
      <w:bodyDiv w:val="1"/>
      <w:marLeft w:val="0"/>
      <w:marRight w:val="0"/>
      <w:marTop w:val="0"/>
      <w:marBottom w:val="0"/>
      <w:divBdr>
        <w:top w:val="none" w:sz="0" w:space="0" w:color="auto"/>
        <w:left w:val="none" w:sz="0" w:space="0" w:color="auto"/>
        <w:bottom w:val="none" w:sz="0" w:space="0" w:color="auto"/>
        <w:right w:val="none" w:sz="0" w:space="0" w:color="auto"/>
      </w:divBdr>
      <w:divsChild>
        <w:div w:id="1946232449">
          <w:marLeft w:val="0"/>
          <w:marRight w:val="0"/>
          <w:marTop w:val="0"/>
          <w:marBottom w:val="0"/>
          <w:divBdr>
            <w:top w:val="none" w:sz="0" w:space="0" w:color="auto"/>
            <w:left w:val="none" w:sz="0" w:space="0" w:color="auto"/>
            <w:bottom w:val="none" w:sz="0" w:space="0" w:color="auto"/>
            <w:right w:val="none" w:sz="0" w:space="0" w:color="auto"/>
          </w:divBdr>
          <w:divsChild>
            <w:div w:id="103499849">
              <w:marLeft w:val="0"/>
              <w:marRight w:val="0"/>
              <w:marTop w:val="0"/>
              <w:marBottom w:val="0"/>
              <w:divBdr>
                <w:top w:val="none" w:sz="0" w:space="0" w:color="auto"/>
                <w:left w:val="none" w:sz="0" w:space="0" w:color="auto"/>
                <w:bottom w:val="none" w:sz="0" w:space="0" w:color="auto"/>
                <w:right w:val="none" w:sz="0" w:space="0" w:color="auto"/>
              </w:divBdr>
            </w:div>
            <w:div w:id="131288269">
              <w:marLeft w:val="0"/>
              <w:marRight w:val="0"/>
              <w:marTop w:val="0"/>
              <w:marBottom w:val="0"/>
              <w:divBdr>
                <w:top w:val="none" w:sz="0" w:space="0" w:color="auto"/>
                <w:left w:val="none" w:sz="0" w:space="0" w:color="auto"/>
                <w:bottom w:val="none" w:sz="0" w:space="0" w:color="auto"/>
                <w:right w:val="none" w:sz="0" w:space="0" w:color="auto"/>
              </w:divBdr>
            </w:div>
            <w:div w:id="149491371">
              <w:marLeft w:val="0"/>
              <w:marRight w:val="0"/>
              <w:marTop w:val="0"/>
              <w:marBottom w:val="0"/>
              <w:divBdr>
                <w:top w:val="none" w:sz="0" w:space="0" w:color="auto"/>
                <w:left w:val="none" w:sz="0" w:space="0" w:color="auto"/>
                <w:bottom w:val="none" w:sz="0" w:space="0" w:color="auto"/>
                <w:right w:val="none" w:sz="0" w:space="0" w:color="auto"/>
              </w:divBdr>
            </w:div>
            <w:div w:id="201866804">
              <w:marLeft w:val="0"/>
              <w:marRight w:val="0"/>
              <w:marTop w:val="0"/>
              <w:marBottom w:val="0"/>
              <w:divBdr>
                <w:top w:val="none" w:sz="0" w:space="0" w:color="auto"/>
                <w:left w:val="none" w:sz="0" w:space="0" w:color="auto"/>
                <w:bottom w:val="none" w:sz="0" w:space="0" w:color="auto"/>
                <w:right w:val="none" w:sz="0" w:space="0" w:color="auto"/>
              </w:divBdr>
            </w:div>
            <w:div w:id="238174706">
              <w:marLeft w:val="0"/>
              <w:marRight w:val="0"/>
              <w:marTop w:val="0"/>
              <w:marBottom w:val="0"/>
              <w:divBdr>
                <w:top w:val="none" w:sz="0" w:space="0" w:color="auto"/>
                <w:left w:val="none" w:sz="0" w:space="0" w:color="auto"/>
                <w:bottom w:val="none" w:sz="0" w:space="0" w:color="auto"/>
                <w:right w:val="none" w:sz="0" w:space="0" w:color="auto"/>
              </w:divBdr>
            </w:div>
            <w:div w:id="272246500">
              <w:marLeft w:val="0"/>
              <w:marRight w:val="0"/>
              <w:marTop w:val="0"/>
              <w:marBottom w:val="0"/>
              <w:divBdr>
                <w:top w:val="none" w:sz="0" w:space="0" w:color="auto"/>
                <w:left w:val="none" w:sz="0" w:space="0" w:color="auto"/>
                <w:bottom w:val="none" w:sz="0" w:space="0" w:color="auto"/>
                <w:right w:val="none" w:sz="0" w:space="0" w:color="auto"/>
              </w:divBdr>
            </w:div>
            <w:div w:id="285239833">
              <w:marLeft w:val="0"/>
              <w:marRight w:val="0"/>
              <w:marTop w:val="0"/>
              <w:marBottom w:val="0"/>
              <w:divBdr>
                <w:top w:val="none" w:sz="0" w:space="0" w:color="auto"/>
                <w:left w:val="none" w:sz="0" w:space="0" w:color="auto"/>
                <w:bottom w:val="none" w:sz="0" w:space="0" w:color="auto"/>
                <w:right w:val="none" w:sz="0" w:space="0" w:color="auto"/>
              </w:divBdr>
            </w:div>
            <w:div w:id="296569281">
              <w:marLeft w:val="0"/>
              <w:marRight w:val="0"/>
              <w:marTop w:val="0"/>
              <w:marBottom w:val="0"/>
              <w:divBdr>
                <w:top w:val="none" w:sz="0" w:space="0" w:color="auto"/>
                <w:left w:val="none" w:sz="0" w:space="0" w:color="auto"/>
                <w:bottom w:val="none" w:sz="0" w:space="0" w:color="auto"/>
                <w:right w:val="none" w:sz="0" w:space="0" w:color="auto"/>
              </w:divBdr>
            </w:div>
            <w:div w:id="317345236">
              <w:marLeft w:val="0"/>
              <w:marRight w:val="0"/>
              <w:marTop w:val="0"/>
              <w:marBottom w:val="0"/>
              <w:divBdr>
                <w:top w:val="none" w:sz="0" w:space="0" w:color="auto"/>
                <w:left w:val="none" w:sz="0" w:space="0" w:color="auto"/>
                <w:bottom w:val="none" w:sz="0" w:space="0" w:color="auto"/>
                <w:right w:val="none" w:sz="0" w:space="0" w:color="auto"/>
              </w:divBdr>
            </w:div>
            <w:div w:id="318578248">
              <w:marLeft w:val="0"/>
              <w:marRight w:val="0"/>
              <w:marTop w:val="0"/>
              <w:marBottom w:val="0"/>
              <w:divBdr>
                <w:top w:val="none" w:sz="0" w:space="0" w:color="auto"/>
                <w:left w:val="none" w:sz="0" w:space="0" w:color="auto"/>
                <w:bottom w:val="none" w:sz="0" w:space="0" w:color="auto"/>
                <w:right w:val="none" w:sz="0" w:space="0" w:color="auto"/>
              </w:divBdr>
            </w:div>
            <w:div w:id="385876103">
              <w:marLeft w:val="0"/>
              <w:marRight w:val="0"/>
              <w:marTop w:val="0"/>
              <w:marBottom w:val="0"/>
              <w:divBdr>
                <w:top w:val="none" w:sz="0" w:space="0" w:color="auto"/>
                <w:left w:val="none" w:sz="0" w:space="0" w:color="auto"/>
                <w:bottom w:val="none" w:sz="0" w:space="0" w:color="auto"/>
                <w:right w:val="none" w:sz="0" w:space="0" w:color="auto"/>
              </w:divBdr>
            </w:div>
            <w:div w:id="414131573">
              <w:marLeft w:val="0"/>
              <w:marRight w:val="0"/>
              <w:marTop w:val="0"/>
              <w:marBottom w:val="0"/>
              <w:divBdr>
                <w:top w:val="none" w:sz="0" w:space="0" w:color="auto"/>
                <w:left w:val="none" w:sz="0" w:space="0" w:color="auto"/>
                <w:bottom w:val="none" w:sz="0" w:space="0" w:color="auto"/>
                <w:right w:val="none" w:sz="0" w:space="0" w:color="auto"/>
              </w:divBdr>
            </w:div>
            <w:div w:id="440565048">
              <w:marLeft w:val="0"/>
              <w:marRight w:val="0"/>
              <w:marTop w:val="0"/>
              <w:marBottom w:val="0"/>
              <w:divBdr>
                <w:top w:val="none" w:sz="0" w:space="0" w:color="auto"/>
                <w:left w:val="none" w:sz="0" w:space="0" w:color="auto"/>
                <w:bottom w:val="none" w:sz="0" w:space="0" w:color="auto"/>
                <w:right w:val="none" w:sz="0" w:space="0" w:color="auto"/>
              </w:divBdr>
            </w:div>
            <w:div w:id="495343463">
              <w:marLeft w:val="0"/>
              <w:marRight w:val="0"/>
              <w:marTop w:val="0"/>
              <w:marBottom w:val="0"/>
              <w:divBdr>
                <w:top w:val="none" w:sz="0" w:space="0" w:color="auto"/>
                <w:left w:val="none" w:sz="0" w:space="0" w:color="auto"/>
                <w:bottom w:val="none" w:sz="0" w:space="0" w:color="auto"/>
                <w:right w:val="none" w:sz="0" w:space="0" w:color="auto"/>
              </w:divBdr>
            </w:div>
            <w:div w:id="535966202">
              <w:marLeft w:val="0"/>
              <w:marRight w:val="0"/>
              <w:marTop w:val="0"/>
              <w:marBottom w:val="0"/>
              <w:divBdr>
                <w:top w:val="none" w:sz="0" w:space="0" w:color="auto"/>
                <w:left w:val="none" w:sz="0" w:space="0" w:color="auto"/>
                <w:bottom w:val="none" w:sz="0" w:space="0" w:color="auto"/>
                <w:right w:val="none" w:sz="0" w:space="0" w:color="auto"/>
              </w:divBdr>
            </w:div>
            <w:div w:id="536740653">
              <w:marLeft w:val="0"/>
              <w:marRight w:val="0"/>
              <w:marTop w:val="0"/>
              <w:marBottom w:val="0"/>
              <w:divBdr>
                <w:top w:val="none" w:sz="0" w:space="0" w:color="auto"/>
                <w:left w:val="none" w:sz="0" w:space="0" w:color="auto"/>
                <w:bottom w:val="none" w:sz="0" w:space="0" w:color="auto"/>
                <w:right w:val="none" w:sz="0" w:space="0" w:color="auto"/>
              </w:divBdr>
            </w:div>
            <w:div w:id="555245331">
              <w:marLeft w:val="0"/>
              <w:marRight w:val="0"/>
              <w:marTop w:val="0"/>
              <w:marBottom w:val="0"/>
              <w:divBdr>
                <w:top w:val="none" w:sz="0" w:space="0" w:color="auto"/>
                <w:left w:val="none" w:sz="0" w:space="0" w:color="auto"/>
                <w:bottom w:val="none" w:sz="0" w:space="0" w:color="auto"/>
                <w:right w:val="none" w:sz="0" w:space="0" w:color="auto"/>
              </w:divBdr>
            </w:div>
            <w:div w:id="637033934">
              <w:marLeft w:val="0"/>
              <w:marRight w:val="0"/>
              <w:marTop w:val="0"/>
              <w:marBottom w:val="0"/>
              <w:divBdr>
                <w:top w:val="none" w:sz="0" w:space="0" w:color="auto"/>
                <w:left w:val="none" w:sz="0" w:space="0" w:color="auto"/>
                <w:bottom w:val="none" w:sz="0" w:space="0" w:color="auto"/>
                <w:right w:val="none" w:sz="0" w:space="0" w:color="auto"/>
              </w:divBdr>
            </w:div>
            <w:div w:id="703409537">
              <w:marLeft w:val="0"/>
              <w:marRight w:val="0"/>
              <w:marTop w:val="0"/>
              <w:marBottom w:val="0"/>
              <w:divBdr>
                <w:top w:val="none" w:sz="0" w:space="0" w:color="auto"/>
                <w:left w:val="none" w:sz="0" w:space="0" w:color="auto"/>
                <w:bottom w:val="none" w:sz="0" w:space="0" w:color="auto"/>
                <w:right w:val="none" w:sz="0" w:space="0" w:color="auto"/>
              </w:divBdr>
            </w:div>
            <w:div w:id="835074692">
              <w:marLeft w:val="0"/>
              <w:marRight w:val="0"/>
              <w:marTop w:val="0"/>
              <w:marBottom w:val="0"/>
              <w:divBdr>
                <w:top w:val="none" w:sz="0" w:space="0" w:color="auto"/>
                <w:left w:val="none" w:sz="0" w:space="0" w:color="auto"/>
                <w:bottom w:val="none" w:sz="0" w:space="0" w:color="auto"/>
                <w:right w:val="none" w:sz="0" w:space="0" w:color="auto"/>
              </w:divBdr>
            </w:div>
            <w:div w:id="875696819">
              <w:marLeft w:val="0"/>
              <w:marRight w:val="0"/>
              <w:marTop w:val="0"/>
              <w:marBottom w:val="0"/>
              <w:divBdr>
                <w:top w:val="none" w:sz="0" w:space="0" w:color="auto"/>
                <w:left w:val="none" w:sz="0" w:space="0" w:color="auto"/>
                <w:bottom w:val="none" w:sz="0" w:space="0" w:color="auto"/>
                <w:right w:val="none" w:sz="0" w:space="0" w:color="auto"/>
              </w:divBdr>
            </w:div>
            <w:div w:id="876894088">
              <w:marLeft w:val="0"/>
              <w:marRight w:val="0"/>
              <w:marTop w:val="0"/>
              <w:marBottom w:val="0"/>
              <w:divBdr>
                <w:top w:val="none" w:sz="0" w:space="0" w:color="auto"/>
                <w:left w:val="none" w:sz="0" w:space="0" w:color="auto"/>
                <w:bottom w:val="none" w:sz="0" w:space="0" w:color="auto"/>
                <w:right w:val="none" w:sz="0" w:space="0" w:color="auto"/>
              </w:divBdr>
            </w:div>
            <w:div w:id="890506681">
              <w:marLeft w:val="0"/>
              <w:marRight w:val="0"/>
              <w:marTop w:val="0"/>
              <w:marBottom w:val="0"/>
              <w:divBdr>
                <w:top w:val="none" w:sz="0" w:space="0" w:color="auto"/>
                <w:left w:val="none" w:sz="0" w:space="0" w:color="auto"/>
                <w:bottom w:val="none" w:sz="0" w:space="0" w:color="auto"/>
                <w:right w:val="none" w:sz="0" w:space="0" w:color="auto"/>
              </w:divBdr>
            </w:div>
            <w:div w:id="891623427">
              <w:marLeft w:val="0"/>
              <w:marRight w:val="0"/>
              <w:marTop w:val="0"/>
              <w:marBottom w:val="0"/>
              <w:divBdr>
                <w:top w:val="none" w:sz="0" w:space="0" w:color="auto"/>
                <w:left w:val="none" w:sz="0" w:space="0" w:color="auto"/>
                <w:bottom w:val="none" w:sz="0" w:space="0" w:color="auto"/>
                <w:right w:val="none" w:sz="0" w:space="0" w:color="auto"/>
              </w:divBdr>
            </w:div>
            <w:div w:id="925117523">
              <w:marLeft w:val="0"/>
              <w:marRight w:val="0"/>
              <w:marTop w:val="0"/>
              <w:marBottom w:val="0"/>
              <w:divBdr>
                <w:top w:val="none" w:sz="0" w:space="0" w:color="auto"/>
                <w:left w:val="none" w:sz="0" w:space="0" w:color="auto"/>
                <w:bottom w:val="none" w:sz="0" w:space="0" w:color="auto"/>
                <w:right w:val="none" w:sz="0" w:space="0" w:color="auto"/>
              </w:divBdr>
            </w:div>
            <w:div w:id="978655038">
              <w:marLeft w:val="0"/>
              <w:marRight w:val="0"/>
              <w:marTop w:val="0"/>
              <w:marBottom w:val="0"/>
              <w:divBdr>
                <w:top w:val="none" w:sz="0" w:space="0" w:color="auto"/>
                <w:left w:val="none" w:sz="0" w:space="0" w:color="auto"/>
                <w:bottom w:val="none" w:sz="0" w:space="0" w:color="auto"/>
                <w:right w:val="none" w:sz="0" w:space="0" w:color="auto"/>
              </w:divBdr>
            </w:div>
            <w:div w:id="1016661046">
              <w:marLeft w:val="0"/>
              <w:marRight w:val="0"/>
              <w:marTop w:val="0"/>
              <w:marBottom w:val="0"/>
              <w:divBdr>
                <w:top w:val="none" w:sz="0" w:space="0" w:color="auto"/>
                <w:left w:val="none" w:sz="0" w:space="0" w:color="auto"/>
                <w:bottom w:val="none" w:sz="0" w:space="0" w:color="auto"/>
                <w:right w:val="none" w:sz="0" w:space="0" w:color="auto"/>
              </w:divBdr>
            </w:div>
            <w:div w:id="1069110968">
              <w:marLeft w:val="0"/>
              <w:marRight w:val="0"/>
              <w:marTop w:val="0"/>
              <w:marBottom w:val="0"/>
              <w:divBdr>
                <w:top w:val="none" w:sz="0" w:space="0" w:color="auto"/>
                <w:left w:val="none" w:sz="0" w:space="0" w:color="auto"/>
                <w:bottom w:val="none" w:sz="0" w:space="0" w:color="auto"/>
                <w:right w:val="none" w:sz="0" w:space="0" w:color="auto"/>
              </w:divBdr>
            </w:div>
            <w:div w:id="1083720276">
              <w:marLeft w:val="0"/>
              <w:marRight w:val="0"/>
              <w:marTop w:val="0"/>
              <w:marBottom w:val="0"/>
              <w:divBdr>
                <w:top w:val="none" w:sz="0" w:space="0" w:color="auto"/>
                <w:left w:val="none" w:sz="0" w:space="0" w:color="auto"/>
                <w:bottom w:val="none" w:sz="0" w:space="0" w:color="auto"/>
                <w:right w:val="none" w:sz="0" w:space="0" w:color="auto"/>
              </w:divBdr>
            </w:div>
            <w:div w:id="1088506261">
              <w:marLeft w:val="0"/>
              <w:marRight w:val="0"/>
              <w:marTop w:val="0"/>
              <w:marBottom w:val="0"/>
              <w:divBdr>
                <w:top w:val="none" w:sz="0" w:space="0" w:color="auto"/>
                <w:left w:val="none" w:sz="0" w:space="0" w:color="auto"/>
                <w:bottom w:val="none" w:sz="0" w:space="0" w:color="auto"/>
                <w:right w:val="none" w:sz="0" w:space="0" w:color="auto"/>
              </w:divBdr>
            </w:div>
            <w:div w:id="1126965736">
              <w:marLeft w:val="0"/>
              <w:marRight w:val="0"/>
              <w:marTop w:val="0"/>
              <w:marBottom w:val="0"/>
              <w:divBdr>
                <w:top w:val="none" w:sz="0" w:space="0" w:color="auto"/>
                <w:left w:val="none" w:sz="0" w:space="0" w:color="auto"/>
                <w:bottom w:val="none" w:sz="0" w:space="0" w:color="auto"/>
                <w:right w:val="none" w:sz="0" w:space="0" w:color="auto"/>
              </w:divBdr>
            </w:div>
            <w:div w:id="1166016902">
              <w:marLeft w:val="0"/>
              <w:marRight w:val="0"/>
              <w:marTop w:val="0"/>
              <w:marBottom w:val="0"/>
              <w:divBdr>
                <w:top w:val="none" w:sz="0" w:space="0" w:color="auto"/>
                <w:left w:val="none" w:sz="0" w:space="0" w:color="auto"/>
                <w:bottom w:val="none" w:sz="0" w:space="0" w:color="auto"/>
                <w:right w:val="none" w:sz="0" w:space="0" w:color="auto"/>
              </w:divBdr>
            </w:div>
            <w:div w:id="1228489413">
              <w:marLeft w:val="0"/>
              <w:marRight w:val="0"/>
              <w:marTop w:val="0"/>
              <w:marBottom w:val="0"/>
              <w:divBdr>
                <w:top w:val="none" w:sz="0" w:space="0" w:color="auto"/>
                <w:left w:val="none" w:sz="0" w:space="0" w:color="auto"/>
                <w:bottom w:val="none" w:sz="0" w:space="0" w:color="auto"/>
                <w:right w:val="none" w:sz="0" w:space="0" w:color="auto"/>
              </w:divBdr>
            </w:div>
            <w:div w:id="1321619723">
              <w:marLeft w:val="0"/>
              <w:marRight w:val="0"/>
              <w:marTop w:val="0"/>
              <w:marBottom w:val="0"/>
              <w:divBdr>
                <w:top w:val="none" w:sz="0" w:space="0" w:color="auto"/>
                <w:left w:val="none" w:sz="0" w:space="0" w:color="auto"/>
                <w:bottom w:val="none" w:sz="0" w:space="0" w:color="auto"/>
                <w:right w:val="none" w:sz="0" w:space="0" w:color="auto"/>
              </w:divBdr>
            </w:div>
            <w:div w:id="1359504324">
              <w:marLeft w:val="0"/>
              <w:marRight w:val="0"/>
              <w:marTop w:val="0"/>
              <w:marBottom w:val="0"/>
              <w:divBdr>
                <w:top w:val="none" w:sz="0" w:space="0" w:color="auto"/>
                <w:left w:val="none" w:sz="0" w:space="0" w:color="auto"/>
                <w:bottom w:val="none" w:sz="0" w:space="0" w:color="auto"/>
                <w:right w:val="none" w:sz="0" w:space="0" w:color="auto"/>
              </w:divBdr>
            </w:div>
            <w:div w:id="1453132097">
              <w:marLeft w:val="0"/>
              <w:marRight w:val="0"/>
              <w:marTop w:val="0"/>
              <w:marBottom w:val="0"/>
              <w:divBdr>
                <w:top w:val="none" w:sz="0" w:space="0" w:color="auto"/>
                <w:left w:val="none" w:sz="0" w:space="0" w:color="auto"/>
                <w:bottom w:val="none" w:sz="0" w:space="0" w:color="auto"/>
                <w:right w:val="none" w:sz="0" w:space="0" w:color="auto"/>
              </w:divBdr>
            </w:div>
            <w:div w:id="1499887085">
              <w:marLeft w:val="0"/>
              <w:marRight w:val="0"/>
              <w:marTop w:val="0"/>
              <w:marBottom w:val="0"/>
              <w:divBdr>
                <w:top w:val="none" w:sz="0" w:space="0" w:color="auto"/>
                <w:left w:val="none" w:sz="0" w:space="0" w:color="auto"/>
                <w:bottom w:val="none" w:sz="0" w:space="0" w:color="auto"/>
                <w:right w:val="none" w:sz="0" w:space="0" w:color="auto"/>
              </w:divBdr>
            </w:div>
            <w:div w:id="1570193747">
              <w:marLeft w:val="0"/>
              <w:marRight w:val="0"/>
              <w:marTop w:val="0"/>
              <w:marBottom w:val="0"/>
              <w:divBdr>
                <w:top w:val="none" w:sz="0" w:space="0" w:color="auto"/>
                <w:left w:val="none" w:sz="0" w:space="0" w:color="auto"/>
                <w:bottom w:val="none" w:sz="0" w:space="0" w:color="auto"/>
                <w:right w:val="none" w:sz="0" w:space="0" w:color="auto"/>
              </w:divBdr>
            </w:div>
            <w:div w:id="1585216183">
              <w:marLeft w:val="0"/>
              <w:marRight w:val="0"/>
              <w:marTop w:val="0"/>
              <w:marBottom w:val="0"/>
              <w:divBdr>
                <w:top w:val="none" w:sz="0" w:space="0" w:color="auto"/>
                <w:left w:val="none" w:sz="0" w:space="0" w:color="auto"/>
                <w:bottom w:val="none" w:sz="0" w:space="0" w:color="auto"/>
                <w:right w:val="none" w:sz="0" w:space="0" w:color="auto"/>
              </w:divBdr>
            </w:div>
            <w:div w:id="1644381634">
              <w:marLeft w:val="0"/>
              <w:marRight w:val="0"/>
              <w:marTop w:val="0"/>
              <w:marBottom w:val="0"/>
              <w:divBdr>
                <w:top w:val="none" w:sz="0" w:space="0" w:color="auto"/>
                <w:left w:val="none" w:sz="0" w:space="0" w:color="auto"/>
                <w:bottom w:val="none" w:sz="0" w:space="0" w:color="auto"/>
                <w:right w:val="none" w:sz="0" w:space="0" w:color="auto"/>
              </w:divBdr>
            </w:div>
            <w:div w:id="1691373679">
              <w:marLeft w:val="0"/>
              <w:marRight w:val="0"/>
              <w:marTop w:val="0"/>
              <w:marBottom w:val="0"/>
              <w:divBdr>
                <w:top w:val="none" w:sz="0" w:space="0" w:color="auto"/>
                <w:left w:val="none" w:sz="0" w:space="0" w:color="auto"/>
                <w:bottom w:val="none" w:sz="0" w:space="0" w:color="auto"/>
                <w:right w:val="none" w:sz="0" w:space="0" w:color="auto"/>
              </w:divBdr>
            </w:div>
            <w:div w:id="1699626940">
              <w:marLeft w:val="0"/>
              <w:marRight w:val="0"/>
              <w:marTop w:val="0"/>
              <w:marBottom w:val="0"/>
              <w:divBdr>
                <w:top w:val="none" w:sz="0" w:space="0" w:color="auto"/>
                <w:left w:val="none" w:sz="0" w:space="0" w:color="auto"/>
                <w:bottom w:val="none" w:sz="0" w:space="0" w:color="auto"/>
                <w:right w:val="none" w:sz="0" w:space="0" w:color="auto"/>
              </w:divBdr>
            </w:div>
            <w:div w:id="1799445067">
              <w:marLeft w:val="0"/>
              <w:marRight w:val="0"/>
              <w:marTop w:val="0"/>
              <w:marBottom w:val="0"/>
              <w:divBdr>
                <w:top w:val="none" w:sz="0" w:space="0" w:color="auto"/>
                <w:left w:val="none" w:sz="0" w:space="0" w:color="auto"/>
                <w:bottom w:val="none" w:sz="0" w:space="0" w:color="auto"/>
                <w:right w:val="none" w:sz="0" w:space="0" w:color="auto"/>
              </w:divBdr>
            </w:div>
            <w:div w:id="1808470037">
              <w:marLeft w:val="0"/>
              <w:marRight w:val="0"/>
              <w:marTop w:val="0"/>
              <w:marBottom w:val="0"/>
              <w:divBdr>
                <w:top w:val="none" w:sz="0" w:space="0" w:color="auto"/>
                <w:left w:val="none" w:sz="0" w:space="0" w:color="auto"/>
                <w:bottom w:val="none" w:sz="0" w:space="0" w:color="auto"/>
                <w:right w:val="none" w:sz="0" w:space="0" w:color="auto"/>
              </w:divBdr>
            </w:div>
            <w:div w:id="1851870611">
              <w:marLeft w:val="0"/>
              <w:marRight w:val="0"/>
              <w:marTop w:val="0"/>
              <w:marBottom w:val="0"/>
              <w:divBdr>
                <w:top w:val="none" w:sz="0" w:space="0" w:color="auto"/>
                <w:left w:val="none" w:sz="0" w:space="0" w:color="auto"/>
                <w:bottom w:val="none" w:sz="0" w:space="0" w:color="auto"/>
                <w:right w:val="none" w:sz="0" w:space="0" w:color="auto"/>
              </w:divBdr>
            </w:div>
            <w:div w:id="1911496917">
              <w:marLeft w:val="0"/>
              <w:marRight w:val="0"/>
              <w:marTop w:val="0"/>
              <w:marBottom w:val="0"/>
              <w:divBdr>
                <w:top w:val="none" w:sz="0" w:space="0" w:color="auto"/>
                <w:left w:val="none" w:sz="0" w:space="0" w:color="auto"/>
                <w:bottom w:val="none" w:sz="0" w:space="0" w:color="auto"/>
                <w:right w:val="none" w:sz="0" w:space="0" w:color="auto"/>
              </w:divBdr>
            </w:div>
            <w:div w:id="1944802129">
              <w:marLeft w:val="0"/>
              <w:marRight w:val="0"/>
              <w:marTop w:val="0"/>
              <w:marBottom w:val="0"/>
              <w:divBdr>
                <w:top w:val="none" w:sz="0" w:space="0" w:color="auto"/>
                <w:left w:val="none" w:sz="0" w:space="0" w:color="auto"/>
                <w:bottom w:val="none" w:sz="0" w:space="0" w:color="auto"/>
                <w:right w:val="none" w:sz="0" w:space="0" w:color="auto"/>
              </w:divBdr>
            </w:div>
            <w:div w:id="1962028988">
              <w:marLeft w:val="0"/>
              <w:marRight w:val="0"/>
              <w:marTop w:val="0"/>
              <w:marBottom w:val="0"/>
              <w:divBdr>
                <w:top w:val="none" w:sz="0" w:space="0" w:color="auto"/>
                <w:left w:val="none" w:sz="0" w:space="0" w:color="auto"/>
                <w:bottom w:val="none" w:sz="0" w:space="0" w:color="auto"/>
                <w:right w:val="none" w:sz="0" w:space="0" w:color="auto"/>
              </w:divBdr>
            </w:div>
            <w:div w:id="1982029276">
              <w:marLeft w:val="0"/>
              <w:marRight w:val="0"/>
              <w:marTop w:val="0"/>
              <w:marBottom w:val="0"/>
              <w:divBdr>
                <w:top w:val="none" w:sz="0" w:space="0" w:color="auto"/>
                <w:left w:val="none" w:sz="0" w:space="0" w:color="auto"/>
                <w:bottom w:val="none" w:sz="0" w:space="0" w:color="auto"/>
                <w:right w:val="none" w:sz="0" w:space="0" w:color="auto"/>
              </w:divBdr>
            </w:div>
            <w:div w:id="2032796408">
              <w:marLeft w:val="0"/>
              <w:marRight w:val="0"/>
              <w:marTop w:val="0"/>
              <w:marBottom w:val="0"/>
              <w:divBdr>
                <w:top w:val="none" w:sz="0" w:space="0" w:color="auto"/>
                <w:left w:val="none" w:sz="0" w:space="0" w:color="auto"/>
                <w:bottom w:val="none" w:sz="0" w:space="0" w:color="auto"/>
                <w:right w:val="none" w:sz="0" w:space="0" w:color="auto"/>
              </w:divBdr>
            </w:div>
            <w:div w:id="2034719815">
              <w:marLeft w:val="0"/>
              <w:marRight w:val="0"/>
              <w:marTop w:val="0"/>
              <w:marBottom w:val="0"/>
              <w:divBdr>
                <w:top w:val="none" w:sz="0" w:space="0" w:color="auto"/>
                <w:left w:val="none" w:sz="0" w:space="0" w:color="auto"/>
                <w:bottom w:val="none" w:sz="0" w:space="0" w:color="auto"/>
                <w:right w:val="none" w:sz="0" w:space="0" w:color="auto"/>
              </w:divBdr>
            </w:div>
            <w:div w:id="2117406860">
              <w:marLeft w:val="0"/>
              <w:marRight w:val="0"/>
              <w:marTop w:val="0"/>
              <w:marBottom w:val="0"/>
              <w:divBdr>
                <w:top w:val="none" w:sz="0" w:space="0" w:color="auto"/>
                <w:left w:val="none" w:sz="0" w:space="0" w:color="auto"/>
                <w:bottom w:val="none" w:sz="0" w:space="0" w:color="auto"/>
                <w:right w:val="none" w:sz="0" w:space="0" w:color="auto"/>
              </w:divBdr>
            </w:div>
            <w:div w:id="2141337037">
              <w:marLeft w:val="0"/>
              <w:marRight w:val="0"/>
              <w:marTop w:val="0"/>
              <w:marBottom w:val="0"/>
              <w:divBdr>
                <w:top w:val="none" w:sz="0" w:space="0" w:color="auto"/>
                <w:left w:val="none" w:sz="0" w:space="0" w:color="auto"/>
                <w:bottom w:val="none" w:sz="0" w:space="0" w:color="auto"/>
                <w:right w:val="none" w:sz="0" w:space="0" w:color="auto"/>
              </w:divBdr>
            </w:div>
            <w:div w:id="214453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571463">
      <w:bodyDiv w:val="1"/>
      <w:marLeft w:val="0"/>
      <w:marRight w:val="0"/>
      <w:marTop w:val="0"/>
      <w:marBottom w:val="0"/>
      <w:divBdr>
        <w:top w:val="none" w:sz="0" w:space="0" w:color="auto"/>
        <w:left w:val="none" w:sz="0" w:space="0" w:color="auto"/>
        <w:bottom w:val="none" w:sz="0" w:space="0" w:color="auto"/>
        <w:right w:val="none" w:sz="0" w:space="0" w:color="auto"/>
      </w:divBdr>
      <w:divsChild>
        <w:div w:id="1695419504">
          <w:marLeft w:val="0"/>
          <w:marRight w:val="0"/>
          <w:marTop w:val="0"/>
          <w:marBottom w:val="0"/>
          <w:divBdr>
            <w:top w:val="none" w:sz="0" w:space="0" w:color="auto"/>
            <w:left w:val="none" w:sz="0" w:space="0" w:color="auto"/>
            <w:bottom w:val="none" w:sz="0" w:space="0" w:color="auto"/>
            <w:right w:val="none" w:sz="0" w:space="0" w:color="auto"/>
          </w:divBdr>
          <w:divsChild>
            <w:div w:id="174613086">
              <w:marLeft w:val="0"/>
              <w:marRight w:val="0"/>
              <w:marTop w:val="0"/>
              <w:marBottom w:val="0"/>
              <w:divBdr>
                <w:top w:val="none" w:sz="0" w:space="0" w:color="auto"/>
                <w:left w:val="none" w:sz="0" w:space="0" w:color="auto"/>
                <w:bottom w:val="none" w:sz="0" w:space="0" w:color="auto"/>
                <w:right w:val="none" w:sz="0" w:space="0" w:color="auto"/>
              </w:divBdr>
            </w:div>
            <w:div w:id="408817797">
              <w:marLeft w:val="0"/>
              <w:marRight w:val="0"/>
              <w:marTop w:val="0"/>
              <w:marBottom w:val="0"/>
              <w:divBdr>
                <w:top w:val="none" w:sz="0" w:space="0" w:color="auto"/>
                <w:left w:val="none" w:sz="0" w:space="0" w:color="auto"/>
                <w:bottom w:val="none" w:sz="0" w:space="0" w:color="auto"/>
                <w:right w:val="none" w:sz="0" w:space="0" w:color="auto"/>
              </w:divBdr>
            </w:div>
            <w:div w:id="624316143">
              <w:marLeft w:val="0"/>
              <w:marRight w:val="0"/>
              <w:marTop w:val="0"/>
              <w:marBottom w:val="0"/>
              <w:divBdr>
                <w:top w:val="none" w:sz="0" w:space="0" w:color="auto"/>
                <w:left w:val="none" w:sz="0" w:space="0" w:color="auto"/>
                <w:bottom w:val="none" w:sz="0" w:space="0" w:color="auto"/>
                <w:right w:val="none" w:sz="0" w:space="0" w:color="auto"/>
              </w:divBdr>
            </w:div>
            <w:div w:id="654844282">
              <w:marLeft w:val="0"/>
              <w:marRight w:val="0"/>
              <w:marTop w:val="0"/>
              <w:marBottom w:val="0"/>
              <w:divBdr>
                <w:top w:val="none" w:sz="0" w:space="0" w:color="auto"/>
                <w:left w:val="none" w:sz="0" w:space="0" w:color="auto"/>
                <w:bottom w:val="none" w:sz="0" w:space="0" w:color="auto"/>
                <w:right w:val="none" w:sz="0" w:space="0" w:color="auto"/>
              </w:divBdr>
            </w:div>
            <w:div w:id="707871924">
              <w:marLeft w:val="0"/>
              <w:marRight w:val="0"/>
              <w:marTop w:val="0"/>
              <w:marBottom w:val="0"/>
              <w:divBdr>
                <w:top w:val="none" w:sz="0" w:space="0" w:color="auto"/>
                <w:left w:val="none" w:sz="0" w:space="0" w:color="auto"/>
                <w:bottom w:val="none" w:sz="0" w:space="0" w:color="auto"/>
                <w:right w:val="none" w:sz="0" w:space="0" w:color="auto"/>
              </w:divBdr>
            </w:div>
            <w:div w:id="771323768">
              <w:marLeft w:val="0"/>
              <w:marRight w:val="0"/>
              <w:marTop w:val="0"/>
              <w:marBottom w:val="0"/>
              <w:divBdr>
                <w:top w:val="none" w:sz="0" w:space="0" w:color="auto"/>
                <w:left w:val="none" w:sz="0" w:space="0" w:color="auto"/>
                <w:bottom w:val="none" w:sz="0" w:space="0" w:color="auto"/>
                <w:right w:val="none" w:sz="0" w:space="0" w:color="auto"/>
              </w:divBdr>
            </w:div>
            <w:div w:id="1299798809">
              <w:marLeft w:val="0"/>
              <w:marRight w:val="0"/>
              <w:marTop w:val="0"/>
              <w:marBottom w:val="0"/>
              <w:divBdr>
                <w:top w:val="none" w:sz="0" w:space="0" w:color="auto"/>
                <w:left w:val="none" w:sz="0" w:space="0" w:color="auto"/>
                <w:bottom w:val="none" w:sz="0" w:space="0" w:color="auto"/>
                <w:right w:val="none" w:sz="0" w:space="0" w:color="auto"/>
              </w:divBdr>
            </w:div>
            <w:div w:id="1303542693">
              <w:marLeft w:val="0"/>
              <w:marRight w:val="0"/>
              <w:marTop w:val="0"/>
              <w:marBottom w:val="0"/>
              <w:divBdr>
                <w:top w:val="none" w:sz="0" w:space="0" w:color="auto"/>
                <w:left w:val="none" w:sz="0" w:space="0" w:color="auto"/>
                <w:bottom w:val="none" w:sz="0" w:space="0" w:color="auto"/>
                <w:right w:val="none" w:sz="0" w:space="0" w:color="auto"/>
              </w:divBdr>
            </w:div>
            <w:div w:id="1422988819">
              <w:marLeft w:val="0"/>
              <w:marRight w:val="0"/>
              <w:marTop w:val="0"/>
              <w:marBottom w:val="0"/>
              <w:divBdr>
                <w:top w:val="none" w:sz="0" w:space="0" w:color="auto"/>
                <w:left w:val="none" w:sz="0" w:space="0" w:color="auto"/>
                <w:bottom w:val="none" w:sz="0" w:space="0" w:color="auto"/>
                <w:right w:val="none" w:sz="0" w:space="0" w:color="auto"/>
              </w:divBdr>
            </w:div>
            <w:div w:id="1448506889">
              <w:marLeft w:val="0"/>
              <w:marRight w:val="0"/>
              <w:marTop w:val="0"/>
              <w:marBottom w:val="0"/>
              <w:divBdr>
                <w:top w:val="none" w:sz="0" w:space="0" w:color="auto"/>
                <w:left w:val="none" w:sz="0" w:space="0" w:color="auto"/>
                <w:bottom w:val="none" w:sz="0" w:space="0" w:color="auto"/>
                <w:right w:val="none" w:sz="0" w:space="0" w:color="auto"/>
              </w:divBdr>
            </w:div>
            <w:div w:id="1469471304">
              <w:marLeft w:val="0"/>
              <w:marRight w:val="0"/>
              <w:marTop w:val="0"/>
              <w:marBottom w:val="0"/>
              <w:divBdr>
                <w:top w:val="none" w:sz="0" w:space="0" w:color="auto"/>
                <w:left w:val="none" w:sz="0" w:space="0" w:color="auto"/>
                <w:bottom w:val="none" w:sz="0" w:space="0" w:color="auto"/>
                <w:right w:val="none" w:sz="0" w:space="0" w:color="auto"/>
              </w:divBdr>
            </w:div>
            <w:div w:id="1556353956">
              <w:marLeft w:val="0"/>
              <w:marRight w:val="0"/>
              <w:marTop w:val="0"/>
              <w:marBottom w:val="0"/>
              <w:divBdr>
                <w:top w:val="none" w:sz="0" w:space="0" w:color="auto"/>
                <w:left w:val="none" w:sz="0" w:space="0" w:color="auto"/>
                <w:bottom w:val="none" w:sz="0" w:space="0" w:color="auto"/>
                <w:right w:val="none" w:sz="0" w:space="0" w:color="auto"/>
              </w:divBdr>
            </w:div>
            <w:div w:id="1560171414">
              <w:marLeft w:val="0"/>
              <w:marRight w:val="0"/>
              <w:marTop w:val="0"/>
              <w:marBottom w:val="0"/>
              <w:divBdr>
                <w:top w:val="none" w:sz="0" w:space="0" w:color="auto"/>
                <w:left w:val="none" w:sz="0" w:space="0" w:color="auto"/>
                <w:bottom w:val="none" w:sz="0" w:space="0" w:color="auto"/>
                <w:right w:val="none" w:sz="0" w:space="0" w:color="auto"/>
              </w:divBdr>
            </w:div>
            <w:div w:id="1587378024">
              <w:marLeft w:val="0"/>
              <w:marRight w:val="0"/>
              <w:marTop w:val="0"/>
              <w:marBottom w:val="0"/>
              <w:divBdr>
                <w:top w:val="none" w:sz="0" w:space="0" w:color="auto"/>
                <w:left w:val="none" w:sz="0" w:space="0" w:color="auto"/>
                <w:bottom w:val="none" w:sz="0" w:space="0" w:color="auto"/>
                <w:right w:val="none" w:sz="0" w:space="0" w:color="auto"/>
              </w:divBdr>
            </w:div>
            <w:div w:id="1610043900">
              <w:marLeft w:val="0"/>
              <w:marRight w:val="0"/>
              <w:marTop w:val="0"/>
              <w:marBottom w:val="0"/>
              <w:divBdr>
                <w:top w:val="none" w:sz="0" w:space="0" w:color="auto"/>
                <w:left w:val="none" w:sz="0" w:space="0" w:color="auto"/>
                <w:bottom w:val="none" w:sz="0" w:space="0" w:color="auto"/>
                <w:right w:val="none" w:sz="0" w:space="0" w:color="auto"/>
              </w:divBdr>
            </w:div>
            <w:div w:id="1614820390">
              <w:marLeft w:val="0"/>
              <w:marRight w:val="0"/>
              <w:marTop w:val="0"/>
              <w:marBottom w:val="0"/>
              <w:divBdr>
                <w:top w:val="none" w:sz="0" w:space="0" w:color="auto"/>
                <w:left w:val="none" w:sz="0" w:space="0" w:color="auto"/>
                <w:bottom w:val="none" w:sz="0" w:space="0" w:color="auto"/>
                <w:right w:val="none" w:sz="0" w:space="0" w:color="auto"/>
              </w:divBdr>
            </w:div>
            <w:div w:id="1664430901">
              <w:marLeft w:val="0"/>
              <w:marRight w:val="0"/>
              <w:marTop w:val="0"/>
              <w:marBottom w:val="0"/>
              <w:divBdr>
                <w:top w:val="none" w:sz="0" w:space="0" w:color="auto"/>
                <w:left w:val="none" w:sz="0" w:space="0" w:color="auto"/>
                <w:bottom w:val="none" w:sz="0" w:space="0" w:color="auto"/>
                <w:right w:val="none" w:sz="0" w:space="0" w:color="auto"/>
              </w:divBdr>
            </w:div>
            <w:div w:id="1821144015">
              <w:marLeft w:val="0"/>
              <w:marRight w:val="0"/>
              <w:marTop w:val="0"/>
              <w:marBottom w:val="0"/>
              <w:divBdr>
                <w:top w:val="none" w:sz="0" w:space="0" w:color="auto"/>
                <w:left w:val="none" w:sz="0" w:space="0" w:color="auto"/>
                <w:bottom w:val="none" w:sz="0" w:space="0" w:color="auto"/>
                <w:right w:val="none" w:sz="0" w:space="0" w:color="auto"/>
              </w:divBdr>
            </w:div>
            <w:div w:id="1913081307">
              <w:marLeft w:val="0"/>
              <w:marRight w:val="0"/>
              <w:marTop w:val="0"/>
              <w:marBottom w:val="0"/>
              <w:divBdr>
                <w:top w:val="none" w:sz="0" w:space="0" w:color="auto"/>
                <w:left w:val="none" w:sz="0" w:space="0" w:color="auto"/>
                <w:bottom w:val="none" w:sz="0" w:space="0" w:color="auto"/>
                <w:right w:val="none" w:sz="0" w:space="0" w:color="auto"/>
              </w:divBdr>
            </w:div>
            <w:div w:id="212703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025961">
      <w:bodyDiv w:val="1"/>
      <w:marLeft w:val="0"/>
      <w:marRight w:val="0"/>
      <w:marTop w:val="0"/>
      <w:marBottom w:val="0"/>
      <w:divBdr>
        <w:top w:val="none" w:sz="0" w:space="0" w:color="auto"/>
        <w:left w:val="none" w:sz="0" w:space="0" w:color="auto"/>
        <w:bottom w:val="none" w:sz="0" w:space="0" w:color="auto"/>
        <w:right w:val="none" w:sz="0" w:space="0" w:color="auto"/>
      </w:divBdr>
    </w:div>
    <w:div w:id="1177498376">
      <w:bodyDiv w:val="1"/>
      <w:marLeft w:val="0"/>
      <w:marRight w:val="0"/>
      <w:marTop w:val="0"/>
      <w:marBottom w:val="0"/>
      <w:divBdr>
        <w:top w:val="none" w:sz="0" w:space="0" w:color="auto"/>
        <w:left w:val="none" w:sz="0" w:space="0" w:color="auto"/>
        <w:bottom w:val="none" w:sz="0" w:space="0" w:color="auto"/>
        <w:right w:val="none" w:sz="0" w:space="0" w:color="auto"/>
      </w:divBdr>
    </w:div>
    <w:div w:id="1216047634">
      <w:bodyDiv w:val="1"/>
      <w:marLeft w:val="0"/>
      <w:marRight w:val="0"/>
      <w:marTop w:val="0"/>
      <w:marBottom w:val="0"/>
      <w:divBdr>
        <w:top w:val="none" w:sz="0" w:space="0" w:color="auto"/>
        <w:left w:val="none" w:sz="0" w:space="0" w:color="auto"/>
        <w:bottom w:val="none" w:sz="0" w:space="0" w:color="auto"/>
        <w:right w:val="none" w:sz="0" w:space="0" w:color="auto"/>
      </w:divBdr>
      <w:divsChild>
        <w:div w:id="760835642">
          <w:marLeft w:val="0"/>
          <w:marRight w:val="0"/>
          <w:marTop w:val="0"/>
          <w:marBottom w:val="0"/>
          <w:divBdr>
            <w:top w:val="none" w:sz="0" w:space="0" w:color="auto"/>
            <w:left w:val="none" w:sz="0" w:space="0" w:color="auto"/>
            <w:bottom w:val="none" w:sz="0" w:space="0" w:color="auto"/>
            <w:right w:val="none" w:sz="0" w:space="0" w:color="auto"/>
          </w:divBdr>
          <w:divsChild>
            <w:div w:id="1119642280">
              <w:marLeft w:val="0"/>
              <w:marRight w:val="0"/>
              <w:marTop w:val="0"/>
              <w:marBottom w:val="0"/>
              <w:divBdr>
                <w:top w:val="none" w:sz="0" w:space="0" w:color="auto"/>
                <w:left w:val="none" w:sz="0" w:space="0" w:color="auto"/>
                <w:bottom w:val="none" w:sz="0" w:space="0" w:color="auto"/>
                <w:right w:val="none" w:sz="0" w:space="0" w:color="auto"/>
              </w:divBdr>
            </w:div>
            <w:div w:id="1690567964">
              <w:marLeft w:val="0"/>
              <w:marRight w:val="0"/>
              <w:marTop w:val="0"/>
              <w:marBottom w:val="0"/>
              <w:divBdr>
                <w:top w:val="none" w:sz="0" w:space="0" w:color="auto"/>
                <w:left w:val="none" w:sz="0" w:space="0" w:color="auto"/>
                <w:bottom w:val="none" w:sz="0" w:space="0" w:color="auto"/>
                <w:right w:val="none" w:sz="0" w:space="0" w:color="auto"/>
              </w:divBdr>
            </w:div>
            <w:div w:id="192424681">
              <w:marLeft w:val="0"/>
              <w:marRight w:val="0"/>
              <w:marTop w:val="0"/>
              <w:marBottom w:val="0"/>
              <w:divBdr>
                <w:top w:val="none" w:sz="0" w:space="0" w:color="auto"/>
                <w:left w:val="none" w:sz="0" w:space="0" w:color="auto"/>
                <w:bottom w:val="none" w:sz="0" w:space="0" w:color="auto"/>
                <w:right w:val="none" w:sz="0" w:space="0" w:color="auto"/>
              </w:divBdr>
            </w:div>
            <w:div w:id="1225068347">
              <w:marLeft w:val="0"/>
              <w:marRight w:val="0"/>
              <w:marTop w:val="0"/>
              <w:marBottom w:val="0"/>
              <w:divBdr>
                <w:top w:val="none" w:sz="0" w:space="0" w:color="auto"/>
                <w:left w:val="none" w:sz="0" w:space="0" w:color="auto"/>
                <w:bottom w:val="none" w:sz="0" w:space="0" w:color="auto"/>
                <w:right w:val="none" w:sz="0" w:space="0" w:color="auto"/>
              </w:divBdr>
            </w:div>
            <w:div w:id="1699046280">
              <w:marLeft w:val="0"/>
              <w:marRight w:val="0"/>
              <w:marTop w:val="0"/>
              <w:marBottom w:val="0"/>
              <w:divBdr>
                <w:top w:val="none" w:sz="0" w:space="0" w:color="auto"/>
                <w:left w:val="none" w:sz="0" w:space="0" w:color="auto"/>
                <w:bottom w:val="none" w:sz="0" w:space="0" w:color="auto"/>
                <w:right w:val="none" w:sz="0" w:space="0" w:color="auto"/>
              </w:divBdr>
            </w:div>
            <w:div w:id="1949581383">
              <w:marLeft w:val="0"/>
              <w:marRight w:val="0"/>
              <w:marTop w:val="0"/>
              <w:marBottom w:val="0"/>
              <w:divBdr>
                <w:top w:val="none" w:sz="0" w:space="0" w:color="auto"/>
                <w:left w:val="none" w:sz="0" w:space="0" w:color="auto"/>
                <w:bottom w:val="none" w:sz="0" w:space="0" w:color="auto"/>
                <w:right w:val="none" w:sz="0" w:space="0" w:color="auto"/>
              </w:divBdr>
            </w:div>
            <w:div w:id="1888754618">
              <w:marLeft w:val="0"/>
              <w:marRight w:val="0"/>
              <w:marTop w:val="0"/>
              <w:marBottom w:val="0"/>
              <w:divBdr>
                <w:top w:val="none" w:sz="0" w:space="0" w:color="auto"/>
                <w:left w:val="none" w:sz="0" w:space="0" w:color="auto"/>
                <w:bottom w:val="none" w:sz="0" w:space="0" w:color="auto"/>
                <w:right w:val="none" w:sz="0" w:space="0" w:color="auto"/>
              </w:divBdr>
            </w:div>
            <w:div w:id="1316884026">
              <w:marLeft w:val="0"/>
              <w:marRight w:val="0"/>
              <w:marTop w:val="0"/>
              <w:marBottom w:val="0"/>
              <w:divBdr>
                <w:top w:val="none" w:sz="0" w:space="0" w:color="auto"/>
                <w:left w:val="none" w:sz="0" w:space="0" w:color="auto"/>
                <w:bottom w:val="none" w:sz="0" w:space="0" w:color="auto"/>
                <w:right w:val="none" w:sz="0" w:space="0" w:color="auto"/>
              </w:divBdr>
            </w:div>
            <w:div w:id="1082529683">
              <w:marLeft w:val="0"/>
              <w:marRight w:val="0"/>
              <w:marTop w:val="0"/>
              <w:marBottom w:val="0"/>
              <w:divBdr>
                <w:top w:val="none" w:sz="0" w:space="0" w:color="auto"/>
                <w:left w:val="none" w:sz="0" w:space="0" w:color="auto"/>
                <w:bottom w:val="none" w:sz="0" w:space="0" w:color="auto"/>
                <w:right w:val="none" w:sz="0" w:space="0" w:color="auto"/>
              </w:divBdr>
            </w:div>
            <w:div w:id="1690256883">
              <w:marLeft w:val="0"/>
              <w:marRight w:val="0"/>
              <w:marTop w:val="0"/>
              <w:marBottom w:val="0"/>
              <w:divBdr>
                <w:top w:val="none" w:sz="0" w:space="0" w:color="auto"/>
                <w:left w:val="none" w:sz="0" w:space="0" w:color="auto"/>
                <w:bottom w:val="none" w:sz="0" w:space="0" w:color="auto"/>
                <w:right w:val="none" w:sz="0" w:space="0" w:color="auto"/>
              </w:divBdr>
            </w:div>
            <w:div w:id="397560641">
              <w:marLeft w:val="0"/>
              <w:marRight w:val="0"/>
              <w:marTop w:val="0"/>
              <w:marBottom w:val="0"/>
              <w:divBdr>
                <w:top w:val="none" w:sz="0" w:space="0" w:color="auto"/>
                <w:left w:val="none" w:sz="0" w:space="0" w:color="auto"/>
                <w:bottom w:val="none" w:sz="0" w:space="0" w:color="auto"/>
                <w:right w:val="none" w:sz="0" w:space="0" w:color="auto"/>
              </w:divBdr>
            </w:div>
            <w:div w:id="68054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499931">
      <w:bodyDiv w:val="1"/>
      <w:marLeft w:val="0"/>
      <w:marRight w:val="0"/>
      <w:marTop w:val="0"/>
      <w:marBottom w:val="0"/>
      <w:divBdr>
        <w:top w:val="none" w:sz="0" w:space="0" w:color="auto"/>
        <w:left w:val="none" w:sz="0" w:space="0" w:color="auto"/>
        <w:bottom w:val="none" w:sz="0" w:space="0" w:color="auto"/>
        <w:right w:val="none" w:sz="0" w:space="0" w:color="auto"/>
      </w:divBdr>
      <w:divsChild>
        <w:div w:id="2047942600">
          <w:marLeft w:val="0"/>
          <w:marRight w:val="0"/>
          <w:marTop w:val="0"/>
          <w:marBottom w:val="0"/>
          <w:divBdr>
            <w:top w:val="none" w:sz="0" w:space="0" w:color="auto"/>
            <w:left w:val="none" w:sz="0" w:space="0" w:color="auto"/>
            <w:bottom w:val="none" w:sz="0" w:space="0" w:color="auto"/>
            <w:right w:val="none" w:sz="0" w:space="0" w:color="auto"/>
          </w:divBdr>
          <w:divsChild>
            <w:div w:id="80219477">
              <w:marLeft w:val="0"/>
              <w:marRight w:val="0"/>
              <w:marTop w:val="0"/>
              <w:marBottom w:val="0"/>
              <w:divBdr>
                <w:top w:val="none" w:sz="0" w:space="0" w:color="auto"/>
                <w:left w:val="none" w:sz="0" w:space="0" w:color="auto"/>
                <w:bottom w:val="none" w:sz="0" w:space="0" w:color="auto"/>
                <w:right w:val="none" w:sz="0" w:space="0" w:color="auto"/>
              </w:divBdr>
            </w:div>
            <w:div w:id="94181920">
              <w:marLeft w:val="0"/>
              <w:marRight w:val="0"/>
              <w:marTop w:val="0"/>
              <w:marBottom w:val="0"/>
              <w:divBdr>
                <w:top w:val="none" w:sz="0" w:space="0" w:color="auto"/>
                <w:left w:val="none" w:sz="0" w:space="0" w:color="auto"/>
                <w:bottom w:val="none" w:sz="0" w:space="0" w:color="auto"/>
                <w:right w:val="none" w:sz="0" w:space="0" w:color="auto"/>
              </w:divBdr>
            </w:div>
            <w:div w:id="152533448">
              <w:marLeft w:val="0"/>
              <w:marRight w:val="0"/>
              <w:marTop w:val="0"/>
              <w:marBottom w:val="0"/>
              <w:divBdr>
                <w:top w:val="none" w:sz="0" w:space="0" w:color="auto"/>
                <w:left w:val="none" w:sz="0" w:space="0" w:color="auto"/>
                <w:bottom w:val="none" w:sz="0" w:space="0" w:color="auto"/>
                <w:right w:val="none" w:sz="0" w:space="0" w:color="auto"/>
              </w:divBdr>
            </w:div>
            <w:div w:id="285088576">
              <w:marLeft w:val="0"/>
              <w:marRight w:val="0"/>
              <w:marTop w:val="0"/>
              <w:marBottom w:val="0"/>
              <w:divBdr>
                <w:top w:val="none" w:sz="0" w:space="0" w:color="auto"/>
                <w:left w:val="none" w:sz="0" w:space="0" w:color="auto"/>
                <w:bottom w:val="none" w:sz="0" w:space="0" w:color="auto"/>
                <w:right w:val="none" w:sz="0" w:space="0" w:color="auto"/>
              </w:divBdr>
            </w:div>
            <w:div w:id="430048590">
              <w:marLeft w:val="0"/>
              <w:marRight w:val="0"/>
              <w:marTop w:val="0"/>
              <w:marBottom w:val="0"/>
              <w:divBdr>
                <w:top w:val="none" w:sz="0" w:space="0" w:color="auto"/>
                <w:left w:val="none" w:sz="0" w:space="0" w:color="auto"/>
                <w:bottom w:val="none" w:sz="0" w:space="0" w:color="auto"/>
                <w:right w:val="none" w:sz="0" w:space="0" w:color="auto"/>
              </w:divBdr>
            </w:div>
            <w:div w:id="553272135">
              <w:marLeft w:val="0"/>
              <w:marRight w:val="0"/>
              <w:marTop w:val="0"/>
              <w:marBottom w:val="0"/>
              <w:divBdr>
                <w:top w:val="none" w:sz="0" w:space="0" w:color="auto"/>
                <w:left w:val="none" w:sz="0" w:space="0" w:color="auto"/>
                <w:bottom w:val="none" w:sz="0" w:space="0" w:color="auto"/>
                <w:right w:val="none" w:sz="0" w:space="0" w:color="auto"/>
              </w:divBdr>
            </w:div>
            <w:div w:id="627660803">
              <w:marLeft w:val="0"/>
              <w:marRight w:val="0"/>
              <w:marTop w:val="0"/>
              <w:marBottom w:val="0"/>
              <w:divBdr>
                <w:top w:val="none" w:sz="0" w:space="0" w:color="auto"/>
                <w:left w:val="none" w:sz="0" w:space="0" w:color="auto"/>
                <w:bottom w:val="none" w:sz="0" w:space="0" w:color="auto"/>
                <w:right w:val="none" w:sz="0" w:space="0" w:color="auto"/>
              </w:divBdr>
            </w:div>
            <w:div w:id="871068390">
              <w:marLeft w:val="0"/>
              <w:marRight w:val="0"/>
              <w:marTop w:val="0"/>
              <w:marBottom w:val="0"/>
              <w:divBdr>
                <w:top w:val="none" w:sz="0" w:space="0" w:color="auto"/>
                <w:left w:val="none" w:sz="0" w:space="0" w:color="auto"/>
                <w:bottom w:val="none" w:sz="0" w:space="0" w:color="auto"/>
                <w:right w:val="none" w:sz="0" w:space="0" w:color="auto"/>
              </w:divBdr>
            </w:div>
            <w:div w:id="975185152">
              <w:marLeft w:val="0"/>
              <w:marRight w:val="0"/>
              <w:marTop w:val="0"/>
              <w:marBottom w:val="0"/>
              <w:divBdr>
                <w:top w:val="none" w:sz="0" w:space="0" w:color="auto"/>
                <w:left w:val="none" w:sz="0" w:space="0" w:color="auto"/>
                <w:bottom w:val="none" w:sz="0" w:space="0" w:color="auto"/>
                <w:right w:val="none" w:sz="0" w:space="0" w:color="auto"/>
              </w:divBdr>
            </w:div>
            <w:div w:id="1024019569">
              <w:marLeft w:val="0"/>
              <w:marRight w:val="0"/>
              <w:marTop w:val="0"/>
              <w:marBottom w:val="0"/>
              <w:divBdr>
                <w:top w:val="none" w:sz="0" w:space="0" w:color="auto"/>
                <w:left w:val="none" w:sz="0" w:space="0" w:color="auto"/>
                <w:bottom w:val="none" w:sz="0" w:space="0" w:color="auto"/>
                <w:right w:val="none" w:sz="0" w:space="0" w:color="auto"/>
              </w:divBdr>
            </w:div>
            <w:div w:id="1268318302">
              <w:marLeft w:val="0"/>
              <w:marRight w:val="0"/>
              <w:marTop w:val="0"/>
              <w:marBottom w:val="0"/>
              <w:divBdr>
                <w:top w:val="none" w:sz="0" w:space="0" w:color="auto"/>
                <w:left w:val="none" w:sz="0" w:space="0" w:color="auto"/>
                <w:bottom w:val="none" w:sz="0" w:space="0" w:color="auto"/>
                <w:right w:val="none" w:sz="0" w:space="0" w:color="auto"/>
              </w:divBdr>
            </w:div>
            <w:div w:id="1653682433">
              <w:marLeft w:val="0"/>
              <w:marRight w:val="0"/>
              <w:marTop w:val="0"/>
              <w:marBottom w:val="0"/>
              <w:divBdr>
                <w:top w:val="none" w:sz="0" w:space="0" w:color="auto"/>
                <w:left w:val="none" w:sz="0" w:space="0" w:color="auto"/>
                <w:bottom w:val="none" w:sz="0" w:space="0" w:color="auto"/>
                <w:right w:val="none" w:sz="0" w:space="0" w:color="auto"/>
              </w:divBdr>
            </w:div>
            <w:div w:id="1686247539">
              <w:marLeft w:val="0"/>
              <w:marRight w:val="0"/>
              <w:marTop w:val="0"/>
              <w:marBottom w:val="0"/>
              <w:divBdr>
                <w:top w:val="none" w:sz="0" w:space="0" w:color="auto"/>
                <w:left w:val="none" w:sz="0" w:space="0" w:color="auto"/>
                <w:bottom w:val="none" w:sz="0" w:space="0" w:color="auto"/>
                <w:right w:val="none" w:sz="0" w:space="0" w:color="auto"/>
              </w:divBdr>
            </w:div>
            <w:div w:id="1766337895">
              <w:marLeft w:val="0"/>
              <w:marRight w:val="0"/>
              <w:marTop w:val="0"/>
              <w:marBottom w:val="0"/>
              <w:divBdr>
                <w:top w:val="none" w:sz="0" w:space="0" w:color="auto"/>
                <w:left w:val="none" w:sz="0" w:space="0" w:color="auto"/>
                <w:bottom w:val="none" w:sz="0" w:space="0" w:color="auto"/>
                <w:right w:val="none" w:sz="0" w:space="0" w:color="auto"/>
              </w:divBdr>
            </w:div>
            <w:div w:id="1852139923">
              <w:marLeft w:val="0"/>
              <w:marRight w:val="0"/>
              <w:marTop w:val="0"/>
              <w:marBottom w:val="0"/>
              <w:divBdr>
                <w:top w:val="none" w:sz="0" w:space="0" w:color="auto"/>
                <w:left w:val="none" w:sz="0" w:space="0" w:color="auto"/>
                <w:bottom w:val="none" w:sz="0" w:space="0" w:color="auto"/>
                <w:right w:val="none" w:sz="0" w:space="0" w:color="auto"/>
              </w:divBdr>
            </w:div>
            <w:div w:id="1974214886">
              <w:marLeft w:val="0"/>
              <w:marRight w:val="0"/>
              <w:marTop w:val="0"/>
              <w:marBottom w:val="0"/>
              <w:divBdr>
                <w:top w:val="none" w:sz="0" w:space="0" w:color="auto"/>
                <w:left w:val="none" w:sz="0" w:space="0" w:color="auto"/>
                <w:bottom w:val="none" w:sz="0" w:space="0" w:color="auto"/>
                <w:right w:val="none" w:sz="0" w:space="0" w:color="auto"/>
              </w:divBdr>
            </w:div>
            <w:div w:id="2027975891">
              <w:marLeft w:val="0"/>
              <w:marRight w:val="0"/>
              <w:marTop w:val="0"/>
              <w:marBottom w:val="0"/>
              <w:divBdr>
                <w:top w:val="none" w:sz="0" w:space="0" w:color="auto"/>
                <w:left w:val="none" w:sz="0" w:space="0" w:color="auto"/>
                <w:bottom w:val="none" w:sz="0" w:space="0" w:color="auto"/>
                <w:right w:val="none" w:sz="0" w:space="0" w:color="auto"/>
              </w:divBdr>
            </w:div>
            <w:div w:id="2060736601">
              <w:marLeft w:val="0"/>
              <w:marRight w:val="0"/>
              <w:marTop w:val="0"/>
              <w:marBottom w:val="0"/>
              <w:divBdr>
                <w:top w:val="none" w:sz="0" w:space="0" w:color="auto"/>
                <w:left w:val="none" w:sz="0" w:space="0" w:color="auto"/>
                <w:bottom w:val="none" w:sz="0" w:space="0" w:color="auto"/>
                <w:right w:val="none" w:sz="0" w:space="0" w:color="auto"/>
              </w:divBdr>
            </w:div>
            <w:div w:id="2111199379">
              <w:marLeft w:val="0"/>
              <w:marRight w:val="0"/>
              <w:marTop w:val="0"/>
              <w:marBottom w:val="0"/>
              <w:divBdr>
                <w:top w:val="none" w:sz="0" w:space="0" w:color="auto"/>
                <w:left w:val="none" w:sz="0" w:space="0" w:color="auto"/>
                <w:bottom w:val="none" w:sz="0" w:space="0" w:color="auto"/>
                <w:right w:val="none" w:sz="0" w:space="0" w:color="auto"/>
              </w:divBdr>
            </w:div>
            <w:div w:id="212442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73135">
      <w:bodyDiv w:val="1"/>
      <w:marLeft w:val="0"/>
      <w:marRight w:val="0"/>
      <w:marTop w:val="0"/>
      <w:marBottom w:val="0"/>
      <w:divBdr>
        <w:top w:val="none" w:sz="0" w:space="0" w:color="auto"/>
        <w:left w:val="none" w:sz="0" w:space="0" w:color="auto"/>
        <w:bottom w:val="none" w:sz="0" w:space="0" w:color="auto"/>
        <w:right w:val="none" w:sz="0" w:space="0" w:color="auto"/>
      </w:divBdr>
    </w:div>
    <w:div w:id="1285651894">
      <w:bodyDiv w:val="1"/>
      <w:marLeft w:val="0"/>
      <w:marRight w:val="0"/>
      <w:marTop w:val="0"/>
      <w:marBottom w:val="0"/>
      <w:divBdr>
        <w:top w:val="none" w:sz="0" w:space="0" w:color="auto"/>
        <w:left w:val="none" w:sz="0" w:space="0" w:color="auto"/>
        <w:bottom w:val="none" w:sz="0" w:space="0" w:color="auto"/>
        <w:right w:val="none" w:sz="0" w:space="0" w:color="auto"/>
      </w:divBdr>
    </w:div>
    <w:div w:id="1337265964">
      <w:bodyDiv w:val="1"/>
      <w:marLeft w:val="0"/>
      <w:marRight w:val="0"/>
      <w:marTop w:val="0"/>
      <w:marBottom w:val="0"/>
      <w:divBdr>
        <w:top w:val="none" w:sz="0" w:space="0" w:color="auto"/>
        <w:left w:val="none" w:sz="0" w:space="0" w:color="auto"/>
        <w:bottom w:val="none" w:sz="0" w:space="0" w:color="auto"/>
        <w:right w:val="none" w:sz="0" w:space="0" w:color="auto"/>
      </w:divBdr>
    </w:div>
    <w:div w:id="1453743697">
      <w:bodyDiv w:val="1"/>
      <w:marLeft w:val="0"/>
      <w:marRight w:val="0"/>
      <w:marTop w:val="0"/>
      <w:marBottom w:val="0"/>
      <w:divBdr>
        <w:top w:val="none" w:sz="0" w:space="0" w:color="auto"/>
        <w:left w:val="none" w:sz="0" w:space="0" w:color="auto"/>
        <w:bottom w:val="none" w:sz="0" w:space="0" w:color="auto"/>
        <w:right w:val="none" w:sz="0" w:space="0" w:color="auto"/>
      </w:divBdr>
    </w:div>
    <w:div w:id="1468165457">
      <w:bodyDiv w:val="1"/>
      <w:marLeft w:val="0"/>
      <w:marRight w:val="0"/>
      <w:marTop w:val="0"/>
      <w:marBottom w:val="0"/>
      <w:divBdr>
        <w:top w:val="none" w:sz="0" w:space="0" w:color="auto"/>
        <w:left w:val="none" w:sz="0" w:space="0" w:color="auto"/>
        <w:bottom w:val="none" w:sz="0" w:space="0" w:color="auto"/>
        <w:right w:val="none" w:sz="0" w:space="0" w:color="auto"/>
      </w:divBdr>
      <w:divsChild>
        <w:div w:id="1268544249">
          <w:marLeft w:val="0"/>
          <w:marRight w:val="0"/>
          <w:marTop w:val="0"/>
          <w:marBottom w:val="0"/>
          <w:divBdr>
            <w:top w:val="none" w:sz="0" w:space="0" w:color="auto"/>
            <w:left w:val="none" w:sz="0" w:space="0" w:color="auto"/>
            <w:bottom w:val="none" w:sz="0" w:space="0" w:color="auto"/>
            <w:right w:val="none" w:sz="0" w:space="0" w:color="auto"/>
          </w:divBdr>
          <w:divsChild>
            <w:div w:id="2245193">
              <w:marLeft w:val="0"/>
              <w:marRight w:val="0"/>
              <w:marTop w:val="0"/>
              <w:marBottom w:val="0"/>
              <w:divBdr>
                <w:top w:val="none" w:sz="0" w:space="0" w:color="auto"/>
                <w:left w:val="none" w:sz="0" w:space="0" w:color="auto"/>
                <w:bottom w:val="none" w:sz="0" w:space="0" w:color="auto"/>
                <w:right w:val="none" w:sz="0" w:space="0" w:color="auto"/>
              </w:divBdr>
            </w:div>
            <w:div w:id="67122476">
              <w:marLeft w:val="0"/>
              <w:marRight w:val="0"/>
              <w:marTop w:val="0"/>
              <w:marBottom w:val="0"/>
              <w:divBdr>
                <w:top w:val="none" w:sz="0" w:space="0" w:color="auto"/>
                <w:left w:val="none" w:sz="0" w:space="0" w:color="auto"/>
                <w:bottom w:val="none" w:sz="0" w:space="0" w:color="auto"/>
                <w:right w:val="none" w:sz="0" w:space="0" w:color="auto"/>
              </w:divBdr>
            </w:div>
            <w:div w:id="301817235">
              <w:marLeft w:val="0"/>
              <w:marRight w:val="0"/>
              <w:marTop w:val="0"/>
              <w:marBottom w:val="0"/>
              <w:divBdr>
                <w:top w:val="none" w:sz="0" w:space="0" w:color="auto"/>
                <w:left w:val="none" w:sz="0" w:space="0" w:color="auto"/>
                <w:bottom w:val="none" w:sz="0" w:space="0" w:color="auto"/>
                <w:right w:val="none" w:sz="0" w:space="0" w:color="auto"/>
              </w:divBdr>
            </w:div>
            <w:div w:id="671109013">
              <w:marLeft w:val="0"/>
              <w:marRight w:val="0"/>
              <w:marTop w:val="0"/>
              <w:marBottom w:val="0"/>
              <w:divBdr>
                <w:top w:val="none" w:sz="0" w:space="0" w:color="auto"/>
                <w:left w:val="none" w:sz="0" w:space="0" w:color="auto"/>
                <w:bottom w:val="none" w:sz="0" w:space="0" w:color="auto"/>
                <w:right w:val="none" w:sz="0" w:space="0" w:color="auto"/>
              </w:divBdr>
            </w:div>
            <w:div w:id="755132480">
              <w:marLeft w:val="0"/>
              <w:marRight w:val="0"/>
              <w:marTop w:val="0"/>
              <w:marBottom w:val="0"/>
              <w:divBdr>
                <w:top w:val="none" w:sz="0" w:space="0" w:color="auto"/>
                <w:left w:val="none" w:sz="0" w:space="0" w:color="auto"/>
                <w:bottom w:val="none" w:sz="0" w:space="0" w:color="auto"/>
                <w:right w:val="none" w:sz="0" w:space="0" w:color="auto"/>
              </w:divBdr>
            </w:div>
            <w:div w:id="867723796">
              <w:marLeft w:val="0"/>
              <w:marRight w:val="0"/>
              <w:marTop w:val="0"/>
              <w:marBottom w:val="0"/>
              <w:divBdr>
                <w:top w:val="none" w:sz="0" w:space="0" w:color="auto"/>
                <w:left w:val="none" w:sz="0" w:space="0" w:color="auto"/>
                <w:bottom w:val="none" w:sz="0" w:space="0" w:color="auto"/>
                <w:right w:val="none" w:sz="0" w:space="0" w:color="auto"/>
              </w:divBdr>
            </w:div>
            <w:div w:id="1111439045">
              <w:marLeft w:val="0"/>
              <w:marRight w:val="0"/>
              <w:marTop w:val="0"/>
              <w:marBottom w:val="0"/>
              <w:divBdr>
                <w:top w:val="none" w:sz="0" w:space="0" w:color="auto"/>
                <w:left w:val="none" w:sz="0" w:space="0" w:color="auto"/>
                <w:bottom w:val="none" w:sz="0" w:space="0" w:color="auto"/>
                <w:right w:val="none" w:sz="0" w:space="0" w:color="auto"/>
              </w:divBdr>
            </w:div>
            <w:div w:id="1220049900">
              <w:marLeft w:val="0"/>
              <w:marRight w:val="0"/>
              <w:marTop w:val="0"/>
              <w:marBottom w:val="0"/>
              <w:divBdr>
                <w:top w:val="none" w:sz="0" w:space="0" w:color="auto"/>
                <w:left w:val="none" w:sz="0" w:space="0" w:color="auto"/>
                <w:bottom w:val="none" w:sz="0" w:space="0" w:color="auto"/>
                <w:right w:val="none" w:sz="0" w:space="0" w:color="auto"/>
              </w:divBdr>
            </w:div>
            <w:div w:id="1234780720">
              <w:marLeft w:val="0"/>
              <w:marRight w:val="0"/>
              <w:marTop w:val="0"/>
              <w:marBottom w:val="0"/>
              <w:divBdr>
                <w:top w:val="none" w:sz="0" w:space="0" w:color="auto"/>
                <w:left w:val="none" w:sz="0" w:space="0" w:color="auto"/>
                <w:bottom w:val="none" w:sz="0" w:space="0" w:color="auto"/>
                <w:right w:val="none" w:sz="0" w:space="0" w:color="auto"/>
              </w:divBdr>
            </w:div>
            <w:div w:id="1323392036">
              <w:marLeft w:val="0"/>
              <w:marRight w:val="0"/>
              <w:marTop w:val="0"/>
              <w:marBottom w:val="0"/>
              <w:divBdr>
                <w:top w:val="none" w:sz="0" w:space="0" w:color="auto"/>
                <w:left w:val="none" w:sz="0" w:space="0" w:color="auto"/>
                <w:bottom w:val="none" w:sz="0" w:space="0" w:color="auto"/>
                <w:right w:val="none" w:sz="0" w:space="0" w:color="auto"/>
              </w:divBdr>
            </w:div>
            <w:div w:id="1649171121">
              <w:marLeft w:val="0"/>
              <w:marRight w:val="0"/>
              <w:marTop w:val="0"/>
              <w:marBottom w:val="0"/>
              <w:divBdr>
                <w:top w:val="none" w:sz="0" w:space="0" w:color="auto"/>
                <w:left w:val="none" w:sz="0" w:space="0" w:color="auto"/>
                <w:bottom w:val="none" w:sz="0" w:space="0" w:color="auto"/>
                <w:right w:val="none" w:sz="0" w:space="0" w:color="auto"/>
              </w:divBdr>
            </w:div>
            <w:div w:id="1814104833">
              <w:marLeft w:val="0"/>
              <w:marRight w:val="0"/>
              <w:marTop w:val="0"/>
              <w:marBottom w:val="0"/>
              <w:divBdr>
                <w:top w:val="none" w:sz="0" w:space="0" w:color="auto"/>
                <w:left w:val="none" w:sz="0" w:space="0" w:color="auto"/>
                <w:bottom w:val="none" w:sz="0" w:space="0" w:color="auto"/>
                <w:right w:val="none" w:sz="0" w:space="0" w:color="auto"/>
              </w:divBdr>
            </w:div>
            <w:div w:id="1867137497">
              <w:marLeft w:val="0"/>
              <w:marRight w:val="0"/>
              <w:marTop w:val="0"/>
              <w:marBottom w:val="0"/>
              <w:divBdr>
                <w:top w:val="none" w:sz="0" w:space="0" w:color="auto"/>
                <w:left w:val="none" w:sz="0" w:space="0" w:color="auto"/>
                <w:bottom w:val="none" w:sz="0" w:space="0" w:color="auto"/>
                <w:right w:val="none" w:sz="0" w:space="0" w:color="auto"/>
              </w:divBdr>
            </w:div>
            <w:div w:id="1964649881">
              <w:marLeft w:val="0"/>
              <w:marRight w:val="0"/>
              <w:marTop w:val="0"/>
              <w:marBottom w:val="0"/>
              <w:divBdr>
                <w:top w:val="none" w:sz="0" w:space="0" w:color="auto"/>
                <w:left w:val="none" w:sz="0" w:space="0" w:color="auto"/>
                <w:bottom w:val="none" w:sz="0" w:space="0" w:color="auto"/>
                <w:right w:val="none" w:sz="0" w:space="0" w:color="auto"/>
              </w:divBdr>
            </w:div>
            <w:div w:id="198607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027559">
      <w:bodyDiv w:val="1"/>
      <w:marLeft w:val="0"/>
      <w:marRight w:val="0"/>
      <w:marTop w:val="0"/>
      <w:marBottom w:val="0"/>
      <w:divBdr>
        <w:top w:val="none" w:sz="0" w:space="0" w:color="auto"/>
        <w:left w:val="none" w:sz="0" w:space="0" w:color="auto"/>
        <w:bottom w:val="none" w:sz="0" w:space="0" w:color="auto"/>
        <w:right w:val="none" w:sz="0" w:space="0" w:color="auto"/>
      </w:divBdr>
      <w:divsChild>
        <w:div w:id="1057825837">
          <w:marLeft w:val="0"/>
          <w:marRight w:val="0"/>
          <w:marTop w:val="0"/>
          <w:marBottom w:val="0"/>
          <w:divBdr>
            <w:top w:val="none" w:sz="0" w:space="0" w:color="auto"/>
            <w:left w:val="none" w:sz="0" w:space="0" w:color="auto"/>
            <w:bottom w:val="none" w:sz="0" w:space="0" w:color="auto"/>
            <w:right w:val="none" w:sz="0" w:space="0" w:color="auto"/>
          </w:divBdr>
          <w:divsChild>
            <w:div w:id="299268190">
              <w:marLeft w:val="0"/>
              <w:marRight w:val="0"/>
              <w:marTop w:val="0"/>
              <w:marBottom w:val="0"/>
              <w:divBdr>
                <w:top w:val="none" w:sz="0" w:space="0" w:color="auto"/>
                <w:left w:val="none" w:sz="0" w:space="0" w:color="auto"/>
                <w:bottom w:val="none" w:sz="0" w:space="0" w:color="auto"/>
                <w:right w:val="none" w:sz="0" w:space="0" w:color="auto"/>
              </w:divBdr>
            </w:div>
            <w:div w:id="342511861">
              <w:marLeft w:val="0"/>
              <w:marRight w:val="0"/>
              <w:marTop w:val="0"/>
              <w:marBottom w:val="0"/>
              <w:divBdr>
                <w:top w:val="none" w:sz="0" w:space="0" w:color="auto"/>
                <w:left w:val="none" w:sz="0" w:space="0" w:color="auto"/>
                <w:bottom w:val="none" w:sz="0" w:space="0" w:color="auto"/>
                <w:right w:val="none" w:sz="0" w:space="0" w:color="auto"/>
              </w:divBdr>
            </w:div>
            <w:div w:id="591545822">
              <w:marLeft w:val="0"/>
              <w:marRight w:val="0"/>
              <w:marTop w:val="0"/>
              <w:marBottom w:val="0"/>
              <w:divBdr>
                <w:top w:val="none" w:sz="0" w:space="0" w:color="auto"/>
                <w:left w:val="none" w:sz="0" w:space="0" w:color="auto"/>
                <w:bottom w:val="none" w:sz="0" w:space="0" w:color="auto"/>
                <w:right w:val="none" w:sz="0" w:space="0" w:color="auto"/>
              </w:divBdr>
            </w:div>
            <w:div w:id="671881662">
              <w:marLeft w:val="0"/>
              <w:marRight w:val="0"/>
              <w:marTop w:val="0"/>
              <w:marBottom w:val="0"/>
              <w:divBdr>
                <w:top w:val="none" w:sz="0" w:space="0" w:color="auto"/>
                <w:left w:val="none" w:sz="0" w:space="0" w:color="auto"/>
                <w:bottom w:val="none" w:sz="0" w:space="0" w:color="auto"/>
                <w:right w:val="none" w:sz="0" w:space="0" w:color="auto"/>
              </w:divBdr>
            </w:div>
            <w:div w:id="715394976">
              <w:marLeft w:val="0"/>
              <w:marRight w:val="0"/>
              <w:marTop w:val="0"/>
              <w:marBottom w:val="0"/>
              <w:divBdr>
                <w:top w:val="none" w:sz="0" w:space="0" w:color="auto"/>
                <w:left w:val="none" w:sz="0" w:space="0" w:color="auto"/>
                <w:bottom w:val="none" w:sz="0" w:space="0" w:color="auto"/>
                <w:right w:val="none" w:sz="0" w:space="0" w:color="auto"/>
              </w:divBdr>
            </w:div>
            <w:div w:id="1221792519">
              <w:marLeft w:val="0"/>
              <w:marRight w:val="0"/>
              <w:marTop w:val="0"/>
              <w:marBottom w:val="0"/>
              <w:divBdr>
                <w:top w:val="none" w:sz="0" w:space="0" w:color="auto"/>
                <w:left w:val="none" w:sz="0" w:space="0" w:color="auto"/>
                <w:bottom w:val="none" w:sz="0" w:space="0" w:color="auto"/>
                <w:right w:val="none" w:sz="0" w:space="0" w:color="auto"/>
              </w:divBdr>
            </w:div>
            <w:div w:id="1446002930">
              <w:marLeft w:val="0"/>
              <w:marRight w:val="0"/>
              <w:marTop w:val="0"/>
              <w:marBottom w:val="0"/>
              <w:divBdr>
                <w:top w:val="none" w:sz="0" w:space="0" w:color="auto"/>
                <w:left w:val="none" w:sz="0" w:space="0" w:color="auto"/>
                <w:bottom w:val="none" w:sz="0" w:space="0" w:color="auto"/>
                <w:right w:val="none" w:sz="0" w:space="0" w:color="auto"/>
              </w:divBdr>
            </w:div>
            <w:div w:id="1541821569">
              <w:marLeft w:val="0"/>
              <w:marRight w:val="0"/>
              <w:marTop w:val="0"/>
              <w:marBottom w:val="0"/>
              <w:divBdr>
                <w:top w:val="none" w:sz="0" w:space="0" w:color="auto"/>
                <w:left w:val="none" w:sz="0" w:space="0" w:color="auto"/>
                <w:bottom w:val="none" w:sz="0" w:space="0" w:color="auto"/>
                <w:right w:val="none" w:sz="0" w:space="0" w:color="auto"/>
              </w:divBdr>
            </w:div>
            <w:div w:id="1587416197">
              <w:marLeft w:val="0"/>
              <w:marRight w:val="0"/>
              <w:marTop w:val="0"/>
              <w:marBottom w:val="0"/>
              <w:divBdr>
                <w:top w:val="none" w:sz="0" w:space="0" w:color="auto"/>
                <w:left w:val="none" w:sz="0" w:space="0" w:color="auto"/>
                <w:bottom w:val="none" w:sz="0" w:space="0" w:color="auto"/>
                <w:right w:val="none" w:sz="0" w:space="0" w:color="auto"/>
              </w:divBdr>
            </w:div>
            <w:div w:id="1768455546">
              <w:marLeft w:val="0"/>
              <w:marRight w:val="0"/>
              <w:marTop w:val="0"/>
              <w:marBottom w:val="0"/>
              <w:divBdr>
                <w:top w:val="none" w:sz="0" w:space="0" w:color="auto"/>
                <w:left w:val="none" w:sz="0" w:space="0" w:color="auto"/>
                <w:bottom w:val="none" w:sz="0" w:space="0" w:color="auto"/>
                <w:right w:val="none" w:sz="0" w:space="0" w:color="auto"/>
              </w:divBdr>
            </w:div>
            <w:div w:id="1790584109">
              <w:marLeft w:val="0"/>
              <w:marRight w:val="0"/>
              <w:marTop w:val="0"/>
              <w:marBottom w:val="0"/>
              <w:divBdr>
                <w:top w:val="none" w:sz="0" w:space="0" w:color="auto"/>
                <w:left w:val="none" w:sz="0" w:space="0" w:color="auto"/>
                <w:bottom w:val="none" w:sz="0" w:space="0" w:color="auto"/>
                <w:right w:val="none" w:sz="0" w:space="0" w:color="auto"/>
              </w:divBdr>
            </w:div>
            <w:div w:id="1878472991">
              <w:marLeft w:val="0"/>
              <w:marRight w:val="0"/>
              <w:marTop w:val="0"/>
              <w:marBottom w:val="0"/>
              <w:divBdr>
                <w:top w:val="none" w:sz="0" w:space="0" w:color="auto"/>
                <w:left w:val="none" w:sz="0" w:space="0" w:color="auto"/>
                <w:bottom w:val="none" w:sz="0" w:space="0" w:color="auto"/>
                <w:right w:val="none" w:sz="0" w:space="0" w:color="auto"/>
              </w:divBdr>
            </w:div>
            <w:div w:id="1898927704">
              <w:marLeft w:val="0"/>
              <w:marRight w:val="0"/>
              <w:marTop w:val="0"/>
              <w:marBottom w:val="0"/>
              <w:divBdr>
                <w:top w:val="none" w:sz="0" w:space="0" w:color="auto"/>
                <w:left w:val="none" w:sz="0" w:space="0" w:color="auto"/>
                <w:bottom w:val="none" w:sz="0" w:space="0" w:color="auto"/>
                <w:right w:val="none" w:sz="0" w:space="0" w:color="auto"/>
              </w:divBdr>
            </w:div>
            <w:div w:id="1917781233">
              <w:marLeft w:val="0"/>
              <w:marRight w:val="0"/>
              <w:marTop w:val="0"/>
              <w:marBottom w:val="0"/>
              <w:divBdr>
                <w:top w:val="none" w:sz="0" w:space="0" w:color="auto"/>
                <w:left w:val="none" w:sz="0" w:space="0" w:color="auto"/>
                <w:bottom w:val="none" w:sz="0" w:space="0" w:color="auto"/>
                <w:right w:val="none" w:sz="0" w:space="0" w:color="auto"/>
              </w:divBdr>
            </w:div>
            <w:div w:id="205843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22710">
      <w:bodyDiv w:val="1"/>
      <w:marLeft w:val="0"/>
      <w:marRight w:val="0"/>
      <w:marTop w:val="0"/>
      <w:marBottom w:val="0"/>
      <w:divBdr>
        <w:top w:val="none" w:sz="0" w:space="0" w:color="auto"/>
        <w:left w:val="none" w:sz="0" w:space="0" w:color="auto"/>
        <w:bottom w:val="none" w:sz="0" w:space="0" w:color="auto"/>
        <w:right w:val="none" w:sz="0" w:space="0" w:color="auto"/>
      </w:divBdr>
    </w:div>
    <w:div w:id="1776822058">
      <w:bodyDiv w:val="1"/>
      <w:marLeft w:val="0"/>
      <w:marRight w:val="0"/>
      <w:marTop w:val="0"/>
      <w:marBottom w:val="0"/>
      <w:divBdr>
        <w:top w:val="none" w:sz="0" w:space="0" w:color="auto"/>
        <w:left w:val="none" w:sz="0" w:space="0" w:color="auto"/>
        <w:bottom w:val="none" w:sz="0" w:space="0" w:color="auto"/>
        <w:right w:val="none" w:sz="0" w:space="0" w:color="auto"/>
      </w:divBdr>
      <w:divsChild>
        <w:div w:id="307393957">
          <w:marLeft w:val="0"/>
          <w:marRight w:val="0"/>
          <w:marTop w:val="0"/>
          <w:marBottom w:val="0"/>
          <w:divBdr>
            <w:top w:val="none" w:sz="0" w:space="0" w:color="auto"/>
            <w:left w:val="none" w:sz="0" w:space="0" w:color="auto"/>
            <w:bottom w:val="none" w:sz="0" w:space="0" w:color="auto"/>
            <w:right w:val="none" w:sz="0" w:space="0" w:color="auto"/>
          </w:divBdr>
          <w:divsChild>
            <w:div w:id="391193088">
              <w:marLeft w:val="0"/>
              <w:marRight w:val="0"/>
              <w:marTop w:val="0"/>
              <w:marBottom w:val="0"/>
              <w:divBdr>
                <w:top w:val="none" w:sz="0" w:space="0" w:color="auto"/>
                <w:left w:val="none" w:sz="0" w:space="0" w:color="auto"/>
                <w:bottom w:val="none" w:sz="0" w:space="0" w:color="auto"/>
                <w:right w:val="none" w:sz="0" w:space="0" w:color="auto"/>
              </w:divBdr>
            </w:div>
            <w:div w:id="448011136">
              <w:marLeft w:val="0"/>
              <w:marRight w:val="0"/>
              <w:marTop w:val="0"/>
              <w:marBottom w:val="0"/>
              <w:divBdr>
                <w:top w:val="none" w:sz="0" w:space="0" w:color="auto"/>
                <w:left w:val="none" w:sz="0" w:space="0" w:color="auto"/>
                <w:bottom w:val="none" w:sz="0" w:space="0" w:color="auto"/>
                <w:right w:val="none" w:sz="0" w:space="0" w:color="auto"/>
              </w:divBdr>
            </w:div>
            <w:div w:id="498350098">
              <w:marLeft w:val="0"/>
              <w:marRight w:val="0"/>
              <w:marTop w:val="0"/>
              <w:marBottom w:val="0"/>
              <w:divBdr>
                <w:top w:val="none" w:sz="0" w:space="0" w:color="auto"/>
                <w:left w:val="none" w:sz="0" w:space="0" w:color="auto"/>
                <w:bottom w:val="none" w:sz="0" w:space="0" w:color="auto"/>
                <w:right w:val="none" w:sz="0" w:space="0" w:color="auto"/>
              </w:divBdr>
            </w:div>
            <w:div w:id="589777573">
              <w:marLeft w:val="0"/>
              <w:marRight w:val="0"/>
              <w:marTop w:val="0"/>
              <w:marBottom w:val="0"/>
              <w:divBdr>
                <w:top w:val="none" w:sz="0" w:space="0" w:color="auto"/>
                <w:left w:val="none" w:sz="0" w:space="0" w:color="auto"/>
                <w:bottom w:val="none" w:sz="0" w:space="0" w:color="auto"/>
                <w:right w:val="none" w:sz="0" w:space="0" w:color="auto"/>
              </w:divBdr>
            </w:div>
            <w:div w:id="700131865">
              <w:marLeft w:val="0"/>
              <w:marRight w:val="0"/>
              <w:marTop w:val="0"/>
              <w:marBottom w:val="0"/>
              <w:divBdr>
                <w:top w:val="none" w:sz="0" w:space="0" w:color="auto"/>
                <w:left w:val="none" w:sz="0" w:space="0" w:color="auto"/>
                <w:bottom w:val="none" w:sz="0" w:space="0" w:color="auto"/>
                <w:right w:val="none" w:sz="0" w:space="0" w:color="auto"/>
              </w:divBdr>
            </w:div>
            <w:div w:id="857111943">
              <w:marLeft w:val="0"/>
              <w:marRight w:val="0"/>
              <w:marTop w:val="0"/>
              <w:marBottom w:val="0"/>
              <w:divBdr>
                <w:top w:val="none" w:sz="0" w:space="0" w:color="auto"/>
                <w:left w:val="none" w:sz="0" w:space="0" w:color="auto"/>
                <w:bottom w:val="none" w:sz="0" w:space="0" w:color="auto"/>
                <w:right w:val="none" w:sz="0" w:space="0" w:color="auto"/>
              </w:divBdr>
            </w:div>
            <w:div w:id="948588157">
              <w:marLeft w:val="0"/>
              <w:marRight w:val="0"/>
              <w:marTop w:val="0"/>
              <w:marBottom w:val="0"/>
              <w:divBdr>
                <w:top w:val="none" w:sz="0" w:space="0" w:color="auto"/>
                <w:left w:val="none" w:sz="0" w:space="0" w:color="auto"/>
                <w:bottom w:val="none" w:sz="0" w:space="0" w:color="auto"/>
                <w:right w:val="none" w:sz="0" w:space="0" w:color="auto"/>
              </w:divBdr>
            </w:div>
            <w:div w:id="957952830">
              <w:marLeft w:val="0"/>
              <w:marRight w:val="0"/>
              <w:marTop w:val="0"/>
              <w:marBottom w:val="0"/>
              <w:divBdr>
                <w:top w:val="none" w:sz="0" w:space="0" w:color="auto"/>
                <w:left w:val="none" w:sz="0" w:space="0" w:color="auto"/>
                <w:bottom w:val="none" w:sz="0" w:space="0" w:color="auto"/>
                <w:right w:val="none" w:sz="0" w:space="0" w:color="auto"/>
              </w:divBdr>
            </w:div>
            <w:div w:id="958531587">
              <w:marLeft w:val="0"/>
              <w:marRight w:val="0"/>
              <w:marTop w:val="0"/>
              <w:marBottom w:val="0"/>
              <w:divBdr>
                <w:top w:val="none" w:sz="0" w:space="0" w:color="auto"/>
                <w:left w:val="none" w:sz="0" w:space="0" w:color="auto"/>
                <w:bottom w:val="none" w:sz="0" w:space="0" w:color="auto"/>
                <w:right w:val="none" w:sz="0" w:space="0" w:color="auto"/>
              </w:divBdr>
            </w:div>
            <w:div w:id="1129475776">
              <w:marLeft w:val="0"/>
              <w:marRight w:val="0"/>
              <w:marTop w:val="0"/>
              <w:marBottom w:val="0"/>
              <w:divBdr>
                <w:top w:val="none" w:sz="0" w:space="0" w:color="auto"/>
                <w:left w:val="none" w:sz="0" w:space="0" w:color="auto"/>
                <w:bottom w:val="none" w:sz="0" w:space="0" w:color="auto"/>
                <w:right w:val="none" w:sz="0" w:space="0" w:color="auto"/>
              </w:divBdr>
            </w:div>
            <w:div w:id="1565944487">
              <w:marLeft w:val="0"/>
              <w:marRight w:val="0"/>
              <w:marTop w:val="0"/>
              <w:marBottom w:val="0"/>
              <w:divBdr>
                <w:top w:val="none" w:sz="0" w:space="0" w:color="auto"/>
                <w:left w:val="none" w:sz="0" w:space="0" w:color="auto"/>
                <w:bottom w:val="none" w:sz="0" w:space="0" w:color="auto"/>
                <w:right w:val="none" w:sz="0" w:space="0" w:color="auto"/>
              </w:divBdr>
            </w:div>
            <w:div w:id="1600674008">
              <w:marLeft w:val="0"/>
              <w:marRight w:val="0"/>
              <w:marTop w:val="0"/>
              <w:marBottom w:val="0"/>
              <w:divBdr>
                <w:top w:val="none" w:sz="0" w:space="0" w:color="auto"/>
                <w:left w:val="none" w:sz="0" w:space="0" w:color="auto"/>
                <w:bottom w:val="none" w:sz="0" w:space="0" w:color="auto"/>
                <w:right w:val="none" w:sz="0" w:space="0" w:color="auto"/>
              </w:divBdr>
            </w:div>
            <w:div w:id="1783959267">
              <w:marLeft w:val="0"/>
              <w:marRight w:val="0"/>
              <w:marTop w:val="0"/>
              <w:marBottom w:val="0"/>
              <w:divBdr>
                <w:top w:val="none" w:sz="0" w:space="0" w:color="auto"/>
                <w:left w:val="none" w:sz="0" w:space="0" w:color="auto"/>
                <w:bottom w:val="none" w:sz="0" w:space="0" w:color="auto"/>
                <w:right w:val="none" w:sz="0" w:space="0" w:color="auto"/>
              </w:divBdr>
            </w:div>
            <w:div w:id="1976526869">
              <w:marLeft w:val="0"/>
              <w:marRight w:val="0"/>
              <w:marTop w:val="0"/>
              <w:marBottom w:val="0"/>
              <w:divBdr>
                <w:top w:val="none" w:sz="0" w:space="0" w:color="auto"/>
                <w:left w:val="none" w:sz="0" w:space="0" w:color="auto"/>
                <w:bottom w:val="none" w:sz="0" w:space="0" w:color="auto"/>
                <w:right w:val="none" w:sz="0" w:space="0" w:color="auto"/>
              </w:divBdr>
            </w:div>
            <w:div w:id="202185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99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www.iso.org/iso/foreword.html" TargetMode="External"/><Relationship Id="rId26"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package" Target="embeddings/Microsoft_Visio_Drawing.vsdx"/><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iso.org/patent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iso.org/directives-and-policies.html" TargetMode="Externa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yperlink" Target="http://www.iso.org" TargetMode="External"/><Relationship Id="rId23" Type="http://schemas.openxmlformats.org/officeDocument/2006/relationships/footer" Target="footer3.xml"/><Relationship Id="rId28" Type="http://schemas.microsoft.com/office/2011/relationships/people" Target="people.xml"/><Relationship Id="rId10" Type="http://schemas.openxmlformats.org/officeDocument/2006/relationships/hyperlink" Target="https://isotc.iso.org/livelink/livelink/open/jtc1sc29wg3" TargetMode="External"/><Relationship Id="rId19" Type="http://schemas.openxmlformats.org/officeDocument/2006/relationships/hyperlink" Target="http://www.iso.org/members.htm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example.com/variant_sequence.json?client_id=ctulh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7D9A96-513B-4F7D-A19C-F70BB64455DD}">
  <ds:schemaRefs>
    <ds:schemaRef ds:uri="http://schemas.openxmlformats.org/officeDocument/2006/bibliography"/>
  </ds:schemaRefs>
</ds:datastoreItem>
</file>

<file path=customXml/itemProps2.xml><?xml version="1.0" encoding="utf-8"?>
<ds:datastoreItem xmlns:ds="http://schemas.openxmlformats.org/officeDocument/2006/customXml" ds:itemID="{C6E94A27-B22E-4B98-A430-201E14098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3784</Words>
  <Characters>21573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ISO/IEC JTC 1/SC 29</vt:lpstr>
    </vt:vector>
  </TitlesOfParts>
  <Manager/>
  <Company/>
  <LinksUpToDate>false</LinksUpToDate>
  <CharactersWithSpaces>25307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ISO/IEC JTC 1/SC 29</dc:title>
  <dc:subject/>
  <dc:creator>Ali C. Begen</dc:creator>
  <cp:keywords/>
  <dc:description/>
  <cp:lastModifiedBy>Iraj Sodagar</cp:lastModifiedBy>
  <cp:revision>2</cp:revision>
  <cp:lastPrinted>2017-09-05T06:47:00Z</cp:lastPrinted>
  <dcterms:created xsi:type="dcterms:W3CDTF">2021-07-23T02:06:00Z</dcterms:created>
  <dcterms:modified xsi:type="dcterms:W3CDTF">2021-07-23T02:06:00Z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(2)i3EZLkDexUJ33b0u8WEJpT3FgcTAsXRVdZxQHD0vYeecnh4zU1w0OMuaVByuMvNxIZakOnn8_x000d_
+x5uQR/grbpgbxbICXSGnU3GWRgp6GqTEHfAfrB3JaOJdhylS4sKc1haHcKXYfrio3XGGYgh_x000d_
WZhruGHlHhK8Oo2L7nKRv1aRa5riVWgbwaTABqE0sw3GqFyfZOPtMLNV7UkFBQLmiSggfco9_x000d_
tqwnOoyA7466c1++pt</vt:lpwstr>
  </property>
  <property fmtid="{D5CDD505-2E9C-101B-9397-08002B2CF9AE}" pid="3" name="_ms_pID_7253431">
    <vt:lpwstr>7Wh4fzIu0JJ9jNdkLbnnVfiuKuWc31LGFyYPafCqVvp5p9kcc4+uj2_x000d_
lWBCHNfyEqh1TSjfJ+FKTk8w23tY7DwQC+oCfNDcJ08HwagueCKYI9GSQPZywBh9qsp4VcUV_x000d_
5fU=</vt:lpwstr>
  </property>
  <property fmtid="{D5CDD505-2E9C-101B-9397-08002B2CF9AE}" pid="4" name="sflag">
    <vt:lpwstr>1359766396</vt:lpwstr>
  </property>
  <property fmtid="{D5CDD505-2E9C-101B-9397-08002B2CF9AE}" pid="5" name="MTWinEqns">
    <vt:bool>true</vt:bool>
  </property>
  <property fmtid="{D5CDD505-2E9C-101B-9397-08002B2CF9AE}" pid="6" name="x_a">
    <vt:bool>false</vt:bool>
  </property>
  <property fmtid="{D5CDD505-2E9C-101B-9397-08002B2CF9AE}" pid="7" name="x_p">
    <vt:bool>false</vt:bool>
  </property>
  <property fmtid="{D5CDD505-2E9C-101B-9397-08002B2CF9AE}" pid="8" name="x_t">
    <vt:bool>false</vt:bool>
  </property>
</Properties>
</file>