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67D657" w14:textId="22EB9E55" w:rsidR="00CB798F" w:rsidRPr="00C955C7" w:rsidRDefault="00E843CE" w:rsidP="00B74570">
      <w:pPr>
        <w:pStyle w:val="Title"/>
        <w:tabs>
          <w:tab w:val="left" w:pos="4589"/>
        </w:tabs>
        <w:ind w:firstLine="246"/>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9D0976">
        <w:rPr>
          <w:rFonts w:ascii="Times New Roman" w:hAnsi="Times New Roman" w:cs="Times New Roman"/>
          <w:w w:val="115"/>
          <w:sz w:val="48"/>
          <w:szCs w:val="48"/>
          <w:u w:val="thick"/>
          <w:lang w:val="en-GB"/>
        </w:rPr>
        <w:t>N</w:t>
      </w:r>
      <w:r w:rsidR="004C352E" w:rsidRPr="009D0976">
        <w:rPr>
          <w:rFonts w:ascii="Times New Roman" w:hAnsi="Times New Roman" w:cs="Times New Roman"/>
          <w:spacing w:val="28"/>
          <w:w w:val="115"/>
          <w:sz w:val="48"/>
          <w:szCs w:val="48"/>
          <w:u w:val="thick"/>
          <w:lang w:val="en-GB"/>
        </w:rPr>
        <w:fldChar w:fldCharType="begin"/>
      </w:r>
      <w:r w:rsidR="004C352E" w:rsidRPr="009D0976">
        <w:rPr>
          <w:rFonts w:ascii="Times New Roman" w:hAnsi="Times New Roman" w:cs="Times New Roman"/>
          <w:spacing w:val="28"/>
          <w:w w:val="115"/>
          <w:sz w:val="48"/>
          <w:szCs w:val="48"/>
          <w:u w:val="thick"/>
          <w:lang w:val="en-GB"/>
        </w:rPr>
        <w:instrText xml:space="preserve"> DOCPROPERTY "WGNumber" \* MERGEFORMAT </w:instrText>
      </w:r>
      <w:r w:rsidR="004C352E" w:rsidRPr="009D0976">
        <w:rPr>
          <w:rFonts w:ascii="Times New Roman" w:hAnsi="Times New Roman" w:cs="Times New Roman"/>
          <w:spacing w:val="28"/>
          <w:w w:val="115"/>
          <w:sz w:val="48"/>
          <w:szCs w:val="48"/>
          <w:u w:val="thick"/>
          <w:lang w:val="en-GB"/>
        </w:rPr>
        <w:fldChar w:fldCharType="separate"/>
      </w:r>
      <w:ins w:id="0" w:author="DENOUAL Franck" w:date="2021-07-19T09:47:00Z">
        <w:r w:rsidR="00A80C85">
          <w:rPr>
            <w:rFonts w:ascii="Times New Roman" w:hAnsi="Times New Roman" w:cs="Times New Roman"/>
            <w:spacing w:val="28"/>
            <w:w w:val="115"/>
            <w:sz w:val="48"/>
            <w:szCs w:val="48"/>
            <w:u w:val="thick"/>
            <w:lang w:val="en-GB"/>
          </w:rPr>
          <w:t>0332</w:t>
        </w:r>
      </w:ins>
      <w:del w:id="1" w:author="DENOUAL Franck" w:date="2021-07-16T18:10:00Z">
        <w:r w:rsidR="00B74570" w:rsidRPr="009D0976" w:rsidDel="00C864B7">
          <w:rPr>
            <w:rFonts w:ascii="Times New Roman" w:hAnsi="Times New Roman" w:cs="Times New Roman"/>
            <w:spacing w:val="28"/>
            <w:w w:val="115"/>
            <w:sz w:val="48"/>
            <w:szCs w:val="48"/>
            <w:u w:val="thick"/>
            <w:lang w:val="en-GB"/>
          </w:rPr>
          <w:delText>01</w:delText>
        </w:r>
        <w:r w:rsidR="00751B81" w:rsidDel="00C864B7">
          <w:rPr>
            <w:rFonts w:ascii="Times New Roman" w:hAnsi="Times New Roman" w:cs="Times New Roman"/>
            <w:spacing w:val="28"/>
            <w:w w:val="115"/>
            <w:sz w:val="48"/>
            <w:szCs w:val="48"/>
            <w:u w:val="thick"/>
            <w:lang w:val="en-GB"/>
          </w:rPr>
          <w:delText>91</w:delText>
        </w:r>
      </w:del>
      <w:r w:rsidR="004C352E" w:rsidRPr="009D0976">
        <w:rPr>
          <w:rFonts w:ascii="Times New Roman" w:hAnsi="Times New Roman" w:cs="Times New Roman"/>
          <w:spacing w:val="28"/>
          <w:w w:val="115"/>
          <w:sz w:val="48"/>
          <w:szCs w:val="48"/>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864B7" w:rsidRPr="00196997" w:rsidRDefault="00C864B7" w:rsidP="00196997">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0B92F43C" w14:textId="1A6546A5" w:rsidR="00C864B7" w:rsidRPr="00196997" w:rsidRDefault="00C864B7" w:rsidP="00196997">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49B57D97" w:rsidR="00CB798F" w:rsidRPr="00C955C7"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9D0976">
        <w:rPr>
          <w:rFonts w:ascii="Times New Roman" w:hAnsi="Times New Roman" w:cs="Times New Roman"/>
          <w:b/>
          <w:snapToGrid w:val="0"/>
          <w:lang w:val="en-GB"/>
        </w:rPr>
        <w:t>Title:</w:t>
      </w:r>
      <w:r w:rsidRPr="009D0976">
        <w:rPr>
          <w:rFonts w:ascii="Times New Roman" w:hAnsi="Times New Roman" w:cs="Times New Roman"/>
          <w:snapToGrid w:val="0"/>
          <w:lang w:val="en-GB"/>
        </w:rPr>
        <w:tab/>
      </w:r>
      <w:r w:rsidR="004C352E" w:rsidRPr="009D0976">
        <w:rPr>
          <w:rFonts w:ascii="Times New Roman" w:hAnsi="Times New Roman" w:cs="Times New Roman"/>
          <w:snapToGrid w:val="0"/>
          <w:lang w:val="en-GB"/>
        </w:rPr>
        <w:fldChar w:fldCharType="begin"/>
      </w:r>
      <w:r w:rsidR="004C352E" w:rsidRPr="009D0976">
        <w:rPr>
          <w:rFonts w:ascii="Times New Roman" w:hAnsi="Times New Roman" w:cs="Times New Roman"/>
          <w:snapToGrid w:val="0"/>
          <w:lang w:val="en-GB"/>
        </w:rPr>
        <w:instrText xml:space="preserve"> TITLE  \* MERGEFORMAT </w:instrText>
      </w:r>
      <w:r w:rsidR="004C352E" w:rsidRPr="009D0976">
        <w:rPr>
          <w:rFonts w:ascii="Times New Roman" w:hAnsi="Times New Roman" w:cs="Times New Roman"/>
          <w:snapToGrid w:val="0"/>
          <w:lang w:val="en-GB"/>
        </w:rPr>
        <w:fldChar w:fldCharType="separate"/>
      </w:r>
      <w:r w:rsidR="00A80C85">
        <w:rPr>
          <w:rFonts w:ascii="Times New Roman" w:hAnsi="Times New Roman" w:cs="Times New Roman"/>
          <w:snapToGrid w:val="0"/>
          <w:lang w:val="en-GB"/>
        </w:rPr>
        <w:t>Technology under Consideration on ISO/IEC 23008-12</w:t>
      </w:r>
      <w:r w:rsidR="004C352E" w:rsidRPr="009D0976">
        <w:rPr>
          <w:rFonts w:ascii="Times New Roman" w:hAnsi="Times New Roman" w:cs="Times New Roman"/>
          <w:snapToGrid w:val="0"/>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1AE3ADB2"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9D0976">
        <w:rPr>
          <w:rFonts w:ascii="Times New Roman" w:hAnsi="Times New Roman" w:cs="Times New Roman"/>
          <w:snapToGrid w:val="0"/>
          <w:sz w:val="24"/>
          <w:szCs w:val="24"/>
          <w:lang w:val="en-GB"/>
        </w:rPr>
        <w:fldChar w:fldCharType="begin"/>
      </w:r>
      <w:r w:rsidR="00C955C7" w:rsidRPr="009D0976">
        <w:rPr>
          <w:rFonts w:ascii="Times New Roman" w:hAnsi="Times New Roman" w:cs="Times New Roman"/>
          <w:snapToGrid w:val="0"/>
          <w:sz w:val="24"/>
          <w:szCs w:val="24"/>
          <w:lang w:val="en-GB"/>
        </w:rPr>
        <w:instrText xml:space="preserve"> SAVEDATE  \@ "yyyy-MM-dd" </w:instrText>
      </w:r>
      <w:r w:rsidR="00C955C7" w:rsidRPr="009D0976">
        <w:rPr>
          <w:rFonts w:ascii="Times New Roman" w:hAnsi="Times New Roman" w:cs="Times New Roman"/>
          <w:snapToGrid w:val="0"/>
          <w:sz w:val="24"/>
          <w:szCs w:val="24"/>
          <w:lang w:val="en-GB"/>
        </w:rPr>
        <w:fldChar w:fldCharType="separate"/>
      </w:r>
      <w:ins w:id="2" w:author="DENOUAL Franck" w:date="2021-07-19T09:47:00Z">
        <w:r w:rsidR="00A80C85">
          <w:rPr>
            <w:rFonts w:ascii="Times New Roman" w:hAnsi="Times New Roman" w:cs="Times New Roman"/>
            <w:noProof/>
            <w:snapToGrid w:val="0"/>
            <w:sz w:val="24"/>
            <w:szCs w:val="24"/>
            <w:lang w:val="en-GB"/>
          </w:rPr>
          <w:t>2021-07-16</w:t>
        </w:r>
      </w:ins>
      <w:del w:id="3" w:author="DENOUAL Franck" w:date="2021-07-16T18:10:00Z">
        <w:r w:rsidR="003B2637" w:rsidDel="00C573E3">
          <w:rPr>
            <w:rFonts w:ascii="Times New Roman" w:hAnsi="Times New Roman" w:cs="Times New Roman"/>
            <w:noProof/>
            <w:snapToGrid w:val="0"/>
            <w:sz w:val="24"/>
            <w:szCs w:val="24"/>
            <w:lang w:val="en-GB"/>
          </w:rPr>
          <w:delText>2021-0</w:delText>
        </w:r>
      </w:del>
      <w:del w:id="4" w:author="DENOUAL Franck" w:date="2021-07-16T17:25:00Z">
        <w:r w:rsidR="003B2637" w:rsidDel="003B2637">
          <w:rPr>
            <w:rFonts w:ascii="Times New Roman" w:hAnsi="Times New Roman" w:cs="Times New Roman"/>
            <w:noProof/>
            <w:snapToGrid w:val="0"/>
            <w:sz w:val="24"/>
            <w:szCs w:val="24"/>
            <w:lang w:val="en-GB"/>
          </w:rPr>
          <w:delText>4</w:delText>
        </w:r>
      </w:del>
      <w:del w:id="5" w:author="DENOUAL Franck" w:date="2021-07-16T18:10:00Z">
        <w:r w:rsidR="003B2637" w:rsidDel="00C573E3">
          <w:rPr>
            <w:rFonts w:ascii="Times New Roman" w:hAnsi="Times New Roman" w:cs="Times New Roman"/>
            <w:noProof/>
            <w:snapToGrid w:val="0"/>
            <w:sz w:val="24"/>
            <w:szCs w:val="24"/>
            <w:lang w:val="en-GB"/>
          </w:rPr>
          <w:delText>-</w:delText>
        </w:r>
      </w:del>
      <w:del w:id="6" w:author="DENOUAL Franck" w:date="2021-07-16T17:26:00Z">
        <w:r w:rsidR="003B2637" w:rsidDel="003B2637">
          <w:rPr>
            <w:rFonts w:ascii="Times New Roman" w:hAnsi="Times New Roman" w:cs="Times New Roman"/>
            <w:noProof/>
            <w:snapToGrid w:val="0"/>
            <w:sz w:val="24"/>
            <w:szCs w:val="24"/>
            <w:lang w:val="en-GB"/>
          </w:rPr>
          <w:delText>30</w:delText>
        </w:r>
      </w:del>
      <w:r w:rsidR="00C955C7" w:rsidRPr="009D0976">
        <w:rPr>
          <w:rFonts w:ascii="Times New Roman" w:hAnsi="Times New Roman" w:cs="Times New Roman"/>
          <w:snapToGrid w:val="0"/>
          <w:sz w:val="24"/>
          <w:szCs w:val="24"/>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5A18DA8E"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C955C7" w:rsidRPr="00C955C7">
        <w:rPr>
          <w:rFonts w:ascii="Times New Roman" w:hAnsi="Times New Roman" w:cs="Times New Roman"/>
          <w:snapToGrid w:val="0"/>
          <w:sz w:val="24"/>
          <w:szCs w:val="24"/>
          <w:lang w:val="en-GB"/>
        </w:rPr>
        <w:fldChar w:fldCharType="begin"/>
      </w:r>
      <w:r w:rsidR="00C955C7" w:rsidRPr="00C955C7">
        <w:rPr>
          <w:rFonts w:ascii="Times New Roman" w:hAnsi="Times New Roman" w:cs="Times New Roman"/>
          <w:snapToGrid w:val="0"/>
          <w:sz w:val="24"/>
          <w:szCs w:val="24"/>
          <w:lang w:val="en-GB"/>
        </w:rPr>
        <w:instrText xml:space="preserve"> NUMPAGES  \* Arabic </w:instrText>
      </w:r>
      <w:r w:rsidR="00C955C7" w:rsidRPr="00C955C7">
        <w:rPr>
          <w:rFonts w:ascii="Times New Roman" w:hAnsi="Times New Roman" w:cs="Times New Roman"/>
          <w:snapToGrid w:val="0"/>
          <w:sz w:val="24"/>
          <w:szCs w:val="24"/>
          <w:lang w:val="en-GB"/>
        </w:rPr>
        <w:fldChar w:fldCharType="separate"/>
      </w:r>
      <w:ins w:id="7" w:author="DENOUAL Franck" w:date="2021-07-19T09:47:00Z">
        <w:r w:rsidR="00A80C85">
          <w:rPr>
            <w:rFonts w:ascii="Times New Roman" w:hAnsi="Times New Roman" w:cs="Times New Roman"/>
            <w:noProof/>
            <w:snapToGrid w:val="0"/>
            <w:sz w:val="24"/>
            <w:szCs w:val="24"/>
            <w:lang w:val="en-GB"/>
          </w:rPr>
          <w:t>9</w:t>
        </w:r>
      </w:ins>
      <w:del w:id="8" w:author="DENOUAL Franck" w:date="2021-07-16T18:10:00Z">
        <w:r w:rsidR="009D0976" w:rsidDel="00C573E3">
          <w:rPr>
            <w:rFonts w:ascii="Times New Roman" w:hAnsi="Times New Roman" w:cs="Times New Roman"/>
            <w:noProof/>
            <w:snapToGrid w:val="0"/>
            <w:sz w:val="24"/>
            <w:szCs w:val="24"/>
            <w:lang w:val="en-GB"/>
          </w:rPr>
          <w:delText>5</w:delText>
        </w:r>
      </w:del>
      <w:r w:rsidR="00C955C7" w:rsidRPr="00C955C7">
        <w:rPr>
          <w:rFonts w:ascii="Times New Roman" w:hAnsi="Times New Roman" w:cs="Times New Roman"/>
          <w:snapToGrid w:val="0"/>
          <w:sz w:val="24"/>
          <w:szCs w:val="24"/>
          <w:lang w:val="en-GB"/>
        </w:rPr>
        <w:fldChar w:fldCharType="end"/>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proofErr w:type="spellStart"/>
      <w:proofErr w:type="gramStart"/>
      <w:r w:rsidR="000C78E6" w:rsidRPr="00C955C7">
        <w:rPr>
          <w:rFonts w:ascii="Times New Roman" w:hAnsi="Times New Roman" w:cs="Times New Roman"/>
          <w:snapToGrid w:val="0"/>
          <w:sz w:val="24"/>
          <w:szCs w:val="24"/>
          <w:lang w:val="en-GB"/>
        </w:rPr>
        <w:t>young.L</w:t>
      </w:r>
      <w:proofErr w:type="spellEnd"/>
      <w:proofErr w:type="gramEnd"/>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proofErr w:type="spellStart"/>
      <w:r w:rsidR="00196997" w:rsidRPr="00C955C7">
        <w:rPr>
          <w:rFonts w:ascii="Times New Roman" w:hAnsi="Times New Roman" w:cs="Times New Roman"/>
          <w:snapToGrid w:val="0"/>
          <w:sz w:val="24"/>
          <w:szCs w:val="24"/>
          <w:lang w:val="en-GB"/>
        </w:rPr>
        <w:t>samsung</w:t>
      </w:r>
      <w:proofErr w:type="spellEnd"/>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0685699C"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r w:rsidR="006E2C7C">
        <w:fldChar w:fldCharType="begin"/>
      </w:r>
      <w:r w:rsidR="006E2C7C">
        <w:instrText xml:space="preserve"> HYPERLINK "https://isotc.iso.org/livelink/livelink/open/jtc1sc29wg3" </w:instrText>
      </w:r>
      <w:ins w:id="9" w:author="DENOUAL Franck" w:date="2021-07-19T09:47:00Z"/>
      <w:r w:rsidR="006E2C7C">
        <w:fldChar w:fldCharType="separate"/>
      </w:r>
      <w:r w:rsidR="000C78E6" w:rsidRPr="00C955C7">
        <w:rPr>
          <w:rStyle w:val="Hyperlink"/>
          <w:rFonts w:ascii="Times New Roman" w:hAnsi="Times New Roman" w:cs="Times New Roman"/>
          <w:snapToGrid w:val="0"/>
          <w:sz w:val="24"/>
          <w:szCs w:val="24"/>
          <w:u w:val="none"/>
          <w:lang w:val="en-GB"/>
        </w:rPr>
        <w:t>https://isotc.iso.org/livelink/livelink/open/jtc1sc29wg3</w:t>
      </w:r>
      <w:r w:rsidR="006E2C7C">
        <w:rPr>
          <w:rStyle w:val="Hyperlink"/>
          <w:rFonts w:ascii="Times New Roman" w:hAnsi="Times New Roman" w:cs="Times New Roman"/>
          <w:snapToGrid w:val="0"/>
          <w:sz w:val="24"/>
          <w:szCs w:val="24"/>
          <w:u w:val="none"/>
          <w:lang w:val="en-GB"/>
        </w:rPr>
        <w:fldChar w:fldCharType="end"/>
      </w:r>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43D7F618" w:rsidR="00385C5D" w:rsidRPr="00F43C3C" w:rsidRDefault="00385C5D" w:rsidP="00385C5D">
      <w:pPr>
        <w:widowControl/>
        <w:jc w:val="right"/>
        <w:rPr>
          <w:rFonts w:ascii="Times New Roman" w:eastAsia="SimSun" w:hAnsi="Times New Roman" w:cs="Times New Roman"/>
          <w:b/>
          <w:sz w:val="48"/>
          <w:szCs w:val="24"/>
          <w:lang w:val="en-GB" w:eastAsia="zh-CN"/>
        </w:rPr>
      </w:pPr>
      <w:r w:rsidRPr="00F43C3C">
        <w:rPr>
          <w:rFonts w:ascii="Times New Roman" w:eastAsia="SimSun" w:hAnsi="Times New Roman" w:cs="Times New Roman"/>
          <w:b/>
          <w:sz w:val="28"/>
          <w:szCs w:val="24"/>
          <w:lang w:val="en-GB" w:eastAsia="zh-CN"/>
        </w:rPr>
        <w:t>ISO/IEC JTC 1/SC 29/</w:t>
      </w:r>
      <w:r w:rsidR="00540DEA" w:rsidRPr="00F43C3C">
        <w:rPr>
          <w:rFonts w:ascii="Times New Roman" w:eastAsia="SimSun" w:hAnsi="Times New Roman" w:cs="Times New Roman"/>
          <w:b/>
          <w:sz w:val="28"/>
          <w:szCs w:val="24"/>
          <w:lang w:val="en-GB" w:eastAsia="zh-CN"/>
        </w:rPr>
        <w:t>WG 03</w:t>
      </w:r>
      <w:r w:rsidRPr="00F43C3C">
        <w:rPr>
          <w:rFonts w:ascii="Times New Roman" w:eastAsia="SimSun" w:hAnsi="Times New Roman" w:cs="Times New Roman"/>
          <w:b/>
          <w:sz w:val="28"/>
          <w:szCs w:val="24"/>
          <w:lang w:val="en-GB" w:eastAsia="zh-CN"/>
        </w:rPr>
        <w:t xml:space="preserve"> </w:t>
      </w:r>
      <w:r w:rsidRPr="00F43C3C">
        <w:rPr>
          <w:rFonts w:ascii="Times New Roman" w:eastAsia="SimSun" w:hAnsi="Times New Roman" w:cs="Times New Roman"/>
          <w:b/>
          <w:sz w:val="48"/>
          <w:szCs w:val="24"/>
          <w:lang w:val="en-GB" w:eastAsia="zh-CN"/>
        </w:rPr>
        <w:t>N</w:t>
      </w:r>
      <w:r w:rsidR="004C352E" w:rsidRPr="00F43C3C">
        <w:rPr>
          <w:rFonts w:ascii="Times New Roman" w:eastAsia="SimSun" w:hAnsi="Times New Roman" w:cs="Times New Roman"/>
          <w:b/>
          <w:sz w:val="48"/>
          <w:szCs w:val="24"/>
          <w:lang w:val="en-GB" w:eastAsia="zh-CN"/>
        </w:rPr>
        <w:fldChar w:fldCharType="begin"/>
      </w:r>
      <w:r w:rsidR="004C352E" w:rsidRPr="00F43C3C">
        <w:rPr>
          <w:rFonts w:ascii="Times New Roman" w:eastAsia="SimSun" w:hAnsi="Times New Roman" w:cs="Times New Roman"/>
          <w:b/>
          <w:sz w:val="48"/>
          <w:szCs w:val="24"/>
          <w:lang w:val="en-GB" w:eastAsia="zh-CN"/>
        </w:rPr>
        <w:instrText xml:space="preserve"> DOCPROPERTY "WGNumber" \* MERGEFORMAT </w:instrText>
      </w:r>
      <w:r w:rsidR="004C352E" w:rsidRPr="00F43C3C">
        <w:rPr>
          <w:rFonts w:ascii="Times New Roman" w:eastAsia="SimSun" w:hAnsi="Times New Roman" w:cs="Times New Roman"/>
          <w:b/>
          <w:sz w:val="48"/>
          <w:szCs w:val="24"/>
          <w:lang w:val="en-GB" w:eastAsia="zh-CN"/>
        </w:rPr>
        <w:fldChar w:fldCharType="separate"/>
      </w:r>
      <w:ins w:id="10" w:author="DENOUAL Franck" w:date="2021-07-19T09:47:00Z">
        <w:r w:rsidR="00A80C85">
          <w:rPr>
            <w:rFonts w:ascii="Times New Roman" w:eastAsia="SimSun" w:hAnsi="Times New Roman" w:cs="Times New Roman"/>
            <w:b/>
            <w:sz w:val="48"/>
            <w:szCs w:val="24"/>
            <w:lang w:val="en-GB" w:eastAsia="zh-CN"/>
          </w:rPr>
          <w:t>0332</w:t>
        </w:r>
      </w:ins>
      <w:del w:id="11" w:author="DENOUAL Franck" w:date="2021-07-16T18:09:00Z">
        <w:r w:rsidR="00B74570" w:rsidRPr="00F43C3C" w:rsidDel="00C864B7">
          <w:rPr>
            <w:rFonts w:ascii="Times New Roman" w:eastAsia="SimSun" w:hAnsi="Times New Roman" w:cs="Times New Roman"/>
            <w:b/>
            <w:sz w:val="48"/>
            <w:szCs w:val="24"/>
            <w:lang w:val="en-GB" w:eastAsia="zh-CN"/>
          </w:rPr>
          <w:delText>0</w:delText>
        </w:r>
      </w:del>
      <w:del w:id="12" w:author="DENOUAL Franck" w:date="2021-07-16T17:25:00Z">
        <w:r w:rsidR="00B74570" w:rsidRPr="00F43C3C" w:rsidDel="003B2637">
          <w:rPr>
            <w:rFonts w:ascii="Times New Roman" w:eastAsia="SimSun" w:hAnsi="Times New Roman" w:cs="Times New Roman"/>
            <w:b/>
            <w:sz w:val="48"/>
            <w:szCs w:val="24"/>
            <w:lang w:val="en-GB" w:eastAsia="zh-CN"/>
          </w:rPr>
          <w:delText>1</w:delText>
        </w:r>
        <w:r w:rsidR="000D5F63" w:rsidDel="003B2637">
          <w:rPr>
            <w:rFonts w:ascii="Times New Roman" w:eastAsia="SimSun" w:hAnsi="Times New Roman" w:cs="Times New Roman"/>
            <w:b/>
            <w:sz w:val="48"/>
            <w:szCs w:val="24"/>
            <w:lang w:val="en-GB" w:eastAsia="zh-CN"/>
          </w:rPr>
          <w:delText>91</w:delText>
        </w:r>
      </w:del>
      <w:r w:rsidR="004C352E" w:rsidRPr="00F43C3C">
        <w:rPr>
          <w:rFonts w:ascii="Times New Roman" w:eastAsia="SimSun" w:hAnsi="Times New Roman" w:cs="Times New Roman"/>
          <w:b/>
          <w:sz w:val="48"/>
          <w:szCs w:val="24"/>
          <w:lang w:val="en-GB" w:eastAsia="zh-CN"/>
        </w:rPr>
        <w:fldChar w:fldCharType="end"/>
      </w:r>
    </w:p>
    <w:p w14:paraId="40403B12" w14:textId="6596E821" w:rsidR="00954B0D" w:rsidRPr="00F43C3C" w:rsidRDefault="004C352E" w:rsidP="004C352E">
      <w:pPr>
        <w:widowControl/>
        <w:spacing w:after="480"/>
        <w:jc w:val="right"/>
        <w:rPr>
          <w:rFonts w:ascii="Times New Roman" w:eastAsia="SimSun" w:hAnsi="Times New Roman" w:cs="Times New Roman"/>
          <w:b/>
          <w:sz w:val="28"/>
          <w:szCs w:val="24"/>
          <w:lang w:val="en-GB" w:eastAsia="zh-CN"/>
        </w:rPr>
      </w:pPr>
      <w:del w:id="13" w:author="DENOUAL Franck" w:date="2021-07-16T17:25:00Z">
        <w:r w:rsidRPr="00F43C3C" w:rsidDel="003B2637">
          <w:rPr>
            <w:rFonts w:ascii="Times New Roman" w:eastAsia="SimSun" w:hAnsi="Times New Roman" w:cs="Times New Roman"/>
            <w:b/>
            <w:sz w:val="28"/>
            <w:szCs w:val="24"/>
            <w:lang w:val="en-GB" w:eastAsia="zh-CN"/>
          </w:rPr>
          <w:fldChar w:fldCharType="begin"/>
        </w:r>
        <w:r w:rsidRPr="00F43C3C" w:rsidDel="003B2637">
          <w:rPr>
            <w:rFonts w:ascii="Times New Roman" w:eastAsia="SimSun" w:hAnsi="Times New Roman" w:cs="Times New Roman"/>
            <w:b/>
            <w:sz w:val="28"/>
            <w:szCs w:val="24"/>
            <w:lang w:val="en-GB" w:eastAsia="zh-CN"/>
          </w:rPr>
          <w:delInstrText xml:space="preserve"> SAVEDATE \@ "MMMM yyyy" \* MERGEFORMAT </w:delInstrText>
        </w:r>
        <w:r w:rsidRPr="00F43C3C" w:rsidDel="003B2637">
          <w:rPr>
            <w:rFonts w:ascii="Times New Roman" w:eastAsia="SimSun" w:hAnsi="Times New Roman" w:cs="Times New Roman"/>
            <w:b/>
            <w:sz w:val="28"/>
            <w:szCs w:val="24"/>
            <w:lang w:val="en-GB" w:eastAsia="zh-CN"/>
          </w:rPr>
          <w:fldChar w:fldCharType="separate"/>
        </w:r>
        <w:r w:rsidR="003B2637" w:rsidDel="003B2637">
          <w:rPr>
            <w:rFonts w:ascii="Times New Roman" w:eastAsia="SimSun" w:hAnsi="Times New Roman" w:cs="Times New Roman"/>
            <w:b/>
            <w:noProof/>
            <w:sz w:val="28"/>
            <w:szCs w:val="24"/>
            <w:lang w:val="en-GB" w:eastAsia="zh-CN"/>
          </w:rPr>
          <w:delText>April 2021</w:delText>
        </w:r>
        <w:r w:rsidRPr="00F43C3C" w:rsidDel="003B2637">
          <w:rPr>
            <w:rFonts w:ascii="Times New Roman" w:eastAsia="SimSun" w:hAnsi="Times New Roman" w:cs="Times New Roman"/>
            <w:b/>
            <w:sz w:val="28"/>
            <w:szCs w:val="24"/>
            <w:lang w:val="en-GB" w:eastAsia="zh-CN"/>
          </w:rPr>
          <w:fldChar w:fldCharType="end"/>
        </w:r>
      </w:del>
      <w:ins w:id="14" w:author="DENOUAL Franck" w:date="2021-07-16T17:25:00Z">
        <w:r w:rsidR="003B2637" w:rsidRPr="00F43C3C">
          <w:rPr>
            <w:rFonts w:ascii="Times New Roman" w:eastAsia="SimSun" w:hAnsi="Times New Roman" w:cs="Times New Roman"/>
            <w:b/>
            <w:sz w:val="28"/>
            <w:szCs w:val="24"/>
            <w:lang w:val="en-GB" w:eastAsia="zh-CN"/>
          </w:rPr>
          <w:fldChar w:fldCharType="begin"/>
        </w:r>
        <w:r w:rsidR="003B2637" w:rsidRPr="00F43C3C">
          <w:rPr>
            <w:rFonts w:ascii="Times New Roman" w:eastAsia="SimSun" w:hAnsi="Times New Roman" w:cs="Times New Roman"/>
            <w:b/>
            <w:sz w:val="28"/>
            <w:szCs w:val="24"/>
            <w:lang w:val="en-GB" w:eastAsia="zh-CN"/>
          </w:rPr>
          <w:instrText xml:space="preserve"> SAVEDATE \@ "MMMM yyyy" \* MERGEFORMAT </w:instrText>
        </w:r>
        <w:r w:rsidR="003B2637" w:rsidRPr="00F43C3C">
          <w:rPr>
            <w:rFonts w:ascii="Times New Roman" w:eastAsia="SimSun" w:hAnsi="Times New Roman" w:cs="Times New Roman"/>
            <w:b/>
            <w:sz w:val="28"/>
            <w:szCs w:val="24"/>
            <w:lang w:val="en-GB" w:eastAsia="zh-CN"/>
          </w:rPr>
          <w:fldChar w:fldCharType="separate"/>
        </w:r>
      </w:ins>
      <w:ins w:id="15" w:author="DENOUAL Franck" w:date="2021-07-19T09:47:00Z">
        <w:r w:rsidR="00A80C85">
          <w:rPr>
            <w:rFonts w:ascii="Times New Roman" w:eastAsia="SimSun" w:hAnsi="Times New Roman" w:cs="Times New Roman"/>
            <w:b/>
            <w:noProof/>
            <w:sz w:val="28"/>
            <w:szCs w:val="24"/>
            <w:lang w:val="en-GB" w:eastAsia="zh-CN"/>
          </w:rPr>
          <w:t>July 2021</w:t>
        </w:r>
      </w:ins>
      <w:ins w:id="16" w:author="DENOUAL Franck" w:date="2021-07-16T17:25:00Z">
        <w:r w:rsidR="003B2637" w:rsidRPr="00F43C3C">
          <w:rPr>
            <w:rFonts w:ascii="Times New Roman" w:eastAsia="SimSun" w:hAnsi="Times New Roman" w:cs="Times New Roman"/>
            <w:b/>
            <w:sz w:val="28"/>
            <w:szCs w:val="24"/>
            <w:lang w:val="en-GB" w:eastAsia="zh-CN"/>
          </w:rPr>
          <w:fldChar w:fldCharType="end"/>
        </w:r>
      </w:ins>
      <w:r w:rsidR="00954B0D" w:rsidRPr="00F43C3C">
        <w:rPr>
          <w:rFonts w:ascii="Times New Roman" w:eastAsia="SimSun" w:hAnsi="Times New Roman" w:cs="Times New Roman"/>
          <w:b/>
          <w:sz w:val="28"/>
          <w:szCs w:val="24"/>
          <w:lang w:val="en-GB" w:eastAsia="zh-CN"/>
        </w:rPr>
        <w:t>, Virtual</w:t>
      </w:r>
    </w:p>
    <w:tbl>
      <w:tblPr>
        <w:tblW w:w="10169" w:type="dxa"/>
        <w:tblLook w:val="01E0" w:firstRow="1" w:lastRow="1" w:firstColumn="1" w:lastColumn="1" w:noHBand="0" w:noVBand="0"/>
      </w:tblPr>
      <w:tblGrid>
        <w:gridCol w:w="1890"/>
        <w:gridCol w:w="8279"/>
      </w:tblGrid>
      <w:tr w:rsidR="00954B0D" w:rsidRPr="00F43C3C" w14:paraId="643E3AD1" w14:textId="77777777" w:rsidTr="00954B0D">
        <w:tc>
          <w:tcPr>
            <w:tcW w:w="1890" w:type="dxa"/>
            <w:hideMark/>
          </w:tcPr>
          <w:p w14:paraId="08C6B0FD" w14:textId="77777777" w:rsidR="00954B0D" w:rsidRPr="00F43C3C" w:rsidRDefault="00954B0D">
            <w:pPr>
              <w:suppressAutoHyphens/>
              <w:rPr>
                <w:rFonts w:ascii="Times New Roman" w:hAnsi="Times New Roman" w:cs="Times New Roman"/>
                <w:b/>
                <w:sz w:val="24"/>
                <w:szCs w:val="24"/>
                <w:lang w:val="en-GB"/>
              </w:rPr>
            </w:pPr>
            <w:r w:rsidRPr="00F43C3C">
              <w:rPr>
                <w:rFonts w:ascii="Times New Roman" w:hAnsi="Times New Roman" w:cs="Times New Roman"/>
                <w:b/>
                <w:sz w:val="24"/>
                <w:szCs w:val="24"/>
                <w:lang w:val="en-GB"/>
              </w:rPr>
              <w:t>Title</w:t>
            </w:r>
          </w:p>
        </w:tc>
        <w:tc>
          <w:tcPr>
            <w:tcW w:w="8279" w:type="dxa"/>
            <w:hideMark/>
          </w:tcPr>
          <w:p w14:paraId="498090C2" w14:textId="5E9CC33B" w:rsidR="00954B0D" w:rsidRPr="00F43C3C" w:rsidRDefault="004C352E">
            <w:pPr>
              <w:suppressAutoHyphens/>
              <w:rPr>
                <w:rFonts w:ascii="Times New Roman" w:hAnsi="Times New Roman" w:cs="Times New Roman"/>
                <w:b/>
                <w:sz w:val="24"/>
                <w:szCs w:val="24"/>
                <w:lang w:val="en-GB"/>
              </w:rPr>
            </w:pPr>
            <w:r w:rsidRPr="00F43C3C">
              <w:rPr>
                <w:rFonts w:ascii="Times New Roman" w:hAnsi="Times New Roman" w:cs="Times New Roman"/>
                <w:b/>
                <w:sz w:val="24"/>
                <w:szCs w:val="24"/>
                <w:lang w:val="en-GB"/>
              </w:rPr>
              <w:fldChar w:fldCharType="begin"/>
            </w:r>
            <w:r w:rsidRPr="00F43C3C">
              <w:rPr>
                <w:rFonts w:ascii="Times New Roman" w:hAnsi="Times New Roman" w:cs="Times New Roman"/>
                <w:b/>
                <w:sz w:val="24"/>
                <w:szCs w:val="24"/>
                <w:lang w:val="en-GB"/>
              </w:rPr>
              <w:instrText xml:space="preserve"> TITLE  \* MERGEFORMAT </w:instrText>
            </w:r>
            <w:r w:rsidRPr="00F43C3C">
              <w:rPr>
                <w:rFonts w:ascii="Times New Roman" w:hAnsi="Times New Roman" w:cs="Times New Roman"/>
                <w:b/>
                <w:sz w:val="24"/>
                <w:szCs w:val="24"/>
                <w:lang w:val="en-GB"/>
              </w:rPr>
              <w:fldChar w:fldCharType="separate"/>
            </w:r>
            <w:r w:rsidR="00A80C85">
              <w:rPr>
                <w:rFonts w:ascii="Times New Roman" w:hAnsi="Times New Roman" w:cs="Times New Roman"/>
                <w:b/>
                <w:sz w:val="24"/>
                <w:szCs w:val="24"/>
                <w:lang w:val="en-GB"/>
              </w:rPr>
              <w:t>Technology under Consideration on ISO/IEC 23008-12</w:t>
            </w:r>
            <w:r w:rsidRPr="00F43C3C">
              <w:rPr>
                <w:rFonts w:ascii="Times New Roman" w:hAnsi="Times New Roman" w:cs="Times New Roman"/>
                <w:b/>
                <w:sz w:val="24"/>
                <w:szCs w:val="24"/>
                <w:lang w:val="en-GB"/>
              </w:rPr>
              <w:fldChar w:fldCharType="end"/>
            </w:r>
          </w:p>
        </w:tc>
      </w:tr>
      <w:tr w:rsidR="00954B0D" w:rsidRPr="00F43C3C" w14:paraId="4B5EB911" w14:textId="77777777" w:rsidTr="00954B0D">
        <w:tc>
          <w:tcPr>
            <w:tcW w:w="1890" w:type="dxa"/>
            <w:hideMark/>
          </w:tcPr>
          <w:p w14:paraId="47775072" w14:textId="77777777" w:rsidR="00954B0D" w:rsidRPr="00F43C3C" w:rsidRDefault="00954B0D">
            <w:pPr>
              <w:suppressAutoHyphens/>
              <w:rPr>
                <w:rFonts w:ascii="Times New Roman" w:hAnsi="Times New Roman" w:cs="Times New Roman"/>
                <w:b/>
                <w:sz w:val="24"/>
                <w:szCs w:val="24"/>
                <w:lang w:val="en-GB"/>
              </w:rPr>
            </w:pPr>
            <w:r w:rsidRPr="00F43C3C">
              <w:rPr>
                <w:rFonts w:ascii="Times New Roman" w:hAnsi="Times New Roman" w:cs="Times New Roman"/>
                <w:b/>
                <w:sz w:val="24"/>
                <w:szCs w:val="24"/>
                <w:lang w:val="en-GB"/>
              </w:rPr>
              <w:t>Source</w:t>
            </w:r>
          </w:p>
        </w:tc>
        <w:tc>
          <w:tcPr>
            <w:tcW w:w="8279" w:type="dxa"/>
            <w:hideMark/>
          </w:tcPr>
          <w:p w14:paraId="47560DDD" w14:textId="01F3D45C" w:rsidR="00954B0D" w:rsidRPr="00F43C3C" w:rsidRDefault="00540DEA">
            <w:pPr>
              <w:suppressAutoHyphens/>
              <w:rPr>
                <w:rFonts w:ascii="Times New Roman" w:hAnsi="Times New Roman" w:cs="Times New Roman"/>
                <w:b/>
                <w:sz w:val="24"/>
                <w:szCs w:val="24"/>
                <w:lang w:val="en-GB"/>
              </w:rPr>
            </w:pPr>
            <w:r w:rsidRPr="00F43C3C">
              <w:rPr>
                <w:rFonts w:ascii="Times New Roman" w:hAnsi="Times New Roman" w:cs="Times New Roman"/>
                <w:b/>
                <w:sz w:val="24"/>
                <w:szCs w:val="24"/>
                <w:lang w:val="en-GB"/>
              </w:rPr>
              <w:t>WG 03</w:t>
            </w:r>
            <w:r w:rsidR="00954B0D" w:rsidRPr="00F43C3C">
              <w:rPr>
                <w:rFonts w:ascii="Times New Roman" w:hAnsi="Times New Roman" w:cs="Times New Roman"/>
                <w:b/>
                <w:sz w:val="24"/>
                <w:szCs w:val="24"/>
                <w:lang w:val="en-GB"/>
              </w:rPr>
              <w:t xml:space="preserve">, MPEG </w:t>
            </w:r>
            <w:r w:rsidR="00F419DA" w:rsidRPr="00F43C3C">
              <w:rPr>
                <w:rFonts w:ascii="Times New Roman" w:hAnsi="Times New Roman" w:cs="Times New Roman"/>
                <w:b/>
                <w:sz w:val="24"/>
                <w:szCs w:val="24"/>
                <w:lang w:val="en-GB"/>
              </w:rPr>
              <w:t>Systems</w:t>
            </w:r>
          </w:p>
        </w:tc>
      </w:tr>
      <w:tr w:rsidR="00954B0D" w:rsidRPr="00F43C3C" w14:paraId="2460E6B8" w14:textId="77777777" w:rsidTr="00954B0D">
        <w:tc>
          <w:tcPr>
            <w:tcW w:w="1890" w:type="dxa"/>
            <w:hideMark/>
          </w:tcPr>
          <w:p w14:paraId="0BEE9C98" w14:textId="77777777" w:rsidR="00954B0D" w:rsidRPr="00F43C3C" w:rsidRDefault="00954B0D">
            <w:pPr>
              <w:suppressAutoHyphens/>
              <w:rPr>
                <w:rFonts w:ascii="Times New Roman" w:hAnsi="Times New Roman" w:cs="Times New Roman"/>
                <w:b/>
                <w:sz w:val="24"/>
                <w:szCs w:val="24"/>
                <w:lang w:val="en-GB"/>
              </w:rPr>
            </w:pPr>
            <w:r w:rsidRPr="00F43C3C">
              <w:rPr>
                <w:rFonts w:ascii="Times New Roman" w:hAnsi="Times New Roman" w:cs="Times New Roman"/>
                <w:b/>
                <w:sz w:val="24"/>
                <w:szCs w:val="24"/>
                <w:lang w:val="en-GB"/>
              </w:rPr>
              <w:t>Status</w:t>
            </w:r>
          </w:p>
        </w:tc>
        <w:tc>
          <w:tcPr>
            <w:tcW w:w="8279" w:type="dxa"/>
            <w:hideMark/>
          </w:tcPr>
          <w:p w14:paraId="5BFA1768" w14:textId="77777777" w:rsidR="00954B0D" w:rsidRPr="00F43C3C" w:rsidRDefault="00954B0D">
            <w:pPr>
              <w:suppressAutoHyphens/>
              <w:rPr>
                <w:rFonts w:ascii="Times New Roman" w:hAnsi="Times New Roman" w:cs="Times New Roman"/>
                <w:b/>
                <w:sz w:val="24"/>
                <w:szCs w:val="24"/>
                <w:lang w:val="en-GB"/>
              </w:rPr>
            </w:pPr>
            <w:r w:rsidRPr="00F43C3C">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F43C3C" w:rsidRDefault="00954B0D" w:rsidP="00C864B7">
            <w:pPr>
              <w:suppressAutoHyphens/>
              <w:rPr>
                <w:rFonts w:ascii="Times New Roman" w:hAnsi="Times New Roman" w:cs="Times New Roman"/>
                <w:b/>
                <w:sz w:val="24"/>
                <w:szCs w:val="24"/>
                <w:lang w:val="en-GB"/>
              </w:rPr>
            </w:pPr>
            <w:r w:rsidRPr="00F43C3C">
              <w:rPr>
                <w:rFonts w:ascii="Times New Roman" w:hAnsi="Times New Roman" w:cs="Times New Roman"/>
                <w:b/>
                <w:sz w:val="24"/>
                <w:szCs w:val="24"/>
                <w:lang w:val="en-GB"/>
              </w:rPr>
              <w:t>Serial Number</w:t>
            </w:r>
          </w:p>
        </w:tc>
        <w:tc>
          <w:tcPr>
            <w:tcW w:w="8279" w:type="dxa"/>
            <w:hideMark/>
          </w:tcPr>
          <w:p w14:paraId="44A25045" w14:textId="1ED6C8C5" w:rsidR="00954B0D" w:rsidRPr="00C955C7" w:rsidRDefault="004C352E" w:rsidP="00C864B7">
            <w:pPr>
              <w:suppressAutoHyphens/>
              <w:rPr>
                <w:rFonts w:ascii="Times New Roman" w:hAnsi="Times New Roman" w:cs="Times New Roman"/>
                <w:b/>
                <w:sz w:val="24"/>
                <w:szCs w:val="24"/>
                <w:lang w:val="en-GB"/>
              </w:rPr>
            </w:pPr>
            <w:del w:id="17" w:author="DENOUAL Franck" w:date="2021-07-16T17:26:00Z">
              <w:r w:rsidRPr="00F43C3C" w:rsidDel="003B2637">
                <w:rPr>
                  <w:rFonts w:ascii="Times New Roman" w:hAnsi="Times New Roman" w:cs="Times New Roman"/>
                  <w:b/>
                  <w:sz w:val="24"/>
                  <w:szCs w:val="24"/>
                  <w:lang w:val="en-GB"/>
                </w:rPr>
                <w:fldChar w:fldCharType="begin"/>
              </w:r>
              <w:r w:rsidRPr="00F43C3C" w:rsidDel="003B2637">
                <w:rPr>
                  <w:rFonts w:ascii="Times New Roman" w:hAnsi="Times New Roman" w:cs="Times New Roman"/>
                  <w:b/>
                  <w:sz w:val="24"/>
                  <w:szCs w:val="24"/>
                  <w:lang w:val="en-GB"/>
                </w:rPr>
                <w:delInstrText xml:space="preserve"> DOCPROPERTY "MDMSNumber" \* MERGEFORMAT </w:delInstrText>
              </w:r>
              <w:r w:rsidRPr="00F43C3C" w:rsidDel="003B2637">
                <w:rPr>
                  <w:rFonts w:ascii="Times New Roman" w:hAnsi="Times New Roman" w:cs="Times New Roman"/>
                  <w:b/>
                  <w:sz w:val="24"/>
                  <w:szCs w:val="24"/>
                  <w:lang w:val="en-GB"/>
                </w:rPr>
                <w:fldChar w:fldCharType="separate"/>
              </w:r>
              <w:r w:rsidR="00751B81" w:rsidDel="003B2637">
                <w:rPr>
                  <w:rFonts w:ascii="Times New Roman" w:hAnsi="Times New Roman" w:cs="Times New Roman"/>
                  <w:b/>
                  <w:sz w:val="24"/>
                  <w:szCs w:val="24"/>
                  <w:lang w:val="en-GB"/>
                </w:rPr>
                <w:delText>20253</w:delText>
              </w:r>
              <w:r w:rsidRPr="00F43C3C" w:rsidDel="003B2637">
                <w:rPr>
                  <w:rFonts w:ascii="Times New Roman" w:hAnsi="Times New Roman" w:cs="Times New Roman"/>
                  <w:b/>
                  <w:sz w:val="24"/>
                  <w:szCs w:val="24"/>
                  <w:lang w:val="en-GB"/>
                </w:rPr>
                <w:fldChar w:fldCharType="end"/>
              </w:r>
            </w:del>
            <w:ins w:id="18" w:author="DENOUAL Franck" w:date="2021-07-16T17:26:00Z">
              <w:r w:rsidR="003B2637">
                <w:rPr>
                  <w:rFonts w:ascii="Times New Roman" w:hAnsi="Times New Roman" w:cs="Times New Roman"/>
                  <w:b/>
                  <w:sz w:val="24"/>
                  <w:szCs w:val="24"/>
                  <w:lang w:val="en-GB"/>
                </w:rPr>
                <w:t>20586</w:t>
              </w:r>
            </w:ins>
          </w:p>
        </w:tc>
      </w:tr>
    </w:tbl>
    <w:p w14:paraId="0F0DC0D2" w14:textId="4801B312" w:rsidR="00FF2653" w:rsidRDefault="00FF2653" w:rsidP="0018563E">
      <w:pPr>
        <w:rPr>
          <w:rFonts w:ascii="Times New Roman" w:hAnsi="Times New Roman" w:cs="Times New Roman"/>
          <w:sz w:val="24"/>
          <w:lang w:val="en-GB"/>
        </w:rPr>
      </w:pPr>
    </w:p>
    <w:p w14:paraId="043F8FA3" w14:textId="15760861" w:rsidR="00F43C3C" w:rsidRDefault="00F43C3C" w:rsidP="0018563E">
      <w:pPr>
        <w:rPr>
          <w:rFonts w:ascii="Times New Roman" w:hAnsi="Times New Roman" w:cs="Times New Roman"/>
          <w:sz w:val="24"/>
          <w:lang w:val="en-GB"/>
        </w:rPr>
      </w:pPr>
    </w:p>
    <w:p w14:paraId="6C2C3280" w14:textId="2D6D8483" w:rsidR="00F43C3C" w:rsidRDefault="00F43C3C" w:rsidP="00F43C3C">
      <w:pPr>
        <w:pStyle w:val="Heading1"/>
        <w:numPr>
          <w:ilvl w:val="0"/>
          <w:numId w:val="0"/>
        </w:numPr>
        <w:ind w:left="824"/>
        <w:rPr>
          <w:lang w:val="en-GB"/>
        </w:rPr>
      </w:pPr>
      <w:bookmarkStart w:id="19" w:name="_Toc77351792"/>
      <w:r>
        <w:rPr>
          <w:lang w:val="en-GB"/>
        </w:rPr>
        <w:t>Abstract</w:t>
      </w:r>
      <w:bookmarkEnd w:id="19"/>
    </w:p>
    <w:p w14:paraId="5D815A86" w14:textId="2E62FE82" w:rsidR="00F43C3C" w:rsidRDefault="00F43C3C" w:rsidP="00F43C3C">
      <w:r>
        <w:t>This document collects following candidate technologies for the High Efficiency Image File Format (HEIF) (ISO/IEC 23008-12):</w:t>
      </w:r>
    </w:p>
    <w:p w14:paraId="26CA85B6" w14:textId="427871B5" w:rsidR="00F43C3C" w:rsidRDefault="00F43C3C" w:rsidP="00F43C3C"/>
    <w:sdt>
      <w:sdtPr>
        <w:rPr>
          <w:rFonts w:ascii="Arial" w:eastAsia="Arial" w:hAnsi="Arial" w:cs="Arial"/>
          <w:color w:val="auto"/>
          <w:sz w:val="22"/>
          <w:szCs w:val="22"/>
        </w:rPr>
        <w:id w:val="1036162700"/>
        <w:docPartObj>
          <w:docPartGallery w:val="Table of Contents"/>
          <w:docPartUnique/>
        </w:docPartObj>
      </w:sdtPr>
      <w:sdtEndPr>
        <w:rPr>
          <w:b/>
          <w:bCs/>
          <w:noProof/>
        </w:rPr>
      </w:sdtEndPr>
      <w:sdtContent>
        <w:p w14:paraId="7384CA51" w14:textId="6712FD83" w:rsidR="004D6748" w:rsidRDefault="004D6748">
          <w:pPr>
            <w:pStyle w:val="TOCHeading"/>
          </w:pPr>
          <w:r>
            <w:t>Contents</w:t>
          </w:r>
        </w:p>
        <w:p w14:paraId="6F27E1A6" w14:textId="6A6F0D8F" w:rsidR="00ED31A8" w:rsidRDefault="004D6748">
          <w:pPr>
            <w:pStyle w:val="TOC1"/>
            <w:rPr>
              <w:ins w:id="20" w:author="DENOUAL Franck" w:date="2021-07-16T18:16:00Z"/>
              <w:rFonts w:asciiTheme="minorHAnsi" w:eastAsiaTheme="minorEastAsia" w:hAnsiTheme="minorHAnsi" w:cstheme="minorBidi"/>
              <w:noProof/>
              <w:lang w:val="fr-FR" w:eastAsia="fr-FR"/>
            </w:rPr>
          </w:pPr>
          <w:r>
            <w:fldChar w:fldCharType="begin"/>
          </w:r>
          <w:r>
            <w:instrText xml:space="preserve"> TOC \o "1-3" \h \z \u </w:instrText>
          </w:r>
          <w:r>
            <w:fldChar w:fldCharType="separate"/>
          </w:r>
          <w:ins w:id="21" w:author="DENOUAL Franck" w:date="2021-07-16T18:16:00Z">
            <w:r w:rsidR="00ED31A8" w:rsidRPr="001B78CC">
              <w:rPr>
                <w:rStyle w:val="Hyperlink"/>
                <w:noProof/>
              </w:rPr>
              <w:fldChar w:fldCharType="begin"/>
            </w:r>
            <w:r w:rsidR="00ED31A8" w:rsidRPr="001B78CC">
              <w:rPr>
                <w:rStyle w:val="Hyperlink"/>
                <w:noProof/>
              </w:rPr>
              <w:instrText xml:space="preserve"> </w:instrText>
            </w:r>
            <w:r w:rsidR="00ED31A8">
              <w:rPr>
                <w:noProof/>
              </w:rPr>
              <w:instrText>HYPERLINK \l "_Toc77351792"</w:instrText>
            </w:r>
            <w:r w:rsidR="00ED31A8" w:rsidRPr="001B78CC">
              <w:rPr>
                <w:rStyle w:val="Hyperlink"/>
                <w:noProof/>
              </w:rPr>
              <w:instrText xml:space="preserve"> </w:instrText>
            </w:r>
          </w:ins>
          <w:ins w:id="22" w:author="DENOUAL Franck" w:date="2021-07-19T09:47:00Z">
            <w:r w:rsidR="00A80C85" w:rsidRPr="001B78CC">
              <w:rPr>
                <w:rStyle w:val="Hyperlink"/>
                <w:noProof/>
              </w:rPr>
            </w:r>
          </w:ins>
          <w:ins w:id="23" w:author="DENOUAL Franck" w:date="2021-07-16T18:16:00Z">
            <w:r w:rsidR="00ED31A8" w:rsidRPr="001B78CC">
              <w:rPr>
                <w:rStyle w:val="Hyperlink"/>
                <w:noProof/>
              </w:rPr>
              <w:fldChar w:fldCharType="separate"/>
            </w:r>
            <w:r w:rsidR="00ED31A8" w:rsidRPr="001B78CC">
              <w:rPr>
                <w:rStyle w:val="Hyperlink"/>
                <w:noProof/>
                <w:lang w:val="en-GB"/>
              </w:rPr>
              <w:t>Abstract</w:t>
            </w:r>
            <w:r w:rsidR="00ED31A8">
              <w:rPr>
                <w:noProof/>
                <w:webHidden/>
              </w:rPr>
              <w:tab/>
            </w:r>
            <w:r w:rsidR="00ED31A8">
              <w:rPr>
                <w:noProof/>
                <w:webHidden/>
              </w:rPr>
              <w:fldChar w:fldCharType="begin"/>
            </w:r>
            <w:r w:rsidR="00ED31A8">
              <w:rPr>
                <w:noProof/>
                <w:webHidden/>
              </w:rPr>
              <w:instrText xml:space="preserve"> PAGEREF _Toc77351792 \h </w:instrText>
            </w:r>
          </w:ins>
          <w:r w:rsidR="00ED31A8">
            <w:rPr>
              <w:noProof/>
              <w:webHidden/>
            </w:rPr>
          </w:r>
          <w:r w:rsidR="00ED31A8">
            <w:rPr>
              <w:noProof/>
              <w:webHidden/>
            </w:rPr>
            <w:fldChar w:fldCharType="separate"/>
          </w:r>
          <w:ins w:id="24" w:author="DENOUAL Franck" w:date="2021-07-19T09:47:00Z">
            <w:r w:rsidR="00A80C85">
              <w:rPr>
                <w:noProof/>
                <w:webHidden/>
              </w:rPr>
              <w:t>1</w:t>
            </w:r>
          </w:ins>
          <w:ins w:id="25" w:author="DENOUAL Franck" w:date="2021-07-16T18:16:00Z">
            <w:r w:rsidR="00ED31A8">
              <w:rPr>
                <w:noProof/>
                <w:webHidden/>
              </w:rPr>
              <w:fldChar w:fldCharType="end"/>
            </w:r>
            <w:r w:rsidR="00ED31A8" w:rsidRPr="001B78CC">
              <w:rPr>
                <w:rStyle w:val="Hyperlink"/>
                <w:noProof/>
              </w:rPr>
              <w:fldChar w:fldCharType="end"/>
            </w:r>
          </w:ins>
        </w:p>
        <w:p w14:paraId="680895F0" w14:textId="55A18B0A" w:rsidR="00ED31A8" w:rsidRDefault="00ED31A8">
          <w:pPr>
            <w:pStyle w:val="TOC1"/>
            <w:tabs>
              <w:tab w:val="left" w:pos="440"/>
            </w:tabs>
            <w:rPr>
              <w:ins w:id="26" w:author="DENOUAL Franck" w:date="2021-07-16T18:16:00Z"/>
              <w:rFonts w:asciiTheme="minorHAnsi" w:eastAsiaTheme="minorEastAsia" w:hAnsiTheme="minorHAnsi" w:cstheme="minorBidi"/>
              <w:noProof/>
              <w:lang w:val="fr-FR" w:eastAsia="fr-FR"/>
            </w:rPr>
          </w:pPr>
          <w:ins w:id="27" w:author="DENOUAL Franck" w:date="2021-07-16T18:16:00Z">
            <w:r w:rsidRPr="001B78CC">
              <w:rPr>
                <w:rStyle w:val="Hyperlink"/>
                <w:noProof/>
              </w:rPr>
              <w:fldChar w:fldCharType="begin"/>
            </w:r>
            <w:r w:rsidRPr="001B78CC">
              <w:rPr>
                <w:rStyle w:val="Hyperlink"/>
                <w:noProof/>
              </w:rPr>
              <w:instrText xml:space="preserve"> </w:instrText>
            </w:r>
            <w:r>
              <w:rPr>
                <w:noProof/>
              </w:rPr>
              <w:instrText>HYPERLINK \l "_Toc77351793"</w:instrText>
            </w:r>
            <w:r w:rsidRPr="001B78CC">
              <w:rPr>
                <w:rStyle w:val="Hyperlink"/>
                <w:noProof/>
              </w:rPr>
              <w:instrText xml:space="preserve"> </w:instrText>
            </w:r>
          </w:ins>
          <w:ins w:id="28" w:author="DENOUAL Franck" w:date="2021-07-19T09:47:00Z">
            <w:r w:rsidR="00A80C85" w:rsidRPr="001B78CC">
              <w:rPr>
                <w:rStyle w:val="Hyperlink"/>
                <w:noProof/>
              </w:rPr>
            </w:r>
          </w:ins>
          <w:ins w:id="29" w:author="DENOUAL Franck" w:date="2021-07-16T18:16:00Z">
            <w:r w:rsidRPr="001B78CC">
              <w:rPr>
                <w:rStyle w:val="Hyperlink"/>
                <w:noProof/>
              </w:rPr>
              <w:fldChar w:fldCharType="separate"/>
            </w:r>
            <w:r w:rsidRPr="001B78CC">
              <w:rPr>
                <w:rStyle w:val="Hyperlink"/>
                <w:noProof/>
                <w:lang w:val="en-GB"/>
              </w:rPr>
              <w:t>1.</w:t>
            </w:r>
            <w:r>
              <w:rPr>
                <w:rFonts w:asciiTheme="minorHAnsi" w:eastAsiaTheme="minorEastAsia" w:hAnsiTheme="minorHAnsi" w:cstheme="minorBidi"/>
                <w:noProof/>
                <w:lang w:val="fr-FR" w:eastAsia="fr-FR"/>
              </w:rPr>
              <w:tab/>
            </w:r>
            <w:r w:rsidRPr="001B78CC">
              <w:rPr>
                <w:rStyle w:val="Hyperlink"/>
                <w:noProof/>
                <w:lang w:val="en-GB"/>
              </w:rPr>
              <w:t>On progressive decoding</w:t>
            </w:r>
            <w:r>
              <w:rPr>
                <w:noProof/>
                <w:webHidden/>
              </w:rPr>
              <w:tab/>
            </w:r>
            <w:r>
              <w:rPr>
                <w:noProof/>
                <w:webHidden/>
              </w:rPr>
              <w:fldChar w:fldCharType="begin"/>
            </w:r>
            <w:r>
              <w:rPr>
                <w:noProof/>
                <w:webHidden/>
              </w:rPr>
              <w:instrText xml:space="preserve"> PAGEREF _Toc77351793 \h </w:instrText>
            </w:r>
          </w:ins>
          <w:r>
            <w:rPr>
              <w:noProof/>
              <w:webHidden/>
            </w:rPr>
          </w:r>
          <w:r>
            <w:rPr>
              <w:noProof/>
              <w:webHidden/>
            </w:rPr>
            <w:fldChar w:fldCharType="separate"/>
          </w:r>
          <w:ins w:id="30" w:author="DENOUAL Franck" w:date="2021-07-19T09:47:00Z">
            <w:r w:rsidR="00A80C85">
              <w:rPr>
                <w:noProof/>
                <w:webHidden/>
              </w:rPr>
              <w:t>1</w:t>
            </w:r>
          </w:ins>
          <w:ins w:id="31" w:author="DENOUAL Franck" w:date="2021-07-16T18:16:00Z">
            <w:r>
              <w:rPr>
                <w:noProof/>
                <w:webHidden/>
              </w:rPr>
              <w:fldChar w:fldCharType="end"/>
            </w:r>
            <w:r w:rsidRPr="001B78CC">
              <w:rPr>
                <w:rStyle w:val="Hyperlink"/>
                <w:noProof/>
              </w:rPr>
              <w:fldChar w:fldCharType="end"/>
            </w:r>
          </w:ins>
        </w:p>
        <w:p w14:paraId="2C6D031D" w14:textId="677ACF90" w:rsidR="00ED31A8" w:rsidRDefault="00ED31A8">
          <w:pPr>
            <w:pStyle w:val="TOC2"/>
            <w:rPr>
              <w:ins w:id="32" w:author="DENOUAL Franck" w:date="2021-07-16T18:16:00Z"/>
              <w:rFonts w:asciiTheme="minorHAnsi" w:eastAsiaTheme="minorEastAsia" w:hAnsiTheme="minorHAnsi" w:cstheme="minorBidi"/>
              <w:noProof/>
              <w:lang w:val="fr-FR" w:eastAsia="fr-FR"/>
            </w:rPr>
          </w:pPr>
          <w:ins w:id="33" w:author="DENOUAL Franck" w:date="2021-07-16T18:16:00Z">
            <w:r w:rsidRPr="001B78CC">
              <w:rPr>
                <w:rStyle w:val="Hyperlink"/>
                <w:noProof/>
              </w:rPr>
              <w:fldChar w:fldCharType="begin"/>
            </w:r>
            <w:r w:rsidRPr="001B78CC">
              <w:rPr>
                <w:rStyle w:val="Hyperlink"/>
                <w:noProof/>
              </w:rPr>
              <w:instrText xml:space="preserve"> </w:instrText>
            </w:r>
            <w:r>
              <w:rPr>
                <w:noProof/>
              </w:rPr>
              <w:instrText>HYPERLINK \l "_Toc77351794"</w:instrText>
            </w:r>
            <w:r w:rsidRPr="001B78CC">
              <w:rPr>
                <w:rStyle w:val="Hyperlink"/>
                <w:noProof/>
              </w:rPr>
              <w:instrText xml:space="preserve"> </w:instrText>
            </w:r>
          </w:ins>
          <w:ins w:id="34" w:author="DENOUAL Franck" w:date="2021-07-19T09:47:00Z">
            <w:r w:rsidR="00A80C85" w:rsidRPr="001B78CC">
              <w:rPr>
                <w:rStyle w:val="Hyperlink"/>
                <w:noProof/>
              </w:rPr>
            </w:r>
          </w:ins>
          <w:ins w:id="35" w:author="DENOUAL Franck" w:date="2021-07-16T18:16:00Z">
            <w:r w:rsidRPr="001B78CC">
              <w:rPr>
                <w:rStyle w:val="Hyperlink"/>
                <w:noProof/>
              </w:rPr>
              <w:fldChar w:fldCharType="separate"/>
            </w:r>
            <w:r w:rsidRPr="001B78CC">
              <w:rPr>
                <w:rStyle w:val="Hyperlink"/>
                <w:noProof/>
              </w:rPr>
              <w:t>1.</w:t>
            </w:r>
            <w:r>
              <w:rPr>
                <w:rFonts w:asciiTheme="minorHAnsi" w:eastAsiaTheme="minorEastAsia" w:hAnsiTheme="minorHAnsi" w:cstheme="minorBidi"/>
                <w:noProof/>
                <w:lang w:val="fr-FR" w:eastAsia="fr-FR"/>
              </w:rPr>
              <w:tab/>
            </w:r>
            <w:r w:rsidRPr="001B78CC">
              <w:rPr>
                <w:rStyle w:val="Hyperlink"/>
                <w:noProof/>
              </w:rPr>
              <w:t>Context</w:t>
            </w:r>
            <w:r>
              <w:rPr>
                <w:noProof/>
                <w:webHidden/>
              </w:rPr>
              <w:tab/>
            </w:r>
            <w:r>
              <w:rPr>
                <w:noProof/>
                <w:webHidden/>
              </w:rPr>
              <w:fldChar w:fldCharType="begin"/>
            </w:r>
            <w:r>
              <w:rPr>
                <w:noProof/>
                <w:webHidden/>
              </w:rPr>
              <w:instrText xml:space="preserve"> PAGEREF _Toc77351794 \h </w:instrText>
            </w:r>
          </w:ins>
          <w:r>
            <w:rPr>
              <w:noProof/>
              <w:webHidden/>
            </w:rPr>
          </w:r>
          <w:r>
            <w:rPr>
              <w:noProof/>
              <w:webHidden/>
            </w:rPr>
            <w:fldChar w:fldCharType="separate"/>
          </w:r>
          <w:ins w:id="36" w:author="DENOUAL Franck" w:date="2021-07-19T09:47:00Z">
            <w:r w:rsidR="00A80C85">
              <w:rPr>
                <w:noProof/>
                <w:webHidden/>
              </w:rPr>
              <w:t>2</w:t>
            </w:r>
          </w:ins>
          <w:ins w:id="37" w:author="DENOUAL Franck" w:date="2021-07-16T18:16:00Z">
            <w:r>
              <w:rPr>
                <w:noProof/>
                <w:webHidden/>
              </w:rPr>
              <w:fldChar w:fldCharType="end"/>
            </w:r>
            <w:r w:rsidRPr="001B78CC">
              <w:rPr>
                <w:rStyle w:val="Hyperlink"/>
                <w:noProof/>
              </w:rPr>
              <w:fldChar w:fldCharType="end"/>
            </w:r>
          </w:ins>
        </w:p>
        <w:p w14:paraId="6D1D2ABA" w14:textId="36195BFA" w:rsidR="00ED31A8" w:rsidRDefault="00ED31A8">
          <w:pPr>
            <w:pStyle w:val="TOC2"/>
            <w:rPr>
              <w:ins w:id="38" w:author="DENOUAL Franck" w:date="2021-07-16T18:16:00Z"/>
              <w:rFonts w:asciiTheme="minorHAnsi" w:eastAsiaTheme="minorEastAsia" w:hAnsiTheme="minorHAnsi" w:cstheme="minorBidi"/>
              <w:noProof/>
              <w:lang w:val="fr-FR" w:eastAsia="fr-FR"/>
            </w:rPr>
          </w:pPr>
          <w:ins w:id="39" w:author="DENOUAL Franck" w:date="2021-07-16T18:16:00Z">
            <w:r w:rsidRPr="001B78CC">
              <w:rPr>
                <w:rStyle w:val="Hyperlink"/>
                <w:noProof/>
              </w:rPr>
              <w:fldChar w:fldCharType="begin"/>
            </w:r>
            <w:r w:rsidRPr="001B78CC">
              <w:rPr>
                <w:rStyle w:val="Hyperlink"/>
                <w:noProof/>
              </w:rPr>
              <w:instrText xml:space="preserve"> </w:instrText>
            </w:r>
            <w:r>
              <w:rPr>
                <w:noProof/>
              </w:rPr>
              <w:instrText>HYPERLINK \l "_Toc77351795"</w:instrText>
            </w:r>
            <w:r w:rsidRPr="001B78CC">
              <w:rPr>
                <w:rStyle w:val="Hyperlink"/>
                <w:noProof/>
              </w:rPr>
              <w:instrText xml:space="preserve"> </w:instrText>
            </w:r>
          </w:ins>
          <w:ins w:id="40" w:author="DENOUAL Franck" w:date="2021-07-19T09:47:00Z">
            <w:r w:rsidR="00A80C85" w:rsidRPr="001B78CC">
              <w:rPr>
                <w:rStyle w:val="Hyperlink"/>
                <w:noProof/>
              </w:rPr>
            </w:r>
          </w:ins>
          <w:ins w:id="41" w:author="DENOUAL Franck" w:date="2021-07-16T18:16:00Z">
            <w:r w:rsidRPr="001B78CC">
              <w:rPr>
                <w:rStyle w:val="Hyperlink"/>
                <w:noProof/>
              </w:rPr>
              <w:fldChar w:fldCharType="separate"/>
            </w:r>
            <w:r w:rsidRPr="001B78CC">
              <w:rPr>
                <w:rStyle w:val="Hyperlink"/>
                <w:noProof/>
              </w:rPr>
              <w:t>2.</w:t>
            </w:r>
            <w:r>
              <w:rPr>
                <w:rFonts w:asciiTheme="minorHAnsi" w:eastAsiaTheme="minorEastAsia" w:hAnsiTheme="minorHAnsi" w:cstheme="minorBidi"/>
                <w:noProof/>
                <w:lang w:val="fr-FR" w:eastAsia="fr-FR"/>
              </w:rPr>
              <w:tab/>
            </w:r>
            <w:r w:rsidRPr="001B78CC">
              <w:rPr>
                <w:rStyle w:val="Hyperlink"/>
                <w:noProof/>
              </w:rPr>
              <w:t>Discussions at MPEG#133</w:t>
            </w:r>
            <w:r>
              <w:rPr>
                <w:noProof/>
                <w:webHidden/>
              </w:rPr>
              <w:tab/>
            </w:r>
            <w:r>
              <w:rPr>
                <w:noProof/>
                <w:webHidden/>
              </w:rPr>
              <w:fldChar w:fldCharType="begin"/>
            </w:r>
            <w:r>
              <w:rPr>
                <w:noProof/>
                <w:webHidden/>
              </w:rPr>
              <w:instrText xml:space="preserve"> PAGEREF _Toc77351795 \h </w:instrText>
            </w:r>
          </w:ins>
          <w:r>
            <w:rPr>
              <w:noProof/>
              <w:webHidden/>
            </w:rPr>
          </w:r>
          <w:r>
            <w:rPr>
              <w:noProof/>
              <w:webHidden/>
            </w:rPr>
            <w:fldChar w:fldCharType="separate"/>
          </w:r>
          <w:ins w:id="42" w:author="DENOUAL Franck" w:date="2021-07-19T09:47:00Z">
            <w:r w:rsidR="00A80C85">
              <w:rPr>
                <w:noProof/>
                <w:webHidden/>
              </w:rPr>
              <w:t>2</w:t>
            </w:r>
          </w:ins>
          <w:ins w:id="43" w:author="DENOUAL Franck" w:date="2021-07-16T18:16:00Z">
            <w:r>
              <w:rPr>
                <w:noProof/>
                <w:webHidden/>
              </w:rPr>
              <w:fldChar w:fldCharType="end"/>
            </w:r>
            <w:r w:rsidRPr="001B78CC">
              <w:rPr>
                <w:rStyle w:val="Hyperlink"/>
                <w:noProof/>
              </w:rPr>
              <w:fldChar w:fldCharType="end"/>
            </w:r>
          </w:ins>
        </w:p>
        <w:p w14:paraId="12FD0E72" w14:textId="58F68030" w:rsidR="00ED31A8" w:rsidRDefault="00ED31A8">
          <w:pPr>
            <w:pStyle w:val="TOC2"/>
            <w:rPr>
              <w:ins w:id="44" w:author="DENOUAL Franck" w:date="2021-07-16T18:16:00Z"/>
              <w:rFonts w:asciiTheme="minorHAnsi" w:eastAsiaTheme="minorEastAsia" w:hAnsiTheme="minorHAnsi" w:cstheme="minorBidi"/>
              <w:noProof/>
              <w:lang w:val="fr-FR" w:eastAsia="fr-FR"/>
            </w:rPr>
          </w:pPr>
          <w:ins w:id="45" w:author="DENOUAL Franck" w:date="2021-07-16T18:16:00Z">
            <w:r w:rsidRPr="001B78CC">
              <w:rPr>
                <w:rStyle w:val="Hyperlink"/>
                <w:noProof/>
              </w:rPr>
              <w:fldChar w:fldCharType="begin"/>
            </w:r>
            <w:r w:rsidRPr="001B78CC">
              <w:rPr>
                <w:rStyle w:val="Hyperlink"/>
                <w:noProof/>
              </w:rPr>
              <w:instrText xml:space="preserve"> </w:instrText>
            </w:r>
            <w:r>
              <w:rPr>
                <w:noProof/>
              </w:rPr>
              <w:instrText>HYPERLINK \l "_Toc77351796"</w:instrText>
            </w:r>
            <w:r w:rsidRPr="001B78CC">
              <w:rPr>
                <w:rStyle w:val="Hyperlink"/>
                <w:noProof/>
              </w:rPr>
              <w:instrText xml:space="preserve"> </w:instrText>
            </w:r>
          </w:ins>
          <w:ins w:id="46" w:author="DENOUAL Franck" w:date="2021-07-19T09:47:00Z">
            <w:r w:rsidR="00A80C85" w:rsidRPr="001B78CC">
              <w:rPr>
                <w:rStyle w:val="Hyperlink"/>
                <w:noProof/>
              </w:rPr>
            </w:r>
          </w:ins>
          <w:ins w:id="47" w:author="DENOUAL Franck" w:date="2021-07-16T18:16:00Z">
            <w:r w:rsidRPr="001B78CC">
              <w:rPr>
                <w:rStyle w:val="Hyperlink"/>
                <w:noProof/>
              </w:rPr>
              <w:fldChar w:fldCharType="separate"/>
            </w:r>
            <w:r w:rsidRPr="001B78CC">
              <w:rPr>
                <w:rStyle w:val="Hyperlink"/>
                <w:noProof/>
              </w:rPr>
              <w:t>3.</w:t>
            </w:r>
            <w:r>
              <w:rPr>
                <w:rFonts w:asciiTheme="minorHAnsi" w:eastAsiaTheme="minorEastAsia" w:hAnsiTheme="minorHAnsi" w:cstheme="minorBidi"/>
                <w:noProof/>
                <w:lang w:val="fr-FR" w:eastAsia="fr-FR"/>
              </w:rPr>
              <w:tab/>
            </w:r>
            <w:r w:rsidRPr="001B78CC">
              <w:rPr>
                <w:rStyle w:val="Hyperlink"/>
                <w:noProof/>
              </w:rPr>
              <w:t>Update at MPEG#134</w:t>
            </w:r>
            <w:r>
              <w:rPr>
                <w:noProof/>
                <w:webHidden/>
              </w:rPr>
              <w:tab/>
            </w:r>
            <w:r>
              <w:rPr>
                <w:noProof/>
                <w:webHidden/>
              </w:rPr>
              <w:fldChar w:fldCharType="begin"/>
            </w:r>
            <w:r>
              <w:rPr>
                <w:noProof/>
                <w:webHidden/>
              </w:rPr>
              <w:instrText xml:space="preserve"> PAGEREF _Toc77351796 \h </w:instrText>
            </w:r>
          </w:ins>
          <w:r>
            <w:rPr>
              <w:noProof/>
              <w:webHidden/>
            </w:rPr>
          </w:r>
          <w:r>
            <w:rPr>
              <w:noProof/>
              <w:webHidden/>
            </w:rPr>
            <w:fldChar w:fldCharType="separate"/>
          </w:r>
          <w:ins w:id="48" w:author="DENOUAL Franck" w:date="2021-07-19T09:47:00Z">
            <w:r w:rsidR="00A80C85">
              <w:rPr>
                <w:noProof/>
                <w:webHidden/>
              </w:rPr>
              <w:t>3</w:t>
            </w:r>
          </w:ins>
          <w:ins w:id="49" w:author="DENOUAL Franck" w:date="2021-07-16T18:16:00Z">
            <w:r>
              <w:rPr>
                <w:noProof/>
                <w:webHidden/>
              </w:rPr>
              <w:fldChar w:fldCharType="end"/>
            </w:r>
            <w:r w:rsidRPr="001B78CC">
              <w:rPr>
                <w:rStyle w:val="Hyperlink"/>
                <w:noProof/>
              </w:rPr>
              <w:fldChar w:fldCharType="end"/>
            </w:r>
          </w:ins>
        </w:p>
        <w:p w14:paraId="111FDC0C" w14:textId="19DE5AB6" w:rsidR="00ED31A8" w:rsidRDefault="00ED31A8" w:rsidP="00A60F11">
          <w:pPr>
            <w:pStyle w:val="TOC3"/>
            <w:rPr>
              <w:ins w:id="50" w:author="DENOUAL Franck" w:date="2021-07-16T18:16:00Z"/>
              <w:rFonts w:asciiTheme="minorHAnsi" w:eastAsiaTheme="minorEastAsia" w:hAnsiTheme="minorHAnsi" w:cstheme="minorBidi"/>
              <w:noProof/>
              <w:lang w:val="fr-FR" w:eastAsia="fr-FR"/>
            </w:rPr>
          </w:pPr>
          <w:ins w:id="51" w:author="DENOUAL Franck" w:date="2021-07-16T18:16:00Z">
            <w:r w:rsidRPr="001B78CC">
              <w:rPr>
                <w:rStyle w:val="Hyperlink"/>
                <w:noProof/>
              </w:rPr>
              <w:fldChar w:fldCharType="begin"/>
            </w:r>
            <w:r w:rsidRPr="001B78CC">
              <w:rPr>
                <w:rStyle w:val="Hyperlink"/>
                <w:noProof/>
              </w:rPr>
              <w:instrText xml:space="preserve"> </w:instrText>
            </w:r>
            <w:r>
              <w:rPr>
                <w:noProof/>
              </w:rPr>
              <w:instrText>HYPERLINK \l "_Toc77351797"</w:instrText>
            </w:r>
            <w:r w:rsidRPr="001B78CC">
              <w:rPr>
                <w:rStyle w:val="Hyperlink"/>
                <w:noProof/>
              </w:rPr>
              <w:instrText xml:space="preserve"> </w:instrText>
            </w:r>
          </w:ins>
          <w:ins w:id="52" w:author="DENOUAL Franck" w:date="2021-07-19T09:47:00Z">
            <w:r w:rsidR="00A80C85" w:rsidRPr="001B78CC">
              <w:rPr>
                <w:rStyle w:val="Hyperlink"/>
                <w:noProof/>
              </w:rPr>
            </w:r>
          </w:ins>
          <w:ins w:id="53" w:author="DENOUAL Franck" w:date="2021-07-16T18:16:00Z">
            <w:r w:rsidRPr="001B78CC">
              <w:rPr>
                <w:rStyle w:val="Hyperlink"/>
                <w:noProof/>
              </w:rPr>
              <w:fldChar w:fldCharType="separate"/>
            </w:r>
            <w:r w:rsidRPr="001B78CC">
              <w:rPr>
                <w:rStyle w:val="Hyperlink"/>
                <w:noProof/>
              </w:rPr>
              <w:t>Progressive Rendering Algorithm</w:t>
            </w:r>
            <w:r>
              <w:rPr>
                <w:noProof/>
                <w:webHidden/>
              </w:rPr>
              <w:tab/>
            </w:r>
            <w:r>
              <w:rPr>
                <w:noProof/>
                <w:webHidden/>
              </w:rPr>
              <w:fldChar w:fldCharType="begin"/>
            </w:r>
            <w:r>
              <w:rPr>
                <w:noProof/>
                <w:webHidden/>
              </w:rPr>
              <w:instrText xml:space="preserve"> PAGEREF _Toc77351797 \h </w:instrText>
            </w:r>
          </w:ins>
          <w:r>
            <w:rPr>
              <w:noProof/>
              <w:webHidden/>
            </w:rPr>
          </w:r>
          <w:r>
            <w:rPr>
              <w:noProof/>
              <w:webHidden/>
            </w:rPr>
            <w:fldChar w:fldCharType="separate"/>
          </w:r>
          <w:ins w:id="54" w:author="DENOUAL Franck" w:date="2021-07-19T09:47:00Z">
            <w:r w:rsidR="00A80C85">
              <w:rPr>
                <w:noProof/>
                <w:webHidden/>
              </w:rPr>
              <w:t>3</w:t>
            </w:r>
          </w:ins>
          <w:ins w:id="55" w:author="DENOUAL Franck" w:date="2021-07-16T18:16:00Z">
            <w:r>
              <w:rPr>
                <w:noProof/>
                <w:webHidden/>
              </w:rPr>
              <w:fldChar w:fldCharType="end"/>
            </w:r>
            <w:r w:rsidRPr="001B78CC">
              <w:rPr>
                <w:rStyle w:val="Hyperlink"/>
                <w:noProof/>
              </w:rPr>
              <w:fldChar w:fldCharType="end"/>
            </w:r>
          </w:ins>
        </w:p>
        <w:p w14:paraId="0E49676B" w14:textId="5732FA90" w:rsidR="00ED31A8" w:rsidRDefault="00ED31A8" w:rsidP="00A60F11">
          <w:pPr>
            <w:pStyle w:val="TOC3"/>
            <w:rPr>
              <w:ins w:id="56" w:author="DENOUAL Franck" w:date="2021-07-16T18:16:00Z"/>
              <w:rFonts w:asciiTheme="minorHAnsi" w:eastAsiaTheme="minorEastAsia" w:hAnsiTheme="minorHAnsi" w:cstheme="minorBidi"/>
              <w:noProof/>
              <w:lang w:val="fr-FR" w:eastAsia="fr-FR"/>
            </w:rPr>
          </w:pPr>
          <w:ins w:id="57" w:author="DENOUAL Franck" w:date="2021-07-16T18:16:00Z">
            <w:r w:rsidRPr="001B78CC">
              <w:rPr>
                <w:rStyle w:val="Hyperlink"/>
                <w:noProof/>
              </w:rPr>
              <w:fldChar w:fldCharType="begin"/>
            </w:r>
            <w:r w:rsidRPr="001B78CC">
              <w:rPr>
                <w:rStyle w:val="Hyperlink"/>
                <w:noProof/>
              </w:rPr>
              <w:instrText xml:space="preserve"> </w:instrText>
            </w:r>
            <w:r>
              <w:rPr>
                <w:noProof/>
              </w:rPr>
              <w:instrText>HYPERLINK \l "_Toc77351798"</w:instrText>
            </w:r>
            <w:r w:rsidRPr="001B78CC">
              <w:rPr>
                <w:rStyle w:val="Hyperlink"/>
                <w:noProof/>
              </w:rPr>
              <w:instrText xml:space="preserve"> </w:instrText>
            </w:r>
          </w:ins>
          <w:ins w:id="58" w:author="DENOUAL Franck" w:date="2021-07-19T09:47:00Z">
            <w:r w:rsidR="00A80C85" w:rsidRPr="001B78CC">
              <w:rPr>
                <w:rStyle w:val="Hyperlink"/>
                <w:noProof/>
              </w:rPr>
            </w:r>
          </w:ins>
          <w:ins w:id="59" w:author="DENOUAL Franck" w:date="2021-07-16T18:16:00Z">
            <w:r w:rsidRPr="001B78CC">
              <w:rPr>
                <w:rStyle w:val="Hyperlink"/>
                <w:noProof/>
              </w:rPr>
              <w:fldChar w:fldCharType="separate"/>
            </w:r>
            <w:r w:rsidRPr="001B78CC">
              <w:rPr>
                <w:rStyle w:val="Hyperlink"/>
                <w:noProof/>
              </w:rPr>
              <w:t>Progressive Entity Group</w:t>
            </w:r>
            <w:r>
              <w:rPr>
                <w:noProof/>
                <w:webHidden/>
              </w:rPr>
              <w:tab/>
            </w:r>
            <w:r>
              <w:rPr>
                <w:noProof/>
                <w:webHidden/>
              </w:rPr>
              <w:fldChar w:fldCharType="begin"/>
            </w:r>
            <w:r>
              <w:rPr>
                <w:noProof/>
                <w:webHidden/>
              </w:rPr>
              <w:instrText xml:space="preserve"> PAGEREF _Toc77351798 \h </w:instrText>
            </w:r>
          </w:ins>
          <w:r>
            <w:rPr>
              <w:noProof/>
              <w:webHidden/>
            </w:rPr>
          </w:r>
          <w:r>
            <w:rPr>
              <w:noProof/>
              <w:webHidden/>
            </w:rPr>
            <w:fldChar w:fldCharType="separate"/>
          </w:r>
          <w:ins w:id="60" w:author="DENOUAL Franck" w:date="2021-07-19T09:47:00Z">
            <w:r w:rsidR="00A80C85">
              <w:rPr>
                <w:noProof/>
                <w:webHidden/>
              </w:rPr>
              <w:t>4</w:t>
            </w:r>
          </w:ins>
          <w:ins w:id="61" w:author="DENOUAL Franck" w:date="2021-07-16T18:16:00Z">
            <w:r>
              <w:rPr>
                <w:noProof/>
                <w:webHidden/>
              </w:rPr>
              <w:fldChar w:fldCharType="end"/>
            </w:r>
            <w:r w:rsidRPr="001B78CC">
              <w:rPr>
                <w:rStyle w:val="Hyperlink"/>
                <w:noProof/>
              </w:rPr>
              <w:fldChar w:fldCharType="end"/>
            </w:r>
          </w:ins>
        </w:p>
        <w:p w14:paraId="31112A0C" w14:textId="6EDD1D68" w:rsidR="00ED31A8" w:rsidRDefault="00ED31A8" w:rsidP="00A60F11">
          <w:pPr>
            <w:pStyle w:val="TOC3"/>
            <w:rPr>
              <w:ins w:id="62" w:author="DENOUAL Franck" w:date="2021-07-16T18:16:00Z"/>
              <w:rFonts w:asciiTheme="minorHAnsi" w:eastAsiaTheme="minorEastAsia" w:hAnsiTheme="minorHAnsi" w:cstheme="minorBidi"/>
              <w:noProof/>
              <w:lang w:val="fr-FR" w:eastAsia="fr-FR"/>
            </w:rPr>
          </w:pPr>
          <w:ins w:id="63" w:author="DENOUAL Franck" w:date="2021-07-16T18:16:00Z">
            <w:r w:rsidRPr="001B78CC">
              <w:rPr>
                <w:rStyle w:val="Hyperlink"/>
                <w:noProof/>
              </w:rPr>
              <w:fldChar w:fldCharType="begin"/>
            </w:r>
            <w:r w:rsidRPr="001B78CC">
              <w:rPr>
                <w:rStyle w:val="Hyperlink"/>
                <w:noProof/>
              </w:rPr>
              <w:instrText xml:space="preserve"> </w:instrText>
            </w:r>
            <w:r>
              <w:rPr>
                <w:noProof/>
              </w:rPr>
              <w:instrText>HYPERLINK \l "_Toc77351799"</w:instrText>
            </w:r>
            <w:r w:rsidRPr="001B78CC">
              <w:rPr>
                <w:rStyle w:val="Hyperlink"/>
                <w:noProof/>
              </w:rPr>
              <w:instrText xml:space="preserve"> </w:instrText>
            </w:r>
          </w:ins>
          <w:ins w:id="64" w:author="DENOUAL Franck" w:date="2021-07-19T09:47:00Z">
            <w:r w:rsidR="00A80C85" w:rsidRPr="001B78CC">
              <w:rPr>
                <w:rStyle w:val="Hyperlink"/>
                <w:noProof/>
              </w:rPr>
            </w:r>
          </w:ins>
          <w:ins w:id="65" w:author="DENOUAL Franck" w:date="2021-07-16T18:16:00Z">
            <w:r w:rsidRPr="001B78CC">
              <w:rPr>
                <w:rStyle w:val="Hyperlink"/>
                <w:noProof/>
              </w:rPr>
              <w:fldChar w:fldCharType="separate"/>
            </w:r>
            <w:r w:rsidRPr="001B78CC">
              <w:rPr>
                <w:rStyle w:val="Hyperlink"/>
                <w:noProof/>
              </w:rPr>
              <w:t>Progressive Layer Information Item Property</w:t>
            </w:r>
            <w:r>
              <w:rPr>
                <w:noProof/>
                <w:webHidden/>
              </w:rPr>
              <w:tab/>
            </w:r>
            <w:r>
              <w:rPr>
                <w:noProof/>
                <w:webHidden/>
              </w:rPr>
              <w:fldChar w:fldCharType="begin"/>
            </w:r>
            <w:r>
              <w:rPr>
                <w:noProof/>
                <w:webHidden/>
              </w:rPr>
              <w:instrText xml:space="preserve"> PAGEREF _Toc77351799 \h </w:instrText>
            </w:r>
          </w:ins>
          <w:r>
            <w:rPr>
              <w:noProof/>
              <w:webHidden/>
            </w:rPr>
          </w:r>
          <w:r>
            <w:rPr>
              <w:noProof/>
              <w:webHidden/>
            </w:rPr>
            <w:fldChar w:fldCharType="separate"/>
          </w:r>
          <w:ins w:id="66" w:author="DENOUAL Franck" w:date="2021-07-19T09:47:00Z">
            <w:r w:rsidR="00A80C85">
              <w:rPr>
                <w:noProof/>
                <w:webHidden/>
              </w:rPr>
              <w:t>4</w:t>
            </w:r>
          </w:ins>
          <w:ins w:id="67" w:author="DENOUAL Franck" w:date="2021-07-16T18:16:00Z">
            <w:r>
              <w:rPr>
                <w:noProof/>
                <w:webHidden/>
              </w:rPr>
              <w:fldChar w:fldCharType="end"/>
            </w:r>
            <w:r w:rsidRPr="001B78CC">
              <w:rPr>
                <w:rStyle w:val="Hyperlink"/>
                <w:noProof/>
              </w:rPr>
              <w:fldChar w:fldCharType="end"/>
            </w:r>
          </w:ins>
        </w:p>
        <w:p w14:paraId="7A86CE58" w14:textId="08ED34B3" w:rsidR="00ED31A8" w:rsidRDefault="00ED31A8" w:rsidP="00A60F11">
          <w:pPr>
            <w:pStyle w:val="TOC3"/>
            <w:rPr>
              <w:ins w:id="68" w:author="DENOUAL Franck" w:date="2021-07-16T18:16:00Z"/>
              <w:rFonts w:asciiTheme="minorHAnsi" w:eastAsiaTheme="minorEastAsia" w:hAnsiTheme="minorHAnsi" w:cstheme="minorBidi"/>
              <w:noProof/>
              <w:lang w:val="fr-FR" w:eastAsia="fr-FR"/>
            </w:rPr>
          </w:pPr>
          <w:ins w:id="69" w:author="DENOUAL Franck" w:date="2021-07-16T18:16:00Z">
            <w:r w:rsidRPr="001B78CC">
              <w:rPr>
                <w:rStyle w:val="Hyperlink"/>
                <w:noProof/>
              </w:rPr>
              <w:fldChar w:fldCharType="begin"/>
            </w:r>
            <w:r w:rsidRPr="001B78CC">
              <w:rPr>
                <w:rStyle w:val="Hyperlink"/>
                <w:noProof/>
              </w:rPr>
              <w:instrText xml:space="preserve"> </w:instrText>
            </w:r>
            <w:r>
              <w:rPr>
                <w:noProof/>
              </w:rPr>
              <w:instrText>HYPERLINK \l "_Toc77351800"</w:instrText>
            </w:r>
            <w:r w:rsidRPr="001B78CC">
              <w:rPr>
                <w:rStyle w:val="Hyperlink"/>
                <w:noProof/>
              </w:rPr>
              <w:instrText xml:space="preserve"> </w:instrText>
            </w:r>
          </w:ins>
          <w:ins w:id="70" w:author="DENOUAL Franck" w:date="2021-07-19T09:47:00Z">
            <w:r w:rsidR="00A80C85" w:rsidRPr="001B78CC">
              <w:rPr>
                <w:rStyle w:val="Hyperlink"/>
                <w:noProof/>
              </w:rPr>
            </w:r>
          </w:ins>
          <w:ins w:id="71" w:author="DENOUAL Franck" w:date="2021-07-16T18:16:00Z">
            <w:r w:rsidRPr="001B78CC">
              <w:rPr>
                <w:rStyle w:val="Hyperlink"/>
                <w:noProof/>
              </w:rPr>
              <w:fldChar w:fldCharType="separate"/>
            </w:r>
            <w:r w:rsidRPr="001B78CC">
              <w:rPr>
                <w:rStyle w:val="Hyperlink"/>
                <w:noProof/>
              </w:rPr>
              <w:t>Progressive Derived Image Item Information Item Property</w:t>
            </w:r>
            <w:r>
              <w:rPr>
                <w:noProof/>
                <w:webHidden/>
              </w:rPr>
              <w:tab/>
            </w:r>
            <w:r>
              <w:rPr>
                <w:noProof/>
                <w:webHidden/>
              </w:rPr>
              <w:fldChar w:fldCharType="begin"/>
            </w:r>
            <w:r>
              <w:rPr>
                <w:noProof/>
                <w:webHidden/>
              </w:rPr>
              <w:instrText xml:space="preserve"> PAGEREF _Toc77351800 \h </w:instrText>
            </w:r>
          </w:ins>
          <w:r>
            <w:rPr>
              <w:noProof/>
              <w:webHidden/>
            </w:rPr>
          </w:r>
          <w:r>
            <w:rPr>
              <w:noProof/>
              <w:webHidden/>
            </w:rPr>
            <w:fldChar w:fldCharType="separate"/>
          </w:r>
          <w:ins w:id="72" w:author="DENOUAL Franck" w:date="2021-07-19T09:47:00Z">
            <w:r w:rsidR="00A80C85">
              <w:rPr>
                <w:noProof/>
                <w:webHidden/>
              </w:rPr>
              <w:t>5</w:t>
            </w:r>
          </w:ins>
          <w:ins w:id="73" w:author="DENOUAL Franck" w:date="2021-07-16T18:16:00Z">
            <w:r>
              <w:rPr>
                <w:noProof/>
                <w:webHidden/>
              </w:rPr>
              <w:fldChar w:fldCharType="end"/>
            </w:r>
            <w:r w:rsidRPr="001B78CC">
              <w:rPr>
                <w:rStyle w:val="Hyperlink"/>
                <w:noProof/>
              </w:rPr>
              <w:fldChar w:fldCharType="end"/>
            </w:r>
          </w:ins>
        </w:p>
        <w:p w14:paraId="20A70AD2" w14:textId="76A19552" w:rsidR="00ED31A8" w:rsidRDefault="00ED31A8">
          <w:pPr>
            <w:pStyle w:val="TOC1"/>
            <w:tabs>
              <w:tab w:val="left" w:pos="440"/>
            </w:tabs>
            <w:rPr>
              <w:ins w:id="74" w:author="DENOUAL Franck" w:date="2021-07-16T18:16:00Z"/>
              <w:rFonts w:asciiTheme="minorHAnsi" w:eastAsiaTheme="minorEastAsia" w:hAnsiTheme="minorHAnsi" w:cstheme="minorBidi"/>
              <w:noProof/>
              <w:lang w:val="fr-FR" w:eastAsia="fr-FR"/>
            </w:rPr>
          </w:pPr>
          <w:ins w:id="75" w:author="DENOUAL Franck" w:date="2021-07-16T18:16:00Z">
            <w:r w:rsidRPr="001B78CC">
              <w:rPr>
                <w:rStyle w:val="Hyperlink"/>
                <w:noProof/>
              </w:rPr>
              <w:fldChar w:fldCharType="begin"/>
            </w:r>
            <w:r w:rsidRPr="001B78CC">
              <w:rPr>
                <w:rStyle w:val="Hyperlink"/>
                <w:noProof/>
              </w:rPr>
              <w:instrText xml:space="preserve"> </w:instrText>
            </w:r>
            <w:r>
              <w:rPr>
                <w:noProof/>
              </w:rPr>
              <w:instrText>HYPERLINK \l "_Toc77351801"</w:instrText>
            </w:r>
            <w:r w:rsidRPr="001B78CC">
              <w:rPr>
                <w:rStyle w:val="Hyperlink"/>
                <w:noProof/>
              </w:rPr>
              <w:instrText xml:space="preserve"> </w:instrText>
            </w:r>
          </w:ins>
          <w:ins w:id="76" w:author="DENOUAL Franck" w:date="2021-07-19T09:47:00Z">
            <w:r w:rsidR="00A80C85" w:rsidRPr="001B78CC">
              <w:rPr>
                <w:rStyle w:val="Hyperlink"/>
                <w:noProof/>
              </w:rPr>
            </w:r>
          </w:ins>
          <w:ins w:id="77" w:author="DENOUAL Franck" w:date="2021-07-16T18:16:00Z">
            <w:r w:rsidRPr="001B78CC">
              <w:rPr>
                <w:rStyle w:val="Hyperlink"/>
                <w:noProof/>
              </w:rPr>
              <w:fldChar w:fldCharType="separate"/>
            </w:r>
            <w:r w:rsidRPr="001B78CC">
              <w:rPr>
                <w:rStyle w:val="Hyperlink"/>
                <w:noProof/>
                <w:lang w:val="en-GB"/>
              </w:rPr>
              <w:t>2.</w:t>
            </w:r>
            <w:r>
              <w:rPr>
                <w:rFonts w:asciiTheme="minorHAnsi" w:eastAsiaTheme="minorEastAsia" w:hAnsiTheme="minorHAnsi" w:cstheme="minorBidi"/>
                <w:noProof/>
                <w:lang w:val="fr-FR" w:eastAsia="fr-FR"/>
              </w:rPr>
              <w:tab/>
            </w:r>
            <w:r w:rsidRPr="001B78CC">
              <w:rPr>
                <w:rStyle w:val="Hyperlink"/>
                <w:noProof/>
                <w:lang w:val="en-GB"/>
              </w:rPr>
              <w:t>Matrix-</w:t>
            </w:r>
            <w:r w:rsidRPr="001B78CC">
              <w:rPr>
                <w:rStyle w:val="Hyperlink"/>
                <w:rFonts w:ascii="Cambria" w:hAnsi="Cambria"/>
                <w:noProof/>
              </w:rPr>
              <w:t>based</w:t>
            </w:r>
            <w:r w:rsidRPr="001B78CC">
              <w:rPr>
                <w:rStyle w:val="Hyperlink"/>
                <w:noProof/>
                <w:lang w:val="en-GB"/>
              </w:rPr>
              <w:t xml:space="preserve"> </w:t>
            </w:r>
            <w:r w:rsidRPr="001B78CC">
              <w:rPr>
                <w:rStyle w:val="Hyperlink"/>
                <w:rFonts w:ascii="Calibri" w:eastAsia="Times New Roman" w:hAnsi="Calibri" w:cs="Times New Roman"/>
                <w:noProof/>
                <w:kern w:val="32"/>
                <w:lang w:val="en-GB" w:eastAsia="de-DE"/>
              </w:rPr>
              <w:t>transformation</w:t>
            </w:r>
            <w:r w:rsidRPr="001B78CC">
              <w:rPr>
                <w:rStyle w:val="Hyperlink"/>
                <w:noProof/>
                <w:lang w:val="en-GB"/>
              </w:rPr>
              <w:t xml:space="preserve"> for image items</w:t>
            </w:r>
            <w:r>
              <w:rPr>
                <w:noProof/>
                <w:webHidden/>
              </w:rPr>
              <w:tab/>
            </w:r>
            <w:r>
              <w:rPr>
                <w:noProof/>
                <w:webHidden/>
              </w:rPr>
              <w:fldChar w:fldCharType="begin"/>
            </w:r>
            <w:r>
              <w:rPr>
                <w:noProof/>
                <w:webHidden/>
              </w:rPr>
              <w:instrText xml:space="preserve"> PAGEREF _Toc77351801 \h </w:instrText>
            </w:r>
          </w:ins>
          <w:r>
            <w:rPr>
              <w:noProof/>
              <w:webHidden/>
            </w:rPr>
          </w:r>
          <w:r>
            <w:rPr>
              <w:noProof/>
              <w:webHidden/>
            </w:rPr>
            <w:fldChar w:fldCharType="separate"/>
          </w:r>
          <w:ins w:id="78" w:author="DENOUAL Franck" w:date="2021-07-19T09:47:00Z">
            <w:r w:rsidR="00A80C85">
              <w:rPr>
                <w:noProof/>
                <w:webHidden/>
              </w:rPr>
              <w:t>7</w:t>
            </w:r>
          </w:ins>
          <w:ins w:id="79" w:author="DENOUAL Franck" w:date="2021-07-16T18:16:00Z">
            <w:r>
              <w:rPr>
                <w:noProof/>
                <w:webHidden/>
              </w:rPr>
              <w:fldChar w:fldCharType="end"/>
            </w:r>
            <w:r w:rsidRPr="001B78CC">
              <w:rPr>
                <w:rStyle w:val="Hyperlink"/>
                <w:noProof/>
              </w:rPr>
              <w:fldChar w:fldCharType="end"/>
            </w:r>
          </w:ins>
        </w:p>
        <w:p w14:paraId="4356CFB7" w14:textId="78ED03C6" w:rsidR="00ED31A8" w:rsidRDefault="00ED31A8">
          <w:pPr>
            <w:pStyle w:val="TOC1"/>
            <w:tabs>
              <w:tab w:val="left" w:pos="440"/>
            </w:tabs>
            <w:rPr>
              <w:ins w:id="80" w:author="DENOUAL Franck" w:date="2021-07-16T18:16:00Z"/>
              <w:rFonts w:asciiTheme="minorHAnsi" w:eastAsiaTheme="minorEastAsia" w:hAnsiTheme="minorHAnsi" w:cstheme="minorBidi"/>
              <w:noProof/>
              <w:lang w:val="fr-FR" w:eastAsia="fr-FR"/>
            </w:rPr>
          </w:pPr>
          <w:ins w:id="81" w:author="DENOUAL Franck" w:date="2021-07-16T18:16:00Z">
            <w:r w:rsidRPr="001B78CC">
              <w:rPr>
                <w:rStyle w:val="Hyperlink"/>
                <w:noProof/>
              </w:rPr>
              <w:fldChar w:fldCharType="begin"/>
            </w:r>
            <w:r w:rsidRPr="001B78CC">
              <w:rPr>
                <w:rStyle w:val="Hyperlink"/>
                <w:noProof/>
              </w:rPr>
              <w:instrText xml:space="preserve"> </w:instrText>
            </w:r>
            <w:r>
              <w:rPr>
                <w:noProof/>
              </w:rPr>
              <w:instrText>HYPERLINK \l "_Toc77351802"</w:instrText>
            </w:r>
            <w:r w:rsidRPr="001B78CC">
              <w:rPr>
                <w:rStyle w:val="Hyperlink"/>
                <w:noProof/>
              </w:rPr>
              <w:instrText xml:space="preserve"> </w:instrText>
            </w:r>
          </w:ins>
          <w:ins w:id="82" w:author="DENOUAL Franck" w:date="2021-07-19T09:47:00Z">
            <w:r w:rsidR="00A80C85" w:rsidRPr="001B78CC">
              <w:rPr>
                <w:rStyle w:val="Hyperlink"/>
                <w:noProof/>
              </w:rPr>
            </w:r>
          </w:ins>
          <w:ins w:id="83" w:author="DENOUAL Franck" w:date="2021-07-16T18:16:00Z">
            <w:r w:rsidRPr="001B78CC">
              <w:rPr>
                <w:rStyle w:val="Hyperlink"/>
                <w:noProof/>
              </w:rPr>
              <w:fldChar w:fldCharType="separate"/>
            </w:r>
            <w:r w:rsidRPr="001B78CC">
              <w:rPr>
                <w:rStyle w:val="Hyperlink"/>
                <w:noProof/>
                <w:lang w:val="en-GB"/>
              </w:rPr>
              <w:t>3.</w:t>
            </w:r>
            <w:r>
              <w:rPr>
                <w:rFonts w:asciiTheme="minorHAnsi" w:eastAsiaTheme="minorEastAsia" w:hAnsiTheme="minorHAnsi" w:cstheme="minorBidi"/>
                <w:noProof/>
                <w:lang w:val="fr-FR" w:eastAsia="fr-FR"/>
              </w:rPr>
              <w:tab/>
            </w:r>
            <w:r w:rsidRPr="001B78CC">
              <w:rPr>
                <w:rStyle w:val="Hyperlink"/>
                <w:noProof/>
                <w:lang w:val="en-GB"/>
              </w:rPr>
              <w:t>Signaling for pre-derived coded image items</w:t>
            </w:r>
            <w:r>
              <w:rPr>
                <w:noProof/>
                <w:webHidden/>
              </w:rPr>
              <w:tab/>
            </w:r>
            <w:r>
              <w:rPr>
                <w:noProof/>
                <w:webHidden/>
              </w:rPr>
              <w:fldChar w:fldCharType="begin"/>
            </w:r>
            <w:r>
              <w:rPr>
                <w:noProof/>
                <w:webHidden/>
              </w:rPr>
              <w:instrText xml:space="preserve"> PAGEREF _Toc77351802 \h </w:instrText>
            </w:r>
          </w:ins>
          <w:r>
            <w:rPr>
              <w:noProof/>
              <w:webHidden/>
            </w:rPr>
          </w:r>
          <w:r>
            <w:rPr>
              <w:noProof/>
              <w:webHidden/>
            </w:rPr>
            <w:fldChar w:fldCharType="separate"/>
          </w:r>
          <w:ins w:id="84" w:author="DENOUAL Franck" w:date="2021-07-19T09:47:00Z">
            <w:r w:rsidR="00A80C85">
              <w:rPr>
                <w:noProof/>
                <w:webHidden/>
              </w:rPr>
              <w:t>7</w:t>
            </w:r>
          </w:ins>
          <w:ins w:id="85" w:author="DENOUAL Franck" w:date="2021-07-16T18:16:00Z">
            <w:r>
              <w:rPr>
                <w:noProof/>
                <w:webHidden/>
              </w:rPr>
              <w:fldChar w:fldCharType="end"/>
            </w:r>
            <w:r w:rsidRPr="001B78CC">
              <w:rPr>
                <w:rStyle w:val="Hyperlink"/>
                <w:noProof/>
              </w:rPr>
              <w:fldChar w:fldCharType="end"/>
            </w:r>
          </w:ins>
        </w:p>
        <w:p w14:paraId="746B6682" w14:textId="784ED616" w:rsidR="00ED31A8" w:rsidRDefault="00ED31A8">
          <w:pPr>
            <w:pStyle w:val="TOC1"/>
            <w:tabs>
              <w:tab w:val="left" w:pos="440"/>
            </w:tabs>
            <w:rPr>
              <w:ins w:id="86" w:author="DENOUAL Franck" w:date="2021-07-16T18:16:00Z"/>
              <w:rFonts w:asciiTheme="minorHAnsi" w:eastAsiaTheme="minorEastAsia" w:hAnsiTheme="minorHAnsi" w:cstheme="minorBidi"/>
              <w:noProof/>
              <w:lang w:val="fr-FR" w:eastAsia="fr-FR"/>
            </w:rPr>
          </w:pPr>
          <w:ins w:id="87" w:author="DENOUAL Franck" w:date="2021-07-16T18:16:00Z">
            <w:r w:rsidRPr="001B78CC">
              <w:rPr>
                <w:rStyle w:val="Hyperlink"/>
                <w:noProof/>
              </w:rPr>
              <w:fldChar w:fldCharType="begin"/>
            </w:r>
            <w:r w:rsidRPr="001B78CC">
              <w:rPr>
                <w:rStyle w:val="Hyperlink"/>
                <w:noProof/>
              </w:rPr>
              <w:instrText xml:space="preserve"> </w:instrText>
            </w:r>
            <w:r>
              <w:rPr>
                <w:noProof/>
              </w:rPr>
              <w:instrText>HYPERLINK \l "_Toc77351803"</w:instrText>
            </w:r>
            <w:r w:rsidRPr="001B78CC">
              <w:rPr>
                <w:rStyle w:val="Hyperlink"/>
                <w:noProof/>
              </w:rPr>
              <w:instrText xml:space="preserve"> </w:instrText>
            </w:r>
          </w:ins>
          <w:ins w:id="88" w:author="DENOUAL Franck" w:date="2021-07-19T09:47:00Z">
            <w:r w:rsidR="00A80C85" w:rsidRPr="001B78CC">
              <w:rPr>
                <w:rStyle w:val="Hyperlink"/>
                <w:noProof/>
              </w:rPr>
            </w:r>
          </w:ins>
          <w:ins w:id="89" w:author="DENOUAL Franck" w:date="2021-07-16T18:16:00Z">
            <w:r w:rsidRPr="001B78CC">
              <w:rPr>
                <w:rStyle w:val="Hyperlink"/>
                <w:noProof/>
              </w:rPr>
              <w:fldChar w:fldCharType="separate"/>
            </w:r>
            <w:r w:rsidRPr="001B78CC">
              <w:rPr>
                <w:rStyle w:val="Hyperlink"/>
                <w:noProof/>
                <w:lang w:val="en-GB"/>
              </w:rPr>
              <w:t>4.</w:t>
            </w:r>
            <w:r>
              <w:rPr>
                <w:rFonts w:asciiTheme="minorHAnsi" w:eastAsiaTheme="minorEastAsia" w:hAnsiTheme="minorHAnsi" w:cstheme="minorBidi"/>
                <w:noProof/>
                <w:lang w:val="fr-FR" w:eastAsia="fr-FR"/>
              </w:rPr>
              <w:tab/>
            </w:r>
            <w:r w:rsidRPr="001B78CC">
              <w:rPr>
                <w:rStyle w:val="Hyperlink"/>
                <w:noProof/>
              </w:rPr>
              <w:t>Possible optimization for region annotations</w:t>
            </w:r>
            <w:r>
              <w:rPr>
                <w:noProof/>
                <w:webHidden/>
              </w:rPr>
              <w:tab/>
            </w:r>
            <w:r>
              <w:rPr>
                <w:noProof/>
                <w:webHidden/>
              </w:rPr>
              <w:fldChar w:fldCharType="begin"/>
            </w:r>
            <w:r>
              <w:rPr>
                <w:noProof/>
                <w:webHidden/>
              </w:rPr>
              <w:instrText xml:space="preserve"> PAGEREF _Toc77351803 \h </w:instrText>
            </w:r>
          </w:ins>
          <w:r>
            <w:rPr>
              <w:noProof/>
              <w:webHidden/>
            </w:rPr>
          </w:r>
          <w:r>
            <w:rPr>
              <w:noProof/>
              <w:webHidden/>
            </w:rPr>
            <w:fldChar w:fldCharType="separate"/>
          </w:r>
          <w:ins w:id="90" w:author="DENOUAL Franck" w:date="2021-07-19T09:47:00Z">
            <w:r w:rsidR="00A80C85">
              <w:rPr>
                <w:noProof/>
                <w:webHidden/>
              </w:rPr>
              <w:t>8</w:t>
            </w:r>
          </w:ins>
          <w:ins w:id="91" w:author="DENOUAL Franck" w:date="2021-07-16T18:16:00Z">
            <w:r>
              <w:rPr>
                <w:noProof/>
                <w:webHidden/>
              </w:rPr>
              <w:fldChar w:fldCharType="end"/>
            </w:r>
            <w:r w:rsidRPr="001B78CC">
              <w:rPr>
                <w:rStyle w:val="Hyperlink"/>
                <w:noProof/>
              </w:rPr>
              <w:fldChar w:fldCharType="end"/>
            </w:r>
          </w:ins>
        </w:p>
        <w:p w14:paraId="574890EC" w14:textId="73838B3E" w:rsidR="00ED31A8" w:rsidRDefault="00ED31A8">
          <w:pPr>
            <w:pStyle w:val="TOC2"/>
            <w:rPr>
              <w:ins w:id="92" w:author="DENOUAL Franck" w:date="2021-07-16T18:16:00Z"/>
              <w:rFonts w:asciiTheme="minorHAnsi" w:eastAsiaTheme="minorEastAsia" w:hAnsiTheme="minorHAnsi" w:cstheme="minorBidi"/>
              <w:noProof/>
              <w:lang w:val="fr-FR" w:eastAsia="fr-FR"/>
            </w:rPr>
          </w:pPr>
          <w:ins w:id="93" w:author="DENOUAL Franck" w:date="2021-07-16T18:16:00Z">
            <w:r w:rsidRPr="001B78CC">
              <w:rPr>
                <w:rStyle w:val="Hyperlink"/>
                <w:noProof/>
              </w:rPr>
              <w:fldChar w:fldCharType="begin"/>
            </w:r>
            <w:r w:rsidRPr="001B78CC">
              <w:rPr>
                <w:rStyle w:val="Hyperlink"/>
                <w:noProof/>
              </w:rPr>
              <w:instrText xml:space="preserve"> </w:instrText>
            </w:r>
            <w:r>
              <w:rPr>
                <w:noProof/>
              </w:rPr>
              <w:instrText>HYPERLINK \l "_Toc77351804"</w:instrText>
            </w:r>
            <w:r w:rsidRPr="001B78CC">
              <w:rPr>
                <w:rStyle w:val="Hyperlink"/>
                <w:noProof/>
              </w:rPr>
              <w:instrText xml:space="preserve"> </w:instrText>
            </w:r>
          </w:ins>
          <w:ins w:id="94" w:author="DENOUAL Franck" w:date="2021-07-19T09:47:00Z">
            <w:r w:rsidR="00A80C85" w:rsidRPr="001B78CC">
              <w:rPr>
                <w:rStyle w:val="Hyperlink"/>
                <w:noProof/>
              </w:rPr>
            </w:r>
          </w:ins>
          <w:ins w:id="95" w:author="DENOUAL Franck" w:date="2021-07-16T18:16:00Z">
            <w:r w:rsidRPr="001B78CC">
              <w:rPr>
                <w:rStyle w:val="Hyperlink"/>
                <w:noProof/>
              </w:rPr>
              <w:fldChar w:fldCharType="separate"/>
            </w:r>
            <w:r w:rsidRPr="001B78CC">
              <w:rPr>
                <w:rStyle w:val="Hyperlink"/>
                <w:noProof/>
              </w:rPr>
              <w:t>Comparative analysis of storing 10 annotation regions in an image</w:t>
            </w:r>
            <w:r>
              <w:rPr>
                <w:noProof/>
                <w:webHidden/>
              </w:rPr>
              <w:tab/>
            </w:r>
            <w:r>
              <w:rPr>
                <w:noProof/>
                <w:webHidden/>
              </w:rPr>
              <w:fldChar w:fldCharType="begin"/>
            </w:r>
            <w:r>
              <w:rPr>
                <w:noProof/>
                <w:webHidden/>
              </w:rPr>
              <w:instrText xml:space="preserve"> PAGEREF _Toc77351804 \h </w:instrText>
            </w:r>
          </w:ins>
          <w:r>
            <w:rPr>
              <w:noProof/>
              <w:webHidden/>
            </w:rPr>
          </w:r>
          <w:r>
            <w:rPr>
              <w:noProof/>
              <w:webHidden/>
            </w:rPr>
            <w:fldChar w:fldCharType="separate"/>
          </w:r>
          <w:ins w:id="96" w:author="DENOUAL Franck" w:date="2021-07-19T09:47:00Z">
            <w:r w:rsidR="00A80C85">
              <w:rPr>
                <w:noProof/>
                <w:webHidden/>
              </w:rPr>
              <w:t>8</w:t>
            </w:r>
          </w:ins>
          <w:ins w:id="97" w:author="DENOUAL Franck" w:date="2021-07-16T18:16:00Z">
            <w:r>
              <w:rPr>
                <w:noProof/>
                <w:webHidden/>
              </w:rPr>
              <w:fldChar w:fldCharType="end"/>
            </w:r>
            <w:r w:rsidRPr="001B78CC">
              <w:rPr>
                <w:rStyle w:val="Hyperlink"/>
                <w:noProof/>
              </w:rPr>
              <w:fldChar w:fldCharType="end"/>
            </w:r>
          </w:ins>
        </w:p>
        <w:p w14:paraId="17433A22" w14:textId="15EC85C7" w:rsidR="00F43C3C" w:rsidRPr="004D6748" w:rsidRDefault="004D6748" w:rsidP="004D6748">
          <w:r>
            <w:rPr>
              <w:b/>
              <w:bCs/>
              <w:noProof/>
            </w:rPr>
            <w:fldChar w:fldCharType="end"/>
          </w:r>
        </w:p>
      </w:sdtContent>
    </w:sdt>
    <w:p w14:paraId="0ED6D1D1" w14:textId="7669FCF3" w:rsidR="009A67DB" w:rsidRDefault="009A67DB" w:rsidP="009A67DB">
      <w:pPr>
        <w:pStyle w:val="Heading1"/>
        <w:keepNext/>
        <w:widowControl/>
        <w:autoSpaceDE/>
        <w:autoSpaceDN/>
        <w:spacing w:before="240" w:after="60"/>
        <w:ind w:left="432" w:hanging="432"/>
        <w:jc w:val="both"/>
        <w:rPr>
          <w:lang w:val="en-GB"/>
        </w:rPr>
      </w:pPr>
      <w:bookmarkStart w:id="98" w:name="_Toc77351793"/>
      <w:r>
        <w:rPr>
          <w:lang w:val="en-GB"/>
        </w:rPr>
        <w:t>On progressive decoding</w:t>
      </w:r>
      <w:bookmarkEnd w:id="98"/>
      <w:r>
        <w:rPr>
          <w:lang w:val="en-GB"/>
        </w:rPr>
        <w:tab/>
      </w:r>
    </w:p>
    <w:p w14:paraId="5B19F102" w14:textId="55528B91" w:rsidR="009A67DB" w:rsidRDefault="009A67DB" w:rsidP="009A67DB">
      <w:r>
        <w:t xml:space="preserve">Discussion available under: </w:t>
      </w:r>
    </w:p>
    <w:p w14:paraId="5AC12220" w14:textId="562EC5D9" w:rsidR="009A67DB" w:rsidRPr="000223F3" w:rsidRDefault="006E2C7C" w:rsidP="009A67DB">
      <w:pPr>
        <w:rPr>
          <w:ins w:id="99" w:author="DENOUAL Franck" w:date="2021-07-16T17:50:00Z"/>
        </w:rPr>
      </w:pPr>
      <w:hyperlink r:id="rId9" w:history="1">
        <w:r w:rsidR="009A67DB" w:rsidRPr="000223F3">
          <w:rPr>
            <w:rStyle w:val="Hyperlink"/>
          </w:rPr>
          <w:t>http://mpegx.int-evry.fr/software/MPEG/Systems/FileFormat/HEIF/-/issues/33</w:t>
        </w:r>
      </w:hyperlink>
      <w:r w:rsidR="009A67DB" w:rsidRPr="000223F3">
        <w:t xml:space="preserve"> </w:t>
      </w:r>
      <w:ins w:id="100" w:author="DENOUAL Franck" w:date="2021-07-16T17:51:00Z">
        <w:r w:rsidR="00F6270D" w:rsidRPr="000223F3">
          <w:t>(MPE</w:t>
        </w:r>
        <w:r w:rsidR="00F6270D" w:rsidRPr="00A80C85">
          <w:rPr>
            <w:lang w:val="fr-FR"/>
          </w:rPr>
          <w:t>G</w:t>
        </w:r>
        <w:r w:rsidR="00F6270D">
          <w:t>#134)</w:t>
        </w:r>
      </w:ins>
    </w:p>
    <w:p w14:paraId="2F43A86F" w14:textId="31E04AE5" w:rsidR="00F6270D" w:rsidRPr="00F6270D" w:rsidRDefault="00F6270D" w:rsidP="009A67DB">
      <w:ins w:id="101" w:author="DENOUAL Franck" w:date="2021-07-16T17:50:00Z">
        <w:r>
          <w:fldChar w:fldCharType="begin"/>
        </w:r>
        <w:r w:rsidRPr="008275A0">
          <w:instrText xml:space="preserve"> HYPERLINK "http://mpegx.int-evry.fr/software/MPEG/Systems/FileFormat/HEIF/-/issues/55" </w:instrText>
        </w:r>
      </w:ins>
      <w:ins w:id="102" w:author="DENOUAL Franck" w:date="2021-07-19T09:47:00Z"/>
      <w:ins w:id="103" w:author="DENOUAL Franck" w:date="2021-07-16T17:50:00Z">
        <w:r>
          <w:fldChar w:fldCharType="separate"/>
        </w:r>
        <w:r w:rsidRPr="00F6270D">
          <w:rPr>
            <w:rStyle w:val="Hyperlink"/>
          </w:rPr>
          <w:t>http://mpegx.int-evry.fr/software/MPEG/Systems/FileFormat/HEIF/-/issues/55</w:t>
        </w:r>
        <w:r>
          <w:fldChar w:fldCharType="end"/>
        </w:r>
        <w:r w:rsidRPr="00F6270D">
          <w:t xml:space="preserve"> (MPEG</w:t>
        </w:r>
        <w:r>
          <w:t>#135)</w:t>
        </w:r>
      </w:ins>
    </w:p>
    <w:p w14:paraId="3B18831B" w14:textId="366A821E" w:rsidR="009A67DB" w:rsidRPr="000223F3" w:rsidRDefault="009A67DB" w:rsidP="009A67DB"/>
    <w:p w14:paraId="2F0E9489" w14:textId="4B5E81A8" w:rsidR="009A67DB" w:rsidRDefault="009A67DB" w:rsidP="009A67DB">
      <w:r>
        <w:t>Contribution m56028 is a continuation of the discussions started in MIAF at MPEG#132 (m55218) regarding support of progressive decoding and discusses progressive refinement for grid items.</w:t>
      </w:r>
    </w:p>
    <w:p w14:paraId="03A0DC9B" w14:textId="4D3BE03A" w:rsidR="009A67DB" w:rsidRDefault="009A67DB" w:rsidP="009A67DB"/>
    <w:p w14:paraId="0D15FA93" w14:textId="748E0F5E" w:rsidR="009A67DB" w:rsidRPr="00245E9E" w:rsidRDefault="00612F7C" w:rsidP="00E07140">
      <w:pPr>
        <w:pStyle w:val="Heading2"/>
      </w:pPr>
      <w:bookmarkStart w:id="104" w:name="_Toc77351794"/>
      <w:r>
        <w:lastRenderedPageBreak/>
        <w:t>Context</w:t>
      </w:r>
      <w:bookmarkEnd w:id="104"/>
    </w:p>
    <w:p w14:paraId="4AB4380E" w14:textId="7ED73C3C" w:rsidR="009A67DB" w:rsidRDefault="009A67DB" w:rsidP="009A67DB"/>
    <w:p w14:paraId="4A5B23E5" w14:textId="09B7B864" w:rsidR="009A67DB" w:rsidRDefault="009A67DB" w:rsidP="009A67DB">
      <w:r>
        <w:t>At the MPEG 132</w:t>
      </w:r>
      <w:r w:rsidRPr="00601509">
        <w:rPr>
          <w:vertAlign w:val="superscript"/>
        </w:rPr>
        <w:t>nd</w:t>
      </w:r>
      <w:r>
        <w:t xml:space="preserve"> meeting, the contribution “</w:t>
      </w:r>
      <w:r w:rsidRPr="00A42D04">
        <w:rPr>
          <w:bCs/>
          <w:i/>
          <w:iCs/>
        </w:rPr>
        <w:t>On Progressive Decoding for MIAF</w:t>
      </w:r>
      <w:r w:rsidRPr="00601509">
        <w:rPr>
          <w:bCs/>
          <w:iCs/>
        </w:rPr>
        <w:t>”</w:t>
      </w:r>
      <w:r>
        <w:t xml:space="preserve"> </w:t>
      </w:r>
      <w:r w:rsidR="00D933A7">
        <w:t xml:space="preserve">(m55218) </w:t>
      </w:r>
      <w:r>
        <w:t>recalled that one possible usage of the ‘</w:t>
      </w:r>
      <w:proofErr w:type="spellStart"/>
      <w:r w:rsidRPr="00BF6FA0">
        <w:rPr>
          <w:rFonts w:ascii="Consolas" w:hAnsi="Consolas" w:cs="Courier New"/>
          <w:noProof/>
          <w:sz w:val="20"/>
          <w:szCs w:val="20"/>
        </w:rPr>
        <w:t>altr</w:t>
      </w:r>
      <w:proofErr w:type="spellEnd"/>
      <w:r w:rsidRPr="00BF6FA0">
        <w:rPr>
          <w:rFonts w:ascii="Consolas" w:hAnsi="Consolas" w:cs="Courier New"/>
          <w:noProof/>
          <w:sz w:val="20"/>
          <w:szCs w:val="20"/>
        </w:rPr>
        <w:t>’</w:t>
      </w:r>
      <w:r>
        <w:t xml:space="preserve"> entity group is to group together several items for progressive decoding. That contribution proposed (pasted below for convenience) to define a brand to signal that this is the intended use of the ‘</w:t>
      </w:r>
      <w:proofErr w:type="spellStart"/>
      <w:r w:rsidRPr="00BF6FA0">
        <w:rPr>
          <w:rFonts w:ascii="Consolas" w:hAnsi="Consolas" w:cs="Courier New"/>
          <w:noProof/>
          <w:sz w:val="20"/>
          <w:szCs w:val="20"/>
        </w:rPr>
        <w:t>altr</w:t>
      </w:r>
      <w:proofErr w:type="spellEnd"/>
      <w:r w:rsidRPr="00BF6FA0">
        <w:rPr>
          <w:rFonts w:ascii="Consolas" w:hAnsi="Consolas" w:cs="Courier New"/>
          <w:noProof/>
          <w:sz w:val="20"/>
          <w:szCs w:val="20"/>
        </w:rPr>
        <w:t>’</w:t>
      </w:r>
      <w:r>
        <w:t xml:space="preserve"> in an HEIF file. That contribution stated in particular:</w:t>
      </w:r>
    </w:p>
    <w:p w14:paraId="257CDEF6" w14:textId="77777777" w:rsidR="009A67DB" w:rsidRDefault="009A67DB" w:rsidP="009A67DB"/>
    <w:p w14:paraId="428243E1" w14:textId="77777777" w:rsidR="009A67DB" w:rsidRPr="00A42D04" w:rsidRDefault="009A67DB" w:rsidP="009A67DB">
      <w:pPr>
        <w:ind w:left="567" w:right="567"/>
        <w:rPr>
          <w:i/>
          <w:iCs/>
        </w:rPr>
      </w:pPr>
      <w:r w:rsidRPr="00A42D04">
        <w:rPr>
          <w:i/>
          <w:iCs/>
        </w:rPr>
        <w:t>Progressive decoding/refinement can be achieved by grouping together several items in an ‘</w:t>
      </w:r>
      <w:proofErr w:type="spellStart"/>
      <w:r w:rsidRPr="00A42D04">
        <w:rPr>
          <w:i/>
          <w:iCs/>
        </w:rPr>
        <w:t>altr</w:t>
      </w:r>
      <w:proofErr w:type="spellEnd"/>
      <w:r w:rsidRPr="00A42D04">
        <w:rPr>
          <w:i/>
          <w:iCs/>
        </w:rPr>
        <w:t>’ group or by using thumbnails. If the highest quality/resolution item is placed first in the group but the item data is last in the file, a decoder may potentially decode and display the other items in the group first until it has downloaded all of the data.</w:t>
      </w:r>
    </w:p>
    <w:p w14:paraId="1A72F7A4" w14:textId="77777777" w:rsidR="009A67DB" w:rsidRPr="00A42D04" w:rsidRDefault="009A67DB" w:rsidP="009A67DB">
      <w:pPr>
        <w:ind w:left="567" w:right="567"/>
        <w:rPr>
          <w:i/>
          <w:iCs/>
        </w:rPr>
      </w:pPr>
    </w:p>
    <w:p w14:paraId="47930D71" w14:textId="77777777" w:rsidR="009A67DB" w:rsidRPr="00A42D04" w:rsidRDefault="009A67DB" w:rsidP="009A67DB">
      <w:pPr>
        <w:ind w:left="567" w:right="567"/>
        <w:rPr>
          <w:i/>
          <w:iCs/>
        </w:rPr>
      </w:pPr>
      <w:r w:rsidRPr="00A42D04">
        <w:rPr>
          <w:i/>
          <w:iCs/>
        </w:rPr>
        <w:t>There is, however, currently not any way of telling a parser/decoder that the purpose of the ‘</w:t>
      </w:r>
      <w:proofErr w:type="spellStart"/>
      <w:r w:rsidRPr="00A42D04">
        <w:rPr>
          <w:i/>
          <w:iCs/>
        </w:rPr>
        <w:t>altr</w:t>
      </w:r>
      <w:proofErr w:type="spellEnd"/>
      <w:r w:rsidRPr="00A42D04">
        <w:rPr>
          <w:i/>
          <w:iCs/>
        </w:rPr>
        <w:t>’ group is for progressive refinement. We need some way, like a brand, for the encoder to signal that this is the intended use of the ‘</w:t>
      </w:r>
      <w:proofErr w:type="spellStart"/>
      <w:r w:rsidRPr="00A42D04">
        <w:rPr>
          <w:i/>
          <w:iCs/>
        </w:rPr>
        <w:t>altr</w:t>
      </w:r>
      <w:proofErr w:type="spellEnd"/>
      <w:r w:rsidRPr="00A42D04">
        <w:rPr>
          <w:i/>
          <w:iCs/>
        </w:rPr>
        <w:t>’ group.</w:t>
      </w:r>
    </w:p>
    <w:p w14:paraId="6F779119" w14:textId="77777777" w:rsidR="009A67DB" w:rsidRDefault="009A67DB" w:rsidP="009A67DB"/>
    <w:p w14:paraId="222ED11F" w14:textId="3B09216E" w:rsidR="009A67DB" w:rsidRDefault="009A67DB" w:rsidP="009A67DB">
      <w:pPr>
        <w:rPr>
          <w:ins w:id="105" w:author="DENOUAL Franck" w:date="2021-07-16T17:51:00Z"/>
        </w:rPr>
      </w:pPr>
      <w:r>
        <w:t>While this proposal provides a sufficient description for “simple” image items, it is not always sufficient for derived items like grid or overlay items. Indeed, progressive decoding for a grid (or overlay) derived image item may be realized by providing alternative image items for each input image of a grid (or overlay) derived image item.</w:t>
      </w:r>
    </w:p>
    <w:p w14:paraId="68544456" w14:textId="03CE8D1C" w:rsidR="00F6270D" w:rsidRDefault="00F6270D" w:rsidP="009A67DB">
      <w:pPr>
        <w:rPr>
          <w:ins w:id="106" w:author="DENOUAL Franck" w:date="2021-07-16T17:51:00Z"/>
        </w:rPr>
      </w:pPr>
    </w:p>
    <w:p w14:paraId="260813EF" w14:textId="2304F269" w:rsidR="00F6270D" w:rsidRDefault="00F6270D" w:rsidP="009A67DB">
      <w:ins w:id="107" w:author="DENOUAL Franck" w:date="2021-07-16T17:51:00Z">
        <w:r>
          <w:t xml:space="preserve">At MPEG 135, contribution </w:t>
        </w:r>
        <w:r w:rsidRPr="00F6270D">
          <w:t>m57385</w:t>
        </w:r>
      </w:ins>
      <w:ins w:id="108" w:author="DENOUAL Franck" w:date="2021-07-16T17:52:00Z">
        <w:r>
          <w:t xml:space="preserve"> proposed examples and use cases for progressive rendering for derived image items based on the results of MPEG#134</w:t>
        </w:r>
      </w:ins>
      <w:ins w:id="109" w:author="DENOUAL Franck" w:date="2021-07-16T17:53:00Z">
        <w:r>
          <w:t xml:space="preserve"> (‘</w:t>
        </w:r>
        <w:proofErr w:type="spellStart"/>
        <w:r>
          <w:t>prgr</w:t>
        </w:r>
        <w:proofErr w:type="spellEnd"/>
        <w:r>
          <w:t>’ group and ‘</w:t>
        </w:r>
        <w:proofErr w:type="spellStart"/>
        <w:r>
          <w:t>prdi</w:t>
        </w:r>
        <w:proofErr w:type="spellEnd"/>
        <w:r>
          <w:t>’ or ‘</w:t>
        </w:r>
        <w:proofErr w:type="spellStart"/>
        <w:r>
          <w:t>prli</w:t>
        </w:r>
        <w:proofErr w:type="spellEnd"/>
        <w:r>
          <w:t>’ image properties) to specify an ordering of image data</w:t>
        </w:r>
      </w:ins>
      <w:ins w:id="110" w:author="DENOUAL Franck" w:date="2021-07-16T17:54:00Z">
        <w:r>
          <w:t>. Discussions during the meeting led to the discussion of possible alternative</w:t>
        </w:r>
      </w:ins>
      <w:ins w:id="111" w:author="DENOUAL Franck" w:date="2021-07-16T17:55:00Z">
        <w:r>
          <w:t>s to ‘</w:t>
        </w:r>
        <w:proofErr w:type="spellStart"/>
        <w:r>
          <w:t>prdi</w:t>
        </w:r>
        <w:proofErr w:type="spellEnd"/>
        <w:r>
          <w:t>’ or ‘</w:t>
        </w:r>
        <w:proofErr w:type="spellStart"/>
        <w:r>
          <w:t>prli</w:t>
        </w:r>
        <w:proofErr w:type="spellEnd"/>
        <w:r>
          <w:t>’ that have been pu</w:t>
        </w:r>
      </w:ins>
      <w:ins w:id="112" w:author="DENOUAL Franck" w:date="2021-07-16T17:56:00Z">
        <w:r>
          <w:t xml:space="preserve">t </w:t>
        </w:r>
      </w:ins>
      <w:ins w:id="113" w:author="DENOUAL Franck" w:date="2021-07-16T17:55:00Z">
        <w:r>
          <w:t>under consideration</w:t>
        </w:r>
      </w:ins>
      <w:ins w:id="114" w:author="DENOUAL Franck" w:date="2021-07-16T17:53:00Z">
        <w:r>
          <w:t>.</w:t>
        </w:r>
      </w:ins>
    </w:p>
    <w:p w14:paraId="6BBE034A" w14:textId="38E05BF8" w:rsidR="009A67DB" w:rsidRDefault="009A67DB" w:rsidP="009A67DB"/>
    <w:p w14:paraId="170D848E" w14:textId="499984C7" w:rsidR="00D933A7" w:rsidRPr="009A67DB" w:rsidRDefault="00D933A7" w:rsidP="00E07140">
      <w:pPr>
        <w:pStyle w:val="Heading2"/>
      </w:pPr>
      <w:bookmarkStart w:id="115" w:name="_Ref70699424"/>
      <w:bookmarkStart w:id="116" w:name="_Toc77351795"/>
      <w:r>
        <w:t>Discussions at MPEG#133</w:t>
      </w:r>
      <w:bookmarkEnd w:id="115"/>
      <w:bookmarkEnd w:id="116"/>
    </w:p>
    <w:p w14:paraId="0CDC4E42" w14:textId="77777777" w:rsidR="00D933A7" w:rsidRDefault="00D933A7" w:rsidP="00D933A7"/>
    <w:p w14:paraId="647BD411" w14:textId="0381077F" w:rsidR="00D933A7" w:rsidRDefault="00D933A7" w:rsidP="00245E9E">
      <w:r>
        <w:t>A better approach to</w:t>
      </w:r>
      <w:r w:rsidR="00245E9E">
        <w:t xml:space="preserve"> the</w:t>
      </w:r>
      <w:r>
        <w:t xml:space="preserve"> use of </w:t>
      </w:r>
      <w:r w:rsidRPr="009072D6">
        <w:rPr>
          <w:rFonts w:ascii="Courier" w:eastAsia="Calibri" w:hAnsi="Courier"/>
          <w:sz w:val="20"/>
          <w:lang w:val="en-GB"/>
        </w:rPr>
        <w:t>'</w:t>
      </w:r>
      <w:proofErr w:type="spellStart"/>
      <w:r>
        <w:rPr>
          <w:rFonts w:ascii="Courier" w:eastAsia="Calibri" w:hAnsi="Courier"/>
          <w:sz w:val="20"/>
          <w:lang w:val="en-GB"/>
        </w:rPr>
        <w:t>altr</w:t>
      </w:r>
      <w:proofErr w:type="spellEnd"/>
      <w:r w:rsidRPr="009072D6">
        <w:rPr>
          <w:rFonts w:ascii="Courier" w:eastAsia="Calibri" w:hAnsi="Courier"/>
          <w:sz w:val="20"/>
          <w:lang w:val="en-GB"/>
        </w:rPr>
        <w:t>'</w:t>
      </w:r>
      <w:r>
        <w:rPr>
          <w:rFonts w:ascii="Courier" w:eastAsia="Calibri" w:hAnsi="Courier"/>
          <w:sz w:val="20"/>
          <w:lang w:val="en-GB"/>
        </w:rPr>
        <w:t xml:space="preserve"> </w:t>
      </w:r>
      <w:r>
        <w:t>may be to create a dedicated group for progressive rendering (</w:t>
      </w:r>
      <w:r w:rsidRPr="009072D6">
        <w:rPr>
          <w:rFonts w:ascii="Courier" w:eastAsia="Calibri" w:hAnsi="Courier"/>
          <w:sz w:val="20"/>
          <w:lang w:val="en-GB"/>
        </w:rPr>
        <w:t>'</w:t>
      </w:r>
      <w:proofErr w:type="spellStart"/>
      <w:r>
        <w:rPr>
          <w:rStyle w:val="HTMLCode"/>
          <w:rFonts w:eastAsia="Arial"/>
        </w:rPr>
        <w:t>prgr</w:t>
      </w:r>
      <w:proofErr w:type="spellEnd"/>
      <w:r w:rsidRPr="009072D6">
        <w:rPr>
          <w:rFonts w:ascii="Courier" w:eastAsia="Calibri" w:hAnsi="Courier"/>
          <w:sz w:val="20"/>
          <w:lang w:val="en-GB"/>
        </w:rPr>
        <w:t>'</w:t>
      </w:r>
      <w:r>
        <w:t xml:space="preserve">?) </w:t>
      </w:r>
      <w:r w:rsidR="00245E9E">
        <w:t xml:space="preserve">and </w:t>
      </w:r>
      <w:r>
        <w:t>to recommend or mandate:</w:t>
      </w:r>
    </w:p>
    <w:p w14:paraId="7D837A1F" w14:textId="77777777" w:rsidR="00D933A7" w:rsidRDefault="00D933A7" w:rsidP="00245E9E"/>
    <w:p w14:paraId="37F0F152" w14:textId="27D7F42B" w:rsidR="00D933A7" w:rsidRDefault="00D933A7" w:rsidP="00245E9E">
      <w:pPr>
        <w:pStyle w:val="ListParagraph"/>
        <w:numPr>
          <w:ilvl w:val="0"/>
          <w:numId w:val="11"/>
        </w:numPr>
      </w:pPr>
      <w:r>
        <w:t xml:space="preserve">a </w:t>
      </w:r>
      <w:r w:rsidRPr="009072D6">
        <w:rPr>
          <w:rFonts w:ascii="Courier" w:eastAsia="Calibri" w:hAnsi="Courier"/>
          <w:sz w:val="20"/>
          <w:lang w:val="en-GB"/>
        </w:rPr>
        <w:t>'</w:t>
      </w:r>
      <w:proofErr w:type="spellStart"/>
      <w:r>
        <w:t>prgr</w:t>
      </w:r>
      <w:proofErr w:type="spellEnd"/>
      <w:r w:rsidRPr="009072D6">
        <w:rPr>
          <w:rFonts w:ascii="Courier" w:eastAsia="Calibri" w:hAnsi="Courier"/>
          <w:sz w:val="20"/>
          <w:lang w:val="en-GB"/>
        </w:rPr>
        <w:t>'</w:t>
      </w:r>
      <w:r>
        <w:t xml:space="preserve"> entity group shall only list items, not tracks</w:t>
      </w:r>
    </w:p>
    <w:p w14:paraId="3166AC95" w14:textId="536B4835" w:rsidR="00D933A7" w:rsidRDefault="00D933A7" w:rsidP="00245E9E">
      <w:pPr>
        <w:pStyle w:val="ListParagraph"/>
        <w:numPr>
          <w:ilvl w:val="0"/>
          <w:numId w:val="11"/>
        </w:numPr>
      </w:pPr>
      <w:r>
        <w:t xml:space="preserve">the items within </w:t>
      </w:r>
      <w:r w:rsidRPr="009072D6">
        <w:rPr>
          <w:rFonts w:ascii="Courier" w:eastAsia="Calibri" w:hAnsi="Courier"/>
          <w:sz w:val="20"/>
          <w:lang w:val="en-GB"/>
        </w:rPr>
        <w:t>'</w:t>
      </w:r>
      <w:proofErr w:type="spellStart"/>
      <w:r>
        <w:rPr>
          <w:rFonts w:ascii="Courier" w:eastAsia="Calibri" w:hAnsi="Courier"/>
          <w:sz w:val="20"/>
          <w:lang w:val="en-GB"/>
        </w:rPr>
        <w:t>prgr</w:t>
      </w:r>
      <w:proofErr w:type="spellEnd"/>
      <w:r w:rsidRPr="009072D6">
        <w:rPr>
          <w:rFonts w:ascii="Courier" w:eastAsia="Calibri" w:hAnsi="Courier"/>
          <w:sz w:val="20"/>
          <w:lang w:val="en-GB"/>
        </w:rPr>
        <w:t>'</w:t>
      </w:r>
      <w:r>
        <w:t xml:space="preserve"> shall be listed in order from the smallest resolution to the largest</w:t>
      </w:r>
    </w:p>
    <w:p w14:paraId="12350500" w14:textId="55BDF2A4" w:rsidR="00D933A7" w:rsidRDefault="00D933A7" w:rsidP="00D933A7">
      <w:pPr>
        <w:pStyle w:val="ListParagraph"/>
        <w:numPr>
          <w:ilvl w:val="0"/>
          <w:numId w:val="11"/>
        </w:numPr>
      </w:pPr>
      <w:r>
        <w:t xml:space="preserve">it is recommended that the </w:t>
      </w:r>
      <w:proofErr w:type="spellStart"/>
      <w:r w:rsidRPr="006932A1">
        <w:rPr>
          <w:rFonts w:ascii="Courier" w:eastAsia="Calibri" w:hAnsi="Courier"/>
          <w:sz w:val="20"/>
          <w:lang w:val="en-GB"/>
        </w:rPr>
        <w:t>item_data</w:t>
      </w:r>
      <w:proofErr w:type="spellEnd"/>
      <w:r>
        <w:t xml:space="preserve"> needed to decode them be stored in order also, such that a client progressively receiving a file can perform progressive display as item data becomes available.</w:t>
      </w:r>
    </w:p>
    <w:p w14:paraId="7312722A" w14:textId="49D8BC44" w:rsidR="00D933A7" w:rsidRDefault="00D933A7" w:rsidP="00D933A7">
      <w:pPr>
        <w:pStyle w:val="ListParagraph"/>
        <w:numPr>
          <w:ilvl w:val="0"/>
          <w:numId w:val="11"/>
        </w:numPr>
      </w:pPr>
      <w:r>
        <w:t>indication of when to meaningfully produce an updated rendering</w:t>
      </w:r>
      <w:r w:rsidR="00245E9E">
        <w:t xml:space="preserve"> (for progressive-download aware player)</w:t>
      </w:r>
    </w:p>
    <w:p w14:paraId="1ABB5DBD" w14:textId="606E7ACC" w:rsidR="00245E9E" w:rsidRDefault="00245E9E" w:rsidP="00245E9E"/>
    <w:p w14:paraId="0969C43F" w14:textId="3D745285" w:rsidR="00245E9E" w:rsidRDefault="00245E9E" w:rsidP="00245E9E">
      <w:r>
        <w:t>For the last bullet, a property associated to a grid (or overlay) item was proposed:</w:t>
      </w:r>
    </w:p>
    <w:p w14:paraId="7584FC87" w14:textId="77777777" w:rsidR="00245E9E" w:rsidRDefault="00245E9E" w:rsidP="00245E9E"/>
    <w:p w14:paraId="1F763DA4" w14:textId="58389334" w:rsidR="00245E9E" w:rsidRPr="00D91D9C" w:rsidRDefault="00245E9E" w:rsidP="00245E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lang w:eastAsia="fr-FR"/>
        </w:rPr>
      </w:pPr>
      <w:r w:rsidRPr="00245E9E">
        <w:rPr>
          <w:rFonts w:ascii="Courier New" w:eastAsia="Times New Roman" w:hAnsi="Courier New" w:cs="Courier New"/>
          <w:lang w:eastAsia="fr-FR"/>
        </w:rPr>
        <w:t xml:space="preserve">aligned(8) class </w:t>
      </w:r>
      <w:proofErr w:type="spellStart"/>
      <w:r w:rsidRPr="00245E9E">
        <w:rPr>
          <w:rFonts w:ascii="Courier New" w:eastAsia="Times New Roman" w:hAnsi="Courier New" w:cs="Courier New"/>
          <w:lang w:eastAsia="fr-FR"/>
        </w:rPr>
        <w:t>ProgressiveStepRefinementProperty</w:t>
      </w:r>
      <w:proofErr w:type="spellEnd"/>
      <w:r w:rsidR="00D91D9C" w:rsidRPr="006D2D76">
        <w:rPr>
          <w:rFonts w:ascii="Courier" w:hAnsi="Courier"/>
        </w:rPr>
        <w:br/>
      </w:r>
      <w:r w:rsidRPr="00245E9E">
        <w:rPr>
          <w:rFonts w:ascii="Courier New" w:eastAsia="Times New Roman" w:hAnsi="Courier New" w:cs="Courier New"/>
          <w:lang w:eastAsia="fr-FR"/>
        </w:rPr>
        <w:t xml:space="preserve">extends </w:t>
      </w:r>
      <w:proofErr w:type="spellStart"/>
      <w:r w:rsidRPr="00245E9E">
        <w:rPr>
          <w:rFonts w:ascii="Courier New" w:eastAsia="Times New Roman" w:hAnsi="Courier New" w:cs="Courier New"/>
          <w:lang w:eastAsia="fr-FR"/>
        </w:rPr>
        <w:t>ItemFullProperty</w:t>
      </w:r>
      <w:proofErr w:type="spellEnd"/>
      <w:r w:rsidRPr="00245E9E">
        <w:rPr>
          <w:rFonts w:ascii="Courier New" w:eastAsia="Times New Roman" w:hAnsi="Courier New" w:cs="Courier New"/>
          <w:lang w:eastAsia="fr-FR"/>
        </w:rPr>
        <w:t>('</w:t>
      </w:r>
      <w:proofErr w:type="spellStart"/>
      <w:r w:rsidRPr="00245E9E">
        <w:rPr>
          <w:rFonts w:ascii="Courier New" w:eastAsia="Times New Roman" w:hAnsi="Courier New" w:cs="Courier New"/>
          <w:lang w:eastAsia="fr-FR"/>
        </w:rPr>
        <w:t>prco</w:t>
      </w:r>
      <w:proofErr w:type="spellEnd"/>
      <w:r w:rsidRPr="00245E9E">
        <w:rPr>
          <w:rFonts w:ascii="Courier New" w:eastAsia="Times New Roman" w:hAnsi="Courier New" w:cs="Courier New"/>
          <w:lang w:eastAsia="fr-FR"/>
        </w:rPr>
        <w:t>', version = 0, flags = 0) {</w:t>
      </w:r>
      <w:r w:rsidR="00D91D9C" w:rsidRPr="006D2D76">
        <w:rPr>
          <w:rFonts w:ascii="Courier" w:hAnsi="Courier"/>
        </w:rPr>
        <w:br/>
      </w:r>
      <w:r w:rsidR="00D91D9C">
        <w:tab/>
      </w:r>
      <w:r w:rsidRPr="00245E9E">
        <w:rPr>
          <w:rFonts w:ascii="Courier New" w:eastAsia="Times New Roman" w:hAnsi="Courier New" w:cs="Courier New"/>
          <w:lang w:eastAsia="fr-FR"/>
        </w:rPr>
        <w:t xml:space="preserve">unsigned int(16)  </w:t>
      </w:r>
      <w:proofErr w:type="spellStart"/>
      <w:r w:rsidRPr="00245E9E">
        <w:rPr>
          <w:rFonts w:ascii="Courier New" w:eastAsia="Times New Roman" w:hAnsi="Courier New" w:cs="Courier New"/>
          <w:lang w:eastAsia="fr-FR"/>
        </w:rPr>
        <w:t>step_count</w:t>
      </w:r>
      <w:proofErr w:type="spellEnd"/>
      <w:r w:rsidRPr="00245E9E">
        <w:rPr>
          <w:rFonts w:ascii="Courier New" w:eastAsia="Times New Roman" w:hAnsi="Courier New" w:cs="Courier New"/>
          <w:lang w:eastAsia="fr-FR"/>
        </w:rPr>
        <w:t>;</w:t>
      </w:r>
      <w:r w:rsidR="00D91D9C" w:rsidRPr="00D91D9C">
        <w:rPr>
          <w:rFonts w:ascii="Courier" w:hAnsi="Courier"/>
        </w:rPr>
        <w:t xml:space="preserve"> </w:t>
      </w:r>
      <w:r w:rsidR="00D91D9C" w:rsidRPr="006D2D76">
        <w:rPr>
          <w:rFonts w:ascii="Courier" w:hAnsi="Courier"/>
        </w:rPr>
        <w:br/>
      </w:r>
      <w:r w:rsidR="00D91D9C">
        <w:tab/>
      </w:r>
      <w:r w:rsidRPr="00245E9E">
        <w:rPr>
          <w:rFonts w:ascii="Courier New" w:eastAsia="Times New Roman" w:hAnsi="Courier New" w:cs="Courier New"/>
          <w:lang w:eastAsia="fr-FR"/>
        </w:rPr>
        <w:t>for (</w:t>
      </w:r>
      <w:proofErr w:type="spellStart"/>
      <w:r w:rsidRPr="00245E9E">
        <w:rPr>
          <w:rFonts w:ascii="Courier New" w:eastAsia="Times New Roman" w:hAnsi="Courier New" w:cs="Courier New"/>
          <w:lang w:eastAsia="fr-FR"/>
        </w:rPr>
        <w:t>i</w:t>
      </w:r>
      <w:proofErr w:type="spellEnd"/>
      <w:r w:rsidRPr="00245E9E">
        <w:rPr>
          <w:rFonts w:ascii="Courier New" w:eastAsia="Times New Roman" w:hAnsi="Courier New" w:cs="Courier New"/>
          <w:lang w:eastAsia="fr-FR"/>
        </w:rPr>
        <w:t xml:space="preserve">=0; </w:t>
      </w:r>
      <w:proofErr w:type="spellStart"/>
      <w:r w:rsidRPr="00245E9E">
        <w:rPr>
          <w:rFonts w:ascii="Courier New" w:eastAsia="Times New Roman" w:hAnsi="Courier New" w:cs="Courier New"/>
          <w:lang w:eastAsia="fr-FR"/>
        </w:rPr>
        <w:t>i</w:t>
      </w:r>
      <w:proofErr w:type="spellEnd"/>
      <w:r w:rsidRPr="00245E9E">
        <w:rPr>
          <w:rFonts w:ascii="Courier New" w:eastAsia="Times New Roman" w:hAnsi="Courier New" w:cs="Courier New"/>
          <w:lang w:eastAsia="fr-FR"/>
        </w:rPr>
        <w:t xml:space="preserve"> &lt; </w:t>
      </w:r>
      <w:proofErr w:type="spellStart"/>
      <w:r w:rsidRPr="00245E9E">
        <w:rPr>
          <w:rFonts w:ascii="Courier New" w:eastAsia="Times New Roman" w:hAnsi="Courier New" w:cs="Courier New"/>
          <w:lang w:eastAsia="fr-FR"/>
        </w:rPr>
        <w:t>step_count</w:t>
      </w:r>
      <w:proofErr w:type="spellEnd"/>
      <w:r w:rsidRPr="00245E9E">
        <w:rPr>
          <w:rFonts w:ascii="Courier New" w:eastAsia="Times New Roman" w:hAnsi="Courier New" w:cs="Courier New"/>
          <w:lang w:eastAsia="fr-FR"/>
        </w:rPr>
        <w:t xml:space="preserve">; </w:t>
      </w:r>
      <w:proofErr w:type="spellStart"/>
      <w:r w:rsidRPr="00245E9E">
        <w:rPr>
          <w:rFonts w:ascii="Courier New" w:eastAsia="Times New Roman" w:hAnsi="Courier New" w:cs="Courier New"/>
          <w:lang w:eastAsia="fr-FR"/>
        </w:rPr>
        <w:t>i</w:t>
      </w:r>
      <w:proofErr w:type="spellEnd"/>
      <w:r w:rsidRPr="00245E9E">
        <w:rPr>
          <w:rFonts w:ascii="Courier New" w:eastAsia="Times New Roman" w:hAnsi="Courier New" w:cs="Courier New"/>
          <w:lang w:eastAsia="fr-FR"/>
        </w:rPr>
        <w:t>++) {</w:t>
      </w:r>
      <w:r w:rsidR="00D91D9C" w:rsidRPr="006D2D76">
        <w:rPr>
          <w:rFonts w:ascii="Courier" w:hAnsi="Courier"/>
        </w:rPr>
        <w:br/>
      </w:r>
      <w:r w:rsidR="00D91D9C">
        <w:tab/>
      </w:r>
      <w:r w:rsidR="00D91D9C" w:rsidRPr="006D2D76">
        <w:rPr>
          <w:rFonts w:ascii="Courier" w:hAnsi="Courier"/>
        </w:rPr>
        <w:tab/>
      </w:r>
      <w:r w:rsidRPr="00245E9E">
        <w:rPr>
          <w:rFonts w:ascii="Courier New" w:eastAsia="Times New Roman" w:hAnsi="Courier New" w:cs="Courier New"/>
          <w:lang w:eastAsia="fr-FR"/>
        </w:rPr>
        <w:t>unsigned int(16)</w:t>
      </w:r>
      <w:r w:rsidR="00D91D9C">
        <w:rPr>
          <w:rFonts w:ascii="Courier New" w:eastAsia="Times New Roman" w:hAnsi="Courier New" w:cs="Courier New"/>
          <w:lang w:eastAsia="fr-FR"/>
        </w:rPr>
        <w:t xml:space="preserve"> </w:t>
      </w:r>
      <w:proofErr w:type="spellStart"/>
      <w:r w:rsidRPr="00245E9E">
        <w:rPr>
          <w:rFonts w:ascii="Courier New" w:eastAsia="Times New Roman" w:hAnsi="Courier New" w:cs="Courier New"/>
          <w:lang w:eastAsia="fr-FR"/>
        </w:rPr>
        <w:t>item_count</w:t>
      </w:r>
      <w:proofErr w:type="spellEnd"/>
      <w:r w:rsidRPr="00245E9E">
        <w:rPr>
          <w:rFonts w:ascii="Courier New" w:eastAsia="Times New Roman" w:hAnsi="Courier New" w:cs="Courier New"/>
          <w:lang w:eastAsia="fr-FR"/>
        </w:rPr>
        <w:t>;</w:t>
      </w:r>
      <w:r w:rsidR="00D91D9C" w:rsidRPr="00D91D9C">
        <w:rPr>
          <w:rFonts w:ascii="Courier" w:hAnsi="Courier"/>
        </w:rPr>
        <w:t xml:space="preserve"> </w:t>
      </w:r>
      <w:r w:rsidR="00D91D9C" w:rsidRPr="006D2D76">
        <w:rPr>
          <w:rFonts w:ascii="Courier" w:hAnsi="Courier"/>
        </w:rPr>
        <w:br/>
      </w:r>
      <w:r w:rsidR="00D91D9C">
        <w:tab/>
      </w:r>
      <w:r w:rsidR="00D91D9C">
        <w:tab/>
      </w:r>
      <w:r w:rsidRPr="00245E9E">
        <w:rPr>
          <w:rFonts w:ascii="Courier New" w:eastAsia="Times New Roman" w:hAnsi="Courier New" w:cs="Courier New"/>
          <w:lang w:eastAsia="fr-FR"/>
        </w:rPr>
        <w:t xml:space="preserve">for (j=0; j &lt; </w:t>
      </w:r>
      <w:proofErr w:type="spellStart"/>
      <w:r w:rsidRPr="00245E9E">
        <w:rPr>
          <w:rFonts w:ascii="Courier New" w:eastAsia="Times New Roman" w:hAnsi="Courier New" w:cs="Courier New"/>
          <w:lang w:eastAsia="fr-FR"/>
        </w:rPr>
        <w:t>item_count</w:t>
      </w:r>
      <w:proofErr w:type="spellEnd"/>
      <w:r w:rsidRPr="00245E9E">
        <w:rPr>
          <w:rFonts w:ascii="Courier New" w:eastAsia="Times New Roman" w:hAnsi="Courier New" w:cs="Courier New"/>
          <w:lang w:eastAsia="fr-FR"/>
        </w:rPr>
        <w:t xml:space="preserve">; </w:t>
      </w:r>
      <w:proofErr w:type="spellStart"/>
      <w:r w:rsidRPr="00245E9E">
        <w:rPr>
          <w:rFonts w:ascii="Courier New" w:eastAsia="Times New Roman" w:hAnsi="Courier New" w:cs="Courier New"/>
          <w:lang w:eastAsia="fr-FR"/>
        </w:rPr>
        <w:t>j++</w:t>
      </w:r>
      <w:proofErr w:type="spellEnd"/>
      <w:r w:rsidRPr="00245E9E">
        <w:rPr>
          <w:rFonts w:ascii="Courier New" w:eastAsia="Times New Roman" w:hAnsi="Courier New" w:cs="Courier New"/>
          <w:lang w:eastAsia="fr-FR"/>
        </w:rPr>
        <w:t>) {</w:t>
      </w:r>
      <w:r w:rsidR="00D91D9C" w:rsidRPr="006D2D76">
        <w:rPr>
          <w:rFonts w:ascii="Courier" w:hAnsi="Courier"/>
        </w:rPr>
        <w:br/>
      </w:r>
      <w:r w:rsidR="00D91D9C" w:rsidRPr="006D2D76">
        <w:rPr>
          <w:rFonts w:ascii="Courier" w:hAnsi="Courier"/>
        </w:rPr>
        <w:tab/>
      </w:r>
      <w:r w:rsidR="00D91D9C" w:rsidRPr="006D2D76">
        <w:rPr>
          <w:rFonts w:ascii="Courier" w:hAnsi="Courier"/>
        </w:rPr>
        <w:tab/>
      </w:r>
      <w:r w:rsidR="00D91D9C">
        <w:tab/>
      </w:r>
      <w:r w:rsidRPr="00245E9E">
        <w:rPr>
          <w:rFonts w:ascii="Courier New" w:eastAsia="Times New Roman" w:hAnsi="Courier New" w:cs="Courier New"/>
          <w:lang w:eastAsia="fr-FR"/>
        </w:rPr>
        <w:t>if (flags &amp; 1) {</w:t>
      </w:r>
      <w:r w:rsidR="00D91D9C" w:rsidRPr="006D2D76">
        <w:rPr>
          <w:rFonts w:ascii="Courier" w:hAnsi="Courier"/>
        </w:rPr>
        <w:br/>
      </w:r>
      <w:r w:rsidR="00D91D9C" w:rsidRPr="006D2D76">
        <w:rPr>
          <w:rFonts w:ascii="Courier" w:hAnsi="Courier"/>
        </w:rPr>
        <w:tab/>
      </w:r>
      <w:r w:rsidR="00D91D9C" w:rsidRPr="006D2D76">
        <w:rPr>
          <w:rFonts w:ascii="Courier" w:hAnsi="Courier"/>
        </w:rPr>
        <w:tab/>
      </w:r>
      <w:r w:rsidR="00D91D9C" w:rsidRPr="006D2D76">
        <w:rPr>
          <w:rFonts w:ascii="Courier" w:hAnsi="Courier"/>
        </w:rPr>
        <w:tab/>
      </w:r>
      <w:r w:rsidR="00D91D9C">
        <w:tab/>
      </w:r>
      <w:r w:rsidRPr="00245E9E">
        <w:rPr>
          <w:rFonts w:ascii="Courier New" w:eastAsia="Times New Roman" w:hAnsi="Courier New" w:cs="Courier New"/>
          <w:lang w:eastAsia="fr-FR"/>
        </w:rPr>
        <w:t xml:space="preserve">unsigned int(32) </w:t>
      </w:r>
      <w:proofErr w:type="spellStart"/>
      <w:r w:rsidRPr="00245E9E">
        <w:rPr>
          <w:rFonts w:ascii="Courier New" w:eastAsia="Times New Roman" w:hAnsi="Courier New" w:cs="Courier New"/>
          <w:lang w:eastAsia="fr-FR"/>
        </w:rPr>
        <w:t>item_index</w:t>
      </w:r>
      <w:proofErr w:type="spellEnd"/>
      <w:r w:rsidRPr="00245E9E">
        <w:rPr>
          <w:rFonts w:ascii="Courier New" w:eastAsia="Times New Roman" w:hAnsi="Courier New" w:cs="Courier New"/>
          <w:lang w:eastAsia="fr-FR"/>
        </w:rPr>
        <w:t>;</w:t>
      </w:r>
      <w:r w:rsidR="00D91D9C" w:rsidRPr="00D91D9C">
        <w:rPr>
          <w:rFonts w:ascii="Courier" w:hAnsi="Courier"/>
        </w:rPr>
        <w:t xml:space="preserve"> </w:t>
      </w:r>
      <w:r w:rsidR="00D91D9C" w:rsidRPr="006D2D76">
        <w:rPr>
          <w:rFonts w:ascii="Courier" w:hAnsi="Courier"/>
        </w:rPr>
        <w:br/>
      </w:r>
      <w:r w:rsidR="00D91D9C" w:rsidRPr="006D2D76">
        <w:rPr>
          <w:rFonts w:ascii="Courier" w:hAnsi="Courier"/>
        </w:rPr>
        <w:lastRenderedPageBreak/>
        <w:tab/>
      </w:r>
      <w:r w:rsidR="00D91D9C" w:rsidRPr="006D2D76">
        <w:rPr>
          <w:rFonts w:ascii="Courier" w:hAnsi="Courier"/>
        </w:rPr>
        <w:tab/>
      </w:r>
      <w:r w:rsidR="00D91D9C">
        <w:tab/>
      </w:r>
      <w:r w:rsidRPr="00245E9E">
        <w:rPr>
          <w:rFonts w:ascii="Courier New" w:eastAsia="Times New Roman" w:hAnsi="Courier New" w:cs="Courier New"/>
          <w:lang w:eastAsia="fr-FR"/>
        </w:rPr>
        <w:t>}</w:t>
      </w:r>
      <w:r w:rsidR="00D91D9C" w:rsidRPr="006D2D76">
        <w:rPr>
          <w:rFonts w:ascii="Courier" w:hAnsi="Courier"/>
        </w:rPr>
        <w:br/>
      </w:r>
      <w:r w:rsidR="00D91D9C" w:rsidRPr="006D2D76">
        <w:rPr>
          <w:rFonts w:ascii="Courier" w:hAnsi="Courier"/>
        </w:rPr>
        <w:tab/>
      </w:r>
      <w:r w:rsidR="00D91D9C" w:rsidRPr="006D2D76">
        <w:rPr>
          <w:rFonts w:ascii="Courier" w:hAnsi="Courier"/>
        </w:rPr>
        <w:tab/>
      </w:r>
      <w:r w:rsidR="00D91D9C">
        <w:tab/>
      </w:r>
      <w:r w:rsidRPr="00245E9E">
        <w:rPr>
          <w:rFonts w:ascii="Courier New" w:eastAsia="Times New Roman" w:hAnsi="Courier New" w:cs="Courier New"/>
          <w:lang w:eastAsia="fr-FR"/>
        </w:rPr>
        <w:t>else {</w:t>
      </w:r>
      <w:r w:rsidR="00D91D9C" w:rsidRPr="006D2D76">
        <w:rPr>
          <w:rFonts w:ascii="Courier" w:hAnsi="Courier"/>
        </w:rPr>
        <w:br/>
      </w:r>
      <w:r w:rsidR="00D91D9C" w:rsidRPr="006D2D76">
        <w:rPr>
          <w:rFonts w:ascii="Courier" w:hAnsi="Courier"/>
        </w:rPr>
        <w:tab/>
      </w:r>
      <w:r w:rsidR="00D91D9C" w:rsidRPr="006D2D76">
        <w:rPr>
          <w:rFonts w:ascii="Courier" w:hAnsi="Courier"/>
        </w:rPr>
        <w:tab/>
      </w:r>
      <w:r w:rsidR="00D91D9C" w:rsidRPr="006D2D76">
        <w:rPr>
          <w:rFonts w:ascii="Courier" w:hAnsi="Courier"/>
        </w:rPr>
        <w:tab/>
      </w:r>
      <w:r w:rsidR="00D91D9C">
        <w:tab/>
      </w:r>
      <w:r w:rsidRPr="00245E9E">
        <w:rPr>
          <w:rFonts w:ascii="Courier New" w:eastAsia="Times New Roman" w:hAnsi="Courier New" w:cs="Courier New"/>
          <w:lang w:eastAsia="fr-FR"/>
        </w:rPr>
        <w:t xml:space="preserve">unsigned int(16) </w:t>
      </w:r>
      <w:proofErr w:type="spellStart"/>
      <w:r w:rsidRPr="00245E9E">
        <w:rPr>
          <w:rFonts w:ascii="Courier New" w:eastAsia="Times New Roman" w:hAnsi="Courier New" w:cs="Courier New"/>
          <w:lang w:eastAsia="fr-FR"/>
        </w:rPr>
        <w:t>item_index</w:t>
      </w:r>
      <w:proofErr w:type="spellEnd"/>
      <w:r w:rsidRPr="00245E9E">
        <w:rPr>
          <w:rFonts w:ascii="Courier New" w:eastAsia="Times New Roman" w:hAnsi="Courier New" w:cs="Courier New"/>
          <w:lang w:eastAsia="fr-FR"/>
        </w:rPr>
        <w:t>;</w:t>
      </w:r>
      <w:r w:rsidR="00D91D9C" w:rsidRPr="00D91D9C">
        <w:rPr>
          <w:rFonts w:ascii="Courier" w:hAnsi="Courier"/>
        </w:rPr>
        <w:t xml:space="preserve"> </w:t>
      </w:r>
      <w:r w:rsidR="00D91D9C" w:rsidRPr="006D2D76">
        <w:rPr>
          <w:rFonts w:ascii="Courier" w:hAnsi="Courier"/>
        </w:rPr>
        <w:br/>
      </w:r>
      <w:r w:rsidR="00D91D9C" w:rsidRPr="006D2D76">
        <w:rPr>
          <w:rFonts w:ascii="Courier" w:hAnsi="Courier"/>
        </w:rPr>
        <w:tab/>
      </w:r>
      <w:r w:rsidR="00D91D9C" w:rsidRPr="006D2D76">
        <w:rPr>
          <w:rFonts w:ascii="Courier" w:hAnsi="Courier"/>
        </w:rPr>
        <w:tab/>
      </w:r>
      <w:r w:rsidR="00D91D9C">
        <w:tab/>
      </w:r>
      <w:r w:rsidRPr="00245E9E">
        <w:rPr>
          <w:rFonts w:ascii="Courier New" w:eastAsia="Times New Roman" w:hAnsi="Courier New" w:cs="Courier New"/>
          <w:lang w:eastAsia="fr-FR"/>
        </w:rPr>
        <w:t>}</w:t>
      </w:r>
      <w:r w:rsidR="00D91D9C" w:rsidRPr="006D2D76">
        <w:rPr>
          <w:rFonts w:ascii="Courier" w:hAnsi="Courier"/>
        </w:rPr>
        <w:br/>
      </w:r>
      <w:r w:rsidR="00D91D9C" w:rsidRPr="006D2D76">
        <w:rPr>
          <w:rFonts w:ascii="Courier" w:hAnsi="Courier"/>
        </w:rPr>
        <w:tab/>
      </w:r>
      <w:r w:rsidR="00D91D9C">
        <w:tab/>
      </w:r>
      <w:r w:rsidR="00D91D9C" w:rsidRPr="006D2D76">
        <w:rPr>
          <w:rFonts w:ascii="Courier" w:hAnsi="Courier"/>
        </w:rPr>
        <w:tab/>
      </w:r>
      <w:r w:rsidRPr="00245E9E">
        <w:rPr>
          <w:rFonts w:ascii="Courier New" w:eastAsia="Times New Roman" w:hAnsi="Courier New" w:cs="Courier New"/>
          <w:lang w:eastAsia="fr-FR"/>
        </w:rPr>
        <w:t xml:space="preserve">unsigned int(16)  </w:t>
      </w:r>
      <w:proofErr w:type="spellStart"/>
      <w:r w:rsidRPr="00245E9E">
        <w:rPr>
          <w:rFonts w:ascii="Courier New" w:eastAsia="Times New Roman" w:hAnsi="Courier New" w:cs="Courier New"/>
          <w:lang w:eastAsia="fr-FR"/>
        </w:rPr>
        <w:t>extent_count</w:t>
      </w:r>
      <w:proofErr w:type="spellEnd"/>
      <w:r w:rsidRPr="00245E9E">
        <w:rPr>
          <w:rFonts w:ascii="Courier New" w:eastAsia="Times New Roman" w:hAnsi="Courier New" w:cs="Courier New"/>
          <w:lang w:eastAsia="fr-FR"/>
        </w:rPr>
        <w:t>;</w:t>
      </w:r>
      <w:r w:rsidR="00D91D9C" w:rsidRPr="00D91D9C">
        <w:rPr>
          <w:rFonts w:ascii="Courier" w:hAnsi="Courier"/>
        </w:rPr>
        <w:t xml:space="preserve"> </w:t>
      </w:r>
      <w:r w:rsidR="00D91D9C" w:rsidRPr="006D2D76">
        <w:rPr>
          <w:rFonts w:ascii="Courier" w:hAnsi="Courier"/>
        </w:rPr>
        <w:br/>
      </w:r>
      <w:r w:rsidR="00D91D9C" w:rsidRPr="006D2D76">
        <w:rPr>
          <w:rFonts w:ascii="Courier" w:hAnsi="Courier"/>
        </w:rPr>
        <w:tab/>
      </w:r>
      <w:r w:rsidR="00D91D9C" w:rsidRPr="006D2D76">
        <w:rPr>
          <w:rFonts w:ascii="Courier" w:hAnsi="Courier"/>
        </w:rPr>
        <w:tab/>
      </w:r>
      <w:r w:rsidR="00D91D9C">
        <w:tab/>
      </w:r>
      <w:r w:rsidRPr="00245E9E">
        <w:rPr>
          <w:rFonts w:ascii="Courier New" w:eastAsia="Times New Roman" w:hAnsi="Courier New" w:cs="Courier New"/>
          <w:lang w:eastAsia="fr-FR"/>
        </w:rPr>
        <w:t xml:space="preserve">for (k=0; k &lt; </w:t>
      </w:r>
      <w:proofErr w:type="spellStart"/>
      <w:r w:rsidRPr="00245E9E">
        <w:rPr>
          <w:rFonts w:ascii="Courier New" w:eastAsia="Times New Roman" w:hAnsi="Courier New" w:cs="Courier New"/>
          <w:lang w:eastAsia="fr-FR"/>
        </w:rPr>
        <w:t>extent_count</w:t>
      </w:r>
      <w:proofErr w:type="spellEnd"/>
      <w:r w:rsidRPr="00245E9E">
        <w:rPr>
          <w:rFonts w:ascii="Courier New" w:eastAsia="Times New Roman" w:hAnsi="Courier New" w:cs="Courier New"/>
          <w:lang w:eastAsia="fr-FR"/>
        </w:rPr>
        <w:t>; k++) {</w:t>
      </w:r>
      <w:r w:rsidR="00D91D9C" w:rsidRPr="006D2D76">
        <w:rPr>
          <w:rFonts w:ascii="Courier" w:hAnsi="Courier"/>
        </w:rPr>
        <w:br/>
      </w:r>
      <w:r w:rsidR="00D91D9C" w:rsidRPr="006D2D76">
        <w:rPr>
          <w:rFonts w:ascii="Courier" w:hAnsi="Courier"/>
        </w:rPr>
        <w:tab/>
      </w:r>
      <w:r w:rsidR="00D91D9C" w:rsidRPr="006D2D76">
        <w:rPr>
          <w:rFonts w:ascii="Courier" w:hAnsi="Courier"/>
        </w:rPr>
        <w:tab/>
      </w:r>
      <w:r w:rsidR="00D91D9C" w:rsidRPr="006D2D76">
        <w:rPr>
          <w:rFonts w:ascii="Courier" w:hAnsi="Courier"/>
        </w:rPr>
        <w:tab/>
      </w:r>
      <w:r w:rsidR="00D91D9C">
        <w:tab/>
      </w:r>
      <w:r w:rsidRPr="00D91D9C">
        <w:rPr>
          <w:rFonts w:ascii="Courier New" w:eastAsia="Times New Roman" w:hAnsi="Courier New" w:cs="Courier New"/>
          <w:lang w:eastAsia="fr-FR"/>
        </w:rPr>
        <w:t>unsigned int(16</w:t>
      </w:r>
      <w:r w:rsidR="00D91D9C">
        <w:rPr>
          <w:rFonts w:ascii="Courier New" w:eastAsia="Times New Roman" w:hAnsi="Courier New" w:cs="Courier New"/>
          <w:lang w:eastAsia="fr-FR"/>
        </w:rPr>
        <w:t xml:space="preserve">) </w:t>
      </w:r>
      <w:proofErr w:type="spellStart"/>
      <w:r w:rsidRPr="00D91D9C">
        <w:rPr>
          <w:rFonts w:ascii="Courier New" w:eastAsia="Times New Roman" w:hAnsi="Courier New" w:cs="Courier New"/>
          <w:lang w:eastAsia="fr-FR"/>
        </w:rPr>
        <w:t>extent_index</w:t>
      </w:r>
      <w:proofErr w:type="spellEnd"/>
      <w:r w:rsidRPr="00D91D9C">
        <w:rPr>
          <w:rFonts w:ascii="Courier New" w:eastAsia="Times New Roman" w:hAnsi="Courier New" w:cs="Courier New"/>
          <w:lang w:eastAsia="fr-FR"/>
        </w:rPr>
        <w:t>;</w:t>
      </w:r>
      <w:r w:rsidR="00D91D9C" w:rsidRPr="00D91D9C">
        <w:rPr>
          <w:rFonts w:ascii="Courier" w:hAnsi="Courier"/>
        </w:rPr>
        <w:t xml:space="preserve"> </w:t>
      </w:r>
      <w:r w:rsidR="00D91D9C" w:rsidRPr="006D2D76">
        <w:rPr>
          <w:rFonts w:ascii="Courier" w:hAnsi="Courier"/>
        </w:rPr>
        <w:br/>
      </w:r>
      <w:r w:rsidR="00D91D9C" w:rsidRPr="006D2D76">
        <w:rPr>
          <w:rFonts w:ascii="Courier" w:hAnsi="Courier"/>
        </w:rPr>
        <w:tab/>
      </w:r>
      <w:r w:rsidR="00D91D9C" w:rsidRPr="006D2D76">
        <w:rPr>
          <w:rFonts w:ascii="Courier" w:hAnsi="Courier"/>
        </w:rPr>
        <w:tab/>
      </w:r>
      <w:r w:rsidR="00D91D9C">
        <w:tab/>
      </w:r>
      <w:r w:rsidRPr="00D91D9C">
        <w:rPr>
          <w:rFonts w:ascii="Courier New" w:eastAsia="Times New Roman" w:hAnsi="Courier New" w:cs="Courier New"/>
          <w:lang w:eastAsia="fr-FR"/>
        </w:rPr>
        <w:t>}</w:t>
      </w:r>
      <w:r w:rsidR="00D91D9C" w:rsidRPr="006D2D76">
        <w:rPr>
          <w:rFonts w:ascii="Courier" w:hAnsi="Courier"/>
        </w:rPr>
        <w:br/>
      </w:r>
      <w:r w:rsidR="00D91D9C" w:rsidRPr="006D2D76">
        <w:rPr>
          <w:rFonts w:ascii="Courier" w:hAnsi="Courier"/>
        </w:rPr>
        <w:tab/>
      </w:r>
      <w:r w:rsidR="00D91D9C">
        <w:tab/>
      </w:r>
      <w:r w:rsidRPr="00D91D9C">
        <w:rPr>
          <w:rFonts w:ascii="Courier New" w:eastAsia="Times New Roman" w:hAnsi="Courier New" w:cs="Courier New"/>
          <w:lang w:eastAsia="fr-FR"/>
        </w:rPr>
        <w:t>}</w:t>
      </w:r>
      <w:r w:rsidR="00D91D9C" w:rsidRPr="006D2D76">
        <w:rPr>
          <w:rFonts w:ascii="Courier" w:hAnsi="Courier"/>
        </w:rPr>
        <w:br/>
      </w:r>
      <w:r w:rsidR="00D91D9C">
        <w:tab/>
      </w:r>
      <w:r w:rsidRPr="00D91D9C">
        <w:rPr>
          <w:rFonts w:ascii="Courier New" w:eastAsia="Times New Roman" w:hAnsi="Courier New" w:cs="Courier New"/>
          <w:lang w:eastAsia="fr-FR"/>
        </w:rPr>
        <w:t>}</w:t>
      </w:r>
      <w:r w:rsidR="00D91D9C" w:rsidRPr="006D2D76">
        <w:rPr>
          <w:rFonts w:ascii="Courier" w:hAnsi="Courier"/>
        </w:rPr>
        <w:br/>
      </w:r>
      <w:r w:rsidRPr="00D91D9C">
        <w:rPr>
          <w:rFonts w:ascii="Courier New" w:eastAsia="Times New Roman" w:hAnsi="Courier New" w:cs="Courier New"/>
          <w:lang w:eastAsia="fr-FR"/>
        </w:rPr>
        <w:t>}</w:t>
      </w:r>
      <w:r w:rsidR="00D91D9C" w:rsidRPr="006D2D76">
        <w:rPr>
          <w:rFonts w:ascii="Courier" w:hAnsi="Courier"/>
        </w:rPr>
        <w:br/>
      </w:r>
    </w:p>
    <w:p w14:paraId="71507E55" w14:textId="23FF09D7" w:rsidR="00245E9E" w:rsidRDefault="00245E9E" w:rsidP="00245E9E">
      <w:r>
        <w:t xml:space="preserve">Where </w:t>
      </w:r>
    </w:p>
    <w:p w14:paraId="1A5B9373" w14:textId="5056E4D1" w:rsidR="00245E9E" w:rsidRPr="00245E9E" w:rsidRDefault="00245E9E" w:rsidP="00245E9E">
      <w:pPr>
        <w:rPr>
          <w:rFonts w:ascii="Times New Roman" w:eastAsia="Times New Roman" w:hAnsi="Times New Roman" w:cs="Times New Roman"/>
          <w:sz w:val="24"/>
          <w:szCs w:val="24"/>
          <w:lang w:eastAsia="fr-FR"/>
        </w:rPr>
      </w:pPr>
      <w:proofErr w:type="spellStart"/>
      <w:r w:rsidRPr="00245E9E">
        <w:rPr>
          <w:rFonts w:ascii="Courier" w:eastAsia="Calibri" w:hAnsi="Courier" w:cs="Times New Roman"/>
          <w:lang w:val="en-GB"/>
        </w:rPr>
        <w:t>step_count</w:t>
      </w:r>
      <w:proofErr w:type="spellEnd"/>
      <w:r w:rsidRPr="00245E9E">
        <w:rPr>
          <w:rFonts w:ascii="Times New Roman" w:eastAsia="Times New Roman" w:hAnsi="Times New Roman" w:cs="Times New Roman"/>
          <w:sz w:val="24"/>
          <w:szCs w:val="24"/>
          <w:lang w:eastAsia="fr-FR"/>
        </w:rPr>
        <w:t xml:space="preserve"> indicates the number of progressive steps described inside the progressive step refinement item property</w:t>
      </w:r>
      <w:r w:rsidR="00D91D9C">
        <w:rPr>
          <w:rFonts w:ascii="Times New Roman" w:eastAsia="Times New Roman" w:hAnsi="Times New Roman" w:cs="Times New Roman"/>
          <w:sz w:val="24"/>
          <w:szCs w:val="24"/>
          <w:lang w:eastAsia="fr-FR"/>
        </w:rPr>
        <w:t>.</w:t>
      </w:r>
    </w:p>
    <w:p w14:paraId="46346311" w14:textId="309500AA" w:rsidR="00245E9E" w:rsidRPr="00245E9E" w:rsidRDefault="00245E9E" w:rsidP="00245E9E">
      <w:pPr>
        <w:rPr>
          <w:rFonts w:ascii="Times New Roman" w:eastAsia="Times New Roman" w:hAnsi="Times New Roman" w:cs="Times New Roman"/>
          <w:sz w:val="24"/>
          <w:szCs w:val="24"/>
          <w:lang w:eastAsia="fr-FR"/>
        </w:rPr>
      </w:pPr>
      <w:proofErr w:type="spellStart"/>
      <w:r w:rsidRPr="00D91D9C">
        <w:rPr>
          <w:rFonts w:ascii="Courier" w:eastAsia="Calibri" w:hAnsi="Courier" w:cs="Times New Roman"/>
          <w:lang w:val="en-GB"/>
        </w:rPr>
        <w:t>item_count</w:t>
      </w:r>
      <w:proofErr w:type="spellEnd"/>
      <w:r w:rsidRPr="00245E9E">
        <w:rPr>
          <w:rFonts w:ascii="Times New Roman" w:eastAsia="Times New Roman" w:hAnsi="Times New Roman" w:cs="Times New Roman"/>
          <w:sz w:val="24"/>
          <w:szCs w:val="24"/>
          <w:lang w:eastAsia="fr-FR"/>
        </w:rPr>
        <w:t xml:space="preserve"> value indicates how many items are comprised in the progressive step’</w:t>
      </w:r>
      <w:r>
        <w:rPr>
          <w:rFonts w:ascii="Times New Roman" w:eastAsia="Times New Roman" w:hAnsi="Times New Roman" w:cs="Times New Roman"/>
          <w:sz w:val="24"/>
          <w:szCs w:val="24"/>
          <w:lang w:eastAsia="fr-FR"/>
        </w:rPr>
        <w:t xml:space="preserve">s </w:t>
      </w:r>
      <w:r w:rsidRPr="00245E9E">
        <w:rPr>
          <w:rFonts w:ascii="Times New Roman" w:eastAsia="Times New Roman" w:hAnsi="Times New Roman" w:cs="Times New Roman"/>
          <w:sz w:val="24"/>
          <w:szCs w:val="24"/>
          <w:lang w:eastAsia="fr-FR"/>
        </w:rPr>
        <w:t>refinements</w:t>
      </w:r>
      <w:r w:rsidR="00D91D9C">
        <w:rPr>
          <w:rFonts w:ascii="Times New Roman" w:eastAsia="Times New Roman" w:hAnsi="Times New Roman" w:cs="Times New Roman"/>
          <w:sz w:val="24"/>
          <w:szCs w:val="24"/>
          <w:lang w:eastAsia="fr-FR"/>
        </w:rPr>
        <w:t>.</w:t>
      </w:r>
    </w:p>
    <w:p w14:paraId="62C9572B" w14:textId="5F475252" w:rsidR="00245E9E" w:rsidRPr="00245E9E" w:rsidRDefault="00245E9E" w:rsidP="00245E9E">
      <w:pPr>
        <w:rPr>
          <w:rFonts w:ascii="Times New Roman" w:eastAsia="Times New Roman" w:hAnsi="Times New Roman" w:cs="Times New Roman"/>
          <w:sz w:val="24"/>
          <w:szCs w:val="24"/>
          <w:lang w:eastAsia="fr-FR"/>
        </w:rPr>
      </w:pPr>
      <w:proofErr w:type="spellStart"/>
      <w:r w:rsidRPr="00D91D9C">
        <w:rPr>
          <w:rFonts w:ascii="Courier" w:eastAsia="Calibri" w:hAnsi="Courier" w:cs="Times New Roman"/>
          <w:lang w:val="en-GB"/>
        </w:rPr>
        <w:t>item_index</w:t>
      </w:r>
      <w:proofErr w:type="spellEnd"/>
      <w:r w:rsidRPr="00245E9E">
        <w:rPr>
          <w:rFonts w:ascii="Times New Roman" w:eastAsia="Times New Roman" w:hAnsi="Times New Roman" w:cs="Times New Roman"/>
          <w:sz w:val="24"/>
          <w:szCs w:val="24"/>
          <w:lang w:eastAsia="fr-FR"/>
        </w:rPr>
        <w:t xml:space="preserve"> value indicates the index of a resource inside the array in the item location box, </w:t>
      </w:r>
      <w:r w:rsidRPr="00D91D9C">
        <w:rPr>
          <w:rFonts w:ascii="Courier" w:eastAsia="Calibri" w:hAnsi="Courier" w:cs="Times New Roman"/>
          <w:lang w:val="en-GB"/>
        </w:rPr>
        <w:t>'</w:t>
      </w:r>
      <w:proofErr w:type="spellStart"/>
      <w:r w:rsidRPr="00D91D9C">
        <w:rPr>
          <w:rFonts w:ascii="Courier" w:eastAsia="Calibri" w:hAnsi="Courier" w:cs="Times New Roman"/>
          <w:lang w:val="en-GB"/>
        </w:rPr>
        <w:t>iloc</w:t>
      </w:r>
      <w:proofErr w:type="spellEnd"/>
      <w:r w:rsidRPr="00D91D9C">
        <w:rPr>
          <w:rFonts w:ascii="Courier" w:eastAsia="Calibri" w:hAnsi="Courier" w:cs="Times New Roman"/>
          <w:lang w:val="en-GB"/>
        </w:rPr>
        <w:t>'</w:t>
      </w:r>
      <w:r w:rsidR="00D91D9C">
        <w:rPr>
          <w:rFonts w:ascii="Courier" w:eastAsia="Calibri" w:hAnsi="Courier" w:cs="Times New Roman"/>
          <w:lang w:val="en-GB"/>
        </w:rPr>
        <w:t>.</w:t>
      </w:r>
    </w:p>
    <w:p w14:paraId="0A29481D" w14:textId="77777777" w:rsidR="00245E9E" w:rsidRDefault="00245E9E" w:rsidP="00245E9E"/>
    <w:p w14:paraId="23AD5339" w14:textId="34C5E883" w:rsidR="009A67DB" w:rsidRDefault="00751B81" w:rsidP="00E07140">
      <w:pPr>
        <w:pStyle w:val="Heading2"/>
      </w:pPr>
      <w:bookmarkStart w:id="117" w:name="_Toc77351796"/>
      <w:r>
        <w:t>Update at MPEG#134</w:t>
      </w:r>
      <w:bookmarkEnd w:id="117"/>
    </w:p>
    <w:p w14:paraId="59FB8507" w14:textId="77777777" w:rsidR="00751B81" w:rsidRDefault="00751B81" w:rsidP="00751B81">
      <w:r>
        <w:t xml:space="preserve">The input contribution m56773 proposes to use three complementary mechanisms for describing the progressive rendering of an item, with a specific handling of layer-based items and derived image items. </w:t>
      </w:r>
    </w:p>
    <w:p w14:paraId="55B4225D" w14:textId="6C1FE2F6" w:rsidR="00751B81" w:rsidRDefault="00E57620" w:rsidP="00751B81">
      <w:r>
        <w:t>The d</w:t>
      </w:r>
      <w:r w:rsidR="00751B81">
        <w:t xml:space="preserve">iscussion </w:t>
      </w:r>
      <w:r>
        <w:t xml:space="preserve">is </w:t>
      </w:r>
      <w:r w:rsidR="00751B81">
        <w:t xml:space="preserve">available under: </w:t>
      </w:r>
    </w:p>
    <w:p w14:paraId="426726D6" w14:textId="5B68F48A" w:rsidR="00751B81" w:rsidRDefault="006E2C7C" w:rsidP="00E57620">
      <w:hyperlink r:id="rId10" w:history="1">
        <w:r w:rsidR="00751B81" w:rsidRPr="00E57620">
          <w:rPr>
            <w:rStyle w:val="Hyperlink"/>
          </w:rPr>
          <w:t>http://mpegx.int-evry.fr/software/MPEG/Systems/FileFormat/HEIF/-/issues/48</w:t>
        </w:r>
      </w:hyperlink>
      <w:r w:rsidR="00751B81">
        <w:t xml:space="preserve"> </w:t>
      </w:r>
    </w:p>
    <w:p w14:paraId="34153761" w14:textId="695DC006" w:rsidR="00751B81" w:rsidRDefault="00751B81" w:rsidP="00751B81"/>
    <w:p w14:paraId="2BE7E5FB" w14:textId="77777777" w:rsidR="00751B81" w:rsidRPr="00ED31A8" w:rsidRDefault="00751B81" w:rsidP="00ED31A8">
      <w:pPr>
        <w:rPr>
          <w:b/>
          <w:bCs/>
          <w:u w:val="single"/>
        </w:rPr>
      </w:pPr>
      <w:r w:rsidRPr="00ED31A8">
        <w:rPr>
          <w:b/>
          <w:bCs/>
          <w:u w:val="single"/>
        </w:rPr>
        <w:t>Proposal</w:t>
      </w:r>
    </w:p>
    <w:p w14:paraId="73DAEF84" w14:textId="77777777" w:rsidR="00E57620" w:rsidRDefault="00E57620" w:rsidP="00751B81"/>
    <w:p w14:paraId="7EE685BE" w14:textId="165FCA27" w:rsidR="00751B81" w:rsidRDefault="00751B81" w:rsidP="00751B81">
      <w:r>
        <w:t>Three mechanisms can be used to describe the organization of an HEIF file suitable for progressive rendering:</w:t>
      </w:r>
    </w:p>
    <w:p w14:paraId="6CA5B5B1" w14:textId="77777777" w:rsidR="00751B81" w:rsidRDefault="00751B81" w:rsidP="00751B81">
      <w:pPr>
        <w:pStyle w:val="ListParagraph"/>
        <w:widowControl/>
        <w:numPr>
          <w:ilvl w:val="0"/>
          <w:numId w:val="13"/>
        </w:numPr>
        <w:autoSpaceDE/>
        <w:autoSpaceDN/>
        <w:contextualSpacing/>
        <w:jc w:val="both"/>
      </w:pPr>
      <w:r>
        <w:t xml:space="preserve">The </w:t>
      </w:r>
      <w:r w:rsidRPr="00713F28">
        <w:rPr>
          <w:rStyle w:val="codeChar"/>
        </w:rPr>
        <w:t>‘prgr’</w:t>
      </w:r>
      <w:r>
        <w:t xml:space="preserve"> entity group enables to group several items in increasing quality order that can be used to perform a progressive display of one of the latest items of the group.</w:t>
      </w:r>
    </w:p>
    <w:p w14:paraId="2C384841" w14:textId="77777777" w:rsidR="00751B81" w:rsidRDefault="00751B81" w:rsidP="00751B81">
      <w:pPr>
        <w:pStyle w:val="ListParagraph"/>
        <w:widowControl/>
        <w:numPr>
          <w:ilvl w:val="0"/>
          <w:numId w:val="13"/>
        </w:numPr>
        <w:autoSpaceDE/>
        <w:autoSpaceDN/>
        <w:contextualSpacing/>
        <w:jc w:val="both"/>
      </w:pPr>
      <w:r>
        <w:t xml:space="preserve">The </w:t>
      </w:r>
      <w:r w:rsidRPr="00713F28">
        <w:rPr>
          <w:rStyle w:val="codeChar"/>
        </w:rPr>
        <w:t>‘prli’</w:t>
      </w:r>
      <w:r>
        <w:t xml:space="preserve"> item property signals layers of an image item that can be used for a progressive display of the associated image item.</w:t>
      </w:r>
    </w:p>
    <w:p w14:paraId="0638B052" w14:textId="77777777" w:rsidR="00751B81" w:rsidRDefault="00751B81" w:rsidP="00751B81">
      <w:pPr>
        <w:pStyle w:val="ListParagraph"/>
        <w:widowControl/>
        <w:numPr>
          <w:ilvl w:val="0"/>
          <w:numId w:val="13"/>
        </w:numPr>
        <w:autoSpaceDE/>
        <w:autoSpaceDN/>
        <w:contextualSpacing/>
        <w:jc w:val="both"/>
      </w:pPr>
      <w:r>
        <w:t xml:space="preserve">The </w:t>
      </w:r>
      <w:r w:rsidRPr="00713F28">
        <w:rPr>
          <w:rStyle w:val="codeChar"/>
        </w:rPr>
        <w:t>‘prdi’</w:t>
      </w:r>
      <w:r>
        <w:t xml:space="preserve"> item property specifies progressive rendering steps for an associated derived image item using variable-quality versions of its input image items.</w:t>
      </w:r>
    </w:p>
    <w:p w14:paraId="47D0F0F0" w14:textId="77777777" w:rsidR="00751B81" w:rsidRDefault="00751B81" w:rsidP="00751B81">
      <w:r>
        <w:t>In addition, a specific brand could be used to indicate that the content of an HEIF file is organized for allowing progressive rendering.</w:t>
      </w:r>
    </w:p>
    <w:p w14:paraId="35B7F50A" w14:textId="77777777" w:rsidR="00751B81" w:rsidRPr="00E57620" w:rsidRDefault="00751B81" w:rsidP="00751B81">
      <w:pPr>
        <w:pStyle w:val="Heading3"/>
        <w:keepLines w:val="0"/>
        <w:widowControl/>
        <w:numPr>
          <w:ilvl w:val="2"/>
          <w:numId w:val="0"/>
        </w:numPr>
        <w:autoSpaceDE/>
        <w:autoSpaceDN/>
        <w:spacing w:before="240" w:after="60"/>
        <w:ind w:left="861" w:hanging="720"/>
        <w:jc w:val="both"/>
        <w:rPr>
          <w:u w:val="single"/>
        </w:rPr>
      </w:pPr>
      <w:bookmarkStart w:id="118" w:name="_Toc77351797"/>
      <w:r w:rsidRPr="00E57620">
        <w:rPr>
          <w:u w:val="single"/>
        </w:rPr>
        <w:t>Progressive Rendering Algorithm</w:t>
      </w:r>
      <w:bookmarkEnd w:id="118"/>
    </w:p>
    <w:p w14:paraId="6D404FE8" w14:textId="77777777" w:rsidR="00751B81" w:rsidRDefault="00751B81" w:rsidP="00751B81">
      <w:r>
        <w:t>The progressive rendering of a target item from an HEIF file can be realized with the following algorithm:</w:t>
      </w:r>
    </w:p>
    <w:p w14:paraId="574657DD" w14:textId="77777777" w:rsidR="00751B81" w:rsidRDefault="00751B81" w:rsidP="00751B81">
      <w:pPr>
        <w:pStyle w:val="ListParagraph"/>
        <w:widowControl/>
        <w:numPr>
          <w:ilvl w:val="0"/>
          <w:numId w:val="16"/>
        </w:numPr>
        <w:autoSpaceDE/>
        <w:autoSpaceDN/>
        <w:contextualSpacing/>
        <w:jc w:val="both"/>
      </w:pPr>
      <w:r>
        <w:t xml:space="preserve">If the target item is contained in a </w:t>
      </w:r>
      <w:r w:rsidRPr="00E97C8D">
        <w:rPr>
          <w:rStyle w:val="codeChar"/>
        </w:rPr>
        <w:t>‘prgr’</w:t>
      </w:r>
      <w:r>
        <w:t xml:space="preserve"> entity group, then any item occurring before it inside this </w:t>
      </w:r>
      <w:r w:rsidRPr="00E97C8D">
        <w:rPr>
          <w:rStyle w:val="codeChar"/>
        </w:rPr>
        <w:t>‘prgr’</w:t>
      </w:r>
      <w:r>
        <w:t xml:space="preserve"> entity group may be rendered as a temporary replacement of the target item.</w:t>
      </w:r>
    </w:p>
    <w:p w14:paraId="40A5985F" w14:textId="77777777" w:rsidR="00751B81" w:rsidRDefault="00751B81" w:rsidP="00751B81">
      <w:pPr>
        <w:pStyle w:val="ListParagraph"/>
        <w:widowControl/>
        <w:numPr>
          <w:ilvl w:val="0"/>
          <w:numId w:val="16"/>
        </w:numPr>
        <w:autoSpaceDE/>
        <w:autoSpaceDN/>
        <w:contextualSpacing/>
        <w:jc w:val="both"/>
      </w:pPr>
      <w:r>
        <w:t xml:space="preserve">If the target item is associated with a </w:t>
      </w:r>
      <w:r w:rsidRPr="00E97C8D">
        <w:rPr>
          <w:rStyle w:val="codeChar"/>
        </w:rPr>
        <w:t>‘prli’</w:t>
      </w:r>
      <w:r>
        <w:t xml:space="preserve"> item property, then any set of layers signaled by the </w:t>
      </w:r>
      <w:r w:rsidRPr="00E97C8D">
        <w:rPr>
          <w:rStyle w:val="codeChar"/>
        </w:rPr>
        <w:t>‘prli’</w:t>
      </w:r>
      <w:r>
        <w:t xml:space="preserve"> item property may be used for a low-quality and temporary rendering of the target item.</w:t>
      </w:r>
    </w:p>
    <w:p w14:paraId="2BD33B3F" w14:textId="77777777" w:rsidR="00751B81" w:rsidRDefault="00751B81" w:rsidP="00751B81">
      <w:pPr>
        <w:pStyle w:val="ListParagraph"/>
        <w:widowControl/>
        <w:numPr>
          <w:ilvl w:val="0"/>
          <w:numId w:val="16"/>
        </w:numPr>
        <w:autoSpaceDE/>
        <w:autoSpaceDN/>
        <w:contextualSpacing/>
        <w:jc w:val="both"/>
      </w:pPr>
      <w:r>
        <w:t xml:space="preserve">If the target item is associated with a </w:t>
      </w:r>
      <w:r w:rsidRPr="00E97C8D">
        <w:rPr>
          <w:rStyle w:val="codeChar"/>
        </w:rPr>
        <w:t>‘prdi’</w:t>
      </w:r>
      <w:r>
        <w:t xml:space="preserve"> item property, then any progressive rendering step described by the </w:t>
      </w:r>
      <w:r w:rsidRPr="00E97C8D">
        <w:rPr>
          <w:rStyle w:val="codeChar"/>
        </w:rPr>
        <w:t>‘prdi’</w:t>
      </w:r>
      <w:r>
        <w:t xml:space="preserve"> item property may be used for a low-quality and temporary rendering of the target item.</w:t>
      </w:r>
    </w:p>
    <w:p w14:paraId="6194A558" w14:textId="77777777" w:rsidR="00751B81" w:rsidRDefault="00751B81" w:rsidP="00751B81">
      <w:pPr>
        <w:pStyle w:val="ListParagraph"/>
        <w:widowControl/>
        <w:numPr>
          <w:ilvl w:val="0"/>
          <w:numId w:val="16"/>
        </w:numPr>
        <w:autoSpaceDE/>
        <w:autoSpaceDN/>
        <w:contextualSpacing/>
        <w:jc w:val="both"/>
      </w:pPr>
      <w:r>
        <w:lastRenderedPageBreak/>
        <w:t xml:space="preserve">If the target item is a derived image item with a single input image and no associated </w:t>
      </w:r>
      <w:r w:rsidRPr="00BF6C61">
        <w:rPr>
          <w:rStyle w:val="codeChar"/>
        </w:rPr>
        <w:t>‘prdi’</w:t>
      </w:r>
      <w:r>
        <w:t xml:space="preserve"> item property and its input image supports progressive rendering, then the derived image item image may be reconstructed from any progressive rendering of its input image.</w:t>
      </w:r>
    </w:p>
    <w:p w14:paraId="1E98096C" w14:textId="77777777" w:rsidR="00751B81" w:rsidRDefault="00751B81" w:rsidP="00751B81"/>
    <w:p w14:paraId="49AE2FA7" w14:textId="77777777" w:rsidR="00751B81" w:rsidRDefault="00751B81" w:rsidP="00751B81">
      <w:r>
        <w:t xml:space="preserve">An item can be contained in a </w:t>
      </w:r>
      <w:r w:rsidRPr="00FC00D6">
        <w:rPr>
          <w:rStyle w:val="codeChar"/>
        </w:rPr>
        <w:t>‘prgr’</w:t>
      </w:r>
      <w:r>
        <w:t xml:space="preserve"> entity group and also be associated either with a </w:t>
      </w:r>
      <w:r w:rsidRPr="00FC00D6">
        <w:rPr>
          <w:rStyle w:val="codeChar"/>
        </w:rPr>
        <w:t>‘prli’</w:t>
      </w:r>
      <w:r>
        <w:t xml:space="preserve"> item property or a </w:t>
      </w:r>
      <w:r w:rsidRPr="00FC00D6">
        <w:rPr>
          <w:rStyle w:val="codeChar"/>
        </w:rPr>
        <w:t>‘prdi’</w:t>
      </w:r>
      <w:r>
        <w:t xml:space="preserve"> item property.</w:t>
      </w:r>
    </w:p>
    <w:p w14:paraId="3A66F515" w14:textId="77777777" w:rsidR="00751B81" w:rsidRDefault="00751B81" w:rsidP="00751B81">
      <w:r>
        <w:t xml:space="preserve">An item shall not be associated both with a </w:t>
      </w:r>
      <w:r w:rsidRPr="00FC00D6">
        <w:rPr>
          <w:rStyle w:val="codeChar"/>
        </w:rPr>
        <w:t>‘prli’</w:t>
      </w:r>
      <w:r>
        <w:t xml:space="preserve"> item property and a </w:t>
      </w:r>
      <w:r w:rsidRPr="00FC00D6">
        <w:rPr>
          <w:rStyle w:val="codeChar"/>
        </w:rPr>
        <w:t>‘prdi’</w:t>
      </w:r>
      <w:r>
        <w:t xml:space="preserve"> item property.</w:t>
      </w:r>
    </w:p>
    <w:p w14:paraId="1AD4F12F" w14:textId="77777777" w:rsidR="00751B81" w:rsidRPr="004F473F" w:rsidRDefault="00751B81" w:rsidP="00751B81">
      <w:r>
        <w:t xml:space="preserve">A derived image item with several input images supporting progressive rendering should have an associated </w:t>
      </w:r>
      <w:r w:rsidRPr="00FC00D6">
        <w:rPr>
          <w:rStyle w:val="codeChar"/>
        </w:rPr>
        <w:t>‘prdi’</w:t>
      </w:r>
      <w:r>
        <w:t xml:space="preserve"> item property to indicate a limited set of progressive rendering steps for the derived image item based on the input images progressive rendering.</w:t>
      </w:r>
    </w:p>
    <w:p w14:paraId="763567A5" w14:textId="77777777" w:rsidR="00751B81" w:rsidRPr="00E57620" w:rsidRDefault="00751B81" w:rsidP="00751B81">
      <w:pPr>
        <w:pStyle w:val="Heading3"/>
        <w:keepLines w:val="0"/>
        <w:widowControl/>
        <w:numPr>
          <w:ilvl w:val="2"/>
          <w:numId w:val="0"/>
        </w:numPr>
        <w:autoSpaceDE/>
        <w:autoSpaceDN/>
        <w:spacing w:before="240" w:after="60"/>
        <w:ind w:left="861" w:hanging="720"/>
        <w:jc w:val="both"/>
        <w:rPr>
          <w:u w:val="single"/>
        </w:rPr>
      </w:pPr>
      <w:bookmarkStart w:id="119" w:name="_Toc77351798"/>
      <w:r w:rsidRPr="00E57620">
        <w:rPr>
          <w:u w:val="single"/>
        </w:rPr>
        <w:t>Progressive Entity Group</w:t>
      </w:r>
      <w:bookmarkEnd w:id="119"/>
    </w:p>
    <w:p w14:paraId="79D62165" w14:textId="77777777" w:rsidR="00751B81" w:rsidRDefault="00751B81" w:rsidP="00751B81">
      <w:r>
        <w:t xml:space="preserve">The </w:t>
      </w:r>
      <w:r w:rsidRPr="00713F28">
        <w:rPr>
          <w:rStyle w:val="codeChar"/>
        </w:rPr>
        <w:t>‘prgr’</w:t>
      </w:r>
      <w:r>
        <w:t xml:space="preserve"> entity group signals a set of items that can be used for a progressive rendering of one of these items.</w:t>
      </w:r>
    </w:p>
    <w:p w14:paraId="26CC14A8" w14:textId="77777777" w:rsidR="00751B81" w:rsidRDefault="00751B81" w:rsidP="00751B81">
      <w:r>
        <w:t xml:space="preserve">The semantics of the </w:t>
      </w:r>
      <w:r w:rsidRPr="00713F28">
        <w:rPr>
          <w:rStyle w:val="codeChar"/>
        </w:rPr>
        <w:t>‘prgr’</w:t>
      </w:r>
      <w:r>
        <w:t xml:space="preserve"> entity group are that the items included in a </w:t>
      </w:r>
      <w:r w:rsidRPr="00713F28">
        <w:rPr>
          <w:rStyle w:val="codeChar"/>
        </w:rPr>
        <w:t>‘prgr’</w:t>
      </w:r>
      <w:r>
        <w:t xml:space="preserve"> entity group are listed in increasing quality order from the lowest quality to the highest quality. All the items inside a </w:t>
      </w:r>
      <w:r w:rsidRPr="00713F28">
        <w:rPr>
          <w:rStyle w:val="codeChar"/>
        </w:rPr>
        <w:t>‘prgr’</w:t>
      </w:r>
      <w:r>
        <w:t xml:space="preserve"> entity group shall correspond to similar images albeit with different quality levels. In this way, a first item occurring earlier in the list than a second item can be used as a temporary replacement of the second item for a progressive rendering of this second item.</w:t>
      </w:r>
    </w:p>
    <w:p w14:paraId="7E413955" w14:textId="77777777" w:rsidR="00751B81" w:rsidRDefault="00751B81" w:rsidP="00751B81">
      <w:r>
        <w:t xml:space="preserve">The data corresponding to the items included in a </w:t>
      </w:r>
      <w:r w:rsidRPr="00713F28">
        <w:rPr>
          <w:rStyle w:val="codeChar"/>
        </w:rPr>
        <w:t>‘prgr’</w:t>
      </w:r>
      <w:r>
        <w:t xml:space="preserve"> entity group shall be stored in the same order as the one used for the items inside the </w:t>
      </w:r>
      <w:r w:rsidRPr="00713F28">
        <w:rPr>
          <w:rStyle w:val="codeChar"/>
        </w:rPr>
        <w:t>‘prgr’</w:t>
      </w:r>
      <w:r>
        <w:t xml:space="preserve"> entity group, such that a renderer progressively obtaining a file can perform a progressive display as item data becomes available.</w:t>
      </w:r>
    </w:p>
    <w:p w14:paraId="27417CF3" w14:textId="1BC2C64A" w:rsidR="00751B81" w:rsidRDefault="00751B81" w:rsidP="00751B81">
      <w:pPr>
        <w:rPr>
          <w:ins w:id="120" w:author="DENOUAL Franck" w:date="2021-07-16T18:06:00Z"/>
        </w:rPr>
      </w:pPr>
      <w:r>
        <w:t xml:space="preserve">A </w:t>
      </w:r>
      <w:r w:rsidRPr="00713F28">
        <w:rPr>
          <w:rStyle w:val="codeChar"/>
        </w:rPr>
        <w:t>‘prgr’</w:t>
      </w:r>
      <w:r>
        <w:t xml:space="preserve"> entity group shall only contain items, not tracks.</w:t>
      </w:r>
    </w:p>
    <w:p w14:paraId="1A3DCBC5" w14:textId="77777777" w:rsidR="000223F3" w:rsidRDefault="000223F3" w:rsidP="00751B81">
      <w:pPr>
        <w:rPr>
          <w:ins w:id="121" w:author="DENOUAL Franck" w:date="2021-07-16T18:04:00Z"/>
        </w:rPr>
      </w:pPr>
    </w:p>
    <w:p w14:paraId="28B556B1" w14:textId="0DB60AA3" w:rsidR="000223F3" w:rsidRPr="00F76C8A" w:rsidRDefault="000223F3" w:rsidP="00751B81">
      <w:ins w:id="122" w:author="DENOUAL Franck" w:date="2021-07-16T18:04:00Z">
        <w:r>
          <w:t xml:space="preserve">At MPEG#135, there was a consensus on this proposal. However, a NOTE may be added to </w:t>
        </w:r>
      </w:ins>
      <w:ins w:id="123" w:author="DENOUAL Franck" w:date="2021-07-16T18:05:00Z">
        <w:r>
          <w:t>recommend that image items of the same '</w:t>
        </w:r>
        <w:proofErr w:type="spellStart"/>
        <w:r>
          <w:t>prgr</w:t>
        </w:r>
        <w:proofErr w:type="spellEnd"/>
        <w:r>
          <w:t>' entity group should be members of the same '</w:t>
        </w:r>
        <w:proofErr w:type="spellStart"/>
        <w:r>
          <w:t>altr</w:t>
        </w:r>
        <w:proofErr w:type="spellEnd"/>
        <w:r>
          <w:t>' entity group so that legacy players could treat the image items as alternatives and display one of them (which is better than displaying them some other way like a collection).</w:t>
        </w:r>
      </w:ins>
    </w:p>
    <w:p w14:paraId="16632E8D" w14:textId="77777777" w:rsidR="00751B81" w:rsidRPr="00E57620" w:rsidRDefault="00751B81" w:rsidP="00751B81">
      <w:pPr>
        <w:pStyle w:val="Heading3"/>
        <w:keepLines w:val="0"/>
        <w:widowControl/>
        <w:numPr>
          <w:ilvl w:val="2"/>
          <w:numId w:val="0"/>
        </w:numPr>
        <w:autoSpaceDE/>
        <w:autoSpaceDN/>
        <w:spacing w:before="240" w:after="60"/>
        <w:ind w:left="861" w:hanging="720"/>
        <w:jc w:val="both"/>
        <w:rPr>
          <w:u w:val="single"/>
        </w:rPr>
      </w:pPr>
      <w:bookmarkStart w:id="124" w:name="_Toc77351799"/>
      <w:r w:rsidRPr="00E57620">
        <w:rPr>
          <w:u w:val="single"/>
        </w:rPr>
        <w:t>Progressive Layer Information Item Property</w:t>
      </w:r>
      <w:bookmarkEnd w:id="124"/>
    </w:p>
    <w:p w14:paraId="75FD9A81" w14:textId="77777777" w:rsidR="00751B81" w:rsidRDefault="00751B81" w:rsidP="00751B81">
      <w:r>
        <w:t xml:space="preserve">The progressive layer information item property, </w:t>
      </w:r>
      <w:r w:rsidRPr="00713F28">
        <w:rPr>
          <w:rStyle w:val="codeChar"/>
        </w:rPr>
        <w:t>‘prli’</w:t>
      </w:r>
      <w:r>
        <w:t>, describes progressive rendering steps associated to an item encoded with layers. Each progressive rendering step indicates the encoding layers used for rendering the image item at this step.</w:t>
      </w:r>
    </w:p>
    <w:p w14:paraId="1D1D4B6A" w14:textId="77777777" w:rsidR="00751B81" w:rsidRDefault="00751B81" w:rsidP="00751B81">
      <w:r>
        <w:t>Each progressive rendering step is described as a difference from the previous step. This difference specifies the byte range inside the item’s data corresponding to the layer or layers added by the progressive rendering step.</w:t>
      </w:r>
    </w:p>
    <w:p w14:paraId="07E2E16D" w14:textId="77777777" w:rsidR="00751B81" w:rsidRDefault="00751B81" w:rsidP="00751B81">
      <w:r>
        <w:t>Note: several encoding layers may be grouped into a single progressive rendering step.</w:t>
      </w:r>
    </w:p>
    <w:p w14:paraId="25EEC3C1" w14:textId="77777777" w:rsidR="00751B81" w:rsidRDefault="00751B81" w:rsidP="00751B81"/>
    <w:p w14:paraId="53D87C95" w14:textId="77777777" w:rsidR="00751B81" w:rsidRDefault="00751B81" w:rsidP="00751B81">
      <w:r>
        <w:t>Syntax:</w:t>
      </w:r>
    </w:p>
    <w:p w14:paraId="3330462F" w14:textId="77777777" w:rsidR="00751B81" w:rsidRDefault="00751B81" w:rsidP="00751B81">
      <w:pPr>
        <w:pStyle w:val="SourceCode"/>
      </w:pPr>
      <w:r>
        <w:t>aligned(8) class ProgressiveLayerInformationProperty</w:t>
      </w:r>
    </w:p>
    <w:p w14:paraId="5E013BAF" w14:textId="77777777" w:rsidR="00751B81" w:rsidRDefault="00751B81" w:rsidP="00751B81">
      <w:pPr>
        <w:pStyle w:val="SourceCode"/>
      </w:pPr>
      <w:r>
        <w:t>extends ItemFullProperty('prli', version = 0, flags) {</w:t>
      </w:r>
    </w:p>
    <w:p w14:paraId="705B94C5" w14:textId="77777777" w:rsidR="00751B81" w:rsidRDefault="00751B81" w:rsidP="00751B81">
      <w:pPr>
        <w:pStyle w:val="SourceCode"/>
      </w:pPr>
      <w:r>
        <w:t xml:space="preserve">    field_length = ((flags &amp; 1) + 1) * 16;</w:t>
      </w:r>
    </w:p>
    <w:p w14:paraId="04672E80" w14:textId="77777777" w:rsidR="00751B81" w:rsidRDefault="00751B81" w:rsidP="00751B81">
      <w:pPr>
        <w:pStyle w:val="SourceCode"/>
      </w:pPr>
      <w:r>
        <w:t xml:space="preserve">    unsigned int(8) step_count;</w:t>
      </w:r>
    </w:p>
    <w:p w14:paraId="056F8B64" w14:textId="77777777" w:rsidR="00751B81" w:rsidRDefault="00751B81" w:rsidP="00751B81">
      <w:pPr>
        <w:pStyle w:val="SourceCode"/>
      </w:pPr>
      <w:r>
        <w:t xml:space="preserve">    for (i=0; i &lt; step_count; i++) {</w:t>
      </w:r>
    </w:p>
    <w:p w14:paraId="23433939" w14:textId="77777777" w:rsidR="00751B81" w:rsidRDefault="00751B81" w:rsidP="00751B81">
      <w:pPr>
        <w:pStyle w:val="SourceCode"/>
      </w:pPr>
      <w:r>
        <w:t xml:space="preserve">        unsigned int(field_length)  step_size;</w:t>
      </w:r>
    </w:p>
    <w:p w14:paraId="64F6F488" w14:textId="77777777" w:rsidR="00751B81" w:rsidRDefault="00751B81" w:rsidP="00751B81">
      <w:pPr>
        <w:pStyle w:val="SourceCode"/>
      </w:pPr>
      <w:r>
        <w:t xml:space="preserve">    }</w:t>
      </w:r>
    </w:p>
    <w:p w14:paraId="710FE16A" w14:textId="77777777" w:rsidR="00751B81" w:rsidRDefault="00751B81" w:rsidP="00751B81">
      <w:pPr>
        <w:pStyle w:val="SourceCode"/>
      </w:pPr>
      <w:r>
        <w:t>}</w:t>
      </w:r>
    </w:p>
    <w:p w14:paraId="0947A1D0" w14:textId="77777777" w:rsidR="00751B81" w:rsidRDefault="00751B81" w:rsidP="00751B81">
      <w:r>
        <w:t>Semantics:</w:t>
      </w:r>
    </w:p>
    <w:p w14:paraId="1C17573F" w14:textId="77777777" w:rsidR="00751B81" w:rsidRDefault="00751B81" w:rsidP="00751B81">
      <w:pPr>
        <w:pStyle w:val="ListParagraph"/>
        <w:widowControl/>
        <w:numPr>
          <w:ilvl w:val="0"/>
          <w:numId w:val="13"/>
        </w:numPr>
        <w:autoSpaceDE/>
        <w:autoSpaceDN/>
        <w:contextualSpacing/>
        <w:jc w:val="both"/>
      </w:pPr>
      <w:r w:rsidRPr="00CE2164">
        <w:rPr>
          <w:rStyle w:val="codeChar"/>
        </w:rPr>
        <w:lastRenderedPageBreak/>
        <w:t>field_length</w:t>
      </w:r>
      <w:r>
        <w:t xml:space="preserve">: the size in bits of the </w:t>
      </w:r>
      <w:r w:rsidRPr="00CE2164">
        <w:rPr>
          <w:rStyle w:val="codeChar"/>
        </w:rPr>
        <w:t>layer_size</w:t>
      </w:r>
      <w:r>
        <w:t xml:space="preserve"> field. Either 16 or 32.</w:t>
      </w:r>
    </w:p>
    <w:p w14:paraId="467AC595" w14:textId="77777777" w:rsidR="00751B81" w:rsidRDefault="00751B81" w:rsidP="00751B81">
      <w:pPr>
        <w:pStyle w:val="ListParagraph"/>
        <w:widowControl/>
        <w:numPr>
          <w:ilvl w:val="0"/>
          <w:numId w:val="13"/>
        </w:numPr>
        <w:autoSpaceDE/>
        <w:autoSpaceDN/>
        <w:contextualSpacing/>
        <w:jc w:val="both"/>
      </w:pPr>
      <w:r>
        <w:rPr>
          <w:rStyle w:val="codeChar"/>
        </w:rPr>
        <w:t>step</w:t>
      </w:r>
      <w:r w:rsidRPr="00CE2164">
        <w:rPr>
          <w:rStyle w:val="codeChar"/>
        </w:rPr>
        <w:t>_count</w:t>
      </w:r>
      <w:r>
        <w:t>: the number of progressive steps based on layers described in the item property.</w:t>
      </w:r>
    </w:p>
    <w:p w14:paraId="6EFAB9B8" w14:textId="77777777" w:rsidR="00751B81" w:rsidRDefault="00751B81" w:rsidP="00751B81">
      <w:pPr>
        <w:pStyle w:val="ListParagraph"/>
        <w:widowControl/>
        <w:numPr>
          <w:ilvl w:val="0"/>
          <w:numId w:val="13"/>
        </w:numPr>
        <w:autoSpaceDE/>
        <w:autoSpaceDN/>
        <w:contextualSpacing/>
        <w:jc w:val="both"/>
      </w:pPr>
      <w:r>
        <w:rPr>
          <w:rStyle w:val="codeChar"/>
        </w:rPr>
        <w:t>step</w:t>
      </w:r>
      <w:r w:rsidRPr="00CE2164">
        <w:rPr>
          <w:rStyle w:val="codeChar"/>
        </w:rPr>
        <w:t>_size</w:t>
      </w:r>
      <w:r>
        <w:t>: the size in bytes of data corresponding to the progressive step being described. This size corresponds to one or more layers of the image item to which the item property is associated.</w:t>
      </w:r>
    </w:p>
    <w:p w14:paraId="23B3CAD2" w14:textId="1A9020CB" w:rsidR="00751B81" w:rsidRDefault="00751B81" w:rsidP="00751B81">
      <w:pPr>
        <w:pStyle w:val="ListParagraph"/>
        <w:rPr>
          <w:ins w:id="125" w:author="DENOUAL Franck" w:date="2021-07-16T18:12:00Z"/>
        </w:rPr>
      </w:pPr>
      <w:r>
        <w:t>Editor Note: for optimization purpose, the size for the last progressive step could be omitted or set to 0.</w:t>
      </w:r>
    </w:p>
    <w:p w14:paraId="2646C944" w14:textId="77777777" w:rsidR="008275A0" w:rsidRDefault="008275A0" w:rsidP="00751B81">
      <w:pPr>
        <w:pStyle w:val="ListParagraph"/>
        <w:rPr>
          <w:ins w:id="126" w:author="DENOUAL Franck" w:date="2021-07-16T17:28:00Z"/>
        </w:rPr>
      </w:pPr>
    </w:p>
    <w:p w14:paraId="3628C136" w14:textId="4F54A94C" w:rsidR="00FA2E59" w:rsidRDefault="00FA2E59" w:rsidP="008275A0">
      <w:pPr>
        <w:pStyle w:val="Heading4"/>
        <w:rPr>
          <w:ins w:id="127" w:author="DENOUAL Franck" w:date="2021-07-16T18:12:00Z"/>
        </w:rPr>
      </w:pPr>
      <w:ins w:id="128" w:author="DENOUAL Franck" w:date="2021-07-16T17:28:00Z">
        <w:r w:rsidRPr="00E07140">
          <w:t>Alternative</w:t>
        </w:r>
      </w:ins>
      <w:ins w:id="129" w:author="DENOUAL Franck" w:date="2021-07-16T17:31:00Z">
        <w:r w:rsidRPr="00E07140">
          <w:t xml:space="preserve"> to ‘</w:t>
        </w:r>
        <w:proofErr w:type="spellStart"/>
        <w:r w:rsidRPr="00E07140">
          <w:t>prli</w:t>
        </w:r>
      </w:ins>
      <w:proofErr w:type="spellEnd"/>
      <w:ins w:id="130" w:author="DENOUAL Franck" w:date="2021-07-16T18:12:00Z">
        <w:r w:rsidR="008275A0" w:rsidRPr="00E07140">
          <w:t>’ suggested</w:t>
        </w:r>
      </w:ins>
      <w:ins w:id="131" w:author="DENOUAL Franck" w:date="2021-07-16T17:28:00Z">
        <w:r w:rsidRPr="00D47B74">
          <w:t xml:space="preserve"> at MPEG#13</w:t>
        </w:r>
        <w:r w:rsidRPr="00F6270D">
          <w:t>5</w:t>
        </w:r>
      </w:ins>
    </w:p>
    <w:p w14:paraId="6B8D90EC" w14:textId="77777777" w:rsidR="008275A0" w:rsidRPr="008275A0" w:rsidRDefault="008275A0" w:rsidP="008275A0">
      <w:pPr>
        <w:rPr>
          <w:ins w:id="132" w:author="DENOUAL Franck" w:date="2021-07-16T17:29:00Z"/>
        </w:rPr>
      </w:pPr>
    </w:p>
    <w:p w14:paraId="4B4CF9F8" w14:textId="6F7472EA" w:rsidR="00FA2E59" w:rsidRDefault="00FA2E59" w:rsidP="00FA2E59">
      <w:pPr>
        <w:rPr>
          <w:ins w:id="133" w:author="DENOUAL Franck" w:date="2021-07-16T17:35:00Z"/>
        </w:rPr>
      </w:pPr>
      <w:ins w:id="134" w:author="DENOUAL Franck" w:date="2021-07-16T17:30:00Z">
        <w:r>
          <w:t xml:space="preserve">It has been </w:t>
        </w:r>
      </w:ins>
      <w:ins w:id="135" w:author="DENOUAL Franck" w:date="2021-07-16T17:29:00Z">
        <w:r>
          <w:t xml:space="preserve">suggested </w:t>
        </w:r>
      </w:ins>
      <w:ins w:id="136" w:author="DENOUAL Franck" w:date="2021-07-16T17:30:00Z">
        <w:r>
          <w:t>the use of</w:t>
        </w:r>
      </w:ins>
      <w:ins w:id="137" w:author="DENOUAL Franck" w:date="2021-07-16T17:32:00Z">
        <w:r>
          <w:t xml:space="preserve"> </w:t>
        </w:r>
        <w:r w:rsidRPr="00FA2E59">
          <w:t>Sub-sample item property</w:t>
        </w:r>
        <w:r>
          <w:t xml:space="preserve"> </w:t>
        </w:r>
      </w:ins>
      <w:ins w:id="138" w:author="DENOUAL Franck" w:date="2021-07-16T17:30:00Z">
        <w:r>
          <w:t xml:space="preserve">‘subs’ (see </w:t>
        </w:r>
        <w:r>
          <w:fldChar w:fldCharType="begin"/>
        </w:r>
        <w:r>
          <w:instrText xml:space="preserve"> HYPERLINK "http://mpegx.int-evry.fr/software/MPEG/Systems/FileFormat/HEIF/-/issues/55" \l "note_43501" </w:instrText>
        </w:r>
      </w:ins>
      <w:ins w:id="139" w:author="DENOUAL Franck" w:date="2021-07-19T09:47:00Z"/>
      <w:ins w:id="140" w:author="DENOUAL Franck" w:date="2021-07-16T17:30:00Z">
        <w:r>
          <w:fldChar w:fldCharType="separate"/>
        </w:r>
        <w:r w:rsidRPr="00FA2E59">
          <w:rPr>
            <w:rStyle w:val="Hyperlink"/>
          </w:rPr>
          <w:t>this comment on MPEG GitLab</w:t>
        </w:r>
        <w:r>
          <w:fldChar w:fldCharType="end"/>
        </w:r>
        <w:r>
          <w:t>) to indicate the layer sizes in byte</w:t>
        </w:r>
      </w:ins>
      <w:ins w:id="141" w:author="DENOUAL Franck" w:date="2021-07-16T17:31:00Z">
        <w:r>
          <w:t>s</w:t>
        </w:r>
      </w:ins>
      <w:ins w:id="142" w:author="DENOUAL Franck" w:date="2021-07-16T17:32:00Z">
        <w:r>
          <w:t>, using picture-based sub-samples (flags == 5)</w:t>
        </w:r>
      </w:ins>
      <w:ins w:id="143" w:author="DENOUAL Franck" w:date="2021-07-16T17:38:00Z">
        <w:r>
          <w:t xml:space="preserve">, since ‘subs’ is already available in HEIF. </w:t>
        </w:r>
      </w:ins>
      <w:ins w:id="144" w:author="DENOUAL Franck" w:date="2021-07-16T17:33:00Z">
        <w:r>
          <w:t xml:space="preserve">It was commented that </w:t>
        </w:r>
      </w:ins>
    </w:p>
    <w:p w14:paraId="73F54DD5" w14:textId="77777777" w:rsidR="00FA2E59" w:rsidRDefault="00FA2E59" w:rsidP="00FA2E59">
      <w:pPr>
        <w:pStyle w:val="ListParagraph"/>
        <w:numPr>
          <w:ilvl w:val="0"/>
          <w:numId w:val="13"/>
        </w:numPr>
        <w:rPr>
          <w:ins w:id="145" w:author="DENOUAL Franck" w:date="2021-07-16T17:35:00Z"/>
        </w:rPr>
      </w:pPr>
      <w:ins w:id="146" w:author="DENOUAL Franck" w:date="2021-07-16T17:33:00Z">
        <w:r>
          <w:t xml:space="preserve">this flags value is not defined for all codecs (AVC for example) and </w:t>
        </w:r>
      </w:ins>
    </w:p>
    <w:p w14:paraId="19281772" w14:textId="5CA6E793" w:rsidR="00FA2E59" w:rsidRDefault="00FA2E59" w:rsidP="00FA2E59">
      <w:pPr>
        <w:pStyle w:val="ListParagraph"/>
        <w:numPr>
          <w:ilvl w:val="0"/>
          <w:numId w:val="13"/>
        </w:numPr>
        <w:rPr>
          <w:ins w:id="147" w:author="DENOUAL Franck" w:date="2021-07-16T17:35:00Z"/>
        </w:rPr>
      </w:pPr>
      <w:ins w:id="148" w:author="DENOUAL Franck" w:date="2021-07-16T17:34:00Z">
        <w:r>
          <w:t xml:space="preserve">using 'subs' property makes the parsing codec-dependent. From one codec to another ‘subs’ doesn't have the same fields, for example in VVC, the </w:t>
        </w:r>
        <w:proofErr w:type="spellStart"/>
        <w:r>
          <w:t>layerID</w:t>
        </w:r>
        <w:proofErr w:type="spellEnd"/>
        <w:r>
          <w:t xml:space="preserve"> </w:t>
        </w:r>
      </w:ins>
      <w:ins w:id="149" w:author="DENOUAL Franck" w:date="2021-07-16T17:35:00Z">
        <w:r>
          <w:t xml:space="preserve">field is not available </w:t>
        </w:r>
      </w:ins>
      <w:ins w:id="150" w:author="DENOUAL Franck" w:date="2021-07-16T17:34:00Z">
        <w:r>
          <w:t>(</w:t>
        </w:r>
      </w:ins>
      <w:ins w:id="151" w:author="DENOUAL Franck" w:date="2021-07-16T17:35:00Z">
        <w:r>
          <w:t xml:space="preserve">while </w:t>
        </w:r>
      </w:ins>
      <w:ins w:id="152" w:author="DENOUAL Franck" w:date="2021-07-16T17:34:00Z">
        <w:r>
          <w:t>present in HEVC)</w:t>
        </w:r>
      </w:ins>
      <w:ins w:id="153" w:author="DENOUAL Franck" w:date="2021-07-16T17:35:00Z">
        <w:r>
          <w:t xml:space="preserve"> and</w:t>
        </w:r>
      </w:ins>
    </w:p>
    <w:p w14:paraId="531EB8DD" w14:textId="73501793" w:rsidR="00FA2E59" w:rsidRDefault="00FA2E59" w:rsidP="00FA2E59">
      <w:pPr>
        <w:pStyle w:val="ListParagraph"/>
        <w:numPr>
          <w:ilvl w:val="0"/>
          <w:numId w:val="13"/>
        </w:numPr>
        <w:rPr>
          <w:ins w:id="154" w:author="DENOUAL Franck" w:date="2021-07-16T17:36:00Z"/>
        </w:rPr>
      </w:pPr>
      <w:ins w:id="155" w:author="DENOUAL Franck" w:date="2021-07-16T17:36:00Z">
        <w:r>
          <w:t>‘subs’ property is limited to NALU-based codecs and would make HEIF less generic and extensible</w:t>
        </w:r>
      </w:ins>
    </w:p>
    <w:p w14:paraId="62A547A1" w14:textId="266F4517" w:rsidR="00FA2E59" w:rsidRDefault="00FA2E59" w:rsidP="00FA2E59">
      <w:pPr>
        <w:rPr>
          <w:ins w:id="156" w:author="DENOUAL Franck" w:date="2021-07-16T17:36:00Z"/>
        </w:rPr>
      </w:pPr>
    </w:p>
    <w:p w14:paraId="15BA5BB3" w14:textId="61697032" w:rsidR="00FA2E59" w:rsidRDefault="00FA2E59" w:rsidP="00E07140">
      <w:pPr>
        <w:rPr>
          <w:ins w:id="157" w:author="DENOUAL Franck" w:date="2021-07-16T17:48:00Z"/>
        </w:rPr>
      </w:pPr>
      <w:ins w:id="158" w:author="DENOUAL Franck" w:date="2021-07-16T17:36:00Z">
        <w:r>
          <w:t>An issue i</w:t>
        </w:r>
      </w:ins>
      <w:ins w:id="159" w:author="DENOUAL Franck" w:date="2021-07-16T17:37:00Z">
        <w:r>
          <w:t>n the use of ‘</w:t>
        </w:r>
        <w:proofErr w:type="spellStart"/>
        <w:r>
          <w:t>prli</w:t>
        </w:r>
        <w:proofErr w:type="spellEnd"/>
        <w:r>
          <w:t xml:space="preserve">’ was pointed out in this </w:t>
        </w:r>
        <w:r>
          <w:fldChar w:fldCharType="begin"/>
        </w:r>
        <w:r>
          <w:instrText xml:space="preserve"> HYPERLINK "http://mpegx.int-evry.fr/software/MPEG/Systems/FileFormat/HEIF/-/issues/55" \l "note_43665" </w:instrText>
        </w:r>
      </w:ins>
      <w:ins w:id="160" w:author="DENOUAL Franck" w:date="2021-07-19T09:47:00Z"/>
      <w:ins w:id="161" w:author="DENOUAL Franck" w:date="2021-07-16T17:37:00Z">
        <w:r>
          <w:fldChar w:fldCharType="separate"/>
        </w:r>
        <w:r w:rsidRPr="00FA2E59">
          <w:rPr>
            <w:rStyle w:val="Hyperlink"/>
          </w:rPr>
          <w:t>other GitLab comment</w:t>
        </w:r>
        <w:r>
          <w:fldChar w:fldCharType="end"/>
        </w:r>
        <w:r>
          <w:t xml:space="preserve">: </w:t>
        </w:r>
      </w:ins>
      <w:ins w:id="162" w:author="DENOUAL Franck" w:date="2021-07-16T17:39:00Z">
        <w:r w:rsidR="00E07140">
          <w:t>The usage of '</w:t>
        </w:r>
        <w:proofErr w:type="spellStart"/>
        <w:r w:rsidR="00E07140">
          <w:t>prli</w:t>
        </w:r>
        <w:proofErr w:type="spellEnd"/>
        <w:r w:rsidR="00E07140">
          <w:t xml:space="preserve">' would require the decoder to output intermediate frames, which is functionality beyond standard-conforming operation. Indeed, a standard-conforming HEVC or VVC decoder that decodes a quality or spatial scalable bitstream would output the highest layer of the bitstream only, at least that would be typically the way how the output layer sets are indicated in the bitstream. </w:t>
        </w:r>
      </w:ins>
      <w:ins w:id="163" w:author="DENOUAL Franck" w:date="2021-07-16T17:41:00Z">
        <w:r w:rsidR="00E07140">
          <w:t>It was argued that u</w:t>
        </w:r>
      </w:ins>
      <w:ins w:id="164" w:author="DENOUAL Franck" w:date="2021-07-16T17:40:00Z">
        <w:r w:rsidR="00E07140">
          <w:t>sing ‘</w:t>
        </w:r>
        <w:proofErr w:type="gramStart"/>
        <w:r w:rsidR="00E07140">
          <w:t>subs’</w:t>
        </w:r>
        <w:proofErr w:type="gramEnd"/>
        <w:r w:rsidR="00E07140">
          <w:t xml:space="preserve"> </w:t>
        </w:r>
      </w:ins>
      <w:ins w:id="165" w:author="DENOUAL Franck" w:date="2021-07-16T17:41:00Z">
        <w:r w:rsidR="00E07140">
          <w:t xml:space="preserve">would suit standard-conforming decoders, would achieve </w:t>
        </w:r>
        <w:proofErr w:type="spellStart"/>
        <w:r w:rsidR="00E07140">
          <w:t>achieve</w:t>
        </w:r>
        <w:proofErr w:type="spellEnd"/>
        <w:r w:rsidR="00E07140">
          <w:t xml:space="preserve"> the same functionality as '</w:t>
        </w:r>
        <w:proofErr w:type="spellStart"/>
        <w:r w:rsidR="00E07140">
          <w:t>prli</w:t>
        </w:r>
        <w:proofErr w:type="spellEnd"/>
        <w:r w:rsidR="00E07140">
          <w:t>', and would not require specifying new HEIF structures.</w:t>
        </w:r>
      </w:ins>
    </w:p>
    <w:p w14:paraId="3CE952CB" w14:textId="77777777" w:rsidR="00D47B74" w:rsidRDefault="00D47B74" w:rsidP="00E07140">
      <w:pPr>
        <w:rPr>
          <w:ins w:id="166" w:author="DENOUAL Franck" w:date="2021-07-16T17:47:00Z"/>
        </w:rPr>
      </w:pPr>
    </w:p>
    <w:p w14:paraId="74A911DA" w14:textId="52D36BF4" w:rsidR="00D47B74" w:rsidRPr="00FA2E59" w:rsidRDefault="00F6270D" w:rsidP="00E07140">
      <w:pPr>
        <w:rPr>
          <w:ins w:id="167" w:author="DENOUAL Franck" w:date="2021-07-16T17:28:00Z"/>
        </w:rPr>
      </w:pPr>
      <w:ins w:id="168" w:author="DENOUAL Franck" w:date="2021-07-16T17:49:00Z">
        <w:r>
          <w:t xml:space="preserve">We then have </w:t>
        </w:r>
        <w:r w:rsidRPr="000223F3">
          <w:rPr>
            <w:b/>
            <w:bCs/>
          </w:rPr>
          <w:t>an open question for progressive rendering using layered images</w:t>
        </w:r>
        <w:r>
          <w:t xml:space="preserve">: </w:t>
        </w:r>
      </w:ins>
      <w:ins w:id="169" w:author="DENOUAL Franck" w:date="2021-07-16T17:48:00Z">
        <w:r w:rsidR="00D47B74">
          <w:t>‘</w:t>
        </w:r>
        <w:proofErr w:type="spellStart"/>
        <w:r w:rsidR="00D47B74">
          <w:t>prli</w:t>
        </w:r>
        <w:proofErr w:type="spellEnd"/>
        <w:r w:rsidR="00D47B74">
          <w:t>’ versus ‘subs’ approach.</w:t>
        </w:r>
      </w:ins>
      <w:ins w:id="170" w:author="DENOUAL Franck" w:date="2021-07-16T18:06:00Z">
        <w:r w:rsidR="000223F3">
          <w:t xml:space="preserve"> </w:t>
        </w:r>
      </w:ins>
    </w:p>
    <w:p w14:paraId="572B60AD" w14:textId="77777777" w:rsidR="00FA2E59" w:rsidRDefault="00FA2E59" w:rsidP="00751B81">
      <w:pPr>
        <w:pStyle w:val="ListParagraph"/>
      </w:pPr>
    </w:p>
    <w:p w14:paraId="4378A13F" w14:textId="77777777" w:rsidR="00751B81" w:rsidRPr="00E57620" w:rsidRDefault="00751B81" w:rsidP="00751B81">
      <w:pPr>
        <w:pStyle w:val="Heading3"/>
        <w:keepLines w:val="0"/>
        <w:widowControl/>
        <w:numPr>
          <w:ilvl w:val="2"/>
          <w:numId w:val="0"/>
        </w:numPr>
        <w:autoSpaceDE/>
        <w:autoSpaceDN/>
        <w:spacing w:before="240" w:after="60"/>
        <w:ind w:left="861" w:hanging="720"/>
        <w:jc w:val="both"/>
        <w:rPr>
          <w:u w:val="single"/>
        </w:rPr>
      </w:pPr>
      <w:bookmarkStart w:id="171" w:name="_Toc77351800"/>
      <w:r w:rsidRPr="00E57620">
        <w:rPr>
          <w:u w:val="single"/>
        </w:rPr>
        <w:t>Progressive Derived Image Item Information Item Property</w:t>
      </w:r>
      <w:bookmarkEnd w:id="171"/>
    </w:p>
    <w:p w14:paraId="05CEC841" w14:textId="77777777" w:rsidR="00751B81" w:rsidRDefault="00751B81" w:rsidP="00751B81">
      <w:r>
        <w:t>The progressive derived image item information item property describes progressive rendering steps associated with a derived image item. Each progressive rendering step specifies which replacement image to use in place of each input image for the reconstruction of the derived image item. A replacement image may either be an empty image, a lower-quality version of the input image, or the input image itself.</w:t>
      </w:r>
      <w:r w:rsidRPr="00C2697E">
        <w:t xml:space="preserve"> </w:t>
      </w:r>
      <w:r>
        <w:t>When reconstructing the derived image item for a progressive rendering step, an HEIF viewer may handle any empty replacement image as best adapted, for example using a blank image or a transparent image.</w:t>
      </w:r>
    </w:p>
    <w:p w14:paraId="68E51B56" w14:textId="77777777" w:rsidR="00751B81" w:rsidRDefault="00751B81" w:rsidP="00751B81">
      <w:r>
        <w:t>Each progressive rendering step is described as a difference from the previous step. This description lists replacement images to be used to reconstruct the derived image item. Initially, before the first progressive rendering step, replacement images for input images all correspond to empty images. Each progressive rendering step adds new images as replacement images and/or updates existing replacement images with other replacement images.</w:t>
      </w:r>
    </w:p>
    <w:p w14:paraId="38569526" w14:textId="77777777" w:rsidR="00751B81" w:rsidRDefault="00751B81" w:rsidP="00751B81">
      <w:r>
        <w:t xml:space="preserve">The progressive derived image item information item property can describe two different cases of replacement images. First, an input image can be replaced by a lower quality image associated to it through a </w:t>
      </w:r>
      <w:r w:rsidRPr="00713F28">
        <w:rPr>
          <w:rStyle w:val="codeChar"/>
        </w:rPr>
        <w:t>‘prgr’</w:t>
      </w:r>
      <w:r>
        <w:t xml:space="preserve"> entity group. Second, an input image can be replaced by a lower quality version corresponding to a reduced set of layers composing this </w:t>
      </w:r>
      <w:r>
        <w:lastRenderedPageBreak/>
        <w:t xml:space="preserve">input image and described through a </w:t>
      </w:r>
      <w:r w:rsidRPr="00713F28">
        <w:rPr>
          <w:rStyle w:val="codeChar"/>
        </w:rPr>
        <w:t>‘prli’</w:t>
      </w:r>
      <w:r>
        <w:t xml:space="preserve"> item property. It can also handle the case where an input image is both contained in a </w:t>
      </w:r>
      <w:r w:rsidRPr="00177074">
        <w:rPr>
          <w:rStyle w:val="codeChar"/>
        </w:rPr>
        <w:t>‘prgr’</w:t>
      </w:r>
      <w:r>
        <w:t xml:space="preserve"> entity group and has an associated </w:t>
      </w:r>
      <w:r w:rsidRPr="00177074">
        <w:rPr>
          <w:rStyle w:val="codeChar"/>
        </w:rPr>
        <w:t>‘prli’</w:t>
      </w:r>
      <w:r>
        <w:t xml:space="preserve"> item property.</w:t>
      </w:r>
    </w:p>
    <w:p w14:paraId="6CA4A3A6" w14:textId="77777777" w:rsidR="00751B81" w:rsidRDefault="00751B81" w:rsidP="00751B81"/>
    <w:p w14:paraId="03271723" w14:textId="77777777" w:rsidR="00751B81" w:rsidRDefault="00751B81" w:rsidP="00751B81">
      <w:r>
        <w:t xml:space="preserve">Note: the </w:t>
      </w:r>
      <w:r w:rsidRPr="00B43342">
        <w:rPr>
          <w:rStyle w:val="codeChar"/>
        </w:rPr>
        <w:t>‘pr</w:t>
      </w:r>
      <w:r>
        <w:rPr>
          <w:rStyle w:val="codeChar"/>
        </w:rPr>
        <w:t>d</w:t>
      </w:r>
      <w:r w:rsidRPr="00B43342">
        <w:rPr>
          <w:rStyle w:val="codeChar"/>
        </w:rPr>
        <w:t>i’</w:t>
      </w:r>
      <w:r>
        <w:t xml:space="preserve"> item property is intended to be used with derived image items using several input images. </w:t>
      </w:r>
    </w:p>
    <w:p w14:paraId="0DAF48B3" w14:textId="77777777" w:rsidR="00751B81" w:rsidRDefault="00751B81" w:rsidP="00751B81">
      <w:r>
        <w:t xml:space="preserve">A derived image item with a single input image and no associated </w:t>
      </w:r>
      <w:r w:rsidRPr="00177074">
        <w:rPr>
          <w:rStyle w:val="codeChar"/>
        </w:rPr>
        <w:t>‘prdi’</w:t>
      </w:r>
      <w:r>
        <w:t xml:space="preserve"> item property may be rendered progressively by using the progressive rendering information associated to its input image.</w:t>
      </w:r>
    </w:p>
    <w:p w14:paraId="1884AA3D" w14:textId="77777777" w:rsidR="00751B81" w:rsidRDefault="00751B81" w:rsidP="00751B81">
      <w:r>
        <w:t xml:space="preserve">When a derived image item with a single input image and an associated </w:t>
      </w:r>
      <w:r w:rsidRPr="00177074">
        <w:rPr>
          <w:rStyle w:val="codeChar"/>
        </w:rPr>
        <w:t>‘prdi’</w:t>
      </w:r>
      <w:r>
        <w:t xml:space="preserve"> item property is rendered progressively, it shall be rendered progressively according to the information contained in the </w:t>
      </w:r>
      <w:r w:rsidRPr="00177074">
        <w:rPr>
          <w:rStyle w:val="codeChar"/>
        </w:rPr>
        <w:t>‘prdi’</w:t>
      </w:r>
      <w:r>
        <w:t xml:space="preserve"> item property.</w:t>
      </w:r>
    </w:p>
    <w:p w14:paraId="34839AE9" w14:textId="77777777" w:rsidR="00751B81" w:rsidRDefault="00751B81" w:rsidP="00751B81">
      <w:r>
        <w:t>When a derived image item has several input images and some of its input images can be rendered progressively, the derived image item should have an associated ‘</w:t>
      </w:r>
      <w:r w:rsidRPr="00177074">
        <w:rPr>
          <w:rStyle w:val="codeChar"/>
        </w:rPr>
        <w:t>prdi’</w:t>
      </w:r>
      <w:r>
        <w:t xml:space="preserve"> item property. If the derived image item has no associated ‘</w:t>
      </w:r>
      <w:r w:rsidRPr="00177074">
        <w:rPr>
          <w:rStyle w:val="codeChar"/>
        </w:rPr>
        <w:t>prdi’</w:t>
      </w:r>
      <w:r>
        <w:t xml:space="preserve"> item property, the HEIF viewer may render it progressively as best adapted to its needs.</w:t>
      </w:r>
    </w:p>
    <w:p w14:paraId="37DAB1B0" w14:textId="77777777" w:rsidR="00751B81" w:rsidRDefault="00751B81" w:rsidP="00751B81"/>
    <w:p w14:paraId="5BDF8CFF" w14:textId="77777777" w:rsidR="00751B81" w:rsidRDefault="00751B81" w:rsidP="00751B81">
      <w:r>
        <w:t>Syntax:</w:t>
      </w:r>
    </w:p>
    <w:p w14:paraId="2A30E73B" w14:textId="77777777" w:rsidR="00751B81" w:rsidRPr="00177074" w:rsidRDefault="00751B81" w:rsidP="00751B81">
      <w:pPr>
        <w:pStyle w:val="SourceCode"/>
        <w:rPr>
          <w:rStyle w:val="codeChar"/>
          <w:sz w:val="20"/>
          <w:lang w:eastAsia="fr-FR"/>
        </w:rPr>
      </w:pPr>
      <w:r w:rsidRPr="00177074">
        <w:rPr>
          <w:rStyle w:val="codeChar"/>
          <w:sz w:val="20"/>
          <w:lang w:eastAsia="fr-FR"/>
        </w:rPr>
        <w:t>aligned(8) class ProgressiveDerivedImageItemInformationProperty</w:t>
      </w:r>
    </w:p>
    <w:p w14:paraId="31239F0C" w14:textId="77777777" w:rsidR="00751B81" w:rsidRPr="00177074" w:rsidRDefault="00751B81" w:rsidP="00751B81">
      <w:pPr>
        <w:pStyle w:val="SourceCode"/>
        <w:rPr>
          <w:rStyle w:val="codeChar"/>
          <w:sz w:val="20"/>
          <w:lang w:eastAsia="fr-FR"/>
        </w:rPr>
      </w:pPr>
      <w:r w:rsidRPr="00177074">
        <w:rPr>
          <w:rStyle w:val="codeChar"/>
          <w:sz w:val="20"/>
          <w:lang w:eastAsia="fr-FR"/>
        </w:rPr>
        <w:t>extends ItemFullProperty('prdi', version = 0, flags = 0) {</w:t>
      </w:r>
    </w:p>
    <w:p w14:paraId="3E995651" w14:textId="77777777" w:rsidR="00751B81" w:rsidRPr="00177074" w:rsidRDefault="00751B81" w:rsidP="00751B81">
      <w:pPr>
        <w:pStyle w:val="SourceCode"/>
        <w:rPr>
          <w:rStyle w:val="codeChar"/>
          <w:sz w:val="20"/>
          <w:lang w:eastAsia="fr-FR"/>
        </w:rPr>
      </w:pPr>
      <w:r w:rsidRPr="00177074">
        <w:rPr>
          <w:rStyle w:val="codeChar"/>
          <w:sz w:val="20"/>
          <w:lang w:eastAsia="fr-FR"/>
        </w:rPr>
        <w:t xml:space="preserve">    unsigned int(8)  step_count;</w:t>
      </w:r>
    </w:p>
    <w:p w14:paraId="1B913BCB" w14:textId="77777777" w:rsidR="00751B81" w:rsidRPr="00177074" w:rsidRDefault="00751B81" w:rsidP="00751B81">
      <w:pPr>
        <w:pStyle w:val="SourceCode"/>
        <w:rPr>
          <w:rStyle w:val="codeChar"/>
          <w:sz w:val="20"/>
          <w:lang w:eastAsia="fr-FR"/>
        </w:rPr>
      </w:pPr>
      <w:r w:rsidRPr="00177074">
        <w:rPr>
          <w:rStyle w:val="codeChar"/>
          <w:sz w:val="20"/>
          <w:lang w:eastAsia="fr-FR"/>
        </w:rPr>
        <w:t xml:space="preserve">    for (i=0; i &lt; step_count; i++) {</w:t>
      </w:r>
    </w:p>
    <w:p w14:paraId="2DAF9079" w14:textId="77777777" w:rsidR="00751B81" w:rsidRPr="00177074" w:rsidRDefault="00751B81" w:rsidP="00751B81">
      <w:pPr>
        <w:pStyle w:val="SourceCode"/>
        <w:rPr>
          <w:rStyle w:val="codeChar"/>
          <w:sz w:val="20"/>
          <w:lang w:eastAsia="fr-FR"/>
        </w:rPr>
      </w:pPr>
      <w:r w:rsidRPr="00177074">
        <w:rPr>
          <w:rStyle w:val="codeChar"/>
          <w:sz w:val="20"/>
          <w:lang w:eastAsia="fr-FR"/>
        </w:rPr>
        <w:t xml:space="preserve">        unsigned int(16) item_count;</w:t>
      </w:r>
    </w:p>
    <w:p w14:paraId="43462E80" w14:textId="77777777" w:rsidR="00751B81" w:rsidRPr="00177074" w:rsidRDefault="00751B81" w:rsidP="00751B81">
      <w:pPr>
        <w:pStyle w:val="SourceCode"/>
        <w:rPr>
          <w:rStyle w:val="codeChar"/>
          <w:sz w:val="20"/>
          <w:lang w:eastAsia="fr-FR"/>
        </w:rPr>
      </w:pPr>
      <w:r w:rsidRPr="00177074">
        <w:rPr>
          <w:rStyle w:val="codeChar"/>
          <w:sz w:val="20"/>
          <w:lang w:eastAsia="fr-FR"/>
        </w:rPr>
        <w:t xml:space="preserve">        for (j=0; j &lt; item_count; j++) {</w:t>
      </w:r>
    </w:p>
    <w:p w14:paraId="7672B558" w14:textId="77777777" w:rsidR="00751B81" w:rsidRPr="00177074" w:rsidRDefault="00751B81" w:rsidP="00751B81">
      <w:pPr>
        <w:pStyle w:val="SourceCode"/>
        <w:rPr>
          <w:rStyle w:val="codeChar"/>
          <w:sz w:val="20"/>
          <w:lang w:eastAsia="fr-FR"/>
        </w:rPr>
      </w:pPr>
      <w:r w:rsidRPr="00177074">
        <w:rPr>
          <w:rStyle w:val="codeChar"/>
          <w:sz w:val="20"/>
          <w:lang w:eastAsia="fr-FR"/>
        </w:rPr>
        <w:t xml:space="preserve">            unsigned int(16)  item_index;</w:t>
      </w:r>
    </w:p>
    <w:p w14:paraId="29A3F0CC" w14:textId="77777777" w:rsidR="00751B81" w:rsidRPr="00177074" w:rsidRDefault="00751B81" w:rsidP="00751B81">
      <w:pPr>
        <w:pStyle w:val="SourceCode"/>
        <w:rPr>
          <w:rStyle w:val="codeChar"/>
          <w:sz w:val="20"/>
          <w:lang w:eastAsia="fr-FR"/>
        </w:rPr>
      </w:pPr>
      <w:r w:rsidRPr="00177074">
        <w:rPr>
          <w:rStyle w:val="codeChar"/>
          <w:sz w:val="20"/>
          <w:lang w:eastAsia="fr-FR"/>
        </w:rPr>
        <w:t xml:space="preserve">            unsigned int(8)   step_index;</w:t>
      </w:r>
    </w:p>
    <w:p w14:paraId="11599775" w14:textId="77777777" w:rsidR="00751B81" w:rsidRPr="00177074" w:rsidRDefault="00751B81" w:rsidP="00751B81">
      <w:pPr>
        <w:pStyle w:val="SourceCode"/>
        <w:rPr>
          <w:rStyle w:val="codeChar"/>
          <w:sz w:val="20"/>
          <w:lang w:eastAsia="fr-FR"/>
        </w:rPr>
      </w:pPr>
      <w:r w:rsidRPr="00177074">
        <w:rPr>
          <w:rStyle w:val="codeChar"/>
          <w:sz w:val="20"/>
          <w:lang w:eastAsia="fr-FR"/>
        </w:rPr>
        <w:t xml:space="preserve">            unsigned int(8)   layer_index;</w:t>
      </w:r>
    </w:p>
    <w:p w14:paraId="351412B6" w14:textId="77777777" w:rsidR="00751B81" w:rsidRPr="00177074" w:rsidRDefault="00751B81" w:rsidP="00751B81">
      <w:pPr>
        <w:pStyle w:val="SourceCode"/>
        <w:rPr>
          <w:rStyle w:val="codeChar"/>
          <w:sz w:val="20"/>
          <w:lang w:eastAsia="fr-FR"/>
        </w:rPr>
      </w:pPr>
      <w:r w:rsidRPr="00177074">
        <w:rPr>
          <w:rStyle w:val="codeChar"/>
          <w:sz w:val="20"/>
          <w:lang w:eastAsia="fr-FR"/>
        </w:rPr>
        <w:t xml:space="preserve">        }</w:t>
      </w:r>
    </w:p>
    <w:p w14:paraId="5E1E943A" w14:textId="77777777" w:rsidR="00751B81" w:rsidRPr="00177074" w:rsidRDefault="00751B81" w:rsidP="00751B81">
      <w:pPr>
        <w:pStyle w:val="SourceCode"/>
        <w:rPr>
          <w:rStyle w:val="codeChar"/>
          <w:sz w:val="20"/>
          <w:lang w:eastAsia="fr-FR"/>
        </w:rPr>
      </w:pPr>
      <w:r w:rsidRPr="00177074">
        <w:rPr>
          <w:rStyle w:val="codeChar"/>
          <w:sz w:val="20"/>
          <w:lang w:eastAsia="fr-FR"/>
        </w:rPr>
        <w:t xml:space="preserve">    }</w:t>
      </w:r>
    </w:p>
    <w:p w14:paraId="5629532E" w14:textId="77777777" w:rsidR="00751B81" w:rsidRPr="00177074" w:rsidRDefault="00751B81" w:rsidP="00751B81">
      <w:pPr>
        <w:pStyle w:val="SourceCode"/>
        <w:rPr>
          <w:rStyle w:val="codeChar"/>
          <w:sz w:val="20"/>
          <w:lang w:eastAsia="fr-FR"/>
        </w:rPr>
      </w:pPr>
      <w:r w:rsidRPr="00177074">
        <w:rPr>
          <w:rStyle w:val="codeChar"/>
          <w:sz w:val="20"/>
          <w:lang w:eastAsia="fr-FR"/>
        </w:rPr>
        <w:t>}</w:t>
      </w:r>
    </w:p>
    <w:p w14:paraId="0A68EAF3" w14:textId="77777777" w:rsidR="00751B81" w:rsidRDefault="00751B81" w:rsidP="00751B81">
      <w:r>
        <w:t>Semantics:</w:t>
      </w:r>
    </w:p>
    <w:p w14:paraId="760A1A94" w14:textId="77777777" w:rsidR="00751B81" w:rsidRDefault="00751B81" w:rsidP="00751B81">
      <w:pPr>
        <w:pStyle w:val="ListParagraph"/>
        <w:widowControl/>
        <w:numPr>
          <w:ilvl w:val="0"/>
          <w:numId w:val="13"/>
        </w:numPr>
        <w:autoSpaceDE/>
        <w:autoSpaceDN/>
        <w:contextualSpacing/>
        <w:jc w:val="both"/>
      </w:pPr>
      <w:r w:rsidRPr="00D53587">
        <w:rPr>
          <w:rStyle w:val="codeChar"/>
        </w:rPr>
        <w:t>step_count</w:t>
      </w:r>
      <w:r>
        <w:t>: number of progressive steps associated to the derived image item reconstruction.</w:t>
      </w:r>
    </w:p>
    <w:p w14:paraId="7CAAA9B5" w14:textId="77777777" w:rsidR="00751B81" w:rsidRDefault="00751B81" w:rsidP="00751B81">
      <w:pPr>
        <w:pStyle w:val="ListParagraph"/>
        <w:widowControl/>
        <w:numPr>
          <w:ilvl w:val="0"/>
          <w:numId w:val="13"/>
        </w:numPr>
        <w:autoSpaceDE/>
        <w:autoSpaceDN/>
        <w:contextualSpacing/>
        <w:jc w:val="both"/>
      </w:pPr>
      <w:r w:rsidRPr="00D53587">
        <w:rPr>
          <w:rStyle w:val="codeChar"/>
        </w:rPr>
        <w:t>item_count</w:t>
      </w:r>
      <w:r>
        <w:t>: number of progressive input image replacements updated by the progressive step.</w:t>
      </w:r>
    </w:p>
    <w:p w14:paraId="3A3D6E07" w14:textId="77777777" w:rsidR="00751B81" w:rsidRDefault="00751B81" w:rsidP="00751B81">
      <w:pPr>
        <w:pStyle w:val="ListParagraph"/>
        <w:widowControl/>
        <w:numPr>
          <w:ilvl w:val="0"/>
          <w:numId w:val="13"/>
        </w:numPr>
        <w:autoSpaceDE/>
        <w:autoSpaceDN/>
        <w:contextualSpacing/>
        <w:jc w:val="both"/>
      </w:pPr>
      <w:r w:rsidRPr="00D53587">
        <w:rPr>
          <w:rStyle w:val="codeChar"/>
        </w:rPr>
        <w:t>item_index</w:t>
      </w:r>
      <w:r>
        <w:t xml:space="preserve">: index of an input image updated by the progressive step. This index is a 0-based index inside the </w:t>
      </w:r>
      <w:r w:rsidRPr="00EC5C38">
        <w:rPr>
          <w:rStyle w:val="codeChar"/>
        </w:rPr>
        <w:t>‘dimg’</w:t>
      </w:r>
      <w:r>
        <w:t xml:space="preserve"> item reference of the derived image item.</w:t>
      </w:r>
    </w:p>
    <w:p w14:paraId="61B2E453" w14:textId="77777777" w:rsidR="00751B81" w:rsidRDefault="00751B81" w:rsidP="00751B81">
      <w:pPr>
        <w:pStyle w:val="ListParagraph"/>
        <w:widowControl/>
        <w:numPr>
          <w:ilvl w:val="0"/>
          <w:numId w:val="13"/>
        </w:numPr>
        <w:autoSpaceDE/>
        <w:autoSpaceDN/>
        <w:contextualSpacing/>
        <w:jc w:val="both"/>
      </w:pPr>
      <w:r w:rsidRPr="00D53587">
        <w:rPr>
          <w:rStyle w:val="codeChar"/>
        </w:rPr>
        <w:t>step_index</w:t>
      </w:r>
      <w:r>
        <w:t xml:space="preserve">: if the image item identified by the </w:t>
      </w:r>
      <w:r w:rsidRPr="00D53587">
        <w:rPr>
          <w:rStyle w:val="codeChar"/>
        </w:rPr>
        <w:t>item_index</w:t>
      </w:r>
      <w:r>
        <w:t xml:space="preserve"> field is contained in a </w:t>
      </w:r>
      <w:r w:rsidRPr="00713F28">
        <w:rPr>
          <w:rStyle w:val="codeChar"/>
        </w:rPr>
        <w:t>‘prgr’</w:t>
      </w:r>
      <w:r>
        <w:t xml:space="preserve"> entity group, the </w:t>
      </w:r>
      <w:r w:rsidRPr="00D53587">
        <w:rPr>
          <w:rStyle w:val="codeChar"/>
        </w:rPr>
        <w:t>step_index</w:t>
      </w:r>
      <w:r>
        <w:t xml:space="preserve"> field indicates the 0-based index of the item inside this </w:t>
      </w:r>
      <w:r w:rsidRPr="00713F28">
        <w:rPr>
          <w:rStyle w:val="codeChar"/>
        </w:rPr>
        <w:t>‘prgr’</w:t>
      </w:r>
      <w:r>
        <w:t xml:space="preserve"> entity group to use as the replacement image for this input image for the progressive step being described. Otherwise, the </w:t>
      </w:r>
      <w:r w:rsidRPr="00D53587">
        <w:rPr>
          <w:rStyle w:val="codeChar"/>
        </w:rPr>
        <w:t>step_index</w:t>
      </w:r>
      <w:r>
        <w:t xml:space="preserve"> field is set to the value 0.</w:t>
      </w:r>
    </w:p>
    <w:p w14:paraId="26EE1F91" w14:textId="77777777" w:rsidR="00751B81" w:rsidRDefault="00751B81" w:rsidP="00751B81">
      <w:pPr>
        <w:pStyle w:val="ListParagraph"/>
        <w:widowControl/>
        <w:numPr>
          <w:ilvl w:val="0"/>
          <w:numId w:val="13"/>
        </w:numPr>
        <w:autoSpaceDE/>
        <w:autoSpaceDN/>
        <w:contextualSpacing/>
        <w:jc w:val="both"/>
      </w:pPr>
      <w:r w:rsidRPr="00D53587">
        <w:rPr>
          <w:rStyle w:val="codeChar"/>
        </w:rPr>
        <w:t>layer_index</w:t>
      </w:r>
      <w:r>
        <w:t xml:space="preserve">: if the image item identified by the </w:t>
      </w:r>
      <w:r w:rsidRPr="00D53587">
        <w:rPr>
          <w:rStyle w:val="codeChar"/>
        </w:rPr>
        <w:t>item_index</w:t>
      </w:r>
      <w:r>
        <w:t xml:space="preserve"> field has an associated </w:t>
      </w:r>
      <w:r w:rsidRPr="00713F28">
        <w:rPr>
          <w:rStyle w:val="codeChar"/>
        </w:rPr>
        <w:t>‘prli’</w:t>
      </w:r>
      <w:r>
        <w:t xml:space="preserve"> item property, the </w:t>
      </w:r>
      <w:r w:rsidRPr="00D53587">
        <w:rPr>
          <w:rStyle w:val="codeChar"/>
        </w:rPr>
        <w:t>layer_index</w:t>
      </w:r>
      <w:r>
        <w:t xml:space="preserve"> field indicates the 0-based index of the layer-based progressive step inside this </w:t>
      </w:r>
      <w:r w:rsidRPr="00713F28">
        <w:rPr>
          <w:rStyle w:val="codeChar"/>
        </w:rPr>
        <w:t>‘prli’</w:t>
      </w:r>
      <w:r>
        <w:t xml:space="preserve"> item property to use as the replacement image for this input image for the progressive step being described. Otherwise, the </w:t>
      </w:r>
      <w:r w:rsidRPr="00D53587">
        <w:rPr>
          <w:rStyle w:val="codeChar"/>
        </w:rPr>
        <w:t>layer_index</w:t>
      </w:r>
      <w:r>
        <w:t xml:space="preserve"> field is set to the value 0.</w:t>
      </w:r>
    </w:p>
    <w:p w14:paraId="183DC83B" w14:textId="77777777" w:rsidR="00751B81" w:rsidRDefault="00751B81" w:rsidP="00751B81">
      <w:r>
        <w:t xml:space="preserve">Note: if the input image is neither contained in a </w:t>
      </w:r>
      <w:r w:rsidRPr="00CB335A">
        <w:rPr>
          <w:rStyle w:val="codeChar"/>
        </w:rPr>
        <w:t>‘prgr’</w:t>
      </w:r>
      <w:r>
        <w:t xml:space="preserve"> entity group nor associated with a </w:t>
      </w:r>
      <w:r w:rsidRPr="00CB335A">
        <w:rPr>
          <w:rStyle w:val="codeChar"/>
        </w:rPr>
        <w:t>‘prli’</w:t>
      </w:r>
      <w:r>
        <w:t xml:space="preserve"> item property, then both the </w:t>
      </w:r>
      <w:r w:rsidRPr="00CB335A">
        <w:rPr>
          <w:rStyle w:val="codeChar"/>
        </w:rPr>
        <w:t>step_index</w:t>
      </w:r>
      <w:r>
        <w:t xml:space="preserve"> and </w:t>
      </w:r>
      <w:r w:rsidRPr="00CB335A">
        <w:rPr>
          <w:rStyle w:val="codeChar"/>
        </w:rPr>
        <w:t>layer_index</w:t>
      </w:r>
      <w:r>
        <w:t xml:space="preserve"> shall have the value 0, and the input image itself is used for reconstructing the derived image item.</w:t>
      </w:r>
    </w:p>
    <w:p w14:paraId="15374F03" w14:textId="69A2444B" w:rsidR="00751B81" w:rsidRDefault="00751B81" w:rsidP="00751B81">
      <w:pPr>
        <w:rPr>
          <w:ins w:id="172" w:author="DENOUAL Franck" w:date="2021-07-16T17:42:00Z"/>
        </w:rPr>
      </w:pPr>
      <w:r>
        <w:t xml:space="preserve">Note: if the input image is both contained in a </w:t>
      </w:r>
      <w:r w:rsidRPr="00CB335A">
        <w:rPr>
          <w:rStyle w:val="codeChar"/>
        </w:rPr>
        <w:t>‘prgr’</w:t>
      </w:r>
      <w:r>
        <w:t xml:space="preserve"> entity group and associated with a </w:t>
      </w:r>
      <w:r w:rsidRPr="00CB335A">
        <w:rPr>
          <w:rStyle w:val="codeChar"/>
        </w:rPr>
        <w:t>‘prli’</w:t>
      </w:r>
      <w:r>
        <w:t xml:space="preserve"> item property, the information inside the </w:t>
      </w:r>
      <w:r w:rsidRPr="00CB335A">
        <w:rPr>
          <w:rStyle w:val="codeChar"/>
        </w:rPr>
        <w:t>‘prli’</w:t>
      </w:r>
      <w:r>
        <w:t xml:space="preserve"> item property shall be taken into account only if the </w:t>
      </w:r>
      <w:r w:rsidRPr="00CB335A">
        <w:rPr>
          <w:rStyle w:val="codeChar"/>
        </w:rPr>
        <w:t>step_index</w:t>
      </w:r>
      <w:r>
        <w:t xml:space="preserve"> corresponds to the position of the input image inside the </w:t>
      </w:r>
      <w:r w:rsidRPr="00CB335A">
        <w:rPr>
          <w:rStyle w:val="codeChar"/>
        </w:rPr>
        <w:lastRenderedPageBreak/>
        <w:t>‘prgr’</w:t>
      </w:r>
      <w:r>
        <w:t xml:space="preserve"> entity group. Otherwise, the </w:t>
      </w:r>
      <w:r w:rsidRPr="00CB335A">
        <w:rPr>
          <w:rStyle w:val="codeChar"/>
        </w:rPr>
        <w:t>layer_index</w:t>
      </w:r>
      <w:r>
        <w:t xml:space="preserve"> shall be set to 0 and the information inside the </w:t>
      </w:r>
      <w:r w:rsidRPr="00CB335A">
        <w:rPr>
          <w:rStyle w:val="codeChar"/>
        </w:rPr>
        <w:t>‘prli’</w:t>
      </w:r>
      <w:r>
        <w:t xml:space="preserve"> item property shall be ignored.</w:t>
      </w:r>
    </w:p>
    <w:p w14:paraId="1122D32E" w14:textId="77777777" w:rsidR="00E07140" w:rsidRDefault="00E07140" w:rsidP="00751B81">
      <w:pPr>
        <w:rPr>
          <w:ins w:id="173" w:author="DENOUAL Franck" w:date="2021-07-16T17:26:00Z"/>
        </w:rPr>
      </w:pPr>
    </w:p>
    <w:p w14:paraId="11A6EBE8" w14:textId="3C3EC690" w:rsidR="00E07140" w:rsidRDefault="00E07140" w:rsidP="008275A0">
      <w:pPr>
        <w:pStyle w:val="Heading4"/>
        <w:rPr>
          <w:ins w:id="174" w:author="DENOUAL Franck" w:date="2021-07-16T17:42:00Z"/>
        </w:rPr>
      </w:pPr>
      <w:ins w:id="175" w:author="DENOUAL Franck" w:date="2021-07-16T17:41:00Z">
        <w:r w:rsidRPr="00E07140">
          <w:t>Alternative to ‘</w:t>
        </w:r>
        <w:proofErr w:type="spellStart"/>
        <w:r w:rsidRPr="00E07140">
          <w:t>pr</w:t>
        </w:r>
        <w:r>
          <w:t>d</w:t>
        </w:r>
        <w:r w:rsidRPr="00E07140">
          <w:t>i</w:t>
        </w:r>
      </w:ins>
      <w:proofErr w:type="spellEnd"/>
      <w:ins w:id="176" w:author="DENOUAL Franck" w:date="2021-07-16T18:15:00Z">
        <w:r w:rsidR="00ED31A8" w:rsidRPr="00E07140">
          <w:t>’</w:t>
        </w:r>
        <w:r w:rsidR="00ED31A8" w:rsidRPr="00E03D90">
          <w:t xml:space="preserve"> suggested</w:t>
        </w:r>
      </w:ins>
      <w:ins w:id="177" w:author="DENOUAL Franck" w:date="2021-07-16T17:41:00Z">
        <w:r w:rsidRPr="00E03D90">
          <w:t xml:space="preserve"> at MPEG#135</w:t>
        </w:r>
        <w:r>
          <w:t xml:space="preserve"> </w:t>
        </w:r>
      </w:ins>
    </w:p>
    <w:p w14:paraId="2C663F97" w14:textId="77777777" w:rsidR="00E07140" w:rsidRPr="00E07140" w:rsidRDefault="00E07140" w:rsidP="00E07140">
      <w:pPr>
        <w:rPr>
          <w:ins w:id="178" w:author="DENOUAL Franck" w:date="2021-07-16T17:42:00Z"/>
        </w:rPr>
      </w:pPr>
    </w:p>
    <w:p w14:paraId="3EF80A8F" w14:textId="25020B4D" w:rsidR="00E07140" w:rsidRDefault="00E07140" w:rsidP="00E07140">
      <w:pPr>
        <w:rPr>
          <w:ins w:id="179" w:author="DENOUAL Franck" w:date="2021-07-16T17:42:00Z"/>
        </w:rPr>
      </w:pPr>
      <w:ins w:id="180" w:author="DENOUAL Franck" w:date="2021-07-16T17:42:00Z">
        <w:r>
          <w:t xml:space="preserve">It has been suggested </w:t>
        </w:r>
      </w:ins>
      <w:ins w:id="181" w:author="DENOUAL Franck" w:date="2021-07-16T17:43:00Z">
        <w:r>
          <w:t xml:space="preserve">(see </w:t>
        </w:r>
        <w:r>
          <w:fldChar w:fldCharType="begin"/>
        </w:r>
        <w:r>
          <w:instrText xml:space="preserve"> HYPERLINK "http://mpegx.int-evry.fr/software/MPEG/Systems/FileFormat/HEIF/-/issues/55" \l "note_43501" </w:instrText>
        </w:r>
      </w:ins>
      <w:ins w:id="182" w:author="DENOUAL Franck" w:date="2021-07-19T09:47:00Z"/>
      <w:ins w:id="183" w:author="DENOUAL Franck" w:date="2021-07-16T17:43:00Z">
        <w:r>
          <w:fldChar w:fldCharType="separate"/>
        </w:r>
        <w:r w:rsidRPr="00FA2E59">
          <w:rPr>
            <w:rStyle w:val="Hyperlink"/>
          </w:rPr>
          <w:t>this comment on MPEG GitLab</w:t>
        </w:r>
        <w:r>
          <w:fldChar w:fldCharType="end"/>
        </w:r>
        <w:r>
          <w:t xml:space="preserve">) </w:t>
        </w:r>
      </w:ins>
      <w:ins w:id="184" w:author="DENOUAL Franck" w:date="2021-07-16T17:42:00Z">
        <w:r>
          <w:t>that the functionality offered b</w:t>
        </w:r>
      </w:ins>
      <w:ins w:id="185" w:author="DENOUAL Franck" w:date="2021-07-16T17:43:00Z">
        <w:r>
          <w:t>y ‘</w:t>
        </w:r>
        <w:proofErr w:type="spellStart"/>
        <w:r>
          <w:t>prdi</w:t>
        </w:r>
        <w:proofErr w:type="spellEnd"/>
        <w:r>
          <w:t xml:space="preserve">’ could </w:t>
        </w:r>
      </w:ins>
      <w:ins w:id="186" w:author="DENOUAL Franck" w:date="2021-07-16T17:42:00Z">
        <w:r>
          <w:t>be achieved by other means already available in HEIF as follows:</w:t>
        </w:r>
      </w:ins>
    </w:p>
    <w:p w14:paraId="4B9D29AA" w14:textId="77777777" w:rsidR="00E07140" w:rsidRDefault="00E07140" w:rsidP="00E07140">
      <w:pPr>
        <w:pStyle w:val="ListParagraph"/>
        <w:numPr>
          <w:ilvl w:val="0"/>
          <w:numId w:val="13"/>
        </w:numPr>
        <w:rPr>
          <w:ins w:id="187" w:author="DENOUAL Franck" w:date="2021-07-16T17:43:00Z"/>
        </w:rPr>
      </w:pPr>
      <w:ins w:id="188" w:author="DENOUAL Franck" w:date="2021-07-16T17:42:00Z">
        <w:r>
          <w:t>Create an overlay image item per each "step index". Use a scaled thumbnail image item as the "background image" in the overlay image item and the "high-quality" image items in this step index as the other input images for the overlay.</w:t>
        </w:r>
      </w:ins>
    </w:p>
    <w:p w14:paraId="5A7D800E" w14:textId="23CD84E5" w:rsidR="00E07140" w:rsidRDefault="00E07140" w:rsidP="00E07140">
      <w:pPr>
        <w:pStyle w:val="ListParagraph"/>
        <w:numPr>
          <w:ilvl w:val="0"/>
          <w:numId w:val="13"/>
        </w:numPr>
        <w:rPr>
          <w:ins w:id="189" w:author="DENOUAL Franck" w:date="2021-07-16T18:00:00Z"/>
        </w:rPr>
      </w:pPr>
      <w:ins w:id="190" w:author="DENOUAL Franck" w:date="2021-07-16T17:42:00Z">
        <w:r>
          <w:t>Include the grid and overlay image items in the same '</w:t>
        </w:r>
        <w:proofErr w:type="spellStart"/>
        <w:r>
          <w:t>prgr</w:t>
        </w:r>
        <w:proofErr w:type="spellEnd"/>
        <w:r>
          <w:t>' entity group</w:t>
        </w:r>
      </w:ins>
      <w:ins w:id="191" w:author="DENOUAL Franck" w:date="2021-07-16T17:45:00Z">
        <w:r w:rsidR="00D47B74">
          <w:t>.</w:t>
        </w:r>
      </w:ins>
    </w:p>
    <w:p w14:paraId="47013035" w14:textId="097E7747" w:rsidR="00D47B74" w:rsidRDefault="000223F3" w:rsidP="00D47B74">
      <w:pPr>
        <w:rPr>
          <w:ins w:id="192" w:author="DENOUAL Franck" w:date="2021-07-16T17:45:00Z"/>
        </w:rPr>
      </w:pPr>
      <w:ins w:id="193" w:author="DENOUAL Franck" w:date="2021-07-16T18:00:00Z">
        <w:r>
          <w:t>It was comment</w:t>
        </w:r>
      </w:ins>
      <w:ins w:id="194" w:author="DENOUAL Franck" w:date="2021-07-16T18:01:00Z">
        <w:r>
          <w:t xml:space="preserve">ed that this approach would put </w:t>
        </w:r>
      </w:ins>
      <w:ins w:id="195" w:author="DENOUAL Franck" w:date="2021-07-16T18:02:00Z">
        <w:r>
          <w:t xml:space="preserve">more </w:t>
        </w:r>
      </w:ins>
      <w:ins w:id="196" w:author="DENOUAL Franck" w:date="2021-07-16T18:01:00Z">
        <w:r>
          <w:t xml:space="preserve">burden on the writer to write all intermediate items and to take care </w:t>
        </w:r>
      </w:ins>
      <w:ins w:id="197" w:author="DENOUAL Franck" w:date="2021-07-16T18:02:00Z">
        <w:r>
          <w:t xml:space="preserve">about data interleaving/order between input images and for example grid or overlay data. It would also put more burden on the </w:t>
        </w:r>
      </w:ins>
      <w:ins w:id="198" w:author="DENOUAL Franck" w:date="2021-07-16T18:01:00Z">
        <w:r>
          <w:t>player</w:t>
        </w:r>
      </w:ins>
      <w:ins w:id="199" w:author="DENOUAL Franck" w:date="2021-07-16T18:02:00Z">
        <w:r>
          <w:t>, the list of intermediate items being seen as multiple independent reconstructions whereas with '</w:t>
        </w:r>
        <w:proofErr w:type="spellStart"/>
        <w:r>
          <w:t>prdi</w:t>
        </w:r>
        <w:proofErr w:type="spellEnd"/>
        <w:r>
          <w:t xml:space="preserve">' indication, players </w:t>
        </w:r>
      </w:ins>
      <w:ins w:id="200" w:author="DENOUAL Franck" w:date="2021-07-16T18:03:00Z">
        <w:r>
          <w:t xml:space="preserve">would </w:t>
        </w:r>
      </w:ins>
      <w:ins w:id="201" w:author="DENOUAL Franck" w:date="2021-07-16T18:02:00Z">
        <w:r>
          <w:t>progressively reconstruct</w:t>
        </w:r>
      </w:ins>
      <w:ins w:id="202" w:author="DENOUAL Franck" w:date="2021-07-16T18:03:00Z">
        <w:r>
          <w:t xml:space="preserve"> </w:t>
        </w:r>
      </w:ins>
      <w:ins w:id="203" w:author="DENOUAL Franck" w:date="2021-07-16T18:02:00Z">
        <w:r>
          <w:t xml:space="preserve">a same item; i.e. parts of the grid may not require update from </w:t>
        </w:r>
      </w:ins>
      <w:ins w:id="204" w:author="DENOUAL Franck" w:date="2021-07-16T18:03:00Z">
        <w:r>
          <w:t xml:space="preserve">intermediate </w:t>
        </w:r>
      </w:ins>
      <w:ins w:id="205" w:author="DENOUAL Franck" w:date="2021-07-16T18:02:00Z">
        <w:r>
          <w:t>one step to another.</w:t>
        </w:r>
      </w:ins>
    </w:p>
    <w:p w14:paraId="4225AC4C" w14:textId="1CF0E71F" w:rsidR="00D47B74" w:rsidRDefault="00D47B74" w:rsidP="00D47B74">
      <w:pPr>
        <w:rPr>
          <w:ins w:id="206" w:author="DENOUAL Franck" w:date="2021-07-16T17:45:00Z"/>
        </w:rPr>
      </w:pPr>
    </w:p>
    <w:p w14:paraId="60854B3E" w14:textId="0240CD0D" w:rsidR="00F6270D" w:rsidRDefault="00D47B74" w:rsidP="00D47B74">
      <w:pPr>
        <w:rPr>
          <w:ins w:id="207" w:author="DENOUAL Franck" w:date="2021-07-16T17:57:00Z"/>
        </w:rPr>
      </w:pPr>
      <w:ins w:id="208" w:author="DENOUAL Franck" w:date="2021-07-16T17:46:00Z">
        <w:r>
          <w:t xml:space="preserve">We then have </w:t>
        </w:r>
      </w:ins>
      <w:ins w:id="209" w:author="DENOUAL Franck" w:date="2021-07-16T18:03:00Z">
        <w:r w:rsidR="000223F3">
          <w:t>this</w:t>
        </w:r>
      </w:ins>
      <w:ins w:id="210" w:author="DENOUAL Franck" w:date="2021-07-16T17:46:00Z">
        <w:r>
          <w:t xml:space="preserve"> </w:t>
        </w:r>
        <w:r w:rsidRPr="000223F3">
          <w:rPr>
            <w:b/>
            <w:bCs/>
          </w:rPr>
          <w:t xml:space="preserve">open question </w:t>
        </w:r>
      </w:ins>
      <w:ins w:id="211" w:author="DENOUAL Franck" w:date="2021-07-16T17:47:00Z">
        <w:r w:rsidRPr="000223F3">
          <w:rPr>
            <w:b/>
            <w:bCs/>
          </w:rPr>
          <w:t>regarding progressive rendering for derived images</w:t>
        </w:r>
        <w:r>
          <w:t xml:space="preserve">: </w:t>
        </w:r>
      </w:ins>
    </w:p>
    <w:p w14:paraId="53BA6849" w14:textId="68C4501B" w:rsidR="00F6270D" w:rsidRDefault="00F6270D" w:rsidP="00F6270D">
      <w:pPr>
        <w:pStyle w:val="ListParagraph"/>
        <w:numPr>
          <w:ilvl w:val="0"/>
          <w:numId w:val="13"/>
        </w:numPr>
        <w:rPr>
          <w:ins w:id="212" w:author="DENOUAL Franck" w:date="2021-07-16T17:58:00Z"/>
        </w:rPr>
      </w:pPr>
      <w:ins w:id="213" w:author="DENOUAL Franck" w:date="2021-07-16T17:57:00Z">
        <w:r>
          <w:t xml:space="preserve">Should the progressive steps </w:t>
        </w:r>
      </w:ins>
      <w:ins w:id="214" w:author="DENOUAL Franck" w:date="2021-07-16T17:58:00Z">
        <w:r>
          <w:t>being defined precisely</w:t>
        </w:r>
      </w:ins>
      <w:ins w:id="215" w:author="DENOUAL Franck" w:date="2021-07-16T17:59:00Z">
        <w:r w:rsidR="000223F3">
          <w:t xml:space="preserve"> (e.g. items and transformation operations</w:t>
        </w:r>
        <w:proofErr w:type="gramStart"/>
        <w:r w:rsidR="000223F3">
          <w:t>)</w:t>
        </w:r>
      </w:ins>
      <w:ins w:id="216" w:author="DENOUAL Franck" w:date="2021-07-16T17:58:00Z">
        <w:r>
          <w:t>?,</w:t>
        </w:r>
        <w:proofErr w:type="gramEnd"/>
        <w:r>
          <w:t xml:space="preserve"> or</w:t>
        </w:r>
      </w:ins>
    </w:p>
    <w:p w14:paraId="7648CB12" w14:textId="1D914B53" w:rsidR="00F6270D" w:rsidRDefault="00F6270D" w:rsidP="00F6270D">
      <w:pPr>
        <w:pStyle w:val="ListParagraph"/>
        <w:numPr>
          <w:ilvl w:val="0"/>
          <w:numId w:val="13"/>
        </w:numPr>
        <w:rPr>
          <w:ins w:id="217" w:author="DENOUAL Franck" w:date="2021-07-16T17:58:00Z"/>
        </w:rPr>
      </w:pPr>
      <w:ins w:id="218" w:author="DENOUAL Franck" w:date="2021-07-16T17:58:00Z">
        <w:r>
          <w:t>Should the player deduce what is possible to render?</w:t>
        </w:r>
      </w:ins>
    </w:p>
    <w:p w14:paraId="58ABB67D" w14:textId="675ADC97" w:rsidR="003B2637" w:rsidRDefault="000223F3" w:rsidP="000223F3">
      <w:pPr>
        <w:pStyle w:val="ListParagraph"/>
        <w:numPr>
          <w:ilvl w:val="1"/>
          <w:numId w:val="13"/>
        </w:numPr>
      </w:pPr>
      <w:ins w:id="219" w:author="DENOUAL Franck" w:date="2021-07-16T17:59:00Z">
        <w:r>
          <w:t>In this case, c</w:t>
        </w:r>
      </w:ins>
      <w:ins w:id="220" w:author="DENOUAL Franck" w:date="2021-07-16T18:00:00Z">
        <w:r>
          <w:t xml:space="preserve">ould </w:t>
        </w:r>
      </w:ins>
      <w:ins w:id="221" w:author="DENOUAL Franck" w:date="2021-07-16T17:59:00Z">
        <w:r>
          <w:t xml:space="preserve">information like </w:t>
        </w:r>
      </w:ins>
      <w:ins w:id="222" w:author="DENOUAL Franck" w:date="2021-07-16T17:47:00Z">
        <w:r w:rsidR="00D47B74">
          <w:t>'</w:t>
        </w:r>
        <w:proofErr w:type="spellStart"/>
        <w:r w:rsidR="00D47B74">
          <w:t>prdi</w:t>
        </w:r>
        <w:proofErr w:type="spellEnd"/>
        <w:r w:rsidR="00D47B74">
          <w:t xml:space="preserve">' </w:t>
        </w:r>
      </w:ins>
      <w:ins w:id="223" w:author="DENOUAL Franck" w:date="2021-07-16T18:00:00Z">
        <w:r>
          <w:t>help the player?</w:t>
        </w:r>
      </w:ins>
      <w:ins w:id="224" w:author="DENOUAL Franck" w:date="2021-07-16T17:45:00Z">
        <w:r w:rsidR="00D47B74">
          <w:t xml:space="preserve"> </w:t>
        </w:r>
      </w:ins>
    </w:p>
    <w:p w14:paraId="4C9C86B0" w14:textId="77777777" w:rsidR="00751B81" w:rsidRPr="00751B81" w:rsidRDefault="00751B81" w:rsidP="00751B81"/>
    <w:p w14:paraId="3284176F" w14:textId="77777777" w:rsidR="009A67DB" w:rsidRDefault="009A67DB" w:rsidP="009A67DB">
      <w:pPr>
        <w:pStyle w:val="Heading1"/>
        <w:keepNext/>
        <w:widowControl/>
        <w:autoSpaceDE/>
        <w:autoSpaceDN/>
        <w:spacing w:before="240" w:after="60"/>
        <w:ind w:left="432" w:hanging="432"/>
        <w:jc w:val="both"/>
        <w:rPr>
          <w:lang w:val="en-GB"/>
        </w:rPr>
      </w:pPr>
      <w:r w:rsidDel="009A67DB">
        <w:rPr>
          <w:lang w:val="en-GB"/>
        </w:rPr>
        <w:t xml:space="preserve"> </w:t>
      </w:r>
      <w:bookmarkStart w:id="225" w:name="_Toc77351801"/>
      <w:r>
        <w:rPr>
          <w:lang w:val="en-GB"/>
        </w:rPr>
        <w:t>Matrix-</w:t>
      </w:r>
      <w:r w:rsidRPr="00F43C3C">
        <w:rPr>
          <w:rFonts w:ascii="Cambria" w:hAnsi="Cambria"/>
          <w:sz w:val="28"/>
        </w:rPr>
        <w:t>based</w:t>
      </w:r>
      <w:r>
        <w:rPr>
          <w:lang w:val="en-GB"/>
        </w:rPr>
        <w:t xml:space="preserve"> </w:t>
      </w:r>
      <w:r w:rsidRPr="00F43C3C">
        <w:rPr>
          <w:rFonts w:ascii="Calibri" w:eastAsia="Times New Roman" w:hAnsi="Calibri" w:cs="Times New Roman"/>
          <w:kern w:val="32"/>
          <w:sz w:val="32"/>
          <w:szCs w:val="32"/>
          <w:lang w:val="en-GB" w:eastAsia="de-DE"/>
        </w:rPr>
        <w:t>transformation</w:t>
      </w:r>
      <w:r>
        <w:rPr>
          <w:lang w:val="en-GB"/>
        </w:rPr>
        <w:t xml:space="preserve"> for image items</w:t>
      </w:r>
      <w:bookmarkEnd w:id="225"/>
      <w:r>
        <w:rPr>
          <w:lang w:val="en-GB"/>
        </w:rPr>
        <w:tab/>
      </w:r>
    </w:p>
    <w:p w14:paraId="412D2313" w14:textId="1539143C" w:rsidR="00F43C3C" w:rsidRDefault="00F43C3C" w:rsidP="00F43C3C">
      <w:pPr>
        <w:rPr>
          <w:i/>
        </w:rPr>
      </w:pPr>
      <w:r w:rsidRPr="00784CC7">
        <w:rPr>
          <w:i/>
          <w:highlight w:val="yellow"/>
        </w:rPr>
        <w:t>[[ Ed. (FD): MPEG#129: it was questioned:”</w:t>
      </w:r>
      <w:r w:rsidRPr="00784CC7">
        <w:rPr>
          <w:sz w:val="20"/>
          <w:szCs w:val="20"/>
          <w:highlight w:val="yellow"/>
        </w:rPr>
        <w:t xml:space="preserve"> Should we also add ‘matrix’ as an image derivation in the HEIF? </w:t>
      </w:r>
      <w:r w:rsidR="00AE2605" w:rsidRPr="00784CC7">
        <w:rPr>
          <w:sz w:val="20"/>
          <w:szCs w:val="20"/>
          <w:highlight w:val="yellow"/>
        </w:rPr>
        <w:t>“</w:t>
      </w:r>
      <w:r w:rsidR="00AE2605">
        <w:rPr>
          <w:sz w:val="20"/>
          <w:szCs w:val="20"/>
          <w:highlight w:val="yellow"/>
        </w:rPr>
        <w:t>.</w:t>
      </w:r>
      <w:r w:rsidR="00AE2605" w:rsidRPr="00784CC7">
        <w:rPr>
          <w:sz w:val="20"/>
          <w:szCs w:val="20"/>
          <w:highlight w:val="yellow"/>
        </w:rPr>
        <w:t xml:space="preserve"> It</w:t>
      </w:r>
      <w:r w:rsidRPr="00784CC7">
        <w:rPr>
          <w:sz w:val="20"/>
          <w:szCs w:val="20"/>
          <w:highlight w:val="yellow"/>
        </w:rPr>
        <w:t xml:space="preserve"> was warned that “</w:t>
      </w:r>
      <w:r w:rsidRPr="00B83F12">
        <w:rPr>
          <w:sz w:val="20"/>
          <w:szCs w:val="20"/>
          <w:highlight w:val="yellow"/>
        </w:rPr>
        <w:t xml:space="preserve">We would need to be clear about the meaning of outputs that don’t have horizontal and vertical sides; if that’s </w:t>
      </w:r>
      <w:proofErr w:type="spellStart"/>
      <w:r w:rsidRPr="00B83F12">
        <w:rPr>
          <w:sz w:val="20"/>
          <w:szCs w:val="20"/>
          <w:highlight w:val="yellow"/>
        </w:rPr>
        <w:t>overlayed</w:t>
      </w:r>
      <w:proofErr w:type="spellEnd"/>
      <w:r w:rsidRPr="00B83F12">
        <w:rPr>
          <w:sz w:val="20"/>
          <w:szCs w:val="20"/>
          <w:highlight w:val="yellow"/>
        </w:rPr>
        <w:t>, the meaning is clear, but what if it’s supposed to be displayed?”</w:t>
      </w:r>
      <w:r w:rsidRPr="00784CC7">
        <w:rPr>
          <w:i/>
          <w:highlight w:val="yellow"/>
        </w:rPr>
        <w:t>]]</w:t>
      </w:r>
      <w:r>
        <w:rPr>
          <w:i/>
        </w:rPr>
        <w:t xml:space="preserve"> </w:t>
      </w:r>
    </w:p>
    <w:p w14:paraId="05041853" w14:textId="77777777" w:rsidR="00F43C3C" w:rsidRPr="00F43C3C" w:rsidRDefault="00F43C3C" w:rsidP="00F43C3C"/>
    <w:p w14:paraId="0F7DF7B0" w14:textId="0925D556" w:rsidR="00F43C3C" w:rsidRDefault="00F43C3C" w:rsidP="00F43C3C">
      <w:pPr>
        <w:pStyle w:val="Heading1"/>
        <w:keepNext/>
        <w:widowControl/>
        <w:autoSpaceDE/>
        <w:autoSpaceDN/>
        <w:spacing w:before="240" w:after="60"/>
        <w:ind w:left="432" w:hanging="432"/>
        <w:jc w:val="both"/>
        <w:rPr>
          <w:lang w:val="en-GB"/>
        </w:rPr>
      </w:pPr>
      <w:bookmarkStart w:id="226" w:name="_Toc77351802"/>
      <w:proofErr w:type="spellStart"/>
      <w:r w:rsidRPr="00F43C3C">
        <w:rPr>
          <w:lang w:val="en-GB"/>
        </w:rPr>
        <w:t>Signaling</w:t>
      </w:r>
      <w:proofErr w:type="spellEnd"/>
      <w:r w:rsidRPr="00F43C3C">
        <w:rPr>
          <w:lang w:val="en-GB"/>
        </w:rPr>
        <w:t xml:space="preserve"> for pre-derived coded image items</w:t>
      </w:r>
      <w:bookmarkEnd w:id="226"/>
    </w:p>
    <w:p w14:paraId="2B9FC685" w14:textId="77777777" w:rsidR="004D6748" w:rsidRPr="008F1E16" w:rsidRDefault="004D6748" w:rsidP="004D6748">
      <w:pPr>
        <w:keepNext/>
        <w:rPr>
          <w:i/>
        </w:rPr>
      </w:pPr>
      <w:r>
        <w:rPr>
          <w:i/>
        </w:rPr>
        <w:t>Replace the clause 6.4.7</w:t>
      </w:r>
      <w:r w:rsidRPr="008F1E16">
        <w:rPr>
          <w:i/>
        </w:rPr>
        <w:t xml:space="preserve"> </w:t>
      </w:r>
      <w:r>
        <w:rPr>
          <w:i/>
        </w:rPr>
        <w:t>with the following text:</w:t>
      </w:r>
    </w:p>
    <w:p w14:paraId="2B8FA67F" w14:textId="77777777" w:rsidR="004D6748" w:rsidRPr="000D2DA7" w:rsidRDefault="004D6748" w:rsidP="004D6748">
      <w:pPr>
        <w:rPr>
          <w:b/>
        </w:rPr>
      </w:pPr>
      <w:r w:rsidRPr="000D2DA7">
        <w:rPr>
          <w:b/>
        </w:rPr>
        <w:t>6.4.7</w:t>
      </w:r>
      <w:r w:rsidRPr="000D2DA7">
        <w:rPr>
          <w:b/>
        </w:rPr>
        <w:tab/>
      </w:r>
      <w:bookmarkStart w:id="227" w:name="_Toc519868514"/>
      <w:r w:rsidRPr="000D2DA7">
        <w:rPr>
          <w:b/>
        </w:rPr>
        <w:t>Pre-derived coded images</w:t>
      </w:r>
      <w:bookmarkEnd w:id="227"/>
    </w:p>
    <w:p w14:paraId="40F3293C" w14:textId="77777777" w:rsidR="004D6748" w:rsidRDefault="004D6748" w:rsidP="004D6748">
      <w:r w:rsidRPr="006968B9">
        <w:rPr>
          <w:highlight w:val="yellow"/>
        </w:rPr>
        <w:t>[Ed. (FD): In the following, differences with HEIF 2</w:t>
      </w:r>
      <w:r w:rsidRPr="006968B9">
        <w:rPr>
          <w:highlight w:val="yellow"/>
          <w:vertAlign w:val="superscript"/>
        </w:rPr>
        <w:t>nd</w:t>
      </w:r>
      <w:r w:rsidRPr="006968B9">
        <w:rPr>
          <w:highlight w:val="yellow"/>
        </w:rPr>
        <w:t xml:space="preserve"> edition (w18310) are highlighted in blue]</w:t>
      </w:r>
    </w:p>
    <w:p w14:paraId="4B81A722" w14:textId="77777777" w:rsidR="004D6748" w:rsidRPr="000D2DA7" w:rsidRDefault="004D6748" w:rsidP="004D6748">
      <w:pPr>
        <w:rPr>
          <w:lang w:val="en-GB"/>
        </w:rPr>
      </w:pPr>
      <w:r w:rsidRPr="000D2DA7">
        <w:t>If a coded image has been derived from others — for example, a composite HDR image derived from exposure-bracketed individual images</w:t>
      </w:r>
      <w:r w:rsidRPr="000D2DA7">
        <w:rPr>
          <w:highlight w:val="cyan"/>
        </w:rPr>
        <w:t>, or a panorama derived from a set of images</w:t>
      </w:r>
      <w:r w:rsidRPr="000D2DA7">
        <w:t xml:space="preserve"> — then it shall be linked to those images by item references of type </w:t>
      </w:r>
      <w:r w:rsidRPr="002A57F9">
        <w:rPr>
          <w:rFonts w:ascii="Courier" w:hAnsi="Courier"/>
        </w:rPr>
        <w:t>'base'</w:t>
      </w:r>
      <w:r w:rsidRPr="000D2DA7">
        <w:rPr>
          <w:highlight w:val="cyan"/>
        </w:rPr>
        <w:t>. Item references may be</w:t>
      </w:r>
      <w:r w:rsidRPr="000D2DA7">
        <w:t xml:space="preserve"> from the coded image to all images it derives from</w:t>
      </w:r>
      <w:r w:rsidRPr="002A57F9">
        <w:rPr>
          <w:highlight w:val="cyan"/>
        </w:rPr>
        <w:t xml:space="preserve">, or when unique IDs are used, from the coded image to all entity groups or images it derives from. When unique IDs are used, a </w:t>
      </w:r>
      <w:proofErr w:type="spellStart"/>
      <w:r w:rsidRPr="002A57F9">
        <w:rPr>
          <w:rFonts w:ascii="Courier" w:hAnsi="Courier"/>
          <w:highlight w:val="cyan"/>
        </w:rPr>
        <w:t>to_item_ID</w:t>
      </w:r>
      <w:proofErr w:type="spellEnd"/>
      <w:r w:rsidRPr="002A57F9">
        <w:rPr>
          <w:highlight w:val="cyan"/>
        </w:rPr>
        <w:t xml:space="preserve"> value in the </w:t>
      </w:r>
      <w:proofErr w:type="spellStart"/>
      <w:r w:rsidRPr="002A57F9">
        <w:rPr>
          <w:rFonts w:ascii="Courier" w:hAnsi="Courier"/>
          <w:highlight w:val="cyan"/>
        </w:rPr>
        <w:t>SingleItemTypeReferenceBox</w:t>
      </w:r>
      <w:proofErr w:type="spellEnd"/>
      <w:r w:rsidRPr="002A57F9">
        <w:rPr>
          <w:highlight w:val="cyan"/>
        </w:rPr>
        <w:t xml:space="preserve"> or </w:t>
      </w:r>
      <w:proofErr w:type="spellStart"/>
      <w:r w:rsidRPr="002A57F9">
        <w:rPr>
          <w:rFonts w:ascii="Courier" w:hAnsi="Courier"/>
          <w:highlight w:val="cyan"/>
        </w:rPr>
        <w:t>SingleItemTypeReferenceBoxLarge</w:t>
      </w:r>
      <w:proofErr w:type="spellEnd"/>
      <w:r w:rsidRPr="002A57F9">
        <w:rPr>
          <w:highlight w:val="cyan"/>
        </w:rPr>
        <w:t xml:space="preserve"> is resolved to an item identifier whenever the embedding </w:t>
      </w:r>
      <w:proofErr w:type="spellStart"/>
      <w:r w:rsidRPr="002A57F9">
        <w:rPr>
          <w:rFonts w:ascii="Courier" w:hAnsi="Courier"/>
          <w:highlight w:val="cyan"/>
        </w:rPr>
        <w:t>MetaBox</w:t>
      </w:r>
      <w:proofErr w:type="spellEnd"/>
      <w:r w:rsidRPr="002A57F9">
        <w:rPr>
          <w:highlight w:val="cyan"/>
        </w:rPr>
        <w:t xml:space="preserve"> contains an item with such identifier, and is resolved to an entity group identifier otherwise.</w:t>
      </w:r>
    </w:p>
    <w:p w14:paraId="47F59001" w14:textId="77777777" w:rsidR="004D6748" w:rsidRPr="000D2DA7" w:rsidRDefault="004D6748" w:rsidP="004D6748">
      <w:r w:rsidRPr="000D2DA7">
        <w:t xml:space="preserve">An image item including a </w:t>
      </w:r>
      <w:r w:rsidRPr="002A57F9">
        <w:rPr>
          <w:rFonts w:ascii="Courier" w:hAnsi="Courier"/>
        </w:rPr>
        <w:t>'base'</w:t>
      </w:r>
      <w:r w:rsidRPr="000D2DA7">
        <w:t xml:space="preserve"> item reference is referred to as a pre-derived coded image.</w:t>
      </w:r>
    </w:p>
    <w:p w14:paraId="32A2493C" w14:textId="77777777" w:rsidR="004D6748" w:rsidRDefault="004D6748" w:rsidP="004D6748">
      <w:pPr>
        <w:rPr>
          <w:sz w:val="20"/>
          <w:szCs w:val="20"/>
        </w:rPr>
      </w:pPr>
      <w:r w:rsidRPr="002A57F9">
        <w:rPr>
          <w:sz w:val="20"/>
          <w:szCs w:val="20"/>
        </w:rPr>
        <w:t>NOTE</w:t>
      </w:r>
      <w:r w:rsidRPr="002A57F9">
        <w:rPr>
          <w:sz w:val="20"/>
          <w:szCs w:val="20"/>
        </w:rPr>
        <w:tab/>
        <w:t>In this version of this document, the exact derivation process used to produce the image is not described.</w:t>
      </w:r>
    </w:p>
    <w:p w14:paraId="16E05898" w14:textId="77777777" w:rsidR="004D6748" w:rsidRDefault="004D6748" w:rsidP="004D6748">
      <w:r w:rsidRPr="009124C4">
        <w:rPr>
          <w:highlight w:val="yellow"/>
        </w:rPr>
        <w:t>[[Ed. (F</w:t>
      </w:r>
      <w:r>
        <w:rPr>
          <w:highlight w:val="yellow"/>
        </w:rPr>
        <w:t>D</w:t>
      </w:r>
      <w:r w:rsidRPr="002A57F9">
        <w:rPr>
          <w:highlight w:val="yellow"/>
        </w:rPr>
        <w:t>):</w:t>
      </w:r>
      <w:r w:rsidRPr="00B83F12">
        <w:rPr>
          <w:highlight w:val="yellow"/>
        </w:rPr>
        <w:t xml:space="preserve"> At MPEG#129, it was commented that “</w:t>
      </w:r>
      <w:r w:rsidRPr="00B83F12">
        <w:rPr>
          <w:sz w:val="20"/>
          <w:szCs w:val="20"/>
          <w:highlight w:val="yellow"/>
        </w:rPr>
        <w:t>The slight snag here is defining what it means when the entity group does NOT imply a single output (e.g. a slide show); what does pre-derivation mean</w:t>
      </w:r>
      <w:proofErr w:type="gramStart"/>
      <w:r w:rsidRPr="00B83F12">
        <w:rPr>
          <w:sz w:val="20"/>
          <w:szCs w:val="20"/>
          <w:highlight w:val="yellow"/>
        </w:rPr>
        <w:t>?</w:t>
      </w:r>
      <w:r w:rsidRPr="00B83F12">
        <w:rPr>
          <w:highlight w:val="yellow"/>
        </w:rPr>
        <w:t xml:space="preserve"> ]</w:t>
      </w:r>
      <w:proofErr w:type="gramEnd"/>
      <w:r w:rsidRPr="00B83F12">
        <w:rPr>
          <w:highlight w:val="yellow"/>
        </w:rPr>
        <w:t>]</w:t>
      </w:r>
    </w:p>
    <w:p w14:paraId="37B371DF" w14:textId="77777777" w:rsidR="004D6748" w:rsidRPr="002A57F9" w:rsidRDefault="004D6748" w:rsidP="004D6748">
      <w:pPr>
        <w:rPr>
          <w:sz w:val="20"/>
          <w:szCs w:val="20"/>
        </w:rPr>
      </w:pPr>
    </w:p>
    <w:p w14:paraId="7A2449C1" w14:textId="77777777" w:rsidR="004D6748" w:rsidRDefault="004D6748" w:rsidP="004D6748">
      <w:pPr>
        <w:rPr>
          <w:i/>
        </w:rPr>
      </w:pPr>
      <w:r w:rsidRPr="00646CDD">
        <w:rPr>
          <w:i/>
        </w:rPr>
        <w:lastRenderedPageBreak/>
        <w:t xml:space="preserve">Add the </w:t>
      </w:r>
      <w:r>
        <w:rPr>
          <w:i/>
        </w:rPr>
        <w:t>following clause as section 6.4.7.1:</w:t>
      </w:r>
    </w:p>
    <w:p w14:paraId="5D2E77D5" w14:textId="77777777" w:rsidR="004D6748" w:rsidRPr="00646CDD" w:rsidRDefault="004D6748" w:rsidP="004D6748">
      <w:pPr>
        <w:rPr>
          <w:b/>
        </w:rPr>
      </w:pPr>
      <w:r w:rsidRPr="00646CDD">
        <w:rPr>
          <w:b/>
        </w:rPr>
        <w:t>6.4.7.1 Signaling of the derivation method for pre-derived coded image items</w:t>
      </w:r>
    </w:p>
    <w:p w14:paraId="5AB816FF" w14:textId="77777777" w:rsidR="004D6748" w:rsidRDefault="004D6748" w:rsidP="004D6748">
      <w:r w:rsidRPr="00383575">
        <w:t xml:space="preserve">A pre-derived coded image shall be linked to images it derives from by an item reference of type </w:t>
      </w:r>
      <w:r w:rsidRPr="00383575">
        <w:rPr>
          <w:rFonts w:ascii="Courier" w:hAnsi="Courier"/>
        </w:rPr>
        <w:t>'base'</w:t>
      </w:r>
      <w:r w:rsidRPr="00383575">
        <w:t xml:space="preserve"> to the entity group containing all images the pre-derived coded images derives from. The </w:t>
      </w:r>
      <w:proofErr w:type="spellStart"/>
      <w:r w:rsidRPr="00383575">
        <w:rPr>
          <w:rFonts w:ascii="Courier" w:hAnsi="Courier"/>
        </w:rPr>
        <w:t>grouping_type</w:t>
      </w:r>
      <w:proofErr w:type="spellEnd"/>
      <w:r w:rsidRPr="00383575">
        <w:t xml:space="preserve"> of the </w:t>
      </w:r>
      <w:proofErr w:type="spellStart"/>
      <w:r w:rsidRPr="00383575">
        <w:rPr>
          <w:rFonts w:ascii="Courier" w:hAnsi="Courier"/>
        </w:rPr>
        <w:t>EntityToGroupBox</w:t>
      </w:r>
      <w:proofErr w:type="spellEnd"/>
      <w:r w:rsidRPr="00383575">
        <w:t xml:space="preserve"> specifies the purpose of grouping and implicitly signal</w:t>
      </w:r>
      <w:r>
        <w:t>s</w:t>
      </w:r>
      <w:r w:rsidRPr="00383575">
        <w:t xml:space="preserve"> the type of the derivation operation which was applied to generate the pre-derived coded image.</w:t>
      </w:r>
    </w:p>
    <w:p w14:paraId="63570EB3" w14:textId="77777777" w:rsidR="004D6748" w:rsidRDefault="004D6748" w:rsidP="004D6748">
      <w:r w:rsidRPr="009124C4" w:rsidDel="002A57F9">
        <w:rPr>
          <w:highlight w:val="yellow"/>
        </w:rPr>
        <w:t>[[Ed. (FM): At MPEG#126, it was comme</w:t>
      </w:r>
      <w:r w:rsidDel="002A57F9">
        <w:rPr>
          <w:highlight w:val="yellow"/>
        </w:rPr>
        <w:t>n</w:t>
      </w:r>
      <w:r w:rsidRPr="009124C4" w:rsidDel="002A57F9">
        <w:rPr>
          <w:highlight w:val="yellow"/>
        </w:rPr>
        <w:t>ted that “we somehow need to indicate the derivation operation, rather than the nature of the input set”]]</w:t>
      </w:r>
    </w:p>
    <w:p w14:paraId="1DDBCF9B" w14:textId="77777777" w:rsidR="004D6748" w:rsidRDefault="004D6748" w:rsidP="004D6748">
      <w:pPr>
        <w:rPr>
          <w:sz w:val="20"/>
          <w:szCs w:val="20"/>
        </w:rPr>
      </w:pPr>
      <w:r w:rsidRPr="00B83F12">
        <w:rPr>
          <w:sz w:val="20"/>
          <w:szCs w:val="20"/>
          <w:highlight w:val="yellow"/>
        </w:rPr>
        <w:t>[[Ed. (FD): At MPEG#129, it was commented that “We could allow a pre-derivation of the implied derivation of that entity group.”]]</w:t>
      </w:r>
    </w:p>
    <w:p w14:paraId="4AB81C78" w14:textId="77777777" w:rsidR="00F43C3C" w:rsidRPr="004D6748" w:rsidRDefault="00F43C3C" w:rsidP="00F43C3C">
      <w:pPr>
        <w:pStyle w:val="ListParagraph"/>
      </w:pPr>
    </w:p>
    <w:p w14:paraId="0B760C07" w14:textId="5563A09C" w:rsidR="00F43C3C" w:rsidRPr="004D6748" w:rsidRDefault="004D6748" w:rsidP="00F43C3C">
      <w:pPr>
        <w:pStyle w:val="Heading1"/>
        <w:keepNext/>
        <w:widowControl/>
        <w:autoSpaceDE/>
        <w:autoSpaceDN/>
        <w:spacing w:before="240" w:after="60"/>
        <w:ind w:left="432" w:hanging="432"/>
        <w:jc w:val="both"/>
        <w:rPr>
          <w:lang w:val="en-GB"/>
        </w:rPr>
      </w:pPr>
      <w:bookmarkStart w:id="228" w:name="_Toc77351803"/>
      <w:r>
        <w:t xml:space="preserve">Possible optimization for </w:t>
      </w:r>
      <w:r w:rsidRPr="000320A5">
        <w:t>region annotations</w:t>
      </w:r>
      <w:bookmarkEnd w:id="228"/>
    </w:p>
    <w:p w14:paraId="71197FF1" w14:textId="77777777" w:rsidR="004D6748" w:rsidRDefault="004D6748" w:rsidP="004D6748">
      <w:r>
        <w:t xml:space="preserve">Discussion available under: </w:t>
      </w:r>
    </w:p>
    <w:bookmarkStart w:id="229" w:name="_GoBack"/>
    <w:p w14:paraId="7A4E33B6" w14:textId="647A42C0" w:rsidR="004D6748" w:rsidRDefault="006E2C7C" w:rsidP="004D6748">
      <w:r>
        <w:fldChar w:fldCharType="begin"/>
      </w:r>
      <w:r>
        <w:instrText xml:space="preserve"> HYPERLINK "http://mpegx.int-evry.fr/software/MPEG/Systems/FileFormat/HEIF/issues/20" </w:instrText>
      </w:r>
      <w:r>
        <w:fldChar w:fldCharType="separate"/>
      </w:r>
      <w:r w:rsidR="004D6748" w:rsidRPr="00640BB5">
        <w:rPr>
          <w:rStyle w:val="Hyperlink"/>
        </w:rPr>
        <w:t>http://mpegx.int-evry.fr/software/MPEG/Systems/FileFormat/HEIF/issues/20</w:t>
      </w:r>
      <w:r>
        <w:rPr>
          <w:rStyle w:val="Hyperlink"/>
        </w:rPr>
        <w:fldChar w:fldCharType="end"/>
      </w:r>
      <w:bookmarkEnd w:id="229"/>
      <w:r w:rsidR="004D6748">
        <w:t xml:space="preserve"> </w:t>
      </w:r>
    </w:p>
    <w:p w14:paraId="2522D45D" w14:textId="77777777" w:rsidR="004D6748" w:rsidRDefault="004D6748" w:rsidP="004D6748"/>
    <w:p w14:paraId="4439C861" w14:textId="77777777" w:rsidR="004D6748" w:rsidRDefault="004D6748" w:rsidP="004D6748">
      <w:pPr>
        <w:jc w:val="both"/>
      </w:pPr>
      <w:r>
        <w:t xml:space="preserve">Revised text for HEIF CDAM3 contains a dedicated item definition for describing regions using a single construct (square, circle, </w:t>
      </w:r>
      <w:proofErr w:type="spellStart"/>
      <w:r>
        <w:t>etc</w:t>
      </w:r>
      <w:proofErr w:type="spellEnd"/>
      <w:r>
        <w:t>…). At 1</w:t>
      </w:r>
      <w:r>
        <w:rPr>
          <w:vertAlign w:val="superscript"/>
        </w:rPr>
        <w:t>st</w:t>
      </w:r>
      <w:r>
        <w:t xml:space="preserve"> WG03 meeting, m55123 proposed the use of an array of constructs to enable efficient storage of regions which may be associated with the same annotation (e.g. face, person, car, pet, etc.). It would also enable “instantiation” by only listing one region in the array (e.g. “Bob”, “My car”, “my dog”, etc.).</w:t>
      </w:r>
      <w:r w:rsidDel="00E84CB0">
        <w:t xml:space="preserve"> </w:t>
      </w:r>
    </w:p>
    <w:p w14:paraId="77C90DD9" w14:textId="77777777" w:rsidR="004D6748" w:rsidRDefault="004D6748" w:rsidP="004D6748">
      <w:pPr>
        <w:jc w:val="both"/>
      </w:pPr>
      <w:r>
        <w:t xml:space="preserve">Question </w:t>
      </w:r>
      <w:proofErr w:type="gramStart"/>
      <w:r>
        <w:t>was  raised</w:t>
      </w:r>
      <w:proofErr w:type="gramEnd"/>
      <w:r>
        <w:t xml:space="preserve"> on a potential conflict on cases where a region is</w:t>
      </w:r>
    </w:p>
    <w:p w14:paraId="77252B26" w14:textId="77777777" w:rsidR="004D6748" w:rsidRPr="001F4F28" w:rsidRDefault="004D6748" w:rsidP="004D6748">
      <w:pPr>
        <w:pStyle w:val="ListParagraph"/>
        <w:numPr>
          <w:ilvl w:val="0"/>
          <w:numId w:val="5"/>
        </w:numPr>
        <w:jc w:val="both"/>
      </w:pPr>
      <w:r w:rsidRPr="001F4F28">
        <w:t xml:space="preserve">a group of </w:t>
      </w:r>
      <w:r>
        <w:t>single constructs</w:t>
      </w:r>
      <w:r w:rsidRPr="001F4F28">
        <w:t xml:space="preserve"> where the region is the union of the geometries (e.g. you 'frame' a complex shape by laying a lot of rectangles over it)</w:t>
      </w:r>
    </w:p>
    <w:p w14:paraId="67F5519B" w14:textId="77777777" w:rsidR="004D6748" w:rsidRDefault="004D6748" w:rsidP="004D6748">
      <w:pPr>
        <w:pStyle w:val="ListParagraph"/>
        <w:numPr>
          <w:ilvl w:val="0"/>
          <w:numId w:val="5"/>
        </w:numPr>
        <w:jc w:val="both"/>
      </w:pPr>
      <w:r w:rsidRPr="001F4F28">
        <w:t>a group, where the statements about the region apply to each geometry independently.</w:t>
      </w:r>
    </w:p>
    <w:p w14:paraId="49488A70" w14:textId="77777777" w:rsidR="004D6748" w:rsidRDefault="004D6748" w:rsidP="004D6748">
      <w:pPr>
        <w:jc w:val="center"/>
      </w:pPr>
    </w:p>
    <w:p w14:paraId="7EF3D070" w14:textId="77777777" w:rsidR="004D6748" w:rsidRDefault="004D6748" w:rsidP="008275A0">
      <w:pPr>
        <w:pStyle w:val="Heading2"/>
        <w:numPr>
          <w:ilvl w:val="0"/>
          <w:numId w:val="0"/>
        </w:numPr>
        <w:ind w:left="576"/>
      </w:pPr>
      <w:bookmarkStart w:id="230" w:name="_Toc54355165"/>
      <w:bookmarkStart w:id="231" w:name="_Toc77351804"/>
      <w:r>
        <w:t>Comparative analysis of storing 10 annotation regions in an image</w:t>
      </w:r>
      <w:bookmarkEnd w:id="230"/>
      <w:bookmarkEnd w:id="231"/>
    </w:p>
    <w:p w14:paraId="6A904C26" w14:textId="77777777" w:rsidR="004D6748" w:rsidRDefault="004D6748" w:rsidP="004D6748">
      <w:r>
        <w:t>The following table provides a comparative analysis of storing 10 regions which belong to faces in an image.</w:t>
      </w:r>
    </w:p>
    <w:tbl>
      <w:tblPr>
        <w:tblW w:w="5000" w:type="pct"/>
        <w:jc w:val="center"/>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4243"/>
        <w:gridCol w:w="4757"/>
      </w:tblGrid>
      <w:tr w:rsidR="004D6748" w:rsidRPr="000320A5" w14:paraId="61F63F79" w14:textId="77777777" w:rsidTr="00C864B7">
        <w:trPr>
          <w:jc w:val="center"/>
        </w:trPr>
        <w:tc>
          <w:tcPr>
            <w:tcW w:w="42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CC64A90" w14:textId="77777777" w:rsidR="004D6748" w:rsidRDefault="004D6748" w:rsidP="00C864B7">
            <w:pPr>
              <w:rPr>
                <w:rFonts w:ascii="Calibri" w:eastAsia="Times New Roman" w:hAnsi="Calibri" w:cs="Calibri"/>
                <w:b/>
                <w:bCs/>
                <w:sz w:val="20"/>
                <w:szCs w:val="20"/>
                <w:lang w:val="en-GB"/>
              </w:rPr>
            </w:pPr>
            <w:r>
              <w:rPr>
                <w:rFonts w:ascii="Calibri" w:eastAsia="Times New Roman" w:hAnsi="Calibri" w:cs="Calibri"/>
                <w:b/>
                <w:bCs/>
                <w:sz w:val="20"/>
                <w:szCs w:val="20"/>
                <w:lang w:val="en-GB"/>
              </w:rPr>
              <w:t>Storage as deductive information (m55123)</w:t>
            </w:r>
          </w:p>
        </w:tc>
        <w:tc>
          <w:tcPr>
            <w:tcW w:w="475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E273A5A" w14:textId="77777777" w:rsidR="004D6748" w:rsidRDefault="004D6748" w:rsidP="00C864B7">
            <w:pPr>
              <w:rPr>
                <w:rFonts w:ascii="Calibri" w:eastAsia="Times New Roman" w:hAnsi="Calibri" w:cs="Calibri"/>
                <w:b/>
                <w:bCs/>
                <w:sz w:val="20"/>
                <w:szCs w:val="20"/>
                <w:lang w:val="en-GB"/>
              </w:rPr>
            </w:pPr>
            <w:r>
              <w:rPr>
                <w:rFonts w:ascii="Calibri" w:eastAsia="Times New Roman" w:hAnsi="Calibri" w:cs="Calibri"/>
                <w:b/>
                <w:bCs/>
                <w:sz w:val="20"/>
                <w:szCs w:val="20"/>
                <w:lang w:val="en-GB"/>
              </w:rPr>
              <w:t>Storage with a ‘</w:t>
            </w:r>
            <w:proofErr w:type="spellStart"/>
            <w:r>
              <w:rPr>
                <w:rFonts w:ascii="Calibri" w:eastAsia="Times New Roman" w:hAnsi="Calibri" w:cs="Calibri"/>
                <w:b/>
                <w:bCs/>
                <w:sz w:val="20"/>
                <w:szCs w:val="20"/>
                <w:lang w:val="en-GB"/>
              </w:rPr>
              <w:t>rgan</w:t>
            </w:r>
            <w:proofErr w:type="spellEnd"/>
            <w:r>
              <w:rPr>
                <w:rFonts w:ascii="Calibri" w:eastAsia="Times New Roman" w:hAnsi="Calibri" w:cs="Calibri"/>
                <w:b/>
                <w:bCs/>
                <w:sz w:val="20"/>
                <w:szCs w:val="20"/>
                <w:lang w:val="en-GB"/>
              </w:rPr>
              <w:t>’ item (revised CDAM3)</w:t>
            </w:r>
          </w:p>
        </w:tc>
      </w:tr>
      <w:tr w:rsidR="004D6748" w14:paraId="60BC2767" w14:textId="77777777" w:rsidTr="00C864B7">
        <w:trPr>
          <w:jc w:val="center"/>
        </w:trPr>
        <w:tc>
          <w:tcPr>
            <w:tcW w:w="42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EEDE850" w14:textId="77777777" w:rsidR="004D6748" w:rsidRDefault="004D6748" w:rsidP="00C864B7">
            <w:pPr>
              <w:rPr>
                <w:rFonts w:ascii="Calibri" w:eastAsia="Times New Roman" w:hAnsi="Calibri" w:cs="Calibri"/>
                <w:sz w:val="20"/>
                <w:szCs w:val="20"/>
                <w:lang w:val="en-GB"/>
              </w:rPr>
            </w:pPr>
            <w:r>
              <w:rPr>
                <w:rFonts w:ascii="Calibri" w:eastAsia="Times New Roman" w:hAnsi="Calibri" w:cs="Calibri"/>
                <w:sz w:val="20"/>
                <w:szCs w:val="20"/>
                <w:lang w:val="en-GB"/>
              </w:rPr>
              <w:t>1 URI item (with an array of 10 region data structures)</w:t>
            </w:r>
          </w:p>
          <w:p w14:paraId="47F6195B" w14:textId="77777777" w:rsidR="004D6748" w:rsidRDefault="004D6748" w:rsidP="00C864B7">
            <w:pPr>
              <w:rPr>
                <w:rFonts w:ascii="Calibri" w:eastAsia="Times New Roman" w:hAnsi="Calibri" w:cs="Calibri"/>
                <w:sz w:val="20"/>
                <w:szCs w:val="20"/>
                <w:lang w:val="en-GB"/>
              </w:rPr>
            </w:pPr>
            <w:r>
              <w:rPr>
                <w:rFonts w:ascii="Calibri" w:eastAsia="Times New Roman" w:hAnsi="Calibri" w:cs="Calibri"/>
                <w:sz w:val="20"/>
                <w:szCs w:val="20"/>
                <w:lang w:val="en-GB"/>
              </w:rPr>
              <w:t xml:space="preserve">1 </w:t>
            </w:r>
            <w:proofErr w:type="spellStart"/>
            <w:r>
              <w:rPr>
                <w:rFonts w:ascii="Calibri" w:eastAsia="Times New Roman" w:hAnsi="Calibri" w:cs="Calibri"/>
                <w:sz w:val="20"/>
                <w:szCs w:val="20"/>
                <w:lang w:val="en-GB"/>
              </w:rPr>
              <w:t>iloc</w:t>
            </w:r>
            <w:proofErr w:type="spellEnd"/>
            <w:r>
              <w:rPr>
                <w:rFonts w:ascii="Calibri" w:eastAsia="Times New Roman" w:hAnsi="Calibri" w:cs="Calibri"/>
                <w:sz w:val="20"/>
                <w:szCs w:val="20"/>
                <w:lang w:val="en-GB"/>
              </w:rPr>
              <w:t xml:space="preserve"> entry</w:t>
            </w:r>
          </w:p>
          <w:p w14:paraId="47379F29" w14:textId="77777777" w:rsidR="004D6748" w:rsidRDefault="004D6748" w:rsidP="00C864B7">
            <w:pPr>
              <w:rPr>
                <w:rFonts w:ascii="Calibri" w:eastAsia="Times New Roman" w:hAnsi="Calibri" w:cs="Calibri"/>
                <w:sz w:val="20"/>
                <w:szCs w:val="20"/>
                <w:lang w:val="en-GB"/>
              </w:rPr>
            </w:pPr>
            <w:r>
              <w:rPr>
                <w:rFonts w:ascii="Calibri" w:eastAsia="Times New Roman" w:hAnsi="Calibri" w:cs="Calibri"/>
                <w:sz w:val="20"/>
                <w:szCs w:val="20"/>
                <w:lang w:val="en-GB"/>
              </w:rPr>
              <w:t xml:space="preserve">1 </w:t>
            </w:r>
            <w:proofErr w:type="spellStart"/>
            <w:r>
              <w:rPr>
                <w:rFonts w:ascii="Calibri" w:eastAsia="Times New Roman" w:hAnsi="Calibri" w:cs="Calibri"/>
                <w:sz w:val="20"/>
                <w:szCs w:val="20"/>
                <w:lang w:val="en-GB"/>
              </w:rPr>
              <w:t>iinf</w:t>
            </w:r>
            <w:proofErr w:type="spellEnd"/>
            <w:r>
              <w:rPr>
                <w:rFonts w:ascii="Calibri" w:eastAsia="Times New Roman" w:hAnsi="Calibri" w:cs="Calibri"/>
                <w:sz w:val="20"/>
                <w:szCs w:val="20"/>
                <w:lang w:val="en-GB"/>
              </w:rPr>
              <w:t xml:space="preserve"> entry</w:t>
            </w:r>
          </w:p>
          <w:p w14:paraId="3BE1BF56" w14:textId="77777777" w:rsidR="004D6748" w:rsidRDefault="004D6748" w:rsidP="00C864B7">
            <w:pPr>
              <w:rPr>
                <w:rFonts w:ascii="Calibri" w:eastAsia="Times New Roman" w:hAnsi="Calibri" w:cs="Calibri"/>
                <w:sz w:val="20"/>
                <w:szCs w:val="20"/>
                <w:lang w:val="en-GB"/>
              </w:rPr>
            </w:pPr>
            <w:r>
              <w:rPr>
                <w:rFonts w:ascii="Calibri" w:eastAsia="Times New Roman" w:hAnsi="Calibri" w:cs="Calibri"/>
                <w:sz w:val="20"/>
                <w:szCs w:val="20"/>
                <w:lang w:val="en-GB"/>
              </w:rPr>
              <w:t xml:space="preserve">1 </w:t>
            </w:r>
            <w:proofErr w:type="spellStart"/>
            <w:r>
              <w:rPr>
                <w:rFonts w:ascii="Calibri" w:eastAsia="Times New Roman" w:hAnsi="Calibri" w:cs="Calibri"/>
                <w:sz w:val="20"/>
                <w:szCs w:val="20"/>
                <w:lang w:val="en-GB"/>
              </w:rPr>
              <w:t>iref</w:t>
            </w:r>
            <w:proofErr w:type="spellEnd"/>
            <w:r>
              <w:rPr>
                <w:rFonts w:ascii="Calibri" w:eastAsia="Times New Roman" w:hAnsi="Calibri" w:cs="Calibri"/>
                <w:sz w:val="20"/>
                <w:szCs w:val="20"/>
                <w:lang w:val="en-GB"/>
              </w:rPr>
              <w:t xml:space="preserve"> '</w:t>
            </w:r>
            <w:proofErr w:type="spellStart"/>
            <w:r>
              <w:rPr>
                <w:rFonts w:ascii="Calibri" w:eastAsia="Times New Roman" w:hAnsi="Calibri" w:cs="Calibri"/>
                <w:sz w:val="20"/>
                <w:szCs w:val="20"/>
                <w:lang w:val="en-GB"/>
              </w:rPr>
              <w:t>cdsc</w:t>
            </w:r>
            <w:proofErr w:type="spellEnd"/>
            <w:r>
              <w:rPr>
                <w:rFonts w:ascii="Calibri" w:eastAsia="Times New Roman" w:hAnsi="Calibri" w:cs="Calibri"/>
                <w:sz w:val="20"/>
                <w:szCs w:val="20"/>
                <w:lang w:val="en-GB"/>
              </w:rPr>
              <w:t>' (to image item)</w:t>
            </w:r>
          </w:p>
          <w:p w14:paraId="5E761F1B" w14:textId="77777777" w:rsidR="004D6748" w:rsidRDefault="004D6748" w:rsidP="00C864B7">
            <w:pPr>
              <w:rPr>
                <w:rFonts w:ascii="Calibri" w:eastAsia="Times New Roman" w:hAnsi="Calibri" w:cs="Calibri"/>
                <w:sz w:val="20"/>
                <w:szCs w:val="20"/>
                <w:lang w:val="en-GB"/>
              </w:rPr>
            </w:pPr>
            <w:r>
              <w:rPr>
                <w:rFonts w:ascii="Calibri" w:eastAsia="Times New Roman" w:hAnsi="Calibri" w:cs="Calibri"/>
                <w:sz w:val="20"/>
                <w:szCs w:val="20"/>
                <w:lang w:val="en-GB"/>
              </w:rPr>
              <w:t>1 UUID item property (indicating that stored information are faces)</w:t>
            </w:r>
          </w:p>
          <w:p w14:paraId="749438FB" w14:textId="77777777" w:rsidR="004D6748" w:rsidRDefault="004D6748" w:rsidP="00C864B7">
            <w:pPr>
              <w:rPr>
                <w:rFonts w:ascii="Calibri" w:eastAsia="Times New Roman" w:hAnsi="Calibri" w:cs="Calibri"/>
                <w:sz w:val="20"/>
                <w:szCs w:val="20"/>
                <w:lang w:val="en-GB"/>
              </w:rPr>
            </w:pPr>
            <w:r>
              <w:rPr>
                <w:rFonts w:ascii="Calibri" w:eastAsia="Times New Roman" w:hAnsi="Calibri" w:cs="Calibri"/>
                <w:sz w:val="20"/>
                <w:szCs w:val="20"/>
                <w:lang w:val="en-GB"/>
              </w:rPr>
              <w:t xml:space="preserve">1 </w:t>
            </w:r>
            <w:proofErr w:type="spellStart"/>
            <w:r>
              <w:rPr>
                <w:rFonts w:ascii="Calibri" w:eastAsia="Times New Roman" w:hAnsi="Calibri" w:cs="Calibri"/>
                <w:sz w:val="20"/>
                <w:szCs w:val="20"/>
                <w:lang w:val="en-GB"/>
              </w:rPr>
              <w:t>ipco</w:t>
            </w:r>
            <w:proofErr w:type="spellEnd"/>
            <w:r>
              <w:rPr>
                <w:rFonts w:ascii="Calibri" w:eastAsia="Times New Roman" w:hAnsi="Calibri" w:cs="Calibri"/>
                <w:sz w:val="20"/>
                <w:szCs w:val="20"/>
                <w:lang w:val="en-GB"/>
              </w:rPr>
              <w:t xml:space="preserve"> entry </w:t>
            </w:r>
          </w:p>
          <w:p w14:paraId="755ADDC8" w14:textId="77777777" w:rsidR="004D6748" w:rsidRDefault="004D6748" w:rsidP="00C864B7">
            <w:pPr>
              <w:rPr>
                <w:rFonts w:ascii="Calibri" w:eastAsia="Times New Roman" w:hAnsi="Calibri" w:cs="Calibri"/>
                <w:sz w:val="20"/>
                <w:szCs w:val="20"/>
                <w:lang w:val="en-GB"/>
              </w:rPr>
            </w:pPr>
            <w:r>
              <w:rPr>
                <w:rFonts w:ascii="Calibri" w:eastAsia="Times New Roman" w:hAnsi="Calibri" w:cs="Calibri"/>
                <w:sz w:val="20"/>
                <w:szCs w:val="20"/>
                <w:lang w:val="en-GB"/>
              </w:rPr>
              <w:t xml:space="preserve">1 </w:t>
            </w:r>
            <w:proofErr w:type="spellStart"/>
            <w:r>
              <w:rPr>
                <w:rFonts w:ascii="Calibri" w:eastAsia="Times New Roman" w:hAnsi="Calibri" w:cs="Calibri"/>
                <w:sz w:val="20"/>
                <w:szCs w:val="20"/>
                <w:lang w:val="en-GB"/>
              </w:rPr>
              <w:t>ipma</w:t>
            </w:r>
            <w:proofErr w:type="spellEnd"/>
            <w:r>
              <w:rPr>
                <w:rFonts w:ascii="Calibri" w:eastAsia="Times New Roman" w:hAnsi="Calibri" w:cs="Calibri"/>
                <w:sz w:val="20"/>
                <w:szCs w:val="20"/>
                <w:lang w:val="en-GB"/>
              </w:rPr>
              <w:t xml:space="preserve"> entry</w:t>
            </w:r>
          </w:p>
          <w:p w14:paraId="39FB3160" w14:textId="77777777" w:rsidR="004D6748" w:rsidRDefault="004D6748" w:rsidP="00C864B7">
            <w:pPr>
              <w:rPr>
                <w:rFonts w:ascii="Calibri" w:eastAsia="Times New Roman" w:hAnsi="Calibri" w:cs="Calibri"/>
                <w:sz w:val="20"/>
                <w:szCs w:val="20"/>
                <w:lang w:val="en-GB"/>
              </w:rPr>
            </w:pPr>
            <w:r>
              <w:rPr>
                <w:rFonts w:ascii="Calibri" w:eastAsia="Times New Roman" w:hAnsi="Calibri" w:cs="Calibri"/>
                <w:sz w:val="20"/>
                <w:szCs w:val="20"/>
                <w:lang w:val="en-GB"/>
              </w:rPr>
              <w:t>(‘</w:t>
            </w:r>
            <w:proofErr w:type="spellStart"/>
            <w:r>
              <w:rPr>
                <w:rFonts w:ascii="Calibri" w:eastAsia="Times New Roman" w:hAnsi="Calibri" w:cs="Calibri"/>
                <w:sz w:val="20"/>
                <w:szCs w:val="20"/>
                <w:lang w:val="en-GB"/>
              </w:rPr>
              <w:t>dpnd</w:t>
            </w:r>
            <w:proofErr w:type="spellEnd"/>
            <w:r>
              <w:rPr>
                <w:rFonts w:ascii="Calibri" w:eastAsia="Times New Roman" w:hAnsi="Calibri" w:cs="Calibri"/>
                <w:sz w:val="20"/>
                <w:szCs w:val="20"/>
                <w:lang w:val="en-GB"/>
              </w:rPr>
              <w:t>’ not needed in this example)</w:t>
            </w:r>
          </w:p>
        </w:tc>
        <w:tc>
          <w:tcPr>
            <w:tcW w:w="475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4A2031E" w14:textId="77777777" w:rsidR="004D6748" w:rsidRDefault="004D6748" w:rsidP="00C864B7">
            <w:pPr>
              <w:rPr>
                <w:rFonts w:ascii="Calibri" w:eastAsia="Times New Roman" w:hAnsi="Calibri" w:cs="Calibri"/>
                <w:sz w:val="20"/>
                <w:szCs w:val="20"/>
                <w:lang w:val="en-GB"/>
              </w:rPr>
            </w:pPr>
            <w:r>
              <w:rPr>
                <w:rFonts w:ascii="Calibri" w:eastAsia="Times New Roman" w:hAnsi="Calibri" w:cs="Calibri"/>
                <w:sz w:val="20"/>
                <w:szCs w:val="20"/>
                <w:lang w:val="en-GB"/>
              </w:rPr>
              <w:t>10 '</w:t>
            </w:r>
            <w:proofErr w:type="spellStart"/>
            <w:r>
              <w:rPr>
                <w:rFonts w:ascii="Calibri" w:eastAsia="Times New Roman" w:hAnsi="Calibri" w:cs="Calibri"/>
                <w:sz w:val="20"/>
                <w:szCs w:val="20"/>
                <w:lang w:val="en-GB"/>
              </w:rPr>
              <w:t>rgan</w:t>
            </w:r>
            <w:proofErr w:type="spellEnd"/>
            <w:r>
              <w:rPr>
                <w:rFonts w:ascii="Calibri" w:eastAsia="Times New Roman" w:hAnsi="Calibri" w:cs="Calibri"/>
                <w:sz w:val="20"/>
                <w:szCs w:val="20"/>
                <w:lang w:val="en-GB"/>
              </w:rPr>
              <w:t>' items (with one region data each)</w:t>
            </w:r>
          </w:p>
          <w:p w14:paraId="065E8E89" w14:textId="77777777" w:rsidR="004D6748" w:rsidRDefault="004D6748" w:rsidP="00C864B7">
            <w:pPr>
              <w:rPr>
                <w:rFonts w:ascii="Calibri" w:eastAsia="Times New Roman" w:hAnsi="Calibri" w:cs="Calibri"/>
                <w:sz w:val="20"/>
                <w:szCs w:val="20"/>
                <w:lang w:val="en-GB"/>
              </w:rPr>
            </w:pPr>
            <w:r>
              <w:rPr>
                <w:rFonts w:ascii="Calibri" w:eastAsia="Times New Roman" w:hAnsi="Calibri" w:cs="Calibri"/>
                <w:sz w:val="20"/>
                <w:szCs w:val="20"/>
                <w:lang w:val="en-GB"/>
              </w:rPr>
              <w:t xml:space="preserve">10 </w:t>
            </w:r>
            <w:proofErr w:type="spellStart"/>
            <w:r>
              <w:rPr>
                <w:rFonts w:ascii="Calibri" w:eastAsia="Times New Roman" w:hAnsi="Calibri" w:cs="Calibri"/>
                <w:sz w:val="20"/>
                <w:szCs w:val="20"/>
                <w:lang w:val="en-GB"/>
              </w:rPr>
              <w:t>iloc</w:t>
            </w:r>
            <w:proofErr w:type="spellEnd"/>
            <w:r>
              <w:rPr>
                <w:rFonts w:ascii="Calibri" w:eastAsia="Times New Roman" w:hAnsi="Calibri" w:cs="Calibri"/>
                <w:sz w:val="20"/>
                <w:szCs w:val="20"/>
                <w:lang w:val="en-GB"/>
              </w:rPr>
              <w:t xml:space="preserve"> entries</w:t>
            </w:r>
          </w:p>
          <w:p w14:paraId="748EE253" w14:textId="77777777" w:rsidR="004D6748" w:rsidRDefault="004D6748" w:rsidP="00C864B7">
            <w:pPr>
              <w:rPr>
                <w:rFonts w:ascii="Calibri" w:eastAsia="Times New Roman" w:hAnsi="Calibri" w:cs="Calibri"/>
                <w:sz w:val="20"/>
                <w:szCs w:val="20"/>
                <w:lang w:val="en-GB"/>
              </w:rPr>
            </w:pPr>
            <w:r>
              <w:rPr>
                <w:rFonts w:ascii="Calibri" w:eastAsia="Times New Roman" w:hAnsi="Calibri" w:cs="Calibri"/>
                <w:sz w:val="20"/>
                <w:szCs w:val="20"/>
                <w:lang w:val="en-GB"/>
              </w:rPr>
              <w:t xml:space="preserve">10 </w:t>
            </w:r>
            <w:proofErr w:type="spellStart"/>
            <w:r>
              <w:rPr>
                <w:rFonts w:ascii="Calibri" w:eastAsia="Times New Roman" w:hAnsi="Calibri" w:cs="Calibri"/>
                <w:sz w:val="20"/>
                <w:szCs w:val="20"/>
                <w:lang w:val="en-GB"/>
              </w:rPr>
              <w:t>iinf</w:t>
            </w:r>
            <w:proofErr w:type="spellEnd"/>
            <w:r>
              <w:rPr>
                <w:rFonts w:ascii="Calibri" w:eastAsia="Times New Roman" w:hAnsi="Calibri" w:cs="Calibri"/>
                <w:sz w:val="20"/>
                <w:szCs w:val="20"/>
                <w:lang w:val="en-GB"/>
              </w:rPr>
              <w:t xml:space="preserve"> entries</w:t>
            </w:r>
          </w:p>
          <w:p w14:paraId="288D9213" w14:textId="77777777" w:rsidR="004D6748" w:rsidRDefault="004D6748" w:rsidP="00C864B7">
            <w:pPr>
              <w:rPr>
                <w:rFonts w:ascii="Calibri" w:eastAsia="Times New Roman" w:hAnsi="Calibri" w:cs="Calibri"/>
                <w:sz w:val="20"/>
                <w:szCs w:val="20"/>
                <w:lang w:val="en-GB"/>
              </w:rPr>
            </w:pPr>
            <w:r>
              <w:rPr>
                <w:rFonts w:ascii="Calibri" w:eastAsia="Times New Roman" w:hAnsi="Calibri" w:cs="Calibri"/>
                <w:sz w:val="20"/>
                <w:szCs w:val="20"/>
                <w:lang w:val="en-GB"/>
              </w:rPr>
              <w:t xml:space="preserve">10 </w:t>
            </w:r>
            <w:proofErr w:type="spellStart"/>
            <w:r>
              <w:rPr>
                <w:rFonts w:ascii="Calibri" w:eastAsia="Times New Roman" w:hAnsi="Calibri" w:cs="Calibri"/>
                <w:sz w:val="20"/>
                <w:szCs w:val="20"/>
                <w:lang w:val="en-GB"/>
              </w:rPr>
              <w:t>iref</w:t>
            </w:r>
            <w:proofErr w:type="spellEnd"/>
            <w:r>
              <w:rPr>
                <w:rFonts w:ascii="Calibri" w:eastAsia="Times New Roman" w:hAnsi="Calibri" w:cs="Calibri"/>
                <w:sz w:val="20"/>
                <w:szCs w:val="20"/>
                <w:lang w:val="en-GB"/>
              </w:rPr>
              <w:t xml:space="preserve"> '</w:t>
            </w:r>
            <w:proofErr w:type="spellStart"/>
            <w:r>
              <w:rPr>
                <w:rFonts w:ascii="Calibri" w:eastAsia="Times New Roman" w:hAnsi="Calibri" w:cs="Calibri"/>
                <w:sz w:val="20"/>
                <w:szCs w:val="20"/>
                <w:lang w:val="en-GB"/>
              </w:rPr>
              <w:t>cdsc</w:t>
            </w:r>
            <w:proofErr w:type="spellEnd"/>
            <w:r>
              <w:rPr>
                <w:rFonts w:ascii="Calibri" w:eastAsia="Times New Roman" w:hAnsi="Calibri" w:cs="Calibri"/>
                <w:sz w:val="20"/>
                <w:szCs w:val="20"/>
                <w:lang w:val="en-GB"/>
              </w:rPr>
              <w:t>' entries (from region item to the image item)</w:t>
            </w:r>
          </w:p>
          <w:p w14:paraId="5A29A98F" w14:textId="77777777" w:rsidR="004D6748" w:rsidRDefault="004D6748" w:rsidP="00C864B7">
            <w:pPr>
              <w:rPr>
                <w:rFonts w:ascii="Calibri" w:eastAsia="Times New Roman" w:hAnsi="Calibri" w:cs="Calibri"/>
                <w:sz w:val="20"/>
                <w:szCs w:val="20"/>
                <w:lang w:val="en-GB"/>
              </w:rPr>
            </w:pPr>
            <w:r>
              <w:rPr>
                <w:rFonts w:ascii="Calibri" w:eastAsia="Times New Roman" w:hAnsi="Calibri" w:cs="Calibri"/>
                <w:sz w:val="20"/>
                <w:szCs w:val="20"/>
                <w:lang w:val="en-GB"/>
              </w:rPr>
              <w:t xml:space="preserve">1 </w:t>
            </w:r>
            <w:proofErr w:type="spellStart"/>
            <w:r>
              <w:rPr>
                <w:rFonts w:ascii="Calibri" w:eastAsia="Times New Roman" w:hAnsi="Calibri" w:cs="Calibri"/>
                <w:sz w:val="20"/>
                <w:szCs w:val="20"/>
                <w:lang w:val="en-GB"/>
              </w:rPr>
              <w:t>UserDescriptionProperty</w:t>
            </w:r>
            <w:proofErr w:type="spellEnd"/>
            <w:r>
              <w:rPr>
                <w:rFonts w:ascii="Calibri" w:eastAsia="Times New Roman" w:hAnsi="Calibri" w:cs="Calibri"/>
                <w:sz w:val="20"/>
                <w:szCs w:val="20"/>
                <w:lang w:val="en-GB"/>
              </w:rPr>
              <w:t xml:space="preserve"> (for tagging that the annotations are faces)</w:t>
            </w:r>
          </w:p>
          <w:p w14:paraId="0B5AB7CE" w14:textId="77777777" w:rsidR="004D6748" w:rsidRDefault="004D6748" w:rsidP="00C864B7">
            <w:pPr>
              <w:rPr>
                <w:rFonts w:ascii="Calibri" w:eastAsia="Times New Roman" w:hAnsi="Calibri" w:cs="Calibri"/>
                <w:sz w:val="20"/>
                <w:szCs w:val="20"/>
                <w:lang w:val="en-GB"/>
              </w:rPr>
            </w:pPr>
            <w:r>
              <w:rPr>
                <w:rFonts w:ascii="Calibri" w:eastAsia="Times New Roman" w:hAnsi="Calibri" w:cs="Calibri"/>
                <w:sz w:val="20"/>
                <w:szCs w:val="20"/>
                <w:lang w:val="en-GB"/>
              </w:rPr>
              <w:t xml:space="preserve">1 </w:t>
            </w:r>
            <w:proofErr w:type="spellStart"/>
            <w:r>
              <w:rPr>
                <w:rFonts w:ascii="Calibri" w:eastAsia="Times New Roman" w:hAnsi="Calibri" w:cs="Calibri"/>
                <w:sz w:val="20"/>
                <w:szCs w:val="20"/>
                <w:lang w:val="en-GB"/>
              </w:rPr>
              <w:t>ipco</w:t>
            </w:r>
            <w:proofErr w:type="spellEnd"/>
            <w:r>
              <w:rPr>
                <w:rFonts w:ascii="Calibri" w:eastAsia="Times New Roman" w:hAnsi="Calibri" w:cs="Calibri"/>
                <w:sz w:val="20"/>
                <w:szCs w:val="20"/>
                <w:lang w:val="en-GB"/>
              </w:rPr>
              <w:t xml:space="preserve"> entry</w:t>
            </w:r>
          </w:p>
          <w:p w14:paraId="324A200B" w14:textId="77777777" w:rsidR="004D6748" w:rsidRDefault="004D6748" w:rsidP="00C864B7">
            <w:pPr>
              <w:rPr>
                <w:rFonts w:ascii="Calibri" w:eastAsia="Times New Roman" w:hAnsi="Calibri" w:cs="Calibri"/>
                <w:sz w:val="20"/>
                <w:szCs w:val="20"/>
                <w:lang w:val="en-GB"/>
              </w:rPr>
            </w:pPr>
            <w:r>
              <w:rPr>
                <w:rFonts w:ascii="Calibri" w:eastAsia="Times New Roman" w:hAnsi="Calibri" w:cs="Calibri"/>
                <w:sz w:val="20"/>
                <w:szCs w:val="20"/>
                <w:lang w:val="en-GB"/>
              </w:rPr>
              <w:t xml:space="preserve">1 </w:t>
            </w:r>
            <w:proofErr w:type="spellStart"/>
            <w:r>
              <w:rPr>
                <w:rFonts w:ascii="Calibri" w:eastAsia="Times New Roman" w:hAnsi="Calibri" w:cs="Calibri"/>
                <w:sz w:val="20"/>
                <w:szCs w:val="20"/>
                <w:lang w:val="en-GB"/>
              </w:rPr>
              <w:t>ipma</w:t>
            </w:r>
            <w:proofErr w:type="spellEnd"/>
            <w:r>
              <w:rPr>
                <w:rFonts w:ascii="Calibri" w:eastAsia="Times New Roman" w:hAnsi="Calibri" w:cs="Calibri"/>
                <w:sz w:val="20"/>
                <w:szCs w:val="20"/>
                <w:lang w:val="en-GB"/>
              </w:rPr>
              <w:t xml:space="preserve"> entry</w:t>
            </w:r>
          </w:p>
        </w:tc>
      </w:tr>
      <w:tr w:rsidR="004D6748" w:rsidRPr="000320A5" w14:paraId="4536AF42" w14:textId="77777777" w:rsidTr="00C864B7">
        <w:trPr>
          <w:jc w:val="center"/>
        </w:trPr>
        <w:tc>
          <w:tcPr>
            <w:tcW w:w="42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D40795B" w14:textId="77777777" w:rsidR="004D6748" w:rsidRDefault="004D6748" w:rsidP="00C864B7">
            <w:pPr>
              <w:rPr>
                <w:rFonts w:ascii="Calibri" w:eastAsia="Times New Roman" w:hAnsi="Calibri" w:cs="Calibri"/>
                <w:sz w:val="20"/>
                <w:szCs w:val="20"/>
                <w:lang w:val="en-GB"/>
              </w:rPr>
            </w:pPr>
          </w:p>
        </w:tc>
        <w:tc>
          <w:tcPr>
            <w:tcW w:w="475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D7C50DB" w14:textId="77777777" w:rsidR="004D6748" w:rsidRPr="00F16FB8" w:rsidRDefault="004D6748" w:rsidP="00C864B7">
            <w:pPr>
              <w:rPr>
                <w:rFonts w:ascii="Calibri" w:eastAsia="Times New Roman" w:hAnsi="Calibri" w:cs="Calibri"/>
                <w:b/>
                <w:bCs/>
                <w:lang w:val="en-GB"/>
              </w:rPr>
            </w:pPr>
            <w:r w:rsidRPr="00F16FB8">
              <w:rPr>
                <w:rFonts w:ascii="Calibri" w:eastAsia="Times New Roman" w:hAnsi="Calibri" w:cs="Calibri"/>
                <w:lang w:val="en-GB"/>
              </w:rPr>
              <w:t> </w:t>
            </w:r>
            <w:r w:rsidRPr="00F16FB8">
              <w:rPr>
                <w:rFonts w:ascii="Calibri" w:eastAsia="Times New Roman" w:hAnsi="Calibri" w:cs="Calibri"/>
                <w:b/>
                <w:bCs/>
                <w:lang w:val="en-GB"/>
              </w:rPr>
              <w:t xml:space="preserve">Conclusion: 9 additional items, </w:t>
            </w:r>
            <w:proofErr w:type="spellStart"/>
            <w:r w:rsidRPr="00F16FB8">
              <w:rPr>
                <w:rFonts w:ascii="Calibri" w:eastAsia="Times New Roman" w:hAnsi="Calibri" w:cs="Calibri"/>
                <w:b/>
                <w:bCs/>
                <w:lang w:val="en-GB"/>
              </w:rPr>
              <w:t>iloc</w:t>
            </w:r>
            <w:proofErr w:type="spellEnd"/>
            <w:r w:rsidRPr="00F16FB8">
              <w:rPr>
                <w:rFonts w:ascii="Calibri" w:eastAsia="Times New Roman" w:hAnsi="Calibri" w:cs="Calibri"/>
                <w:b/>
                <w:bCs/>
                <w:lang w:val="en-GB"/>
              </w:rPr>
              <w:t xml:space="preserve"> and </w:t>
            </w:r>
            <w:proofErr w:type="spellStart"/>
            <w:r w:rsidRPr="00F16FB8">
              <w:rPr>
                <w:rFonts w:ascii="Calibri" w:eastAsia="Times New Roman" w:hAnsi="Calibri" w:cs="Calibri"/>
                <w:b/>
                <w:bCs/>
                <w:lang w:val="en-GB"/>
              </w:rPr>
              <w:t>iref</w:t>
            </w:r>
            <w:proofErr w:type="spellEnd"/>
            <w:r w:rsidRPr="00F16FB8">
              <w:rPr>
                <w:rFonts w:ascii="Calibri" w:eastAsia="Times New Roman" w:hAnsi="Calibri" w:cs="Calibri"/>
                <w:b/>
                <w:bCs/>
                <w:lang w:val="en-GB"/>
              </w:rPr>
              <w:t xml:space="preserve"> entries stored (total of 27 additional entries)</w:t>
            </w:r>
          </w:p>
        </w:tc>
      </w:tr>
    </w:tbl>
    <w:p w14:paraId="6A156CA4" w14:textId="77777777" w:rsidR="004D6748" w:rsidRPr="004D6748" w:rsidRDefault="004D6748" w:rsidP="004D6748">
      <w:pPr>
        <w:pStyle w:val="Heading1"/>
        <w:keepNext/>
        <w:widowControl/>
        <w:numPr>
          <w:ilvl w:val="0"/>
          <w:numId w:val="0"/>
        </w:numPr>
        <w:autoSpaceDE/>
        <w:autoSpaceDN/>
        <w:spacing w:before="240" w:after="60"/>
        <w:jc w:val="both"/>
      </w:pPr>
    </w:p>
    <w:sectPr w:rsidR="004D6748" w:rsidRPr="004D6748" w:rsidSect="00954B0D">
      <w:footerReference w:type="default" r:id="rId11"/>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C7F011" w14:textId="77777777" w:rsidR="006E2C7C" w:rsidRDefault="006E2C7C" w:rsidP="009E784A">
      <w:r>
        <w:separator/>
      </w:r>
    </w:p>
  </w:endnote>
  <w:endnote w:type="continuationSeparator" w:id="0">
    <w:p w14:paraId="2D8F48BE" w14:textId="77777777" w:rsidR="006E2C7C" w:rsidRDefault="006E2C7C"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w:altName w:val="Courier New"/>
    <w:panose1 w:val="02070409020205020404"/>
    <w:charset w:val="00"/>
    <w:family w:val="auto"/>
    <w:pitch w:val="variable"/>
    <w:sig w:usb0="00000003"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02918469"/>
      <w:docPartObj>
        <w:docPartGallery w:val="Page Numbers (Bottom of Page)"/>
        <w:docPartUnique/>
      </w:docPartObj>
    </w:sdtPr>
    <w:sdtEndPr>
      <w:rPr>
        <w:noProof/>
      </w:rPr>
    </w:sdtEndPr>
    <w:sdtContent>
      <w:p w14:paraId="2B981490" w14:textId="7ED26252" w:rsidR="00C864B7" w:rsidRDefault="00C864B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C864B7" w:rsidRDefault="00C864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A50F75" w14:textId="77777777" w:rsidR="006E2C7C" w:rsidRDefault="006E2C7C" w:rsidP="009E784A">
      <w:r>
        <w:separator/>
      </w:r>
    </w:p>
  </w:footnote>
  <w:footnote w:type="continuationSeparator" w:id="0">
    <w:p w14:paraId="6AC87237" w14:textId="77777777" w:rsidR="006E2C7C" w:rsidRDefault="006E2C7C"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703C88"/>
    <w:multiLevelType w:val="hybridMultilevel"/>
    <w:tmpl w:val="087AA8B6"/>
    <w:lvl w:ilvl="0" w:tplc="F168E5C0">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2C60DE4"/>
    <w:multiLevelType w:val="hybridMultilevel"/>
    <w:tmpl w:val="0722DE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43E70D6"/>
    <w:multiLevelType w:val="hybridMultilevel"/>
    <w:tmpl w:val="46047E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70F5F1D"/>
    <w:multiLevelType w:val="hybridMultilevel"/>
    <w:tmpl w:val="9064DBD6"/>
    <w:lvl w:ilvl="0" w:tplc="1B6EA9AE">
      <w:start w:val="1"/>
      <w:numFmt w:val="decimal"/>
      <w:pStyle w:val="Heading2"/>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5B1B7355"/>
    <w:multiLevelType w:val="hybridMultilevel"/>
    <w:tmpl w:val="87B6E448"/>
    <w:lvl w:ilvl="0" w:tplc="0F14B984">
      <w:start w:val="1"/>
      <w:numFmt w:val="decimal"/>
      <w:pStyle w:val="Heading1"/>
      <w:lvlText w:val="%1."/>
      <w:lvlJc w:val="left"/>
      <w:pPr>
        <w:ind w:left="824" w:hanging="360"/>
      </w:pPr>
    </w:lvl>
    <w:lvl w:ilvl="1" w:tplc="040C0019" w:tentative="1">
      <w:start w:val="1"/>
      <w:numFmt w:val="lowerLetter"/>
      <w:lvlText w:val="%2."/>
      <w:lvlJc w:val="left"/>
      <w:pPr>
        <w:ind w:left="1544" w:hanging="360"/>
      </w:pPr>
    </w:lvl>
    <w:lvl w:ilvl="2" w:tplc="040C001B" w:tentative="1">
      <w:start w:val="1"/>
      <w:numFmt w:val="lowerRoman"/>
      <w:lvlText w:val="%3."/>
      <w:lvlJc w:val="right"/>
      <w:pPr>
        <w:ind w:left="2264" w:hanging="180"/>
      </w:pPr>
    </w:lvl>
    <w:lvl w:ilvl="3" w:tplc="040C000F" w:tentative="1">
      <w:start w:val="1"/>
      <w:numFmt w:val="decimal"/>
      <w:lvlText w:val="%4."/>
      <w:lvlJc w:val="left"/>
      <w:pPr>
        <w:ind w:left="2984" w:hanging="360"/>
      </w:pPr>
    </w:lvl>
    <w:lvl w:ilvl="4" w:tplc="040C0019" w:tentative="1">
      <w:start w:val="1"/>
      <w:numFmt w:val="lowerLetter"/>
      <w:lvlText w:val="%5."/>
      <w:lvlJc w:val="left"/>
      <w:pPr>
        <w:ind w:left="3704" w:hanging="360"/>
      </w:pPr>
    </w:lvl>
    <w:lvl w:ilvl="5" w:tplc="040C001B" w:tentative="1">
      <w:start w:val="1"/>
      <w:numFmt w:val="lowerRoman"/>
      <w:lvlText w:val="%6."/>
      <w:lvlJc w:val="right"/>
      <w:pPr>
        <w:ind w:left="4424" w:hanging="180"/>
      </w:pPr>
    </w:lvl>
    <w:lvl w:ilvl="6" w:tplc="040C000F" w:tentative="1">
      <w:start w:val="1"/>
      <w:numFmt w:val="decimal"/>
      <w:lvlText w:val="%7."/>
      <w:lvlJc w:val="left"/>
      <w:pPr>
        <w:ind w:left="5144" w:hanging="360"/>
      </w:pPr>
    </w:lvl>
    <w:lvl w:ilvl="7" w:tplc="040C0019" w:tentative="1">
      <w:start w:val="1"/>
      <w:numFmt w:val="lowerLetter"/>
      <w:lvlText w:val="%8."/>
      <w:lvlJc w:val="left"/>
      <w:pPr>
        <w:ind w:left="5864" w:hanging="360"/>
      </w:pPr>
    </w:lvl>
    <w:lvl w:ilvl="8" w:tplc="040C001B" w:tentative="1">
      <w:start w:val="1"/>
      <w:numFmt w:val="lowerRoman"/>
      <w:lvlText w:val="%9."/>
      <w:lvlJc w:val="right"/>
      <w:pPr>
        <w:ind w:left="6584" w:hanging="180"/>
      </w:pPr>
    </w:lvl>
  </w:abstractNum>
  <w:abstractNum w:abstractNumId="5" w15:restartNumberingAfterBreak="0">
    <w:nsid w:val="62244C7A"/>
    <w:multiLevelType w:val="hybridMultilevel"/>
    <w:tmpl w:val="D02C9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6A8418AB"/>
    <w:multiLevelType w:val="multilevel"/>
    <w:tmpl w:val="55F06BE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A935A9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2920C30"/>
    <w:multiLevelType w:val="hybridMultilevel"/>
    <w:tmpl w:val="D018DE4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737C3EFC"/>
    <w:multiLevelType w:val="hybridMultilevel"/>
    <w:tmpl w:val="6382E930"/>
    <w:lvl w:ilvl="0" w:tplc="10A0227C">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E60F56"/>
    <w:multiLevelType w:val="hybridMultilevel"/>
    <w:tmpl w:val="288CD5D8"/>
    <w:lvl w:ilvl="0" w:tplc="5B58D00E">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9"/>
  </w:num>
  <w:num w:numId="3">
    <w:abstractNumId w:val="4"/>
  </w:num>
  <w:num w:numId="4">
    <w:abstractNumId w:val="4"/>
  </w:num>
  <w:num w:numId="5">
    <w:abstractNumId w:val="1"/>
  </w:num>
  <w:num w:numId="6">
    <w:abstractNumId w:val="3"/>
  </w:num>
  <w:num w:numId="7">
    <w:abstractNumId w:val="8"/>
  </w:num>
  <w:num w:numId="8">
    <w:abstractNumId w:val="3"/>
    <w:lvlOverride w:ilvl="0">
      <w:startOverride w:val="1"/>
    </w:lvlOverride>
  </w:num>
  <w:num w:numId="9">
    <w:abstractNumId w:val="0"/>
  </w:num>
  <w:num w:numId="10">
    <w:abstractNumId w:val="7"/>
  </w:num>
  <w:num w:numId="11">
    <w:abstractNumId w:val="2"/>
  </w:num>
  <w:num w:numId="12">
    <w:abstractNumId w:val="3"/>
  </w:num>
  <w:num w:numId="13">
    <w:abstractNumId w:val="10"/>
  </w:num>
  <w:num w:numId="14">
    <w:abstractNumId w:val="3"/>
  </w:num>
  <w:num w:numId="15">
    <w:abstractNumId w:val="11"/>
  </w:num>
  <w:num w:numId="16">
    <w:abstractNumId w:val="5"/>
  </w:num>
  <w:num w:numId="17">
    <w:abstractNumId w:val="3"/>
    <w:lvlOverride w:ilvl="0">
      <w:startOverride w:val="1"/>
    </w:lvlOverride>
  </w:num>
  <w:num w:numId="18">
    <w:abstractNumId w:val="3"/>
    <w:lvlOverride w:ilvl="0">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DENOUAL Franck">
    <w15:presenceInfo w15:providerId="AD" w15:userId="S-1-5-21-226764037-381646214-1788637320-1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bordersDoNotSurroundHeader/>
  <w:bordersDoNotSurroundFooter/>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223F3"/>
    <w:rsid w:val="00031CD4"/>
    <w:rsid w:val="000968DA"/>
    <w:rsid w:val="000C78E6"/>
    <w:rsid w:val="000D5F63"/>
    <w:rsid w:val="001223F5"/>
    <w:rsid w:val="0017051E"/>
    <w:rsid w:val="0018563E"/>
    <w:rsid w:val="00196997"/>
    <w:rsid w:val="001D3280"/>
    <w:rsid w:val="001E18A9"/>
    <w:rsid w:val="001F5A58"/>
    <w:rsid w:val="00245E9E"/>
    <w:rsid w:val="00263789"/>
    <w:rsid w:val="003226C8"/>
    <w:rsid w:val="00376482"/>
    <w:rsid w:val="00385C5D"/>
    <w:rsid w:val="003B0FC6"/>
    <w:rsid w:val="003B2637"/>
    <w:rsid w:val="004C352E"/>
    <w:rsid w:val="004D6748"/>
    <w:rsid w:val="004E45B6"/>
    <w:rsid w:val="004F5473"/>
    <w:rsid w:val="00540DEA"/>
    <w:rsid w:val="005612C2"/>
    <w:rsid w:val="00590901"/>
    <w:rsid w:val="005C280C"/>
    <w:rsid w:val="005C2A51"/>
    <w:rsid w:val="00612F7C"/>
    <w:rsid w:val="00622C6C"/>
    <w:rsid w:val="0063127E"/>
    <w:rsid w:val="00651912"/>
    <w:rsid w:val="006932A1"/>
    <w:rsid w:val="006E2C7C"/>
    <w:rsid w:val="00751B81"/>
    <w:rsid w:val="007F537F"/>
    <w:rsid w:val="008275A0"/>
    <w:rsid w:val="008560D2"/>
    <w:rsid w:val="00881CCB"/>
    <w:rsid w:val="008E7795"/>
    <w:rsid w:val="00954B0D"/>
    <w:rsid w:val="009636E0"/>
    <w:rsid w:val="00980E7B"/>
    <w:rsid w:val="00985A20"/>
    <w:rsid w:val="009A67DB"/>
    <w:rsid w:val="009B09C2"/>
    <w:rsid w:val="009C464E"/>
    <w:rsid w:val="009C5AAC"/>
    <w:rsid w:val="009D0976"/>
    <w:rsid w:val="009D5D9F"/>
    <w:rsid w:val="009E784A"/>
    <w:rsid w:val="00A60F11"/>
    <w:rsid w:val="00A80C85"/>
    <w:rsid w:val="00AE2605"/>
    <w:rsid w:val="00B24CCE"/>
    <w:rsid w:val="00B74570"/>
    <w:rsid w:val="00C573E3"/>
    <w:rsid w:val="00C864B7"/>
    <w:rsid w:val="00C955C7"/>
    <w:rsid w:val="00CB798F"/>
    <w:rsid w:val="00CD36BE"/>
    <w:rsid w:val="00CF1629"/>
    <w:rsid w:val="00D47B74"/>
    <w:rsid w:val="00D709E9"/>
    <w:rsid w:val="00D91D9C"/>
    <w:rsid w:val="00D933A7"/>
    <w:rsid w:val="00DB54F7"/>
    <w:rsid w:val="00E07140"/>
    <w:rsid w:val="00E565AB"/>
    <w:rsid w:val="00E57620"/>
    <w:rsid w:val="00E843CE"/>
    <w:rsid w:val="00E9507F"/>
    <w:rsid w:val="00E965CC"/>
    <w:rsid w:val="00EA12EF"/>
    <w:rsid w:val="00EA5041"/>
    <w:rsid w:val="00ED31A8"/>
    <w:rsid w:val="00EF2D59"/>
    <w:rsid w:val="00F03F9B"/>
    <w:rsid w:val="00F419DA"/>
    <w:rsid w:val="00F43C3C"/>
    <w:rsid w:val="00F6270D"/>
    <w:rsid w:val="00F73309"/>
    <w:rsid w:val="00FA2E5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aliases w:val="Heading U,H1,H11,Titre Partie,Œ©o‚µ 1,?co??E 1,h1,?,?c,?co?ƒÊ 1,Œ,뙥,Œ©_o‚µ 1,?c_o??E 1,Titre 1,Œ©,o‚µ 1,Heading,?co?ƒ  1,título 1,DO NOT USE_h1,...,app heading 1,l1,Huvudrubrik,h11,h12,h13,h14,h15,h16,Heading 1_a,Heading 1 (NN),Titre§,1,H"/>
    <w:basedOn w:val="Normal"/>
    <w:link w:val="Heading1Char"/>
    <w:uiPriority w:val="9"/>
    <w:qFormat/>
    <w:pPr>
      <w:numPr>
        <w:numId w:val="3"/>
      </w:numPr>
      <w:outlineLvl w:val="0"/>
    </w:pPr>
    <w:rPr>
      <w:b/>
      <w:bCs/>
      <w:sz w:val="24"/>
      <w:szCs w:val="24"/>
    </w:rPr>
  </w:style>
  <w:style w:type="paragraph" w:styleId="Heading2">
    <w:name w:val="heading 2"/>
    <w:aliases w:val="H2,H21,Œ©o‚µ 2,Œ©1,?co??E 2,h2,뙥2,?c1,?co?ƒÊ 2,?2,2,Header 2,2nd level,DO NOT USE_h2,Œ1,Œ2,Œ©2,Œ©_o‚µ 2,?c_o??E 2,Titre 2,título 2,节标题,Head2A,Break before,UNDERRUBRIK 1-2,level 2,Heading Two,Prophead 2,headi,heading2,h21,h22,21,Head 2,l2,R2"/>
    <w:basedOn w:val="Normal"/>
    <w:next w:val="Normal"/>
    <w:link w:val="Heading2Char"/>
    <w:autoRedefine/>
    <w:uiPriority w:val="9"/>
    <w:unhideWhenUsed/>
    <w:qFormat/>
    <w:rsid w:val="00E07140"/>
    <w:pPr>
      <w:keepNext/>
      <w:keepLines/>
      <w:numPr>
        <w:numId w:val="6"/>
      </w:numPr>
      <w:spacing w:before="40"/>
      <w:outlineLvl w:val="1"/>
    </w:pPr>
    <w:rPr>
      <w:rFonts w:asciiTheme="majorHAnsi" w:eastAsiaTheme="majorEastAsia" w:hAnsiTheme="majorHAnsi" w:cstheme="majorBidi"/>
      <w:sz w:val="26"/>
      <w:szCs w:val="26"/>
    </w:rPr>
  </w:style>
  <w:style w:type="paragraph" w:styleId="Heading3">
    <w:name w:val="heading 3"/>
    <w:basedOn w:val="Normal"/>
    <w:next w:val="Normal"/>
    <w:link w:val="Heading3Char"/>
    <w:uiPriority w:val="9"/>
    <w:unhideWhenUsed/>
    <w:qFormat/>
    <w:rsid w:val="00751B81"/>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8275A0"/>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customStyle="1" w:styleId="Heading1Char">
    <w:name w:val="Heading 1 Char"/>
    <w:aliases w:val="Heading U Char,H1 Char,H11 Char,Titre Partie Char,Œ©o‚µ 1 Char,?co??E 1 Char,h1 Char,? Char,?c Char,?co?ƒÊ 1 Char,Œ Char,뙥 Char,Œ©_o‚µ 1 Char,?c_o??E 1 Char,Titre 1 Char,Œ© Char,o‚µ 1 Char,Heading Char,?co?ƒ  1 Char,título 1 Char"/>
    <w:link w:val="Heading1"/>
    <w:uiPriority w:val="9"/>
    <w:rsid w:val="00F43C3C"/>
    <w:rPr>
      <w:rFonts w:ascii="Arial" w:eastAsia="Arial" w:hAnsi="Arial" w:cs="Arial"/>
      <w:b/>
      <w:bCs/>
      <w:sz w:val="24"/>
      <w:szCs w:val="24"/>
    </w:rPr>
  </w:style>
  <w:style w:type="paragraph" w:styleId="BalloonText">
    <w:name w:val="Balloon Text"/>
    <w:basedOn w:val="Normal"/>
    <w:link w:val="BalloonTextChar"/>
    <w:uiPriority w:val="99"/>
    <w:semiHidden/>
    <w:unhideWhenUsed/>
    <w:rsid w:val="00F43C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3C3C"/>
    <w:rPr>
      <w:rFonts w:ascii="Segoe UI" w:eastAsia="Arial" w:hAnsi="Segoe UI" w:cs="Segoe UI"/>
      <w:sz w:val="18"/>
      <w:szCs w:val="18"/>
    </w:rPr>
  </w:style>
  <w:style w:type="paragraph" w:styleId="TOCHeading">
    <w:name w:val="TOC Heading"/>
    <w:basedOn w:val="Heading1"/>
    <w:next w:val="Normal"/>
    <w:uiPriority w:val="39"/>
    <w:unhideWhenUsed/>
    <w:qFormat/>
    <w:rsid w:val="004D6748"/>
    <w:pPr>
      <w:keepNext/>
      <w:keepLines/>
      <w:widowControl/>
      <w:numPr>
        <w:numId w:val="0"/>
      </w:numPr>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ED31A8"/>
    <w:pPr>
      <w:spacing w:after="100"/>
    </w:pPr>
  </w:style>
  <w:style w:type="character" w:customStyle="1" w:styleId="Heading2Char">
    <w:name w:val="Heading 2 Char"/>
    <w:aliases w:val="H2 Char,H21 Char,Œ©o‚µ 2 Char,Œ©1 Char,?co??E 2 Char,h2 Char,뙥2 Char,?c1 Char,?co?ƒÊ 2 Char,?2 Char,2 Char,Header 2 Char,2nd level Char,DO NOT USE_h2 Char,Œ1 Char,Œ2 Char,Œ©2 Char,Œ©_o‚µ 2 Char,?c_o??E 2 Char,Titre 2 Char,título 2 Char"/>
    <w:basedOn w:val="DefaultParagraphFont"/>
    <w:link w:val="Heading2"/>
    <w:uiPriority w:val="9"/>
    <w:rsid w:val="00E07140"/>
    <w:rPr>
      <w:rFonts w:asciiTheme="majorHAnsi" w:eastAsiaTheme="majorEastAsia" w:hAnsiTheme="majorHAnsi" w:cstheme="majorBidi"/>
      <w:sz w:val="26"/>
      <w:szCs w:val="26"/>
    </w:rPr>
  </w:style>
  <w:style w:type="paragraph" w:styleId="TOC2">
    <w:name w:val="toc 2"/>
    <w:basedOn w:val="Normal"/>
    <w:next w:val="Normal"/>
    <w:autoRedefine/>
    <w:uiPriority w:val="39"/>
    <w:unhideWhenUsed/>
    <w:rsid w:val="00ED31A8"/>
    <w:pPr>
      <w:spacing w:after="100"/>
      <w:ind w:left="220"/>
    </w:pPr>
  </w:style>
  <w:style w:type="character" w:styleId="HTMLCode">
    <w:name w:val="HTML Code"/>
    <w:basedOn w:val="DefaultParagraphFont"/>
    <w:uiPriority w:val="99"/>
    <w:semiHidden/>
    <w:unhideWhenUsed/>
    <w:rsid w:val="00D933A7"/>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245E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semiHidden/>
    <w:rsid w:val="00245E9E"/>
    <w:rPr>
      <w:rFonts w:ascii="Courier New" w:eastAsia="Times New Roman" w:hAnsi="Courier New" w:cs="Courier New"/>
      <w:sz w:val="20"/>
      <w:szCs w:val="20"/>
      <w:lang w:val="fr-FR" w:eastAsia="fr-FR"/>
    </w:rPr>
  </w:style>
  <w:style w:type="character" w:customStyle="1" w:styleId="line">
    <w:name w:val="line"/>
    <w:basedOn w:val="DefaultParagraphFont"/>
    <w:rsid w:val="00245E9E"/>
  </w:style>
  <w:style w:type="character" w:customStyle="1" w:styleId="n">
    <w:name w:val="n"/>
    <w:basedOn w:val="DefaultParagraphFont"/>
    <w:rsid w:val="00245E9E"/>
  </w:style>
  <w:style w:type="character" w:customStyle="1" w:styleId="p">
    <w:name w:val="p"/>
    <w:basedOn w:val="DefaultParagraphFont"/>
    <w:rsid w:val="00245E9E"/>
  </w:style>
  <w:style w:type="character" w:customStyle="1" w:styleId="mi">
    <w:name w:val="mi"/>
    <w:basedOn w:val="DefaultParagraphFont"/>
    <w:rsid w:val="00245E9E"/>
  </w:style>
  <w:style w:type="character" w:customStyle="1" w:styleId="nf">
    <w:name w:val="nf"/>
    <w:basedOn w:val="DefaultParagraphFont"/>
    <w:rsid w:val="00245E9E"/>
  </w:style>
  <w:style w:type="character" w:customStyle="1" w:styleId="err">
    <w:name w:val="err"/>
    <w:basedOn w:val="DefaultParagraphFont"/>
    <w:rsid w:val="00245E9E"/>
  </w:style>
  <w:style w:type="character" w:customStyle="1" w:styleId="o">
    <w:name w:val="o"/>
    <w:basedOn w:val="DefaultParagraphFont"/>
    <w:rsid w:val="00245E9E"/>
  </w:style>
  <w:style w:type="character" w:customStyle="1" w:styleId="kt">
    <w:name w:val="kt"/>
    <w:basedOn w:val="DefaultParagraphFont"/>
    <w:rsid w:val="00245E9E"/>
  </w:style>
  <w:style w:type="character" w:customStyle="1" w:styleId="k">
    <w:name w:val="k"/>
    <w:basedOn w:val="DefaultParagraphFont"/>
    <w:rsid w:val="00245E9E"/>
  </w:style>
  <w:style w:type="character" w:customStyle="1" w:styleId="codeChar">
    <w:name w:val="code Char"/>
    <w:rsid w:val="00751B81"/>
    <w:rPr>
      <w:rFonts w:ascii="Consolas" w:hAnsi="Consolas"/>
      <w:noProof/>
      <w:sz w:val="22"/>
      <w:lang w:val="en-GB" w:eastAsia="ja-JP"/>
    </w:rPr>
  </w:style>
  <w:style w:type="character" w:customStyle="1" w:styleId="Heading3Char">
    <w:name w:val="Heading 3 Char"/>
    <w:basedOn w:val="DefaultParagraphFont"/>
    <w:link w:val="Heading3"/>
    <w:uiPriority w:val="9"/>
    <w:rsid w:val="00751B81"/>
    <w:rPr>
      <w:rFonts w:asciiTheme="majorHAnsi" w:eastAsiaTheme="majorEastAsia" w:hAnsiTheme="majorHAnsi" w:cstheme="majorBidi"/>
      <w:color w:val="243F60" w:themeColor="accent1" w:themeShade="7F"/>
      <w:sz w:val="24"/>
      <w:szCs w:val="24"/>
    </w:rPr>
  </w:style>
  <w:style w:type="character" w:customStyle="1" w:styleId="VerbatimChar">
    <w:name w:val="Verbatim Char"/>
    <w:link w:val="SourceCode"/>
    <w:rsid w:val="00751B81"/>
    <w:rPr>
      <w:rFonts w:ascii="Consolas" w:hAnsi="Consolas" w:cs="Consolas"/>
      <w:noProof/>
      <w:shd w:val="clear" w:color="auto" w:fill="EDEDED"/>
      <w:lang w:val="en-GB"/>
    </w:rPr>
  </w:style>
  <w:style w:type="paragraph" w:customStyle="1" w:styleId="SourceCode">
    <w:name w:val="Source Code"/>
    <w:basedOn w:val="Normal"/>
    <w:link w:val="VerbatimChar"/>
    <w:rsid w:val="00751B81"/>
    <w:pPr>
      <w:widowControl/>
      <w:pBdr>
        <w:top w:val="single" w:sz="24" w:space="1" w:color="EDEDED"/>
        <w:left w:val="single" w:sz="24" w:space="4" w:color="EDEDED"/>
        <w:bottom w:val="single" w:sz="24" w:space="1" w:color="EDEDED"/>
        <w:right w:val="single" w:sz="24" w:space="4" w:color="EDEDED"/>
      </w:pBdr>
      <w:shd w:val="clear" w:color="auto" w:fill="EDEDED"/>
      <w:wordWrap w:val="0"/>
      <w:autoSpaceDE/>
      <w:autoSpaceDN/>
      <w:ind w:left="567" w:right="567"/>
    </w:pPr>
    <w:rPr>
      <w:rFonts w:ascii="Consolas" w:eastAsiaTheme="minorEastAsia" w:hAnsi="Consolas" w:cs="Consolas"/>
      <w:noProof/>
      <w:lang w:val="en-GB"/>
    </w:rPr>
  </w:style>
  <w:style w:type="character" w:styleId="FollowedHyperlink">
    <w:name w:val="FollowedHyperlink"/>
    <w:basedOn w:val="DefaultParagraphFont"/>
    <w:uiPriority w:val="99"/>
    <w:semiHidden/>
    <w:unhideWhenUsed/>
    <w:rsid w:val="00751B81"/>
    <w:rPr>
      <w:color w:val="800080" w:themeColor="followedHyperlink"/>
      <w:u w:val="single"/>
    </w:rPr>
  </w:style>
  <w:style w:type="paragraph" w:styleId="TOC3">
    <w:name w:val="toc 3"/>
    <w:basedOn w:val="Normal"/>
    <w:next w:val="Normal"/>
    <w:autoRedefine/>
    <w:uiPriority w:val="39"/>
    <w:unhideWhenUsed/>
    <w:rsid w:val="00A60F11"/>
    <w:pPr>
      <w:spacing w:after="100"/>
      <w:ind w:left="440"/>
    </w:pPr>
  </w:style>
  <w:style w:type="paragraph" w:styleId="Revision">
    <w:name w:val="Revision"/>
    <w:hidden/>
    <w:uiPriority w:val="99"/>
    <w:semiHidden/>
    <w:rsid w:val="008275A0"/>
    <w:pPr>
      <w:widowControl/>
      <w:autoSpaceDE/>
      <w:autoSpaceDN/>
    </w:pPr>
    <w:rPr>
      <w:rFonts w:ascii="Arial" w:eastAsia="Arial" w:hAnsi="Arial" w:cs="Arial"/>
    </w:rPr>
  </w:style>
  <w:style w:type="character" w:customStyle="1" w:styleId="Heading4Char">
    <w:name w:val="Heading 4 Char"/>
    <w:basedOn w:val="DefaultParagraphFont"/>
    <w:link w:val="Heading4"/>
    <w:uiPriority w:val="9"/>
    <w:rsid w:val="008275A0"/>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65831">
      <w:bodyDiv w:val="1"/>
      <w:marLeft w:val="0"/>
      <w:marRight w:val="0"/>
      <w:marTop w:val="0"/>
      <w:marBottom w:val="0"/>
      <w:divBdr>
        <w:top w:val="none" w:sz="0" w:space="0" w:color="auto"/>
        <w:left w:val="none" w:sz="0" w:space="0" w:color="auto"/>
        <w:bottom w:val="none" w:sz="0" w:space="0" w:color="auto"/>
        <w:right w:val="none" w:sz="0" w:space="0" w:color="auto"/>
      </w:divBdr>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533868">
      <w:bodyDiv w:val="1"/>
      <w:marLeft w:val="0"/>
      <w:marRight w:val="0"/>
      <w:marTop w:val="0"/>
      <w:marBottom w:val="0"/>
      <w:divBdr>
        <w:top w:val="none" w:sz="0" w:space="0" w:color="auto"/>
        <w:left w:val="none" w:sz="0" w:space="0" w:color="auto"/>
        <w:bottom w:val="none" w:sz="0" w:space="0" w:color="auto"/>
        <w:right w:val="none" w:sz="0" w:space="0" w:color="auto"/>
      </w:divBdr>
    </w:div>
    <w:div w:id="1595818774">
      <w:bodyDiv w:val="1"/>
      <w:marLeft w:val="0"/>
      <w:marRight w:val="0"/>
      <w:marTop w:val="0"/>
      <w:marBottom w:val="0"/>
      <w:divBdr>
        <w:top w:val="none" w:sz="0" w:space="0" w:color="auto"/>
        <w:left w:val="none" w:sz="0" w:space="0" w:color="auto"/>
        <w:bottom w:val="none" w:sz="0" w:space="0" w:color="auto"/>
        <w:right w:val="none" w:sz="0" w:space="0" w:color="auto"/>
      </w:divBdr>
    </w:div>
    <w:div w:id="1606040995">
      <w:bodyDiv w:val="1"/>
      <w:marLeft w:val="0"/>
      <w:marRight w:val="0"/>
      <w:marTop w:val="0"/>
      <w:marBottom w:val="0"/>
      <w:divBdr>
        <w:top w:val="none" w:sz="0" w:space="0" w:color="auto"/>
        <w:left w:val="none" w:sz="0" w:space="0" w:color="auto"/>
        <w:bottom w:val="none" w:sz="0" w:space="0" w:color="auto"/>
        <w:right w:val="none" w:sz="0" w:space="0" w:color="auto"/>
      </w:divBdr>
    </w:div>
    <w:div w:id="18634000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mpegx.int-evry.fr/software/MPEG/Systems/FileFormat/HEIF/-/issues/48" TargetMode="External"/><Relationship Id="rId4" Type="http://schemas.openxmlformats.org/officeDocument/2006/relationships/settings" Target="settings.xml"/><Relationship Id="rId9" Type="http://schemas.openxmlformats.org/officeDocument/2006/relationships/hyperlink" Target="http://mpegx.int-evry.fr/software/MPEG/Systems/FileFormat/HEIF/-/issues/33"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480ACD-2A70-41C5-BEED-9CB9C1203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9</Pages>
  <Words>3660</Words>
  <Characters>20133</Characters>
  <Application>Microsoft Office Word</Application>
  <DocSecurity>0</DocSecurity>
  <Lines>167</Lines>
  <Paragraphs>47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Technology under Consideration on ISO/IEC 23008-12</vt:lpstr>
      <vt:lpstr/>
    </vt:vector>
  </TitlesOfParts>
  <Manager/>
  <Company/>
  <LinksUpToDate>false</LinksUpToDate>
  <CharactersWithSpaces>23746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Technology under Consideration on ISO/IEC 23008-12</dc:title>
  <dc:subject/>
  <dc:creator>Youngkwon Lim/5G Standards /SRA/Principal Engineer/Samsung Electronics</dc:creator>
  <cp:keywords/>
  <dc:description/>
  <cp:lastModifiedBy>DENOUAL Franck</cp:lastModifiedBy>
  <cp:revision>9</cp:revision>
  <dcterms:created xsi:type="dcterms:W3CDTF">2021-07-16T15:27:00Z</dcterms:created>
  <dcterms:modified xsi:type="dcterms:W3CDTF">2021-07-19T07:48:00Z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0332</vt:lpwstr>
  </property>
  <property fmtid="{D5CDD505-2E9C-101B-9397-08002B2CF9AE}" pid="3" name="MDMSNumber">
    <vt:lpwstr>20586</vt:lpwstr>
  </property>
</Properties>
</file>