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0102BCF1"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Pr>
          <w:rFonts w:ascii="Times New Roman" w:hAnsi="Times New Roman" w:cs="Times New Roman"/>
          <w:spacing w:val="28"/>
          <w:w w:val="115"/>
          <w:sz w:val="48"/>
          <w:szCs w:val="48"/>
          <w:highlight w:val="yellow"/>
          <w:u w:val="thick"/>
          <w:lang w:val="en-GB"/>
        </w:rPr>
        <w:t>0328</w:t>
      </w:r>
      <w:r>
        <w:rPr>
          <w:rFonts w:ascii="Times New Roman" w:hAnsi="Times New Roman" w:cs="Times New Roman"/>
          <w:spacing w:val="28"/>
          <w:w w:val="115"/>
          <w:sz w:val="48"/>
          <w:szCs w:val="48"/>
          <w:highlight w:val="yellow"/>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4E99290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Title:</w:t>
      </w:r>
      <w:r w:rsidRPr="00C955C7">
        <w:rPr>
          <w:rFonts w:ascii="Times New Roman" w:hAnsi="Times New Roman"/>
          <w:snapToGrid w:val="0"/>
        </w:rPr>
        <w:tab/>
      </w:r>
      <w:r w:rsidRPr="004C352E">
        <w:rPr>
          <w:rFonts w:ascii="Times New Roman" w:hAnsi="Times New Roman"/>
          <w:snapToGrid w:val="0"/>
          <w:highlight w:val="yellow"/>
        </w:rPr>
        <w:fldChar w:fldCharType="begin"/>
      </w:r>
      <w:r w:rsidRPr="004C352E">
        <w:rPr>
          <w:rFonts w:ascii="Times New Roman" w:hAnsi="Times New Roman"/>
          <w:snapToGrid w:val="0"/>
          <w:highlight w:val="yellow"/>
        </w:rPr>
        <w:instrText xml:space="preserve"> TITLE  \* MERGEFORMAT </w:instrText>
      </w:r>
      <w:r w:rsidRPr="004C352E">
        <w:rPr>
          <w:rFonts w:ascii="Times New Roman" w:hAnsi="Times New Roman"/>
          <w:snapToGrid w:val="0"/>
          <w:highlight w:val="yellow"/>
        </w:rPr>
        <w:fldChar w:fldCharType="separate"/>
      </w:r>
      <w:r>
        <w:rPr>
          <w:rFonts w:ascii="Times New Roman" w:hAnsi="Times New Roman"/>
          <w:snapToGrid w:val="0"/>
          <w:highlight w:val="yellow"/>
        </w:rPr>
        <w:t>Defect report for ISO/IEC 14496-12</w:t>
      </w:r>
      <w:r w:rsidRPr="004C352E">
        <w:rPr>
          <w:rFonts w:ascii="Times New Roman" w:hAnsi="Times New Roman"/>
          <w:snapToGrid w:val="0"/>
          <w:highlight w:val="yellow"/>
        </w:rPr>
        <w:fldChar w:fldCharType="end"/>
      </w:r>
    </w:p>
    <w:p w14:paraId="13BF071A" w14:textId="77777777" w:rsidR="000D6C2A" w:rsidRPr="00C955C7" w:rsidRDefault="000D6C2A" w:rsidP="000D6C2A">
      <w:pPr>
        <w:pStyle w:val="BodyText"/>
        <w:tabs>
          <w:tab w:val="left" w:pos="3099"/>
        </w:tabs>
        <w:spacing w:before="240"/>
        <w:ind w:left="3099" w:right="214" w:hanging="2996"/>
        <w:rPr>
          <w:rFonts w:ascii="Times New Roman" w:hAnsi="Times New Roman"/>
          <w:snapToGrid w:val="0"/>
        </w:rPr>
      </w:pPr>
      <w:r w:rsidRPr="00C955C7">
        <w:rPr>
          <w:rFonts w:ascii="Times New Roman" w:hAnsi="Times New Roman"/>
          <w:b/>
          <w:snapToGrid w:val="0"/>
        </w:rPr>
        <w:t>Status:</w:t>
      </w:r>
      <w:r w:rsidRPr="00C955C7">
        <w:rPr>
          <w:rFonts w:ascii="Times New Roman" w:hAnsi="Times New Roman"/>
          <w:snapToGrid w:val="0"/>
        </w:rPr>
        <w:tab/>
        <w:t>Approved</w:t>
      </w:r>
    </w:p>
    <w:p w14:paraId="22802280" w14:textId="3F8D3FBE" w:rsidR="000D6C2A" w:rsidRPr="00C955C7" w:rsidRDefault="000D6C2A" w:rsidP="000D6C2A">
      <w:pPr>
        <w:tabs>
          <w:tab w:val="left" w:pos="3099"/>
        </w:tabs>
        <w:spacing w:before="240"/>
        <w:ind w:left="104"/>
        <w:rPr>
          <w:snapToGrid w:val="0"/>
          <w:lang w:val="en-GB"/>
        </w:rPr>
      </w:pPr>
      <w:r w:rsidRPr="00C955C7">
        <w:rPr>
          <w:b/>
          <w:snapToGrid w:val="0"/>
          <w:lang w:val="en-GB"/>
        </w:rPr>
        <w:t>Date</w:t>
      </w:r>
      <w:r w:rsidRPr="00C955C7">
        <w:rPr>
          <w:b/>
          <w:snapToGrid w:val="0"/>
          <w:spacing w:val="-16"/>
          <w:lang w:val="en-GB"/>
        </w:rPr>
        <w:t xml:space="preserve"> </w:t>
      </w:r>
      <w:r w:rsidRPr="00C955C7">
        <w:rPr>
          <w:b/>
          <w:snapToGrid w:val="0"/>
          <w:lang w:val="en-GB"/>
        </w:rPr>
        <w:t>of</w:t>
      </w:r>
      <w:r w:rsidRPr="00C955C7">
        <w:rPr>
          <w:b/>
          <w:snapToGrid w:val="0"/>
          <w:spacing w:val="-16"/>
          <w:lang w:val="en-GB"/>
        </w:rPr>
        <w:t xml:space="preserve"> </w:t>
      </w:r>
      <w:r w:rsidRPr="00C955C7">
        <w:rPr>
          <w:b/>
          <w:snapToGrid w:val="0"/>
          <w:lang w:val="en-GB"/>
        </w:rPr>
        <w:t>document:</w:t>
      </w:r>
      <w:r w:rsidRPr="00C955C7">
        <w:rPr>
          <w:snapToGrid w:val="0"/>
          <w:lang w:val="en-GB"/>
        </w:rPr>
        <w:tab/>
      </w:r>
      <w:r w:rsidRPr="004C352E">
        <w:rPr>
          <w:snapToGrid w:val="0"/>
          <w:highlight w:val="yellow"/>
          <w:lang w:val="en-GB"/>
        </w:rPr>
        <w:fldChar w:fldCharType="begin"/>
      </w:r>
      <w:r w:rsidRPr="004C352E">
        <w:rPr>
          <w:snapToGrid w:val="0"/>
          <w:highlight w:val="yellow"/>
          <w:lang w:val="en-GB"/>
        </w:rPr>
        <w:instrText xml:space="preserve"> SAVEDATE  \@ "yyyy-MM-dd" </w:instrText>
      </w:r>
      <w:r w:rsidRPr="004C352E">
        <w:rPr>
          <w:snapToGrid w:val="0"/>
          <w:highlight w:val="yellow"/>
          <w:lang w:val="en-GB"/>
        </w:rPr>
        <w:fldChar w:fldCharType="separate"/>
      </w:r>
      <w:r>
        <w:rPr>
          <w:noProof/>
          <w:snapToGrid w:val="0"/>
          <w:highlight w:val="yellow"/>
          <w:lang w:val="en-GB"/>
        </w:rPr>
        <w:t>2021-07-14</w:t>
      </w:r>
      <w:r w:rsidRPr="004C352E">
        <w:rPr>
          <w:snapToGrid w:val="0"/>
          <w:highlight w:val="yellow"/>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20465CA9"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Pr="00C955C7">
        <w:rPr>
          <w:snapToGrid w:val="0"/>
          <w:lang w:val="en-GB"/>
        </w:rPr>
        <w:fldChar w:fldCharType="begin"/>
      </w:r>
      <w:r w:rsidRPr="00C955C7">
        <w:rPr>
          <w:snapToGrid w:val="0"/>
          <w:lang w:val="en-GB"/>
        </w:rPr>
        <w:instrText xml:space="preserve"> NUMPAGES  \* Arabic </w:instrText>
      </w:r>
      <w:r w:rsidRPr="00C955C7">
        <w:rPr>
          <w:snapToGrid w:val="0"/>
          <w:lang w:val="en-GB"/>
        </w:rPr>
        <w:fldChar w:fldCharType="separate"/>
      </w:r>
      <w:r>
        <w:rPr>
          <w:noProof/>
          <w:snapToGrid w:val="0"/>
          <w:lang w:val="en-GB"/>
        </w:rPr>
        <w:t>15</w:t>
      </w:r>
      <w:r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r w:rsidRPr="00C955C7">
        <w:rPr>
          <w:snapToGrid w:val="0"/>
          <w:lang w:val="en-GB"/>
        </w:rPr>
        <w:t>young.L</w:t>
      </w:r>
      <w:proofErr w:type="spell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104EFE36"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0D45A192" w:rsidR="000D6C2A" w:rsidRPr="00C955C7" w:rsidRDefault="000D6C2A" w:rsidP="000D6C2A">
      <w:pPr>
        <w:jc w:val="right"/>
        <w:rPr>
          <w:rFonts w:eastAsia="SimSun"/>
          <w:b/>
          <w:sz w:val="48"/>
          <w:lang w:val="en-GB" w:eastAsia="zh-CN"/>
        </w:rPr>
      </w:pPr>
      <w:r w:rsidRPr="00C955C7">
        <w:rPr>
          <w:rFonts w:eastAsia="SimSun"/>
          <w:b/>
          <w:sz w:val="28"/>
          <w:lang w:val="en-GB" w:eastAsia="zh-CN"/>
        </w:rPr>
        <w:t xml:space="preserve">ISO/IEC JTC 1/SC 29/WG 03 </w:t>
      </w:r>
      <w:r w:rsidRPr="00C955C7">
        <w:rPr>
          <w:rFonts w:eastAsia="SimSun"/>
          <w:b/>
          <w:sz w:val="48"/>
          <w:lang w:val="en-GB" w:eastAsia="zh-CN"/>
        </w:rPr>
        <w:t>N</w:t>
      </w:r>
      <w:r>
        <w:rPr>
          <w:rFonts w:eastAsia="SimSun"/>
          <w:b/>
          <w:sz w:val="48"/>
          <w:highlight w:val="yellow"/>
          <w:lang w:val="en-GB" w:eastAsia="zh-CN"/>
        </w:rPr>
        <w:fldChar w:fldCharType="begin"/>
      </w:r>
      <w:r>
        <w:rPr>
          <w:rFonts w:eastAsia="SimSun"/>
          <w:b/>
          <w:sz w:val="48"/>
          <w:highlight w:val="yellow"/>
          <w:lang w:val="en-GB" w:eastAsia="zh-CN"/>
        </w:rPr>
        <w:instrText xml:space="preserve"> DOCPROPERTY "WGNumber" \* MERGEFORMAT </w:instrText>
      </w:r>
      <w:r>
        <w:rPr>
          <w:rFonts w:eastAsia="SimSun"/>
          <w:b/>
          <w:sz w:val="48"/>
          <w:highlight w:val="yellow"/>
          <w:lang w:val="en-GB" w:eastAsia="zh-CN"/>
        </w:rPr>
        <w:fldChar w:fldCharType="separate"/>
      </w:r>
      <w:r>
        <w:rPr>
          <w:rFonts w:eastAsia="SimSun"/>
          <w:b/>
          <w:sz w:val="48"/>
          <w:highlight w:val="yellow"/>
          <w:lang w:val="en-GB" w:eastAsia="zh-CN"/>
        </w:rPr>
        <w:t>0328</w:t>
      </w:r>
      <w:r>
        <w:rPr>
          <w:rFonts w:eastAsia="SimSun"/>
          <w:b/>
          <w:sz w:val="48"/>
          <w:highlight w:val="yellow"/>
          <w:lang w:val="en-GB" w:eastAsia="zh-CN"/>
        </w:rPr>
        <w:fldChar w:fldCharType="end"/>
      </w:r>
    </w:p>
    <w:p w14:paraId="62784269" w14:textId="432047A1" w:rsidR="000D6C2A" w:rsidRPr="00C955C7" w:rsidRDefault="000D6C2A" w:rsidP="000D6C2A">
      <w:pPr>
        <w:spacing w:after="480"/>
        <w:jc w:val="right"/>
        <w:rPr>
          <w:rFonts w:eastAsia="SimSun"/>
          <w:b/>
          <w:sz w:val="28"/>
          <w:lang w:val="en-GB" w:eastAsia="zh-CN"/>
        </w:rPr>
      </w:pPr>
      <w:r w:rsidRPr="004C352E">
        <w:rPr>
          <w:rFonts w:eastAsia="SimSun"/>
          <w:b/>
          <w:sz w:val="28"/>
          <w:highlight w:val="yellow"/>
          <w:lang w:val="en-GB" w:eastAsia="zh-CN"/>
        </w:rPr>
        <w:fldChar w:fldCharType="begin"/>
      </w:r>
      <w:r w:rsidRPr="004C352E">
        <w:rPr>
          <w:rFonts w:eastAsia="SimSun"/>
          <w:b/>
          <w:sz w:val="28"/>
          <w:highlight w:val="yellow"/>
          <w:lang w:val="en-GB" w:eastAsia="zh-CN"/>
        </w:rPr>
        <w:instrText xml:space="preserve"> SAVEDATE \@ "MMMM yyyy" \* MERGEFORMAT </w:instrText>
      </w:r>
      <w:r w:rsidRPr="004C352E">
        <w:rPr>
          <w:rFonts w:eastAsia="SimSun"/>
          <w:b/>
          <w:sz w:val="28"/>
          <w:highlight w:val="yellow"/>
          <w:lang w:val="en-GB" w:eastAsia="zh-CN"/>
        </w:rPr>
        <w:fldChar w:fldCharType="separate"/>
      </w:r>
      <w:r>
        <w:rPr>
          <w:rFonts w:eastAsia="SimSun"/>
          <w:b/>
          <w:noProof/>
          <w:sz w:val="28"/>
          <w:highlight w:val="yellow"/>
          <w:lang w:val="en-GB" w:eastAsia="zh-CN"/>
        </w:rPr>
        <w:t>July 2021</w:t>
      </w:r>
      <w:r w:rsidRPr="004C352E">
        <w:rPr>
          <w:rFonts w:eastAsia="SimSun"/>
          <w:b/>
          <w:sz w:val="28"/>
          <w:highlight w:val="yellow"/>
          <w:lang w:val="en-GB" w:eastAsia="zh-CN"/>
        </w:rPr>
        <w:fldChar w:fldCharType="end"/>
      </w:r>
      <w:r w:rsidRPr="00C955C7">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0D6C2A" w:rsidRPr="00C955C7" w14:paraId="17144E5C" w14:textId="77777777" w:rsidTr="00B35E17">
        <w:tc>
          <w:tcPr>
            <w:tcW w:w="1890" w:type="dxa"/>
            <w:hideMark/>
          </w:tcPr>
          <w:p w14:paraId="3A98AF14" w14:textId="77777777" w:rsidR="000D6C2A" w:rsidRPr="00C955C7" w:rsidRDefault="000D6C2A" w:rsidP="00B35E17">
            <w:pPr>
              <w:suppressAutoHyphens/>
              <w:rPr>
                <w:b/>
                <w:lang w:val="en-GB"/>
              </w:rPr>
            </w:pPr>
            <w:r w:rsidRPr="00C955C7">
              <w:rPr>
                <w:b/>
                <w:lang w:val="en-GB"/>
              </w:rPr>
              <w:t>Title</w:t>
            </w:r>
          </w:p>
        </w:tc>
        <w:tc>
          <w:tcPr>
            <w:tcW w:w="8279" w:type="dxa"/>
            <w:hideMark/>
          </w:tcPr>
          <w:p w14:paraId="0E81728D" w14:textId="77331001" w:rsidR="000D6C2A" w:rsidRPr="00C955C7" w:rsidRDefault="000D6C2A" w:rsidP="00B35E17">
            <w:pPr>
              <w:suppressAutoHyphens/>
              <w:rPr>
                <w:b/>
                <w:highlight w:val="yellow"/>
                <w:lang w:val="en-GB"/>
              </w:rPr>
            </w:pPr>
            <w:r>
              <w:rPr>
                <w:b/>
                <w:highlight w:val="yellow"/>
                <w:lang w:val="en-GB"/>
              </w:rPr>
              <w:fldChar w:fldCharType="begin"/>
            </w:r>
            <w:r>
              <w:rPr>
                <w:b/>
                <w:highlight w:val="yellow"/>
                <w:lang w:val="en-GB"/>
              </w:rPr>
              <w:instrText xml:space="preserve"> TITLE  \* MERGEFORMAT </w:instrText>
            </w:r>
            <w:r>
              <w:rPr>
                <w:b/>
                <w:highlight w:val="yellow"/>
                <w:lang w:val="en-GB"/>
              </w:rPr>
              <w:fldChar w:fldCharType="separate"/>
            </w:r>
            <w:r>
              <w:rPr>
                <w:b/>
                <w:highlight w:val="yellow"/>
                <w:lang w:val="en-GB"/>
              </w:rPr>
              <w:t>Defect report for ISO/IEC 14496-12</w:t>
            </w:r>
            <w:r>
              <w:rPr>
                <w:b/>
                <w:highlight w:val="yellow"/>
                <w:lang w:val="en-GB"/>
              </w:rPr>
              <w:fldChar w:fldCharType="end"/>
            </w:r>
          </w:p>
        </w:tc>
      </w:tr>
      <w:tr w:rsidR="000D6C2A" w:rsidRPr="00C955C7" w14:paraId="5D64C779" w14:textId="77777777" w:rsidTr="00B35E17">
        <w:tc>
          <w:tcPr>
            <w:tcW w:w="1890" w:type="dxa"/>
            <w:hideMark/>
          </w:tcPr>
          <w:p w14:paraId="010EEFAD" w14:textId="77777777" w:rsidR="000D6C2A" w:rsidRPr="00C955C7" w:rsidRDefault="000D6C2A" w:rsidP="00B35E17">
            <w:pPr>
              <w:suppressAutoHyphens/>
              <w:rPr>
                <w:b/>
                <w:lang w:val="en-GB"/>
              </w:rPr>
            </w:pPr>
            <w:r w:rsidRPr="00C955C7">
              <w:rPr>
                <w:b/>
                <w:lang w:val="en-GB"/>
              </w:rPr>
              <w:t>Source</w:t>
            </w:r>
          </w:p>
        </w:tc>
        <w:tc>
          <w:tcPr>
            <w:tcW w:w="8279" w:type="dxa"/>
            <w:hideMark/>
          </w:tcPr>
          <w:p w14:paraId="350D6191" w14:textId="77777777" w:rsidR="000D6C2A" w:rsidRPr="00C955C7" w:rsidRDefault="000D6C2A" w:rsidP="00B35E17">
            <w:pPr>
              <w:suppressAutoHyphens/>
              <w:rPr>
                <w:b/>
                <w:lang w:val="en-GB"/>
              </w:rPr>
            </w:pPr>
            <w:r w:rsidRPr="00C955C7">
              <w:rPr>
                <w:b/>
                <w:lang w:val="en-GB"/>
              </w:rPr>
              <w:t>WG 03, MPEG Systems</w:t>
            </w:r>
          </w:p>
        </w:tc>
      </w:tr>
      <w:tr w:rsidR="000D6C2A" w:rsidRPr="00C955C7" w14:paraId="31E58671" w14:textId="77777777" w:rsidTr="00B35E17">
        <w:tc>
          <w:tcPr>
            <w:tcW w:w="1890" w:type="dxa"/>
            <w:hideMark/>
          </w:tcPr>
          <w:p w14:paraId="7E456374" w14:textId="77777777" w:rsidR="000D6C2A" w:rsidRPr="00C955C7" w:rsidRDefault="000D6C2A" w:rsidP="00B35E17">
            <w:pPr>
              <w:suppressAutoHyphens/>
              <w:rPr>
                <w:b/>
                <w:lang w:val="en-GB"/>
              </w:rPr>
            </w:pPr>
            <w:r w:rsidRPr="00C955C7">
              <w:rPr>
                <w:b/>
                <w:lang w:val="en-GB"/>
              </w:rPr>
              <w:t>Status</w:t>
            </w:r>
          </w:p>
        </w:tc>
        <w:tc>
          <w:tcPr>
            <w:tcW w:w="8279" w:type="dxa"/>
            <w:hideMark/>
          </w:tcPr>
          <w:p w14:paraId="47055047" w14:textId="77777777" w:rsidR="000D6C2A" w:rsidRPr="00C955C7" w:rsidRDefault="000D6C2A" w:rsidP="00B35E17">
            <w:pPr>
              <w:suppressAutoHyphens/>
              <w:rPr>
                <w:b/>
                <w:lang w:val="en-GB"/>
              </w:rPr>
            </w:pPr>
            <w:r w:rsidRPr="00C955C7">
              <w:rPr>
                <w:b/>
                <w:lang w:val="en-GB"/>
              </w:rPr>
              <w:t>Approved</w:t>
            </w:r>
          </w:p>
        </w:tc>
      </w:tr>
      <w:tr w:rsidR="000D6C2A" w:rsidRPr="00C955C7" w14:paraId="3E377C4D" w14:textId="77777777" w:rsidTr="00B35E17">
        <w:tc>
          <w:tcPr>
            <w:tcW w:w="1890" w:type="dxa"/>
            <w:hideMark/>
          </w:tcPr>
          <w:p w14:paraId="4D635DF0" w14:textId="77777777" w:rsidR="000D6C2A" w:rsidRPr="00C955C7" w:rsidRDefault="000D6C2A" w:rsidP="00B35E17">
            <w:pPr>
              <w:suppressAutoHyphens/>
              <w:rPr>
                <w:b/>
                <w:lang w:val="en-GB"/>
              </w:rPr>
            </w:pPr>
            <w:r w:rsidRPr="00C955C7">
              <w:rPr>
                <w:b/>
                <w:lang w:val="en-GB"/>
              </w:rPr>
              <w:t>Serial Number</w:t>
            </w:r>
          </w:p>
        </w:tc>
        <w:tc>
          <w:tcPr>
            <w:tcW w:w="8279" w:type="dxa"/>
            <w:hideMark/>
          </w:tcPr>
          <w:p w14:paraId="7817A590" w14:textId="18C8F4A4" w:rsidR="000D6C2A" w:rsidRPr="00C955C7" w:rsidRDefault="000D6C2A" w:rsidP="00B35E17">
            <w:pPr>
              <w:suppressAutoHyphens/>
              <w:rPr>
                <w:b/>
                <w:lang w:val="en-GB"/>
              </w:rPr>
            </w:pPr>
            <w:r>
              <w:rPr>
                <w:b/>
                <w:highlight w:val="yellow"/>
                <w:lang w:val="en-GB"/>
              </w:rPr>
              <w:fldChar w:fldCharType="begin"/>
            </w:r>
            <w:r>
              <w:rPr>
                <w:b/>
                <w:highlight w:val="yellow"/>
                <w:lang w:val="en-GB"/>
              </w:rPr>
              <w:instrText xml:space="preserve"> DOCPROPERTY "MDMSNumber" \* MERGEFORMAT </w:instrText>
            </w:r>
            <w:r>
              <w:rPr>
                <w:b/>
                <w:highlight w:val="yellow"/>
                <w:lang w:val="en-GB"/>
              </w:rPr>
              <w:fldChar w:fldCharType="separate"/>
            </w:r>
            <w:r>
              <w:rPr>
                <w:b/>
                <w:highlight w:val="yellow"/>
                <w:lang w:val="en-GB"/>
              </w:rPr>
              <w:t>20582</w:t>
            </w:r>
            <w:r>
              <w:rPr>
                <w:b/>
                <w:highlight w:val="yellow"/>
                <w:lang w:val="en-GB"/>
              </w:rPr>
              <w:fldChar w:fldCharType="end"/>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52257282" w14:textId="77777777" w:rsidR="00502522" w:rsidRPr="003226C8" w:rsidRDefault="00502522" w:rsidP="00502522"/>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7CD7617D" w14:textId="77777777" w:rsidR="00372D41" w:rsidRDefault="00372D41" w:rsidP="00372D41">
      <w:pPr>
        <w:tabs>
          <w:tab w:val="left" w:pos="2062"/>
        </w:tabs>
        <w:ind w:left="116"/>
        <w:rPr>
          <w:rFonts w:ascii="Arial" w:eastAsia="Arial" w:hAnsi="Arial" w:cs="Arial"/>
          <w:sz w:val="20"/>
          <w:szCs w:val="20"/>
        </w:rPr>
      </w:pPr>
    </w:p>
    <w:p w14:paraId="2E968C0C" w14:textId="661389BE" w:rsidR="00D14B1E" w:rsidRPr="00D14B1E" w:rsidRDefault="00D14B1E" w:rsidP="00D14B1E">
      <w:pPr>
        <w:jc w:val="center"/>
        <w:rPr>
          <w:b/>
        </w:rPr>
      </w:pPr>
      <w:r w:rsidRPr="00D14B1E">
        <w:rPr>
          <w:b/>
          <w:sz w:val="28"/>
          <w:szCs w:val="28"/>
        </w:rPr>
        <w:t>Contents</w:t>
      </w:r>
    </w:p>
    <w:p w14:paraId="140DBA1E" w14:textId="568BB97A" w:rsidR="00FA3486" w:rsidRDefault="000555B1">
      <w:pPr>
        <w:pStyle w:val="TOC1"/>
        <w:tabs>
          <w:tab w:val="left" w:pos="480"/>
          <w:tab w:val="right" w:leader="dot" w:pos="9345"/>
        </w:tabs>
        <w:rPr>
          <w:rFonts w:eastAsiaTheme="minorEastAsia" w:cstheme="minorBidi"/>
          <w:b w:val="0"/>
          <w:bCs w:val="0"/>
          <w:caps w:val="0"/>
          <w:noProof/>
          <w:sz w:val="24"/>
        </w:rPr>
      </w:pPr>
      <w:r>
        <w:rPr>
          <w:b w:val="0"/>
          <w:bCs w:val="0"/>
          <w:caps w:val="0"/>
        </w:rPr>
        <w:fldChar w:fldCharType="begin"/>
      </w:r>
      <w:r>
        <w:rPr>
          <w:b w:val="0"/>
          <w:bCs w:val="0"/>
          <w:caps w:val="0"/>
        </w:rPr>
        <w:instrText xml:space="preserve"> TOC \o "1-3" \h \z \u </w:instrText>
      </w:r>
      <w:r>
        <w:rPr>
          <w:b w:val="0"/>
          <w:bCs w:val="0"/>
          <w:caps w:val="0"/>
        </w:rPr>
        <w:fldChar w:fldCharType="separate"/>
      </w:r>
      <w:hyperlink w:anchor="_Toc77837360" w:history="1">
        <w:r w:rsidR="00FA3486" w:rsidRPr="00C40F5E">
          <w:rPr>
            <w:rStyle w:val="Hyperlink"/>
            <w:noProof/>
          </w:rPr>
          <w:t>1</w:t>
        </w:r>
        <w:r w:rsidR="00FA3486">
          <w:rPr>
            <w:rFonts w:eastAsiaTheme="minorEastAsia" w:cstheme="minorBidi"/>
            <w:b w:val="0"/>
            <w:bCs w:val="0"/>
            <w:caps w:val="0"/>
            <w:noProof/>
            <w:sz w:val="24"/>
          </w:rPr>
          <w:tab/>
        </w:r>
        <w:r w:rsidR="00FA3486" w:rsidRPr="00C40F5E">
          <w:rPr>
            <w:rStyle w:val="Hyperlink"/>
            <w:noProof/>
          </w:rPr>
          <w:t>Introduction</w:t>
        </w:r>
        <w:r w:rsidR="00FA3486">
          <w:rPr>
            <w:noProof/>
            <w:webHidden/>
          </w:rPr>
          <w:tab/>
        </w:r>
        <w:r w:rsidR="00FA3486">
          <w:rPr>
            <w:noProof/>
            <w:webHidden/>
          </w:rPr>
          <w:fldChar w:fldCharType="begin"/>
        </w:r>
        <w:r w:rsidR="00FA3486">
          <w:rPr>
            <w:noProof/>
            <w:webHidden/>
          </w:rPr>
          <w:instrText xml:space="preserve"> PAGEREF _Toc77837360 \h </w:instrText>
        </w:r>
        <w:r w:rsidR="00FA3486">
          <w:rPr>
            <w:noProof/>
            <w:webHidden/>
          </w:rPr>
        </w:r>
        <w:r w:rsidR="00FA3486">
          <w:rPr>
            <w:noProof/>
            <w:webHidden/>
          </w:rPr>
          <w:fldChar w:fldCharType="separate"/>
        </w:r>
        <w:r w:rsidR="00FA3486">
          <w:rPr>
            <w:noProof/>
            <w:webHidden/>
          </w:rPr>
          <w:t>3</w:t>
        </w:r>
        <w:r w:rsidR="00FA3486">
          <w:rPr>
            <w:noProof/>
            <w:webHidden/>
          </w:rPr>
          <w:fldChar w:fldCharType="end"/>
        </w:r>
      </w:hyperlink>
    </w:p>
    <w:p w14:paraId="6DA9DE39" w14:textId="39EEC211" w:rsidR="00FA3486" w:rsidRDefault="00FA3486">
      <w:pPr>
        <w:pStyle w:val="TOC1"/>
        <w:tabs>
          <w:tab w:val="left" w:pos="480"/>
          <w:tab w:val="right" w:leader="dot" w:pos="9345"/>
        </w:tabs>
        <w:rPr>
          <w:rFonts w:eastAsiaTheme="minorEastAsia" w:cstheme="minorBidi"/>
          <w:b w:val="0"/>
          <w:bCs w:val="0"/>
          <w:caps w:val="0"/>
          <w:noProof/>
          <w:sz w:val="24"/>
        </w:rPr>
      </w:pPr>
      <w:hyperlink w:anchor="_Toc77837361" w:history="1">
        <w:r w:rsidRPr="00C40F5E">
          <w:rPr>
            <w:rStyle w:val="Hyperlink"/>
            <w:noProof/>
          </w:rPr>
          <w:t>2</w:t>
        </w:r>
        <w:r>
          <w:rPr>
            <w:rFonts w:eastAsiaTheme="minorEastAsia" w:cstheme="minorBidi"/>
            <w:b w:val="0"/>
            <w:bCs w:val="0"/>
            <w:caps w:val="0"/>
            <w:noProof/>
            <w:sz w:val="24"/>
          </w:rPr>
          <w:tab/>
        </w:r>
        <w:r w:rsidRPr="00C40F5E">
          <w:rPr>
            <w:rStyle w:val="Hyperlink"/>
            <w:noProof/>
          </w:rPr>
          <w:t>Defects under consideration</w:t>
        </w:r>
        <w:r>
          <w:rPr>
            <w:noProof/>
            <w:webHidden/>
          </w:rPr>
          <w:tab/>
        </w:r>
        <w:r>
          <w:rPr>
            <w:noProof/>
            <w:webHidden/>
          </w:rPr>
          <w:fldChar w:fldCharType="begin"/>
        </w:r>
        <w:r>
          <w:rPr>
            <w:noProof/>
            <w:webHidden/>
          </w:rPr>
          <w:instrText xml:space="preserve"> PAGEREF _Toc77837361 \h </w:instrText>
        </w:r>
        <w:r>
          <w:rPr>
            <w:noProof/>
            <w:webHidden/>
          </w:rPr>
        </w:r>
        <w:r>
          <w:rPr>
            <w:noProof/>
            <w:webHidden/>
          </w:rPr>
          <w:fldChar w:fldCharType="separate"/>
        </w:r>
        <w:r>
          <w:rPr>
            <w:noProof/>
            <w:webHidden/>
          </w:rPr>
          <w:t>3</w:t>
        </w:r>
        <w:r>
          <w:rPr>
            <w:noProof/>
            <w:webHidden/>
          </w:rPr>
          <w:fldChar w:fldCharType="end"/>
        </w:r>
      </w:hyperlink>
    </w:p>
    <w:p w14:paraId="28BF1BEE" w14:textId="5E02333F" w:rsidR="00FA3486" w:rsidRDefault="00FA3486">
      <w:pPr>
        <w:pStyle w:val="TOC2"/>
        <w:tabs>
          <w:tab w:val="left" w:pos="960"/>
          <w:tab w:val="right" w:leader="dot" w:pos="9345"/>
        </w:tabs>
        <w:rPr>
          <w:rFonts w:eastAsiaTheme="minorEastAsia" w:cstheme="minorBidi"/>
          <w:smallCaps w:val="0"/>
          <w:noProof/>
          <w:sz w:val="24"/>
        </w:rPr>
      </w:pPr>
      <w:hyperlink w:anchor="_Toc77837362" w:history="1">
        <w:r w:rsidRPr="00C40F5E">
          <w:rPr>
            <w:rStyle w:val="Hyperlink"/>
            <w:noProof/>
          </w:rPr>
          <w:t>2.1</w:t>
        </w:r>
        <w:r>
          <w:rPr>
            <w:rFonts w:eastAsiaTheme="minorEastAsia" w:cstheme="minorBidi"/>
            <w:smallCaps w:val="0"/>
            <w:noProof/>
            <w:sz w:val="24"/>
          </w:rPr>
          <w:tab/>
        </w:r>
        <w:r w:rsidRPr="00C40F5E">
          <w:rPr>
            <w:rStyle w:val="Hyperlink"/>
            <w:noProof/>
          </w:rPr>
          <w:t>What is mandatory in a file?</w:t>
        </w:r>
        <w:r>
          <w:rPr>
            <w:noProof/>
            <w:webHidden/>
          </w:rPr>
          <w:tab/>
        </w:r>
        <w:r>
          <w:rPr>
            <w:noProof/>
            <w:webHidden/>
          </w:rPr>
          <w:fldChar w:fldCharType="begin"/>
        </w:r>
        <w:r>
          <w:rPr>
            <w:noProof/>
            <w:webHidden/>
          </w:rPr>
          <w:instrText xml:space="preserve"> PAGEREF _Toc77837362 \h </w:instrText>
        </w:r>
        <w:r>
          <w:rPr>
            <w:noProof/>
            <w:webHidden/>
          </w:rPr>
        </w:r>
        <w:r>
          <w:rPr>
            <w:noProof/>
            <w:webHidden/>
          </w:rPr>
          <w:fldChar w:fldCharType="separate"/>
        </w:r>
        <w:r>
          <w:rPr>
            <w:noProof/>
            <w:webHidden/>
          </w:rPr>
          <w:t>3</w:t>
        </w:r>
        <w:r>
          <w:rPr>
            <w:noProof/>
            <w:webHidden/>
          </w:rPr>
          <w:fldChar w:fldCharType="end"/>
        </w:r>
      </w:hyperlink>
    </w:p>
    <w:p w14:paraId="469F509A" w14:textId="1992DF6C" w:rsidR="00FA3486" w:rsidRDefault="00FA3486">
      <w:pPr>
        <w:pStyle w:val="TOC2"/>
        <w:tabs>
          <w:tab w:val="left" w:pos="960"/>
          <w:tab w:val="right" w:leader="dot" w:pos="9345"/>
        </w:tabs>
        <w:rPr>
          <w:rFonts w:eastAsiaTheme="minorEastAsia" w:cstheme="minorBidi"/>
          <w:smallCaps w:val="0"/>
          <w:noProof/>
          <w:sz w:val="24"/>
        </w:rPr>
      </w:pPr>
      <w:hyperlink w:anchor="_Toc77837366" w:history="1">
        <w:r w:rsidRPr="00C40F5E">
          <w:rPr>
            <w:rStyle w:val="Hyperlink"/>
            <w:noProof/>
          </w:rPr>
          <w:t>2.2</w:t>
        </w:r>
        <w:r>
          <w:rPr>
            <w:rFonts w:eastAsiaTheme="minorEastAsia" w:cstheme="minorBidi"/>
            <w:smallCaps w:val="0"/>
            <w:noProof/>
            <w:sz w:val="24"/>
          </w:rPr>
          <w:tab/>
        </w:r>
        <w:r w:rsidRPr="00C40F5E">
          <w:rPr>
            <w:rStyle w:val="Hyperlink"/>
            <w:noProof/>
          </w:rPr>
          <w:t>Segment index (sidx)</w:t>
        </w:r>
        <w:r>
          <w:rPr>
            <w:noProof/>
            <w:webHidden/>
          </w:rPr>
          <w:tab/>
        </w:r>
        <w:r>
          <w:rPr>
            <w:noProof/>
            <w:webHidden/>
          </w:rPr>
          <w:fldChar w:fldCharType="begin"/>
        </w:r>
        <w:r>
          <w:rPr>
            <w:noProof/>
            <w:webHidden/>
          </w:rPr>
          <w:instrText xml:space="preserve"> PAGEREF _Toc77837366 \h </w:instrText>
        </w:r>
        <w:r>
          <w:rPr>
            <w:noProof/>
            <w:webHidden/>
          </w:rPr>
        </w:r>
        <w:r>
          <w:rPr>
            <w:noProof/>
            <w:webHidden/>
          </w:rPr>
          <w:fldChar w:fldCharType="separate"/>
        </w:r>
        <w:r>
          <w:rPr>
            <w:noProof/>
            <w:webHidden/>
          </w:rPr>
          <w:t>3</w:t>
        </w:r>
        <w:r>
          <w:rPr>
            <w:noProof/>
            <w:webHidden/>
          </w:rPr>
          <w:fldChar w:fldCharType="end"/>
        </w:r>
      </w:hyperlink>
    </w:p>
    <w:p w14:paraId="68E4074C" w14:textId="7EF96D00" w:rsidR="00FA3486" w:rsidRDefault="00FA3486">
      <w:pPr>
        <w:pStyle w:val="TOC2"/>
        <w:tabs>
          <w:tab w:val="left" w:pos="960"/>
          <w:tab w:val="right" w:leader="dot" w:pos="9345"/>
        </w:tabs>
        <w:rPr>
          <w:rFonts w:eastAsiaTheme="minorEastAsia" w:cstheme="minorBidi"/>
          <w:smallCaps w:val="0"/>
          <w:noProof/>
          <w:sz w:val="24"/>
        </w:rPr>
      </w:pPr>
      <w:hyperlink w:anchor="_Toc77837367" w:history="1">
        <w:r w:rsidRPr="00C40F5E">
          <w:rPr>
            <w:rStyle w:val="Hyperlink"/>
            <w:noProof/>
          </w:rPr>
          <w:t>2.3</w:t>
        </w:r>
        <w:r>
          <w:rPr>
            <w:rFonts w:eastAsiaTheme="minorEastAsia" w:cstheme="minorBidi"/>
            <w:smallCaps w:val="0"/>
            <w:noProof/>
            <w:sz w:val="24"/>
          </w:rPr>
          <w:tab/>
        </w:r>
        <w:r w:rsidRPr="00C40F5E">
          <w:rPr>
            <w:rStyle w:val="Hyperlink"/>
            <w:noProof/>
          </w:rPr>
          <w:t>Subsegment Index and Level Assignment (ssix and leva)</w:t>
        </w:r>
        <w:r>
          <w:rPr>
            <w:noProof/>
            <w:webHidden/>
          </w:rPr>
          <w:tab/>
        </w:r>
        <w:r>
          <w:rPr>
            <w:noProof/>
            <w:webHidden/>
          </w:rPr>
          <w:fldChar w:fldCharType="begin"/>
        </w:r>
        <w:r>
          <w:rPr>
            <w:noProof/>
            <w:webHidden/>
          </w:rPr>
          <w:instrText xml:space="preserve"> PAGEREF _Toc77837367 \h </w:instrText>
        </w:r>
        <w:r>
          <w:rPr>
            <w:noProof/>
            <w:webHidden/>
          </w:rPr>
        </w:r>
        <w:r>
          <w:rPr>
            <w:noProof/>
            <w:webHidden/>
          </w:rPr>
          <w:fldChar w:fldCharType="separate"/>
        </w:r>
        <w:r>
          <w:rPr>
            <w:noProof/>
            <w:webHidden/>
          </w:rPr>
          <w:t>3</w:t>
        </w:r>
        <w:r>
          <w:rPr>
            <w:noProof/>
            <w:webHidden/>
          </w:rPr>
          <w:fldChar w:fldCharType="end"/>
        </w:r>
      </w:hyperlink>
    </w:p>
    <w:p w14:paraId="0EF8E945" w14:textId="0545873C" w:rsidR="00FA3486" w:rsidRDefault="00FA3486">
      <w:pPr>
        <w:pStyle w:val="TOC2"/>
        <w:tabs>
          <w:tab w:val="left" w:pos="960"/>
          <w:tab w:val="right" w:leader="dot" w:pos="9345"/>
        </w:tabs>
        <w:rPr>
          <w:rFonts w:eastAsiaTheme="minorEastAsia" w:cstheme="minorBidi"/>
          <w:smallCaps w:val="0"/>
          <w:noProof/>
          <w:sz w:val="24"/>
        </w:rPr>
      </w:pPr>
      <w:hyperlink w:anchor="_Toc77837408" w:history="1">
        <w:r w:rsidRPr="00C40F5E">
          <w:rPr>
            <w:rStyle w:val="Hyperlink"/>
            <w:noProof/>
          </w:rPr>
          <w:t>2.4</w:t>
        </w:r>
        <w:r>
          <w:rPr>
            <w:rFonts w:eastAsiaTheme="minorEastAsia" w:cstheme="minorBidi"/>
            <w:smallCaps w:val="0"/>
            <w:noProof/>
            <w:sz w:val="24"/>
          </w:rPr>
          <w:tab/>
        </w:r>
        <w:r w:rsidRPr="00C40F5E">
          <w:rPr>
            <w:rStyle w:val="Hyperlink"/>
            <w:noProof/>
          </w:rPr>
          <w:t>General editing</w:t>
        </w:r>
        <w:r>
          <w:rPr>
            <w:noProof/>
            <w:webHidden/>
          </w:rPr>
          <w:tab/>
        </w:r>
        <w:r>
          <w:rPr>
            <w:noProof/>
            <w:webHidden/>
          </w:rPr>
          <w:fldChar w:fldCharType="begin"/>
        </w:r>
        <w:r>
          <w:rPr>
            <w:noProof/>
            <w:webHidden/>
          </w:rPr>
          <w:instrText xml:space="preserve"> PAGEREF _Toc77837408 \h </w:instrText>
        </w:r>
        <w:r>
          <w:rPr>
            <w:noProof/>
            <w:webHidden/>
          </w:rPr>
        </w:r>
        <w:r>
          <w:rPr>
            <w:noProof/>
            <w:webHidden/>
          </w:rPr>
          <w:fldChar w:fldCharType="separate"/>
        </w:r>
        <w:r>
          <w:rPr>
            <w:noProof/>
            <w:webHidden/>
          </w:rPr>
          <w:t>4</w:t>
        </w:r>
        <w:r>
          <w:rPr>
            <w:noProof/>
            <w:webHidden/>
          </w:rPr>
          <w:fldChar w:fldCharType="end"/>
        </w:r>
      </w:hyperlink>
    </w:p>
    <w:p w14:paraId="7E19BCCD" w14:textId="44A9265D" w:rsidR="00FA3486" w:rsidRDefault="00FA3486">
      <w:pPr>
        <w:pStyle w:val="TOC3"/>
        <w:tabs>
          <w:tab w:val="left" w:pos="1200"/>
          <w:tab w:val="right" w:leader="dot" w:pos="9345"/>
        </w:tabs>
        <w:rPr>
          <w:rFonts w:eastAsiaTheme="minorEastAsia" w:cstheme="minorBidi"/>
          <w:i w:val="0"/>
          <w:iCs w:val="0"/>
          <w:noProof/>
          <w:sz w:val="24"/>
        </w:rPr>
      </w:pPr>
      <w:hyperlink w:anchor="_Toc77837409" w:history="1">
        <w:r w:rsidRPr="00C40F5E">
          <w:rPr>
            <w:rStyle w:val="Hyperlink"/>
            <w:noProof/>
          </w:rPr>
          <w:t>2.4.1</w:t>
        </w:r>
        <w:r>
          <w:rPr>
            <w:rFonts w:eastAsiaTheme="minorEastAsia" w:cstheme="minorBidi"/>
            <w:i w:val="0"/>
            <w:iCs w:val="0"/>
            <w:noProof/>
            <w:sz w:val="24"/>
          </w:rPr>
          <w:tab/>
        </w:r>
        <w:r w:rsidRPr="00C40F5E">
          <w:rPr>
            <w:rStyle w:val="Hyperlink"/>
            <w:noProof/>
          </w:rPr>
          <w:t>Presentation terms</w:t>
        </w:r>
        <w:r>
          <w:rPr>
            <w:noProof/>
            <w:webHidden/>
          </w:rPr>
          <w:tab/>
        </w:r>
        <w:r>
          <w:rPr>
            <w:noProof/>
            <w:webHidden/>
          </w:rPr>
          <w:fldChar w:fldCharType="begin"/>
        </w:r>
        <w:r>
          <w:rPr>
            <w:noProof/>
            <w:webHidden/>
          </w:rPr>
          <w:instrText xml:space="preserve"> PAGEREF _Toc77837409 \h </w:instrText>
        </w:r>
        <w:r>
          <w:rPr>
            <w:noProof/>
            <w:webHidden/>
          </w:rPr>
        </w:r>
        <w:r>
          <w:rPr>
            <w:noProof/>
            <w:webHidden/>
          </w:rPr>
          <w:fldChar w:fldCharType="separate"/>
        </w:r>
        <w:r>
          <w:rPr>
            <w:noProof/>
            <w:webHidden/>
          </w:rPr>
          <w:t>4</w:t>
        </w:r>
        <w:r>
          <w:rPr>
            <w:noProof/>
            <w:webHidden/>
          </w:rPr>
          <w:fldChar w:fldCharType="end"/>
        </w:r>
      </w:hyperlink>
    </w:p>
    <w:p w14:paraId="3C6D0247" w14:textId="4192A831" w:rsidR="00FA3486" w:rsidRDefault="00FA3486">
      <w:pPr>
        <w:pStyle w:val="TOC2"/>
        <w:tabs>
          <w:tab w:val="left" w:pos="960"/>
          <w:tab w:val="right" w:leader="dot" w:pos="9345"/>
        </w:tabs>
        <w:rPr>
          <w:rFonts w:eastAsiaTheme="minorEastAsia" w:cstheme="minorBidi"/>
          <w:smallCaps w:val="0"/>
          <w:noProof/>
          <w:sz w:val="24"/>
        </w:rPr>
      </w:pPr>
      <w:hyperlink w:anchor="_Toc77837410" w:history="1">
        <w:r w:rsidRPr="00C40F5E">
          <w:rPr>
            <w:rStyle w:val="Hyperlink"/>
            <w:noProof/>
          </w:rPr>
          <w:t>2.5</w:t>
        </w:r>
        <w:r>
          <w:rPr>
            <w:rFonts w:eastAsiaTheme="minorEastAsia" w:cstheme="minorBidi"/>
            <w:smallCaps w:val="0"/>
            <w:noProof/>
            <w:sz w:val="24"/>
          </w:rPr>
          <w:tab/>
        </w:r>
        <w:r w:rsidRPr="00C40F5E">
          <w:rPr>
            <w:rStyle w:val="Hyperlink"/>
            <w:noProof/>
          </w:rPr>
          <w:t>Brands</w:t>
        </w:r>
        <w:r>
          <w:rPr>
            <w:noProof/>
            <w:webHidden/>
          </w:rPr>
          <w:tab/>
        </w:r>
        <w:r>
          <w:rPr>
            <w:noProof/>
            <w:webHidden/>
          </w:rPr>
          <w:fldChar w:fldCharType="begin"/>
        </w:r>
        <w:r>
          <w:rPr>
            <w:noProof/>
            <w:webHidden/>
          </w:rPr>
          <w:instrText xml:space="preserve"> PAGEREF _Toc77837410 \h </w:instrText>
        </w:r>
        <w:r>
          <w:rPr>
            <w:noProof/>
            <w:webHidden/>
          </w:rPr>
        </w:r>
        <w:r>
          <w:rPr>
            <w:noProof/>
            <w:webHidden/>
          </w:rPr>
          <w:fldChar w:fldCharType="separate"/>
        </w:r>
        <w:r>
          <w:rPr>
            <w:noProof/>
            <w:webHidden/>
          </w:rPr>
          <w:t>7</w:t>
        </w:r>
        <w:r>
          <w:rPr>
            <w:noProof/>
            <w:webHidden/>
          </w:rPr>
          <w:fldChar w:fldCharType="end"/>
        </w:r>
      </w:hyperlink>
    </w:p>
    <w:p w14:paraId="3CFD36BC" w14:textId="2C7A4169" w:rsidR="00FA3486" w:rsidRDefault="00FA3486">
      <w:pPr>
        <w:pStyle w:val="TOC3"/>
        <w:tabs>
          <w:tab w:val="left" w:pos="1200"/>
          <w:tab w:val="right" w:leader="dot" w:pos="9345"/>
        </w:tabs>
        <w:rPr>
          <w:rFonts w:eastAsiaTheme="minorEastAsia" w:cstheme="minorBidi"/>
          <w:i w:val="0"/>
          <w:iCs w:val="0"/>
          <w:noProof/>
          <w:sz w:val="24"/>
        </w:rPr>
      </w:pPr>
      <w:hyperlink w:anchor="_Toc77837411" w:history="1">
        <w:r w:rsidRPr="00C40F5E">
          <w:rPr>
            <w:rStyle w:val="Hyperlink"/>
            <w:noProof/>
          </w:rPr>
          <w:t>2.5.1</w:t>
        </w:r>
        <w:r>
          <w:rPr>
            <w:rFonts w:eastAsiaTheme="minorEastAsia" w:cstheme="minorBidi"/>
            <w:i w:val="0"/>
            <w:iCs w:val="0"/>
            <w:noProof/>
            <w:sz w:val="24"/>
          </w:rPr>
          <w:tab/>
        </w:r>
        <w:r w:rsidRPr="00C40F5E">
          <w:rPr>
            <w:rStyle w:val="Hyperlink"/>
            <w:noProof/>
          </w:rPr>
          <w:t>Structural brands analysis</w:t>
        </w:r>
        <w:r>
          <w:rPr>
            <w:noProof/>
            <w:webHidden/>
          </w:rPr>
          <w:tab/>
        </w:r>
        <w:r>
          <w:rPr>
            <w:noProof/>
            <w:webHidden/>
          </w:rPr>
          <w:fldChar w:fldCharType="begin"/>
        </w:r>
        <w:r>
          <w:rPr>
            <w:noProof/>
            <w:webHidden/>
          </w:rPr>
          <w:instrText xml:space="preserve"> PAGEREF _Toc77837411 \h </w:instrText>
        </w:r>
        <w:r>
          <w:rPr>
            <w:noProof/>
            <w:webHidden/>
          </w:rPr>
        </w:r>
        <w:r>
          <w:rPr>
            <w:noProof/>
            <w:webHidden/>
          </w:rPr>
          <w:fldChar w:fldCharType="separate"/>
        </w:r>
        <w:r>
          <w:rPr>
            <w:noProof/>
            <w:webHidden/>
          </w:rPr>
          <w:t>7</w:t>
        </w:r>
        <w:r>
          <w:rPr>
            <w:noProof/>
            <w:webHidden/>
          </w:rPr>
          <w:fldChar w:fldCharType="end"/>
        </w:r>
      </w:hyperlink>
    </w:p>
    <w:p w14:paraId="59299513" w14:textId="522A44BD" w:rsidR="00FA3486" w:rsidRDefault="00FA3486">
      <w:pPr>
        <w:pStyle w:val="TOC3"/>
        <w:tabs>
          <w:tab w:val="left" w:pos="1200"/>
          <w:tab w:val="right" w:leader="dot" w:pos="9345"/>
        </w:tabs>
        <w:rPr>
          <w:rFonts w:eastAsiaTheme="minorEastAsia" w:cstheme="minorBidi"/>
          <w:i w:val="0"/>
          <w:iCs w:val="0"/>
          <w:noProof/>
          <w:sz w:val="24"/>
        </w:rPr>
      </w:pPr>
      <w:hyperlink w:anchor="_Toc77837412" w:history="1">
        <w:r w:rsidRPr="00C40F5E">
          <w:rPr>
            <w:rStyle w:val="Hyperlink"/>
            <w:noProof/>
          </w:rPr>
          <w:t>2.5.2</w:t>
        </w:r>
        <w:r>
          <w:rPr>
            <w:rFonts w:eastAsiaTheme="minorEastAsia" w:cstheme="minorBidi"/>
            <w:i w:val="0"/>
            <w:iCs w:val="0"/>
            <w:noProof/>
            <w:sz w:val="24"/>
          </w:rPr>
          <w:tab/>
        </w:r>
        <w:r w:rsidRPr="00C40F5E">
          <w:rPr>
            <w:rStyle w:val="Hyperlink"/>
            <w:noProof/>
          </w:rPr>
          <w:t>Issues</w:t>
        </w:r>
        <w:r>
          <w:rPr>
            <w:noProof/>
            <w:webHidden/>
          </w:rPr>
          <w:tab/>
        </w:r>
        <w:r>
          <w:rPr>
            <w:noProof/>
            <w:webHidden/>
          </w:rPr>
          <w:fldChar w:fldCharType="begin"/>
        </w:r>
        <w:r>
          <w:rPr>
            <w:noProof/>
            <w:webHidden/>
          </w:rPr>
          <w:instrText xml:space="preserve"> PAGEREF _Toc77837412 \h </w:instrText>
        </w:r>
        <w:r>
          <w:rPr>
            <w:noProof/>
            <w:webHidden/>
          </w:rPr>
        </w:r>
        <w:r>
          <w:rPr>
            <w:noProof/>
            <w:webHidden/>
          </w:rPr>
          <w:fldChar w:fldCharType="separate"/>
        </w:r>
        <w:r>
          <w:rPr>
            <w:noProof/>
            <w:webHidden/>
          </w:rPr>
          <w:t>8</w:t>
        </w:r>
        <w:r>
          <w:rPr>
            <w:noProof/>
            <w:webHidden/>
          </w:rPr>
          <w:fldChar w:fldCharType="end"/>
        </w:r>
      </w:hyperlink>
    </w:p>
    <w:p w14:paraId="2B48DE62" w14:textId="071A232B" w:rsidR="00FA3486" w:rsidRDefault="00FA3486">
      <w:pPr>
        <w:pStyle w:val="TOC3"/>
        <w:tabs>
          <w:tab w:val="left" w:pos="1200"/>
          <w:tab w:val="right" w:leader="dot" w:pos="9345"/>
        </w:tabs>
        <w:rPr>
          <w:rFonts w:eastAsiaTheme="minorEastAsia" w:cstheme="minorBidi"/>
          <w:i w:val="0"/>
          <w:iCs w:val="0"/>
          <w:noProof/>
          <w:sz w:val="24"/>
        </w:rPr>
      </w:pPr>
      <w:hyperlink w:anchor="_Toc77837413" w:history="1">
        <w:r w:rsidRPr="00C40F5E">
          <w:rPr>
            <w:rStyle w:val="Hyperlink"/>
            <w:noProof/>
          </w:rPr>
          <w:t>2.5.3</w:t>
        </w:r>
        <w:r>
          <w:rPr>
            <w:rFonts w:eastAsiaTheme="minorEastAsia" w:cstheme="minorBidi"/>
            <w:i w:val="0"/>
            <w:iCs w:val="0"/>
            <w:noProof/>
            <w:sz w:val="24"/>
          </w:rPr>
          <w:tab/>
        </w:r>
        <w:r w:rsidRPr="00C40F5E">
          <w:rPr>
            <w:rStyle w:val="Hyperlink"/>
            <w:noProof/>
          </w:rPr>
          <w:t>Recommendations</w:t>
        </w:r>
        <w:r>
          <w:rPr>
            <w:noProof/>
            <w:webHidden/>
          </w:rPr>
          <w:tab/>
        </w:r>
        <w:r>
          <w:rPr>
            <w:noProof/>
            <w:webHidden/>
          </w:rPr>
          <w:fldChar w:fldCharType="begin"/>
        </w:r>
        <w:r>
          <w:rPr>
            <w:noProof/>
            <w:webHidden/>
          </w:rPr>
          <w:instrText xml:space="preserve"> PAGEREF _Toc77837413 \h </w:instrText>
        </w:r>
        <w:r>
          <w:rPr>
            <w:noProof/>
            <w:webHidden/>
          </w:rPr>
        </w:r>
        <w:r>
          <w:rPr>
            <w:noProof/>
            <w:webHidden/>
          </w:rPr>
          <w:fldChar w:fldCharType="separate"/>
        </w:r>
        <w:r>
          <w:rPr>
            <w:noProof/>
            <w:webHidden/>
          </w:rPr>
          <w:t>10</w:t>
        </w:r>
        <w:r>
          <w:rPr>
            <w:noProof/>
            <w:webHidden/>
          </w:rPr>
          <w:fldChar w:fldCharType="end"/>
        </w:r>
      </w:hyperlink>
    </w:p>
    <w:p w14:paraId="25881F55" w14:textId="63166C13" w:rsidR="00FA3486" w:rsidRDefault="00FA3486">
      <w:pPr>
        <w:pStyle w:val="TOC2"/>
        <w:tabs>
          <w:tab w:val="left" w:pos="960"/>
          <w:tab w:val="right" w:leader="dot" w:pos="9345"/>
        </w:tabs>
        <w:rPr>
          <w:rFonts w:eastAsiaTheme="minorEastAsia" w:cstheme="minorBidi"/>
          <w:smallCaps w:val="0"/>
          <w:noProof/>
          <w:sz w:val="24"/>
        </w:rPr>
      </w:pPr>
      <w:hyperlink w:anchor="_Toc77837414" w:history="1">
        <w:r w:rsidRPr="00C40F5E">
          <w:rPr>
            <w:rStyle w:val="Hyperlink"/>
            <w:noProof/>
            <w:lang w:val="en-GB"/>
          </w:rPr>
          <w:t>2.6</w:t>
        </w:r>
        <w:r>
          <w:rPr>
            <w:rFonts w:eastAsiaTheme="minorEastAsia" w:cstheme="minorBidi"/>
            <w:smallCaps w:val="0"/>
            <w:noProof/>
            <w:sz w:val="24"/>
          </w:rPr>
          <w:tab/>
        </w:r>
        <w:r w:rsidRPr="00C40F5E">
          <w:rPr>
            <w:rStyle w:val="Hyperlink"/>
            <w:noProof/>
            <w:lang w:val="en-GB"/>
          </w:rPr>
          <w:t>Dependent random access point (DRAP) sample group</w:t>
        </w:r>
        <w:r>
          <w:rPr>
            <w:noProof/>
            <w:webHidden/>
          </w:rPr>
          <w:tab/>
        </w:r>
        <w:r>
          <w:rPr>
            <w:noProof/>
            <w:webHidden/>
          </w:rPr>
          <w:fldChar w:fldCharType="begin"/>
        </w:r>
        <w:r>
          <w:rPr>
            <w:noProof/>
            <w:webHidden/>
          </w:rPr>
          <w:instrText xml:space="preserve"> PAGEREF _Toc77837414 \h </w:instrText>
        </w:r>
        <w:r>
          <w:rPr>
            <w:noProof/>
            <w:webHidden/>
          </w:rPr>
        </w:r>
        <w:r>
          <w:rPr>
            <w:noProof/>
            <w:webHidden/>
          </w:rPr>
          <w:fldChar w:fldCharType="separate"/>
        </w:r>
        <w:r>
          <w:rPr>
            <w:noProof/>
            <w:webHidden/>
          </w:rPr>
          <w:t>10</w:t>
        </w:r>
        <w:r>
          <w:rPr>
            <w:noProof/>
            <w:webHidden/>
          </w:rPr>
          <w:fldChar w:fldCharType="end"/>
        </w:r>
      </w:hyperlink>
    </w:p>
    <w:p w14:paraId="3B8CD3E1" w14:textId="7226CF86" w:rsidR="00D14B1E" w:rsidRDefault="000555B1" w:rsidP="00D14B1E">
      <w:r>
        <w:rPr>
          <w:rFonts w:asciiTheme="minorHAnsi" w:hAnsiTheme="minorHAnsi" w:cstheme="minorHAnsi"/>
          <w:b/>
          <w:bCs/>
          <w:caps/>
          <w:sz w:val="20"/>
        </w:rPr>
        <w:fldChar w:fldCharType="end"/>
      </w:r>
    </w:p>
    <w:p w14:paraId="5977AD9B" w14:textId="77777777" w:rsidR="00D14B1E" w:rsidRDefault="00D14B1E">
      <w:pPr>
        <w:spacing w:after="0"/>
        <w:jc w:val="left"/>
      </w:pPr>
      <w:r>
        <w:br w:type="page"/>
      </w:r>
    </w:p>
    <w:p w14:paraId="0AFB9BBB" w14:textId="7EC38A1E" w:rsidR="004E11B3" w:rsidRDefault="004E11B3" w:rsidP="004E11B3">
      <w:pPr>
        <w:pStyle w:val="Heading1"/>
      </w:pPr>
      <w:bookmarkStart w:id="0" w:name="_Toc536523593"/>
      <w:bookmarkStart w:id="1" w:name="_Toc77837360"/>
      <w:r>
        <w:lastRenderedPageBreak/>
        <w:t>Introduction</w:t>
      </w:r>
      <w:bookmarkEnd w:id="0"/>
      <w:bookmarkEnd w:id="1"/>
    </w:p>
    <w:p w14:paraId="062B94CD" w14:textId="4C492496" w:rsidR="00595685" w:rsidRPr="00100A23" w:rsidRDefault="002A1B75" w:rsidP="00B5637D">
      <w:pPr>
        <w:spacing w:after="0"/>
        <w:jc w:val="left"/>
        <w:rPr>
          <w:lang w:eastAsia="ko-KR"/>
        </w:rPr>
      </w:pPr>
      <w:r>
        <w:t xml:space="preserve">Comments on specific defects, and proposals for how to address them, can also be made in between meetings in </w:t>
      </w:r>
      <w:proofErr w:type="spellStart"/>
      <w:r>
        <w:t>Github</w:t>
      </w:r>
      <w:proofErr w:type="spellEnd"/>
      <w:r>
        <w:t xml:space="preserve">, see </w:t>
      </w:r>
      <w:r>
        <w:rPr>
          <w:rFonts w:ascii="Helvetica" w:hAnsi="Helvetica"/>
          <w:color w:val="000000"/>
          <w:sz w:val="18"/>
          <w:szCs w:val="18"/>
        </w:rPr>
        <w:t>&lt;</w:t>
      </w:r>
      <w:hyperlink r:id="rId10" w:history="1">
        <w:r>
          <w:rPr>
            <w:rStyle w:val="Hyperlink"/>
            <w:rFonts w:ascii="Helvetica" w:hAnsi="Helvetica"/>
            <w:sz w:val="18"/>
            <w:szCs w:val="18"/>
          </w:rPr>
          <w:t>https://github.com/MPEGGroup/FileFormat</w:t>
        </w:r>
      </w:hyperlink>
      <w:r>
        <w:rPr>
          <w:rFonts w:ascii="Helvetica" w:hAnsi="Helvetica"/>
          <w:color w:val="000000"/>
          <w:sz w:val="18"/>
          <w:szCs w:val="18"/>
        </w:rPr>
        <w:t>&gt;</w:t>
      </w:r>
      <w:r w:rsidR="00A63469">
        <w:t xml:space="preserve"> under the issue label ISOBMFF.</w:t>
      </w:r>
    </w:p>
    <w:p w14:paraId="68E387B9" w14:textId="07413CDB" w:rsidR="00BB6AD8" w:rsidRDefault="00BB6AD8" w:rsidP="00BB6AD8">
      <w:pPr>
        <w:pStyle w:val="Heading1"/>
      </w:pP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Start w:id="204" w:name="_Toc536523599"/>
      <w:bookmarkStart w:id="205" w:name="_Toc7783736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t>Defects under consideration</w:t>
      </w:r>
      <w:bookmarkEnd w:id="204"/>
      <w:bookmarkEnd w:id="205"/>
    </w:p>
    <w:p w14:paraId="593AF33E" w14:textId="3326101D" w:rsidR="003A66FF" w:rsidRDefault="0046695D" w:rsidP="005A4EE8">
      <w:pPr>
        <w:pStyle w:val="Heading2"/>
      </w:pPr>
      <w:bookmarkStart w:id="206" w:name="_Toc6578410"/>
      <w:bookmarkStart w:id="207" w:name="_Toc6911947"/>
      <w:bookmarkStart w:id="208" w:name="_Toc6578411"/>
      <w:bookmarkStart w:id="209" w:name="_Toc6911948"/>
      <w:bookmarkStart w:id="210" w:name="_Toc6578412"/>
      <w:bookmarkStart w:id="211" w:name="_Toc6911949"/>
      <w:bookmarkStart w:id="212" w:name="_Toc6578413"/>
      <w:bookmarkStart w:id="213" w:name="_Toc6911950"/>
      <w:bookmarkStart w:id="214" w:name="_Toc6578414"/>
      <w:bookmarkStart w:id="215" w:name="_Toc6911951"/>
      <w:bookmarkStart w:id="216" w:name="_Toc6578415"/>
      <w:bookmarkStart w:id="217" w:name="_Toc6911952"/>
      <w:bookmarkStart w:id="218" w:name="_Toc6578416"/>
      <w:bookmarkStart w:id="219" w:name="_Toc6911953"/>
      <w:bookmarkStart w:id="220" w:name="_Toc6578417"/>
      <w:bookmarkStart w:id="221" w:name="_Toc6911954"/>
      <w:bookmarkStart w:id="222" w:name="_Toc6578418"/>
      <w:bookmarkStart w:id="223" w:name="_Toc6911955"/>
      <w:bookmarkStart w:id="224" w:name="_Toc6578419"/>
      <w:bookmarkStart w:id="225" w:name="_Toc6911956"/>
      <w:bookmarkStart w:id="226" w:name="_Toc6578420"/>
      <w:bookmarkStart w:id="227" w:name="_Toc6911957"/>
      <w:bookmarkStart w:id="228" w:name="_Toc6578421"/>
      <w:bookmarkStart w:id="229" w:name="_Toc6911958"/>
      <w:bookmarkStart w:id="230" w:name="_Toc6578422"/>
      <w:bookmarkStart w:id="231" w:name="_Toc6911959"/>
      <w:bookmarkStart w:id="232" w:name="_Toc6578423"/>
      <w:bookmarkStart w:id="233" w:name="_Toc6911960"/>
      <w:bookmarkStart w:id="234" w:name="_Toc6578424"/>
      <w:bookmarkStart w:id="235" w:name="_Toc6911961"/>
      <w:bookmarkStart w:id="236" w:name="_Toc6578425"/>
      <w:bookmarkStart w:id="237" w:name="_Toc6911962"/>
      <w:bookmarkStart w:id="238" w:name="_Toc6578426"/>
      <w:bookmarkStart w:id="239" w:name="_Toc6911963"/>
      <w:bookmarkStart w:id="240" w:name="_Toc6578427"/>
      <w:bookmarkStart w:id="241" w:name="_Toc6911964"/>
      <w:bookmarkStart w:id="242" w:name="_Toc6578428"/>
      <w:bookmarkStart w:id="243" w:name="_Toc6911965"/>
      <w:bookmarkStart w:id="244" w:name="_Toc39150827"/>
      <w:bookmarkStart w:id="245" w:name="_Toc39150828"/>
      <w:bookmarkStart w:id="246" w:name="_Toc536523602"/>
      <w:bookmarkStart w:id="247" w:name="_Toc77837362"/>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t>What is mandatory in a file?</w:t>
      </w:r>
      <w:bookmarkEnd w:id="246"/>
      <w:bookmarkEnd w:id="247"/>
    </w:p>
    <w:p w14:paraId="30BDDC03" w14:textId="2D0D754C" w:rsidR="005E1669" w:rsidRPr="00B5637D" w:rsidRDefault="001F3BCE" w:rsidP="007858B7">
      <w:pPr>
        <w:rPr>
          <w:i/>
          <w:iCs/>
        </w:rPr>
      </w:pPr>
      <w:hyperlink r:id="rId11" w:history="1">
        <w:r w:rsidR="005E1669" w:rsidRPr="00B5637D">
          <w:rPr>
            <w:rStyle w:val="Hyperlink"/>
            <w:i/>
            <w:iCs/>
          </w:rPr>
          <w:t>https://github.com/MPEGGroup/FileFormat/issues/2</w:t>
        </w:r>
      </w:hyperlink>
    </w:p>
    <w:p w14:paraId="459285AA" w14:textId="7EAE2A04" w:rsidR="003A66FF" w:rsidRPr="002116D4" w:rsidRDefault="0046695D" w:rsidP="007858B7">
      <w:r>
        <w:t xml:space="preserve">The ISO brands in the annex talk about reader requirements (what must be supported) and the </w:t>
      </w:r>
      <w:proofErr w:type="spellStart"/>
      <w:r>
        <w:t>MovieBox</w:t>
      </w:r>
      <w:proofErr w:type="spellEnd"/>
      <w:r>
        <w:t xml:space="preserve"> is marked as mandatory in the informative overview table, and described as mandatory in its section. Is there any doubt that a file that claims conformance to these brands must have a </w:t>
      </w:r>
      <w:proofErr w:type="spellStart"/>
      <w:r>
        <w:t>MovieBox</w:t>
      </w:r>
      <w:proofErr w:type="spellEnd"/>
      <w:r>
        <w:t>, or should it be explicitly stated? The question comes up for e.g. HEIF files; do they conform to these brands or not?</w:t>
      </w:r>
    </w:p>
    <w:p w14:paraId="76B83F30" w14:textId="638DE182" w:rsidR="006F7105" w:rsidDel="002575E9" w:rsidRDefault="00E43878" w:rsidP="00170647">
      <w:pPr>
        <w:pStyle w:val="Heading2"/>
        <w:rPr>
          <w:del w:id="248" w:author="David Singer" w:date="2021-05-04T13:52:00Z"/>
        </w:rPr>
      </w:pPr>
      <w:bookmarkStart w:id="249" w:name="_Toc6578431"/>
      <w:bookmarkStart w:id="250" w:name="_Toc6911968"/>
      <w:bookmarkStart w:id="251" w:name="_Toc6578432"/>
      <w:bookmarkStart w:id="252" w:name="_Toc6911969"/>
      <w:bookmarkStart w:id="253" w:name="_Toc6578433"/>
      <w:bookmarkStart w:id="254" w:name="_Toc6911970"/>
      <w:bookmarkStart w:id="255" w:name="_Toc6578434"/>
      <w:bookmarkStart w:id="256" w:name="_Toc6911971"/>
      <w:bookmarkStart w:id="257" w:name="_Toc6578435"/>
      <w:bookmarkStart w:id="258" w:name="_Toc6911972"/>
      <w:bookmarkStart w:id="259" w:name="_Toc6578436"/>
      <w:bookmarkStart w:id="260" w:name="_Toc6911973"/>
      <w:bookmarkStart w:id="261" w:name="_Toc6578437"/>
      <w:bookmarkStart w:id="262" w:name="_Toc6911974"/>
      <w:bookmarkStart w:id="263" w:name="_Toc536523605"/>
      <w:bookmarkStart w:id="264" w:name="_Toc536523800"/>
      <w:bookmarkStart w:id="265" w:name="_Toc536523606"/>
      <w:bookmarkStart w:id="266" w:name="_Toc536523801"/>
      <w:bookmarkStart w:id="267" w:name="_Toc536523607"/>
      <w:bookmarkStart w:id="268" w:name="_Toc536523802"/>
      <w:bookmarkStart w:id="269" w:name="_Toc536523608"/>
      <w:bookmarkStart w:id="270" w:name="_Toc536523803"/>
      <w:bookmarkStart w:id="271" w:name="_Toc536523609"/>
      <w:bookmarkStart w:id="272" w:name="_Toc536523804"/>
      <w:bookmarkStart w:id="273" w:name="_Toc536523610"/>
      <w:bookmarkStart w:id="274" w:name="_Toc536523805"/>
      <w:bookmarkStart w:id="275" w:name="_Toc536523611"/>
      <w:bookmarkStart w:id="276" w:name="_Toc536523806"/>
      <w:bookmarkStart w:id="277" w:name="_Toc536523612"/>
      <w:bookmarkStart w:id="278" w:name="_Toc536523807"/>
      <w:bookmarkStart w:id="279" w:name="_Toc536523613"/>
      <w:bookmarkStart w:id="280" w:name="_Toc536523808"/>
      <w:bookmarkStart w:id="281" w:name="_Toc536523614"/>
      <w:bookmarkStart w:id="282" w:name="_Toc536523809"/>
      <w:bookmarkStart w:id="283" w:name="_Toc536523615"/>
      <w:bookmarkStart w:id="284" w:name="_Toc536523810"/>
      <w:bookmarkStart w:id="285" w:name="_Toc536523616"/>
      <w:bookmarkStart w:id="286" w:name="_Toc536523811"/>
      <w:bookmarkStart w:id="287" w:name="_Toc536523617"/>
      <w:bookmarkStart w:id="288" w:name="_Toc536523812"/>
      <w:bookmarkStart w:id="289" w:name="_Toc536523618"/>
      <w:bookmarkStart w:id="290" w:name="_Toc536523813"/>
      <w:bookmarkStart w:id="291" w:name="_Toc536523619"/>
      <w:bookmarkStart w:id="292" w:name="_Toc536523814"/>
      <w:bookmarkStart w:id="293" w:name="_Toc536523620"/>
      <w:bookmarkStart w:id="294" w:name="_Toc536523815"/>
      <w:bookmarkStart w:id="295" w:name="_Toc536523621"/>
      <w:bookmarkStart w:id="296" w:name="_Toc536523816"/>
      <w:bookmarkStart w:id="297" w:name="_Toc536523622"/>
      <w:bookmarkStart w:id="298" w:name="_Toc536523817"/>
      <w:bookmarkStart w:id="299" w:name="_Toc536523623"/>
      <w:bookmarkStart w:id="300" w:name="_Toc536523818"/>
      <w:bookmarkStart w:id="301" w:name="_Toc536523624"/>
      <w:bookmarkStart w:id="302" w:name="_Toc536523819"/>
      <w:bookmarkStart w:id="303" w:name="_Toc536523640"/>
      <w:bookmarkStart w:id="304" w:name="_Toc536523835"/>
      <w:bookmarkStart w:id="305" w:name="_Toc536523641"/>
      <w:bookmarkStart w:id="306" w:name="_Toc536523836"/>
      <w:bookmarkStart w:id="307" w:name="_Toc536523642"/>
      <w:bookmarkStart w:id="308" w:name="_Toc536523837"/>
      <w:bookmarkStart w:id="309" w:name="_Toc536523643"/>
      <w:bookmarkStart w:id="310" w:name="_Toc536523838"/>
      <w:bookmarkStart w:id="311" w:name="_Toc536523644"/>
      <w:bookmarkStart w:id="312" w:name="_Toc536523839"/>
      <w:bookmarkStart w:id="313" w:name="_Toc536523645"/>
      <w:bookmarkStart w:id="314" w:name="_Toc536523840"/>
      <w:bookmarkStart w:id="315" w:name="_Toc536523667"/>
      <w:bookmarkStart w:id="316" w:name="_Toc536523862"/>
      <w:bookmarkStart w:id="317" w:name="_Toc536523668"/>
      <w:bookmarkStart w:id="318" w:name="_Toc536523863"/>
      <w:bookmarkStart w:id="319" w:name="_Toc536523669"/>
      <w:bookmarkStart w:id="320" w:name="_Toc536523864"/>
      <w:bookmarkStart w:id="321" w:name="_Toc536523670"/>
      <w:bookmarkStart w:id="322" w:name="_Toc536523865"/>
      <w:bookmarkStart w:id="323" w:name="_Toc536523671"/>
      <w:bookmarkStart w:id="324" w:name="_Toc536523866"/>
      <w:bookmarkStart w:id="325" w:name="_Toc536523672"/>
      <w:bookmarkStart w:id="326" w:name="_Toc536523867"/>
      <w:bookmarkStart w:id="327" w:name="_Toc536523673"/>
      <w:bookmarkStart w:id="328" w:name="_Toc536523868"/>
      <w:bookmarkStart w:id="329" w:name="_Toc536523674"/>
      <w:bookmarkStart w:id="330" w:name="_Toc536523869"/>
      <w:bookmarkStart w:id="331" w:name="_Toc536523675"/>
      <w:bookmarkStart w:id="332" w:name="_Toc536523870"/>
      <w:bookmarkStart w:id="333" w:name="_Toc536523676"/>
      <w:bookmarkStart w:id="334" w:name="_Toc536523871"/>
      <w:bookmarkStart w:id="335" w:name="_Toc536523677"/>
      <w:bookmarkStart w:id="336" w:name="_Toc536523872"/>
      <w:bookmarkStart w:id="337" w:name="_Toc536523678"/>
      <w:bookmarkStart w:id="338" w:name="_Toc536523873"/>
      <w:bookmarkStart w:id="339" w:name="_Toc536523679"/>
      <w:bookmarkStart w:id="340" w:name="_Toc536523874"/>
      <w:bookmarkStart w:id="341" w:name="_Toc536523680"/>
      <w:bookmarkStart w:id="342" w:name="_Toc536523875"/>
      <w:bookmarkStart w:id="343" w:name="_Toc536523681"/>
      <w:bookmarkStart w:id="344" w:name="_Toc536523876"/>
      <w:bookmarkStart w:id="345" w:name="_Toc536523682"/>
      <w:bookmarkStart w:id="346" w:name="_Toc536523877"/>
      <w:bookmarkStart w:id="347" w:name="_Toc536523683"/>
      <w:bookmarkStart w:id="348" w:name="_Toc536523878"/>
      <w:bookmarkStart w:id="349" w:name="_Toc536523684"/>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del w:id="350" w:author="David Singer" w:date="2021-05-04T13:52:00Z">
        <w:r w:rsidDel="002575E9">
          <w:delText xml:space="preserve">Sample durations and </w:delText>
        </w:r>
        <w:r w:rsidR="006F7105" w:rsidDel="002575E9">
          <w:delText>Track fragment decode time (tfdt)</w:delText>
        </w:r>
        <w:bookmarkStart w:id="351" w:name="_Toc77156179"/>
        <w:bookmarkStart w:id="352" w:name="_Toc77758974"/>
        <w:bookmarkStart w:id="353" w:name="_Toc77759008"/>
        <w:bookmarkStart w:id="354" w:name="_Toc77837363"/>
        <w:bookmarkEnd w:id="349"/>
        <w:bookmarkEnd w:id="351"/>
        <w:bookmarkEnd w:id="352"/>
        <w:bookmarkEnd w:id="353"/>
        <w:bookmarkEnd w:id="354"/>
      </w:del>
    </w:p>
    <w:p w14:paraId="33D10BAB" w14:textId="48009BE8" w:rsidR="005E1669" w:rsidDel="002575E9" w:rsidRDefault="00F1703D" w:rsidP="00B5637D">
      <w:pPr>
        <w:rPr>
          <w:del w:id="355" w:author="David Singer" w:date="2021-05-04T13:52:00Z"/>
          <w:i/>
          <w:iCs/>
        </w:rPr>
      </w:pPr>
      <w:del w:id="356" w:author="David Singer" w:date="2021-05-04T13:52:00Z">
        <w:r w:rsidDel="002575E9">
          <w:fldChar w:fldCharType="begin"/>
        </w:r>
        <w:r w:rsidDel="002575E9">
          <w:delInstrText xml:space="preserve"> HYPERLINK "https://github.com/MPEGGroup/FileFormat/issues/3" </w:delInstrText>
        </w:r>
        <w:r w:rsidDel="002575E9">
          <w:fldChar w:fldCharType="separate"/>
        </w:r>
        <w:r w:rsidR="00754371" w:rsidRPr="00861D7C" w:rsidDel="002575E9">
          <w:rPr>
            <w:rStyle w:val="Hyperlink"/>
            <w:i/>
            <w:iCs/>
          </w:rPr>
          <w:delText>https://github.com/MPEGGroup/FileFormat/issues/3</w:delText>
        </w:r>
        <w:r w:rsidDel="002575E9">
          <w:rPr>
            <w:rStyle w:val="Hyperlink"/>
            <w:i/>
            <w:iCs/>
          </w:rPr>
          <w:fldChar w:fldCharType="end"/>
        </w:r>
        <w:bookmarkStart w:id="357" w:name="_Toc77156180"/>
        <w:bookmarkStart w:id="358" w:name="_Toc77758975"/>
        <w:bookmarkStart w:id="359" w:name="_Toc77759009"/>
        <w:bookmarkStart w:id="360" w:name="_Toc77837364"/>
        <w:bookmarkEnd w:id="357"/>
        <w:bookmarkEnd w:id="358"/>
        <w:bookmarkEnd w:id="359"/>
        <w:bookmarkEnd w:id="360"/>
      </w:del>
    </w:p>
    <w:p w14:paraId="5AF0A5FB" w14:textId="2BEE791E" w:rsidR="00754371" w:rsidRPr="00754371" w:rsidDel="002575E9" w:rsidRDefault="00754371" w:rsidP="00B5637D">
      <w:pPr>
        <w:rPr>
          <w:del w:id="361" w:author="David Singer" w:date="2021-05-04T13:52:00Z"/>
        </w:rPr>
      </w:pPr>
      <w:del w:id="362" w:author="David Singer" w:date="2021-05-04T13:52:00Z">
        <w:r w:rsidDel="002575E9">
          <w:delText>See attachment "timing" for discussion and change-marked track of the proposed corrections.</w:delText>
        </w:r>
        <w:bookmarkStart w:id="363" w:name="_Toc77156181"/>
        <w:bookmarkStart w:id="364" w:name="_Toc77758976"/>
        <w:bookmarkStart w:id="365" w:name="_Toc77759010"/>
        <w:bookmarkStart w:id="366" w:name="_Toc77837365"/>
        <w:bookmarkEnd w:id="363"/>
        <w:bookmarkEnd w:id="364"/>
        <w:bookmarkEnd w:id="365"/>
        <w:bookmarkEnd w:id="366"/>
      </w:del>
    </w:p>
    <w:p w14:paraId="7B2CEBCE" w14:textId="2DD53858" w:rsidR="006F7105" w:rsidRDefault="006F7105" w:rsidP="00170647">
      <w:pPr>
        <w:pStyle w:val="Heading2"/>
      </w:pPr>
      <w:bookmarkStart w:id="367" w:name="_Toc536523685"/>
      <w:bookmarkStart w:id="368" w:name="_Toc77837366"/>
      <w:r>
        <w:t>Segment index (</w:t>
      </w:r>
      <w:proofErr w:type="spellStart"/>
      <w:r>
        <w:t>sidx</w:t>
      </w:r>
      <w:proofErr w:type="spellEnd"/>
      <w:r>
        <w:t>)</w:t>
      </w:r>
      <w:bookmarkEnd w:id="367"/>
      <w:bookmarkEnd w:id="368"/>
    </w:p>
    <w:p w14:paraId="0C88C61E" w14:textId="1D416F88" w:rsidR="005E1669" w:rsidRPr="00B5637D" w:rsidRDefault="005E1669" w:rsidP="00B5637D">
      <w:pPr>
        <w:rPr>
          <w:i/>
          <w:iCs/>
        </w:rPr>
      </w:pPr>
      <w:r w:rsidRPr="00B5637D">
        <w:rPr>
          <w:i/>
          <w:iCs/>
        </w:rPr>
        <w:t>https://github.com/MPEGGroup/FileFormat/issues/4</w:t>
      </w:r>
    </w:p>
    <w:p w14:paraId="116E13A0" w14:textId="77777777" w:rsidR="006F7105" w:rsidRDefault="006F7105" w:rsidP="006F7105">
      <w:pPr>
        <w:rPr>
          <w:rFonts w:ascii="Courier" w:hAnsi="Courier"/>
        </w:rPr>
      </w:pPr>
      <w:r w:rsidRPr="00886D4A">
        <w:rPr>
          <w:lang w:val="en-GB"/>
        </w:rPr>
        <w:t xml:space="preserve">In the file containing the </w:t>
      </w:r>
      <w:proofErr w:type="spellStart"/>
      <w:r w:rsidRPr="00DA1349">
        <w:rPr>
          <w:rFonts w:ascii="Courier" w:hAnsi="Courier"/>
          <w:lang w:val="en-GB"/>
        </w:rPr>
        <w:t>SegmentIndexBox</w:t>
      </w:r>
      <w:proofErr w:type="spellEnd"/>
      <w:r w:rsidRPr="00886D4A">
        <w:rPr>
          <w:lang w:val="en-GB"/>
        </w:rPr>
        <w:t xml:space="preserve">, the 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p>
    <w:p w14:paraId="46F38D2F" w14:textId="77777777" w:rsidR="006F7105" w:rsidRDefault="006F7105" w:rsidP="006F7105">
      <w:pPr>
        <w:pBdr>
          <w:bottom w:val="double" w:sz="6" w:space="1" w:color="auto"/>
        </w:pBdr>
      </w:pPr>
      <w:proofErr w:type="spellStart"/>
      <w:r>
        <w:rPr>
          <w:rFonts w:ascii="Courier" w:hAnsi="Courier"/>
        </w:rPr>
        <w:t>subsegment_duration</w:t>
      </w:r>
      <w:proofErr w:type="spellEnd"/>
      <w:r>
        <w:t xml:space="preserve">: when the reference is to </w:t>
      </w:r>
      <w:proofErr w:type="spellStart"/>
      <w:r>
        <w:rPr>
          <w:rFonts w:ascii="Courier" w:hAnsi="Courier"/>
        </w:rPr>
        <w:t>SegmentIndexBox</w:t>
      </w:r>
      <w:proofErr w:type="spellEnd"/>
      <w:r>
        <w:t xml:space="preserve">, this field carries the sum of the </w:t>
      </w:r>
      <w:proofErr w:type="spellStart"/>
      <w:r>
        <w:rPr>
          <w:rFonts w:ascii="Courier" w:hAnsi="Courier"/>
        </w:rPr>
        <w:t>subsegment_duration</w:t>
      </w:r>
      <w:proofErr w:type="spellEnd"/>
      <w:r>
        <w:t xml:space="preserve"> fields in that box; when the reference is to a subsegment, this field carries the difference between the earliest presentation time of any access unit of the reference stream in the next subsegment (or the first subsegment of the next segment, if this is the last subsegment of the segment, or the end presentation time of the reference stream if this is the last subsegment of the stream) and the earliest presentation time of any access unit of the reference stream in the referenced subsegment</w:t>
      </w:r>
    </w:p>
    <w:p w14:paraId="1B74F89D" w14:textId="77777777" w:rsidR="006F7105" w:rsidRPr="00D602EC" w:rsidRDefault="006F7105" w:rsidP="006F7105">
      <w:pPr>
        <w:pBdr>
          <w:bottom w:val="double" w:sz="6" w:space="1" w:color="auto"/>
        </w:pBdr>
        <w:rPr>
          <w:b/>
        </w:rPr>
      </w:pPr>
      <w:r w:rsidRPr="00D602EC">
        <w:rPr>
          <w:b/>
        </w:rPr>
        <w:t>Comment (informative)</w:t>
      </w:r>
    </w:p>
    <w:p w14:paraId="71726E88" w14:textId="77777777" w:rsidR="006F7105" w:rsidRDefault="006F7105" w:rsidP="006F7105">
      <w:pPr>
        <w:pBdr>
          <w:bottom w:val="double" w:sz="6" w:space="1" w:color="auto"/>
        </w:pBdr>
      </w:pPr>
      <w:r w:rsidRPr="00886D4A">
        <w:rPr>
          <w:lang w:val="en-GB"/>
        </w:rPr>
        <w:t xml:space="preserve">anchor point for a </w:t>
      </w:r>
      <w:proofErr w:type="spellStart"/>
      <w:r w:rsidRPr="00DA1349">
        <w:rPr>
          <w:rFonts w:ascii="Courier" w:hAnsi="Courier"/>
          <w:lang w:val="en-GB"/>
        </w:rPr>
        <w:t>SegmentIndexBox</w:t>
      </w:r>
      <w:proofErr w:type="spellEnd"/>
      <w:r w:rsidRPr="00886D4A">
        <w:rPr>
          <w:lang w:val="en-GB"/>
        </w:rPr>
        <w:t xml:space="preserve"> is the first byte after that box</w:t>
      </w:r>
      <w:r>
        <w:t xml:space="preserve">, does this imply that </w:t>
      </w:r>
      <w:proofErr w:type="spellStart"/>
      <w:r>
        <w:t>sidx</w:t>
      </w:r>
      <w:proofErr w:type="spellEnd"/>
      <w:r>
        <w:t xml:space="preserve"> comes before the media it indexes? In this case, </w:t>
      </w:r>
      <w:proofErr w:type="spellStart"/>
      <w:r>
        <w:t>sidx</w:t>
      </w:r>
      <w:proofErr w:type="spellEnd"/>
      <w:r>
        <w:t xml:space="preserve"> may also be no usable if the duration of a sample is unknown at the time of packaging it.</w:t>
      </w:r>
    </w:p>
    <w:p w14:paraId="0FEA000F" w14:textId="18ADB955" w:rsidR="000555B1" w:rsidRDefault="000555B1" w:rsidP="00595685">
      <w:pPr>
        <w:pStyle w:val="Heading2"/>
      </w:pPr>
      <w:bookmarkStart w:id="369" w:name="_Toc536523686"/>
      <w:bookmarkStart w:id="370" w:name="_Toc77837367"/>
      <w:r>
        <w:t>Subsegment Index and Level Assignment (</w:t>
      </w:r>
      <w:proofErr w:type="spellStart"/>
      <w:r>
        <w:t>ssix</w:t>
      </w:r>
      <w:proofErr w:type="spellEnd"/>
      <w:r>
        <w:t xml:space="preserve"> and leva)</w:t>
      </w:r>
      <w:bookmarkEnd w:id="370"/>
    </w:p>
    <w:p w14:paraId="50838507" w14:textId="235830CE" w:rsidR="00A63469" w:rsidRPr="00B5637D" w:rsidRDefault="00A63469" w:rsidP="00B5637D">
      <w:pPr>
        <w:rPr>
          <w:i/>
          <w:iCs/>
        </w:rPr>
      </w:pPr>
      <w:r w:rsidRPr="00B5637D">
        <w:rPr>
          <w:i/>
          <w:iCs/>
        </w:rPr>
        <w:t>https://github.com/MPEGGroup/FileFormat/issues/12</w:t>
      </w:r>
    </w:p>
    <w:p w14:paraId="3254A46D" w14:textId="1328372D" w:rsidR="005C5EE3" w:rsidRPr="00777A43" w:rsidRDefault="005C5EE3" w:rsidP="000555B1">
      <w:pPr>
        <w:rPr>
          <w:i/>
          <w:iCs/>
        </w:rPr>
      </w:pPr>
      <w:r w:rsidRPr="00E507CB">
        <w:rPr>
          <w:i/>
          <w:iCs/>
          <w:highlight w:val="yellow"/>
        </w:rPr>
        <w:t xml:space="preserve">See the </w:t>
      </w:r>
      <w:proofErr w:type="spellStart"/>
      <w:r w:rsidRPr="00E507CB">
        <w:rPr>
          <w:i/>
          <w:iCs/>
          <w:highlight w:val="yellow"/>
        </w:rPr>
        <w:t>TuC</w:t>
      </w:r>
      <w:proofErr w:type="spellEnd"/>
      <w:r w:rsidR="005F04AA">
        <w:rPr>
          <w:i/>
          <w:iCs/>
          <w:highlight w:val="yellow"/>
        </w:rPr>
        <w:t xml:space="preserve"> for combined fixes and improvements</w:t>
      </w:r>
      <w:r w:rsidRPr="00E507CB">
        <w:rPr>
          <w:i/>
          <w:iCs/>
          <w:highlight w:val="yellow"/>
        </w:rPr>
        <w:t>.</w:t>
      </w:r>
    </w:p>
    <w:p w14:paraId="47DE62AE" w14:textId="7E821F91" w:rsidR="00935E1F" w:rsidDel="000D6C2A" w:rsidRDefault="00935E1F" w:rsidP="00170647">
      <w:pPr>
        <w:pStyle w:val="Heading2"/>
        <w:rPr>
          <w:del w:id="371" w:author="David Singer" w:date="2021-07-21T11:24:00Z"/>
        </w:rPr>
      </w:pPr>
      <w:bookmarkStart w:id="372" w:name="_Toc54265570"/>
      <w:bookmarkStart w:id="373" w:name="_Toc54265613"/>
      <w:bookmarkStart w:id="374" w:name="_Toc54265727"/>
      <w:bookmarkStart w:id="375" w:name="_Toc54266018"/>
      <w:bookmarkStart w:id="376" w:name="_Toc6578441"/>
      <w:bookmarkStart w:id="377" w:name="_Toc6911978"/>
      <w:bookmarkStart w:id="378" w:name="_Toc6578442"/>
      <w:bookmarkStart w:id="379" w:name="_Toc6911979"/>
      <w:bookmarkStart w:id="380" w:name="_Toc6578443"/>
      <w:bookmarkStart w:id="381" w:name="_Toc6911980"/>
      <w:bookmarkStart w:id="382" w:name="_Toc6578444"/>
      <w:bookmarkStart w:id="383" w:name="_Toc6911981"/>
      <w:bookmarkStart w:id="384" w:name="_Toc6578445"/>
      <w:bookmarkStart w:id="385" w:name="_Toc6911982"/>
      <w:bookmarkStart w:id="386" w:name="_Toc39150839"/>
      <w:bookmarkStart w:id="387" w:name="_Toc39150840"/>
      <w:bookmarkStart w:id="388" w:name="_Toc536523689"/>
      <w:bookmarkEnd w:id="369"/>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del w:id="389" w:author="David Singer" w:date="2021-07-21T11:24:00Z">
        <w:r w:rsidDel="000D6C2A">
          <w:delText>Meta box media handlers</w:delText>
        </w:r>
        <w:bookmarkStart w:id="390" w:name="_Toc77837368"/>
        <w:bookmarkEnd w:id="390"/>
      </w:del>
    </w:p>
    <w:p w14:paraId="48643E9E" w14:textId="01314BCF" w:rsidR="00EC0703" w:rsidDel="000D6C2A" w:rsidRDefault="00EC0703" w:rsidP="00EC0703">
      <w:pPr>
        <w:pStyle w:val="Heading3"/>
        <w:rPr>
          <w:del w:id="391" w:author="David Singer" w:date="2021-07-21T11:24:00Z"/>
        </w:rPr>
      </w:pPr>
      <w:del w:id="392" w:author="David Singer" w:date="2021-07-21T11:24:00Z">
        <w:r w:rsidDel="000D6C2A">
          <w:delText>Problem statement</w:delText>
        </w:r>
        <w:bookmarkStart w:id="393" w:name="_Toc77837369"/>
        <w:bookmarkEnd w:id="393"/>
      </w:del>
    </w:p>
    <w:p w14:paraId="48C31255" w14:textId="41525D2A" w:rsidR="00EC0703" w:rsidDel="000D6C2A" w:rsidRDefault="00EC0703" w:rsidP="00EC0703">
      <w:pPr>
        <w:rPr>
          <w:del w:id="394" w:author="David Singer" w:date="2021-07-21T11:24:00Z"/>
        </w:rPr>
      </w:pPr>
      <w:del w:id="395" w:author="David Singer" w:date="2021-07-21T11:24:00Z">
        <w:r w:rsidDel="000D6C2A">
          <w:delText>Meta box is defined in ISOBMFF (ISO/IEC 14496-12) as follows:</w:delText>
        </w:r>
        <w:bookmarkStart w:id="396" w:name="_Toc77837370"/>
        <w:bookmarkEnd w:id="396"/>
      </w:del>
    </w:p>
    <w:p w14:paraId="7EA32609" w14:textId="60B50D26" w:rsidR="00EC0703" w:rsidRPr="007D0E9D" w:rsidDel="000D6C2A" w:rsidRDefault="00EC0703" w:rsidP="00EC0703">
      <w:pPr>
        <w:ind w:left="720"/>
        <w:rPr>
          <w:del w:id="397" w:author="David Singer" w:date="2021-07-21T11:24:00Z"/>
          <w:i/>
          <w:iCs/>
        </w:rPr>
      </w:pPr>
      <w:del w:id="398" w:author="David Singer" w:date="2021-07-21T11:24:00Z">
        <w:r w:rsidRPr="007D0E9D" w:rsidDel="000D6C2A">
          <w:rPr>
            <w:i/>
            <w:iCs/>
          </w:rPr>
          <w:delText>A common base structure is used to contain general untimed metadata. This structure is called the Meta box as it was originally designed to carry metadata, i.e. data that is annotating other data. However, it is now used for a variety of purposes including the carriage of data that is not annotating other data, especially when present at ‘file level’. The handling of metadata in movie fragments is described in ‎8.8.17.</w:delText>
        </w:r>
        <w:bookmarkStart w:id="399" w:name="_Toc77837371"/>
        <w:bookmarkEnd w:id="399"/>
      </w:del>
    </w:p>
    <w:p w14:paraId="53F71B55" w14:textId="2BD4FEAD" w:rsidR="00EC0703" w:rsidDel="000D6C2A" w:rsidRDefault="00EC0703" w:rsidP="00EC0703">
      <w:pPr>
        <w:rPr>
          <w:del w:id="400" w:author="David Singer" w:date="2021-07-21T11:24:00Z"/>
        </w:rPr>
      </w:pPr>
      <w:del w:id="401" w:author="David Singer" w:date="2021-07-21T11:24:00Z">
        <w:r w:rsidDel="000D6C2A">
          <w:delText>Meta box is required to contain a handler in its HandlerBox (‘hdlr’) indicating the structure, format and constraints applied on the contents of the meta box. There can be only a single media handler which can be signaled in a meta box.</w:delText>
        </w:r>
        <w:bookmarkStart w:id="402" w:name="_Toc77837372"/>
        <w:bookmarkEnd w:id="402"/>
      </w:del>
    </w:p>
    <w:p w14:paraId="49E073A8" w14:textId="3E621A53" w:rsidR="00EC0703" w:rsidDel="000D6C2A" w:rsidRDefault="00EC0703" w:rsidP="00EC0703">
      <w:pPr>
        <w:rPr>
          <w:del w:id="403" w:author="David Singer" w:date="2021-07-21T11:24:00Z"/>
        </w:rPr>
      </w:pPr>
      <w:del w:id="404" w:author="David Singer" w:date="2021-07-21T11:24:00Z">
        <w:r w:rsidDel="000D6C2A">
          <w:delText>The following media handler types are defined for meta boxes in different specifications:</w:delText>
        </w:r>
        <w:bookmarkStart w:id="405" w:name="_Toc77837373"/>
        <w:bookmarkEnd w:id="405"/>
      </w:del>
    </w:p>
    <w:p w14:paraId="42C1BD76" w14:textId="0F33655F" w:rsidR="00EC0703" w:rsidDel="000D6C2A" w:rsidRDefault="00EC0703" w:rsidP="00EC0703">
      <w:pPr>
        <w:pStyle w:val="ListParagraph"/>
        <w:numPr>
          <w:ilvl w:val="0"/>
          <w:numId w:val="77"/>
        </w:numPr>
        <w:spacing w:after="120"/>
        <w:contextualSpacing w:val="0"/>
        <w:rPr>
          <w:del w:id="406" w:author="David Singer" w:date="2021-07-21T11:24:00Z"/>
        </w:rPr>
      </w:pPr>
      <w:del w:id="407" w:author="David Singer" w:date="2021-07-21T11:24:00Z">
        <w:r w:rsidDel="000D6C2A">
          <w:delText>In HEIF (ISO/IEC 23008-12), meta box contains image items (</w:delText>
        </w:r>
        <w:r w:rsidRPr="00D23B69" w:rsidDel="000D6C2A">
          <w:rPr>
            <w:b/>
            <w:bCs/>
          </w:rPr>
          <w:delText>handler type = ‘pict’</w:delText>
        </w:r>
        <w:r w:rsidDel="000D6C2A">
          <w:delText>)</w:delText>
        </w:r>
        <w:bookmarkStart w:id="408" w:name="_Toc77837374"/>
        <w:bookmarkEnd w:id="408"/>
      </w:del>
    </w:p>
    <w:p w14:paraId="1D8E3202" w14:textId="337B46F0" w:rsidR="00EC0703" w:rsidDel="000D6C2A" w:rsidRDefault="00EC0703" w:rsidP="00EC0703">
      <w:pPr>
        <w:pStyle w:val="ListParagraph"/>
        <w:numPr>
          <w:ilvl w:val="0"/>
          <w:numId w:val="77"/>
        </w:numPr>
        <w:spacing w:after="120"/>
        <w:contextualSpacing w:val="0"/>
        <w:rPr>
          <w:del w:id="409" w:author="David Singer" w:date="2021-07-21T11:24:00Z"/>
        </w:rPr>
      </w:pPr>
      <w:del w:id="410" w:author="David Singer" w:date="2021-07-21T11:24:00Z">
        <w:r w:rsidDel="000D6C2A">
          <w:delText>In OMAF (ISO/IEC 23090-2), meta box contains additionally omnidirectional image items (</w:delText>
        </w:r>
        <w:r w:rsidRPr="00D23B69" w:rsidDel="000D6C2A">
          <w:rPr>
            <w:b/>
            <w:bCs/>
          </w:rPr>
          <w:delText>handler type = ‘pict’</w:delText>
        </w:r>
        <w:r w:rsidDel="000D6C2A">
          <w:delText>)</w:delText>
        </w:r>
        <w:bookmarkStart w:id="411" w:name="_Toc77837375"/>
        <w:bookmarkEnd w:id="411"/>
      </w:del>
    </w:p>
    <w:p w14:paraId="73213DE8" w14:textId="0F423730" w:rsidR="00EC0703" w:rsidDel="000D6C2A" w:rsidRDefault="00EC0703" w:rsidP="00EC0703">
      <w:pPr>
        <w:pStyle w:val="ListParagraph"/>
        <w:numPr>
          <w:ilvl w:val="0"/>
          <w:numId w:val="77"/>
        </w:numPr>
        <w:spacing w:after="120"/>
        <w:contextualSpacing w:val="0"/>
        <w:rPr>
          <w:del w:id="412" w:author="David Singer" w:date="2021-07-21T11:24:00Z"/>
        </w:rPr>
      </w:pPr>
      <w:del w:id="413" w:author="David Singer" w:date="2021-07-21T11:24:00Z">
        <w:r w:rsidDel="000D6C2A">
          <w:delText>In V3C file format (ISO/IEC 23090-10), meta box contains non-timed V3C encoded items (</w:delText>
        </w:r>
        <w:r w:rsidRPr="00D23B69" w:rsidDel="000D6C2A">
          <w:rPr>
            <w:b/>
            <w:bCs/>
          </w:rPr>
          <w:delText>handler type = ‘v3ch’</w:delText>
        </w:r>
        <w:r w:rsidDel="000D6C2A">
          <w:delText>)</w:delText>
        </w:r>
        <w:bookmarkStart w:id="414" w:name="_Toc77837376"/>
        <w:bookmarkEnd w:id="414"/>
      </w:del>
    </w:p>
    <w:p w14:paraId="5D50DC8C" w14:textId="4E265C71" w:rsidR="00EC0703" w:rsidDel="000D6C2A" w:rsidRDefault="00EC0703" w:rsidP="00EC0703">
      <w:pPr>
        <w:rPr>
          <w:del w:id="415" w:author="David Singer" w:date="2021-07-21T11:24:00Z"/>
        </w:rPr>
      </w:pPr>
      <w:del w:id="416" w:author="David Singer" w:date="2021-07-21T11:24:00Z">
        <w:r w:rsidDel="000D6C2A">
          <w:delText>ISOBMFF allows convergence of different media types in the same container (e.g. images, videos, omnidirectional videos and omnidirectional images as well as static and non-static point clouds). As each track has its own media handler, such a convergence does not bring any ambiguity in handling and processing different media types at track level.</w:delText>
        </w:r>
        <w:bookmarkStart w:id="417" w:name="_Toc77837377"/>
        <w:bookmarkEnd w:id="417"/>
      </w:del>
    </w:p>
    <w:p w14:paraId="0229DD06" w14:textId="0FA08216" w:rsidR="00EC0703" w:rsidDel="000D6C2A" w:rsidRDefault="00EC0703" w:rsidP="00EC0703">
      <w:pPr>
        <w:rPr>
          <w:del w:id="418" w:author="David Singer" w:date="2021-07-21T11:24:00Z"/>
        </w:rPr>
      </w:pPr>
      <w:del w:id="419" w:author="David Singer" w:date="2021-07-21T11:24:00Z">
        <w:r w:rsidDel="000D6C2A">
          <w:delText xml:space="preserve">However, there can be only a single meta box at file level, which may contain multiple non-timed items of different media types which may require invocation of different media handlers. This may cause ambiguities and unnecessary complexity at implementation level, since the media handler which is declared at the meta box level may not necessarily be the one to handle all the item types.  </w:delText>
        </w:r>
        <w:bookmarkStart w:id="420" w:name="_Toc77837378"/>
        <w:bookmarkEnd w:id="420"/>
      </w:del>
    </w:p>
    <w:p w14:paraId="1B10F3D1" w14:textId="0EB5B7CC" w:rsidR="00EC0703" w:rsidDel="000D6C2A" w:rsidRDefault="00EC0703" w:rsidP="00EC0703">
      <w:pPr>
        <w:pStyle w:val="Heading3"/>
        <w:rPr>
          <w:del w:id="421" w:author="David Singer" w:date="2021-07-21T11:24:00Z"/>
        </w:rPr>
      </w:pPr>
      <w:del w:id="422" w:author="David Singer" w:date="2021-07-21T11:24:00Z">
        <w:r w:rsidDel="000D6C2A">
          <w:delText>Proposal</w:delText>
        </w:r>
        <w:bookmarkStart w:id="423" w:name="_Toc77837379"/>
        <w:bookmarkEnd w:id="423"/>
      </w:del>
    </w:p>
    <w:p w14:paraId="74665B16" w14:textId="23964F87" w:rsidR="00EC0703" w:rsidDel="000D6C2A" w:rsidRDefault="00EC0703" w:rsidP="00EC0703">
      <w:pPr>
        <w:rPr>
          <w:del w:id="424" w:author="David Singer" w:date="2021-07-21T11:24:00Z"/>
        </w:rPr>
      </w:pPr>
      <w:del w:id="425" w:author="David Singer" w:date="2021-07-21T11:24:00Z">
        <w:r w:rsidDel="000D6C2A">
          <w:delText xml:space="preserve">It is proposed that media handlers can be associated with items which are present in the meta box. </w:delText>
        </w:r>
        <w:bookmarkStart w:id="426" w:name="_Toc77837380"/>
        <w:bookmarkEnd w:id="426"/>
      </w:del>
    </w:p>
    <w:p w14:paraId="15C15ABF" w14:textId="0BB00392" w:rsidR="00EC0703" w:rsidDel="000D6C2A" w:rsidRDefault="00EC0703" w:rsidP="00EC0703">
      <w:pPr>
        <w:rPr>
          <w:del w:id="427" w:author="David Singer" w:date="2021-07-21T11:24:00Z"/>
        </w:rPr>
      </w:pPr>
      <w:del w:id="428" w:author="David Singer" w:date="2021-07-21T11:24:00Z">
        <w:r w:rsidDel="000D6C2A">
          <w:delText>Entity grouping mechanism can be utilized for associating the media handler types (i.e. four-character-codes) to related items.</w:delText>
        </w:r>
        <w:bookmarkStart w:id="429" w:name="_Toc77837381"/>
        <w:bookmarkEnd w:id="429"/>
      </w:del>
    </w:p>
    <w:p w14:paraId="35C31FB0" w14:textId="6DA05857" w:rsidR="00EC0703" w:rsidDel="000D6C2A" w:rsidRDefault="00EC0703" w:rsidP="00EC0703">
      <w:pPr>
        <w:rPr>
          <w:del w:id="430" w:author="David Singer" w:date="2021-07-21T11:24:00Z"/>
        </w:rPr>
      </w:pPr>
      <w:del w:id="431" w:author="David Singer" w:date="2021-07-21T11:24:00Z">
        <w:r w:rsidDel="000D6C2A">
          <w:delText xml:space="preserve">A new entity to group box called </w:delText>
        </w:r>
        <w:r w:rsidRPr="00F9195D" w:rsidDel="000D6C2A">
          <w:rPr>
            <w:rStyle w:val="codeChar"/>
            <w:rFonts w:eastAsia="Times New Roman"/>
            <w:szCs w:val="20"/>
          </w:rPr>
          <w:delText>HandlerGroup</w:delText>
        </w:r>
        <w:r w:rsidRPr="00F9195D" w:rsidDel="000D6C2A">
          <w:rPr>
            <w:sz w:val="18"/>
            <w:szCs w:val="22"/>
          </w:rPr>
          <w:delText xml:space="preserve"> </w:delText>
        </w:r>
        <w:r w:rsidDel="000D6C2A">
          <w:delText>(</w:delText>
        </w:r>
        <w:r w:rsidRPr="00F9195D" w:rsidDel="000D6C2A">
          <w:rPr>
            <w:rFonts w:ascii="Courier" w:hAnsi="Courier"/>
          </w:rPr>
          <w:delText>‘hdlg’</w:delText>
        </w:r>
        <w:r w:rsidDel="000D6C2A">
          <w:delText xml:space="preserve">) is introduced. </w:delText>
        </w:r>
        <w:r w:rsidRPr="00F9195D" w:rsidDel="000D6C2A">
          <w:rPr>
            <w:rStyle w:val="codeChar"/>
            <w:rFonts w:eastAsia="Times New Roman"/>
            <w:szCs w:val="20"/>
          </w:rPr>
          <w:delText>HandlerGroup</w:delText>
        </w:r>
        <w:r w:rsidRPr="00F9195D" w:rsidDel="000D6C2A">
          <w:rPr>
            <w:sz w:val="18"/>
            <w:szCs w:val="22"/>
          </w:rPr>
          <w:delText xml:space="preserve"> </w:delText>
        </w:r>
        <w:r w:rsidDel="000D6C2A">
          <w:delText>provides the mapping of items to media handler four-character-codes. It also provides a single location in the file for the retrieval of such association information.</w:delText>
        </w:r>
        <w:bookmarkStart w:id="432" w:name="_Toc77837382"/>
        <w:bookmarkEnd w:id="432"/>
      </w:del>
    </w:p>
    <w:p w14:paraId="19A375A9" w14:textId="2D3F4641" w:rsidR="00EC0703" w:rsidDel="000D6C2A" w:rsidRDefault="00EC0703" w:rsidP="00EC0703">
      <w:pPr>
        <w:pStyle w:val="Heading3"/>
        <w:rPr>
          <w:del w:id="433" w:author="David Singer" w:date="2021-07-21T11:24:00Z"/>
        </w:rPr>
      </w:pPr>
      <w:del w:id="434" w:author="David Singer" w:date="2021-07-21T11:24:00Z">
        <w:r w:rsidDel="000D6C2A">
          <w:delText>Proposed specification text</w:delText>
        </w:r>
        <w:bookmarkStart w:id="435" w:name="_Toc77837383"/>
        <w:bookmarkEnd w:id="435"/>
      </w:del>
    </w:p>
    <w:p w14:paraId="2EE59C41" w14:textId="438C2B26" w:rsidR="00EC0703" w:rsidRPr="003176D3" w:rsidDel="000D6C2A" w:rsidRDefault="00EC0703" w:rsidP="00EC0703">
      <w:pPr>
        <w:pStyle w:val="Heading4"/>
        <w:rPr>
          <w:del w:id="436" w:author="David Singer" w:date="2021-07-21T11:24:00Z"/>
          <w:lang w:val="en-GB"/>
        </w:rPr>
      </w:pPr>
      <w:del w:id="437" w:author="David Singer" w:date="2021-07-21T11:24:00Z">
        <w:r w:rsidDel="000D6C2A">
          <w:rPr>
            <w:lang w:val="en-GB"/>
          </w:rPr>
          <w:delText xml:space="preserve">Handler Group </w:delText>
        </w:r>
        <w:bookmarkStart w:id="438" w:name="_Toc77837384"/>
        <w:bookmarkEnd w:id="438"/>
      </w:del>
    </w:p>
    <w:p w14:paraId="39A82482" w14:textId="4CC67CCD" w:rsidR="00EC0703" w:rsidDel="000D6C2A" w:rsidRDefault="00EC0703" w:rsidP="00EC0703">
      <w:pPr>
        <w:pStyle w:val="Heading5"/>
        <w:rPr>
          <w:del w:id="439" w:author="David Singer" w:date="2021-07-21T11:24:00Z"/>
        </w:rPr>
      </w:pPr>
      <w:del w:id="440" w:author="David Singer" w:date="2021-07-21T11:24:00Z">
        <w:r w:rsidDel="000D6C2A">
          <w:delText>Definition</w:delText>
        </w:r>
        <w:bookmarkStart w:id="441" w:name="_Toc77837385"/>
        <w:bookmarkEnd w:id="441"/>
      </w:del>
    </w:p>
    <w:p w14:paraId="028D603A" w14:textId="6210C82A" w:rsidR="00EC0703" w:rsidDel="000D6C2A" w:rsidRDefault="00EC0703" w:rsidP="00EC0703">
      <w:pPr>
        <w:pStyle w:val="Atom"/>
        <w:tabs>
          <w:tab w:val="left" w:pos="1134"/>
        </w:tabs>
        <w:rPr>
          <w:del w:id="442" w:author="David Singer" w:date="2021-07-21T11:24:00Z"/>
        </w:rPr>
      </w:pPr>
      <w:del w:id="443" w:author="David Singer" w:date="2021-07-21T11:24:00Z">
        <w:r w:rsidDel="000D6C2A">
          <w:delText>Box Type:</w:delText>
        </w:r>
        <w:r w:rsidDel="000D6C2A">
          <w:tab/>
        </w:r>
        <w:r w:rsidDel="000D6C2A">
          <w:rPr>
            <w:rStyle w:val="codeChar"/>
          </w:rPr>
          <w:delText>‘hdlg’</w:delText>
        </w:r>
        <w:r w:rsidDel="000D6C2A">
          <w:br/>
          <w:delText>Container:</w:delText>
        </w:r>
        <w:r w:rsidDel="000D6C2A">
          <w:tab/>
        </w:r>
        <w:r w:rsidDel="000D6C2A">
          <w:rPr>
            <w:rStyle w:val="codeChar"/>
          </w:rPr>
          <w:delText>GroupListBox</w:delText>
        </w:r>
        <w:r w:rsidDel="000D6C2A">
          <w:br/>
          <w:delText>Mandatory:</w:delText>
        </w:r>
        <w:r w:rsidDel="000D6C2A">
          <w:tab/>
          <w:delText>No</w:delText>
        </w:r>
        <w:r w:rsidDel="000D6C2A">
          <w:br/>
          <w:delText>Quantity:</w:delText>
        </w:r>
        <w:r w:rsidDel="000D6C2A">
          <w:tab/>
          <w:delText>zero or more</w:delText>
        </w:r>
        <w:bookmarkStart w:id="444" w:name="_Toc77837386"/>
        <w:bookmarkEnd w:id="444"/>
      </w:del>
    </w:p>
    <w:p w14:paraId="04B1521D" w14:textId="7AC334FA" w:rsidR="00EC0703" w:rsidDel="000D6C2A" w:rsidRDefault="00EC0703" w:rsidP="00EC0703">
      <w:pPr>
        <w:rPr>
          <w:del w:id="445" w:author="David Singer" w:date="2021-07-21T11:24:00Z"/>
        </w:rPr>
      </w:pPr>
      <w:del w:id="446" w:author="David Singer" w:date="2021-07-21T11:24:00Z">
        <w:r w:rsidRPr="00F9195D" w:rsidDel="000D6C2A">
          <w:rPr>
            <w:rFonts w:ascii="Courier" w:eastAsia="Times New Roman" w:hAnsi="Courier"/>
            <w:noProof/>
            <w:szCs w:val="20"/>
            <w:lang w:val="en-GB"/>
          </w:rPr>
          <w:delText>HandlerGroup</w:delText>
        </w:r>
        <w:r w:rsidDel="000D6C2A">
          <w:delText xml:space="preserve"> provides a mapping of a media handler with specific items in a </w:delText>
        </w:r>
        <w:r w:rsidRPr="00F9195D" w:rsidDel="000D6C2A">
          <w:rPr>
            <w:rFonts w:ascii="Courier" w:eastAsia="Times New Roman" w:hAnsi="Courier"/>
            <w:noProof/>
            <w:szCs w:val="20"/>
            <w:lang w:val="en-GB"/>
          </w:rPr>
          <w:delText>MetaBox</w:delText>
        </w:r>
        <w:r w:rsidDel="000D6C2A">
          <w:delText xml:space="preserve">. When a media handler applies to a set of items, </w:delText>
        </w:r>
        <w:r w:rsidRPr="00F9195D" w:rsidDel="000D6C2A">
          <w:rPr>
            <w:rFonts w:ascii="Courier" w:eastAsia="Times New Roman" w:hAnsi="Courier"/>
            <w:noProof/>
            <w:szCs w:val="20"/>
            <w:lang w:val="en-GB"/>
          </w:rPr>
          <w:delText>HandlerGroup</w:delText>
        </w:r>
        <w:r w:rsidDel="000D6C2A">
          <w:delText xml:space="preserve"> may be used to provide such an association of items and media handlers. A </w:delText>
        </w:r>
        <w:r w:rsidRPr="00F12159" w:rsidDel="000D6C2A">
          <w:rPr>
            <w:rFonts w:ascii="Courier" w:hAnsi="Courier"/>
          </w:rPr>
          <w:delText>MetaBox</w:delText>
        </w:r>
        <w:r w:rsidDel="000D6C2A">
          <w:delText xml:space="preserve"> that would only contain the items in a </w:delText>
        </w:r>
        <w:r w:rsidRPr="00F12159" w:rsidDel="000D6C2A">
          <w:rPr>
            <w:rFonts w:ascii="Courier" w:hAnsi="Courier"/>
          </w:rPr>
          <w:delText>HandlerGroup</w:delText>
        </w:r>
        <w:r w:rsidDel="000D6C2A">
          <w:delText xml:space="preserve"> conforms to the requirements imposed by the </w:delText>
        </w:r>
        <w:r w:rsidRPr="00F12159" w:rsidDel="000D6C2A">
          <w:rPr>
            <w:rFonts w:ascii="Courier" w:hAnsi="Courier"/>
          </w:rPr>
          <w:delText>handler_type</w:delText>
        </w:r>
        <w:r w:rsidDel="000D6C2A">
          <w:delText xml:space="preserve"> of the </w:delText>
        </w:r>
        <w:r w:rsidRPr="00F12159" w:rsidDel="000D6C2A">
          <w:rPr>
            <w:rFonts w:ascii="Courier" w:hAnsi="Courier"/>
          </w:rPr>
          <w:delText>HandlerBox</w:delText>
        </w:r>
        <w:r w:rsidDel="000D6C2A">
          <w:delText xml:space="preserve"> contained in the </w:delText>
        </w:r>
        <w:r w:rsidRPr="00F12159" w:rsidDel="000D6C2A">
          <w:rPr>
            <w:rFonts w:ascii="Courier" w:hAnsi="Courier"/>
          </w:rPr>
          <w:delText>MetaBox</w:delText>
        </w:r>
        <w:r w:rsidDel="000D6C2A">
          <w:delText xml:space="preserve"> being equal to </w:delText>
        </w:r>
        <w:r w:rsidRPr="00F12159" w:rsidDel="000D6C2A">
          <w:rPr>
            <w:rFonts w:ascii="Courier" w:hAnsi="Courier"/>
          </w:rPr>
          <w:delText>handler_type</w:delText>
        </w:r>
        <w:r w:rsidDel="000D6C2A">
          <w:delText xml:space="preserve"> of the </w:delText>
        </w:r>
        <w:r w:rsidRPr="00F12159" w:rsidDel="000D6C2A">
          <w:rPr>
            <w:rFonts w:ascii="Courier" w:hAnsi="Courier"/>
          </w:rPr>
          <w:delText>HandlerGroup</w:delText>
        </w:r>
        <w:r w:rsidDel="000D6C2A">
          <w:delText>.</w:delText>
        </w:r>
        <w:bookmarkStart w:id="447" w:name="_Toc77837387"/>
        <w:bookmarkEnd w:id="447"/>
      </w:del>
    </w:p>
    <w:p w14:paraId="21A7C921" w14:textId="462DACEE" w:rsidR="00EC0703" w:rsidDel="000D6C2A" w:rsidRDefault="00EC0703" w:rsidP="00EC0703">
      <w:pPr>
        <w:pStyle w:val="Heading5"/>
        <w:rPr>
          <w:del w:id="448" w:author="David Singer" w:date="2021-07-21T11:24:00Z"/>
        </w:rPr>
      </w:pPr>
      <w:del w:id="449" w:author="David Singer" w:date="2021-07-21T11:24:00Z">
        <w:r w:rsidDel="000D6C2A">
          <w:delText>Syntax</w:delText>
        </w:r>
        <w:bookmarkStart w:id="450" w:name="_Toc77837388"/>
        <w:bookmarkEnd w:id="450"/>
      </w:del>
    </w:p>
    <w:p w14:paraId="3CDBB000" w14:textId="3DBB5F4F" w:rsidR="00EC0703" w:rsidDel="000D6C2A" w:rsidRDefault="00EC0703" w:rsidP="00EC0703">
      <w:pPr>
        <w:pStyle w:val="code"/>
        <w:rPr>
          <w:del w:id="451" w:author="David Singer" w:date="2021-07-21T11:24:00Z"/>
        </w:rPr>
      </w:pPr>
      <w:del w:id="452" w:author="David Singer" w:date="2021-07-21T11:24:00Z">
        <w:r w:rsidRPr="009C1B58" w:rsidDel="000D6C2A">
          <w:delText>aligned(8) class HandlerGroup extends EntityToGroupBox('hdlg', version</w:delText>
        </w:r>
        <w:r w:rsidDel="000D6C2A">
          <w:delText>=0</w:delText>
        </w:r>
        <w:r w:rsidRPr="009C1B58" w:rsidDel="000D6C2A">
          <w:delText>, flags</w:delText>
        </w:r>
        <w:r w:rsidDel="000D6C2A">
          <w:delText>=0</w:delText>
        </w:r>
        <w:r w:rsidRPr="009C1B58" w:rsidDel="000D6C2A">
          <w:delText>) {</w:delText>
        </w:r>
        <w:r w:rsidDel="000D6C2A">
          <w:br/>
        </w:r>
        <w:r w:rsidDel="000D6C2A">
          <w:tab/>
        </w:r>
        <w:r w:rsidRPr="009C1B58" w:rsidDel="000D6C2A">
          <w:delText>unsigned int(32) handler_type;</w:delText>
        </w:r>
        <w:r w:rsidDel="000D6C2A">
          <w:br/>
        </w:r>
        <w:r w:rsidRPr="009C1B58" w:rsidDel="000D6C2A">
          <w:delText>}</w:delText>
        </w:r>
        <w:bookmarkStart w:id="453" w:name="_Toc77837389"/>
        <w:bookmarkEnd w:id="453"/>
      </w:del>
    </w:p>
    <w:p w14:paraId="1F826A01" w14:textId="48078E82" w:rsidR="00EC0703" w:rsidDel="000D6C2A" w:rsidRDefault="00EC0703" w:rsidP="00EC0703">
      <w:pPr>
        <w:pStyle w:val="Heading5"/>
        <w:rPr>
          <w:del w:id="454" w:author="David Singer" w:date="2021-07-21T11:24:00Z"/>
        </w:rPr>
      </w:pPr>
      <w:del w:id="455" w:author="David Singer" w:date="2021-07-21T11:24:00Z">
        <w:r w:rsidDel="000D6C2A">
          <w:delText>Semantics</w:delText>
        </w:r>
        <w:bookmarkStart w:id="456" w:name="_Toc77837390"/>
        <w:bookmarkEnd w:id="456"/>
      </w:del>
    </w:p>
    <w:p w14:paraId="69296A13" w14:textId="592BC14D" w:rsidR="00EC0703" w:rsidDel="000D6C2A" w:rsidRDefault="00EC0703" w:rsidP="00EC0703">
      <w:pPr>
        <w:pStyle w:val="fields"/>
        <w:rPr>
          <w:del w:id="457" w:author="David Singer" w:date="2021-07-21T11:24:00Z"/>
          <w:rStyle w:val="codeChar"/>
        </w:rPr>
      </w:pPr>
      <w:del w:id="458" w:author="David Singer" w:date="2021-07-21T11:24:00Z">
        <w:r w:rsidRPr="00F9195D" w:rsidDel="000D6C2A">
          <w:rPr>
            <w:rStyle w:val="codeChar"/>
          </w:rPr>
          <w:delText>handler_type</w:delText>
        </w:r>
        <w:r w:rsidRPr="000C45C1" w:rsidDel="000D6C2A">
          <w:rPr>
            <w:rStyle w:val="codeChar"/>
          </w:rPr>
          <w:delText xml:space="preserve"> </w:delText>
        </w:r>
        <w:r w:rsidRPr="00F9195D" w:rsidDel="000D6C2A">
          <w:delText xml:space="preserve">is a </w:delText>
        </w:r>
        <w:r w:rsidDel="000D6C2A">
          <w:delText>four-character-code which corresponds to a media handler type.</w:delText>
        </w:r>
        <w:bookmarkStart w:id="459" w:name="_Toc77837391"/>
        <w:bookmarkEnd w:id="459"/>
      </w:del>
    </w:p>
    <w:p w14:paraId="3888FB01" w14:textId="7815EEB4" w:rsidR="00935E1F" w:rsidDel="000D6C2A" w:rsidRDefault="00935E1F" w:rsidP="00EC0703">
      <w:pPr>
        <w:pStyle w:val="Heading3"/>
        <w:rPr>
          <w:del w:id="460" w:author="David Singer" w:date="2021-07-21T11:24:00Z"/>
        </w:rPr>
      </w:pPr>
      <w:del w:id="461" w:author="David Singer" w:date="2021-07-21T11:24:00Z">
        <w:r w:rsidDel="000D6C2A">
          <w:delText>Discussion</w:delText>
        </w:r>
        <w:bookmarkStart w:id="462" w:name="_Toc77837392"/>
        <w:bookmarkEnd w:id="462"/>
      </w:del>
    </w:p>
    <w:p w14:paraId="772FD649" w14:textId="7C1C49ED" w:rsidR="00935E1F" w:rsidDel="000D6C2A" w:rsidRDefault="00935E1F" w:rsidP="00935E1F">
      <w:pPr>
        <w:rPr>
          <w:del w:id="463" w:author="David Singer" w:date="2021-07-21T11:24:00Z"/>
        </w:rPr>
      </w:pPr>
      <w:del w:id="464" w:author="David Singer" w:date="2021-07-21T11:24:00Z">
        <w:r w:rsidDel="000D6C2A">
          <w:delText>see &lt;</w:delText>
        </w:r>
        <w:r w:rsidRPr="00935E1F" w:rsidDel="000D6C2A">
          <w:delText>http://mpegx.int-evry.fr/software/MPEG/Systems/FileFormat/isobmff/issues/30</w:delText>
        </w:r>
        <w:r w:rsidDel="000D6C2A">
          <w:delText>&gt;</w:delText>
        </w:r>
        <w:bookmarkStart w:id="465" w:name="_Toc77837393"/>
        <w:bookmarkEnd w:id="465"/>
      </w:del>
    </w:p>
    <w:p w14:paraId="3E55359C" w14:textId="60581F82" w:rsidR="00935E1F" w:rsidDel="000D6C2A" w:rsidRDefault="00935E1F" w:rsidP="00935E1F">
      <w:pPr>
        <w:rPr>
          <w:del w:id="466" w:author="David Singer" w:date="2021-07-21T11:24:00Z"/>
        </w:rPr>
      </w:pPr>
      <w:del w:id="467" w:author="David Singer" w:date="2021-07-21T11:24:00Z">
        <w:r w:rsidRPr="00935E1F" w:rsidDel="000D6C2A">
          <w:delText xml:space="preserve">Is </w:delText>
        </w:r>
        <w:r w:rsidRPr="00DF4CC0" w:rsidDel="000D6C2A">
          <w:rPr>
            <w:rFonts w:ascii="Courier New" w:hAnsi="Courier New" w:cs="Courier New"/>
          </w:rPr>
          <w:delText>handler_type</w:delText>
        </w:r>
        <w:r w:rsidRPr="00935E1F" w:rsidDel="000D6C2A">
          <w:delText xml:space="preserve"> that useful? Do implementations rely on it? You just need to look at the item_types to know if you support any of them.</w:delText>
        </w:r>
        <w:bookmarkStart w:id="468" w:name="_Toc77837394"/>
        <w:bookmarkEnd w:id="468"/>
      </w:del>
    </w:p>
    <w:p w14:paraId="0F650D0F" w14:textId="71E79AB6" w:rsidR="00935E1F" w:rsidDel="000D6C2A" w:rsidRDefault="00935E1F" w:rsidP="00935E1F">
      <w:pPr>
        <w:rPr>
          <w:del w:id="469" w:author="David Singer" w:date="2021-07-21T11:24:00Z"/>
        </w:rPr>
      </w:pPr>
      <w:del w:id="470" w:author="David Singer" w:date="2021-07-21T11:24:00Z">
        <w:r w:rsidRPr="00935E1F" w:rsidDel="000D6C2A">
          <w:delText xml:space="preserve">The original design of the metabox had 'something' inside the box (e.g. an XMLbox) and the </w:delText>
        </w:r>
        <w:r w:rsidRPr="00DF4CC0" w:rsidDel="000D6C2A">
          <w:rPr>
            <w:rFonts w:ascii="Courier New" w:hAnsi="Courier New" w:cs="Courier New"/>
          </w:rPr>
          <w:delText>handler_type</w:delText>
        </w:r>
        <w:r w:rsidRPr="00935E1F" w:rsidDel="000D6C2A">
          <w:delText xml:space="preserve"> told you what you needed to be able to handle, to handle that. </w:delText>
        </w:r>
        <w:bookmarkStart w:id="471" w:name="_Toc77837395"/>
        <w:bookmarkEnd w:id="471"/>
      </w:del>
    </w:p>
    <w:p w14:paraId="41A1BD5D" w14:textId="2EBD3F4F" w:rsidR="00935E1F" w:rsidDel="000D6C2A" w:rsidRDefault="00935E1F" w:rsidP="00935E1F">
      <w:pPr>
        <w:rPr>
          <w:del w:id="472" w:author="David Singer" w:date="2021-07-21T11:24:00Z"/>
        </w:rPr>
      </w:pPr>
      <w:del w:id="473" w:author="David Singer" w:date="2021-07-21T11:24:00Z">
        <w:r w:rsidDel="000D6C2A">
          <w:delText>We might</w:delText>
        </w:r>
        <w:r w:rsidRPr="00935E1F" w:rsidDel="000D6C2A">
          <w:delText xml:space="preserve"> like the handler to do the same as the </w:delText>
        </w:r>
        <w:r w:rsidRPr="00EC0703" w:rsidDel="000D6C2A">
          <w:rPr>
            <w:rFonts w:ascii="Courier New" w:hAnsi="Courier New" w:cs="Courier New"/>
          </w:rPr>
          <w:delText>handler_type</w:delText>
        </w:r>
        <w:r w:rsidRPr="00935E1F" w:rsidDel="000D6C2A">
          <w:delText xml:space="preserve"> in a track: tell you the overall media type, independent of coding format. That would be a great clarification. In the old (deprecated) design it was specific enough to tell you the format.</w:delText>
        </w:r>
        <w:bookmarkStart w:id="474" w:name="_Toc77837396"/>
        <w:bookmarkEnd w:id="474"/>
      </w:del>
    </w:p>
    <w:p w14:paraId="2BA8EB25" w14:textId="5792CBE9" w:rsidR="00935E1F" w:rsidDel="000D6C2A" w:rsidRDefault="00935E1F" w:rsidP="00935E1F">
      <w:pPr>
        <w:rPr>
          <w:del w:id="475" w:author="David Singer" w:date="2021-07-21T11:24:00Z"/>
        </w:rPr>
      </w:pPr>
      <w:del w:id="476" w:author="David Singer" w:date="2021-07-21T11:24:00Z">
        <w:r w:rsidRPr="00935E1F" w:rsidDel="000D6C2A">
          <w:delText xml:space="preserve">We should probably explicitly say you can use </w:delText>
        </w:r>
        <w:r w:rsidRPr="00EC0703" w:rsidDel="000D6C2A">
          <w:rPr>
            <w:rFonts w:ascii="Courier New" w:hAnsi="Courier New" w:cs="Courier New"/>
          </w:rPr>
          <w:delText>'meta'</w:delText>
        </w:r>
        <w:r w:rsidRPr="00935E1F" w:rsidDel="000D6C2A">
          <w:delText xml:space="preserve"> as the handler_type for non-presented metadata that doesn't have a more specific </w:delText>
        </w:r>
        <w:r w:rsidRPr="00EC0703" w:rsidDel="000D6C2A">
          <w:rPr>
            <w:rFonts w:ascii="Courier New" w:hAnsi="Courier New" w:cs="Courier New"/>
          </w:rPr>
          <w:delText>handler_type</w:delText>
        </w:r>
        <w:r w:rsidRPr="00935E1F" w:rsidDel="000D6C2A">
          <w:delText xml:space="preserve"> like</w:delText>
        </w:r>
        <w:r w:rsidRPr="00EC0703" w:rsidDel="000D6C2A">
          <w:rPr>
            <w:rFonts w:ascii="Courier New" w:hAnsi="Courier New" w:cs="Courier New"/>
          </w:rPr>
          <w:delText xml:space="preserve"> 'mp7t'</w:delText>
        </w:r>
        <w:r w:rsidRPr="00935E1F" w:rsidDel="000D6C2A">
          <w:delText xml:space="preserve">. We have </w:delText>
        </w:r>
        <w:r w:rsidRPr="00EC0703" w:rsidDel="000D6C2A">
          <w:rPr>
            <w:rFonts w:ascii="Courier New" w:hAnsi="Courier New" w:cs="Courier New"/>
          </w:rPr>
          <w:delText>'pict'</w:delText>
        </w:r>
        <w:r w:rsidRPr="00935E1F" w:rsidDel="000D6C2A">
          <w:delText xml:space="preserve"> and </w:delText>
        </w:r>
        <w:r w:rsidRPr="00EC0703" w:rsidDel="000D6C2A">
          <w:rPr>
            <w:rFonts w:ascii="Courier New" w:hAnsi="Courier New" w:cs="Courier New"/>
          </w:rPr>
          <w:delText>'meta'</w:delText>
        </w:r>
        <w:r w:rsidRPr="00935E1F" w:rsidDel="000D6C2A">
          <w:delText xml:space="preserve"> then; any others we should mention?</w:delText>
        </w:r>
        <w:r w:rsidDel="000D6C2A">
          <w:delText xml:space="preserve"> </w:delText>
        </w:r>
        <w:bookmarkStart w:id="477" w:name="_Toc77837397"/>
        <w:bookmarkEnd w:id="477"/>
      </w:del>
    </w:p>
    <w:p w14:paraId="1DED2E7D" w14:textId="206B495B" w:rsidR="00935E1F" w:rsidDel="000D6C2A" w:rsidRDefault="00935E1F" w:rsidP="00935E1F">
      <w:pPr>
        <w:rPr>
          <w:del w:id="478" w:author="David Singer" w:date="2021-07-21T11:24:00Z"/>
        </w:rPr>
      </w:pPr>
      <w:del w:id="479" w:author="David Singer" w:date="2021-07-21T11:24:00Z">
        <w:r w:rsidDel="000D6C2A">
          <w:delText xml:space="preserve">Perhaps </w:delText>
        </w:r>
        <w:r w:rsidRPr="00EC0703" w:rsidDel="000D6C2A">
          <w:rPr>
            <w:rFonts w:ascii="Courier New" w:hAnsi="Courier New" w:cs="Courier New"/>
          </w:rPr>
          <w:delText>'null'</w:delText>
        </w:r>
        <w:r w:rsidDel="000D6C2A">
          <w:delText xml:space="preserve"> if the box is merely a bag of stuff? But what then is the (mandatory) primary item?</w:delText>
        </w:r>
        <w:bookmarkStart w:id="480" w:name="_Toc77837398"/>
        <w:bookmarkEnd w:id="480"/>
      </w:del>
    </w:p>
    <w:p w14:paraId="78E1C981" w14:textId="7FAE64E0" w:rsidR="00935E1F" w:rsidDel="000D6C2A" w:rsidRDefault="00935E1F" w:rsidP="00935E1F">
      <w:pPr>
        <w:rPr>
          <w:del w:id="481" w:author="David Singer" w:date="2021-07-21T11:24:00Z"/>
        </w:rPr>
      </w:pPr>
      <w:del w:id="482" w:author="David Singer" w:date="2021-07-21T11:24:00Z">
        <w:r w:rsidDel="000D6C2A">
          <w:delText>Do we need an optional handler property, and mandate that the handler_type</w:delText>
        </w:r>
        <w:bookmarkStart w:id="483" w:name="_Toc77837399"/>
        <w:bookmarkEnd w:id="483"/>
      </w:del>
    </w:p>
    <w:p w14:paraId="069190BD" w14:textId="7D26B509" w:rsidR="00935E1F" w:rsidDel="000D6C2A" w:rsidRDefault="00935E1F" w:rsidP="00935E1F">
      <w:pPr>
        <w:pStyle w:val="ListParagraph"/>
        <w:numPr>
          <w:ilvl w:val="0"/>
          <w:numId w:val="74"/>
        </w:numPr>
        <w:rPr>
          <w:del w:id="484" w:author="David Singer" w:date="2021-07-21T11:24:00Z"/>
        </w:rPr>
      </w:pPr>
      <w:del w:id="485" w:author="David Singer" w:date="2021-07-21T11:24:00Z">
        <w:r w:rsidDel="000D6C2A">
          <w:delText>of any group of alternatives is the same (shared property)?</w:delText>
        </w:r>
        <w:bookmarkStart w:id="486" w:name="_Toc77837400"/>
        <w:bookmarkEnd w:id="486"/>
      </w:del>
    </w:p>
    <w:p w14:paraId="2D62885A" w14:textId="5485F2D7" w:rsidR="00935E1F" w:rsidDel="000D6C2A" w:rsidRDefault="00935E1F">
      <w:pPr>
        <w:pStyle w:val="ListParagraph"/>
        <w:numPr>
          <w:ilvl w:val="0"/>
          <w:numId w:val="74"/>
        </w:numPr>
        <w:rPr>
          <w:del w:id="487" w:author="David Singer" w:date="2021-07-21T11:24:00Z"/>
        </w:rPr>
      </w:pPr>
      <w:del w:id="488" w:author="David Singer" w:date="2021-07-21T11:24:00Z">
        <w:r w:rsidDel="000D6C2A">
          <w:delText>and of the overall box defines or matches (if both are present) the handler type of the primary item?</w:delText>
        </w:r>
        <w:bookmarkStart w:id="489" w:name="_Toc77837401"/>
        <w:bookmarkEnd w:id="489"/>
      </w:del>
    </w:p>
    <w:p w14:paraId="33C24AC3" w14:textId="31D72403" w:rsidR="007B5223" w:rsidDel="000D6C2A" w:rsidRDefault="007B5223" w:rsidP="00EC0703">
      <w:pPr>
        <w:pBdr>
          <w:top w:val="single" w:sz="4" w:space="1" w:color="auto"/>
        </w:pBdr>
        <w:rPr>
          <w:del w:id="490" w:author="David Singer" w:date="2021-07-21T11:24:00Z"/>
        </w:rPr>
      </w:pPr>
      <w:del w:id="491" w:author="David Singer" w:date="2021-07-21T11:24:00Z">
        <w:r w:rsidDel="000D6C2A">
          <w:delText>Perhaps we need something like this (from the minutes of Octo</w:delText>
        </w:r>
        <w:r w:rsidR="00EC0703" w:rsidDel="000D6C2A">
          <w:delText>b</w:delText>
        </w:r>
        <w:r w:rsidDel="000D6C2A">
          <w:delText>er 2020)?</w:delText>
        </w:r>
        <w:bookmarkStart w:id="492" w:name="_Toc77837402"/>
        <w:bookmarkEnd w:id="492"/>
      </w:del>
    </w:p>
    <w:p w14:paraId="3428F122" w14:textId="399BD55A" w:rsidR="007B5223" w:rsidDel="000D6C2A" w:rsidRDefault="007B5223" w:rsidP="007B5223">
      <w:pPr>
        <w:rPr>
          <w:del w:id="493" w:author="David Singer" w:date="2021-07-21T11:24:00Z"/>
        </w:rPr>
      </w:pPr>
      <w:del w:id="494" w:author="David Singer" w:date="2021-07-21T11:24:00Z">
        <w:r w:rsidDel="000D6C2A">
          <w:delText>The items in a group of alternatives shall either be associated with the same handler property, or no handler property</w:delText>
        </w:r>
        <w:bookmarkStart w:id="495" w:name="_Toc77837403"/>
        <w:bookmarkEnd w:id="495"/>
      </w:del>
    </w:p>
    <w:p w14:paraId="21B77C32" w14:textId="0EB2F8B6" w:rsidR="007B5223" w:rsidDel="000D6C2A" w:rsidRDefault="007B5223" w:rsidP="007B5223">
      <w:pPr>
        <w:rPr>
          <w:del w:id="496" w:author="David Singer" w:date="2021-07-21T11:24:00Z"/>
        </w:rPr>
      </w:pPr>
      <w:del w:id="497" w:author="David Singer" w:date="2021-07-21T11:24:00Z">
        <w:r w:rsidDel="000D6C2A">
          <w:delText>The handler type of the box:</w:delText>
        </w:r>
        <w:bookmarkStart w:id="498" w:name="_Toc77837404"/>
        <w:bookmarkEnd w:id="498"/>
      </w:del>
    </w:p>
    <w:p w14:paraId="172451A6" w14:textId="1E4C8296" w:rsidR="007B5223" w:rsidDel="000D6C2A" w:rsidRDefault="007B5223" w:rsidP="007B5223">
      <w:pPr>
        <w:pStyle w:val="ListParagraph"/>
        <w:numPr>
          <w:ilvl w:val="0"/>
          <w:numId w:val="79"/>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del w:id="499" w:author="David Singer" w:date="2021-07-21T11:24:00Z"/>
        </w:rPr>
      </w:pPr>
      <w:del w:id="500" w:author="David Singer" w:date="2021-07-21T11:24:00Z">
        <w:r w:rsidDel="000D6C2A">
          <w:delText>When the primary item has a handler property, shall be that value</w:delText>
        </w:r>
        <w:bookmarkStart w:id="501" w:name="_Toc77837405"/>
        <w:bookmarkEnd w:id="501"/>
      </w:del>
    </w:p>
    <w:p w14:paraId="675D0BB8" w14:textId="3E7234B1" w:rsidR="007B5223" w:rsidDel="000D6C2A" w:rsidRDefault="007B5223" w:rsidP="007B5223">
      <w:pPr>
        <w:pStyle w:val="ListParagraph"/>
        <w:numPr>
          <w:ilvl w:val="0"/>
          <w:numId w:val="79"/>
        </w:numPr>
        <w:pBdr>
          <w:top w:val="none" w:sz="4" w:space="0" w:color="000000"/>
          <w:left w:val="none" w:sz="4" w:space="0" w:color="000000"/>
          <w:bottom w:val="none" w:sz="4" w:space="0" w:color="000000"/>
          <w:right w:val="none" w:sz="4" w:space="0" w:color="000000"/>
          <w:between w:val="none" w:sz="4" w:space="0" w:color="000000"/>
        </w:pBdr>
        <w:spacing w:after="200" w:line="276" w:lineRule="auto"/>
        <w:jc w:val="left"/>
        <w:rPr>
          <w:del w:id="502" w:author="David Singer" w:date="2021-07-21T11:24:00Z"/>
        </w:rPr>
      </w:pPr>
      <w:del w:id="503" w:author="David Singer" w:date="2021-07-21T11:24:00Z">
        <w:r w:rsidDel="000D6C2A">
          <w:delText xml:space="preserve">May be required to be a specific value by derived specifications (e.g. </w:delText>
        </w:r>
        <w:r w:rsidRPr="00AF08B9" w:rsidDel="000D6C2A">
          <w:rPr>
            <w:rFonts w:ascii="Courier New" w:hAnsi="Courier New" w:cs="Courier New"/>
          </w:rPr>
          <w:delText>'pict'</w:delText>
        </w:r>
        <w:r w:rsidDel="000D6C2A">
          <w:delText xml:space="preserve"> by HEIF)</w:delText>
        </w:r>
        <w:bookmarkStart w:id="504" w:name="_Toc77837406"/>
        <w:bookmarkEnd w:id="504"/>
      </w:del>
    </w:p>
    <w:p w14:paraId="77977772" w14:textId="3CD85974" w:rsidR="007B5223" w:rsidRPr="00880B13" w:rsidDel="000D6C2A" w:rsidRDefault="007B5223" w:rsidP="007B5223">
      <w:pPr>
        <w:rPr>
          <w:del w:id="505" w:author="David Singer" w:date="2021-07-21T11:24:00Z"/>
        </w:rPr>
      </w:pPr>
      <w:del w:id="506" w:author="David Singer" w:date="2021-07-21T11:24:00Z">
        <w:r w:rsidDel="000D6C2A">
          <w:delText xml:space="preserve">May be </w:delText>
        </w:r>
        <w:r w:rsidRPr="00AF08B9" w:rsidDel="000D6C2A">
          <w:rPr>
            <w:rFonts w:ascii="Courier New" w:hAnsi="Courier New" w:cs="Courier New"/>
          </w:rPr>
          <w:delText>'null'</w:delText>
        </w:r>
        <w:r w:rsidDel="000D6C2A">
          <w:delText xml:space="preserve"> when no specific handler type needs to be signalled </w:delText>
        </w:r>
        <w:r w:rsidRPr="00AF08B9" w:rsidDel="000D6C2A">
          <w:rPr>
            <w:highlight w:val="yellow"/>
          </w:rPr>
          <w:delText>(or absent?)</w:delText>
        </w:r>
        <w:r w:rsidDel="000D6C2A">
          <w:delText>.</w:delText>
        </w:r>
        <w:bookmarkStart w:id="507" w:name="_Toc77837407"/>
        <w:bookmarkEnd w:id="507"/>
      </w:del>
    </w:p>
    <w:p w14:paraId="03280266" w14:textId="3E75CA4B" w:rsidR="00170647" w:rsidRDefault="00170647" w:rsidP="00170647">
      <w:pPr>
        <w:pStyle w:val="Heading2"/>
      </w:pPr>
      <w:bookmarkStart w:id="508" w:name="_Toc77837408"/>
      <w:r>
        <w:t>General editing</w:t>
      </w:r>
      <w:bookmarkEnd w:id="388"/>
      <w:bookmarkEnd w:id="508"/>
    </w:p>
    <w:p w14:paraId="123927A5" w14:textId="77777777" w:rsidR="009B20D9" w:rsidRDefault="009B20D9" w:rsidP="004A6AA9">
      <w:pPr>
        <w:pStyle w:val="Heading3"/>
      </w:pPr>
      <w:bookmarkStart w:id="509" w:name="_Toc71025636"/>
      <w:bookmarkStart w:id="510" w:name="_Toc71025637"/>
      <w:bookmarkStart w:id="511" w:name="_Toc71025638"/>
      <w:bookmarkStart w:id="512" w:name="_Toc71025639"/>
      <w:bookmarkStart w:id="513" w:name="_Toc71025640"/>
      <w:bookmarkStart w:id="514" w:name="_Toc71025641"/>
      <w:bookmarkStart w:id="515" w:name="_Toc71025642"/>
      <w:bookmarkStart w:id="516" w:name="_Toc71025643"/>
      <w:bookmarkStart w:id="517" w:name="_Toc71025644"/>
      <w:bookmarkStart w:id="518" w:name="_Toc71025645"/>
      <w:bookmarkStart w:id="519" w:name="_Toc71025646"/>
      <w:bookmarkStart w:id="520" w:name="_Toc71025647"/>
      <w:bookmarkStart w:id="521" w:name="_Toc71025648"/>
      <w:bookmarkStart w:id="522" w:name="_Toc71025649"/>
      <w:bookmarkStart w:id="523" w:name="_Toc71025650"/>
      <w:bookmarkStart w:id="524" w:name="_Toc71025651"/>
      <w:bookmarkStart w:id="525" w:name="_Toc71025652"/>
      <w:bookmarkStart w:id="526" w:name="_Toc71025653"/>
      <w:bookmarkStart w:id="527" w:name="_Toc71025654"/>
      <w:bookmarkStart w:id="528" w:name="_Toc71025655"/>
      <w:bookmarkStart w:id="529" w:name="_Toc71025656"/>
      <w:bookmarkStart w:id="530" w:name="_Toc71025657"/>
      <w:bookmarkStart w:id="531" w:name="_Toc71025658"/>
      <w:bookmarkStart w:id="532" w:name="_Toc71025659"/>
      <w:bookmarkStart w:id="533" w:name="_Toc71025660"/>
      <w:bookmarkStart w:id="534" w:name="_Toc71025661"/>
      <w:bookmarkStart w:id="535" w:name="_Toc71025662"/>
      <w:bookmarkStart w:id="536" w:name="_Toc71025663"/>
      <w:bookmarkStart w:id="537" w:name="_Toc71025664"/>
      <w:bookmarkStart w:id="538" w:name="_Toc71025665"/>
      <w:bookmarkStart w:id="539" w:name="_Toc71025666"/>
      <w:bookmarkStart w:id="540" w:name="_Toc71025667"/>
      <w:bookmarkStart w:id="541" w:name="_Toc71025668"/>
      <w:bookmarkStart w:id="542" w:name="_Toc71025669"/>
      <w:bookmarkStart w:id="543" w:name="_Toc71025670"/>
      <w:bookmarkStart w:id="544" w:name="_Toc71025671"/>
      <w:bookmarkStart w:id="545" w:name="_Toc71025672"/>
      <w:bookmarkStart w:id="546" w:name="_Toc71025673"/>
      <w:bookmarkStart w:id="547" w:name="_Toc71025674"/>
      <w:bookmarkStart w:id="548" w:name="_Toc71025675"/>
      <w:bookmarkStart w:id="549" w:name="_Toc71025676"/>
      <w:bookmarkStart w:id="550" w:name="_Toc71025677"/>
      <w:bookmarkStart w:id="551" w:name="_Toc71025678"/>
      <w:bookmarkStart w:id="552" w:name="_Toc71025679"/>
      <w:bookmarkStart w:id="553" w:name="_Toc71025680"/>
      <w:bookmarkStart w:id="554" w:name="_Toc71025681"/>
      <w:bookmarkStart w:id="555" w:name="_Toc71025682"/>
      <w:bookmarkStart w:id="556" w:name="_Toc71025683"/>
      <w:bookmarkStart w:id="557" w:name="_Toc71025684"/>
      <w:bookmarkStart w:id="558" w:name="_Toc71025685"/>
      <w:bookmarkStart w:id="559" w:name="_Toc71025686"/>
      <w:bookmarkStart w:id="560" w:name="_Toc71025687"/>
      <w:bookmarkStart w:id="561" w:name="_Toc71025688"/>
      <w:bookmarkStart w:id="562" w:name="_Toc71025689"/>
      <w:bookmarkStart w:id="563" w:name="_Toc71025690"/>
      <w:bookmarkStart w:id="564" w:name="_Toc71025691"/>
      <w:bookmarkStart w:id="565" w:name="_Toc71025692"/>
      <w:bookmarkStart w:id="566" w:name="_Toc71025693"/>
      <w:bookmarkStart w:id="567" w:name="_Toc71025694"/>
      <w:bookmarkStart w:id="568" w:name="_Toc71025695"/>
      <w:bookmarkStart w:id="569" w:name="_Toc71025696"/>
      <w:bookmarkStart w:id="570" w:name="_Toc71025697"/>
      <w:bookmarkStart w:id="571" w:name="_Toc71025698"/>
      <w:bookmarkStart w:id="572" w:name="_Toc71025699"/>
      <w:bookmarkStart w:id="573" w:name="_Toc71025700"/>
      <w:bookmarkStart w:id="574" w:name="_Toc71025701"/>
      <w:bookmarkStart w:id="575" w:name="_Toc71025702"/>
      <w:bookmarkStart w:id="576" w:name="_Toc71025703"/>
      <w:bookmarkStart w:id="577" w:name="_Toc71025704"/>
      <w:bookmarkStart w:id="578" w:name="_Toc71025705"/>
      <w:bookmarkStart w:id="579" w:name="_Toc71025706"/>
      <w:bookmarkStart w:id="580" w:name="_Toc71025707"/>
      <w:bookmarkStart w:id="581" w:name="_Toc71025708"/>
      <w:bookmarkStart w:id="582" w:name="_Toc71025709"/>
      <w:bookmarkStart w:id="583" w:name="_Toc54265578"/>
      <w:bookmarkStart w:id="584" w:name="_Toc54265621"/>
      <w:bookmarkStart w:id="585" w:name="_Toc54265735"/>
      <w:bookmarkStart w:id="586" w:name="_Toc54266026"/>
      <w:bookmarkStart w:id="587" w:name="_Toc54266080"/>
      <w:bookmarkStart w:id="588" w:name="_Toc54265579"/>
      <w:bookmarkStart w:id="589" w:name="_Toc54265622"/>
      <w:bookmarkStart w:id="590" w:name="_Toc54265736"/>
      <w:bookmarkStart w:id="591" w:name="_Toc54266027"/>
      <w:bookmarkStart w:id="592" w:name="_Toc54266081"/>
      <w:bookmarkStart w:id="593" w:name="_Toc54265580"/>
      <w:bookmarkStart w:id="594" w:name="_Toc54265623"/>
      <w:bookmarkStart w:id="595" w:name="_Toc54265737"/>
      <w:bookmarkStart w:id="596" w:name="_Toc54266028"/>
      <w:bookmarkStart w:id="597" w:name="_Toc54266082"/>
      <w:bookmarkStart w:id="598" w:name="_Toc54265581"/>
      <w:bookmarkStart w:id="599" w:name="_Toc54265624"/>
      <w:bookmarkStart w:id="600" w:name="_Toc54265738"/>
      <w:bookmarkStart w:id="601" w:name="_Toc54266029"/>
      <w:bookmarkStart w:id="602" w:name="_Toc54266083"/>
      <w:bookmarkStart w:id="603" w:name="_Toc54265582"/>
      <w:bookmarkStart w:id="604" w:name="_Toc54265625"/>
      <w:bookmarkStart w:id="605" w:name="_Toc54265739"/>
      <w:bookmarkStart w:id="606" w:name="_Toc54266030"/>
      <w:bookmarkStart w:id="607" w:name="_Toc54266084"/>
      <w:bookmarkStart w:id="608" w:name="_Toc54265583"/>
      <w:bookmarkStart w:id="609" w:name="_Toc54265626"/>
      <w:bookmarkStart w:id="610" w:name="_Toc54265740"/>
      <w:bookmarkStart w:id="611" w:name="_Toc54266031"/>
      <w:bookmarkStart w:id="612" w:name="_Toc54266085"/>
      <w:bookmarkStart w:id="613" w:name="_Toc54265584"/>
      <w:bookmarkStart w:id="614" w:name="_Toc54265627"/>
      <w:bookmarkStart w:id="615" w:name="_Toc54265741"/>
      <w:bookmarkStart w:id="616" w:name="_Toc54266032"/>
      <w:bookmarkStart w:id="617" w:name="_Toc54266086"/>
      <w:bookmarkStart w:id="618" w:name="_Toc54265585"/>
      <w:bookmarkStart w:id="619" w:name="_Toc54265628"/>
      <w:bookmarkStart w:id="620" w:name="_Toc54265742"/>
      <w:bookmarkStart w:id="621" w:name="_Toc54266033"/>
      <w:bookmarkStart w:id="622" w:name="_Toc54266087"/>
      <w:bookmarkStart w:id="623" w:name="_Toc54265586"/>
      <w:bookmarkStart w:id="624" w:name="_Toc54265629"/>
      <w:bookmarkStart w:id="625" w:name="_Toc54265743"/>
      <w:bookmarkStart w:id="626" w:name="_Toc54266034"/>
      <w:bookmarkStart w:id="627" w:name="_Toc54266088"/>
      <w:bookmarkStart w:id="628" w:name="_Toc54265587"/>
      <w:bookmarkStart w:id="629" w:name="_Toc54265630"/>
      <w:bookmarkStart w:id="630" w:name="_Toc54265744"/>
      <w:bookmarkStart w:id="631" w:name="_Toc54266035"/>
      <w:bookmarkStart w:id="632" w:name="_Toc54266089"/>
      <w:bookmarkStart w:id="633" w:name="_Toc71025710"/>
      <w:bookmarkStart w:id="634" w:name="_Toc71025711"/>
      <w:bookmarkStart w:id="635" w:name="_Toc71025712"/>
      <w:bookmarkStart w:id="636" w:name="_Toc71025713"/>
      <w:bookmarkStart w:id="637" w:name="_Toc71025714"/>
      <w:bookmarkStart w:id="638" w:name="_Toc71025715"/>
      <w:bookmarkStart w:id="639" w:name="_Toc71025716"/>
      <w:bookmarkStart w:id="640" w:name="_Toc71025717"/>
      <w:bookmarkStart w:id="641" w:name="_Toc71025718"/>
      <w:bookmarkStart w:id="642" w:name="_Toc71025719"/>
      <w:bookmarkStart w:id="643" w:name="_Toc71025720"/>
      <w:bookmarkStart w:id="644" w:name="_Toc71025721"/>
      <w:bookmarkStart w:id="645" w:name="_Toc71025722"/>
      <w:bookmarkStart w:id="646" w:name="_Toc71025723"/>
      <w:bookmarkStart w:id="647" w:name="_Toc71025724"/>
      <w:bookmarkStart w:id="648" w:name="_Toc71025725"/>
      <w:bookmarkStart w:id="649" w:name="_Toc71025726"/>
      <w:bookmarkStart w:id="650" w:name="_Toc71025727"/>
      <w:bookmarkStart w:id="651" w:name="_Toc71025728"/>
      <w:bookmarkStart w:id="652" w:name="_Toc71025729"/>
      <w:bookmarkStart w:id="653" w:name="_Toc71025730"/>
      <w:bookmarkStart w:id="654" w:name="_Toc71025731"/>
      <w:bookmarkStart w:id="655" w:name="_Toc71025732"/>
      <w:bookmarkStart w:id="656" w:name="_Toc71025733"/>
      <w:bookmarkStart w:id="657" w:name="_Toc71025734"/>
      <w:bookmarkStart w:id="658" w:name="_Toc71025735"/>
      <w:bookmarkStart w:id="659" w:name="_Toc71025736"/>
      <w:bookmarkStart w:id="660" w:name="_Toc71025737"/>
      <w:bookmarkStart w:id="661" w:name="_Toc71025738"/>
      <w:bookmarkStart w:id="662" w:name="_Toc71025739"/>
      <w:bookmarkStart w:id="663" w:name="_Toc71025740"/>
      <w:bookmarkStart w:id="664" w:name="_Toc71025741"/>
      <w:bookmarkStart w:id="665" w:name="_Toc71025742"/>
      <w:bookmarkStart w:id="666" w:name="_Toc71025743"/>
      <w:bookmarkStart w:id="667" w:name="_Toc77837409"/>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r w:rsidRPr="00525766">
        <w:t>Presentation terms</w:t>
      </w:r>
      <w:bookmarkEnd w:id="667"/>
    </w:p>
    <w:p w14:paraId="62D73F99" w14:textId="751B1554" w:rsidR="00A63469" w:rsidRPr="00B5637D" w:rsidRDefault="00A63469" w:rsidP="00B5637D">
      <w:pPr>
        <w:rPr>
          <w:i/>
          <w:iCs/>
        </w:rPr>
      </w:pPr>
      <w:r w:rsidRPr="00B5637D">
        <w:rPr>
          <w:i/>
          <w:iCs/>
        </w:rPr>
        <w:t>https://github.com/MPEGGroup/FileFormat/issues/8</w:t>
      </w:r>
    </w:p>
    <w:p w14:paraId="35B2AA07" w14:textId="77777777" w:rsidR="009B20D9" w:rsidRDefault="009B20D9" w:rsidP="009B20D9">
      <w:r>
        <w:t>The term "presentation" is used throughout the spec (~180 times) with different meanings. This is confusing. We propose to clarify it when possible and to replace it in other cases.</w:t>
      </w:r>
    </w:p>
    <w:p w14:paraId="22319427" w14:textId="77777777" w:rsidR="009B20D9" w:rsidRDefault="009B20D9" w:rsidP="009B20D9">
      <w:pPr>
        <w:pStyle w:val="ListParagraph"/>
        <w:numPr>
          <w:ilvl w:val="0"/>
          <w:numId w:val="19"/>
        </w:numPr>
      </w:pPr>
      <w:r>
        <w:t xml:space="preserve">"presentation" </w:t>
      </w:r>
    </w:p>
    <w:p w14:paraId="630D6C31" w14:textId="77777777" w:rsidR="009B20D9" w:rsidRDefault="009B20D9" w:rsidP="009B20D9">
      <w:r>
        <w:lastRenderedPageBreak/>
        <w:t>When used standalone, it usually means "rendering" or "a set of related media" as in the introduction:</w:t>
      </w:r>
    </w:p>
    <w:p w14:paraId="14FC6D58" w14:textId="77777777" w:rsidR="009B20D9" w:rsidRDefault="009B20D9" w:rsidP="009B20D9">
      <w:r>
        <w:t>"The ISO Base Media File Format is designed to contain timed media information for a presentation in a flexible, extensible format that facilitates interchange, management, editing, and presentation of the media. This presentation may be ‘local’ to the system containing the presentation, or may be via a network or other stream delivery mechanism."</w:t>
      </w:r>
    </w:p>
    <w:p w14:paraId="32FB7EC5" w14:textId="77777777" w:rsidR="009B20D9" w:rsidRDefault="009B20D9" w:rsidP="009B20D9">
      <w:r>
        <w:t>It is currently defined as follows:</w:t>
      </w:r>
    </w:p>
    <w:p w14:paraId="753B0F13" w14:textId="77777777" w:rsidR="009B20D9" w:rsidRDefault="009B20D9" w:rsidP="009B20D9">
      <w:r>
        <w:t>"one or more motion sequences, possibly combined with audio"</w:t>
      </w:r>
    </w:p>
    <w:p w14:paraId="75BE3EFD" w14:textId="77777777" w:rsidR="009B20D9" w:rsidRDefault="009B20D9" w:rsidP="009B20D9">
      <w:r>
        <w:t xml:space="preserve">This definition is outdated. </w:t>
      </w:r>
    </w:p>
    <w:p w14:paraId="1E83701D" w14:textId="77777777" w:rsidR="009B20D9" w:rsidRDefault="009B20D9" w:rsidP="009B20D9">
      <w:r>
        <w:t>We suggest replacing the definition with the simple:</w:t>
      </w:r>
    </w:p>
    <w:p w14:paraId="3370DA48" w14:textId="77777777" w:rsidR="009B20D9" w:rsidRDefault="009B20D9" w:rsidP="009B20D9">
      <w:r>
        <w:t>"set of related media data "</w:t>
      </w:r>
    </w:p>
    <w:p w14:paraId="0B72DC84" w14:textId="77777777" w:rsidR="009B20D9" w:rsidRDefault="009B20D9" w:rsidP="009B20D9">
      <w:r>
        <w:t>We also suggest rephrasing the introduction which has too many 'presentation'.</w:t>
      </w:r>
    </w:p>
    <w:p w14:paraId="50827E0E" w14:textId="77777777" w:rsidR="009B20D9" w:rsidRDefault="009B20D9" w:rsidP="009B20D9">
      <w:pPr>
        <w:pStyle w:val="ListParagraph"/>
        <w:numPr>
          <w:ilvl w:val="0"/>
          <w:numId w:val="19"/>
        </w:numPr>
      </w:pPr>
      <w:r>
        <w:t>"presentation time" (60 occurrences)</w:t>
      </w:r>
    </w:p>
    <w:p w14:paraId="392AD194" w14:textId="77777777" w:rsidR="009B20D9" w:rsidRDefault="009B20D9" w:rsidP="009B20D9">
      <w:r>
        <w:t>There is no formal term in the definition section but the semantics of the '</w:t>
      </w:r>
      <w:proofErr w:type="spellStart"/>
      <w:r>
        <w:t>tfra</w:t>
      </w:r>
      <w:proofErr w:type="spellEnd"/>
      <w:r>
        <w:t>' box (8.8.10.3) says:</w:t>
      </w:r>
    </w:p>
    <w:p w14:paraId="3AB6E339" w14:textId="77777777" w:rsidR="009B20D9" w:rsidRDefault="009B20D9" w:rsidP="009B20D9">
      <w:r>
        <w:t>"</w:t>
      </w:r>
      <w:r w:rsidRPr="00AC145E">
        <w:t>The presentation time is the composition time of a sample, as adjusted by any edit list.</w:t>
      </w:r>
      <w:r>
        <w:t>"</w:t>
      </w:r>
    </w:p>
    <w:p w14:paraId="1537CDFD" w14:textId="77777777" w:rsidR="009B20D9" w:rsidRDefault="009B20D9" w:rsidP="009B20D9">
      <w:r>
        <w:t>We suggest moving this text as a term definition in the definition clause.</w:t>
      </w:r>
    </w:p>
    <w:p w14:paraId="18E612F1" w14:textId="77777777" w:rsidR="009B20D9" w:rsidRDefault="009B20D9" w:rsidP="009B20D9">
      <w:r>
        <w:t>We find also that:</w:t>
      </w:r>
    </w:p>
    <w:p w14:paraId="4D716B96" w14:textId="77777777" w:rsidR="009B20D9" w:rsidRDefault="009B20D9" w:rsidP="009B20D9">
      <w:r>
        <w:t>"presentation times are in the movie timeline" (8.6.13.1 Segment Index Box definition)</w:t>
      </w:r>
    </w:p>
    <w:p w14:paraId="133930A3" w14:textId="77777777" w:rsidR="009B20D9" w:rsidRDefault="009B20D9" w:rsidP="009B20D9">
      <w:r>
        <w:t>which seems consistent with our understanding and the definition above. We suggest moving that text as a note in the definition clause.</w:t>
      </w:r>
    </w:p>
    <w:p w14:paraId="140B9A36" w14:textId="77777777" w:rsidR="009B20D9" w:rsidRDefault="009B20D9" w:rsidP="009B20D9">
      <w:r>
        <w:t>But, we find in Annex A, A.4:</w:t>
      </w:r>
    </w:p>
    <w:p w14:paraId="1C27B78D" w14:textId="77777777" w:rsidR="009B20D9" w:rsidRDefault="009B20D9" w:rsidP="009B20D9">
      <w:r>
        <w:t>"</w:t>
      </w:r>
      <w:r w:rsidRPr="00004A63">
        <w:t xml:space="preserve"> </w:t>
      </w:r>
      <w:r>
        <w:t>The exact presentation time (its time-stamp) of a sample is defined by summing the durations of the preceding samples."</w:t>
      </w:r>
    </w:p>
    <w:p w14:paraId="3AB95CF6" w14:textId="77777777" w:rsidR="009B20D9" w:rsidRDefault="009B20D9" w:rsidP="009B20D9">
      <w:r>
        <w:t>which is confusing "time stamp" and "time" and more importantly "decoding time stamp" and "presentation time".</w:t>
      </w:r>
    </w:p>
    <w:p w14:paraId="743020CE" w14:textId="77777777" w:rsidR="009B20D9" w:rsidRDefault="009B20D9" w:rsidP="009B20D9">
      <w:r>
        <w:t>We suggest fixing that sentence as follows, by replacing:</w:t>
      </w:r>
    </w:p>
    <w:p w14:paraId="75677E10" w14:textId="77777777" w:rsidR="009B20D9" w:rsidRDefault="009B20D9" w:rsidP="009B20D9">
      <w:r>
        <w:t>"The exact presentation time (its time-stamp) of a sample is defined by summing the durations of the preceding samples."</w:t>
      </w:r>
    </w:p>
    <w:p w14:paraId="1E5C1623" w14:textId="77777777" w:rsidR="009B20D9" w:rsidRDefault="009B20D9" w:rsidP="009B20D9">
      <w:r>
        <w:t>with:</w:t>
      </w:r>
    </w:p>
    <w:p w14:paraId="4DCA0CF6" w14:textId="77777777" w:rsidR="009B20D9" w:rsidRDefault="009B20D9" w:rsidP="009B20D9">
      <w:r>
        <w:t>"The exact decoding time stamp</w:t>
      </w:r>
      <w:r w:rsidRPr="00F769A7">
        <w:t xml:space="preserve"> </w:t>
      </w:r>
      <w:r>
        <w:t>of a sample is defined by summing the durations of the preceding samples."</w:t>
      </w:r>
    </w:p>
    <w:p w14:paraId="5B6027CF" w14:textId="77777777" w:rsidR="009B20D9" w:rsidRDefault="009B20D9" w:rsidP="009B20D9">
      <w:r>
        <w:t>Sometimes the term "movie presentation time" is used. We suggest removing "movie" (or always using it) as the "presentation time" is indeed in a "movie time".</w:t>
      </w:r>
    </w:p>
    <w:p w14:paraId="12E4265D" w14:textId="77777777" w:rsidR="009B20D9" w:rsidRDefault="009B20D9" w:rsidP="009B20D9">
      <w:r>
        <w:t xml:space="preserve">The terms are "earliest presentation time" and "end presentation time" are used but don't seem ambiguous as they do consider the movie timeline (i.e. with edit list). </w:t>
      </w:r>
    </w:p>
    <w:p w14:paraId="55A0826B" w14:textId="77777777" w:rsidR="009B20D9" w:rsidRDefault="009B20D9" w:rsidP="009B20D9">
      <w:r>
        <w:lastRenderedPageBreak/>
        <w:t>The different sections about RTP use the term of "presentation time stamp" with a different meaning:</w:t>
      </w:r>
    </w:p>
    <w:p w14:paraId="09B82B66" w14:textId="77777777" w:rsidR="009B20D9" w:rsidRDefault="009B20D9" w:rsidP="009B20D9">
      <w:pPr>
        <w:pStyle w:val="ListParagraph"/>
        <w:numPr>
          <w:ilvl w:val="0"/>
          <w:numId w:val="23"/>
        </w:numPr>
      </w:pPr>
      <w:r>
        <w:t>"presentation time-stamp" (RTP Packet Entry Format, 9.1.3.2)</w:t>
      </w:r>
    </w:p>
    <w:p w14:paraId="7965AA70" w14:textId="77777777" w:rsidR="009B20D9" w:rsidRDefault="009B20D9" w:rsidP="009B20D9">
      <w:pPr>
        <w:pStyle w:val="ListParagraph"/>
        <w:numPr>
          <w:ilvl w:val="0"/>
          <w:numId w:val="23"/>
        </w:numPr>
      </w:pPr>
      <w:r>
        <w:t>"presentation timestamp" (H.3.2 Compensation for unequal starting for position of received RTP streams)</w:t>
      </w:r>
    </w:p>
    <w:p w14:paraId="4C488858" w14:textId="77777777" w:rsidR="009B20D9" w:rsidRDefault="009B20D9" w:rsidP="009B20D9">
      <w:pPr>
        <w:pStyle w:val="ListParagraph"/>
        <w:numPr>
          <w:ilvl w:val="0"/>
          <w:numId w:val="23"/>
        </w:numPr>
      </w:pPr>
      <w:r>
        <w:t xml:space="preserve">In H.4.4 and H.5.3 (duplicate text) "A presentation time on a timeline of the receiver clock is derived for each sample. If RTCP reception hint tracks are in use, the presentation time is the composition time of the sample on the movie timeline, also including clock drift correction as described in step 3 above. If RTCP reception hint tracks are not in use, </w:t>
      </w:r>
      <w:r w:rsidRPr="000240BB">
        <w:rPr>
          <w:highlight w:val="yellow"/>
        </w:rPr>
        <w:t>the presentation time is directly the composition time of the sample on the movie timeline.</w:t>
      </w:r>
      <w:r>
        <w:t>"</w:t>
      </w:r>
    </w:p>
    <w:p w14:paraId="15A362FA" w14:textId="77777777" w:rsidR="009B20D9" w:rsidRDefault="009B20D9" w:rsidP="009B20D9">
      <w:r>
        <w:t>This is wrong and should be fixed.</w:t>
      </w:r>
    </w:p>
    <w:p w14:paraId="3818BD7A" w14:textId="77777777" w:rsidR="009B20D9" w:rsidRDefault="009B20D9" w:rsidP="009B20D9">
      <w:pPr>
        <w:pStyle w:val="ListParagraph"/>
        <w:numPr>
          <w:ilvl w:val="0"/>
          <w:numId w:val="19"/>
        </w:numPr>
      </w:pPr>
      <w:r>
        <w:t>"presentation order" (9 occurrences)</w:t>
      </w:r>
    </w:p>
    <w:p w14:paraId="2829D50D" w14:textId="77777777" w:rsidR="009B20D9" w:rsidRDefault="009B20D9" w:rsidP="009B20D9">
      <w:r>
        <w:t>The term is not defined. When it is used, it is not related to the "presentation" (i.e. including edit list), it rather means: "order in which samples are with increasing composition times". Sometimes the term "output order" is used. Some other times the term "composition order" is used.</w:t>
      </w:r>
    </w:p>
    <w:p w14:paraId="67DF247E" w14:textId="77777777" w:rsidR="009B20D9" w:rsidRDefault="009B20D9" w:rsidP="009B20D9">
      <w:r>
        <w:t>We suggest defining the term "composition order" (or "output order") as above and to use it consistently.</w:t>
      </w:r>
    </w:p>
    <w:p w14:paraId="7687EEA1" w14:textId="77777777" w:rsidR="009B20D9" w:rsidRDefault="009B20D9" w:rsidP="009B20D9">
      <w:r>
        <w:t>Similarly, we suggest defining "decoding order" and using it consistently (versus "decode order").</w:t>
      </w:r>
    </w:p>
    <w:p w14:paraId="57DA962A" w14:textId="77777777" w:rsidR="009B20D9" w:rsidRDefault="009B20D9" w:rsidP="009B20D9">
      <w:pPr>
        <w:pStyle w:val="ListParagraph"/>
        <w:numPr>
          <w:ilvl w:val="0"/>
          <w:numId w:val="19"/>
        </w:numPr>
      </w:pPr>
      <w:r>
        <w:t>"presentation file" (4 occurrences)</w:t>
      </w:r>
    </w:p>
    <w:p w14:paraId="77BFB6E0" w14:textId="77777777" w:rsidR="009B20D9" w:rsidRDefault="009B20D9" w:rsidP="009B20D9">
      <w:r>
        <w:t>In 6.1.1, it is used to introduce the notion of external media data not stored in a main ISOBMFF file:</w:t>
      </w:r>
    </w:p>
    <w:p w14:paraId="10D7A59D" w14:textId="77777777" w:rsidR="009B20D9" w:rsidRDefault="009B20D9" w:rsidP="009B20D9">
      <w:r>
        <w:t>"</w:t>
      </w:r>
      <w:r w:rsidRPr="00F0364C">
        <w:t xml:space="preserve"> </w:t>
      </w:r>
      <w:r>
        <w:t xml:space="preserve">A presentation may be contained in several files. One file contains the metadata for the whole presentation, and is formatted to this specification. This file may also contain all the media data, whereupon the presentation is self-contained. The other files, if used, are not required to be formatted to this specification; they are used to contain media data, and may also contain unused media data, or other information. </w:t>
      </w:r>
      <w:r w:rsidRPr="00F0364C">
        <w:rPr>
          <w:highlight w:val="yellow"/>
        </w:rPr>
        <w:t>This specification concerns the structure of the presentation file only</w:t>
      </w:r>
      <w:r>
        <w:t>. The format of the media-data files is constrained by this specification only in that the media-data in the media files must be capable of description by the metadata defined here."</w:t>
      </w:r>
    </w:p>
    <w:p w14:paraId="3BF943CA" w14:textId="77777777" w:rsidR="009B20D9" w:rsidRDefault="009B20D9" w:rsidP="009B20D9">
      <w:r>
        <w:t>Similarly, in 11.2, it says:</w:t>
      </w:r>
    </w:p>
    <w:p w14:paraId="64AA685C" w14:textId="77777777" w:rsidR="009B20D9" w:rsidRDefault="009B20D9" w:rsidP="009B20D9">
      <w:r>
        <w:t>"</w:t>
      </w:r>
      <w:r w:rsidRPr="00F0364C">
        <w:t xml:space="preserve"> </w:t>
      </w:r>
      <w:r>
        <w:t>The main file containing the metadata may use other files to contain media-data. These other files may contain header declarations from a variety of standards, including this one.</w:t>
      </w:r>
    </w:p>
    <w:p w14:paraId="7872724D" w14:textId="77777777" w:rsidR="009B20D9" w:rsidRDefault="009B20D9" w:rsidP="009B20D9">
      <w:r>
        <w:t>If such a secondary file has a metadata declaration set in it, that metadata is not part of the overall presentation. This allows small presentation files to be aggregated into a larger overall presentation by building new metadata and referencing the media-data, rather than copying it."</w:t>
      </w:r>
    </w:p>
    <w:p w14:paraId="5997EEDB" w14:textId="77777777" w:rsidR="009B20D9" w:rsidRDefault="009B20D9" w:rsidP="009B20D9">
      <w:r>
        <w:t>But in 6.1.2, the COR mixes this term with the notion of segment:</w:t>
      </w:r>
    </w:p>
    <w:p w14:paraId="34B31D34" w14:textId="77777777" w:rsidR="009B20D9" w:rsidRDefault="009B20D9" w:rsidP="009B20D9">
      <w:r>
        <w:t>"A presentation file logically includes all its segments."</w:t>
      </w:r>
    </w:p>
    <w:p w14:paraId="56741EF8" w14:textId="77777777" w:rsidR="009B20D9" w:rsidRDefault="009B20D9" w:rsidP="009B20D9">
      <w:r>
        <w:t>We believe this should be fixed. We suggest:</w:t>
      </w:r>
    </w:p>
    <w:p w14:paraId="3FD4EA15" w14:textId="77777777" w:rsidR="009B20D9" w:rsidRDefault="009B20D9" w:rsidP="009B20D9">
      <w:pPr>
        <w:pStyle w:val="ListParagraph"/>
        <w:numPr>
          <w:ilvl w:val="0"/>
          <w:numId w:val="21"/>
        </w:numPr>
      </w:pPr>
      <w:r>
        <w:t>removing the notion of presentation file</w:t>
      </w:r>
    </w:p>
    <w:p w14:paraId="6625073C" w14:textId="77777777" w:rsidR="009B20D9" w:rsidRDefault="009B20D9" w:rsidP="009B20D9">
      <w:pPr>
        <w:pStyle w:val="ListParagraph"/>
        <w:numPr>
          <w:ilvl w:val="0"/>
          <w:numId w:val="21"/>
        </w:numPr>
      </w:pPr>
      <w:r>
        <w:t>and rewriting 6.1.1, 6.1.2 with the following text:</w:t>
      </w:r>
    </w:p>
    <w:p w14:paraId="3593804F" w14:textId="77777777" w:rsidR="009B20D9" w:rsidRDefault="009B20D9" w:rsidP="009B20D9">
      <w:r>
        <w:lastRenderedPageBreak/>
        <w:t xml:space="preserve">"When represented according to the format defined in this part of the standard, a presentation may be stored in a single file or in multiple files, or it may even be delivered without the bytes being written in a file, for instance when streamed over a network and consumed on the fly. </w:t>
      </w:r>
    </w:p>
    <w:p w14:paraId="76AE25AC" w14:textId="77777777" w:rsidR="009B20D9" w:rsidRDefault="009B20D9" w:rsidP="009B20D9">
      <w:r>
        <w:t>When split over multiple files, two different splitting options exist.</w:t>
      </w:r>
    </w:p>
    <w:p w14:paraId="11E8228F" w14:textId="77777777" w:rsidR="009B20D9" w:rsidRDefault="009B20D9" w:rsidP="009B20D9">
      <w:r>
        <w:t>In one option, one file contains the metadata for the whole presentation, and is formatted to this specification. The other files are not required to be formatted to this specification. They are used to contain media data, and may also contain unused media data, or other information.</w:t>
      </w:r>
      <w:r w:rsidRPr="00DE349E">
        <w:t xml:space="preserve"> </w:t>
      </w:r>
      <w:r>
        <w:t>The format of these other files is constrained by this specification only in that the media data in them must be capable of description by the metadata defined in this specification.</w:t>
      </w:r>
    </w:p>
    <w:p w14:paraId="11829128" w14:textId="77777777" w:rsidR="009B20D9" w:rsidRDefault="009B20D9" w:rsidP="009B20D9">
      <w:r>
        <w:t>These other files may be ISO files, image files, or other formats. Only the media data itself, such as JPEG 2000 images, is stored in these other files; all timing and framing (position and size) information is in the ISO base media file, so the ancillary files are essentially free-format.</w:t>
      </w:r>
    </w:p>
    <w:p w14:paraId="590770C4" w14:textId="77777777" w:rsidR="009B20D9" w:rsidRDefault="009B20D9" w:rsidP="009B20D9">
      <w:r>
        <w:t>If an ISO file contains hint tracks, the media tracks that reference the media data from which the hints were built shall remain in the file, even if the data within them is not directly referenced by the hint tracks; after deleting all hint tracks, the entire un-hinted presentation shall remain. Note that the media tracks may, however, refer to external files for their media data.</w:t>
      </w:r>
    </w:p>
    <w:p w14:paraId="0D7DE2C0" w14:textId="77777777" w:rsidR="009B20D9" w:rsidRDefault="009B20D9" w:rsidP="009B20D9">
      <w:r>
        <w:t>In a second option, the media data is distributed over multiple files conformant to this specification. A first file contains some metadata valid for the whole presentation and possibly some media data and some metadata valid for a first part of the presentation. It also describes that additional files may be present. These additional files describe media and metadata for successive parts of the presentation.</w:t>
      </w:r>
    </w:p>
    <w:p w14:paraId="3170A788" w14:textId="77777777" w:rsidR="009B20D9" w:rsidRDefault="009B20D9" w:rsidP="009B20D9">
      <w:r>
        <w:t>In more complex scenarios, the two options could be combined.</w:t>
      </w:r>
    </w:p>
    <w:p w14:paraId="49D7E6B2" w14:textId="77777777" w:rsidR="009B20D9" w:rsidRDefault="009B20D9" w:rsidP="009B20D9">
      <w:r>
        <w:t>In this specification, some boxes (called top-level boxes) are indicated as being at ‘file’ level, with the notation “Container: File”. This file corresponds to the single file when no other files are used; or when multiple files are used, to the virtual file formed by the concatenation of file containing the metadata for the first part of the presentation, with the other ISOBMFF compliant files in presentation order.</w:t>
      </w:r>
    </w:p>
    <w:p w14:paraId="7ABA0FC8" w14:textId="77777777" w:rsidR="009B20D9" w:rsidRDefault="009B20D9" w:rsidP="009B20D9">
      <w:pPr>
        <w:pStyle w:val="ListParagraph"/>
        <w:numPr>
          <w:ilvl w:val="0"/>
          <w:numId w:val="19"/>
        </w:numPr>
      </w:pPr>
      <w:r>
        <w:t>"presentation metadata wrapper" (1 occurrence)</w:t>
      </w:r>
    </w:p>
    <w:p w14:paraId="4EFC52AF" w14:textId="77777777" w:rsidR="009B20D9" w:rsidRDefault="009B20D9" w:rsidP="009B20D9">
      <w:r>
        <w:t xml:space="preserve">In "6.1.2 </w:t>
      </w:r>
      <w:r w:rsidRPr="00315C42">
        <w:t>Object Structure</w:t>
      </w:r>
      <w:r>
        <w:t>", it says:</w:t>
      </w:r>
    </w:p>
    <w:p w14:paraId="40FCD41F" w14:textId="77777777" w:rsidR="009B20D9" w:rsidRDefault="009B20D9" w:rsidP="009B20D9">
      <w:r>
        <w:t xml:space="preserve">"The sequence of objects in the file shall contain exactly one presentation metadata wrapper (the </w:t>
      </w:r>
      <w:proofErr w:type="spellStart"/>
      <w:r w:rsidRPr="00A036CD">
        <w:rPr>
          <w:rFonts w:ascii="Courier" w:hAnsi="Courier"/>
        </w:rPr>
        <w:t>MovieBox</w:t>
      </w:r>
      <w:proofErr w:type="spellEnd"/>
      <w:r>
        <w:t>)."</w:t>
      </w:r>
    </w:p>
    <w:p w14:paraId="3E628D37" w14:textId="77777777" w:rsidR="009B20D9" w:rsidRDefault="009B20D9" w:rsidP="009B20D9">
      <w:r>
        <w:t>We suggest replacing it with:</w:t>
      </w:r>
    </w:p>
    <w:p w14:paraId="65D05CA8" w14:textId="77777777" w:rsidR="009B20D9" w:rsidRDefault="009B20D9" w:rsidP="009B20D9">
      <w:r>
        <w:t xml:space="preserve">"The sequence of objects in the file shall contain exactly one </w:t>
      </w:r>
      <w:proofErr w:type="spellStart"/>
      <w:r w:rsidRPr="00A036CD">
        <w:rPr>
          <w:rFonts w:ascii="Courier" w:hAnsi="Courier"/>
        </w:rPr>
        <w:t>MovieBox</w:t>
      </w:r>
      <w:proofErr w:type="spellEnd"/>
      <w:r>
        <w:t>."</w:t>
      </w:r>
    </w:p>
    <w:p w14:paraId="057F8588" w14:textId="77777777" w:rsidR="009B20D9" w:rsidRDefault="009B20D9" w:rsidP="009B20D9">
      <w:pPr>
        <w:pStyle w:val="ListParagraph"/>
        <w:numPr>
          <w:ilvl w:val="0"/>
          <w:numId w:val="19"/>
        </w:numPr>
      </w:pPr>
      <w:r>
        <w:t>"presentation information" (5 times)</w:t>
      </w:r>
    </w:p>
    <w:p w14:paraId="0832667C" w14:textId="77777777" w:rsidR="009B20D9" w:rsidRDefault="009B20D9" w:rsidP="009B20D9">
      <w:r>
        <w:t>The sentences using this term can easily be removed or the term replaced by "media information".</w:t>
      </w:r>
    </w:p>
    <w:p w14:paraId="1752434A" w14:textId="77777777" w:rsidR="00847FFE" w:rsidRDefault="00847FFE" w:rsidP="00847FFE">
      <w:pPr>
        <w:pStyle w:val="Heading2"/>
      </w:pPr>
      <w:bookmarkStart w:id="668" w:name="_Toc77837410"/>
      <w:r>
        <w:t>Brands</w:t>
      </w:r>
      <w:bookmarkEnd w:id="668"/>
    </w:p>
    <w:p w14:paraId="49EC3D4E" w14:textId="77777777" w:rsidR="00847FFE" w:rsidRDefault="00847FFE" w:rsidP="00847FFE">
      <w:pPr>
        <w:pStyle w:val="Heading3"/>
      </w:pPr>
      <w:bookmarkStart w:id="669" w:name="_Toc77837411"/>
      <w:r>
        <w:t>Structural brands analysis</w:t>
      </w:r>
      <w:bookmarkEnd w:id="669"/>
    </w:p>
    <w:p w14:paraId="06F8C7DC" w14:textId="77777777" w:rsidR="00847FFE" w:rsidRDefault="00847FFE" w:rsidP="00847FFE">
      <w:r>
        <w:t xml:space="preserve">The following diagram presents an overview of the brands defined in ISOBMFF. The upper part indicates the brand 4CC, ‘+’ indicates that support for a box was added as required in the given </w:t>
      </w:r>
      <w:r>
        <w:lastRenderedPageBreak/>
        <w:t>brand, ‘~’ indicates some semantics changes around an existing box, and the bottom sentences indicate additional support.</w:t>
      </w:r>
    </w:p>
    <w:p w14:paraId="1117F354" w14:textId="77777777" w:rsidR="00847FFE" w:rsidRDefault="00847FFE" w:rsidP="00847FFE">
      <w:r>
        <w:rPr>
          <w:noProof/>
        </w:rPr>
        <w:drawing>
          <wp:inline distT="0" distB="0" distL="0" distR="0" wp14:anchorId="04A20393" wp14:editId="566FE390">
            <wp:extent cx="5943600" cy="4457700"/>
            <wp:effectExtent l="0" t="0" r="0" b="0"/>
            <wp:docPr id="24" name="Picture 2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Graphical user interface, application&#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14:paraId="5EDE9E07" w14:textId="77777777" w:rsidR="00847FFE" w:rsidRDefault="00847FFE" w:rsidP="00847FFE">
      <w:r>
        <w:t>The full list of supported boxes in ‘</w:t>
      </w:r>
      <w:proofErr w:type="spellStart"/>
      <w:r>
        <w:t>isom</w:t>
      </w:r>
      <w:proofErr w:type="spellEnd"/>
      <w:r>
        <w:t>’ is omitted.</w:t>
      </w:r>
    </w:p>
    <w:p w14:paraId="1D615B72" w14:textId="77777777" w:rsidR="00847FFE" w:rsidRDefault="00847FFE" w:rsidP="00847FFE">
      <w:r>
        <w:t>A few notes on the figure and the derived specs:</w:t>
      </w:r>
    </w:p>
    <w:p w14:paraId="3AFDE348" w14:textId="77777777" w:rsidR="00847FFE" w:rsidRDefault="00847FFE" w:rsidP="00847FFE">
      <w:pPr>
        <w:numPr>
          <w:ilvl w:val="0"/>
          <w:numId w:val="86"/>
        </w:numPr>
      </w:pPr>
      <w:r>
        <w:t>14496-14 defines ‘mp41’ and ‘mp42’ but without relationships to the ‘</w:t>
      </w:r>
      <w:proofErr w:type="spellStart"/>
      <w:r>
        <w:t>isoX</w:t>
      </w:r>
      <w:proofErr w:type="spellEnd"/>
      <w:r>
        <w:t>’ brands</w:t>
      </w:r>
    </w:p>
    <w:p w14:paraId="390503D8" w14:textId="77777777" w:rsidR="00847FFE" w:rsidRDefault="00847FFE" w:rsidP="00847FFE">
      <w:pPr>
        <w:numPr>
          <w:ilvl w:val="0"/>
          <w:numId w:val="86"/>
        </w:numPr>
      </w:pPr>
      <w:r>
        <w:t>14496-15 defines brands which are specific to layered HEVC (‘</w:t>
      </w:r>
      <w:proofErr w:type="spellStart"/>
      <w:r>
        <w:t>hvce</w:t>
      </w:r>
      <w:proofErr w:type="spellEnd"/>
      <w:r>
        <w:t>’ and ‘</w:t>
      </w:r>
      <w:proofErr w:type="spellStart"/>
      <w:r>
        <w:t>hvci</w:t>
      </w:r>
      <w:proofErr w:type="spellEnd"/>
      <w:r>
        <w:t>’) and omitted here.</w:t>
      </w:r>
    </w:p>
    <w:p w14:paraId="10714246" w14:textId="77777777" w:rsidR="00847FFE" w:rsidRDefault="00847FFE" w:rsidP="00847FFE">
      <w:pPr>
        <w:numPr>
          <w:ilvl w:val="0"/>
          <w:numId w:val="86"/>
        </w:numPr>
      </w:pPr>
      <w:r>
        <w:t>HEIF defines 2 structural brands</w:t>
      </w:r>
    </w:p>
    <w:p w14:paraId="640831DF" w14:textId="77777777" w:rsidR="00847FFE" w:rsidRDefault="00847FFE" w:rsidP="00847FFE">
      <w:pPr>
        <w:numPr>
          <w:ilvl w:val="1"/>
          <w:numId w:val="86"/>
        </w:numPr>
      </w:pPr>
      <w:r>
        <w:t>‘mif1’ intersects ‘</w:t>
      </w:r>
      <w:proofErr w:type="spellStart"/>
      <w:r>
        <w:t>isoa</w:t>
      </w:r>
      <w:proofErr w:type="spellEnd"/>
      <w:r>
        <w:t>’, ’iso7’, and ‘iso2’, but not the other ‘</w:t>
      </w:r>
      <w:proofErr w:type="spellStart"/>
      <w:r>
        <w:t>isoX</w:t>
      </w:r>
      <w:proofErr w:type="spellEnd"/>
      <w:r>
        <w:t>’ brands (intersection not represented on the picture) for the following reasons:</w:t>
      </w:r>
    </w:p>
    <w:p w14:paraId="296E2BED" w14:textId="77777777" w:rsidR="00847FFE" w:rsidRDefault="00847FFE" w:rsidP="00847FFE">
      <w:pPr>
        <w:numPr>
          <w:ilvl w:val="2"/>
          <w:numId w:val="86"/>
        </w:numPr>
      </w:pPr>
      <w:r>
        <w:t>The ‘meta’ box (defined in ISOBMFF and supported from ‘iso2’) has to be present and supported, but given that the ‘</w:t>
      </w:r>
      <w:proofErr w:type="spellStart"/>
      <w:r>
        <w:t>moov</w:t>
      </w:r>
      <w:proofErr w:type="spellEnd"/>
      <w:r>
        <w:t xml:space="preserve">’ box is not necessarily present and is not required to be parsed, ‘iso2’ is not a subset of ‘mif1’. </w:t>
      </w:r>
    </w:p>
    <w:p w14:paraId="0297FCDE" w14:textId="77777777" w:rsidR="00847FFE" w:rsidRDefault="00847FFE" w:rsidP="00847FFE">
      <w:pPr>
        <w:numPr>
          <w:ilvl w:val="2"/>
          <w:numId w:val="86"/>
        </w:numPr>
      </w:pPr>
      <w:r>
        <w:t>A parser has to support ‘</w:t>
      </w:r>
      <w:proofErr w:type="spellStart"/>
      <w:r>
        <w:t>iloc</w:t>
      </w:r>
      <w:proofErr w:type="spellEnd"/>
      <w:r>
        <w:t>’ v2, ‘</w:t>
      </w:r>
      <w:proofErr w:type="spellStart"/>
      <w:r>
        <w:t>iinf</w:t>
      </w:r>
      <w:proofErr w:type="spellEnd"/>
      <w:r>
        <w:t>’ v1, ‘inf2’ v3, ‘</w:t>
      </w:r>
      <w:proofErr w:type="spellStart"/>
      <w:r>
        <w:t>iref</w:t>
      </w:r>
      <w:proofErr w:type="spellEnd"/>
      <w:r>
        <w:t>’ v1 which are only permitted in ‘iso7’, but not all the features of ‘iso7’ are required to be supported.</w:t>
      </w:r>
    </w:p>
    <w:p w14:paraId="1BCC74FE" w14:textId="77777777" w:rsidR="00847FFE" w:rsidRDefault="00847FFE" w:rsidP="00847FFE">
      <w:pPr>
        <w:numPr>
          <w:ilvl w:val="2"/>
          <w:numId w:val="86"/>
        </w:numPr>
      </w:pPr>
      <w:r>
        <w:t>A parser has to support ‘</w:t>
      </w:r>
      <w:proofErr w:type="spellStart"/>
      <w:r>
        <w:t>iprp</w:t>
      </w:r>
      <w:proofErr w:type="spellEnd"/>
      <w:r>
        <w:t>’ only defined in ‘</w:t>
      </w:r>
      <w:proofErr w:type="spellStart"/>
      <w:r>
        <w:t>isoa</w:t>
      </w:r>
      <w:proofErr w:type="spellEnd"/>
      <w:r>
        <w:t>’ but all the features of ‘iso8’ are not required to be supported.</w:t>
      </w:r>
    </w:p>
    <w:p w14:paraId="0DB0EB6D" w14:textId="77777777" w:rsidR="00847FFE" w:rsidRDefault="00847FFE" w:rsidP="00847FFE">
      <w:pPr>
        <w:numPr>
          <w:ilvl w:val="1"/>
          <w:numId w:val="86"/>
        </w:numPr>
      </w:pPr>
      <w:r>
        <w:lastRenderedPageBreak/>
        <w:t>‘msf1’ requires full support for ‘iso8’, but adds required support for ‘</w:t>
      </w:r>
      <w:proofErr w:type="spellStart"/>
      <w:r>
        <w:t>pict</w:t>
      </w:r>
      <w:proofErr w:type="spellEnd"/>
      <w:r>
        <w:t>’ tracks (and the ‘</w:t>
      </w:r>
      <w:proofErr w:type="spellStart"/>
      <w:r>
        <w:t>ccst</w:t>
      </w:r>
      <w:proofErr w:type="spellEnd"/>
      <w:r>
        <w:t>’ box) and edit list repetition so it is a strict superset of ‘iso8’</w:t>
      </w:r>
    </w:p>
    <w:p w14:paraId="57447316" w14:textId="77777777" w:rsidR="00847FFE" w:rsidRDefault="00847FFE" w:rsidP="00847FFE">
      <w:pPr>
        <w:numPr>
          <w:ilvl w:val="0"/>
          <w:numId w:val="86"/>
        </w:numPr>
      </w:pPr>
      <w:r>
        <w:t>MIAF defines on structural brand ‘</w:t>
      </w:r>
      <w:proofErr w:type="spellStart"/>
      <w:r>
        <w:t>miaf</w:t>
      </w:r>
      <w:proofErr w:type="spellEnd"/>
      <w:r>
        <w:t>’</w:t>
      </w:r>
    </w:p>
    <w:p w14:paraId="77FFFF8F" w14:textId="77777777" w:rsidR="00847FFE" w:rsidRDefault="00847FFE" w:rsidP="00847FFE">
      <w:pPr>
        <w:numPr>
          <w:ilvl w:val="1"/>
          <w:numId w:val="86"/>
        </w:numPr>
      </w:pPr>
      <w:r>
        <w:t>A reader is required to support ‘mif1’ and ‘msf1’, so a mix of ‘iso8’ + some tools from ‘</w:t>
      </w:r>
      <w:proofErr w:type="spellStart"/>
      <w:r>
        <w:t>isoa</w:t>
      </w:r>
      <w:proofErr w:type="spellEnd"/>
      <w:r>
        <w:t>’. It is difficult to represent it in the figure.</w:t>
      </w:r>
    </w:p>
    <w:p w14:paraId="32FC18B8" w14:textId="77777777" w:rsidR="00847FFE" w:rsidRDefault="00847FFE" w:rsidP="00847FFE">
      <w:pPr>
        <w:numPr>
          <w:ilvl w:val="0"/>
          <w:numId w:val="86"/>
        </w:numPr>
      </w:pPr>
      <w:r>
        <w:t>CMAF defines 2 structural brands</w:t>
      </w:r>
    </w:p>
    <w:p w14:paraId="0C4D29C8" w14:textId="77777777" w:rsidR="00847FFE" w:rsidRDefault="00847FFE" w:rsidP="00847FFE">
      <w:pPr>
        <w:numPr>
          <w:ilvl w:val="1"/>
          <w:numId w:val="86"/>
        </w:numPr>
      </w:pPr>
      <w:r>
        <w:t>‘</w:t>
      </w:r>
      <w:proofErr w:type="spellStart"/>
      <w:r>
        <w:t>cmfc</w:t>
      </w:r>
      <w:proofErr w:type="spellEnd"/>
      <w:r>
        <w:t>’ and ‘cmf2’</w:t>
      </w:r>
    </w:p>
    <w:p w14:paraId="07489675" w14:textId="77777777" w:rsidR="00847FFE" w:rsidRDefault="00847FFE" w:rsidP="00847FFE">
      <w:pPr>
        <w:numPr>
          <w:ilvl w:val="1"/>
          <w:numId w:val="86"/>
        </w:numPr>
      </w:pPr>
      <w:r>
        <w:t>It leaves the choice to the writer to write an ‘</w:t>
      </w:r>
      <w:proofErr w:type="spellStart"/>
      <w:r>
        <w:t>isoX</w:t>
      </w:r>
      <w:proofErr w:type="spellEnd"/>
      <w:r>
        <w:t>’ brand, but clearly if used, a file should not declare less than ‘iso6’ given that ‘</w:t>
      </w:r>
      <w:proofErr w:type="spellStart"/>
      <w:r>
        <w:t>tfdt</w:t>
      </w:r>
      <w:proofErr w:type="spellEnd"/>
      <w:r>
        <w:t>’ must be in the file and has to be processed. It should be ‘iso8’ when subtitles tracks are used because of the presence of ‘</w:t>
      </w:r>
      <w:proofErr w:type="spellStart"/>
      <w:r>
        <w:t>sthd</w:t>
      </w:r>
      <w:proofErr w:type="spellEnd"/>
      <w:r>
        <w:t>’ and ‘iso9’ if ‘</w:t>
      </w:r>
      <w:proofErr w:type="spellStart"/>
      <w:r>
        <w:t>elng</w:t>
      </w:r>
      <w:proofErr w:type="spellEnd"/>
      <w:r>
        <w:t>’ is used.</w:t>
      </w:r>
    </w:p>
    <w:p w14:paraId="06C0ADD8" w14:textId="77777777" w:rsidR="00847FFE" w:rsidRDefault="00847FFE" w:rsidP="00847FFE">
      <w:pPr>
        <w:numPr>
          <w:ilvl w:val="1"/>
          <w:numId w:val="86"/>
        </w:numPr>
      </w:pPr>
      <w:r>
        <w:t>However, not all tools of ‘iso6’, ‘iso8’ or ‘iso9’ have to be supported by readers so ‘</w:t>
      </w:r>
      <w:proofErr w:type="spellStart"/>
      <w:r>
        <w:t>cmfc</w:t>
      </w:r>
      <w:proofErr w:type="spellEnd"/>
      <w:r>
        <w:t>’ and ‘cmf2’ are not supersets of ‘</w:t>
      </w:r>
      <w:proofErr w:type="spellStart"/>
      <w:r>
        <w:t>isoX</w:t>
      </w:r>
      <w:proofErr w:type="spellEnd"/>
      <w:r>
        <w:t>’ brands and the precise intersection is not represented in the figure.</w:t>
      </w:r>
    </w:p>
    <w:p w14:paraId="28D9F8CF" w14:textId="77777777" w:rsidR="00847FFE" w:rsidRDefault="00847FFE" w:rsidP="00847FFE">
      <w:pPr>
        <w:numPr>
          <w:ilvl w:val="0"/>
          <w:numId w:val="86"/>
        </w:numPr>
      </w:pPr>
      <w:r>
        <w:t>MPEG-7 and MPEG-21 brands are not represented</w:t>
      </w:r>
    </w:p>
    <w:p w14:paraId="4D2ADFA9" w14:textId="77777777" w:rsidR="00847FFE" w:rsidRDefault="00847FFE" w:rsidP="00847FFE">
      <w:pPr>
        <w:numPr>
          <w:ilvl w:val="0"/>
          <w:numId w:val="86"/>
        </w:numPr>
      </w:pPr>
      <w:r>
        <w:t>OMAF brands are not represented here</w:t>
      </w:r>
    </w:p>
    <w:p w14:paraId="00D334A9" w14:textId="77777777" w:rsidR="00847FFE" w:rsidRDefault="00847FFE" w:rsidP="00847FFE">
      <w:pPr>
        <w:pStyle w:val="Heading3"/>
      </w:pPr>
      <w:bookmarkStart w:id="670" w:name="_3ifg5nc8icc9" w:colFirst="0" w:colLast="0"/>
      <w:bookmarkStart w:id="671" w:name="_Toc77837412"/>
      <w:bookmarkEnd w:id="670"/>
      <w:r>
        <w:t>Issues</w:t>
      </w:r>
      <w:bookmarkEnd w:id="671"/>
    </w:p>
    <w:p w14:paraId="4197D7D7" w14:textId="77777777" w:rsidR="00847FFE" w:rsidRDefault="00847FFE" w:rsidP="00847FFE">
      <w:r>
        <w:t>While reviewing the brands, we found the following aspects that should be clarified:</w:t>
      </w:r>
    </w:p>
    <w:p w14:paraId="79401F88" w14:textId="77777777" w:rsidR="00847FFE" w:rsidRDefault="00847FFE" w:rsidP="00847FFE">
      <w:pPr>
        <w:pStyle w:val="Heading4"/>
      </w:pPr>
      <w:bookmarkStart w:id="672" w:name="_o0otqlai1a1r" w:colFirst="0" w:colLast="0"/>
      <w:bookmarkEnd w:id="672"/>
      <w:r>
        <w:t>Missing boxes</w:t>
      </w:r>
    </w:p>
    <w:p w14:paraId="2C069433" w14:textId="77777777" w:rsidR="00847FFE" w:rsidRDefault="00847FFE" w:rsidP="00847FFE">
      <w:r>
        <w:t>Even with all these brands defined, support for some boxes is not mentioned in any brands, e.g.:</w:t>
      </w:r>
    </w:p>
    <w:p w14:paraId="137042AB" w14:textId="65FEBA56" w:rsidR="00847FFE" w:rsidDel="000D6C2A" w:rsidRDefault="00847FFE" w:rsidP="00847FFE">
      <w:pPr>
        <w:numPr>
          <w:ilvl w:val="0"/>
          <w:numId w:val="82"/>
        </w:numPr>
        <w:rPr>
          <w:del w:id="673" w:author="David Singer" w:date="2021-07-21T11:25:00Z"/>
        </w:rPr>
      </w:pPr>
      <w:del w:id="674" w:author="David Singer" w:date="2021-07-21T11:25:00Z">
        <w:r w:rsidDel="000D6C2A">
          <w:delText>ttyp</w:delText>
        </w:r>
      </w:del>
    </w:p>
    <w:p w14:paraId="54BA614D" w14:textId="31E3321E" w:rsidR="00847FFE" w:rsidDel="000D6C2A" w:rsidRDefault="00847FFE" w:rsidP="00847FFE">
      <w:pPr>
        <w:numPr>
          <w:ilvl w:val="0"/>
          <w:numId w:val="82"/>
        </w:numPr>
        <w:rPr>
          <w:del w:id="675" w:author="David Singer" w:date="2021-07-21T11:25:00Z"/>
        </w:rPr>
      </w:pPr>
      <w:del w:id="676" w:author="David Singer" w:date="2021-07-21T11:25:00Z">
        <w:r w:rsidDel="000D6C2A">
          <w:delText>brnd</w:delText>
        </w:r>
      </w:del>
    </w:p>
    <w:p w14:paraId="0D33B63F" w14:textId="77777777" w:rsidR="00847FFE" w:rsidRDefault="00847FFE" w:rsidP="00847FFE">
      <w:pPr>
        <w:numPr>
          <w:ilvl w:val="0"/>
          <w:numId w:val="82"/>
        </w:numPr>
      </w:pPr>
      <w:proofErr w:type="spellStart"/>
      <w:r>
        <w:t>imda</w:t>
      </w:r>
      <w:proofErr w:type="spellEnd"/>
      <w:r>
        <w:t xml:space="preserve">, </w:t>
      </w:r>
      <w:proofErr w:type="spellStart"/>
      <w:r>
        <w:t>imdt</w:t>
      </w:r>
      <w:proofErr w:type="spellEnd"/>
      <w:r>
        <w:t xml:space="preserve">, </w:t>
      </w:r>
      <w:proofErr w:type="spellStart"/>
      <w:r>
        <w:t>snim</w:t>
      </w:r>
      <w:proofErr w:type="spellEnd"/>
    </w:p>
    <w:p w14:paraId="13E33840" w14:textId="77777777" w:rsidR="00847FFE" w:rsidRDefault="00847FFE" w:rsidP="00847FFE">
      <w:pPr>
        <w:numPr>
          <w:ilvl w:val="0"/>
          <w:numId w:val="82"/>
        </w:numPr>
      </w:pPr>
      <w:proofErr w:type="spellStart"/>
      <w:r>
        <w:t>mfra</w:t>
      </w:r>
      <w:proofErr w:type="spellEnd"/>
      <w:r>
        <w:t xml:space="preserve">, </w:t>
      </w:r>
      <w:proofErr w:type="spellStart"/>
      <w:r>
        <w:t>mfro</w:t>
      </w:r>
      <w:proofErr w:type="spellEnd"/>
    </w:p>
    <w:p w14:paraId="0EF1ACEB" w14:textId="77777777" w:rsidR="00847FFE" w:rsidRDefault="00847FFE" w:rsidP="00847FFE">
      <w:pPr>
        <w:numPr>
          <w:ilvl w:val="0"/>
          <w:numId w:val="82"/>
        </w:numPr>
      </w:pPr>
      <w:r>
        <w:t>leva</w:t>
      </w:r>
    </w:p>
    <w:p w14:paraId="688379A7" w14:textId="77777777" w:rsidR="00847FFE" w:rsidRDefault="00847FFE" w:rsidP="00847FFE">
      <w:pPr>
        <w:numPr>
          <w:ilvl w:val="0"/>
          <w:numId w:val="82"/>
        </w:numPr>
      </w:pPr>
      <w:proofErr w:type="spellStart"/>
      <w:r>
        <w:t>csgp</w:t>
      </w:r>
      <w:proofErr w:type="spellEnd"/>
    </w:p>
    <w:p w14:paraId="16DEE40C" w14:textId="77777777" w:rsidR="00847FFE" w:rsidRDefault="00847FFE" w:rsidP="00847FFE">
      <w:pPr>
        <w:numPr>
          <w:ilvl w:val="0"/>
          <w:numId w:val="82"/>
        </w:numPr>
      </w:pPr>
      <w:r>
        <w:t>kind</w:t>
      </w:r>
    </w:p>
    <w:p w14:paraId="7FDF54CE" w14:textId="77777777" w:rsidR="00847FFE" w:rsidRDefault="00847FFE" w:rsidP="00847FFE">
      <w:pPr>
        <w:numPr>
          <w:ilvl w:val="0"/>
          <w:numId w:val="82"/>
        </w:numPr>
      </w:pPr>
      <w:proofErr w:type="spellStart"/>
      <w:r>
        <w:t>strk</w:t>
      </w:r>
      <w:proofErr w:type="spellEnd"/>
    </w:p>
    <w:p w14:paraId="35C568BC" w14:textId="77777777" w:rsidR="00847FFE" w:rsidRDefault="00847FFE" w:rsidP="00847FFE">
      <w:pPr>
        <w:numPr>
          <w:ilvl w:val="0"/>
          <w:numId w:val="82"/>
        </w:numPr>
      </w:pPr>
      <w:r>
        <w:t>…</w:t>
      </w:r>
    </w:p>
    <w:p w14:paraId="714FBE8C" w14:textId="77777777" w:rsidR="00847FFE" w:rsidRDefault="00847FFE" w:rsidP="00847FFE">
      <w:r>
        <w:t xml:space="preserve">We suggest cross-checking that no box is missing from the </w:t>
      </w:r>
      <w:proofErr w:type="spellStart"/>
      <w:r>
        <w:t>isoX</w:t>
      </w:r>
      <w:proofErr w:type="spellEnd"/>
      <w:r>
        <w:t xml:space="preserve"> tables and adding a section to explicitly list the boxes that are not required in any of the current brands. </w:t>
      </w:r>
    </w:p>
    <w:p w14:paraId="1B4E014A" w14:textId="77777777" w:rsidR="00847FFE" w:rsidRDefault="00847FFE" w:rsidP="00847FFE">
      <w:pPr>
        <w:pStyle w:val="Heading4"/>
      </w:pPr>
      <w:bookmarkStart w:id="677" w:name="_umft7xqw89sd" w:colFirst="0" w:colLast="0"/>
      <w:bookmarkEnd w:id="677"/>
      <w:r>
        <w:t>Versions and flags</w:t>
      </w:r>
    </w:p>
    <w:p w14:paraId="1A943440" w14:textId="77777777" w:rsidR="00847FFE" w:rsidRDefault="00847FFE" w:rsidP="00847FFE">
      <w:r>
        <w:t>There is no specific mention of the version support for the following boxes</w:t>
      </w:r>
    </w:p>
    <w:p w14:paraId="42A52FDA" w14:textId="77777777" w:rsidR="00847FFE" w:rsidRDefault="00847FFE" w:rsidP="00847FFE">
      <w:pPr>
        <w:numPr>
          <w:ilvl w:val="0"/>
          <w:numId w:val="83"/>
        </w:numPr>
      </w:pPr>
      <w:r>
        <w:t>‘</w:t>
      </w:r>
      <w:proofErr w:type="spellStart"/>
      <w:r>
        <w:t>mvhd</w:t>
      </w:r>
      <w:proofErr w:type="spellEnd"/>
      <w:r>
        <w:t>’ v0, v1</w:t>
      </w:r>
    </w:p>
    <w:p w14:paraId="5629854D" w14:textId="77777777" w:rsidR="00847FFE" w:rsidRDefault="00847FFE" w:rsidP="00847FFE">
      <w:pPr>
        <w:numPr>
          <w:ilvl w:val="0"/>
          <w:numId w:val="83"/>
        </w:numPr>
      </w:pPr>
      <w:r>
        <w:t>‘</w:t>
      </w:r>
      <w:proofErr w:type="spellStart"/>
      <w:r>
        <w:t>tkhd</w:t>
      </w:r>
      <w:proofErr w:type="spellEnd"/>
      <w:r>
        <w:t>’ v0, v1</w:t>
      </w:r>
    </w:p>
    <w:p w14:paraId="11EBC347" w14:textId="77777777" w:rsidR="00847FFE" w:rsidRDefault="00847FFE" w:rsidP="00847FFE">
      <w:pPr>
        <w:numPr>
          <w:ilvl w:val="0"/>
          <w:numId w:val="83"/>
        </w:numPr>
      </w:pPr>
      <w:r>
        <w:t>‘</w:t>
      </w:r>
      <w:proofErr w:type="spellStart"/>
      <w:r>
        <w:t>mdhd</w:t>
      </w:r>
      <w:proofErr w:type="spellEnd"/>
      <w:r>
        <w:t>’ v0 v1</w:t>
      </w:r>
    </w:p>
    <w:p w14:paraId="1CAF2847" w14:textId="77777777" w:rsidR="00847FFE" w:rsidRDefault="00847FFE" w:rsidP="00847FFE">
      <w:pPr>
        <w:numPr>
          <w:ilvl w:val="0"/>
          <w:numId w:val="83"/>
        </w:numPr>
      </w:pPr>
      <w:r>
        <w:t>‘</w:t>
      </w:r>
      <w:proofErr w:type="spellStart"/>
      <w:r>
        <w:t>elst</w:t>
      </w:r>
      <w:proofErr w:type="spellEnd"/>
      <w:r>
        <w:t>’ v0, v1</w:t>
      </w:r>
    </w:p>
    <w:p w14:paraId="06A8E917" w14:textId="77777777" w:rsidR="00847FFE" w:rsidRDefault="00847FFE" w:rsidP="00847FFE">
      <w:pPr>
        <w:numPr>
          <w:ilvl w:val="0"/>
          <w:numId w:val="83"/>
        </w:numPr>
      </w:pPr>
      <w:r>
        <w:lastRenderedPageBreak/>
        <w:t>‘subs’ v0, v1</w:t>
      </w:r>
    </w:p>
    <w:p w14:paraId="1902BACD" w14:textId="77777777" w:rsidR="00847FFE" w:rsidRDefault="00847FFE" w:rsidP="00847FFE">
      <w:pPr>
        <w:numPr>
          <w:ilvl w:val="0"/>
          <w:numId w:val="83"/>
        </w:numPr>
      </w:pPr>
      <w:r>
        <w:t>‘</w:t>
      </w:r>
      <w:proofErr w:type="spellStart"/>
      <w:r>
        <w:t>saio</w:t>
      </w:r>
      <w:proofErr w:type="spellEnd"/>
      <w:r>
        <w:t>’ v0, v1</w:t>
      </w:r>
    </w:p>
    <w:p w14:paraId="18C4FABB" w14:textId="77777777" w:rsidR="00847FFE" w:rsidRDefault="00847FFE" w:rsidP="00847FFE">
      <w:pPr>
        <w:numPr>
          <w:ilvl w:val="0"/>
          <w:numId w:val="83"/>
        </w:numPr>
      </w:pPr>
      <w:r>
        <w:t>‘</w:t>
      </w:r>
      <w:proofErr w:type="spellStart"/>
      <w:r>
        <w:t>mehd</w:t>
      </w:r>
      <w:proofErr w:type="spellEnd"/>
      <w:r>
        <w:t>’ v0, v1</w:t>
      </w:r>
    </w:p>
    <w:p w14:paraId="57D38A82" w14:textId="77777777" w:rsidR="00847FFE" w:rsidRDefault="00847FFE" w:rsidP="00847FFE">
      <w:pPr>
        <w:numPr>
          <w:ilvl w:val="0"/>
          <w:numId w:val="83"/>
        </w:numPr>
      </w:pPr>
      <w:r>
        <w:t>‘</w:t>
      </w:r>
      <w:proofErr w:type="spellStart"/>
      <w:r>
        <w:t>tfra</w:t>
      </w:r>
      <w:proofErr w:type="spellEnd"/>
      <w:r>
        <w:t>’ v0, v1</w:t>
      </w:r>
    </w:p>
    <w:p w14:paraId="69758E5E" w14:textId="77777777" w:rsidR="00847FFE" w:rsidRDefault="00847FFE" w:rsidP="00847FFE">
      <w:pPr>
        <w:numPr>
          <w:ilvl w:val="0"/>
          <w:numId w:val="83"/>
        </w:numPr>
      </w:pPr>
      <w:r>
        <w:t>‘</w:t>
      </w:r>
      <w:proofErr w:type="spellStart"/>
      <w:r>
        <w:t>tfdt</w:t>
      </w:r>
      <w:proofErr w:type="spellEnd"/>
      <w:r>
        <w:t>’ v0 v1</w:t>
      </w:r>
    </w:p>
    <w:p w14:paraId="5DE390A0" w14:textId="77777777" w:rsidR="00847FFE" w:rsidRDefault="00847FFE" w:rsidP="00847FFE">
      <w:pPr>
        <w:numPr>
          <w:ilvl w:val="0"/>
          <w:numId w:val="83"/>
        </w:numPr>
      </w:pPr>
      <w:r>
        <w:t>‘</w:t>
      </w:r>
      <w:proofErr w:type="spellStart"/>
      <w:r>
        <w:t>assp</w:t>
      </w:r>
      <w:proofErr w:type="spellEnd"/>
      <w:r>
        <w:t>' v0 v1</w:t>
      </w:r>
    </w:p>
    <w:p w14:paraId="7E303A37" w14:textId="77777777" w:rsidR="00847FFE" w:rsidRDefault="00847FFE" w:rsidP="00847FFE">
      <w:pPr>
        <w:numPr>
          <w:ilvl w:val="0"/>
          <w:numId w:val="83"/>
        </w:numPr>
      </w:pPr>
      <w:r>
        <w:t>‘</w:t>
      </w:r>
      <w:proofErr w:type="spellStart"/>
      <w:r>
        <w:t>sbgp</w:t>
      </w:r>
      <w:proofErr w:type="spellEnd"/>
      <w:r>
        <w:t>’ v0 v1</w:t>
      </w:r>
    </w:p>
    <w:p w14:paraId="1B3645FF" w14:textId="77777777" w:rsidR="00847FFE" w:rsidRDefault="00847FFE" w:rsidP="00847FFE">
      <w:pPr>
        <w:numPr>
          <w:ilvl w:val="0"/>
          <w:numId w:val="83"/>
        </w:numPr>
      </w:pPr>
      <w:r>
        <w:t>‘</w:t>
      </w:r>
      <w:proofErr w:type="spellStart"/>
      <w:r>
        <w:t>sgpd</w:t>
      </w:r>
      <w:proofErr w:type="spellEnd"/>
      <w:r>
        <w:t>’ v0 v1 v2</w:t>
      </w:r>
    </w:p>
    <w:p w14:paraId="0C27FE6A" w14:textId="77777777" w:rsidR="00847FFE" w:rsidRDefault="00847FFE" w:rsidP="00847FFE">
      <w:pPr>
        <w:numPr>
          <w:ilvl w:val="0"/>
          <w:numId w:val="83"/>
        </w:numPr>
      </w:pPr>
      <w:r>
        <w:t>‘</w:t>
      </w:r>
      <w:proofErr w:type="spellStart"/>
      <w:r>
        <w:t>sidx</w:t>
      </w:r>
      <w:proofErr w:type="spellEnd"/>
      <w:r>
        <w:t>’ v0 v1</w:t>
      </w:r>
    </w:p>
    <w:p w14:paraId="7557D384" w14:textId="77777777" w:rsidR="00847FFE" w:rsidRDefault="00847FFE" w:rsidP="00847FFE">
      <w:pPr>
        <w:numPr>
          <w:ilvl w:val="0"/>
          <w:numId w:val="83"/>
        </w:numPr>
      </w:pPr>
      <w:r>
        <w:t>‘</w:t>
      </w:r>
      <w:proofErr w:type="spellStart"/>
      <w:r>
        <w:t>prft</w:t>
      </w:r>
      <w:proofErr w:type="spellEnd"/>
      <w:r>
        <w:t>' v0 v1</w:t>
      </w:r>
    </w:p>
    <w:p w14:paraId="455A52D5" w14:textId="77777777" w:rsidR="00847FFE" w:rsidRDefault="00847FFE" w:rsidP="00847FFE">
      <w:r>
        <w:t>Similarly, support for specific flag values that affect the parsing of the following boxes is not indicated</w:t>
      </w:r>
    </w:p>
    <w:p w14:paraId="3528942A" w14:textId="77777777" w:rsidR="00847FFE" w:rsidRDefault="00847FFE" w:rsidP="00847FFE">
      <w:pPr>
        <w:numPr>
          <w:ilvl w:val="0"/>
          <w:numId w:val="81"/>
        </w:numPr>
      </w:pPr>
      <w:r>
        <w:t>‘</w:t>
      </w:r>
      <w:proofErr w:type="spellStart"/>
      <w:r>
        <w:t>saiz</w:t>
      </w:r>
      <w:proofErr w:type="spellEnd"/>
      <w:r>
        <w:t>’</w:t>
      </w:r>
    </w:p>
    <w:p w14:paraId="70C8E07A" w14:textId="77777777" w:rsidR="00847FFE" w:rsidRDefault="00847FFE" w:rsidP="00847FFE">
      <w:pPr>
        <w:numPr>
          <w:ilvl w:val="0"/>
          <w:numId w:val="81"/>
        </w:numPr>
      </w:pPr>
      <w:r>
        <w:t>‘</w:t>
      </w:r>
      <w:proofErr w:type="spellStart"/>
      <w:r>
        <w:t>saio</w:t>
      </w:r>
      <w:proofErr w:type="spellEnd"/>
      <w:r>
        <w:t>’</w:t>
      </w:r>
    </w:p>
    <w:p w14:paraId="6558A4A0" w14:textId="77777777" w:rsidR="00847FFE" w:rsidRDefault="00847FFE" w:rsidP="00847FFE">
      <w:pPr>
        <w:numPr>
          <w:ilvl w:val="0"/>
          <w:numId w:val="81"/>
        </w:numPr>
      </w:pPr>
      <w:r>
        <w:t>‘</w:t>
      </w:r>
      <w:proofErr w:type="spellStart"/>
      <w:r>
        <w:t>trun</w:t>
      </w:r>
      <w:proofErr w:type="spellEnd"/>
      <w:r>
        <w:t>’</w:t>
      </w:r>
    </w:p>
    <w:p w14:paraId="14B07528" w14:textId="77777777" w:rsidR="00847FFE" w:rsidRDefault="00847FFE" w:rsidP="00847FFE">
      <w:pPr>
        <w:numPr>
          <w:ilvl w:val="0"/>
          <w:numId w:val="81"/>
        </w:numPr>
      </w:pPr>
      <w:r>
        <w:t>‘</w:t>
      </w:r>
      <w:proofErr w:type="spellStart"/>
      <w:r>
        <w:t>schm</w:t>
      </w:r>
      <w:proofErr w:type="spellEnd"/>
      <w:r>
        <w:t>’</w:t>
      </w:r>
    </w:p>
    <w:p w14:paraId="508B29A4" w14:textId="77777777" w:rsidR="00847FFE" w:rsidRDefault="00847FFE" w:rsidP="00847FFE">
      <w:r>
        <w:t>We suggest clarifying the definitions of brands to indicate the versions of the boxes (as done in HEIF) and the values of the flags that have to be supported for each brand.</w:t>
      </w:r>
    </w:p>
    <w:p w14:paraId="05C95591" w14:textId="6B07FD98" w:rsidR="00847FFE" w:rsidDel="00A640A0" w:rsidRDefault="00847FFE" w:rsidP="00847FFE">
      <w:pPr>
        <w:pStyle w:val="Heading4"/>
        <w:rPr>
          <w:del w:id="678" w:author="David Singer" w:date="2021-07-21T11:32:00Z"/>
        </w:rPr>
      </w:pPr>
      <w:bookmarkStart w:id="679" w:name="_jr9amonanowo" w:colFirst="0" w:colLast="0"/>
      <w:bookmarkEnd w:id="679"/>
      <w:del w:id="680" w:author="David Singer" w:date="2021-07-21T11:32:00Z">
        <w:r w:rsidDel="00A640A0">
          <w:delText>Major / compatible brands</w:delText>
        </w:r>
      </w:del>
    </w:p>
    <w:p w14:paraId="17E45F1D" w14:textId="78F9EDE0" w:rsidR="00847FFE" w:rsidDel="00A640A0" w:rsidRDefault="00847FFE" w:rsidP="00847FFE">
      <w:pPr>
        <w:rPr>
          <w:del w:id="681" w:author="David Singer" w:date="2021-07-21T11:32:00Z"/>
        </w:rPr>
      </w:pPr>
      <w:del w:id="682" w:author="David Singer" w:date="2021-07-21T11:32:00Z">
        <w:r w:rsidDel="00A640A0">
          <w:delText>A note in K.4 says:</w:delText>
        </w:r>
      </w:del>
    </w:p>
    <w:p w14:paraId="2F21A14B" w14:textId="7DDE0BAB" w:rsidR="00847FFE" w:rsidDel="00A640A0" w:rsidRDefault="00847FFE" w:rsidP="00847FFE">
      <w:pPr>
        <w:rPr>
          <w:del w:id="683" w:author="David Singer" w:date="2021-07-21T11:32:00Z"/>
        </w:rPr>
      </w:pPr>
      <w:del w:id="684" w:author="David Singer" w:date="2021-07-21T11:32:00Z">
        <w:r w:rsidDel="00A640A0">
          <w:delText>“NOTE: This document requires that the major brand be repeated in the compatible-brands, but this requirement is relaxed in the 'profiles' parameter for compactness.”</w:delText>
        </w:r>
      </w:del>
    </w:p>
    <w:p w14:paraId="38359835" w14:textId="2720E9E3" w:rsidR="00847FFE" w:rsidDel="00A640A0" w:rsidRDefault="00847FFE" w:rsidP="00847FFE">
      <w:pPr>
        <w:rPr>
          <w:del w:id="685" w:author="David Singer" w:date="2021-07-21T11:32:00Z"/>
        </w:rPr>
      </w:pPr>
      <w:del w:id="686" w:author="David Singer" w:date="2021-07-21T11:32:00Z">
        <w:r w:rsidDel="00A640A0">
          <w:delText>It is not clear where the sentence is that requires the major brand to be repeated in the list of compatible brands.</w:delText>
        </w:r>
      </w:del>
    </w:p>
    <w:p w14:paraId="7B1CFA8C" w14:textId="77777777" w:rsidR="00847FFE" w:rsidRDefault="00847FFE" w:rsidP="00847FFE">
      <w:pPr>
        <w:pStyle w:val="Heading4"/>
      </w:pPr>
      <w:bookmarkStart w:id="687" w:name="_ii9mieqonzit" w:colFirst="0" w:colLast="0"/>
      <w:bookmarkEnd w:id="687"/>
      <w:r>
        <w:t>Sample groups support</w:t>
      </w:r>
    </w:p>
    <w:p w14:paraId="21C4D023" w14:textId="77777777" w:rsidR="00847FFE" w:rsidRDefault="00847FFE" w:rsidP="00847FFE">
      <w:r>
        <w:t>The definition of ‘iso3’ says:</w:t>
      </w:r>
    </w:p>
    <w:p w14:paraId="16718B2F" w14:textId="77777777" w:rsidR="00847FFE" w:rsidRDefault="00847FFE" w:rsidP="00847FFE">
      <w:r>
        <w:t xml:space="preserve">“Within the sample groups, support for rate share information (grouping type ‘rash’) is required.” </w:t>
      </w:r>
    </w:p>
    <w:p w14:paraId="1CF553F5" w14:textId="77777777" w:rsidR="00847FFE" w:rsidRDefault="00847FFE" w:rsidP="00847FFE">
      <w:r>
        <w:t>The definition of ‘iso6’ says:</w:t>
      </w:r>
    </w:p>
    <w:p w14:paraId="0AA2953B" w14:textId="77777777" w:rsidR="00847FFE" w:rsidRDefault="00847FFE" w:rsidP="00847FFE">
      <w:r>
        <w:t>“Within the sample groups, support for random access point information (grouping type ‘rap ’) is required.”</w:t>
      </w:r>
    </w:p>
    <w:p w14:paraId="1A43A6E4" w14:textId="77777777" w:rsidR="00847FFE" w:rsidRDefault="00847FFE" w:rsidP="00847FFE">
      <w:r>
        <w:t>It is unclear what requiring support for a sample group means (given that a file can always be processed ignoring the sample groups), and how this can be verified in a conformance program.</w:t>
      </w:r>
    </w:p>
    <w:p w14:paraId="306643FC" w14:textId="77777777" w:rsidR="00847FFE" w:rsidRDefault="00847FFE" w:rsidP="00847FFE">
      <w:pPr>
        <w:pStyle w:val="Heading4"/>
      </w:pPr>
      <w:bookmarkStart w:id="688" w:name="_f6ln9q1sqoex" w:colFirst="0" w:colLast="0"/>
      <w:bookmarkEnd w:id="688"/>
      <w:r>
        <w:t>Hint track support</w:t>
      </w:r>
    </w:p>
    <w:p w14:paraId="5E4AD524" w14:textId="77777777" w:rsidR="00847FFE" w:rsidRDefault="00847FFE" w:rsidP="00847FFE">
      <w:r>
        <w:t>The definition of ‘iso3’ says:</w:t>
      </w:r>
    </w:p>
    <w:p w14:paraId="77DFA190" w14:textId="77777777" w:rsidR="00847FFE" w:rsidRDefault="00847FFE" w:rsidP="00847FFE">
      <w:r>
        <w:t>“File delivery hint tracks (sample entry ‘</w:t>
      </w:r>
      <w:proofErr w:type="spellStart"/>
      <w:r>
        <w:t>fdp</w:t>
      </w:r>
      <w:proofErr w:type="spellEnd"/>
      <w:r>
        <w:t xml:space="preserve"> ’) must be recognized.”</w:t>
      </w:r>
    </w:p>
    <w:p w14:paraId="59460932" w14:textId="77777777" w:rsidR="00847FFE" w:rsidRDefault="00847FFE" w:rsidP="00847FFE">
      <w:r>
        <w:t>It is not clear what it means given that hint tracks can be ignored in general. Section E.1 says:</w:t>
      </w:r>
    </w:p>
    <w:p w14:paraId="6EDBB4FA" w14:textId="77777777" w:rsidR="00847FFE" w:rsidRDefault="00847FFE" w:rsidP="00847FFE">
      <w:r>
        <w:t>“In general, readers are required to implement all features documented for a brand unless one of the following applies:</w:t>
      </w:r>
    </w:p>
    <w:p w14:paraId="7DBAD7A6" w14:textId="77777777" w:rsidR="00847FFE" w:rsidRDefault="00847FFE" w:rsidP="00847FFE">
      <w:pPr>
        <w:ind w:firstLine="720"/>
      </w:pPr>
      <w:r>
        <w:t>c) the context in which the product operates means that some structures are not relevant; for example, hint track structures are only relevant to products preparing content for, or performing, file delivery (such as streaming) for the protocol in the hint track.”</w:t>
      </w:r>
    </w:p>
    <w:p w14:paraId="03EFECD3" w14:textId="77777777" w:rsidR="00847FFE" w:rsidRDefault="00847FFE" w:rsidP="00847FFE">
      <w:r>
        <w:lastRenderedPageBreak/>
        <w:t>It is suggested to rephrase the requirement in ‘iso3’ along the lines of Annex E.1.</w:t>
      </w:r>
    </w:p>
    <w:p w14:paraId="265D1553" w14:textId="77777777" w:rsidR="00847FFE" w:rsidRDefault="00847FFE" w:rsidP="00847FFE">
      <w:pPr>
        <w:pStyle w:val="Heading4"/>
      </w:pPr>
      <w:bookmarkStart w:id="689" w:name="_2ypkkfqdc1op" w:colFirst="0" w:colLast="0"/>
      <w:bookmarkEnd w:id="689"/>
      <w:r>
        <w:t>32 bits in meta</w:t>
      </w:r>
    </w:p>
    <w:p w14:paraId="5C07CD3E" w14:textId="77777777" w:rsidR="00847FFE" w:rsidRDefault="00847FFE" w:rsidP="00847FFE">
      <w:r>
        <w:t>‘Iso7’ indicates:</w:t>
      </w:r>
    </w:p>
    <w:p w14:paraId="3259B74A" w14:textId="77777777" w:rsidR="00847FFE" w:rsidRDefault="00847FFE" w:rsidP="00847FFE">
      <w:r>
        <w:t xml:space="preserve">“Support for 32-bit </w:t>
      </w:r>
      <w:proofErr w:type="spellStart"/>
      <w:r>
        <w:t>item_ID</w:t>
      </w:r>
      <w:proofErr w:type="spellEnd"/>
      <w:r>
        <w:t xml:space="preserve"> and </w:t>
      </w:r>
      <w:proofErr w:type="spellStart"/>
      <w:r>
        <w:t>item_count</w:t>
      </w:r>
      <w:proofErr w:type="spellEnd"/>
      <w:r>
        <w:t xml:space="preserve"> values in </w:t>
      </w:r>
      <w:proofErr w:type="spellStart"/>
      <w:r>
        <w:t>MetaBox</w:t>
      </w:r>
      <w:proofErr w:type="spellEnd"/>
      <w:r>
        <w:t>”</w:t>
      </w:r>
    </w:p>
    <w:p w14:paraId="36D95DB6" w14:textId="77777777" w:rsidR="00847FFE" w:rsidRDefault="00847FFE" w:rsidP="00847FFE">
      <w:r>
        <w:t xml:space="preserve">It is unclear that it applies to boxes in the </w:t>
      </w:r>
      <w:proofErr w:type="spellStart"/>
      <w:r>
        <w:t>MetaBox</w:t>
      </w:r>
      <w:proofErr w:type="spellEnd"/>
      <w:r>
        <w:t xml:space="preserve"> hierarchy. Also some boxes are not covered by ‘</w:t>
      </w:r>
      <w:proofErr w:type="spellStart"/>
      <w:r>
        <w:t>item_ID</w:t>
      </w:r>
      <w:proofErr w:type="spellEnd"/>
      <w:r>
        <w:t>’ and ‘</w:t>
      </w:r>
      <w:proofErr w:type="spellStart"/>
      <w:r>
        <w:t>item_count</w:t>
      </w:r>
      <w:proofErr w:type="spellEnd"/>
      <w:r>
        <w:t>’ like ‘</w:t>
      </w:r>
      <w:proofErr w:type="spellStart"/>
      <w:r>
        <w:t>iinf</w:t>
      </w:r>
      <w:proofErr w:type="spellEnd"/>
      <w:r>
        <w:t xml:space="preserve">’. We suggest listing explicitly the versions of the boxes that are required to be supported: </w:t>
      </w:r>
      <w:proofErr w:type="spellStart"/>
      <w:r>
        <w:t>iloc</w:t>
      </w:r>
      <w:proofErr w:type="spellEnd"/>
      <w:r>
        <w:t xml:space="preserve"> v2, </w:t>
      </w:r>
      <w:proofErr w:type="spellStart"/>
      <w:r>
        <w:t>pitm</w:t>
      </w:r>
      <w:proofErr w:type="spellEnd"/>
      <w:r>
        <w:t xml:space="preserve"> v2, </w:t>
      </w:r>
      <w:proofErr w:type="spellStart"/>
      <w:r>
        <w:t>infe</w:t>
      </w:r>
      <w:proofErr w:type="spellEnd"/>
      <w:r>
        <w:t xml:space="preserve"> v3, </w:t>
      </w:r>
      <w:proofErr w:type="spellStart"/>
      <w:r>
        <w:t>iref</w:t>
      </w:r>
      <w:proofErr w:type="spellEnd"/>
      <w:r>
        <w:t xml:space="preserve"> v1, </w:t>
      </w:r>
      <w:proofErr w:type="spellStart"/>
      <w:r>
        <w:t>iinf</w:t>
      </w:r>
      <w:proofErr w:type="spellEnd"/>
      <w:r>
        <w:t xml:space="preserve"> v1</w:t>
      </w:r>
    </w:p>
    <w:p w14:paraId="4BECE210" w14:textId="77777777" w:rsidR="00847FFE" w:rsidRDefault="00847FFE" w:rsidP="00847FFE">
      <w:pPr>
        <w:pStyle w:val="Heading4"/>
      </w:pPr>
      <w:bookmarkStart w:id="690" w:name="_km2clxcxfbn9" w:colFirst="0" w:colLast="0"/>
      <w:bookmarkEnd w:id="690"/>
      <w:r>
        <w:t>Recognize tracks?</w:t>
      </w:r>
    </w:p>
    <w:p w14:paraId="59A95C93" w14:textId="77777777" w:rsidR="00847FFE" w:rsidRDefault="00847FFE" w:rsidP="00847FFE">
      <w:r>
        <w:t>‘iso7’ indicates</w:t>
      </w:r>
    </w:p>
    <w:p w14:paraId="5151484C" w14:textId="77777777" w:rsidR="00847FFE" w:rsidRDefault="00847FFE" w:rsidP="00847FFE">
      <w:r>
        <w:t>“Support for the following is required under this brand:</w:t>
      </w:r>
    </w:p>
    <w:p w14:paraId="364F5DBB" w14:textId="77777777" w:rsidR="00847FFE" w:rsidRDefault="00847FFE" w:rsidP="00847FFE">
      <w:pPr>
        <w:numPr>
          <w:ilvl w:val="0"/>
          <w:numId w:val="85"/>
        </w:numPr>
      </w:pPr>
      <w:r>
        <w:t>Recognizing incomplete tracks.”</w:t>
      </w:r>
    </w:p>
    <w:p w14:paraId="1DCBABC6" w14:textId="77777777" w:rsidR="00847FFE" w:rsidRDefault="00847FFE" w:rsidP="00847FFE">
      <w:r>
        <w:t>What is the meaning of “recognizing” in this case?</w:t>
      </w:r>
    </w:p>
    <w:p w14:paraId="2989806E" w14:textId="77777777" w:rsidR="00847FFE" w:rsidRDefault="00847FFE" w:rsidP="00847FFE">
      <w:pPr>
        <w:pStyle w:val="Heading3"/>
      </w:pPr>
      <w:bookmarkStart w:id="691" w:name="_h2t5la9ulnx2" w:colFirst="0" w:colLast="0"/>
      <w:bookmarkStart w:id="692" w:name="_Toc77837413"/>
      <w:bookmarkEnd w:id="691"/>
      <w:r>
        <w:t>Recommendations</w:t>
      </w:r>
      <w:bookmarkEnd w:id="692"/>
    </w:p>
    <w:p w14:paraId="1B10C9F7" w14:textId="77777777" w:rsidR="00847FFE" w:rsidRDefault="00847FFE" w:rsidP="00847FFE">
      <w:pPr>
        <w:pBdr>
          <w:top w:val="nil"/>
          <w:left w:val="nil"/>
          <w:bottom w:val="nil"/>
          <w:right w:val="nil"/>
          <w:between w:val="nil"/>
        </w:pBdr>
      </w:pPr>
      <w:r>
        <w:t>We recommend updating the ISOBMFF specification (and possibly its derived specifications) to address the issues identified in this document.</w:t>
      </w:r>
    </w:p>
    <w:p w14:paraId="6E20BF93" w14:textId="77777777" w:rsidR="00847FFE" w:rsidRDefault="00847FFE" w:rsidP="00847FFE">
      <w:pPr>
        <w:pBdr>
          <w:top w:val="nil"/>
          <w:left w:val="nil"/>
          <w:bottom w:val="nil"/>
          <w:right w:val="nil"/>
          <w:between w:val="nil"/>
        </w:pBdr>
      </w:pPr>
      <w:r>
        <w:t>We also recommend defining brands more precisely in ISOBMFF, following the way it is defined in HEIF as follows:</w:t>
      </w:r>
    </w:p>
    <w:p w14:paraId="7962691A" w14:textId="77777777" w:rsidR="00847FFE" w:rsidRDefault="00847FFE" w:rsidP="00847FFE">
      <w:pPr>
        <w:numPr>
          <w:ilvl w:val="0"/>
          <w:numId w:val="84"/>
        </w:numPr>
        <w:pBdr>
          <w:top w:val="nil"/>
          <w:left w:val="nil"/>
          <w:bottom w:val="nil"/>
          <w:right w:val="nil"/>
          <w:between w:val="nil"/>
        </w:pBdr>
      </w:pPr>
      <w:r>
        <w:t xml:space="preserve">File requirement: </w:t>
      </w:r>
    </w:p>
    <w:p w14:paraId="4F6710A4" w14:textId="77777777" w:rsidR="00847FFE" w:rsidRDefault="00847FFE" w:rsidP="00847FFE">
      <w:pPr>
        <w:numPr>
          <w:ilvl w:val="1"/>
          <w:numId w:val="84"/>
        </w:numPr>
        <w:pBdr>
          <w:top w:val="nil"/>
          <w:left w:val="nil"/>
          <w:bottom w:val="nil"/>
          <w:right w:val="nil"/>
          <w:between w:val="nil"/>
        </w:pBdr>
      </w:pPr>
      <w:r>
        <w:t>What box must be present, which version, which flags (the ‘claim’ part of the brand definition).</w:t>
      </w:r>
    </w:p>
    <w:p w14:paraId="3FF649B5" w14:textId="77777777" w:rsidR="00847FFE" w:rsidRDefault="00847FFE" w:rsidP="00847FFE">
      <w:pPr>
        <w:numPr>
          <w:ilvl w:val="2"/>
          <w:numId w:val="84"/>
        </w:numPr>
        <w:pBdr>
          <w:top w:val="nil"/>
          <w:left w:val="nil"/>
          <w:bottom w:val="nil"/>
          <w:right w:val="nil"/>
          <w:between w:val="nil"/>
        </w:pBdr>
      </w:pPr>
      <w:r>
        <w:t xml:space="preserve">It should be made clear that a file using one of these mandatory boxes with a version or flag value that is not explicitly permitted is invalid. </w:t>
      </w:r>
    </w:p>
    <w:p w14:paraId="66766E55" w14:textId="77777777" w:rsidR="00847FFE" w:rsidRDefault="00847FFE" w:rsidP="00847FFE">
      <w:pPr>
        <w:numPr>
          <w:ilvl w:val="1"/>
          <w:numId w:val="84"/>
        </w:numPr>
        <w:pBdr>
          <w:top w:val="nil"/>
          <w:left w:val="nil"/>
          <w:bottom w:val="nil"/>
          <w:right w:val="nil"/>
          <w:between w:val="nil"/>
        </w:pBdr>
      </w:pPr>
      <w:r>
        <w:t>Other boxes may be present (file is still valid) and if present, can be ignored (the ‘permission’ part of the brand definition)</w:t>
      </w:r>
    </w:p>
    <w:p w14:paraId="68739AF4" w14:textId="77777777" w:rsidR="00847FFE" w:rsidRDefault="00847FFE" w:rsidP="00847FFE">
      <w:pPr>
        <w:numPr>
          <w:ilvl w:val="1"/>
          <w:numId w:val="84"/>
        </w:numPr>
        <w:pBdr>
          <w:top w:val="nil"/>
          <w:left w:val="nil"/>
          <w:bottom w:val="nil"/>
          <w:right w:val="nil"/>
          <w:between w:val="nil"/>
        </w:pBdr>
      </w:pPr>
      <w:r>
        <w:t>We should create invalid files against these requirements</w:t>
      </w:r>
    </w:p>
    <w:p w14:paraId="360C67F2" w14:textId="77777777" w:rsidR="00847FFE" w:rsidRDefault="00847FFE" w:rsidP="00847FFE">
      <w:pPr>
        <w:numPr>
          <w:ilvl w:val="0"/>
          <w:numId w:val="84"/>
        </w:numPr>
        <w:pBdr>
          <w:top w:val="nil"/>
          <w:left w:val="nil"/>
          <w:bottom w:val="nil"/>
          <w:right w:val="nil"/>
          <w:between w:val="nil"/>
        </w:pBdr>
      </w:pPr>
      <w:r>
        <w:t>Reader requirement</w:t>
      </w:r>
    </w:p>
    <w:p w14:paraId="14FC7892" w14:textId="77777777" w:rsidR="00847FFE" w:rsidRDefault="00847FFE" w:rsidP="00847FFE">
      <w:pPr>
        <w:numPr>
          <w:ilvl w:val="1"/>
          <w:numId w:val="84"/>
        </w:numPr>
        <w:pBdr>
          <w:top w:val="nil"/>
          <w:left w:val="nil"/>
          <w:bottom w:val="nil"/>
          <w:right w:val="nil"/>
          <w:between w:val="nil"/>
        </w:pBdr>
      </w:pPr>
      <w:r>
        <w:t xml:space="preserve">ISOBMFF is loose </w:t>
      </w:r>
      <w:proofErr w:type="spellStart"/>
      <w:r>
        <w:t>wrt</w:t>
      </w:r>
      <w:proofErr w:type="spellEnd"/>
      <w:r>
        <w:t xml:space="preserve"> to reader requirements. We should limit to:</w:t>
      </w:r>
    </w:p>
    <w:p w14:paraId="34AA41B8" w14:textId="77777777" w:rsidR="00847FFE" w:rsidRDefault="00847FFE" w:rsidP="00847FFE">
      <w:pPr>
        <w:numPr>
          <w:ilvl w:val="2"/>
          <w:numId w:val="84"/>
        </w:numPr>
        <w:pBdr>
          <w:top w:val="nil"/>
          <w:left w:val="nil"/>
          <w:bottom w:val="nil"/>
          <w:right w:val="nil"/>
          <w:between w:val="nil"/>
        </w:pBdr>
      </w:pPr>
      <w:r>
        <w:t>List the boxes that a reader shall be able to parse (interpretation of the box data is left non normative)</w:t>
      </w:r>
    </w:p>
    <w:p w14:paraId="265FA9EB" w14:textId="77777777" w:rsidR="00847FFE" w:rsidRDefault="00847FFE" w:rsidP="00847FFE">
      <w:pPr>
        <w:pStyle w:val="Heading2"/>
        <w:rPr>
          <w:lang w:val="en-GB"/>
        </w:rPr>
      </w:pPr>
      <w:bookmarkStart w:id="693" w:name="_Toc454199298"/>
      <w:bookmarkStart w:id="694" w:name="_Toc41491028"/>
      <w:bookmarkStart w:id="695" w:name="_Toc77837414"/>
      <w:r w:rsidRPr="00EC6C63">
        <w:rPr>
          <w:lang w:val="en-GB"/>
        </w:rPr>
        <w:t>Dependent random access point (DRAP) sample group</w:t>
      </w:r>
      <w:bookmarkEnd w:id="693"/>
      <w:bookmarkEnd w:id="694"/>
      <w:bookmarkEnd w:id="695"/>
    </w:p>
    <w:p w14:paraId="3F066653" w14:textId="77777777" w:rsidR="00847FFE" w:rsidRDefault="00847FFE" w:rsidP="00847FFE">
      <w:pPr>
        <w:rPr>
          <w:lang w:val="en-GB"/>
        </w:rPr>
      </w:pPr>
      <w:r>
        <w:rPr>
          <w:lang w:val="en-GB"/>
        </w:rPr>
        <w:t>The introductory sentence says:</w:t>
      </w:r>
    </w:p>
    <w:p w14:paraId="739062B4" w14:textId="77777777" w:rsidR="00847FFE" w:rsidRDefault="00847FFE" w:rsidP="00847FFE">
      <w:pPr>
        <w:ind w:left="360"/>
        <w:rPr>
          <w:lang w:val="en-GB"/>
        </w:rPr>
      </w:pPr>
      <w:r w:rsidRPr="00EB20F2">
        <w:rPr>
          <w:lang w:val="en-GB"/>
        </w:rPr>
        <w:t xml:space="preserve">A dependent random access point (DRAP) sample is a sample after which all samples in decoding order can be correctly decoded if the closest </w:t>
      </w:r>
      <w:r w:rsidRPr="00EB20F2">
        <w:rPr>
          <w:i/>
          <w:lang w:val="en-GB"/>
        </w:rPr>
        <w:t>initial</w:t>
      </w:r>
      <w:r w:rsidRPr="00EB20F2">
        <w:rPr>
          <w:lang w:val="en-GB"/>
        </w:rPr>
        <w:t xml:space="preserve"> sample preceding the DRAP sample is available for reference.</w:t>
      </w:r>
    </w:p>
    <w:p w14:paraId="05278A75" w14:textId="77777777" w:rsidR="00847FFE" w:rsidRDefault="00847FFE" w:rsidP="00847FFE">
      <w:pPr>
        <w:rPr>
          <w:lang w:val="en-GB"/>
        </w:rPr>
      </w:pPr>
      <w:r>
        <w:rPr>
          <w:lang w:val="en-GB"/>
        </w:rPr>
        <w:t>whereas the specification text says:</w:t>
      </w:r>
    </w:p>
    <w:p w14:paraId="58F74FBE" w14:textId="77777777" w:rsidR="00847FFE" w:rsidRPr="00EB20F2" w:rsidRDefault="00847FFE" w:rsidP="00847FFE">
      <w:pPr>
        <w:ind w:left="360"/>
        <w:rPr>
          <w:lang w:val="en-GB"/>
        </w:rPr>
      </w:pPr>
      <w:r w:rsidRPr="00EB20F2">
        <w:rPr>
          <w:lang w:val="en-GB"/>
        </w:rPr>
        <w:lastRenderedPageBreak/>
        <w:t>A sample can be a member of the dependent random access point Sample Group (and hence called a DRAP sample) only if the following conditions are true</w:t>
      </w:r>
    </w:p>
    <w:p w14:paraId="22BB106E" w14:textId="77777777" w:rsidR="00847FFE" w:rsidRDefault="00847FFE" w:rsidP="00847FFE">
      <w:pPr>
        <w:pStyle w:val="LightGrid-Accent31"/>
        <w:numPr>
          <w:ilvl w:val="0"/>
          <w:numId w:val="88"/>
        </w:numPr>
        <w:spacing w:line="276" w:lineRule="auto"/>
        <w:ind w:left="1080"/>
      </w:pPr>
      <w:r>
        <w:t>…</w:t>
      </w:r>
    </w:p>
    <w:p w14:paraId="7D720EB8" w14:textId="77777777" w:rsidR="00847FFE" w:rsidRPr="00450EAB" w:rsidRDefault="00847FFE" w:rsidP="00847FFE">
      <w:pPr>
        <w:pStyle w:val="LightGrid-Accent31"/>
        <w:numPr>
          <w:ilvl w:val="0"/>
          <w:numId w:val="88"/>
        </w:numPr>
        <w:spacing w:line="276" w:lineRule="auto"/>
        <w:ind w:left="1080"/>
      </w:pPr>
      <w:r>
        <w:t xml:space="preserve">The DRAP sample and all samples following the DRAP sample in output order can be correctly decoded when starting decoding at the DRAP sample after having decoded the closest preceding </w:t>
      </w:r>
      <w:r w:rsidRPr="00811E18">
        <w:t>SAP sample</w:t>
      </w:r>
      <w:r w:rsidRPr="00450EAB">
        <w:t xml:space="preserve"> of type 1, 2 or 3 marked as </w:t>
      </w:r>
      <w:r>
        <w:t xml:space="preserve">such by being </w:t>
      </w:r>
      <w:r w:rsidRPr="00450EAB">
        <w:t>a Sync sample or by the SAP sample group.</w:t>
      </w:r>
    </w:p>
    <w:p w14:paraId="1BABA2FB" w14:textId="77777777" w:rsidR="00847FFE" w:rsidRPr="00425E48" w:rsidRDefault="00847FFE" w:rsidP="00847FFE">
      <w:pPr>
        <w:rPr>
          <w:lang w:val="en-GB"/>
        </w:rPr>
      </w:pPr>
      <w:r>
        <w:rPr>
          <w:lang w:val="en-GB"/>
        </w:rPr>
        <w:t>One says decoding order, the other says output (composition) order. Worse, the matching SEI says both. An argument can be made for output order (since it doesn't matter if you cannot decode samples that precede your random access point in composition order) and an argument can be made for matching the SEI.</w:t>
      </w:r>
    </w:p>
    <w:p w14:paraId="3ED7CB8B" w14:textId="2665EA0C" w:rsidR="00847FFE" w:rsidDel="00D245B5" w:rsidRDefault="00847FFE" w:rsidP="003F67EA">
      <w:pPr>
        <w:pStyle w:val="Heading2"/>
        <w:rPr>
          <w:del w:id="696" w:author="David Singer" w:date="2021-07-21T11:58:00Z"/>
        </w:rPr>
      </w:pPr>
      <w:del w:id="697" w:author="David Singer" w:date="2021-07-21T11:58:00Z">
        <w:r w:rsidDel="00D245B5">
          <w:delText>Original Format Box</w:delText>
        </w:r>
      </w:del>
    </w:p>
    <w:p w14:paraId="3871E811" w14:textId="11944AF9" w:rsidR="00847FFE" w:rsidDel="00D245B5" w:rsidRDefault="00847FFE" w:rsidP="00847FFE">
      <w:pPr>
        <w:rPr>
          <w:del w:id="698" w:author="David Singer" w:date="2021-07-21T11:58:00Z"/>
        </w:rPr>
      </w:pPr>
      <w:del w:id="699" w:author="David Singer" w:date="2021-07-21T11:58:00Z">
        <w:r w:rsidDel="00D245B5">
          <w:delText xml:space="preserve">The </w:delText>
        </w:r>
        <w:r w:rsidRPr="003F67EA" w:rsidDel="00D245B5">
          <w:rPr>
            <w:rFonts w:ascii="Courier New" w:hAnsi="Courier New" w:cs="Courier New"/>
          </w:rPr>
          <w:delText>ProtectionSchemeInfoBox</w:delText>
        </w:r>
        <w:r w:rsidDel="00D245B5">
          <w:delText xml:space="preserve"> mandates the presence of the </w:delText>
        </w:r>
        <w:r w:rsidRPr="003F67EA" w:rsidDel="00D245B5">
          <w:rPr>
            <w:rFonts w:ascii="Courier New" w:hAnsi="Courier New" w:cs="Courier New"/>
          </w:rPr>
          <w:delText>OriginalFormatBox</w:delText>
        </w:r>
        <w:r w:rsidDel="00D245B5">
          <w:delText xml:space="preserve"> as per its syntax (8.12.2.2):</w:delText>
        </w:r>
      </w:del>
    </w:p>
    <w:p w14:paraId="61EA3821" w14:textId="5959F4C2" w:rsidR="00847FFE" w:rsidDel="00D245B5" w:rsidRDefault="00847FFE" w:rsidP="00847FFE">
      <w:pPr>
        <w:pStyle w:val="code"/>
        <w:rPr>
          <w:del w:id="700" w:author="David Singer" w:date="2021-07-21T11:58:00Z"/>
        </w:rPr>
      </w:pPr>
      <w:del w:id="701" w:author="David Singer" w:date="2021-07-21T11:58:00Z">
        <w:r w:rsidDel="00D245B5">
          <w:delText>aligned(8) class ProtectionSchemeInfoBox(fmt) extends Box('sinf') {</w:delText>
        </w:r>
        <w:r w:rsidDel="00D245B5">
          <w:br/>
        </w:r>
        <w:r w:rsidDel="00D245B5">
          <w:tab/>
          <w:delText>OriginalFormatBox(fmt)</w:delText>
        </w:r>
        <w:r w:rsidDel="00D245B5">
          <w:tab/>
          <w:delText>original_format;</w:delText>
        </w:r>
        <w:r w:rsidDel="00D245B5">
          <w:br/>
        </w:r>
        <w:r w:rsidDel="00D245B5">
          <w:br/>
        </w:r>
        <w:r w:rsidDel="00D245B5">
          <w:tab/>
          <w:delText>SchemeTypeBox</w:delText>
        </w:r>
        <w:r w:rsidDel="00D245B5">
          <w:tab/>
        </w:r>
        <w:r w:rsidDel="00D245B5">
          <w:tab/>
        </w:r>
        <w:r w:rsidDel="00D245B5">
          <w:tab/>
          <w:delText>scheme_type_box;</w:delText>
        </w:r>
        <w:r w:rsidDel="00D245B5">
          <w:tab/>
        </w:r>
        <w:r w:rsidDel="00D245B5">
          <w:tab/>
          <w:delText>// optional</w:delText>
        </w:r>
        <w:r w:rsidDel="00D245B5">
          <w:br/>
        </w:r>
        <w:r w:rsidDel="00D245B5">
          <w:tab/>
          <w:delText>SchemeInformationBox</w:delText>
        </w:r>
        <w:r w:rsidDel="00D245B5">
          <w:tab/>
          <w:delText>info;</w:delText>
        </w:r>
        <w:r w:rsidDel="00D245B5">
          <w:tab/>
        </w:r>
        <w:r w:rsidDel="00D245B5">
          <w:tab/>
        </w:r>
        <w:r w:rsidDel="00D245B5">
          <w:tab/>
        </w:r>
        <w:r w:rsidDel="00D245B5">
          <w:tab/>
        </w:r>
        <w:r w:rsidDel="00D245B5">
          <w:tab/>
          <w:delText>// optional</w:delText>
        </w:r>
        <w:r w:rsidDel="00D245B5">
          <w:br/>
          <w:delText>}</w:delText>
        </w:r>
      </w:del>
    </w:p>
    <w:p w14:paraId="4E2FDDD9" w14:textId="51A70800" w:rsidR="00847FFE" w:rsidDel="00D245B5" w:rsidRDefault="00847FFE" w:rsidP="00847FFE">
      <w:pPr>
        <w:rPr>
          <w:del w:id="702" w:author="David Singer" w:date="2021-07-21T11:58:00Z"/>
        </w:rPr>
      </w:pPr>
      <w:del w:id="703" w:author="David Singer" w:date="2021-07-21T11:58:00Z">
        <w:r w:rsidDel="00D245B5">
          <w:delText>We believe this is a mistake in the syntax, as the definition states (8.12.2.1):</w:delText>
        </w:r>
      </w:del>
    </w:p>
    <w:p w14:paraId="55390D4D" w14:textId="35FB2A25" w:rsidR="00847FFE" w:rsidDel="00D245B5" w:rsidRDefault="00847FFE" w:rsidP="003F67EA">
      <w:pPr>
        <w:ind w:left="360"/>
        <w:rPr>
          <w:del w:id="704" w:author="David Singer" w:date="2021-07-21T11:58:00Z"/>
        </w:rPr>
      </w:pPr>
      <w:del w:id="705" w:author="David Singer" w:date="2021-07-21T11:58:00Z">
        <w:r w:rsidDel="00D245B5">
          <w:delText xml:space="preserve">When used in a protected sample entry, this box shall contain the </w:delText>
        </w:r>
        <w:r w:rsidRPr="00DE6BBB" w:rsidDel="00D245B5">
          <w:rPr>
            <w:rFonts w:ascii="Courier New" w:hAnsi="Courier New" w:cs="Courier New"/>
          </w:rPr>
          <w:delText>OriginalFormatBox</w:delText>
        </w:r>
        <w:r w:rsidDel="00D245B5">
          <w:delText xml:space="preserve"> to document the original format.”</w:delText>
        </w:r>
      </w:del>
    </w:p>
    <w:p w14:paraId="4C29D43A" w14:textId="447C982E" w:rsidR="00847FFE" w:rsidDel="00D245B5" w:rsidRDefault="00847FFE" w:rsidP="00847FFE">
      <w:pPr>
        <w:rPr>
          <w:del w:id="706" w:author="David Singer" w:date="2021-07-21T11:58:00Z"/>
        </w:rPr>
      </w:pPr>
      <w:del w:id="707" w:author="David Singer" w:date="2021-07-21T11:58:00Z">
        <w:r w:rsidDel="00D245B5">
          <w:delText>This seems to imply that the original format box is not needed for item protection, which we believe was the original design.</w:delText>
        </w:r>
      </w:del>
    </w:p>
    <w:p w14:paraId="7F89AA6D" w14:textId="0C255306" w:rsidR="00847FFE" w:rsidDel="00D245B5" w:rsidRDefault="00847FFE" w:rsidP="00847FFE">
      <w:pPr>
        <w:rPr>
          <w:del w:id="708" w:author="David Singer" w:date="2021-07-21T11:58:00Z"/>
        </w:rPr>
      </w:pPr>
      <w:del w:id="709" w:author="David Singer" w:date="2021-07-21T11:58:00Z">
        <w:r w:rsidDel="00D245B5">
          <w:delText>This should be modified in 14496-12 as follows:</w:delText>
        </w:r>
      </w:del>
    </w:p>
    <w:p w14:paraId="2BCEF383" w14:textId="5D91F67F" w:rsidR="00847FFE" w:rsidDel="00D245B5" w:rsidRDefault="00847FFE" w:rsidP="00847FFE">
      <w:pPr>
        <w:pStyle w:val="code"/>
        <w:rPr>
          <w:del w:id="710" w:author="David Singer" w:date="2021-07-21T11:58:00Z"/>
        </w:rPr>
      </w:pPr>
      <w:del w:id="711" w:author="David Singer" w:date="2021-07-21T11:58:00Z">
        <w:r w:rsidDel="00D245B5">
          <w:delText>aligned(8) class ProtectionSchemeInfoBox(fmt) extends Box('sinf') {</w:delText>
        </w:r>
        <w:r w:rsidDel="00D245B5">
          <w:br/>
        </w:r>
        <w:r w:rsidDel="00D245B5">
          <w:tab/>
          <w:delText>OriginalFormatBox(fmt)</w:delText>
        </w:r>
        <w:r w:rsidDel="00D245B5">
          <w:tab/>
          <w:delText>original_format;</w:delText>
        </w:r>
        <w:r w:rsidDel="00D245B5">
          <w:br/>
        </w:r>
        <w:r w:rsidDel="00D245B5">
          <w:tab/>
        </w:r>
        <w:r w:rsidDel="00D245B5">
          <w:tab/>
        </w:r>
        <w:r w:rsidRPr="00847FFE" w:rsidDel="00D245B5">
          <w:delText xml:space="preserve">//mandatory for sample protection, </w:delText>
        </w:r>
        <w:r w:rsidDel="00D245B5">
          <w:br/>
        </w:r>
        <w:r w:rsidDel="00D245B5">
          <w:tab/>
        </w:r>
        <w:r w:rsidDel="00D245B5">
          <w:tab/>
          <w:delText xml:space="preserve">// </w:delText>
        </w:r>
        <w:r w:rsidRPr="00847FFE" w:rsidDel="00D245B5">
          <w:delText>shall not be present for item protection</w:delText>
        </w:r>
        <w:r w:rsidDel="00D245B5">
          <w:br/>
        </w:r>
        <w:r w:rsidDel="00D245B5">
          <w:br/>
        </w:r>
        <w:r w:rsidDel="00D245B5">
          <w:tab/>
          <w:delText>SchemeTypeBox</w:delText>
        </w:r>
        <w:r w:rsidDel="00D245B5">
          <w:tab/>
        </w:r>
        <w:r w:rsidDel="00D245B5">
          <w:tab/>
        </w:r>
        <w:r w:rsidDel="00D245B5">
          <w:tab/>
          <w:delText>scheme_type_box;</w:delText>
        </w:r>
        <w:r w:rsidDel="00D245B5">
          <w:tab/>
        </w:r>
        <w:r w:rsidDel="00D245B5">
          <w:tab/>
          <w:delText>// optional</w:delText>
        </w:r>
        <w:r w:rsidDel="00D245B5">
          <w:br/>
        </w:r>
        <w:r w:rsidDel="00D245B5">
          <w:tab/>
          <w:delText>SchemeInformationBox</w:delText>
        </w:r>
        <w:r w:rsidDel="00D245B5">
          <w:tab/>
          <w:delText>info;</w:delText>
        </w:r>
        <w:r w:rsidDel="00D245B5">
          <w:tab/>
        </w:r>
        <w:r w:rsidDel="00D245B5">
          <w:tab/>
        </w:r>
        <w:r w:rsidDel="00D245B5">
          <w:tab/>
        </w:r>
        <w:r w:rsidDel="00D245B5">
          <w:tab/>
        </w:r>
        <w:r w:rsidDel="00D245B5">
          <w:tab/>
          <w:delText>// optional</w:delText>
        </w:r>
        <w:r w:rsidDel="00D245B5">
          <w:br/>
          <w:delText>}</w:delText>
        </w:r>
      </w:del>
    </w:p>
    <w:p w14:paraId="7A1CBA4E" w14:textId="43AA496B" w:rsidR="00B74202" w:rsidRPr="00B74202" w:rsidRDefault="00C44EF6" w:rsidP="003F67EA">
      <w:del w:id="712" w:author="David Singer" w:date="2021-07-21T11:58:00Z">
        <w:r w:rsidDel="00D245B5">
          <w:delText>And possibly stated/clarified in 8.11.5 (ItemProtectionBox).</w:delText>
        </w:r>
      </w:del>
    </w:p>
    <w:sectPr w:rsidR="00B74202" w:rsidRPr="00B74202">
      <w:headerReference w:type="default" r:id="rId13"/>
      <w:footerReference w:type="default" r:id="rId14"/>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22F0D" w14:textId="77777777" w:rsidR="001F3BCE" w:rsidRDefault="001F3BCE">
      <w:r>
        <w:separator/>
      </w:r>
    </w:p>
  </w:endnote>
  <w:endnote w:type="continuationSeparator" w:id="0">
    <w:p w14:paraId="175E1C50" w14:textId="77777777" w:rsidR="001F3BCE" w:rsidRDefault="001F3BCE">
      <w:r>
        <w:continuationSeparator/>
      </w:r>
    </w:p>
  </w:endnote>
  <w:endnote w:type="continuationNotice" w:id="1">
    <w:p w14:paraId="576FCD48" w14:textId="77777777" w:rsidR="001F3BCE" w:rsidRDefault="001F3BC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舐ፖ"/>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A8F42" w14:textId="77777777" w:rsidR="001F3BCE" w:rsidRDefault="001F3BCE">
      <w:r>
        <w:separator/>
      </w:r>
    </w:p>
  </w:footnote>
  <w:footnote w:type="continuationSeparator" w:id="0">
    <w:p w14:paraId="10F1C09B" w14:textId="77777777" w:rsidR="001F3BCE" w:rsidRDefault="001F3BCE">
      <w:r>
        <w:continuationSeparator/>
      </w:r>
    </w:p>
  </w:footnote>
  <w:footnote w:type="continuationNotice" w:id="1">
    <w:p w14:paraId="5717F11E" w14:textId="77777777" w:rsidR="001F3BCE" w:rsidRDefault="001F3BC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4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48"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4"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702595"/>
    <w:multiLevelType w:val="multilevel"/>
    <w:tmpl w:val="1EF892A2"/>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7"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8"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3"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2"/>
  </w:num>
  <w:num w:numId="2">
    <w:abstractNumId w:val="23"/>
  </w:num>
  <w:num w:numId="3">
    <w:abstractNumId w:val="25"/>
  </w:num>
  <w:num w:numId="4">
    <w:abstractNumId w:val="64"/>
  </w:num>
  <w:num w:numId="5">
    <w:abstractNumId w:val="71"/>
  </w:num>
  <w:num w:numId="6">
    <w:abstractNumId w:val="21"/>
  </w:num>
  <w:num w:numId="7">
    <w:abstractNumId w:val="18"/>
  </w:num>
  <w:num w:numId="8">
    <w:abstractNumId w:val="56"/>
  </w:num>
  <w:num w:numId="9">
    <w:abstractNumId w:val="69"/>
  </w:num>
  <w:num w:numId="10">
    <w:abstractNumId w:val="6"/>
  </w:num>
  <w:num w:numId="11">
    <w:abstractNumId w:val="19"/>
  </w:num>
  <w:num w:numId="12">
    <w:abstractNumId w:val="43"/>
  </w:num>
  <w:num w:numId="13">
    <w:abstractNumId w:val="32"/>
  </w:num>
  <w:num w:numId="14">
    <w:abstractNumId w:val="2"/>
  </w:num>
  <w:num w:numId="15">
    <w:abstractNumId w:val="63"/>
  </w:num>
  <w:num w:numId="16">
    <w:abstractNumId w:val="60"/>
  </w:num>
  <w:num w:numId="17">
    <w:abstractNumId w:val="47"/>
  </w:num>
  <w:num w:numId="18">
    <w:abstractNumId w:val="24"/>
  </w:num>
  <w:num w:numId="19">
    <w:abstractNumId w:val="73"/>
  </w:num>
  <w:num w:numId="20">
    <w:abstractNumId w:val="11"/>
  </w:num>
  <w:num w:numId="21">
    <w:abstractNumId w:val="20"/>
  </w:num>
  <w:num w:numId="22">
    <w:abstractNumId w:val="54"/>
  </w:num>
  <w:num w:numId="23">
    <w:abstractNumId w:val="3"/>
  </w:num>
  <w:num w:numId="24">
    <w:abstractNumId w:val="9"/>
  </w:num>
  <w:num w:numId="25">
    <w:abstractNumId w:val="68"/>
  </w:num>
  <w:num w:numId="26">
    <w:abstractNumId w:val="46"/>
  </w:num>
  <w:num w:numId="27">
    <w:abstractNumId w:val="42"/>
  </w:num>
  <w:num w:numId="28">
    <w:abstractNumId w:val="34"/>
  </w:num>
  <w:num w:numId="29">
    <w:abstractNumId w:val="61"/>
  </w:num>
  <w:num w:numId="30">
    <w:abstractNumId w:val="39"/>
  </w:num>
  <w:num w:numId="31">
    <w:abstractNumId w:val="7"/>
  </w:num>
  <w:num w:numId="32">
    <w:abstractNumId w:val="51"/>
  </w:num>
  <w:num w:numId="33">
    <w:abstractNumId w:val="30"/>
  </w:num>
  <w:num w:numId="34">
    <w:abstractNumId w:val="62"/>
  </w:num>
  <w:num w:numId="35">
    <w:abstractNumId w:val="28"/>
  </w:num>
  <w:num w:numId="36">
    <w:abstractNumId w:val="15"/>
  </w:num>
  <w:num w:numId="37">
    <w:abstractNumId w:val="40"/>
  </w:num>
  <w:num w:numId="38">
    <w:abstractNumId w:val="12"/>
  </w:num>
  <w:num w:numId="3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6"/>
  </w:num>
  <w:num w:numId="41">
    <w:abstractNumId w:val="16"/>
  </w:num>
  <w:num w:numId="42">
    <w:abstractNumId w:val="8"/>
  </w:num>
  <w:num w:numId="43">
    <w:abstractNumId w:val="36"/>
  </w:num>
  <w:num w:numId="44">
    <w:abstractNumId w:val="48"/>
  </w:num>
  <w:num w:numId="45">
    <w:abstractNumId w:val="62"/>
  </w:num>
  <w:num w:numId="46">
    <w:abstractNumId w:val="62"/>
  </w:num>
  <w:num w:numId="47">
    <w:abstractNumId w:val="62"/>
  </w:num>
  <w:num w:numId="48">
    <w:abstractNumId w:val="62"/>
  </w:num>
  <w:num w:numId="49">
    <w:abstractNumId w:val="62"/>
  </w:num>
  <w:num w:numId="50">
    <w:abstractNumId w:val="62"/>
  </w:num>
  <w:num w:numId="51">
    <w:abstractNumId w:val="62"/>
  </w:num>
  <w:num w:numId="52">
    <w:abstractNumId w:val="62"/>
  </w:num>
  <w:num w:numId="53">
    <w:abstractNumId w:val="62"/>
  </w:num>
  <w:num w:numId="54">
    <w:abstractNumId w:val="62"/>
  </w:num>
  <w:num w:numId="55">
    <w:abstractNumId w:val="62"/>
  </w:num>
  <w:num w:numId="56">
    <w:abstractNumId w:val="26"/>
  </w:num>
  <w:num w:numId="57">
    <w:abstractNumId w:val="37"/>
  </w:num>
  <w:num w:numId="58">
    <w:abstractNumId w:val="27"/>
  </w:num>
  <w:num w:numId="59">
    <w:abstractNumId w:val="29"/>
  </w:num>
  <w:num w:numId="60">
    <w:abstractNumId w:val="62"/>
  </w:num>
  <w:num w:numId="61">
    <w:abstractNumId w:val="67"/>
  </w:num>
  <w:num w:numId="62">
    <w:abstractNumId w:val="35"/>
  </w:num>
  <w:num w:numId="63">
    <w:abstractNumId w:val="17"/>
  </w:num>
  <w:num w:numId="64">
    <w:abstractNumId w:val="44"/>
  </w:num>
  <w:num w:numId="65">
    <w:abstractNumId w:val="1"/>
  </w:num>
  <w:num w:numId="66">
    <w:abstractNumId w:val="55"/>
  </w:num>
  <w:num w:numId="67">
    <w:abstractNumId w:val="52"/>
  </w:num>
  <w:num w:numId="68">
    <w:abstractNumId w:val="33"/>
  </w:num>
  <w:num w:numId="69">
    <w:abstractNumId w:val="72"/>
  </w:num>
  <w:num w:numId="70">
    <w:abstractNumId w:val="58"/>
  </w:num>
  <w:num w:numId="71">
    <w:abstractNumId w:val="38"/>
  </w:num>
  <w:num w:numId="72">
    <w:abstractNumId w:val="65"/>
  </w:num>
  <w:num w:numId="73">
    <w:abstractNumId w:val="5"/>
  </w:num>
  <w:num w:numId="74">
    <w:abstractNumId w:val="31"/>
  </w:num>
  <w:num w:numId="75">
    <w:abstractNumId w:val="70"/>
  </w:num>
  <w:num w:numId="76">
    <w:abstractNumId w:val="22"/>
  </w:num>
  <w:num w:numId="77">
    <w:abstractNumId w:val="50"/>
  </w:num>
  <w:num w:numId="78">
    <w:abstractNumId w:val="53"/>
  </w:num>
  <w:num w:numId="79">
    <w:abstractNumId w:val="57"/>
  </w:num>
  <w:num w:numId="80">
    <w:abstractNumId w:val="4"/>
  </w:num>
  <w:num w:numId="81">
    <w:abstractNumId w:val="45"/>
  </w:num>
  <w:num w:numId="82">
    <w:abstractNumId w:val="49"/>
  </w:num>
  <w:num w:numId="83">
    <w:abstractNumId w:val="13"/>
  </w:num>
  <w:num w:numId="84">
    <w:abstractNumId w:val="41"/>
  </w:num>
  <w:num w:numId="85">
    <w:abstractNumId w:val="14"/>
  </w:num>
  <w:num w:numId="86">
    <w:abstractNumId w:val="10"/>
  </w:num>
  <w:num w:numId="87">
    <w:abstractNumId w:val="0"/>
  </w:num>
  <w:num w:numId="88">
    <w:abstractNumId w:val="5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10457"/>
    <w:rsid w:val="00010C07"/>
    <w:rsid w:val="0002353F"/>
    <w:rsid w:val="00024E0E"/>
    <w:rsid w:val="000361CB"/>
    <w:rsid w:val="00037A61"/>
    <w:rsid w:val="00047B0B"/>
    <w:rsid w:val="00050CF6"/>
    <w:rsid w:val="000555B1"/>
    <w:rsid w:val="00056B9E"/>
    <w:rsid w:val="00062AD2"/>
    <w:rsid w:val="00072883"/>
    <w:rsid w:val="00073F96"/>
    <w:rsid w:val="000762C8"/>
    <w:rsid w:val="00094783"/>
    <w:rsid w:val="00094A29"/>
    <w:rsid w:val="00094CA9"/>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3219"/>
    <w:rsid w:val="00113776"/>
    <w:rsid w:val="001176B4"/>
    <w:rsid w:val="001244BA"/>
    <w:rsid w:val="00134633"/>
    <w:rsid w:val="00137ECC"/>
    <w:rsid w:val="00142478"/>
    <w:rsid w:val="001516E6"/>
    <w:rsid w:val="0015361D"/>
    <w:rsid w:val="00156A51"/>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116D4"/>
    <w:rsid w:val="00212634"/>
    <w:rsid w:val="00226545"/>
    <w:rsid w:val="0025114A"/>
    <w:rsid w:val="002575E9"/>
    <w:rsid w:val="00286907"/>
    <w:rsid w:val="00291B43"/>
    <w:rsid w:val="002958EE"/>
    <w:rsid w:val="002A1B75"/>
    <w:rsid w:val="002A1D9B"/>
    <w:rsid w:val="002B51DF"/>
    <w:rsid w:val="002B66D5"/>
    <w:rsid w:val="002E3305"/>
    <w:rsid w:val="002F529E"/>
    <w:rsid w:val="003001D5"/>
    <w:rsid w:val="00300918"/>
    <w:rsid w:val="003061A1"/>
    <w:rsid w:val="0032464A"/>
    <w:rsid w:val="00324B42"/>
    <w:rsid w:val="00333596"/>
    <w:rsid w:val="0034355B"/>
    <w:rsid w:val="00352013"/>
    <w:rsid w:val="00353D19"/>
    <w:rsid w:val="00354C94"/>
    <w:rsid w:val="00356FE3"/>
    <w:rsid w:val="00367DCD"/>
    <w:rsid w:val="00371963"/>
    <w:rsid w:val="00372D41"/>
    <w:rsid w:val="00387F29"/>
    <w:rsid w:val="003A66FF"/>
    <w:rsid w:val="003C590B"/>
    <w:rsid w:val="003D578E"/>
    <w:rsid w:val="003D5A80"/>
    <w:rsid w:val="003F67EA"/>
    <w:rsid w:val="00402B38"/>
    <w:rsid w:val="00403C9F"/>
    <w:rsid w:val="00410619"/>
    <w:rsid w:val="00410BA8"/>
    <w:rsid w:val="00413099"/>
    <w:rsid w:val="004164F5"/>
    <w:rsid w:val="00416866"/>
    <w:rsid w:val="00417C66"/>
    <w:rsid w:val="00420897"/>
    <w:rsid w:val="0046695D"/>
    <w:rsid w:val="00482DD6"/>
    <w:rsid w:val="004875B5"/>
    <w:rsid w:val="00490F50"/>
    <w:rsid w:val="004917CA"/>
    <w:rsid w:val="00492849"/>
    <w:rsid w:val="00494B91"/>
    <w:rsid w:val="00494C4D"/>
    <w:rsid w:val="004A5BA8"/>
    <w:rsid w:val="004A64F8"/>
    <w:rsid w:val="004A6AA9"/>
    <w:rsid w:val="004B4AF1"/>
    <w:rsid w:val="004D4A97"/>
    <w:rsid w:val="004E11B3"/>
    <w:rsid w:val="004E1E33"/>
    <w:rsid w:val="004E3DBE"/>
    <w:rsid w:val="004E5C0A"/>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71877"/>
    <w:rsid w:val="00572E19"/>
    <w:rsid w:val="00573F74"/>
    <w:rsid w:val="00574F72"/>
    <w:rsid w:val="00584195"/>
    <w:rsid w:val="00587D57"/>
    <w:rsid w:val="0059492D"/>
    <w:rsid w:val="00595685"/>
    <w:rsid w:val="005A4EE8"/>
    <w:rsid w:val="005A6DE8"/>
    <w:rsid w:val="005C1AA2"/>
    <w:rsid w:val="005C5EE3"/>
    <w:rsid w:val="005E1669"/>
    <w:rsid w:val="005E33BF"/>
    <w:rsid w:val="005E7929"/>
    <w:rsid w:val="005E7A5D"/>
    <w:rsid w:val="005F04AA"/>
    <w:rsid w:val="005F6935"/>
    <w:rsid w:val="00607A4E"/>
    <w:rsid w:val="00611488"/>
    <w:rsid w:val="00612329"/>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B7D3E"/>
    <w:rsid w:val="006C35F0"/>
    <w:rsid w:val="006C503A"/>
    <w:rsid w:val="006E2A30"/>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8B7"/>
    <w:rsid w:val="0079750C"/>
    <w:rsid w:val="007A69E2"/>
    <w:rsid w:val="007B5223"/>
    <w:rsid w:val="007C364F"/>
    <w:rsid w:val="007D140B"/>
    <w:rsid w:val="007D53AA"/>
    <w:rsid w:val="007E2611"/>
    <w:rsid w:val="007E4358"/>
    <w:rsid w:val="007F69E9"/>
    <w:rsid w:val="0080044F"/>
    <w:rsid w:val="00807E0A"/>
    <w:rsid w:val="008152C5"/>
    <w:rsid w:val="008167CC"/>
    <w:rsid w:val="00824B50"/>
    <w:rsid w:val="008279CE"/>
    <w:rsid w:val="0083094A"/>
    <w:rsid w:val="00833871"/>
    <w:rsid w:val="008346BE"/>
    <w:rsid w:val="00843813"/>
    <w:rsid w:val="00847FFE"/>
    <w:rsid w:val="0086454D"/>
    <w:rsid w:val="00871B99"/>
    <w:rsid w:val="00874AE2"/>
    <w:rsid w:val="00875054"/>
    <w:rsid w:val="00877E88"/>
    <w:rsid w:val="00880B13"/>
    <w:rsid w:val="008865C0"/>
    <w:rsid w:val="008929AD"/>
    <w:rsid w:val="008A1312"/>
    <w:rsid w:val="008D006F"/>
    <w:rsid w:val="008D2331"/>
    <w:rsid w:val="0090109F"/>
    <w:rsid w:val="0090553E"/>
    <w:rsid w:val="00907884"/>
    <w:rsid w:val="009078D5"/>
    <w:rsid w:val="00907945"/>
    <w:rsid w:val="00913B43"/>
    <w:rsid w:val="00913C90"/>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D6CA0"/>
    <w:rsid w:val="009E12E0"/>
    <w:rsid w:val="009E3A2A"/>
    <w:rsid w:val="00A0250D"/>
    <w:rsid w:val="00A04A8B"/>
    <w:rsid w:val="00A05F07"/>
    <w:rsid w:val="00A17E6E"/>
    <w:rsid w:val="00A2647C"/>
    <w:rsid w:val="00A37028"/>
    <w:rsid w:val="00A50D2E"/>
    <w:rsid w:val="00A523B6"/>
    <w:rsid w:val="00A548CC"/>
    <w:rsid w:val="00A6172C"/>
    <w:rsid w:val="00A629A1"/>
    <w:rsid w:val="00A63469"/>
    <w:rsid w:val="00A640A0"/>
    <w:rsid w:val="00A73EB6"/>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7818"/>
    <w:rsid w:val="00B141C8"/>
    <w:rsid w:val="00B16D6E"/>
    <w:rsid w:val="00B171B9"/>
    <w:rsid w:val="00B2266B"/>
    <w:rsid w:val="00B2532C"/>
    <w:rsid w:val="00B310B7"/>
    <w:rsid w:val="00B5637D"/>
    <w:rsid w:val="00B61EC1"/>
    <w:rsid w:val="00B66865"/>
    <w:rsid w:val="00B67F63"/>
    <w:rsid w:val="00B70EC5"/>
    <w:rsid w:val="00B74202"/>
    <w:rsid w:val="00B80C0E"/>
    <w:rsid w:val="00B975D9"/>
    <w:rsid w:val="00BA3E2B"/>
    <w:rsid w:val="00BB2D93"/>
    <w:rsid w:val="00BB6AD8"/>
    <w:rsid w:val="00BC0DC9"/>
    <w:rsid w:val="00BC1260"/>
    <w:rsid w:val="00BC5CE2"/>
    <w:rsid w:val="00BC6FC1"/>
    <w:rsid w:val="00BD135E"/>
    <w:rsid w:val="00BD5EBE"/>
    <w:rsid w:val="00BE5363"/>
    <w:rsid w:val="00BF27F6"/>
    <w:rsid w:val="00BF3835"/>
    <w:rsid w:val="00C06C29"/>
    <w:rsid w:val="00C11F89"/>
    <w:rsid w:val="00C12501"/>
    <w:rsid w:val="00C14FE1"/>
    <w:rsid w:val="00C21713"/>
    <w:rsid w:val="00C21AD2"/>
    <w:rsid w:val="00C27327"/>
    <w:rsid w:val="00C40885"/>
    <w:rsid w:val="00C40B8B"/>
    <w:rsid w:val="00C43BB2"/>
    <w:rsid w:val="00C43D7B"/>
    <w:rsid w:val="00C44EF6"/>
    <w:rsid w:val="00C64730"/>
    <w:rsid w:val="00C90F70"/>
    <w:rsid w:val="00CA0365"/>
    <w:rsid w:val="00CA2A1D"/>
    <w:rsid w:val="00CA7C54"/>
    <w:rsid w:val="00CB0003"/>
    <w:rsid w:val="00CB0DCB"/>
    <w:rsid w:val="00CC4274"/>
    <w:rsid w:val="00CC467A"/>
    <w:rsid w:val="00CD3158"/>
    <w:rsid w:val="00CE0395"/>
    <w:rsid w:val="00CE2779"/>
    <w:rsid w:val="00CE4911"/>
    <w:rsid w:val="00D00769"/>
    <w:rsid w:val="00D07545"/>
    <w:rsid w:val="00D11E33"/>
    <w:rsid w:val="00D135A1"/>
    <w:rsid w:val="00D14B1E"/>
    <w:rsid w:val="00D239AC"/>
    <w:rsid w:val="00D245B5"/>
    <w:rsid w:val="00D26D8B"/>
    <w:rsid w:val="00D323F0"/>
    <w:rsid w:val="00D566FC"/>
    <w:rsid w:val="00D610A6"/>
    <w:rsid w:val="00D623A8"/>
    <w:rsid w:val="00D736D6"/>
    <w:rsid w:val="00D83469"/>
    <w:rsid w:val="00D92373"/>
    <w:rsid w:val="00D949A2"/>
    <w:rsid w:val="00DA23AE"/>
    <w:rsid w:val="00DA3EFB"/>
    <w:rsid w:val="00DA7E86"/>
    <w:rsid w:val="00DC0D5E"/>
    <w:rsid w:val="00DC4814"/>
    <w:rsid w:val="00DC5A9C"/>
    <w:rsid w:val="00DD47B6"/>
    <w:rsid w:val="00DF1EBA"/>
    <w:rsid w:val="00DF4294"/>
    <w:rsid w:val="00E111DE"/>
    <w:rsid w:val="00E12FA8"/>
    <w:rsid w:val="00E34B21"/>
    <w:rsid w:val="00E36D96"/>
    <w:rsid w:val="00E4096D"/>
    <w:rsid w:val="00E43878"/>
    <w:rsid w:val="00E507CB"/>
    <w:rsid w:val="00E5240A"/>
    <w:rsid w:val="00E53401"/>
    <w:rsid w:val="00E623D0"/>
    <w:rsid w:val="00E84F15"/>
    <w:rsid w:val="00E84F1A"/>
    <w:rsid w:val="00E93962"/>
    <w:rsid w:val="00E97AD3"/>
    <w:rsid w:val="00EA637E"/>
    <w:rsid w:val="00EA655B"/>
    <w:rsid w:val="00EA6818"/>
    <w:rsid w:val="00EC0703"/>
    <w:rsid w:val="00EC4EC6"/>
    <w:rsid w:val="00EC6D86"/>
    <w:rsid w:val="00ED0852"/>
    <w:rsid w:val="00ED2B43"/>
    <w:rsid w:val="00ED7B27"/>
    <w:rsid w:val="00EE0755"/>
    <w:rsid w:val="00EE209B"/>
    <w:rsid w:val="00EE7671"/>
    <w:rsid w:val="00EF3360"/>
    <w:rsid w:val="00EF6557"/>
    <w:rsid w:val="00F01829"/>
    <w:rsid w:val="00F0206E"/>
    <w:rsid w:val="00F05901"/>
    <w:rsid w:val="00F05E3A"/>
    <w:rsid w:val="00F06937"/>
    <w:rsid w:val="00F071EB"/>
    <w:rsid w:val="00F1703D"/>
    <w:rsid w:val="00F20C95"/>
    <w:rsid w:val="00F31EAD"/>
    <w:rsid w:val="00F35204"/>
    <w:rsid w:val="00F559F8"/>
    <w:rsid w:val="00F715C8"/>
    <w:rsid w:val="00F73975"/>
    <w:rsid w:val="00F766D5"/>
    <w:rsid w:val="00F76FAC"/>
    <w:rsid w:val="00F80EBB"/>
    <w:rsid w:val="00F81F57"/>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C0E"/>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rsid w:val="004E11B3"/>
    <w:rPr>
      <w:sz w:val="16"/>
      <w:szCs w:val="16"/>
    </w:rPr>
  </w:style>
  <w:style w:type="paragraph" w:styleId="CommentText">
    <w:name w:val="annotation text"/>
    <w:basedOn w:val="Normal"/>
    <w:link w:val="CommentTextChar"/>
    <w:uiPriority w:val="99"/>
    <w:unhideWhenUsed/>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MPEGGroup/FileFormat/issues/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thub.com/MPEGGroup/FileFormat"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C:\Users\Cyril\Downloads\wxxxx.dot</Template>
  <TotalTime>122</TotalTime>
  <Pages>12</Pages>
  <Words>4188</Words>
  <Characters>21655</Characters>
  <Application>Microsoft Office Word</Application>
  <DocSecurity>0</DocSecurity>
  <Lines>470</Lines>
  <Paragraphs>335</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Defect report for ISO/IEC 14496-12</vt:lpstr>
      <vt:lpstr>INTERNATIONAL ORGANISATION FOR STANDARDISATION</vt:lpstr>
      <vt:lpstr>INTERNATIONAL ORGANISATION FOR STANDARDISATION</vt:lpstr>
    </vt:vector>
  </TitlesOfParts>
  <Manager/>
  <Company>ITSCJ</Company>
  <LinksUpToDate>false</LinksUpToDate>
  <CharactersWithSpaces>25508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Defect report for ISO/IEC 14496-12</dc:title>
  <dc:subject/>
  <dc:creator>Jean Le Feuvre (Telecom ParisTech), David Singer (Apple), Michael Dolan (Dolby), Mitsuhiro Hirabayashi (Sony), Cyril Concolato (Netflix)</dc:creator>
  <cp:keywords/>
  <dc:description/>
  <cp:lastModifiedBy>David Singer</cp:lastModifiedBy>
  <cp:revision>29</cp:revision>
  <cp:lastPrinted>1901-01-01T07:59:00Z</cp:lastPrinted>
  <dcterms:created xsi:type="dcterms:W3CDTF">2019-10-23T10:26:00Z</dcterms:created>
  <dcterms:modified xsi:type="dcterms:W3CDTF">2021-07-22T16:09:00Z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0328</vt:lpwstr>
  </property>
  <property fmtid="{D5CDD505-2E9C-101B-9397-08002B2CF9AE}" pid="3" name="MDMSNumber">
    <vt:lpwstr>20582</vt:lpwstr>
  </property>
</Properties>
</file>