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724B0" w14:textId="6FA29F40" w:rsidR="00304053" w:rsidRPr="00056295" w:rsidRDefault="00304053" w:rsidP="00304053">
      <w:pPr>
        <w:tabs>
          <w:tab w:val="left" w:pos="4589"/>
        </w:tabs>
        <w:spacing w:before="90"/>
        <w:ind w:left="1194"/>
        <w:jc w:val="right"/>
        <w:rPr>
          <w:b/>
          <w:bCs/>
          <w:sz w:val="44"/>
          <w:szCs w:val="29"/>
          <w:u w:color="000000"/>
          <w:lang w:val="pt-BR"/>
        </w:rPr>
      </w:pPr>
      <w:r w:rsidRPr="00304053">
        <w:rPr>
          <w:b/>
          <w:bCs/>
          <w:noProof/>
          <w:sz w:val="29"/>
          <w:szCs w:val="29"/>
          <w:u w:val="single" w:color="000000"/>
          <w:lang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bCs/>
          <w:sz w:val="29"/>
          <w:szCs w:val="29"/>
          <w:u w:color="000000"/>
          <w:lang w:val="pt-BR"/>
        </w:rPr>
        <w:t xml:space="preserve">             </w:t>
      </w:r>
      <w:r w:rsidRPr="00056295">
        <w:rPr>
          <w:rFonts w:ascii="Times New Roman"/>
          <w:bCs/>
          <w:sz w:val="29"/>
          <w:szCs w:val="29"/>
          <w:u w:val="thick" w:color="000000"/>
          <w:lang w:val="pt-BR"/>
        </w:rPr>
        <w:t xml:space="preserve">                           </w:t>
      </w:r>
      <w:r w:rsidRPr="00056295">
        <w:rPr>
          <w:b/>
          <w:bCs/>
          <w:w w:val="115"/>
          <w:sz w:val="29"/>
          <w:szCs w:val="29"/>
          <w:u w:val="thick" w:color="000000"/>
          <w:lang w:val="pt-BR"/>
        </w:rPr>
        <w:t>ISO/IEC JTC 1/SC</w:t>
      </w:r>
      <w:r w:rsidRPr="00056295">
        <w:rPr>
          <w:b/>
          <w:bCs/>
          <w:spacing w:val="-25"/>
          <w:w w:val="115"/>
          <w:sz w:val="29"/>
          <w:szCs w:val="29"/>
          <w:u w:val="thick" w:color="000000"/>
          <w:lang w:val="pt-BR"/>
        </w:rPr>
        <w:t xml:space="preserve"> </w:t>
      </w:r>
      <w:r w:rsidRPr="00056295">
        <w:rPr>
          <w:b/>
          <w:bCs/>
          <w:w w:val="115"/>
          <w:sz w:val="29"/>
          <w:szCs w:val="29"/>
          <w:u w:val="thick" w:color="000000"/>
          <w:lang w:val="pt-BR"/>
        </w:rPr>
        <w:t>29/WG</w:t>
      </w:r>
      <w:r w:rsidRPr="00056295">
        <w:rPr>
          <w:b/>
          <w:bCs/>
          <w:spacing w:val="-9"/>
          <w:w w:val="115"/>
          <w:sz w:val="29"/>
          <w:szCs w:val="29"/>
          <w:u w:val="thick" w:color="000000"/>
          <w:lang w:val="pt-BR"/>
        </w:rPr>
        <w:t xml:space="preserve"> </w:t>
      </w:r>
      <w:r w:rsidR="00060E3F">
        <w:rPr>
          <w:b/>
          <w:bCs/>
          <w:spacing w:val="-9"/>
          <w:w w:val="115"/>
          <w:sz w:val="29"/>
          <w:szCs w:val="29"/>
          <w:u w:val="thick" w:color="000000"/>
          <w:lang w:val="pt-BR"/>
        </w:rPr>
        <w:t>0</w:t>
      </w:r>
      <w:r w:rsidRPr="00056295">
        <w:rPr>
          <w:b/>
          <w:bCs/>
          <w:w w:val="115"/>
          <w:sz w:val="29"/>
          <w:szCs w:val="29"/>
          <w:u w:val="thick" w:color="000000"/>
          <w:lang w:val="pt-BR"/>
        </w:rPr>
        <w:t>3 N0</w:t>
      </w:r>
      <w:r w:rsidR="00250CE3">
        <w:rPr>
          <w:b/>
          <w:bCs/>
          <w:w w:val="115"/>
          <w:sz w:val="29"/>
          <w:szCs w:val="29"/>
          <w:u w:val="thick" w:color="000000"/>
          <w:lang w:val="pt-BR"/>
        </w:rPr>
        <w:t>318</w:t>
      </w:r>
    </w:p>
    <w:p w14:paraId="2CD723D1" w14:textId="77777777" w:rsidR="00304053" w:rsidRPr="00056295" w:rsidRDefault="00304053" w:rsidP="00304053">
      <w:pPr>
        <w:rPr>
          <w:b/>
          <w:sz w:val="20"/>
          <w:lang w:val="pt-BR"/>
        </w:rPr>
      </w:pPr>
    </w:p>
    <w:p w14:paraId="5485E564" w14:textId="77777777" w:rsidR="00304053" w:rsidRPr="00056295" w:rsidRDefault="00304053" w:rsidP="00304053">
      <w:pPr>
        <w:rPr>
          <w:b/>
          <w:sz w:val="20"/>
          <w:lang w:val="pt-BR"/>
        </w:rPr>
      </w:pPr>
    </w:p>
    <w:p w14:paraId="2FBDFD5A" w14:textId="77777777" w:rsidR="00304053" w:rsidRPr="00056295" w:rsidRDefault="00304053" w:rsidP="00304053">
      <w:pPr>
        <w:spacing w:before="3"/>
        <w:rPr>
          <w:b/>
          <w:sz w:val="23"/>
          <w:lang w:val="pt-BR"/>
        </w:rPr>
      </w:pPr>
      <w:r w:rsidRPr="00304053">
        <w:rPr>
          <w:noProof/>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361A89" w:rsidRPr="004F5473" w:rsidRDefault="00361A89" w:rsidP="00304053">
                            <w:pPr>
                              <w:spacing w:before="107"/>
                              <w:ind w:left="2916" w:right="2896"/>
                              <w:jc w:val="center"/>
                              <w:rPr>
                                <w:b/>
                                <w:sz w:val="23"/>
                              </w:rPr>
                            </w:pPr>
                            <w:r w:rsidRPr="004F5473">
                              <w:rPr>
                                <w:b/>
                                <w:w w:val="115"/>
                                <w:sz w:val="23"/>
                              </w:rPr>
                              <w:t xml:space="preserve">ISO/IEC JTC 1/SC 29/WG </w:t>
                            </w:r>
                            <w:r>
                              <w:rPr>
                                <w:b/>
                                <w:w w:val="115"/>
                                <w:sz w:val="23"/>
                              </w:rPr>
                              <w:t>0</w:t>
                            </w:r>
                            <w:r w:rsidRPr="004F5473">
                              <w:rPr>
                                <w:b/>
                                <w:w w:val="115"/>
                                <w:sz w:val="23"/>
                              </w:rPr>
                              <w:t>3</w:t>
                            </w:r>
                          </w:p>
                          <w:p w14:paraId="48BC81AA" w14:textId="77777777" w:rsidR="00361A89" w:rsidRDefault="00361A89"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683EB542" w14:textId="43ED4DC1" w:rsidR="00361A89" w:rsidRPr="004F5473" w:rsidRDefault="00361A89" w:rsidP="00304053">
                      <w:pPr>
                        <w:spacing w:before="107"/>
                        <w:ind w:left="2916" w:right="2896"/>
                        <w:jc w:val="center"/>
                        <w:rPr>
                          <w:b/>
                          <w:sz w:val="23"/>
                        </w:rPr>
                      </w:pPr>
                      <w:r w:rsidRPr="004F5473">
                        <w:rPr>
                          <w:b/>
                          <w:w w:val="115"/>
                          <w:sz w:val="23"/>
                        </w:rPr>
                        <w:t xml:space="preserve">ISO/IEC JTC 1/SC 29/WG </w:t>
                      </w:r>
                      <w:r>
                        <w:rPr>
                          <w:b/>
                          <w:w w:val="115"/>
                          <w:sz w:val="23"/>
                        </w:rPr>
                        <w:t>0</w:t>
                      </w:r>
                      <w:r w:rsidRPr="004F5473">
                        <w:rPr>
                          <w:b/>
                          <w:w w:val="115"/>
                          <w:sz w:val="23"/>
                        </w:rPr>
                        <w:t>3</w:t>
                      </w:r>
                    </w:p>
                    <w:p w14:paraId="48BC81AA" w14:textId="77777777" w:rsidR="00361A89" w:rsidRDefault="00361A89"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rPr>
          <w:b/>
          <w:sz w:val="20"/>
          <w:lang w:val="pt-BR"/>
        </w:rPr>
      </w:pPr>
    </w:p>
    <w:p w14:paraId="5F5FBCF5" w14:textId="77777777" w:rsidR="00304053" w:rsidRPr="00056295" w:rsidRDefault="00304053" w:rsidP="00304053">
      <w:pPr>
        <w:rPr>
          <w:b/>
          <w:sz w:val="21"/>
          <w:lang w:val="pt-BR"/>
        </w:rPr>
      </w:pPr>
    </w:p>
    <w:p w14:paraId="76E0ECE0" w14:textId="77777777" w:rsidR="00304053" w:rsidRPr="00060E3F" w:rsidRDefault="00304053" w:rsidP="00304053">
      <w:pPr>
        <w:tabs>
          <w:tab w:val="left" w:pos="3099"/>
        </w:tabs>
        <w:spacing w:before="103"/>
        <w:ind w:left="104"/>
        <w:rPr>
          <w:sz w:val="24"/>
        </w:rPr>
      </w:pPr>
      <w:r w:rsidRPr="00060E3F">
        <w:rPr>
          <w:b/>
          <w:w w:val="120"/>
          <w:sz w:val="24"/>
        </w:rPr>
        <w:t>Document</w:t>
      </w:r>
      <w:r w:rsidRPr="00060E3F">
        <w:rPr>
          <w:b/>
          <w:spacing w:val="14"/>
          <w:w w:val="120"/>
          <w:sz w:val="24"/>
        </w:rPr>
        <w:t xml:space="preserve"> </w:t>
      </w:r>
      <w:r w:rsidRPr="00060E3F">
        <w:rPr>
          <w:b/>
          <w:w w:val="120"/>
          <w:sz w:val="24"/>
        </w:rPr>
        <w:t>type:</w:t>
      </w:r>
      <w:r w:rsidRPr="00060E3F">
        <w:rPr>
          <w:b/>
          <w:w w:val="120"/>
          <w:sz w:val="24"/>
        </w:rPr>
        <w:tab/>
      </w:r>
      <w:r w:rsidRPr="00060E3F">
        <w:rPr>
          <w:w w:val="120"/>
          <w:sz w:val="24"/>
        </w:rPr>
        <w:t>Output Document</w:t>
      </w:r>
    </w:p>
    <w:p w14:paraId="2DEC4077" w14:textId="77777777" w:rsidR="00304053" w:rsidRPr="00060E3F" w:rsidRDefault="00304053" w:rsidP="00304053">
      <w:pPr>
        <w:spacing w:before="1"/>
        <w:rPr>
          <w:sz w:val="36"/>
        </w:rPr>
      </w:pPr>
    </w:p>
    <w:p w14:paraId="5B71EF11" w14:textId="58B55D79" w:rsidR="00304053" w:rsidRPr="008634D7" w:rsidRDefault="00304053" w:rsidP="00304053">
      <w:pPr>
        <w:tabs>
          <w:tab w:val="left" w:pos="3099"/>
        </w:tabs>
        <w:spacing w:before="1" w:line="254" w:lineRule="auto"/>
        <w:ind w:left="3099" w:right="214" w:hanging="2996"/>
        <w:rPr>
          <w:sz w:val="24"/>
          <w:szCs w:val="24"/>
        </w:rPr>
      </w:pPr>
      <w:r w:rsidRPr="008634D7">
        <w:rPr>
          <w:b/>
          <w:w w:val="120"/>
          <w:sz w:val="24"/>
          <w:szCs w:val="24"/>
        </w:rPr>
        <w:t>Title:</w:t>
      </w:r>
      <w:r w:rsidRPr="008634D7">
        <w:rPr>
          <w:b/>
          <w:w w:val="120"/>
          <w:sz w:val="24"/>
          <w:szCs w:val="24"/>
        </w:rPr>
        <w:tab/>
      </w:r>
      <w:r w:rsidR="00250CE3" w:rsidRPr="00250CE3">
        <w:rPr>
          <w:b/>
          <w:w w:val="120"/>
          <w:sz w:val="24"/>
          <w:szCs w:val="24"/>
        </w:rPr>
        <w:t>Text of ISO/IEC 23000-19:2019 CDAM 3 8K HEVC, 4K HFR HEVC and Chroma Location for CMAF</w:t>
      </w:r>
    </w:p>
    <w:p w14:paraId="3CED5736" w14:textId="77777777" w:rsidR="00304053" w:rsidRPr="008634D7" w:rsidRDefault="00304053" w:rsidP="00304053">
      <w:pPr>
        <w:spacing w:before="6"/>
        <w:rPr>
          <w:sz w:val="34"/>
        </w:rPr>
      </w:pPr>
    </w:p>
    <w:p w14:paraId="78378C01" w14:textId="77777777" w:rsidR="00304053" w:rsidRPr="00304053" w:rsidRDefault="00304053" w:rsidP="00304053">
      <w:pPr>
        <w:tabs>
          <w:tab w:val="left" w:pos="3099"/>
        </w:tabs>
        <w:spacing w:before="1" w:line="254" w:lineRule="auto"/>
        <w:ind w:left="3099" w:right="214" w:hanging="2996"/>
        <w:rPr>
          <w:w w:val="120"/>
          <w:sz w:val="24"/>
          <w:szCs w:val="24"/>
        </w:rPr>
      </w:pPr>
      <w:r w:rsidRPr="00304053">
        <w:rPr>
          <w:b/>
          <w:w w:val="120"/>
          <w:sz w:val="24"/>
          <w:szCs w:val="24"/>
        </w:rPr>
        <w:t>Status:</w:t>
      </w:r>
      <w:r w:rsidRPr="00304053">
        <w:rPr>
          <w:b/>
          <w:w w:val="120"/>
          <w:sz w:val="24"/>
          <w:szCs w:val="24"/>
        </w:rPr>
        <w:tab/>
      </w:r>
      <w:r w:rsidRPr="00304053">
        <w:rPr>
          <w:w w:val="120"/>
          <w:sz w:val="24"/>
          <w:szCs w:val="24"/>
        </w:rPr>
        <w:t>Approved</w:t>
      </w:r>
    </w:p>
    <w:p w14:paraId="0602F6F5" w14:textId="77777777" w:rsidR="00304053" w:rsidRPr="00304053" w:rsidRDefault="00304053" w:rsidP="00304053">
      <w:pPr>
        <w:tabs>
          <w:tab w:val="left" w:pos="3099"/>
        </w:tabs>
        <w:spacing w:before="1" w:line="254" w:lineRule="auto"/>
        <w:ind w:left="3099" w:right="214" w:hanging="2996"/>
        <w:rPr>
          <w:sz w:val="24"/>
          <w:szCs w:val="24"/>
        </w:rPr>
      </w:pPr>
    </w:p>
    <w:p w14:paraId="3AC8BA65" w14:textId="77777777" w:rsidR="00304053" w:rsidRPr="00304053" w:rsidRDefault="00304053" w:rsidP="00304053">
      <w:pPr>
        <w:tabs>
          <w:tab w:val="left" w:pos="3099"/>
        </w:tabs>
        <w:ind w:left="104"/>
        <w:rPr>
          <w:b/>
          <w:w w:val="125"/>
          <w:sz w:val="24"/>
        </w:rPr>
      </w:pPr>
    </w:p>
    <w:p w14:paraId="41A380AB" w14:textId="399917CD" w:rsidR="00304053" w:rsidRPr="00304053" w:rsidRDefault="00304053" w:rsidP="00304053">
      <w:pPr>
        <w:tabs>
          <w:tab w:val="left" w:pos="3099"/>
        </w:tabs>
        <w:ind w:left="104"/>
        <w:rPr>
          <w:sz w:val="24"/>
        </w:rPr>
      </w:pPr>
      <w:r w:rsidRPr="00304053">
        <w:rPr>
          <w:b/>
          <w:w w:val="125"/>
          <w:sz w:val="24"/>
        </w:rPr>
        <w:t>Date</w:t>
      </w:r>
      <w:r w:rsidRPr="00304053">
        <w:rPr>
          <w:b/>
          <w:spacing w:val="-16"/>
          <w:w w:val="125"/>
          <w:sz w:val="24"/>
        </w:rPr>
        <w:t xml:space="preserve"> </w:t>
      </w:r>
      <w:r w:rsidRPr="00304053">
        <w:rPr>
          <w:b/>
          <w:w w:val="125"/>
          <w:sz w:val="24"/>
        </w:rPr>
        <w:t>of</w:t>
      </w:r>
      <w:r w:rsidRPr="00304053">
        <w:rPr>
          <w:b/>
          <w:spacing w:val="-16"/>
          <w:w w:val="125"/>
          <w:sz w:val="24"/>
        </w:rPr>
        <w:t xml:space="preserve"> </w:t>
      </w:r>
      <w:r w:rsidRPr="00304053">
        <w:rPr>
          <w:b/>
          <w:w w:val="125"/>
          <w:sz w:val="24"/>
        </w:rPr>
        <w:t>document:</w:t>
      </w:r>
      <w:r w:rsidRPr="00304053">
        <w:rPr>
          <w:b/>
          <w:w w:val="125"/>
          <w:sz w:val="24"/>
        </w:rPr>
        <w:tab/>
      </w:r>
      <w:r w:rsidRPr="00304053">
        <w:rPr>
          <w:w w:val="125"/>
          <w:sz w:val="24"/>
        </w:rPr>
        <w:t>202</w:t>
      </w:r>
      <w:r w:rsidR="001475FA">
        <w:rPr>
          <w:w w:val="125"/>
          <w:sz w:val="24"/>
        </w:rPr>
        <w:t>1</w:t>
      </w:r>
      <w:r w:rsidRPr="00304053">
        <w:rPr>
          <w:w w:val="125"/>
          <w:sz w:val="24"/>
        </w:rPr>
        <w:t>-</w:t>
      </w:r>
      <w:r w:rsidR="001475FA">
        <w:rPr>
          <w:w w:val="125"/>
          <w:sz w:val="24"/>
        </w:rPr>
        <w:t>0</w:t>
      </w:r>
      <w:r w:rsidR="00250CE3">
        <w:rPr>
          <w:w w:val="125"/>
          <w:sz w:val="24"/>
        </w:rPr>
        <w:t>7</w:t>
      </w:r>
      <w:r w:rsidRPr="00304053">
        <w:rPr>
          <w:w w:val="125"/>
          <w:sz w:val="24"/>
        </w:rPr>
        <w:t>-</w:t>
      </w:r>
      <w:r w:rsidR="00250CE3">
        <w:rPr>
          <w:w w:val="125"/>
          <w:sz w:val="24"/>
        </w:rPr>
        <w:t>16</w:t>
      </w:r>
    </w:p>
    <w:p w14:paraId="388C0101" w14:textId="77777777" w:rsidR="00304053" w:rsidRPr="00304053" w:rsidRDefault="00304053" w:rsidP="00304053">
      <w:pPr>
        <w:spacing w:before="1"/>
        <w:rPr>
          <w:sz w:val="36"/>
        </w:rPr>
      </w:pPr>
    </w:p>
    <w:p w14:paraId="6E0F57E1" w14:textId="01CCBA03" w:rsidR="00304053" w:rsidRPr="00304053" w:rsidRDefault="00304053" w:rsidP="00304053">
      <w:pPr>
        <w:tabs>
          <w:tab w:val="left" w:pos="3099"/>
        </w:tabs>
        <w:ind w:left="104"/>
        <w:rPr>
          <w:sz w:val="24"/>
        </w:rPr>
      </w:pPr>
      <w:r w:rsidRPr="00304053">
        <w:rPr>
          <w:b/>
          <w:w w:val="110"/>
          <w:sz w:val="24"/>
        </w:rPr>
        <w:t>Source:</w:t>
      </w:r>
      <w:r w:rsidRPr="00304053">
        <w:rPr>
          <w:b/>
          <w:w w:val="110"/>
          <w:sz w:val="24"/>
        </w:rPr>
        <w:tab/>
      </w:r>
      <w:r w:rsidRPr="00304053">
        <w:rPr>
          <w:w w:val="110"/>
          <w:sz w:val="24"/>
        </w:rPr>
        <w:t>ISO/IEC JTC 1/SC 29/WG</w:t>
      </w:r>
      <w:r w:rsidRPr="00304053">
        <w:rPr>
          <w:spacing w:val="4"/>
          <w:w w:val="110"/>
          <w:sz w:val="24"/>
        </w:rPr>
        <w:t xml:space="preserve"> </w:t>
      </w:r>
      <w:r w:rsidR="00060E3F">
        <w:rPr>
          <w:spacing w:val="4"/>
          <w:w w:val="110"/>
          <w:sz w:val="24"/>
        </w:rPr>
        <w:t>0</w:t>
      </w:r>
      <w:r w:rsidRPr="00304053">
        <w:rPr>
          <w:w w:val="110"/>
          <w:sz w:val="24"/>
        </w:rPr>
        <w:t>3</w:t>
      </w:r>
    </w:p>
    <w:p w14:paraId="5DAB4EBE" w14:textId="77777777" w:rsidR="00304053" w:rsidRPr="00304053" w:rsidRDefault="00304053" w:rsidP="00304053">
      <w:pPr>
        <w:spacing w:before="1"/>
        <w:rPr>
          <w:sz w:val="36"/>
        </w:rPr>
      </w:pPr>
    </w:p>
    <w:p w14:paraId="0FF8C08B" w14:textId="77777777" w:rsidR="00304053" w:rsidRPr="00304053" w:rsidRDefault="00304053" w:rsidP="00304053">
      <w:pPr>
        <w:tabs>
          <w:tab w:val="left" w:pos="3099"/>
        </w:tabs>
        <w:ind w:left="104"/>
        <w:rPr>
          <w:b/>
          <w:w w:val="110"/>
          <w:sz w:val="24"/>
        </w:rPr>
      </w:pPr>
      <w:r w:rsidRPr="00304053">
        <w:rPr>
          <w:b/>
          <w:w w:val="110"/>
          <w:sz w:val="24"/>
        </w:rPr>
        <w:t>Expected action:</w:t>
      </w:r>
      <w:r w:rsidRPr="00304053">
        <w:rPr>
          <w:b/>
          <w:w w:val="110"/>
          <w:sz w:val="24"/>
        </w:rPr>
        <w:tab/>
      </w:r>
      <w:r w:rsidRPr="00304053">
        <w:rPr>
          <w:bCs/>
          <w:w w:val="110"/>
          <w:sz w:val="24"/>
        </w:rPr>
        <w:t>ACT</w:t>
      </w:r>
    </w:p>
    <w:p w14:paraId="54FF4F17" w14:textId="77777777" w:rsidR="00304053" w:rsidRPr="00304053" w:rsidRDefault="00304053" w:rsidP="00304053">
      <w:pPr>
        <w:tabs>
          <w:tab w:val="right" w:pos="4526"/>
        </w:tabs>
        <w:spacing w:before="416"/>
        <w:ind w:left="104"/>
        <w:rPr>
          <w:sz w:val="24"/>
        </w:rPr>
      </w:pPr>
      <w:r w:rsidRPr="00304053">
        <w:rPr>
          <w:b/>
          <w:w w:val="120"/>
          <w:sz w:val="24"/>
        </w:rPr>
        <w:t>Action</w:t>
      </w:r>
      <w:r w:rsidRPr="00304053">
        <w:rPr>
          <w:b/>
          <w:spacing w:val="1"/>
          <w:w w:val="120"/>
          <w:sz w:val="24"/>
        </w:rPr>
        <w:t xml:space="preserve"> </w:t>
      </w:r>
      <w:r w:rsidRPr="00304053">
        <w:rPr>
          <w:b/>
          <w:w w:val="120"/>
          <w:sz w:val="24"/>
        </w:rPr>
        <w:t>due</w:t>
      </w:r>
      <w:r w:rsidRPr="00304053">
        <w:rPr>
          <w:b/>
          <w:spacing w:val="2"/>
          <w:w w:val="120"/>
          <w:sz w:val="24"/>
        </w:rPr>
        <w:t xml:space="preserve"> </w:t>
      </w:r>
      <w:r w:rsidRPr="00304053">
        <w:rPr>
          <w:b/>
          <w:w w:val="120"/>
          <w:sz w:val="24"/>
        </w:rPr>
        <w:t>date:</w:t>
      </w:r>
    </w:p>
    <w:p w14:paraId="618A00D7" w14:textId="77777777" w:rsidR="00304053" w:rsidRPr="00304053" w:rsidRDefault="00304053" w:rsidP="00304053">
      <w:pPr>
        <w:spacing w:before="1"/>
        <w:rPr>
          <w:sz w:val="36"/>
        </w:rPr>
      </w:pPr>
    </w:p>
    <w:p w14:paraId="064F2FFF" w14:textId="3A7CF2CC" w:rsidR="00304053" w:rsidRPr="00304053" w:rsidRDefault="00304053" w:rsidP="00304053">
      <w:pPr>
        <w:tabs>
          <w:tab w:val="left" w:pos="3099"/>
        </w:tabs>
        <w:ind w:left="104"/>
        <w:rPr>
          <w:sz w:val="24"/>
        </w:rPr>
      </w:pPr>
      <w:r w:rsidRPr="00304053">
        <w:rPr>
          <w:b/>
          <w:w w:val="120"/>
          <w:sz w:val="24"/>
        </w:rPr>
        <w:t>No.</w:t>
      </w:r>
      <w:r w:rsidRPr="00304053">
        <w:rPr>
          <w:b/>
          <w:spacing w:val="5"/>
          <w:w w:val="120"/>
          <w:sz w:val="24"/>
        </w:rPr>
        <w:t xml:space="preserve"> </w:t>
      </w:r>
      <w:r w:rsidRPr="00304053">
        <w:rPr>
          <w:b/>
          <w:w w:val="120"/>
          <w:sz w:val="24"/>
        </w:rPr>
        <w:t>of</w:t>
      </w:r>
      <w:r w:rsidRPr="00304053">
        <w:rPr>
          <w:b/>
          <w:spacing w:val="6"/>
          <w:w w:val="120"/>
          <w:sz w:val="24"/>
        </w:rPr>
        <w:t xml:space="preserve"> </w:t>
      </w:r>
      <w:r w:rsidRPr="00304053">
        <w:rPr>
          <w:b/>
          <w:w w:val="120"/>
          <w:sz w:val="24"/>
        </w:rPr>
        <w:t>pages:</w:t>
      </w:r>
      <w:r w:rsidRPr="00304053">
        <w:rPr>
          <w:b/>
          <w:w w:val="120"/>
          <w:sz w:val="24"/>
        </w:rPr>
        <w:tab/>
      </w:r>
      <w:r w:rsidRPr="00304053">
        <w:rPr>
          <w:w w:val="120"/>
          <w:sz w:val="24"/>
        </w:rPr>
        <w:fldChar w:fldCharType="begin"/>
      </w:r>
      <w:r w:rsidRPr="00304053">
        <w:rPr>
          <w:w w:val="120"/>
          <w:sz w:val="24"/>
        </w:rPr>
        <w:instrText xml:space="preserve"> NUMPAGES  \* Arabic  \* MERGEFORMAT </w:instrText>
      </w:r>
      <w:r w:rsidRPr="00304053">
        <w:rPr>
          <w:w w:val="120"/>
          <w:sz w:val="24"/>
        </w:rPr>
        <w:fldChar w:fldCharType="separate"/>
      </w:r>
      <w:r w:rsidR="005C1A23">
        <w:rPr>
          <w:noProof/>
          <w:w w:val="120"/>
          <w:sz w:val="24"/>
        </w:rPr>
        <w:t>11</w:t>
      </w:r>
      <w:r w:rsidRPr="00304053">
        <w:rPr>
          <w:w w:val="120"/>
          <w:sz w:val="24"/>
        </w:rPr>
        <w:fldChar w:fldCharType="end"/>
      </w:r>
      <w:r w:rsidRPr="00304053">
        <w:rPr>
          <w:w w:val="120"/>
          <w:sz w:val="24"/>
        </w:rPr>
        <w:t xml:space="preserve"> (with cover</w:t>
      </w:r>
      <w:r w:rsidRPr="00304053">
        <w:rPr>
          <w:spacing w:val="-10"/>
          <w:w w:val="120"/>
          <w:sz w:val="24"/>
        </w:rPr>
        <w:t xml:space="preserve"> </w:t>
      </w:r>
      <w:r w:rsidRPr="00304053">
        <w:rPr>
          <w:w w:val="120"/>
          <w:sz w:val="24"/>
        </w:rPr>
        <w:t>page)</w:t>
      </w:r>
    </w:p>
    <w:p w14:paraId="26F0EEBA" w14:textId="77777777" w:rsidR="00304053" w:rsidRPr="00304053" w:rsidRDefault="00304053" w:rsidP="00304053">
      <w:pPr>
        <w:spacing w:before="1"/>
        <w:rPr>
          <w:sz w:val="36"/>
        </w:rPr>
      </w:pPr>
    </w:p>
    <w:p w14:paraId="04032C0B" w14:textId="77777777" w:rsidR="00304053" w:rsidRPr="00304053" w:rsidRDefault="00304053" w:rsidP="00304053">
      <w:pPr>
        <w:tabs>
          <w:tab w:val="left" w:pos="3099"/>
        </w:tabs>
        <w:ind w:left="104"/>
        <w:rPr>
          <w:sz w:val="24"/>
        </w:rPr>
      </w:pPr>
      <w:r w:rsidRPr="00304053">
        <w:rPr>
          <w:b/>
          <w:w w:val="120"/>
          <w:sz w:val="24"/>
        </w:rPr>
        <w:t>Email</w:t>
      </w:r>
      <w:r w:rsidRPr="00304053">
        <w:rPr>
          <w:b/>
          <w:spacing w:val="5"/>
          <w:w w:val="120"/>
          <w:sz w:val="24"/>
        </w:rPr>
        <w:t xml:space="preserve"> </w:t>
      </w:r>
      <w:r w:rsidRPr="00304053">
        <w:rPr>
          <w:b/>
          <w:w w:val="120"/>
          <w:sz w:val="24"/>
        </w:rPr>
        <w:t>of</w:t>
      </w:r>
      <w:r w:rsidRPr="00304053">
        <w:rPr>
          <w:b/>
          <w:spacing w:val="6"/>
          <w:w w:val="120"/>
          <w:sz w:val="24"/>
        </w:rPr>
        <w:t xml:space="preserve"> </w:t>
      </w:r>
      <w:r w:rsidRPr="00304053">
        <w:rPr>
          <w:b/>
          <w:w w:val="120"/>
          <w:sz w:val="24"/>
        </w:rPr>
        <w:t>Convenor:</w:t>
      </w:r>
      <w:r w:rsidRPr="00304053">
        <w:rPr>
          <w:b/>
          <w:w w:val="120"/>
          <w:sz w:val="24"/>
        </w:rPr>
        <w:tab/>
      </w:r>
      <w:r w:rsidRPr="00304053">
        <w:rPr>
          <w:w w:val="120"/>
          <w:sz w:val="24"/>
        </w:rPr>
        <w:t>young.L@samsung.com</w:t>
      </w:r>
    </w:p>
    <w:p w14:paraId="08BD46A4" w14:textId="77777777" w:rsidR="00304053" w:rsidRPr="00304053" w:rsidRDefault="00304053" w:rsidP="00304053">
      <w:pPr>
        <w:spacing w:before="1"/>
        <w:rPr>
          <w:b/>
          <w:sz w:val="36"/>
        </w:rPr>
      </w:pPr>
    </w:p>
    <w:p w14:paraId="604BAE3C" w14:textId="5373F4A6" w:rsidR="00304053" w:rsidRPr="00304053" w:rsidRDefault="00304053" w:rsidP="00304053">
      <w:pPr>
        <w:tabs>
          <w:tab w:val="left" w:pos="3099"/>
        </w:tabs>
        <w:ind w:left="104"/>
        <w:rPr>
          <w:color w:val="0000EE"/>
          <w:w w:val="120"/>
          <w:sz w:val="24"/>
          <w:u w:val="single" w:color="0000EE"/>
        </w:rPr>
      </w:pPr>
      <w:r w:rsidRPr="00304053">
        <w:rPr>
          <w:b/>
          <w:w w:val="120"/>
          <w:sz w:val="24"/>
        </w:rPr>
        <w:t>Committee</w:t>
      </w:r>
      <w:r w:rsidRPr="00304053">
        <w:rPr>
          <w:b/>
          <w:spacing w:val="-6"/>
          <w:w w:val="120"/>
          <w:sz w:val="24"/>
        </w:rPr>
        <w:t xml:space="preserve"> </w:t>
      </w:r>
      <w:r w:rsidRPr="00304053">
        <w:rPr>
          <w:b/>
          <w:w w:val="120"/>
          <w:sz w:val="24"/>
        </w:rPr>
        <w:t>URL:</w:t>
      </w:r>
      <w:r>
        <w:rPr>
          <w:b/>
          <w:w w:val="120"/>
          <w:sz w:val="24"/>
        </w:rPr>
        <w:t xml:space="preserve"> </w:t>
      </w:r>
      <w:hyperlink r:id="rId12" w:history="1">
        <w:r w:rsidRPr="00304053">
          <w:rPr>
            <w:rStyle w:val="Hyperlink"/>
            <w:w w:val="120"/>
            <w:sz w:val="24"/>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41514541" w14:textId="77777777" w:rsidR="00060E3F" w:rsidRDefault="00060E3F" w:rsidP="00060E3F">
      <w:pPr>
        <w:jc w:val="center"/>
        <w:rPr>
          <w:rFonts w:ascii="Times New Roman" w:eastAsia="SimSun" w:hAnsi="Times New Roman"/>
          <w:b/>
          <w:sz w:val="28"/>
          <w:szCs w:val="24"/>
          <w:lang w:eastAsia="zh-CN"/>
        </w:rPr>
      </w:pPr>
    </w:p>
    <w:p w14:paraId="0F66685C"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060E3F">
      <w:pPr>
        <w:jc w:val="cente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7E0E1428" w14:textId="77777777" w:rsidR="00250CE3" w:rsidRDefault="00250CE3">
      <w:pPr>
        <w:widowControl/>
        <w:autoSpaceDE/>
        <w:autoSpaceDN/>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240C9506" w14:textId="40CFC6E5"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lastRenderedPageBreak/>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617E5F47" w:rsidR="00060E3F" w:rsidRPr="005B41BC" w:rsidRDefault="00060E3F" w:rsidP="00060E3F">
      <w:pPr>
        <w:jc w:val="right"/>
        <w:rPr>
          <w:rFonts w:ascii="Times New Roman" w:eastAsia="SimSun" w:hAnsi="Times New Roman"/>
          <w:b/>
          <w:sz w:val="48"/>
          <w:szCs w:val="24"/>
          <w:lang w:val="pt-BR" w:eastAsia="zh-CN"/>
        </w:rPr>
      </w:pPr>
      <w:r w:rsidRPr="005B41BC">
        <w:rPr>
          <w:rFonts w:ascii="Times New Roman" w:eastAsia="SimSun" w:hAnsi="Times New Roman"/>
          <w:b/>
          <w:sz w:val="28"/>
          <w:szCs w:val="24"/>
          <w:lang w:val="pt-BR" w:eastAsia="zh-CN"/>
        </w:rPr>
        <w:t xml:space="preserve">ISO/IEC JTC 1/SC 29/WG 03 </w:t>
      </w:r>
      <w:r w:rsidRPr="005B41BC">
        <w:rPr>
          <w:rFonts w:ascii="Times New Roman" w:eastAsia="SimSun" w:hAnsi="Times New Roman"/>
          <w:b/>
          <w:sz w:val="48"/>
          <w:szCs w:val="24"/>
          <w:lang w:val="pt-BR" w:eastAsia="zh-CN"/>
        </w:rPr>
        <w:t>N0</w:t>
      </w:r>
      <w:r w:rsidR="00250CE3">
        <w:rPr>
          <w:rFonts w:ascii="Times New Roman" w:eastAsia="SimSun" w:hAnsi="Times New Roman"/>
          <w:b/>
          <w:sz w:val="48"/>
          <w:szCs w:val="24"/>
          <w:lang w:val="pt-BR" w:eastAsia="zh-CN"/>
        </w:rPr>
        <w:t>318</w:t>
      </w:r>
    </w:p>
    <w:p w14:paraId="2D8226B2" w14:textId="64D14FF4" w:rsidR="00060E3F" w:rsidRPr="00C955C7" w:rsidRDefault="00250CE3"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July</w:t>
      </w:r>
      <w:r w:rsidR="00060E3F" w:rsidRPr="00C955C7">
        <w:rPr>
          <w:rFonts w:ascii="Times New Roman" w:eastAsia="SimSun" w:hAnsi="Times New Roman"/>
          <w:b/>
          <w:sz w:val="28"/>
          <w:szCs w:val="24"/>
          <w:lang w:eastAsia="zh-CN"/>
        </w:rPr>
        <w:t xml:space="preserve"> 2021, Virtual</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361A89">
        <w:tc>
          <w:tcPr>
            <w:tcW w:w="1890" w:type="dxa"/>
            <w:hideMark/>
          </w:tcPr>
          <w:p w14:paraId="25258195"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668ACFC2" w:rsidR="00060E3F" w:rsidRPr="00060E3F" w:rsidRDefault="00250CE3" w:rsidP="00361A89">
            <w:pPr>
              <w:suppressAutoHyphens/>
              <w:rPr>
                <w:rFonts w:ascii="Times" w:hAnsi="Times"/>
                <w:b/>
                <w:sz w:val="24"/>
                <w:szCs w:val="24"/>
                <w:highlight w:val="yellow"/>
              </w:rPr>
            </w:pPr>
            <w:r w:rsidRPr="00250CE3">
              <w:rPr>
                <w:rFonts w:ascii="Times" w:hAnsi="Times"/>
                <w:b/>
                <w:w w:val="120"/>
                <w:sz w:val="24"/>
                <w:szCs w:val="24"/>
              </w:rPr>
              <w:t>Text of ISO/IEC 23000-19:2019 CDAM 3 8K HEVC, 4K HFR HEVC and Chroma Location for CMAF</w:t>
            </w:r>
          </w:p>
        </w:tc>
      </w:tr>
      <w:tr w:rsidR="00060E3F" w:rsidRPr="00C955C7" w14:paraId="7288C4A3" w14:textId="77777777" w:rsidTr="00361A89">
        <w:tc>
          <w:tcPr>
            <w:tcW w:w="1890" w:type="dxa"/>
            <w:hideMark/>
          </w:tcPr>
          <w:p w14:paraId="392A360C"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361A89">
        <w:tc>
          <w:tcPr>
            <w:tcW w:w="1890" w:type="dxa"/>
            <w:hideMark/>
          </w:tcPr>
          <w:p w14:paraId="03EC8938"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361A89">
        <w:tc>
          <w:tcPr>
            <w:tcW w:w="1890" w:type="dxa"/>
            <w:hideMark/>
          </w:tcPr>
          <w:p w14:paraId="2DCFC933" w14:textId="77777777" w:rsidR="00060E3F" w:rsidRPr="00C955C7" w:rsidRDefault="00060E3F" w:rsidP="00361A89">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14CDAACC" w:rsidR="00060E3F" w:rsidRPr="00C955C7" w:rsidRDefault="005B41BC" w:rsidP="00361A89">
            <w:pPr>
              <w:suppressAutoHyphens/>
              <w:rPr>
                <w:rFonts w:ascii="Times New Roman" w:hAnsi="Times New Roman"/>
                <w:b/>
                <w:sz w:val="24"/>
                <w:szCs w:val="24"/>
              </w:rPr>
            </w:pPr>
            <w:r>
              <w:rPr>
                <w:rFonts w:ascii="Times New Roman" w:hAnsi="Times New Roman"/>
                <w:b/>
                <w:sz w:val="24"/>
                <w:szCs w:val="24"/>
              </w:rPr>
              <w:t>20</w:t>
            </w:r>
            <w:r w:rsidR="00250CE3">
              <w:rPr>
                <w:rFonts w:ascii="Times New Roman" w:hAnsi="Times New Roman"/>
                <w:b/>
                <w:sz w:val="24"/>
                <w:szCs w:val="24"/>
              </w:rPr>
              <w:t>572</w:t>
            </w:r>
          </w:p>
        </w:tc>
      </w:tr>
    </w:tbl>
    <w:p w14:paraId="36BC7476" w14:textId="77777777" w:rsidR="00304053" w:rsidRDefault="00304053">
      <w:pPr>
        <w:rPr>
          <w:b/>
          <w:noProof/>
        </w:rPr>
      </w:pPr>
      <w:r>
        <w:rPr>
          <w:b/>
          <w:noProof/>
        </w:rPr>
        <w:br w:type="page"/>
      </w:r>
    </w:p>
    <w:p w14:paraId="4670BE7E" w14:textId="08EE3D90"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:####(X)</w:t>
      </w:r>
    </w:p>
    <w:p w14:paraId="6E48D05F" w14:textId="2372F9DD" w:rsidR="00A40FFB" w:rsidRPr="00D238B9" w:rsidRDefault="00270C89" w:rsidP="00A40FFB">
      <w:pPr>
        <w:jc w:val="right"/>
        <w:rPr>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04053" w:rsidRPr="00056295">
        <w:rPr>
          <w:color w:val="000000"/>
          <w:sz w:val="20"/>
          <w:szCs w:val="20"/>
          <w:shd w:val="clear" w:color="auto" w:fill="FFFFFF"/>
          <w:lang w:val="pt-BR"/>
        </w:rPr>
        <w:t>0</w:t>
      </w:r>
      <w:r w:rsidR="00250CE3">
        <w:rPr>
          <w:color w:val="000000"/>
          <w:sz w:val="20"/>
          <w:szCs w:val="20"/>
          <w:shd w:val="clear" w:color="auto" w:fill="FFFFFF"/>
          <w:lang w:val="pt-BR"/>
        </w:rPr>
        <w:t>318</w:t>
      </w:r>
    </w:p>
    <w:p w14:paraId="7A6EBC3A" w14:textId="77777777" w:rsidR="00A40FFB" w:rsidRPr="00056295" w:rsidRDefault="00A40FFB" w:rsidP="00A40FFB">
      <w:pPr>
        <w:spacing w:after="2000"/>
        <w:jc w:val="right"/>
        <w:rPr>
          <w:lang w:val="pt-BR"/>
        </w:rPr>
      </w:pPr>
      <w:bookmarkStart w:id="0" w:name="CVP_Secretariat_Loca"/>
      <w:r w:rsidRPr="00056295">
        <w:rPr>
          <w:lang w:val="pt-BR"/>
        </w:rPr>
        <w:t>Secretariat</w:t>
      </w:r>
      <w:bookmarkEnd w:id="0"/>
      <w:r w:rsidRPr="00056295">
        <w:rPr>
          <w:lang w:val="pt-BR"/>
        </w:rPr>
        <w:t xml:space="preserve">: </w:t>
      </w:r>
      <w:r w:rsidRPr="00056295">
        <w:rPr>
          <w:noProof/>
          <w:lang w:val="pt-BR"/>
        </w:rPr>
        <w:t>XXXX</w:t>
      </w:r>
    </w:p>
    <w:p w14:paraId="0537F6AF" w14:textId="4D4397DD" w:rsidR="00A40FFB" w:rsidRPr="00056295" w:rsidRDefault="00EB14FF" w:rsidP="00A40FFB">
      <w:pPr>
        <w:spacing w:line="360" w:lineRule="atLeast"/>
        <w:rPr>
          <w:b/>
          <w:sz w:val="32"/>
          <w:szCs w:val="32"/>
          <w:lang w:val="pt-BR"/>
        </w:rPr>
      </w:pPr>
      <w:bookmarkStart w:id="1" w:name="_Hlk21564085"/>
      <w:r w:rsidRPr="00056295">
        <w:rPr>
          <w:sz w:val="32"/>
          <w:szCs w:val="32"/>
          <w:lang w:val="pt-BR"/>
        </w:rPr>
        <w:t>Information technology — Multimedia application format (MPEG-A) — Part 19: Common media application format (CMAF) for segmented media</w:t>
      </w:r>
      <w:r w:rsidR="00270C89" w:rsidRPr="00056295">
        <w:rPr>
          <w:sz w:val="32"/>
          <w:szCs w:val="32"/>
          <w:lang w:val="pt-BR"/>
        </w:rPr>
        <w:t xml:space="preserve">, AMENDMENT </w:t>
      </w:r>
      <w:bookmarkEnd w:id="1"/>
      <w:r w:rsidR="00361A89">
        <w:rPr>
          <w:sz w:val="32"/>
          <w:szCs w:val="32"/>
          <w:lang w:val="pt-BR"/>
        </w:rPr>
        <w:t>3</w:t>
      </w:r>
      <w:r w:rsidR="00D238B9" w:rsidRPr="00056295">
        <w:rPr>
          <w:sz w:val="32"/>
          <w:szCs w:val="32"/>
          <w:lang w:val="pt-BR"/>
        </w:rPr>
        <w:t xml:space="preserve">: </w:t>
      </w:r>
      <w:r w:rsidR="00361A89" w:rsidRPr="00361A89">
        <w:rPr>
          <w:sz w:val="32"/>
          <w:szCs w:val="32"/>
          <w:lang w:val="pt-BR"/>
        </w:rPr>
        <w:t>8K HEVC, 4K HFR HEVC and Chroma Location for CMAF</w:t>
      </w:r>
    </w:p>
    <w:p w14:paraId="4EFF438E" w14:textId="77777777" w:rsidR="00F738D0" w:rsidRPr="00056295" w:rsidRDefault="00F738D0" w:rsidP="00F738D0">
      <w:pPr>
        <w:spacing w:before="2000"/>
        <w:rPr>
          <w:lang w:val="pt-BR"/>
        </w:rPr>
      </w:pPr>
    </w:p>
    <w:p w14:paraId="31CF9054" w14:textId="07E630FA" w:rsidR="00F738D0" w:rsidRPr="00FC315B" w:rsidRDefault="00250CE3"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361A89">
        <w:rPr>
          <w:sz w:val="80"/>
          <w:szCs w:val="80"/>
        </w:rPr>
        <w:t>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djustRightInd w:val="0"/>
        <w:spacing w:before="40"/>
        <w:ind w:left="102" w:right="102"/>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rPr>
      </w:pPr>
      <w:r w:rsidRPr="00693721">
        <w:rPr>
          <w:color w:val="auto"/>
          <w:szCs w:val="24"/>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r w:rsidRPr="00FC315B">
        <w:t>The procedures used to develop this d</w:t>
      </w:r>
      <w:r w:rsidRPr="003874EA">
        <w:t xml:space="preserve">ocument and those intended for its further maintenance are described in the ISO/IEC Directives, Part 1. </w:t>
      </w:r>
      <w:proofErr w:type="gramStart"/>
      <w:r w:rsidRPr="003874EA">
        <w:t>In particular the</w:t>
      </w:r>
      <w:proofErr w:type="gramEnd"/>
      <w:r w:rsidRPr="003874EA">
        <w:t xml:space="preserv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30BDC568" w:rsidR="00A40FFB" w:rsidRPr="00470435" w:rsidRDefault="00A40FFB" w:rsidP="00270C89">
      <w:pPr>
        <w:pStyle w:val="Heading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95549A">
        <w:rPr>
          <w:color w:val="auto"/>
        </w:rPr>
        <w:t>2</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1D512CB8" w14:textId="20EAC816" w:rsidR="001C3C4F" w:rsidRDefault="00361A89" w:rsidP="001C3C4F">
      <w:pPr>
        <w:pStyle w:val="ListParagraph"/>
        <w:numPr>
          <w:ilvl w:val="0"/>
          <w:numId w:val="16"/>
        </w:numPr>
      </w:pPr>
      <w:r>
        <w:t>Media Profile for 8K HEVC,</w:t>
      </w:r>
    </w:p>
    <w:p w14:paraId="503BCE76" w14:textId="5F0D7DA5" w:rsidR="005E4DF8" w:rsidRDefault="00361A89" w:rsidP="00361A89">
      <w:pPr>
        <w:pStyle w:val="ListParagraph"/>
        <w:numPr>
          <w:ilvl w:val="0"/>
          <w:numId w:val="16"/>
        </w:numPr>
      </w:pPr>
      <w:r>
        <w:t>Media Profile for 4K HFR HEVC,</w:t>
      </w:r>
    </w:p>
    <w:p w14:paraId="782C07D8" w14:textId="5AF6AAD9" w:rsidR="001C3C4F" w:rsidRDefault="00885439" w:rsidP="001C3C4F">
      <w:pPr>
        <w:pStyle w:val="ListParagraph"/>
        <w:numPr>
          <w:ilvl w:val="0"/>
          <w:numId w:val="16"/>
        </w:numPr>
      </w:pPr>
      <w:r>
        <w:t xml:space="preserve">HEVC </w:t>
      </w:r>
      <w:r w:rsidR="00361A89">
        <w:t>Clarifications on Chroma Sample Location</w:t>
      </w:r>
    </w:p>
    <w:p w14:paraId="5159BF64" w14:textId="46DEB846" w:rsidR="00963BEA" w:rsidRPr="003874EA" w:rsidRDefault="001C3C4F" w:rsidP="001C3C4F">
      <w:r>
        <w:t>This amendment also addresses sev</w:t>
      </w:r>
      <w:r w:rsidR="00056295">
        <w:t>e</w:t>
      </w:r>
      <w:r>
        <w:t xml:space="preserve">ral </w:t>
      </w:r>
      <w:proofErr w:type="spellStart"/>
      <w:r>
        <w:t>clarifcations</w:t>
      </w:r>
      <w:proofErr w:type="spellEnd"/>
      <w:r>
        <w:t xml:space="preserve"> and improvements. </w:t>
      </w:r>
      <w:r w:rsidR="00401771" w:rsidRPr="000257CF">
        <w:t xml:space="preserve"> </w:t>
      </w:r>
    </w:p>
    <w:p w14:paraId="562A8270" w14:textId="39EEC686" w:rsidR="00A40FFB" w:rsidRDefault="00EB14FF" w:rsidP="00A40FFB">
      <w:pPr>
        <w:pageBreakBefore/>
        <w:spacing w:after="360" w:line="360" w:lineRule="atLeast"/>
        <w:rPr>
          <w:sz w:val="32"/>
          <w:szCs w:val="32"/>
        </w:rPr>
      </w:pPr>
      <w:r w:rsidRPr="00EB14FF">
        <w:rPr>
          <w:sz w:val="32"/>
          <w:szCs w:val="32"/>
        </w:rPr>
        <w:lastRenderedPageBreak/>
        <w:t xml:space="preserve">Information technology — Multimedia application format (MPEG-A) — Part 19: Common media application format (CMAF) for segmented media, </w:t>
      </w:r>
      <w:r w:rsidR="00FD07FB" w:rsidRPr="00056295">
        <w:rPr>
          <w:sz w:val="32"/>
          <w:szCs w:val="32"/>
          <w:lang w:val="pt-BR"/>
        </w:rPr>
        <w:t xml:space="preserve">AMENDMENT </w:t>
      </w:r>
      <w:r w:rsidR="00FD07FB">
        <w:rPr>
          <w:sz w:val="32"/>
          <w:szCs w:val="32"/>
          <w:lang w:val="pt-BR"/>
        </w:rPr>
        <w:t>3</w:t>
      </w:r>
      <w:r w:rsidR="00FD07FB" w:rsidRPr="00056295">
        <w:rPr>
          <w:sz w:val="32"/>
          <w:szCs w:val="32"/>
          <w:lang w:val="pt-BR"/>
        </w:rPr>
        <w:t xml:space="preserve">: </w:t>
      </w:r>
      <w:r w:rsidR="00FD07FB" w:rsidRPr="00361A89">
        <w:rPr>
          <w:sz w:val="32"/>
          <w:szCs w:val="32"/>
          <w:lang w:val="pt-BR"/>
        </w:rPr>
        <w:t>8K HEVC, 4K HFR HEVC and Chroma Location for CMAF</w:t>
      </w:r>
    </w:p>
    <w:p w14:paraId="414EB4F5" w14:textId="77777777" w:rsidR="001C3C4F" w:rsidRDefault="001C3C4F">
      <w:pPr>
        <w:rPr>
          <w:rFonts w:eastAsia="MS Mincho"/>
          <w:b/>
          <w:color w:val="0070C0"/>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br w:type="page"/>
      </w:r>
    </w:p>
    <w:p w14:paraId="66F94665" w14:textId="75CB61C6" w:rsidR="00361A89" w:rsidRDefault="00361A89" w:rsidP="00361A89">
      <w:pPr>
        <w:pStyle w:val="Heading1"/>
        <w:numPr>
          <w:ilvl w:val="0"/>
          <w:numId w:val="0"/>
        </w:numPr>
      </w:pPr>
      <w:r>
        <w:lastRenderedPageBreak/>
        <w:t xml:space="preserve">Change 1: </w:t>
      </w:r>
      <w:r w:rsidRPr="00361A89">
        <w:t>8K HEVC Media Profile definition</w:t>
      </w:r>
    </w:p>
    <w:p w14:paraId="040E90BF" w14:textId="39801A88" w:rsidR="00361A89" w:rsidRDefault="00361A89" w:rsidP="00361A89">
      <w:pPr>
        <w:pStyle w:val="Terms"/>
        <w:adjustRightInd w:val="0"/>
        <w:rPr>
          <w:sz w:val="20"/>
          <w:szCs w:val="20"/>
          <w:lang w:eastAsia="zh-CN"/>
        </w:rPr>
      </w:pPr>
      <w:r>
        <w:rPr>
          <w:rFonts w:eastAsia="MS Mincho"/>
          <w:szCs w:val="24"/>
        </w:rPr>
        <w:t xml:space="preserve">Add </w:t>
      </w:r>
      <w:r w:rsidRPr="00361A89">
        <w:rPr>
          <w:sz w:val="20"/>
          <w:szCs w:val="20"/>
          <w:lang w:eastAsia="zh-CN"/>
        </w:rPr>
        <w:t>2.</w:t>
      </w:r>
      <w:r w:rsidRPr="00361A89">
        <w:rPr>
          <w:sz w:val="20"/>
          <w:szCs w:val="20"/>
          <w:lang w:eastAsia="zh-CN"/>
        </w:rPr>
        <w:tab/>
        <w:t>4K-HFR HEVC Media Profile definition</w:t>
      </w:r>
    </w:p>
    <w:p w14:paraId="3DD3B31F" w14:textId="77777777" w:rsidR="00361A89" w:rsidRPr="00361A89" w:rsidRDefault="00361A89" w:rsidP="00361A89">
      <w:pPr>
        <w:pStyle w:val="Terms"/>
        <w:adjustRightInd w:val="0"/>
        <w:rPr>
          <w:rFonts w:eastAsia="MS Mincho"/>
          <w:szCs w:val="24"/>
        </w:rPr>
      </w:pPr>
    </w:p>
    <w:p w14:paraId="117DD2EF" w14:textId="77777777" w:rsidR="00361A89" w:rsidRDefault="00361A89" w:rsidP="00361A89">
      <w:pPr>
        <w:pStyle w:val="Caption"/>
        <w:keepNext/>
      </w:pPr>
      <w:r>
        <w:t>Table B.</w:t>
      </w:r>
      <w:r w:rsidR="00B42E51">
        <w:fldChar w:fldCharType="begin"/>
      </w:r>
      <w:r w:rsidR="00B42E51">
        <w:instrText xml:space="preserve"> SEQ Table_B. \* ARABIC </w:instrText>
      </w:r>
      <w:r w:rsidR="00B42E51">
        <w:fldChar w:fldCharType="separate"/>
      </w:r>
      <w:r>
        <w:rPr>
          <w:noProof/>
        </w:rPr>
        <w:t>1</w:t>
      </w:r>
      <w:r w:rsidR="00B42E51">
        <w:rPr>
          <w:noProof/>
        </w:rPr>
        <w:fldChar w:fldCharType="end"/>
      </w:r>
      <w:r>
        <w:rPr>
          <w:lang w:val="en-US"/>
        </w:rPr>
        <w:t xml:space="preserve"> — HEVC video CMAF media profiles</w:t>
      </w:r>
    </w:p>
    <w:tbl>
      <w:tblPr>
        <w:tblW w:w="981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990"/>
        <w:gridCol w:w="720"/>
        <w:gridCol w:w="990"/>
        <w:gridCol w:w="720"/>
        <w:gridCol w:w="1116"/>
        <w:gridCol w:w="993"/>
        <w:gridCol w:w="1311"/>
        <w:gridCol w:w="720"/>
        <w:gridCol w:w="720"/>
        <w:gridCol w:w="720"/>
        <w:gridCol w:w="810"/>
      </w:tblGrid>
      <w:tr w:rsidR="00361A89" w14:paraId="63AF01F5" w14:textId="77777777" w:rsidTr="00361A89">
        <w:trPr>
          <w:trHeight w:val="708"/>
        </w:trPr>
        <w:tc>
          <w:tcPr>
            <w:tcW w:w="990" w:type="dxa"/>
            <w:tcBorders>
              <w:top w:val="single" w:sz="8" w:space="0" w:color="FFFFFF"/>
              <w:left w:val="single" w:sz="8" w:space="0" w:color="FFFFFF"/>
              <w:bottom w:val="single" w:sz="24" w:space="0" w:color="FFFFFF"/>
              <w:right w:val="single" w:sz="8" w:space="0" w:color="FFFFFF"/>
            </w:tcBorders>
            <w:shd w:val="clear" w:color="auto" w:fill="A5A5A5"/>
            <w:hideMark/>
          </w:tcPr>
          <w:p w14:paraId="2311C5D6" w14:textId="77777777" w:rsidR="00361A89" w:rsidRDefault="00361A89">
            <w:pPr>
              <w:keepNext/>
              <w:suppressLineNumbers/>
              <w:suppressAutoHyphens/>
              <w:rPr>
                <w:rFonts w:eastAsia="STKaiti"/>
                <w:b/>
                <w:bCs/>
                <w:sz w:val="16"/>
              </w:rPr>
            </w:pPr>
            <w:r>
              <w:rPr>
                <w:rFonts w:eastAsia="STKaiti"/>
                <w:b/>
                <w:bCs/>
                <w:sz w:val="16"/>
              </w:rPr>
              <w:t>Media Profile</w:t>
            </w:r>
          </w:p>
        </w:tc>
        <w:tc>
          <w:tcPr>
            <w:tcW w:w="720" w:type="dxa"/>
            <w:tcBorders>
              <w:top w:val="single" w:sz="8" w:space="0" w:color="FFFFFF"/>
              <w:left w:val="single" w:sz="8" w:space="0" w:color="FFFFFF"/>
              <w:bottom w:val="single" w:sz="24" w:space="0" w:color="FFFFFF"/>
              <w:right w:val="single" w:sz="8" w:space="0" w:color="FFFFFF"/>
            </w:tcBorders>
            <w:shd w:val="clear" w:color="auto" w:fill="A5A5A5"/>
            <w:hideMark/>
          </w:tcPr>
          <w:p w14:paraId="7BDF6041" w14:textId="77777777" w:rsidR="00361A89" w:rsidRDefault="00361A89">
            <w:pPr>
              <w:keepNext/>
              <w:suppressLineNumbers/>
              <w:suppressAutoHyphens/>
              <w:rPr>
                <w:rFonts w:eastAsia="STKaiti"/>
                <w:b/>
                <w:bCs/>
                <w:sz w:val="16"/>
              </w:rPr>
            </w:pPr>
            <w:r>
              <w:rPr>
                <w:rFonts w:eastAsia="STKaiti"/>
                <w:b/>
                <w:bCs/>
                <w:sz w:val="16"/>
              </w:rPr>
              <w:t>Codec</w:t>
            </w:r>
          </w:p>
        </w:tc>
        <w:tc>
          <w:tcPr>
            <w:tcW w:w="990" w:type="dxa"/>
            <w:tcBorders>
              <w:top w:val="single" w:sz="8" w:space="0" w:color="FFFFFF"/>
              <w:left w:val="single" w:sz="8" w:space="0" w:color="FFFFFF"/>
              <w:bottom w:val="single" w:sz="24" w:space="0" w:color="FFFFFF"/>
              <w:right w:val="single" w:sz="8" w:space="0" w:color="FFFFFF"/>
            </w:tcBorders>
            <w:shd w:val="clear" w:color="auto" w:fill="A5A5A5"/>
            <w:hideMark/>
          </w:tcPr>
          <w:p w14:paraId="437CA2B0" w14:textId="77777777" w:rsidR="00361A89" w:rsidRDefault="00361A89">
            <w:pPr>
              <w:keepNext/>
              <w:suppressLineNumbers/>
              <w:suppressAutoHyphens/>
              <w:rPr>
                <w:rFonts w:eastAsia="STKaiti"/>
                <w:b/>
                <w:bCs/>
                <w:sz w:val="16"/>
              </w:rPr>
            </w:pPr>
            <w:r>
              <w:rPr>
                <w:rFonts w:eastAsia="STKaiti"/>
                <w:b/>
                <w:bCs/>
                <w:sz w:val="16"/>
              </w:rPr>
              <w:t>Profile</w:t>
            </w:r>
          </w:p>
        </w:tc>
        <w:tc>
          <w:tcPr>
            <w:tcW w:w="720" w:type="dxa"/>
            <w:tcBorders>
              <w:top w:val="single" w:sz="8" w:space="0" w:color="FFFFFF"/>
              <w:left w:val="single" w:sz="8" w:space="0" w:color="FFFFFF"/>
              <w:bottom w:val="single" w:sz="24" w:space="0" w:color="FFFFFF"/>
              <w:right w:val="single" w:sz="8" w:space="0" w:color="FFFFFF"/>
            </w:tcBorders>
            <w:shd w:val="clear" w:color="auto" w:fill="A5A5A5"/>
            <w:hideMark/>
          </w:tcPr>
          <w:p w14:paraId="1F7A0432" w14:textId="77777777" w:rsidR="00361A89" w:rsidRDefault="00361A89">
            <w:pPr>
              <w:keepNext/>
              <w:suppressLineNumbers/>
              <w:suppressAutoHyphens/>
              <w:rPr>
                <w:rFonts w:eastAsia="STKaiti"/>
                <w:b/>
                <w:bCs/>
                <w:sz w:val="16"/>
              </w:rPr>
            </w:pPr>
            <w:r>
              <w:rPr>
                <w:rFonts w:eastAsia="STKaiti"/>
                <w:b/>
                <w:bCs/>
                <w:sz w:val="16"/>
              </w:rPr>
              <w:t xml:space="preserve">Level </w:t>
            </w:r>
          </w:p>
        </w:tc>
        <w:tc>
          <w:tcPr>
            <w:tcW w:w="1116" w:type="dxa"/>
            <w:tcBorders>
              <w:top w:val="single" w:sz="8" w:space="0" w:color="FFFFFF"/>
              <w:left w:val="single" w:sz="8" w:space="0" w:color="FFFFFF"/>
              <w:bottom w:val="single" w:sz="24" w:space="0" w:color="FFFFFF"/>
              <w:right w:val="single" w:sz="8" w:space="0" w:color="FFFFFF"/>
            </w:tcBorders>
            <w:shd w:val="clear" w:color="auto" w:fill="A5A5A5"/>
            <w:hideMark/>
          </w:tcPr>
          <w:p w14:paraId="26FFA5DE" w14:textId="77777777" w:rsidR="00361A89" w:rsidRDefault="00361A89">
            <w:pPr>
              <w:keepNext/>
              <w:suppressLineNumbers/>
              <w:suppressAutoHyphens/>
              <w:rPr>
                <w:rFonts w:eastAsia="STKaiti"/>
                <w:b/>
                <w:bCs/>
                <w:sz w:val="16"/>
              </w:rPr>
            </w:pPr>
            <w:proofErr w:type="spellStart"/>
            <w:r>
              <w:rPr>
                <w:rFonts w:ascii="Courier New" w:eastAsia="STKaiti" w:hAnsi="Courier New" w:cs="Courier New"/>
                <w:b/>
                <w:bCs/>
                <w:sz w:val="14"/>
              </w:rPr>
              <w:t>colour</w:t>
            </w:r>
            <w:proofErr w:type="spellEnd"/>
            <w:r>
              <w:rPr>
                <w:rFonts w:ascii="Courier New" w:eastAsia="STKaiti" w:hAnsi="Courier New" w:cs="Courier New"/>
                <w:b/>
                <w:bCs/>
                <w:sz w:val="14"/>
              </w:rPr>
              <w:t>_ primaries</w:t>
            </w:r>
            <w:r>
              <w:rPr>
                <w:rFonts w:eastAsia="STKaiti"/>
                <w:b/>
                <w:bCs/>
                <w:sz w:val="14"/>
              </w:rPr>
              <w:t xml:space="preserve"> </w:t>
            </w:r>
            <w:r>
              <w:rPr>
                <w:rFonts w:eastAsia="STKaiti"/>
                <w:b/>
                <w:bCs/>
                <w:sz w:val="16"/>
              </w:rPr>
              <w:t>in VUI</w:t>
            </w:r>
          </w:p>
        </w:tc>
        <w:tc>
          <w:tcPr>
            <w:tcW w:w="993" w:type="dxa"/>
            <w:tcBorders>
              <w:top w:val="single" w:sz="8" w:space="0" w:color="FFFFFF"/>
              <w:left w:val="single" w:sz="8" w:space="0" w:color="FFFFFF"/>
              <w:bottom w:val="single" w:sz="24" w:space="0" w:color="FFFFFF"/>
              <w:right w:val="single" w:sz="8" w:space="0" w:color="FFFFFF"/>
            </w:tcBorders>
            <w:shd w:val="clear" w:color="auto" w:fill="A5A5A5"/>
            <w:hideMark/>
          </w:tcPr>
          <w:p w14:paraId="388AF5DD" w14:textId="77777777" w:rsidR="00361A89" w:rsidRDefault="00361A89">
            <w:pPr>
              <w:keepNext/>
              <w:suppressLineNumbers/>
              <w:suppressAutoHyphens/>
              <w:rPr>
                <w:rFonts w:eastAsia="STKaiti"/>
                <w:b/>
                <w:bCs/>
                <w:sz w:val="16"/>
              </w:rPr>
            </w:pPr>
            <w:r>
              <w:rPr>
                <w:rFonts w:ascii="Courier New" w:eastAsia="STKaiti" w:hAnsi="Courier New" w:cs="Courier New"/>
                <w:b/>
                <w:bCs/>
                <w:sz w:val="14"/>
              </w:rPr>
              <w:t>transfer_ characteristics</w:t>
            </w:r>
            <w:r>
              <w:rPr>
                <w:rFonts w:eastAsia="STKaiti"/>
                <w:b/>
                <w:bCs/>
                <w:sz w:val="14"/>
              </w:rPr>
              <w:t xml:space="preserve"> </w:t>
            </w:r>
            <w:r>
              <w:rPr>
                <w:rFonts w:eastAsia="STKaiti"/>
                <w:b/>
                <w:bCs/>
                <w:sz w:val="16"/>
              </w:rPr>
              <w:t xml:space="preserve">in VUI </w:t>
            </w:r>
          </w:p>
        </w:tc>
        <w:tc>
          <w:tcPr>
            <w:tcW w:w="1311" w:type="dxa"/>
            <w:tcBorders>
              <w:top w:val="single" w:sz="8" w:space="0" w:color="FFFFFF"/>
              <w:left w:val="single" w:sz="8" w:space="0" w:color="FFFFFF"/>
              <w:bottom w:val="single" w:sz="24" w:space="0" w:color="FFFFFF"/>
              <w:right w:val="single" w:sz="8" w:space="0" w:color="FFFFFF"/>
            </w:tcBorders>
            <w:shd w:val="clear" w:color="auto" w:fill="A5A5A5"/>
            <w:hideMark/>
          </w:tcPr>
          <w:p w14:paraId="4606EC50" w14:textId="77777777" w:rsidR="00361A89" w:rsidRDefault="00361A89">
            <w:pPr>
              <w:keepNext/>
              <w:suppressLineNumbers/>
              <w:suppressAutoHyphens/>
              <w:rPr>
                <w:rFonts w:eastAsia="STKaiti"/>
                <w:b/>
                <w:bCs/>
                <w:sz w:val="16"/>
              </w:rPr>
            </w:pPr>
            <w:r>
              <w:rPr>
                <w:rFonts w:ascii="Courier New" w:eastAsia="STKaiti" w:hAnsi="Courier New" w:cs="Courier New"/>
                <w:b/>
                <w:bCs/>
                <w:sz w:val="14"/>
              </w:rPr>
              <w:t>matrix_ coefficients</w:t>
            </w:r>
            <w:r>
              <w:rPr>
                <w:rFonts w:eastAsia="STKaiti"/>
                <w:b/>
                <w:bCs/>
                <w:sz w:val="16"/>
              </w:rPr>
              <w:t xml:space="preserve"> in VUI</w:t>
            </w:r>
          </w:p>
        </w:tc>
        <w:tc>
          <w:tcPr>
            <w:tcW w:w="720" w:type="dxa"/>
            <w:tcBorders>
              <w:top w:val="single" w:sz="8" w:space="0" w:color="FFFFFF"/>
              <w:left w:val="single" w:sz="8" w:space="0" w:color="FFFFFF"/>
              <w:bottom w:val="single" w:sz="24" w:space="0" w:color="FFFFFF"/>
              <w:right w:val="single" w:sz="8" w:space="0" w:color="FFFFFF"/>
            </w:tcBorders>
            <w:shd w:val="clear" w:color="auto" w:fill="A5A5A5"/>
            <w:hideMark/>
          </w:tcPr>
          <w:p w14:paraId="12A4886A" w14:textId="77777777" w:rsidR="00361A89" w:rsidRDefault="00361A89">
            <w:pPr>
              <w:keepNext/>
              <w:suppressLineNumbers/>
              <w:suppressAutoHyphens/>
              <w:rPr>
                <w:rFonts w:eastAsia="STKaiti"/>
                <w:b/>
                <w:bCs/>
                <w:sz w:val="16"/>
              </w:rPr>
            </w:pPr>
            <w:proofErr w:type="gramStart"/>
            <w:r>
              <w:rPr>
                <w:rFonts w:eastAsia="STKaiti"/>
                <w:b/>
                <w:bCs/>
                <w:sz w:val="16"/>
              </w:rPr>
              <w:t>Max  Frame</w:t>
            </w:r>
            <w:proofErr w:type="gramEnd"/>
            <w:r>
              <w:rPr>
                <w:rFonts w:eastAsia="STKaiti"/>
                <w:b/>
                <w:bCs/>
                <w:sz w:val="16"/>
              </w:rPr>
              <w:t xml:space="preserve"> Height </w:t>
            </w:r>
          </w:p>
        </w:tc>
        <w:tc>
          <w:tcPr>
            <w:tcW w:w="720" w:type="dxa"/>
            <w:tcBorders>
              <w:top w:val="single" w:sz="8" w:space="0" w:color="FFFFFF"/>
              <w:left w:val="single" w:sz="8" w:space="0" w:color="FFFFFF"/>
              <w:bottom w:val="single" w:sz="24" w:space="0" w:color="FFFFFF"/>
              <w:right w:val="single" w:sz="8" w:space="0" w:color="FFFFFF"/>
            </w:tcBorders>
            <w:shd w:val="clear" w:color="auto" w:fill="A5A5A5"/>
            <w:hideMark/>
          </w:tcPr>
          <w:p w14:paraId="4D120BB2" w14:textId="77777777" w:rsidR="00361A89" w:rsidRDefault="00361A89">
            <w:pPr>
              <w:keepNext/>
              <w:suppressLineNumbers/>
              <w:suppressAutoHyphens/>
              <w:rPr>
                <w:rFonts w:eastAsia="STKaiti"/>
                <w:b/>
                <w:bCs/>
                <w:sz w:val="16"/>
              </w:rPr>
            </w:pPr>
            <w:r>
              <w:rPr>
                <w:rFonts w:eastAsia="STKaiti"/>
                <w:b/>
                <w:bCs/>
                <w:sz w:val="16"/>
              </w:rPr>
              <w:t xml:space="preserve">Max Frame Width </w:t>
            </w:r>
          </w:p>
        </w:tc>
        <w:tc>
          <w:tcPr>
            <w:tcW w:w="720" w:type="dxa"/>
            <w:tcBorders>
              <w:top w:val="single" w:sz="8" w:space="0" w:color="FFFFFF"/>
              <w:left w:val="single" w:sz="8" w:space="0" w:color="FFFFFF"/>
              <w:bottom w:val="single" w:sz="24" w:space="0" w:color="FFFFFF"/>
              <w:right w:val="single" w:sz="8" w:space="0" w:color="FFFFFF"/>
            </w:tcBorders>
            <w:shd w:val="clear" w:color="auto" w:fill="A5A5A5"/>
            <w:hideMark/>
          </w:tcPr>
          <w:p w14:paraId="4857868D" w14:textId="77777777" w:rsidR="00361A89" w:rsidRDefault="00361A89">
            <w:pPr>
              <w:keepNext/>
              <w:suppressLineNumbers/>
              <w:suppressAutoHyphens/>
              <w:rPr>
                <w:rFonts w:eastAsia="STKaiti"/>
                <w:b/>
                <w:bCs/>
                <w:sz w:val="16"/>
              </w:rPr>
            </w:pPr>
            <w:r>
              <w:rPr>
                <w:rFonts w:eastAsia="STKaiti"/>
                <w:b/>
                <w:bCs/>
                <w:sz w:val="16"/>
              </w:rPr>
              <w:t>Max Frame Rate</w:t>
            </w:r>
          </w:p>
        </w:tc>
        <w:tc>
          <w:tcPr>
            <w:tcW w:w="810" w:type="dxa"/>
            <w:tcBorders>
              <w:top w:val="single" w:sz="8" w:space="0" w:color="FFFFFF"/>
              <w:left w:val="single" w:sz="8" w:space="0" w:color="FFFFFF"/>
              <w:bottom w:val="single" w:sz="24" w:space="0" w:color="FFFFFF"/>
              <w:right w:val="single" w:sz="8" w:space="0" w:color="FFFFFF"/>
            </w:tcBorders>
            <w:shd w:val="clear" w:color="auto" w:fill="A5A5A5"/>
            <w:hideMark/>
          </w:tcPr>
          <w:p w14:paraId="60D1B5B9" w14:textId="77777777" w:rsidR="00361A89" w:rsidRDefault="00361A89">
            <w:pPr>
              <w:keepNext/>
              <w:suppressLineNumbers/>
              <w:suppressAutoHyphens/>
              <w:rPr>
                <w:rFonts w:eastAsia="STKaiti"/>
                <w:b/>
                <w:bCs/>
                <w:sz w:val="16"/>
              </w:rPr>
            </w:pPr>
            <w:r>
              <w:rPr>
                <w:rFonts w:eastAsia="STKaiti"/>
                <w:b/>
                <w:bCs/>
                <w:sz w:val="16"/>
              </w:rPr>
              <w:t>CMAF</w:t>
            </w:r>
          </w:p>
          <w:p w14:paraId="683566A0" w14:textId="77777777" w:rsidR="00361A89" w:rsidRDefault="00361A89">
            <w:pPr>
              <w:keepNext/>
              <w:suppressLineNumbers/>
              <w:suppressAutoHyphens/>
              <w:rPr>
                <w:rFonts w:eastAsia="STKaiti"/>
                <w:b/>
                <w:bCs/>
                <w:sz w:val="16"/>
              </w:rPr>
            </w:pPr>
            <w:r>
              <w:rPr>
                <w:rFonts w:eastAsia="STKaiti"/>
                <w:b/>
                <w:bCs/>
                <w:sz w:val="16"/>
              </w:rPr>
              <w:t>File Brand</w:t>
            </w:r>
          </w:p>
        </w:tc>
      </w:tr>
      <w:tr w:rsidR="00361A89" w14:paraId="6ED9B888" w14:textId="77777777" w:rsidTr="00361A89">
        <w:trPr>
          <w:trHeight w:val="374"/>
        </w:trPr>
        <w:tc>
          <w:tcPr>
            <w:tcW w:w="990" w:type="dxa"/>
            <w:tcBorders>
              <w:top w:val="single" w:sz="8" w:space="0" w:color="FFFFFF"/>
              <w:left w:val="single" w:sz="8" w:space="0" w:color="FFFFFF"/>
              <w:bottom w:val="single" w:sz="6" w:space="0" w:color="FFFFFF"/>
              <w:right w:val="single" w:sz="24" w:space="0" w:color="FFFFFF"/>
            </w:tcBorders>
            <w:shd w:val="clear" w:color="auto" w:fill="A5A5A5"/>
            <w:hideMark/>
          </w:tcPr>
          <w:p w14:paraId="4BEAFB2E" w14:textId="77777777" w:rsidR="00361A89" w:rsidRDefault="00361A89">
            <w:pPr>
              <w:keepNext/>
              <w:suppressLineNumbers/>
              <w:suppressAutoHyphens/>
              <w:rPr>
                <w:rFonts w:eastAsia="STKaiti"/>
                <w:b/>
                <w:bCs/>
                <w:color w:val="FF0000"/>
                <w:sz w:val="16"/>
              </w:rPr>
            </w:pPr>
            <w:r>
              <w:rPr>
                <w:rFonts w:eastAsia="STKaiti"/>
                <w:b/>
                <w:bCs/>
                <w:color w:val="FF0000"/>
                <w:sz w:val="16"/>
              </w:rPr>
              <w:t>8K10</w:t>
            </w:r>
          </w:p>
        </w:tc>
        <w:tc>
          <w:tcPr>
            <w:tcW w:w="720" w:type="dxa"/>
            <w:tcBorders>
              <w:top w:val="single" w:sz="8" w:space="0" w:color="FFFFFF"/>
              <w:left w:val="single" w:sz="8" w:space="0" w:color="FFFFFF"/>
              <w:bottom w:val="single" w:sz="8" w:space="0" w:color="FFFFFF"/>
              <w:right w:val="single" w:sz="8" w:space="0" w:color="FFFFFF"/>
            </w:tcBorders>
            <w:shd w:val="clear" w:color="auto" w:fill="D2D2D2"/>
            <w:hideMark/>
          </w:tcPr>
          <w:p w14:paraId="10B2F220" w14:textId="77777777" w:rsidR="00361A89" w:rsidRDefault="00361A89">
            <w:pPr>
              <w:keepNext/>
              <w:suppressLineNumbers/>
              <w:suppressAutoHyphens/>
              <w:rPr>
                <w:rFonts w:eastAsia="STKaiti"/>
                <w:color w:val="FF0000"/>
                <w:sz w:val="16"/>
              </w:rPr>
            </w:pPr>
            <w:r>
              <w:rPr>
                <w:rFonts w:eastAsia="STKaiti"/>
                <w:color w:val="FF0000"/>
                <w:sz w:val="16"/>
              </w:rPr>
              <w:t>HEVC</w:t>
            </w:r>
          </w:p>
        </w:tc>
        <w:tc>
          <w:tcPr>
            <w:tcW w:w="990" w:type="dxa"/>
            <w:tcBorders>
              <w:top w:val="single" w:sz="8" w:space="0" w:color="FFFFFF"/>
              <w:left w:val="single" w:sz="8" w:space="0" w:color="FFFFFF"/>
              <w:bottom w:val="single" w:sz="8" w:space="0" w:color="FFFFFF"/>
              <w:right w:val="single" w:sz="8" w:space="0" w:color="FFFFFF"/>
            </w:tcBorders>
            <w:shd w:val="clear" w:color="auto" w:fill="D2D2D2"/>
            <w:hideMark/>
          </w:tcPr>
          <w:p w14:paraId="3BFF6402" w14:textId="77777777" w:rsidR="00361A89" w:rsidRDefault="00361A89">
            <w:pPr>
              <w:keepNext/>
              <w:suppressLineNumbers/>
              <w:suppressAutoHyphens/>
              <w:rPr>
                <w:rFonts w:eastAsia="STKaiti"/>
                <w:color w:val="FF0000"/>
                <w:sz w:val="16"/>
              </w:rPr>
            </w:pPr>
            <w:r>
              <w:rPr>
                <w:rFonts w:eastAsia="STKaiti"/>
                <w:color w:val="FF0000"/>
                <w:sz w:val="16"/>
                <w:szCs w:val="16"/>
              </w:rPr>
              <w:t>Main10</w:t>
            </w:r>
            <w:r>
              <w:rPr>
                <w:rFonts w:eastAsia="STKaiti"/>
                <w:color w:val="FF0000"/>
                <w:sz w:val="16"/>
                <w:szCs w:val="16"/>
              </w:rPr>
              <w:br/>
            </w:r>
            <w:proofErr w:type="spellStart"/>
            <w:r>
              <w:rPr>
                <w:rFonts w:eastAsia="STKaiti"/>
                <w:color w:val="FF0000"/>
                <w:sz w:val="16"/>
                <w:szCs w:val="16"/>
              </w:rPr>
              <w:t>MainTier</w:t>
            </w:r>
            <w:proofErr w:type="spellEnd"/>
            <w:r>
              <w:rPr>
                <w:rFonts w:eastAsia="STKaiti"/>
                <w:color w:val="FF0000"/>
                <w:sz w:val="16"/>
                <w:szCs w:val="16"/>
              </w:rPr>
              <w:t xml:space="preserve"> 10-bit</w:t>
            </w:r>
          </w:p>
        </w:tc>
        <w:tc>
          <w:tcPr>
            <w:tcW w:w="720" w:type="dxa"/>
            <w:tcBorders>
              <w:top w:val="single" w:sz="8" w:space="0" w:color="FFFFFF"/>
              <w:left w:val="single" w:sz="8" w:space="0" w:color="FFFFFF"/>
              <w:bottom w:val="single" w:sz="8" w:space="0" w:color="FFFFFF"/>
              <w:right w:val="single" w:sz="8" w:space="0" w:color="FFFFFF"/>
            </w:tcBorders>
            <w:shd w:val="clear" w:color="auto" w:fill="D2D2D2"/>
            <w:hideMark/>
          </w:tcPr>
          <w:p w14:paraId="4FAC64E9" w14:textId="77777777" w:rsidR="00361A89" w:rsidRDefault="00361A89">
            <w:pPr>
              <w:keepNext/>
              <w:suppressLineNumbers/>
              <w:suppressAutoHyphens/>
              <w:rPr>
                <w:rFonts w:eastAsia="STKaiti"/>
                <w:color w:val="FF0000"/>
                <w:sz w:val="16"/>
              </w:rPr>
            </w:pPr>
            <w:r>
              <w:rPr>
                <w:rFonts w:eastAsia="STKaiti"/>
                <w:color w:val="FF0000"/>
                <w:sz w:val="16"/>
              </w:rPr>
              <w:t>6.1</w:t>
            </w:r>
          </w:p>
        </w:tc>
        <w:tc>
          <w:tcPr>
            <w:tcW w:w="1116" w:type="dxa"/>
            <w:tcBorders>
              <w:top w:val="single" w:sz="8" w:space="0" w:color="FFFFFF"/>
              <w:left w:val="single" w:sz="8" w:space="0" w:color="FFFFFF"/>
              <w:bottom w:val="single" w:sz="8" w:space="0" w:color="FFFFFF"/>
              <w:right w:val="single" w:sz="8" w:space="0" w:color="FFFFFF"/>
            </w:tcBorders>
            <w:shd w:val="clear" w:color="auto" w:fill="D2D2D2"/>
            <w:hideMark/>
          </w:tcPr>
          <w:p w14:paraId="23A823BA" w14:textId="77777777" w:rsidR="00361A89" w:rsidRDefault="00361A89">
            <w:pPr>
              <w:keepNext/>
              <w:suppressLineNumbers/>
              <w:suppressAutoHyphens/>
              <w:rPr>
                <w:rFonts w:eastAsia="STKaiti"/>
                <w:color w:val="FF0000"/>
                <w:sz w:val="16"/>
              </w:rPr>
            </w:pPr>
            <w:r>
              <w:rPr>
                <w:rFonts w:eastAsia="STKaiti"/>
                <w:color w:val="FF0000"/>
                <w:sz w:val="16"/>
                <w:szCs w:val="16"/>
              </w:rPr>
              <w:t>9 (BT.2100)</w:t>
            </w:r>
            <w:r>
              <w:rPr>
                <w:rFonts w:eastAsia="STKaiti"/>
                <w:color w:val="FF0000"/>
                <w:sz w:val="16"/>
                <w:szCs w:val="16"/>
              </w:rPr>
              <w:br/>
            </w:r>
            <w:r>
              <w:rPr>
                <w:rFonts w:eastAsia="STKaiti"/>
                <w:color w:val="FF0000"/>
                <w:sz w:val="16"/>
              </w:rPr>
              <w:t>[Note 5]</w:t>
            </w:r>
            <w:r>
              <w:rPr>
                <w:rFonts w:eastAsia="STKaiti"/>
                <w:color w:val="FF0000"/>
                <w:sz w:val="16"/>
                <w:szCs w:val="16"/>
              </w:rPr>
              <w:t xml:space="preserve"> </w:t>
            </w:r>
          </w:p>
        </w:tc>
        <w:tc>
          <w:tcPr>
            <w:tcW w:w="993" w:type="dxa"/>
            <w:tcBorders>
              <w:top w:val="single" w:sz="8" w:space="0" w:color="FFFFFF"/>
              <w:left w:val="single" w:sz="8" w:space="0" w:color="FFFFFF"/>
              <w:bottom w:val="single" w:sz="8" w:space="0" w:color="FFFFFF"/>
              <w:right w:val="single" w:sz="8" w:space="0" w:color="FFFFFF"/>
            </w:tcBorders>
            <w:shd w:val="clear" w:color="auto" w:fill="D2D2D2"/>
            <w:hideMark/>
          </w:tcPr>
          <w:p w14:paraId="046F4B53" w14:textId="77777777" w:rsidR="00361A89" w:rsidRDefault="00361A89">
            <w:pPr>
              <w:keepNext/>
              <w:suppressLineNumbers/>
              <w:suppressAutoHyphens/>
              <w:rPr>
                <w:rFonts w:eastAsia="STKaiti"/>
                <w:color w:val="FF0000"/>
                <w:sz w:val="16"/>
                <w:szCs w:val="16"/>
              </w:rPr>
            </w:pPr>
            <w:r>
              <w:rPr>
                <w:rFonts w:eastAsia="STKaiti"/>
                <w:color w:val="FF0000"/>
                <w:sz w:val="16"/>
                <w:szCs w:val="16"/>
              </w:rPr>
              <w:t>16 (BT.2100 Table 4 PQ EOTF)</w:t>
            </w:r>
            <w:r>
              <w:rPr>
                <w:rFonts w:eastAsia="STKaiti"/>
                <w:color w:val="FF0000"/>
                <w:sz w:val="16"/>
                <w:szCs w:val="16"/>
              </w:rPr>
              <w:br/>
              <w:t>[Note 3, 6]</w:t>
            </w:r>
          </w:p>
          <w:p w14:paraId="3CA95DD5" w14:textId="77777777" w:rsidR="00361A89" w:rsidRDefault="00361A89">
            <w:pPr>
              <w:keepNext/>
              <w:suppressLineNumbers/>
              <w:suppressAutoHyphens/>
              <w:rPr>
                <w:rFonts w:eastAsia="STKaiti"/>
                <w:color w:val="FF0000"/>
                <w:sz w:val="16"/>
                <w:szCs w:val="16"/>
              </w:rPr>
            </w:pPr>
            <w:r>
              <w:rPr>
                <w:rFonts w:eastAsia="STKaiti"/>
                <w:color w:val="FF0000"/>
                <w:sz w:val="16"/>
                <w:szCs w:val="16"/>
              </w:rPr>
              <w:t>18 (BT.2100 Table 5 HLG OETF)</w:t>
            </w:r>
            <w:r>
              <w:rPr>
                <w:rFonts w:eastAsia="STKaiti"/>
                <w:color w:val="FF0000"/>
                <w:sz w:val="16"/>
                <w:szCs w:val="16"/>
              </w:rPr>
              <w:br/>
              <w:t>[Note 8]</w:t>
            </w:r>
          </w:p>
          <w:p w14:paraId="48819470" w14:textId="77777777" w:rsidR="00361A89" w:rsidRDefault="00361A89">
            <w:pPr>
              <w:keepNext/>
              <w:suppressLineNumbers/>
              <w:suppressAutoHyphens/>
              <w:rPr>
                <w:rFonts w:eastAsia="STKaiti"/>
                <w:color w:val="FF0000"/>
                <w:sz w:val="16"/>
              </w:rPr>
            </w:pPr>
            <w:r>
              <w:rPr>
                <w:rFonts w:eastAsia="STKaiti"/>
                <w:color w:val="FF0000"/>
                <w:sz w:val="16"/>
                <w:szCs w:val="16"/>
              </w:rPr>
              <w:t>14 (BT.2020 OETF) [Note2]</w:t>
            </w:r>
          </w:p>
        </w:tc>
        <w:tc>
          <w:tcPr>
            <w:tcW w:w="1311" w:type="dxa"/>
            <w:tcBorders>
              <w:top w:val="single" w:sz="8" w:space="0" w:color="FFFFFF"/>
              <w:left w:val="single" w:sz="8" w:space="0" w:color="FFFFFF"/>
              <w:bottom w:val="single" w:sz="8" w:space="0" w:color="FFFFFF"/>
              <w:right w:val="single" w:sz="8" w:space="0" w:color="FFFFFF"/>
            </w:tcBorders>
            <w:shd w:val="clear" w:color="auto" w:fill="D2D2D2"/>
            <w:hideMark/>
          </w:tcPr>
          <w:p w14:paraId="2E286148" w14:textId="77777777" w:rsidR="00361A89" w:rsidRDefault="00361A89">
            <w:pPr>
              <w:keepNext/>
              <w:suppressLineNumbers/>
              <w:suppressAutoHyphens/>
              <w:rPr>
                <w:rFonts w:eastAsia="STKaiti"/>
                <w:b/>
                <w:bCs/>
                <w:color w:val="FF0000"/>
                <w:sz w:val="16"/>
              </w:rPr>
            </w:pPr>
            <w:r>
              <w:rPr>
                <w:rFonts w:eastAsia="STKaiti"/>
                <w:color w:val="FF0000"/>
                <w:sz w:val="16"/>
              </w:rPr>
              <w:t xml:space="preserve">9 (BT.2100 Table 6 </w:t>
            </w:r>
            <w:r>
              <w:rPr>
                <w:color w:val="FF0000"/>
                <w:sz w:val="16"/>
                <w:szCs w:val="16"/>
              </w:rPr>
              <w:t>Y′C′</w:t>
            </w:r>
            <w:r>
              <w:rPr>
                <w:color w:val="FF0000"/>
                <w:sz w:val="16"/>
                <w:szCs w:val="16"/>
                <w:vertAlign w:val="subscript"/>
              </w:rPr>
              <w:t>B</w:t>
            </w:r>
            <w:r>
              <w:rPr>
                <w:color w:val="FF0000"/>
                <w:sz w:val="16"/>
                <w:szCs w:val="16"/>
              </w:rPr>
              <w:t>C′</w:t>
            </w:r>
            <w:r>
              <w:rPr>
                <w:color w:val="FF0000"/>
                <w:sz w:val="16"/>
                <w:szCs w:val="16"/>
                <w:vertAlign w:val="subscript"/>
              </w:rPr>
              <w:t>R</w:t>
            </w:r>
            <w:r>
              <w:rPr>
                <w:rFonts w:eastAsia="STKaiti"/>
                <w:color w:val="FF0000"/>
                <w:sz w:val="16"/>
              </w:rPr>
              <w:t>)</w:t>
            </w:r>
            <w:r>
              <w:rPr>
                <w:rFonts w:eastAsia="STKaiti"/>
                <w:color w:val="FF0000"/>
                <w:sz w:val="16"/>
              </w:rPr>
              <w:br/>
              <w:t>[Note 7]</w:t>
            </w:r>
          </w:p>
        </w:tc>
        <w:tc>
          <w:tcPr>
            <w:tcW w:w="720" w:type="dxa"/>
            <w:tcBorders>
              <w:top w:val="single" w:sz="8" w:space="0" w:color="FFFFFF"/>
              <w:left w:val="single" w:sz="8" w:space="0" w:color="FFFFFF"/>
              <w:bottom w:val="single" w:sz="8" w:space="0" w:color="FFFFFF"/>
              <w:right w:val="single" w:sz="8" w:space="0" w:color="FFFFFF"/>
            </w:tcBorders>
            <w:shd w:val="clear" w:color="auto" w:fill="D2D2D2"/>
            <w:hideMark/>
          </w:tcPr>
          <w:p w14:paraId="5E28E3C4" w14:textId="77777777" w:rsidR="00361A89" w:rsidRDefault="00361A89">
            <w:pPr>
              <w:keepNext/>
              <w:suppressLineNumbers/>
              <w:suppressAutoHyphens/>
              <w:rPr>
                <w:rFonts w:eastAsia="STKaiti"/>
                <w:color w:val="FF0000"/>
                <w:sz w:val="16"/>
              </w:rPr>
            </w:pPr>
            <w:r>
              <w:rPr>
                <w:rFonts w:eastAsia="STKaiti"/>
                <w:color w:val="FF0000"/>
                <w:sz w:val="16"/>
              </w:rPr>
              <w:t>4320</w:t>
            </w:r>
          </w:p>
        </w:tc>
        <w:tc>
          <w:tcPr>
            <w:tcW w:w="720" w:type="dxa"/>
            <w:tcBorders>
              <w:top w:val="single" w:sz="8" w:space="0" w:color="FFFFFF"/>
              <w:left w:val="single" w:sz="8" w:space="0" w:color="FFFFFF"/>
              <w:bottom w:val="single" w:sz="8" w:space="0" w:color="FFFFFF"/>
              <w:right w:val="single" w:sz="8" w:space="0" w:color="FFFFFF"/>
            </w:tcBorders>
            <w:shd w:val="clear" w:color="auto" w:fill="D2D2D2"/>
            <w:hideMark/>
          </w:tcPr>
          <w:p w14:paraId="61B6C386" w14:textId="77777777" w:rsidR="00361A89" w:rsidRDefault="00361A89">
            <w:pPr>
              <w:keepNext/>
              <w:suppressLineNumbers/>
              <w:suppressAutoHyphens/>
              <w:rPr>
                <w:rFonts w:eastAsia="STKaiti"/>
                <w:color w:val="FF0000"/>
                <w:sz w:val="16"/>
              </w:rPr>
            </w:pPr>
            <w:r>
              <w:rPr>
                <w:rFonts w:eastAsia="STKaiti"/>
                <w:color w:val="FF0000"/>
                <w:sz w:val="16"/>
              </w:rPr>
              <w:t>7680</w:t>
            </w:r>
          </w:p>
        </w:tc>
        <w:tc>
          <w:tcPr>
            <w:tcW w:w="720" w:type="dxa"/>
            <w:tcBorders>
              <w:top w:val="single" w:sz="8" w:space="0" w:color="FFFFFF"/>
              <w:left w:val="single" w:sz="8" w:space="0" w:color="FFFFFF"/>
              <w:bottom w:val="single" w:sz="8" w:space="0" w:color="FFFFFF"/>
              <w:right w:val="single" w:sz="8" w:space="0" w:color="FFFFFF"/>
            </w:tcBorders>
            <w:shd w:val="clear" w:color="auto" w:fill="D2D2D2"/>
            <w:hideMark/>
          </w:tcPr>
          <w:p w14:paraId="3B77C60B" w14:textId="77777777" w:rsidR="00361A89" w:rsidRDefault="00361A89">
            <w:pPr>
              <w:keepNext/>
              <w:suppressLineNumbers/>
              <w:suppressAutoHyphens/>
              <w:rPr>
                <w:rFonts w:eastAsia="STKaiti"/>
                <w:color w:val="FF0000"/>
                <w:sz w:val="16"/>
              </w:rPr>
            </w:pPr>
            <w:r>
              <w:rPr>
                <w:rFonts w:eastAsia="STKaiti"/>
                <w:color w:val="FF0000"/>
                <w:sz w:val="16"/>
              </w:rPr>
              <w:t>60</w:t>
            </w:r>
          </w:p>
        </w:tc>
        <w:tc>
          <w:tcPr>
            <w:tcW w:w="810" w:type="dxa"/>
            <w:tcBorders>
              <w:top w:val="single" w:sz="8" w:space="0" w:color="FFFFFF"/>
              <w:left w:val="single" w:sz="8" w:space="0" w:color="FFFFFF"/>
              <w:bottom w:val="single" w:sz="8" w:space="0" w:color="FFFFFF"/>
              <w:right w:val="single" w:sz="8" w:space="0" w:color="FFFFFF"/>
            </w:tcBorders>
            <w:shd w:val="clear" w:color="auto" w:fill="D2D2D2"/>
            <w:hideMark/>
          </w:tcPr>
          <w:p w14:paraId="7CF57014" w14:textId="77777777" w:rsidR="00361A89" w:rsidRDefault="00361A89">
            <w:pPr>
              <w:keepNext/>
              <w:suppressLineNumbers/>
              <w:suppressAutoHyphens/>
              <w:rPr>
                <w:rFonts w:ascii="Courier New" w:eastAsia="STKaiti" w:hAnsi="Courier New" w:cs="Courier New"/>
                <w:color w:val="FF0000"/>
                <w:sz w:val="16"/>
              </w:rPr>
            </w:pPr>
            <w:r>
              <w:rPr>
                <w:rFonts w:ascii="Courier New" w:eastAsia="STKaiti" w:hAnsi="Courier New" w:cs="Courier New"/>
                <w:color w:val="FF0000"/>
                <w:sz w:val="16"/>
              </w:rPr>
              <w:t>'c8k0'</w:t>
            </w:r>
          </w:p>
        </w:tc>
      </w:tr>
    </w:tbl>
    <w:p w14:paraId="333032B1" w14:textId="77777777" w:rsidR="00361A89" w:rsidRPr="00CB7996" w:rsidRDefault="00361A89" w:rsidP="00361A89">
      <w:pPr>
        <w:rPr>
          <w:lang w:eastAsia="zh-CN"/>
        </w:rPr>
      </w:pPr>
    </w:p>
    <w:p w14:paraId="1A2B919D" w14:textId="0847D44B" w:rsidR="005C1A23" w:rsidRDefault="005C1A23" w:rsidP="005C1A23">
      <w:pPr>
        <w:ind w:left="708"/>
        <w:rPr>
          <w:ins w:id="13" w:author="Thomas Stockhammer" w:date="2021-07-16T23:38:00Z"/>
        </w:rPr>
      </w:pPr>
      <w:r w:rsidRPr="005C1A23">
        <w:rPr>
          <w:highlight w:val="yellow"/>
        </w:rPr>
        <w:t xml:space="preserve">Editor’s Note: NBs are asked to comment on the decision to reduce the amount of media profiles for 8K and not generating a separate media profile for SDR, HLG and PQ10 as done for example for UHD/4K. It may be instead be suitable to provide informative information on how signaling on transfer characteristics may be supported for example in manifest. See discussion also here: </w:t>
      </w:r>
      <w:r w:rsidRPr="005C1A23">
        <w:rPr>
          <w:highlight w:val="yellow"/>
        </w:rPr>
        <w:t>https://github.com/MPEGGroup/CMAF/issues/30</w:t>
      </w:r>
    </w:p>
    <w:p w14:paraId="3DE515BA" w14:textId="77777777" w:rsidR="005C1A23" w:rsidRDefault="005C1A23" w:rsidP="00361A89">
      <w:pPr>
        <w:pStyle w:val="Terms"/>
        <w:adjustRightInd w:val="0"/>
        <w:rPr>
          <w:rFonts w:eastAsia="MS Mincho"/>
          <w:szCs w:val="24"/>
        </w:rPr>
      </w:pPr>
    </w:p>
    <w:p w14:paraId="5B158259" w14:textId="0CE86543" w:rsidR="00361A89" w:rsidRDefault="00361A89" w:rsidP="00361A89">
      <w:pPr>
        <w:pStyle w:val="Terms"/>
        <w:adjustRightInd w:val="0"/>
        <w:rPr>
          <w:rFonts w:eastAsia="MS Mincho"/>
          <w:szCs w:val="24"/>
        </w:rPr>
      </w:pPr>
      <w:r>
        <w:rPr>
          <w:rFonts w:eastAsia="MS Mincho"/>
          <w:szCs w:val="24"/>
        </w:rPr>
        <w:t>Add</w:t>
      </w:r>
      <w:r w:rsidRPr="00361A89">
        <w:rPr>
          <w:rFonts w:eastAsia="MS Mincho"/>
          <w:szCs w:val="24"/>
        </w:rPr>
        <w:t xml:space="preserve"> an extra entry for the UHDTV2 resolution definition to Table C.1</w:t>
      </w:r>
      <w:r>
        <w:rPr>
          <w:rFonts w:eastAsia="MS Mincho"/>
          <w:szCs w:val="24"/>
        </w:rPr>
        <w:t xml:space="preserve"> (marked in </w:t>
      </w:r>
      <w:r w:rsidRPr="00361A89">
        <w:rPr>
          <w:rFonts w:eastAsia="MS Mincho"/>
          <w:color w:val="FF0000"/>
          <w:szCs w:val="24"/>
        </w:rPr>
        <w:t>red</w:t>
      </w:r>
      <w:r>
        <w:rPr>
          <w:rFonts w:eastAsia="MS Mincho"/>
          <w:szCs w:val="24"/>
        </w:rPr>
        <w:t>)</w:t>
      </w:r>
    </w:p>
    <w:p w14:paraId="63366633" w14:textId="77777777" w:rsidR="00361A89" w:rsidRPr="00361A89" w:rsidRDefault="00361A89" w:rsidP="00361A89">
      <w:pPr>
        <w:pStyle w:val="Terms"/>
        <w:adjustRightInd w:val="0"/>
        <w:rPr>
          <w:rFonts w:eastAsia="MS Mincho"/>
          <w:szCs w:val="24"/>
        </w:rPr>
      </w:pPr>
    </w:p>
    <w:p w14:paraId="38FB9283" w14:textId="77777777" w:rsidR="00361A89" w:rsidRDefault="00361A89" w:rsidP="00361A89">
      <w:pPr>
        <w:pStyle w:val="Caption"/>
        <w:keepNext/>
      </w:pPr>
      <w:r>
        <w:t xml:space="preserve">Table </w:t>
      </w:r>
      <w:r>
        <w:rPr>
          <w:lang w:val="en-US"/>
        </w:rPr>
        <w:t>C.1 — Resolution operating point sets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4A0" w:firstRow="1" w:lastRow="0" w:firstColumn="1" w:lastColumn="0" w:noHBand="0" w:noVBand="1"/>
      </w:tblPr>
      <w:tblGrid>
        <w:gridCol w:w="1278"/>
        <w:gridCol w:w="1417"/>
        <w:gridCol w:w="1418"/>
        <w:gridCol w:w="1417"/>
        <w:gridCol w:w="1418"/>
        <w:gridCol w:w="1559"/>
      </w:tblGrid>
      <w:tr w:rsidR="00361A89" w:rsidRPr="00DE15CF" w14:paraId="6EE916CF" w14:textId="77777777" w:rsidTr="00361A89">
        <w:trPr>
          <w:cantSplit/>
          <w:trHeight w:val="685"/>
          <w:tblHeader/>
          <w:jc w:val="center"/>
        </w:trPr>
        <w:tc>
          <w:tcPr>
            <w:tcW w:w="1278" w:type="dxa"/>
          </w:tcPr>
          <w:p w14:paraId="26307938" w14:textId="77777777" w:rsidR="00361A89" w:rsidRPr="00DE15CF" w:rsidRDefault="00361A89" w:rsidP="00361A89">
            <w:pPr>
              <w:keepNext/>
              <w:jc w:val="center"/>
              <w:rPr>
                <w:b/>
                <w:sz w:val="20"/>
                <w:szCs w:val="20"/>
              </w:rPr>
            </w:pPr>
          </w:p>
        </w:tc>
        <w:tc>
          <w:tcPr>
            <w:tcW w:w="1417" w:type="dxa"/>
            <w:shd w:val="clear" w:color="auto" w:fill="auto"/>
          </w:tcPr>
          <w:p w14:paraId="2CA713B7" w14:textId="77777777" w:rsidR="00361A89" w:rsidRPr="00DE15CF" w:rsidRDefault="00361A89" w:rsidP="00361A89">
            <w:pPr>
              <w:keepNext/>
              <w:jc w:val="center"/>
              <w:rPr>
                <w:b/>
                <w:sz w:val="20"/>
                <w:szCs w:val="20"/>
              </w:rPr>
            </w:pPr>
            <w:r w:rsidRPr="00DE15CF">
              <w:rPr>
                <w:b/>
                <w:sz w:val="20"/>
                <w:szCs w:val="20"/>
              </w:rPr>
              <w:t>Vertical Size (lines)</w:t>
            </w:r>
          </w:p>
        </w:tc>
        <w:tc>
          <w:tcPr>
            <w:tcW w:w="1418" w:type="dxa"/>
            <w:shd w:val="clear" w:color="auto" w:fill="auto"/>
          </w:tcPr>
          <w:p w14:paraId="20AC1A11" w14:textId="77777777" w:rsidR="00361A89" w:rsidRPr="00DE15CF" w:rsidRDefault="00361A89" w:rsidP="00361A89">
            <w:pPr>
              <w:keepNext/>
              <w:jc w:val="center"/>
              <w:rPr>
                <w:b/>
                <w:sz w:val="20"/>
                <w:szCs w:val="20"/>
              </w:rPr>
            </w:pPr>
            <w:r w:rsidRPr="00DE15CF">
              <w:rPr>
                <w:b/>
                <w:sz w:val="20"/>
                <w:szCs w:val="20"/>
              </w:rPr>
              <w:t>Horizontal Size</w:t>
            </w:r>
            <w:r>
              <w:rPr>
                <w:b/>
                <w:sz w:val="20"/>
                <w:szCs w:val="20"/>
              </w:rPr>
              <w:br/>
            </w:r>
            <w:r w:rsidRPr="00DE15CF">
              <w:rPr>
                <w:b/>
                <w:sz w:val="20"/>
                <w:szCs w:val="20"/>
              </w:rPr>
              <w:t>(pixels)</w:t>
            </w:r>
          </w:p>
        </w:tc>
        <w:tc>
          <w:tcPr>
            <w:tcW w:w="1417" w:type="dxa"/>
            <w:shd w:val="clear" w:color="auto" w:fill="auto"/>
          </w:tcPr>
          <w:p w14:paraId="0570B5B4" w14:textId="77777777" w:rsidR="00361A89" w:rsidRPr="00DE15CF" w:rsidRDefault="00361A89" w:rsidP="00361A89">
            <w:pPr>
              <w:keepNext/>
              <w:jc w:val="center"/>
              <w:rPr>
                <w:b/>
                <w:sz w:val="20"/>
                <w:szCs w:val="20"/>
              </w:rPr>
            </w:pPr>
            <w:r w:rsidRPr="00DE15CF">
              <w:rPr>
                <w:b/>
                <w:sz w:val="20"/>
                <w:szCs w:val="20"/>
              </w:rPr>
              <w:t>aspect_</w:t>
            </w:r>
            <w:r w:rsidRPr="00DE15CF">
              <w:rPr>
                <w:b/>
                <w:sz w:val="20"/>
                <w:szCs w:val="20"/>
              </w:rPr>
              <w:br/>
            </w:r>
            <w:proofErr w:type="spellStart"/>
            <w:r w:rsidRPr="00DE15CF">
              <w:rPr>
                <w:b/>
                <w:sz w:val="20"/>
                <w:szCs w:val="20"/>
              </w:rPr>
              <w:t>ratio_idc</w:t>
            </w:r>
            <w:proofErr w:type="spellEnd"/>
            <w:r>
              <w:rPr>
                <w:b/>
                <w:sz w:val="20"/>
                <w:szCs w:val="20"/>
              </w:rPr>
              <w:t xml:space="preserve"> (see ISO/IEC 23008-2, Table E.1)</w:t>
            </w:r>
          </w:p>
        </w:tc>
        <w:tc>
          <w:tcPr>
            <w:tcW w:w="1418" w:type="dxa"/>
            <w:shd w:val="clear" w:color="auto" w:fill="auto"/>
          </w:tcPr>
          <w:p w14:paraId="4FF75E5B" w14:textId="77777777" w:rsidR="00361A89" w:rsidRPr="00DE15CF" w:rsidRDefault="00361A89" w:rsidP="00361A89">
            <w:pPr>
              <w:keepNext/>
              <w:jc w:val="center"/>
              <w:rPr>
                <w:b/>
                <w:sz w:val="20"/>
                <w:szCs w:val="20"/>
              </w:rPr>
            </w:pPr>
            <w:r w:rsidRPr="00DE15CF">
              <w:rPr>
                <w:b/>
                <w:sz w:val="20"/>
                <w:szCs w:val="20"/>
              </w:rPr>
              <w:t>Display Aspect Ratio</w:t>
            </w:r>
          </w:p>
        </w:tc>
        <w:tc>
          <w:tcPr>
            <w:tcW w:w="1559" w:type="dxa"/>
            <w:shd w:val="clear" w:color="auto" w:fill="auto"/>
          </w:tcPr>
          <w:p w14:paraId="5FEBAA17" w14:textId="77777777" w:rsidR="00361A89" w:rsidRPr="00DE15CF" w:rsidRDefault="00361A89" w:rsidP="00361A89">
            <w:pPr>
              <w:keepNext/>
              <w:jc w:val="center"/>
              <w:rPr>
                <w:b/>
                <w:sz w:val="20"/>
                <w:szCs w:val="20"/>
              </w:rPr>
            </w:pPr>
            <w:r w:rsidRPr="00DE15CF">
              <w:rPr>
                <w:b/>
                <w:sz w:val="20"/>
                <w:szCs w:val="20"/>
              </w:rPr>
              <w:t>Production Format</w:t>
            </w:r>
          </w:p>
        </w:tc>
      </w:tr>
      <w:tr w:rsidR="00361A89" w:rsidRPr="00DD233F" w14:paraId="00818DF2" w14:textId="77777777" w:rsidTr="00361A89">
        <w:trPr>
          <w:cantSplit/>
          <w:jc w:val="center"/>
        </w:trPr>
        <w:tc>
          <w:tcPr>
            <w:tcW w:w="1278" w:type="dxa"/>
          </w:tcPr>
          <w:p w14:paraId="7F1CF6F6" w14:textId="77777777" w:rsidR="00361A89" w:rsidRPr="00CB7996" w:rsidRDefault="00361A89" w:rsidP="00361A89">
            <w:pPr>
              <w:jc w:val="center"/>
              <w:rPr>
                <w:color w:val="FF0000"/>
              </w:rPr>
            </w:pPr>
          </w:p>
        </w:tc>
        <w:tc>
          <w:tcPr>
            <w:tcW w:w="1417" w:type="dxa"/>
            <w:shd w:val="clear" w:color="auto" w:fill="auto"/>
          </w:tcPr>
          <w:p w14:paraId="153B2DA3" w14:textId="77777777" w:rsidR="00361A89" w:rsidRPr="00CB7996" w:rsidRDefault="00361A89" w:rsidP="00361A89">
            <w:pPr>
              <w:jc w:val="center"/>
              <w:rPr>
                <w:color w:val="FF0000"/>
              </w:rPr>
            </w:pPr>
            <w:r w:rsidRPr="00CB7996">
              <w:rPr>
                <w:color w:val="FF0000"/>
              </w:rPr>
              <w:t>4320</w:t>
            </w:r>
          </w:p>
        </w:tc>
        <w:tc>
          <w:tcPr>
            <w:tcW w:w="1418" w:type="dxa"/>
            <w:shd w:val="clear" w:color="auto" w:fill="auto"/>
          </w:tcPr>
          <w:p w14:paraId="1A5279D8" w14:textId="77777777" w:rsidR="00361A89" w:rsidRPr="00CB7996" w:rsidRDefault="00361A89" w:rsidP="00361A89">
            <w:pPr>
              <w:jc w:val="center"/>
              <w:rPr>
                <w:color w:val="FF0000"/>
              </w:rPr>
            </w:pPr>
            <w:r w:rsidRPr="00CB7996">
              <w:rPr>
                <w:color w:val="FF0000"/>
              </w:rPr>
              <w:t>7680</w:t>
            </w:r>
          </w:p>
        </w:tc>
        <w:tc>
          <w:tcPr>
            <w:tcW w:w="1417" w:type="dxa"/>
            <w:shd w:val="clear" w:color="auto" w:fill="auto"/>
          </w:tcPr>
          <w:p w14:paraId="69190CB6" w14:textId="77777777" w:rsidR="00361A89" w:rsidRPr="00CB7996" w:rsidRDefault="00361A89" w:rsidP="00361A89">
            <w:pPr>
              <w:jc w:val="center"/>
              <w:rPr>
                <w:color w:val="FF0000"/>
              </w:rPr>
            </w:pPr>
            <w:r w:rsidRPr="00CB7996">
              <w:rPr>
                <w:color w:val="FF0000"/>
              </w:rPr>
              <w:t>1</w:t>
            </w:r>
          </w:p>
        </w:tc>
        <w:tc>
          <w:tcPr>
            <w:tcW w:w="1418" w:type="dxa"/>
            <w:shd w:val="clear" w:color="auto" w:fill="auto"/>
          </w:tcPr>
          <w:p w14:paraId="010999A2" w14:textId="77777777" w:rsidR="00361A89" w:rsidRPr="00CB7996" w:rsidRDefault="00361A89" w:rsidP="00361A89">
            <w:pPr>
              <w:jc w:val="center"/>
              <w:rPr>
                <w:color w:val="FF0000"/>
              </w:rPr>
            </w:pPr>
            <w:r w:rsidRPr="00CB7996">
              <w:rPr>
                <w:color w:val="FF0000"/>
              </w:rPr>
              <w:t>16:9</w:t>
            </w:r>
          </w:p>
        </w:tc>
        <w:tc>
          <w:tcPr>
            <w:tcW w:w="1559" w:type="dxa"/>
            <w:shd w:val="clear" w:color="auto" w:fill="auto"/>
          </w:tcPr>
          <w:p w14:paraId="68578476" w14:textId="77777777" w:rsidR="00361A89" w:rsidRPr="00CB7996" w:rsidRDefault="00361A89" w:rsidP="00361A89">
            <w:pPr>
              <w:jc w:val="center"/>
              <w:rPr>
                <w:color w:val="FF0000"/>
              </w:rPr>
            </w:pPr>
            <w:r w:rsidRPr="00CB7996">
              <w:rPr>
                <w:color w:val="FF0000"/>
              </w:rPr>
              <w:t>UHDTV2</w:t>
            </w:r>
          </w:p>
        </w:tc>
      </w:tr>
      <w:tr w:rsidR="00361A89" w:rsidRPr="00DD233F" w14:paraId="0662B626" w14:textId="77777777" w:rsidTr="00361A89">
        <w:trPr>
          <w:cantSplit/>
          <w:jc w:val="center"/>
        </w:trPr>
        <w:tc>
          <w:tcPr>
            <w:tcW w:w="1278" w:type="dxa"/>
          </w:tcPr>
          <w:p w14:paraId="052F2B26" w14:textId="77777777" w:rsidR="00361A89" w:rsidRPr="00DE15CF" w:rsidRDefault="00361A89" w:rsidP="00361A89">
            <w:pPr>
              <w:jc w:val="center"/>
            </w:pPr>
          </w:p>
        </w:tc>
        <w:tc>
          <w:tcPr>
            <w:tcW w:w="1417" w:type="dxa"/>
            <w:shd w:val="clear" w:color="auto" w:fill="auto"/>
          </w:tcPr>
          <w:p w14:paraId="7D97070D" w14:textId="77777777" w:rsidR="00361A89" w:rsidRPr="00DE15CF" w:rsidRDefault="00361A89" w:rsidP="00361A89">
            <w:pPr>
              <w:jc w:val="center"/>
            </w:pPr>
            <w:r w:rsidRPr="00DE15CF">
              <w:t>2160</w:t>
            </w:r>
          </w:p>
        </w:tc>
        <w:tc>
          <w:tcPr>
            <w:tcW w:w="1418" w:type="dxa"/>
            <w:shd w:val="clear" w:color="auto" w:fill="auto"/>
          </w:tcPr>
          <w:p w14:paraId="25F6768B" w14:textId="77777777" w:rsidR="00361A89" w:rsidRPr="00DE15CF" w:rsidRDefault="00361A89" w:rsidP="00361A89">
            <w:pPr>
              <w:jc w:val="center"/>
            </w:pPr>
            <w:r w:rsidRPr="00DE15CF">
              <w:t>3840</w:t>
            </w:r>
          </w:p>
        </w:tc>
        <w:tc>
          <w:tcPr>
            <w:tcW w:w="1417" w:type="dxa"/>
            <w:shd w:val="clear" w:color="auto" w:fill="auto"/>
          </w:tcPr>
          <w:p w14:paraId="7B2E6D9C" w14:textId="77777777" w:rsidR="00361A89" w:rsidRPr="00DE15CF" w:rsidRDefault="00361A89" w:rsidP="00361A89">
            <w:pPr>
              <w:jc w:val="center"/>
            </w:pPr>
            <w:r w:rsidRPr="00DE15CF">
              <w:t>1</w:t>
            </w:r>
          </w:p>
        </w:tc>
        <w:tc>
          <w:tcPr>
            <w:tcW w:w="1418" w:type="dxa"/>
            <w:shd w:val="clear" w:color="auto" w:fill="auto"/>
          </w:tcPr>
          <w:p w14:paraId="3F3005F0" w14:textId="77777777" w:rsidR="00361A89" w:rsidRPr="00DE15CF" w:rsidRDefault="00361A89" w:rsidP="00361A89">
            <w:pPr>
              <w:jc w:val="center"/>
            </w:pPr>
            <w:r w:rsidRPr="00DE15CF">
              <w:t>16:9</w:t>
            </w:r>
          </w:p>
        </w:tc>
        <w:tc>
          <w:tcPr>
            <w:tcW w:w="1559" w:type="dxa"/>
            <w:shd w:val="clear" w:color="auto" w:fill="auto"/>
          </w:tcPr>
          <w:p w14:paraId="3060A33A" w14:textId="77777777" w:rsidR="00361A89" w:rsidRPr="00DE15CF" w:rsidRDefault="00361A89" w:rsidP="00361A89">
            <w:pPr>
              <w:jc w:val="center"/>
            </w:pPr>
            <w:r w:rsidRPr="00CB1667">
              <w:t>UHDTV1</w:t>
            </w:r>
          </w:p>
        </w:tc>
      </w:tr>
      <w:tr w:rsidR="00361A89" w:rsidRPr="00DD233F" w14:paraId="16C3EF98" w14:textId="77777777" w:rsidTr="00361A89">
        <w:trPr>
          <w:cantSplit/>
          <w:jc w:val="center"/>
        </w:trPr>
        <w:tc>
          <w:tcPr>
            <w:tcW w:w="1278" w:type="dxa"/>
          </w:tcPr>
          <w:p w14:paraId="13F28DA0" w14:textId="77777777" w:rsidR="00361A89" w:rsidRDefault="00361A89" w:rsidP="00361A89">
            <w:pPr>
              <w:jc w:val="center"/>
            </w:pPr>
          </w:p>
        </w:tc>
        <w:tc>
          <w:tcPr>
            <w:tcW w:w="1417" w:type="dxa"/>
            <w:shd w:val="clear" w:color="auto" w:fill="auto"/>
          </w:tcPr>
          <w:p w14:paraId="5B2FE0FB" w14:textId="77777777" w:rsidR="00361A89" w:rsidRDefault="00361A89" w:rsidP="00361A89">
            <w:pPr>
              <w:jc w:val="center"/>
            </w:pPr>
            <w:r>
              <w:t>1080</w:t>
            </w:r>
          </w:p>
        </w:tc>
        <w:tc>
          <w:tcPr>
            <w:tcW w:w="1418" w:type="dxa"/>
            <w:shd w:val="clear" w:color="auto" w:fill="auto"/>
          </w:tcPr>
          <w:p w14:paraId="56D6DD51" w14:textId="77777777" w:rsidR="00361A89" w:rsidRDefault="00361A89" w:rsidP="00361A89">
            <w:pPr>
              <w:jc w:val="center"/>
            </w:pPr>
            <w:r>
              <w:t>1920</w:t>
            </w:r>
          </w:p>
        </w:tc>
        <w:tc>
          <w:tcPr>
            <w:tcW w:w="1417" w:type="dxa"/>
            <w:shd w:val="clear" w:color="auto" w:fill="auto"/>
          </w:tcPr>
          <w:p w14:paraId="0BF547FE" w14:textId="77777777" w:rsidR="00361A89" w:rsidRDefault="00361A89" w:rsidP="00361A89">
            <w:pPr>
              <w:jc w:val="center"/>
            </w:pPr>
            <w:r>
              <w:t>1</w:t>
            </w:r>
          </w:p>
        </w:tc>
        <w:tc>
          <w:tcPr>
            <w:tcW w:w="1418" w:type="dxa"/>
            <w:shd w:val="clear" w:color="auto" w:fill="auto"/>
          </w:tcPr>
          <w:p w14:paraId="5BD78D66" w14:textId="77777777" w:rsidR="00361A89" w:rsidRDefault="00361A89" w:rsidP="00361A89">
            <w:pPr>
              <w:jc w:val="center"/>
            </w:pPr>
            <w:r>
              <w:t>16:9</w:t>
            </w:r>
          </w:p>
        </w:tc>
        <w:tc>
          <w:tcPr>
            <w:tcW w:w="1559" w:type="dxa"/>
            <w:shd w:val="clear" w:color="auto" w:fill="auto"/>
          </w:tcPr>
          <w:p w14:paraId="77586FBF" w14:textId="77777777" w:rsidR="00361A89" w:rsidRDefault="00361A89" w:rsidP="00361A89">
            <w:pPr>
              <w:jc w:val="center"/>
            </w:pPr>
            <w:r>
              <w:t>HDTV</w:t>
            </w:r>
          </w:p>
        </w:tc>
      </w:tr>
    </w:tbl>
    <w:p w14:paraId="3C320BBE" w14:textId="7D5D2F82" w:rsidR="00361A89" w:rsidRDefault="00361A89" w:rsidP="00361A89">
      <w:pPr>
        <w:rPr>
          <w:lang w:eastAsia="ja-JP"/>
        </w:rPr>
      </w:pPr>
    </w:p>
    <w:p w14:paraId="7AF48955" w14:textId="77777777" w:rsidR="00361A89" w:rsidRDefault="00361A89">
      <w:pPr>
        <w:widowControl/>
        <w:autoSpaceDE/>
        <w:autoSpaceDN/>
        <w:rPr>
          <w:lang w:eastAsia="ja-JP"/>
        </w:rPr>
      </w:pPr>
      <w:r>
        <w:rPr>
          <w:lang w:eastAsia="ja-JP"/>
        </w:rPr>
        <w:br w:type="page"/>
      </w:r>
    </w:p>
    <w:p w14:paraId="12456C81" w14:textId="6AE45D80" w:rsidR="00361A89" w:rsidRDefault="00361A89" w:rsidP="00361A89">
      <w:pPr>
        <w:pStyle w:val="Heading1"/>
        <w:numPr>
          <w:ilvl w:val="0"/>
          <w:numId w:val="0"/>
        </w:numPr>
      </w:pPr>
      <w:r>
        <w:lastRenderedPageBreak/>
        <w:t xml:space="preserve">Change 2: </w:t>
      </w:r>
      <w:r w:rsidRPr="00361A89">
        <w:t>4K-HFR HEVC Media Profile definition</w:t>
      </w:r>
    </w:p>
    <w:p w14:paraId="0C6056A0" w14:textId="1F2F3F29" w:rsidR="00361A89" w:rsidRDefault="00361A89" w:rsidP="00361A89">
      <w:pPr>
        <w:pStyle w:val="Heading2"/>
        <w:numPr>
          <w:ilvl w:val="0"/>
          <w:numId w:val="0"/>
        </w:numPr>
        <w:ind w:left="576" w:hanging="576"/>
        <w:rPr>
          <w:shd w:val="clear" w:color="auto" w:fill="FFFFFF"/>
        </w:rPr>
      </w:pPr>
      <w:r>
        <w:rPr>
          <w:shd w:val="clear" w:color="auto" w:fill="FFFFFF"/>
        </w:rPr>
        <w:t>Replace clause B.6</w:t>
      </w:r>
    </w:p>
    <w:p w14:paraId="3D6B35CD" w14:textId="77777777" w:rsidR="00FD07FB" w:rsidRDefault="00FD07FB" w:rsidP="00FD07FB">
      <w:pPr>
        <w:pStyle w:val="a2"/>
        <w:numPr>
          <w:ilvl w:val="0"/>
          <w:numId w:val="0"/>
        </w:numPr>
        <w:rPr>
          <w:rFonts w:ascii="Cambria" w:eastAsia="Yu Mincho" w:hAnsi="Cambria" w:cs="Times New Roman"/>
        </w:rPr>
      </w:pPr>
      <w:r>
        <w:t xml:space="preserve">B.6 High frame rate HD </w:t>
      </w:r>
    </w:p>
    <w:p w14:paraId="61DE94D0" w14:textId="2B176695" w:rsidR="00FD07FB" w:rsidRPr="00FD07FB" w:rsidRDefault="00FD07FB" w:rsidP="00FD07FB">
      <w:pPr>
        <w:pStyle w:val="BodyText"/>
        <w:adjustRightInd w:val="0"/>
        <w:rPr>
          <w:rFonts w:eastAsia="Yu Mincho"/>
        </w:rPr>
      </w:pPr>
      <w:r>
        <w:rPr>
          <w:rFonts w:eastAsia="MS Mincho"/>
        </w:rPr>
        <w:t>HEVC Levels 5.0 and 5.1 support greater than 60 Hz, e.g. when the resolution is not at the maximum. These profiles relax the frame rate constraints of Table B.1 profiles “UHD8”, UHD10”, “HDR10”, and “HLG10” to allow what Levels 5.0 and 5.1 permit. The profiles defined in Table B.2 are identical to the corresponding Table B.1 CMAF media profiles, except for the “Max Frame Rate” column in Table B.1. T</w:t>
      </w:r>
      <w:r>
        <w:t>hese new profiles can support the maximum resolution or maximum frame rate but not both concurrently due to HEVC level constraints.</w:t>
      </w:r>
    </w:p>
    <w:p w14:paraId="32FFD7F0" w14:textId="77777777" w:rsidR="00FD07FB" w:rsidRDefault="00FD07FB" w:rsidP="00FD07FB">
      <w:pPr>
        <w:pStyle w:val="Caption"/>
        <w:keepNext/>
        <w:rPr>
          <w:lang w:val="en-US"/>
        </w:rPr>
      </w:pPr>
      <w:r>
        <w:t>Table B.</w:t>
      </w:r>
      <w:r>
        <w:rPr>
          <w:lang w:val="en-US"/>
        </w:rPr>
        <w:t>2 — HEVC video CMAF media profiles – High frame rate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93"/>
        <w:gridCol w:w="2520"/>
        <w:gridCol w:w="2340"/>
        <w:gridCol w:w="2340"/>
      </w:tblGrid>
      <w:tr w:rsidR="00FD07FB" w14:paraId="5491C149" w14:textId="77777777" w:rsidTr="00FD07FB">
        <w:trPr>
          <w:cantSplit/>
          <w:trHeight w:val="471"/>
          <w:tblHeader/>
          <w:jc w:val="center"/>
        </w:trPr>
        <w:tc>
          <w:tcPr>
            <w:tcW w:w="1893" w:type="dxa"/>
            <w:tcBorders>
              <w:top w:val="single" w:sz="6" w:space="0" w:color="auto"/>
              <w:left w:val="single" w:sz="6" w:space="0" w:color="auto"/>
              <w:bottom w:val="single" w:sz="6" w:space="0" w:color="auto"/>
              <w:right w:val="single" w:sz="6" w:space="0" w:color="auto"/>
            </w:tcBorders>
            <w:hideMark/>
          </w:tcPr>
          <w:p w14:paraId="1C0BED01" w14:textId="77777777" w:rsidR="00FD07FB" w:rsidRDefault="00FD07FB">
            <w:pPr>
              <w:keepNext/>
              <w:jc w:val="center"/>
              <w:rPr>
                <w:b/>
                <w:sz w:val="20"/>
                <w:szCs w:val="20"/>
              </w:rPr>
            </w:pPr>
            <w:r>
              <w:rPr>
                <w:b/>
                <w:sz w:val="20"/>
                <w:szCs w:val="20"/>
              </w:rPr>
              <w:t>Media Profile</w:t>
            </w:r>
          </w:p>
        </w:tc>
        <w:tc>
          <w:tcPr>
            <w:tcW w:w="2520" w:type="dxa"/>
            <w:tcBorders>
              <w:top w:val="single" w:sz="6" w:space="0" w:color="auto"/>
              <w:left w:val="single" w:sz="6" w:space="0" w:color="auto"/>
              <w:bottom w:val="single" w:sz="6" w:space="0" w:color="auto"/>
              <w:right w:val="single" w:sz="6" w:space="0" w:color="auto"/>
            </w:tcBorders>
            <w:hideMark/>
          </w:tcPr>
          <w:p w14:paraId="108FF889" w14:textId="77777777" w:rsidR="00FD07FB" w:rsidRDefault="00FD07FB">
            <w:pPr>
              <w:keepNext/>
              <w:jc w:val="center"/>
              <w:rPr>
                <w:b/>
                <w:sz w:val="20"/>
                <w:szCs w:val="20"/>
              </w:rPr>
            </w:pPr>
            <w:r>
              <w:rPr>
                <w:b/>
                <w:sz w:val="20"/>
                <w:szCs w:val="20"/>
              </w:rPr>
              <w:t>Corresponding Table B.1 Media Profile</w:t>
            </w:r>
          </w:p>
        </w:tc>
        <w:tc>
          <w:tcPr>
            <w:tcW w:w="2340" w:type="dxa"/>
            <w:tcBorders>
              <w:top w:val="single" w:sz="6" w:space="0" w:color="auto"/>
              <w:left w:val="single" w:sz="6" w:space="0" w:color="auto"/>
              <w:bottom w:val="single" w:sz="6" w:space="0" w:color="auto"/>
              <w:right w:val="single" w:sz="6" w:space="0" w:color="auto"/>
            </w:tcBorders>
            <w:hideMark/>
          </w:tcPr>
          <w:p w14:paraId="7E3E69F2" w14:textId="77777777" w:rsidR="00FD07FB" w:rsidRDefault="00FD07FB">
            <w:pPr>
              <w:keepNext/>
              <w:jc w:val="center"/>
              <w:rPr>
                <w:b/>
                <w:sz w:val="20"/>
                <w:szCs w:val="20"/>
              </w:rPr>
            </w:pPr>
            <w:r>
              <w:rPr>
                <w:b/>
                <w:sz w:val="20"/>
                <w:szCs w:val="20"/>
              </w:rPr>
              <w:t>Max Frame Rate</w:t>
            </w:r>
          </w:p>
        </w:tc>
        <w:tc>
          <w:tcPr>
            <w:tcW w:w="2340" w:type="dxa"/>
            <w:tcBorders>
              <w:top w:val="single" w:sz="6" w:space="0" w:color="auto"/>
              <w:left w:val="single" w:sz="6" w:space="0" w:color="auto"/>
              <w:bottom w:val="single" w:sz="6" w:space="0" w:color="auto"/>
              <w:right w:val="single" w:sz="6" w:space="0" w:color="auto"/>
            </w:tcBorders>
            <w:hideMark/>
          </w:tcPr>
          <w:p w14:paraId="3B736260" w14:textId="77777777" w:rsidR="00FD07FB" w:rsidRDefault="00FD07FB">
            <w:pPr>
              <w:keepNext/>
              <w:jc w:val="center"/>
              <w:rPr>
                <w:b/>
                <w:sz w:val="20"/>
                <w:szCs w:val="20"/>
              </w:rPr>
            </w:pPr>
            <w:r>
              <w:rPr>
                <w:b/>
                <w:sz w:val="20"/>
                <w:szCs w:val="20"/>
              </w:rPr>
              <w:t>CMAF File Brand</w:t>
            </w:r>
          </w:p>
        </w:tc>
      </w:tr>
      <w:tr w:rsidR="00FD07FB" w14:paraId="357AAAF1"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76B0E123" w14:textId="77777777" w:rsidR="00FD07FB" w:rsidRDefault="00FD07FB">
            <w:pPr>
              <w:jc w:val="center"/>
            </w:pPr>
            <w:r>
              <w:t>UHD8H</w:t>
            </w:r>
          </w:p>
        </w:tc>
        <w:tc>
          <w:tcPr>
            <w:tcW w:w="2520" w:type="dxa"/>
            <w:tcBorders>
              <w:top w:val="single" w:sz="6" w:space="0" w:color="auto"/>
              <w:left w:val="single" w:sz="6" w:space="0" w:color="auto"/>
              <w:bottom w:val="single" w:sz="6" w:space="0" w:color="auto"/>
              <w:right w:val="single" w:sz="6" w:space="0" w:color="auto"/>
            </w:tcBorders>
            <w:hideMark/>
          </w:tcPr>
          <w:p w14:paraId="7AB9F0D3" w14:textId="77777777" w:rsidR="00FD07FB" w:rsidRDefault="00FD07FB">
            <w:pPr>
              <w:jc w:val="center"/>
            </w:pPr>
            <w:r>
              <w:t xml:space="preserve">UHD8 </w:t>
            </w:r>
          </w:p>
        </w:tc>
        <w:tc>
          <w:tcPr>
            <w:tcW w:w="2340" w:type="dxa"/>
            <w:tcBorders>
              <w:top w:val="single" w:sz="6" w:space="0" w:color="auto"/>
              <w:left w:val="single" w:sz="6" w:space="0" w:color="auto"/>
              <w:bottom w:val="single" w:sz="6" w:space="0" w:color="auto"/>
              <w:right w:val="single" w:sz="6" w:space="0" w:color="auto"/>
            </w:tcBorders>
            <w:hideMark/>
          </w:tcPr>
          <w:p w14:paraId="4A58CB42"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4B7A7F83" w14:textId="77777777" w:rsidR="00FD07FB" w:rsidRDefault="00FD07FB">
            <w:pPr>
              <w:pStyle w:val="code"/>
              <w:jc w:val="center"/>
            </w:pPr>
            <w:r>
              <w:t>'cud9'</w:t>
            </w:r>
          </w:p>
        </w:tc>
      </w:tr>
      <w:tr w:rsidR="00FD07FB" w14:paraId="43B30E37"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3DFCBE09" w14:textId="77777777" w:rsidR="00FD07FB" w:rsidRDefault="00FD07FB">
            <w:pPr>
              <w:jc w:val="center"/>
            </w:pPr>
            <w:r>
              <w:t>UHD10H</w:t>
            </w:r>
          </w:p>
        </w:tc>
        <w:tc>
          <w:tcPr>
            <w:tcW w:w="2520" w:type="dxa"/>
            <w:tcBorders>
              <w:top w:val="single" w:sz="6" w:space="0" w:color="auto"/>
              <w:left w:val="single" w:sz="6" w:space="0" w:color="auto"/>
              <w:bottom w:val="single" w:sz="6" w:space="0" w:color="auto"/>
              <w:right w:val="single" w:sz="6" w:space="0" w:color="auto"/>
            </w:tcBorders>
            <w:hideMark/>
          </w:tcPr>
          <w:p w14:paraId="24133AFC" w14:textId="77777777" w:rsidR="00FD07FB" w:rsidRDefault="00FD07FB">
            <w:pPr>
              <w:jc w:val="center"/>
            </w:pPr>
            <w:r>
              <w:t>UHD10</w:t>
            </w:r>
          </w:p>
        </w:tc>
        <w:tc>
          <w:tcPr>
            <w:tcW w:w="2340" w:type="dxa"/>
            <w:tcBorders>
              <w:top w:val="single" w:sz="6" w:space="0" w:color="auto"/>
              <w:left w:val="single" w:sz="6" w:space="0" w:color="auto"/>
              <w:bottom w:val="single" w:sz="6" w:space="0" w:color="auto"/>
              <w:right w:val="single" w:sz="6" w:space="0" w:color="auto"/>
            </w:tcBorders>
            <w:hideMark/>
          </w:tcPr>
          <w:p w14:paraId="10CA959D"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46DA6720" w14:textId="77777777" w:rsidR="00FD07FB" w:rsidRDefault="00FD07FB">
            <w:pPr>
              <w:pStyle w:val="code"/>
              <w:jc w:val="center"/>
            </w:pPr>
            <w:r>
              <w:t>'cud2'</w:t>
            </w:r>
          </w:p>
        </w:tc>
      </w:tr>
      <w:tr w:rsidR="00FD07FB" w14:paraId="761FBFFA"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47353AC8" w14:textId="77777777" w:rsidR="00FD07FB" w:rsidRDefault="00FD07FB">
            <w:pPr>
              <w:jc w:val="center"/>
            </w:pPr>
            <w:r>
              <w:t>HDR10H</w:t>
            </w:r>
          </w:p>
        </w:tc>
        <w:tc>
          <w:tcPr>
            <w:tcW w:w="2520" w:type="dxa"/>
            <w:tcBorders>
              <w:top w:val="single" w:sz="6" w:space="0" w:color="auto"/>
              <w:left w:val="single" w:sz="6" w:space="0" w:color="auto"/>
              <w:bottom w:val="single" w:sz="6" w:space="0" w:color="auto"/>
              <w:right w:val="single" w:sz="6" w:space="0" w:color="auto"/>
            </w:tcBorders>
            <w:hideMark/>
          </w:tcPr>
          <w:p w14:paraId="601CEC96" w14:textId="77777777" w:rsidR="00FD07FB" w:rsidRDefault="00FD07FB">
            <w:pPr>
              <w:jc w:val="center"/>
            </w:pPr>
            <w:r>
              <w:t>HDR10</w:t>
            </w:r>
          </w:p>
        </w:tc>
        <w:tc>
          <w:tcPr>
            <w:tcW w:w="2340" w:type="dxa"/>
            <w:tcBorders>
              <w:top w:val="single" w:sz="6" w:space="0" w:color="auto"/>
              <w:left w:val="single" w:sz="6" w:space="0" w:color="auto"/>
              <w:bottom w:val="single" w:sz="6" w:space="0" w:color="auto"/>
              <w:right w:val="single" w:sz="6" w:space="0" w:color="auto"/>
            </w:tcBorders>
            <w:hideMark/>
          </w:tcPr>
          <w:p w14:paraId="50AD1FD7"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1CAB63C8" w14:textId="77777777" w:rsidR="00FD07FB" w:rsidRDefault="00FD07FB">
            <w:pPr>
              <w:pStyle w:val="code"/>
              <w:jc w:val="center"/>
            </w:pPr>
            <w:r>
              <w:t>'chd2'</w:t>
            </w:r>
          </w:p>
        </w:tc>
      </w:tr>
      <w:tr w:rsidR="00FD07FB" w14:paraId="5CA5E2AA"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3B14CF3C" w14:textId="77777777" w:rsidR="00FD07FB" w:rsidRDefault="00FD07FB">
            <w:pPr>
              <w:jc w:val="center"/>
            </w:pPr>
            <w:r>
              <w:t>HLG10H</w:t>
            </w:r>
          </w:p>
        </w:tc>
        <w:tc>
          <w:tcPr>
            <w:tcW w:w="2520" w:type="dxa"/>
            <w:tcBorders>
              <w:top w:val="single" w:sz="6" w:space="0" w:color="auto"/>
              <w:left w:val="single" w:sz="6" w:space="0" w:color="auto"/>
              <w:bottom w:val="single" w:sz="6" w:space="0" w:color="auto"/>
              <w:right w:val="single" w:sz="6" w:space="0" w:color="auto"/>
            </w:tcBorders>
            <w:hideMark/>
          </w:tcPr>
          <w:p w14:paraId="285EFC8D" w14:textId="77777777" w:rsidR="00FD07FB" w:rsidRDefault="00FD07FB">
            <w:pPr>
              <w:jc w:val="center"/>
            </w:pPr>
            <w:r>
              <w:t>HLG10</w:t>
            </w:r>
          </w:p>
        </w:tc>
        <w:tc>
          <w:tcPr>
            <w:tcW w:w="2340" w:type="dxa"/>
            <w:tcBorders>
              <w:top w:val="single" w:sz="6" w:space="0" w:color="auto"/>
              <w:left w:val="single" w:sz="6" w:space="0" w:color="auto"/>
              <w:bottom w:val="single" w:sz="6" w:space="0" w:color="auto"/>
              <w:right w:val="single" w:sz="6" w:space="0" w:color="auto"/>
            </w:tcBorders>
            <w:hideMark/>
          </w:tcPr>
          <w:p w14:paraId="5F0B7933"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56357A69" w14:textId="77777777" w:rsidR="00FD07FB" w:rsidRDefault="00FD07FB">
            <w:pPr>
              <w:pStyle w:val="code"/>
              <w:jc w:val="center"/>
            </w:pPr>
            <w:r>
              <w:t>'clg2'</w:t>
            </w:r>
          </w:p>
        </w:tc>
      </w:tr>
      <w:tr w:rsidR="00FD07FB" w14:paraId="0E3F1AD1"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62F56966" w14:textId="3BC7221E" w:rsidR="00FD07FB" w:rsidRDefault="00FD07FB">
            <w:pPr>
              <w:jc w:val="center"/>
            </w:pPr>
            <w:r>
              <w:t>HLG10H</w:t>
            </w:r>
          </w:p>
        </w:tc>
        <w:tc>
          <w:tcPr>
            <w:tcW w:w="2520" w:type="dxa"/>
            <w:tcBorders>
              <w:top w:val="single" w:sz="6" w:space="0" w:color="auto"/>
              <w:left w:val="single" w:sz="6" w:space="0" w:color="auto"/>
              <w:bottom w:val="single" w:sz="6" w:space="0" w:color="auto"/>
              <w:right w:val="single" w:sz="6" w:space="0" w:color="auto"/>
            </w:tcBorders>
            <w:hideMark/>
          </w:tcPr>
          <w:p w14:paraId="7BD95F7E" w14:textId="6174B762" w:rsidR="00FD07FB" w:rsidRDefault="00FD07FB">
            <w:pPr>
              <w:jc w:val="center"/>
            </w:pPr>
            <w:r>
              <w:t>HLG10</w:t>
            </w:r>
          </w:p>
        </w:tc>
        <w:tc>
          <w:tcPr>
            <w:tcW w:w="2340" w:type="dxa"/>
            <w:tcBorders>
              <w:top w:val="single" w:sz="6" w:space="0" w:color="auto"/>
              <w:left w:val="single" w:sz="6" w:space="0" w:color="auto"/>
              <w:bottom w:val="single" w:sz="6" w:space="0" w:color="auto"/>
              <w:right w:val="single" w:sz="6" w:space="0" w:color="auto"/>
            </w:tcBorders>
            <w:hideMark/>
          </w:tcPr>
          <w:p w14:paraId="5D316520" w14:textId="55AC0650"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4B015C4F" w14:textId="437B117D" w:rsidR="00FD07FB" w:rsidRDefault="00FD07FB">
            <w:pPr>
              <w:pStyle w:val="code"/>
              <w:jc w:val="center"/>
            </w:pPr>
            <w:r>
              <w:t>'clg2'</w:t>
            </w:r>
          </w:p>
        </w:tc>
      </w:tr>
    </w:tbl>
    <w:p w14:paraId="74092DCE" w14:textId="1D9765A2" w:rsidR="00361A89" w:rsidRDefault="00361A89" w:rsidP="00361A89">
      <w:pPr>
        <w:rPr>
          <w:b/>
          <w:bCs/>
          <w:lang w:val="en-GB" w:eastAsia="ja-JP"/>
        </w:rPr>
      </w:pPr>
    </w:p>
    <w:p w14:paraId="5422C7E0" w14:textId="16DD653A" w:rsidR="00FD07FB" w:rsidRPr="00FD07FB" w:rsidRDefault="00FD07FB" w:rsidP="00FD07FB">
      <w:pPr>
        <w:pStyle w:val="Heading2"/>
        <w:numPr>
          <w:ilvl w:val="0"/>
          <w:numId w:val="0"/>
        </w:numPr>
        <w:ind w:left="576" w:hanging="576"/>
        <w:rPr>
          <w:shd w:val="clear" w:color="auto" w:fill="FFFFFF"/>
          <w:lang w:val="en-GB"/>
        </w:rPr>
      </w:pPr>
      <w:r w:rsidRPr="00FD07FB">
        <w:rPr>
          <w:shd w:val="clear" w:color="auto" w:fill="FFFFFF"/>
          <w:lang w:val="en-GB"/>
        </w:rPr>
        <w:t xml:space="preserve">With </w:t>
      </w:r>
    </w:p>
    <w:p w14:paraId="5DD90185" w14:textId="77777777" w:rsidR="00FD07FB" w:rsidRDefault="00FD07FB" w:rsidP="00FD07FB">
      <w:pPr>
        <w:pStyle w:val="a2"/>
        <w:numPr>
          <w:ilvl w:val="0"/>
          <w:numId w:val="0"/>
        </w:numPr>
        <w:rPr>
          <w:rFonts w:ascii="Cambria" w:eastAsia="Yu Mincho" w:hAnsi="Cambria" w:cs="Times New Roman"/>
        </w:rPr>
      </w:pPr>
      <w:r>
        <w:t xml:space="preserve">B.6 High frame rate </w:t>
      </w:r>
      <w:del w:id="14" w:author="H100619" w:date="2021-04-27T12:31:00Z">
        <w:r>
          <w:delText xml:space="preserve">HD </w:delText>
        </w:r>
      </w:del>
    </w:p>
    <w:p w14:paraId="691C363D" w14:textId="77777777" w:rsidR="00FD07FB" w:rsidRDefault="00FD07FB" w:rsidP="00FD07FB">
      <w:pPr>
        <w:pStyle w:val="BodyText"/>
        <w:adjustRightInd w:val="0"/>
        <w:rPr>
          <w:ins w:id="15" w:author="H100619" w:date="2021-04-27T12:39:00Z"/>
        </w:rPr>
      </w:pPr>
      <w:r>
        <w:rPr>
          <w:rFonts w:eastAsia="MS Mincho"/>
        </w:rPr>
        <w:t>HEVC Levels 5.0</w:t>
      </w:r>
      <w:ins w:id="16" w:author="H100619" w:date="2021-04-27T12:31:00Z">
        <w:r>
          <w:rPr>
            <w:rFonts w:eastAsia="MS Mincho"/>
          </w:rPr>
          <w:t xml:space="preserve">, </w:t>
        </w:r>
      </w:ins>
      <w:r>
        <w:rPr>
          <w:rFonts w:eastAsia="MS Mincho"/>
        </w:rPr>
        <w:t xml:space="preserve"> </w:t>
      </w:r>
      <w:del w:id="17" w:author="H100619" w:date="2021-04-27T12:31:00Z">
        <w:r>
          <w:rPr>
            <w:rFonts w:eastAsia="MS Mincho"/>
          </w:rPr>
          <w:delText xml:space="preserve">and </w:delText>
        </w:r>
      </w:del>
      <w:r>
        <w:rPr>
          <w:rFonts w:eastAsia="MS Mincho"/>
        </w:rPr>
        <w:t>5.1</w:t>
      </w:r>
      <w:ins w:id="18" w:author="H100619" w:date="2021-04-27T12:31:00Z">
        <w:r>
          <w:rPr>
            <w:rFonts w:eastAsia="MS Mincho"/>
          </w:rPr>
          <w:t xml:space="preserve"> </w:t>
        </w:r>
      </w:ins>
      <w:ins w:id="19" w:author="H100619" w:date="2021-04-27T12:32:00Z">
        <w:r>
          <w:rPr>
            <w:rFonts w:eastAsia="MS Mincho"/>
          </w:rPr>
          <w:t>and 6.1</w:t>
        </w:r>
      </w:ins>
      <w:r>
        <w:rPr>
          <w:rFonts w:eastAsia="MS Mincho"/>
        </w:rPr>
        <w:t xml:space="preserve"> support greater than 60 Hz, e.g. when the resolution is not at the maximum. These profiles relax the frame rate constraints of Table B.1 profiles “UHD8”, UHD10”, “HDR10”, </w:t>
      </w:r>
      <w:del w:id="20" w:author="H100619" w:date="2021-04-27T12:32:00Z">
        <w:r>
          <w:rPr>
            <w:rFonts w:eastAsia="MS Mincho"/>
          </w:rPr>
          <w:delText xml:space="preserve">and </w:delText>
        </w:r>
      </w:del>
      <w:r>
        <w:rPr>
          <w:rFonts w:eastAsia="MS Mincho"/>
        </w:rPr>
        <w:t>“HLG10”</w:t>
      </w:r>
      <w:ins w:id="21" w:author="H100619" w:date="2021-04-27T12:32:00Z">
        <w:r>
          <w:rPr>
            <w:rFonts w:eastAsia="MS Mincho"/>
          </w:rPr>
          <w:t xml:space="preserve"> and “8K10”</w:t>
        </w:r>
      </w:ins>
      <w:r>
        <w:rPr>
          <w:rFonts w:eastAsia="MS Mincho"/>
        </w:rPr>
        <w:t xml:space="preserve"> to allow what Levels 5.0</w:t>
      </w:r>
      <w:ins w:id="22" w:author="H100619" w:date="2021-04-27T12:33:00Z">
        <w:r>
          <w:rPr>
            <w:rFonts w:eastAsia="MS Mincho"/>
          </w:rPr>
          <w:t>,</w:t>
        </w:r>
      </w:ins>
      <w:r>
        <w:rPr>
          <w:rFonts w:eastAsia="MS Mincho"/>
        </w:rPr>
        <w:t xml:space="preserve"> </w:t>
      </w:r>
      <w:del w:id="23" w:author="H100619" w:date="2021-04-27T12:32:00Z">
        <w:r>
          <w:rPr>
            <w:rFonts w:eastAsia="MS Mincho"/>
          </w:rPr>
          <w:delText xml:space="preserve">and </w:delText>
        </w:r>
      </w:del>
      <w:r>
        <w:rPr>
          <w:rFonts w:eastAsia="MS Mincho"/>
        </w:rPr>
        <w:t>5.1</w:t>
      </w:r>
      <w:ins w:id="24" w:author="H100619" w:date="2021-04-27T12:33:00Z">
        <w:r>
          <w:rPr>
            <w:rFonts w:eastAsia="MS Mincho"/>
          </w:rPr>
          <w:t xml:space="preserve"> and 6.1</w:t>
        </w:r>
      </w:ins>
      <w:r>
        <w:rPr>
          <w:rFonts w:eastAsia="MS Mincho"/>
        </w:rPr>
        <w:t xml:space="preserve"> permit. The profiles defined in Table B.2 are identical to the corresponding Table B.1 CMAF media profiles, except for the “Max Frame Rate” column in Table B.1. T</w:t>
      </w:r>
      <w:r>
        <w:t>hese new profiles can support the maximum resolution or maximum frame rate but not both concurrently due to HEVC level constraints.</w:t>
      </w:r>
    </w:p>
    <w:p w14:paraId="7A59A3B7" w14:textId="77777777" w:rsidR="00FD07FB" w:rsidRDefault="00FD07FB" w:rsidP="00FD07FB">
      <w:pPr>
        <w:pStyle w:val="BodyText"/>
        <w:rPr>
          <w:ins w:id="25" w:author="H100619" w:date="2021-04-27T12:39:00Z"/>
        </w:rPr>
      </w:pPr>
      <w:ins w:id="26" w:author="H100619" w:date="2021-04-27T12:39:00Z">
        <w:r>
          <w:t>For a CMAF track to comply with one of the CMAF media profiles in</w:t>
        </w:r>
      </w:ins>
      <w:ins w:id="27" w:author="H100619" w:date="2021-04-27T12:40:00Z">
        <w:r>
          <w:t xml:space="preserve"> </w:t>
        </w:r>
      </w:ins>
      <w:ins w:id="28" w:author="H100619" w:date="2021-04-27T12:39:00Z">
        <w:r>
          <w:t>Table</w:t>
        </w:r>
      </w:ins>
      <w:ins w:id="29" w:author="H100619" w:date="2021-04-27T12:40:00Z">
        <w:r>
          <w:t xml:space="preserve"> B.2</w:t>
        </w:r>
      </w:ins>
      <w:ins w:id="30" w:author="H100619" w:date="2021-04-27T12:39:00Z">
        <w:r>
          <w:t>, it:</w:t>
        </w:r>
      </w:ins>
    </w:p>
    <w:p w14:paraId="5BEA905A" w14:textId="77777777" w:rsidR="00FD07FB" w:rsidRDefault="00FD07FB" w:rsidP="00FD07FB">
      <w:pPr>
        <w:pStyle w:val="ListContinue1"/>
        <w:adjustRightInd w:val="0"/>
        <w:spacing w:line="254" w:lineRule="auto"/>
        <w:ind w:left="360" w:hanging="76"/>
        <w:rPr>
          <w:ins w:id="31" w:author="H100619" w:date="2021-04-27T12:40:00Z"/>
          <w:rFonts w:eastAsia="MS Mincho"/>
          <w:szCs w:val="24"/>
        </w:rPr>
      </w:pPr>
      <w:ins w:id="32" w:author="H100619" w:date="2021-04-27T12:39:00Z">
        <w:r>
          <w:rPr>
            <w:rFonts w:eastAsia="MS Mincho"/>
            <w:szCs w:val="24"/>
          </w:rPr>
          <w:t>—</w:t>
        </w:r>
        <w:r>
          <w:rPr>
            <w:rFonts w:eastAsia="MS Mincho"/>
            <w:szCs w:val="24"/>
          </w:rPr>
          <w:tab/>
          <w:t>shall conform to</w:t>
        </w:r>
      </w:ins>
      <w:ins w:id="33" w:author="H100619" w:date="2021-04-27T12:40:00Z">
        <w:r>
          <w:rPr>
            <w:rFonts w:eastAsia="MS Mincho"/>
            <w:szCs w:val="24"/>
          </w:rPr>
          <w:t xml:space="preserve"> the profile </w:t>
        </w:r>
      </w:ins>
      <w:ins w:id="34" w:author="H100619" w:date="2021-04-27T12:41:00Z">
        <w:r>
          <w:rPr>
            <w:rFonts w:eastAsia="MS Mincho"/>
            <w:szCs w:val="24"/>
          </w:rPr>
          <w:t>in column “Corresponding Table B.1 Media Profile” except for the Max Frame Rate indicated in Table B</w:t>
        </w:r>
      </w:ins>
      <w:ins w:id="35" w:author="H100619" w:date="2021-04-27T12:42:00Z">
        <w:r>
          <w:rPr>
            <w:rFonts w:eastAsia="MS Mincho"/>
            <w:szCs w:val="24"/>
          </w:rPr>
          <w:t>.1.</w:t>
        </w:r>
      </w:ins>
    </w:p>
    <w:p w14:paraId="50B0A3B0" w14:textId="77777777" w:rsidR="00FD07FB" w:rsidRPr="00FD07FB" w:rsidRDefault="00FD07FB" w:rsidP="00FD07FB">
      <w:pPr>
        <w:pStyle w:val="BodyText"/>
        <w:spacing w:before="120" w:line="252" w:lineRule="auto"/>
        <w:ind w:left="709" w:hanging="425"/>
        <w:rPr>
          <w:ins w:id="36" w:author="H100619" w:date="2021-04-27T12:39:00Z"/>
          <w:rFonts w:eastAsia="Yu Mincho"/>
        </w:rPr>
      </w:pPr>
      <w:ins w:id="37" w:author="H100619" w:date="2021-04-27T12:39:00Z">
        <w:r>
          <w:rPr>
            <w:rFonts w:eastAsia="MS Mincho"/>
          </w:rPr>
          <w:t>—</w:t>
        </w:r>
        <w:r>
          <w:rPr>
            <w:rFonts w:eastAsia="MS Mincho"/>
          </w:rPr>
          <w:tab/>
          <w:t>shall not exceed the frame rate listed in</w:t>
        </w:r>
      </w:ins>
      <w:ins w:id="38" w:author="H100619" w:date="2021-04-27T12:42:00Z">
        <w:r>
          <w:t xml:space="preserve"> Table B.2 </w:t>
        </w:r>
      </w:ins>
      <w:ins w:id="39" w:author="H100619" w:date="2021-04-27T12:43:00Z">
        <w:r>
          <w:t>“Max Frame Rate” column</w:t>
        </w:r>
      </w:ins>
      <w:ins w:id="40" w:author="H100619" w:date="2021-04-27T12:39:00Z">
        <w:r>
          <w:rPr>
            <w:rFonts w:eastAsia="MS Mincho"/>
          </w:rPr>
          <w:t>, even if the HEVC level would permit higher values.</w:t>
        </w:r>
      </w:ins>
    </w:p>
    <w:p w14:paraId="23846C5C" w14:textId="77777777" w:rsidR="00FD07FB" w:rsidRDefault="00FD07FB" w:rsidP="00FD07FB">
      <w:pPr>
        <w:pStyle w:val="BodyText"/>
        <w:spacing w:before="120" w:line="252" w:lineRule="auto"/>
        <w:ind w:left="709" w:hanging="425"/>
        <w:rPr>
          <w:ins w:id="41" w:author="H100619" w:date="2021-04-27T12:39:00Z"/>
          <w:rFonts w:eastAsia="MS Mincho"/>
          <w:szCs w:val="24"/>
        </w:rPr>
      </w:pPr>
      <w:ins w:id="42" w:author="H100619" w:date="2021-04-27T12:39:00Z">
        <w:r>
          <w:rPr>
            <w:rFonts w:eastAsia="MS Mincho"/>
          </w:rPr>
          <w:t>—</w:t>
        </w:r>
        <w:r>
          <w:rPr>
            <w:rFonts w:eastAsia="MS Mincho"/>
          </w:rPr>
          <w:tab/>
          <w:t>should include the CMAF File Brand listed in its CMAF header</w:t>
        </w:r>
      </w:ins>
    </w:p>
    <w:p w14:paraId="2A3DBB99" w14:textId="77777777" w:rsidR="00FD07FB" w:rsidRDefault="00FD07FB" w:rsidP="00FD07FB">
      <w:pPr>
        <w:pStyle w:val="Note"/>
        <w:ind w:left="284"/>
        <w:rPr>
          <w:ins w:id="43" w:author="H100619" w:date="2021-04-27T12:44:00Z"/>
          <w:lang w:val="en-US"/>
        </w:rPr>
      </w:pPr>
      <w:ins w:id="44" w:author="H100619" w:date="2021-04-27T12:39:00Z">
        <w:r>
          <w:rPr>
            <w:lang w:val="en-US"/>
          </w:rPr>
          <w:t>NOTE</w:t>
        </w:r>
        <w:r>
          <w:rPr>
            <w:lang w:val="en-US"/>
          </w:rPr>
          <w:tab/>
        </w:r>
      </w:ins>
      <w:ins w:id="45" w:author="H100619" w:date="2021-04-27T12:44:00Z">
        <w:r>
          <w:rPr>
            <w:lang w:val="en-US"/>
          </w:rPr>
          <w:t>CMAF tracks conforming to the Media Profile</w:t>
        </w:r>
      </w:ins>
      <w:ins w:id="46" w:author="H100619" w:date="2021-04-27T12:45:00Z">
        <w:r>
          <w:rPr>
            <w:lang w:val="en-US"/>
          </w:rPr>
          <w:t xml:space="preserve"> listed in the Second column</w:t>
        </w:r>
      </w:ins>
      <w:ins w:id="47" w:author="H100619" w:date="2021-04-27T12:46:00Z">
        <w:r>
          <w:rPr>
            <w:lang w:val="en-US"/>
          </w:rPr>
          <w:t xml:space="preserve"> of Table B.2</w:t>
        </w:r>
      </w:ins>
      <w:ins w:id="48" w:author="H100619" w:date="2021-04-27T12:45:00Z">
        <w:r>
          <w:rPr>
            <w:lang w:val="en-US"/>
          </w:rPr>
          <w:t xml:space="preserve"> automatically conform to the </w:t>
        </w:r>
      </w:ins>
      <w:ins w:id="49" w:author="H100619" w:date="2021-04-27T12:46:00Z">
        <w:r>
          <w:rPr>
            <w:lang w:val="en-US"/>
          </w:rPr>
          <w:t xml:space="preserve">associated </w:t>
        </w:r>
      </w:ins>
      <w:ins w:id="50" w:author="H100619" w:date="2021-04-27T12:45:00Z">
        <w:r>
          <w:rPr>
            <w:lang w:val="en-US"/>
          </w:rPr>
          <w:t xml:space="preserve">media profile listed </w:t>
        </w:r>
      </w:ins>
      <w:ins w:id="51" w:author="H100619" w:date="2021-04-27T12:46:00Z">
        <w:r>
          <w:rPr>
            <w:lang w:val="en-US"/>
          </w:rPr>
          <w:t xml:space="preserve">in the same row </w:t>
        </w:r>
      </w:ins>
      <w:ins w:id="52" w:author="H100619" w:date="2021-04-27T12:45:00Z">
        <w:r>
          <w:rPr>
            <w:lang w:val="en-US"/>
          </w:rPr>
          <w:t>in the first column</w:t>
        </w:r>
      </w:ins>
      <w:ins w:id="53" w:author="H100619" w:date="2021-04-27T12:46:00Z">
        <w:r>
          <w:rPr>
            <w:lang w:val="en-US"/>
          </w:rPr>
          <w:t>.</w:t>
        </w:r>
      </w:ins>
    </w:p>
    <w:p w14:paraId="1D529C93" w14:textId="77777777" w:rsidR="00FD07FB" w:rsidRPr="00FD07FB" w:rsidRDefault="00FD07FB" w:rsidP="00FD07FB">
      <w:pPr>
        <w:pStyle w:val="BodyText"/>
        <w:adjustRightInd w:val="0"/>
        <w:rPr>
          <w:rFonts w:eastAsia="Yu Mincho"/>
        </w:rPr>
      </w:pPr>
    </w:p>
    <w:p w14:paraId="054D6B87" w14:textId="77777777" w:rsidR="00FD07FB" w:rsidRDefault="00FD07FB" w:rsidP="00FD07FB">
      <w:pPr>
        <w:pStyle w:val="Caption"/>
        <w:keepNext/>
        <w:rPr>
          <w:lang w:val="en-US"/>
        </w:rPr>
      </w:pPr>
      <w:r>
        <w:t>Table B.</w:t>
      </w:r>
      <w:r>
        <w:rPr>
          <w:lang w:val="en-US"/>
        </w:rPr>
        <w:t>2 — HEVC video CMAF media profiles – High frame rate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93"/>
        <w:gridCol w:w="2520"/>
        <w:gridCol w:w="2340"/>
        <w:gridCol w:w="2340"/>
      </w:tblGrid>
      <w:tr w:rsidR="00FD07FB" w14:paraId="3443AF02" w14:textId="77777777" w:rsidTr="00FD07FB">
        <w:trPr>
          <w:cantSplit/>
          <w:trHeight w:val="471"/>
          <w:tblHeader/>
          <w:jc w:val="center"/>
        </w:trPr>
        <w:tc>
          <w:tcPr>
            <w:tcW w:w="1893" w:type="dxa"/>
            <w:tcBorders>
              <w:top w:val="single" w:sz="6" w:space="0" w:color="auto"/>
              <w:left w:val="single" w:sz="6" w:space="0" w:color="auto"/>
              <w:bottom w:val="single" w:sz="6" w:space="0" w:color="auto"/>
              <w:right w:val="single" w:sz="6" w:space="0" w:color="auto"/>
            </w:tcBorders>
            <w:hideMark/>
          </w:tcPr>
          <w:p w14:paraId="0622CF65" w14:textId="77777777" w:rsidR="00FD07FB" w:rsidRDefault="00FD07FB">
            <w:pPr>
              <w:keepNext/>
              <w:jc w:val="center"/>
              <w:rPr>
                <w:b/>
                <w:sz w:val="20"/>
                <w:szCs w:val="20"/>
              </w:rPr>
            </w:pPr>
            <w:r>
              <w:rPr>
                <w:b/>
                <w:sz w:val="20"/>
                <w:szCs w:val="20"/>
              </w:rPr>
              <w:t>Media Profile</w:t>
            </w:r>
          </w:p>
        </w:tc>
        <w:tc>
          <w:tcPr>
            <w:tcW w:w="2520" w:type="dxa"/>
            <w:tcBorders>
              <w:top w:val="single" w:sz="6" w:space="0" w:color="auto"/>
              <w:left w:val="single" w:sz="6" w:space="0" w:color="auto"/>
              <w:bottom w:val="single" w:sz="6" w:space="0" w:color="auto"/>
              <w:right w:val="single" w:sz="6" w:space="0" w:color="auto"/>
            </w:tcBorders>
            <w:hideMark/>
          </w:tcPr>
          <w:p w14:paraId="007B15C2" w14:textId="77777777" w:rsidR="00FD07FB" w:rsidRDefault="00FD07FB">
            <w:pPr>
              <w:keepNext/>
              <w:jc w:val="center"/>
              <w:rPr>
                <w:b/>
                <w:sz w:val="20"/>
                <w:szCs w:val="20"/>
              </w:rPr>
            </w:pPr>
            <w:r>
              <w:rPr>
                <w:b/>
                <w:sz w:val="20"/>
                <w:szCs w:val="20"/>
              </w:rPr>
              <w:t>Corresponding Table B.1 Media Profile</w:t>
            </w:r>
          </w:p>
        </w:tc>
        <w:tc>
          <w:tcPr>
            <w:tcW w:w="2340" w:type="dxa"/>
            <w:tcBorders>
              <w:top w:val="single" w:sz="6" w:space="0" w:color="auto"/>
              <w:left w:val="single" w:sz="6" w:space="0" w:color="auto"/>
              <w:bottom w:val="single" w:sz="6" w:space="0" w:color="auto"/>
              <w:right w:val="single" w:sz="6" w:space="0" w:color="auto"/>
            </w:tcBorders>
            <w:hideMark/>
          </w:tcPr>
          <w:p w14:paraId="0CFE7292" w14:textId="77777777" w:rsidR="00FD07FB" w:rsidRDefault="00FD07FB">
            <w:pPr>
              <w:keepNext/>
              <w:jc w:val="center"/>
              <w:rPr>
                <w:b/>
                <w:sz w:val="20"/>
                <w:szCs w:val="20"/>
              </w:rPr>
            </w:pPr>
            <w:r>
              <w:rPr>
                <w:b/>
                <w:sz w:val="20"/>
                <w:szCs w:val="20"/>
              </w:rPr>
              <w:t>Max Frame Rate</w:t>
            </w:r>
          </w:p>
        </w:tc>
        <w:tc>
          <w:tcPr>
            <w:tcW w:w="2340" w:type="dxa"/>
            <w:tcBorders>
              <w:top w:val="single" w:sz="6" w:space="0" w:color="auto"/>
              <w:left w:val="single" w:sz="6" w:space="0" w:color="auto"/>
              <w:bottom w:val="single" w:sz="6" w:space="0" w:color="auto"/>
              <w:right w:val="single" w:sz="6" w:space="0" w:color="auto"/>
            </w:tcBorders>
            <w:hideMark/>
          </w:tcPr>
          <w:p w14:paraId="187DFC45" w14:textId="77777777" w:rsidR="00FD07FB" w:rsidRDefault="00FD07FB">
            <w:pPr>
              <w:keepNext/>
              <w:jc w:val="center"/>
              <w:rPr>
                <w:b/>
                <w:sz w:val="20"/>
                <w:szCs w:val="20"/>
              </w:rPr>
            </w:pPr>
            <w:r>
              <w:rPr>
                <w:b/>
                <w:sz w:val="20"/>
                <w:szCs w:val="20"/>
              </w:rPr>
              <w:t>CMAF File Brand</w:t>
            </w:r>
          </w:p>
        </w:tc>
      </w:tr>
      <w:tr w:rsidR="00FD07FB" w14:paraId="56670C72"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239DA9F2" w14:textId="77777777" w:rsidR="00FD07FB" w:rsidRDefault="00FD07FB">
            <w:pPr>
              <w:jc w:val="center"/>
            </w:pPr>
            <w:r>
              <w:t>UHD8H</w:t>
            </w:r>
          </w:p>
        </w:tc>
        <w:tc>
          <w:tcPr>
            <w:tcW w:w="2520" w:type="dxa"/>
            <w:tcBorders>
              <w:top w:val="single" w:sz="6" w:space="0" w:color="auto"/>
              <w:left w:val="single" w:sz="6" w:space="0" w:color="auto"/>
              <w:bottom w:val="single" w:sz="6" w:space="0" w:color="auto"/>
              <w:right w:val="single" w:sz="6" w:space="0" w:color="auto"/>
            </w:tcBorders>
            <w:hideMark/>
          </w:tcPr>
          <w:p w14:paraId="728D6C4F" w14:textId="77777777" w:rsidR="00FD07FB" w:rsidRDefault="00FD07FB">
            <w:pPr>
              <w:jc w:val="center"/>
            </w:pPr>
            <w:r>
              <w:t xml:space="preserve">UHD8 </w:t>
            </w:r>
          </w:p>
        </w:tc>
        <w:tc>
          <w:tcPr>
            <w:tcW w:w="2340" w:type="dxa"/>
            <w:tcBorders>
              <w:top w:val="single" w:sz="6" w:space="0" w:color="auto"/>
              <w:left w:val="single" w:sz="6" w:space="0" w:color="auto"/>
              <w:bottom w:val="single" w:sz="6" w:space="0" w:color="auto"/>
              <w:right w:val="single" w:sz="6" w:space="0" w:color="auto"/>
            </w:tcBorders>
            <w:hideMark/>
          </w:tcPr>
          <w:p w14:paraId="36810E85"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1016D145" w14:textId="77777777" w:rsidR="00FD07FB" w:rsidRDefault="00FD07FB">
            <w:pPr>
              <w:pStyle w:val="code"/>
              <w:jc w:val="center"/>
            </w:pPr>
            <w:r>
              <w:t>'cud9'</w:t>
            </w:r>
          </w:p>
        </w:tc>
      </w:tr>
      <w:tr w:rsidR="00FD07FB" w14:paraId="6B661F95"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4A555D16" w14:textId="77777777" w:rsidR="00FD07FB" w:rsidRDefault="00FD07FB">
            <w:pPr>
              <w:jc w:val="center"/>
            </w:pPr>
            <w:r>
              <w:t>UHD10H</w:t>
            </w:r>
          </w:p>
        </w:tc>
        <w:tc>
          <w:tcPr>
            <w:tcW w:w="2520" w:type="dxa"/>
            <w:tcBorders>
              <w:top w:val="single" w:sz="6" w:space="0" w:color="auto"/>
              <w:left w:val="single" w:sz="6" w:space="0" w:color="auto"/>
              <w:bottom w:val="single" w:sz="6" w:space="0" w:color="auto"/>
              <w:right w:val="single" w:sz="6" w:space="0" w:color="auto"/>
            </w:tcBorders>
            <w:hideMark/>
          </w:tcPr>
          <w:p w14:paraId="47E0EF81" w14:textId="77777777" w:rsidR="00FD07FB" w:rsidRDefault="00FD07FB">
            <w:pPr>
              <w:jc w:val="center"/>
            </w:pPr>
            <w:r>
              <w:t>UHD10</w:t>
            </w:r>
          </w:p>
        </w:tc>
        <w:tc>
          <w:tcPr>
            <w:tcW w:w="2340" w:type="dxa"/>
            <w:tcBorders>
              <w:top w:val="single" w:sz="6" w:space="0" w:color="auto"/>
              <w:left w:val="single" w:sz="6" w:space="0" w:color="auto"/>
              <w:bottom w:val="single" w:sz="6" w:space="0" w:color="auto"/>
              <w:right w:val="single" w:sz="6" w:space="0" w:color="auto"/>
            </w:tcBorders>
            <w:hideMark/>
          </w:tcPr>
          <w:p w14:paraId="1B5111E4"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10280C22" w14:textId="77777777" w:rsidR="00FD07FB" w:rsidRDefault="00FD07FB">
            <w:pPr>
              <w:pStyle w:val="code"/>
              <w:jc w:val="center"/>
            </w:pPr>
            <w:r>
              <w:t>'cud2'</w:t>
            </w:r>
          </w:p>
        </w:tc>
      </w:tr>
      <w:tr w:rsidR="00FD07FB" w14:paraId="1A55C490"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47D68FEA" w14:textId="77777777" w:rsidR="00FD07FB" w:rsidRDefault="00FD07FB">
            <w:pPr>
              <w:jc w:val="center"/>
            </w:pPr>
            <w:r>
              <w:t>HDR10H</w:t>
            </w:r>
          </w:p>
        </w:tc>
        <w:tc>
          <w:tcPr>
            <w:tcW w:w="2520" w:type="dxa"/>
            <w:tcBorders>
              <w:top w:val="single" w:sz="6" w:space="0" w:color="auto"/>
              <w:left w:val="single" w:sz="6" w:space="0" w:color="auto"/>
              <w:bottom w:val="single" w:sz="6" w:space="0" w:color="auto"/>
              <w:right w:val="single" w:sz="6" w:space="0" w:color="auto"/>
            </w:tcBorders>
            <w:hideMark/>
          </w:tcPr>
          <w:p w14:paraId="0D5BD65C" w14:textId="77777777" w:rsidR="00FD07FB" w:rsidRDefault="00FD07FB">
            <w:pPr>
              <w:jc w:val="center"/>
            </w:pPr>
            <w:r>
              <w:t>HDR10</w:t>
            </w:r>
          </w:p>
        </w:tc>
        <w:tc>
          <w:tcPr>
            <w:tcW w:w="2340" w:type="dxa"/>
            <w:tcBorders>
              <w:top w:val="single" w:sz="6" w:space="0" w:color="auto"/>
              <w:left w:val="single" w:sz="6" w:space="0" w:color="auto"/>
              <w:bottom w:val="single" w:sz="6" w:space="0" w:color="auto"/>
              <w:right w:val="single" w:sz="6" w:space="0" w:color="auto"/>
            </w:tcBorders>
            <w:hideMark/>
          </w:tcPr>
          <w:p w14:paraId="173B2C70"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5424942F" w14:textId="77777777" w:rsidR="00FD07FB" w:rsidRDefault="00FD07FB">
            <w:pPr>
              <w:pStyle w:val="code"/>
              <w:jc w:val="center"/>
            </w:pPr>
            <w:r>
              <w:t>'chd2'</w:t>
            </w:r>
          </w:p>
        </w:tc>
      </w:tr>
      <w:tr w:rsidR="00FD07FB" w14:paraId="3B279E1D"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67629AF5" w14:textId="77777777" w:rsidR="00FD07FB" w:rsidRDefault="00FD07FB">
            <w:pPr>
              <w:jc w:val="center"/>
            </w:pPr>
            <w:r>
              <w:t>HLG10H</w:t>
            </w:r>
          </w:p>
        </w:tc>
        <w:tc>
          <w:tcPr>
            <w:tcW w:w="2520" w:type="dxa"/>
            <w:tcBorders>
              <w:top w:val="single" w:sz="6" w:space="0" w:color="auto"/>
              <w:left w:val="single" w:sz="6" w:space="0" w:color="auto"/>
              <w:bottom w:val="single" w:sz="6" w:space="0" w:color="auto"/>
              <w:right w:val="single" w:sz="6" w:space="0" w:color="auto"/>
            </w:tcBorders>
            <w:hideMark/>
          </w:tcPr>
          <w:p w14:paraId="4CDF9041" w14:textId="77777777" w:rsidR="00FD07FB" w:rsidRDefault="00FD07FB">
            <w:pPr>
              <w:jc w:val="center"/>
            </w:pPr>
            <w:r>
              <w:t>HLG10</w:t>
            </w:r>
          </w:p>
        </w:tc>
        <w:tc>
          <w:tcPr>
            <w:tcW w:w="2340" w:type="dxa"/>
            <w:tcBorders>
              <w:top w:val="single" w:sz="6" w:space="0" w:color="auto"/>
              <w:left w:val="single" w:sz="6" w:space="0" w:color="auto"/>
              <w:bottom w:val="single" w:sz="6" w:space="0" w:color="auto"/>
              <w:right w:val="single" w:sz="6" w:space="0" w:color="auto"/>
            </w:tcBorders>
            <w:hideMark/>
          </w:tcPr>
          <w:p w14:paraId="37ADF2FE" w14:textId="77777777" w:rsidR="00FD07FB" w:rsidRDefault="00FD07FB">
            <w:pPr>
              <w:jc w:val="center"/>
            </w:pPr>
            <w:r>
              <w:t>120</w:t>
            </w:r>
          </w:p>
        </w:tc>
        <w:tc>
          <w:tcPr>
            <w:tcW w:w="2340" w:type="dxa"/>
            <w:tcBorders>
              <w:top w:val="single" w:sz="6" w:space="0" w:color="auto"/>
              <w:left w:val="single" w:sz="6" w:space="0" w:color="auto"/>
              <w:bottom w:val="single" w:sz="6" w:space="0" w:color="auto"/>
              <w:right w:val="single" w:sz="6" w:space="0" w:color="auto"/>
            </w:tcBorders>
            <w:hideMark/>
          </w:tcPr>
          <w:p w14:paraId="274FCAE6" w14:textId="77777777" w:rsidR="00FD07FB" w:rsidRDefault="00FD07FB">
            <w:pPr>
              <w:pStyle w:val="code"/>
              <w:jc w:val="center"/>
            </w:pPr>
            <w:r>
              <w:t>'clg2'</w:t>
            </w:r>
          </w:p>
        </w:tc>
      </w:tr>
      <w:tr w:rsidR="00FD07FB" w14:paraId="795565F8" w14:textId="77777777" w:rsidTr="00FD07FB">
        <w:trPr>
          <w:cantSplit/>
          <w:jc w:val="center"/>
        </w:trPr>
        <w:tc>
          <w:tcPr>
            <w:tcW w:w="1893" w:type="dxa"/>
            <w:tcBorders>
              <w:top w:val="single" w:sz="6" w:space="0" w:color="auto"/>
              <w:left w:val="single" w:sz="6" w:space="0" w:color="auto"/>
              <w:bottom w:val="single" w:sz="6" w:space="0" w:color="auto"/>
              <w:right w:val="single" w:sz="6" w:space="0" w:color="auto"/>
            </w:tcBorders>
            <w:hideMark/>
          </w:tcPr>
          <w:p w14:paraId="79E9A017" w14:textId="77777777" w:rsidR="00FD07FB" w:rsidRDefault="00FD07FB">
            <w:pPr>
              <w:jc w:val="center"/>
            </w:pPr>
            <w:ins w:id="54" w:author="H100619" w:date="2021-04-27T12:33:00Z">
              <w:r>
                <w:lastRenderedPageBreak/>
                <w:t>8K10H</w:t>
              </w:r>
            </w:ins>
            <w:del w:id="55" w:author="H100619" w:date="2021-04-27T12:33:00Z">
              <w:r>
                <w:delText>HLG10H</w:delText>
              </w:r>
            </w:del>
          </w:p>
        </w:tc>
        <w:tc>
          <w:tcPr>
            <w:tcW w:w="2520" w:type="dxa"/>
            <w:tcBorders>
              <w:top w:val="single" w:sz="6" w:space="0" w:color="auto"/>
              <w:left w:val="single" w:sz="6" w:space="0" w:color="auto"/>
              <w:bottom w:val="single" w:sz="6" w:space="0" w:color="auto"/>
              <w:right w:val="single" w:sz="6" w:space="0" w:color="auto"/>
            </w:tcBorders>
            <w:hideMark/>
          </w:tcPr>
          <w:p w14:paraId="12AF7F3B" w14:textId="77777777" w:rsidR="00FD07FB" w:rsidRDefault="00FD07FB">
            <w:pPr>
              <w:jc w:val="center"/>
            </w:pPr>
            <w:ins w:id="56" w:author="H100619" w:date="2021-04-27T12:33:00Z">
              <w:r>
                <w:t xml:space="preserve">8K10 </w:t>
              </w:r>
            </w:ins>
            <w:del w:id="57" w:author="H100619" w:date="2021-04-27T12:33:00Z">
              <w:r>
                <w:delText>HLG10</w:delText>
              </w:r>
            </w:del>
          </w:p>
        </w:tc>
        <w:tc>
          <w:tcPr>
            <w:tcW w:w="2340" w:type="dxa"/>
            <w:tcBorders>
              <w:top w:val="single" w:sz="6" w:space="0" w:color="auto"/>
              <w:left w:val="single" w:sz="6" w:space="0" w:color="auto"/>
              <w:bottom w:val="single" w:sz="6" w:space="0" w:color="auto"/>
              <w:right w:val="single" w:sz="6" w:space="0" w:color="auto"/>
            </w:tcBorders>
            <w:hideMark/>
          </w:tcPr>
          <w:p w14:paraId="71B0AB0F" w14:textId="77777777" w:rsidR="00FD07FB" w:rsidRDefault="00FD07FB">
            <w:pPr>
              <w:jc w:val="center"/>
            </w:pPr>
            <w:ins w:id="58" w:author="H100619" w:date="2021-04-27T12:33:00Z">
              <w:r>
                <w:t>120</w:t>
              </w:r>
            </w:ins>
            <w:del w:id="59" w:author="H100619" w:date="2021-04-27T12:33:00Z">
              <w:r>
                <w:delText>120</w:delText>
              </w:r>
            </w:del>
          </w:p>
        </w:tc>
        <w:tc>
          <w:tcPr>
            <w:tcW w:w="2340" w:type="dxa"/>
            <w:tcBorders>
              <w:top w:val="single" w:sz="6" w:space="0" w:color="auto"/>
              <w:left w:val="single" w:sz="6" w:space="0" w:color="auto"/>
              <w:bottom w:val="single" w:sz="6" w:space="0" w:color="auto"/>
              <w:right w:val="single" w:sz="6" w:space="0" w:color="auto"/>
            </w:tcBorders>
            <w:hideMark/>
          </w:tcPr>
          <w:p w14:paraId="219F5A3C" w14:textId="77777777" w:rsidR="00FD07FB" w:rsidRDefault="00FD07FB">
            <w:pPr>
              <w:pStyle w:val="code"/>
              <w:jc w:val="center"/>
            </w:pPr>
            <w:ins w:id="60" w:author="H100619" w:date="2021-04-27T12:33:00Z">
              <w:r>
                <w:t>'c8k1'</w:t>
              </w:r>
            </w:ins>
            <w:del w:id="61" w:author="H100619" w:date="2021-04-27T12:33:00Z">
              <w:r>
                <w:delText>'clg2'</w:delText>
              </w:r>
            </w:del>
          </w:p>
        </w:tc>
      </w:tr>
    </w:tbl>
    <w:p w14:paraId="46812DD3" w14:textId="77777777" w:rsidR="00FD07FB" w:rsidRPr="00361A89" w:rsidRDefault="00FD07FB" w:rsidP="00361A89">
      <w:pPr>
        <w:rPr>
          <w:b/>
          <w:bCs/>
          <w:lang w:val="en-GB" w:eastAsia="ja-JP"/>
        </w:rPr>
      </w:pPr>
    </w:p>
    <w:p w14:paraId="7F911EF2" w14:textId="70BC5129" w:rsidR="00FD07FB" w:rsidRDefault="00FD07FB">
      <w:pPr>
        <w:widowControl/>
        <w:autoSpaceDE/>
        <w:autoSpaceDN/>
        <w:rPr>
          <w:lang w:val="en-GB" w:eastAsia="ja-JP"/>
        </w:rPr>
      </w:pPr>
      <w:r>
        <w:rPr>
          <w:lang w:val="en-GB" w:eastAsia="ja-JP"/>
        </w:rPr>
        <w:br w:type="page"/>
      </w:r>
    </w:p>
    <w:p w14:paraId="76CB2499" w14:textId="1F61DD32" w:rsidR="00FD07FB" w:rsidRDefault="00FD07FB" w:rsidP="00FD07FB">
      <w:pPr>
        <w:pStyle w:val="Heading1"/>
        <w:numPr>
          <w:ilvl w:val="0"/>
          <w:numId w:val="0"/>
        </w:numPr>
      </w:pPr>
      <w:r>
        <w:lastRenderedPageBreak/>
        <w:t xml:space="preserve">Change 3: </w:t>
      </w:r>
      <w:r w:rsidRPr="00FD07FB">
        <w:t>Chroma location info in HEVC CMAF Media profiles</w:t>
      </w:r>
    </w:p>
    <w:p w14:paraId="086F9B9D" w14:textId="77777777" w:rsidR="00FD07FB" w:rsidRPr="00FD07FB" w:rsidRDefault="00FD07FB" w:rsidP="00FD07FB">
      <w:pPr>
        <w:rPr>
          <w:lang w:eastAsia="ja-JP"/>
        </w:rPr>
      </w:pPr>
    </w:p>
    <w:p w14:paraId="6E3BCAFD" w14:textId="1981EF87" w:rsidR="00FD07FB" w:rsidRDefault="00FD07FB" w:rsidP="00902123">
      <w:pPr>
        <w:pStyle w:val="Heading2"/>
        <w:numPr>
          <w:ilvl w:val="0"/>
          <w:numId w:val="0"/>
        </w:numPr>
        <w:ind w:left="576" w:hanging="576"/>
        <w:rPr>
          <w:shd w:val="clear" w:color="auto" w:fill="FFFFFF"/>
        </w:rPr>
      </w:pPr>
      <w:bookmarkStart w:id="62" w:name="_Toc503349514"/>
      <w:r>
        <w:rPr>
          <w:shd w:val="clear" w:color="auto" w:fill="FFFFFF"/>
        </w:rPr>
        <w:t>Replace clause B.3.3.4.2</w:t>
      </w:r>
    </w:p>
    <w:p w14:paraId="28CEC39E" w14:textId="77777777" w:rsidR="00902123" w:rsidRPr="00902123" w:rsidRDefault="00902123" w:rsidP="00902123">
      <w:pPr>
        <w:rPr>
          <w:lang w:eastAsia="ja-JP"/>
        </w:rPr>
      </w:pPr>
    </w:p>
    <w:p w14:paraId="18966EE7" w14:textId="47E447C5" w:rsidR="00FD07FB" w:rsidRPr="006C6720" w:rsidRDefault="00FD07FB" w:rsidP="00FD07FB">
      <w:pPr>
        <w:pStyle w:val="a5"/>
        <w:widowControl/>
        <w:numPr>
          <w:ilvl w:val="0"/>
          <w:numId w:val="0"/>
        </w:numPr>
        <w:tabs>
          <w:tab w:val="left" w:pos="1080"/>
        </w:tabs>
        <w:adjustRightInd w:val="0"/>
        <w:spacing w:after="240"/>
        <w:rPr>
          <w:rFonts w:eastAsia="MS Mincho"/>
          <w:bCs w:val="0"/>
          <w:iCs w:val="0"/>
          <w:szCs w:val="24"/>
        </w:rPr>
      </w:pPr>
      <w:r>
        <w:rPr>
          <w:rFonts w:eastAsia="MS Mincho"/>
          <w:bCs w:val="0"/>
          <w:iCs w:val="0"/>
          <w:szCs w:val="24"/>
        </w:rPr>
        <w:t xml:space="preserve">B.3.3.4.2 </w:t>
      </w:r>
      <w:r w:rsidRPr="006C6720">
        <w:rPr>
          <w:rFonts w:eastAsia="MS Mincho"/>
          <w:bCs w:val="0"/>
          <w:iCs w:val="0"/>
          <w:szCs w:val="24"/>
        </w:rPr>
        <w:t>Visual Usability Information (VUI) parameters</w:t>
      </w:r>
      <w:bookmarkEnd w:id="62"/>
    </w:p>
    <w:p w14:paraId="5E2954BB" w14:textId="77777777" w:rsidR="00FD07FB" w:rsidRPr="006C6720" w:rsidRDefault="00FD07FB" w:rsidP="00FD07FB">
      <w:pPr>
        <w:pStyle w:val="BodyText"/>
        <w:adjustRightInd w:val="0"/>
        <w:rPr>
          <w:rFonts w:eastAsia="MS Mincho"/>
        </w:rPr>
      </w:pPr>
      <w:r w:rsidRPr="006C6720">
        <w:rPr>
          <w:rFonts w:eastAsia="MS Mincho"/>
        </w:rPr>
        <w:t xml:space="preserve">VUI parameters that occur within a CMAF HEVC track shall conform to </w:t>
      </w:r>
      <w:r w:rsidRPr="006C6720">
        <w:rPr>
          <w:rStyle w:val="stdpublisher"/>
        </w:rPr>
        <w:t>ISO/IEC</w:t>
      </w:r>
      <w:r w:rsidRPr="006C6720">
        <w:rPr>
          <w:rFonts w:eastAsia="MS Mincho"/>
        </w:rPr>
        <w:t> </w:t>
      </w:r>
      <w:r w:rsidRPr="006C6720">
        <w:rPr>
          <w:rStyle w:val="stddocNumber"/>
        </w:rPr>
        <w:t>23008</w:t>
      </w:r>
      <w:r w:rsidRPr="006C6720">
        <w:rPr>
          <w:rFonts w:eastAsia="MS Mincho"/>
        </w:rPr>
        <w:t>-</w:t>
      </w:r>
      <w:r w:rsidRPr="006C6720">
        <w:rPr>
          <w:rStyle w:val="stddocPartNumber"/>
        </w:rPr>
        <w:t>2</w:t>
      </w:r>
      <w:r w:rsidRPr="006C6720">
        <w:rPr>
          <w:rFonts w:eastAsia="MS Mincho"/>
        </w:rPr>
        <w:t xml:space="preserve"> with the following additional constraints.</w:t>
      </w:r>
    </w:p>
    <w:p w14:paraId="72A46857" w14:textId="77777777" w:rsidR="00FD07FB" w:rsidRPr="006C6720" w:rsidRDefault="00FD07FB" w:rsidP="00FD07FB">
      <w:pPr>
        <w:pStyle w:val="ListContinue1"/>
        <w:adjustRightInd w:val="0"/>
        <w:rPr>
          <w:rFonts w:eastAsia="MS Mincho"/>
          <w:szCs w:val="24"/>
        </w:rPr>
      </w:pPr>
      <w:r w:rsidRPr="006C6720">
        <w:rPr>
          <w:rFonts w:eastAsia="MS Mincho"/>
          <w:szCs w:val="24"/>
        </w:rPr>
        <w:t>—</w:t>
      </w:r>
      <w:r w:rsidRPr="006C6720">
        <w:rPr>
          <w:rFonts w:eastAsia="MS Mincho"/>
          <w:szCs w:val="24"/>
        </w:rPr>
        <w:tab/>
        <w:t>The following fields shall have pre-determined values as follows.</w:t>
      </w:r>
    </w:p>
    <w:p w14:paraId="2843CCB7" w14:textId="77777777" w:rsidR="00FD07FB" w:rsidRPr="006C6720" w:rsidRDefault="00FD07FB" w:rsidP="00FD07FB">
      <w:pPr>
        <w:pStyle w:val="ListContinue2"/>
      </w:pPr>
      <w:r w:rsidRPr="006C6720">
        <w:t>—</w:t>
      </w:r>
      <w:r w:rsidRPr="006C6720">
        <w:tab/>
      </w:r>
      <w:proofErr w:type="spellStart"/>
      <w:r w:rsidRPr="006C6720">
        <w:rPr>
          <w:rStyle w:val="Courier"/>
        </w:rPr>
        <w:t>aspect_ratio_info_present_flag</w:t>
      </w:r>
      <w:proofErr w:type="spellEnd"/>
      <w:r w:rsidRPr="006C6720">
        <w:t xml:space="preserve"> shall be set to 1.</w:t>
      </w:r>
    </w:p>
    <w:p w14:paraId="4C114CBD" w14:textId="77777777" w:rsidR="00FD07FB" w:rsidRPr="006C6720" w:rsidRDefault="00FD07FB" w:rsidP="00FD07FB">
      <w:pPr>
        <w:pStyle w:val="ListContinue2"/>
      </w:pPr>
      <w:r w:rsidRPr="006C6720">
        <w:t>—</w:t>
      </w:r>
      <w:r w:rsidRPr="006C6720">
        <w:tab/>
      </w:r>
      <w:proofErr w:type="spellStart"/>
      <w:r w:rsidRPr="006C6720">
        <w:rPr>
          <w:rStyle w:val="Courier"/>
        </w:rPr>
        <w:t>video_full_range_flag</w:t>
      </w:r>
      <w:proofErr w:type="spellEnd"/>
      <w:r w:rsidRPr="006C6720">
        <w:t xml:space="preserve"> shall be set to 0.</w:t>
      </w:r>
    </w:p>
    <w:p w14:paraId="4EB9DAB5" w14:textId="77777777" w:rsidR="00FD07FB" w:rsidRPr="006C6720" w:rsidRDefault="00FD07FB" w:rsidP="00FD07FB">
      <w:pPr>
        <w:pStyle w:val="ListContinue1"/>
        <w:adjustRightInd w:val="0"/>
        <w:rPr>
          <w:rFonts w:eastAsia="MS Mincho"/>
          <w:szCs w:val="24"/>
        </w:rPr>
      </w:pPr>
      <w:r w:rsidRPr="006C6720">
        <w:rPr>
          <w:rFonts w:eastAsia="MS Mincho"/>
          <w:szCs w:val="24"/>
        </w:rPr>
        <w:t>—</w:t>
      </w:r>
      <w:r w:rsidRPr="006C6720">
        <w:rPr>
          <w:rFonts w:eastAsia="MS Mincho"/>
          <w:szCs w:val="24"/>
        </w:rPr>
        <w:tab/>
        <w:t>The following fields have the following values.</w:t>
      </w:r>
    </w:p>
    <w:p w14:paraId="4B0828BF" w14:textId="77777777" w:rsidR="00FD07FB" w:rsidRPr="006C6720" w:rsidRDefault="00FD07FB" w:rsidP="00FD07FB">
      <w:pPr>
        <w:pStyle w:val="ListContinue2"/>
      </w:pPr>
      <w:r w:rsidRPr="006C6720">
        <w:t>—</w:t>
      </w:r>
      <w:r w:rsidRPr="006C6720">
        <w:tab/>
      </w:r>
      <w:proofErr w:type="spellStart"/>
      <w:r w:rsidRPr="006C6720">
        <w:rPr>
          <w:rStyle w:val="Courier"/>
        </w:rPr>
        <w:t>colour_description_present_flag</w:t>
      </w:r>
      <w:proofErr w:type="spellEnd"/>
      <w:r w:rsidRPr="006C6720">
        <w:t xml:space="preserve"> should be set to 1.</w:t>
      </w:r>
    </w:p>
    <w:p w14:paraId="130FFCCF" w14:textId="77777777" w:rsidR="00FD07FB" w:rsidRPr="006C6720" w:rsidRDefault="00FD07FB" w:rsidP="00FD07FB">
      <w:pPr>
        <w:pStyle w:val="Noteindent"/>
      </w:pPr>
      <w:r w:rsidRPr="006C6720">
        <w:t>NOTE</w:t>
      </w:r>
      <w:r w:rsidRPr="006C6720">
        <w:tab/>
        <w:t xml:space="preserve">As defined in </w:t>
      </w:r>
      <w:r w:rsidRPr="006C6720">
        <w:rPr>
          <w:rStyle w:val="stdpublisher"/>
        </w:rPr>
        <w:t>ISO/IEC</w:t>
      </w:r>
      <w:r w:rsidRPr="006C6720">
        <w:t> </w:t>
      </w:r>
      <w:r w:rsidRPr="006C6720">
        <w:rPr>
          <w:rStyle w:val="stddocNumber"/>
        </w:rPr>
        <w:t>23008</w:t>
      </w:r>
      <w:r w:rsidRPr="006C6720">
        <w:t>-</w:t>
      </w:r>
      <w:r w:rsidRPr="006C6720">
        <w:rPr>
          <w:rStyle w:val="stddocPartNumber"/>
        </w:rPr>
        <w:t>2</w:t>
      </w:r>
      <w:r w:rsidRPr="006C6720">
        <w:t xml:space="preserve">, if the </w:t>
      </w:r>
      <w:proofErr w:type="spellStart"/>
      <w:r w:rsidRPr="006C6720">
        <w:t>colour_description_present_flag</w:t>
      </w:r>
      <w:proofErr w:type="spellEnd"/>
      <w:r w:rsidRPr="006C6720">
        <w:t xml:space="preserve"> is set to 1, the </w:t>
      </w:r>
      <w:proofErr w:type="spellStart"/>
      <w:r w:rsidRPr="006C6720">
        <w:t>colour_primaries</w:t>
      </w:r>
      <w:proofErr w:type="spellEnd"/>
      <w:r w:rsidRPr="006C6720">
        <w:t xml:space="preserve">, </w:t>
      </w:r>
      <w:proofErr w:type="spellStart"/>
      <w:r w:rsidRPr="006C6720">
        <w:t>transfer_characteristics</w:t>
      </w:r>
      <w:proofErr w:type="spellEnd"/>
      <w:r w:rsidRPr="006C6720">
        <w:t xml:space="preserve"> and </w:t>
      </w:r>
      <w:proofErr w:type="spellStart"/>
      <w:r w:rsidRPr="006C6720">
        <w:t>matrix_coefficients</w:t>
      </w:r>
      <w:proofErr w:type="spellEnd"/>
      <w:r w:rsidRPr="006C6720">
        <w:t xml:space="preserve"> fields are present in the VUI.</w:t>
      </w:r>
    </w:p>
    <w:p w14:paraId="6762475F" w14:textId="77777777" w:rsidR="00FD07FB" w:rsidRPr="006C6720" w:rsidRDefault="00FD07FB" w:rsidP="00FD07FB">
      <w:pPr>
        <w:pStyle w:val="ListContinue2"/>
      </w:pPr>
      <w:r w:rsidRPr="006C6720">
        <w:t>—</w:t>
      </w:r>
      <w:r w:rsidRPr="006C6720">
        <w:tab/>
        <w:t xml:space="preserve">If </w:t>
      </w:r>
      <w:proofErr w:type="spellStart"/>
      <w:r w:rsidRPr="006C6720">
        <w:rPr>
          <w:rStyle w:val="Courier"/>
        </w:rPr>
        <w:t>colour_description_present_flag</w:t>
      </w:r>
      <w:proofErr w:type="spellEnd"/>
      <w:r w:rsidRPr="006C6720">
        <w:t xml:space="preserve"> is set to 1, then </w:t>
      </w:r>
      <w:proofErr w:type="spellStart"/>
      <w:r w:rsidRPr="006C6720">
        <w:rPr>
          <w:rStyle w:val="Courier"/>
        </w:rPr>
        <w:t>colour_primaries</w:t>
      </w:r>
      <w:proofErr w:type="spellEnd"/>
      <w:r w:rsidRPr="006C6720">
        <w:t xml:space="preserve">, </w:t>
      </w:r>
      <w:proofErr w:type="spellStart"/>
      <w:r w:rsidRPr="006C6720">
        <w:rPr>
          <w:rStyle w:val="Courier"/>
        </w:rPr>
        <w:t>transfer_characteristics</w:t>
      </w:r>
      <w:proofErr w:type="spellEnd"/>
      <w:r w:rsidRPr="006C6720">
        <w:t xml:space="preserve"> and </w:t>
      </w:r>
      <w:proofErr w:type="spellStart"/>
      <w:r w:rsidRPr="006C6720">
        <w:rPr>
          <w:rStyle w:val="Courier"/>
        </w:rPr>
        <w:t>matrix_coefficients</w:t>
      </w:r>
      <w:proofErr w:type="spellEnd"/>
      <w:r w:rsidRPr="006C6720">
        <w:t xml:space="preserve"> shall be set to one of the values permitted for the media profile (see </w:t>
      </w:r>
      <w:r>
        <w:rPr>
          <w:rStyle w:val="citetbl"/>
        </w:rPr>
        <w:fldChar w:fldCharType="begin"/>
      </w:r>
      <w:r>
        <w:instrText xml:space="preserve"> REF _Ref16609790 \h </w:instrText>
      </w:r>
      <w:r>
        <w:rPr>
          <w:rStyle w:val="citetbl"/>
        </w:rPr>
      </w:r>
      <w:r>
        <w:rPr>
          <w:rStyle w:val="citetbl"/>
        </w:rPr>
        <w:fldChar w:fldCharType="separate"/>
      </w:r>
      <w:r>
        <w:t>Table B.</w:t>
      </w:r>
      <w:r>
        <w:rPr>
          <w:noProof/>
        </w:rPr>
        <w:t>1</w:t>
      </w:r>
      <w:r>
        <w:rPr>
          <w:rStyle w:val="citetbl"/>
        </w:rPr>
        <w:fldChar w:fldCharType="end"/>
      </w:r>
      <w:r w:rsidRPr="006C6720">
        <w:t>).</w:t>
      </w:r>
    </w:p>
    <w:p w14:paraId="4058EDDD" w14:textId="77777777" w:rsidR="00FD07FB" w:rsidRPr="006C6720" w:rsidRDefault="00FD07FB" w:rsidP="00FD07FB">
      <w:pPr>
        <w:pStyle w:val="ListContinue2"/>
      </w:pPr>
      <w:r w:rsidRPr="006C6720">
        <w:t>—</w:t>
      </w:r>
      <w:r w:rsidRPr="006C6720">
        <w:tab/>
        <w:t xml:space="preserve">If </w:t>
      </w:r>
      <w:proofErr w:type="spellStart"/>
      <w:r w:rsidRPr="006C6720">
        <w:rPr>
          <w:rStyle w:val="Courier"/>
        </w:rPr>
        <w:t>colour_description_present_flag</w:t>
      </w:r>
      <w:proofErr w:type="spellEnd"/>
      <w:r w:rsidRPr="006C6720">
        <w:t xml:space="preserve"> is set to 0, this shall indicate the following values are to be assumed:</w:t>
      </w:r>
    </w:p>
    <w:p w14:paraId="2EAA15C5" w14:textId="77777777" w:rsidR="00FD07FB" w:rsidRPr="006C6720" w:rsidRDefault="00FD07FB" w:rsidP="00FD07FB">
      <w:pPr>
        <w:pStyle w:val="ListContinue3"/>
      </w:pPr>
      <w:r w:rsidRPr="006C6720">
        <w:t>—</w:t>
      </w:r>
      <w:r w:rsidRPr="006C6720">
        <w:tab/>
      </w:r>
      <w:proofErr w:type="spellStart"/>
      <w:r w:rsidRPr="006C6720">
        <w:rPr>
          <w:rStyle w:val="Courier"/>
        </w:rPr>
        <w:t>colour_primaries</w:t>
      </w:r>
      <w:proofErr w:type="spellEnd"/>
      <w:r w:rsidRPr="006C6720">
        <w:t xml:space="preserve"> = </w:t>
      </w:r>
      <w:proofErr w:type="gramStart"/>
      <w:r w:rsidRPr="006C6720">
        <w:t>1;</w:t>
      </w:r>
      <w:proofErr w:type="gramEnd"/>
    </w:p>
    <w:p w14:paraId="4E120247" w14:textId="77777777" w:rsidR="00FD07FB" w:rsidRPr="006C6720" w:rsidRDefault="00FD07FB" w:rsidP="00FD07FB">
      <w:pPr>
        <w:pStyle w:val="ListContinue3"/>
      </w:pPr>
      <w:r w:rsidRPr="006C6720">
        <w:t>—</w:t>
      </w:r>
      <w:r w:rsidRPr="006C6720">
        <w:tab/>
      </w:r>
      <w:proofErr w:type="spellStart"/>
      <w:r w:rsidRPr="006C6720">
        <w:rPr>
          <w:rStyle w:val="Courier"/>
        </w:rPr>
        <w:t>transfer_characteristics</w:t>
      </w:r>
      <w:proofErr w:type="spellEnd"/>
      <w:r w:rsidRPr="006C6720">
        <w:t xml:space="preserve"> = </w:t>
      </w:r>
      <w:proofErr w:type="gramStart"/>
      <w:r w:rsidRPr="006C6720">
        <w:t>1;</w:t>
      </w:r>
      <w:proofErr w:type="gramEnd"/>
    </w:p>
    <w:p w14:paraId="23EE4439" w14:textId="77777777" w:rsidR="00FD07FB" w:rsidRPr="006C6720" w:rsidRDefault="00FD07FB" w:rsidP="00FD07FB">
      <w:pPr>
        <w:pStyle w:val="ListContinue3"/>
      </w:pPr>
      <w:r w:rsidRPr="006C6720">
        <w:t>—</w:t>
      </w:r>
      <w:r w:rsidRPr="006C6720">
        <w:tab/>
      </w:r>
      <w:proofErr w:type="spellStart"/>
      <w:r w:rsidRPr="006C6720">
        <w:rPr>
          <w:rStyle w:val="Courier"/>
        </w:rPr>
        <w:t>matrix_coefficients</w:t>
      </w:r>
      <w:proofErr w:type="spellEnd"/>
      <w:r w:rsidRPr="006C6720">
        <w:t xml:space="preserve"> = 1.</w:t>
      </w:r>
    </w:p>
    <w:p w14:paraId="06BBFDCD" w14:textId="77777777" w:rsidR="00FD07FB" w:rsidRPr="006C6720" w:rsidRDefault="00FD07FB" w:rsidP="00FD07FB">
      <w:pPr>
        <w:pStyle w:val="ListContinue2"/>
      </w:pPr>
      <w:r w:rsidRPr="006C6720">
        <w:t>—</w:t>
      </w:r>
      <w:r w:rsidRPr="006C6720">
        <w:tab/>
      </w:r>
      <w:proofErr w:type="spellStart"/>
      <w:r w:rsidRPr="006C6720">
        <w:rPr>
          <w:rStyle w:val="Courier"/>
        </w:rPr>
        <w:t>overscan_info_present_flag</w:t>
      </w:r>
      <w:proofErr w:type="spellEnd"/>
      <w:r w:rsidRPr="006C6720">
        <w:t xml:space="preserve"> shall be set to 0, therefore </w:t>
      </w:r>
      <w:proofErr w:type="spellStart"/>
      <w:r w:rsidRPr="006C6720">
        <w:t>overscan_appropriate</w:t>
      </w:r>
      <w:proofErr w:type="spellEnd"/>
      <w:r w:rsidRPr="006C6720">
        <w:t xml:space="preserve"> shall not be present.</w:t>
      </w:r>
    </w:p>
    <w:p w14:paraId="750452B3" w14:textId="77777777" w:rsidR="00FD07FB" w:rsidRPr="006C6720" w:rsidRDefault="00FD07FB" w:rsidP="00FD07FB">
      <w:pPr>
        <w:pStyle w:val="ListContinue1"/>
        <w:adjustRightInd w:val="0"/>
        <w:rPr>
          <w:rFonts w:eastAsia="MS Mincho"/>
          <w:szCs w:val="24"/>
        </w:rPr>
      </w:pPr>
      <w:r w:rsidRPr="006C6720">
        <w:rPr>
          <w:rFonts w:eastAsia="MS Mincho"/>
          <w:szCs w:val="24"/>
        </w:rPr>
        <w:t>—</w:t>
      </w:r>
      <w:r w:rsidRPr="006C6720">
        <w:rPr>
          <w:rFonts w:eastAsia="MS Mincho"/>
          <w:szCs w:val="24"/>
        </w:rPr>
        <w:tab/>
        <w:t>The values of the following fields shall not change throughout a CMAF track and CMAF switching set.</w:t>
      </w:r>
    </w:p>
    <w:p w14:paraId="41E583D4" w14:textId="77777777" w:rsidR="00FD07FB" w:rsidRPr="006C6720" w:rsidRDefault="00FD07FB" w:rsidP="00FD07FB">
      <w:pPr>
        <w:pStyle w:val="ListContinue2"/>
      </w:pPr>
      <w:r w:rsidRPr="006C6720">
        <w:t>—</w:t>
      </w:r>
      <w:r w:rsidRPr="006C6720">
        <w:tab/>
      </w:r>
      <w:proofErr w:type="spellStart"/>
      <w:r w:rsidRPr="006C6720">
        <w:rPr>
          <w:rStyle w:val="Courier"/>
        </w:rPr>
        <w:t>low_delay_hrd_flag</w:t>
      </w:r>
      <w:proofErr w:type="spellEnd"/>
    </w:p>
    <w:p w14:paraId="1CFF3DF3" w14:textId="77777777" w:rsidR="00FD07FB" w:rsidRPr="006C6720" w:rsidRDefault="00FD07FB" w:rsidP="00FD07FB">
      <w:pPr>
        <w:pStyle w:val="ListContinue2"/>
      </w:pPr>
      <w:r w:rsidRPr="006C6720">
        <w:t>—</w:t>
      </w:r>
      <w:r w:rsidRPr="006C6720">
        <w:tab/>
      </w:r>
      <w:proofErr w:type="spellStart"/>
      <w:r w:rsidRPr="006C6720">
        <w:rPr>
          <w:rStyle w:val="Courier"/>
        </w:rPr>
        <w:t>colour_description_present_flag</w:t>
      </w:r>
      <w:proofErr w:type="spellEnd"/>
    </w:p>
    <w:p w14:paraId="06F85644" w14:textId="77777777" w:rsidR="00FD07FB" w:rsidRPr="006C6720" w:rsidRDefault="00FD07FB" w:rsidP="00FD07FB">
      <w:pPr>
        <w:pStyle w:val="ListContinue2"/>
      </w:pPr>
      <w:r w:rsidRPr="006C6720">
        <w:t>—</w:t>
      </w:r>
      <w:r w:rsidRPr="006C6720">
        <w:tab/>
      </w:r>
      <w:proofErr w:type="spellStart"/>
      <w:r w:rsidRPr="006C6720">
        <w:rPr>
          <w:rStyle w:val="Courier"/>
        </w:rPr>
        <w:t>colour_</w:t>
      </w:r>
      <w:proofErr w:type="gramStart"/>
      <w:r w:rsidRPr="006C6720">
        <w:rPr>
          <w:rStyle w:val="Courier"/>
        </w:rPr>
        <w:t>primaries</w:t>
      </w:r>
      <w:proofErr w:type="spellEnd"/>
      <w:r w:rsidRPr="006C6720">
        <w:t>, when</w:t>
      </w:r>
      <w:proofErr w:type="gramEnd"/>
      <w:r w:rsidRPr="006C6720">
        <w:t xml:space="preserve"> present</w:t>
      </w:r>
    </w:p>
    <w:p w14:paraId="00123105" w14:textId="77777777" w:rsidR="00FD07FB" w:rsidRPr="006C6720" w:rsidRDefault="00FD07FB" w:rsidP="00FD07FB">
      <w:pPr>
        <w:pStyle w:val="ListContinue2"/>
      </w:pPr>
      <w:r w:rsidRPr="006C6720">
        <w:t>—</w:t>
      </w:r>
      <w:r w:rsidRPr="006C6720">
        <w:tab/>
      </w:r>
      <w:proofErr w:type="spellStart"/>
      <w:r w:rsidRPr="006C6720">
        <w:rPr>
          <w:rStyle w:val="Courier"/>
        </w:rPr>
        <w:t>transfer_</w:t>
      </w:r>
      <w:proofErr w:type="gramStart"/>
      <w:r w:rsidRPr="006C6720">
        <w:rPr>
          <w:rStyle w:val="Courier"/>
        </w:rPr>
        <w:t>characteristics</w:t>
      </w:r>
      <w:proofErr w:type="spellEnd"/>
      <w:r w:rsidRPr="006C6720">
        <w:t>, when</w:t>
      </w:r>
      <w:proofErr w:type="gramEnd"/>
      <w:r w:rsidRPr="006C6720">
        <w:t xml:space="preserve"> present</w:t>
      </w:r>
    </w:p>
    <w:p w14:paraId="54EF36C6" w14:textId="77777777" w:rsidR="00FD07FB" w:rsidRPr="006C6720" w:rsidRDefault="00FD07FB" w:rsidP="00FD07FB">
      <w:pPr>
        <w:pStyle w:val="ListContinue2"/>
      </w:pPr>
      <w:r w:rsidRPr="006C6720">
        <w:t>—</w:t>
      </w:r>
      <w:r w:rsidRPr="006C6720">
        <w:tab/>
      </w:r>
      <w:proofErr w:type="spellStart"/>
      <w:r w:rsidRPr="006C6720">
        <w:rPr>
          <w:rStyle w:val="Courier"/>
        </w:rPr>
        <w:t>matrix_</w:t>
      </w:r>
      <w:proofErr w:type="gramStart"/>
      <w:r w:rsidRPr="006C6720">
        <w:rPr>
          <w:rStyle w:val="Courier"/>
        </w:rPr>
        <w:t>coeffs</w:t>
      </w:r>
      <w:proofErr w:type="spellEnd"/>
      <w:r w:rsidRPr="006C6720">
        <w:t>, when</w:t>
      </w:r>
      <w:proofErr w:type="gramEnd"/>
      <w:r w:rsidRPr="006C6720">
        <w:t xml:space="preserve"> present</w:t>
      </w:r>
    </w:p>
    <w:p w14:paraId="78153F57" w14:textId="77777777" w:rsidR="00FD07FB" w:rsidRPr="006C6720" w:rsidRDefault="00FD07FB" w:rsidP="00FD07FB">
      <w:pPr>
        <w:pStyle w:val="ListContinue1"/>
        <w:adjustRightInd w:val="0"/>
        <w:rPr>
          <w:rFonts w:eastAsia="MS Mincho"/>
          <w:szCs w:val="24"/>
        </w:rPr>
      </w:pPr>
      <w:r w:rsidRPr="006C6720">
        <w:rPr>
          <w:rFonts w:eastAsia="MS Mincho"/>
          <w:szCs w:val="24"/>
        </w:rPr>
        <w:t>—</w:t>
      </w:r>
      <w:r w:rsidRPr="006C6720">
        <w:rPr>
          <w:rFonts w:eastAsia="MS Mincho"/>
          <w:szCs w:val="24"/>
        </w:rPr>
        <w:tab/>
        <w:t>The values of the following fields should not change throughout a CMAF track.</w:t>
      </w:r>
    </w:p>
    <w:p w14:paraId="622BEC48" w14:textId="77777777" w:rsidR="00FD07FB" w:rsidRPr="006C6720" w:rsidRDefault="00FD07FB" w:rsidP="00FD07FB">
      <w:pPr>
        <w:pStyle w:val="ListContinue2"/>
      </w:pPr>
      <w:r w:rsidRPr="006C6720">
        <w:t>—</w:t>
      </w:r>
      <w:r w:rsidRPr="006C6720">
        <w:tab/>
      </w:r>
      <w:proofErr w:type="spellStart"/>
      <w:r w:rsidRPr="006C6720">
        <w:rPr>
          <w:rStyle w:val="Courier"/>
        </w:rPr>
        <w:t>vui_time_scale</w:t>
      </w:r>
      <w:proofErr w:type="spellEnd"/>
    </w:p>
    <w:p w14:paraId="4A1473C7" w14:textId="77777777" w:rsidR="00FD07FB" w:rsidRDefault="00FD07FB" w:rsidP="00FD07FB">
      <w:pPr>
        <w:pStyle w:val="ListContinue2"/>
        <w:rPr>
          <w:rStyle w:val="Courier"/>
        </w:rPr>
      </w:pPr>
      <w:r w:rsidRPr="006C6720">
        <w:t>—</w:t>
      </w:r>
      <w:r w:rsidRPr="006C6720">
        <w:tab/>
      </w:r>
      <w:proofErr w:type="spellStart"/>
      <w:r w:rsidRPr="006C6720">
        <w:rPr>
          <w:rStyle w:val="Courier"/>
        </w:rPr>
        <w:t>vui_num_units_in_tick</w:t>
      </w:r>
      <w:proofErr w:type="spellEnd"/>
    </w:p>
    <w:p w14:paraId="0DAA692C" w14:textId="77777777" w:rsidR="00FD07FB" w:rsidRPr="00250CE3" w:rsidRDefault="00FD07FB" w:rsidP="00FD07FB">
      <w:pPr>
        <w:pStyle w:val="ListContinue1"/>
        <w:adjustRightInd w:val="0"/>
        <w:rPr>
          <w:rFonts w:eastAsia="MS Mincho"/>
          <w:szCs w:val="24"/>
        </w:rPr>
      </w:pPr>
      <w:r w:rsidRPr="00250CE3">
        <w:rPr>
          <w:rFonts w:eastAsia="MS Mincho"/>
          <w:szCs w:val="24"/>
        </w:rPr>
        <w:t>—</w:t>
      </w:r>
      <w:r w:rsidRPr="00250CE3">
        <w:rPr>
          <w:rFonts w:eastAsia="MS Mincho"/>
          <w:szCs w:val="24"/>
        </w:rPr>
        <w:tab/>
        <w:t xml:space="preserve">If BT.2020 or BT.2100 is </w:t>
      </w:r>
      <w:proofErr w:type="spellStart"/>
      <w:r w:rsidRPr="00250CE3">
        <w:rPr>
          <w:rFonts w:eastAsia="MS Mincho"/>
          <w:szCs w:val="24"/>
        </w:rPr>
        <w:t>signalled</w:t>
      </w:r>
      <w:proofErr w:type="spellEnd"/>
      <w:r w:rsidRPr="00250CE3">
        <w:rPr>
          <w:rFonts w:eastAsia="MS Mincho"/>
          <w:szCs w:val="24"/>
        </w:rPr>
        <w:t xml:space="preserve"> by </w:t>
      </w:r>
      <w:proofErr w:type="spellStart"/>
      <w:r w:rsidRPr="00250CE3">
        <w:rPr>
          <w:rFonts w:ascii="Courier New" w:eastAsia="MS Mincho" w:hAnsi="Courier New" w:cs="Courier New"/>
          <w:szCs w:val="24"/>
        </w:rPr>
        <w:t>colour_primaries</w:t>
      </w:r>
      <w:proofErr w:type="spellEnd"/>
      <w:r w:rsidRPr="00250CE3">
        <w:rPr>
          <w:rFonts w:eastAsia="MS Mincho"/>
          <w:szCs w:val="24"/>
        </w:rPr>
        <w:t xml:space="preserve"> = 9,</w:t>
      </w:r>
    </w:p>
    <w:p w14:paraId="5D916239" w14:textId="7E727727" w:rsidR="00FD07FB" w:rsidRPr="00250CE3" w:rsidRDefault="00FD07FB" w:rsidP="00FD07FB">
      <w:pPr>
        <w:pStyle w:val="ListContinue2"/>
      </w:pPr>
      <w:r w:rsidRPr="00250CE3">
        <w:t>—</w:t>
      </w:r>
      <w:r w:rsidRPr="00250CE3">
        <w:tab/>
      </w:r>
      <w:r w:rsidRPr="00250CE3">
        <w:rPr>
          <w:rFonts w:ascii="Courier New" w:hAnsi="Courier New" w:cs="Courier New"/>
          <w:noProof/>
        </w:rPr>
        <w:t>chroma_loc_info_present_flag</w:t>
      </w:r>
      <w:r w:rsidRPr="00250CE3">
        <w:rPr>
          <w:noProof/>
        </w:rPr>
        <w:t xml:space="preserve"> shall be set to 1, indicating the presence of chroma location types.</w:t>
      </w:r>
    </w:p>
    <w:p w14:paraId="0AD4604D" w14:textId="3BA359D1" w:rsidR="00FD07FB" w:rsidRPr="00250CE3" w:rsidRDefault="00FD07FB" w:rsidP="00FD07FB">
      <w:pPr>
        <w:pStyle w:val="ListContinue2"/>
        <w:rPr>
          <w:noProof/>
        </w:rPr>
      </w:pPr>
      <w:r w:rsidRPr="00250CE3">
        <w:t>—</w:t>
      </w:r>
      <w:r w:rsidRPr="00250CE3">
        <w:tab/>
      </w:r>
      <w:r w:rsidRPr="00250CE3">
        <w:rPr>
          <w:rFonts w:ascii="Courier New" w:hAnsi="Courier New" w:cs="Courier New"/>
          <w:noProof/>
        </w:rPr>
        <w:t>chroma_sample_loc_type_top_field</w:t>
      </w:r>
      <w:r w:rsidRPr="00250CE3">
        <w:rPr>
          <w:noProof/>
        </w:rPr>
        <w:t xml:space="preserve"> shall be set to 2</w:t>
      </w:r>
    </w:p>
    <w:p w14:paraId="107F1762" w14:textId="04B98D6E" w:rsidR="00FD07FB" w:rsidRPr="00250CE3" w:rsidRDefault="00FD07FB" w:rsidP="00FD07FB">
      <w:pPr>
        <w:pStyle w:val="ListContinue2"/>
        <w:rPr>
          <w:noProof/>
        </w:rPr>
      </w:pPr>
      <w:r w:rsidRPr="00250CE3">
        <w:t>—</w:t>
      </w:r>
      <w:r w:rsidRPr="00250CE3">
        <w:tab/>
      </w:r>
      <w:r w:rsidRPr="00250CE3">
        <w:rPr>
          <w:rFonts w:ascii="Courier New" w:hAnsi="Courier New" w:cs="Courier New"/>
          <w:noProof/>
        </w:rPr>
        <w:t>chroma_sample_loc_type_bottom_field</w:t>
      </w:r>
      <w:r w:rsidRPr="00250CE3">
        <w:rPr>
          <w:noProof/>
        </w:rPr>
        <w:t xml:space="preserve"> shall be set to 2</w:t>
      </w:r>
    </w:p>
    <w:p w14:paraId="1901ACCF" w14:textId="77777777" w:rsidR="0050400C" w:rsidRDefault="0050400C" w:rsidP="0050400C">
      <w:pPr>
        <w:pStyle w:val="Note"/>
        <w:rPr>
          <w:lang w:val="en-GB" w:eastAsia="zh-CN"/>
        </w:rPr>
      </w:pPr>
    </w:p>
    <w:bookmarkEnd w:id="6"/>
    <w:bookmarkEnd w:id="7"/>
    <w:bookmarkEnd w:id="8"/>
    <w:bookmarkEnd w:id="9"/>
    <w:bookmarkEnd w:id="10"/>
    <w:bookmarkEnd w:id="11"/>
    <w:bookmarkEnd w:id="12"/>
    <w:p w14:paraId="03829480" w14:textId="09482052" w:rsidR="00361A89" w:rsidRDefault="00361A89" w:rsidP="00361A89">
      <w:pPr>
        <w:rPr>
          <w:lang w:eastAsia="ja-JP"/>
        </w:rPr>
      </w:pPr>
    </w:p>
    <w:p w14:paraId="1A0C3E50" w14:textId="77777777" w:rsidR="005C1A23" w:rsidRPr="00FD07FB" w:rsidRDefault="005C1A23" w:rsidP="005C1A23">
      <w:pPr>
        <w:pStyle w:val="Heading2"/>
        <w:numPr>
          <w:ilvl w:val="0"/>
          <w:numId w:val="0"/>
        </w:numPr>
        <w:ind w:left="576" w:hanging="576"/>
        <w:rPr>
          <w:shd w:val="clear" w:color="auto" w:fill="FFFFFF"/>
          <w:lang w:val="en-GB"/>
        </w:rPr>
      </w:pPr>
      <w:r w:rsidRPr="00FD07FB">
        <w:rPr>
          <w:shd w:val="clear" w:color="auto" w:fill="FFFFFF"/>
          <w:lang w:val="en-GB"/>
        </w:rPr>
        <w:t xml:space="preserve">With </w:t>
      </w:r>
    </w:p>
    <w:p w14:paraId="4065BCE4" w14:textId="5CE87730" w:rsidR="005C1A23" w:rsidRDefault="005C1A23" w:rsidP="00361A89">
      <w:pPr>
        <w:rPr>
          <w:lang w:eastAsia="ja-JP"/>
        </w:rPr>
      </w:pPr>
    </w:p>
    <w:p w14:paraId="48B4E8B2" w14:textId="77777777" w:rsidR="005C1A23" w:rsidRPr="006C6720" w:rsidRDefault="005C1A23" w:rsidP="005C1A23">
      <w:pPr>
        <w:pStyle w:val="a5"/>
        <w:widowControl/>
        <w:numPr>
          <w:ilvl w:val="0"/>
          <w:numId w:val="0"/>
        </w:numPr>
        <w:tabs>
          <w:tab w:val="left" w:pos="1080"/>
        </w:tabs>
        <w:adjustRightInd w:val="0"/>
        <w:spacing w:after="240"/>
        <w:rPr>
          <w:rFonts w:eastAsia="MS Mincho"/>
          <w:bCs w:val="0"/>
          <w:iCs w:val="0"/>
          <w:szCs w:val="24"/>
        </w:rPr>
      </w:pPr>
      <w:r>
        <w:rPr>
          <w:rFonts w:eastAsia="MS Mincho"/>
          <w:bCs w:val="0"/>
          <w:iCs w:val="0"/>
          <w:szCs w:val="24"/>
        </w:rPr>
        <w:t xml:space="preserve">B.3.3.4.2 </w:t>
      </w:r>
      <w:r w:rsidRPr="006C6720">
        <w:rPr>
          <w:rFonts w:eastAsia="MS Mincho"/>
          <w:bCs w:val="0"/>
          <w:iCs w:val="0"/>
          <w:szCs w:val="24"/>
        </w:rPr>
        <w:t>Visual Usability Information (VUI) parameters</w:t>
      </w:r>
    </w:p>
    <w:p w14:paraId="5F4FC4FC" w14:textId="77777777" w:rsidR="005C1A23" w:rsidRPr="006C6720" w:rsidRDefault="005C1A23" w:rsidP="005C1A23">
      <w:pPr>
        <w:pStyle w:val="BodyText"/>
        <w:adjustRightInd w:val="0"/>
        <w:rPr>
          <w:rFonts w:eastAsia="MS Mincho"/>
        </w:rPr>
      </w:pPr>
      <w:r w:rsidRPr="006C6720">
        <w:rPr>
          <w:rFonts w:eastAsia="MS Mincho"/>
        </w:rPr>
        <w:t xml:space="preserve">VUI parameters that occur within a CMAF HEVC track shall conform to </w:t>
      </w:r>
      <w:r w:rsidRPr="006C6720">
        <w:rPr>
          <w:rStyle w:val="stdpublisher"/>
        </w:rPr>
        <w:t>ISO/IEC</w:t>
      </w:r>
      <w:r w:rsidRPr="006C6720">
        <w:rPr>
          <w:rFonts w:eastAsia="MS Mincho"/>
        </w:rPr>
        <w:t> </w:t>
      </w:r>
      <w:r w:rsidRPr="006C6720">
        <w:rPr>
          <w:rStyle w:val="stddocNumber"/>
        </w:rPr>
        <w:t>23008</w:t>
      </w:r>
      <w:r w:rsidRPr="006C6720">
        <w:rPr>
          <w:rFonts w:eastAsia="MS Mincho"/>
        </w:rPr>
        <w:t>-</w:t>
      </w:r>
      <w:r w:rsidRPr="006C6720">
        <w:rPr>
          <w:rStyle w:val="stddocPartNumber"/>
        </w:rPr>
        <w:t>2</w:t>
      </w:r>
      <w:r w:rsidRPr="006C6720">
        <w:rPr>
          <w:rFonts w:eastAsia="MS Mincho"/>
        </w:rPr>
        <w:t xml:space="preserve"> with the following additional constraints.</w:t>
      </w:r>
    </w:p>
    <w:p w14:paraId="1244ECF6" w14:textId="77777777" w:rsidR="005C1A23" w:rsidRPr="006C6720" w:rsidRDefault="005C1A23" w:rsidP="005C1A23">
      <w:pPr>
        <w:pStyle w:val="ListContinue1"/>
        <w:adjustRightInd w:val="0"/>
        <w:rPr>
          <w:rFonts w:eastAsia="MS Mincho"/>
          <w:szCs w:val="24"/>
        </w:rPr>
      </w:pPr>
      <w:r w:rsidRPr="006C6720">
        <w:rPr>
          <w:rFonts w:eastAsia="MS Mincho"/>
          <w:szCs w:val="24"/>
        </w:rPr>
        <w:t>—</w:t>
      </w:r>
      <w:r w:rsidRPr="006C6720">
        <w:rPr>
          <w:rFonts w:eastAsia="MS Mincho"/>
          <w:szCs w:val="24"/>
        </w:rPr>
        <w:tab/>
        <w:t>The following fields shall have pre-determined values as follows.</w:t>
      </w:r>
    </w:p>
    <w:p w14:paraId="7943650B" w14:textId="77777777" w:rsidR="005C1A23" w:rsidRPr="006C6720" w:rsidRDefault="005C1A23" w:rsidP="005C1A23">
      <w:pPr>
        <w:pStyle w:val="ListContinue2"/>
      </w:pPr>
      <w:r w:rsidRPr="006C6720">
        <w:t>—</w:t>
      </w:r>
      <w:r w:rsidRPr="006C6720">
        <w:tab/>
      </w:r>
      <w:proofErr w:type="spellStart"/>
      <w:r w:rsidRPr="006C6720">
        <w:rPr>
          <w:rStyle w:val="Courier"/>
        </w:rPr>
        <w:t>aspect_ratio_info_present_flag</w:t>
      </w:r>
      <w:proofErr w:type="spellEnd"/>
      <w:r w:rsidRPr="006C6720">
        <w:t xml:space="preserve"> shall be set to 1.</w:t>
      </w:r>
    </w:p>
    <w:p w14:paraId="2988425F" w14:textId="77777777" w:rsidR="005C1A23" w:rsidRPr="006C6720" w:rsidRDefault="005C1A23" w:rsidP="005C1A23">
      <w:pPr>
        <w:pStyle w:val="ListContinue2"/>
      </w:pPr>
      <w:r w:rsidRPr="006C6720">
        <w:t>—</w:t>
      </w:r>
      <w:r w:rsidRPr="006C6720">
        <w:tab/>
      </w:r>
      <w:proofErr w:type="spellStart"/>
      <w:r w:rsidRPr="006C6720">
        <w:rPr>
          <w:rStyle w:val="Courier"/>
        </w:rPr>
        <w:t>video_full_range_flag</w:t>
      </w:r>
      <w:proofErr w:type="spellEnd"/>
      <w:r w:rsidRPr="006C6720">
        <w:t xml:space="preserve"> shall be set to 0.</w:t>
      </w:r>
    </w:p>
    <w:p w14:paraId="6B66F539" w14:textId="77777777" w:rsidR="005C1A23" w:rsidRPr="006C6720" w:rsidRDefault="005C1A23" w:rsidP="005C1A23">
      <w:pPr>
        <w:pStyle w:val="ListContinue1"/>
        <w:adjustRightInd w:val="0"/>
        <w:rPr>
          <w:rFonts w:eastAsia="MS Mincho"/>
          <w:szCs w:val="24"/>
        </w:rPr>
      </w:pPr>
      <w:r w:rsidRPr="006C6720">
        <w:rPr>
          <w:rFonts w:eastAsia="MS Mincho"/>
          <w:szCs w:val="24"/>
        </w:rPr>
        <w:t>—</w:t>
      </w:r>
      <w:r w:rsidRPr="006C6720">
        <w:rPr>
          <w:rFonts w:eastAsia="MS Mincho"/>
          <w:szCs w:val="24"/>
        </w:rPr>
        <w:tab/>
        <w:t>The following fields have the following values.</w:t>
      </w:r>
    </w:p>
    <w:p w14:paraId="67DA8D2E" w14:textId="77777777" w:rsidR="005C1A23" w:rsidRPr="006C6720" w:rsidRDefault="005C1A23" w:rsidP="005C1A23">
      <w:pPr>
        <w:pStyle w:val="ListContinue2"/>
      </w:pPr>
      <w:r w:rsidRPr="006C6720">
        <w:t>—</w:t>
      </w:r>
      <w:r w:rsidRPr="006C6720">
        <w:tab/>
      </w:r>
      <w:proofErr w:type="spellStart"/>
      <w:r w:rsidRPr="006C6720">
        <w:rPr>
          <w:rStyle w:val="Courier"/>
        </w:rPr>
        <w:t>colour_description_present_flag</w:t>
      </w:r>
      <w:proofErr w:type="spellEnd"/>
      <w:r w:rsidRPr="006C6720">
        <w:t xml:space="preserve"> should be set to 1.</w:t>
      </w:r>
    </w:p>
    <w:p w14:paraId="4667191E" w14:textId="77777777" w:rsidR="005C1A23" w:rsidRPr="006C6720" w:rsidRDefault="005C1A23" w:rsidP="005C1A23">
      <w:pPr>
        <w:pStyle w:val="Noteindent"/>
      </w:pPr>
      <w:r w:rsidRPr="006C6720">
        <w:t>NOTE</w:t>
      </w:r>
      <w:r w:rsidRPr="006C6720">
        <w:tab/>
        <w:t xml:space="preserve">As defined in </w:t>
      </w:r>
      <w:r w:rsidRPr="006C6720">
        <w:rPr>
          <w:rStyle w:val="stdpublisher"/>
        </w:rPr>
        <w:t>ISO/IEC</w:t>
      </w:r>
      <w:r w:rsidRPr="006C6720">
        <w:t> </w:t>
      </w:r>
      <w:r w:rsidRPr="006C6720">
        <w:rPr>
          <w:rStyle w:val="stddocNumber"/>
        </w:rPr>
        <w:t>23008</w:t>
      </w:r>
      <w:r w:rsidRPr="006C6720">
        <w:t>-</w:t>
      </w:r>
      <w:r w:rsidRPr="006C6720">
        <w:rPr>
          <w:rStyle w:val="stddocPartNumber"/>
        </w:rPr>
        <w:t>2</w:t>
      </w:r>
      <w:r w:rsidRPr="006C6720">
        <w:t xml:space="preserve">, if the </w:t>
      </w:r>
      <w:proofErr w:type="spellStart"/>
      <w:r w:rsidRPr="006C6720">
        <w:t>colour_description_present_flag</w:t>
      </w:r>
      <w:proofErr w:type="spellEnd"/>
      <w:r w:rsidRPr="006C6720">
        <w:t xml:space="preserve"> is set to 1, the </w:t>
      </w:r>
      <w:proofErr w:type="spellStart"/>
      <w:r w:rsidRPr="006C6720">
        <w:lastRenderedPageBreak/>
        <w:t>colour_primaries</w:t>
      </w:r>
      <w:proofErr w:type="spellEnd"/>
      <w:r w:rsidRPr="006C6720">
        <w:t xml:space="preserve">, </w:t>
      </w:r>
      <w:proofErr w:type="spellStart"/>
      <w:r w:rsidRPr="006C6720">
        <w:t>transfer_characteristics</w:t>
      </w:r>
      <w:proofErr w:type="spellEnd"/>
      <w:r w:rsidRPr="006C6720">
        <w:t xml:space="preserve"> and </w:t>
      </w:r>
      <w:proofErr w:type="spellStart"/>
      <w:r w:rsidRPr="006C6720">
        <w:t>matrix_coefficients</w:t>
      </w:r>
      <w:proofErr w:type="spellEnd"/>
      <w:r w:rsidRPr="006C6720">
        <w:t xml:space="preserve"> fields are present in the VUI.</w:t>
      </w:r>
    </w:p>
    <w:p w14:paraId="7C3B73F4" w14:textId="77777777" w:rsidR="005C1A23" w:rsidRPr="006C6720" w:rsidRDefault="005C1A23" w:rsidP="005C1A23">
      <w:pPr>
        <w:pStyle w:val="ListContinue2"/>
      </w:pPr>
      <w:r w:rsidRPr="006C6720">
        <w:t>—</w:t>
      </w:r>
      <w:r w:rsidRPr="006C6720">
        <w:tab/>
        <w:t xml:space="preserve">If </w:t>
      </w:r>
      <w:proofErr w:type="spellStart"/>
      <w:r w:rsidRPr="006C6720">
        <w:rPr>
          <w:rStyle w:val="Courier"/>
        </w:rPr>
        <w:t>colour_description_present_flag</w:t>
      </w:r>
      <w:proofErr w:type="spellEnd"/>
      <w:r w:rsidRPr="006C6720">
        <w:t xml:space="preserve"> is set to 1, then </w:t>
      </w:r>
      <w:proofErr w:type="spellStart"/>
      <w:r w:rsidRPr="006C6720">
        <w:rPr>
          <w:rStyle w:val="Courier"/>
        </w:rPr>
        <w:t>colour_primaries</w:t>
      </w:r>
      <w:proofErr w:type="spellEnd"/>
      <w:r w:rsidRPr="006C6720">
        <w:t xml:space="preserve">, </w:t>
      </w:r>
      <w:proofErr w:type="spellStart"/>
      <w:r w:rsidRPr="006C6720">
        <w:rPr>
          <w:rStyle w:val="Courier"/>
        </w:rPr>
        <w:t>transfer_characteristics</w:t>
      </w:r>
      <w:proofErr w:type="spellEnd"/>
      <w:r w:rsidRPr="006C6720">
        <w:t xml:space="preserve"> and </w:t>
      </w:r>
      <w:proofErr w:type="spellStart"/>
      <w:r w:rsidRPr="006C6720">
        <w:rPr>
          <w:rStyle w:val="Courier"/>
        </w:rPr>
        <w:t>matrix_coefficients</w:t>
      </w:r>
      <w:proofErr w:type="spellEnd"/>
      <w:r w:rsidRPr="006C6720">
        <w:t xml:space="preserve"> shall be set to one of the values permitted for the media profile (see </w:t>
      </w:r>
      <w:r>
        <w:rPr>
          <w:rStyle w:val="citetbl"/>
        </w:rPr>
        <w:fldChar w:fldCharType="begin"/>
      </w:r>
      <w:r>
        <w:instrText xml:space="preserve"> REF _Ref16609790 \h </w:instrText>
      </w:r>
      <w:r>
        <w:rPr>
          <w:rStyle w:val="citetbl"/>
        </w:rPr>
      </w:r>
      <w:r>
        <w:rPr>
          <w:rStyle w:val="citetbl"/>
        </w:rPr>
        <w:fldChar w:fldCharType="separate"/>
      </w:r>
      <w:r>
        <w:t>Table B.</w:t>
      </w:r>
      <w:r>
        <w:rPr>
          <w:noProof/>
        </w:rPr>
        <w:t>1</w:t>
      </w:r>
      <w:r>
        <w:rPr>
          <w:rStyle w:val="citetbl"/>
        </w:rPr>
        <w:fldChar w:fldCharType="end"/>
      </w:r>
      <w:r w:rsidRPr="006C6720">
        <w:t>).</w:t>
      </w:r>
    </w:p>
    <w:p w14:paraId="0FDC529A" w14:textId="77777777" w:rsidR="005C1A23" w:rsidRPr="006C6720" w:rsidRDefault="005C1A23" w:rsidP="005C1A23">
      <w:pPr>
        <w:pStyle w:val="ListContinue2"/>
      </w:pPr>
      <w:r w:rsidRPr="006C6720">
        <w:t>—</w:t>
      </w:r>
      <w:r w:rsidRPr="006C6720">
        <w:tab/>
        <w:t xml:space="preserve">If </w:t>
      </w:r>
      <w:proofErr w:type="spellStart"/>
      <w:r w:rsidRPr="006C6720">
        <w:rPr>
          <w:rStyle w:val="Courier"/>
        </w:rPr>
        <w:t>colour_description_present_flag</w:t>
      </w:r>
      <w:proofErr w:type="spellEnd"/>
      <w:r w:rsidRPr="006C6720">
        <w:t xml:space="preserve"> is set to 0, this shall indicate the following values are to be assumed:</w:t>
      </w:r>
    </w:p>
    <w:p w14:paraId="12599445" w14:textId="77777777" w:rsidR="005C1A23" w:rsidRPr="006C6720" w:rsidRDefault="005C1A23" w:rsidP="005C1A23">
      <w:pPr>
        <w:pStyle w:val="ListContinue3"/>
      </w:pPr>
      <w:r w:rsidRPr="006C6720">
        <w:t>—</w:t>
      </w:r>
      <w:r w:rsidRPr="006C6720">
        <w:tab/>
      </w:r>
      <w:proofErr w:type="spellStart"/>
      <w:r w:rsidRPr="006C6720">
        <w:rPr>
          <w:rStyle w:val="Courier"/>
        </w:rPr>
        <w:t>colour_primaries</w:t>
      </w:r>
      <w:proofErr w:type="spellEnd"/>
      <w:r w:rsidRPr="006C6720">
        <w:t xml:space="preserve"> = </w:t>
      </w:r>
      <w:proofErr w:type="gramStart"/>
      <w:r w:rsidRPr="006C6720">
        <w:t>1;</w:t>
      </w:r>
      <w:proofErr w:type="gramEnd"/>
    </w:p>
    <w:p w14:paraId="1199E8FF" w14:textId="77777777" w:rsidR="005C1A23" w:rsidRPr="006C6720" w:rsidRDefault="005C1A23" w:rsidP="005C1A23">
      <w:pPr>
        <w:pStyle w:val="ListContinue3"/>
      </w:pPr>
      <w:r w:rsidRPr="006C6720">
        <w:t>—</w:t>
      </w:r>
      <w:r w:rsidRPr="006C6720">
        <w:tab/>
      </w:r>
      <w:proofErr w:type="spellStart"/>
      <w:r w:rsidRPr="006C6720">
        <w:rPr>
          <w:rStyle w:val="Courier"/>
        </w:rPr>
        <w:t>transfer_characteristics</w:t>
      </w:r>
      <w:proofErr w:type="spellEnd"/>
      <w:r w:rsidRPr="006C6720">
        <w:t xml:space="preserve"> = </w:t>
      </w:r>
      <w:proofErr w:type="gramStart"/>
      <w:r w:rsidRPr="006C6720">
        <w:t>1;</w:t>
      </w:r>
      <w:proofErr w:type="gramEnd"/>
    </w:p>
    <w:p w14:paraId="588C2E84" w14:textId="77777777" w:rsidR="005C1A23" w:rsidRPr="006C6720" w:rsidRDefault="005C1A23" w:rsidP="005C1A23">
      <w:pPr>
        <w:pStyle w:val="ListContinue3"/>
      </w:pPr>
      <w:r w:rsidRPr="006C6720">
        <w:t>—</w:t>
      </w:r>
      <w:r w:rsidRPr="006C6720">
        <w:tab/>
      </w:r>
      <w:proofErr w:type="spellStart"/>
      <w:r w:rsidRPr="006C6720">
        <w:rPr>
          <w:rStyle w:val="Courier"/>
        </w:rPr>
        <w:t>matrix_coefficients</w:t>
      </w:r>
      <w:proofErr w:type="spellEnd"/>
      <w:r w:rsidRPr="006C6720">
        <w:t xml:space="preserve"> = 1.</w:t>
      </w:r>
    </w:p>
    <w:p w14:paraId="14E15A6B" w14:textId="77777777" w:rsidR="005C1A23" w:rsidRPr="006C6720" w:rsidRDefault="005C1A23" w:rsidP="005C1A23">
      <w:pPr>
        <w:pStyle w:val="ListContinue2"/>
      </w:pPr>
      <w:r w:rsidRPr="006C6720">
        <w:t>—</w:t>
      </w:r>
      <w:r w:rsidRPr="006C6720">
        <w:tab/>
      </w:r>
      <w:proofErr w:type="spellStart"/>
      <w:r w:rsidRPr="006C6720">
        <w:rPr>
          <w:rStyle w:val="Courier"/>
        </w:rPr>
        <w:t>overscan_info_present_flag</w:t>
      </w:r>
      <w:proofErr w:type="spellEnd"/>
      <w:r w:rsidRPr="006C6720">
        <w:t xml:space="preserve"> shall be set to 0, therefore </w:t>
      </w:r>
      <w:proofErr w:type="spellStart"/>
      <w:r w:rsidRPr="006C6720">
        <w:t>overscan_appropriate</w:t>
      </w:r>
      <w:proofErr w:type="spellEnd"/>
      <w:r w:rsidRPr="006C6720">
        <w:t xml:space="preserve"> shall not be present.</w:t>
      </w:r>
    </w:p>
    <w:p w14:paraId="245673E5" w14:textId="77777777" w:rsidR="005C1A23" w:rsidRPr="006C6720" w:rsidRDefault="005C1A23" w:rsidP="005C1A23">
      <w:pPr>
        <w:pStyle w:val="ListContinue1"/>
        <w:adjustRightInd w:val="0"/>
        <w:rPr>
          <w:rFonts w:eastAsia="MS Mincho"/>
          <w:szCs w:val="24"/>
        </w:rPr>
      </w:pPr>
      <w:r w:rsidRPr="006C6720">
        <w:rPr>
          <w:rFonts w:eastAsia="MS Mincho"/>
          <w:szCs w:val="24"/>
        </w:rPr>
        <w:t>—</w:t>
      </w:r>
      <w:r w:rsidRPr="006C6720">
        <w:rPr>
          <w:rFonts w:eastAsia="MS Mincho"/>
          <w:szCs w:val="24"/>
        </w:rPr>
        <w:tab/>
        <w:t>The values of the following fields shall not change throughout a CMAF track and CMAF switching set.</w:t>
      </w:r>
    </w:p>
    <w:p w14:paraId="23A8D470" w14:textId="77777777" w:rsidR="005C1A23" w:rsidRPr="006C6720" w:rsidRDefault="005C1A23" w:rsidP="005C1A23">
      <w:pPr>
        <w:pStyle w:val="ListContinue2"/>
      </w:pPr>
      <w:r w:rsidRPr="006C6720">
        <w:t>—</w:t>
      </w:r>
      <w:r w:rsidRPr="006C6720">
        <w:tab/>
      </w:r>
      <w:proofErr w:type="spellStart"/>
      <w:r w:rsidRPr="006C6720">
        <w:rPr>
          <w:rStyle w:val="Courier"/>
        </w:rPr>
        <w:t>low_delay_hrd_flag</w:t>
      </w:r>
      <w:proofErr w:type="spellEnd"/>
    </w:p>
    <w:p w14:paraId="1EEA81AA" w14:textId="77777777" w:rsidR="005C1A23" w:rsidRPr="006C6720" w:rsidRDefault="005C1A23" w:rsidP="005C1A23">
      <w:pPr>
        <w:pStyle w:val="ListContinue2"/>
      </w:pPr>
      <w:r w:rsidRPr="006C6720">
        <w:t>—</w:t>
      </w:r>
      <w:r w:rsidRPr="006C6720">
        <w:tab/>
      </w:r>
      <w:proofErr w:type="spellStart"/>
      <w:r w:rsidRPr="006C6720">
        <w:rPr>
          <w:rStyle w:val="Courier"/>
        </w:rPr>
        <w:t>colour_description_present_flag</w:t>
      </w:r>
      <w:proofErr w:type="spellEnd"/>
    </w:p>
    <w:p w14:paraId="257D1A58" w14:textId="77777777" w:rsidR="005C1A23" w:rsidRPr="006C6720" w:rsidRDefault="005C1A23" w:rsidP="005C1A23">
      <w:pPr>
        <w:pStyle w:val="ListContinue2"/>
      </w:pPr>
      <w:r w:rsidRPr="006C6720">
        <w:t>—</w:t>
      </w:r>
      <w:r w:rsidRPr="006C6720">
        <w:tab/>
      </w:r>
      <w:proofErr w:type="spellStart"/>
      <w:r w:rsidRPr="006C6720">
        <w:rPr>
          <w:rStyle w:val="Courier"/>
        </w:rPr>
        <w:t>colour_</w:t>
      </w:r>
      <w:proofErr w:type="gramStart"/>
      <w:r w:rsidRPr="006C6720">
        <w:rPr>
          <w:rStyle w:val="Courier"/>
        </w:rPr>
        <w:t>primaries</w:t>
      </w:r>
      <w:proofErr w:type="spellEnd"/>
      <w:r w:rsidRPr="006C6720">
        <w:t>, when</w:t>
      </w:r>
      <w:proofErr w:type="gramEnd"/>
      <w:r w:rsidRPr="006C6720">
        <w:t xml:space="preserve"> present</w:t>
      </w:r>
    </w:p>
    <w:p w14:paraId="4B6875AA" w14:textId="77777777" w:rsidR="005C1A23" w:rsidRPr="006C6720" w:rsidRDefault="005C1A23" w:rsidP="005C1A23">
      <w:pPr>
        <w:pStyle w:val="ListContinue2"/>
      </w:pPr>
      <w:r w:rsidRPr="006C6720">
        <w:t>—</w:t>
      </w:r>
      <w:r w:rsidRPr="006C6720">
        <w:tab/>
      </w:r>
      <w:proofErr w:type="spellStart"/>
      <w:r w:rsidRPr="006C6720">
        <w:rPr>
          <w:rStyle w:val="Courier"/>
        </w:rPr>
        <w:t>transfer_</w:t>
      </w:r>
      <w:proofErr w:type="gramStart"/>
      <w:r w:rsidRPr="006C6720">
        <w:rPr>
          <w:rStyle w:val="Courier"/>
        </w:rPr>
        <w:t>characteristics</w:t>
      </w:r>
      <w:proofErr w:type="spellEnd"/>
      <w:r w:rsidRPr="006C6720">
        <w:t>, when</w:t>
      </w:r>
      <w:proofErr w:type="gramEnd"/>
      <w:r w:rsidRPr="006C6720">
        <w:t xml:space="preserve"> present</w:t>
      </w:r>
    </w:p>
    <w:p w14:paraId="0176D07B" w14:textId="77777777" w:rsidR="005C1A23" w:rsidRPr="006C6720" w:rsidRDefault="005C1A23" w:rsidP="005C1A23">
      <w:pPr>
        <w:pStyle w:val="ListContinue2"/>
      </w:pPr>
      <w:r w:rsidRPr="006C6720">
        <w:t>—</w:t>
      </w:r>
      <w:r w:rsidRPr="006C6720">
        <w:tab/>
      </w:r>
      <w:proofErr w:type="spellStart"/>
      <w:r w:rsidRPr="006C6720">
        <w:rPr>
          <w:rStyle w:val="Courier"/>
        </w:rPr>
        <w:t>matrix_</w:t>
      </w:r>
      <w:proofErr w:type="gramStart"/>
      <w:r w:rsidRPr="006C6720">
        <w:rPr>
          <w:rStyle w:val="Courier"/>
        </w:rPr>
        <w:t>coeffs</w:t>
      </w:r>
      <w:proofErr w:type="spellEnd"/>
      <w:r w:rsidRPr="006C6720">
        <w:t>, when</w:t>
      </w:r>
      <w:proofErr w:type="gramEnd"/>
      <w:r w:rsidRPr="006C6720">
        <w:t xml:space="preserve"> present</w:t>
      </w:r>
    </w:p>
    <w:p w14:paraId="4628AA5E" w14:textId="77777777" w:rsidR="005C1A23" w:rsidRPr="006C6720" w:rsidRDefault="005C1A23" w:rsidP="005C1A23">
      <w:pPr>
        <w:pStyle w:val="ListContinue1"/>
        <w:adjustRightInd w:val="0"/>
        <w:rPr>
          <w:rFonts w:eastAsia="MS Mincho"/>
          <w:szCs w:val="24"/>
        </w:rPr>
      </w:pPr>
      <w:r w:rsidRPr="006C6720">
        <w:rPr>
          <w:rFonts w:eastAsia="MS Mincho"/>
          <w:szCs w:val="24"/>
        </w:rPr>
        <w:t>—</w:t>
      </w:r>
      <w:r w:rsidRPr="006C6720">
        <w:rPr>
          <w:rFonts w:eastAsia="MS Mincho"/>
          <w:szCs w:val="24"/>
        </w:rPr>
        <w:tab/>
        <w:t>The values of the following fields should not change throughout a CMAF track.</w:t>
      </w:r>
    </w:p>
    <w:p w14:paraId="211CAE05" w14:textId="77777777" w:rsidR="005C1A23" w:rsidRPr="006C6720" w:rsidRDefault="005C1A23" w:rsidP="005C1A23">
      <w:pPr>
        <w:pStyle w:val="ListContinue2"/>
      </w:pPr>
      <w:r w:rsidRPr="006C6720">
        <w:t>—</w:t>
      </w:r>
      <w:r w:rsidRPr="006C6720">
        <w:tab/>
      </w:r>
      <w:proofErr w:type="spellStart"/>
      <w:r w:rsidRPr="006C6720">
        <w:rPr>
          <w:rStyle w:val="Courier"/>
        </w:rPr>
        <w:t>vui_time_scale</w:t>
      </w:r>
      <w:proofErr w:type="spellEnd"/>
    </w:p>
    <w:p w14:paraId="644CBAE6" w14:textId="77777777" w:rsidR="005C1A23" w:rsidRDefault="005C1A23" w:rsidP="005C1A23">
      <w:pPr>
        <w:pStyle w:val="ListContinue2"/>
        <w:rPr>
          <w:rStyle w:val="Courier"/>
        </w:rPr>
      </w:pPr>
      <w:r w:rsidRPr="006C6720">
        <w:t>—</w:t>
      </w:r>
      <w:r w:rsidRPr="006C6720">
        <w:tab/>
      </w:r>
      <w:proofErr w:type="spellStart"/>
      <w:r w:rsidRPr="006C6720">
        <w:rPr>
          <w:rStyle w:val="Courier"/>
        </w:rPr>
        <w:t>vui_num_units_in_tick</w:t>
      </w:r>
      <w:proofErr w:type="spellEnd"/>
    </w:p>
    <w:p w14:paraId="6EAAF586" w14:textId="77777777" w:rsidR="005C1A23" w:rsidRPr="00250CE3" w:rsidRDefault="005C1A23" w:rsidP="005C1A23">
      <w:pPr>
        <w:pStyle w:val="ListContinue1"/>
        <w:adjustRightInd w:val="0"/>
        <w:rPr>
          <w:rFonts w:eastAsia="MS Mincho"/>
          <w:szCs w:val="24"/>
        </w:rPr>
      </w:pPr>
      <w:r w:rsidRPr="00250CE3">
        <w:rPr>
          <w:rFonts w:eastAsia="MS Mincho"/>
          <w:szCs w:val="24"/>
        </w:rPr>
        <w:t>—</w:t>
      </w:r>
      <w:r w:rsidRPr="00250CE3">
        <w:rPr>
          <w:rFonts w:eastAsia="MS Mincho"/>
          <w:szCs w:val="24"/>
        </w:rPr>
        <w:tab/>
        <w:t xml:space="preserve">If BT.2020 or BT.2100 is </w:t>
      </w:r>
      <w:proofErr w:type="spellStart"/>
      <w:r w:rsidRPr="00250CE3">
        <w:rPr>
          <w:rFonts w:eastAsia="MS Mincho"/>
          <w:szCs w:val="24"/>
        </w:rPr>
        <w:t>signalled</w:t>
      </w:r>
      <w:proofErr w:type="spellEnd"/>
      <w:r w:rsidRPr="00250CE3">
        <w:rPr>
          <w:rFonts w:eastAsia="MS Mincho"/>
          <w:szCs w:val="24"/>
        </w:rPr>
        <w:t xml:space="preserve"> by </w:t>
      </w:r>
      <w:proofErr w:type="spellStart"/>
      <w:r w:rsidRPr="00250CE3">
        <w:rPr>
          <w:rFonts w:ascii="Courier New" w:eastAsia="MS Mincho" w:hAnsi="Courier New" w:cs="Courier New"/>
          <w:szCs w:val="24"/>
        </w:rPr>
        <w:t>colour_primaries</w:t>
      </w:r>
      <w:proofErr w:type="spellEnd"/>
      <w:r w:rsidRPr="00250CE3">
        <w:rPr>
          <w:rFonts w:eastAsia="MS Mincho"/>
          <w:szCs w:val="24"/>
        </w:rPr>
        <w:t xml:space="preserve"> = 9,</w:t>
      </w:r>
    </w:p>
    <w:p w14:paraId="2F9A0C11" w14:textId="77777777" w:rsidR="005C1A23" w:rsidRPr="00250CE3" w:rsidRDefault="005C1A23" w:rsidP="005C1A23">
      <w:pPr>
        <w:pStyle w:val="ListContinue2"/>
      </w:pPr>
      <w:r w:rsidRPr="00250CE3">
        <w:t>—</w:t>
      </w:r>
      <w:r w:rsidRPr="00250CE3">
        <w:tab/>
      </w:r>
      <w:r w:rsidRPr="00250CE3">
        <w:rPr>
          <w:rFonts w:ascii="Courier New" w:hAnsi="Courier New" w:cs="Courier New"/>
          <w:noProof/>
        </w:rPr>
        <w:t>chroma_loc_info_present_flag</w:t>
      </w:r>
      <w:r w:rsidRPr="00250CE3">
        <w:rPr>
          <w:noProof/>
        </w:rPr>
        <w:t xml:space="preserve"> </w:t>
      </w:r>
      <w:del w:id="63" w:author="H100619" w:date="2021-04-27T12:51:00Z">
        <w:r w:rsidRPr="00250CE3" w:rsidDel="00FE297A">
          <w:rPr>
            <w:noProof/>
          </w:rPr>
          <w:delText xml:space="preserve">shall </w:delText>
        </w:r>
      </w:del>
      <w:ins w:id="64" w:author="H100619" w:date="2021-04-27T12:51:00Z">
        <w:r w:rsidRPr="00250CE3">
          <w:rPr>
            <w:noProof/>
          </w:rPr>
          <w:t xml:space="preserve">should </w:t>
        </w:r>
      </w:ins>
      <w:r w:rsidRPr="00250CE3">
        <w:rPr>
          <w:noProof/>
        </w:rPr>
        <w:t>be set to 1, indicating the presence of chroma location types.</w:t>
      </w:r>
    </w:p>
    <w:p w14:paraId="43CDC1B7" w14:textId="77777777" w:rsidR="005C1A23" w:rsidRPr="00250CE3" w:rsidRDefault="005C1A23" w:rsidP="005C1A23">
      <w:pPr>
        <w:pStyle w:val="ListContinue2"/>
        <w:rPr>
          <w:ins w:id="65" w:author="H100619" w:date="2021-04-27T12:53:00Z"/>
        </w:rPr>
      </w:pPr>
      <w:r w:rsidRPr="00250CE3">
        <w:t>—</w:t>
      </w:r>
      <w:r w:rsidRPr="00250CE3">
        <w:tab/>
      </w:r>
      <w:ins w:id="66" w:author="H100619" w:date="2021-04-27T12:54:00Z">
        <w:r w:rsidRPr="00250CE3">
          <w:t xml:space="preserve">If </w:t>
        </w:r>
        <w:r w:rsidRPr="00250CE3">
          <w:rPr>
            <w:rFonts w:ascii="Courier New" w:hAnsi="Courier New" w:cs="Courier New"/>
            <w:noProof/>
          </w:rPr>
          <w:t xml:space="preserve">chroma_loc_info_present_flag </w:t>
        </w:r>
        <w:r w:rsidRPr="00250CE3">
          <w:rPr>
            <w:rFonts w:ascii="Cambria" w:hAnsi="Cambria" w:cs="Courier New"/>
            <w:noProof/>
            <w:rPrChange w:id="67" w:author="H100619" w:date="2021-04-27T21:23:00Z">
              <w:rPr>
                <w:rFonts w:ascii="Courier New" w:hAnsi="Courier New" w:cs="Courier New"/>
                <w:noProof/>
                <w:highlight w:val="yellow"/>
              </w:rPr>
            </w:rPrChange>
          </w:rPr>
          <w:t>is set to 1 then</w:t>
        </w:r>
        <w:r w:rsidRPr="00250CE3">
          <w:rPr>
            <w:rFonts w:ascii="Courier New" w:hAnsi="Courier New" w:cs="Courier New"/>
            <w:noProof/>
          </w:rPr>
          <w:t xml:space="preserve">, </w:t>
        </w:r>
      </w:ins>
    </w:p>
    <w:p w14:paraId="478D65A4" w14:textId="77777777" w:rsidR="005C1A23" w:rsidRPr="00250CE3" w:rsidRDefault="005C1A23" w:rsidP="005C1A23">
      <w:pPr>
        <w:pStyle w:val="ListContinue2"/>
        <w:rPr>
          <w:noProof/>
        </w:rPr>
      </w:pPr>
      <w:ins w:id="68" w:author="H100619" w:date="2021-04-27T12:54:00Z">
        <w:r w:rsidRPr="00250CE3">
          <w:rPr>
            <w:rFonts w:ascii="Courier New" w:hAnsi="Courier New" w:cs="Courier New"/>
            <w:noProof/>
          </w:rPr>
          <w:tab/>
        </w:r>
        <w:r w:rsidRPr="00250CE3">
          <w:t>—</w:t>
        </w:r>
        <w:r w:rsidRPr="00250CE3">
          <w:rPr>
            <w:rFonts w:ascii="Courier New" w:hAnsi="Courier New" w:cs="Courier New"/>
            <w:noProof/>
          </w:rPr>
          <w:tab/>
        </w:r>
      </w:ins>
      <w:r w:rsidRPr="00250CE3">
        <w:rPr>
          <w:rFonts w:ascii="Courier New" w:hAnsi="Courier New" w:cs="Courier New"/>
          <w:noProof/>
        </w:rPr>
        <w:t>chroma_sample_loc_type_top_field</w:t>
      </w:r>
      <w:r w:rsidRPr="00250CE3">
        <w:rPr>
          <w:noProof/>
        </w:rPr>
        <w:t xml:space="preserve"> shall be set to 2</w:t>
      </w:r>
    </w:p>
    <w:p w14:paraId="16812E74" w14:textId="77777777" w:rsidR="005C1A23" w:rsidRPr="00250CE3" w:rsidRDefault="005C1A23" w:rsidP="005C1A23">
      <w:pPr>
        <w:pStyle w:val="ListContinue2"/>
        <w:rPr>
          <w:noProof/>
        </w:rPr>
      </w:pPr>
      <w:ins w:id="69" w:author="H100619" w:date="2021-04-27T12:54:00Z">
        <w:r w:rsidRPr="00250CE3">
          <w:tab/>
        </w:r>
      </w:ins>
      <w:r w:rsidRPr="00250CE3">
        <w:t>—</w:t>
      </w:r>
      <w:r w:rsidRPr="00250CE3">
        <w:tab/>
      </w:r>
      <w:r w:rsidRPr="00250CE3">
        <w:rPr>
          <w:rFonts w:ascii="Courier New" w:hAnsi="Courier New" w:cs="Courier New"/>
          <w:noProof/>
        </w:rPr>
        <w:t>chroma_sample_loc_type_bottom_field</w:t>
      </w:r>
      <w:r w:rsidRPr="00250CE3">
        <w:rPr>
          <w:noProof/>
        </w:rPr>
        <w:t xml:space="preserve"> shall be set to 2</w:t>
      </w:r>
    </w:p>
    <w:p w14:paraId="74DFE4DD" w14:textId="77777777" w:rsidR="005C1A23" w:rsidRDefault="005C1A23" w:rsidP="005C1A23">
      <w:pPr>
        <w:pStyle w:val="Note"/>
        <w:rPr>
          <w:lang w:val="en-GB" w:eastAsia="zh-CN"/>
        </w:rPr>
      </w:pPr>
    </w:p>
    <w:p w14:paraId="03E9EF41" w14:textId="77777777" w:rsidR="004330B5" w:rsidRPr="0050400C" w:rsidRDefault="004330B5" w:rsidP="004330B5">
      <w:pPr>
        <w:pStyle w:val="Note"/>
        <w:ind w:left="403"/>
        <w:rPr>
          <w:ins w:id="70" w:author="Thomas Stockhammer" w:date="2021-07-16T23:44:00Z"/>
          <w:noProof/>
          <w:lang w:val="en-US"/>
        </w:rPr>
      </w:pPr>
      <w:ins w:id="71" w:author="Thomas Stockhammer" w:date="2021-07-16T23:44:00Z">
        <w:r w:rsidRPr="0050400C">
          <w:rPr>
            <w:lang w:val="en-GB" w:eastAsia="zh-CN"/>
          </w:rPr>
          <w:t>NOTE</w:t>
        </w:r>
        <w:r w:rsidRPr="0050400C">
          <w:rPr>
            <w:lang w:val="en-GB" w:eastAsia="zh-CN"/>
          </w:rPr>
          <w:tab/>
          <w:t xml:space="preserve">If </w:t>
        </w:r>
        <w:r w:rsidRPr="004330B5">
          <w:rPr>
            <w:szCs w:val="24"/>
            <w:lang w:val="en-US"/>
          </w:rPr>
          <w:t xml:space="preserve">BT.2020 or BT.2100 is </w:t>
        </w:r>
        <w:proofErr w:type="spellStart"/>
        <w:r w:rsidRPr="004330B5">
          <w:rPr>
            <w:szCs w:val="24"/>
            <w:lang w:val="en-US"/>
          </w:rPr>
          <w:t>signalled</w:t>
        </w:r>
        <w:proofErr w:type="spellEnd"/>
        <w:r w:rsidRPr="004330B5">
          <w:rPr>
            <w:szCs w:val="24"/>
            <w:lang w:val="en-US"/>
          </w:rPr>
          <w:t xml:space="preserve"> by</w:t>
        </w:r>
        <w:r w:rsidRPr="0050400C">
          <w:rPr>
            <w:szCs w:val="24"/>
            <w:lang w:val="en-US"/>
          </w:rPr>
          <w:t xml:space="preserve"> </w:t>
        </w:r>
        <w:proofErr w:type="spellStart"/>
        <w:r w:rsidRPr="0050400C">
          <w:rPr>
            <w:rFonts w:ascii="Courier New" w:hAnsi="Courier New"/>
            <w:szCs w:val="24"/>
            <w:lang w:val="en-US"/>
          </w:rPr>
          <w:t>colour_primaries</w:t>
        </w:r>
        <w:proofErr w:type="spellEnd"/>
        <w:r w:rsidRPr="0050400C">
          <w:rPr>
            <w:szCs w:val="24"/>
            <w:lang w:val="en-US"/>
          </w:rPr>
          <w:t xml:space="preserve"> = 9 and the </w:t>
        </w:r>
        <w:r w:rsidRPr="0050400C">
          <w:rPr>
            <w:rFonts w:ascii="Courier New" w:hAnsi="Courier New"/>
            <w:noProof/>
            <w:lang w:val="en-US"/>
          </w:rPr>
          <w:t xml:space="preserve">chroma_loc_info_present_flag </w:t>
        </w:r>
        <w:r w:rsidRPr="0050400C">
          <w:rPr>
            <w:noProof/>
            <w:lang w:val="en-US"/>
          </w:rPr>
          <w:t xml:space="preserve">is set to 0 then receivers are expected to rely on the BT.2020 and BT.2100 definitions. For more information, refer to the HEVC </w:t>
        </w:r>
        <w:r>
          <w:rPr>
            <w:noProof/>
            <w:lang w:val="en-US"/>
          </w:rPr>
          <w:t xml:space="preserve">specification, Annex </w:t>
        </w:r>
        <w:r w:rsidRPr="0050400C">
          <w:rPr>
            <w:noProof/>
            <w:lang w:val="en-US"/>
          </w:rPr>
          <w:t>E.</w:t>
        </w:r>
      </w:ins>
    </w:p>
    <w:p w14:paraId="5D3155C9" w14:textId="77777777" w:rsidR="005C1A23" w:rsidRPr="00FD07FB" w:rsidRDefault="005C1A23" w:rsidP="00361A89">
      <w:pPr>
        <w:rPr>
          <w:lang w:eastAsia="ja-JP"/>
        </w:rPr>
      </w:pPr>
    </w:p>
    <w:sectPr w:rsidR="005C1A23" w:rsidRPr="00FD07FB"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5F082" w14:textId="77777777" w:rsidR="00B42E51" w:rsidRDefault="00B42E51">
      <w:r>
        <w:separator/>
      </w:r>
    </w:p>
  </w:endnote>
  <w:endnote w:type="continuationSeparator" w:id="0">
    <w:p w14:paraId="376C824E" w14:textId="77777777" w:rsidR="00B42E51" w:rsidRDefault="00B4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9CC24" w14:textId="77777777" w:rsidR="00361A89" w:rsidRPr="00BA1CC8" w:rsidRDefault="00361A89"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13EA9" w14:textId="77777777" w:rsidR="00361A89" w:rsidRPr="00BA1CC8" w:rsidRDefault="00361A89"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ACD13" w14:textId="77777777" w:rsidR="00361A89" w:rsidRDefault="00361A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E4B58" w14:textId="77777777" w:rsidR="00B42E51" w:rsidRDefault="00B42E51">
      <w:r>
        <w:separator/>
      </w:r>
    </w:p>
  </w:footnote>
  <w:footnote w:type="continuationSeparator" w:id="0">
    <w:p w14:paraId="07B4AFF6" w14:textId="77777777" w:rsidR="00B42E51" w:rsidRDefault="00B42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F44B5" w14:textId="77777777" w:rsidR="00361A89" w:rsidRPr="00BA1CC8" w:rsidRDefault="00361A89" w:rsidP="00B76898">
    <w:pPr>
      <w:pStyle w:val="Header"/>
      <w:spacing w:after="600" w:line="240" w:lineRule="exac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1A9DF" w14:textId="77777777" w:rsidR="00361A89" w:rsidRPr="00BA1CC8" w:rsidRDefault="00361A89"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BD496" w14:textId="77777777" w:rsidR="00361A89" w:rsidRDefault="00361A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8"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1"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B8925DC"/>
    <w:multiLevelType w:val="hybridMultilevel"/>
    <w:tmpl w:val="FBF6D54E"/>
    <w:lvl w:ilvl="0" w:tplc="0809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7"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7F6A46F7"/>
    <w:multiLevelType w:val="multilevel"/>
    <w:tmpl w:val="7EE24B12"/>
    <w:lvl w:ilvl="0">
      <w:start w:val="4"/>
      <w:numFmt w:val="decimal"/>
      <w:pStyle w:val="Heading1"/>
      <w:lvlText w:val="%1"/>
      <w:lvlJc w:val="left"/>
      <w:pPr>
        <w:ind w:left="432" w:hanging="432"/>
      </w:pPr>
      <w:rPr>
        <w:rFonts w:hint="default"/>
      </w:rPr>
    </w:lvl>
    <w:lvl w:ilvl="1">
      <w:start w:val="4"/>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18"/>
  </w:num>
  <w:num w:numId="3">
    <w:abstractNumId w:val="1"/>
  </w:num>
  <w:num w:numId="4">
    <w:abstractNumId w:val="6"/>
  </w:num>
  <w:num w:numId="5">
    <w:abstractNumId w:val="7"/>
  </w:num>
  <w:num w:numId="6">
    <w:abstractNumId w:val="9"/>
  </w:num>
  <w:num w:numId="7">
    <w:abstractNumId w:val="4"/>
  </w:num>
  <w:num w:numId="8">
    <w:abstractNumId w:val="2"/>
  </w:num>
  <w:num w:numId="9">
    <w:abstractNumId w:val="12"/>
  </w:num>
  <w:num w:numId="10">
    <w:abstractNumId w:val="1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6"/>
  </w:num>
  <w:num w:numId="14">
    <w:abstractNumId w:val="2"/>
  </w:num>
  <w:num w:numId="15">
    <w:abstractNumId w:val="8"/>
  </w:num>
  <w:num w:numId="16">
    <w:abstractNumId w:val="5"/>
  </w:num>
  <w:num w:numId="17">
    <w:abstractNumId w:val="15"/>
  </w:num>
  <w:num w:numId="18">
    <w:abstractNumId w:val="11"/>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4"/>
  </w:num>
  <w:num w:numId="22">
    <w:abstractNumId w:val="13"/>
  </w:num>
  <w:num w:numId="23">
    <w:abstractNumId w:val="1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homas Stockhammer">
    <w15:presenceInfo w15:providerId="AD" w15:userId="S::tsto@qti.qualcomm.com::2aa20ba2-ba43-46c1-9e8b-e40494025eed"/>
  </w15:person>
  <w15:person w15:author="H100619">
    <w15:presenceInfo w15:providerId="AD" w15:userId="S::h100619@hk.tencent.com::54672f70-ba3a-4b26-a017-5de20526a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0CE3"/>
    <w:rsid w:val="00254295"/>
    <w:rsid w:val="002558EA"/>
    <w:rsid w:val="00257817"/>
    <w:rsid w:val="002616B2"/>
    <w:rsid w:val="00262A42"/>
    <w:rsid w:val="00270C89"/>
    <w:rsid w:val="00271E36"/>
    <w:rsid w:val="00272360"/>
    <w:rsid w:val="002747DB"/>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1A89"/>
    <w:rsid w:val="00362BFB"/>
    <w:rsid w:val="003647FE"/>
    <w:rsid w:val="00364DBA"/>
    <w:rsid w:val="00365194"/>
    <w:rsid w:val="00366335"/>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B462C"/>
    <w:rsid w:val="003C21D6"/>
    <w:rsid w:val="003C2B18"/>
    <w:rsid w:val="003C55EE"/>
    <w:rsid w:val="003C65E7"/>
    <w:rsid w:val="003D6DDD"/>
    <w:rsid w:val="003E3247"/>
    <w:rsid w:val="003E4233"/>
    <w:rsid w:val="003E4246"/>
    <w:rsid w:val="003E6480"/>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0B5"/>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AC3"/>
    <w:rsid w:val="004C3EB6"/>
    <w:rsid w:val="004D0F12"/>
    <w:rsid w:val="004D514B"/>
    <w:rsid w:val="004E062F"/>
    <w:rsid w:val="004E3004"/>
    <w:rsid w:val="004E3BAF"/>
    <w:rsid w:val="004E5A20"/>
    <w:rsid w:val="004E620A"/>
    <w:rsid w:val="004E6495"/>
    <w:rsid w:val="004F3B64"/>
    <w:rsid w:val="004F5F75"/>
    <w:rsid w:val="005010A2"/>
    <w:rsid w:val="0050400C"/>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B43"/>
    <w:rsid w:val="005346DB"/>
    <w:rsid w:val="00534DAF"/>
    <w:rsid w:val="00536E63"/>
    <w:rsid w:val="00541D20"/>
    <w:rsid w:val="00542691"/>
    <w:rsid w:val="005428BF"/>
    <w:rsid w:val="005466E6"/>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A2924"/>
    <w:rsid w:val="005A434C"/>
    <w:rsid w:val="005A456F"/>
    <w:rsid w:val="005A5D94"/>
    <w:rsid w:val="005A6931"/>
    <w:rsid w:val="005A6B13"/>
    <w:rsid w:val="005A7825"/>
    <w:rsid w:val="005B13B0"/>
    <w:rsid w:val="005B41BC"/>
    <w:rsid w:val="005B494A"/>
    <w:rsid w:val="005B6BF0"/>
    <w:rsid w:val="005C0491"/>
    <w:rsid w:val="005C1A23"/>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71A0"/>
    <w:rsid w:val="007266E2"/>
    <w:rsid w:val="00726FB7"/>
    <w:rsid w:val="007270FB"/>
    <w:rsid w:val="007275A9"/>
    <w:rsid w:val="00727F52"/>
    <w:rsid w:val="00731853"/>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1EB7"/>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5FD3"/>
    <w:rsid w:val="00881DA3"/>
    <w:rsid w:val="00882896"/>
    <w:rsid w:val="008836DC"/>
    <w:rsid w:val="00885439"/>
    <w:rsid w:val="008869BF"/>
    <w:rsid w:val="00886D8D"/>
    <w:rsid w:val="00886F4A"/>
    <w:rsid w:val="00890291"/>
    <w:rsid w:val="00891692"/>
    <w:rsid w:val="00891FD0"/>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2123"/>
    <w:rsid w:val="00903BC7"/>
    <w:rsid w:val="009077DC"/>
    <w:rsid w:val="00910DAD"/>
    <w:rsid w:val="0091223C"/>
    <w:rsid w:val="00913AC5"/>
    <w:rsid w:val="00913C4F"/>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5328"/>
    <w:rsid w:val="00B2570C"/>
    <w:rsid w:val="00B264C8"/>
    <w:rsid w:val="00B34A3B"/>
    <w:rsid w:val="00B3570B"/>
    <w:rsid w:val="00B36905"/>
    <w:rsid w:val="00B409A9"/>
    <w:rsid w:val="00B41576"/>
    <w:rsid w:val="00B41904"/>
    <w:rsid w:val="00B42E51"/>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61A3"/>
    <w:rsid w:val="00D96C40"/>
    <w:rsid w:val="00D9717F"/>
    <w:rsid w:val="00D9761D"/>
    <w:rsid w:val="00DA0D59"/>
    <w:rsid w:val="00DA1978"/>
    <w:rsid w:val="00DA2BD7"/>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8AC"/>
    <w:rsid w:val="00E02151"/>
    <w:rsid w:val="00E056D8"/>
    <w:rsid w:val="00E05E7E"/>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41D4"/>
    <w:rsid w:val="00F944C9"/>
    <w:rsid w:val="00F94FA6"/>
    <w:rsid w:val="00F972E2"/>
    <w:rsid w:val="00F97831"/>
    <w:rsid w:val="00FA2741"/>
    <w:rsid w:val="00FA6255"/>
    <w:rsid w:val="00FB48A5"/>
    <w:rsid w:val="00FB6823"/>
    <w:rsid w:val="00FB7E6C"/>
    <w:rsid w:val="00FC315B"/>
    <w:rsid w:val="00FC3400"/>
    <w:rsid w:val="00FC3738"/>
    <w:rsid w:val="00FC3F33"/>
    <w:rsid w:val="00FC778C"/>
    <w:rsid w:val="00FD07FB"/>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A89"/>
    <w:pPr>
      <w:widowControl w:val="0"/>
      <w:autoSpaceDE w:val="0"/>
      <w:autoSpaceDN w:val="0"/>
    </w:pPr>
    <w:rPr>
      <w:rFonts w:ascii="Arial" w:eastAsia="Arial" w:hAnsi="Arial" w:cs="Arial"/>
      <w:sz w:val="22"/>
      <w:szCs w:val="22"/>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pPr>
    <w:rPr>
      <w:rFonts w:eastAsia="Times New Roman"/>
    </w:rPr>
  </w:style>
  <w:style w:type="paragraph" w:customStyle="1" w:styleId="fields">
    <w:name w:val="fields"/>
    <w:basedOn w:val="Normal"/>
    <w:link w:val="fieldsZchn"/>
    <w:rsid w:val="0006669D"/>
    <w:pPr>
      <w:tabs>
        <w:tab w:val="left" w:pos="1440"/>
        <w:tab w:val="left" w:pos="8010"/>
      </w:tabs>
      <w:ind w:left="720" w:hanging="360"/>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pPr>
    <w:rPr>
      <w:rFonts w:eastAsia="MS Mincho"/>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59" w:lineRule="auto"/>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djustRightInd w:val="0"/>
      <w:spacing w:after="120"/>
      <w:textAlignment w:val="baseline"/>
    </w:pPr>
    <w:rPr>
      <w:rFonts w:ascii="Helvetica" w:eastAsia="Times New Roman" w:hAnsi="Helvetica"/>
      <w:sz w:val="18"/>
      <w:szCs w:val="18"/>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line="240" w:lineRule="atLeas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97221">
      <w:bodyDiv w:val="1"/>
      <w:marLeft w:val="0"/>
      <w:marRight w:val="0"/>
      <w:marTop w:val="0"/>
      <w:marBottom w:val="0"/>
      <w:divBdr>
        <w:top w:val="none" w:sz="0" w:space="0" w:color="auto"/>
        <w:left w:val="none" w:sz="0" w:space="0" w:color="auto"/>
        <w:bottom w:val="none" w:sz="0" w:space="0" w:color="auto"/>
        <w:right w:val="none" w:sz="0" w:space="0" w:color="auto"/>
      </w:divBdr>
    </w:div>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123893394">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160124108">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 w:id="213359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4.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ISO Central Secretariat</Company>
  <LinksUpToDate>false</LinksUpToDate>
  <CharactersWithSpaces>12438</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Thomas Stockhammer</cp:lastModifiedBy>
  <cp:revision>8</cp:revision>
  <dcterms:created xsi:type="dcterms:W3CDTF">2021-05-27T08:10:00Z</dcterms:created>
  <dcterms:modified xsi:type="dcterms:W3CDTF">2021-07-16T21:44:00Z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