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FAD05FA" w:rsidR="00CB798F" w:rsidRPr="00C955C7" w:rsidRDefault="00E843CE" w:rsidP="00385C5D">
      <w:pPr>
        <w:pStyle w:val="Title"/>
        <w:tabs>
          <w:tab w:val="left" w:pos="4589"/>
        </w:tabs>
        <w:jc w:val="right"/>
        <w:rPr>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6D7B6E">
        <w:rPr>
          <w:spacing w:val="28"/>
          <w:w w:val="115"/>
          <w:sz w:val="48"/>
          <w:szCs w:val="48"/>
          <w:u w:val="thick"/>
          <w:lang w:val="en-GB"/>
        </w:rPr>
        <w:fldChar w:fldCharType="begin"/>
      </w:r>
      <w:r w:rsidR="004C352E" w:rsidRPr="006D7B6E">
        <w:rPr>
          <w:spacing w:val="28"/>
          <w:w w:val="115"/>
          <w:sz w:val="48"/>
          <w:szCs w:val="48"/>
          <w:u w:val="thick"/>
          <w:lang w:val="en-GB"/>
        </w:rPr>
        <w:instrText xml:space="preserve"> DOCPROPERTY "WGNumber" \* MERGEFORMAT </w:instrText>
      </w:r>
      <w:r w:rsidR="004C352E" w:rsidRPr="006D7B6E">
        <w:rPr>
          <w:spacing w:val="28"/>
          <w:w w:val="115"/>
          <w:sz w:val="48"/>
          <w:szCs w:val="48"/>
          <w:u w:val="thick"/>
          <w:lang w:val="en-GB"/>
        </w:rPr>
        <w:fldChar w:fldCharType="separate"/>
      </w:r>
      <w:r w:rsidR="00D128A9">
        <w:rPr>
          <w:spacing w:val="28"/>
          <w:w w:val="115"/>
          <w:sz w:val="48"/>
          <w:szCs w:val="48"/>
          <w:u w:val="thick"/>
          <w:lang w:val="en-GB"/>
        </w:rPr>
        <w:t>0308</w:t>
      </w:r>
      <w:r w:rsidR="004C352E" w:rsidRPr="006D7B6E">
        <w:rPr>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77287B39" w:rsidR="00CB798F" w:rsidRPr="00C955C7" w:rsidRDefault="004E45B6" w:rsidP="004C352E">
      <w:pPr>
        <w:pStyle w:val="BodyText"/>
        <w:tabs>
          <w:tab w:val="left" w:pos="3099"/>
        </w:tabs>
        <w:spacing w:before="240"/>
        <w:ind w:left="3099" w:right="214" w:hanging="2996"/>
        <w:rPr>
          <w:snapToGrid w:val="0"/>
          <w:lang w:val="en-GB"/>
        </w:rPr>
      </w:pPr>
      <w:r w:rsidRPr="00C955C7">
        <w:rPr>
          <w:b/>
          <w:snapToGrid w:val="0"/>
          <w:lang w:val="en-GB"/>
        </w:rPr>
        <w:t>Title:</w:t>
      </w:r>
      <w:r w:rsidRPr="00C955C7">
        <w:rPr>
          <w:snapToGrid w:val="0"/>
          <w:lang w:val="en-GB"/>
        </w:rPr>
        <w:tab/>
      </w:r>
      <w:r w:rsidR="004C352E" w:rsidRPr="006D7B6E">
        <w:rPr>
          <w:snapToGrid w:val="0"/>
          <w:lang w:val="en-GB"/>
        </w:rPr>
        <w:fldChar w:fldCharType="begin"/>
      </w:r>
      <w:r w:rsidR="004C352E" w:rsidRPr="006D7B6E">
        <w:rPr>
          <w:snapToGrid w:val="0"/>
          <w:lang w:val="en-GB"/>
        </w:rPr>
        <w:instrText xml:space="preserve"> TITLE  \* MERGEFORMAT </w:instrText>
      </w:r>
      <w:r w:rsidR="004C352E" w:rsidRPr="006D7B6E">
        <w:rPr>
          <w:snapToGrid w:val="0"/>
          <w:lang w:val="en-GB"/>
        </w:rPr>
        <w:fldChar w:fldCharType="separate"/>
      </w:r>
      <w:r w:rsidR="00D128A9">
        <w:rPr>
          <w:snapToGrid w:val="0"/>
          <w:lang w:val="en-GB"/>
        </w:rPr>
        <w:t>Exploration of ISO/IEC 23001-17 Carriage of Uncompressed Video in ISOBMFF</w:t>
      </w:r>
      <w:r w:rsidR="004C352E" w:rsidRPr="006D7B6E">
        <w:rPr>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182D3B7F" w:rsidR="00CB798F" w:rsidRPr="00C955C7" w:rsidRDefault="004E45B6" w:rsidP="004C352E">
      <w:pPr>
        <w:tabs>
          <w:tab w:val="left" w:pos="3099"/>
        </w:tabs>
        <w:spacing w:before="240"/>
        <w:ind w:left="104"/>
        <w:rPr>
          <w:snapToGrid w:val="0"/>
          <w:lang w:val="en-GB"/>
        </w:rPr>
      </w:pPr>
      <w:r w:rsidRPr="00C955C7">
        <w:rPr>
          <w:b/>
          <w:snapToGrid w:val="0"/>
          <w:lang w:val="en-GB"/>
        </w:rPr>
        <w:t>Date</w:t>
      </w:r>
      <w:r w:rsidRPr="00C955C7">
        <w:rPr>
          <w:b/>
          <w:snapToGrid w:val="0"/>
          <w:spacing w:val="-16"/>
          <w:lang w:val="en-GB"/>
        </w:rPr>
        <w:t xml:space="preserve"> </w:t>
      </w:r>
      <w:r w:rsidRPr="00C955C7">
        <w:rPr>
          <w:b/>
          <w:snapToGrid w:val="0"/>
          <w:lang w:val="en-GB"/>
        </w:rPr>
        <w:t>of</w:t>
      </w:r>
      <w:r w:rsidRPr="00C955C7">
        <w:rPr>
          <w:b/>
          <w:snapToGrid w:val="0"/>
          <w:spacing w:val="-16"/>
          <w:lang w:val="en-GB"/>
        </w:rPr>
        <w:t xml:space="preserve"> </w:t>
      </w:r>
      <w:r w:rsidRPr="00C955C7">
        <w:rPr>
          <w:b/>
          <w:snapToGrid w:val="0"/>
          <w:lang w:val="en-GB"/>
        </w:rPr>
        <w:t>document:</w:t>
      </w:r>
      <w:r w:rsidRPr="00C955C7">
        <w:rPr>
          <w:snapToGrid w:val="0"/>
          <w:lang w:val="en-GB"/>
        </w:rPr>
        <w:tab/>
      </w:r>
      <w:r w:rsidR="00C955C7" w:rsidRPr="00A11EB1">
        <w:rPr>
          <w:snapToGrid w:val="0"/>
          <w:lang w:val="en-GB"/>
        </w:rPr>
        <w:fldChar w:fldCharType="begin"/>
      </w:r>
      <w:r w:rsidR="00C955C7" w:rsidRPr="00A11EB1">
        <w:rPr>
          <w:snapToGrid w:val="0"/>
          <w:lang w:val="en-GB"/>
        </w:rPr>
        <w:instrText xml:space="preserve"> SAVEDATE  \@ "yyyy-MM-dd" </w:instrText>
      </w:r>
      <w:r w:rsidR="00C955C7" w:rsidRPr="00A11EB1">
        <w:rPr>
          <w:snapToGrid w:val="0"/>
          <w:lang w:val="en-GB"/>
        </w:rPr>
        <w:fldChar w:fldCharType="separate"/>
      </w:r>
      <w:r w:rsidR="003E4BD2">
        <w:rPr>
          <w:noProof/>
          <w:snapToGrid w:val="0"/>
          <w:lang w:val="en-GB"/>
        </w:rPr>
        <w:t>2021-08-02</w:t>
      </w:r>
      <w:r w:rsidR="00C955C7" w:rsidRPr="00A11EB1">
        <w:rPr>
          <w:snapToGrid w:val="0"/>
          <w:lang w:val="en-GB"/>
        </w:rPr>
        <w:fldChar w:fldCharType="end"/>
      </w:r>
    </w:p>
    <w:p w14:paraId="254323E8" w14:textId="322B67C3" w:rsidR="00CB798F" w:rsidRPr="00C955C7" w:rsidRDefault="004E45B6" w:rsidP="004C352E">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343D5CE4" w:rsidR="00CB798F" w:rsidRPr="00C955C7" w:rsidRDefault="004E45B6" w:rsidP="004C352E">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00C955C7" w:rsidRPr="00C955C7">
        <w:rPr>
          <w:snapToGrid w:val="0"/>
          <w:lang w:val="en-GB"/>
        </w:rPr>
        <w:fldChar w:fldCharType="begin"/>
      </w:r>
      <w:r w:rsidR="00C955C7" w:rsidRPr="00C955C7">
        <w:rPr>
          <w:snapToGrid w:val="0"/>
          <w:lang w:val="en-GB"/>
        </w:rPr>
        <w:instrText xml:space="preserve"> NUMPAGES  \* Arabic </w:instrText>
      </w:r>
      <w:r w:rsidR="00C955C7" w:rsidRPr="00C955C7">
        <w:rPr>
          <w:snapToGrid w:val="0"/>
          <w:lang w:val="en-GB"/>
        </w:rPr>
        <w:fldChar w:fldCharType="separate"/>
      </w:r>
      <w:ins w:id="0" w:author="Dimitri Podborski" w:date="2021-08-02T16:27:00Z">
        <w:r w:rsidR="00047717">
          <w:rPr>
            <w:noProof/>
            <w:snapToGrid w:val="0"/>
            <w:lang w:val="en-GB"/>
          </w:rPr>
          <w:t>12</w:t>
        </w:r>
      </w:ins>
      <w:r w:rsidR="00C955C7" w:rsidRPr="00C955C7">
        <w:rPr>
          <w:snapToGrid w:val="0"/>
          <w:lang w:val="en-GB"/>
        </w:rPr>
        <w:fldChar w:fldCharType="end"/>
      </w:r>
      <w:r w:rsidRPr="00C955C7">
        <w:rPr>
          <w:snapToGrid w:val="0"/>
          <w:lang w:val="en-GB"/>
        </w:rPr>
        <w:t xml:space="preserve"> (with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4C352E">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spellStart"/>
      <w:proofErr w:type="gramStart"/>
      <w:r w:rsidR="000C78E6" w:rsidRPr="00C955C7">
        <w:rPr>
          <w:snapToGrid w:val="0"/>
          <w:lang w:val="en-GB"/>
        </w:rPr>
        <w:t>young.L</w:t>
      </w:r>
      <w:proofErr w:type="spellEnd"/>
      <w:proofErr w:type="gramEnd"/>
      <w:r w:rsidR="00196997" w:rsidRPr="00C955C7">
        <w:rPr>
          <w:snapToGrid w:val="0"/>
          <w:lang w:val="en-GB"/>
        </w:rPr>
        <w:t xml:space="preserve"> </w:t>
      </w:r>
      <w:r w:rsidRPr="00C955C7">
        <w:rPr>
          <w:snapToGrid w:val="0"/>
          <w:lang w:val="en-GB"/>
        </w:rPr>
        <w:t>@</w:t>
      </w:r>
      <w:r w:rsidR="00196997" w:rsidRPr="00C955C7">
        <w:rPr>
          <w:snapToGrid w:val="0"/>
          <w:lang w:val="en-GB"/>
        </w:rPr>
        <w:t xml:space="preserve"> </w:t>
      </w:r>
      <w:proofErr w:type="spellStart"/>
      <w:r w:rsidR="00196997" w:rsidRPr="00C955C7">
        <w:rPr>
          <w:snapToGrid w:val="0"/>
          <w:lang w:val="en-GB"/>
        </w:rPr>
        <w:t>samsung</w:t>
      </w:r>
      <w:proofErr w:type="spellEnd"/>
      <w:r w:rsidR="00196997" w:rsidRPr="00C955C7">
        <w:rPr>
          <w:snapToGrid w:val="0"/>
          <w:lang w:val="en-GB"/>
        </w:rPr>
        <w:t xml:space="preserve">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4C352E">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8"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385C5D">
      <w:pPr>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385C5D">
      <w:pPr>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02C09634" w:rsidR="00385C5D" w:rsidRPr="00C955C7" w:rsidRDefault="00385C5D" w:rsidP="00385C5D">
      <w:pPr>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C955C7">
        <w:rPr>
          <w:rFonts w:eastAsia="SimSun"/>
          <w:b/>
          <w:sz w:val="48"/>
          <w:lang w:val="en-GB" w:eastAsia="zh-CN"/>
        </w:rPr>
        <w:t>N</w:t>
      </w:r>
      <w:r w:rsidR="004C352E" w:rsidRPr="006D7B6E">
        <w:rPr>
          <w:rFonts w:eastAsia="SimSun"/>
          <w:b/>
          <w:sz w:val="48"/>
          <w:lang w:val="en-GB" w:eastAsia="zh-CN"/>
        </w:rPr>
        <w:fldChar w:fldCharType="begin"/>
      </w:r>
      <w:r w:rsidR="004C352E" w:rsidRPr="006D7B6E">
        <w:rPr>
          <w:rFonts w:eastAsia="SimSun"/>
          <w:b/>
          <w:sz w:val="48"/>
          <w:lang w:val="en-GB" w:eastAsia="zh-CN"/>
        </w:rPr>
        <w:instrText xml:space="preserve"> DOCPROPERTY "WGNumber" \* MERGEFORMAT </w:instrText>
      </w:r>
      <w:r w:rsidR="004C352E" w:rsidRPr="006D7B6E">
        <w:rPr>
          <w:rFonts w:eastAsia="SimSun"/>
          <w:b/>
          <w:sz w:val="48"/>
          <w:lang w:val="en-GB" w:eastAsia="zh-CN"/>
        </w:rPr>
        <w:fldChar w:fldCharType="separate"/>
      </w:r>
      <w:r w:rsidR="00D128A9">
        <w:rPr>
          <w:rFonts w:eastAsia="SimSun"/>
          <w:b/>
          <w:sz w:val="48"/>
          <w:lang w:val="en-GB" w:eastAsia="zh-CN"/>
        </w:rPr>
        <w:t>0308</w:t>
      </w:r>
      <w:r w:rsidR="004C352E" w:rsidRPr="006D7B6E">
        <w:rPr>
          <w:rFonts w:eastAsia="SimSun"/>
          <w:b/>
          <w:sz w:val="48"/>
          <w:lang w:val="en-GB" w:eastAsia="zh-CN"/>
        </w:rPr>
        <w:fldChar w:fldCharType="end"/>
      </w:r>
    </w:p>
    <w:p w14:paraId="40403B12" w14:textId="0139050A" w:rsidR="00954B0D" w:rsidRPr="00C955C7" w:rsidRDefault="004C352E" w:rsidP="004C352E">
      <w:pPr>
        <w:spacing w:after="480"/>
        <w:jc w:val="right"/>
        <w:rPr>
          <w:rFonts w:eastAsia="SimSun"/>
          <w:b/>
          <w:sz w:val="28"/>
          <w:lang w:val="en-GB" w:eastAsia="zh-CN"/>
        </w:rPr>
      </w:pPr>
      <w:r w:rsidRPr="006D7B6E">
        <w:rPr>
          <w:rFonts w:eastAsia="SimSun"/>
          <w:b/>
          <w:sz w:val="28"/>
          <w:lang w:val="en-GB" w:eastAsia="zh-CN"/>
        </w:rPr>
        <w:fldChar w:fldCharType="begin"/>
      </w:r>
      <w:r w:rsidRPr="006D7B6E">
        <w:rPr>
          <w:rFonts w:eastAsia="SimSun"/>
          <w:b/>
          <w:sz w:val="28"/>
          <w:lang w:val="en-GB" w:eastAsia="zh-CN"/>
        </w:rPr>
        <w:instrText xml:space="preserve"> SAVEDATE \@ "MMMM yyyy" \* MERGEFORMAT </w:instrText>
      </w:r>
      <w:r w:rsidRPr="006D7B6E">
        <w:rPr>
          <w:rFonts w:eastAsia="SimSun"/>
          <w:b/>
          <w:sz w:val="28"/>
          <w:lang w:val="en-GB" w:eastAsia="zh-CN"/>
        </w:rPr>
        <w:fldChar w:fldCharType="separate"/>
      </w:r>
      <w:ins w:id="1" w:author="Dimitri Podborski" w:date="2021-08-02T17:10:00Z">
        <w:r w:rsidR="003E4BD2">
          <w:rPr>
            <w:rFonts w:eastAsia="SimSun"/>
            <w:b/>
            <w:noProof/>
            <w:sz w:val="28"/>
            <w:lang w:val="en-GB" w:eastAsia="zh-CN"/>
          </w:rPr>
          <w:t>August 2021</w:t>
        </w:r>
      </w:ins>
      <w:del w:id="2" w:author="Dimitri Podborski" w:date="2021-08-02T17:10:00Z">
        <w:r w:rsidR="00D128A9" w:rsidDel="003E4BD2">
          <w:rPr>
            <w:rFonts w:eastAsia="SimSun"/>
            <w:b/>
            <w:noProof/>
            <w:sz w:val="28"/>
            <w:lang w:val="en-GB" w:eastAsia="zh-CN"/>
          </w:rPr>
          <w:delText>May 2021</w:delText>
        </w:r>
      </w:del>
      <w:r w:rsidRPr="006D7B6E">
        <w:rPr>
          <w:rFonts w:eastAsia="SimSun"/>
          <w:b/>
          <w:sz w:val="28"/>
          <w:lang w:val="en-GB" w:eastAsia="zh-CN"/>
        </w:rPr>
        <w:fldChar w:fldCharType="end"/>
      </w:r>
      <w:r w:rsidR="00954B0D" w:rsidRPr="00C955C7">
        <w:rPr>
          <w:rFonts w:eastAsia="SimSun"/>
          <w:b/>
          <w:sz w:val="28"/>
          <w:lang w:val="en-GB" w:eastAsia="zh-CN"/>
        </w:rPr>
        <w:t>,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6D7B6E" w:rsidRDefault="00954B0D">
            <w:pPr>
              <w:suppressAutoHyphens/>
              <w:rPr>
                <w:b/>
                <w:lang w:val="en-GB"/>
              </w:rPr>
            </w:pPr>
            <w:r w:rsidRPr="006D7B6E">
              <w:rPr>
                <w:b/>
                <w:lang w:val="en-GB"/>
              </w:rPr>
              <w:t>Title</w:t>
            </w:r>
          </w:p>
        </w:tc>
        <w:tc>
          <w:tcPr>
            <w:tcW w:w="8279" w:type="dxa"/>
            <w:hideMark/>
          </w:tcPr>
          <w:p w14:paraId="498090C2" w14:textId="287BF792" w:rsidR="00954B0D" w:rsidRPr="006D7B6E" w:rsidRDefault="004C352E">
            <w:pPr>
              <w:suppressAutoHyphens/>
              <w:rPr>
                <w:b/>
                <w:lang w:val="en-GB"/>
              </w:rPr>
            </w:pPr>
            <w:r w:rsidRPr="006D7B6E">
              <w:rPr>
                <w:b/>
                <w:lang w:val="en-GB"/>
              </w:rPr>
              <w:fldChar w:fldCharType="begin"/>
            </w:r>
            <w:r w:rsidRPr="006D7B6E">
              <w:rPr>
                <w:b/>
                <w:lang w:val="en-GB"/>
              </w:rPr>
              <w:instrText xml:space="preserve"> TITLE  \* MERGEFORMAT </w:instrText>
            </w:r>
            <w:r w:rsidRPr="006D7B6E">
              <w:rPr>
                <w:b/>
                <w:lang w:val="en-GB"/>
              </w:rPr>
              <w:fldChar w:fldCharType="separate"/>
            </w:r>
            <w:r w:rsidR="001F45B8" w:rsidRPr="006D7B6E">
              <w:rPr>
                <w:b/>
                <w:lang w:val="en-GB"/>
              </w:rPr>
              <w:t>Exploration of ISO/IEC 23001-17 Carriage of Uncompressed Video in ISOBMFF</w:t>
            </w:r>
            <w:r w:rsidRPr="006D7B6E">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b/>
                <w:lang w:val="en-GB"/>
              </w:rPr>
            </w:pPr>
            <w:r w:rsidRPr="00C955C7">
              <w:rPr>
                <w:b/>
                <w:lang w:val="en-GB"/>
              </w:rPr>
              <w:t>Source</w:t>
            </w:r>
          </w:p>
        </w:tc>
        <w:tc>
          <w:tcPr>
            <w:tcW w:w="8279" w:type="dxa"/>
            <w:hideMark/>
          </w:tcPr>
          <w:p w14:paraId="47560DDD" w14:textId="01F3D45C" w:rsidR="00954B0D" w:rsidRPr="00C955C7" w:rsidRDefault="00540DEA">
            <w:pPr>
              <w:suppressAutoHyphens/>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b/>
                <w:lang w:val="en-GB"/>
              </w:rPr>
            </w:pPr>
            <w:r w:rsidRPr="00C955C7">
              <w:rPr>
                <w:b/>
                <w:lang w:val="en-GB"/>
              </w:rPr>
              <w:t>Status</w:t>
            </w:r>
          </w:p>
        </w:tc>
        <w:tc>
          <w:tcPr>
            <w:tcW w:w="8279" w:type="dxa"/>
            <w:hideMark/>
          </w:tcPr>
          <w:p w14:paraId="5BFA1768" w14:textId="77777777" w:rsidR="00954B0D" w:rsidRPr="00C955C7" w:rsidRDefault="00954B0D">
            <w:pPr>
              <w:suppressAutoHyphens/>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6D7B6E" w:rsidRDefault="00954B0D" w:rsidP="00A86680">
            <w:pPr>
              <w:suppressAutoHyphens/>
              <w:rPr>
                <w:b/>
                <w:lang w:val="en-GB"/>
              </w:rPr>
            </w:pPr>
            <w:r w:rsidRPr="006D7B6E">
              <w:rPr>
                <w:b/>
                <w:lang w:val="en-GB"/>
              </w:rPr>
              <w:t>Serial Number</w:t>
            </w:r>
          </w:p>
        </w:tc>
        <w:tc>
          <w:tcPr>
            <w:tcW w:w="8279" w:type="dxa"/>
            <w:hideMark/>
          </w:tcPr>
          <w:p w14:paraId="44A25045" w14:textId="5C45F5A8" w:rsidR="00954B0D" w:rsidRPr="006D7B6E" w:rsidRDefault="004C352E" w:rsidP="00A86680">
            <w:pPr>
              <w:suppressAutoHyphens/>
              <w:rPr>
                <w:b/>
                <w:lang w:val="en-GB"/>
              </w:rPr>
            </w:pPr>
            <w:r w:rsidRPr="006D7B6E">
              <w:rPr>
                <w:b/>
                <w:lang w:val="en-GB"/>
              </w:rPr>
              <w:fldChar w:fldCharType="begin"/>
            </w:r>
            <w:r w:rsidRPr="006D7B6E">
              <w:rPr>
                <w:b/>
                <w:lang w:val="en-GB"/>
              </w:rPr>
              <w:instrText xml:space="preserve"> DOCPROPERTY "MDMSNumber" \* MERGEFORMAT </w:instrText>
            </w:r>
            <w:r w:rsidRPr="006D7B6E">
              <w:rPr>
                <w:b/>
                <w:lang w:val="en-GB"/>
              </w:rPr>
              <w:fldChar w:fldCharType="separate"/>
            </w:r>
            <w:r w:rsidR="00D128A9">
              <w:rPr>
                <w:b/>
                <w:lang w:val="en-GB"/>
              </w:rPr>
              <w:t>20562</w:t>
            </w:r>
            <w:r w:rsidRPr="006D7B6E">
              <w:rPr>
                <w:b/>
                <w:lang w:val="en-GB"/>
              </w:rPr>
              <w:fldChar w:fldCharType="end"/>
            </w:r>
          </w:p>
        </w:tc>
      </w:tr>
    </w:tbl>
    <w:p w14:paraId="5D8F0B49" w14:textId="77777777" w:rsidR="00872786" w:rsidRDefault="00872786" w:rsidP="00872786">
      <w:pPr>
        <w:rPr>
          <w:lang w:val="en-GB"/>
        </w:rPr>
      </w:pPr>
    </w:p>
    <w:p w14:paraId="53B0DEDD" w14:textId="77777777" w:rsidR="00872786" w:rsidRPr="00EA7412" w:rsidRDefault="00872786" w:rsidP="00872786">
      <w:pPr>
        <w:pStyle w:val="Head1"/>
        <w:numPr>
          <w:ilvl w:val="0"/>
          <w:numId w:val="2"/>
        </w:numPr>
      </w:pPr>
      <w:r w:rsidRPr="00EA7412">
        <w:t>Introduction</w:t>
      </w:r>
    </w:p>
    <w:p w14:paraId="43629AFA" w14:textId="77777777" w:rsidR="00872786" w:rsidRDefault="00872786" w:rsidP="00872786">
      <w:pPr>
        <w:spacing w:after="80"/>
        <w:jc w:val="both"/>
        <w:rPr>
          <w:rFonts w:eastAsia="MS Mincho"/>
        </w:rPr>
      </w:pPr>
      <w:r>
        <w:rPr>
          <w:rFonts w:eastAsia="MS Mincho"/>
        </w:rPr>
        <w:t xml:space="preserve">At MPEG#122, </w:t>
      </w:r>
      <w:r w:rsidRPr="00F12AA6">
        <w:rPr>
          <w:rFonts w:eastAsia="MS Mincho"/>
        </w:rPr>
        <w:t>Telecom ParisTech</w:t>
      </w:r>
      <w:r>
        <w:rPr>
          <w:rFonts w:eastAsia="MS Mincho"/>
        </w:rPr>
        <w:t xml:space="preserve"> presented an input contribution on uncompressed audio and video storage in ISOBMFF where several existing practices for storage were summarized and several missing features in ISOBMFF were identified </w:t>
      </w:r>
      <w:r>
        <w:rPr>
          <w:rFonts w:eastAsia="MS Mincho"/>
        </w:rPr>
        <w:fldChar w:fldCharType="begin"/>
      </w:r>
      <w:r>
        <w:rPr>
          <w:rFonts w:eastAsia="MS Mincho"/>
        </w:rPr>
        <w:instrText xml:space="preserve"> REF _Ref62063879 \r \h </w:instrText>
      </w:r>
      <w:r>
        <w:rPr>
          <w:rFonts w:eastAsia="MS Mincho"/>
        </w:rPr>
      </w:r>
      <w:r>
        <w:rPr>
          <w:rFonts w:eastAsia="MS Mincho"/>
        </w:rPr>
        <w:fldChar w:fldCharType="separate"/>
      </w:r>
      <w:r>
        <w:rPr>
          <w:rFonts w:eastAsia="MS Mincho"/>
        </w:rPr>
        <w:t>[1]</w:t>
      </w:r>
      <w:r>
        <w:rPr>
          <w:rFonts w:eastAsia="MS Mincho"/>
        </w:rPr>
        <w:fldChar w:fldCharType="end"/>
      </w:r>
      <w:r>
        <w:rPr>
          <w:rFonts w:eastAsia="MS Mincho"/>
        </w:rPr>
        <w:t xml:space="preserve">. While the audio aspects have been standardized as ISO/IEC 23003-5, the carriage of uncompressed video in ISOBMFF has not been resolved. It was pointed out that the current state of uncompressed video carriage in ISOBMFF has a lack of documentation and features. Furthermore, the carriage of uncompressed video should reuse as many existing tools as possible, but it is unclear what </w:t>
      </w:r>
      <w:r>
        <w:t xml:space="preserve">the state of the various specifications and formats is today. </w:t>
      </w:r>
    </w:p>
    <w:p w14:paraId="38E048BB" w14:textId="77777777" w:rsidR="00872786" w:rsidRDefault="00872786" w:rsidP="00872786">
      <w:pPr>
        <w:spacing w:after="80"/>
        <w:jc w:val="both"/>
        <w:rPr>
          <w:rFonts w:eastAsia="MS Mincho"/>
        </w:rPr>
      </w:pPr>
      <w:r>
        <w:rPr>
          <w:rFonts w:eastAsia="MS Mincho"/>
        </w:rPr>
        <w:t xml:space="preserve">At MPEG#132, </w:t>
      </w:r>
      <w:r w:rsidRPr="00F12AA6">
        <w:rPr>
          <w:rFonts w:eastAsia="MS Mincho"/>
        </w:rPr>
        <w:t>Telecom ParisTech</w:t>
      </w:r>
      <w:r>
        <w:rPr>
          <w:rFonts w:eastAsia="MS Mincho"/>
        </w:rPr>
        <w:t xml:space="preserve"> presented a second contribution on this topic, introducing a possible approach for carriage of uncompressed video </w:t>
      </w:r>
      <w:r>
        <w:rPr>
          <w:rFonts w:eastAsia="MS Mincho"/>
        </w:rPr>
        <w:fldChar w:fldCharType="begin"/>
      </w:r>
      <w:r>
        <w:rPr>
          <w:rFonts w:eastAsia="MS Mincho"/>
        </w:rPr>
        <w:instrText xml:space="preserve"> REF _Ref62067342 \r \h </w:instrText>
      </w:r>
      <w:r>
        <w:rPr>
          <w:rFonts w:eastAsia="MS Mincho"/>
        </w:rPr>
      </w:r>
      <w:r>
        <w:rPr>
          <w:rFonts w:eastAsia="MS Mincho"/>
        </w:rPr>
        <w:fldChar w:fldCharType="separate"/>
      </w:r>
      <w:r>
        <w:rPr>
          <w:rFonts w:eastAsia="MS Mincho"/>
        </w:rPr>
        <w:t>[2]</w:t>
      </w:r>
      <w:r>
        <w:rPr>
          <w:rFonts w:eastAsia="MS Mincho"/>
        </w:rPr>
        <w:fldChar w:fldCharType="end"/>
      </w:r>
      <w:r>
        <w:rPr>
          <w:rFonts w:eastAsia="MS Mincho"/>
        </w:rPr>
        <w:t xml:space="preserve">, while Qualcomm presented a set of requirements for uncompressed video carriage based on the related activity in 3GPP </w:t>
      </w:r>
      <w:r>
        <w:rPr>
          <w:rFonts w:eastAsia="MS Mincho"/>
        </w:rPr>
        <w:fldChar w:fldCharType="begin"/>
      </w:r>
      <w:r>
        <w:rPr>
          <w:rFonts w:eastAsia="MS Mincho"/>
        </w:rPr>
        <w:instrText xml:space="preserve"> REF _Ref62067604 \r \h </w:instrText>
      </w:r>
      <w:r>
        <w:rPr>
          <w:rFonts w:eastAsia="MS Mincho"/>
        </w:rPr>
      </w:r>
      <w:r>
        <w:rPr>
          <w:rFonts w:eastAsia="MS Mincho"/>
        </w:rPr>
        <w:fldChar w:fldCharType="separate"/>
      </w:r>
      <w:r>
        <w:rPr>
          <w:rFonts w:eastAsia="MS Mincho"/>
        </w:rPr>
        <w:t>[3]</w:t>
      </w:r>
      <w:r>
        <w:rPr>
          <w:rFonts w:eastAsia="MS Mincho"/>
        </w:rPr>
        <w:fldChar w:fldCharType="end"/>
      </w:r>
      <w:r>
        <w:rPr>
          <w:rFonts w:eastAsia="MS Mincho"/>
        </w:rPr>
        <w:t xml:space="preserve">. The File Format group has agreed that there is a need for </w:t>
      </w:r>
      <w:r w:rsidRPr="003E01A8">
        <w:rPr>
          <w:rFonts w:eastAsia="MS Mincho"/>
        </w:rPr>
        <w:t>unified solution for carriage of uncompressed video in ISOBMFF</w:t>
      </w:r>
      <w:r>
        <w:rPr>
          <w:rFonts w:eastAsia="MS Mincho"/>
        </w:rPr>
        <w:t xml:space="preserve"> in the industry and requested a subdivision of ISO/IEC 23001 into a next part 17.</w:t>
      </w:r>
    </w:p>
    <w:p w14:paraId="24C161FE" w14:textId="496798A3" w:rsidR="00CC0A11" w:rsidRPr="00186502" w:rsidRDefault="00872786" w:rsidP="00872786">
      <w:pPr>
        <w:spacing w:after="80"/>
        <w:jc w:val="both"/>
        <w:rPr>
          <w:ins w:id="3" w:author="Dimitri Podborski" w:date="2021-08-02T10:51:00Z"/>
          <w:rFonts w:eastAsia="MS Mincho"/>
        </w:rPr>
      </w:pPr>
      <w:r>
        <w:rPr>
          <w:rFonts w:eastAsia="MS Mincho"/>
        </w:rPr>
        <w:t xml:space="preserve">At MPEG#133, </w:t>
      </w:r>
      <w:r w:rsidRPr="00274B98">
        <w:rPr>
          <w:rFonts w:eastAsia="MS Mincho"/>
        </w:rPr>
        <w:t>Canon Research Centre France</w:t>
      </w:r>
      <w:r>
        <w:rPr>
          <w:rFonts w:eastAsia="MS Mincho"/>
        </w:rPr>
        <w:t xml:space="preserve"> presented further use cases and requirements for the carriage of uncompressed video in ISOBMFF based on industrial cameras </w:t>
      </w:r>
      <w:r>
        <w:rPr>
          <w:rFonts w:eastAsia="MS Mincho"/>
        </w:rPr>
        <w:fldChar w:fldCharType="begin"/>
      </w:r>
      <w:r>
        <w:rPr>
          <w:rFonts w:eastAsia="MS Mincho"/>
        </w:rPr>
        <w:instrText xml:space="preserve"> REF _Ref62068292 \r \h </w:instrText>
      </w:r>
      <w:r>
        <w:rPr>
          <w:rFonts w:eastAsia="MS Mincho"/>
        </w:rPr>
      </w:r>
      <w:r>
        <w:rPr>
          <w:rFonts w:eastAsia="MS Mincho"/>
        </w:rPr>
        <w:fldChar w:fldCharType="separate"/>
      </w:r>
      <w:r>
        <w:rPr>
          <w:rFonts w:eastAsia="MS Mincho"/>
        </w:rPr>
        <w:t>[4]</w:t>
      </w:r>
      <w:r>
        <w:rPr>
          <w:rFonts w:eastAsia="MS Mincho"/>
        </w:rPr>
        <w:fldChar w:fldCharType="end"/>
      </w:r>
      <w:r>
        <w:rPr>
          <w:rFonts w:eastAsia="MS Mincho"/>
        </w:rPr>
        <w:t xml:space="preserve"> and the group has agreed to start the exploration activity on 23001-17. </w:t>
      </w:r>
      <w:ins w:id="4" w:author="Dimitri Podborski" w:date="2021-08-02T11:00:00Z">
        <w:r w:rsidR="00144792">
          <w:rPr>
            <w:rFonts w:eastAsia="MS Mincho"/>
            <w:lang w:val="en-US"/>
          </w:rPr>
          <w:t>Furthermore, a</w:t>
        </w:r>
      </w:ins>
      <w:ins w:id="5" w:author="Dimitri Podborski" w:date="2021-08-02T10:54:00Z">
        <w:r w:rsidR="00CC0A11">
          <w:rPr>
            <w:rFonts w:eastAsia="MS Mincho"/>
            <w:lang w:val="en-US"/>
          </w:rPr>
          <w:t>t MPEG#135 Canon Research Centre France and Telecom Paris presented</w:t>
        </w:r>
      </w:ins>
      <w:ins w:id="6" w:author="Dimitri Podborski" w:date="2021-08-02T10:59:00Z">
        <w:r w:rsidR="00CC0A11">
          <w:rPr>
            <w:rFonts w:eastAsia="MS Mincho"/>
            <w:lang w:val="en-US"/>
          </w:rPr>
          <w:t xml:space="preserve"> a joint contribution </w:t>
        </w:r>
      </w:ins>
      <w:ins w:id="7" w:author="Dimitri Podborski" w:date="2021-08-02T12:41:00Z">
        <w:r w:rsidR="00186502">
          <w:rPr>
            <w:rFonts w:eastAsia="MS Mincho"/>
            <w:lang w:val="en-US"/>
          </w:rPr>
          <w:t>discussing the limitations of a 4CC-based sample entry descriptions</w:t>
        </w:r>
      </w:ins>
      <w:ins w:id="8" w:author="Dimitri Podborski" w:date="2021-08-02T12:42:00Z">
        <w:r w:rsidR="00186502">
          <w:rPr>
            <w:rFonts w:eastAsia="MS Mincho"/>
            <w:lang w:val="en-US"/>
          </w:rPr>
          <w:t xml:space="preserve"> for uncompressed video formats, especially regarding the support of a great number of existing formats as well as the extensibil</w:t>
        </w:r>
      </w:ins>
      <w:ins w:id="9" w:author="Dimitri Podborski" w:date="2021-08-02T12:43:00Z">
        <w:r w:rsidR="00186502">
          <w:rPr>
            <w:rFonts w:eastAsia="MS Mincho"/>
            <w:lang w:val="en-US"/>
          </w:rPr>
          <w:t xml:space="preserve">ity to new formats </w:t>
        </w:r>
      </w:ins>
      <w:ins w:id="10" w:author="Dimitri Podborski" w:date="2021-08-02T12:44:00Z">
        <w:r w:rsidR="00186502">
          <w:rPr>
            <w:rFonts w:eastAsia="MS Mincho"/>
            <w:lang w:val="en-US"/>
          </w:rPr>
          <w:fldChar w:fldCharType="begin"/>
        </w:r>
        <w:r w:rsidR="00186502">
          <w:rPr>
            <w:rFonts w:eastAsia="MS Mincho"/>
            <w:lang w:val="en-US"/>
          </w:rPr>
          <w:instrText xml:space="preserve"> REF _Ref78800662 \r \h </w:instrText>
        </w:r>
      </w:ins>
      <w:r w:rsidR="00186502">
        <w:rPr>
          <w:rFonts w:eastAsia="MS Mincho"/>
          <w:lang w:val="en-US"/>
        </w:rPr>
      </w:r>
      <w:r w:rsidR="00186502">
        <w:rPr>
          <w:rFonts w:eastAsia="MS Mincho"/>
          <w:lang w:val="en-US"/>
        </w:rPr>
        <w:fldChar w:fldCharType="separate"/>
      </w:r>
      <w:ins w:id="11" w:author="Dimitri Podborski" w:date="2021-08-02T12:44:00Z">
        <w:r w:rsidR="00186502">
          <w:rPr>
            <w:rFonts w:eastAsia="MS Mincho"/>
            <w:lang w:val="en-US"/>
          </w:rPr>
          <w:t>[13]</w:t>
        </w:r>
        <w:r w:rsidR="00186502">
          <w:rPr>
            <w:rFonts w:eastAsia="MS Mincho"/>
            <w:lang w:val="en-US"/>
          </w:rPr>
          <w:fldChar w:fldCharType="end"/>
        </w:r>
      </w:ins>
      <w:ins w:id="12" w:author="Dimitri Podborski" w:date="2021-08-02T12:43:00Z">
        <w:r w:rsidR="00186502">
          <w:rPr>
            <w:rFonts w:eastAsia="MS Mincho"/>
            <w:lang w:val="en-US"/>
          </w:rPr>
          <w:t>.</w:t>
        </w:r>
      </w:ins>
    </w:p>
    <w:p w14:paraId="0F52F498" w14:textId="36C3FFE6" w:rsidR="00872786" w:rsidRDefault="00872786" w:rsidP="00872786">
      <w:pPr>
        <w:spacing w:after="80"/>
        <w:jc w:val="both"/>
        <w:rPr>
          <w:rFonts w:eastAsia="MS Mincho"/>
        </w:rPr>
      </w:pPr>
      <w:r>
        <w:rPr>
          <w:rFonts w:eastAsia="MS Mincho"/>
        </w:rPr>
        <w:t xml:space="preserve">This document can be considered as the starting point of </w:t>
      </w:r>
      <w:r w:rsidR="00455976">
        <w:rPr>
          <w:rFonts w:eastAsia="MS Mincho"/>
          <w:lang w:val="en-US"/>
        </w:rPr>
        <w:t>the</w:t>
      </w:r>
      <w:r w:rsidR="00455976">
        <w:rPr>
          <w:rFonts w:eastAsia="MS Mincho"/>
        </w:rPr>
        <w:t xml:space="preserve"> </w:t>
      </w:r>
      <w:r>
        <w:rPr>
          <w:rFonts w:eastAsia="MS Mincho"/>
        </w:rPr>
        <w:t>exploration</w:t>
      </w:r>
      <w:r w:rsidR="00455976">
        <w:rPr>
          <w:rFonts w:eastAsia="MS Mincho"/>
          <w:lang w:val="en-US"/>
        </w:rPr>
        <w:t xml:space="preserve"> on 23001-17</w:t>
      </w:r>
      <w:r>
        <w:rPr>
          <w:rFonts w:eastAsia="MS Mincho"/>
        </w:rPr>
        <w:t>, in which we try to collect best industry practices for carriage of uncompressed video, identify a set of features / requirements which should be addressed in the new MPEG specification, and identify any possible overlaps and gaps with current implementations.</w:t>
      </w:r>
    </w:p>
    <w:p w14:paraId="7C7E29B5" w14:textId="77777777" w:rsidR="00872786" w:rsidRDefault="00872786" w:rsidP="00872786">
      <w:pPr>
        <w:pStyle w:val="Head1"/>
        <w:numPr>
          <w:ilvl w:val="0"/>
          <w:numId w:val="2"/>
        </w:numPr>
        <w:rPr>
          <w:rFonts w:eastAsia="MS Mincho"/>
        </w:rPr>
      </w:pPr>
      <w:r>
        <w:rPr>
          <w:rFonts w:eastAsia="MS Mincho"/>
        </w:rPr>
        <w:t>Existing code points</w:t>
      </w:r>
    </w:p>
    <w:p w14:paraId="0F12F154" w14:textId="77777777" w:rsidR="00872786" w:rsidRPr="007B5BA3" w:rsidRDefault="00872786" w:rsidP="00872786">
      <w:pPr>
        <w:spacing w:after="80"/>
        <w:jc w:val="both"/>
        <w:rPr>
          <w:rFonts w:eastAsia="MS Mincho"/>
        </w:rPr>
      </w:pPr>
      <w:r>
        <w:rPr>
          <w:rFonts w:eastAsia="MS Mincho"/>
        </w:rPr>
        <w:t xml:space="preserve">In this section we investigate several existing methods for uncompressed video carriage. Please note that the term </w:t>
      </w:r>
      <w:r w:rsidRPr="00F751D8">
        <w:rPr>
          <w:rFonts w:eastAsia="MS Mincho"/>
          <w:i/>
          <w:iCs/>
        </w:rPr>
        <w:t>uncompressed</w:t>
      </w:r>
      <w:r>
        <w:rPr>
          <w:rFonts w:eastAsia="MS Mincho"/>
        </w:rPr>
        <w:t>, which is used throughout this document, is slightly inaccurate as chroma sub-sampling is also a form of data compression.</w:t>
      </w:r>
    </w:p>
    <w:p w14:paraId="64C0DEA2" w14:textId="77777777" w:rsidR="00872786" w:rsidRPr="007B5BA3" w:rsidRDefault="00872786" w:rsidP="00872786">
      <w:pPr>
        <w:pStyle w:val="Head2"/>
        <w:numPr>
          <w:ilvl w:val="1"/>
          <w:numId w:val="2"/>
        </w:numPr>
        <w:rPr>
          <w:rStyle w:val="Hyperlink"/>
          <w:rFonts w:eastAsia="MS Mincho"/>
          <w:color w:val="auto"/>
          <w:u w:val="none"/>
        </w:rPr>
      </w:pPr>
      <w:r w:rsidRPr="00A5396A">
        <w:rPr>
          <w:rFonts w:ascii="Times New Roman" w:eastAsia="MS Mincho" w:hAnsi="Times New Roman"/>
          <w:sz w:val="24"/>
          <w:szCs w:val="24"/>
        </w:rPr>
        <w:lastRenderedPageBreak/>
        <w:t>Technical Note TN2162</w:t>
      </w:r>
    </w:p>
    <w:p w14:paraId="5629D2C1" w14:textId="77777777" w:rsidR="00872786" w:rsidRDefault="00872786" w:rsidP="00872786">
      <w:pPr>
        <w:jc w:val="both"/>
        <w:rPr>
          <w:rFonts w:eastAsia="MS Mincho"/>
        </w:rPr>
      </w:pPr>
      <w:r>
        <w:rPr>
          <w:rFonts w:eastAsia="MS Mincho"/>
        </w:rPr>
        <w:t xml:space="preserve">Technical Note </w:t>
      </w:r>
      <w:r w:rsidR="00B90961">
        <w:fldChar w:fldCharType="begin"/>
      </w:r>
      <w:r w:rsidR="00B90961">
        <w:instrText xml:space="preserve"> HYPERLINK "https://developer.apple.com/library/archive/technotes/tn2162/_index.html" </w:instrText>
      </w:r>
      <w:r w:rsidR="00B90961">
        <w:fldChar w:fldCharType="separate"/>
      </w:r>
      <w:r w:rsidRPr="00A5396A">
        <w:rPr>
          <w:rStyle w:val="Hyperlink"/>
          <w:rFonts w:eastAsia="MS Mincho"/>
        </w:rPr>
        <w:t>TN2162</w:t>
      </w:r>
      <w:r w:rsidR="00B90961">
        <w:rPr>
          <w:rStyle w:val="Hyperlink"/>
          <w:rFonts w:eastAsia="MS Mincho"/>
        </w:rPr>
        <w:fldChar w:fldCharType="end"/>
      </w:r>
      <w:r>
        <w:rPr>
          <w:rFonts w:eastAsia="MS Mincho"/>
        </w:rPr>
        <w:t xml:space="preserve"> is originally known as Ice Floe Dispatch 19 is a part of the “Letters from the Ice Floe” from the QuickTime Engineering team which was originally published on December 14</w:t>
      </w:r>
      <w:r w:rsidRPr="0021113F">
        <w:rPr>
          <w:rFonts w:eastAsia="MS Mincho"/>
          <w:vertAlign w:val="superscript"/>
        </w:rPr>
        <w:t>th</w:t>
      </w:r>
      <w:r>
        <w:rPr>
          <w:rFonts w:eastAsia="MS Mincho"/>
        </w:rPr>
        <w:t xml:space="preserve">, 1999 </w:t>
      </w:r>
      <w:r>
        <w:rPr>
          <w:rFonts w:eastAsia="MS Mincho"/>
        </w:rPr>
        <w:fldChar w:fldCharType="begin"/>
      </w:r>
      <w:r>
        <w:rPr>
          <w:rFonts w:eastAsia="MS Mincho"/>
        </w:rPr>
        <w:instrText xml:space="preserve"> REF _Ref62052248 \r \h </w:instrText>
      </w:r>
      <w:r>
        <w:rPr>
          <w:rFonts w:eastAsia="MS Mincho"/>
        </w:rPr>
      </w:r>
      <w:r>
        <w:rPr>
          <w:rFonts w:eastAsia="MS Mincho"/>
        </w:rPr>
        <w:fldChar w:fldCharType="separate"/>
      </w:r>
      <w:r>
        <w:rPr>
          <w:rFonts w:eastAsia="MS Mincho"/>
        </w:rPr>
        <w:t>[5]</w:t>
      </w:r>
      <w:r>
        <w:rPr>
          <w:rFonts w:eastAsia="MS Mincho"/>
        </w:rPr>
        <w:fldChar w:fldCharType="end"/>
      </w:r>
      <w:r>
        <w:rPr>
          <w:rFonts w:eastAsia="MS Mincho"/>
        </w:rPr>
        <w:t xml:space="preserve">. This document is no longer being updated and is stored in the Apple Documentation Archive, but it can be considered as being de facto standard for carriage of uncompressed video in QTFF </w:t>
      </w:r>
      <w:r>
        <w:rPr>
          <w:rFonts w:eastAsia="MS Mincho"/>
        </w:rPr>
        <w:fldChar w:fldCharType="begin"/>
      </w:r>
      <w:r>
        <w:rPr>
          <w:rFonts w:eastAsia="MS Mincho"/>
        </w:rPr>
        <w:instrText xml:space="preserve"> REF _Ref62070206 \r \h </w:instrText>
      </w:r>
      <w:r>
        <w:rPr>
          <w:rFonts w:eastAsia="MS Mincho"/>
        </w:rPr>
      </w:r>
      <w:r>
        <w:rPr>
          <w:rFonts w:eastAsia="MS Mincho"/>
        </w:rPr>
        <w:fldChar w:fldCharType="separate"/>
      </w:r>
      <w:r>
        <w:rPr>
          <w:rFonts w:eastAsia="MS Mincho"/>
        </w:rPr>
        <w:t>[6]</w:t>
      </w:r>
      <w:r>
        <w:rPr>
          <w:rFonts w:eastAsia="MS Mincho"/>
        </w:rPr>
        <w:fldChar w:fldCharType="end"/>
      </w:r>
      <w:r>
        <w:rPr>
          <w:rFonts w:eastAsia="MS Mincho"/>
        </w:rPr>
        <w:t>. Furthermore, several code points defined in TN2162 (‘2vuy’, ‘v210’) are now used in various implementations. For example, Final Cut Pro allows the users to extract the uncompressed version of the master file in two different formats packaged in a QTFF (.mov) file:</w:t>
      </w:r>
    </w:p>
    <w:p w14:paraId="1D871127" w14:textId="77777777" w:rsidR="00872786" w:rsidRDefault="00872786" w:rsidP="00872786">
      <w:pPr>
        <w:jc w:val="both"/>
        <w:rPr>
          <w:rFonts w:eastAsia="MS Mincho"/>
        </w:rPr>
      </w:pPr>
    </w:p>
    <w:p w14:paraId="61A9D33E" w14:textId="77777777" w:rsidR="00872786" w:rsidRDefault="00872786" w:rsidP="00872786">
      <w:pPr>
        <w:pStyle w:val="ListParagraph"/>
        <w:numPr>
          <w:ilvl w:val="0"/>
          <w:numId w:val="16"/>
        </w:numPr>
        <w:jc w:val="both"/>
        <w:rPr>
          <w:rFonts w:eastAsia="MS Mincho"/>
        </w:rPr>
      </w:pPr>
      <w:r w:rsidRPr="004453A7">
        <w:rPr>
          <w:rFonts w:eastAsia="MS Mincho"/>
          <w:i/>
          <w:iCs/>
        </w:rPr>
        <w:t>Uncompressed 8-bit 4:2:2</w:t>
      </w:r>
      <w:r>
        <w:rPr>
          <w:rFonts w:eastAsia="MS Mincho"/>
        </w:rPr>
        <w:t xml:space="preserve">: which is using the </w:t>
      </w:r>
      <w:r w:rsidRPr="00723043">
        <w:rPr>
          <w:rFonts w:ascii="Courier" w:eastAsia="MS Mincho" w:hAnsi="Courier"/>
        </w:rPr>
        <w:t>‘2vuy’</w:t>
      </w:r>
      <w:r>
        <w:rPr>
          <w:rFonts w:eastAsia="MS Mincho"/>
        </w:rPr>
        <w:t xml:space="preserve"> FOURCC</w:t>
      </w:r>
    </w:p>
    <w:p w14:paraId="4B19D5B4" w14:textId="77777777" w:rsidR="00872786" w:rsidRDefault="00872786" w:rsidP="00872786">
      <w:pPr>
        <w:pStyle w:val="ListParagraph"/>
        <w:numPr>
          <w:ilvl w:val="0"/>
          <w:numId w:val="16"/>
        </w:numPr>
        <w:jc w:val="both"/>
        <w:rPr>
          <w:rFonts w:eastAsia="MS Mincho"/>
        </w:rPr>
      </w:pPr>
      <w:r w:rsidRPr="004453A7">
        <w:rPr>
          <w:rFonts w:eastAsia="MS Mincho"/>
          <w:i/>
          <w:iCs/>
        </w:rPr>
        <w:t>Uncompressed 10-bit 4:2:2</w:t>
      </w:r>
      <w:r>
        <w:rPr>
          <w:rFonts w:eastAsia="MS Mincho"/>
        </w:rPr>
        <w:t xml:space="preserve">: which is using the </w:t>
      </w:r>
      <w:r w:rsidRPr="00723043">
        <w:rPr>
          <w:rFonts w:ascii="Courier" w:eastAsia="MS Mincho" w:hAnsi="Courier"/>
        </w:rPr>
        <w:t>‘v210’</w:t>
      </w:r>
      <w:r>
        <w:rPr>
          <w:rFonts w:eastAsia="MS Mincho"/>
        </w:rPr>
        <w:t xml:space="preserve"> FOURCC</w:t>
      </w:r>
    </w:p>
    <w:p w14:paraId="39282E9C" w14:textId="77777777" w:rsidR="00872786" w:rsidRPr="00723043" w:rsidRDefault="00872786" w:rsidP="00872786">
      <w:pPr>
        <w:jc w:val="both"/>
        <w:rPr>
          <w:rFonts w:eastAsia="MS Mincho"/>
        </w:rPr>
      </w:pPr>
    </w:p>
    <w:p w14:paraId="5590F6CE" w14:textId="77777777" w:rsidR="00872786" w:rsidRPr="007B5BA3" w:rsidRDefault="00872786" w:rsidP="00872786">
      <w:pPr>
        <w:jc w:val="both"/>
        <w:rPr>
          <w:rFonts w:eastAsia="MS Mincho"/>
        </w:rPr>
      </w:pPr>
      <w:r>
        <w:rPr>
          <w:rFonts w:eastAsia="MS Mincho"/>
        </w:rPr>
        <w:t>A list of Y’CbCr packing types as defined in TN2162 is listed below:</w:t>
      </w:r>
    </w:p>
    <w:p w14:paraId="35591866" w14:textId="77777777" w:rsidR="00872786" w:rsidRDefault="00872786" w:rsidP="00872786">
      <w:pPr>
        <w:rPr>
          <w:rFonts w:eastAsia="MS Mincho"/>
        </w:rPr>
      </w:pPr>
    </w:p>
    <w:p w14:paraId="3609D98C" w14:textId="77777777" w:rsidR="00872786" w:rsidRPr="00AB6314" w:rsidRDefault="00872786" w:rsidP="00872786">
      <w:pPr>
        <w:pStyle w:val="Caption"/>
        <w:keepNext/>
        <w:jc w:val="center"/>
        <w:rPr>
          <w:i w:val="0"/>
          <w:iCs w:val="0"/>
          <w:color w:val="000000" w:themeColor="text1"/>
          <w:sz w:val="24"/>
          <w:szCs w:val="24"/>
        </w:rPr>
      </w:pPr>
      <w:bookmarkStart w:id="13" w:name="_Ref62178613"/>
      <w:r w:rsidRPr="00AB6314">
        <w:rPr>
          <w:i w:val="0"/>
          <w:iCs w:val="0"/>
          <w:color w:val="000000" w:themeColor="text1"/>
          <w:sz w:val="24"/>
          <w:szCs w:val="24"/>
        </w:rPr>
        <w:t xml:space="preserve">Table </w:t>
      </w:r>
      <w:r w:rsidRPr="00AB6314">
        <w:rPr>
          <w:i w:val="0"/>
          <w:iCs w:val="0"/>
          <w:color w:val="000000" w:themeColor="text1"/>
          <w:sz w:val="24"/>
          <w:szCs w:val="24"/>
        </w:rPr>
        <w:fldChar w:fldCharType="begin"/>
      </w:r>
      <w:r w:rsidRPr="00AB6314">
        <w:rPr>
          <w:i w:val="0"/>
          <w:iCs w:val="0"/>
          <w:color w:val="000000" w:themeColor="text1"/>
          <w:sz w:val="24"/>
          <w:szCs w:val="24"/>
        </w:rPr>
        <w:instrText xml:space="preserve"> SEQ Table \* ARABIC </w:instrText>
      </w:r>
      <w:r w:rsidRPr="00AB6314">
        <w:rPr>
          <w:i w:val="0"/>
          <w:iCs w:val="0"/>
          <w:color w:val="000000" w:themeColor="text1"/>
          <w:sz w:val="24"/>
          <w:szCs w:val="24"/>
        </w:rPr>
        <w:fldChar w:fldCharType="separate"/>
      </w:r>
      <w:r>
        <w:rPr>
          <w:i w:val="0"/>
          <w:iCs w:val="0"/>
          <w:noProof/>
          <w:color w:val="000000" w:themeColor="text1"/>
          <w:sz w:val="24"/>
          <w:szCs w:val="24"/>
        </w:rPr>
        <w:t>1</w:t>
      </w:r>
      <w:r w:rsidRPr="00AB6314">
        <w:rPr>
          <w:i w:val="0"/>
          <w:iCs w:val="0"/>
          <w:color w:val="000000" w:themeColor="text1"/>
          <w:sz w:val="24"/>
          <w:szCs w:val="24"/>
        </w:rPr>
        <w:fldChar w:fldCharType="end"/>
      </w:r>
      <w:bookmarkEnd w:id="13"/>
      <w:r w:rsidRPr="00AB6314">
        <w:rPr>
          <w:i w:val="0"/>
          <w:iCs w:val="0"/>
          <w:color w:val="000000" w:themeColor="text1"/>
          <w:sz w:val="24"/>
          <w:szCs w:val="24"/>
        </w:rPr>
        <w:t xml:space="preserve">: </w:t>
      </w:r>
      <w:r>
        <w:rPr>
          <w:i w:val="0"/>
          <w:iCs w:val="0"/>
          <w:color w:val="000000" w:themeColor="text1"/>
          <w:sz w:val="24"/>
          <w:szCs w:val="24"/>
        </w:rPr>
        <w:t>Compression types for storing uncompressed Y’CbCr data</w:t>
      </w:r>
    </w:p>
    <w:tbl>
      <w:tblPr>
        <w:tblStyle w:val="GridTable1Light"/>
        <w:tblW w:w="0" w:type="auto"/>
        <w:jc w:val="center"/>
        <w:tblLook w:val="04A0" w:firstRow="1" w:lastRow="0" w:firstColumn="1" w:lastColumn="0" w:noHBand="0" w:noVBand="1"/>
      </w:tblPr>
      <w:tblGrid>
        <w:gridCol w:w="3149"/>
        <w:gridCol w:w="1081"/>
        <w:gridCol w:w="3776"/>
      </w:tblGrid>
      <w:tr w:rsidR="00872786" w:rsidRPr="009E58F1" w14:paraId="05430204" w14:textId="77777777" w:rsidTr="009B620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2EB9731" w14:textId="77777777" w:rsidR="00872786" w:rsidRPr="00C36082" w:rsidRDefault="00872786" w:rsidP="009B620A">
            <w:pPr>
              <w:spacing w:after="79"/>
              <w:rPr>
                <w:b w:val="0"/>
                <w:bCs w:val="0"/>
                <w:color w:val="000000" w:themeColor="text1"/>
              </w:rPr>
            </w:pPr>
            <w:r w:rsidRPr="00C36082">
              <w:rPr>
                <w:color w:val="000000" w:themeColor="text1"/>
              </w:rPr>
              <w:t>Compression Type</w:t>
            </w:r>
          </w:p>
        </w:tc>
        <w:tc>
          <w:tcPr>
            <w:tcW w:w="0" w:type="auto"/>
            <w:hideMark/>
          </w:tcPr>
          <w:p w14:paraId="131409A5" w14:textId="77777777" w:rsidR="00872786" w:rsidRPr="00C36082" w:rsidRDefault="00872786" w:rsidP="009B620A">
            <w:pPr>
              <w:spacing w:after="79"/>
              <w:cnfStyle w:val="100000000000" w:firstRow="1" w:lastRow="0" w:firstColumn="0" w:lastColumn="0" w:oddVBand="0" w:evenVBand="0" w:oddHBand="0" w:evenHBand="0" w:firstRowFirstColumn="0" w:firstRowLastColumn="0" w:lastRowFirstColumn="0" w:lastRowLastColumn="0"/>
              <w:rPr>
                <w:b w:val="0"/>
                <w:bCs w:val="0"/>
                <w:color w:val="000000" w:themeColor="text1"/>
              </w:rPr>
            </w:pPr>
            <w:r w:rsidRPr="00C36082">
              <w:rPr>
                <w:color w:val="000000" w:themeColor="text1"/>
              </w:rPr>
              <w:t>FourCC</w:t>
            </w:r>
          </w:p>
        </w:tc>
        <w:tc>
          <w:tcPr>
            <w:tcW w:w="0" w:type="auto"/>
            <w:hideMark/>
          </w:tcPr>
          <w:p w14:paraId="02C2C66D" w14:textId="77777777" w:rsidR="00872786" w:rsidRPr="00C36082" w:rsidRDefault="00872786" w:rsidP="009B620A">
            <w:pPr>
              <w:spacing w:after="79"/>
              <w:cnfStyle w:val="100000000000" w:firstRow="1" w:lastRow="0" w:firstColumn="0" w:lastColumn="0" w:oddVBand="0" w:evenVBand="0" w:oddHBand="0" w:evenHBand="0" w:firstRowFirstColumn="0" w:firstRowLastColumn="0" w:lastRowFirstColumn="0" w:lastRowLastColumn="0"/>
              <w:rPr>
                <w:b w:val="0"/>
                <w:bCs w:val="0"/>
                <w:color w:val="000000" w:themeColor="text1"/>
              </w:rPr>
            </w:pPr>
            <w:r w:rsidRPr="00C36082">
              <w:rPr>
                <w:color w:val="000000" w:themeColor="text1"/>
              </w:rPr>
              <w:t>Description</w:t>
            </w:r>
          </w:p>
        </w:tc>
      </w:tr>
      <w:tr w:rsidR="00872786" w:rsidRPr="009E58F1" w14:paraId="09B05913" w14:textId="77777777" w:rsidTr="009B620A">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6B112B1" w14:textId="77777777" w:rsidR="00872786" w:rsidRPr="00E8395C" w:rsidRDefault="00872786" w:rsidP="009B620A">
            <w:pPr>
              <w:rPr>
                <w:b w:val="0"/>
                <w:bCs w:val="0"/>
                <w:color w:val="000000"/>
              </w:rPr>
            </w:pPr>
            <w:r w:rsidRPr="00E8395C">
              <w:rPr>
                <w:b w:val="0"/>
                <w:bCs w:val="0"/>
                <w:color w:val="000000"/>
              </w:rPr>
              <w:t>k422YpCbCr8CodecType</w:t>
            </w:r>
          </w:p>
        </w:tc>
        <w:tc>
          <w:tcPr>
            <w:tcW w:w="0" w:type="auto"/>
            <w:hideMark/>
          </w:tcPr>
          <w:p w14:paraId="02270CD4" w14:textId="77777777" w:rsidR="00872786" w:rsidRPr="00C36082" w:rsidRDefault="00872786" w:rsidP="009B620A">
            <w:pPr>
              <w:cnfStyle w:val="000000000000" w:firstRow="0" w:lastRow="0" w:firstColumn="0" w:lastColumn="0" w:oddVBand="0" w:evenVBand="0" w:oddHBand="0" w:evenHBand="0" w:firstRowFirstColumn="0" w:firstRowLastColumn="0" w:lastRowFirstColumn="0" w:lastRowLastColumn="0"/>
              <w:rPr>
                <w:rFonts w:ascii="Courier" w:hAnsi="Courier"/>
                <w:color w:val="000000"/>
              </w:rPr>
            </w:pPr>
            <w:r w:rsidRPr="00C36082">
              <w:rPr>
                <w:rFonts w:ascii="Courier" w:hAnsi="Courier"/>
                <w:color w:val="000000"/>
              </w:rPr>
              <w:t>'2vuy'</w:t>
            </w:r>
          </w:p>
        </w:tc>
        <w:tc>
          <w:tcPr>
            <w:tcW w:w="0" w:type="auto"/>
            <w:hideMark/>
          </w:tcPr>
          <w:p w14:paraId="2F23C103" w14:textId="77777777" w:rsidR="00872786" w:rsidRPr="00C36082" w:rsidRDefault="00872786" w:rsidP="009B620A">
            <w:pPr>
              <w:cnfStyle w:val="000000000000" w:firstRow="0" w:lastRow="0" w:firstColumn="0" w:lastColumn="0" w:oddVBand="0" w:evenVBand="0" w:oddHBand="0" w:evenHBand="0" w:firstRowFirstColumn="0" w:firstRowLastColumn="0" w:lastRowFirstColumn="0" w:lastRowLastColumn="0"/>
              <w:rPr>
                <w:color w:val="000000"/>
              </w:rPr>
            </w:pPr>
            <w:r w:rsidRPr="00C36082">
              <w:rPr>
                <w:color w:val="000000"/>
              </w:rPr>
              <w:t>8-bit-per-component 4:2:2</w:t>
            </w:r>
          </w:p>
        </w:tc>
      </w:tr>
      <w:tr w:rsidR="00872786" w:rsidRPr="009E58F1" w14:paraId="29E07061" w14:textId="77777777" w:rsidTr="009B620A">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D55F53C" w14:textId="77777777" w:rsidR="00872786" w:rsidRPr="00E8395C" w:rsidRDefault="00872786" w:rsidP="009B620A">
            <w:pPr>
              <w:rPr>
                <w:b w:val="0"/>
                <w:bCs w:val="0"/>
                <w:color w:val="000000"/>
              </w:rPr>
            </w:pPr>
            <w:r w:rsidRPr="00E8395C">
              <w:rPr>
                <w:b w:val="0"/>
                <w:bCs w:val="0"/>
                <w:color w:val="000000"/>
              </w:rPr>
              <w:t>kComponentVideoCodecType</w:t>
            </w:r>
          </w:p>
        </w:tc>
        <w:tc>
          <w:tcPr>
            <w:tcW w:w="0" w:type="auto"/>
            <w:hideMark/>
          </w:tcPr>
          <w:p w14:paraId="75ADD5A3" w14:textId="77777777" w:rsidR="00872786" w:rsidRPr="00C36082" w:rsidRDefault="00872786" w:rsidP="009B620A">
            <w:pPr>
              <w:cnfStyle w:val="000000000000" w:firstRow="0" w:lastRow="0" w:firstColumn="0" w:lastColumn="0" w:oddVBand="0" w:evenVBand="0" w:oddHBand="0" w:evenHBand="0" w:firstRowFirstColumn="0" w:firstRowLastColumn="0" w:lastRowFirstColumn="0" w:lastRowLastColumn="0"/>
              <w:rPr>
                <w:rFonts w:ascii="Courier" w:hAnsi="Courier"/>
                <w:color w:val="000000"/>
              </w:rPr>
            </w:pPr>
            <w:r w:rsidRPr="00C36082">
              <w:rPr>
                <w:rFonts w:ascii="Courier" w:hAnsi="Courier"/>
                <w:color w:val="000000"/>
              </w:rPr>
              <w:t>'yuv2'</w:t>
            </w:r>
          </w:p>
        </w:tc>
        <w:tc>
          <w:tcPr>
            <w:tcW w:w="0" w:type="auto"/>
            <w:hideMark/>
          </w:tcPr>
          <w:p w14:paraId="28E9BC10" w14:textId="77777777" w:rsidR="00872786" w:rsidRPr="00C36082" w:rsidRDefault="00872786" w:rsidP="009B620A">
            <w:pPr>
              <w:cnfStyle w:val="000000000000" w:firstRow="0" w:lastRow="0" w:firstColumn="0" w:lastColumn="0" w:oddVBand="0" w:evenVBand="0" w:oddHBand="0" w:evenHBand="0" w:firstRowFirstColumn="0" w:firstRowLastColumn="0" w:lastRowFirstColumn="0" w:lastRowLastColumn="0"/>
              <w:rPr>
                <w:color w:val="000000"/>
              </w:rPr>
            </w:pPr>
            <w:r w:rsidRPr="00C36082">
              <w:rPr>
                <w:color w:val="000000"/>
              </w:rPr>
              <w:t>8-bit-per-component 4:2:2</w:t>
            </w:r>
          </w:p>
        </w:tc>
      </w:tr>
      <w:tr w:rsidR="00872786" w:rsidRPr="009E58F1" w14:paraId="2C8448BA" w14:textId="77777777" w:rsidTr="009B620A">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2244066B" w14:textId="77777777" w:rsidR="00872786" w:rsidRPr="00E8395C" w:rsidRDefault="00872786" w:rsidP="009B620A">
            <w:pPr>
              <w:rPr>
                <w:b w:val="0"/>
                <w:bCs w:val="0"/>
                <w:color w:val="000000"/>
              </w:rPr>
            </w:pPr>
            <w:r w:rsidRPr="00E8395C">
              <w:rPr>
                <w:b w:val="0"/>
                <w:bCs w:val="0"/>
                <w:color w:val="000000"/>
              </w:rPr>
              <w:t>k444YpCbCr8CodecType</w:t>
            </w:r>
          </w:p>
        </w:tc>
        <w:tc>
          <w:tcPr>
            <w:tcW w:w="0" w:type="auto"/>
            <w:hideMark/>
          </w:tcPr>
          <w:p w14:paraId="26B6EDCC" w14:textId="77777777" w:rsidR="00872786" w:rsidRPr="00C36082" w:rsidRDefault="00872786" w:rsidP="009B620A">
            <w:pPr>
              <w:cnfStyle w:val="000000000000" w:firstRow="0" w:lastRow="0" w:firstColumn="0" w:lastColumn="0" w:oddVBand="0" w:evenVBand="0" w:oddHBand="0" w:evenHBand="0" w:firstRowFirstColumn="0" w:firstRowLastColumn="0" w:lastRowFirstColumn="0" w:lastRowLastColumn="0"/>
              <w:rPr>
                <w:rFonts w:ascii="Courier" w:hAnsi="Courier"/>
                <w:color w:val="000000"/>
              </w:rPr>
            </w:pPr>
            <w:r w:rsidRPr="00C36082">
              <w:rPr>
                <w:rFonts w:ascii="Courier" w:hAnsi="Courier"/>
                <w:color w:val="000000"/>
              </w:rPr>
              <w:t>'v308'</w:t>
            </w:r>
          </w:p>
        </w:tc>
        <w:tc>
          <w:tcPr>
            <w:tcW w:w="0" w:type="auto"/>
            <w:hideMark/>
          </w:tcPr>
          <w:p w14:paraId="52CD640E" w14:textId="77777777" w:rsidR="00872786" w:rsidRPr="00C36082" w:rsidRDefault="00872786" w:rsidP="009B620A">
            <w:pPr>
              <w:cnfStyle w:val="000000000000" w:firstRow="0" w:lastRow="0" w:firstColumn="0" w:lastColumn="0" w:oddVBand="0" w:evenVBand="0" w:oddHBand="0" w:evenHBand="0" w:firstRowFirstColumn="0" w:firstRowLastColumn="0" w:lastRowFirstColumn="0" w:lastRowLastColumn="0"/>
              <w:rPr>
                <w:color w:val="000000"/>
              </w:rPr>
            </w:pPr>
            <w:r w:rsidRPr="00C36082">
              <w:rPr>
                <w:color w:val="000000"/>
              </w:rPr>
              <w:t>8-bit-per-component 4:4:4</w:t>
            </w:r>
          </w:p>
        </w:tc>
      </w:tr>
      <w:tr w:rsidR="00872786" w:rsidRPr="009E58F1" w14:paraId="5C0FC20A" w14:textId="77777777" w:rsidTr="009B620A">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9E6C0AA" w14:textId="77777777" w:rsidR="00872786" w:rsidRPr="00E8395C" w:rsidRDefault="00872786" w:rsidP="009B620A">
            <w:pPr>
              <w:rPr>
                <w:b w:val="0"/>
                <w:bCs w:val="0"/>
                <w:color w:val="000000"/>
              </w:rPr>
            </w:pPr>
            <w:r w:rsidRPr="00E8395C">
              <w:rPr>
                <w:b w:val="0"/>
                <w:bCs w:val="0"/>
                <w:color w:val="000000"/>
              </w:rPr>
              <w:t>k4444YpCbCrA8CodecType</w:t>
            </w:r>
          </w:p>
        </w:tc>
        <w:tc>
          <w:tcPr>
            <w:tcW w:w="0" w:type="auto"/>
            <w:hideMark/>
          </w:tcPr>
          <w:p w14:paraId="547A2355" w14:textId="77777777" w:rsidR="00872786" w:rsidRPr="00C36082" w:rsidRDefault="00872786" w:rsidP="009B620A">
            <w:pPr>
              <w:cnfStyle w:val="000000000000" w:firstRow="0" w:lastRow="0" w:firstColumn="0" w:lastColumn="0" w:oddVBand="0" w:evenVBand="0" w:oddHBand="0" w:evenHBand="0" w:firstRowFirstColumn="0" w:firstRowLastColumn="0" w:lastRowFirstColumn="0" w:lastRowLastColumn="0"/>
              <w:rPr>
                <w:rFonts w:ascii="Courier" w:hAnsi="Courier"/>
                <w:color w:val="000000"/>
              </w:rPr>
            </w:pPr>
            <w:r w:rsidRPr="00C36082">
              <w:rPr>
                <w:rFonts w:ascii="Courier" w:hAnsi="Courier"/>
                <w:color w:val="000000"/>
              </w:rPr>
              <w:t>'v408'</w:t>
            </w:r>
          </w:p>
        </w:tc>
        <w:tc>
          <w:tcPr>
            <w:tcW w:w="0" w:type="auto"/>
            <w:hideMark/>
          </w:tcPr>
          <w:p w14:paraId="6CAA4B18" w14:textId="77777777" w:rsidR="00872786" w:rsidRPr="00C36082" w:rsidRDefault="00872786" w:rsidP="009B620A">
            <w:pPr>
              <w:cnfStyle w:val="000000000000" w:firstRow="0" w:lastRow="0" w:firstColumn="0" w:lastColumn="0" w:oddVBand="0" w:evenVBand="0" w:oddHBand="0" w:evenHBand="0" w:firstRowFirstColumn="0" w:firstRowLastColumn="0" w:lastRowFirstColumn="0" w:lastRowLastColumn="0"/>
              <w:rPr>
                <w:color w:val="000000"/>
              </w:rPr>
            </w:pPr>
            <w:r w:rsidRPr="00C36082">
              <w:rPr>
                <w:color w:val="000000"/>
              </w:rPr>
              <w:t>8-bit-per-component 4:4:4:4</w:t>
            </w:r>
          </w:p>
        </w:tc>
      </w:tr>
      <w:tr w:rsidR="00872786" w:rsidRPr="009E58F1" w14:paraId="307A32D4" w14:textId="77777777" w:rsidTr="009B620A">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393F03E" w14:textId="77777777" w:rsidR="00872786" w:rsidRPr="00E8395C" w:rsidRDefault="00872786" w:rsidP="009B620A">
            <w:pPr>
              <w:rPr>
                <w:b w:val="0"/>
                <w:bCs w:val="0"/>
                <w:color w:val="000000"/>
              </w:rPr>
            </w:pPr>
            <w:r w:rsidRPr="00E8395C">
              <w:rPr>
                <w:b w:val="0"/>
                <w:bCs w:val="0"/>
                <w:color w:val="000000"/>
              </w:rPr>
              <w:t>k422YpCbCr16CodecType</w:t>
            </w:r>
          </w:p>
        </w:tc>
        <w:tc>
          <w:tcPr>
            <w:tcW w:w="0" w:type="auto"/>
            <w:hideMark/>
          </w:tcPr>
          <w:p w14:paraId="3D7468F8" w14:textId="77777777" w:rsidR="00872786" w:rsidRPr="00C36082" w:rsidRDefault="00872786" w:rsidP="009B620A">
            <w:pPr>
              <w:cnfStyle w:val="000000000000" w:firstRow="0" w:lastRow="0" w:firstColumn="0" w:lastColumn="0" w:oddVBand="0" w:evenVBand="0" w:oddHBand="0" w:evenHBand="0" w:firstRowFirstColumn="0" w:firstRowLastColumn="0" w:lastRowFirstColumn="0" w:lastRowLastColumn="0"/>
              <w:rPr>
                <w:rFonts w:ascii="Courier" w:hAnsi="Courier"/>
                <w:color w:val="000000"/>
              </w:rPr>
            </w:pPr>
            <w:r w:rsidRPr="00C36082">
              <w:rPr>
                <w:rFonts w:ascii="Courier" w:hAnsi="Courier"/>
                <w:color w:val="000000"/>
              </w:rPr>
              <w:t>'v216'</w:t>
            </w:r>
          </w:p>
        </w:tc>
        <w:tc>
          <w:tcPr>
            <w:tcW w:w="0" w:type="auto"/>
            <w:hideMark/>
          </w:tcPr>
          <w:p w14:paraId="35EBC1E5" w14:textId="77777777" w:rsidR="00872786" w:rsidRPr="00C36082" w:rsidRDefault="00872786" w:rsidP="009B620A">
            <w:pPr>
              <w:cnfStyle w:val="000000000000" w:firstRow="0" w:lastRow="0" w:firstColumn="0" w:lastColumn="0" w:oddVBand="0" w:evenVBand="0" w:oddHBand="0" w:evenHBand="0" w:firstRowFirstColumn="0" w:firstRowLastColumn="0" w:lastRowFirstColumn="0" w:lastRowLastColumn="0"/>
              <w:rPr>
                <w:color w:val="000000"/>
              </w:rPr>
            </w:pPr>
            <w:r w:rsidRPr="00C36082">
              <w:rPr>
                <w:color w:val="000000"/>
              </w:rPr>
              <w:t>10,12,14,16-bit-per-component 4:2:2</w:t>
            </w:r>
          </w:p>
        </w:tc>
      </w:tr>
      <w:tr w:rsidR="00872786" w:rsidRPr="009E58F1" w14:paraId="58563FCD" w14:textId="77777777" w:rsidTr="009B620A">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AFCB12D" w14:textId="77777777" w:rsidR="00872786" w:rsidRPr="00E8395C" w:rsidRDefault="00872786" w:rsidP="009B620A">
            <w:pPr>
              <w:rPr>
                <w:b w:val="0"/>
                <w:bCs w:val="0"/>
                <w:color w:val="000000"/>
              </w:rPr>
            </w:pPr>
            <w:r w:rsidRPr="00E8395C">
              <w:rPr>
                <w:b w:val="0"/>
                <w:bCs w:val="0"/>
                <w:color w:val="000000"/>
              </w:rPr>
              <w:t>k444YpCbCr10CodecType</w:t>
            </w:r>
          </w:p>
        </w:tc>
        <w:tc>
          <w:tcPr>
            <w:tcW w:w="0" w:type="auto"/>
            <w:hideMark/>
          </w:tcPr>
          <w:p w14:paraId="2B25F419" w14:textId="77777777" w:rsidR="00872786" w:rsidRPr="00C36082" w:rsidRDefault="00872786" w:rsidP="009B620A">
            <w:pPr>
              <w:cnfStyle w:val="000000000000" w:firstRow="0" w:lastRow="0" w:firstColumn="0" w:lastColumn="0" w:oddVBand="0" w:evenVBand="0" w:oddHBand="0" w:evenHBand="0" w:firstRowFirstColumn="0" w:firstRowLastColumn="0" w:lastRowFirstColumn="0" w:lastRowLastColumn="0"/>
              <w:rPr>
                <w:rFonts w:ascii="Courier" w:hAnsi="Courier"/>
                <w:color w:val="000000"/>
              </w:rPr>
            </w:pPr>
            <w:r w:rsidRPr="00C36082">
              <w:rPr>
                <w:rFonts w:ascii="Courier" w:hAnsi="Courier"/>
                <w:color w:val="000000"/>
              </w:rPr>
              <w:t>'v410'</w:t>
            </w:r>
          </w:p>
        </w:tc>
        <w:tc>
          <w:tcPr>
            <w:tcW w:w="0" w:type="auto"/>
            <w:hideMark/>
          </w:tcPr>
          <w:p w14:paraId="6A123A5F" w14:textId="77777777" w:rsidR="00872786" w:rsidRPr="00C36082" w:rsidRDefault="00872786" w:rsidP="009B620A">
            <w:pPr>
              <w:cnfStyle w:val="000000000000" w:firstRow="0" w:lastRow="0" w:firstColumn="0" w:lastColumn="0" w:oddVBand="0" w:evenVBand="0" w:oddHBand="0" w:evenHBand="0" w:firstRowFirstColumn="0" w:firstRowLastColumn="0" w:lastRowFirstColumn="0" w:lastRowLastColumn="0"/>
              <w:rPr>
                <w:color w:val="000000"/>
              </w:rPr>
            </w:pPr>
            <w:r w:rsidRPr="00C36082">
              <w:rPr>
                <w:color w:val="000000"/>
              </w:rPr>
              <w:t>10-bit-per-component 4:4:4</w:t>
            </w:r>
          </w:p>
        </w:tc>
      </w:tr>
      <w:tr w:rsidR="00872786" w:rsidRPr="009E58F1" w14:paraId="2BD4887D" w14:textId="77777777" w:rsidTr="009B620A">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7FDA8DE2" w14:textId="77777777" w:rsidR="00872786" w:rsidRPr="00E8395C" w:rsidRDefault="00872786" w:rsidP="009B620A">
            <w:pPr>
              <w:rPr>
                <w:b w:val="0"/>
                <w:bCs w:val="0"/>
                <w:color w:val="000000"/>
              </w:rPr>
            </w:pPr>
            <w:r w:rsidRPr="00E8395C">
              <w:rPr>
                <w:b w:val="0"/>
                <w:bCs w:val="0"/>
                <w:color w:val="000000"/>
              </w:rPr>
              <w:t>k422YpCbCr10CodecType</w:t>
            </w:r>
          </w:p>
        </w:tc>
        <w:tc>
          <w:tcPr>
            <w:tcW w:w="0" w:type="auto"/>
            <w:hideMark/>
          </w:tcPr>
          <w:p w14:paraId="7E822550" w14:textId="77777777" w:rsidR="00872786" w:rsidRPr="00C36082" w:rsidRDefault="00872786" w:rsidP="009B620A">
            <w:pPr>
              <w:cnfStyle w:val="000000000000" w:firstRow="0" w:lastRow="0" w:firstColumn="0" w:lastColumn="0" w:oddVBand="0" w:evenVBand="0" w:oddHBand="0" w:evenHBand="0" w:firstRowFirstColumn="0" w:firstRowLastColumn="0" w:lastRowFirstColumn="0" w:lastRowLastColumn="0"/>
              <w:rPr>
                <w:rFonts w:ascii="Courier" w:hAnsi="Courier"/>
                <w:color w:val="000000"/>
              </w:rPr>
            </w:pPr>
            <w:r w:rsidRPr="00C36082">
              <w:rPr>
                <w:rFonts w:ascii="Courier" w:hAnsi="Courier"/>
                <w:color w:val="000000"/>
              </w:rPr>
              <w:t>'v210'</w:t>
            </w:r>
          </w:p>
        </w:tc>
        <w:tc>
          <w:tcPr>
            <w:tcW w:w="0" w:type="auto"/>
            <w:hideMark/>
          </w:tcPr>
          <w:p w14:paraId="61DE64F9" w14:textId="77777777" w:rsidR="00872786" w:rsidRPr="00C36082" w:rsidRDefault="00872786" w:rsidP="009B620A">
            <w:pPr>
              <w:cnfStyle w:val="000000000000" w:firstRow="0" w:lastRow="0" w:firstColumn="0" w:lastColumn="0" w:oddVBand="0" w:evenVBand="0" w:oddHBand="0" w:evenHBand="0" w:firstRowFirstColumn="0" w:firstRowLastColumn="0" w:lastRowFirstColumn="0" w:lastRowLastColumn="0"/>
              <w:rPr>
                <w:color w:val="000000"/>
              </w:rPr>
            </w:pPr>
            <w:r w:rsidRPr="00C36082">
              <w:rPr>
                <w:color w:val="000000"/>
              </w:rPr>
              <w:t>10-bit-per-component 4:2:2</w:t>
            </w:r>
          </w:p>
        </w:tc>
      </w:tr>
    </w:tbl>
    <w:p w14:paraId="1384E9B2" w14:textId="77777777" w:rsidR="00872786" w:rsidRDefault="00872786" w:rsidP="00872786">
      <w:pPr>
        <w:spacing w:after="80"/>
        <w:jc w:val="both"/>
        <w:rPr>
          <w:rFonts w:eastAsia="MS Mincho"/>
        </w:rPr>
      </w:pPr>
    </w:p>
    <w:p w14:paraId="6D0613AC" w14:textId="77777777" w:rsidR="00872786" w:rsidRPr="00182ABB" w:rsidRDefault="00872786" w:rsidP="00872786">
      <w:pPr>
        <w:jc w:val="both"/>
        <w:rPr>
          <w:rFonts w:eastAsia="MS Mincho"/>
        </w:rPr>
      </w:pPr>
      <w:r>
        <w:t xml:space="preserve">Detailed information on the individual compression types from </w:t>
      </w:r>
      <w:r w:rsidRPr="008E7B8F">
        <w:fldChar w:fldCharType="begin"/>
      </w:r>
      <w:r w:rsidRPr="008E7B8F">
        <w:instrText xml:space="preserve"> REF _Ref62178613 \h  \* MERGEFORMAT </w:instrText>
      </w:r>
      <w:r w:rsidRPr="008E7B8F">
        <w:fldChar w:fldCharType="separate"/>
      </w:r>
      <w:r w:rsidRPr="008E7B8F">
        <w:rPr>
          <w:color w:val="000000" w:themeColor="text1"/>
        </w:rPr>
        <w:t xml:space="preserve">Table </w:t>
      </w:r>
      <w:r w:rsidRPr="008E7B8F">
        <w:rPr>
          <w:noProof/>
          <w:color w:val="000000" w:themeColor="text1"/>
        </w:rPr>
        <w:t>1</w:t>
      </w:r>
      <w:r w:rsidRPr="008E7B8F">
        <w:fldChar w:fldCharType="end"/>
      </w:r>
      <w:r>
        <w:t xml:space="preserve"> can be found in </w:t>
      </w:r>
      <w:r w:rsidR="00B90961">
        <w:fldChar w:fldCharType="begin"/>
      </w:r>
      <w:r w:rsidR="00B90961">
        <w:instrText xml:space="preserve"> HYPERLINK "https://developer.apple.com/library/archive/technotes/tn2162/_index.html" </w:instrText>
      </w:r>
      <w:r w:rsidR="00B90961">
        <w:fldChar w:fldCharType="separate"/>
      </w:r>
      <w:r w:rsidRPr="00A5396A">
        <w:rPr>
          <w:rStyle w:val="Hyperlink"/>
          <w:rFonts w:eastAsia="MS Mincho"/>
        </w:rPr>
        <w:t>TN2162</w:t>
      </w:r>
      <w:r w:rsidR="00B90961">
        <w:rPr>
          <w:rStyle w:val="Hyperlink"/>
          <w:rFonts w:eastAsia="MS Mincho"/>
        </w:rPr>
        <w:fldChar w:fldCharType="end"/>
      </w:r>
      <w:r>
        <w:t>. As we will show later, ‘</w:t>
      </w:r>
      <w:r w:rsidRPr="00F52442">
        <w:rPr>
          <w:rFonts w:ascii="Courier" w:hAnsi="Courier"/>
        </w:rPr>
        <w:t>2vuy’</w:t>
      </w:r>
      <w:r>
        <w:t xml:space="preserve"> and ‘</w:t>
      </w:r>
      <w:r w:rsidRPr="00F52442">
        <w:rPr>
          <w:rFonts w:ascii="Courier" w:hAnsi="Courier"/>
        </w:rPr>
        <w:t>v210’</w:t>
      </w:r>
      <w:r>
        <w:t xml:space="preserve"> are the most supported ones today.</w:t>
      </w:r>
    </w:p>
    <w:p w14:paraId="1D2DAEAA" w14:textId="77777777" w:rsidR="00872786" w:rsidRDefault="00872786" w:rsidP="00872786">
      <w:pPr>
        <w:pStyle w:val="Head2"/>
        <w:numPr>
          <w:ilvl w:val="1"/>
          <w:numId w:val="2"/>
        </w:numPr>
        <w:rPr>
          <w:rFonts w:eastAsia="MS Mincho"/>
        </w:rPr>
      </w:pPr>
      <w:r>
        <w:rPr>
          <w:rFonts w:eastAsia="MS Mincho"/>
        </w:rPr>
        <w:t>SMPTE</w:t>
      </w:r>
    </w:p>
    <w:p w14:paraId="7C9268ED" w14:textId="77777777" w:rsidR="00872786" w:rsidRDefault="00872786" w:rsidP="00872786">
      <w:pPr>
        <w:jc w:val="both"/>
        <w:rPr>
          <w:rFonts w:eastAsia="MS Mincho"/>
        </w:rPr>
      </w:pPr>
      <w:r>
        <w:rPr>
          <w:rFonts w:eastAsia="MS Mincho"/>
        </w:rPr>
        <w:t>Several SMPTE specifications also define the transport and storage of uncompressed video.</w:t>
      </w:r>
    </w:p>
    <w:p w14:paraId="17D03CA5" w14:textId="77777777" w:rsidR="00872786" w:rsidRDefault="00872786" w:rsidP="00872786">
      <w:pPr>
        <w:pStyle w:val="Head3"/>
        <w:numPr>
          <w:ilvl w:val="2"/>
          <w:numId w:val="2"/>
        </w:numPr>
        <w:rPr>
          <w:rFonts w:eastAsia="MS Mincho"/>
        </w:rPr>
      </w:pPr>
      <w:r>
        <w:rPr>
          <w:rFonts w:eastAsia="MS Mincho"/>
        </w:rPr>
        <w:t>ST 2110</w:t>
      </w:r>
    </w:p>
    <w:p w14:paraId="2AB332D3" w14:textId="77777777" w:rsidR="00872786" w:rsidRDefault="00872786" w:rsidP="00872786">
      <w:pPr>
        <w:jc w:val="both"/>
        <w:rPr>
          <w:rFonts w:eastAsia="MS Mincho"/>
        </w:rPr>
      </w:pPr>
      <w:r>
        <w:rPr>
          <w:rFonts w:eastAsia="MS Mincho"/>
        </w:rPr>
        <w:t xml:space="preserve">SMPTE ST 2110 is a suite of specifications that defines the RTP-based transport of digital media over IP networks. ST 2110 is mainly intended to be used by broadcasters in live production workflows where quality of the video is more important than the required bandwidth </w:t>
      </w:r>
      <w:r>
        <w:rPr>
          <w:rFonts w:eastAsia="MS Mincho"/>
        </w:rPr>
        <w:fldChar w:fldCharType="begin"/>
      </w:r>
      <w:r>
        <w:rPr>
          <w:rFonts w:eastAsia="MS Mincho"/>
        </w:rPr>
        <w:instrText xml:space="preserve"> REF _Ref62051325 \r \h  \* MERGEFORMAT </w:instrText>
      </w:r>
      <w:r>
        <w:rPr>
          <w:rFonts w:eastAsia="MS Mincho"/>
        </w:rPr>
      </w:r>
      <w:r>
        <w:rPr>
          <w:rFonts w:eastAsia="MS Mincho"/>
        </w:rPr>
        <w:fldChar w:fldCharType="separate"/>
      </w:r>
      <w:r>
        <w:rPr>
          <w:rFonts w:eastAsia="MS Mincho"/>
        </w:rPr>
        <w:t>[7]</w:t>
      </w:r>
      <w:r>
        <w:rPr>
          <w:rFonts w:eastAsia="MS Mincho"/>
        </w:rPr>
        <w:fldChar w:fldCharType="end"/>
      </w:r>
      <w:r>
        <w:rPr>
          <w:rFonts w:eastAsia="MS Mincho"/>
        </w:rPr>
        <w:t xml:space="preserve">. SDI to IP converters are typically used to provide a transition from SDI to all-IP networks </w:t>
      </w:r>
      <w:r>
        <w:rPr>
          <w:rFonts w:eastAsia="MS Mincho"/>
        </w:rPr>
        <w:fldChar w:fldCharType="begin"/>
      </w:r>
      <w:r>
        <w:rPr>
          <w:rFonts w:eastAsia="MS Mincho"/>
        </w:rPr>
        <w:instrText xml:space="preserve"> REF _Ref62051327 \r \h  \* MERGEFORMAT </w:instrText>
      </w:r>
      <w:r>
        <w:rPr>
          <w:rFonts w:eastAsia="MS Mincho"/>
        </w:rPr>
      </w:r>
      <w:r>
        <w:rPr>
          <w:rFonts w:eastAsia="MS Mincho"/>
        </w:rPr>
        <w:fldChar w:fldCharType="separate"/>
      </w:r>
      <w:r>
        <w:rPr>
          <w:rFonts w:eastAsia="MS Mincho"/>
        </w:rPr>
        <w:t>[8]</w:t>
      </w:r>
      <w:r>
        <w:rPr>
          <w:rFonts w:eastAsia="MS Mincho"/>
        </w:rPr>
        <w:fldChar w:fldCharType="end"/>
      </w:r>
      <w:r>
        <w:rPr>
          <w:rFonts w:eastAsia="MS Mincho"/>
        </w:rPr>
        <w:t>.</w:t>
      </w:r>
    </w:p>
    <w:p w14:paraId="37B19AED" w14:textId="77777777" w:rsidR="00872786" w:rsidRDefault="00872786" w:rsidP="00872786">
      <w:pPr>
        <w:jc w:val="both"/>
        <w:rPr>
          <w:rFonts w:eastAsia="MS Mincho"/>
        </w:rPr>
      </w:pPr>
      <w:r>
        <w:rPr>
          <w:rFonts w:eastAsia="MS Mincho"/>
        </w:rPr>
        <w:t xml:space="preserve">Part 20 of the ST 2110 defines RTP-based transport of uncompressed video, which specifies the format in which samples of uncompressed video data are sent over IP </w:t>
      </w:r>
      <w:r>
        <w:rPr>
          <w:rFonts w:eastAsia="MS Mincho"/>
        </w:rPr>
        <w:fldChar w:fldCharType="begin"/>
      </w:r>
      <w:r>
        <w:rPr>
          <w:rFonts w:eastAsia="MS Mincho"/>
        </w:rPr>
        <w:instrText xml:space="preserve"> REF _Ref62051643 \r \h  \* MERGEFORMAT </w:instrText>
      </w:r>
      <w:r>
        <w:rPr>
          <w:rFonts w:eastAsia="MS Mincho"/>
        </w:rPr>
      </w:r>
      <w:r>
        <w:rPr>
          <w:rFonts w:eastAsia="MS Mincho"/>
        </w:rPr>
        <w:fldChar w:fldCharType="separate"/>
      </w:r>
      <w:r>
        <w:rPr>
          <w:rFonts w:eastAsia="MS Mincho"/>
        </w:rPr>
        <w:t>[9]</w:t>
      </w:r>
      <w:r>
        <w:rPr>
          <w:rFonts w:eastAsia="MS Mincho"/>
        </w:rPr>
        <w:fldChar w:fldCharType="end"/>
      </w:r>
      <w:r>
        <w:rPr>
          <w:rFonts w:eastAsia="MS Mincho"/>
        </w:rPr>
        <w:t>. In addition, it defines a set of required media type properties which are signaled using the Session Description Protocol including:</w:t>
      </w:r>
    </w:p>
    <w:p w14:paraId="33913A82" w14:textId="77777777" w:rsidR="00872786" w:rsidRPr="00F96C34" w:rsidRDefault="00872786" w:rsidP="00872786">
      <w:pPr>
        <w:jc w:val="both"/>
        <w:rPr>
          <w:rFonts w:eastAsia="MS Mincho"/>
        </w:rPr>
      </w:pPr>
    </w:p>
    <w:p w14:paraId="657E60D8" w14:textId="77777777" w:rsidR="00872786" w:rsidRPr="00C36082" w:rsidRDefault="00872786" w:rsidP="00872786">
      <w:pPr>
        <w:pStyle w:val="ListParagraph"/>
        <w:numPr>
          <w:ilvl w:val="0"/>
          <w:numId w:val="15"/>
        </w:numPr>
        <w:rPr>
          <w:rFonts w:eastAsia="MS Mincho"/>
        </w:rPr>
      </w:pPr>
      <w:r w:rsidRPr="00C36082">
        <w:rPr>
          <w:rFonts w:eastAsia="MS Mincho"/>
        </w:rPr>
        <w:t>Sampling (color difference sub-sampling structure)</w:t>
      </w:r>
    </w:p>
    <w:p w14:paraId="3C563395" w14:textId="77777777" w:rsidR="00872786" w:rsidRPr="00C36082" w:rsidRDefault="00872786" w:rsidP="00872786">
      <w:pPr>
        <w:pStyle w:val="ListParagraph"/>
        <w:numPr>
          <w:ilvl w:val="1"/>
          <w:numId w:val="15"/>
        </w:numPr>
        <w:rPr>
          <w:rFonts w:eastAsia="MS Mincho"/>
        </w:rPr>
      </w:pPr>
      <w:r w:rsidRPr="00C36082">
        <w:rPr>
          <w:rFonts w:eastAsia="MS Mincho"/>
        </w:rPr>
        <w:t>YCbCr: 4:4:4 / 4:2:2 / 4:2:0 (BT.601, BT.709, BT.2020, BT.2100)</w:t>
      </w:r>
    </w:p>
    <w:p w14:paraId="5205B14C" w14:textId="77777777" w:rsidR="00872786" w:rsidRPr="00C36082" w:rsidRDefault="00872786" w:rsidP="00872786">
      <w:pPr>
        <w:pStyle w:val="ListParagraph"/>
        <w:numPr>
          <w:ilvl w:val="1"/>
          <w:numId w:val="15"/>
        </w:numPr>
        <w:rPr>
          <w:rFonts w:eastAsia="MS Mincho"/>
        </w:rPr>
      </w:pPr>
      <w:r w:rsidRPr="00C36082">
        <w:rPr>
          <w:rFonts w:eastAsia="MS Mincho"/>
        </w:rPr>
        <w:t>CLYCbCr: 4:4:4 / 4:2:2 / 4:2:0 (BT.2020)</w:t>
      </w:r>
    </w:p>
    <w:p w14:paraId="3F6F861A" w14:textId="77777777" w:rsidR="00872786" w:rsidRPr="00C36082" w:rsidRDefault="00872786" w:rsidP="00872786">
      <w:pPr>
        <w:pStyle w:val="ListParagraph"/>
        <w:numPr>
          <w:ilvl w:val="1"/>
          <w:numId w:val="15"/>
        </w:numPr>
        <w:rPr>
          <w:rFonts w:eastAsia="MS Mincho"/>
        </w:rPr>
      </w:pPr>
      <w:r w:rsidRPr="00C36082">
        <w:rPr>
          <w:rFonts w:eastAsia="MS Mincho"/>
        </w:rPr>
        <w:t>ICtCp: 4:4:4 / 4:2:2 / 4:2:0 (BT. 2100)</w:t>
      </w:r>
    </w:p>
    <w:p w14:paraId="347876F3" w14:textId="77777777" w:rsidR="00872786" w:rsidRPr="00C36082" w:rsidRDefault="00872786" w:rsidP="00872786">
      <w:pPr>
        <w:pStyle w:val="ListParagraph"/>
        <w:numPr>
          <w:ilvl w:val="1"/>
          <w:numId w:val="15"/>
        </w:numPr>
        <w:rPr>
          <w:rFonts w:eastAsia="MS Mincho"/>
        </w:rPr>
      </w:pPr>
      <w:r w:rsidRPr="00C36082">
        <w:rPr>
          <w:rFonts w:eastAsia="MS Mincho"/>
        </w:rPr>
        <w:lastRenderedPageBreak/>
        <w:t>RGB</w:t>
      </w:r>
    </w:p>
    <w:p w14:paraId="0C782A83" w14:textId="77777777" w:rsidR="00872786" w:rsidRPr="00C36082" w:rsidRDefault="00872786" w:rsidP="00872786">
      <w:pPr>
        <w:pStyle w:val="ListParagraph"/>
        <w:numPr>
          <w:ilvl w:val="1"/>
          <w:numId w:val="15"/>
        </w:numPr>
        <w:rPr>
          <w:rFonts w:eastAsia="MS Mincho"/>
        </w:rPr>
      </w:pPr>
      <w:r w:rsidRPr="00C36082">
        <w:rPr>
          <w:rFonts w:eastAsia="MS Mincho"/>
        </w:rPr>
        <w:t>XYZ (Defined in SMPTE ST 428-1)</w:t>
      </w:r>
    </w:p>
    <w:p w14:paraId="79039C15" w14:textId="77777777" w:rsidR="00872786" w:rsidRPr="00C36082" w:rsidRDefault="00872786" w:rsidP="00872786">
      <w:pPr>
        <w:pStyle w:val="ListParagraph"/>
        <w:numPr>
          <w:ilvl w:val="0"/>
          <w:numId w:val="15"/>
        </w:numPr>
        <w:rPr>
          <w:rFonts w:eastAsia="MS Mincho"/>
        </w:rPr>
      </w:pPr>
      <w:r w:rsidRPr="00C36082">
        <w:rPr>
          <w:rFonts w:eastAsia="MS Mincho"/>
        </w:rPr>
        <w:t xml:space="preserve">Depth </w:t>
      </w:r>
    </w:p>
    <w:p w14:paraId="1A87D02F" w14:textId="77777777" w:rsidR="00872786" w:rsidRPr="00C36082" w:rsidRDefault="00872786" w:rsidP="00872786">
      <w:pPr>
        <w:pStyle w:val="ListParagraph"/>
        <w:numPr>
          <w:ilvl w:val="1"/>
          <w:numId w:val="15"/>
        </w:numPr>
        <w:rPr>
          <w:rFonts w:eastAsia="MS Mincho"/>
        </w:rPr>
      </w:pPr>
      <w:r w:rsidRPr="00C36082">
        <w:rPr>
          <w:rFonts w:eastAsia="MS Mincho"/>
        </w:rPr>
        <w:t>8</w:t>
      </w:r>
    </w:p>
    <w:p w14:paraId="674A6CF8" w14:textId="77777777" w:rsidR="00872786" w:rsidRPr="00C36082" w:rsidRDefault="00872786" w:rsidP="00872786">
      <w:pPr>
        <w:pStyle w:val="ListParagraph"/>
        <w:numPr>
          <w:ilvl w:val="1"/>
          <w:numId w:val="15"/>
        </w:numPr>
        <w:rPr>
          <w:rFonts w:eastAsia="MS Mincho"/>
        </w:rPr>
      </w:pPr>
      <w:r w:rsidRPr="00C36082">
        <w:rPr>
          <w:rFonts w:eastAsia="MS Mincho"/>
        </w:rPr>
        <w:t>10</w:t>
      </w:r>
    </w:p>
    <w:p w14:paraId="2D435464" w14:textId="77777777" w:rsidR="00872786" w:rsidRPr="00C36082" w:rsidRDefault="00872786" w:rsidP="00872786">
      <w:pPr>
        <w:pStyle w:val="ListParagraph"/>
        <w:numPr>
          <w:ilvl w:val="1"/>
          <w:numId w:val="15"/>
        </w:numPr>
        <w:rPr>
          <w:rFonts w:eastAsia="MS Mincho"/>
        </w:rPr>
      </w:pPr>
      <w:r w:rsidRPr="00C36082">
        <w:rPr>
          <w:rFonts w:eastAsia="MS Mincho"/>
        </w:rPr>
        <w:t>12</w:t>
      </w:r>
    </w:p>
    <w:p w14:paraId="0B094232" w14:textId="77777777" w:rsidR="00872786" w:rsidRPr="00C36082" w:rsidRDefault="00872786" w:rsidP="00872786">
      <w:pPr>
        <w:pStyle w:val="ListParagraph"/>
        <w:numPr>
          <w:ilvl w:val="1"/>
          <w:numId w:val="15"/>
        </w:numPr>
        <w:rPr>
          <w:rFonts w:eastAsia="MS Mincho"/>
        </w:rPr>
      </w:pPr>
      <w:r w:rsidRPr="00C36082">
        <w:rPr>
          <w:rFonts w:eastAsia="MS Mincho"/>
        </w:rPr>
        <w:t>16</w:t>
      </w:r>
    </w:p>
    <w:p w14:paraId="7D3D1EAC" w14:textId="77777777" w:rsidR="00872786" w:rsidRPr="00C36082" w:rsidRDefault="00872786" w:rsidP="00872786">
      <w:pPr>
        <w:pStyle w:val="ListParagraph"/>
        <w:numPr>
          <w:ilvl w:val="1"/>
          <w:numId w:val="15"/>
        </w:numPr>
        <w:rPr>
          <w:rFonts w:eastAsia="MS Mincho"/>
        </w:rPr>
      </w:pPr>
      <w:r w:rsidRPr="00C36082">
        <w:rPr>
          <w:rFonts w:eastAsia="MS Mincho"/>
        </w:rPr>
        <w:t>16f (as defined in SMPTE ST 2065-1 and ITU-R BT.2100)</w:t>
      </w:r>
    </w:p>
    <w:p w14:paraId="2CCEBAA0" w14:textId="77777777" w:rsidR="00872786" w:rsidRPr="00C36082" w:rsidRDefault="00872786" w:rsidP="00872786">
      <w:pPr>
        <w:pStyle w:val="ListParagraph"/>
        <w:numPr>
          <w:ilvl w:val="0"/>
          <w:numId w:val="15"/>
        </w:numPr>
        <w:rPr>
          <w:rFonts w:eastAsia="MS Mincho"/>
        </w:rPr>
      </w:pPr>
      <w:r w:rsidRPr="00C36082">
        <w:rPr>
          <w:rFonts w:eastAsia="MS Mincho"/>
        </w:rPr>
        <w:t>Width and height</w:t>
      </w:r>
    </w:p>
    <w:p w14:paraId="11DA55A2" w14:textId="77777777" w:rsidR="00872786" w:rsidRPr="00C36082" w:rsidRDefault="00872786" w:rsidP="00872786">
      <w:pPr>
        <w:pStyle w:val="ListParagraph"/>
        <w:numPr>
          <w:ilvl w:val="0"/>
          <w:numId w:val="15"/>
        </w:numPr>
        <w:rPr>
          <w:rFonts w:eastAsia="MS Mincho"/>
        </w:rPr>
      </w:pPr>
      <w:r w:rsidRPr="00C36082">
        <w:rPr>
          <w:rFonts w:eastAsia="MS Mincho"/>
        </w:rPr>
        <w:t>Framerate</w:t>
      </w:r>
    </w:p>
    <w:p w14:paraId="0013E299" w14:textId="77777777" w:rsidR="00872786" w:rsidRPr="00C36082" w:rsidRDefault="00872786" w:rsidP="00872786">
      <w:pPr>
        <w:pStyle w:val="ListParagraph"/>
        <w:numPr>
          <w:ilvl w:val="0"/>
          <w:numId w:val="15"/>
        </w:numPr>
        <w:rPr>
          <w:rFonts w:eastAsia="MS Mincho"/>
        </w:rPr>
      </w:pPr>
      <w:r w:rsidRPr="00C36082">
        <w:rPr>
          <w:rFonts w:eastAsia="MS Mincho"/>
        </w:rPr>
        <w:t>Colorimetry</w:t>
      </w:r>
    </w:p>
    <w:p w14:paraId="15E8CAA5" w14:textId="77777777" w:rsidR="00872786" w:rsidRPr="00C36082" w:rsidRDefault="00872786" w:rsidP="00872786">
      <w:pPr>
        <w:pStyle w:val="ListParagraph"/>
        <w:numPr>
          <w:ilvl w:val="1"/>
          <w:numId w:val="15"/>
        </w:numPr>
        <w:rPr>
          <w:rFonts w:eastAsia="MS Mincho"/>
        </w:rPr>
      </w:pPr>
      <w:r w:rsidRPr="00C36082">
        <w:rPr>
          <w:rFonts w:eastAsia="MS Mincho"/>
        </w:rPr>
        <w:t>BT601, BT709, BT2020, BT2100</w:t>
      </w:r>
    </w:p>
    <w:p w14:paraId="1EB2E53A" w14:textId="77777777" w:rsidR="00872786" w:rsidRPr="00C36082" w:rsidRDefault="00872786" w:rsidP="00872786">
      <w:pPr>
        <w:pStyle w:val="ListParagraph"/>
        <w:numPr>
          <w:ilvl w:val="1"/>
          <w:numId w:val="15"/>
        </w:numPr>
        <w:rPr>
          <w:rFonts w:eastAsia="MS Mincho"/>
        </w:rPr>
      </w:pPr>
      <w:r w:rsidRPr="00C36082">
        <w:rPr>
          <w:rFonts w:eastAsia="MS Mincho"/>
        </w:rPr>
        <w:t>ST2065-1, ST2065-3</w:t>
      </w:r>
    </w:p>
    <w:p w14:paraId="50109590" w14:textId="77777777" w:rsidR="00872786" w:rsidRPr="00C36082" w:rsidRDefault="00872786" w:rsidP="00872786">
      <w:pPr>
        <w:pStyle w:val="ListParagraph"/>
        <w:numPr>
          <w:ilvl w:val="0"/>
          <w:numId w:val="15"/>
        </w:numPr>
        <w:rPr>
          <w:rFonts w:eastAsia="MS Mincho"/>
        </w:rPr>
      </w:pPr>
      <w:r w:rsidRPr="00C36082">
        <w:rPr>
          <w:rFonts w:eastAsia="MS Mincho"/>
        </w:rPr>
        <w:t>Packing mode</w:t>
      </w:r>
    </w:p>
    <w:p w14:paraId="2746A57B" w14:textId="77777777" w:rsidR="00872786" w:rsidRPr="00C36082" w:rsidRDefault="00872786" w:rsidP="00872786">
      <w:pPr>
        <w:pStyle w:val="ListParagraph"/>
        <w:numPr>
          <w:ilvl w:val="0"/>
          <w:numId w:val="15"/>
        </w:numPr>
        <w:rPr>
          <w:rFonts w:eastAsia="MS Mincho"/>
        </w:rPr>
      </w:pPr>
      <w:r w:rsidRPr="00C36082">
        <w:rPr>
          <w:rFonts w:eastAsia="MS Mincho"/>
        </w:rPr>
        <w:t>Interlacing</w:t>
      </w:r>
    </w:p>
    <w:p w14:paraId="5C47364D" w14:textId="77777777" w:rsidR="00872786" w:rsidRPr="00C36082" w:rsidRDefault="00872786" w:rsidP="00872786">
      <w:pPr>
        <w:pStyle w:val="ListParagraph"/>
        <w:numPr>
          <w:ilvl w:val="0"/>
          <w:numId w:val="15"/>
        </w:numPr>
        <w:rPr>
          <w:rFonts w:eastAsia="MS Mincho"/>
        </w:rPr>
      </w:pPr>
      <w:r w:rsidRPr="00C36082">
        <w:rPr>
          <w:rFonts w:eastAsia="MS Mincho"/>
        </w:rPr>
        <w:t>Transfer characteristics</w:t>
      </w:r>
    </w:p>
    <w:p w14:paraId="32FB00EA" w14:textId="77777777" w:rsidR="00872786" w:rsidRPr="00C36082" w:rsidRDefault="00872786" w:rsidP="00872786">
      <w:pPr>
        <w:pStyle w:val="ListParagraph"/>
        <w:numPr>
          <w:ilvl w:val="1"/>
          <w:numId w:val="15"/>
        </w:numPr>
        <w:rPr>
          <w:rFonts w:eastAsia="MS Mincho"/>
        </w:rPr>
      </w:pPr>
      <w:r w:rsidRPr="00C36082">
        <w:rPr>
          <w:rFonts w:eastAsia="MS Mincho"/>
        </w:rPr>
        <w:t>SDR, PQ, HLG, LINEAR, BT2100LINPQ, BT2100LINHLG, ST2065-1, ST428-1, DENSITY</w:t>
      </w:r>
    </w:p>
    <w:p w14:paraId="625EDBC9" w14:textId="77777777" w:rsidR="00872786" w:rsidRPr="00C36082" w:rsidRDefault="00872786" w:rsidP="00872786">
      <w:pPr>
        <w:pStyle w:val="ListParagraph"/>
        <w:numPr>
          <w:ilvl w:val="0"/>
          <w:numId w:val="15"/>
        </w:numPr>
        <w:rPr>
          <w:rFonts w:eastAsia="MS Mincho"/>
        </w:rPr>
      </w:pPr>
      <w:r w:rsidRPr="00C36082">
        <w:rPr>
          <w:rFonts w:eastAsia="MS Mincho"/>
        </w:rPr>
        <w:t>Range</w:t>
      </w:r>
    </w:p>
    <w:p w14:paraId="6C22927F" w14:textId="77777777" w:rsidR="00872786" w:rsidRPr="00C36082" w:rsidRDefault="00872786" w:rsidP="00872786">
      <w:pPr>
        <w:pStyle w:val="ListParagraph"/>
        <w:numPr>
          <w:ilvl w:val="0"/>
          <w:numId w:val="15"/>
        </w:numPr>
        <w:rPr>
          <w:rFonts w:eastAsia="MS Mincho"/>
        </w:rPr>
      </w:pPr>
      <w:r w:rsidRPr="00C36082">
        <w:rPr>
          <w:rFonts w:eastAsia="MS Mincho"/>
        </w:rPr>
        <w:t>Pixel aspect ratio</w:t>
      </w:r>
    </w:p>
    <w:p w14:paraId="055B023C" w14:textId="77777777" w:rsidR="00872786" w:rsidRDefault="00872786" w:rsidP="00872786">
      <w:pPr>
        <w:pStyle w:val="Head3"/>
        <w:numPr>
          <w:ilvl w:val="2"/>
          <w:numId w:val="2"/>
        </w:numPr>
        <w:rPr>
          <w:rFonts w:eastAsia="MS Mincho"/>
        </w:rPr>
      </w:pPr>
      <w:r w:rsidRPr="0021113F">
        <w:rPr>
          <w:rFonts w:eastAsia="MS Mincho"/>
        </w:rPr>
        <w:t>Material Exchange Format</w:t>
      </w:r>
    </w:p>
    <w:p w14:paraId="0F716116" w14:textId="77777777" w:rsidR="00872786" w:rsidRDefault="00872786" w:rsidP="00872786">
      <w:pPr>
        <w:spacing w:after="80"/>
        <w:jc w:val="both"/>
        <w:rPr>
          <w:rFonts w:eastAsia="MS Mincho"/>
        </w:rPr>
      </w:pPr>
      <w:r>
        <w:rPr>
          <w:rFonts w:eastAsia="MS Mincho"/>
        </w:rPr>
        <w:t xml:space="preserve">SMPTE also defines the </w:t>
      </w:r>
      <w:r w:rsidRPr="001C671B">
        <w:rPr>
          <w:rFonts w:eastAsia="MS Mincho"/>
        </w:rPr>
        <w:t>ST 377</w:t>
      </w:r>
      <w:r>
        <w:rPr>
          <w:rFonts w:eastAsia="MS Mincho"/>
        </w:rPr>
        <w:t xml:space="preserve">-1 “Material Exchange Format (MXF)” </w:t>
      </w:r>
      <w:r>
        <w:rPr>
          <w:rFonts w:eastAsia="MS Mincho"/>
        </w:rPr>
        <w:fldChar w:fldCharType="begin"/>
      </w:r>
      <w:r>
        <w:rPr>
          <w:rFonts w:eastAsia="MS Mincho"/>
        </w:rPr>
        <w:instrText xml:space="preserve"> REF _Ref62057823 \r \h </w:instrText>
      </w:r>
      <w:r>
        <w:rPr>
          <w:rFonts w:eastAsia="MS Mincho"/>
        </w:rPr>
      </w:r>
      <w:r>
        <w:rPr>
          <w:rFonts w:eastAsia="MS Mincho"/>
        </w:rPr>
        <w:fldChar w:fldCharType="separate"/>
      </w:r>
      <w:r>
        <w:rPr>
          <w:rFonts w:eastAsia="MS Mincho"/>
        </w:rPr>
        <w:t>[10]</w:t>
      </w:r>
      <w:r>
        <w:rPr>
          <w:rFonts w:eastAsia="MS Mincho"/>
        </w:rPr>
        <w:fldChar w:fldCharType="end"/>
      </w:r>
      <w:r>
        <w:rPr>
          <w:rFonts w:eastAsia="MS Mincho"/>
        </w:rPr>
        <w:t xml:space="preserve">, a </w:t>
      </w:r>
      <w:r w:rsidRPr="001C671B">
        <w:rPr>
          <w:rFonts w:eastAsia="MS Mincho"/>
        </w:rPr>
        <w:t>File Format Specification</w:t>
      </w:r>
      <w:r>
        <w:rPr>
          <w:rFonts w:eastAsia="MS Mincho"/>
        </w:rPr>
        <w:t xml:space="preserve"> which specifies </w:t>
      </w:r>
      <w:r w:rsidRPr="001C671B">
        <w:rPr>
          <w:rFonts w:eastAsia="MS Mincho"/>
        </w:rPr>
        <w:t>the data structure for network transport and storage</w:t>
      </w:r>
      <w:r>
        <w:rPr>
          <w:rFonts w:eastAsia="MS Mincho"/>
        </w:rPr>
        <w:t xml:space="preserve"> of multimedia data. </w:t>
      </w:r>
      <w:r w:rsidRPr="001C671B">
        <w:rPr>
          <w:rFonts w:eastAsia="MS Mincho"/>
        </w:rPr>
        <w:t xml:space="preserve">Mapping of </w:t>
      </w:r>
      <w:r>
        <w:rPr>
          <w:rFonts w:eastAsia="MS Mincho"/>
        </w:rPr>
        <w:t>u</w:t>
      </w:r>
      <w:r w:rsidRPr="001C671B">
        <w:rPr>
          <w:rFonts w:eastAsia="MS Mincho"/>
        </w:rPr>
        <w:t xml:space="preserve">ncompressed </w:t>
      </w:r>
      <w:r>
        <w:rPr>
          <w:rFonts w:eastAsia="MS Mincho"/>
        </w:rPr>
        <w:t>p</w:t>
      </w:r>
      <w:r w:rsidRPr="001C671B">
        <w:rPr>
          <w:rFonts w:eastAsia="MS Mincho"/>
        </w:rPr>
        <w:t xml:space="preserve">ictures into the </w:t>
      </w:r>
      <w:r>
        <w:rPr>
          <w:rFonts w:eastAsia="MS Mincho"/>
        </w:rPr>
        <w:t>g</w:t>
      </w:r>
      <w:r w:rsidRPr="001C671B">
        <w:rPr>
          <w:rFonts w:eastAsia="MS Mincho"/>
        </w:rPr>
        <w:t xml:space="preserve">eneric </w:t>
      </w:r>
      <w:r>
        <w:rPr>
          <w:rFonts w:eastAsia="MS Mincho"/>
        </w:rPr>
        <w:t>c</w:t>
      </w:r>
      <w:r w:rsidRPr="001C671B">
        <w:rPr>
          <w:rFonts w:eastAsia="MS Mincho"/>
        </w:rPr>
        <w:t>ontainer of MXF</w:t>
      </w:r>
      <w:r>
        <w:rPr>
          <w:rFonts w:eastAsia="MS Mincho"/>
        </w:rPr>
        <w:t xml:space="preserve"> are further specified in ST 384M </w:t>
      </w:r>
      <w:r>
        <w:rPr>
          <w:rFonts w:eastAsia="MS Mincho"/>
        </w:rPr>
        <w:fldChar w:fldCharType="begin"/>
      </w:r>
      <w:r>
        <w:rPr>
          <w:rFonts w:eastAsia="MS Mincho"/>
        </w:rPr>
        <w:instrText xml:space="preserve"> REF _Ref62058493 \r \h </w:instrText>
      </w:r>
      <w:r>
        <w:rPr>
          <w:rFonts w:eastAsia="MS Mincho"/>
        </w:rPr>
      </w:r>
      <w:r>
        <w:rPr>
          <w:rFonts w:eastAsia="MS Mincho"/>
        </w:rPr>
        <w:fldChar w:fldCharType="separate"/>
      </w:r>
      <w:r>
        <w:rPr>
          <w:rFonts w:eastAsia="MS Mincho"/>
        </w:rPr>
        <w:t>[11]</w:t>
      </w:r>
      <w:r>
        <w:rPr>
          <w:rFonts w:eastAsia="MS Mincho"/>
        </w:rPr>
        <w:fldChar w:fldCharType="end"/>
      </w:r>
      <w:r>
        <w:rPr>
          <w:rFonts w:eastAsia="MS Mincho"/>
        </w:rPr>
        <w:t xml:space="preserve">. Annex G of </w:t>
      </w:r>
      <w:r>
        <w:rPr>
          <w:rFonts w:eastAsia="MS Mincho"/>
        </w:rPr>
        <w:fldChar w:fldCharType="begin"/>
      </w:r>
      <w:r>
        <w:rPr>
          <w:rFonts w:eastAsia="MS Mincho"/>
        </w:rPr>
        <w:instrText xml:space="preserve"> REF _Ref62057823 \r \h </w:instrText>
      </w:r>
      <w:r>
        <w:rPr>
          <w:rFonts w:eastAsia="MS Mincho"/>
        </w:rPr>
      </w:r>
      <w:r>
        <w:rPr>
          <w:rFonts w:eastAsia="MS Mincho"/>
        </w:rPr>
        <w:fldChar w:fldCharType="separate"/>
      </w:r>
      <w:r>
        <w:rPr>
          <w:rFonts w:eastAsia="MS Mincho"/>
        </w:rPr>
        <w:t>[10]</w:t>
      </w:r>
      <w:r>
        <w:rPr>
          <w:rFonts w:eastAsia="MS Mincho"/>
        </w:rPr>
        <w:fldChar w:fldCharType="end"/>
      </w:r>
      <w:r>
        <w:rPr>
          <w:rFonts w:eastAsia="MS Mincho"/>
        </w:rPr>
        <w:t xml:space="preserve"> provides further details on picture descriptor properties used in MXF including:</w:t>
      </w:r>
    </w:p>
    <w:p w14:paraId="0BA63FB2" w14:textId="77777777" w:rsidR="00872786" w:rsidRDefault="00872786" w:rsidP="00872786">
      <w:pPr>
        <w:pStyle w:val="ListParagraph"/>
        <w:numPr>
          <w:ilvl w:val="0"/>
          <w:numId w:val="14"/>
        </w:numPr>
        <w:spacing w:after="80"/>
        <w:jc w:val="both"/>
        <w:rPr>
          <w:rFonts w:eastAsia="MS Mincho"/>
        </w:rPr>
      </w:pPr>
      <w:r w:rsidRPr="004E369B">
        <w:rPr>
          <w:rFonts w:eastAsia="MS Mincho"/>
        </w:rPr>
        <w:t>Frame layout (progressive vs interlaced [4 types of interlac</w:t>
      </w:r>
      <w:r>
        <w:rPr>
          <w:rFonts w:eastAsia="MS Mincho"/>
        </w:rPr>
        <w:t>ing</w:t>
      </w:r>
      <w:r w:rsidRPr="004E369B">
        <w:rPr>
          <w:rFonts w:eastAsia="MS Mincho"/>
        </w:rPr>
        <w:t>])</w:t>
      </w:r>
    </w:p>
    <w:p w14:paraId="03E633B5" w14:textId="77777777" w:rsidR="00872786" w:rsidRDefault="00872786" w:rsidP="00872786">
      <w:pPr>
        <w:pStyle w:val="ListParagraph"/>
        <w:numPr>
          <w:ilvl w:val="0"/>
          <w:numId w:val="14"/>
        </w:numPr>
        <w:spacing w:after="80"/>
        <w:jc w:val="both"/>
        <w:rPr>
          <w:rFonts w:eastAsia="MS Mincho"/>
        </w:rPr>
      </w:pPr>
      <w:r>
        <w:rPr>
          <w:rFonts w:eastAsia="MS Mincho"/>
        </w:rPr>
        <w:t>Sample rate</w:t>
      </w:r>
    </w:p>
    <w:p w14:paraId="315A6864" w14:textId="77777777" w:rsidR="00872786" w:rsidRDefault="00872786" w:rsidP="00872786">
      <w:pPr>
        <w:pStyle w:val="ListParagraph"/>
        <w:numPr>
          <w:ilvl w:val="0"/>
          <w:numId w:val="14"/>
        </w:numPr>
        <w:spacing w:after="80"/>
        <w:jc w:val="both"/>
        <w:rPr>
          <w:rFonts w:eastAsia="MS Mincho"/>
        </w:rPr>
      </w:pPr>
      <w:r>
        <w:rPr>
          <w:rFonts w:eastAsia="MS Mincho"/>
        </w:rPr>
        <w:t>Aspect Ratio</w:t>
      </w:r>
    </w:p>
    <w:p w14:paraId="7463A2A9" w14:textId="77777777" w:rsidR="00872786" w:rsidRDefault="00872786" w:rsidP="00872786">
      <w:pPr>
        <w:pStyle w:val="ListParagraph"/>
        <w:numPr>
          <w:ilvl w:val="0"/>
          <w:numId w:val="14"/>
        </w:numPr>
        <w:spacing w:after="80"/>
        <w:jc w:val="both"/>
        <w:rPr>
          <w:rFonts w:eastAsia="MS Mincho"/>
        </w:rPr>
      </w:pPr>
      <w:r>
        <w:rPr>
          <w:rFonts w:eastAsia="MS Mincho"/>
        </w:rPr>
        <w:t>Width and height</w:t>
      </w:r>
    </w:p>
    <w:p w14:paraId="2D642189" w14:textId="77777777" w:rsidR="00872786" w:rsidRDefault="00872786" w:rsidP="00872786">
      <w:pPr>
        <w:pStyle w:val="ListParagraph"/>
        <w:numPr>
          <w:ilvl w:val="0"/>
          <w:numId w:val="14"/>
        </w:numPr>
        <w:spacing w:after="80"/>
        <w:jc w:val="both"/>
        <w:rPr>
          <w:rFonts w:eastAsia="MS Mincho"/>
        </w:rPr>
      </w:pPr>
      <w:r>
        <w:rPr>
          <w:rFonts w:eastAsia="MS Mincho"/>
        </w:rPr>
        <w:t>Field dominance (Frame dominance in temporal order of interlaced frame)</w:t>
      </w:r>
    </w:p>
    <w:p w14:paraId="75674D39" w14:textId="77777777" w:rsidR="00872786" w:rsidRDefault="00872786" w:rsidP="00872786">
      <w:pPr>
        <w:pStyle w:val="ListParagraph"/>
        <w:numPr>
          <w:ilvl w:val="0"/>
          <w:numId w:val="14"/>
        </w:numPr>
        <w:spacing w:after="80"/>
        <w:jc w:val="both"/>
        <w:rPr>
          <w:rFonts w:eastAsia="MS Mincho"/>
        </w:rPr>
      </w:pPr>
      <w:r>
        <w:rPr>
          <w:rFonts w:eastAsia="MS Mincho"/>
        </w:rPr>
        <w:t>Alpha Transparency</w:t>
      </w:r>
    </w:p>
    <w:p w14:paraId="170A765A" w14:textId="77777777" w:rsidR="00872786" w:rsidRDefault="00872786" w:rsidP="00872786">
      <w:pPr>
        <w:pStyle w:val="ListParagraph"/>
        <w:numPr>
          <w:ilvl w:val="0"/>
          <w:numId w:val="14"/>
        </w:numPr>
        <w:spacing w:after="80"/>
        <w:jc w:val="both"/>
        <w:rPr>
          <w:rFonts w:eastAsia="MS Mincho"/>
        </w:rPr>
      </w:pPr>
      <w:r>
        <w:rPr>
          <w:rFonts w:eastAsia="MS Mincho"/>
        </w:rPr>
        <w:t xml:space="preserve">Transfer characteristic </w:t>
      </w:r>
    </w:p>
    <w:p w14:paraId="076B0AE1" w14:textId="77777777" w:rsidR="00872786" w:rsidRDefault="00872786" w:rsidP="00872786">
      <w:pPr>
        <w:pStyle w:val="ListParagraph"/>
        <w:numPr>
          <w:ilvl w:val="0"/>
          <w:numId w:val="14"/>
        </w:numPr>
        <w:spacing w:after="80"/>
        <w:jc w:val="both"/>
        <w:rPr>
          <w:rFonts w:eastAsia="MS Mincho"/>
        </w:rPr>
      </w:pPr>
      <w:r>
        <w:rPr>
          <w:rFonts w:eastAsia="MS Mincho"/>
        </w:rPr>
        <w:t>Image alignment offset (byte alignment of units)</w:t>
      </w:r>
    </w:p>
    <w:p w14:paraId="308D0559" w14:textId="77777777" w:rsidR="00872786" w:rsidRDefault="00872786" w:rsidP="00872786">
      <w:pPr>
        <w:pStyle w:val="ListParagraph"/>
        <w:numPr>
          <w:ilvl w:val="0"/>
          <w:numId w:val="14"/>
        </w:numPr>
        <w:spacing w:after="80"/>
        <w:jc w:val="both"/>
        <w:rPr>
          <w:rFonts w:eastAsia="MS Mincho"/>
        </w:rPr>
      </w:pPr>
      <w:r>
        <w:rPr>
          <w:rFonts w:eastAsia="MS Mincho"/>
        </w:rPr>
        <w:t>Image start/end offset (skip bytes)</w:t>
      </w:r>
    </w:p>
    <w:p w14:paraId="2D12F63C" w14:textId="77777777" w:rsidR="00872786" w:rsidRDefault="00872786" w:rsidP="00872786">
      <w:pPr>
        <w:pStyle w:val="ListParagraph"/>
        <w:numPr>
          <w:ilvl w:val="0"/>
          <w:numId w:val="14"/>
        </w:numPr>
        <w:spacing w:after="80"/>
        <w:jc w:val="both"/>
        <w:rPr>
          <w:rFonts w:eastAsia="MS Mincho"/>
        </w:rPr>
      </w:pPr>
      <w:r>
        <w:rPr>
          <w:rFonts w:eastAsia="MS Mincho"/>
        </w:rPr>
        <w:t>Picture Essence Coding (concept similar to FOURCC), other properties can be used in combination.</w:t>
      </w:r>
    </w:p>
    <w:p w14:paraId="4B7D198A" w14:textId="77777777" w:rsidR="00872786" w:rsidRDefault="00872786" w:rsidP="00872786">
      <w:pPr>
        <w:pStyle w:val="ListParagraph"/>
        <w:numPr>
          <w:ilvl w:val="0"/>
          <w:numId w:val="14"/>
        </w:numPr>
        <w:spacing w:after="80"/>
        <w:jc w:val="both"/>
        <w:rPr>
          <w:rFonts w:eastAsia="MS Mincho"/>
        </w:rPr>
      </w:pPr>
      <w:r>
        <w:rPr>
          <w:rFonts w:eastAsia="MS Mincho"/>
        </w:rPr>
        <w:t>Component bit depth</w:t>
      </w:r>
    </w:p>
    <w:p w14:paraId="19499063" w14:textId="77777777" w:rsidR="00872786" w:rsidRDefault="00872786" w:rsidP="00872786">
      <w:pPr>
        <w:pStyle w:val="ListParagraph"/>
        <w:numPr>
          <w:ilvl w:val="0"/>
          <w:numId w:val="14"/>
        </w:numPr>
        <w:spacing w:after="80"/>
        <w:jc w:val="both"/>
        <w:rPr>
          <w:rFonts w:eastAsia="MS Mincho"/>
        </w:rPr>
      </w:pPr>
      <w:r>
        <w:rPr>
          <w:rFonts w:eastAsia="MS Mincho"/>
        </w:rPr>
        <w:t>Horizontal / Vertical Subsampling</w:t>
      </w:r>
    </w:p>
    <w:p w14:paraId="3634E3DB" w14:textId="77777777" w:rsidR="00872786" w:rsidRDefault="00872786" w:rsidP="00872786">
      <w:pPr>
        <w:pStyle w:val="ListParagraph"/>
        <w:numPr>
          <w:ilvl w:val="0"/>
          <w:numId w:val="14"/>
        </w:numPr>
        <w:spacing w:after="80"/>
        <w:jc w:val="both"/>
        <w:rPr>
          <w:rFonts w:eastAsia="MS Mincho"/>
        </w:rPr>
      </w:pPr>
      <w:r>
        <w:rPr>
          <w:rFonts w:eastAsia="MS Mincho"/>
        </w:rPr>
        <w:t>Color Siting (used to compute subsampled color difference values)</w:t>
      </w:r>
    </w:p>
    <w:p w14:paraId="261623C0" w14:textId="77777777" w:rsidR="00872786" w:rsidRDefault="00872786" w:rsidP="00872786">
      <w:pPr>
        <w:pStyle w:val="ListParagraph"/>
        <w:numPr>
          <w:ilvl w:val="0"/>
          <w:numId w:val="14"/>
        </w:numPr>
        <w:spacing w:after="80"/>
        <w:jc w:val="both"/>
        <w:rPr>
          <w:rFonts w:eastAsia="MS Mincho"/>
        </w:rPr>
      </w:pPr>
      <w:r>
        <w:rPr>
          <w:rFonts w:eastAsia="MS Mincho"/>
        </w:rPr>
        <w:t>Alpha sample depth</w:t>
      </w:r>
    </w:p>
    <w:p w14:paraId="3A663266" w14:textId="77777777" w:rsidR="00872786" w:rsidRDefault="00872786" w:rsidP="00872786">
      <w:pPr>
        <w:pStyle w:val="ListParagraph"/>
        <w:numPr>
          <w:ilvl w:val="0"/>
          <w:numId w:val="14"/>
        </w:numPr>
        <w:spacing w:after="80"/>
        <w:jc w:val="both"/>
        <w:rPr>
          <w:rFonts w:eastAsia="MS Mincho"/>
        </w:rPr>
      </w:pPr>
      <w:r>
        <w:rPr>
          <w:rFonts w:eastAsia="MS Mincho"/>
        </w:rPr>
        <w:t>Black / White reference level (luma value for black / white reference)</w:t>
      </w:r>
    </w:p>
    <w:p w14:paraId="7DA84EFD" w14:textId="77777777" w:rsidR="00872786" w:rsidRDefault="00872786" w:rsidP="00872786">
      <w:pPr>
        <w:pStyle w:val="ListParagraph"/>
        <w:numPr>
          <w:ilvl w:val="0"/>
          <w:numId w:val="14"/>
        </w:numPr>
        <w:spacing w:after="80"/>
        <w:jc w:val="both"/>
        <w:rPr>
          <w:rFonts w:eastAsia="MS Mincho"/>
        </w:rPr>
      </w:pPr>
      <w:r>
        <w:rPr>
          <w:rFonts w:eastAsia="MS Mincho"/>
        </w:rPr>
        <w:t>Color range</w:t>
      </w:r>
    </w:p>
    <w:p w14:paraId="3CEB3B3E" w14:textId="77777777" w:rsidR="00872786" w:rsidRDefault="00872786" w:rsidP="00872786">
      <w:pPr>
        <w:pStyle w:val="ListParagraph"/>
        <w:numPr>
          <w:ilvl w:val="0"/>
          <w:numId w:val="14"/>
        </w:numPr>
        <w:spacing w:after="80"/>
        <w:jc w:val="both"/>
        <w:rPr>
          <w:rFonts w:eastAsia="MS Mincho"/>
        </w:rPr>
      </w:pPr>
      <w:r>
        <w:rPr>
          <w:rFonts w:eastAsia="MS Mincho"/>
        </w:rPr>
        <w:lastRenderedPageBreak/>
        <w:t>Pixel layout for RGBA only</w:t>
      </w:r>
    </w:p>
    <w:p w14:paraId="274C92C4" w14:textId="77777777" w:rsidR="00872786" w:rsidRDefault="00872786" w:rsidP="00872786">
      <w:pPr>
        <w:pStyle w:val="ListParagraph"/>
        <w:numPr>
          <w:ilvl w:val="0"/>
          <w:numId w:val="14"/>
        </w:numPr>
        <w:spacing w:after="80"/>
        <w:jc w:val="both"/>
        <w:rPr>
          <w:rFonts w:eastAsia="MS Mincho"/>
        </w:rPr>
      </w:pPr>
      <w:r>
        <w:rPr>
          <w:rFonts w:eastAsia="MS Mincho"/>
        </w:rPr>
        <w:t>Palette for RGBA (reference colors by indexes)</w:t>
      </w:r>
    </w:p>
    <w:p w14:paraId="3FA7297E" w14:textId="77777777" w:rsidR="00872786" w:rsidRPr="004E369B" w:rsidRDefault="00872786" w:rsidP="00872786">
      <w:pPr>
        <w:pStyle w:val="ListParagraph"/>
        <w:numPr>
          <w:ilvl w:val="0"/>
          <w:numId w:val="14"/>
        </w:numPr>
        <w:spacing w:after="80"/>
        <w:jc w:val="both"/>
        <w:rPr>
          <w:rFonts w:eastAsia="MS Mincho"/>
        </w:rPr>
      </w:pPr>
      <w:r>
        <w:rPr>
          <w:rFonts w:eastAsia="MS Mincho"/>
        </w:rPr>
        <w:t>Scanning direction (8 modes lrtb, lrbt, lrbt, rlbt, tblr, tbrl, btlr, btrl)</w:t>
      </w:r>
    </w:p>
    <w:p w14:paraId="0AEF9AC6" w14:textId="77777777" w:rsidR="00872786" w:rsidRDefault="00872786" w:rsidP="00872786">
      <w:pPr>
        <w:pStyle w:val="Head2"/>
        <w:numPr>
          <w:ilvl w:val="1"/>
          <w:numId w:val="2"/>
        </w:numPr>
        <w:rPr>
          <w:rFonts w:eastAsia="MS Mincho"/>
        </w:rPr>
      </w:pPr>
      <w:bookmarkStart w:id="14" w:name="_Ref78806777"/>
      <w:r>
        <w:rPr>
          <w:rFonts w:eastAsia="MS Mincho"/>
        </w:rPr>
        <w:t>MP4RA.org</w:t>
      </w:r>
      <w:bookmarkEnd w:id="14"/>
    </w:p>
    <w:p w14:paraId="251142CC" w14:textId="77777777" w:rsidR="00872786" w:rsidRDefault="00872786" w:rsidP="00872786">
      <w:pPr>
        <w:jc w:val="both"/>
        <w:rPr>
          <w:rFonts w:eastAsia="MS Mincho"/>
        </w:rPr>
      </w:pPr>
      <w:r>
        <w:rPr>
          <w:rFonts w:eastAsia="MS Mincho"/>
        </w:rPr>
        <w:t xml:space="preserve">There are also several ISOBMFF code points already registered at </w:t>
      </w:r>
      <w:r w:rsidR="00B90961">
        <w:fldChar w:fldCharType="begin"/>
      </w:r>
      <w:r w:rsidR="00B90961">
        <w:instrText xml:space="preserve"> HYPERLINK "http://mp4ra.org/" </w:instrText>
      </w:r>
      <w:r w:rsidR="00B90961">
        <w:fldChar w:fldCharType="separate"/>
      </w:r>
      <w:r w:rsidRPr="003E3185">
        <w:rPr>
          <w:rStyle w:val="Hyperlink"/>
          <w:rFonts w:eastAsia="MS Mincho"/>
        </w:rPr>
        <w:t>MP4RA.org</w:t>
      </w:r>
      <w:r w:rsidR="00B90961">
        <w:rPr>
          <w:rStyle w:val="Hyperlink"/>
          <w:rFonts w:eastAsia="MS Mincho"/>
        </w:rPr>
        <w:fldChar w:fldCharType="end"/>
      </w:r>
      <w:r>
        <w:rPr>
          <w:rFonts w:eastAsia="MS Mincho"/>
        </w:rPr>
        <w:t xml:space="preserve"> that are listed in </w:t>
      </w:r>
      <w:r>
        <w:rPr>
          <w:rFonts w:eastAsia="MS Mincho"/>
        </w:rPr>
        <w:fldChar w:fldCharType="begin"/>
      </w:r>
      <w:r>
        <w:rPr>
          <w:rFonts w:eastAsia="MS Mincho"/>
        </w:rPr>
        <w:instrText xml:space="preserve"> REF _Ref62161623 \h  \* MERGEFORMAT </w:instrText>
      </w:r>
      <w:r>
        <w:rPr>
          <w:rFonts w:eastAsia="MS Mincho"/>
        </w:rPr>
      </w:r>
      <w:r>
        <w:rPr>
          <w:rFonts w:eastAsia="MS Mincho"/>
        </w:rPr>
        <w:fldChar w:fldCharType="separate"/>
      </w:r>
      <w:r>
        <w:t xml:space="preserve">Table </w:t>
      </w:r>
      <w:r>
        <w:rPr>
          <w:noProof/>
        </w:rPr>
        <w:t>2</w:t>
      </w:r>
      <w:r>
        <w:rPr>
          <w:rFonts w:eastAsia="MS Mincho"/>
        </w:rPr>
        <w:fldChar w:fldCharType="end"/>
      </w:r>
      <w:r>
        <w:rPr>
          <w:rFonts w:eastAsia="MS Mincho"/>
        </w:rPr>
        <w:t xml:space="preserve"> below. However, the linked specification </w:t>
      </w:r>
      <w:r w:rsidR="00B90961">
        <w:fldChar w:fldCharType="begin"/>
      </w:r>
      <w:r w:rsidR="00B90961">
        <w:instrText xml:space="preserve"> HYPERLINK "http://www.digitalvoodoo.net/" </w:instrText>
      </w:r>
      <w:r w:rsidR="00B90961">
        <w:fldChar w:fldCharType="separate"/>
      </w:r>
      <w:r w:rsidRPr="00A32AC9">
        <w:rPr>
          <w:rStyle w:val="Hyperlink"/>
          <w:rFonts w:eastAsia="MS Mincho"/>
        </w:rPr>
        <w:t>Digital Voodoo</w:t>
      </w:r>
      <w:r w:rsidR="00B90961">
        <w:rPr>
          <w:rStyle w:val="Hyperlink"/>
          <w:rFonts w:eastAsia="MS Mincho"/>
        </w:rPr>
        <w:fldChar w:fldCharType="end"/>
      </w:r>
      <w:r>
        <w:rPr>
          <w:rFonts w:eastAsia="MS Mincho"/>
        </w:rPr>
        <w:t xml:space="preserve"> is no longer available, so it is not really clear what exactly these 5 code points represent.</w:t>
      </w:r>
    </w:p>
    <w:p w14:paraId="223C4DAC" w14:textId="77777777" w:rsidR="00872786" w:rsidRPr="001C59EF" w:rsidRDefault="00872786" w:rsidP="00872786">
      <w:pPr>
        <w:rPr>
          <w:rFonts w:eastAsia="MS Mincho"/>
        </w:rPr>
      </w:pPr>
    </w:p>
    <w:p w14:paraId="7E7C96D9" w14:textId="77777777" w:rsidR="00872786" w:rsidRPr="00AB6314" w:rsidRDefault="00872786" w:rsidP="00872786">
      <w:pPr>
        <w:pStyle w:val="Caption"/>
        <w:keepNext/>
        <w:jc w:val="center"/>
        <w:rPr>
          <w:i w:val="0"/>
          <w:iCs w:val="0"/>
          <w:color w:val="000000" w:themeColor="text1"/>
          <w:sz w:val="24"/>
          <w:szCs w:val="24"/>
        </w:rPr>
      </w:pPr>
      <w:bookmarkStart w:id="15" w:name="_Ref62161623"/>
      <w:r w:rsidRPr="00AB6314">
        <w:rPr>
          <w:i w:val="0"/>
          <w:iCs w:val="0"/>
          <w:color w:val="000000" w:themeColor="text1"/>
          <w:sz w:val="24"/>
          <w:szCs w:val="24"/>
        </w:rPr>
        <w:t xml:space="preserve">Table </w:t>
      </w:r>
      <w:r w:rsidRPr="00AB6314">
        <w:rPr>
          <w:i w:val="0"/>
          <w:iCs w:val="0"/>
          <w:color w:val="000000" w:themeColor="text1"/>
          <w:sz w:val="24"/>
          <w:szCs w:val="24"/>
        </w:rPr>
        <w:fldChar w:fldCharType="begin"/>
      </w:r>
      <w:r w:rsidRPr="00AB6314">
        <w:rPr>
          <w:i w:val="0"/>
          <w:iCs w:val="0"/>
          <w:color w:val="000000" w:themeColor="text1"/>
          <w:sz w:val="24"/>
          <w:szCs w:val="24"/>
        </w:rPr>
        <w:instrText xml:space="preserve"> SEQ Table \* ARABIC </w:instrText>
      </w:r>
      <w:r w:rsidRPr="00AB6314">
        <w:rPr>
          <w:i w:val="0"/>
          <w:iCs w:val="0"/>
          <w:color w:val="000000" w:themeColor="text1"/>
          <w:sz w:val="24"/>
          <w:szCs w:val="24"/>
        </w:rPr>
        <w:fldChar w:fldCharType="separate"/>
      </w:r>
      <w:r>
        <w:rPr>
          <w:i w:val="0"/>
          <w:iCs w:val="0"/>
          <w:noProof/>
          <w:color w:val="000000" w:themeColor="text1"/>
          <w:sz w:val="24"/>
          <w:szCs w:val="24"/>
        </w:rPr>
        <w:t>2</w:t>
      </w:r>
      <w:r w:rsidRPr="00AB6314">
        <w:rPr>
          <w:i w:val="0"/>
          <w:iCs w:val="0"/>
          <w:color w:val="000000" w:themeColor="text1"/>
          <w:sz w:val="24"/>
          <w:szCs w:val="24"/>
        </w:rPr>
        <w:fldChar w:fldCharType="end"/>
      </w:r>
      <w:bookmarkEnd w:id="15"/>
      <w:r w:rsidRPr="00AB6314">
        <w:rPr>
          <w:i w:val="0"/>
          <w:iCs w:val="0"/>
          <w:color w:val="000000" w:themeColor="text1"/>
          <w:sz w:val="24"/>
          <w:szCs w:val="24"/>
        </w:rPr>
        <w:t>: Uncompressed video code points at mp4ra.org</w:t>
      </w:r>
    </w:p>
    <w:tbl>
      <w:tblPr>
        <w:tblStyle w:val="GridTable1Light"/>
        <w:tblW w:w="0" w:type="auto"/>
        <w:jc w:val="center"/>
        <w:tblLook w:val="04A0" w:firstRow="1" w:lastRow="0" w:firstColumn="1" w:lastColumn="0" w:noHBand="0" w:noVBand="1"/>
      </w:tblPr>
      <w:tblGrid>
        <w:gridCol w:w="793"/>
        <w:gridCol w:w="5396"/>
        <w:gridCol w:w="1070"/>
        <w:gridCol w:w="1716"/>
      </w:tblGrid>
      <w:tr w:rsidR="00872786" w:rsidRPr="003A2FAF" w14:paraId="6ED68B35" w14:textId="77777777" w:rsidTr="009B620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Pr>
          <w:p w14:paraId="0CB3FB18" w14:textId="77777777" w:rsidR="00872786" w:rsidRPr="003A2FAF" w:rsidRDefault="00872786" w:rsidP="009B620A">
            <w:r w:rsidRPr="003A2FAF">
              <w:t>Code</w:t>
            </w:r>
          </w:p>
        </w:tc>
        <w:tc>
          <w:tcPr>
            <w:tcW w:w="0" w:type="auto"/>
          </w:tcPr>
          <w:p w14:paraId="6FB48FB9" w14:textId="77777777" w:rsidR="00872786" w:rsidRPr="003A2FAF" w:rsidRDefault="00872786" w:rsidP="009B620A">
            <w:pPr>
              <w:cnfStyle w:val="100000000000" w:firstRow="1" w:lastRow="0" w:firstColumn="0" w:lastColumn="0" w:oddVBand="0" w:evenVBand="0" w:oddHBand="0" w:evenHBand="0" w:firstRowFirstColumn="0" w:firstRowLastColumn="0" w:lastRowFirstColumn="0" w:lastRowLastColumn="0"/>
            </w:pPr>
            <w:r w:rsidRPr="003A2FAF">
              <w:t>Description</w:t>
            </w:r>
          </w:p>
        </w:tc>
        <w:tc>
          <w:tcPr>
            <w:tcW w:w="0" w:type="auto"/>
          </w:tcPr>
          <w:p w14:paraId="7CFA9B66" w14:textId="77777777" w:rsidR="00872786" w:rsidRPr="003A2FAF" w:rsidRDefault="00872786" w:rsidP="009B620A">
            <w:pPr>
              <w:cnfStyle w:val="100000000000" w:firstRow="1" w:lastRow="0" w:firstColumn="0" w:lastColumn="0" w:oddVBand="0" w:evenVBand="0" w:oddHBand="0" w:evenHBand="0" w:firstRowFirstColumn="0" w:firstRowLastColumn="0" w:lastRowFirstColumn="0" w:lastRowLastColumn="0"/>
            </w:pPr>
            <w:r w:rsidRPr="003A2FAF">
              <w:t>Handler</w:t>
            </w:r>
          </w:p>
        </w:tc>
        <w:tc>
          <w:tcPr>
            <w:tcW w:w="0" w:type="auto"/>
          </w:tcPr>
          <w:p w14:paraId="3528872D" w14:textId="77777777" w:rsidR="00872786" w:rsidRPr="003A2FAF" w:rsidRDefault="00872786" w:rsidP="009B620A">
            <w:pPr>
              <w:cnfStyle w:val="100000000000" w:firstRow="1" w:lastRow="0" w:firstColumn="0" w:lastColumn="0" w:oddVBand="0" w:evenVBand="0" w:oddHBand="0" w:evenHBand="0" w:firstRowFirstColumn="0" w:firstRowLastColumn="0" w:lastRowFirstColumn="0" w:lastRowLastColumn="0"/>
            </w:pPr>
            <w:r w:rsidRPr="003A2FAF">
              <w:t>Specification</w:t>
            </w:r>
          </w:p>
        </w:tc>
      </w:tr>
      <w:tr w:rsidR="00872786" w:rsidRPr="003A2FAF" w14:paraId="3B4D46CA" w14:textId="77777777" w:rsidTr="009B620A">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37A7637F" w14:textId="77777777" w:rsidR="00872786" w:rsidRPr="003A2FAF" w:rsidRDefault="00872786" w:rsidP="009B620A">
            <w:pPr>
              <w:rPr>
                <w:rFonts w:ascii="Courier" w:hAnsi="Courier"/>
                <w:b w:val="0"/>
                <w:bCs w:val="0"/>
              </w:rPr>
            </w:pPr>
            <w:r w:rsidRPr="003A2FAF">
              <w:rPr>
                <w:rFonts w:ascii="Courier" w:hAnsi="Courier"/>
                <w:b w:val="0"/>
                <w:bCs w:val="0"/>
              </w:rPr>
              <w:t>DVOO</w:t>
            </w:r>
          </w:p>
        </w:tc>
        <w:tc>
          <w:tcPr>
            <w:tcW w:w="0" w:type="auto"/>
            <w:hideMark/>
          </w:tcPr>
          <w:p w14:paraId="2BA0C0B3" w14:textId="77777777" w:rsidR="00872786" w:rsidRPr="003A2FAF" w:rsidRDefault="00872786" w:rsidP="009B620A">
            <w:pPr>
              <w:cnfStyle w:val="000000000000" w:firstRow="0" w:lastRow="0" w:firstColumn="0" w:lastColumn="0" w:oddVBand="0" w:evenVBand="0" w:oddHBand="0" w:evenHBand="0" w:firstRowFirstColumn="0" w:firstRowLastColumn="0" w:lastRowFirstColumn="0" w:lastRowLastColumn="0"/>
            </w:pPr>
            <w:r w:rsidRPr="003A2FAF">
              <w:t>Digital Voodoo 8 bit Uncompressed 4:2:2 codec</w:t>
            </w:r>
          </w:p>
        </w:tc>
        <w:tc>
          <w:tcPr>
            <w:tcW w:w="0" w:type="auto"/>
            <w:hideMark/>
          </w:tcPr>
          <w:p w14:paraId="510D6A65" w14:textId="77777777" w:rsidR="00872786" w:rsidRPr="003A2FAF" w:rsidRDefault="00A53246" w:rsidP="009B620A">
            <w:pPr>
              <w:cnfStyle w:val="000000000000" w:firstRow="0" w:lastRow="0" w:firstColumn="0" w:lastColumn="0" w:oddVBand="0" w:evenVBand="0" w:oddHBand="0" w:evenHBand="0" w:firstRowFirstColumn="0" w:firstRowLastColumn="0" w:lastRowFirstColumn="0" w:lastRowLastColumn="0"/>
            </w:pPr>
            <w:hyperlink r:id="rId9" w:anchor="vide" w:history="1">
              <w:r w:rsidR="00872786" w:rsidRPr="003A2FAF">
                <w:rPr>
                  <w:rStyle w:val="Hyperlink"/>
                </w:rPr>
                <w:t>Video</w:t>
              </w:r>
            </w:hyperlink>
          </w:p>
        </w:tc>
        <w:tc>
          <w:tcPr>
            <w:tcW w:w="0" w:type="auto"/>
            <w:hideMark/>
          </w:tcPr>
          <w:p w14:paraId="0AB77697" w14:textId="77777777" w:rsidR="00872786" w:rsidRPr="003A2FAF" w:rsidRDefault="00A53246" w:rsidP="009B620A">
            <w:pPr>
              <w:cnfStyle w:val="000000000000" w:firstRow="0" w:lastRow="0" w:firstColumn="0" w:lastColumn="0" w:oddVBand="0" w:evenVBand="0" w:oddHBand="0" w:evenHBand="0" w:firstRowFirstColumn="0" w:firstRowLastColumn="0" w:lastRowFirstColumn="0" w:lastRowLastColumn="0"/>
            </w:pPr>
            <w:hyperlink r:id="rId10" w:anchor="voodoo" w:history="1">
              <w:r w:rsidR="00872786" w:rsidRPr="003A2FAF">
                <w:rPr>
                  <w:rStyle w:val="Hyperlink"/>
                </w:rPr>
                <w:t>Digital Voodoo</w:t>
              </w:r>
            </w:hyperlink>
          </w:p>
        </w:tc>
      </w:tr>
      <w:tr w:rsidR="00872786" w:rsidRPr="003A2FAF" w14:paraId="749D5327" w14:textId="77777777" w:rsidTr="009B620A">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1EA1753F" w14:textId="77777777" w:rsidR="00872786" w:rsidRPr="003A2FAF" w:rsidRDefault="00872786" w:rsidP="009B620A">
            <w:pPr>
              <w:rPr>
                <w:rFonts w:ascii="Courier" w:hAnsi="Courier"/>
                <w:b w:val="0"/>
                <w:bCs w:val="0"/>
              </w:rPr>
            </w:pPr>
            <w:r w:rsidRPr="003A2FAF">
              <w:rPr>
                <w:rFonts w:ascii="Courier" w:hAnsi="Courier"/>
                <w:b w:val="0"/>
                <w:bCs w:val="0"/>
              </w:rPr>
              <w:t>DVOR</w:t>
            </w:r>
          </w:p>
        </w:tc>
        <w:tc>
          <w:tcPr>
            <w:tcW w:w="0" w:type="auto"/>
            <w:hideMark/>
          </w:tcPr>
          <w:p w14:paraId="331BBEC4" w14:textId="77777777" w:rsidR="00872786" w:rsidRPr="003A2FAF" w:rsidRDefault="00872786" w:rsidP="009B620A">
            <w:pPr>
              <w:cnfStyle w:val="000000000000" w:firstRow="0" w:lastRow="0" w:firstColumn="0" w:lastColumn="0" w:oddVBand="0" w:evenVBand="0" w:oddHBand="0" w:evenHBand="0" w:firstRowFirstColumn="0" w:firstRowLastColumn="0" w:lastRowFirstColumn="0" w:lastRowLastColumn="0"/>
            </w:pPr>
            <w:r w:rsidRPr="003A2FAF">
              <w:t>Digital Voodoo intermediate raw</w:t>
            </w:r>
          </w:p>
        </w:tc>
        <w:tc>
          <w:tcPr>
            <w:tcW w:w="0" w:type="auto"/>
            <w:hideMark/>
          </w:tcPr>
          <w:p w14:paraId="4A72269D" w14:textId="77777777" w:rsidR="00872786" w:rsidRPr="003A2FAF" w:rsidRDefault="00A53246" w:rsidP="009B620A">
            <w:pPr>
              <w:cnfStyle w:val="000000000000" w:firstRow="0" w:lastRow="0" w:firstColumn="0" w:lastColumn="0" w:oddVBand="0" w:evenVBand="0" w:oddHBand="0" w:evenHBand="0" w:firstRowFirstColumn="0" w:firstRowLastColumn="0" w:lastRowFirstColumn="0" w:lastRowLastColumn="0"/>
            </w:pPr>
            <w:hyperlink r:id="rId11" w:anchor="vide" w:history="1">
              <w:r w:rsidR="00872786" w:rsidRPr="003A2FAF">
                <w:rPr>
                  <w:rStyle w:val="Hyperlink"/>
                </w:rPr>
                <w:t>Video</w:t>
              </w:r>
            </w:hyperlink>
          </w:p>
        </w:tc>
        <w:tc>
          <w:tcPr>
            <w:tcW w:w="0" w:type="auto"/>
            <w:hideMark/>
          </w:tcPr>
          <w:p w14:paraId="184044D5" w14:textId="77777777" w:rsidR="00872786" w:rsidRPr="003A2FAF" w:rsidRDefault="00A53246" w:rsidP="009B620A">
            <w:pPr>
              <w:cnfStyle w:val="000000000000" w:firstRow="0" w:lastRow="0" w:firstColumn="0" w:lastColumn="0" w:oddVBand="0" w:evenVBand="0" w:oddHBand="0" w:evenHBand="0" w:firstRowFirstColumn="0" w:firstRowLastColumn="0" w:lastRowFirstColumn="0" w:lastRowLastColumn="0"/>
            </w:pPr>
            <w:hyperlink r:id="rId12" w:anchor="voodoo" w:history="1">
              <w:r w:rsidR="00872786" w:rsidRPr="003A2FAF">
                <w:rPr>
                  <w:rStyle w:val="Hyperlink"/>
                </w:rPr>
                <w:t>Digital Voodoo</w:t>
              </w:r>
            </w:hyperlink>
          </w:p>
        </w:tc>
      </w:tr>
      <w:tr w:rsidR="00872786" w:rsidRPr="003A2FAF" w14:paraId="6FE629C8" w14:textId="77777777" w:rsidTr="009B620A">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28BECB6" w14:textId="77777777" w:rsidR="00872786" w:rsidRPr="003A2FAF" w:rsidRDefault="00872786" w:rsidP="009B620A">
            <w:pPr>
              <w:rPr>
                <w:rFonts w:ascii="Courier" w:hAnsi="Courier"/>
                <w:b w:val="0"/>
                <w:bCs w:val="0"/>
              </w:rPr>
            </w:pPr>
            <w:r w:rsidRPr="003A2FAF">
              <w:rPr>
                <w:rFonts w:ascii="Courier" w:hAnsi="Courier"/>
                <w:b w:val="0"/>
                <w:bCs w:val="0"/>
              </w:rPr>
              <w:t>DVTV</w:t>
            </w:r>
          </w:p>
        </w:tc>
        <w:tc>
          <w:tcPr>
            <w:tcW w:w="0" w:type="auto"/>
            <w:hideMark/>
          </w:tcPr>
          <w:p w14:paraId="5D04F189" w14:textId="77777777" w:rsidR="00872786" w:rsidRPr="003A2FAF" w:rsidRDefault="00872786" w:rsidP="009B620A">
            <w:pPr>
              <w:cnfStyle w:val="000000000000" w:firstRow="0" w:lastRow="0" w:firstColumn="0" w:lastColumn="0" w:oddVBand="0" w:evenVBand="0" w:oddHBand="0" w:evenHBand="0" w:firstRowFirstColumn="0" w:firstRowLastColumn="0" w:lastRowFirstColumn="0" w:lastRowLastColumn="0"/>
            </w:pPr>
            <w:r w:rsidRPr="003A2FAF">
              <w:t>Digital Voodoo intermediate 2vuy</w:t>
            </w:r>
          </w:p>
        </w:tc>
        <w:tc>
          <w:tcPr>
            <w:tcW w:w="0" w:type="auto"/>
            <w:hideMark/>
          </w:tcPr>
          <w:p w14:paraId="21B2F26F" w14:textId="77777777" w:rsidR="00872786" w:rsidRPr="003A2FAF" w:rsidRDefault="00A53246" w:rsidP="009B620A">
            <w:pPr>
              <w:cnfStyle w:val="000000000000" w:firstRow="0" w:lastRow="0" w:firstColumn="0" w:lastColumn="0" w:oddVBand="0" w:evenVBand="0" w:oddHBand="0" w:evenHBand="0" w:firstRowFirstColumn="0" w:firstRowLastColumn="0" w:lastRowFirstColumn="0" w:lastRowLastColumn="0"/>
            </w:pPr>
            <w:hyperlink r:id="rId13" w:anchor="vide" w:history="1">
              <w:r w:rsidR="00872786" w:rsidRPr="003A2FAF">
                <w:rPr>
                  <w:rStyle w:val="Hyperlink"/>
                </w:rPr>
                <w:t>Video</w:t>
              </w:r>
            </w:hyperlink>
          </w:p>
        </w:tc>
        <w:tc>
          <w:tcPr>
            <w:tcW w:w="0" w:type="auto"/>
            <w:hideMark/>
          </w:tcPr>
          <w:p w14:paraId="690B41BF" w14:textId="77777777" w:rsidR="00872786" w:rsidRPr="003A2FAF" w:rsidRDefault="00A53246" w:rsidP="009B620A">
            <w:pPr>
              <w:cnfStyle w:val="000000000000" w:firstRow="0" w:lastRow="0" w:firstColumn="0" w:lastColumn="0" w:oddVBand="0" w:evenVBand="0" w:oddHBand="0" w:evenHBand="0" w:firstRowFirstColumn="0" w:firstRowLastColumn="0" w:lastRowFirstColumn="0" w:lastRowLastColumn="0"/>
            </w:pPr>
            <w:hyperlink r:id="rId14" w:anchor="voodoo" w:history="1">
              <w:r w:rsidR="00872786" w:rsidRPr="003A2FAF">
                <w:rPr>
                  <w:rStyle w:val="Hyperlink"/>
                </w:rPr>
                <w:t>Digital Voodoo</w:t>
              </w:r>
            </w:hyperlink>
          </w:p>
        </w:tc>
      </w:tr>
      <w:tr w:rsidR="00872786" w:rsidRPr="003A2FAF" w14:paraId="04F21161" w14:textId="77777777" w:rsidTr="009B620A">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6BDDBEFC" w14:textId="77777777" w:rsidR="00872786" w:rsidRPr="003A2FAF" w:rsidRDefault="00872786" w:rsidP="009B620A">
            <w:pPr>
              <w:rPr>
                <w:rFonts w:ascii="Courier" w:hAnsi="Courier"/>
                <w:b w:val="0"/>
                <w:bCs w:val="0"/>
              </w:rPr>
            </w:pPr>
            <w:r w:rsidRPr="003A2FAF">
              <w:rPr>
                <w:rFonts w:ascii="Courier" w:hAnsi="Courier"/>
                <w:b w:val="0"/>
                <w:bCs w:val="0"/>
              </w:rPr>
              <w:t>DVVT</w:t>
            </w:r>
          </w:p>
        </w:tc>
        <w:tc>
          <w:tcPr>
            <w:tcW w:w="0" w:type="auto"/>
            <w:hideMark/>
          </w:tcPr>
          <w:p w14:paraId="34F4C7F4" w14:textId="77777777" w:rsidR="00872786" w:rsidRPr="003A2FAF" w:rsidRDefault="00872786" w:rsidP="009B620A">
            <w:pPr>
              <w:cnfStyle w:val="000000000000" w:firstRow="0" w:lastRow="0" w:firstColumn="0" w:lastColumn="0" w:oddVBand="0" w:evenVBand="0" w:oddHBand="0" w:evenHBand="0" w:firstRowFirstColumn="0" w:firstRowLastColumn="0" w:lastRowFirstColumn="0" w:lastRowLastColumn="0"/>
            </w:pPr>
            <w:r w:rsidRPr="003A2FAF">
              <w:t>Digital Voodoo intermediate v210</w:t>
            </w:r>
          </w:p>
        </w:tc>
        <w:tc>
          <w:tcPr>
            <w:tcW w:w="0" w:type="auto"/>
            <w:hideMark/>
          </w:tcPr>
          <w:p w14:paraId="2DA79F9A" w14:textId="77777777" w:rsidR="00872786" w:rsidRPr="003A2FAF" w:rsidRDefault="00A53246" w:rsidP="009B620A">
            <w:pPr>
              <w:cnfStyle w:val="000000000000" w:firstRow="0" w:lastRow="0" w:firstColumn="0" w:lastColumn="0" w:oddVBand="0" w:evenVBand="0" w:oddHBand="0" w:evenHBand="0" w:firstRowFirstColumn="0" w:firstRowLastColumn="0" w:lastRowFirstColumn="0" w:lastRowLastColumn="0"/>
            </w:pPr>
            <w:hyperlink r:id="rId15" w:anchor="vide" w:history="1">
              <w:r w:rsidR="00872786" w:rsidRPr="003A2FAF">
                <w:rPr>
                  <w:rStyle w:val="Hyperlink"/>
                </w:rPr>
                <w:t>Video</w:t>
              </w:r>
            </w:hyperlink>
          </w:p>
        </w:tc>
        <w:tc>
          <w:tcPr>
            <w:tcW w:w="0" w:type="auto"/>
            <w:hideMark/>
          </w:tcPr>
          <w:p w14:paraId="12A2A71F" w14:textId="77777777" w:rsidR="00872786" w:rsidRPr="003A2FAF" w:rsidRDefault="00A53246" w:rsidP="009B620A">
            <w:pPr>
              <w:cnfStyle w:val="000000000000" w:firstRow="0" w:lastRow="0" w:firstColumn="0" w:lastColumn="0" w:oddVBand="0" w:evenVBand="0" w:oddHBand="0" w:evenHBand="0" w:firstRowFirstColumn="0" w:firstRowLastColumn="0" w:lastRowFirstColumn="0" w:lastRowLastColumn="0"/>
            </w:pPr>
            <w:hyperlink r:id="rId16" w:anchor="voodoo" w:history="1">
              <w:r w:rsidR="00872786" w:rsidRPr="003A2FAF">
                <w:rPr>
                  <w:rStyle w:val="Hyperlink"/>
                </w:rPr>
                <w:t>Digital Voodoo</w:t>
              </w:r>
            </w:hyperlink>
          </w:p>
        </w:tc>
      </w:tr>
      <w:tr w:rsidR="00872786" w:rsidRPr="003A2FAF" w14:paraId="2C51C7F3" w14:textId="77777777" w:rsidTr="009B620A">
        <w:trPr>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559163CB" w14:textId="77777777" w:rsidR="00872786" w:rsidRPr="003A2FAF" w:rsidRDefault="00872786" w:rsidP="009B620A">
            <w:pPr>
              <w:rPr>
                <w:rFonts w:ascii="Courier" w:hAnsi="Courier"/>
                <w:b w:val="0"/>
                <w:bCs w:val="0"/>
              </w:rPr>
            </w:pPr>
            <w:r w:rsidRPr="003A2FAF">
              <w:rPr>
                <w:rFonts w:ascii="Courier" w:hAnsi="Courier"/>
                <w:b w:val="0"/>
                <w:bCs w:val="0"/>
              </w:rPr>
              <w:t>HD10</w:t>
            </w:r>
          </w:p>
        </w:tc>
        <w:tc>
          <w:tcPr>
            <w:tcW w:w="0" w:type="auto"/>
            <w:hideMark/>
          </w:tcPr>
          <w:p w14:paraId="45AE4D5E" w14:textId="77777777" w:rsidR="00872786" w:rsidRPr="003A2FAF" w:rsidRDefault="00872786" w:rsidP="009B620A">
            <w:pPr>
              <w:cnfStyle w:val="000000000000" w:firstRow="0" w:lastRow="0" w:firstColumn="0" w:lastColumn="0" w:oddVBand="0" w:evenVBand="0" w:oddHBand="0" w:evenHBand="0" w:firstRowFirstColumn="0" w:firstRowLastColumn="0" w:lastRowFirstColumn="0" w:lastRowLastColumn="0"/>
            </w:pPr>
            <w:r w:rsidRPr="003A2FAF">
              <w:t>Digital Voodoo 10 bit Uncompressed 4:2:2 HD codec</w:t>
            </w:r>
          </w:p>
        </w:tc>
        <w:tc>
          <w:tcPr>
            <w:tcW w:w="0" w:type="auto"/>
            <w:hideMark/>
          </w:tcPr>
          <w:p w14:paraId="4ADAFB32" w14:textId="77777777" w:rsidR="00872786" w:rsidRPr="003A2FAF" w:rsidRDefault="00A53246" w:rsidP="009B620A">
            <w:pPr>
              <w:cnfStyle w:val="000000000000" w:firstRow="0" w:lastRow="0" w:firstColumn="0" w:lastColumn="0" w:oddVBand="0" w:evenVBand="0" w:oddHBand="0" w:evenHBand="0" w:firstRowFirstColumn="0" w:firstRowLastColumn="0" w:lastRowFirstColumn="0" w:lastRowLastColumn="0"/>
            </w:pPr>
            <w:hyperlink r:id="rId17" w:anchor="vide" w:history="1">
              <w:r w:rsidR="00872786" w:rsidRPr="003A2FAF">
                <w:rPr>
                  <w:rStyle w:val="Hyperlink"/>
                </w:rPr>
                <w:t>Video</w:t>
              </w:r>
            </w:hyperlink>
          </w:p>
        </w:tc>
        <w:tc>
          <w:tcPr>
            <w:tcW w:w="0" w:type="auto"/>
            <w:hideMark/>
          </w:tcPr>
          <w:p w14:paraId="4DE38428" w14:textId="77777777" w:rsidR="00872786" w:rsidRPr="003A2FAF" w:rsidRDefault="00A53246" w:rsidP="009B620A">
            <w:pPr>
              <w:keepNext/>
              <w:cnfStyle w:val="000000000000" w:firstRow="0" w:lastRow="0" w:firstColumn="0" w:lastColumn="0" w:oddVBand="0" w:evenVBand="0" w:oddHBand="0" w:evenHBand="0" w:firstRowFirstColumn="0" w:firstRowLastColumn="0" w:lastRowFirstColumn="0" w:lastRowLastColumn="0"/>
            </w:pPr>
            <w:hyperlink r:id="rId18" w:anchor="voodoo" w:history="1">
              <w:r w:rsidR="00872786" w:rsidRPr="003A2FAF">
                <w:rPr>
                  <w:rStyle w:val="Hyperlink"/>
                </w:rPr>
                <w:t>Digital Voodoo</w:t>
              </w:r>
            </w:hyperlink>
          </w:p>
        </w:tc>
      </w:tr>
    </w:tbl>
    <w:p w14:paraId="587091D0" w14:textId="77777777" w:rsidR="00872786" w:rsidRDefault="00872786" w:rsidP="00872786">
      <w:pPr>
        <w:rPr>
          <w:rFonts w:eastAsia="MS Mincho"/>
        </w:rPr>
      </w:pPr>
    </w:p>
    <w:p w14:paraId="7196BEE9" w14:textId="77777777" w:rsidR="00872786" w:rsidRDefault="00872786" w:rsidP="00872786">
      <w:pPr>
        <w:jc w:val="both"/>
        <w:rPr>
          <w:rFonts w:eastAsia="MS Mincho"/>
        </w:rPr>
      </w:pPr>
      <w:r>
        <w:rPr>
          <w:rFonts w:eastAsia="MS Mincho"/>
        </w:rPr>
        <w:t xml:space="preserve">Digital Voodoo appears to be an Australian video card manufacturer for professional workflows, but it seems that they are no longer in business as their website is down and their video boards are listed as deprecated on several resources such as </w:t>
      </w:r>
      <w:hyperlink r:id="rId19" w:history="1">
        <w:r w:rsidRPr="00C36DB2">
          <w:rPr>
            <w:rStyle w:val="Hyperlink"/>
            <w:rFonts w:eastAsia="MS Mincho"/>
          </w:rPr>
          <w:t>Viz Engine 4.0</w:t>
        </w:r>
      </w:hyperlink>
      <w:r>
        <w:rPr>
          <w:rFonts w:eastAsia="MS Mincho"/>
        </w:rPr>
        <w:t>. Nevertheless, some information on the above FOURCC’s could be found:</w:t>
      </w:r>
    </w:p>
    <w:p w14:paraId="3F26F57E" w14:textId="77777777" w:rsidR="00872786" w:rsidRDefault="00872786" w:rsidP="00872786">
      <w:pPr>
        <w:rPr>
          <w:rFonts w:eastAsia="MS Mincho"/>
        </w:rPr>
      </w:pPr>
    </w:p>
    <w:p w14:paraId="54A4BE8F" w14:textId="77777777" w:rsidR="00872786" w:rsidRDefault="00872786" w:rsidP="00872786">
      <w:pPr>
        <w:pStyle w:val="ListParagraph"/>
        <w:numPr>
          <w:ilvl w:val="0"/>
          <w:numId w:val="14"/>
        </w:numPr>
        <w:rPr>
          <w:rFonts w:eastAsia="MS Mincho"/>
        </w:rPr>
      </w:pPr>
      <w:r w:rsidRPr="00AB6314">
        <w:rPr>
          <w:rFonts w:ascii="Courier" w:eastAsia="MS Mincho" w:hAnsi="Courier"/>
        </w:rPr>
        <w:t>‘DVOO’</w:t>
      </w:r>
      <w:r w:rsidRPr="00AB6314">
        <w:rPr>
          <w:rFonts w:eastAsia="MS Mincho"/>
        </w:rPr>
        <w:t>: is implemented in FFmpeg as AV_PIX_FMT_YUYV422 which is a packed YUV 4:2:2, 16bpp, Y0 Cb Y1 Cr</w:t>
      </w:r>
      <w:r>
        <w:rPr>
          <w:rFonts w:eastAsia="MS Mincho"/>
        </w:rPr>
        <w:t xml:space="preserve">, in addition DVOO is also mentioned </w:t>
      </w:r>
      <w:hyperlink r:id="rId20" w:history="1">
        <w:r w:rsidRPr="00EF50BF">
          <w:rPr>
            <w:rStyle w:val="Hyperlink"/>
            <w:rFonts w:eastAsia="MS Mincho"/>
          </w:rPr>
          <w:t>here</w:t>
        </w:r>
      </w:hyperlink>
      <w:r>
        <w:rPr>
          <w:rFonts w:eastAsia="MS Mincho"/>
        </w:rPr>
        <w:t>.</w:t>
      </w:r>
    </w:p>
    <w:p w14:paraId="4F2F6158" w14:textId="77777777" w:rsidR="00872786" w:rsidRDefault="00872786" w:rsidP="00872786">
      <w:pPr>
        <w:pStyle w:val="ListParagraph"/>
        <w:numPr>
          <w:ilvl w:val="0"/>
          <w:numId w:val="14"/>
        </w:numPr>
        <w:rPr>
          <w:rFonts w:eastAsia="MS Mincho"/>
        </w:rPr>
      </w:pPr>
      <w:r w:rsidRPr="00AB6314">
        <w:rPr>
          <w:rFonts w:ascii="Courier" w:eastAsia="MS Mincho" w:hAnsi="Courier"/>
        </w:rPr>
        <w:t>‘DVOR’</w:t>
      </w:r>
      <w:r>
        <w:rPr>
          <w:rFonts w:eastAsia="MS Mincho"/>
        </w:rPr>
        <w:t xml:space="preserve">: according to several </w:t>
      </w:r>
      <w:hyperlink r:id="rId21" w:history="1">
        <w:r w:rsidRPr="00AB6314">
          <w:rPr>
            <w:rStyle w:val="Hyperlink"/>
            <w:rFonts w:eastAsia="MS Mincho"/>
          </w:rPr>
          <w:t>websites</w:t>
        </w:r>
      </w:hyperlink>
      <w:r>
        <w:rPr>
          <w:rFonts w:eastAsia="MS Mincho"/>
        </w:rPr>
        <w:t xml:space="preserve"> is most likely a 16-to-10-bit RGBA</w:t>
      </w:r>
    </w:p>
    <w:p w14:paraId="67B64E4C" w14:textId="1D27D298" w:rsidR="00872786" w:rsidRDefault="00872786" w:rsidP="00872786">
      <w:pPr>
        <w:pStyle w:val="ListParagraph"/>
        <w:numPr>
          <w:ilvl w:val="0"/>
          <w:numId w:val="14"/>
        </w:numPr>
        <w:rPr>
          <w:ins w:id="16" w:author="Dimitri Podborski" w:date="2021-05-11T15:03:00Z"/>
          <w:rFonts w:eastAsia="MS Mincho"/>
        </w:rPr>
      </w:pPr>
      <w:r w:rsidRPr="00C30096">
        <w:rPr>
          <w:rFonts w:ascii="Courier" w:eastAsia="MS Mincho" w:hAnsi="Courier"/>
        </w:rPr>
        <w:t>‘HD10’</w:t>
      </w:r>
      <w:r>
        <w:rPr>
          <w:rFonts w:eastAsia="MS Mincho"/>
        </w:rPr>
        <w:t>: is most likely a 10-bit YUVA (YUV + Alpha)</w:t>
      </w:r>
    </w:p>
    <w:p w14:paraId="1BC6DF85" w14:textId="0E3AA9F1" w:rsidR="00113048" w:rsidRDefault="008A3AA7" w:rsidP="008A3AA7">
      <w:pPr>
        <w:pStyle w:val="Head2"/>
        <w:rPr>
          <w:ins w:id="17" w:author="Dimitri Podborski" w:date="2021-05-11T15:04:00Z"/>
          <w:rFonts w:eastAsia="MS Mincho"/>
          <w:lang w:val="en-US"/>
        </w:rPr>
      </w:pPr>
      <w:ins w:id="18" w:author="Dimitri Podborski" w:date="2021-05-11T18:07:00Z">
        <w:r>
          <w:rPr>
            <w:rFonts w:eastAsia="MS Mincho"/>
            <w:lang w:val="en-US"/>
          </w:rPr>
          <w:t>YUV</w:t>
        </w:r>
      </w:ins>
      <w:ins w:id="19" w:author="Dimitri Podborski" w:date="2021-05-11T15:04:00Z">
        <w:r w:rsidR="00113048">
          <w:rPr>
            <w:rFonts w:eastAsia="MS Mincho"/>
            <w:lang w:val="en-US"/>
          </w:rPr>
          <w:t>4</w:t>
        </w:r>
      </w:ins>
      <w:ins w:id="20" w:author="Dimitri Podborski" w:date="2021-05-11T18:08:00Z">
        <w:r>
          <w:rPr>
            <w:rFonts w:eastAsia="MS Mincho"/>
            <w:lang w:val="en-US"/>
          </w:rPr>
          <w:t>MPEG</w:t>
        </w:r>
      </w:ins>
    </w:p>
    <w:p w14:paraId="16591D02" w14:textId="331A4B29" w:rsidR="00455976" w:rsidRDefault="00BE6E3B" w:rsidP="00E255F4">
      <w:pPr>
        <w:spacing w:after="80"/>
        <w:jc w:val="both"/>
        <w:rPr>
          <w:ins w:id="21" w:author="Dimitri Podborski" w:date="2021-08-02T13:27:00Z"/>
          <w:rFonts w:eastAsia="MS Mincho"/>
          <w:lang w:val="en-US"/>
        </w:rPr>
      </w:pPr>
      <w:ins w:id="22" w:author="Dimitri Podborski" w:date="2021-05-11T15:58:00Z">
        <w:r>
          <w:rPr>
            <w:rFonts w:eastAsia="MS Mincho"/>
            <w:lang w:val="en-US"/>
          </w:rPr>
          <w:t>YUV4MPEG</w:t>
        </w:r>
      </w:ins>
      <w:ins w:id="23" w:author="Dimitri Podborski" w:date="2021-05-11T16:26:00Z">
        <w:r w:rsidR="00606EB8">
          <w:rPr>
            <w:rFonts w:eastAsia="MS Mincho"/>
            <w:lang w:val="en-US"/>
          </w:rPr>
          <w:t xml:space="preserve"> is a stream format</w:t>
        </w:r>
        <w:r w:rsidR="00E6507E">
          <w:rPr>
            <w:rFonts w:eastAsia="MS Mincho"/>
            <w:lang w:val="en-US"/>
          </w:rPr>
          <w:t xml:space="preserve"> for uncompressed YUV data</w:t>
        </w:r>
      </w:ins>
      <w:ins w:id="24" w:author="Dimitri Podborski" w:date="2021-05-11T16:27:00Z">
        <w:r w:rsidR="00E6507E">
          <w:rPr>
            <w:rFonts w:eastAsia="MS Mincho"/>
            <w:lang w:val="en-US"/>
          </w:rPr>
          <w:t xml:space="preserve"> </w:t>
        </w:r>
      </w:ins>
      <w:ins w:id="25" w:author="Dimitri Podborski" w:date="2021-05-11T16:51:00Z">
        <w:r w:rsidR="003D34B1">
          <w:rPr>
            <w:rFonts w:eastAsia="MS Mincho"/>
            <w:lang w:val="en-US"/>
          </w:rPr>
          <w:t xml:space="preserve">which defines </w:t>
        </w:r>
      </w:ins>
      <w:ins w:id="26" w:author="Dimitri Podborski" w:date="2021-05-11T16:54:00Z">
        <w:r w:rsidR="003D34B1">
          <w:rPr>
            <w:rFonts w:eastAsia="MS Mincho"/>
            <w:lang w:val="en-US"/>
          </w:rPr>
          <w:t xml:space="preserve">a very simple </w:t>
        </w:r>
      </w:ins>
      <w:ins w:id="27" w:author="Dimitri Podborski" w:date="2021-05-11T16:55:00Z">
        <w:r w:rsidR="003D34B1">
          <w:rPr>
            <w:rFonts w:eastAsia="MS Mincho"/>
            <w:lang w:val="en-US"/>
          </w:rPr>
          <w:t>syntax elements to describe the YUV data. The second version of the format called</w:t>
        </w:r>
      </w:ins>
      <w:ins w:id="28" w:author="Dimitri Podborski" w:date="2021-05-11T16:56:00Z">
        <w:r w:rsidR="003D34B1">
          <w:rPr>
            <w:rFonts w:eastAsia="MS Mincho"/>
            <w:lang w:val="en-US"/>
          </w:rPr>
          <w:t xml:space="preserve"> </w:t>
        </w:r>
      </w:ins>
      <w:ins w:id="29" w:author="Dimitri Podborski" w:date="2021-05-11T16:03:00Z">
        <w:r>
          <w:rPr>
            <w:rFonts w:eastAsia="MS Mincho"/>
            <w:lang w:val="en-US"/>
          </w:rPr>
          <w:t>YUV4MPEG2</w:t>
        </w:r>
      </w:ins>
      <w:ins w:id="30" w:author="Dimitri Podborski" w:date="2021-05-11T16:56:00Z">
        <w:r w:rsidR="003D34B1">
          <w:rPr>
            <w:rFonts w:eastAsia="MS Mincho"/>
            <w:lang w:val="en-US"/>
          </w:rPr>
          <w:t xml:space="preserve"> has a very confusing name and should not be </w:t>
        </w:r>
      </w:ins>
      <w:ins w:id="31" w:author="Dimitri Podborski" w:date="2021-05-11T17:54:00Z">
        <w:r w:rsidR="00A83B88">
          <w:rPr>
            <w:rFonts w:eastAsia="MS Mincho"/>
            <w:lang w:val="en-US"/>
          </w:rPr>
          <w:t>mistaken</w:t>
        </w:r>
      </w:ins>
      <w:ins w:id="32" w:author="Dimitri Podborski" w:date="2021-05-11T16:57:00Z">
        <w:r w:rsidR="003D34B1">
          <w:rPr>
            <w:rFonts w:eastAsia="MS Mincho"/>
            <w:lang w:val="en-US"/>
          </w:rPr>
          <w:t xml:space="preserve"> </w:t>
        </w:r>
      </w:ins>
      <w:ins w:id="33" w:author="Dimitri Podborski" w:date="2021-05-11T17:54:00Z">
        <w:r w:rsidR="00A83B88">
          <w:rPr>
            <w:rFonts w:eastAsia="MS Mincho"/>
            <w:lang w:val="en-US"/>
          </w:rPr>
          <w:t>for</w:t>
        </w:r>
      </w:ins>
      <w:ins w:id="34" w:author="Dimitri Podborski" w:date="2021-05-11T16:57:00Z">
        <w:r w:rsidR="003D34B1">
          <w:rPr>
            <w:rFonts w:eastAsia="MS Mincho"/>
            <w:lang w:val="en-US"/>
          </w:rPr>
          <w:t xml:space="preserve"> MPEG-2 transport </w:t>
        </w:r>
        <w:r w:rsidR="00C554AE">
          <w:rPr>
            <w:rFonts w:eastAsia="MS Mincho"/>
            <w:lang w:val="en-US"/>
          </w:rPr>
          <w:t xml:space="preserve">or program streams. </w:t>
        </w:r>
      </w:ins>
      <w:ins w:id="35" w:author="Dimitri Podborski" w:date="2021-05-11T17:54:00Z">
        <w:r w:rsidR="00A83B88">
          <w:rPr>
            <w:rFonts w:eastAsia="MS Mincho"/>
            <w:lang w:val="en-US"/>
          </w:rPr>
          <w:t xml:space="preserve">It is not </w:t>
        </w:r>
      </w:ins>
      <w:ins w:id="36" w:author="Dimitri Podborski" w:date="2021-05-11T18:01:00Z">
        <w:r w:rsidR="00A83B88">
          <w:rPr>
            <w:rFonts w:eastAsia="MS Mincho"/>
            <w:lang w:val="en-US"/>
          </w:rPr>
          <w:t>entirely</w:t>
        </w:r>
      </w:ins>
      <w:ins w:id="37" w:author="Dimitri Podborski" w:date="2021-05-11T17:54:00Z">
        <w:r w:rsidR="00A83B88">
          <w:rPr>
            <w:rFonts w:eastAsia="MS Mincho"/>
            <w:lang w:val="en-US"/>
          </w:rPr>
          <w:t xml:space="preserve"> clear where the </w:t>
        </w:r>
      </w:ins>
      <w:ins w:id="38" w:author="Dimitri Podborski" w:date="2021-05-11T17:55:00Z">
        <w:r w:rsidR="00A83B88">
          <w:rPr>
            <w:rFonts w:eastAsia="MS Mincho"/>
            <w:lang w:val="en-US"/>
          </w:rPr>
          <w:t xml:space="preserve">initial version of the </w:t>
        </w:r>
      </w:ins>
      <w:ins w:id="39" w:author="Dimitri Podborski" w:date="2021-05-11T18:06:00Z">
        <w:r w:rsidR="008A3AA7">
          <w:rPr>
            <w:rFonts w:eastAsia="MS Mincho"/>
            <w:lang w:val="en-US"/>
          </w:rPr>
          <w:t xml:space="preserve">YUV4MPEG </w:t>
        </w:r>
      </w:ins>
      <w:ins w:id="40" w:author="Dimitri Podborski" w:date="2021-05-11T18:02:00Z">
        <w:r w:rsidR="00A83B88">
          <w:rPr>
            <w:rFonts w:eastAsia="MS Mincho"/>
            <w:lang w:val="en-US"/>
          </w:rPr>
          <w:t>format</w:t>
        </w:r>
      </w:ins>
      <w:ins w:id="41" w:author="Dimitri Podborski" w:date="2021-05-11T17:55:00Z">
        <w:r w:rsidR="00A83B88">
          <w:rPr>
            <w:rFonts w:eastAsia="MS Mincho"/>
            <w:lang w:val="en-US"/>
          </w:rPr>
          <w:t xml:space="preserve"> was</w:t>
        </w:r>
      </w:ins>
      <w:ins w:id="42" w:author="Dimitri Podborski" w:date="2021-05-11T18:02:00Z">
        <w:r w:rsidR="00A83B88">
          <w:rPr>
            <w:rFonts w:eastAsia="MS Mincho"/>
            <w:lang w:val="en-US"/>
          </w:rPr>
          <w:t xml:space="preserve"> first</w:t>
        </w:r>
      </w:ins>
      <w:ins w:id="43" w:author="Dimitri Podborski" w:date="2021-05-11T17:55:00Z">
        <w:r w:rsidR="00A83B88">
          <w:rPr>
            <w:rFonts w:eastAsia="MS Mincho"/>
            <w:lang w:val="en-US"/>
          </w:rPr>
          <w:t xml:space="preserve"> defined</w:t>
        </w:r>
      </w:ins>
      <w:ins w:id="44" w:author="Dimitri Podborski" w:date="2021-05-11T17:58:00Z">
        <w:r w:rsidR="00A83B88">
          <w:rPr>
            <w:rFonts w:eastAsia="MS Mincho"/>
            <w:lang w:val="en-US"/>
          </w:rPr>
          <w:t>,</w:t>
        </w:r>
      </w:ins>
      <w:ins w:id="45" w:author="Dimitri Podborski" w:date="2021-05-11T17:56:00Z">
        <w:r w:rsidR="00A83B88">
          <w:rPr>
            <w:rFonts w:eastAsia="MS Mincho"/>
            <w:lang w:val="en-US"/>
          </w:rPr>
          <w:t xml:space="preserve"> but it looks like </w:t>
        </w:r>
      </w:ins>
      <w:ins w:id="46" w:author="Dimitri Podborski" w:date="2021-05-11T17:57:00Z">
        <w:r w:rsidR="00A83B88">
          <w:rPr>
            <w:rFonts w:eastAsia="MS Mincho"/>
            <w:lang w:val="en-US"/>
          </w:rPr>
          <w:t xml:space="preserve">it was first introduced in the </w:t>
        </w:r>
      </w:ins>
      <w:ins w:id="47" w:author="Dimitri Podborski" w:date="2021-05-11T18:04:00Z">
        <w:r w:rsidR="00A83B88">
          <w:rPr>
            <w:rFonts w:eastAsia="MS Mincho"/>
            <w:lang w:val="en-US"/>
          </w:rPr>
          <w:fldChar w:fldCharType="begin"/>
        </w:r>
        <w:r w:rsidR="00A83B88">
          <w:rPr>
            <w:rFonts w:eastAsia="MS Mincho"/>
            <w:lang w:val="en-US"/>
          </w:rPr>
          <w:instrText xml:space="preserve"> HYPERLINK "https://mjpeg.sourceforge.io/" </w:instrText>
        </w:r>
        <w:r w:rsidR="00A83B88">
          <w:rPr>
            <w:rFonts w:eastAsia="MS Mincho"/>
            <w:lang w:val="en-US"/>
          </w:rPr>
          <w:fldChar w:fldCharType="separate"/>
        </w:r>
        <w:r w:rsidR="00A83B88" w:rsidRPr="00A83B88">
          <w:rPr>
            <w:rStyle w:val="Hyperlink"/>
            <w:rFonts w:eastAsia="MS Mincho"/>
            <w:lang w:val="en-US"/>
          </w:rPr>
          <w:t>MJPEG Tools</w:t>
        </w:r>
        <w:r w:rsidR="00A83B88">
          <w:rPr>
            <w:rFonts w:eastAsia="MS Mincho"/>
            <w:lang w:val="en-US"/>
          </w:rPr>
          <w:fldChar w:fldCharType="end"/>
        </w:r>
      </w:ins>
      <w:ins w:id="48" w:author="Dimitri Podborski" w:date="2021-05-11T17:57:00Z">
        <w:r w:rsidR="00A83B88">
          <w:rPr>
            <w:rFonts w:eastAsia="MS Mincho"/>
            <w:lang w:val="en-US"/>
          </w:rPr>
          <w:t xml:space="preserve"> project</w:t>
        </w:r>
      </w:ins>
      <w:ins w:id="49" w:author="Dimitri Podborski" w:date="2021-05-11T18:03:00Z">
        <w:r w:rsidR="00A83B88">
          <w:rPr>
            <w:rFonts w:eastAsia="MS Mincho"/>
            <w:lang w:val="en-US"/>
          </w:rPr>
          <w:t>,</w:t>
        </w:r>
      </w:ins>
      <w:ins w:id="50" w:author="Dimitri Podborski" w:date="2021-05-11T17:59:00Z">
        <w:r w:rsidR="00A83B88">
          <w:rPr>
            <w:rFonts w:eastAsia="MS Mincho"/>
            <w:lang w:val="en-US"/>
          </w:rPr>
          <w:t xml:space="preserve"> which</w:t>
        </w:r>
      </w:ins>
      <w:ins w:id="51" w:author="Dimitri Podborski" w:date="2021-05-11T18:03:00Z">
        <w:r w:rsidR="00A83B88">
          <w:rPr>
            <w:rFonts w:eastAsia="MS Mincho"/>
            <w:lang w:val="en-US"/>
          </w:rPr>
          <w:t xml:space="preserve"> </w:t>
        </w:r>
        <w:proofErr w:type="gramStart"/>
        <w:r w:rsidR="00A83B88">
          <w:rPr>
            <w:rFonts w:eastAsia="MS Mincho"/>
            <w:lang w:val="en-US"/>
          </w:rPr>
          <w:t>in itself</w:t>
        </w:r>
      </w:ins>
      <w:ins w:id="52" w:author="Dimitri Podborski" w:date="2021-05-11T17:59:00Z">
        <w:r w:rsidR="00A83B88">
          <w:rPr>
            <w:rFonts w:eastAsia="MS Mincho"/>
            <w:lang w:val="en-US"/>
          </w:rPr>
          <w:t xml:space="preserve"> is</w:t>
        </w:r>
        <w:proofErr w:type="gramEnd"/>
        <w:r w:rsidR="00A83B88">
          <w:rPr>
            <w:rFonts w:eastAsia="MS Mincho"/>
            <w:lang w:val="en-US"/>
          </w:rPr>
          <w:t xml:space="preserve"> </w:t>
        </w:r>
      </w:ins>
      <w:ins w:id="53" w:author="Dimitri Podborski" w:date="2021-05-11T18:03:00Z">
        <w:r w:rsidR="00A83B88">
          <w:rPr>
            <w:rFonts w:eastAsia="MS Mincho"/>
            <w:lang w:val="en-US"/>
          </w:rPr>
          <w:t>a</w:t>
        </w:r>
      </w:ins>
      <w:ins w:id="54" w:author="Dimitri Podborski" w:date="2021-05-11T17:59:00Z">
        <w:r w:rsidR="00A83B88">
          <w:rPr>
            <w:rFonts w:eastAsia="MS Mincho"/>
            <w:lang w:val="en-US"/>
          </w:rPr>
          <w:t xml:space="preserve"> set of video and audio processing tools </w:t>
        </w:r>
      </w:ins>
      <w:ins w:id="55" w:author="Dimitri Podborski" w:date="2021-05-11T18:03:00Z">
        <w:r w:rsidR="00A83B88">
          <w:rPr>
            <w:rFonts w:eastAsia="MS Mincho"/>
            <w:lang w:val="en-US"/>
          </w:rPr>
          <w:t>on</w:t>
        </w:r>
      </w:ins>
      <w:ins w:id="56" w:author="Dimitri Podborski" w:date="2021-05-11T17:59:00Z">
        <w:r w:rsidR="00A83B88">
          <w:rPr>
            <w:rFonts w:eastAsia="MS Mincho"/>
            <w:lang w:val="en-US"/>
          </w:rPr>
          <w:t xml:space="preserve"> Linux.</w:t>
        </w:r>
      </w:ins>
      <w:ins w:id="57" w:author="Dimitri Podborski" w:date="2021-05-11T18:08:00Z">
        <w:r w:rsidR="008A3AA7">
          <w:rPr>
            <w:rFonts w:eastAsia="MS Mincho"/>
            <w:lang w:val="en-US"/>
          </w:rPr>
          <w:t xml:space="preserve"> </w:t>
        </w:r>
      </w:ins>
      <w:ins w:id="58" w:author="Dimitri Podborski" w:date="2021-05-11T19:11:00Z">
        <w:r w:rsidR="002C55FA">
          <w:rPr>
            <w:rFonts w:eastAsia="MS Mincho"/>
            <w:lang w:val="en-US"/>
          </w:rPr>
          <w:t>Currently</w:t>
        </w:r>
      </w:ins>
      <w:ins w:id="59" w:author="Dimitri Podborski" w:date="2021-05-11T19:13:00Z">
        <w:r w:rsidR="002C55FA">
          <w:rPr>
            <w:rFonts w:eastAsia="MS Mincho"/>
            <w:lang w:val="en-US"/>
          </w:rPr>
          <w:t>,</w:t>
        </w:r>
      </w:ins>
      <w:ins w:id="60" w:author="Dimitri Podborski" w:date="2021-05-11T19:11:00Z">
        <w:r w:rsidR="002C55FA">
          <w:rPr>
            <w:rFonts w:eastAsia="MS Mincho"/>
            <w:lang w:val="en-US"/>
          </w:rPr>
          <w:t xml:space="preserve"> tools like </w:t>
        </w:r>
        <w:proofErr w:type="spellStart"/>
        <w:r w:rsidR="002C55FA">
          <w:rPr>
            <w:rFonts w:eastAsia="MS Mincho"/>
            <w:lang w:val="en-US"/>
          </w:rPr>
          <w:t>FFMpeg</w:t>
        </w:r>
        <w:proofErr w:type="spellEnd"/>
        <w:r w:rsidR="002C55FA">
          <w:rPr>
            <w:rFonts w:eastAsia="MS Mincho"/>
            <w:lang w:val="en-US"/>
          </w:rPr>
          <w:t xml:space="preserve"> and various YUV players implement support for </w:t>
        </w:r>
      </w:ins>
      <w:ins w:id="61" w:author="Dimitri Podborski" w:date="2021-05-11T19:12:00Z">
        <w:r w:rsidR="002C55FA">
          <w:rPr>
            <w:rFonts w:eastAsia="MS Mincho"/>
            <w:lang w:val="en-US"/>
          </w:rPr>
          <w:t>YUV4MPEG2 files.</w:t>
        </w:r>
      </w:ins>
    </w:p>
    <w:p w14:paraId="0B57AFE7" w14:textId="1CE88ADB" w:rsidR="00F64CED" w:rsidRDefault="008A3AA7" w:rsidP="00E255F4">
      <w:pPr>
        <w:spacing w:after="80"/>
        <w:jc w:val="both"/>
        <w:rPr>
          <w:ins w:id="62" w:author="Dimitri Podborski" w:date="2021-05-11T18:57:00Z"/>
          <w:rFonts w:eastAsia="MS Mincho"/>
          <w:lang w:val="en-US"/>
        </w:rPr>
      </w:pPr>
      <w:ins w:id="63" w:author="Dimitri Podborski" w:date="2021-05-11T18:10:00Z">
        <w:r>
          <w:rPr>
            <w:rFonts w:eastAsia="MS Mincho"/>
            <w:lang w:val="en-US"/>
          </w:rPr>
          <w:t xml:space="preserve">Files </w:t>
        </w:r>
      </w:ins>
      <w:ins w:id="64" w:author="Dimitri Podborski" w:date="2021-05-11T18:09:00Z">
        <w:r>
          <w:rPr>
            <w:rFonts w:eastAsia="MS Mincho"/>
            <w:lang w:val="en-US"/>
          </w:rPr>
          <w:t>formatted in YUV4MPEG</w:t>
        </w:r>
      </w:ins>
      <w:ins w:id="65" w:author="Dimitri Podborski" w:date="2021-05-11T18:13:00Z">
        <w:r>
          <w:rPr>
            <w:rFonts w:eastAsia="MS Mincho"/>
            <w:lang w:val="en-US"/>
          </w:rPr>
          <w:t>2</w:t>
        </w:r>
      </w:ins>
      <w:ins w:id="66" w:author="Dimitri Podborski" w:date="2021-05-11T18:09:00Z">
        <w:r>
          <w:rPr>
            <w:rFonts w:eastAsia="MS Mincho"/>
            <w:lang w:val="en-US"/>
          </w:rPr>
          <w:t xml:space="preserve"> format use the file extension </w:t>
        </w:r>
      </w:ins>
      <w:proofErr w:type="gramStart"/>
      <w:ins w:id="67" w:author="Dimitri Podborski" w:date="2021-05-11T18:37:00Z">
        <w:r w:rsidR="007419EB">
          <w:rPr>
            <w:rFonts w:eastAsia="MS Mincho"/>
            <w:lang w:val="en-US"/>
          </w:rPr>
          <w:t>“</w:t>
        </w:r>
      </w:ins>
      <w:ins w:id="68" w:author="Dimitri Podborski" w:date="2021-05-11T18:09:00Z">
        <w:r>
          <w:rPr>
            <w:rFonts w:eastAsia="MS Mincho"/>
            <w:lang w:val="en-US"/>
          </w:rPr>
          <w:t>.y</w:t>
        </w:r>
        <w:proofErr w:type="gramEnd"/>
        <w:r>
          <w:rPr>
            <w:rFonts w:eastAsia="MS Mincho"/>
            <w:lang w:val="en-US"/>
          </w:rPr>
          <w:t>4m</w:t>
        </w:r>
      </w:ins>
      <w:ins w:id="69" w:author="Dimitri Podborski" w:date="2021-05-11T18:37:00Z">
        <w:r w:rsidR="007419EB">
          <w:rPr>
            <w:rFonts w:eastAsia="MS Mincho"/>
            <w:lang w:val="en-US"/>
          </w:rPr>
          <w:t>”</w:t>
        </w:r>
      </w:ins>
      <w:ins w:id="70" w:author="Dimitri Podborski" w:date="2021-05-11T18:09:00Z">
        <w:r>
          <w:rPr>
            <w:rFonts w:eastAsia="MS Mincho"/>
            <w:lang w:val="en-US"/>
          </w:rPr>
          <w:t xml:space="preserve"> </w:t>
        </w:r>
      </w:ins>
      <w:ins w:id="71" w:author="Dimitri Podborski" w:date="2021-05-11T18:12:00Z">
        <w:r>
          <w:rPr>
            <w:rFonts w:eastAsia="MS Mincho"/>
            <w:lang w:val="en-US"/>
          </w:rPr>
          <w:t xml:space="preserve">and begin with </w:t>
        </w:r>
      </w:ins>
      <w:ins w:id="72" w:author="Dimitri Podborski" w:date="2021-05-11T18:14:00Z">
        <w:r w:rsidR="00621FBD">
          <w:rPr>
            <w:rFonts w:eastAsia="MS Mincho"/>
            <w:lang w:val="en-US"/>
          </w:rPr>
          <w:t>exactly one ‘\n</w:t>
        </w:r>
      </w:ins>
      <w:ins w:id="73" w:author="Dimitri Podborski" w:date="2021-05-11T18:15:00Z">
        <w:r w:rsidR="00621FBD">
          <w:rPr>
            <w:rFonts w:eastAsia="MS Mincho"/>
            <w:lang w:val="en-US"/>
          </w:rPr>
          <w:t xml:space="preserve">’ terminated STREAM-HEADER </w:t>
        </w:r>
      </w:ins>
      <w:ins w:id="74" w:author="Dimitri Podborski" w:date="2021-05-11T19:14:00Z">
        <w:r w:rsidR="002C55FA">
          <w:rPr>
            <w:rFonts w:eastAsia="MS Mincho"/>
            <w:lang w:val="en-US"/>
          </w:rPr>
          <w:t>followed by an</w:t>
        </w:r>
      </w:ins>
      <w:ins w:id="75" w:author="Dimitri Podborski" w:date="2021-05-11T18:15:00Z">
        <w:r w:rsidR="00621FBD">
          <w:rPr>
            <w:rFonts w:eastAsia="MS Mincho"/>
            <w:lang w:val="en-US"/>
          </w:rPr>
          <w:t xml:space="preserve"> unlimite</w:t>
        </w:r>
      </w:ins>
      <w:ins w:id="76" w:author="Dimitri Podborski" w:date="2021-05-11T18:16:00Z">
        <w:r w:rsidR="00621FBD">
          <w:rPr>
            <w:rFonts w:eastAsia="MS Mincho"/>
            <w:lang w:val="en-US"/>
          </w:rPr>
          <w:t>d number of FRAMEs.</w:t>
        </w:r>
      </w:ins>
      <w:ins w:id="77" w:author="Dimitri Podborski" w:date="2021-05-11T18:33:00Z">
        <w:r w:rsidR="00621FBD">
          <w:rPr>
            <w:rFonts w:eastAsia="MS Mincho"/>
            <w:lang w:val="en-US"/>
          </w:rPr>
          <w:t xml:space="preserve"> </w:t>
        </w:r>
        <w:r w:rsidR="007419EB">
          <w:rPr>
            <w:rFonts w:eastAsia="MS Mincho"/>
            <w:lang w:val="en-US"/>
          </w:rPr>
          <w:t>The STREAM-HEADER starts with the magic string “YUV4MPEG2”</w:t>
        </w:r>
      </w:ins>
      <w:ins w:id="78" w:author="Dimitri Podborski" w:date="2021-05-11T18:34:00Z">
        <w:r w:rsidR="007419EB">
          <w:rPr>
            <w:rFonts w:eastAsia="MS Mincho"/>
            <w:lang w:val="en-US"/>
          </w:rPr>
          <w:t xml:space="preserve"> followed by unlimited number of TAGGED</w:t>
        </w:r>
      </w:ins>
      <w:ins w:id="79" w:author="Dimitri Podborski" w:date="2021-05-11T18:35:00Z">
        <w:r w:rsidR="007419EB">
          <w:rPr>
            <w:rFonts w:eastAsia="MS Mincho"/>
            <w:lang w:val="en-US"/>
          </w:rPr>
          <w:t>-FIELDs each preceded by a single space separator.</w:t>
        </w:r>
      </w:ins>
      <w:ins w:id="80" w:author="Dimitri Podborski" w:date="2021-05-11T18:36:00Z">
        <w:r w:rsidR="007419EB">
          <w:rPr>
            <w:rFonts w:eastAsia="MS Mincho"/>
            <w:lang w:val="en-US"/>
          </w:rPr>
          <w:t xml:space="preserve"> The STREAM-HEADER ends with a single ‘\n’ line terminator.</w:t>
        </w:r>
      </w:ins>
    </w:p>
    <w:p w14:paraId="518855A8" w14:textId="77777777" w:rsidR="00F64CED" w:rsidRDefault="007419EB" w:rsidP="00E255F4">
      <w:pPr>
        <w:spacing w:after="80"/>
        <w:jc w:val="both"/>
        <w:rPr>
          <w:ins w:id="81" w:author="Dimitri Podborski" w:date="2021-05-11T18:58:00Z"/>
          <w:rFonts w:eastAsia="MS Mincho"/>
          <w:lang w:val="en-US"/>
        </w:rPr>
      </w:pPr>
      <w:ins w:id="82" w:author="Dimitri Podborski" w:date="2021-05-11T18:37:00Z">
        <w:r>
          <w:rPr>
            <w:rFonts w:eastAsia="MS Mincho"/>
            <w:lang w:val="en-US"/>
          </w:rPr>
          <w:t>Each FRA</w:t>
        </w:r>
      </w:ins>
      <w:ins w:id="83" w:author="Dimitri Podborski" w:date="2021-05-11T18:38:00Z">
        <w:r>
          <w:rPr>
            <w:rFonts w:eastAsia="MS Mincho"/>
            <w:lang w:val="en-US"/>
          </w:rPr>
          <w:t>ME consists of one ‘\n’ terminated FRAME-HEADER</w:t>
        </w:r>
      </w:ins>
      <w:ins w:id="84" w:author="Dimitri Podborski" w:date="2021-05-11T18:45:00Z">
        <w:r w:rsidR="001D62C7">
          <w:rPr>
            <w:rFonts w:eastAsia="MS Mincho"/>
            <w:lang w:val="en-US"/>
          </w:rPr>
          <w:t xml:space="preserve"> followed by </w:t>
        </w:r>
      </w:ins>
      <w:ins w:id="85" w:author="Dimitri Podborski" w:date="2021-05-11T18:46:00Z">
        <w:r w:rsidR="001D62C7">
          <w:rPr>
            <w:rFonts w:eastAsia="MS Mincho"/>
            <w:lang w:val="en-US"/>
          </w:rPr>
          <w:t>the actual YUV data for that frame.</w:t>
        </w:r>
      </w:ins>
      <w:ins w:id="86" w:author="Dimitri Podborski" w:date="2021-05-11T18:47:00Z">
        <w:r w:rsidR="001D62C7">
          <w:rPr>
            <w:rFonts w:eastAsia="MS Mincho"/>
            <w:lang w:val="en-US"/>
          </w:rPr>
          <w:t xml:space="preserve"> Each FRAME-HEADER starts with the magic string “FRAME” followed by unlimited number of TAGGED-FIELDs each preceded by a single space separator</w:t>
        </w:r>
      </w:ins>
      <w:ins w:id="87" w:author="Dimitri Podborski" w:date="2021-05-11T18:48:00Z">
        <w:r w:rsidR="001D62C7">
          <w:rPr>
            <w:rFonts w:eastAsia="MS Mincho"/>
            <w:lang w:val="en-US"/>
          </w:rPr>
          <w:t>.</w:t>
        </w:r>
      </w:ins>
    </w:p>
    <w:p w14:paraId="70148D75" w14:textId="4A274BF3" w:rsidR="00113048" w:rsidRDefault="001D62C7" w:rsidP="00E255F4">
      <w:pPr>
        <w:spacing w:after="80"/>
        <w:jc w:val="both"/>
        <w:rPr>
          <w:ins w:id="88" w:author="Dimitri Podborski" w:date="2021-05-11T18:58:00Z"/>
          <w:rFonts w:eastAsia="MS Mincho"/>
          <w:lang w:val="en-US"/>
        </w:rPr>
      </w:pPr>
      <w:ins w:id="89" w:author="Dimitri Podborski" w:date="2021-05-11T18:48:00Z">
        <w:r>
          <w:rPr>
            <w:rFonts w:eastAsia="MS Mincho"/>
            <w:lang w:val="en-US"/>
          </w:rPr>
          <w:t>Each TAGGED-FIELD consists of a single asc</w:t>
        </w:r>
      </w:ins>
      <w:ins w:id="90" w:author="Dimitri Podborski" w:date="2021-05-11T18:49:00Z">
        <w:r>
          <w:rPr>
            <w:rFonts w:eastAsia="MS Mincho"/>
            <w:lang w:val="en-US"/>
          </w:rPr>
          <w:t>ii character tag and a VALUE which does not contain whitespace</w:t>
        </w:r>
      </w:ins>
      <w:ins w:id="91" w:author="Dimitri Podborski" w:date="2021-05-11T18:50:00Z">
        <w:r>
          <w:rPr>
            <w:rFonts w:eastAsia="MS Mincho"/>
            <w:lang w:val="en-US"/>
          </w:rPr>
          <w:t>.</w:t>
        </w:r>
      </w:ins>
      <w:ins w:id="92" w:author="Dimitri Podborski" w:date="2021-05-11T18:51:00Z">
        <w:r>
          <w:rPr>
            <w:rFonts w:eastAsia="MS Mincho"/>
            <w:lang w:val="en-US"/>
          </w:rPr>
          <w:t xml:space="preserve"> Each VALUE is either an integer (base 10</w:t>
        </w:r>
      </w:ins>
      <w:ins w:id="93" w:author="Dimitri Podborski" w:date="2021-05-11T18:52:00Z">
        <w:r>
          <w:rPr>
            <w:rFonts w:eastAsia="MS Mincho"/>
            <w:lang w:val="en-US"/>
          </w:rPr>
          <w:t xml:space="preserve"> ascii representation), or RATIO (</w:t>
        </w:r>
        <w:proofErr w:type="spellStart"/>
        <w:proofErr w:type="gramStart"/>
        <w:r>
          <w:rPr>
            <w:rFonts w:eastAsia="MS Mincho"/>
            <w:lang w:val="en-US"/>
          </w:rPr>
          <w:t>numerator:denominator</w:t>
        </w:r>
        <w:proofErr w:type="spellEnd"/>
        <w:proofErr w:type="gramEnd"/>
        <w:r>
          <w:rPr>
            <w:rFonts w:eastAsia="MS Mincho"/>
            <w:lang w:val="en-US"/>
          </w:rPr>
          <w:t>)</w:t>
        </w:r>
      </w:ins>
      <w:ins w:id="94" w:author="Dimitri Podborski" w:date="2021-05-11T18:53:00Z">
        <w:r>
          <w:rPr>
            <w:rFonts w:eastAsia="MS Mincho"/>
            <w:lang w:val="en-US"/>
          </w:rPr>
          <w:t xml:space="preserve">, or a single ascii character, or non-whitespace ascii string. </w:t>
        </w:r>
      </w:ins>
    </w:p>
    <w:p w14:paraId="694482BC" w14:textId="77777777" w:rsidR="00F64CED" w:rsidRDefault="00F64CED" w:rsidP="008A3AA7">
      <w:pPr>
        <w:rPr>
          <w:ins w:id="95" w:author="Dimitri Podborski" w:date="2021-05-11T18:59:00Z"/>
          <w:rFonts w:eastAsia="MS Mincho"/>
          <w:lang w:val="en-US"/>
        </w:rPr>
      </w:pPr>
    </w:p>
    <w:p w14:paraId="609985D0" w14:textId="5F916E62" w:rsidR="00F64CED" w:rsidRDefault="00F64CED" w:rsidP="00E255F4">
      <w:pPr>
        <w:jc w:val="both"/>
        <w:rPr>
          <w:ins w:id="96" w:author="Dimitri Podborski" w:date="2021-05-11T18:59:00Z"/>
          <w:rFonts w:eastAsia="MS Mincho"/>
          <w:lang w:val="en-US"/>
        </w:rPr>
      </w:pPr>
      <w:ins w:id="97" w:author="Dimitri Podborski" w:date="2021-05-11T18:58:00Z">
        <w:r>
          <w:rPr>
            <w:rFonts w:eastAsia="MS Mincho"/>
            <w:lang w:val="en-US"/>
          </w:rPr>
          <w:t>The following tags are supported in a ST</w:t>
        </w:r>
      </w:ins>
      <w:ins w:id="98" w:author="Dimitri Podborski" w:date="2021-05-11T18:59:00Z">
        <w:r>
          <w:rPr>
            <w:rFonts w:eastAsia="MS Mincho"/>
            <w:lang w:val="en-US"/>
          </w:rPr>
          <w:t>REAM-HEADER:</w:t>
        </w:r>
      </w:ins>
    </w:p>
    <w:p w14:paraId="04928913" w14:textId="77777777" w:rsidR="00F64CED" w:rsidRDefault="00F64CED" w:rsidP="00E255F4">
      <w:pPr>
        <w:pStyle w:val="ListParagraph"/>
        <w:numPr>
          <w:ilvl w:val="0"/>
          <w:numId w:val="14"/>
        </w:numPr>
        <w:jc w:val="both"/>
        <w:rPr>
          <w:ins w:id="99" w:author="Dimitri Podborski" w:date="2021-05-11T19:00:00Z"/>
          <w:rFonts w:eastAsia="MS Mincho"/>
          <w:lang w:val="en-US"/>
        </w:rPr>
      </w:pPr>
      <w:ins w:id="100" w:author="Dimitri Podborski" w:date="2021-05-11T19:00:00Z">
        <w:r w:rsidRPr="00F64CED">
          <w:rPr>
            <w:rFonts w:eastAsia="MS Mincho"/>
            <w:lang w:val="en-US"/>
          </w:rPr>
          <w:t>W[integer] - frame width in pixels, must be &gt; 0 (required)</w:t>
        </w:r>
      </w:ins>
    </w:p>
    <w:p w14:paraId="0C543FA3" w14:textId="77777777" w:rsidR="00F64CED" w:rsidRDefault="00F64CED" w:rsidP="00E255F4">
      <w:pPr>
        <w:pStyle w:val="ListParagraph"/>
        <w:numPr>
          <w:ilvl w:val="0"/>
          <w:numId w:val="14"/>
        </w:numPr>
        <w:jc w:val="both"/>
        <w:rPr>
          <w:ins w:id="101" w:author="Dimitri Podborski" w:date="2021-05-11T19:00:00Z"/>
          <w:rFonts w:eastAsia="MS Mincho"/>
          <w:lang w:val="en-US"/>
        </w:rPr>
      </w:pPr>
      <w:ins w:id="102" w:author="Dimitri Podborski" w:date="2021-05-11T19:00:00Z">
        <w:r w:rsidRPr="00F64CED">
          <w:rPr>
            <w:rFonts w:eastAsia="MS Mincho"/>
            <w:lang w:val="en-US"/>
          </w:rPr>
          <w:t>H[integer] - frame height in pixels, must be &gt; 0 (required)</w:t>
        </w:r>
      </w:ins>
    </w:p>
    <w:p w14:paraId="388680AD" w14:textId="77777777" w:rsidR="00F64CED" w:rsidRDefault="00F64CED" w:rsidP="00E255F4">
      <w:pPr>
        <w:pStyle w:val="ListParagraph"/>
        <w:numPr>
          <w:ilvl w:val="0"/>
          <w:numId w:val="14"/>
        </w:numPr>
        <w:jc w:val="both"/>
        <w:rPr>
          <w:ins w:id="103" w:author="Dimitri Podborski" w:date="2021-05-11T19:01:00Z"/>
          <w:rFonts w:eastAsia="MS Mincho"/>
          <w:lang w:val="en-US"/>
        </w:rPr>
      </w:pPr>
      <w:ins w:id="104" w:author="Dimitri Podborski" w:date="2021-05-11T19:00:00Z">
        <w:r w:rsidRPr="00F64CED">
          <w:rPr>
            <w:rFonts w:eastAsia="MS Mincho"/>
            <w:lang w:val="en-US"/>
          </w:rPr>
          <w:t>C[string] - chroma subsampling, image data format (has default)</w:t>
        </w:r>
      </w:ins>
    </w:p>
    <w:p w14:paraId="515C94EB" w14:textId="77777777" w:rsidR="00F64CED" w:rsidRDefault="00F64CED" w:rsidP="00E255F4">
      <w:pPr>
        <w:pStyle w:val="ListParagraph"/>
        <w:numPr>
          <w:ilvl w:val="1"/>
          <w:numId w:val="14"/>
        </w:numPr>
        <w:jc w:val="both"/>
        <w:rPr>
          <w:ins w:id="105" w:author="Dimitri Podborski" w:date="2021-05-11T19:01:00Z"/>
          <w:rFonts w:eastAsia="MS Mincho"/>
          <w:lang w:val="en-US"/>
        </w:rPr>
      </w:pPr>
      <w:ins w:id="106" w:author="Dimitri Podborski" w:date="2021-05-11T19:00:00Z">
        <w:r w:rsidRPr="00F64CED">
          <w:rPr>
            <w:rFonts w:eastAsia="MS Mincho"/>
            <w:lang w:val="en-US"/>
          </w:rPr>
          <w:t>420jpeg - 4:2:0 with JPEG/MPEG-1 siting (default)</w:t>
        </w:r>
      </w:ins>
    </w:p>
    <w:p w14:paraId="2D4EEE66" w14:textId="77777777" w:rsidR="00F64CED" w:rsidRDefault="00F64CED" w:rsidP="00E255F4">
      <w:pPr>
        <w:pStyle w:val="ListParagraph"/>
        <w:numPr>
          <w:ilvl w:val="1"/>
          <w:numId w:val="14"/>
        </w:numPr>
        <w:jc w:val="both"/>
        <w:rPr>
          <w:ins w:id="107" w:author="Dimitri Podborski" w:date="2021-05-11T19:01:00Z"/>
          <w:rFonts w:eastAsia="MS Mincho"/>
          <w:lang w:val="en-US"/>
        </w:rPr>
      </w:pPr>
      <w:ins w:id="108" w:author="Dimitri Podborski" w:date="2021-05-11T19:00:00Z">
        <w:r w:rsidRPr="00F64CED">
          <w:rPr>
            <w:rFonts w:eastAsia="MS Mincho"/>
            <w:lang w:val="en-US"/>
          </w:rPr>
          <w:t xml:space="preserve">420mpeg2 - 4:2:0 with MPEG-2 siting </w:t>
        </w:r>
      </w:ins>
    </w:p>
    <w:p w14:paraId="4D904A3B" w14:textId="77777777" w:rsidR="00F64CED" w:rsidRDefault="00F64CED" w:rsidP="00E255F4">
      <w:pPr>
        <w:pStyle w:val="ListParagraph"/>
        <w:numPr>
          <w:ilvl w:val="1"/>
          <w:numId w:val="14"/>
        </w:numPr>
        <w:jc w:val="both"/>
        <w:rPr>
          <w:ins w:id="109" w:author="Dimitri Podborski" w:date="2021-05-11T19:01:00Z"/>
          <w:rFonts w:eastAsia="MS Mincho"/>
          <w:lang w:val="en-US"/>
        </w:rPr>
      </w:pPr>
      <w:ins w:id="110" w:author="Dimitri Podborski" w:date="2021-05-11T19:00:00Z">
        <w:r w:rsidRPr="00F64CED">
          <w:rPr>
            <w:rFonts w:eastAsia="MS Mincho"/>
            <w:lang w:val="en-US"/>
          </w:rPr>
          <w:t xml:space="preserve">420paldv - 4:2:0 with PAL-DV siting </w:t>
        </w:r>
      </w:ins>
    </w:p>
    <w:p w14:paraId="4676A1AE" w14:textId="6A6C1BF9" w:rsidR="00F64CED" w:rsidRDefault="00F64CED" w:rsidP="00E255F4">
      <w:pPr>
        <w:pStyle w:val="ListParagraph"/>
        <w:numPr>
          <w:ilvl w:val="1"/>
          <w:numId w:val="14"/>
        </w:numPr>
        <w:jc w:val="both"/>
        <w:rPr>
          <w:ins w:id="111" w:author="Dimitri Podborski" w:date="2021-05-11T19:01:00Z"/>
          <w:rFonts w:eastAsia="MS Mincho"/>
          <w:lang w:val="en-US"/>
        </w:rPr>
      </w:pPr>
      <w:ins w:id="112" w:author="Dimitri Podborski" w:date="2021-05-11T19:00:00Z">
        <w:r w:rsidRPr="00F64CED">
          <w:rPr>
            <w:rFonts w:eastAsia="MS Mincho"/>
            <w:lang w:val="en-US"/>
          </w:rPr>
          <w:t>411 - 4:1:1</w:t>
        </w:r>
      </w:ins>
    </w:p>
    <w:p w14:paraId="06DC1EF9" w14:textId="45E3D243" w:rsidR="00F64CED" w:rsidRDefault="00F64CED" w:rsidP="00E255F4">
      <w:pPr>
        <w:pStyle w:val="ListParagraph"/>
        <w:numPr>
          <w:ilvl w:val="1"/>
          <w:numId w:val="14"/>
        </w:numPr>
        <w:jc w:val="both"/>
        <w:rPr>
          <w:ins w:id="113" w:author="Dimitri Podborski" w:date="2021-05-11T19:02:00Z"/>
          <w:rFonts w:eastAsia="MS Mincho"/>
          <w:lang w:val="en-US"/>
        </w:rPr>
      </w:pPr>
      <w:ins w:id="114" w:author="Dimitri Podborski" w:date="2021-05-11T19:00:00Z">
        <w:r w:rsidRPr="00F64CED">
          <w:rPr>
            <w:rFonts w:eastAsia="MS Mincho"/>
            <w:lang w:val="en-US"/>
          </w:rPr>
          <w:t>422 - 4:2:2</w:t>
        </w:r>
      </w:ins>
    </w:p>
    <w:p w14:paraId="6F3B963E" w14:textId="77777777" w:rsidR="00F64CED" w:rsidRDefault="00F64CED" w:rsidP="00E255F4">
      <w:pPr>
        <w:pStyle w:val="ListParagraph"/>
        <w:numPr>
          <w:ilvl w:val="1"/>
          <w:numId w:val="14"/>
        </w:numPr>
        <w:jc w:val="both"/>
        <w:rPr>
          <w:ins w:id="115" w:author="Dimitri Podborski" w:date="2021-05-11T19:02:00Z"/>
          <w:rFonts w:eastAsia="MS Mincho"/>
          <w:lang w:val="en-US"/>
        </w:rPr>
      </w:pPr>
      <w:ins w:id="116" w:author="Dimitri Podborski" w:date="2021-05-11T19:00:00Z">
        <w:r w:rsidRPr="00F64CED">
          <w:rPr>
            <w:rFonts w:eastAsia="MS Mincho"/>
            <w:lang w:val="en-US"/>
          </w:rPr>
          <w:t xml:space="preserve">444 - 4:4:4 (no subsampling) </w:t>
        </w:r>
      </w:ins>
    </w:p>
    <w:p w14:paraId="2F5DF7A7" w14:textId="77777777" w:rsidR="00F64CED" w:rsidRDefault="00F64CED" w:rsidP="00E255F4">
      <w:pPr>
        <w:pStyle w:val="ListParagraph"/>
        <w:numPr>
          <w:ilvl w:val="1"/>
          <w:numId w:val="14"/>
        </w:numPr>
        <w:jc w:val="both"/>
        <w:rPr>
          <w:ins w:id="117" w:author="Dimitri Podborski" w:date="2021-05-11T19:02:00Z"/>
          <w:rFonts w:eastAsia="MS Mincho"/>
          <w:lang w:val="en-US"/>
        </w:rPr>
      </w:pPr>
      <w:ins w:id="118" w:author="Dimitri Podborski" w:date="2021-05-11T19:00:00Z">
        <w:r w:rsidRPr="00F64CED">
          <w:rPr>
            <w:rFonts w:eastAsia="MS Mincho"/>
            <w:lang w:val="en-US"/>
          </w:rPr>
          <w:t xml:space="preserve">444alpha - 4:4:4 with an alpha channel </w:t>
        </w:r>
      </w:ins>
    </w:p>
    <w:p w14:paraId="200659D4" w14:textId="77777777" w:rsidR="00F64CED" w:rsidRDefault="00F64CED" w:rsidP="00E255F4">
      <w:pPr>
        <w:pStyle w:val="ListParagraph"/>
        <w:numPr>
          <w:ilvl w:val="1"/>
          <w:numId w:val="14"/>
        </w:numPr>
        <w:jc w:val="both"/>
        <w:rPr>
          <w:ins w:id="119" w:author="Dimitri Podborski" w:date="2021-05-11T19:02:00Z"/>
          <w:rFonts w:eastAsia="MS Mincho"/>
          <w:lang w:val="en-US"/>
        </w:rPr>
      </w:pPr>
      <w:ins w:id="120" w:author="Dimitri Podborski" w:date="2021-05-11T19:00:00Z">
        <w:r w:rsidRPr="00F64CED">
          <w:rPr>
            <w:rFonts w:eastAsia="MS Mincho"/>
            <w:lang w:val="en-US"/>
          </w:rPr>
          <w:t>mono - luma (Y') plane only</w:t>
        </w:r>
      </w:ins>
    </w:p>
    <w:p w14:paraId="226578D9" w14:textId="77777777" w:rsidR="00F64CED" w:rsidRDefault="00F64CED" w:rsidP="00E255F4">
      <w:pPr>
        <w:pStyle w:val="ListParagraph"/>
        <w:numPr>
          <w:ilvl w:val="0"/>
          <w:numId w:val="14"/>
        </w:numPr>
        <w:jc w:val="both"/>
        <w:rPr>
          <w:ins w:id="121" w:author="Dimitri Podborski" w:date="2021-05-11T19:02:00Z"/>
          <w:rFonts w:eastAsia="MS Mincho"/>
          <w:lang w:val="en-US"/>
        </w:rPr>
      </w:pPr>
      <w:ins w:id="122" w:author="Dimitri Podborski" w:date="2021-05-11T19:00:00Z">
        <w:r w:rsidRPr="00F64CED">
          <w:rPr>
            <w:rFonts w:eastAsia="MS Mincho"/>
            <w:lang w:val="en-US"/>
          </w:rPr>
          <w:t>I[char] - interlacing specification: (has default)</w:t>
        </w:r>
      </w:ins>
    </w:p>
    <w:p w14:paraId="78677C3F" w14:textId="77777777" w:rsidR="00F64CED" w:rsidRDefault="00F64CED" w:rsidP="00E255F4">
      <w:pPr>
        <w:pStyle w:val="ListParagraph"/>
        <w:numPr>
          <w:ilvl w:val="1"/>
          <w:numId w:val="14"/>
        </w:numPr>
        <w:jc w:val="both"/>
        <w:rPr>
          <w:ins w:id="123" w:author="Dimitri Podborski" w:date="2021-05-11T19:02:00Z"/>
          <w:rFonts w:eastAsia="MS Mincho"/>
          <w:lang w:val="en-US"/>
        </w:rPr>
      </w:pPr>
      <w:ins w:id="124" w:author="Dimitri Podborski" w:date="2021-05-11T19:00:00Z">
        <w:r w:rsidRPr="00F64CED">
          <w:rPr>
            <w:rFonts w:eastAsia="MS Mincho"/>
            <w:lang w:val="en-US"/>
          </w:rPr>
          <w:t xml:space="preserve">? - unknown (default) </w:t>
        </w:r>
      </w:ins>
    </w:p>
    <w:p w14:paraId="6CD4C820" w14:textId="77777777" w:rsidR="00F64CED" w:rsidRDefault="00F64CED" w:rsidP="00E255F4">
      <w:pPr>
        <w:pStyle w:val="ListParagraph"/>
        <w:numPr>
          <w:ilvl w:val="1"/>
          <w:numId w:val="14"/>
        </w:numPr>
        <w:jc w:val="both"/>
        <w:rPr>
          <w:ins w:id="125" w:author="Dimitri Podborski" w:date="2021-05-11T19:03:00Z"/>
          <w:rFonts w:eastAsia="MS Mincho"/>
          <w:lang w:val="en-US"/>
        </w:rPr>
      </w:pPr>
      <w:ins w:id="126" w:author="Dimitri Podborski" w:date="2021-05-11T19:00:00Z">
        <w:r w:rsidRPr="00F64CED">
          <w:rPr>
            <w:rFonts w:eastAsia="MS Mincho"/>
            <w:lang w:val="en-US"/>
          </w:rPr>
          <w:t xml:space="preserve">p - progressive/none </w:t>
        </w:r>
      </w:ins>
    </w:p>
    <w:p w14:paraId="6B2B22CB" w14:textId="77777777" w:rsidR="00F64CED" w:rsidRDefault="00F64CED" w:rsidP="00E255F4">
      <w:pPr>
        <w:pStyle w:val="ListParagraph"/>
        <w:numPr>
          <w:ilvl w:val="1"/>
          <w:numId w:val="14"/>
        </w:numPr>
        <w:jc w:val="both"/>
        <w:rPr>
          <w:ins w:id="127" w:author="Dimitri Podborski" w:date="2021-05-11T19:03:00Z"/>
          <w:rFonts w:eastAsia="MS Mincho"/>
          <w:lang w:val="en-US"/>
        </w:rPr>
      </w:pPr>
      <w:ins w:id="128" w:author="Dimitri Podborski" w:date="2021-05-11T19:00:00Z">
        <w:r w:rsidRPr="00F64CED">
          <w:rPr>
            <w:rFonts w:eastAsia="MS Mincho"/>
            <w:lang w:val="en-US"/>
          </w:rPr>
          <w:t xml:space="preserve">t - top-field-first </w:t>
        </w:r>
      </w:ins>
    </w:p>
    <w:p w14:paraId="1AF8052B" w14:textId="77777777" w:rsidR="00F64CED" w:rsidRDefault="00F64CED" w:rsidP="00E255F4">
      <w:pPr>
        <w:pStyle w:val="ListParagraph"/>
        <w:numPr>
          <w:ilvl w:val="1"/>
          <w:numId w:val="14"/>
        </w:numPr>
        <w:jc w:val="both"/>
        <w:rPr>
          <w:ins w:id="129" w:author="Dimitri Podborski" w:date="2021-05-11T19:03:00Z"/>
          <w:rFonts w:eastAsia="MS Mincho"/>
          <w:lang w:val="en-US"/>
        </w:rPr>
      </w:pPr>
      <w:ins w:id="130" w:author="Dimitri Podborski" w:date="2021-05-11T19:00:00Z">
        <w:r w:rsidRPr="00F64CED">
          <w:rPr>
            <w:rFonts w:eastAsia="MS Mincho"/>
            <w:lang w:val="en-US"/>
          </w:rPr>
          <w:t xml:space="preserve">b - bottom-field-first </w:t>
        </w:r>
      </w:ins>
    </w:p>
    <w:p w14:paraId="33A7B353" w14:textId="77777777" w:rsidR="00F64CED" w:rsidRDefault="00F64CED" w:rsidP="00E255F4">
      <w:pPr>
        <w:pStyle w:val="ListParagraph"/>
        <w:numPr>
          <w:ilvl w:val="1"/>
          <w:numId w:val="14"/>
        </w:numPr>
        <w:jc w:val="both"/>
        <w:rPr>
          <w:ins w:id="131" w:author="Dimitri Podborski" w:date="2021-05-11T19:03:00Z"/>
          <w:rFonts w:eastAsia="MS Mincho"/>
          <w:lang w:val="en-US"/>
        </w:rPr>
      </w:pPr>
      <w:ins w:id="132" w:author="Dimitri Podborski" w:date="2021-05-11T19:00:00Z">
        <w:r w:rsidRPr="00F64CED">
          <w:rPr>
            <w:rFonts w:eastAsia="MS Mincho"/>
            <w:lang w:val="en-US"/>
          </w:rPr>
          <w:t>m - mixed-mode: refer to 'I' tag in frame header</w:t>
        </w:r>
      </w:ins>
    </w:p>
    <w:p w14:paraId="1D499049" w14:textId="77777777" w:rsidR="00F64CED" w:rsidRDefault="00F64CED" w:rsidP="00E255F4">
      <w:pPr>
        <w:pStyle w:val="ListParagraph"/>
        <w:numPr>
          <w:ilvl w:val="0"/>
          <w:numId w:val="14"/>
        </w:numPr>
        <w:jc w:val="both"/>
        <w:rPr>
          <w:ins w:id="133" w:author="Dimitri Podborski" w:date="2021-05-11T19:03:00Z"/>
          <w:rFonts w:eastAsia="MS Mincho"/>
          <w:lang w:val="en-US"/>
        </w:rPr>
      </w:pPr>
      <w:ins w:id="134" w:author="Dimitri Podborski" w:date="2021-05-11T19:00:00Z">
        <w:r w:rsidRPr="00F64CED">
          <w:rPr>
            <w:rFonts w:eastAsia="MS Mincho"/>
            <w:lang w:val="en-US"/>
          </w:rPr>
          <w:t xml:space="preserve">F[ratio] - </w:t>
        </w:r>
        <w:proofErr w:type="gramStart"/>
        <w:r w:rsidRPr="00F64CED">
          <w:rPr>
            <w:rFonts w:eastAsia="MS Mincho"/>
            <w:lang w:val="en-US"/>
          </w:rPr>
          <w:t>frame-rate</w:t>
        </w:r>
        <w:proofErr w:type="gramEnd"/>
        <w:r w:rsidRPr="00F64CED">
          <w:rPr>
            <w:rFonts w:eastAsia="MS Mincho"/>
            <w:lang w:val="en-US"/>
          </w:rPr>
          <w:t xml:space="preserve"> (has default of 0:0 == unknown)</w:t>
        </w:r>
      </w:ins>
    </w:p>
    <w:p w14:paraId="1BD0D45D" w14:textId="77777777" w:rsidR="00F64CED" w:rsidRDefault="00F64CED" w:rsidP="00E255F4">
      <w:pPr>
        <w:pStyle w:val="ListParagraph"/>
        <w:numPr>
          <w:ilvl w:val="0"/>
          <w:numId w:val="14"/>
        </w:numPr>
        <w:jc w:val="both"/>
        <w:rPr>
          <w:ins w:id="135" w:author="Dimitri Podborski" w:date="2021-05-11T19:03:00Z"/>
          <w:rFonts w:eastAsia="MS Mincho"/>
          <w:lang w:val="en-US"/>
        </w:rPr>
      </w:pPr>
      <w:ins w:id="136" w:author="Dimitri Podborski" w:date="2021-05-11T19:00:00Z">
        <w:r w:rsidRPr="00F64CED">
          <w:rPr>
            <w:rFonts w:eastAsia="MS Mincho"/>
            <w:lang w:val="en-US"/>
          </w:rPr>
          <w:t>A[ratio] - sample aspect ratio (has default of 0:0 == unknown)</w:t>
        </w:r>
      </w:ins>
    </w:p>
    <w:p w14:paraId="656A2F52" w14:textId="1AEF61C5" w:rsidR="00F64CED" w:rsidRDefault="00F64CED" w:rsidP="00E255F4">
      <w:pPr>
        <w:pStyle w:val="ListParagraph"/>
        <w:numPr>
          <w:ilvl w:val="0"/>
          <w:numId w:val="14"/>
        </w:numPr>
        <w:jc w:val="both"/>
        <w:rPr>
          <w:ins w:id="137" w:author="Dimitri Podborski" w:date="2021-05-11T19:03:00Z"/>
          <w:rFonts w:eastAsia="MS Mincho"/>
          <w:lang w:val="en-US"/>
        </w:rPr>
      </w:pPr>
      <w:ins w:id="138" w:author="Dimitri Podborski" w:date="2021-05-11T19:00:00Z">
        <w:r w:rsidRPr="00F64CED">
          <w:rPr>
            <w:rFonts w:eastAsia="MS Mincho"/>
            <w:lang w:val="en-US"/>
          </w:rPr>
          <w:t>X[string] - 'metadata' (optional; unparsed, but passed around)</w:t>
        </w:r>
      </w:ins>
    </w:p>
    <w:p w14:paraId="6C868194" w14:textId="15C993C0" w:rsidR="00F64CED" w:rsidRDefault="00F64CED" w:rsidP="00E255F4">
      <w:pPr>
        <w:jc w:val="both"/>
        <w:rPr>
          <w:ins w:id="139" w:author="Dimitri Podborski" w:date="2021-05-11T19:04:00Z"/>
          <w:rFonts w:eastAsia="MS Mincho"/>
          <w:lang w:val="en-US"/>
        </w:rPr>
      </w:pPr>
    </w:p>
    <w:p w14:paraId="4998CE6C" w14:textId="196CA3A7" w:rsidR="00F64CED" w:rsidRDefault="00F64CED" w:rsidP="00E255F4">
      <w:pPr>
        <w:jc w:val="both"/>
        <w:rPr>
          <w:ins w:id="140" w:author="Dimitri Podborski" w:date="2021-05-11T19:04:00Z"/>
          <w:rFonts w:eastAsia="MS Mincho"/>
          <w:lang w:val="en-US"/>
        </w:rPr>
      </w:pPr>
      <w:ins w:id="141" w:author="Dimitri Podborski" w:date="2021-05-11T19:04:00Z">
        <w:r>
          <w:rPr>
            <w:rFonts w:eastAsia="MS Mincho"/>
            <w:lang w:val="en-US"/>
          </w:rPr>
          <w:t>The following tags are supported in a FRAME-HEADER:</w:t>
        </w:r>
      </w:ins>
    </w:p>
    <w:p w14:paraId="1A59AE34" w14:textId="7E909BDC" w:rsidR="00F64CED" w:rsidRDefault="00F64CED" w:rsidP="00E255F4">
      <w:pPr>
        <w:pStyle w:val="ListParagraph"/>
        <w:numPr>
          <w:ilvl w:val="0"/>
          <w:numId w:val="14"/>
        </w:numPr>
        <w:jc w:val="both"/>
        <w:rPr>
          <w:ins w:id="142" w:author="Dimitri Podborski" w:date="2021-05-11T19:06:00Z"/>
          <w:rFonts w:eastAsia="MS Mincho"/>
        </w:rPr>
      </w:pPr>
      <w:ins w:id="143" w:author="Dimitri Podborski" w:date="2021-05-11T19:05:00Z">
        <w:r w:rsidRPr="00F64CED">
          <w:rPr>
            <w:rFonts w:eastAsia="MS Mincho"/>
          </w:rPr>
          <w:t xml:space="preserve">I[string] - framing and sampling (required if-and-only-if </w:t>
        </w:r>
      </w:ins>
      <w:ins w:id="144" w:author="Dimitri Podborski" w:date="2021-05-11T19:17:00Z">
        <w:r w:rsidR="0017280B">
          <w:rPr>
            <w:rFonts w:eastAsia="MS Mincho"/>
            <w:lang w:val="en-US"/>
          </w:rPr>
          <w:t>“</w:t>
        </w:r>
      </w:ins>
      <w:ins w:id="145" w:author="Dimitri Podborski" w:date="2021-05-11T19:05:00Z">
        <w:r w:rsidRPr="00F64CED">
          <w:rPr>
            <w:rFonts w:eastAsia="MS Mincho"/>
          </w:rPr>
          <w:t>Im</w:t>
        </w:r>
      </w:ins>
      <w:ins w:id="146" w:author="Dimitri Podborski" w:date="2021-05-11T19:17:00Z">
        <w:r w:rsidR="0017280B">
          <w:rPr>
            <w:rFonts w:eastAsia="MS Mincho"/>
            <w:lang w:val="en-US"/>
          </w:rPr>
          <w:t>”</w:t>
        </w:r>
      </w:ins>
      <w:ins w:id="147" w:author="Dimitri Podborski" w:date="2021-05-11T19:05:00Z">
        <w:r w:rsidRPr="00F64CED">
          <w:rPr>
            <w:rFonts w:eastAsia="MS Mincho"/>
          </w:rPr>
          <w:t xml:space="preserve"> is present in </w:t>
        </w:r>
      </w:ins>
      <w:ins w:id="148" w:author="Dimitri Podborski" w:date="2021-05-11T19:17:00Z">
        <w:r w:rsidR="0017280B">
          <w:rPr>
            <w:rFonts w:eastAsia="MS Mincho"/>
            <w:lang w:val="en-US"/>
          </w:rPr>
          <w:t>STREAM-</w:t>
        </w:r>
      </w:ins>
      <w:ins w:id="149" w:author="Dimitri Podborski" w:date="2021-05-11T19:18:00Z">
        <w:r w:rsidR="0017280B">
          <w:rPr>
            <w:rFonts w:eastAsia="MS Mincho"/>
            <w:lang w:val="en-US"/>
          </w:rPr>
          <w:t>HEADER</w:t>
        </w:r>
      </w:ins>
      <w:ins w:id="150" w:author="Dimitri Podborski" w:date="2021-05-11T19:05:00Z">
        <w:r w:rsidRPr="00F64CED">
          <w:rPr>
            <w:rFonts w:eastAsia="MS Mincho"/>
          </w:rPr>
          <w:t>). Value is a string of three characters "xyz" which have the following meanings:</w:t>
        </w:r>
      </w:ins>
    </w:p>
    <w:p w14:paraId="2E879634" w14:textId="77777777" w:rsidR="002C55FA" w:rsidRDefault="00F64CED" w:rsidP="00E255F4">
      <w:pPr>
        <w:pStyle w:val="ListParagraph"/>
        <w:numPr>
          <w:ilvl w:val="1"/>
          <w:numId w:val="14"/>
        </w:numPr>
        <w:jc w:val="both"/>
        <w:rPr>
          <w:ins w:id="151" w:author="Dimitri Podborski" w:date="2021-05-11T19:07:00Z"/>
          <w:rFonts w:eastAsia="MS Mincho"/>
        </w:rPr>
      </w:pPr>
      <w:ins w:id="152" w:author="Dimitri Podborski" w:date="2021-05-11T19:05:00Z">
        <w:r w:rsidRPr="00F64CED">
          <w:rPr>
            <w:rFonts w:eastAsia="MS Mincho"/>
          </w:rPr>
          <w:t xml:space="preserve">x: frame presentation </w:t>
        </w:r>
      </w:ins>
    </w:p>
    <w:p w14:paraId="29298AE9" w14:textId="77777777" w:rsidR="002C55FA" w:rsidRDefault="00F64CED" w:rsidP="00E255F4">
      <w:pPr>
        <w:pStyle w:val="ListParagraph"/>
        <w:numPr>
          <w:ilvl w:val="2"/>
          <w:numId w:val="14"/>
        </w:numPr>
        <w:jc w:val="both"/>
        <w:rPr>
          <w:ins w:id="153" w:author="Dimitri Podborski" w:date="2021-05-11T19:07:00Z"/>
          <w:rFonts w:eastAsia="MS Mincho"/>
        </w:rPr>
      </w:pPr>
      <w:ins w:id="154" w:author="Dimitri Podborski" w:date="2021-05-11T19:05:00Z">
        <w:r w:rsidRPr="00F64CED">
          <w:rPr>
            <w:rFonts w:eastAsia="MS Mincho"/>
          </w:rPr>
          <w:t xml:space="preserve">t - top-field-first </w:t>
        </w:r>
      </w:ins>
    </w:p>
    <w:p w14:paraId="6C14EB85" w14:textId="77777777" w:rsidR="002C55FA" w:rsidRDefault="00F64CED" w:rsidP="00E255F4">
      <w:pPr>
        <w:pStyle w:val="ListParagraph"/>
        <w:numPr>
          <w:ilvl w:val="2"/>
          <w:numId w:val="14"/>
        </w:numPr>
        <w:jc w:val="both"/>
        <w:rPr>
          <w:ins w:id="155" w:author="Dimitri Podborski" w:date="2021-05-11T19:07:00Z"/>
          <w:rFonts w:eastAsia="MS Mincho"/>
        </w:rPr>
      </w:pPr>
      <w:ins w:id="156" w:author="Dimitri Podborski" w:date="2021-05-11T19:05:00Z">
        <w:r w:rsidRPr="00F64CED">
          <w:rPr>
            <w:rFonts w:eastAsia="MS Mincho"/>
          </w:rPr>
          <w:t xml:space="preserve">T - top-field-first and repeat </w:t>
        </w:r>
      </w:ins>
    </w:p>
    <w:p w14:paraId="073C2DC4" w14:textId="77777777" w:rsidR="002C55FA" w:rsidRDefault="00F64CED" w:rsidP="00E255F4">
      <w:pPr>
        <w:pStyle w:val="ListParagraph"/>
        <w:numPr>
          <w:ilvl w:val="2"/>
          <w:numId w:val="14"/>
        </w:numPr>
        <w:jc w:val="both"/>
        <w:rPr>
          <w:ins w:id="157" w:author="Dimitri Podborski" w:date="2021-05-11T19:07:00Z"/>
          <w:rFonts w:eastAsia="MS Mincho"/>
        </w:rPr>
      </w:pPr>
      <w:ins w:id="158" w:author="Dimitri Podborski" w:date="2021-05-11T19:05:00Z">
        <w:r w:rsidRPr="00F64CED">
          <w:rPr>
            <w:rFonts w:eastAsia="MS Mincho"/>
          </w:rPr>
          <w:t xml:space="preserve">b - bottom-field-first </w:t>
        </w:r>
      </w:ins>
    </w:p>
    <w:p w14:paraId="7D0C0AF0" w14:textId="77777777" w:rsidR="002C55FA" w:rsidRDefault="00F64CED" w:rsidP="00E255F4">
      <w:pPr>
        <w:pStyle w:val="ListParagraph"/>
        <w:numPr>
          <w:ilvl w:val="2"/>
          <w:numId w:val="14"/>
        </w:numPr>
        <w:jc w:val="both"/>
        <w:rPr>
          <w:ins w:id="159" w:author="Dimitri Podborski" w:date="2021-05-11T19:07:00Z"/>
          <w:rFonts w:eastAsia="MS Mincho"/>
        </w:rPr>
      </w:pPr>
      <w:ins w:id="160" w:author="Dimitri Podborski" w:date="2021-05-11T19:05:00Z">
        <w:r w:rsidRPr="00F64CED">
          <w:rPr>
            <w:rFonts w:eastAsia="MS Mincho"/>
          </w:rPr>
          <w:t xml:space="preserve">B - bottom-field-first and repeat </w:t>
        </w:r>
      </w:ins>
    </w:p>
    <w:p w14:paraId="4188F857" w14:textId="77777777" w:rsidR="002C55FA" w:rsidRDefault="00F64CED" w:rsidP="00E255F4">
      <w:pPr>
        <w:pStyle w:val="ListParagraph"/>
        <w:numPr>
          <w:ilvl w:val="2"/>
          <w:numId w:val="14"/>
        </w:numPr>
        <w:jc w:val="both"/>
        <w:rPr>
          <w:ins w:id="161" w:author="Dimitri Podborski" w:date="2021-05-11T19:07:00Z"/>
          <w:rFonts w:eastAsia="MS Mincho"/>
        </w:rPr>
      </w:pPr>
      <w:ins w:id="162" w:author="Dimitri Podborski" w:date="2021-05-11T19:05:00Z">
        <w:r w:rsidRPr="00F64CED">
          <w:rPr>
            <w:rFonts w:eastAsia="MS Mincho"/>
          </w:rPr>
          <w:t xml:space="preserve">1 - single progressive frame </w:t>
        </w:r>
      </w:ins>
    </w:p>
    <w:p w14:paraId="41A2CAAD" w14:textId="77777777" w:rsidR="002C55FA" w:rsidRDefault="00F64CED" w:rsidP="00E255F4">
      <w:pPr>
        <w:pStyle w:val="ListParagraph"/>
        <w:numPr>
          <w:ilvl w:val="2"/>
          <w:numId w:val="14"/>
        </w:numPr>
        <w:jc w:val="both"/>
        <w:rPr>
          <w:ins w:id="163" w:author="Dimitri Podborski" w:date="2021-05-11T19:07:00Z"/>
          <w:rFonts w:eastAsia="MS Mincho"/>
        </w:rPr>
      </w:pPr>
      <w:ins w:id="164" w:author="Dimitri Podborski" w:date="2021-05-11T19:05:00Z">
        <w:r w:rsidRPr="00F64CED">
          <w:rPr>
            <w:rFonts w:eastAsia="MS Mincho"/>
          </w:rPr>
          <w:t xml:space="preserve">2 - double progressive frame (repeat) </w:t>
        </w:r>
      </w:ins>
    </w:p>
    <w:p w14:paraId="2F253841" w14:textId="77777777" w:rsidR="002C55FA" w:rsidRDefault="00F64CED" w:rsidP="00E255F4">
      <w:pPr>
        <w:pStyle w:val="ListParagraph"/>
        <w:numPr>
          <w:ilvl w:val="2"/>
          <w:numId w:val="14"/>
        </w:numPr>
        <w:jc w:val="both"/>
        <w:rPr>
          <w:ins w:id="165" w:author="Dimitri Podborski" w:date="2021-05-11T19:07:00Z"/>
          <w:rFonts w:eastAsia="MS Mincho"/>
        </w:rPr>
      </w:pPr>
      <w:ins w:id="166" w:author="Dimitri Podborski" w:date="2021-05-11T19:05:00Z">
        <w:r w:rsidRPr="00F64CED">
          <w:rPr>
            <w:rFonts w:eastAsia="MS Mincho"/>
          </w:rPr>
          <w:t xml:space="preserve">3 - triple progressive frame (repeat) </w:t>
        </w:r>
      </w:ins>
    </w:p>
    <w:p w14:paraId="7ED1EDB3" w14:textId="77777777" w:rsidR="002C55FA" w:rsidRDefault="00F64CED" w:rsidP="00E255F4">
      <w:pPr>
        <w:pStyle w:val="ListParagraph"/>
        <w:numPr>
          <w:ilvl w:val="1"/>
          <w:numId w:val="14"/>
        </w:numPr>
        <w:jc w:val="both"/>
        <w:rPr>
          <w:ins w:id="167" w:author="Dimitri Podborski" w:date="2021-05-11T19:08:00Z"/>
          <w:rFonts w:eastAsia="MS Mincho"/>
        </w:rPr>
      </w:pPr>
      <w:ins w:id="168" w:author="Dimitri Podborski" w:date="2021-05-11T19:05:00Z">
        <w:r w:rsidRPr="00F64CED">
          <w:rPr>
            <w:rFonts w:eastAsia="MS Mincho"/>
          </w:rPr>
          <w:t xml:space="preserve">y: frame temporal sampling </w:t>
        </w:r>
      </w:ins>
    </w:p>
    <w:p w14:paraId="1A8A51A9" w14:textId="77777777" w:rsidR="002C55FA" w:rsidRDefault="00F64CED" w:rsidP="00E255F4">
      <w:pPr>
        <w:pStyle w:val="ListParagraph"/>
        <w:numPr>
          <w:ilvl w:val="2"/>
          <w:numId w:val="14"/>
        </w:numPr>
        <w:jc w:val="both"/>
        <w:rPr>
          <w:ins w:id="169" w:author="Dimitri Podborski" w:date="2021-05-11T19:08:00Z"/>
          <w:rFonts w:eastAsia="MS Mincho"/>
        </w:rPr>
      </w:pPr>
      <w:ins w:id="170" w:author="Dimitri Podborski" w:date="2021-05-11T19:05:00Z">
        <w:r w:rsidRPr="00F64CED">
          <w:rPr>
            <w:rFonts w:eastAsia="MS Mincho"/>
          </w:rPr>
          <w:t xml:space="preserve">p - progressive (fields sampled at same time) </w:t>
        </w:r>
      </w:ins>
    </w:p>
    <w:p w14:paraId="7232D656" w14:textId="77777777" w:rsidR="002C55FA" w:rsidRDefault="00F64CED" w:rsidP="00E255F4">
      <w:pPr>
        <w:pStyle w:val="ListParagraph"/>
        <w:numPr>
          <w:ilvl w:val="2"/>
          <w:numId w:val="14"/>
        </w:numPr>
        <w:jc w:val="both"/>
        <w:rPr>
          <w:ins w:id="171" w:author="Dimitri Podborski" w:date="2021-05-11T19:08:00Z"/>
          <w:rFonts w:eastAsia="MS Mincho"/>
        </w:rPr>
      </w:pPr>
      <w:ins w:id="172" w:author="Dimitri Podborski" w:date="2021-05-11T19:05:00Z">
        <w:r w:rsidRPr="00F64CED">
          <w:rPr>
            <w:rFonts w:eastAsia="MS Mincho"/>
          </w:rPr>
          <w:t xml:space="preserve">i - interlaced (fields sampled at different times) </w:t>
        </w:r>
      </w:ins>
    </w:p>
    <w:p w14:paraId="08D67A22" w14:textId="77777777" w:rsidR="002C55FA" w:rsidRDefault="00F64CED" w:rsidP="00E255F4">
      <w:pPr>
        <w:pStyle w:val="ListParagraph"/>
        <w:numPr>
          <w:ilvl w:val="1"/>
          <w:numId w:val="14"/>
        </w:numPr>
        <w:jc w:val="both"/>
        <w:rPr>
          <w:ins w:id="173" w:author="Dimitri Podborski" w:date="2021-05-11T19:08:00Z"/>
          <w:rFonts w:eastAsia="MS Mincho"/>
        </w:rPr>
      </w:pPr>
      <w:ins w:id="174" w:author="Dimitri Podborski" w:date="2021-05-11T19:05:00Z">
        <w:r w:rsidRPr="00F64CED">
          <w:rPr>
            <w:rFonts w:eastAsia="MS Mincho"/>
          </w:rPr>
          <w:t xml:space="preserve">z: frame chroma-subsampling </w:t>
        </w:r>
      </w:ins>
    </w:p>
    <w:p w14:paraId="2F799560" w14:textId="77777777" w:rsidR="002C55FA" w:rsidRDefault="00F64CED" w:rsidP="00E255F4">
      <w:pPr>
        <w:pStyle w:val="ListParagraph"/>
        <w:numPr>
          <w:ilvl w:val="2"/>
          <w:numId w:val="14"/>
        </w:numPr>
        <w:jc w:val="both"/>
        <w:rPr>
          <w:ins w:id="175" w:author="Dimitri Podborski" w:date="2021-05-11T19:08:00Z"/>
          <w:rFonts w:eastAsia="MS Mincho"/>
        </w:rPr>
      </w:pPr>
      <w:ins w:id="176" w:author="Dimitri Podborski" w:date="2021-05-11T19:05:00Z">
        <w:r w:rsidRPr="00F64CED">
          <w:rPr>
            <w:rFonts w:eastAsia="MS Mincho"/>
          </w:rPr>
          <w:t xml:space="preserve">p - progressive (subsampling over whole frame) </w:t>
        </w:r>
      </w:ins>
    </w:p>
    <w:p w14:paraId="399DB269" w14:textId="77777777" w:rsidR="002C55FA" w:rsidRDefault="00F64CED" w:rsidP="00E255F4">
      <w:pPr>
        <w:pStyle w:val="ListParagraph"/>
        <w:numPr>
          <w:ilvl w:val="2"/>
          <w:numId w:val="14"/>
        </w:numPr>
        <w:jc w:val="both"/>
        <w:rPr>
          <w:ins w:id="177" w:author="Dimitri Podborski" w:date="2021-05-11T19:08:00Z"/>
          <w:rFonts w:eastAsia="MS Mincho"/>
        </w:rPr>
      </w:pPr>
      <w:ins w:id="178" w:author="Dimitri Podborski" w:date="2021-05-11T19:05:00Z">
        <w:r w:rsidRPr="00F64CED">
          <w:rPr>
            <w:rFonts w:eastAsia="MS Mincho"/>
          </w:rPr>
          <w:t xml:space="preserve">i - interlaced (each field subsampled independently) </w:t>
        </w:r>
      </w:ins>
    </w:p>
    <w:p w14:paraId="363D0DC7" w14:textId="77777777" w:rsidR="002C55FA" w:rsidRDefault="00F64CED" w:rsidP="00E255F4">
      <w:pPr>
        <w:pStyle w:val="ListParagraph"/>
        <w:numPr>
          <w:ilvl w:val="2"/>
          <w:numId w:val="14"/>
        </w:numPr>
        <w:jc w:val="both"/>
        <w:rPr>
          <w:ins w:id="179" w:author="Dimitri Podborski" w:date="2021-05-11T19:08:00Z"/>
          <w:rFonts w:eastAsia="MS Mincho"/>
        </w:rPr>
      </w:pPr>
      <w:ins w:id="180" w:author="Dimitri Podborski" w:date="2021-05-11T19:05:00Z">
        <w:r w:rsidRPr="00F64CED">
          <w:rPr>
            <w:rFonts w:eastAsia="MS Mincho"/>
          </w:rPr>
          <w:t>? - unknown (allowed only for non-4:2:0 subsampling)</w:t>
        </w:r>
      </w:ins>
    </w:p>
    <w:p w14:paraId="7135EFA9" w14:textId="32250483" w:rsidR="00F64CED" w:rsidRPr="002C55FA" w:rsidRDefault="00F64CED" w:rsidP="00E255F4">
      <w:pPr>
        <w:pStyle w:val="ListParagraph"/>
        <w:numPr>
          <w:ilvl w:val="0"/>
          <w:numId w:val="14"/>
        </w:numPr>
        <w:jc w:val="both"/>
        <w:rPr>
          <w:rFonts w:eastAsia="MS Mincho"/>
        </w:rPr>
      </w:pPr>
      <w:ins w:id="181" w:author="Dimitri Podborski" w:date="2021-05-11T19:05:00Z">
        <w:r w:rsidRPr="002C55FA">
          <w:rPr>
            <w:rFonts w:eastAsia="MS Mincho"/>
          </w:rPr>
          <w:t>X[string] - 'metadata' (optional; unparsed, but passed around)</w:t>
        </w:r>
      </w:ins>
    </w:p>
    <w:p w14:paraId="57E6B7F0" w14:textId="77777777" w:rsidR="00872786" w:rsidRDefault="00872786" w:rsidP="00872786">
      <w:pPr>
        <w:pStyle w:val="Head2"/>
        <w:numPr>
          <w:ilvl w:val="1"/>
          <w:numId w:val="2"/>
        </w:numPr>
        <w:rPr>
          <w:rFonts w:eastAsia="MS Mincho"/>
        </w:rPr>
      </w:pPr>
      <w:bookmarkStart w:id="182" w:name="_Ref78801087"/>
      <w:r>
        <w:rPr>
          <w:rFonts w:eastAsia="MS Mincho"/>
        </w:rPr>
        <w:t>Formats</w:t>
      </w:r>
      <w:bookmarkEnd w:id="182"/>
    </w:p>
    <w:p w14:paraId="492B5578" w14:textId="77777777" w:rsidR="00872786" w:rsidRDefault="00872786" w:rsidP="00872786">
      <w:pPr>
        <w:rPr>
          <w:rFonts w:eastAsia="MS Mincho"/>
        </w:rPr>
      </w:pPr>
      <w:r>
        <w:rPr>
          <w:rFonts w:eastAsia="MS Mincho"/>
        </w:rPr>
        <w:t>Many different format types are defined in a number of different places, here is a list of some of them:</w:t>
      </w:r>
    </w:p>
    <w:p w14:paraId="1E7AA9EC" w14:textId="77777777" w:rsidR="00872786" w:rsidRDefault="00872786" w:rsidP="00872786">
      <w:pPr>
        <w:rPr>
          <w:rFonts w:eastAsia="MS Mincho"/>
        </w:rPr>
      </w:pPr>
    </w:p>
    <w:p w14:paraId="62D58797" w14:textId="77777777" w:rsidR="00872786" w:rsidRDefault="00872786" w:rsidP="00872786">
      <w:pPr>
        <w:pStyle w:val="ListParagraph"/>
        <w:numPr>
          <w:ilvl w:val="0"/>
          <w:numId w:val="14"/>
        </w:numPr>
        <w:rPr>
          <w:rFonts w:eastAsia="MS Mincho"/>
        </w:rPr>
      </w:pPr>
      <w:r>
        <w:rPr>
          <w:rFonts w:eastAsia="MS Mincho"/>
        </w:rPr>
        <w:t>Microsoft</w:t>
      </w:r>
    </w:p>
    <w:p w14:paraId="34BFA949" w14:textId="77777777" w:rsidR="00872786" w:rsidRDefault="00A53246" w:rsidP="00872786">
      <w:pPr>
        <w:pStyle w:val="ListParagraph"/>
        <w:numPr>
          <w:ilvl w:val="1"/>
          <w:numId w:val="14"/>
        </w:numPr>
        <w:rPr>
          <w:rFonts w:eastAsia="MS Mincho"/>
        </w:rPr>
      </w:pPr>
      <w:hyperlink r:id="rId22" w:anchor="uncompressed-rgb-formats" w:history="1">
        <w:r w:rsidR="00872786" w:rsidRPr="00F01DD1">
          <w:rPr>
            <w:rStyle w:val="Hyperlink"/>
            <w:rFonts w:eastAsia="MS Mincho"/>
          </w:rPr>
          <w:t>Uncompressed RGB Formats</w:t>
        </w:r>
      </w:hyperlink>
    </w:p>
    <w:p w14:paraId="37CE31E8" w14:textId="77777777" w:rsidR="00872786" w:rsidRDefault="00A53246" w:rsidP="00872786">
      <w:pPr>
        <w:pStyle w:val="ListParagraph"/>
        <w:numPr>
          <w:ilvl w:val="1"/>
          <w:numId w:val="14"/>
        </w:numPr>
        <w:rPr>
          <w:rFonts w:eastAsia="MS Mincho"/>
        </w:rPr>
      </w:pPr>
      <w:hyperlink r:id="rId23" w:history="1">
        <w:r w:rsidR="00872786" w:rsidRPr="00F01DD1">
          <w:rPr>
            <w:rStyle w:val="Hyperlink"/>
            <w:rFonts w:eastAsia="MS Mincho"/>
          </w:rPr>
          <w:t>Recommended 8-bit YUV Formats</w:t>
        </w:r>
      </w:hyperlink>
    </w:p>
    <w:p w14:paraId="7C5D69B1" w14:textId="77777777" w:rsidR="00872786" w:rsidRDefault="00A53246" w:rsidP="00872786">
      <w:pPr>
        <w:pStyle w:val="ListParagraph"/>
        <w:numPr>
          <w:ilvl w:val="1"/>
          <w:numId w:val="14"/>
        </w:numPr>
        <w:rPr>
          <w:rFonts w:eastAsia="MS Mincho"/>
        </w:rPr>
      </w:pPr>
      <w:hyperlink r:id="rId24" w:history="1">
        <w:r w:rsidR="00872786" w:rsidRPr="00F01DD1">
          <w:rPr>
            <w:rStyle w:val="Hyperlink"/>
            <w:rFonts w:eastAsia="MS Mincho"/>
          </w:rPr>
          <w:t>10-bit and 16-bit YUV Formats</w:t>
        </w:r>
      </w:hyperlink>
    </w:p>
    <w:p w14:paraId="26ACB865" w14:textId="77777777" w:rsidR="00872786" w:rsidRDefault="00872786" w:rsidP="00872786">
      <w:pPr>
        <w:pStyle w:val="ListParagraph"/>
        <w:numPr>
          <w:ilvl w:val="0"/>
          <w:numId w:val="14"/>
        </w:numPr>
        <w:rPr>
          <w:rFonts w:eastAsia="MS Mincho"/>
        </w:rPr>
      </w:pPr>
      <w:r w:rsidRPr="00F01DD1">
        <w:rPr>
          <w:rFonts w:eastAsia="MS Mincho"/>
        </w:rPr>
        <w:t>Apple</w:t>
      </w:r>
    </w:p>
    <w:p w14:paraId="4B2AAF5E" w14:textId="77777777" w:rsidR="00872786" w:rsidRDefault="00872786" w:rsidP="00872786">
      <w:pPr>
        <w:pStyle w:val="ListParagraph"/>
        <w:numPr>
          <w:ilvl w:val="1"/>
          <w:numId w:val="14"/>
        </w:numPr>
        <w:rPr>
          <w:rFonts w:eastAsia="MS Mincho"/>
        </w:rPr>
      </w:pPr>
      <w:r>
        <w:rPr>
          <w:rFonts w:eastAsia="MS Mincho"/>
        </w:rPr>
        <w:t xml:space="preserve">Core Media </w:t>
      </w:r>
      <w:hyperlink r:id="rId25" w:history="1">
        <w:r w:rsidRPr="00F01DD1">
          <w:rPr>
            <w:rStyle w:val="Hyperlink"/>
            <w:rFonts w:eastAsia="MS Mincho"/>
          </w:rPr>
          <w:t>Pixel Format Constants</w:t>
        </w:r>
      </w:hyperlink>
    </w:p>
    <w:p w14:paraId="3F967739" w14:textId="77777777" w:rsidR="00872786" w:rsidRPr="00DD190D" w:rsidRDefault="00872786" w:rsidP="00872786">
      <w:pPr>
        <w:pStyle w:val="ListParagraph"/>
        <w:numPr>
          <w:ilvl w:val="1"/>
          <w:numId w:val="14"/>
        </w:numPr>
        <w:rPr>
          <w:rFonts w:eastAsia="MS Mincho"/>
        </w:rPr>
      </w:pPr>
      <w:r>
        <w:rPr>
          <w:rFonts w:eastAsia="MS Mincho"/>
        </w:rPr>
        <w:t xml:space="preserve">Core Video </w:t>
      </w:r>
      <w:hyperlink r:id="rId26" w:history="1">
        <w:r w:rsidRPr="00F01DD1">
          <w:rPr>
            <w:rStyle w:val="Hyperlink"/>
            <w:rFonts w:eastAsia="MS Mincho"/>
          </w:rPr>
          <w:t>Pixel Format Identifiers</w:t>
        </w:r>
      </w:hyperlink>
    </w:p>
    <w:p w14:paraId="0A68A9E4" w14:textId="77777777" w:rsidR="00872786" w:rsidRDefault="00872786" w:rsidP="00872786">
      <w:pPr>
        <w:pStyle w:val="ListParagraph"/>
        <w:numPr>
          <w:ilvl w:val="0"/>
          <w:numId w:val="14"/>
        </w:numPr>
        <w:rPr>
          <w:rFonts w:eastAsia="MS Mincho"/>
        </w:rPr>
      </w:pPr>
      <w:r>
        <w:rPr>
          <w:rFonts w:eastAsia="MS Mincho"/>
        </w:rPr>
        <w:t>GPAC</w:t>
      </w:r>
    </w:p>
    <w:p w14:paraId="6C4A3DAF" w14:textId="77777777" w:rsidR="00872786" w:rsidRDefault="00872786" w:rsidP="00872786">
      <w:pPr>
        <w:pStyle w:val="ListParagraph"/>
        <w:numPr>
          <w:ilvl w:val="1"/>
          <w:numId w:val="14"/>
        </w:numPr>
        <w:rPr>
          <w:rFonts w:eastAsia="MS Mincho"/>
        </w:rPr>
      </w:pPr>
      <w:r>
        <w:rPr>
          <w:rFonts w:eastAsia="MS Mincho"/>
        </w:rPr>
        <w:t xml:space="preserve">GF_PixelFormat: </w:t>
      </w:r>
      <w:hyperlink r:id="rId27" w:anchor="gaba58a85c71145a5a469688a6223d7f82" w:history="1">
        <w:r w:rsidRPr="00F01DD1">
          <w:rPr>
            <w:rStyle w:val="Hyperlink"/>
            <w:rFonts w:eastAsia="MS Mincho"/>
          </w:rPr>
          <w:t>Supported pixel formats for video</w:t>
        </w:r>
      </w:hyperlink>
    </w:p>
    <w:p w14:paraId="772D42B4" w14:textId="77777777" w:rsidR="00872786" w:rsidRDefault="00872786" w:rsidP="00872786">
      <w:pPr>
        <w:pStyle w:val="ListParagraph"/>
        <w:numPr>
          <w:ilvl w:val="0"/>
          <w:numId w:val="14"/>
        </w:numPr>
        <w:rPr>
          <w:rFonts w:eastAsia="MS Mincho"/>
        </w:rPr>
      </w:pPr>
      <w:r>
        <w:rPr>
          <w:rFonts w:eastAsia="MS Mincho"/>
        </w:rPr>
        <w:t>VideoLAN</w:t>
      </w:r>
    </w:p>
    <w:p w14:paraId="1E64F565" w14:textId="77777777" w:rsidR="00872786" w:rsidRDefault="00A53246" w:rsidP="00872786">
      <w:pPr>
        <w:pStyle w:val="ListParagraph"/>
        <w:numPr>
          <w:ilvl w:val="1"/>
          <w:numId w:val="14"/>
        </w:numPr>
        <w:rPr>
          <w:rFonts w:eastAsia="MS Mincho"/>
        </w:rPr>
      </w:pPr>
      <w:hyperlink r:id="rId28" w:history="1">
        <w:r w:rsidR="00872786" w:rsidRPr="00F01DD1">
          <w:rPr>
            <w:rStyle w:val="Hyperlink"/>
            <w:rFonts w:eastAsia="MS Mincho"/>
          </w:rPr>
          <w:t>Documentation on YUV formats</w:t>
        </w:r>
      </w:hyperlink>
    </w:p>
    <w:p w14:paraId="2226DCDD" w14:textId="77777777" w:rsidR="00872786" w:rsidRDefault="00872786" w:rsidP="00872786">
      <w:pPr>
        <w:pStyle w:val="ListParagraph"/>
        <w:numPr>
          <w:ilvl w:val="0"/>
          <w:numId w:val="14"/>
        </w:numPr>
        <w:rPr>
          <w:rFonts w:eastAsia="MS Mincho"/>
        </w:rPr>
      </w:pPr>
      <w:r>
        <w:rPr>
          <w:rFonts w:eastAsia="MS Mincho"/>
        </w:rPr>
        <w:t>FFmpeg</w:t>
      </w:r>
    </w:p>
    <w:p w14:paraId="47F3D477" w14:textId="77777777" w:rsidR="00872786" w:rsidRDefault="00A53246" w:rsidP="00872786">
      <w:pPr>
        <w:pStyle w:val="ListParagraph"/>
        <w:numPr>
          <w:ilvl w:val="1"/>
          <w:numId w:val="14"/>
        </w:numPr>
        <w:rPr>
          <w:rFonts w:eastAsia="MS Mincho"/>
        </w:rPr>
      </w:pPr>
      <w:hyperlink r:id="rId29" w:anchor="a9a8e335cf3be472042bc9f0cf80cd4c5" w:history="1">
        <w:r w:rsidR="00872786" w:rsidRPr="004453A7">
          <w:rPr>
            <w:rStyle w:val="Hyperlink"/>
            <w:rFonts w:eastAsia="MS Mincho"/>
          </w:rPr>
          <w:t>AVPixelFormat</w:t>
        </w:r>
      </w:hyperlink>
    </w:p>
    <w:p w14:paraId="702AAC53" w14:textId="77777777" w:rsidR="00872786" w:rsidRDefault="00A53246" w:rsidP="00872786">
      <w:pPr>
        <w:pStyle w:val="ListParagraph"/>
        <w:numPr>
          <w:ilvl w:val="1"/>
          <w:numId w:val="14"/>
        </w:numPr>
        <w:rPr>
          <w:rFonts w:eastAsia="MS Mincho"/>
        </w:rPr>
      </w:pPr>
      <w:hyperlink r:id="rId30" w:anchor="gaadca229ad2c20e060a14fec08a5cc7ce" w:history="1">
        <w:r w:rsidR="00872786" w:rsidRPr="005F0077">
          <w:rPr>
            <w:rStyle w:val="Hyperlink"/>
            <w:rFonts w:eastAsia="MS Mincho"/>
          </w:rPr>
          <w:t>AVCodecID</w:t>
        </w:r>
      </w:hyperlink>
    </w:p>
    <w:p w14:paraId="3021D6DA" w14:textId="77777777" w:rsidR="00872786" w:rsidRDefault="00872786" w:rsidP="00872786">
      <w:pPr>
        <w:pStyle w:val="ListParagraph"/>
        <w:numPr>
          <w:ilvl w:val="0"/>
          <w:numId w:val="14"/>
        </w:numPr>
        <w:rPr>
          <w:rFonts w:eastAsia="MS Mincho"/>
        </w:rPr>
      </w:pPr>
      <w:r>
        <w:rPr>
          <w:rFonts w:eastAsia="MS Mincho"/>
        </w:rPr>
        <w:t>GStreamer</w:t>
      </w:r>
    </w:p>
    <w:p w14:paraId="1D3C35D9" w14:textId="77777777" w:rsidR="00872786" w:rsidRDefault="00A53246" w:rsidP="00872786">
      <w:pPr>
        <w:pStyle w:val="ListParagraph"/>
        <w:numPr>
          <w:ilvl w:val="1"/>
          <w:numId w:val="14"/>
        </w:numPr>
        <w:rPr>
          <w:rFonts w:eastAsia="MS Mincho"/>
        </w:rPr>
      </w:pPr>
      <w:hyperlink r:id="rId31" w:history="1">
        <w:r w:rsidR="00872786" w:rsidRPr="004453A7">
          <w:rPr>
            <w:rStyle w:val="Hyperlink"/>
            <w:rFonts w:eastAsia="MS Mincho"/>
          </w:rPr>
          <w:t>Raw Video Media Types</w:t>
        </w:r>
      </w:hyperlink>
      <w:r w:rsidR="00872786">
        <w:rPr>
          <w:rFonts w:eastAsia="MS Mincho"/>
        </w:rPr>
        <w:t>: video/x-raw</w:t>
      </w:r>
    </w:p>
    <w:p w14:paraId="29EA98B4" w14:textId="77777777" w:rsidR="00872786" w:rsidRDefault="00872786" w:rsidP="00872786">
      <w:pPr>
        <w:pStyle w:val="ListParagraph"/>
        <w:numPr>
          <w:ilvl w:val="0"/>
          <w:numId w:val="14"/>
        </w:numPr>
        <w:rPr>
          <w:rFonts w:eastAsia="MS Mincho"/>
        </w:rPr>
      </w:pPr>
      <w:r>
        <w:rPr>
          <w:rFonts w:eastAsia="MS Mincho"/>
        </w:rPr>
        <w:t>Fourcc.org</w:t>
      </w:r>
    </w:p>
    <w:p w14:paraId="27F1072F" w14:textId="77777777" w:rsidR="00872786" w:rsidRDefault="00A53246" w:rsidP="00872786">
      <w:pPr>
        <w:pStyle w:val="ListParagraph"/>
        <w:numPr>
          <w:ilvl w:val="1"/>
          <w:numId w:val="14"/>
        </w:numPr>
        <w:rPr>
          <w:rFonts w:eastAsia="MS Mincho"/>
        </w:rPr>
      </w:pPr>
      <w:hyperlink r:id="rId32" w:history="1">
        <w:r w:rsidR="00872786" w:rsidRPr="004453A7">
          <w:rPr>
            <w:rStyle w:val="Hyperlink"/>
            <w:rFonts w:eastAsia="MS Mincho"/>
          </w:rPr>
          <w:t>YUV Pixel Formats</w:t>
        </w:r>
      </w:hyperlink>
    </w:p>
    <w:p w14:paraId="64AD6F16" w14:textId="77777777" w:rsidR="00872786" w:rsidRPr="00D650D6" w:rsidRDefault="00A53246" w:rsidP="00872786">
      <w:pPr>
        <w:pStyle w:val="ListParagraph"/>
        <w:numPr>
          <w:ilvl w:val="1"/>
          <w:numId w:val="14"/>
        </w:numPr>
        <w:rPr>
          <w:rFonts w:eastAsia="MS Mincho"/>
        </w:rPr>
      </w:pPr>
      <w:hyperlink r:id="rId33" w:history="1">
        <w:r w:rsidR="00872786" w:rsidRPr="004453A7">
          <w:rPr>
            <w:rStyle w:val="Hyperlink"/>
            <w:rFonts w:eastAsia="MS Mincho"/>
          </w:rPr>
          <w:t>RGB Pixel Formats</w:t>
        </w:r>
      </w:hyperlink>
      <w:r w:rsidR="00872786" w:rsidRPr="004453A7">
        <w:rPr>
          <w:rFonts w:eastAsia="MS Mincho"/>
        </w:rPr>
        <w:t xml:space="preserve"> </w:t>
      </w:r>
    </w:p>
    <w:p w14:paraId="6C8B971A" w14:textId="77777777" w:rsidR="00872786" w:rsidRPr="00165F3A" w:rsidRDefault="00872786" w:rsidP="00872786">
      <w:pPr>
        <w:pStyle w:val="ListParagraph"/>
        <w:numPr>
          <w:ilvl w:val="0"/>
          <w:numId w:val="14"/>
        </w:numPr>
        <w:rPr>
          <w:rFonts w:eastAsia="MS Mincho"/>
        </w:rPr>
      </w:pPr>
      <w:r w:rsidRPr="00D650D6">
        <w:rPr>
          <w:rFonts w:eastAsia="MS Mincho"/>
        </w:rPr>
        <w:t>Simple uncompressed video format for astronomical capturing</w:t>
      </w:r>
      <w:r>
        <w:rPr>
          <w:rFonts w:eastAsia="MS Mincho"/>
        </w:rPr>
        <w:t xml:space="preserve"> </w:t>
      </w:r>
      <w:r>
        <w:rPr>
          <w:rFonts w:eastAsia="MS Mincho"/>
        </w:rPr>
        <w:fldChar w:fldCharType="begin"/>
      </w:r>
      <w:r>
        <w:rPr>
          <w:rFonts w:eastAsia="MS Mincho"/>
        </w:rPr>
        <w:instrText xml:space="preserve"> REF _Ref62203040 \r \h </w:instrText>
      </w:r>
      <w:r>
        <w:rPr>
          <w:rFonts w:eastAsia="MS Mincho"/>
        </w:rPr>
      </w:r>
      <w:r>
        <w:rPr>
          <w:rFonts w:eastAsia="MS Mincho"/>
        </w:rPr>
        <w:fldChar w:fldCharType="separate"/>
      </w:r>
      <w:r>
        <w:rPr>
          <w:rFonts w:eastAsia="MS Mincho"/>
        </w:rPr>
        <w:t>[12]</w:t>
      </w:r>
      <w:r>
        <w:rPr>
          <w:rFonts w:eastAsia="MS Mincho"/>
        </w:rPr>
        <w:fldChar w:fldCharType="end"/>
      </w:r>
    </w:p>
    <w:p w14:paraId="4230A0CE" w14:textId="77777777" w:rsidR="00872786" w:rsidRDefault="00872786" w:rsidP="00872786">
      <w:pPr>
        <w:rPr>
          <w:rFonts w:eastAsia="MS Mincho"/>
        </w:rPr>
      </w:pPr>
    </w:p>
    <w:p w14:paraId="5E95C917" w14:textId="77777777" w:rsidR="00872786" w:rsidRPr="00165F3A" w:rsidRDefault="00872786" w:rsidP="00872786">
      <w:pPr>
        <w:jc w:val="both"/>
        <w:rPr>
          <w:rFonts w:eastAsia="MS Mincho"/>
        </w:rPr>
      </w:pPr>
      <w:r>
        <w:rPr>
          <w:rFonts w:eastAsia="MS Mincho"/>
        </w:rPr>
        <w:t>From the above list it can be seen that the amount of different formats and associated FOURCCs currently implemented in various software is very large, and this fact should be taken into account when specifying the uncompressed carriage in ISOBMFF.</w:t>
      </w:r>
    </w:p>
    <w:p w14:paraId="3350516C" w14:textId="77777777" w:rsidR="00872786" w:rsidRDefault="00872786" w:rsidP="00872786">
      <w:pPr>
        <w:pStyle w:val="Head1"/>
        <w:numPr>
          <w:ilvl w:val="0"/>
          <w:numId w:val="2"/>
        </w:numPr>
        <w:rPr>
          <w:rFonts w:eastAsia="MS Mincho"/>
        </w:rPr>
      </w:pPr>
      <w:r>
        <w:rPr>
          <w:rFonts w:eastAsia="MS Mincho"/>
        </w:rPr>
        <w:t>Requirements</w:t>
      </w:r>
    </w:p>
    <w:p w14:paraId="2B505C73" w14:textId="7C32F90D" w:rsidR="00872786" w:rsidRDefault="00872786" w:rsidP="00872786">
      <w:pPr>
        <w:jc w:val="both"/>
      </w:pPr>
      <w:r>
        <w:t xml:space="preserve">Taking into account all </w:t>
      </w:r>
      <w:del w:id="183" w:author="Dimitri Podborski" w:date="2021-08-02T11:03:00Z">
        <w:r w:rsidDel="00144792">
          <w:delText xml:space="preserve">four </w:delText>
        </w:r>
      </w:del>
      <w:ins w:id="184" w:author="Dimitri Podborski" w:date="2021-08-02T11:03:00Z">
        <w:r w:rsidR="00144792">
          <w:rPr>
            <w:lang w:val="en-US"/>
          </w:rPr>
          <w:t>5</w:t>
        </w:r>
        <w:r w:rsidR="00144792">
          <w:t xml:space="preserve"> </w:t>
        </w:r>
      </w:ins>
      <w:r>
        <w:t xml:space="preserve">input contributions on this topic presented during last MPEG meetings, we construct a set of requirements </w:t>
      </w:r>
      <w:r>
        <w:fldChar w:fldCharType="begin"/>
      </w:r>
      <w:r>
        <w:instrText xml:space="preserve"> REF _Ref62063879 \r \h </w:instrText>
      </w:r>
      <w:r>
        <w:fldChar w:fldCharType="separate"/>
      </w:r>
      <w:r>
        <w:t>[1]</w:t>
      </w:r>
      <w:r>
        <w:fldChar w:fldCharType="end"/>
      </w:r>
      <w:r>
        <w:fldChar w:fldCharType="begin"/>
      </w:r>
      <w:r>
        <w:instrText xml:space="preserve"> REF _Ref62067342 \r \h </w:instrText>
      </w:r>
      <w:r>
        <w:fldChar w:fldCharType="separate"/>
      </w:r>
      <w:r>
        <w:t>[2]</w:t>
      </w:r>
      <w:r>
        <w:fldChar w:fldCharType="end"/>
      </w:r>
      <w:r>
        <w:fldChar w:fldCharType="begin"/>
      </w:r>
      <w:r>
        <w:instrText xml:space="preserve"> REF _Ref62067604 \r \h </w:instrText>
      </w:r>
      <w:r>
        <w:fldChar w:fldCharType="separate"/>
      </w:r>
      <w:r>
        <w:t>[3]</w:t>
      </w:r>
      <w:r>
        <w:fldChar w:fldCharType="end"/>
      </w:r>
      <w:r>
        <w:fldChar w:fldCharType="begin"/>
      </w:r>
      <w:r>
        <w:instrText xml:space="preserve"> REF _Ref62068292 \r \h </w:instrText>
      </w:r>
      <w:r>
        <w:fldChar w:fldCharType="separate"/>
      </w:r>
      <w:r>
        <w:t>[4]</w:t>
      </w:r>
      <w:r>
        <w:fldChar w:fldCharType="end"/>
      </w:r>
      <w:r>
        <w:t>. When storing the uncompressed video format in ISOBMFF, signaling for the following attributes should be considered:</w:t>
      </w:r>
    </w:p>
    <w:p w14:paraId="44F774CE" w14:textId="77777777" w:rsidR="00872786" w:rsidRPr="00193C25" w:rsidRDefault="00872786" w:rsidP="00872786"/>
    <w:p w14:paraId="6448D22F" w14:textId="77777777" w:rsidR="00872786" w:rsidRDefault="00872786" w:rsidP="00872786">
      <w:pPr>
        <w:pStyle w:val="ListParagraph"/>
        <w:numPr>
          <w:ilvl w:val="0"/>
          <w:numId w:val="14"/>
        </w:numPr>
      </w:pPr>
      <w:r w:rsidRPr="00AB0E6C">
        <w:t>Width and height</w:t>
      </w:r>
    </w:p>
    <w:p w14:paraId="58B43CA0" w14:textId="77777777" w:rsidR="00872786" w:rsidRDefault="00872786" w:rsidP="00872786">
      <w:pPr>
        <w:pStyle w:val="ListParagraph"/>
        <w:numPr>
          <w:ilvl w:val="0"/>
          <w:numId w:val="14"/>
        </w:numPr>
      </w:pPr>
      <w:r>
        <w:t>Framerate and duration</w:t>
      </w:r>
    </w:p>
    <w:p w14:paraId="1586A104" w14:textId="77777777" w:rsidR="00872786" w:rsidRDefault="00872786" w:rsidP="00872786">
      <w:pPr>
        <w:pStyle w:val="ListParagraph"/>
        <w:numPr>
          <w:ilvl w:val="0"/>
          <w:numId w:val="14"/>
        </w:numPr>
      </w:pPr>
      <w:r>
        <w:t>Chroma format</w:t>
      </w:r>
    </w:p>
    <w:p w14:paraId="68DBD697" w14:textId="77777777" w:rsidR="00872786" w:rsidRDefault="00872786" w:rsidP="00872786">
      <w:pPr>
        <w:pStyle w:val="ListParagraph"/>
        <w:numPr>
          <w:ilvl w:val="0"/>
          <w:numId w:val="14"/>
        </w:numPr>
      </w:pPr>
      <w:r>
        <w:t>Chroma Sub-sampling</w:t>
      </w:r>
    </w:p>
    <w:p w14:paraId="54C44B47" w14:textId="77777777" w:rsidR="00872786" w:rsidRDefault="00872786" w:rsidP="00872786">
      <w:pPr>
        <w:pStyle w:val="ListParagraph"/>
        <w:numPr>
          <w:ilvl w:val="0"/>
          <w:numId w:val="14"/>
        </w:numPr>
      </w:pPr>
      <w:r>
        <w:t>Picture aspect ratio</w:t>
      </w:r>
    </w:p>
    <w:p w14:paraId="0988B644" w14:textId="77777777" w:rsidR="00872786" w:rsidRDefault="00872786" w:rsidP="00872786">
      <w:pPr>
        <w:pStyle w:val="ListParagraph"/>
        <w:numPr>
          <w:ilvl w:val="0"/>
          <w:numId w:val="14"/>
        </w:numPr>
      </w:pPr>
      <w:r>
        <w:t>Pixel aspect ratio</w:t>
      </w:r>
    </w:p>
    <w:p w14:paraId="5CC50F84" w14:textId="77777777" w:rsidR="00872786" w:rsidRPr="00193C25" w:rsidRDefault="00872786" w:rsidP="00872786">
      <w:pPr>
        <w:pStyle w:val="ListParagraph"/>
        <w:numPr>
          <w:ilvl w:val="0"/>
          <w:numId w:val="14"/>
        </w:numPr>
      </w:pPr>
      <w:r w:rsidRPr="00193C25">
        <w:t>Bit depth (chroma and luma for YUV, uniform for RGB)</w:t>
      </w:r>
    </w:p>
    <w:p w14:paraId="0EF1195E" w14:textId="77777777" w:rsidR="00872786" w:rsidRPr="00193C25" w:rsidRDefault="00872786" w:rsidP="00872786">
      <w:pPr>
        <w:pStyle w:val="ListParagraph"/>
        <w:numPr>
          <w:ilvl w:val="0"/>
          <w:numId w:val="14"/>
        </w:numPr>
      </w:pPr>
      <w:r w:rsidRPr="00193C25">
        <w:t>Color space format (YUV, RGB)</w:t>
      </w:r>
    </w:p>
    <w:p w14:paraId="5266D987" w14:textId="77777777" w:rsidR="00872786" w:rsidRPr="00193C25" w:rsidRDefault="00872786" w:rsidP="00872786">
      <w:pPr>
        <w:pStyle w:val="ListParagraph"/>
        <w:numPr>
          <w:ilvl w:val="0"/>
          <w:numId w:val="14"/>
        </w:numPr>
      </w:pPr>
      <w:r w:rsidRPr="00193C25">
        <w:t>Transfer characteristics</w:t>
      </w:r>
    </w:p>
    <w:p w14:paraId="4EB3FA97" w14:textId="77777777" w:rsidR="00872786" w:rsidRDefault="00872786" w:rsidP="00872786">
      <w:pPr>
        <w:pStyle w:val="ListParagraph"/>
        <w:numPr>
          <w:ilvl w:val="0"/>
          <w:numId w:val="14"/>
        </w:numPr>
      </w:pPr>
      <w:r w:rsidRPr="00193C25">
        <w:t>YUV formats with side channel alpha / depth components</w:t>
      </w:r>
    </w:p>
    <w:p w14:paraId="69A157EE" w14:textId="77777777" w:rsidR="00872786" w:rsidRPr="00500E73" w:rsidRDefault="00872786" w:rsidP="00872786">
      <w:pPr>
        <w:pStyle w:val="ListParagraph"/>
        <w:numPr>
          <w:ilvl w:val="1"/>
          <w:numId w:val="14"/>
        </w:numPr>
      </w:pPr>
      <w:r w:rsidRPr="00500E73">
        <w:t xml:space="preserve">Note that the </w:t>
      </w:r>
      <w:r w:rsidRPr="00500E73">
        <w:rPr>
          <w:rFonts w:ascii="Courier" w:hAnsi="Courier"/>
        </w:rPr>
        <w:t>depth</w:t>
      </w:r>
      <w:r w:rsidRPr="00500E73">
        <w:t xml:space="preserve"> field of </w:t>
      </w:r>
      <w:r w:rsidRPr="00500E73">
        <w:rPr>
          <w:rFonts w:ascii="Courier" w:hAnsi="Courier"/>
        </w:rPr>
        <w:t>VisualSampleEntry</w:t>
      </w:r>
      <w:r w:rsidRPr="00500E73">
        <w:t xml:space="preserve"> in ISOBMFF is fixed to </w:t>
      </w:r>
      <w:r w:rsidRPr="00500E73">
        <w:rPr>
          <w:rFonts w:ascii="Courier" w:eastAsia="MS Mincho" w:hAnsi="Courier"/>
          <w:color w:val="000000"/>
        </w:rPr>
        <w:t>0x0018</w:t>
      </w:r>
      <w:r w:rsidRPr="00500E73">
        <w:rPr>
          <w:rFonts w:eastAsia="MS Mincho"/>
          <w:color w:val="000000"/>
        </w:rPr>
        <w:t xml:space="preserve"> </w:t>
      </w:r>
      <w:r>
        <w:rPr>
          <w:rFonts w:eastAsia="MS Mincho"/>
          <w:color w:val="000000"/>
        </w:rPr>
        <w:t xml:space="preserve">– </w:t>
      </w:r>
      <w:r w:rsidRPr="00500E73">
        <w:rPr>
          <w:rFonts w:eastAsia="MS Mincho"/>
          <w:color w:val="000000"/>
        </w:rPr>
        <w:t>images are in colour with no alpha</w:t>
      </w:r>
      <w:r>
        <w:rPr>
          <w:rFonts w:eastAsia="MS Mincho"/>
          <w:color w:val="000000"/>
        </w:rPr>
        <w:t>.</w:t>
      </w:r>
    </w:p>
    <w:p w14:paraId="6DB746EF" w14:textId="77777777" w:rsidR="00872786" w:rsidRPr="00193C25" w:rsidRDefault="00872786" w:rsidP="00872786">
      <w:pPr>
        <w:pStyle w:val="ListParagraph"/>
        <w:numPr>
          <w:ilvl w:val="0"/>
          <w:numId w:val="14"/>
        </w:numPr>
      </w:pPr>
      <w:r w:rsidRPr="00193C25">
        <w:t>Field ordering signaling for interlaced content</w:t>
      </w:r>
    </w:p>
    <w:p w14:paraId="2B293A3C" w14:textId="77777777" w:rsidR="00872786" w:rsidRPr="00193C25" w:rsidRDefault="00872786" w:rsidP="00872786">
      <w:pPr>
        <w:pStyle w:val="ListParagraph"/>
        <w:numPr>
          <w:ilvl w:val="0"/>
          <w:numId w:val="14"/>
        </w:numPr>
      </w:pPr>
      <w:r w:rsidRPr="00193C25">
        <w:t>Support for several different pixel organizations, packing modes: planar, packed, semi-planar NV12/21 (hybrid planar Y + packed UV)</w:t>
      </w:r>
    </w:p>
    <w:p w14:paraId="67ABC991" w14:textId="77777777" w:rsidR="00872786" w:rsidRDefault="00872786" w:rsidP="00872786">
      <w:pPr>
        <w:pStyle w:val="ListParagraph"/>
        <w:numPr>
          <w:ilvl w:val="0"/>
          <w:numId w:val="14"/>
        </w:numPr>
      </w:pPr>
      <w:r w:rsidRPr="00193C25">
        <w:t>Signaling for packed ordering (YUYV / YVYU / UYVY / VYUY, ARGB / ABGR / RGBA / BGRA, etc.)</w:t>
      </w:r>
    </w:p>
    <w:p w14:paraId="44609B3D" w14:textId="77777777" w:rsidR="00872786" w:rsidRDefault="00872786" w:rsidP="00872786">
      <w:pPr>
        <w:pStyle w:val="ListParagraph"/>
        <w:numPr>
          <w:ilvl w:val="0"/>
          <w:numId w:val="14"/>
        </w:numPr>
      </w:pPr>
      <w:r>
        <w:t>Define a sample format on how the data is stored in samples (interlacing, endianness)</w:t>
      </w:r>
    </w:p>
    <w:p w14:paraId="49304BA6" w14:textId="77777777" w:rsidR="00872786" w:rsidRDefault="00872786" w:rsidP="00872786">
      <w:pPr>
        <w:pStyle w:val="ListParagraph"/>
        <w:numPr>
          <w:ilvl w:val="0"/>
          <w:numId w:val="14"/>
        </w:numPr>
      </w:pPr>
      <w:r>
        <w:t>Take CICP metadata into account</w:t>
      </w:r>
    </w:p>
    <w:p w14:paraId="5CD30D00" w14:textId="77777777" w:rsidR="00872786" w:rsidRPr="0047066F" w:rsidRDefault="00872786" w:rsidP="00872786">
      <w:pPr>
        <w:pStyle w:val="ListParagraph"/>
        <w:numPr>
          <w:ilvl w:val="0"/>
          <w:numId w:val="14"/>
        </w:numPr>
      </w:pPr>
      <w:r>
        <w:t>Embedded and using the data reference</w:t>
      </w:r>
    </w:p>
    <w:p w14:paraId="27A68FD8" w14:textId="77777777" w:rsidR="00872786" w:rsidRDefault="00872786" w:rsidP="00872786">
      <w:pPr>
        <w:pStyle w:val="ListParagraph"/>
        <w:numPr>
          <w:ilvl w:val="0"/>
          <w:numId w:val="14"/>
        </w:numPr>
      </w:pPr>
      <w:r w:rsidRPr="00045CB3">
        <w:lastRenderedPageBreak/>
        <w:t>Composition of the images of the video in spatial zones with associated specific orders of groups of pixels</w:t>
      </w:r>
      <w:r>
        <w:t xml:space="preserve"> (</w:t>
      </w:r>
      <w:r w:rsidRPr="004F1724">
        <w:fldChar w:fldCharType="begin"/>
      </w:r>
      <w:r w:rsidRPr="004F1724">
        <w:instrText xml:space="preserve"> REF _Ref62184040 \h  \* MERGEFORMAT </w:instrText>
      </w:r>
      <w:r w:rsidRPr="004F1724">
        <w:fldChar w:fldCharType="separate"/>
      </w:r>
      <w:r w:rsidRPr="004F1724">
        <w:rPr>
          <w:color w:val="000000" w:themeColor="text1"/>
        </w:rPr>
        <w:t xml:space="preserve">Figure </w:t>
      </w:r>
      <w:r w:rsidRPr="004F1724">
        <w:rPr>
          <w:noProof/>
          <w:color w:val="000000" w:themeColor="text1"/>
        </w:rPr>
        <w:t>1</w:t>
      </w:r>
      <w:r w:rsidRPr="004F1724">
        <w:fldChar w:fldCharType="end"/>
      </w:r>
      <w:r w:rsidRPr="004F1724">
        <w:t>)</w:t>
      </w:r>
    </w:p>
    <w:p w14:paraId="3BE918F3" w14:textId="77777777" w:rsidR="00872786" w:rsidRDefault="00872786" w:rsidP="00872786">
      <w:pPr>
        <w:pStyle w:val="ListParagraph"/>
        <w:numPr>
          <w:ilvl w:val="0"/>
          <w:numId w:val="14"/>
        </w:numPr>
      </w:pPr>
      <w:r w:rsidRPr="00045CB3">
        <w:t>Support images consisting in “packed regions”</w:t>
      </w:r>
      <w:r>
        <w:t xml:space="preserve"> (</w:t>
      </w:r>
      <w:r w:rsidRPr="00A5438C">
        <w:fldChar w:fldCharType="begin"/>
      </w:r>
      <w:r w:rsidRPr="00A5438C">
        <w:instrText xml:space="preserve"> REF _Ref62184265 \h  \* MERGEFORMAT </w:instrText>
      </w:r>
      <w:r w:rsidRPr="00A5438C">
        <w:fldChar w:fldCharType="separate"/>
      </w:r>
      <w:r w:rsidRPr="00A5438C">
        <w:rPr>
          <w:color w:val="000000" w:themeColor="text1"/>
        </w:rPr>
        <w:t xml:space="preserve">Figure </w:t>
      </w:r>
      <w:r w:rsidRPr="00A5438C">
        <w:rPr>
          <w:noProof/>
          <w:color w:val="000000" w:themeColor="text1"/>
        </w:rPr>
        <w:t>2</w:t>
      </w:r>
      <w:r w:rsidRPr="00A5438C">
        <w:fldChar w:fldCharType="end"/>
      </w:r>
      <w:r w:rsidRPr="00A5438C">
        <w:t>)</w:t>
      </w:r>
    </w:p>
    <w:p w14:paraId="786F070E" w14:textId="77777777" w:rsidR="00872786" w:rsidRDefault="00872786" w:rsidP="00872786">
      <w:pPr>
        <w:pStyle w:val="ListParagraph"/>
        <w:numPr>
          <w:ilvl w:val="0"/>
          <w:numId w:val="14"/>
        </w:numPr>
      </w:pPr>
      <w:r w:rsidRPr="00045CB3">
        <w:t>Access to spatial areas in</w:t>
      </w:r>
      <w:r>
        <w:t xml:space="preserve"> a particular frame </w:t>
      </w:r>
      <w:r w:rsidRPr="00045CB3">
        <w:t>of the video</w:t>
      </w:r>
      <w:r>
        <w:t xml:space="preserve"> (</w:t>
      </w:r>
      <w:r w:rsidRPr="00A5438C">
        <w:fldChar w:fldCharType="begin"/>
      </w:r>
      <w:r w:rsidRPr="00A5438C">
        <w:instrText xml:space="preserve"> REF _Ref62184290 \h  \* MERGEFORMAT </w:instrText>
      </w:r>
      <w:r w:rsidRPr="00A5438C">
        <w:fldChar w:fldCharType="separate"/>
      </w:r>
      <w:r w:rsidRPr="00A5438C">
        <w:rPr>
          <w:color w:val="000000" w:themeColor="text1"/>
        </w:rPr>
        <w:t xml:space="preserve">Figure </w:t>
      </w:r>
      <w:r w:rsidRPr="00A5438C">
        <w:rPr>
          <w:noProof/>
          <w:color w:val="000000" w:themeColor="text1"/>
        </w:rPr>
        <w:t>3</w:t>
      </w:r>
      <w:r w:rsidRPr="00A5438C">
        <w:fldChar w:fldCharType="end"/>
      </w:r>
      <w:r w:rsidRPr="00A5438C">
        <w:t>)</w:t>
      </w:r>
    </w:p>
    <w:p w14:paraId="566E89B0" w14:textId="77777777" w:rsidR="00872786" w:rsidRPr="00193C25" w:rsidRDefault="00872786" w:rsidP="00872786">
      <w:pPr>
        <w:pStyle w:val="ListParagraph"/>
        <w:numPr>
          <w:ilvl w:val="0"/>
          <w:numId w:val="14"/>
        </w:numPr>
      </w:pPr>
      <w:r>
        <w:t xml:space="preserve">Other informative metadata e.g.: </w:t>
      </w:r>
      <w:r w:rsidR="00375E08">
        <w:fldChar w:fldCharType="begin"/>
      </w:r>
      <w:r w:rsidR="00375E08">
        <w:instrText xml:space="preserve"> HYPERLINK "https://github.com/haudiobe/5G-Video-Content/blob/main/3gpp-raw-schema.json" </w:instrText>
      </w:r>
      <w:r w:rsidR="00375E08">
        <w:fldChar w:fldCharType="separate"/>
      </w:r>
      <w:r w:rsidRPr="00500E73">
        <w:rPr>
          <w:rStyle w:val="Hyperlink"/>
        </w:rPr>
        <w:t>3GPP raw schema</w:t>
      </w:r>
      <w:r w:rsidR="00375E08">
        <w:rPr>
          <w:rStyle w:val="Hyperlink"/>
        </w:rPr>
        <w:fldChar w:fldCharType="end"/>
      </w:r>
    </w:p>
    <w:p w14:paraId="69A50A77" w14:textId="77777777" w:rsidR="00872786" w:rsidRDefault="00872786" w:rsidP="00872786"/>
    <w:p w14:paraId="7B8F55C9" w14:textId="77777777" w:rsidR="00872786" w:rsidRDefault="00872786" w:rsidP="00872786">
      <w:pPr>
        <w:keepNext/>
        <w:jc w:val="center"/>
      </w:pPr>
      <w:r>
        <w:rPr>
          <w:noProof/>
        </w:rPr>
        <w:drawing>
          <wp:inline distT="0" distB="0" distL="0" distR="0" wp14:anchorId="42FA524D" wp14:editId="18341982">
            <wp:extent cx="2892972" cy="1921397"/>
            <wp:effectExtent l="0" t="0" r="3175" b="0"/>
            <wp:docPr id="4" name="Picture 4"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10;&#10;Description automatically generated"/>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950176" cy="1959389"/>
                    </a:xfrm>
                    <a:prstGeom prst="rect">
                      <a:avLst/>
                    </a:prstGeom>
                    <a:noFill/>
                  </pic:spPr>
                </pic:pic>
              </a:graphicData>
            </a:graphic>
          </wp:inline>
        </w:drawing>
      </w:r>
    </w:p>
    <w:p w14:paraId="44DB0910" w14:textId="77777777" w:rsidR="00872786" w:rsidRPr="00165F3A" w:rsidRDefault="00872786" w:rsidP="00872786">
      <w:pPr>
        <w:pStyle w:val="Caption"/>
        <w:jc w:val="center"/>
        <w:rPr>
          <w:i w:val="0"/>
          <w:iCs w:val="0"/>
          <w:color w:val="000000" w:themeColor="text1"/>
          <w:sz w:val="24"/>
          <w:szCs w:val="24"/>
        </w:rPr>
      </w:pPr>
      <w:bookmarkStart w:id="185" w:name="_Ref62184040"/>
      <w:r w:rsidRPr="004F1724">
        <w:rPr>
          <w:i w:val="0"/>
          <w:iCs w:val="0"/>
          <w:color w:val="000000" w:themeColor="text1"/>
          <w:sz w:val="24"/>
          <w:szCs w:val="24"/>
        </w:rPr>
        <w:t xml:space="preserve">Figure </w:t>
      </w:r>
      <w:r w:rsidRPr="004F1724">
        <w:rPr>
          <w:i w:val="0"/>
          <w:iCs w:val="0"/>
          <w:color w:val="000000" w:themeColor="text1"/>
          <w:sz w:val="24"/>
          <w:szCs w:val="24"/>
        </w:rPr>
        <w:fldChar w:fldCharType="begin"/>
      </w:r>
      <w:r w:rsidRPr="004F1724">
        <w:rPr>
          <w:i w:val="0"/>
          <w:iCs w:val="0"/>
          <w:color w:val="000000" w:themeColor="text1"/>
          <w:sz w:val="24"/>
          <w:szCs w:val="24"/>
        </w:rPr>
        <w:instrText xml:space="preserve"> SEQ Figure \* ARABIC </w:instrText>
      </w:r>
      <w:r w:rsidRPr="004F1724">
        <w:rPr>
          <w:i w:val="0"/>
          <w:iCs w:val="0"/>
          <w:color w:val="000000" w:themeColor="text1"/>
          <w:sz w:val="24"/>
          <w:szCs w:val="24"/>
        </w:rPr>
        <w:fldChar w:fldCharType="separate"/>
      </w:r>
      <w:r>
        <w:rPr>
          <w:i w:val="0"/>
          <w:iCs w:val="0"/>
          <w:noProof/>
          <w:color w:val="000000" w:themeColor="text1"/>
          <w:sz w:val="24"/>
          <w:szCs w:val="24"/>
        </w:rPr>
        <w:t>1</w:t>
      </w:r>
      <w:r w:rsidRPr="004F1724">
        <w:rPr>
          <w:i w:val="0"/>
          <w:iCs w:val="0"/>
          <w:color w:val="000000" w:themeColor="text1"/>
          <w:sz w:val="24"/>
          <w:szCs w:val="24"/>
        </w:rPr>
        <w:fldChar w:fldCharType="end"/>
      </w:r>
      <w:bookmarkEnd w:id="185"/>
      <w:r w:rsidRPr="004F1724">
        <w:rPr>
          <w:i w:val="0"/>
          <w:iCs w:val="0"/>
          <w:color w:val="000000" w:themeColor="text1"/>
          <w:sz w:val="24"/>
          <w:szCs w:val="24"/>
        </w:rPr>
        <w:t>: Zone and scan order in some industrial cameras where pixel data is available on a single tap. Pixel packets from different zones can be arranged in different orders</w:t>
      </w:r>
      <w:r>
        <w:rPr>
          <w:i w:val="0"/>
          <w:iCs w:val="0"/>
          <w:color w:val="000000" w:themeColor="text1"/>
          <w:sz w:val="24"/>
          <w:szCs w:val="24"/>
        </w:rPr>
        <w:t xml:space="preserve"> </w:t>
      </w:r>
      <w:r>
        <w:rPr>
          <w:i w:val="0"/>
          <w:iCs w:val="0"/>
          <w:color w:val="000000" w:themeColor="text1"/>
          <w:sz w:val="24"/>
          <w:szCs w:val="24"/>
        </w:rPr>
        <w:fldChar w:fldCharType="begin"/>
      </w:r>
      <w:r>
        <w:rPr>
          <w:i w:val="0"/>
          <w:iCs w:val="0"/>
          <w:color w:val="000000" w:themeColor="text1"/>
          <w:sz w:val="24"/>
          <w:szCs w:val="24"/>
        </w:rPr>
        <w:instrText xml:space="preserve"> REF _Ref62068292 \r \h </w:instrText>
      </w:r>
      <w:r>
        <w:rPr>
          <w:i w:val="0"/>
          <w:iCs w:val="0"/>
          <w:color w:val="000000" w:themeColor="text1"/>
          <w:sz w:val="24"/>
          <w:szCs w:val="24"/>
        </w:rPr>
      </w:r>
      <w:r>
        <w:rPr>
          <w:i w:val="0"/>
          <w:iCs w:val="0"/>
          <w:color w:val="000000" w:themeColor="text1"/>
          <w:sz w:val="24"/>
          <w:szCs w:val="24"/>
        </w:rPr>
        <w:fldChar w:fldCharType="separate"/>
      </w:r>
      <w:r>
        <w:rPr>
          <w:i w:val="0"/>
          <w:iCs w:val="0"/>
          <w:color w:val="000000" w:themeColor="text1"/>
          <w:sz w:val="24"/>
          <w:szCs w:val="24"/>
        </w:rPr>
        <w:t>[4]</w:t>
      </w:r>
      <w:r>
        <w:rPr>
          <w:i w:val="0"/>
          <w:iCs w:val="0"/>
          <w:color w:val="000000" w:themeColor="text1"/>
          <w:sz w:val="24"/>
          <w:szCs w:val="24"/>
        </w:rPr>
        <w:fldChar w:fldCharType="end"/>
      </w:r>
      <w:r w:rsidRPr="004F1724">
        <w:rPr>
          <w:i w:val="0"/>
          <w:iCs w:val="0"/>
          <w:color w:val="000000" w:themeColor="text1"/>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5"/>
        <w:gridCol w:w="4505"/>
      </w:tblGrid>
      <w:tr w:rsidR="00872786" w14:paraId="75C6B41A" w14:textId="77777777" w:rsidTr="009B620A">
        <w:tc>
          <w:tcPr>
            <w:tcW w:w="4505" w:type="dxa"/>
          </w:tcPr>
          <w:p w14:paraId="21F78D32" w14:textId="77777777" w:rsidR="00872786" w:rsidRDefault="00872786" w:rsidP="009B620A">
            <w:pPr>
              <w:keepNext/>
              <w:spacing w:after="80"/>
              <w:jc w:val="center"/>
            </w:pPr>
            <w:r>
              <w:rPr>
                <w:noProof/>
              </w:rPr>
              <w:drawing>
                <wp:inline distT="0" distB="0" distL="0" distR="0" wp14:anchorId="21C35949" wp14:editId="5E44FCD1">
                  <wp:extent cx="2604036" cy="1274969"/>
                  <wp:effectExtent l="0" t="0" r="0" b="0"/>
                  <wp:docPr id="5" name="Picture 5" descr="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pplication&#10;&#10;Description automatically generated with medium confidence"/>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646434" cy="1295728"/>
                          </a:xfrm>
                          <a:prstGeom prst="rect">
                            <a:avLst/>
                          </a:prstGeom>
                          <a:noFill/>
                        </pic:spPr>
                      </pic:pic>
                    </a:graphicData>
                  </a:graphic>
                </wp:inline>
              </w:drawing>
            </w:r>
          </w:p>
          <w:p w14:paraId="30F07D99" w14:textId="77777777" w:rsidR="00872786" w:rsidRPr="00A5438C" w:rsidRDefault="00872786" w:rsidP="009B620A">
            <w:pPr>
              <w:pStyle w:val="Caption"/>
              <w:jc w:val="center"/>
              <w:rPr>
                <w:rFonts w:eastAsia="MS Mincho"/>
                <w:i w:val="0"/>
                <w:iCs w:val="0"/>
                <w:sz w:val="24"/>
                <w:szCs w:val="24"/>
              </w:rPr>
            </w:pPr>
            <w:bookmarkStart w:id="186" w:name="_Ref62184265"/>
            <w:r w:rsidRPr="00A5438C">
              <w:rPr>
                <w:i w:val="0"/>
                <w:iCs w:val="0"/>
                <w:color w:val="000000" w:themeColor="text1"/>
                <w:sz w:val="24"/>
                <w:szCs w:val="24"/>
              </w:rPr>
              <w:t xml:space="preserve">Figure </w:t>
            </w:r>
            <w:r w:rsidRPr="00A5438C">
              <w:rPr>
                <w:i w:val="0"/>
                <w:iCs w:val="0"/>
                <w:color w:val="000000" w:themeColor="text1"/>
                <w:sz w:val="24"/>
                <w:szCs w:val="24"/>
              </w:rPr>
              <w:fldChar w:fldCharType="begin"/>
            </w:r>
            <w:r w:rsidRPr="00A5438C">
              <w:rPr>
                <w:i w:val="0"/>
                <w:iCs w:val="0"/>
                <w:color w:val="000000" w:themeColor="text1"/>
                <w:sz w:val="24"/>
                <w:szCs w:val="24"/>
              </w:rPr>
              <w:instrText xml:space="preserve"> SEQ Figure \* ARABIC </w:instrText>
            </w:r>
            <w:r w:rsidRPr="00A5438C">
              <w:rPr>
                <w:i w:val="0"/>
                <w:iCs w:val="0"/>
                <w:color w:val="000000" w:themeColor="text1"/>
                <w:sz w:val="24"/>
                <w:szCs w:val="24"/>
              </w:rPr>
              <w:fldChar w:fldCharType="separate"/>
            </w:r>
            <w:r w:rsidRPr="00A5438C">
              <w:rPr>
                <w:i w:val="0"/>
                <w:iCs w:val="0"/>
                <w:noProof/>
                <w:color w:val="000000" w:themeColor="text1"/>
                <w:sz w:val="24"/>
                <w:szCs w:val="24"/>
              </w:rPr>
              <w:t>2</w:t>
            </w:r>
            <w:r w:rsidRPr="00A5438C">
              <w:rPr>
                <w:i w:val="0"/>
                <w:iCs w:val="0"/>
                <w:color w:val="000000" w:themeColor="text1"/>
                <w:sz w:val="24"/>
                <w:szCs w:val="24"/>
              </w:rPr>
              <w:fldChar w:fldCharType="end"/>
            </w:r>
            <w:bookmarkEnd w:id="186"/>
            <w:r w:rsidRPr="00A5438C">
              <w:rPr>
                <w:i w:val="0"/>
                <w:iCs w:val="0"/>
                <w:color w:val="000000" w:themeColor="text1"/>
                <w:sz w:val="24"/>
                <w:szCs w:val="24"/>
              </w:rPr>
              <w:t>: Image as “packed regions”</w:t>
            </w:r>
            <w:r>
              <w:rPr>
                <w:i w:val="0"/>
                <w:iCs w:val="0"/>
                <w:color w:val="000000" w:themeColor="text1"/>
                <w:sz w:val="24"/>
                <w:szCs w:val="24"/>
              </w:rPr>
              <w:t xml:space="preserve"> </w:t>
            </w:r>
            <w:r>
              <w:rPr>
                <w:i w:val="0"/>
                <w:iCs w:val="0"/>
                <w:color w:val="000000" w:themeColor="text1"/>
                <w:sz w:val="24"/>
                <w:szCs w:val="24"/>
              </w:rPr>
              <w:fldChar w:fldCharType="begin"/>
            </w:r>
            <w:r>
              <w:rPr>
                <w:i w:val="0"/>
                <w:iCs w:val="0"/>
                <w:color w:val="000000" w:themeColor="text1"/>
                <w:sz w:val="24"/>
                <w:szCs w:val="24"/>
              </w:rPr>
              <w:instrText xml:space="preserve"> REF _Ref62068292 \r \h </w:instrText>
            </w:r>
            <w:r>
              <w:rPr>
                <w:i w:val="0"/>
                <w:iCs w:val="0"/>
                <w:color w:val="000000" w:themeColor="text1"/>
                <w:sz w:val="24"/>
                <w:szCs w:val="24"/>
              </w:rPr>
            </w:r>
            <w:r>
              <w:rPr>
                <w:i w:val="0"/>
                <w:iCs w:val="0"/>
                <w:color w:val="000000" w:themeColor="text1"/>
                <w:sz w:val="24"/>
                <w:szCs w:val="24"/>
              </w:rPr>
              <w:fldChar w:fldCharType="separate"/>
            </w:r>
            <w:r>
              <w:rPr>
                <w:i w:val="0"/>
                <w:iCs w:val="0"/>
                <w:color w:val="000000" w:themeColor="text1"/>
                <w:sz w:val="24"/>
                <w:szCs w:val="24"/>
              </w:rPr>
              <w:t>[4]</w:t>
            </w:r>
            <w:r>
              <w:rPr>
                <w:i w:val="0"/>
                <w:iCs w:val="0"/>
                <w:color w:val="000000" w:themeColor="text1"/>
                <w:sz w:val="24"/>
                <w:szCs w:val="24"/>
              </w:rPr>
              <w:fldChar w:fldCharType="end"/>
            </w:r>
          </w:p>
        </w:tc>
        <w:tc>
          <w:tcPr>
            <w:tcW w:w="4505" w:type="dxa"/>
          </w:tcPr>
          <w:p w14:paraId="150F2689" w14:textId="77777777" w:rsidR="00872786" w:rsidRDefault="00872786" w:rsidP="009B620A">
            <w:pPr>
              <w:keepNext/>
              <w:spacing w:after="80"/>
              <w:jc w:val="center"/>
            </w:pPr>
            <w:r>
              <w:rPr>
                <w:noProof/>
              </w:rPr>
              <w:drawing>
                <wp:inline distT="0" distB="0" distL="0" distR="0" wp14:anchorId="17A3B9B7" wp14:editId="7F186882">
                  <wp:extent cx="1489842" cy="1270555"/>
                  <wp:effectExtent l="0" t="0" r="0" b="0"/>
                  <wp:docPr id="7" name="Picture 7" descr="A picture containing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box and whisker chart&#10;&#10;Description automatically generated"/>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531751" cy="1306296"/>
                          </a:xfrm>
                          <a:prstGeom prst="rect">
                            <a:avLst/>
                          </a:prstGeom>
                          <a:noFill/>
                        </pic:spPr>
                      </pic:pic>
                    </a:graphicData>
                  </a:graphic>
                </wp:inline>
              </w:drawing>
            </w:r>
          </w:p>
          <w:p w14:paraId="014601FB" w14:textId="77777777" w:rsidR="00872786" w:rsidRPr="00A5438C" w:rsidRDefault="00872786" w:rsidP="009B620A">
            <w:pPr>
              <w:pStyle w:val="Caption"/>
              <w:jc w:val="center"/>
              <w:rPr>
                <w:rFonts w:eastAsia="MS Mincho"/>
                <w:i w:val="0"/>
                <w:iCs w:val="0"/>
                <w:sz w:val="24"/>
                <w:szCs w:val="24"/>
              </w:rPr>
            </w:pPr>
            <w:bookmarkStart w:id="187" w:name="_Ref62184290"/>
            <w:r w:rsidRPr="00A5438C">
              <w:rPr>
                <w:i w:val="0"/>
                <w:iCs w:val="0"/>
                <w:color w:val="000000" w:themeColor="text1"/>
                <w:sz w:val="24"/>
                <w:szCs w:val="24"/>
              </w:rPr>
              <w:t xml:space="preserve">Figure </w:t>
            </w:r>
            <w:r w:rsidRPr="00A5438C">
              <w:rPr>
                <w:i w:val="0"/>
                <w:iCs w:val="0"/>
                <w:color w:val="000000" w:themeColor="text1"/>
                <w:sz w:val="24"/>
                <w:szCs w:val="24"/>
              </w:rPr>
              <w:fldChar w:fldCharType="begin"/>
            </w:r>
            <w:r w:rsidRPr="00A5438C">
              <w:rPr>
                <w:i w:val="0"/>
                <w:iCs w:val="0"/>
                <w:color w:val="000000" w:themeColor="text1"/>
                <w:sz w:val="24"/>
                <w:szCs w:val="24"/>
              </w:rPr>
              <w:instrText xml:space="preserve"> SEQ Figure \* ARABIC </w:instrText>
            </w:r>
            <w:r w:rsidRPr="00A5438C">
              <w:rPr>
                <w:i w:val="0"/>
                <w:iCs w:val="0"/>
                <w:color w:val="000000" w:themeColor="text1"/>
                <w:sz w:val="24"/>
                <w:szCs w:val="24"/>
              </w:rPr>
              <w:fldChar w:fldCharType="separate"/>
            </w:r>
            <w:r w:rsidRPr="00A5438C">
              <w:rPr>
                <w:i w:val="0"/>
                <w:iCs w:val="0"/>
                <w:noProof/>
                <w:color w:val="000000" w:themeColor="text1"/>
                <w:sz w:val="24"/>
                <w:szCs w:val="24"/>
              </w:rPr>
              <w:t>3</w:t>
            </w:r>
            <w:r w:rsidRPr="00A5438C">
              <w:rPr>
                <w:i w:val="0"/>
                <w:iCs w:val="0"/>
                <w:color w:val="000000" w:themeColor="text1"/>
                <w:sz w:val="24"/>
                <w:szCs w:val="24"/>
              </w:rPr>
              <w:fldChar w:fldCharType="end"/>
            </w:r>
            <w:bookmarkEnd w:id="187"/>
            <w:r w:rsidRPr="00A5438C">
              <w:rPr>
                <w:i w:val="0"/>
                <w:iCs w:val="0"/>
                <w:color w:val="000000" w:themeColor="text1"/>
                <w:sz w:val="24"/>
                <w:szCs w:val="24"/>
              </w:rPr>
              <w:t>: Image with regions of interest</w:t>
            </w:r>
            <w:r>
              <w:rPr>
                <w:i w:val="0"/>
                <w:iCs w:val="0"/>
                <w:color w:val="000000" w:themeColor="text1"/>
                <w:sz w:val="24"/>
                <w:szCs w:val="24"/>
              </w:rPr>
              <w:t xml:space="preserve"> </w:t>
            </w:r>
            <w:r>
              <w:rPr>
                <w:i w:val="0"/>
                <w:iCs w:val="0"/>
                <w:color w:val="000000" w:themeColor="text1"/>
                <w:sz w:val="24"/>
                <w:szCs w:val="24"/>
              </w:rPr>
              <w:fldChar w:fldCharType="begin"/>
            </w:r>
            <w:r>
              <w:rPr>
                <w:i w:val="0"/>
                <w:iCs w:val="0"/>
                <w:color w:val="000000" w:themeColor="text1"/>
                <w:sz w:val="24"/>
                <w:szCs w:val="24"/>
              </w:rPr>
              <w:instrText xml:space="preserve"> REF _Ref62068292 \r \h </w:instrText>
            </w:r>
            <w:r>
              <w:rPr>
                <w:i w:val="0"/>
                <w:iCs w:val="0"/>
                <w:color w:val="000000" w:themeColor="text1"/>
                <w:sz w:val="24"/>
                <w:szCs w:val="24"/>
              </w:rPr>
            </w:r>
            <w:r>
              <w:rPr>
                <w:i w:val="0"/>
                <w:iCs w:val="0"/>
                <w:color w:val="000000" w:themeColor="text1"/>
                <w:sz w:val="24"/>
                <w:szCs w:val="24"/>
              </w:rPr>
              <w:fldChar w:fldCharType="separate"/>
            </w:r>
            <w:r>
              <w:rPr>
                <w:i w:val="0"/>
                <w:iCs w:val="0"/>
                <w:color w:val="000000" w:themeColor="text1"/>
                <w:sz w:val="24"/>
                <w:szCs w:val="24"/>
              </w:rPr>
              <w:t>[4]</w:t>
            </w:r>
            <w:r>
              <w:rPr>
                <w:i w:val="0"/>
                <w:iCs w:val="0"/>
                <w:color w:val="000000" w:themeColor="text1"/>
                <w:sz w:val="24"/>
                <w:szCs w:val="24"/>
              </w:rPr>
              <w:fldChar w:fldCharType="end"/>
            </w:r>
          </w:p>
        </w:tc>
      </w:tr>
    </w:tbl>
    <w:p w14:paraId="166591C8" w14:textId="304C6185" w:rsidR="00FE5E9E" w:rsidRDefault="00144792" w:rsidP="007D2D12">
      <w:pPr>
        <w:spacing w:after="80"/>
        <w:jc w:val="both"/>
        <w:rPr>
          <w:ins w:id="188" w:author="Dimitri Podborski" w:date="2021-08-02T12:50:00Z"/>
          <w:rFonts w:eastAsia="MS Mincho"/>
          <w:lang w:val="en-US"/>
        </w:rPr>
      </w:pPr>
      <w:ins w:id="189" w:author="Dimitri Podborski" w:date="2021-08-02T11:04:00Z">
        <w:r>
          <w:rPr>
            <w:rFonts w:eastAsia="MS Mincho"/>
            <w:lang w:val="en-US"/>
          </w:rPr>
          <w:t>Another important question</w:t>
        </w:r>
      </w:ins>
      <w:ins w:id="190" w:author="Dimitri Podborski" w:date="2021-08-02T11:05:00Z">
        <w:r>
          <w:rPr>
            <w:rFonts w:eastAsia="MS Mincho"/>
            <w:lang w:val="en-US"/>
          </w:rPr>
          <w:t xml:space="preserve"> </w:t>
        </w:r>
      </w:ins>
      <w:ins w:id="191" w:author="Dimitri Podborski" w:date="2021-08-02T13:45:00Z">
        <w:r w:rsidR="00FE5E9E">
          <w:rPr>
            <w:rFonts w:eastAsia="MS Mincho"/>
            <w:lang w:val="en-US"/>
          </w:rPr>
          <w:t>that</w:t>
        </w:r>
      </w:ins>
      <w:ins w:id="192" w:author="Dimitri Podborski" w:date="2021-08-02T11:05:00Z">
        <w:r>
          <w:rPr>
            <w:rFonts w:eastAsia="MS Mincho"/>
            <w:lang w:val="en-US"/>
          </w:rPr>
          <w:t xml:space="preserve"> needs to be answered </w:t>
        </w:r>
      </w:ins>
      <w:ins w:id="193" w:author="Dimitri Podborski" w:date="2021-08-02T12:46:00Z">
        <w:r w:rsidR="00CE64A1">
          <w:rPr>
            <w:rFonts w:eastAsia="MS Mincho"/>
            <w:lang w:val="en-US"/>
          </w:rPr>
          <w:t xml:space="preserve">was raised during MPEG#135 while discussing </w:t>
        </w:r>
      </w:ins>
      <w:ins w:id="194" w:author="Dimitri Podborski" w:date="2021-08-02T12:47:00Z">
        <w:r w:rsidR="00CE64A1">
          <w:rPr>
            <w:rFonts w:eastAsia="MS Mincho"/>
            <w:lang w:val="en-US"/>
          </w:rPr>
          <w:t xml:space="preserve">the input contribution from Canon Research Centre France and Telecom Paris </w:t>
        </w:r>
      </w:ins>
      <w:ins w:id="195" w:author="Dimitri Podborski" w:date="2021-08-02T12:48:00Z">
        <w:r w:rsidR="00CE64A1">
          <w:rPr>
            <w:rFonts w:eastAsia="MS Mincho"/>
            <w:lang w:val="en-US"/>
          </w:rPr>
          <w:fldChar w:fldCharType="begin"/>
        </w:r>
        <w:r w:rsidR="00CE64A1">
          <w:rPr>
            <w:rFonts w:eastAsia="MS Mincho"/>
            <w:lang w:val="en-US"/>
          </w:rPr>
          <w:instrText xml:space="preserve"> REF _Ref78800662 \r \h </w:instrText>
        </w:r>
      </w:ins>
      <w:r w:rsidR="00933FD9">
        <w:rPr>
          <w:rFonts w:eastAsia="MS Mincho"/>
          <w:lang w:val="en-US"/>
        </w:rPr>
        <w:instrText xml:space="preserve"> \* MERGEFORMAT </w:instrText>
      </w:r>
      <w:r w:rsidR="00CE64A1">
        <w:rPr>
          <w:rFonts w:eastAsia="MS Mincho"/>
          <w:lang w:val="en-US"/>
        </w:rPr>
      </w:r>
      <w:r w:rsidR="00CE64A1">
        <w:rPr>
          <w:rFonts w:eastAsia="MS Mincho"/>
          <w:lang w:val="en-US"/>
        </w:rPr>
        <w:fldChar w:fldCharType="separate"/>
      </w:r>
      <w:ins w:id="196" w:author="Dimitri Podborski" w:date="2021-08-02T12:48:00Z">
        <w:r w:rsidR="00CE64A1">
          <w:rPr>
            <w:rFonts w:eastAsia="MS Mincho"/>
            <w:lang w:val="en-US"/>
          </w:rPr>
          <w:t>[13]</w:t>
        </w:r>
        <w:r w:rsidR="00CE64A1">
          <w:rPr>
            <w:rFonts w:eastAsia="MS Mincho"/>
            <w:lang w:val="en-US"/>
          </w:rPr>
          <w:fldChar w:fldCharType="end"/>
        </w:r>
        <w:r w:rsidR="00CE64A1">
          <w:rPr>
            <w:rFonts w:eastAsia="MS Mincho"/>
            <w:lang w:val="en-US"/>
          </w:rPr>
          <w:t xml:space="preserve">. </w:t>
        </w:r>
      </w:ins>
      <w:ins w:id="197" w:author="Dimitri Podborski" w:date="2021-08-02T13:46:00Z">
        <w:r w:rsidR="00FE5E9E">
          <w:rPr>
            <w:rFonts w:eastAsia="MS Mincho"/>
            <w:lang w:val="en-US"/>
          </w:rPr>
          <w:t>It concerns</w:t>
        </w:r>
      </w:ins>
      <w:ins w:id="198" w:author="Dimitri Podborski" w:date="2021-08-02T13:44:00Z">
        <w:r w:rsidR="00FE5E9E">
          <w:rPr>
            <w:rFonts w:eastAsia="MS Mincho"/>
            <w:lang w:val="en-US"/>
          </w:rPr>
          <w:t xml:space="preserve"> </w:t>
        </w:r>
      </w:ins>
      <w:ins w:id="199" w:author="Dimitri Podborski" w:date="2021-08-02T13:37:00Z">
        <w:r w:rsidR="00FE5E9E" w:rsidRPr="00FE5E9E">
          <w:rPr>
            <w:rFonts w:eastAsia="MS Mincho"/>
            <w:lang w:val="en-US"/>
          </w:rPr>
          <w:t>the limitations of a 4CC-based sample entry descriptions for uncompressed video formats,</w:t>
        </w:r>
      </w:ins>
      <w:ins w:id="200" w:author="Dimitri Podborski" w:date="2021-08-02T13:47:00Z">
        <w:r w:rsidR="00933FD9">
          <w:rPr>
            <w:rFonts w:eastAsia="MS Mincho"/>
            <w:lang w:val="en-US"/>
          </w:rPr>
          <w:t xml:space="preserve"> </w:t>
        </w:r>
        <w:proofErr w:type="gramStart"/>
        <w:r w:rsidR="00933FD9">
          <w:rPr>
            <w:rFonts w:eastAsia="MS Mincho"/>
            <w:lang w:val="en-US"/>
          </w:rPr>
          <w:t>in particular with</w:t>
        </w:r>
        <w:proofErr w:type="gramEnd"/>
        <w:r w:rsidR="00933FD9">
          <w:rPr>
            <w:rFonts w:eastAsia="MS Mincho"/>
            <w:lang w:val="en-US"/>
          </w:rPr>
          <w:t xml:space="preserve"> respect to</w:t>
        </w:r>
      </w:ins>
      <w:ins w:id="201" w:author="Dimitri Podborski" w:date="2021-08-02T13:37:00Z">
        <w:r w:rsidR="00FE5E9E" w:rsidRPr="00FE5E9E">
          <w:rPr>
            <w:rFonts w:eastAsia="MS Mincho"/>
            <w:lang w:val="en-US"/>
          </w:rPr>
          <w:t xml:space="preserve"> the support of a </w:t>
        </w:r>
      </w:ins>
      <w:ins w:id="202" w:author="Dimitri Podborski" w:date="2021-08-02T13:47:00Z">
        <w:r w:rsidR="00933FD9">
          <w:rPr>
            <w:rFonts w:eastAsia="MS Mincho"/>
            <w:lang w:val="en-US"/>
          </w:rPr>
          <w:t>large</w:t>
        </w:r>
      </w:ins>
      <w:ins w:id="203" w:author="Dimitri Podborski" w:date="2021-08-02T13:37:00Z">
        <w:r w:rsidR="00FE5E9E" w:rsidRPr="00FE5E9E">
          <w:rPr>
            <w:rFonts w:eastAsia="MS Mincho"/>
            <w:lang w:val="en-US"/>
          </w:rPr>
          <w:t xml:space="preserve"> number of existing formats as well as the</w:t>
        </w:r>
      </w:ins>
      <w:ins w:id="204" w:author="Dimitri Podborski" w:date="2021-08-02T13:54:00Z">
        <w:r w:rsidR="00886965">
          <w:rPr>
            <w:rFonts w:eastAsia="MS Mincho"/>
            <w:lang w:val="en-US"/>
          </w:rPr>
          <w:t xml:space="preserve"> future</w:t>
        </w:r>
      </w:ins>
      <w:ins w:id="205" w:author="Dimitri Podborski" w:date="2021-08-02T13:37:00Z">
        <w:r w:rsidR="00FE5E9E" w:rsidRPr="00FE5E9E">
          <w:rPr>
            <w:rFonts w:eastAsia="MS Mincho"/>
            <w:lang w:val="en-US"/>
          </w:rPr>
          <w:t xml:space="preserve"> extensibility to new formats</w:t>
        </w:r>
      </w:ins>
      <w:ins w:id="206" w:author="Dimitri Podborski" w:date="2021-08-02T13:47:00Z">
        <w:r w:rsidR="00933FD9">
          <w:rPr>
            <w:rFonts w:eastAsia="MS Mincho"/>
            <w:lang w:val="en-US"/>
          </w:rPr>
          <w:t>.</w:t>
        </w:r>
      </w:ins>
    </w:p>
    <w:p w14:paraId="79230E21" w14:textId="37E7C309" w:rsidR="00725F5A" w:rsidRDefault="00CE64A1" w:rsidP="007D2D12">
      <w:pPr>
        <w:spacing w:after="80"/>
        <w:jc w:val="both"/>
        <w:rPr>
          <w:ins w:id="207" w:author="Dimitri Podborski" w:date="2021-08-02T13:52:00Z"/>
          <w:rFonts w:eastAsia="MS Mincho"/>
          <w:lang w:val="en-US"/>
        </w:rPr>
      </w:pPr>
      <w:ins w:id="208" w:author="Dimitri Podborski" w:date="2021-08-02T12:50:00Z">
        <w:r>
          <w:rPr>
            <w:rFonts w:eastAsia="MS Mincho"/>
            <w:lang w:val="en-US"/>
          </w:rPr>
          <w:t xml:space="preserve">There is a huge variety of </w:t>
        </w:r>
      </w:ins>
      <w:ins w:id="209" w:author="Dimitri Podborski" w:date="2021-08-02T12:55:00Z">
        <w:r>
          <w:rPr>
            <w:rFonts w:eastAsia="MS Mincho"/>
            <w:lang w:val="en-US"/>
          </w:rPr>
          <w:t xml:space="preserve">uncompressed video </w:t>
        </w:r>
      </w:ins>
      <w:ins w:id="210" w:author="Dimitri Podborski" w:date="2021-08-02T12:50:00Z">
        <w:r>
          <w:rPr>
            <w:rFonts w:eastAsia="MS Mincho"/>
            <w:lang w:val="en-US"/>
          </w:rPr>
          <w:t xml:space="preserve">formats out there as discussed in section </w:t>
        </w:r>
      </w:ins>
      <w:ins w:id="211" w:author="Dimitri Podborski" w:date="2021-08-02T12:51:00Z">
        <w:r>
          <w:rPr>
            <w:rFonts w:eastAsia="MS Mincho"/>
            <w:lang w:val="en-US"/>
          </w:rPr>
          <w:fldChar w:fldCharType="begin"/>
        </w:r>
        <w:r>
          <w:rPr>
            <w:rFonts w:eastAsia="MS Mincho"/>
            <w:lang w:val="en-US"/>
          </w:rPr>
          <w:instrText xml:space="preserve"> REF _Ref78801087 \r \h </w:instrText>
        </w:r>
      </w:ins>
      <w:r w:rsidR="00933FD9">
        <w:rPr>
          <w:rFonts w:eastAsia="MS Mincho"/>
          <w:lang w:val="en-US"/>
        </w:rPr>
        <w:instrText xml:space="preserve"> \* MERGEFORMAT </w:instrText>
      </w:r>
      <w:r>
        <w:rPr>
          <w:rFonts w:eastAsia="MS Mincho"/>
          <w:lang w:val="en-US"/>
        </w:rPr>
      </w:r>
      <w:r>
        <w:rPr>
          <w:rFonts w:eastAsia="MS Mincho"/>
          <w:lang w:val="en-US"/>
        </w:rPr>
        <w:fldChar w:fldCharType="separate"/>
      </w:r>
      <w:ins w:id="212" w:author="Dimitri Podborski" w:date="2021-08-02T12:51:00Z">
        <w:r>
          <w:rPr>
            <w:rFonts w:eastAsia="MS Mincho"/>
            <w:lang w:val="en-US"/>
          </w:rPr>
          <w:t>2.5</w:t>
        </w:r>
        <w:r>
          <w:rPr>
            <w:rFonts w:eastAsia="MS Mincho"/>
            <w:lang w:val="en-US"/>
          </w:rPr>
          <w:fldChar w:fldCharType="end"/>
        </w:r>
        <w:r>
          <w:rPr>
            <w:rFonts w:eastAsia="MS Mincho"/>
            <w:lang w:val="en-US"/>
          </w:rPr>
          <w:t xml:space="preserve"> and in the input contribution </w:t>
        </w:r>
        <w:r>
          <w:rPr>
            <w:rFonts w:eastAsia="MS Mincho"/>
            <w:lang w:val="en-US"/>
          </w:rPr>
          <w:fldChar w:fldCharType="begin"/>
        </w:r>
        <w:r>
          <w:rPr>
            <w:rFonts w:eastAsia="MS Mincho"/>
            <w:lang w:val="en-US"/>
          </w:rPr>
          <w:instrText xml:space="preserve"> REF _Ref78800662 \r \h </w:instrText>
        </w:r>
      </w:ins>
      <w:r w:rsidR="00933FD9">
        <w:rPr>
          <w:rFonts w:eastAsia="MS Mincho"/>
          <w:lang w:val="en-US"/>
        </w:rPr>
        <w:instrText xml:space="preserve"> \* MERGEFORMAT </w:instrText>
      </w:r>
      <w:r>
        <w:rPr>
          <w:rFonts w:eastAsia="MS Mincho"/>
          <w:lang w:val="en-US"/>
        </w:rPr>
      </w:r>
      <w:ins w:id="213" w:author="Dimitri Podborski" w:date="2021-08-02T12:51:00Z">
        <w:r>
          <w:rPr>
            <w:rFonts w:eastAsia="MS Mincho"/>
            <w:lang w:val="en-US"/>
          </w:rPr>
          <w:fldChar w:fldCharType="separate"/>
        </w:r>
        <w:r>
          <w:rPr>
            <w:rFonts w:eastAsia="MS Mincho"/>
            <w:lang w:val="en-US"/>
          </w:rPr>
          <w:t>[13]</w:t>
        </w:r>
        <w:r>
          <w:rPr>
            <w:rFonts w:eastAsia="MS Mincho"/>
            <w:lang w:val="en-US"/>
          </w:rPr>
          <w:fldChar w:fldCharType="end"/>
        </w:r>
        <w:r>
          <w:rPr>
            <w:rFonts w:eastAsia="MS Mincho"/>
            <w:lang w:val="en-US"/>
          </w:rPr>
          <w:t xml:space="preserve">. In addition, there is no </w:t>
        </w:r>
      </w:ins>
      <w:ins w:id="214" w:author="Dimitri Podborski" w:date="2021-08-02T12:52:00Z">
        <w:r>
          <w:rPr>
            <w:rFonts w:eastAsia="MS Mincho"/>
            <w:lang w:val="en-US"/>
          </w:rPr>
          <w:t>registration authority for this wide variety of uncompressed video formats</w:t>
        </w:r>
      </w:ins>
      <w:ins w:id="215" w:author="Dimitri Podborski" w:date="2021-08-02T14:24:00Z">
        <w:r w:rsidR="00B2529F">
          <w:rPr>
            <w:rFonts w:eastAsia="MS Mincho"/>
            <w:lang w:val="en-US"/>
          </w:rPr>
          <w:t xml:space="preserve"> (excluding obsolete formats </w:t>
        </w:r>
      </w:ins>
      <w:ins w:id="216" w:author="Dimitri Podborski" w:date="2021-08-02T14:25:00Z">
        <w:r w:rsidR="00B2529F">
          <w:rPr>
            <w:rFonts w:eastAsia="MS Mincho"/>
            <w:lang w:val="en-US"/>
          </w:rPr>
          <w:t xml:space="preserve">as discussed in </w:t>
        </w:r>
      </w:ins>
      <w:ins w:id="217" w:author="Dimitri Podborski" w:date="2021-08-02T14:26:00Z">
        <w:r w:rsidR="00B2529F">
          <w:rPr>
            <w:rFonts w:eastAsia="MS Mincho"/>
            <w:lang w:val="en-US"/>
          </w:rPr>
          <w:t>section</w:t>
        </w:r>
      </w:ins>
      <w:ins w:id="218" w:author="Dimitri Podborski" w:date="2021-08-02T14:25:00Z">
        <w:r w:rsidR="00B2529F">
          <w:rPr>
            <w:rFonts w:eastAsia="MS Mincho"/>
            <w:lang w:val="en-US"/>
          </w:rPr>
          <w:t xml:space="preserve"> </w:t>
        </w:r>
      </w:ins>
      <w:ins w:id="219" w:author="Dimitri Podborski" w:date="2021-08-02T14:26:00Z">
        <w:r w:rsidR="00B2529F">
          <w:rPr>
            <w:rFonts w:eastAsia="MS Mincho"/>
            <w:lang w:val="en-US"/>
          </w:rPr>
          <w:fldChar w:fldCharType="begin"/>
        </w:r>
        <w:r w:rsidR="00B2529F">
          <w:rPr>
            <w:rFonts w:eastAsia="MS Mincho"/>
            <w:lang w:val="en-US"/>
          </w:rPr>
          <w:instrText xml:space="preserve"> REF _Ref78806777 \r \h </w:instrText>
        </w:r>
      </w:ins>
      <w:r w:rsidR="00B2529F">
        <w:rPr>
          <w:rFonts w:eastAsia="MS Mincho"/>
          <w:lang w:val="en-US"/>
        </w:rPr>
      </w:r>
      <w:r w:rsidR="00B2529F">
        <w:rPr>
          <w:rFonts w:eastAsia="MS Mincho"/>
          <w:lang w:val="en-US"/>
        </w:rPr>
        <w:fldChar w:fldCharType="separate"/>
      </w:r>
      <w:ins w:id="220" w:author="Dimitri Podborski" w:date="2021-08-02T14:26:00Z">
        <w:r w:rsidR="00B2529F">
          <w:rPr>
            <w:rFonts w:eastAsia="MS Mincho"/>
            <w:lang w:val="en-US"/>
          </w:rPr>
          <w:t>2.3</w:t>
        </w:r>
        <w:r w:rsidR="00B2529F">
          <w:rPr>
            <w:rFonts w:eastAsia="MS Mincho"/>
            <w:lang w:val="en-US"/>
          </w:rPr>
          <w:fldChar w:fldCharType="end"/>
        </w:r>
      </w:ins>
      <w:ins w:id="221" w:author="Dimitri Podborski" w:date="2021-08-02T14:24:00Z">
        <w:r w:rsidR="00B2529F">
          <w:rPr>
            <w:rFonts w:eastAsia="MS Mincho"/>
            <w:lang w:val="en-US"/>
          </w:rPr>
          <w:t>)</w:t>
        </w:r>
      </w:ins>
      <w:ins w:id="222" w:author="Dimitri Podborski" w:date="2021-08-02T12:52:00Z">
        <w:r>
          <w:rPr>
            <w:rFonts w:eastAsia="MS Mincho"/>
            <w:lang w:val="en-US"/>
          </w:rPr>
          <w:t xml:space="preserve"> and therefore some formats </w:t>
        </w:r>
      </w:ins>
      <w:ins w:id="223" w:author="Dimitri Podborski" w:date="2021-08-02T12:53:00Z">
        <w:r>
          <w:rPr>
            <w:rFonts w:eastAsia="MS Mincho"/>
            <w:lang w:val="en-US"/>
          </w:rPr>
          <w:t>found in the public are identical but with different names or identification codes. At the same time some different formats may use the same identification code.</w:t>
        </w:r>
      </w:ins>
      <w:ins w:id="224" w:author="Dimitri Podborski" w:date="2021-08-02T13:54:00Z">
        <w:r w:rsidR="00886965">
          <w:rPr>
            <w:rFonts w:eastAsia="MS Mincho"/>
            <w:lang w:val="en-US"/>
          </w:rPr>
          <w:t xml:space="preserve"> </w:t>
        </w:r>
      </w:ins>
    </w:p>
    <w:p w14:paraId="66F7AE31" w14:textId="41C000D1" w:rsidR="00821734" w:rsidRDefault="00886965" w:rsidP="007D2D12">
      <w:pPr>
        <w:spacing w:after="80"/>
        <w:jc w:val="both"/>
        <w:rPr>
          <w:ins w:id="225" w:author="Dimitri Podborski" w:date="2021-08-02T13:56:00Z"/>
          <w:rFonts w:eastAsia="MS Mincho"/>
          <w:lang w:val="en-US"/>
        </w:rPr>
      </w:pPr>
      <w:ins w:id="226" w:author="Dimitri Podborski" w:date="2021-08-02T13:52:00Z">
        <w:r>
          <w:rPr>
            <w:rFonts w:eastAsia="MS Mincho"/>
            <w:lang w:val="en-US"/>
          </w:rPr>
          <w:t xml:space="preserve">To address this problem </w:t>
        </w:r>
      </w:ins>
      <w:ins w:id="227" w:author="Dimitri Podborski" w:date="2021-08-02T13:53:00Z">
        <w:r>
          <w:rPr>
            <w:rFonts w:eastAsia="MS Mincho"/>
            <w:lang w:val="en-US"/>
          </w:rPr>
          <w:t xml:space="preserve">the proponents </w:t>
        </w:r>
      </w:ins>
      <w:ins w:id="228" w:author="Dimitri Podborski" w:date="2021-08-02T13:54:00Z">
        <w:r>
          <w:rPr>
            <w:rFonts w:eastAsia="MS Mincho"/>
            <w:lang w:val="en-US"/>
          </w:rPr>
          <w:t xml:space="preserve">from </w:t>
        </w:r>
      </w:ins>
      <w:ins w:id="229" w:author="Dimitri Podborski" w:date="2021-08-02T13:20:00Z">
        <w:r w:rsidR="00821734">
          <w:rPr>
            <w:rFonts w:eastAsia="MS Mincho"/>
            <w:lang w:val="en-US"/>
          </w:rPr>
          <w:fldChar w:fldCharType="begin"/>
        </w:r>
        <w:r w:rsidR="00821734">
          <w:rPr>
            <w:rFonts w:eastAsia="MS Mincho"/>
            <w:lang w:val="en-US"/>
          </w:rPr>
          <w:instrText xml:space="preserve"> REF _Ref78800662 \r \h </w:instrText>
        </w:r>
      </w:ins>
      <w:r w:rsidR="00933FD9">
        <w:rPr>
          <w:rFonts w:eastAsia="MS Mincho"/>
          <w:lang w:val="en-US"/>
        </w:rPr>
        <w:instrText xml:space="preserve"> \* MERGEFORMAT </w:instrText>
      </w:r>
      <w:r w:rsidR="00821734">
        <w:rPr>
          <w:rFonts w:eastAsia="MS Mincho"/>
          <w:lang w:val="en-US"/>
        </w:rPr>
      </w:r>
      <w:ins w:id="230" w:author="Dimitri Podborski" w:date="2021-08-02T13:20:00Z">
        <w:r w:rsidR="00821734">
          <w:rPr>
            <w:rFonts w:eastAsia="MS Mincho"/>
            <w:lang w:val="en-US"/>
          </w:rPr>
          <w:fldChar w:fldCharType="separate"/>
        </w:r>
        <w:r w:rsidR="00821734">
          <w:rPr>
            <w:rFonts w:eastAsia="MS Mincho"/>
            <w:lang w:val="en-US"/>
          </w:rPr>
          <w:t>[13]</w:t>
        </w:r>
        <w:r w:rsidR="00821734">
          <w:rPr>
            <w:rFonts w:eastAsia="MS Mincho"/>
            <w:lang w:val="en-US"/>
          </w:rPr>
          <w:fldChar w:fldCharType="end"/>
        </w:r>
        <w:r w:rsidR="00821734">
          <w:rPr>
            <w:rFonts w:eastAsia="MS Mincho"/>
            <w:lang w:val="en-US"/>
          </w:rPr>
          <w:t xml:space="preserve"> </w:t>
        </w:r>
      </w:ins>
      <w:ins w:id="231" w:author="Dimitri Podborski" w:date="2021-08-02T13:16:00Z">
        <w:r w:rsidR="00821734">
          <w:rPr>
            <w:rFonts w:eastAsia="MS Mincho"/>
            <w:lang w:val="en-US"/>
          </w:rPr>
          <w:t xml:space="preserve">suggested to study a generic </w:t>
        </w:r>
      </w:ins>
      <w:ins w:id="232" w:author="Dimitri Podborski" w:date="2021-08-02T13:17:00Z">
        <w:r w:rsidR="00821734">
          <w:rPr>
            <w:rFonts w:eastAsia="MS Mincho"/>
            <w:lang w:val="en-US"/>
          </w:rPr>
          <w:t xml:space="preserve">sample entry </w:t>
        </w:r>
      </w:ins>
      <w:ins w:id="233" w:author="Dimitri Podborski" w:date="2021-08-02T13:19:00Z">
        <w:r w:rsidR="00821734">
          <w:rPr>
            <w:rFonts w:eastAsia="MS Mincho"/>
            <w:lang w:val="en-US"/>
          </w:rPr>
          <w:t xml:space="preserve">description </w:t>
        </w:r>
      </w:ins>
      <w:ins w:id="234" w:author="Dimitri Podborski" w:date="2021-08-02T13:20:00Z">
        <w:r w:rsidR="00821734">
          <w:rPr>
            <w:rFonts w:eastAsia="MS Mincho"/>
            <w:lang w:val="en-US"/>
          </w:rPr>
          <w:t xml:space="preserve">approach </w:t>
        </w:r>
      </w:ins>
      <w:ins w:id="235" w:author="Dimitri Podborski" w:date="2021-08-02T13:17:00Z">
        <w:r w:rsidR="00821734">
          <w:rPr>
            <w:rFonts w:eastAsia="MS Mincho"/>
            <w:lang w:val="en-US"/>
          </w:rPr>
          <w:t>for uncompressed video which covers a wide variety of uncompressed video formats</w:t>
        </w:r>
      </w:ins>
      <w:ins w:id="236" w:author="Dimitri Podborski" w:date="2021-08-02T13:18:00Z">
        <w:r w:rsidR="00821734">
          <w:rPr>
            <w:rFonts w:eastAsia="MS Mincho"/>
            <w:lang w:val="en-US"/>
          </w:rPr>
          <w:t xml:space="preserve"> allowing representing of less common formats without having to regist</w:t>
        </w:r>
      </w:ins>
      <w:ins w:id="237" w:author="Dimitri Podborski" w:date="2021-08-02T13:19:00Z">
        <w:r w:rsidR="00821734">
          <w:rPr>
            <w:rFonts w:eastAsia="MS Mincho"/>
            <w:lang w:val="en-US"/>
          </w:rPr>
          <w:t>er a separate code point for each</w:t>
        </w:r>
      </w:ins>
      <w:ins w:id="238" w:author="Dimitri Podborski" w:date="2021-08-02T13:56:00Z">
        <w:r>
          <w:rPr>
            <w:rFonts w:eastAsia="MS Mincho"/>
            <w:lang w:val="en-US"/>
          </w:rPr>
          <w:t xml:space="preserve"> of them.</w:t>
        </w:r>
      </w:ins>
      <w:ins w:id="239" w:author="Dimitri Podborski" w:date="2021-08-02T14:06:00Z">
        <w:r w:rsidR="006E11A5">
          <w:rPr>
            <w:rFonts w:eastAsia="MS Mincho"/>
            <w:lang w:val="en-US"/>
          </w:rPr>
          <w:t xml:space="preserve"> The proposed generic configuration record for uncompressed video</w:t>
        </w:r>
        <w:r w:rsidR="00992C72">
          <w:rPr>
            <w:rFonts w:eastAsia="MS Mincho"/>
            <w:lang w:val="en-US"/>
          </w:rPr>
          <w:t xml:space="preserve"> is </w:t>
        </w:r>
      </w:ins>
      <w:ins w:id="240" w:author="Dimitri Podborski" w:date="2021-08-02T14:07:00Z">
        <w:r w:rsidR="00992C72">
          <w:rPr>
            <w:rFonts w:eastAsia="MS Mincho"/>
            <w:lang w:val="en-US"/>
          </w:rPr>
          <w:t xml:space="preserve">providing a set of </w:t>
        </w:r>
      </w:ins>
      <w:ins w:id="241" w:author="Dimitri Podborski" w:date="2021-08-02T14:09:00Z">
        <w:r w:rsidR="00992C72">
          <w:rPr>
            <w:rFonts w:eastAsia="MS Mincho"/>
            <w:lang w:val="en-US"/>
          </w:rPr>
          <w:t>configuration structures, one for each component</w:t>
        </w:r>
      </w:ins>
      <w:ins w:id="242" w:author="Dimitri Podborski" w:date="2021-08-02T14:10:00Z">
        <w:r w:rsidR="00992C72">
          <w:rPr>
            <w:rFonts w:eastAsia="MS Mincho"/>
            <w:lang w:val="en-US"/>
          </w:rPr>
          <w:t xml:space="preserve">. </w:t>
        </w:r>
      </w:ins>
      <w:ins w:id="243" w:author="Dimitri Podborski" w:date="2021-08-02T14:11:00Z">
        <w:r w:rsidR="00992C72">
          <w:rPr>
            <w:rFonts w:eastAsia="MS Mincho"/>
            <w:lang w:val="en-US"/>
          </w:rPr>
          <w:t>Where each component can be described based on its format</w:t>
        </w:r>
      </w:ins>
      <w:ins w:id="244" w:author="Dimitri Podborski" w:date="2021-08-02T14:12:00Z">
        <w:r w:rsidR="00992C72">
          <w:rPr>
            <w:rFonts w:eastAsia="MS Mincho"/>
            <w:lang w:val="en-US"/>
          </w:rPr>
          <w:t>, endianness, packing information, sampling rate, stride information etc.</w:t>
        </w:r>
      </w:ins>
      <w:ins w:id="245" w:author="Dimitri Podborski" w:date="2021-08-02T14:13:00Z">
        <w:r w:rsidR="00992C72">
          <w:rPr>
            <w:rFonts w:eastAsia="MS Mincho"/>
            <w:lang w:val="en-US"/>
          </w:rPr>
          <w:t xml:space="preserve"> </w:t>
        </w:r>
      </w:ins>
      <w:ins w:id="246" w:author="Dimitri Podborski" w:date="2021-08-02T14:14:00Z">
        <w:r w:rsidR="00992C72">
          <w:rPr>
            <w:rFonts w:eastAsia="MS Mincho"/>
            <w:lang w:val="en-US"/>
          </w:rPr>
          <w:t>Furthermore</w:t>
        </w:r>
      </w:ins>
      <w:ins w:id="247" w:author="Dimitri Podborski" w:date="2021-08-02T14:13:00Z">
        <w:r w:rsidR="00992C72">
          <w:rPr>
            <w:rFonts w:eastAsia="MS Mincho"/>
            <w:lang w:val="en-US"/>
          </w:rPr>
          <w:t>, a set of</w:t>
        </w:r>
      </w:ins>
      <w:ins w:id="248" w:author="Dimitri Podborski" w:date="2021-08-02T14:14:00Z">
        <w:r w:rsidR="00992C72">
          <w:rPr>
            <w:rFonts w:eastAsia="MS Mincho"/>
            <w:lang w:val="en-US"/>
          </w:rPr>
          <w:t xml:space="preserve"> additional boxes was proposed </w:t>
        </w:r>
      </w:ins>
      <w:ins w:id="249" w:author="Dimitri Podborski" w:date="2021-08-02T14:15:00Z">
        <w:r w:rsidR="00992C72">
          <w:rPr>
            <w:rFonts w:eastAsia="MS Mincho"/>
            <w:lang w:val="en-US"/>
          </w:rPr>
          <w:t xml:space="preserve">in </w:t>
        </w:r>
      </w:ins>
      <w:ins w:id="250" w:author="Dimitri Podborski" w:date="2021-08-02T14:16:00Z">
        <w:r w:rsidR="00992C72">
          <w:rPr>
            <w:rFonts w:eastAsia="MS Mincho"/>
            <w:lang w:val="en-US"/>
          </w:rPr>
          <w:fldChar w:fldCharType="begin"/>
        </w:r>
        <w:r w:rsidR="00992C72">
          <w:rPr>
            <w:rFonts w:eastAsia="MS Mincho"/>
            <w:lang w:val="en-US"/>
          </w:rPr>
          <w:instrText xml:space="preserve"> REF _Ref78800662 \r \h  \* MERGEFORMAT </w:instrText>
        </w:r>
      </w:ins>
      <w:r w:rsidR="00992C72">
        <w:rPr>
          <w:rFonts w:eastAsia="MS Mincho"/>
          <w:lang w:val="en-US"/>
        </w:rPr>
      </w:r>
      <w:ins w:id="251" w:author="Dimitri Podborski" w:date="2021-08-02T14:16:00Z">
        <w:r w:rsidR="00992C72">
          <w:rPr>
            <w:rFonts w:eastAsia="MS Mincho"/>
            <w:lang w:val="en-US"/>
          </w:rPr>
          <w:fldChar w:fldCharType="separate"/>
        </w:r>
        <w:r w:rsidR="00992C72">
          <w:rPr>
            <w:rFonts w:eastAsia="MS Mincho"/>
            <w:lang w:val="en-US"/>
          </w:rPr>
          <w:t>[13]</w:t>
        </w:r>
        <w:r w:rsidR="00992C72">
          <w:rPr>
            <w:rFonts w:eastAsia="MS Mincho"/>
            <w:lang w:val="en-US"/>
          </w:rPr>
          <w:fldChar w:fldCharType="end"/>
        </w:r>
        <w:r w:rsidR="00992C72">
          <w:rPr>
            <w:rFonts w:eastAsia="MS Mincho"/>
            <w:lang w:val="en-US"/>
          </w:rPr>
          <w:t xml:space="preserve"> to </w:t>
        </w:r>
      </w:ins>
      <w:ins w:id="252" w:author="Dimitri Podborski" w:date="2021-08-02T14:18:00Z">
        <w:r w:rsidR="00B2529F">
          <w:rPr>
            <w:rFonts w:eastAsia="MS Mincho"/>
            <w:lang w:val="en-US"/>
          </w:rPr>
          <w:t>signal chroma location</w:t>
        </w:r>
      </w:ins>
      <w:ins w:id="253" w:author="Dimitri Podborski" w:date="2021-08-02T14:19:00Z">
        <w:r w:rsidR="00B2529F">
          <w:rPr>
            <w:rFonts w:eastAsia="MS Mincho"/>
            <w:lang w:val="en-US"/>
          </w:rPr>
          <w:t xml:space="preserve"> (based on CICP), interlacing (based on QTFF </w:t>
        </w:r>
        <w:r w:rsidR="00B2529F">
          <w:rPr>
            <w:rFonts w:eastAsia="MS Mincho"/>
            <w:lang w:val="en-US"/>
          </w:rPr>
          <w:fldChar w:fldCharType="begin"/>
        </w:r>
        <w:r w:rsidR="00B2529F">
          <w:rPr>
            <w:rFonts w:eastAsia="MS Mincho"/>
            <w:lang w:val="en-US"/>
          </w:rPr>
          <w:instrText xml:space="preserve"> REF _Ref62070206 \r \h </w:instrText>
        </w:r>
      </w:ins>
      <w:r w:rsidR="00B2529F">
        <w:rPr>
          <w:rFonts w:eastAsia="MS Mincho"/>
          <w:lang w:val="en-US"/>
        </w:rPr>
      </w:r>
      <w:r w:rsidR="00B2529F">
        <w:rPr>
          <w:rFonts w:eastAsia="MS Mincho"/>
          <w:lang w:val="en-US"/>
        </w:rPr>
        <w:fldChar w:fldCharType="separate"/>
      </w:r>
      <w:ins w:id="254" w:author="Dimitri Podborski" w:date="2021-08-02T14:19:00Z">
        <w:r w:rsidR="00B2529F">
          <w:rPr>
            <w:rFonts w:eastAsia="MS Mincho"/>
            <w:lang w:val="en-US"/>
          </w:rPr>
          <w:t>[6]</w:t>
        </w:r>
        <w:r w:rsidR="00B2529F">
          <w:rPr>
            <w:rFonts w:eastAsia="MS Mincho"/>
            <w:lang w:val="en-US"/>
          </w:rPr>
          <w:fldChar w:fldCharType="end"/>
        </w:r>
        <w:r w:rsidR="00B2529F">
          <w:rPr>
            <w:rFonts w:eastAsia="MS Mincho"/>
            <w:lang w:val="en-US"/>
          </w:rPr>
          <w:t>)</w:t>
        </w:r>
      </w:ins>
      <w:ins w:id="255" w:author="Dimitri Podborski" w:date="2021-08-02T14:20:00Z">
        <w:r w:rsidR="00B2529F">
          <w:rPr>
            <w:rFonts w:eastAsia="MS Mincho"/>
            <w:lang w:val="en-US"/>
          </w:rPr>
          <w:t xml:space="preserve">, depth </w:t>
        </w:r>
        <w:r w:rsidR="00B2529F">
          <w:rPr>
            <w:rFonts w:eastAsia="MS Mincho"/>
            <w:lang w:val="en-US"/>
          </w:rPr>
          <w:lastRenderedPageBreak/>
          <w:t>information</w:t>
        </w:r>
      </w:ins>
      <w:ins w:id="256" w:author="Dimitri Podborski" w:date="2021-08-02T14:23:00Z">
        <w:r w:rsidR="00B2529F">
          <w:rPr>
            <w:rFonts w:eastAsia="MS Mincho"/>
            <w:lang w:val="en-US"/>
          </w:rPr>
          <w:t xml:space="preserve"> (considering disparity map and depth map)</w:t>
        </w:r>
      </w:ins>
      <w:ins w:id="257" w:author="Dimitri Podborski" w:date="2021-08-02T14:20:00Z">
        <w:r w:rsidR="00B2529F">
          <w:rPr>
            <w:rFonts w:eastAsia="MS Mincho"/>
            <w:lang w:val="en-US"/>
          </w:rPr>
          <w:t xml:space="preserve"> </w:t>
        </w:r>
      </w:ins>
      <w:ins w:id="258" w:author="Dimitri Podborski" w:date="2021-08-02T14:21:00Z">
        <w:r w:rsidR="00B2529F">
          <w:rPr>
            <w:rFonts w:eastAsia="MS Mincho"/>
            <w:lang w:val="en-US"/>
          </w:rPr>
          <w:t>and frame packing information</w:t>
        </w:r>
      </w:ins>
      <w:ins w:id="259" w:author="Dimitri Podborski" w:date="2021-08-02T14:23:00Z">
        <w:r w:rsidR="00B2529F">
          <w:rPr>
            <w:rFonts w:eastAsia="MS Mincho"/>
            <w:lang w:val="en-US"/>
          </w:rPr>
          <w:t xml:space="preserve"> (based on CICP)</w:t>
        </w:r>
      </w:ins>
      <w:ins w:id="260" w:author="Dimitri Podborski" w:date="2021-08-02T14:21:00Z">
        <w:r w:rsidR="00B2529F">
          <w:rPr>
            <w:rFonts w:eastAsia="MS Mincho"/>
            <w:lang w:val="en-US"/>
          </w:rPr>
          <w:t>.</w:t>
        </w:r>
      </w:ins>
    </w:p>
    <w:p w14:paraId="4E81AC9F" w14:textId="18C4EA20" w:rsidR="00886965" w:rsidRDefault="0001399A" w:rsidP="007D2D12">
      <w:pPr>
        <w:spacing w:after="80"/>
        <w:jc w:val="both"/>
        <w:rPr>
          <w:ins w:id="261" w:author="Dimitri Podborski" w:date="2021-08-02T15:02:00Z"/>
          <w:rFonts w:eastAsia="MS Mincho"/>
          <w:lang w:val="en-US"/>
        </w:rPr>
      </w:pPr>
      <w:ins w:id="262" w:author="Dimitri Podborski" w:date="2021-08-02T14:28:00Z">
        <w:r>
          <w:rPr>
            <w:rFonts w:eastAsia="MS Mincho"/>
            <w:lang w:val="en-US"/>
          </w:rPr>
          <w:t>During the discussion at MPEG#13</w:t>
        </w:r>
      </w:ins>
      <w:ins w:id="263" w:author="Dimitri Podborski" w:date="2021-08-02T14:29:00Z">
        <w:r>
          <w:rPr>
            <w:rFonts w:eastAsia="MS Mincho"/>
            <w:lang w:val="en-US"/>
          </w:rPr>
          <w:t>5</w:t>
        </w:r>
      </w:ins>
      <w:ins w:id="264" w:author="Dimitri Podborski" w:date="2021-08-02T14:54:00Z">
        <w:r w:rsidR="00DA695B">
          <w:rPr>
            <w:rFonts w:eastAsia="MS Mincho"/>
            <w:lang w:val="en-US"/>
          </w:rPr>
          <w:t>,</w:t>
        </w:r>
      </w:ins>
      <w:ins w:id="265" w:author="Dimitri Podborski" w:date="2021-08-02T14:29:00Z">
        <w:r>
          <w:rPr>
            <w:rFonts w:eastAsia="MS Mincho"/>
            <w:lang w:val="en-US"/>
          </w:rPr>
          <w:t xml:space="preserve"> the group agreed that </w:t>
        </w:r>
      </w:ins>
      <w:ins w:id="266" w:author="Dimitri Podborski" w:date="2021-08-02T14:54:00Z">
        <w:r w:rsidR="00DA695B">
          <w:rPr>
            <w:rFonts w:eastAsia="MS Mincho"/>
            <w:lang w:val="en-US"/>
          </w:rPr>
          <w:t xml:space="preserve">a </w:t>
        </w:r>
      </w:ins>
      <w:ins w:id="267" w:author="Dimitri Podborski" w:date="2021-08-02T14:29:00Z">
        <w:r w:rsidRPr="0001399A">
          <w:rPr>
            <w:rFonts w:eastAsia="MS Mincho"/>
            <w:lang w:val="en-US"/>
          </w:rPr>
          <w:t xml:space="preserve">wild </w:t>
        </w:r>
      </w:ins>
      <w:ins w:id="268" w:author="Dimitri Podborski" w:date="2021-08-02T14:30:00Z">
        <w:r>
          <w:rPr>
            <w:rFonts w:eastAsia="MS Mincho"/>
            <w:lang w:val="en-US"/>
          </w:rPr>
          <w:t>propagation</w:t>
        </w:r>
      </w:ins>
      <w:ins w:id="269" w:author="Dimitri Podborski" w:date="2021-08-02T14:29:00Z">
        <w:r w:rsidRPr="0001399A">
          <w:rPr>
            <w:rFonts w:eastAsia="MS Mincho"/>
            <w:lang w:val="en-US"/>
          </w:rPr>
          <w:t xml:space="preserve"> of </w:t>
        </w:r>
      </w:ins>
      <w:proofErr w:type="spellStart"/>
      <w:ins w:id="270" w:author="Dimitri Podborski" w:date="2021-08-02T14:55:00Z">
        <w:r w:rsidR="00DA695B">
          <w:rPr>
            <w:rFonts w:eastAsia="MS Mincho"/>
            <w:lang w:val="en-US"/>
          </w:rPr>
          <w:t>four</w:t>
        </w:r>
      </w:ins>
      <w:ins w:id="271" w:author="Dimitri Podborski" w:date="2021-08-02T14:29:00Z">
        <w:r w:rsidRPr="0001399A">
          <w:rPr>
            <w:rFonts w:eastAsia="MS Mincho"/>
            <w:lang w:val="en-US"/>
          </w:rPr>
          <w:t>CCs</w:t>
        </w:r>
        <w:proofErr w:type="spellEnd"/>
        <w:r w:rsidRPr="0001399A">
          <w:rPr>
            <w:rFonts w:eastAsia="MS Mincho"/>
            <w:lang w:val="en-US"/>
          </w:rPr>
          <w:t xml:space="preserve"> would </w:t>
        </w:r>
      </w:ins>
      <w:ins w:id="272" w:author="Dimitri Podborski" w:date="2021-08-02T14:30:00Z">
        <w:r>
          <w:rPr>
            <w:rFonts w:eastAsia="MS Mincho"/>
            <w:lang w:val="en-US"/>
          </w:rPr>
          <w:t xml:space="preserve">not </w:t>
        </w:r>
      </w:ins>
      <w:ins w:id="273" w:author="Dimitri Podborski" w:date="2021-08-02T14:29:00Z">
        <w:r w:rsidRPr="0001399A">
          <w:rPr>
            <w:rFonts w:eastAsia="MS Mincho"/>
            <w:lang w:val="en-US"/>
          </w:rPr>
          <w:t xml:space="preserve">be </w:t>
        </w:r>
      </w:ins>
      <w:ins w:id="274" w:author="Dimitri Podborski" w:date="2021-08-02T14:30:00Z">
        <w:r>
          <w:rPr>
            <w:rFonts w:eastAsia="MS Mincho"/>
            <w:lang w:val="en-US"/>
          </w:rPr>
          <w:t>helpful</w:t>
        </w:r>
      </w:ins>
      <w:ins w:id="275" w:author="Dimitri Podborski" w:date="2021-08-02T14:54:00Z">
        <w:r w:rsidR="00DA695B">
          <w:rPr>
            <w:rFonts w:eastAsia="MS Mincho"/>
            <w:lang w:val="en-US"/>
          </w:rPr>
          <w:t>,</w:t>
        </w:r>
      </w:ins>
      <w:ins w:id="276" w:author="Dimitri Podborski" w:date="2021-08-02T14:29:00Z">
        <w:r>
          <w:rPr>
            <w:rFonts w:eastAsia="MS Mincho"/>
            <w:lang w:val="en-US"/>
          </w:rPr>
          <w:t xml:space="preserve"> </w:t>
        </w:r>
      </w:ins>
      <w:ins w:id="277" w:author="Dimitri Podborski" w:date="2021-08-02T14:50:00Z">
        <w:r w:rsidR="00DA695B">
          <w:rPr>
            <w:rFonts w:eastAsia="MS Mincho"/>
            <w:lang w:val="en-US"/>
          </w:rPr>
          <w:t>but at the same time</w:t>
        </w:r>
      </w:ins>
      <w:ins w:id="278" w:author="Dimitri Podborski" w:date="2021-08-02T14:54:00Z">
        <w:r w:rsidR="00DA695B">
          <w:rPr>
            <w:rFonts w:eastAsia="MS Mincho"/>
            <w:lang w:val="en-US"/>
          </w:rPr>
          <w:t>,</w:t>
        </w:r>
      </w:ins>
      <w:ins w:id="279" w:author="Dimitri Podborski" w:date="2021-08-02T14:51:00Z">
        <w:r w:rsidR="00DA695B">
          <w:rPr>
            <w:rFonts w:eastAsia="MS Mincho"/>
            <w:lang w:val="en-US"/>
          </w:rPr>
          <w:t xml:space="preserve"> a single </w:t>
        </w:r>
        <w:proofErr w:type="spellStart"/>
        <w:r w:rsidR="00DA695B">
          <w:rPr>
            <w:rFonts w:eastAsia="MS Mincho"/>
            <w:lang w:val="en-US"/>
          </w:rPr>
          <w:t>fourCC</w:t>
        </w:r>
        <w:proofErr w:type="spellEnd"/>
        <w:r w:rsidR="00DA695B">
          <w:rPr>
            <w:rFonts w:eastAsia="MS Mincho"/>
            <w:lang w:val="en-US"/>
          </w:rPr>
          <w:t xml:space="preserve"> with a set of highly adjustable parameters </w:t>
        </w:r>
      </w:ins>
      <w:ins w:id="280" w:author="Dimitri Podborski" w:date="2021-08-02T14:53:00Z">
        <w:r w:rsidR="00DA695B">
          <w:rPr>
            <w:rFonts w:eastAsia="MS Mincho"/>
            <w:lang w:val="en-US"/>
          </w:rPr>
          <w:t xml:space="preserve">and a confusing set of possible combinations of </w:t>
        </w:r>
      </w:ins>
      <w:ins w:id="281" w:author="Dimitri Podborski" w:date="2021-08-02T14:55:00Z">
        <w:r w:rsidR="00DA695B">
          <w:rPr>
            <w:rFonts w:eastAsia="MS Mincho"/>
            <w:lang w:val="en-US"/>
          </w:rPr>
          <w:t>them</w:t>
        </w:r>
      </w:ins>
      <w:ins w:id="282" w:author="Dimitri Podborski" w:date="2021-08-02T14:53:00Z">
        <w:r w:rsidR="00DA695B">
          <w:rPr>
            <w:rFonts w:eastAsia="MS Mincho"/>
            <w:lang w:val="en-US"/>
          </w:rPr>
          <w:t xml:space="preserve"> would not be helpful either.</w:t>
        </w:r>
      </w:ins>
      <w:ins w:id="283" w:author="Dimitri Podborski" w:date="2021-08-02T15:02:00Z">
        <w:r w:rsidR="00F85993">
          <w:rPr>
            <w:rFonts w:eastAsia="MS Mincho"/>
            <w:lang w:val="en-US"/>
          </w:rPr>
          <w:t xml:space="preserve"> </w:t>
        </w:r>
      </w:ins>
      <w:ins w:id="284" w:author="Dimitri Podborski" w:date="2021-08-02T14:55:00Z">
        <w:r w:rsidR="00DA695B">
          <w:rPr>
            <w:rFonts w:eastAsia="MS Mincho"/>
            <w:lang w:val="en-US"/>
          </w:rPr>
          <w:t>The concern was</w:t>
        </w:r>
      </w:ins>
      <w:ins w:id="285" w:author="Dimitri Podborski" w:date="2021-08-02T14:56:00Z">
        <w:r w:rsidR="00DA695B">
          <w:rPr>
            <w:rFonts w:eastAsia="MS Mincho"/>
            <w:lang w:val="en-US"/>
          </w:rPr>
          <w:t xml:space="preserve"> that </w:t>
        </w:r>
      </w:ins>
      <w:ins w:id="286" w:author="Dimitri Podborski" w:date="2021-08-02T14:58:00Z">
        <w:r w:rsidR="00DA695B">
          <w:rPr>
            <w:rFonts w:eastAsia="MS Mincho"/>
            <w:lang w:val="en-US"/>
          </w:rPr>
          <w:t>a system cannot be expected to support all possible combinations, and so neither of t</w:t>
        </w:r>
      </w:ins>
      <w:ins w:id="287" w:author="Dimitri Podborski" w:date="2021-08-02T14:59:00Z">
        <w:r w:rsidR="00DA695B">
          <w:rPr>
            <w:rFonts w:eastAsia="MS Mincho"/>
            <w:lang w:val="en-US"/>
          </w:rPr>
          <w:t xml:space="preserve">he two extremes is </w:t>
        </w:r>
      </w:ins>
      <w:ins w:id="288" w:author="Dimitri Podborski" w:date="2021-08-02T15:00:00Z">
        <w:r w:rsidR="00DA695B">
          <w:rPr>
            <w:rFonts w:eastAsia="MS Mincho"/>
            <w:lang w:val="en-US"/>
          </w:rPr>
          <w:t xml:space="preserve">very </w:t>
        </w:r>
      </w:ins>
      <w:ins w:id="289" w:author="Dimitri Podborski" w:date="2021-08-02T14:59:00Z">
        <w:r w:rsidR="00DA695B">
          <w:rPr>
            <w:rFonts w:eastAsia="MS Mincho"/>
            <w:lang w:val="en-US"/>
          </w:rPr>
          <w:t>useful.</w:t>
        </w:r>
      </w:ins>
      <w:ins w:id="290" w:author="Dimitri Podborski" w:date="2021-08-02T15:00:00Z">
        <w:r w:rsidR="00DA695B">
          <w:rPr>
            <w:rFonts w:eastAsia="MS Mincho"/>
            <w:lang w:val="en-US"/>
          </w:rPr>
          <w:t xml:space="preserve"> </w:t>
        </w:r>
      </w:ins>
    </w:p>
    <w:p w14:paraId="2E750FFC" w14:textId="1B8886AD" w:rsidR="00A62ED4" w:rsidRDefault="00F85993" w:rsidP="007D2D12">
      <w:pPr>
        <w:spacing w:after="80"/>
        <w:jc w:val="both"/>
        <w:rPr>
          <w:ins w:id="291" w:author="Dimitri Podborski" w:date="2021-08-02T15:24:00Z"/>
          <w:rFonts w:eastAsia="MS Mincho"/>
          <w:lang w:val="en-US"/>
        </w:rPr>
      </w:pPr>
      <w:ins w:id="292" w:author="Dimitri Podborski" w:date="2021-08-02T15:10:00Z">
        <w:r>
          <w:rPr>
            <w:rFonts w:eastAsia="MS Mincho"/>
            <w:lang w:val="en-US"/>
          </w:rPr>
          <w:t>Ideally</w:t>
        </w:r>
      </w:ins>
      <w:ins w:id="293" w:author="Dimitri Podborski" w:date="2021-08-02T15:13:00Z">
        <w:r w:rsidR="003F1FC2">
          <w:rPr>
            <w:rFonts w:eastAsia="MS Mincho"/>
            <w:lang w:val="en-US"/>
          </w:rPr>
          <w:t xml:space="preserve">, having a single </w:t>
        </w:r>
        <w:proofErr w:type="spellStart"/>
        <w:r w:rsidR="003F1FC2">
          <w:rPr>
            <w:rFonts w:eastAsia="MS Mincho"/>
            <w:lang w:val="en-US"/>
          </w:rPr>
          <w:t>fourCC</w:t>
        </w:r>
        <w:proofErr w:type="spellEnd"/>
        <w:r w:rsidR="003F1FC2">
          <w:rPr>
            <w:rFonts w:eastAsia="MS Mincho"/>
            <w:lang w:val="en-US"/>
          </w:rPr>
          <w:t xml:space="preserve"> per format would be very useful</w:t>
        </w:r>
      </w:ins>
      <w:ins w:id="294" w:author="Dimitri Podborski" w:date="2021-08-02T15:16:00Z">
        <w:r w:rsidR="003F1FC2">
          <w:rPr>
            <w:rFonts w:eastAsia="MS Mincho"/>
            <w:lang w:val="en-US"/>
          </w:rPr>
          <w:t>,</w:t>
        </w:r>
      </w:ins>
      <w:ins w:id="295" w:author="Dimitri Podborski" w:date="2021-08-02T15:14:00Z">
        <w:r w:rsidR="003F1FC2">
          <w:rPr>
            <w:rFonts w:eastAsia="MS Mincho"/>
            <w:lang w:val="en-US"/>
          </w:rPr>
          <w:t xml:space="preserve"> as a system could easily </w:t>
        </w:r>
      </w:ins>
      <w:ins w:id="296" w:author="Dimitri Podborski" w:date="2021-08-02T15:16:00Z">
        <w:r w:rsidR="003F1FC2">
          <w:rPr>
            <w:rFonts w:eastAsia="MS Mincho"/>
            <w:lang w:val="en-US"/>
          </w:rPr>
          <w:t>detect</w:t>
        </w:r>
      </w:ins>
      <w:ins w:id="297" w:author="Dimitri Podborski" w:date="2021-08-02T15:14:00Z">
        <w:r w:rsidR="003F1FC2">
          <w:rPr>
            <w:rFonts w:eastAsia="MS Mincho"/>
            <w:lang w:val="en-US"/>
          </w:rPr>
          <w:t xml:space="preserve"> </w:t>
        </w:r>
      </w:ins>
      <w:ins w:id="298" w:author="Dimitri Podborski" w:date="2021-08-02T15:17:00Z">
        <w:r w:rsidR="003F1FC2">
          <w:rPr>
            <w:rFonts w:eastAsia="MS Mincho"/>
            <w:lang w:val="en-US"/>
          </w:rPr>
          <w:t>whether</w:t>
        </w:r>
      </w:ins>
      <w:ins w:id="299" w:author="Dimitri Podborski" w:date="2021-08-02T15:14:00Z">
        <w:r w:rsidR="003F1FC2">
          <w:rPr>
            <w:rFonts w:eastAsia="MS Mincho"/>
            <w:lang w:val="en-US"/>
          </w:rPr>
          <w:t xml:space="preserve"> such</w:t>
        </w:r>
      </w:ins>
      <w:ins w:id="300" w:author="Dimitri Podborski" w:date="2021-08-02T15:17:00Z">
        <w:r w:rsidR="003F1FC2">
          <w:rPr>
            <w:rFonts w:eastAsia="MS Mincho"/>
            <w:lang w:val="en-US"/>
          </w:rPr>
          <w:t xml:space="preserve"> a</w:t>
        </w:r>
      </w:ins>
      <w:ins w:id="301" w:author="Dimitri Podborski" w:date="2021-08-02T15:14:00Z">
        <w:r w:rsidR="003F1FC2">
          <w:rPr>
            <w:rFonts w:eastAsia="MS Mincho"/>
            <w:lang w:val="en-US"/>
          </w:rPr>
          <w:t xml:space="preserve"> format can be played or not without </w:t>
        </w:r>
      </w:ins>
      <w:ins w:id="302" w:author="Dimitri Podborski" w:date="2021-08-02T15:17:00Z">
        <w:r w:rsidR="003F1FC2">
          <w:rPr>
            <w:rFonts w:eastAsia="MS Mincho"/>
            <w:lang w:val="en-US"/>
          </w:rPr>
          <w:t>having to compare</w:t>
        </w:r>
      </w:ins>
      <w:ins w:id="303" w:author="Dimitri Podborski" w:date="2021-08-02T15:14:00Z">
        <w:r w:rsidR="003F1FC2">
          <w:rPr>
            <w:rFonts w:eastAsia="MS Mincho"/>
            <w:lang w:val="en-US"/>
          </w:rPr>
          <w:t xml:space="preserve"> </w:t>
        </w:r>
        <w:proofErr w:type="gramStart"/>
        <w:r w:rsidR="003F1FC2">
          <w:rPr>
            <w:rFonts w:eastAsia="MS Mincho"/>
            <w:lang w:val="en-US"/>
          </w:rPr>
          <w:t xml:space="preserve">a </w:t>
        </w:r>
      </w:ins>
      <w:ins w:id="304" w:author="Dimitri Podborski" w:date="2021-08-02T15:18:00Z">
        <w:r w:rsidR="003F1FC2">
          <w:rPr>
            <w:rFonts w:eastAsia="MS Mincho"/>
            <w:lang w:val="en-US"/>
          </w:rPr>
          <w:t>number</w:t>
        </w:r>
      </w:ins>
      <w:ins w:id="305" w:author="Dimitri Podborski" w:date="2021-08-02T15:14:00Z">
        <w:r w:rsidR="003F1FC2">
          <w:rPr>
            <w:rFonts w:eastAsia="MS Mincho"/>
            <w:lang w:val="en-US"/>
          </w:rPr>
          <w:t xml:space="preserve"> of</w:t>
        </w:r>
        <w:proofErr w:type="gramEnd"/>
        <w:r w:rsidR="003F1FC2">
          <w:rPr>
            <w:rFonts w:eastAsia="MS Mincho"/>
            <w:lang w:val="en-US"/>
          </w:rPr>
          <w:t xml:space="preserve"> configuration properties to fi</w:t>
        </w:r>
      </w:ins>
      <w:ins w:id="306" w:author="Dimitri Podborski" w:date="2021-08-02T15:18:00Z">
        <w:r w:rsidR="003F1FC2">
          <w:rPr>
            <w:rFonts w:eastAsia="MS Mincho"/>
            <w:lang w:val="en-US"/>
          </w:rPr>
          <w:t xml:space="preserve">nd </w:t>
        </w:r>
      </w:ins>
      <w:ins w:id="307" w:author="Dimitri Podborski" w:date="2021-08-02T15:14:00Z">
        <w:r w:rsidR="003F1FC2">
          <w:rPr>
            <w:rFonts w:eastAsia="MS Mincho"/>
            <w:lang w:val="en-US"/>
          </w:rPr>
          <w:t xml:space="preserve">out. However, it seems that this will be very </w:t>
        </w:r>
      </w:ins>
      <w:ins w:id="308" w:author="Dimitri Podborski" w:date="2021-08-02T15:18:00Z">
        <w:r w:rsidR="003F1FC2">
          <w:rPr>
            <w:rFonts w:eastAsia="MS Mincho"/>
            <w:lang w:val="en-US"/>
          </w:rPr>
          <w:t>difficult</w:t>
        </w:r>
      </w:ins>
      <w:ins w:id="309" w:author="Dimitri Podborski" w:date="2021-08-02T15:14:00Z">
        <w:r w:rsidR="003F1FC2">
          <w:rPr>
            <w:rFonts w:eastAsia="MS Mincho"/>
            <w:lang w:val="en-US"/>
          </w:rPr>
          <w:t xml:space="preserve"> to achieve </w:t>
        </w:r>
      </w:ins>
      <w:ins w:id="310" w:author="Dimitri Podborski" w:date="2021-08-02T15:18:00Z">
        <w:r w:rsidR="003F1FC2">
          <w:rPr>
            <w:rFonts w:eastAsia="MS Mincho"/>
            <w:lang w:val="en-US"/>
          </w:rPr>
          <w:t xml:space="preserve">given </w:t>
        </w:r>
      </w:ins>
      <w:ins w:id="311" w:author="Dimitri Podborski" w:date="2021-08-02T15:19:00Z">
        <w:r w:rsidR="003F1FC2">
          <w:rPr>
            <w:rFonts w:eastAsia="MS Mincho"/>
            <w:lang w:val="en-US"/>
          </w:rPr>
          <w:t>the</w:t>
        </w:r>
      </w:ins>
      <w:ins w:id="312" w:author="Dimitri Podborski" w:date="2021-08-02T15:15:00Z">
        <w:r w:rsidR="003F1FC2">
          <w:rPr>
            <w:rFonts w:eastAsia="MS Mincho"/>
            <w:lang w:val="en-US"/>
          </w:rPr>
          <w:t xml:space="preserve"> huge variety formats</w:t>
        </w:r>
      </w:ins>
      <w:ins w:id="313" w:author="Dimitri Podborski" w:date="2021-08-02T15:19:00Z">
        <w:r w:rsidR="003F1FC2">
          <w:rPr>
            <w:rFonts w:eastAsia="MS Mincho"/>
            <w:lang w:val="en-US"/>
          </w:rPr>
          <w:t xml:space="preserve"> available</w:t>
        </w:r>
      </w:ins>
      <w:ins w:id="314" w:author="Dimitri Podborski" w:date="2021-08-02T15:15:00Z">
        <w:r w:rsidR="003F1FC2">
          <w:rPr>
            <w:rFonts w:eastAsia="MS Mincho"/>
            <w:lang w:val="en-US"/>
          </w:rPr>
          <w:t>.</w:t>
        </w:r>
      </w:ins>
      <w:ins w:id="315" w:author="Dimitri Podborski" w:date="2021-08-02T15:19:00Z">
        <w:r w:rsidR="003F1FC2">
          <w:rPr>
            <w:rFonts w:eastAsia="MS Mincho"/>
            <w:lang w:val="en-US"/>
          </w:rPr>
          <w:t xml:space="preserve"> However, i</w:t>
        </w:r>
      </w:ins>
      <w:ins w:id="316" w:author="Dimitri Podborski" w:date="2021-08-02T15:08:00Z">
        <w:r>
          <w:rPr>
            <w:rFonts w:eastAsia="MS Mincho"/>
            <w:lang w:val="en-US"/>
          </w:rPr>
          <w:t xml:space="preserve">t should be </w:t>
        </w:r>
      </w:ins>
      <w:ins w:id="317" w:author="Dimitri Podborski" w:date="2021-08-02T15:19:00Z">
        <w:r w:rsidR="003F1FC2">
          <w:rPr>
            <w:rFonts w:eastAsia="MS Mincho"/>
            <w:lang w:val="en-US"/>
          </w:rPr>
          <w:t>investigated</w:t>
        </w:r>
      </w:ins>
      <w:ins w:id="318" w:author="Dimitri Podborski" w:date="2021-08-02T15:08:00Z">
        <w:r>
          <w:rPr>
            <w:rFonts w:eastAsia="MS Mincho"/>
            <w:lang w:val="en-US"/>
          </w:rPr>
          <w:t xml:space="preserve"> </w:t>
        </w:r>
      </w:ins>
      <w:ins w:id="319" w:author="Dimitri Podborski" w:date="2021-08-02T15:19:00Z">
        <w:r w:rsidR="003F1FC2">
          <w:rPr>
            <w:rFonts w:eastAsia="MS Mincho"/>
            <w:lang w:val="en-US"/>
          </w:rPr>
          <w:t>whether</w:t>
        </w:r>
      </w:ins>
      <w:ins w:id="320" w:author="Dimitri Podborski" w:date="2021-08-02T15:08:00Z">
        <w:r>
          <w:rPr>
            <w:rFonts w:eastAsia="MS Mincho"/>
            <w:lang w:val="en-US"/>
          </w:rPr>
          <w:t xml:space="preserve"> </w:t>
        </w:r>
      </w:ins>
      <w:ins w:id="321" w:author="Dimitri Podborski" w:date="2021-08-02T15:11:00Z">
        <w:r w:rsidR="003F1FC2">
          <w:rPr>
            <w:rFonts w:eastAsia="MS Mincho"/>
            <w:lang w:val="en-US"/>
          </w:rPr>
          <w:t>such</w:t>
        </w:r>
      </w:ins>
      <w:ins w:id="322" w:author="Dimitri Podborski" w:date="2021-08-02T15:08:00Z">
        <w:r>
          <w:rPr>
            <w:rFonts w:eastAsia="MS Mincho"/>
            <w:lang w:val="en-US"/>
          </w:rPr>
          <w:t xml:space="preserve"> a small set of</w:t>
        </w:r>
      </w:ins>
      <w:ins w:id="323" w:author="Dimitri Podborski" w:date="2021-08-02T15:09:00Z">
        <w:r>
          <w:rPr>
            <w:rFonts w:eastAsia="MS Mincho"/>
            <w:lang w:val="en-US"/>
          </w:rPr>
          <w:t xml:space="preserve"> useful </w:t>
        </w:r>
      </w:ins>
      <w:ins w:id="324" w:author="Dimitri Podborski" w:date="2021-08-02T15:11:00Z">
        <w:r w:rsidR="003F1FC2">
          <w:rPr>
            <w:rFonts w:eastAsia="MS Mincho"/>
            <w:lang w:val="en-US"/>
          </w:rPr>
          <w:t>and</w:t>
        </w:r>
      </w:ins>
      <w:ins w:id="325" w:author="Dimitri Podborski" w:date="2021-08-02T15:09:00Z">
        <w:r>
          <w:rPr>
            <w:rFonts w:eastAsia="MS Mincho"/>
            <w:lang w:val="en-US"/>
          </w:rPr>
          <w:t xml:space="preserve"> widely used formats c</w:t>
        </w:r>
      </w:ins>
      <w:ins w:id="326" w:author="Dimitri Podborski" w:date="2021-08-02T15:11:00Z">
        <w:r w:rsidR="003F1FC2">
          <w:rPr>
            <w:rFonts w:eastAsia="MS Mincho"/>
            <w:lang w:val="en-US"/>
          </w:rPr>
          <w:t>an be determined.</w:t>
        </w:r>
      </w:ins>
      <w:ins w:id="327" w:author="Dimitri Podborski" w:date="2021-08-02T15:33:00Z">
        <w:r w:rsidR="00F87705">
          <w:rPr>
            <w:rFonts w:eastAsia="MS Mincho"/>
            <w:lang w:val="en-US"/>
          </w:rPr>
          <w:t xml:space="preserve"> </w:t>
        </w:r>
      </w:ins>
      <w:ins w:id="328" w:author="Dimitri Podborski" w:date="2021-08-02T15:24:00Z">
        <w:r w:rsidR="00A62ED4">
          <w:rPr>
            <w:rFonts w:eastAsia="MS Mincho"/>
            <w:lang w:val="en-US"/>
          </w:rPr>
          <w:t xml:space="preserve">If </w:t>
        </w:r>
      </w:ins>
      <w:ins w:id="329" w:author="Dimitri Podborski" w:date="2021-08-02T15:26:00Z">
        <w:r w:rsidR="00A62ED4">
          <w:rPr>
            <w:rFonts w:eastAsia="MS Mincho"/>
            <w:lang w:val="en-US"/>
          </w:rPr>
          <w:t>this</w:t>
        </w:r>
      </w:ins>
      <w:ins w:id="330" w:author="Dimitri Podborski" w:date="2021-08-02T15:24:00Z">
        <w:r w:rsidR="00A62ED4">
          <w:rPr>
            <w:rFonts w:eastAsia="MS Mincho"/>
            <w:lang w:val="en-US"/>
          </w:rPr>
          <w:t xml:space="preserve"> is not possible, it should be </w:t>
        </w:r>
      </w:ins>
      <w:ins w:id="331" w:author="Dimitri Podborski" w:date="2021-08-02T15:38:00Z">
        <w:r w:rsidR="00F87705">
          <w:rPr>
            <w:rFonts w:eastAsia="MS Mincho"/>
            <w:lang w:val="en-US"/>
          </w:rPr>
          <w:t>investigated</w:t>
        </w:r>
      </w:ins>
      <w:ins w:id="332" w:author="Dimitri Podborski" w:date="2021-08-02T15:24:00Z">
        <w:r w:rsidR="00A62ED4">
          <w:rPr>
            <w:rFonts w:eastAsia="MS Mincho"/>
            <w:lang w:val="en-US"/>
          </w:rPr>
          <w:t xml:space="preserve"> </w:t>
        </w:r>
      </w:ins>
      <w:ins w:id="333" w:author="Dimitri Podborski" w:date="2021-08-02T15:27:00Z">
        <w:r w:rsidR="00A62ED4">
          <w:rPr>
            <w:rFonts w:eastAsia="MS Mincho"/>
            <w:lang w:val="en-US"/>
          </w:rPr>
          <w:t>whether</w:t>
        </w:r>
      </w:ins>
      <w:ins w:id="334" w:author="Dimitri Podborski" w:date="2021-08-02T15:25:00Z">
        <w:r w:rsidR="00A62ED4">
          <w:rPr>
            <w:rFonts w:eastAsia="MS Mincho"/>
            <w:lang w:val="en-US"/>
          </w:rPr>
          <w:t xml:space="preserve"> it </w:t>
        </w:r>
      </w:ins>
      <w:ins w:id="335" w:author="Dimitri Podborski" w:date="2021-08-02T15:27:00Z">
        <w:r w:rsidR="00A62ED4">
          <w:rPr>
            <w:rFonts w:eastAsia="MS Mincho"/>
            <w:lang w:val="en-US"/>
          </w:rPr>
          <w:t>is</w:t>
        </w:r>
      </w:ins>
      <w:ins w:id="336" w:author="Dimitri Podborski" w:date="2021-08-02T15:25:00Z">
        <w:r w:rsidR="00A62ED4">
          <w:rPr>
            <w:rFonts w:eastAsia="MS Mincho"/>
            <w:lang w:val="en-US"/>
          </w:rPr>
          <w:t xml:space="preserve"> possible to divide the entire selection space into large groups with a relatively small number of </w:t>
        </w:r>
        <w:proofErr w:type="spellStart"/>
        <w:r w:rsidR="00A62ED4">
          <w:rPr>
            <w:rFonts w:eastAsia="MS Mincho"/>
            <w:lang w:val="en-US"/>
          </w:rPr>
          <w:t>fourCCs</w:t>
        </w:r>
      </w:ins>
      <w:proofErr w:type="spellEnd"/>
      <w:ins w:id="337" w:author="Dimitri Podborski" w:date="2021-08-02T15:38:00Z">
        <w:r w:rsidR="00F87705">
          <w:rPr>
            <w:rFonts w:eastAsia="MS Mincho"/>
            <w:lang w:val="en-US"/>
          </w:rPr>
          <w:t>,</w:t>
        </w:r>
      </w:ins>
      <w:ins w:id="338" w:author="Dimitri Podborski" w:date="2021-08-02T15:37:00Z">
        <w:r w:rsidR="00F87705">
          <w:rPr>
            <w:rFonts w:eastAsia="MS Mincho"/>
            <w:lang w:val="en-US"/>
          </w:rPr>
          <w:t xml:space="preserve"> a</w:t>
        </w:r>
      </w:ins>
      <w:ins w:id="339" w:author="Dimitri Podborski" w:date="2021-08-02T15:36:00Z">
        <w:r w:rsidR="00F87705">
          <w:rPr>
            <w:rFonts w:eastAsia="MS Mincho"/>
            <w:lang w:val="en-US"/>
          </w:rPr>
          <w:t xml:space="preserve">nd </w:t>
        </w:r>
      </w:ins>
      <w:ins w:id="340" w:author="Dimitri Podborski" w:date="2021-08-02T15:38:00Z">
        <w:r w:rsidR="00F87705">
          <w:rPr>
            <w:rFonts w:eastAsia="MS Mincho"/>
            <w:lang w:val="en-US"/>
          </w:rPr>
          <w:t>what</w:t>
        </w:r>
      </w:ins>
      <w:ins w:id="341" w:author="Dimitri Podborski" w:date="2021-08-02T15:36:00Z">
        <w:r w:rsidR="00F87705">
          <w:rPr>
            <w:rFonts w:eastAsia="MS Mincho"/>
            <w:lang w:val="en-US"/>
          </w:rPr>
          <w:t xml:space="preserve"> criteria </w:t>
        </w:r>
      </w:ins>
      <w:ins w:id="342" w:author="Dimitri Podborski" w:date="2021-08-02T17:10:00Z">
        <w:r w:rsidR="003E4BD2">
          <w:rPr>
            <w:rFonts w:eastAsia="MS Mincho"/>
            <w:lang w:val="en-US"/>
          </w:rPr>
          <w:t>could</w:t>
        </w:r>
      </w:ins>
      <w:ins w:id="343" w:author="Dimitri Podborski" w:date="2021-08-02T15:39:00Z">
        <w:r w:rsidR="00F87705">
          <w:rPr>
            <w:rFonts w:eastAsia="MS Mincho"/>
            <w:lang w:val="en-US"/>
          </w:rPr>
          <w:t xml:space="preserve"> be used</w:t>
        </w:r>
      </w:ins>
      <w:ins w:id="344" w:author="Dimitri Podborski" w:date="2021-08-02T15:36:00Z">
        <w:r w:rsidR="00F87705">
          <w:rPr>
            <w:rFonts w:eastAsia="MS Mincho"/>
            <w:lang w:val="en-US"/>
          </w:rPr>
          <w:t xml:space="preserve"> </w:t>
        </w:r>
      </w:ins>
      <w:ins w:id="345" w:author="Dimitri Podborski" w:date="2021-08-02T15:39:00Z">
        <w:r w:rsidR="00F87705">
          <w:rPr>
            <w:rFonts w:eastAsia="MS Mincho"/>
            <w:lang w:val="en-US"/>
          </w:rPr>
          <w:t>to form</w:t>
        </w:r>
      </w:ins>
      <w:ins w:id="346" w:author="Dimitri Podborski" w:date="2021-08-02T15:36:00Z">
        <w:r w:rsidR="00F87705">
          <w:rPr>
            <w:rFonts w:eastAsia="MS Mincho"/>
            <w:lang w:val="en-US"/>
          </w:rPr>
          <w:t xml:space="preserve"> such groups</w:t>
        </w:r>
      </w:ins>
      <w:ins w:id="347" w:author="Dimitri Podborski" w:date="2021-08-02T15:37:00Z">
        <w:r w:rsidR="00F87705">
          <w:rPr>
            <w:rFonts w:eastAsia="MS Mincho"/>
            <w:lang w:val="en-US"/>
          </w:rPr>
          <w:t>.</w:t>
        </w:r>
      </w:ins>
      <w:ins w:id="348" w:author="Dimitri Podborski" w:date="2021-08-02T15:39:00Z">
        <w:r w:rsidR="00F87705">
          <w:rPr>
            <w:rFonts w:eastAsia="MS Mincho"/>
            <w:lang w:val="en-US"/>
          </w:rPr>
          <w:t xml:space="preserve"> Then, </w:t>
        </w:r>
      </w:ins>
      <w:ins w:id="349" w:author="Dimitri Podborski" w:date="2021-08-02T15:40:00Z">
        <w:r w:rsidR="00F87705">
          <w:rPr>
            <w:rFonts w:eastAsia="MS Mincho"/>
            <w:lang w:val="en-US"/>
          </w:rPr>
          <w:t>for each group</w:t>
        </w:r>
      </w:ins>
      <w:ins w:id="350" w:author="Dimitri Podborski" w:date="2021-08-02T15:41:00Z">
        <w:r w:rsidR="00F87705">
          <w:rPr>
            <w:rFonts w:eastAsia="MS Mincho"/>
            <w:lang w:val="en-US"/>
          </w:rPr>
          <w:t xml:space="preserve">, a set of profiles </w:t>
        </w:r>
      </w:ins>
      <w:ins w:id="351" w:author="Dimitri Podborski" w:date="2021-08-02T17:10:00Z">
        <w:r w:rsidR="003E4BD2">
          <w:rPr>
            <w:rFonts w:eastAsia="MS Mincho"/>
            <w:lang w:val="en-US"/>
          </w:rPr>
          <w:t>could</w:t>
        </w:r>
      </w:ins>
      <w:ins w:id="352" w:author="Dimitri Podborski" w:date="2021-08-02T15:41:00Z">
        <w:r w:rsidR="00F87705">
          <w:rPr>
            <w:rFonts w:eastAsia="MS Mincho"/>
            <w:lang w:val="en-US"/>
          </w:rPr>
          <w:t xml:space="preserve"> be defined to limit the possible parameters.</w:t>
        </w:r>
      </w:ins>
      <w:ins w:id="353" w:author="Dimitri Podborski" w:date="2021-08-02T15:49:00Z">
        <w:r w:rsidR="00001E8B">
          <w:rPr>
            <w:rFonts w:eastAsia="MS Mincho"/>
            <w:lang w:val="en-US"/>
          </w:rPr>
          <w:t xml:space="preserve"> </w:t>
        </w:r>
      </w:ins>
      <w:ins w:id="354" w:author="Dimitri Podborski" w:date="2021-08-02T15:28:00Z">
        <w:r w:rsidR="00A62ED4">
          <w:rPr>
            <w:rFonts w:eastAsia="MS Mincho"/>
            <w:lang w:val="en-US"/>
          </w:rPr>
          <w:t xml:space="preserve">All these profiles should be aligned across different </w:t>
        </w:r>
      </w:ins>
      <w:proofErr w:type="spellStart"/>
      <w:ins w:id="355" w:author="Dimitri Podborski" w:date="2021-08-02T15:49:00Z">
        <w:r w:rsidR="00001E8B">
          <w:rPr>
            <w:rFonts w:eastAsia="MS Mincho"/>
            <w:lang w:val="en-US"/>
          </w:rPr>
          <w:t>fourCC</w:t>
        </w:r>
      </w:ins>
      <w:proofErr w:type="spellEnd"/>
      <w:ins w:id="356" w:author="Dimitri Podborski" w:date="2021-08-02T15:28:00Z">
        <w:r w:rsidR="00A62ED4">
          <w:rPr>
            <w:rFonts w:eastAsia="MS Mincho"/>
            <w:lang w:val="en-US"/>
          </w:rPr>
          <w:t xml:space="preserve"> groups and </w:t>
        </w:r>
      </w:ins>
      <w:ins w:id="357" w:author="Dimitri Podborski" w:date="2021-08-02T15:29:00Z">
        <w:r w:rsidR="00A62ED4">
          <w:rPr>
            <w:rFonts w:eastAsia="MS Mincho"/>
            <w:lang w:val="en-US"/>
          </w:rPr>
          <w:t>it would be possible to define an ‘unrestricted’ profile</w:t>
        </w:r>
      </w:ins>
      <w:ins w:id="358" w:author="Dimitri Podborski" w:date="2021-08-02T15:30:00Z">
        <w:r w:rsidR="00A62ED4">
          <w:rPr>
            <w:rFonts w:eastAsia="MS Mincho"/>
            <w:lang w:val="en-US"/>
          </w:rPr>
          <w:t xml:space="preserve"> which would allow all possible combinations for a certain group</w:t>
        </w:r>
      </w:ins>
      <w:ins w:id="359" w:author="Dimitri Podborski" w:date="2021-08-02T17:11:00Z">
        <w:r w:rsidR="003E4BD2">
          <w:rPr>
            <w:rFonts w:eastAsia="MS Mincho"/>
            <w:lang w:val="en-US"/>
          </w:rPr>
          <w:t>,</w:t>
        </w:r>
      </w:ins>
      <w:ins w:id="360" w:author="Dimitri Podborski" w:date="2021-08-02T15:49:00Z">
        <w:r w:rsidR="00001E8B">
          <w:rPr>
            <w:rFonts w:eastAsia="MS Mincho"/>
            <w:lang w:val="en-US"/>
          </w:rPr>
          <w:t xml:space="preserve"> if desired.</w:t>
        </w:r>
      </w:ins>
    </w:p>
    <w:p w14:paraId="6EFB4365" w14:textId="26A0650B" w:rsidR="00047717" w:rsidRDefault="00001E8B" w:rsidP="007D2D12">
      <w:pPr>
        <w:spacing w:after="80"/>
        <w:jc w:val="both"/>
        <w:rPr>
          <w:ins w:id="361" w:author="Dimitri Podborski" w:date="2021-08-02T15:03:00Z"/>
          <w:rFonts w:eastAsia="MS Mincho"/>
          <w:lang w:val="en-US"/>
        </w:rPr>
      </w:pPr>
      <w:ins w:id="362" w:author="Dimitri Podborski" w:date="2021-08-02T15:50:00Z">
        <w:r>
          <w:rPr>
            <w:rFonts w:eastAsia="MS Mincho"/>
            <w:lang w:val="en-US"/>
          </w:rPr>
          <w:t xml:space="preserve">It was also noted </w:t>
        </w:r>
      </w:ins>
      <w:ins w:id="363" w:author="Dimitri Podborski" w:date="2021-08-02T16:56:00Z">
        <w:r w:rsidR="0033405B">
          <w:rPr>
            <w:rFonts w:eastAsia="MS Mincho"/>
            <w:lang w:val="en-US"/>
          </w:rPr>
          <w:t xml:space="preserve">by </w:t>
        </w:r>
      </w:ins>
      <w:ins w:id="364" w:author="Dimitri Podborski" w:date="2021-08-02T15:50:00Z">
        <w:r>
          <w:rPr>
            <w:rFonts w:eastAsia="MS Mincho"/>
            <w:lang w:val="en-US"/>
          </w:rPr>
          <w:t xml:space="preserve">Aerospace Corporation US that </w:t>
        </w:r>
      </w:ins>
      <w:ins w:id="365" w:author="Dimitri Podborski" w:date="2021-08-02T16:05:00Z">
        <w:r w:rsidR="0020197C">
          <w:rPr>
            <w:rFonts w:eastAsia="MS Mincho"/>
            <w:lang w:val="en-US"/>
          </w:rPr>
          <w:t xml:space="preserve">for </w:t>
        </w:r>
        <w:r w:rsidR="0020197C" w:rsidRPr="0020197C">
          <w:rPr>
            <w:rFonts w:eastAsia="MS Mincho"/>
            <w:lang w:val="en-US"/>
          </w:rPr>
          <w:t>motion imagery in the Geographics Information Systems, Intelligence and Defense areas</w:t>
        </w:r>
      </w:ins>
      <w:ins w:id="366" w:author="Dimitri Podborski" w:date="2021-08-02T16:56:00Z">
        <w:r w:rsidR="0033405B">
          <w:rPr>
            <w:rFonts w:eastAsia="MS Mincho"/>
            <w:lang w:val="en-US"/>
          </w:rPr>
          <w:t>,</w:t>
        </w:r>
      </w:ins>
      <w:ins w:id="367" w:author="Dimitri Podborski" w:date="2021-08-02T16:06:00Z">
        <w:r w:rsidR="0020197C">
          <w:rPr>
            <w:rFonts w:eastAsia="MS Mincho"/>
            <w:lang w:val="en-US"/>
          </w:rPr>
          <w:t xml:space="preserve"> it is not feasible to use a single </w:t>
        </w:r>
        <w:proofErr w:type="spellStart"/>
        <w:r w:rsidR="0020197C">
          <w:rPr>
            <w:rFonts w:eastAsia="MS Mincho"/>
            <w:lang w:val="en-US"/>
          </w:rPr>
          <w:t>fourCC</w:t>
        </w:r>
        <w:proofErr w:type="spellEnd"/>
        <w:r w:rsidR="0020197C">
          <w:rPr>
            <w:rFonts w:eastAsia="MS Mincho"/>
            <w:lang w:val="en-US"/>
          </w:rPr>
          <w:t xml:space="preserve"> per</w:t>
        </w:r>
      </w:ins>
      <w:ins w:id="368" w:author="Dimitri Podborski" w:date="2021-08-02T16:07:00Z">
        <w:r w:rsidR="0020197C">
          <w:rPr>
            <w:rFonts w:eastAsia="MS Mincho"/>
            <w:lang w:val="en-US"/>
          </w:rPr>
          <w:t xml:space="preserve"> format</w:t>
        </w:r>
      </w:ins>
      <w:ins w:id="369" w:author="Dimitri Podborski" w:date="2021-08-02T16:57:00Z">
        <w:r w:rsidR="0033405B">
          <w:rPr>
            <w:rFonts w:eastAsia="MS Mincho"/>
            <w:lang w:val="en-US"/>
          </w:rPr>
          <w:t>,</w:t>
        </w:r>
      </w:ins>
      <w:ins w:id="370" w:author="Dimitri Podborski" w:date="2021-08-02T16:07:00Z">
        <w:r w:rsidR="0020197C">
          <w:rPr>
            <w:rFonts w:eastAsia="MS Mincho"/>
            <w:lang w:val="en-US"/>
          </w:rPr>
          <w:t xml:space="preserve"> </w:t>
        </w:r>
      </w:ins>
      <w:ins w:id="371" w:author="Dimitri Podborski" w:date="2021-08-02T16:08:00Z">
        <w:r w:rsidR="0020197C">
          <w:rPr>
            <w:rFonts w:eastAsia="MS Mincho"/>
            <w:lang w:val="en-US"/>
          </w:rPr>
          <w:t xml:space="preserve">as a variety of </w:t>
        </w:r>
      </w:ins>
      <w:ins w:id="372" w:author="Dimitri Podborski" w:date="2021-08-02T16:09:00Z">
        <w:r w:rsidR="0020197C">
          <w:rPr>
            <w:rFonts w:eastAsia="MS Mincho"/>
            <w:lang w:val="en-US"/>
          </w:rPr>
          <w:t xml:space="preserve">different </w:t>
        </w:r>
      </w:ins>
      <w:ins w:id="373" w:author="Dimitri Podborski" w:date="2021-08-02T16:08:00Z">
        <w:r w:rsidR="0020197C">
          <w:rPr>
            <w:rFonts w:eastAsia="MS Mincho"/>
            <w:lang w:val="en-US"/>
          </w:rPr>
          <w:t>formats</w:t>
        </w:r>
      </w:ins>
      <w:ins w:id="374" w:author="Dimitri Podborski" w:date="2021-08-02T16:09:00Z">
        <w:r w:rsidR="0020197C">
          <w:rPr>
            <w:rFonts w:eastAsia="MS Mincho"/>
            <w:lang w:val="en-US"/>
          </w:rPr>
          <w:t xml:space="preserve"> </w:t>
        </w:r>
      </w:ins>
      <w:ins w:id="375" w:author="Dimitri Podborski" w:date="2021-08-02T16:22:00Z">
        <w:r w:rsidR="00047717">
          <w:rPr>
            <w:rFonts w:eastAsia="MS Mincho"/>
            <w:lang w:val="en-US"/>
          </w:rPr>
          <w:t>are</w:t>
        </w:r>
      </w:ins>
      <w:ins w:id="376" w:author="Dimitri Podborski" w:date="2021-08-02T16:09:00Z">
        <w:r w:rsidR="0020197C">
          <w:rPr>
            <w:rFonts w:eastAsia="MS Mincho"/>
            <w:lang w:val="en-US"/>
          </w:rPr>
          <w:t xml:space="preserve"> used in such applications.</w:t>
        </w:r>
      </w:ins>
      <w:ins w:id="377" w:author="Dimitri Podborski" w:date="2021-08-02T16:22:00Z">
        <w:r w:rsidR="00047717">
          <w:rPr>
            <w:rFonts w:eastAsia="MS Mincho"/>
            <w:lang w:val="en-US"/>
          </w:rPr>
          <w:t xml:space="preserve"> </w:t>
        </w:r>
      </w:ins>
      <w:ins w:id="378" w:author="Dimitri Podborski" w:date="2021-08-02T16:48:00Z">
        <w:r w:rsidR="0001408B">
          <w:rPr>
            <w:rFonts w:eastAsia="MS Mincho"/>
            <w:lang w:val="en-US"/>
          </w:rPr>
          <w:t>For such applications</w:t>
        </w:r>
      </w:ins>
      <w:ins w:id="379" w:author="Dimitri Podborski" w:date="2021-08-02T16:57:00Z">
        <w:r w:rsidR="0033405B">
          <w:rPr>
            <w:rFonts w:eastAsia="MS Mincho"/>
            <w:lang w:val="en-US"/>
          </w:rPr>
          <w:t>,</w:t>
        </w:r>
      </w:ins>
      <w:ins w:id="380" w:author="Dimitri Podborski" w:date="2021-08-02T16:48:00Z">
        <w:r w:rsidR="0001408B">
          <w:rPr>
            <w:rFonts w:eastAsia="MS Mincho"/>
            <w:lang w:val="en-US"/>
          </w:rPr>
          <w:t xml:space="preserve"> i</w:t>
        </w:r>
      </w:ins>
      <w:ins w:id="381" w:author="Dimitri Podborski" w:date="2021-08-02T16:30:00Z">
        <w:r w:rsidR="00047717">
          <w:rPr>
            <w:rFonts w:eastAsia="MS Mincho"/>
            <w:lang w:val="en-US"/>
          </w:rPr>
          <w:t xml:space="preserve">t is important to have a set of parameters </w:t>
        </w:r>
      </w:ins>
      <w:ins w:id="382" w:author="Dimitri Podborski" w:date="2021-08-02T16:40:00Z">
        <w:r w:rsidR="0001408B">
          <w:rPr>
            <w:rFonts w:eastAsia="MS Mincho"/>
            <w:lang w:val="en-US"/>
          </w:rPr>
          <w:t xml:space="preserve">to identify each pixel location in </w:t>
        </w:r>
      </w:ins>
      <w:ins w:id="383" w:author="Dimitri Podborski" w:date="2021-08-02T16:41:00Z">
        <w:r w:rsidR="0001408B">
          <w:rPr>
            <w:rFonts w:eastAsia="MS Mincho"/>
            <w:lang w:val="en-US"/>
          </w:rPr>
          <w:t xml:space="preserve">the </w:t>
        </w:r>
      </w:ins>
      <w:ins w:id="384" w:author="Dimitri Podborski" w:date="2021-08-02T16:58:00Z">
        <w:r w:rsidR="0033405B">
          <w:rPr>
            <w:rFonts w:eastAsia="MS Mincho"/>
            <w:lang w:val="en-US"/>
          </w:rPr>
          <w:t xml:space="preserve">data </w:t>
        </w:r>
      </w:ins>
      <w:ins w:id="385" w:author="Dimitri Podborski" w:date="2021-08-02T16:41:00Z">
        <w:r w:rsidR="0001408B">
          <w:rPr>
            <w:rFonts w:eastAsia="MS Mincho"/>
            <w:lang w:val="en-US"/>
          </w:rPr>
          <w:t>strea</w:t>
        </w:r>
      </w:ins>
      <w:ins w:id="386" w:author="Dimitri Podborski" w:date="2021-08-02T16:43:00Z">
        <w:r w:rsidR="0001408B">
          <w:rPr>
            <w:rFonts w:eastAsia="MS Mincho"/>
            <w:lang w:val="en-US"/>
          </w:rPr>
          <w:t xml:space="preserve">m and to organize </w:t>
        </w:r>
      </w:ins>
      <w:ins w:id="387" w:author="Dimitri Podborski" w:date="2021-08-02T16:58:00Z">
        <w:r w:rsidR="0033405B">
          <w:rPr>
            <w:rFonts w:eastAsia="MS Mincho"/>
            <w:lang w:val="en-US"/>
          </w:rPr>
          <w:t xml:space="preserve">the </w:t>
        </w:r>
      </w:ins>
      <w:ins w:id="388" w:author="Dimitri Podborski" w:date="2021-08-02T16:43:00Z">
        <w:r w:rsidR="0001408B">
          <w:rPr>
            <w:rFonts w:eastAsia="MS Mincho"/>
            <w:lang w:val="en-US"/>
          </w:rPr>
          <w:t>pixels in</w:t>
        </w:r>
      </w:ins>
      <w:ins w:id="389" w:author="Dimitri Podborski" w:date="2021-08-02T16:58:00Z">
        <w:r w:rsidR="0033405B">
          <w:rPr>
            <w:rFonts w:eastAsia="MS Mincho"/>
            <w:lang w:val="en-US"/>
          </w:rPr>
          <w:t>to</w:t>
        </w:r>
      </w:ins>
      <w:ins w:id="390" w:author="Dimitri Podborski" w:date="2021-08-02T16:43:00Z">
        <w:r w:rsidR="0001408B">
          <w:rPr>
            <w:rFonts w:eastAsia="MS Mincho"/>
            <w:lang w:val="en-US"/>
          </w:rPr>
          <w:t xml:space="preserve"> different </w:t>
        </w:r>
      </w:ins>
      <w:ins w:id="391" w:author="Dimitri Podborski" w:date="2021-08-02T16:44:00Z">
        <w:r w:rsidR="0001408B">
          <w:rPr>
            <w:rFonts w:eastAsia="MS Mincho"/>
            <w:lang w:val="en-US"/>
          </w:rPr>
          <w:t xml:space="preserve">layouts so that a </w:t>
        </w:r>
      </w:ins>
      <w:ins w:id="392" w:author="Dimitri Podborski" w:date="2021-08-02T16:45:00Z">
        <w:r w:rsidR="0001408B">
          <w:rPr>
            <w:rFonts w:eastAsia="MS Mincho"/>
            <w:lang w:val="en-US"/>
          </w:rPr>
          <w:t xml:space="preserve">reader can access only </w:t>
        </w:r>
      </w:ins>
      <w:ins w:id="393" w:author="Dimitri Podborski" w:date="2021-08-02T16:59:00Z">
        <w:r w:rsidR="0033405B">
          <w:rPr>
            <w:rFonts w:eastAsia="MS Mincho"/>
            <w:lang w:val="en-US"/>
          </w:rPr>
          <w:t>a portion</w:t>
        </w:r>
      </w:ins>
      <w:ins w:id="394" w:author="Dimitri Podborski" w:date="2021-08-02T16:45:00Z">
        <w:r w:rsidR="0001408B">
          <w:rPr>
            <w:rFonts w:eastAsia="MS Mincho"/>
            <w:lang w:val="en-US"/>
          </w:rPr>
          <w:t xml:space="preserve"> of</w:t>
        </w:r>
      </w:ins>
      <w:ins w:id="395" w:author="Dimitri Podborski" w:date="2021-08-02T16:59:00Z">
        <w:r w:rsidR="0033405B">
          <w:rPr>
            <w:rFonts w:eastAsia="MS Mincho"/>
            <w:lang w:val="en-US"/>
          </w:rPr>
          <w:t xml:space="preserve"> the</w:t>
        </w:r>
      </w:ins>
      <w:ins w:id="396" w:author="Dimitri Podborski" w:date="2021-08-02T16:45:00Z">
        <w:r w:rsidR="0001408B">
          <w:rPr>
            <w:rFonts w:eastAsia="MS Mincho"/>
            <w:lang w:val="en-US"/>
          </w:rPr>
          <w:t xml:space="preserve"> data</w:t>
        </w:r>
      </w:ins>
      <w:ins w:id="397" w:author="Dimitri Podborski" w:date="2021-08-02T16:59:00Z">
        <w:r w:rsidR="0033405B">
          <w:rPr>
            <w:rFonts w:eastAsia="MS Mincho"/>
            <w:lang w:val="en-US"/>
          </w:rPr>
          <w:t xml:space="preserve"> </w:t>
        </w:r>
      </w:ins>
      <w:ins w:id="398" w:author="Dimitri Podborski" w:date="2021-08-02T16:45:00Z">
        <w:r w:rsidR="0001408B">
          <w:rPr>
            <w:rFonts w:eastAsia="MS Mincho"/>
            <w:lang w:val="en-US"/>
          </w:rPr>
          <w:t xml:space="preserve">required for a </w:t>
        </w:r>
      </w:ins>
      <w:ins w:id="399" w:author="Dimitri Podborski" w:date="2021-08-02T16:59:00Z">
        <w:r w:rsidR="0033405B">
          <w:rPr>
            <w:rFonts w:eastAsia="MS Mincho"/>
            <w:lang w:val="en-US"/>
          </w:rPr>
          <w:t>particular</w:t>
        </w:r>
      </w:ins>
      <w:ins w:id="400" w:author="Dimitri Podborski" w:date="2021-08-02T16:45:00Z">
        <w:r w:rsidR="0001408B">
          <w:rPr>
            <w:rFonts w:eastAsia="MS Mincho"/>
            <w:lang w:val="en-US"/>
          </w:rPr>
          <w:t xml:space="preserve"> application </w:t>
        </w:r>
      </w:ins>
      <w:ins w:id="401" w:author="Dimitri Podborski" w:date="2021-08-02T16:46:00Z">
        <w:r w:rsidR="0001408B">
          <w:rPr>
            <w:rFonts w:eastAsia="MS Mincho"/>
            <w:lang w:val="en-US"/>
          </w:rPr>
          <w:t>(</w:t>
        </w:r>
        <w:proofErr w:type="gramStart"/>
        <w:r w:rsidR="0001408B">
          <w:rPr>
            <w:rFonts w:eastAsia="MS Mincho"/>
            <w:lang w:val="en-US"/>
          </w:rPr>
          <w:t>e.g.</w:t>
        </w:r>
        <w:proofErr w:type="gramEnd"/>
        <w:r w:rsidR="0001408B">
          <w:rPr>
            <w:rFonts w:eastAsia="MS Mincho"/>
            <w:lang w:val="en-US"/>
          </w:rPr>
          <w:t xml:space="preserve"> accessing </w:t>
        </w:r>
      </w:ins>
      <w:ins w:id="402" w:author="Dimitri Podborski" w:date="2021-08-02T16:47:00Z">
        <w:r w:rsidR="0001408B">
          <w:rPr>
            <w:rFonts w:eastAsia="MS Mincho"/>
            <w:lang w:val="en-US"/>
          </w:rPr>
          <w:t xml:space="preserve">data from </w:t>
        </w:r>
      </w:ins>
      <w:ins w:id="403" w:author="Dimitri Podborski" w:date="2021-08-02T16:46:00Z">
        <w:r w:rsidR="0001408B">
          <w:rPr>
            <w:rFonts w:eastAsia="MS Mincho"/>
            <w:lang w:val="en-US"/>
          </w:rPr>
          <w:t>a single band/channel from a multi</w:t>
        </w:r>
      </w:ins>
      <w:ins w:id="404" w:author="Dimitri Podborski" w:date="2021-08-02T16:47:00Z">
        <w:r w:rsidR="0001408B">
          <w:rPr>
            <w:rFonts w:eastAsia="MS Mincho"/>
            <w:lang w:val="en-US"/>
          </w:rPr>
          <w:t>-spectral sensor</w:t>
        </w:r>
      </w:ins>
      <w:ins w:id="405" w:author="Dimitri Podborski" w:date="2021-08-02T16:48:00Z">
        <w:r w:rsidR="0001408B">
          <w:rPr>
            <w:rFonts w:eastAsia="MS Mincho"/>
            <w:lang w:val="en-US"/>
          </w:rPr>
          <w:t xml:space="preserve">). </w:t>
        </w:r>
      </w:ins>
      <w:ins w:id="406" w:author="Dimitri Podborski" w:date="2021-08-02T17:01:00Z">
        <w:r w:rsidR="00FB6C37">
          <w:rPr>
            <w:rFonts w:eastAsia="MS Mincho"/>
            <w:lang w:val="en-US"/>
          </w:rPr>
          <w:t>In addition</w:t>
        </w:r>
      </w:ins>
      <w:ins w:id="407" w:author="Dimitri Podborski" w:date="2021-08-02T16:48:00Z">
        <w:r w:rsidR="0001408B">
          <w:rPr>
            <w:rFonts w:eastAsia="MS Mincho"/>
            <w:lang w:val="en-US"/>
          </w:rPr>
          <w:t xml:space="preserve">, </w:t>
        </w:r>
      </w:ins>
      <w:ins w:id="408" w:author="Dimitri Podborski" w:date="2021-08-02T16:49:00Z">
        <w:r w:rsidR="0001408B">
          <w:rPr>
            <w:rFonts w:eastAsia="MS Mincho"/>
            <w:lang w:val="en-US"/>
          </w:rPr>
          <w:t xml:space="preserve">tiling concepts are </w:t>
        </w:r>
      </w:ins>
      <w:ins w:id="409" w:author="Dimitri Podborski" w:date="2021-08-02T17:00:00Z">
        <w:r w:rsidR="0033405B">
          <w:rPr>
            <w:rFonts w:eastAsia="MS Mincho"/>
            <w:lang w:val="en-US"/>
          </w:rPr>
          <w:t xml:space="preserve">also </w:t>
        </w:r>
      </w:ins>
      <w:ins w:id="410" w:author="Dimitri Podborski" w:date="2021-08-02T16:49:00Z">
        <w:r w:rsidR="0001408B">
          <w:rPr>
            <w:rFonts w:eastAsia="MS Mincho"/>
            <w:lang w:val="en-US"/>
          </w:rPr>
          <w:t xml:space="preserve">important </w:t>
        </w:r>
      </w:ins>
      <w:ins w:id="411" w:author="Dimitri Podborski" w:date="2021-08-02T17:02:00Z">
        <w:r w:rsidR="00FB6C37">
          <w:rPr>
            <w:rFonts w:eastAsia="MS Mincho"/>
            <w:lang w:val="en-US"/>
          </w:rPr>
          <w:t xml:space="preserve">for very large </w:t>
        </w:r>
      </w:ins>
      <w:ins w:id="412" w:author="Dimitri Podborski" w:date="2021-08-02T17:00:00Z">
        <w:r w:rsidR="00FB6C37">
          <w:rPr>
            <w:rFonts w:eastAsia="MS Mincho"/>
            <w:lang w:val="en-US"/>
          </w:rPr>
          <w:t>imagery.</w:t>
        </w:r>
      </w:ins>
    </w:p>
    <w:p w14:paraId="1A3DDE59" w14:textId="410AA388" w:rsidR="00F85993" w:rsidRPr="007D2D12" w:rsidRDefault="00F85993" w:rsidP="007D2D12">
      <w:pPr>
        <w:spacing w:after="80"/>
        <w:jc w:val="both"/>
        <w:rPr>
          <w:ins w:id="413" w:author="Dimitri Podborski" w:date="2021-08-02T11:04:00Z"/>
          <w:rFonts w:eastAsia="MS Mincho"/>
          <w:lang w:val="en-US"/>
        </w:rPr>
      </w:pPr>
      <w:ins w:id="414" w:author="Dimitri Podborski" w:date="2021-08-02T15:03:00Z">
        <w:r>
          <w:rPr>
            <w:rFonts w:eastAsia="MS Mincho"/>
            <w:lang w:val="en-US"/>
          </w:rPr>
          <w:t>The group also noted that for the representation of depth data, defining a depth transfer functions which w</w:t>
        </w:r>
      </w:ins>
      <w:ins w:id="415" w:author="Dimitri Podborski" w:date="2021-08-02T15:04:00Z">
        <w:r>
          <w:rPr>
            <w:rFonts w:eastAsia="MS Mincho"/>
            <w:lang w:val="en-US"/>
          </w:rPr>
          <w:t>ould allow exact mapping of depth pixel data to a depth value would be very useful.</w:t>
        </w:r>
      </w:ins>
    </w:p>
    <w:p w14:paraId="62F832F2" w14:textId="4A95E06E" w:rsidR="00872786" w:rsidRDefault="00872786" w:rsidP="00872786">
      <w:pPr>
        <w:pStyle w:val="Head1"/>
        <w:numPr>
          <w:ilvl w:val="0"/>
          <w:numId w:val="2"/>
        </w:numPr>
        <w:rPr>
          <w:rFonts w:eastAsia="MS Mincho"/>
        </w:rPr>
      </w:pPr>
      <w:r>
        <w:rPr>
          <w:rFonts w:eastAsia="MS Mincho"/>
        </w:rPr>
        <w:t>Analysis of current implementations</w:t>
      </w:r>
    </w:p>
    <w:p w14:paraId="66C749B3" w14:textId="77777777" w:rsidR="00872786" w:rsidRDefault="00872786" w:rsidP="00872786">
      <w:pPr>
        <w:spacing w:after="80"/>
        <w:jc w:val="both"/>
        <w:rPr>
          <w:rFonts w:eastAsia="MS Mincho"/>
        </w:rPr>
      </w:pPr>
      <w:r>
        <w:rPr>
          <w:rFonts w:eastAsia="MS Mincho"/>
        </w:rPr>
        <w:t>In this section we investigate several methods on how to create ISOBMFF/QTFF files with uncompressed video data and what software is capable of playing them.</w:t>
      </w:r>
    </w:p>
    <w:p w14:paraId="0663456D" w14:textId="77777777" w:rsidR="00872786" w:rsidRPr="001A3D02" w:rsidRDefault="00872786" w:rsidP="00872786">
      <w:pPr>
        <w:pStyle w:val="Head2"/>
        <w:numPr>
          <w:ilvl w:val="1"/>
          <w:numId w:val="2"/>
        </w:numPr>
        <w:rPr>
          <w:rFonts w:eastAsia="MS Mincho"/>
        </w:rPr>
      </w:pPr>
      <w:r>
        <w:rPr>
          <w:rFonts w:eastAsia="MS Mincho"/>
        </w:rPr>
        <w:t xml:space="preserve">Technical tools </w:t>
      </w:r>
    </w:p>
    <w:p w14:paraId="296B2191" w14:textId="77777777" w:rsidR="00872786" w:rsidRDefault="00872786" w:rsidP="00872786">
      <w:pPr>
        <w:rPr>
          <w:rFonts w:eastAsia="MS Mincho"/>
          <w:b/>
          <w:bCs/>
        </w:rPr>
      </w:pPr>
      <w:r w:rsidRPr="00C97246">
        <w:rPr>
          <w:rFonts w:eastAsia="MS Mincho"/>
          <w:b/>
          <w:bCs/>
        </w:rPr>
        <w:t>F</w:t>
      </w:r>
      <w:r>
        <w:rPr>
          <w:rFonts w:eastAsia="MS Mincho"/>
          <w:b/>
          <w:bCs/>
        </w:rPr>
        <w:t>F</w:t>
      </w:r>
      <w:r w:rsidRPr="00C97246">
        <w:rPr>
          <w:rFonts w:eastAsia="MS Mincho"/>
          <w:b/>
          <w:bCs/>
        </w:rPr>
        <w:t>mpeg</w:t>
      </w:r>
    </w:p>
    <w:p w14:paraId="0DF38FA5" w14:textId="77777777" w:rsidR="00872786" w:rsidRDefault="00872786" w:rsidP="00872786">
      <w:pPr>
        <w:jc w:val="both"/>
        <w:rPr>
          <w:rFonts w:eastAsia="MS Mincho"/>
        </w:rPr>
      </w:pPr>
      <w:r w:rsidRPr="001A3D02">
        <w:t>FFmpeg</w:t>
      </w:r>
      <w:r>
        <w:t xml:space="preserve"> is often referred to as a swiss army knife for multimedia processing. It can be used to generate a set of uncompressed video bitstreams as specified in </w:t>
      </w:r>
      <w:hyperlink r:id="rId37" w:anchor="a9a8e335cf3be472042bc9f0cf80cd4c5" w:history="1">
        <w:r w:rsidRPr="0048285A">
          <w:rPr>
            <w:rStyle w:val="Hyperlink"/>
          </w:rPr>
          <w:t>AVPixelFormat</w:t>
        </w:r>
      </w:hyperlink>
      <w:r>
        <w:t xml:space="preserve">. </w:t>
      </w:r>
      <w:r>
        <w:rPr>
          <w:rFonts w:eastAsia="MS Mincho"/>
        </w:rPr>
        <w:t xml:space="preserve">An example on how to generate a set of uncompressed video bitstreams can be found </w:t>
      </w:r>
      <w:hyperlink r:id="rId38" w:history="1">
        <w:r w:rsidRPr="0048285A">
          <w:rPr>
            <w:rStyle w:val="Hyperlink"/>
            <w:rFonts w:eastAsia="MS Mincho"/>
          </w:rPr>
          <w:t>here</w:t>
        </w:r>
      </w:hyperlink>
      <w:r>
        <w:rPr>
          <w:rFonts w:eastAsia="MS Mincho"/>
        </w:rPr>
        <w:t>. FFmpeg can even directly be used to package uncompressed video bitstreams into a .mov file. The example below packages ‘v210’ uncompressed bitstream into .mov using ‘v210’ sample entry:</w:t>
      </w:r>
    </w:p>
    <w:p w14:paraId="53DA69DB" w14:textId="77777777" w:rsidR="00872786" w:rsidRPr="00D650D6" w:rsidRDefault="00872786" w:rsidP="00872786">
      <w:pPr>
        <w:jc w:val="both"/>
      </w:pPr>
    </w:p>
    <w:p w14:paraId="7D1BEA3F" w14:textId="77777777" w:rsidR="00872786" w:rsidRPr="00D650D6" w:rsidRDefault="00872786" w:rsidP="00872786">
      <w:pPr>
        <w:spacing w:after="80"/>
        <w:jc w:val="both"/>
        <w:rPr>
          <w:rFonts w:ascii="Courier" w:eastAsia="MS Mincho" w:hAnsi="Courier"/>
          <w:sz w:val="20"/>
          <w:szCs w:val="20"/>
        </w:rPr>
      </w:pPr>
      <w:r w:rsidRPr="00D650D6">
        <w:rPr>
          <w:rFonts w:ascii="Courier" w:eastAsia="MS Mincho" w:hAnsi="Courier"/>
          <w:sz w:val="20"/>
          <w:szCs w:val="20"/>
        </w:rPr>
        <w:t>ffmpeg -f v210 -s 176x144 -i gst_v210_176x144.raw -c copy v210_gst.mov</w:t>
      </w:r>
    </w:p>
    <w:p w14:paraId="32F65E1C" w14:textId="77777777" w:rsidR="00872786" w:rsidRDefault="00872786" w:rsidP="00872786">
      <w:pPr>
        <w:spacing w:after="80"/>
        <w:jc w:val="both"/>
        <w:rPr>
          <w:rFonts w:eastAsia="MS Mincho"/>
        </w:rPr>
      </w:pPr>
    </w:p>
    <w:p w14:paraId="30852F51" w14:textId="77777777" w:rsidR="00872786" w:rsidRPr="0048285A" w:rsidRDefault="00872786" w:rsidP="00872786">
      <w:pPr>
        <w:spacing w:after="80"/>
        <w:jc w:val="both"/>
        <w:rPr>
          <w:rFonts w:eastAsia="MS Mincho"/>
          <w:b/>
          <w:bCs/>
        </w:rPr>
      </w:pPr>
      <w:r w:rsidRPr="0048285A">
        <w:rPr>
          <w:rFonts w:eastAsia="MS Mincho"/>
          <w:b/>
          <w:bCs/>
        </w:rPr>
        <w:t>GPAC</w:t>
      </w:r>
    </w:p>
    <w:p w14:paraId="0074F36C" w14:textId="77777777" w:rsidR="00872786" w:rsidRDefault="00872786" w:rsidP="00872786">
      <w:pPr>
        <w:spacing w:after="80"/>
        <w:jc w:val="both"/>
        <w:rPr>
          <w:rFonts w:eastAsia="MS Mincho"/>
        </w:rPr>
      </w:pPr>
      <w:r>
        <w:rPr>
          <w:rFonts w:eastAsia="MS Mincho"/>
        </w:rPr>
        <w:t xml:space="preserve">According to the release notes GPAC supports multiplexing of uncompressed video since version 1.0. Multiplexing uncompressed video data based on </w:t>
      </w:r>
      <w:hyperlink r:id="rId39" w:history="1">
        <w:r w:rsidRPr="00A5396A">
          <w:rPr>
            <w:rStyle w:val="Hyperlink"/>
            <w:rFonts w:eastAsia="MS Mincho"/>
          </w:rPr>
          <w:t>TN2162</w:t>
        </w:r>
      </w:hyperlink>
      <w:r>
        <w:t xml:space="preserve"> seems to be considered by the developers.</w:t>
      </w:r>
    </w:p>
    <w:p w14:paraId="21AB242B" w14:textId="77777777" w:rsidR="00872786" w:rsidRDefault="00872786" w:rsidP="00872786">
      <w:pPr>
        <w:spacing w:after="80"/>
        <w:jc w:val="both"/>
        <w:rPr>
          <w:rFonts w:eastAsia="MS Mincho"/>
        </w:rPr>
      </w:pPr>
    </w:p>
    <w:p w14:paraId="3D97465C" w14:textId="77777777" w:rsidR="00872786" w:rsidRDefault="00872786" w:rsidP="00872786">
      <w:pPr>
        <w:spacing w:after="80"/>
        <w:jc w:val="both"/>
        <w:rPr>
          <w:rFonts w:eastAsia="MS Mincho"/>
          <w:b/>
          <w:bCs/>
        </w:rPr>
      </w:pPr>
      <w:r w:rsidRPr="0085503E">
        <w:rPr>
          <w:rFonts w:eastAsia="MS Mincho"/>
          <w:b/>
          <w:bCs/>
        </w:rPr>
        <w:t>GStreamer</w:t>
      </w:r>
      <w:r>
        <w:rPr>
          <w:rFonts w:eastAsia="MS Mincho"/>
          <w:b/>
          <w:bCs/>
        </w:rPr>
        <w:t xml:space="preserve"> </w:t>
      </w:r>
    </w:p>
    <w:p w14:paraId="6F731A5D" w14:textId="77777777" w:rsidR="00872786" w:rsidRPr="00216667" w:rsidRDefault="00872786" w:rsidP="00872786">
      <w:pPr>
        <w:spacing w:after="80"/>
        <w:jc w:val="both"/>
        <w:rPr>
          <w:rFonts w:eastAsia="MS Mincho"/>
          <w:b/>
          <w:bCs/>
        </w:rPr>
      </w:pPr>
      <w:r>
        <w:rPr>
          <w:rFonts w:eastAsia="MS Mincho"/>
        </w:rPr>
        <w:t>A pipeline-based multimedia framework which can be used to generate uncompressed video formats as described in</w:t>
      </w:r>
      <w:r w:rsidRPr="0085503E">
        <w:rPr>
          <w:rFonts w:eastAsia="MS Mincho"/>
        </w:rPr>
        <w:t xml:space="preserve"> video/x-raw</w:t>
      </w:r>
      <w:r>
        <w:rPr>
          <w:rFonts w:eastAsia="MS Mincho"/>
        </w:rPr>
        <w:t xml:space="preserve"> module: </w:t>
      </w:r>
      <w:hyperlink r:id="rId40" w:history="1">
        <w:r w:rsidRPr="0085503E">
          <w:rPr>
            <w:rStyle w:val="Hyperlink"/>
            <w:rFonts w:eastAsia="MS Mincho"/>
          </w:rPr>
          <w:t>Raw Video Media Types</w:t>
        </w:r>
      </w:hyperlink>
      <w:r>
        <w:rPr>
          <w:rFonts w:eastAsia="MS Mincho"/>
        </w:rPr>
        <w:t xml:space="preserve">. An example on how to generate uncompressed video bitstreams can be found </w:t>
      </w:r>
      <w:hyperlink r:id="rId41" w:history="1">
        <w:r w:rsidRPr="0048285A">
          <w:rPr>
            <w:rStyle w:val="Hyperlink"/>
            <w:rFonts w:eastAsia="MS Mincho"/>
          </w:rPr>
          <w:t>here</w:t>
        </w:r>
      </w:hyperlink>
      <w:r>
        <w:rPr>
          <w:rFonts w:eastAsia="MS Mincho"/>
        </w:rPr>
        <w:t>.</w:t>
      </w:r>
    </w:p>
    <w:p w14:paraId="2DC74956" w14:textId="77777777" w:rsidR="00872786" w:rsidRPr="00803F41" w:rsidRDefault="00872786" w:rsidP="00872786">
      <w:pPr>
        <w:spacing w:after="80"/>
        <w:jc w:val="both"/>
        <w:rPr>
          <w:rFonts w:eastAsia="MS Mincho"/>
          <w:b/>
          <w:bCs/>
        </w:rPr>
      </w:pPr>
      <w:r w:rsidRPr="00803F41">
        <w:rPr>
          <w:rFonts w:eastAsia="MS Mincho"/>
          <w:b/>
          <w:bCs/>
        </w:rPr>
        <w:t>Final Cut Pro</w:t>
      </w:r>
    </w:p>
    <w:p w14:paraId="51554348" w14:textId="77777777" w:rsidR="00872786" w:rsidRDefault="00872786" w:rsidP="00872786">
      <w:pPr>
        <w:spacing w:after="80"/>
        <w:jc w:val="both"/>
        <w:rPr>
          <w:rFonts w:eastAsia="MS Mincho"/>
        </w:rPr>
      </w:pPr>
      <w:r>
        <w:rPr>
          <w:rFonts w:eastAsia="MS Mincho"/>
        </w:rPr>
        <w:t xml:space="preserve">Video editing software capable of exporting and importing uncompressed </w:t>
      </w:r>
      <w:r w:rsidRPr="0085503E">
        <w:rPr>
          <w:rFonts w:ascii="Courier" w:eastAsia="MS Mincho" w:hAnsi="Courier"/>
        </w:rPr>
        <w:t>‘2vuy’</w:t>
      </w:r>
      <w:r>
        <w:rPr>
          <w:rFonts w:eastAsia="MS Mincho"/>
        </w:rPr>
        <w:t xml:space="preserve"> and ‘</w:t>
      </w:r>
      <w:r w:rsidRPr="0085503E">
        <w:rPr>
          <w:rFonts w:ascii="Courier" w:eastAsia="MS Mincho" w:hAnsi="Courier"/>
        </w:rPr>
        <w:t>v210</w:t>
      </w:r>
      <w:r>
        <w:rPr>
          <w:rFonts w:eastAsia="MS Mincho"/>
        </w:rPr>
        <w:t>’ video to QTFF.</w:t>
      </w:r>
    </w:p>
    <w:p w14:paraId="4F02EF3B" w14:textId="77777777" w:rsidR="00872786" w:rsidRDefault="00872786" w:rsidP="00872786">
      <w:pPr>
        <w:spacing w:after="80"/>
        <w:jc w:val="both"/>
        <w:rPr>
          <w:rFonts w:eastAsia="MS Mincho"/>
          <w:b/>
          <w:bCs/>
        </w:rPr>
      </w:pPr>
    </w:p>
    <w:p w14:paraId="3EA08E9D" w14:textId="77777777" w:rsidR="00872786" w:rsidRPr="00803F41" w:rsidRDefault="00872786" w:rsidP="00872786">
      <w:pPr>
        <w:spacing w:after="80"/>
        <w:jc w:val="both"/>
        <w:rPr>
          <w:rFonts w:eastAsia="MS Mincho"/>
          <w:b/>
          <w:bCs/>
        </w:rPr>
      </w:pPr>
      <w:r w:rsidRPr="00803F41">
        <w:rPr>
          <w:rFonts w:eastAsia="MS Mincho"/>
          <w:b/>
          <w:bCs/>
        </w:rPr>
        <w:t>HDRTools</w:t>
      </w:r>
    </w:p>
    <w:p w14:paraId="308BF141" w14:textId="77777777" w:rsidR="00872786" w:rsidRDefault="00872786" w:rsidP="00872786">
      <w:pPr>
        <w:spacing w:after="80"/>
        <w:jc w:val="both"/>
        <w:rPr>
          <w:rFonts w:eastAsia="MS Mincho"/>
        </w:rPr>
      </w:pPr>
      <w:r>
        <w:rPr>
          <w:rFonts w:eastAsia="MS Mincho"/>
        </w:rPr>
        <w:t>HDRTools is a software package which is used to support video standardization work in several groups e.g. JVET. It is highly configurable and already supports a wide range of uncompressed video formats. HDRTools does not currently support ISOBMFF multiplexing, but can be extended to provide such functionality. For the multiplexing part, ISOBMFF reference software (</w:t>
      </w:r>
      <w:hyperlink r:id="rId42" w:history="1">
        <w:r w:rsidRPr="00256DE0">
          <w:rPr>
            <w:rStyle w:val="Hyperlink"/>
            <w:rFonts w:eastAsia="MS Mincho"/>
          </w:rPr>
          <w:t>libisomedia</w:t>
        </w:r>
      </w:hyperlink>
      <w:r>
        <w:rPr>
          <w:rFonts w:eastAsia="MS Mincho"/>
        </w:rPr>
        <w:t xml:space="preserve">) can be used in a wrapper module of the HDRLib. This approach is currently implemented in a separate branch </w:t>
      </w:r>
      <w:hyperlink r:id="rId43" w:history="1">
        <w:r w:rsidRPr="00256DE0">
          <w:rPr>
            <w:rStyle w:val="Hyperlink"/>
            <w:rFonts w:eastAsia="MS Mincho"/>
          </w:rPr>
          <w:t>feature_mp4</w:t>
        </w:r>
      </w:hyperlink>
      <w:r>
        <w:rPr>
          <w:rFonts w:eastAsia="MS Mincho"/>
        </w:rPr>
        <w:t xml:space="preserve"> and allows to create .mp4 files with the </w:t>
      </w:r>
      <w:r w:rsidRPr="00256DE0">
        <w:rPr>
          <w:rFonts w:ascii="Courier" w:eastAsia="MS Mincho" w:hAnsi="Courier"/>
        </w:rPr>
        <w:t>‘v210’</w:t>
      </w:r>
      <w:r>
        <w:rPr>
          <w:rFonts w:eastAsia="MS Mincho"/>
        </w:rPr>
        <w:t xml:space="preserve"> format as defined in </w:t>
      </w:r>
      <w:hyperlink r:id="rId44" w:history="1">
        <w:r w:rsidRPr="00A5396A">
          <w:rPr>
            <w:rStyle w:val="Hyperlink"/>
            <w:rFonts w:eastAsia="MS Mincho"/>
          </w:rPr>
          <w:t>TN2162</w:t>
        </w:r>
      </w:hyperlink>
      <w:r>
        <w:rPr>
          <w:rFonts w:eastAsia="MS Mincho"/>
        </w:rPr>
        <w:t>. The use of HDRTools in combination with libisomedia should be considered by the group while working on ISO/IEC 23001-17.</w:t>
      </w:r>
    </w:p>
    <w:p w14:paraId="03B32AC0" w14:textId="77777777" w:rsidR="00872786" w:rsidRDefault="00872786" w:rsidP="00872786">
      <w:pPr>
        <w:pStyle w:val="Head2"/>
        <w:numPr>
          <w:ilvl w:val="1"/>
          <w:numId w:val="2"/>
        </w:numPr>
        <w:rPr>
          <w:rFonts w:eastAsia="MS Mincho"/>
        </w:rPr>
      </w:pPr>
      <w:r>
        <w:rPr>
          <w:rFonts w:eastAsia="MS Mincho"/>
        </w:rPr>
        <w:t>Playback of uncompressed files</w:t>
      </w:r>
    </w:p>
    <w:p w14:paraId="0B7BBCF4" w14:textId="77777777" w:rsidR="00872786" w:rsidRDefault="00872786" w:rsidP="00872786">
      <w:pPr>
        <w:spacing w:after="80"/>
        <w:jc w:val="both"/>
        <w:rPr>
          <w:rFonts w:eastAsia="MS Mincho"/>
        </w:rPr>
      </w:pPr>
      <w:r>
        <w:rPr>
          <w:rFonts w:eastAsia="MS Mincho"/>
        </w:rPr>
        <w:t xml:space="preserve">To quickly test support for playback of various uncompressed sample entry types, we used a simple tool called </w:t>
      </w:r>
      <w:hyperlink r:id="rId45" w:history="1">
        <w:r w:rsidRPr="00C3578B">
          <w:rPr>
            <w:rStyle w:val="Hyperlink"/>
            <w:rFonts w:eastAsia="MS Mincho"/>
          </w:rPr>
          <w:t>raw2mov</w:t>
        </w:r>
      </w:hyperlink>
      <w:r>
        <w:rPr>
          <w:rFonts w:eastAsia="MS Mincho"/>
        </w:rPr>
        <w:t>. It packages the uncompressed video data of specified pixel format into samples of an ISOBMFF file and sets the specific sample entry type as a FOURCC from</w:t>
      </w:r>
      <w:r w:rsidRPr="00C3578B">
        <w:rPr>
          <w:rFonts w:eastAsia="MS Mincho"/>
        </w:rPr>
        <w:t xml:space="preserve"> </w:t>
      </w:r>
      <w:r w:rsidRPr="00C3578B">
        <w:rPr>
          <w:rFonts w:eastAsia="MS Mincho"/>
        </w:rPr>
        <w:fldChar w:fldCharType="begin"/>
      </w:r>
      <w:r w:rsidRPr="00C3578B">
        <w:rPr>
          <w:rFonts w:eastAsia="MS Mincho"/>
        </w:rPr>
        <w:instrText xml:space="preserve"> REF _Ref62196066 \h  \* MERGEFORMAT </w:instrText>
      </w:r>
      <w:r w:rsidRPr="00C3578B">
        <w:rPr>
          <w:rFonts w:eastAsia="MS Mincho"/>
        </w:rPr>
      </w:r>
      <w:r w:rsidRPr="00C3578B">
        <w:rPr>
          <w:rFonts w:eastAsia="MS Mincho"/>
        </w:rPr>
        <w:fldChar w:fldCharType="separate"/>
      </w:r>
      <w:r w:rsidRPr="00C3578B">
        <w:rPr>
          <w:color w:val="000000" w:themeColor="text1"/>
        </w:rPr>
        <w:t xml:space="preserve">Table </w:t>
      </w:r>
      <w:r w:rsidRPr="00C3578B">
        <w:rPr>
          <w:noProof/>
          <w:color w:val="000000" w:themeColor="text1"/>
        </w:rPr>
        <w:t>3</w:t>
      </w:r>
      <w:r w:rsidRPr="00C3578B">
        <w:rPr>
          <w:rFonts w:eastAsia="MS Mincho"/>
        </w:rPr>
        <w:fldChar w:fldCharType="end"/>
      </w:r>
      <w:r>
        <w:rPr>
          <w:rFonts w:eastAsia="MS Mincho"/>
        </w:rPr>
        <w:t xml:space="preserve">. FFmpeg and GStreamer </w:t>
      </w:r>
      <w:hyperlink r:id="rId46" w:history="1">
        <w:r w:rsidRPr="00C3578B">
          <w:rPr>
            <w:rStyle w:val="Hyperlink"/>
            <w:rFonts w:eastAsia="MS Mincho"/>
          </w:rPr>
          <w:t>were used</w:t>
        </w:r>
      </w:hyperlink>
      <w:r>
        <w:rPr>
          <w:rFonts w:eastAsia="MS Mincho"/>
        </w:rPr>
        <w:t xml:space="preserve"> to generate the uncompressed video bitstreams which were packaged to ISOBMFF using raw2mov. In addition, Final Cut Pro was used to extract ‘2vuy’ and ‘v210’ QTFF files for verification. Also, the initial version of the </w:t>
      </w:r>
      <w:hyperlink r:id="rId47" w:history="1">
        <w:r w:rsidRPr="003533F8">
          <w:rPr>
            <w:rStyle w:val="Hyperlink"/>
            <w:rFonts w:eastAsia="MS Mincho"/>
          </w:rPr>
          <w:t>HDRTools</w:t>
        </w:r>
      </w:hyperlink>
      <w:r>
        <w:rPr>
          <w:rFonts w:eastAsia="MS Mincho"/>
        </w:rPr>
        <w:t xml:space="preserve"> branch was used to verify ‘v210’ code point (note that </w:t>
      </w:r>
      <w:r w:rsidRPr="003533F8">
        <w:rPr>
          <w:rFonts w:eastAsia="MS Mincho"/>
        </w:rPr>
        <w:t>horiz_align_pixels</w:t>
      </w:r>
      <w:r>
        <w:rPr>
          <w:rFonts w:eastAsia="MS Mincho"/>
        </w:rPr>
        <w:t xml:space="preserve"> are currently not implemented in HDRTools and the width of the input image has to be a multiple of 48). Then we used 5 different players (QuickTime, MP4Client, ffplay, VLC and playbin) to test the coverage of each code point.</w:t>
      </w:r>
      <w:r w:rsidRPr="003533F8">
        <w:rPr>
          <w:rFonts w:eastAsia="MS Mincho"/>
        </w:rPr>
        <w:t xml:space="preserve"> </w:t>
      </w:r>
      <w:r w:rsidRPr="003533F8">
        <w:rPr>
          <w:rFonts w:eastAsia="MS Mincho"/>
        </w:rPr>
        <w:fldChar w:fldCharType="begin"/>
      </w:r>
      <w:r w:rsidRPr="003533F8">
        <w:rPr>
          <w:rFonts w:eastAsia="MS Mincho"/>
        </w:rPr>
        <w:instrText xml:space="preserve"> REF _Ref62196066 \h  \* MERGEFORMAT </w:instrText>
      </w:r>
      <w:r w:rsidRPr="003533F8">
        <w:rPr>
          <w:rFonts w:eastAsia="MS Mincho"/>
        </w:rPr>
      </w:r>
      <w:r w:rsidRPr="003533F8">
        <w:rPr>
          <w:rFonts w:eastAsia="MS Mincho"/>
        </w:rPr>
        <w:fldChar w:fldCharType="separate"/>
      </w:r>
      <w:r w:rsidRPr="003533F8">
        <w:rPr>
          <w:color w:val="000000" w:themeColor="text1"/>
        </w:rPr>
        <w:t xml:space="preserve">Table </w:t>
      </w:r>
      <w:r w:rsidRPr="003533F8">
        <w:rPr>
          <w:noProof/>
          <w:color w:val="000000" w:themeColor="text1"/>
        </w:rPr>
        <w:t>3</w:t>
      </w:r>
      <w:r w:rsidRPr="003533F8">
        <w:rPr>
          <w:rFonts w:eastAsia="MS Mincho"/>
        </w:rPr>
        <w:fldChar w:fldCharType="end"/>
      </w:r>
      <w:r>
        <w:rPr>
          <w:rFonts w:eastAsia="MS Mincho"/>
        </w:rPr>
        <w:t xml:space="preserve"> below summarizes the results.</w:t>
      </w:r>
    </w:p>
    <w:p w14:paraId="250C8EC5" w14:textId="77777777" w:rsidR="00872786" w:rsidRDefault="00872786" w:rsidP="00872786">
      <w:pPr>
        <w:spacing w:after="80"/>
        <w:jc w:val="both"/>
        <w:rPr>
          <w:rFonts w:eastAsia="MS Mincho"/>
        </w:rPr>
      </w:pPr>
      <w:r>
        <w:rPr>
          <w:rFonts w:eastAsia="MS Mincho"/>
        </w:rPr>
        <w:t xml:space="preserve">It can be seen that </w:t>
      </w:r>
      <w:r w:rsidRPr="003D7CC6">
        <w:rPr>
          <w:rFonts w:ascii="Courier" w:eastAsia="MS Mincho" w:hAnsi="Courier"/>
        </w:rPr>
        <w:t>‘2vuy’</w:t>
      </w:r>
      <w:r>
        <w:rPr>
          <w:rFonts w:eastAsia="MS Mincho"/>
        </w:rPr>
        <w:t xml:space="preserve">, </w:t>
      </w:r>
      <w:r w:rsidRPr="003D7CC6">
        <w:rPr>
          <w:rFonts w:ascii="Courier" w:eastAsia="MS Mincho" w:hAnsi="Courier"/>
        </w:rPr>
        <w:t>‘v210’</w:t>
      </w:r>
      <w:r>
        <w:rPr>
          <w:rFonts w:eastAsia="MS Mincho"/>
        </w:rPr>
        <w:t xml:space="preserve"> and </w:t>
      </w:r>
      <w:r w:rsidRPr="003D7CC6">
        <w:rPr>
          <w:rFonts w:ascii="Courier" w:eastAsia="MS Mincho" w:hAnsi="Courier"/>
        </w:rPr>
        <w:t>‘raw ‘</w:t>
      </w:r>
      <w:r>
        <w:rPr>
          <w:rFonts w:eastAsia="MS Mincho"/>
        </w:rPr>
        <w:t xml:space="preserve"> (RGB24) are the most supported code points. Quite the opposite is the support of Digital Voodoo code points from</w:t>
      </w:r>
      <w:r w:rsidRPr="00846D44">
        <w:rPr>
          <w:rFonts w:eastAsia="MS Mincho"/>
        </w:rPr>
        <w:t xml:space="preserve"> </w:t>
      </w:r>
      <w:r w:rsidRPr="00846D44">
        <w:rPr>
          <w:rFonts w:eastAsia="MS Mincho"/>
        </w:rPr>
        <w:fldChar w:fldCharType="begin"/>
      </w:r>
      <w:r w:rsidRPr="00846D44">
        <w:rPr>
          <w:rFonts w:eastAsia="MS Mincho"/>
        </w:rPr>
        <w:instrText xml:space="preserve"> REF _Ref62161623 \h  \* MERGEFORMAT </w:instrText>
      </w:r>
      <w:r w:rsidRPr="00846D44">
        <w:rPr>
          <w:rFonts w:eastAsia="MS Mincho"/>
        </w:rPr>
      </w:r>
      <w:r w:rsidRPr="00846D44">
        <w:rPr>
          <w:rFonts w:eastAsia="MS Mincho"/>
        </w:rPr>
        <w:fldChar w:fldCharType="separate"/>
      </w:r>
      <w:r w:rsidRPr="00846D44">
        <w:rPr>
          <w:color w:val="000000" w:themeColor="text1"/>
        </w:rPr>
        <w:t xml:space="preserve">Table </w:t>
      </w:r>
      <w:r w:rsidRPr="00846D44">
        <w:rPr>
          <w:noProof/>
          <w:color w:val="000000" w:themeColor="text1"/>
        </w:rPr>
        <w:t>2</w:t>
      </w:r>
      <w:r w:rsidRPr="00846D44">
        <w:rPr>
          <w:rFonts w:eastAsia="MS Mincho"/>
        </w:rPr>
        <w:fldChar w:fldCharType="end"/>
      </w:r>
      <w:r>
        <w:rPr>
          <w:rFonts w:eastAsia="MS Mincho"/>
        </w:rPr>
        <w:t>, only ‘DVOO’ is supported by FFmpeg and all others didn’t play anywhere (not listed in the Table). GStreamer playbin was not able to play any of the files.</w:t>
      </w:r>
    </w:p>
    <w:p w14:paraId="6DCDE2E5" w14:textId="77777777" w:rsidR="00872786" w:rsidRPr="00BF0087" w:rsidRDefault="00872786" w:rsidP="00872786">
      <w:pPr>
        <w:spacing w:after="80"/>
        <w:jc w:val="both"/>
        <w:rPr>
          <w:rFonts w:eastAsia="MS Mincho"/>
        </w:rPr>
      </w:pPr>
    </w:p>
    <w:p w14:paraId="0E866866" w14:textId="77777777" w:rsidR="00872786" w:rsidRPr="00CD5265" w:rsidRDefault="00872786" w:rsidP="00872786">
      <w:pPr>
        <w:pStyle w:val="Caption"/>
        <w:keepNext/>
        <w:jc w:val="center"/>
        <w:rPr>
          <w:i w:val="0"/>
          <w:iCs w:val="0"/>
          <w:color w:val="000000" w:themeColor="text1"/>
          <w:sz w:val="24"/>
          <w:szCs w:val="24"/>
        </w:rPr>
      </w:pPr>
      <w:bookmarkStart w:id="416" w:name="_Ref62196066"/>
      <w:r w:rsidRPr="00CD5265">
        <w:rPr>
          <w:i w:val="0"/>
          <w:iCs w:val="0"/>
          <w:color w:val="000000" w:themeColor="text1"/>
          <w:sz w:val="24"/>
          <w:szCs w:val="24"/>
        </w:rPr>
        <w:t xml:space="preserve">Table </w:t>
      </w:r>
      <w:r w:rsidRPr="00CD5265">
        <w:rPr>
          <w:i w:val="0"/>
          <w:iCs w:val="0"/>
          <w:color w:val="000000" w:themeColor="text1"/>
          <w:sz w:val="24"/>
          <w:szCs w:val="24"/>
        </w:rPr>
        <w:fldChar w:fldCharType="begin"/>
      </w:r>
      <w:r w:rsidRPr="00CD5265">
        <w:rPr>
          <w:i w:val="0"/>
          <w:iCs w:val="0"/>
          <w:color w:val="000000" w:themeColor="text1"/>
          <w:sz w:val="24"/>
          <w:szCs w:val="24"/>
        </w:rPr>
        <w:instrText xml:space="preserve"> SEQ Table \* ARABIC </w:instrText>
      </w:r>
      <w:r w:rsidRPr="00CD5265">
        <w:rPr>
          <w:i w:val="0"/>
          <w:iCs w:val="0"/>
          <w:color w:val="000000" w:themeColor="text1"/>
          <w:sz w:val="24"/>
          <w:szCs w:val="24"/>
        </w:rPr>
        <w:fldChar w:fldCharType="separate"/>
      </w:r>
      <w:r w:rsidRPr="00CD5265">
        <w:rPr>
          <w:i w:val="0"/>
          <w:iCs w:val="0"/>
          <w:noProof/>
          <w:color w:val="000000" w:themeColor="text1"/>
          <w:sz w:val="24"/>
          <w:szCs w:val="24"/>
        </w:rPr>
        <w:t>3</w:t>
      </w:r>
      <w:r w:rsidRPr="00CD5265">
        <w:rPr>
          <w:i w:val="0"/>
          <w:iCs w:val="0"/>
          <w:color w:val="000000" w:themeColor="text1"/>
          <w:sz w:val="24"/>
          <w:szCs w:val="24"/>
        </w:rPr>
        <w:fldChar w:fldCharType="end"/>
      </w:r>
      <w:bookmarkEnd w:id="416"/>
      <w:r w:rsidRPr="00CD5265">
        <w:rPr>
          <w:i w:val="0"/>
          <w:iCs w:val="0"/>
          <w:color w:val="000000" w:themeColor="text1"/>
          <w:sz w:val="24"/>
          <w:szCs w:val="24"/>
        </w:rPr>
        <w:t>: On overview of player support for playing uncompressed video signaled with the FOURCC in a sample entry.</w:t>
      </w:r>
    </w:p>
    <w:tbl>
      <w:tblPr>
        <w:tblStyle w:val="GridTable1Light"/>
        <w:tblW w:w="0" w:type="auto"/>
        <w:tblLook w:val="04A0" w:firstRow="1" w:lastRow="0" w:firstColumn="1" w:lastColumn="0" w:noHBand="0" w:noVBand="1"/>
      </w:tblPr>
      <w:tblGrid>
        <w:gridCol w:w="937"/>
        <w:gridCol w:w="1490"/>
        <w:gridCol w:w="1150"/>
        <w:gridCol w:w="1063"/>
        <w:gridCol w:w="1260"/>
        <w:gridCol w:w="1063"/>
        <w:gridCol w:w="868"/>
        <w:gridCol w:w="1179"/>
      </w:tblGrid>
      <w:tr w:rsidR="00872786" w:rsidRPr="005305BD" w14:paraId="3AF92C44" w14:textId="77777777" w:rsidTr="009B62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55FD89C" w14:textId="77777777" w:rsidR="00872786" w:rsidRPr="00436DBA" w:rsidRDefault="00872786" w:rsidP="009B620A">
            <w:pPr>
              <w:jc w:val="center"/>
              <w:rPr>
                <w:color w:val="000000"/>
                <w:sz w:val="20"/>
                <w:szCs w:val="20"/>
              </w:rPr>
            </w:pPr>
            <w:r w:rsidRPr="00436DBA">
              <w:rPr>
                <w:color w:val="000000"/>
                <w:sz w:val="20"/>
                <w:szCs w:val="20"/>
              </w:rPr>
              <w:t>Code</w:t>
            </w:r>
          </w:p>
        </w:tc>
        <w:tc>
          <w:tcPr>
            <w:tcW w:w="0" w:type="auto"/>
            <w:vAlign w:val="center"/>
            <w:hideMark/>
          </w:tcPr>
          <w:p w14:paraId="5905C46B" w14:textId="77777777" w:rsidR="00872786" w:rsidRPr="00436DBA" w:rsidRDefault="00872786" w:rsidP="009B620A">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Description</w:t>
            </w:r>
          </w:p>
        </w:tc>
        <w:tc>
          <w:tcPr>
            <w:tcW w:w="0" w:type="auto"/>
            <w:vAlign w:val="center"/>
            <w:hideMark/>
          </w:tcPr>
          <w:p w14:paraId="4D4D1E5A" w14:textId="77777777" w:rsidR="00872786" w:rsidRPr="00436DBA" w:rsidRDefault="00872786" w:rsidP="009B620A">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QT 10.5 (935.5) Mojave</w:t>
            </w:r>
          </w:p>
        </w:tc>
        <w:tc>
          <w:tcPr>
            <w:tcW w:w="0" w:type="auto"/>
            <w:vAlign w:val="center"/>
            <w:hideMark/>
          </w:tcPr>
          <w:p w14:paraId="2292489A" w14:textId="77777777" w:rsidR="00872786" w:rsidRPr="00436DBA" w:rsidRDefault="00872786" w:rsidP="009B620A">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QT 10.5</w:t>
            </w:r>
            <w:r>
              <w:rPr>
                <w:b w:val="0"/>
                <w:bCs w:val="0"/>
                <w:color w:val="000000"/>
                <w:sz w:val="20"/>
                <w:szCs w:val="20"/>
              </w:rPr>
              <w:t xml:space="preserve"> </w:t>
            </w:r>
            <w:r w:rsidRPr="00436DBA">
              <w:rPr>
                <w:color w:val="000000"/>
                <w:sz w:val="20"/>
                <w:szCs w:val="20"/>
              </w:rPr>
              <w:t>(1084.4.1)</w:t>
            </w:r>
            <w:r w:rsidRPr="00436DBA">
              <w:rPr>
                <w:b w:val="0"/>
                <w:bCs w:val="0"/>
                <w:color w:val="000000"/>
                <w:sz w:val="20"/>
                <w:szCs w:val="20"/>
              </w:rPr>
              <w:t xml:space="preserve"> </w:t>
            </w:r>
            <w:r w:rsidRPr="00436DBA">
              <w:rPr>
                <w:color w:val="000000"/>
                <w:sz w:val="20"/>
                <w:szCs w:val="20"/>
              </w:rPr>
              <w:t>Big Sur</w:t>
            </w:r>
          </w:p>
        </w:tc>
        <w:tc>
          <w:tcPr>
            <w:tcW w:w="0" w:type="auto"/>
            <w:vAlign w:val="center"/>
            <w:hideMark/>
          </w:tcPr>
          <w:p w14:paraId="60F7F09E" w14:textId="77777777" w:rsidR="00872786" w:rsidRPr="005305BD" w:rsidRDefault="00872786" w:rsidP="009B620A">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lang w:val="de-DE"/>
              </w:rPr>
            </w:pPr>
            <w:r w:rsidRPr="00872786">
              <w:rPr>
                <w:color w:val="000000"/>
                <w:sz w:val="20"/>
                <w:szCs w:val="20"/>
                <w:lang w:val="de-DE"/>
              </w:rPr>
              <w:t>GPAC</w:t>
            </w:r>
          </w:p>
          <w:p w14:paraId="22D6D1D7" w14:textId="77777777" w:rsidR="00872786" w:rsidRPr="00872786" w:rsidRDefault="00872786" w:rsidP="009B620A">
            <w:pPr>
              <w:jc w:val="center"/>
              <w:cnfStyle w:val="100000000000" w:firstRow="1" w:lastRow="0" w:firstColumn="0" w:lastColumn="0" w:oddVBand="0" w:evenVBand="0" w:oddHBand="0" w:evenHBand="0" w:firstRowFirstColumn="0" w:firstRowLastColumn="0" w:lastRowFirstColumn="0" w:lastRowLastColumn="0"/>
              <w:rPr>
                <w:color w:val="000000"/>
                <w:sz w:val="20"/>
                <w:szCs w:val="20"/>
                <w:lang w:val="de-DE"/>
              </w:rPr>
            </w:pPr>
            <w:r w:rsidRPr="00872786">
              <w:rPr>
                <w:color w:val="000000"/>
                <w:sz w:val="20"/>
                <w:szCs w:val="20"/>
                <w:lang w:val="de-DE"/>
              </w:rPr>
              <w:t>1.1.0-DEV-rev114-g923e0e6e9-master</w:t>
            </w:r>
          </w:p>
        </w:tc>
        <w:tc>
          <w:tcPr>
            <w:tcW w:w="0" w:type="auto"/>
            <w:vAlign w:val="center"/>
            <w:hideMark/>
          </w:tcPr>
          <w:p w14:paraId="263CE2EC" w14:textId="77777777" w:rsidR="00872786" w:rsidRDefault="00872786" w:rsidP="009B620A">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szCs w:val="20"/>
              </w:rPr>
            </w:pPr>
            <w:r w:rsidRPr="00436DBA">
              <w:rPr>
                <w:color w:val="000000"/>
                <w:sz w:val="20"/>
                <w:szCs w:val="20"/>
              </w:rPr>
              <w:t>FFMPEG</w:t>
            </w:r>
            <w:r>
              <w:rPr>
                <w:b w:val="0"/>
                <w:bCs w:val="0"/>
                <w:color w:val="000000"/>
                <w:sz w:val="20"/>
                <w:szCs w:val="20"/>
              </w:rPr>
              <w:t xml:space="preserve"> </w:t>
            </w:r>
            <w:r w:rsidRPr="00436DBA">
              <w:rPr>
                <w:color w:val="000000"/>
                <w:sz w:val="20"/>
                <w:szCs w:val="20"/>
              </w:rPr>
              <w:t>4.3.1</w:t>
            </w:r>
          </w:p>
          <w:p w14:paraId="08DA4BF5" w14:textId="77777777" w:rsidR="00872786" w:rsidRPr="00436DBA" w:rsidRDefault="00872786" w:rsidP="009B620A">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ffplay</w:t>
            </w:r>
          </w:p>
        </w:tc>
        <w:tc>
          <w:tcPr>
            <w:tcW w:w="0" w:type="auto"/>
            <w:vAlign w:val="center"/>
            <w:hideMark/>
          </w:tcPr>
          <w:p w14:paraId="39A0AFC6" w14:textId="77777777" w:rsidR="00872786" w:rsidRPr="00436DBA" w:rsidRDefault="00872786" w:rsidP="009B620A">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VLC 3.0.11.1</w:t>
            </w:r>
          </w:p>
        </w:tc>
        <w:tc>
          <w:tcPr>
            <w:tcW w:w="0" w:type="auto"/>
            <w:vAlign w:val="center"/>
            <w:hideMark/>
          </w:tcPr>
          <w:p w14:paraId="64841A7D" w14:textId="77777777" w:rsidR="00872786" w:rsidRPr="00436DBA" w:rsidRDefault="00872786" w:rsidP="009B620A">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GStreamer (1.18.0) playbin</w:t>
            </w:r>
          </w:p>
        </w:tc>
      </w:tr>
      <w:tr w:rsidR="00872786" w:rsidRPr="005305BD" w14:paraId="18B5F798" w14:textId="77777777" w:rsidTr="009B620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423F40A" w14:textId="77777777" w:rsidR="00872786" w:rsidRPr="00436DBA" w:rsidRDefault="00A53246" w:rsidP="009B620A">
            <w:pPr>
              <w:jc w:val="center"/>
              <w:rPr>
                <w:color w:val="000000"/>
                <w:sz w:val="20"/>
                <w:szCs w:val="20"/>
              </w:rPr>
            </w:pPr>
            <w:hyperlink r:id="rId48" w:anchor="2vuy" w:history="1">
              <w:r w:rsidR="00872786" w:rsidRPr="00436DBA">
                <w:rPr>
                  <w:rFonts w:ascii="Courier New" w:hAnsi="Courier New" w:cs="Courier New"/>
                  <w:color w:val="0000FF"/>
                  <w:sz w:val="20"/>
                  <w:szCs w:val="20"/>
                </w:rPr>
                <w:t>'2vuy'</w:t>
              </w:r>
            </w:hyperlink>
          </w:p>
        </w:tc>
        <w:tc>
          <w:tcPr>
            <w:tcW w:w="0" w:type="auto"/>
            <w:hideMark/>
          </w:tcPr>
          <w:p w14:paraId="7255D41C" w14:textId="77777777" w:rsidR="00872786" w:rsidRPr="00436DBA" w:rsidRDefault="00872786" w:rsidP="009B62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br/>
              <w:t>8-bit-per-component 4:2:2</w:t>
            </w:r>
          </w:p>
        </w:tc>
        <w:tc>
          <w:tcPr>
            <w:tcW w:w="0" w:type="auto"/>
            <w:shd w:val="clear" w:color="auto" w:fill="92D050"/>
            <w:vAlign w:val="center"/>
            <w:hideMark/>
          </w:tcPr>
          <w:p w14:paraId="61B72404"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92D050"/>
            <w:vAlign w:val="center"/>
            <w:hideMark/>
          </w:tcPr>
          <w:p w14:paraId="49ED9262"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92D050"/>
            <w:vAlign w:val="center"/>
            <w:hideMark/>
          </w:tcPr>
          <w:p w14:paraId="3A1586C7"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92D050"/>
            <w:vAlign w:val="center"/>
            <w:hideMark/>
          </w:tcPr>
          <w:p w14:paraId="66E05D94"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92D050"/>
            <w:vAlign w:val="center"/>
            <w:hideMark/>
          </w:tcPr>
          <w:p w14:paraId="4872D613"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D99594" w:themeFill="accent2" w:themeFillTint="99"/>
            <w:vAlign w:val="center"/>
            <w:hideMark/>
          </w:tcPr>
          <w:p w14:paraId="788B7289"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r>
      <w:tr w:rsidR="00872786" w:rsidRPr="005305BD" w14:paraId="4A330682" w14:textId="77777777" w:rsidTr="009B620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7E84595" w14:textId="77777777" w:rsidR="00872786" w:rsidRPr="00436DBA" w:rsidRDefault="00A53246" w:rsidP="009B620A">
            <w:pPr>
              <w:jc w:val="center"/>
              <w:rPr>
                <w:color w:val="000000"/>
                <w:sz w:val="20"/>
                <w:szCs w:val="20"/>
              </w:rPr>
            </w:pPr>
            <w:hyperlink r:id="rId49" w:anchor="yuv2" w:history="1">
              <w:r w:rsidR="00872786" w:rsidRPr="00436DBA">
                <w:rPr>
                  <w:rFonts w:ascii="Courier New" w:hAnsi="Courier New" w:cs="Courier New"/>
                  <w:color w:val="0000FF"/>
                  <w:sz w:val="20"/>
                  <w:szCs w:val="20"/>
                </w:rPr>
                <w:t>'yuv2'</w:t>
              </w:r>
            </w:hyperlink>
          </w:p>
        </w:tc>
        <w:tc>
          <w:tcPr>
            <w:tcW w:w="0" w:type="auto"/>
            <w:hideMark/>
          </w:tcPr>
          <w:p w14:paraId="44C223EB" w14:textId="77777777" w:rsidR="00872786" w:rsidRPr="00436DBA" w:rsidRDefault="00872786" w:rsidP="009B62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br/>
              <w:t>8-bit-per-component 4:2:2</w:t>
            </w:r>
          </w:p>
        </w:tc>
        <w:tc>
          <w:tcPr>
            <w:tcW w:w="0" w:type="auto"/>
            <w:shd w:val="clear" w:color="auto" w:fill="FFC000"/>
            <w:vAlign w:val="center"/>
            <w:hideMark/>
          </w:tcPr>
          <w:p w14:paraId="66E8D073"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wrong colors after convertion</w:t>
            </w:r>
          </w:p>
        </w:tc>
        <w:tc>
          <w:tcPr>
            <w:tcW w:w="0" w:type="auto"/>
            <w:shd w:val="clear" w:color="auto" w:fill="D99594" w:themeFill="accent2" w:themeFillTint="99"/>
            <w:vAlign w:val="center"/>
            <w:hideMark/>
          </w:tcPr>
          <w:p w14:paraId="0C91C311"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92D050"/>
            <w:vAlign w:val="center"/>
            <w:hideMark/>
          </w:tcPr>
          <w:p w14:paraId="4EF51D3F"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FFC000"/>
            <w:vAlign w:val="center"/>
            <w:hideMark/>
          </w:tcPr>
          <w:p w14:paraId="2C6FCAF6"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wrong colors</w:t>
            </w:r>
          </w:p>
        </w:tc>
        <w:tc>
          <w:tcPr>
            <w:tcW w:w="0" w:type="auto"/>
            <w:shd w:val="clear" w:color="auto" w:fill="92D050"/>
            <w:vAlign w:val="center"/>
            <w:hideMark/>
          </w:tcPr>
          <w:p w14:paraId="57CA075F"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D99594" w:themeFill="accent2" w:themeFillTint="99"/>
            <w:vAlign w:val="center"/>
            <w:hideMark/>
          </w:tcPr>
          <w:p w14:paraId="7C89B6B4"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r>
      <w:tr w:rsidR="00872786" w:rsidRPr="005305BD" w14:paraId="7538C33E" w14:textId="77777777" w:rsidTr="009B620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28D9174" w14:textId="77777777" w:rsidR="00872786" w:rsidRPr="00436DBA" w:rsidRDefault="00A53246" w:rsidP="009B620A">
            <w:pPr>
              <w:jc w:val="center"/>
              <w:rPr>
                <w:color w:val="000000"/>
                <w:sz w:val="20"/>
                <w:szCs w:val="20"/>
              </w:rPr>
            </w:pPr>
            <w:hyperlink r:id="rId50" w:anchor="v308" w:history="1">
              <w:r w:rsidR="00872786" w:rsidRPr="00436DBA">
                <w:rPr>
                  <w:rFonts w:ascii="Courier New" w:hAnsi="Courier New" w:cs="Courier New"/>
                  <w:color w:val="0000FF"/>
                  <w:sz w:val="20"/>
                  <w:szCs w:val="20"/>
                </w:rPr>
                <w:t>'v308'</w:t>
              </w:r>
            </w:hyperlink>
          </w:p>
        </w:tc>
        <w:tc>
          <w:tcPr>
            <w:tcW w:w="0" w:type="auto"/>
            <w:hideMark/>
          </w:tcPr>
          <w:p w14:paraId="2C11DC05" w14:textId="77777777" w:rsidR="00872786" w:rsidRPr="00436DBA" w:rsidRDefault="00872786" w:rsidP="009B62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br/>
              <w:t>8-bit-per-component 4:4:4</w:t>
            </w:r>
          </w:p>
        </w:tc>
        <w:tc>
          <w:tcPr>
            <w:tcW w:w="0" w:type="auto"/>
            <w:shd w:val="clear" w:color="auto" w:fill="D99594" w:themeFill="accent2" w:themeFillTint="99"/>
            <w:vAlign w:val="center"/>
            <w:hideMark/>
          </w:tcPr>
          <w:p w14:paraId="44326D3B"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5D9539DD"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FFC000"/>
            <w:vAlign w:val="center"/>
            <w:hideMark/>
          </w:tcPr>
          <w:p w14:paraId="40D9AD6D"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wrong mapping</w:t>
            </w:r>
          </w:p>
        </w:tc>
        <w:tc>
          <w:tcPr>
            <w:tcW w:w="0" w:type="auto"/>
            <w:shd w:val="clear" w:color="auto" w:fill="92D050"/>
            <w:vAlign w:val="center"/>
            <w:hideMark/>
          </w:tcPr>
          <w:p w14:paraId="79DEF5C7"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D99594" w:themeFill="accent2" w:themeFillTint="99"/>
            <w:vAlign w:val="center"/>
            <w:hideMark/>
          </w:tcPr>
          <w:p w14:paraId="7987C28F"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683FDE1C"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r>
      <w:tr w:rsidR="00872786" w:rsidRPr="005305BD" w14:paraId="1F59BD7D" w14:textId="77777777" w:rsidTr="009B620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DA71105" w14:textId="77777777" w:rsidR="00872786" w:rsidRPr="00436DBA" w:rsidRDefault="00A53246" w:rsidP="009B620A">
            <w:pPr>
              <w:jc w:val="center"/>
              <w:rPr>
                <w:color w:val="000000"/>
                <w:sz w:val="20"/>
                <w:szCs w:val="20"/>
              </w:rPr>
            </w:pPr>
            <w:hyperlink r:id="rId51" w:anchor="v408" w:history="1">
              <w:r w:rsidR="00872786" w:rsidRPr="00436DBA">
                <w:rPr>
                  <w:rFonts w:ascii="Courier New" w:hAnsi="Courier New" w:cs="Courier New"/>
                  <w:color w:val="0000FF"/>
                  <w:sz w:val="20"/>
                  <w:szCs w:val="20"/>
                </w:rPr>
                <w:t>'v408'</w:t>
              </w:r>
            </w:hyperlink>
          </w:p>
        </w:tc>
        <w:tc>
          <w:tcPr>
            <w:tcW w:w="0" w:type="auto"/>
            <w:hideMark/>
          </w:tcPr>
          <w:p w14:paraId="2D44AB15" w14:textId="77777777" w:rsidR="00872786" w:rsidRPr="00436DBA" w:rsidRDefault="00872786" w:rsidP="009B62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br/>
              <w:t>8-bit-per-component 4:4:4:4</w:t>
            </w:r>
          </w:p>
        </w:tc>
        <w:tc>
          <w:tcPr>
            <w:tcW w:w="0" w:type="auto"/>
            <w:shd w:val="clear" w:color="auto" w:fill="D99594" w:themeFill="accent2" w:themeFillTint="99"/>
            <w:vAlign w:val="center"/>
            <w:hideMark/>
          </w:tcPr>
          <w:p w14:paraId="3E641C4C"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219E5705"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527D1243"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92D050"/>
            <w:vAlign w:val="center"/>
            <w:hideMark/>
          </w:tcPr>
          <w:p w14:paraId="23327E11"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D99594" w:themeFill="accent2" w:themeFillTint="99"/>
            <w:vAlign w:val="center"/>
            <w:hideMark/>
          </w:tcPr>
          <w:p w14:paraId="631B10F7"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2066B5D0"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r>
      <w:tr w:rsidR="00872786" w:rsidRPr="005305BD" w14:paraId="5BBD3715" w14:textId="77777777" w:rsidTr="009B620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0C71E7B" w14:textId="77777777" w:rsidR="00872786" w:rsidRPr="00436DBA" w:rsidRDefault="00A53246" w:rsidP="009B620A">
            <w:pPr>
              <w:jc w:val="center"/>
              <w:rPr>
                <w:color w:val="000000"/>
                <w:sz w:val="20"/>
                <w:szCs w:val="20"/>
              </w:rPr>
            </w:pPr>
            <w:hyperlink r:id="rId52" w:anchor="v216" w:history="1">
              <w:r w:rsidR="00872786" w:rsidRPr="00436DBA">
                <w:rPr>
                  <w:rFonts w:ascii="Courier New" w:hAnsi="Courier New" w:cs="Courier New"/>
                  <w:color w:val="0000FF"/>
                  <w:sz w:val="20"/>
                  <w:szCs w:val="20"/>
                </w:rPr>
                <w:t>'v216'</w:t>
              </w:r>
            </w:hyperlink>
          </w:p>
        </w:tc>
        <w:tc>
          <w:tcPr>
            <w:tcW w:w="0" w:type="auto"/>
            <w:hideMark/>
          </w:tcPr>
          <w:p w14:paraId="01E925C3" w14:textId="77777777" w:rsidR="00872786" w:rsidRPr="00436DBA" w:rsidRDefault="00872786" w:rsidP="009B62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br/>
              <w:t>10,12,14,16-bit-per-component 4:2:2</w:t>
            </w:r>
          </w:p>
        </w:tc>
        <w:tc>
          <w:tcPr>
            <w:tcW w:w="0" w:type="auto"/>
            <w:shd w:val="clear" w:color="auto" w:fill="FFC000"/>
            <w:vAlign w:val="center"/>
            <w:hideMark/>
          </w:tcPr>
          <w:p w14:paraId="685A4B7B"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wrong playback (white), thumbnail is fine</w:t>
            </w:r>
          </w:p>
        </w:tc>
        <w:tc>
          <w:tcPr>
            <w:tcW w:w="0" w:type="auto"/>
            <w:shd w:val="clear" w:color="auto" w:fill="92D050"/>
            <w:vAlign w:val="center"/>
            <w:hideMark/>
          </w:tcPr>
          <w:p w14:paraId="6B0E9CE1"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D99594" w:themeFill="accent2" w:themeFillTint="99"/>
            <w:vAlign w:val="center"/>
            <w:hideMark/>
          </w:tcPr>
          <w:p w14:paraId="2AA54380"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211B3E5F"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2D34972F"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5598A34A"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r>
      <w:tr w:rsidR="00872786" w:rsidRPr="005305BD" w14:paraId="30C92F57" w14:textId="77777777" w:rsidTr="009B620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4F6FB5F" w14:textId="77777777" w:rsidR="00872786" w:rsidRPr="00436DBA" w:rsidRDefault="00A53246" w:rsidP="009B620A">
            <w:pPr>
              <w:jc w:val="center"/>
              <w:rPr>
                <w:color w:val="000000"/>
                <w:sz w:val="20"/>
                <w:szCs w:val="20"/>
              </w:rPr>
            </w:pPr>
            <w:hyperlink r:id="rId53" w:anchor="v410" w:history="1">
              <w:r w:rsidR="00872786" w:rsidRPr="00436DBA">
                <w:rPr>
                  <w:rFonts w:ascii="Courier New" w:hAnsi="Courier New" w:cs="Courier New"/>
                  <w:color w:val="0000FF"/>
                  <w:sz w:val="20"/>
                  <w:szCs w:val="20"/>
                </w:rPr>
                <w:t>'v410'</w:t>
              </w:r>
            </w:hyperlink>
          </w:p>
        </w:tc>
        <w:tc>
          <w:tcPr>
            <w:tcW w:w="0" w:type="auto"/>
            <w:hideMark/>
          </w:tcPr>
          <w:p w14:paraId="12161DB8" w14:textId="77777777" w:rsidR="00872786" w:rsidRPr="00436DBA" w:rsidRDefault="00872786" w:rsidP="009B62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br/>
              <w:t>10-bit-per-component 4:4:4</w:t>
            </w:r>
          </w:p>
        </w:tc>
        <w:tc>
          <w:tcPr>
            <w:tcW w:w="0" w:type="auto"/>
            <w:shd w:val="clear" w:color="auto" w:fill="FFC000"/>
            <w:vAlign w:val="center"/>
            <w:hideMark/>
          </w:tcPr>
          <w:p w14:paraId="757EC3C7"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playback is black, thumbnail wrong colors</w:t>
            </w:r>
          </w:p>
        </w:tc>
        <w:tc>
          <w:tcPr>
            <w:tcW w:w="0" w:type="auto"/>
            <w:shd w:val="clear" w:color="auto" w:fill="FFC000"/>
            <w:vAlign w:val="center"/>
            <w:hideMark/>
          </w:tcPr>
          <w:p w14:paraId="1B29A261"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playback is black, thumbnail wrong colors</w:t>
            </w:r>
          </w:p>
        </w:tc>
        <w:tc>
          <w:tcPr>
            <w:tcW w:w="0" w:type="auto"/>
            <w:shd w:val="clear" w:color="auto" w:fill="FFC000"/>
            <w:vAlign w:val="center"/>
            <w:hideMark/>
          </w:tcPr>
          <w:p w14:paraId="27472B19"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wrong mapping</w:t>
            </w:r>
          </w:p>
        </w:tc>
        <w:tc>
          <w:tcPr>
            <w:tcW w:w="0" w:type="auto"/>
            <w:shd w:val="clear" w:color="auto" w:fill="FFC000"/>
            <w:vAlign w:val="center"/>
            <w:hideMark/>
          </w:tcPr>
          <w:p w14:paraId="704D18F9"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wrong colors</w:t>
            </w:r>
          </w:p>
        </w:tc>
        <w:tc>
          <w:tcPr>
            <w:tcW w:w="0" w:type="auto"/>
            <w:shd w:val="clear" w:color="auto" w:fill="D99594" w:themeFill="accent2" w:themeFillTint="99"/>
            <w:vAlign w:val="center"/>
            <w:hideMark/>
          </w:tcPr>
          <w:p w14:paraId="58C3FFD1"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7239DC66"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r>
      <w:tr w:rsidR="00872786" w:rsidRPr="005305BD" w14:paraId="547E6C58" w14:textId="77777777" w:rsidTr="009B620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129E0DE" w14:textId="77777777" w:rsidR="00872786" w:rsidRPr="00436DBA" w:rsidRDefault="00A53246" w:rsidP="009B620A">
            <w:pPr>
              <w:jc w:val="center"/>
              <w:rPr>
                <w:color w:val="000000"/>
                <w:sz w:val="20"/>
                <w:szCs w:val="20"/>
              </w:rPr>
            </w:pPr>
            <w:hyperlink r:id="rId54" w:anchor="v210" w:history="1">
              <w:r w:rsidR="00872786" w:rsidRPr="00436DBA">
                <w:rPr>
                  <w:rFonts w:ascii="Courier New" w:hAnsi="Courier New" w:cs="Courier New"/>
                  <w:color w:val="0000FF"/>
                  <w:sz w:val="20"/>
                  <w:szCs w:val="20"/>
                </w:rPr>
                <w:t>'v210'</w:t>
              </w:r>
            </w:hyperlink>
          </w:p>
        </w:tc>
        <w:tc>
          <w:tcPr>
            <w:tcW w:w="0" w:type="auto"/>
            <w:hideMark/>
          </w:tcPr>
          <w:p w14:paraId="2EA46A55" w14:textId="77777777" w:rsidR="00872786" w:rsidRPr="00436DBA" w:rsidRDefault="00872786" w:rsidP="009B62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br/>
              <w:t>10-bit-per-component 4:2:2</w:t>
            </w:r>
          </w:p>
        </w:tc>
        <w:tc>
          <w:tcPr>
            <w:tcW w:w="0" w:type="auto"/>
            <w:shd w:val="clear" w:color="auto" w:fill="92D050"/>
            <w:vAlign w:val="center"/>
            <w:hideMark/>
          </w:tcPr>
          <w:p w14:paraId="749015DE"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92D050"/>
            <w:vAlign w:val="center"/>
            <w:hideMark/>
          </w:tcPr>
          <w:p w14:paraId="56A3E16E"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FFC000"/>
            <w:vAlign w:val="center"/>
            <w:hideMark/>
          </w:tcPr>
          <w:p w14:paraId="680C157F"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wrong mapping</w:t>
            </w:r>
          </w:p>
        </w:tc>
        <w:tc>
          <w:tcPr>
            <w:tcW w:w="0" w:type="auto"/>
            <w:shd w:val="clear" w:color="auto" w:fill="92D050"/>
            <w:vAlign w:val="center"/>
            <w:hideMark/>
          </w:tcPr>
          <w:p w14:paraId="32A18F7D"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92D050"/>
            <w:vAlign w:val="center"/>
            <w:hideMark/>
          </w:tcPr>
          <w:p w14:paraId="7B0A8CE4"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D99594" w:themeFill="accent2" w:themeFillTint="99"/>
            <w:vAlign w:val="center"/>
            <w:hideMark/>
          </w:tcPr>
          <w:p w14:paraId="5ECC08E7"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r>
      <w:tr w:rsidR="00872786" w:rsidRPr="005305BD" w14:paraId="21C27659" w14:textId="77777777" w:rsidTr="009B620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10F516D" w14:textId="77777777" w:rsidR="00872786" w:rsidRPr="00436DBA" w:rsidRDefault="00872786" w:rsidP="009B620A">
            <w:pPr>
              <w:jc w:val="center"/>
              <w:rPr>
                <w:rFonts w:ascii="Courier" w:hAnsi="Courier"/>
                <w:color w:val="000000"/>
                <w:sz w:val="20"/>
                <w:szCs w:val="20"/>
              </w:rPr>
            </w:pPr>
            <w:r w:rsidRPr="00436DBA">
              <w:rPr>
                <w:rFonts w:ascii="Courier" w:hAnsi="Courier"/>
                <w:color w:val="000000"/>
                <w:sz w:val="20"/>
                <w:szCs w:val="20"/>
              </w:rPr>
              <w:t>'raw '</w:t>
            </w:r>
          </w:p>
        </w:tc>
        <w:tc>
          <w:tcPr>
            <w:tcW w:w="0" w:type="auto"/>
            <w:hideMark/>
          </w:tcPr>
          <w:p w14:paraId="13B373D4" w14:textId="77777777" w:rsidR="00872786" w:rsidRPr="00436DBA" w:rsidRDefault="00872786" w:rsidP="009B620A">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 xml:space="preserve">RGB24 </w:t>
            </w:r>
            <w:r w:rsidRPr="00436DBA">
              <w:rPr>
                <w:color w:val="000000"/>
                <w:sz w:val="20"/>
                <w:szCs w:val="20"/>
              </w:rPr>
              <w:t>8-bit-per-component</w:t>
            </w:r>
          </w:p>
        </w:tc>
        <w:tc>
          <w:tcPr>
            <w:tcW w:w="0" w:type="auto"/>
            <w:shd w:val="clear" w:color="auto" w:fill="92D050"/>
            <w:vAlign w:val="center"/>
            <w:hideMark/>
          </w:tcPr>
          <w:p w14:paraId="666F4C74"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92D050"/>
            <w:vAlign w:val="center"/>
            <w:hideMark/>
          </w:tcPr>
          <w:p w14:paraId="56D4E012"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92D050"/>
            <w:vAlign w:val="center"/>
            <w:hideMark/>
          </w:tcPr>
          <w:p w14:paraId="3FA4FBE3"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92D050"/>
            <w:vAlign w:val="center"/>
            <w:hideMark/>
          </w:tcPr>
          <w:p w14:paraId="37601C24"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92D050"/>
            <w:vAlign w:val="center"/>
            <w:hideMark/>
          </w:tcPr>
          <w:p w14:paraId="7D246166"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D99594" w:themeFill="accent2" w:themeFillTint="99"/>
            <w:vAlign w:val="center"/>
            <w:hideMark/>
          </w:tcPr>
          <w:p w14:paraId="77B97B77"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r>
      <w:tr w:rsidR="00872786" w:rsidRPr="005305BD" w14:paraId="6F18E634" w14:textId="77777777" w:rsidTr="009B620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C430063" w14:textId="77777777" w:rsidR="00872786" w:rsidRPr="00436DBA" w:rsidRDefault="00872786" w:rsidP="009B620A">
            <w:pPr>
              <w:jc w:val="center"/>
              <w:rPr>
                <w:rFonts w:ascii="Courier" w:hAnsi="Courier"/>
                <w:color w:val="000000"/>
                <w:sz w:val="20"/>
                <w:szCs w:val="20"/>
              </w:rPr>
            </w:pPr>
            <w:r w:rsidRPr="005305BD">
              <w:rPr>
                <w:rFonts w:ascii="Courier" w:hAnsi="Courier"/>
                <w:color w:val="000000"/>
                <w:sz w:val="20"/>
                <w:szCs w:val="20"/>
              </w:rPr>
              <w:t>‘</w:t>
            </w:r>
            <w:r w:rsidRPr="00436DBA">
              <w:rPr>
                <w:rFonts w:ascii="Courier" w:hAnsi="Courier"/>
                <w:color w:val="000000"/>
                <w:sz w:val="20"/>
                <w:szCs w:val="20"/>
              </w:rPr>
              <w:t>DVOO</w:t>
            </w:r>
            <w:r w:rsidRPr="005305BD">
              <w:rPr>
                <w:rFonts w:ascii="Courier" w:hAnsi="Courier"/>
                <w:color w:val="000000"/>
                <w:sz w:val="20"/>
                <w:szCs w:val="20"/>
              </w:rPr>
              <w:t>’</w:t>
            </w:r>
          </w:p>
        </w:tc>
        <w:tc>
          <w:tcPr>
            <w:tcW w:w="0" w:type="auto"/>
            <w:hideMark/>
          </w:tcPr>
          <w:p w14:paraId="71729773" w14:textId="77777777" w:rsidR="00872786" w:rsidRPr="00436DBA" w:rsidRDefault="00872786" w:rsidP="009B620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0" w:type="auto"/>
            <w:vAlign w:val="center"/>
            <w:hideMark/>
          </w:tcPr>
          <w:p w14:paraId="54290D8A"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w:t>
            </w:r>
          </w:p>
        </w:tc>
        <w:tc>
          <w:tcPr>
            <w:tcW w:w="0" w:type="auto"/>
            <w:shd w:val="clear" w:color="auto" w:fill="D99594" w:themeFill="accent2" w:themeFillTint="99"/>
            <w:vAlign w:val="center"/>
            <w:hideMark/>
          </w:tcPr>
          <w:p w14:paraId="45F93D3A"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05AEA899"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92D050"/>
            <w:vAlign w:val="center"/>
            <w:hideMark/>
          </w:tcPr>
          <w:p w14:paraId="1886B6D9"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D99594" w:themeFill="accent2" w:themeFillTint="99"/>
            <w:vAlign w:val="center"/>
            <w:hideMark/>
          </w:tcPr>
          <w:p w14:paraId="03215E54"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322C7889"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r>
      <w:tr w:rsidR="00872786" w:rsidRPr="005305BD" w14:paraId="7900BBDD" w14:textId="77777777" w:rsidTr="009B620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9443FD8" w14:textId="77777777" w:rsidR="00872786" w:rsidRPr="00436DBA" w:rsidRDefault="00872786" w:rsidP="009B620A">
            <w:pPr>
              <w:jc w:val="center"/>
              <w:rPr>
                <w:rFonts w:ascii="Courier" w:hAnsi="Courier"/>
                <w:color w:val="000000"/>
                <w:sz w:val="20"/>
                <w:szCs w:val="20"/>
              </w:rPr>
            </w:pPr>
            <w:r w:rsidRPr="00436DBA">
              <w:rPr>
                <w:rFonts w:ascii="Courier" w:hAnsi="Courier"/>
                <w:color w:val="000000"/>
                <w:sz w:val="20"/>
                <w:szCs w:val="20"/>
              </w:rPr>
              <w:t>'j420'</w:t>
            </w:r>
          </w:p>
        </w:tc>
        <w:tc>
          <w:tcPr>
            <w:tcW w:w="0" w:type="auto"/>
            <w:hideMark/>
          </w:tcPr>
          <w:p w14:paraId="3A520B20" w14:textId="77777777" w:rsidR="00872786" w:rsidRPr="00436DBA" w:rsidRDefault="00872786" w:rsidP="009B62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planar YUV 4:2:0, 12bpp, full scale (JPEG)</w:t>
            </w:r>
          </w:p>
        </w:tc>
        <w:tc>
          <w:tcPr>
            <w:tcW w:w="0" w:type="auto"/>
            <w:shd w:val="clear" w:color="auto" w:fill="92D050"/>
            <w:vAlign w:val="center"/>
            <w:hideMark/>
          </w:tcPr>
          <w:p w14:paraId="7881934D"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r>
              <w:rPr>
                <w:color w:val="000000"/>
                <w:sz w:val="20"/>
                <w:szCs w:val="20"/>
              </w:rPr>
              <w:t xml:space="preserve"> </w:t>
            </w:r>
            <w:r w:rsidRPr="00436DBA">
              <w:rPr>
                <w:color w:val="000000"/>
                <w:sz w:val="20"/>
                <w:szCs w:val="20"/>
              </w:rPr>
              <w:t>(after convertion)</w:t>
            </w:r>
          </w:p>
        </w:tc>
        <w:tc>
          <w:tcPr>
            <w:tcW w:w="0" w:type="auto"/>
            <w:shd w:val="clear" w:color="auto" w:fill="D99594" w:themeFill="accent2" w:themeFillTint="99"/>
            <w:vAlign w:val="center"/>
            <w:hideMark/>
          </w:tcPr>
          <w:p w14:paraId="1DFCF885"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FFC000"/>
            <w:vAlign w:val="center"/>
            <w:hideMark/>
          </w:tcPr>
          <w:p w14:paraId="0CD6D06D"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wrong mapping</w:t>
            </w:r>
          </w:p>
        </w:tc>
        <w:tc>
          <w:tcPr>
            <w:tcW w:w="0" w:type="auto"/>
            <w:shd w:val="clear" w:color="auto" w:fill="D99594" w:themeFill="accent2" w:themeFillTint="99"/>
            <w:vAlign w:val="center"/>
            <w:hideMark/>
          </w:tcPr>
          <w:p w14:paraId="28068B5D"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1E1D373E"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61DD11CC"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r>
      <w:tr w:rsidR="00872786" w:rsidRPr="005305BD" w14:paraId="480480F2" w14:textId="77777777" w:rsidTr="009B620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C33F7AF" w14:textId="77777777" w:rsidR="00872786" w:rsidRPr="00436DBA" w:rsidRDefault="00872786" w:rsidP="009B620A">
            <w:pPr>
              <w:jc w:val="center"/>
              <w:rPr>
                <w:rFonts w:ascii="Courier" w:hAnsi="Courier"/>
                <w:color w:val="000000"/>
                <w:sz w:val="20"/>
                <w:szCs w:val="20"/>
              </w:rPr>
            </w:pPr>
            <w:r w:rsidRPr="00436DBA">
              <w:rPr>
                <w:rFonts w:ascii="Courier" w:hAnsi="Courier"/>
                <w:color w:val="000000"/>
                <w:sz w:val="20"/>
                <w:szCs w:val="20"/>
              </w:rPr>
              <w:t>'I420'</w:t>
            </w:r>
          </w:p>
        </w:tc>
        <w:tc>
          <w:tcPr>
            <w:tcW w:w="0" w:type="auto"/>
            <w:hideMark/>
          </w:tcPr>
          <w:p w14:paraId="60B1CBB7" w14:textId="77777777" w:rsidR="00872786" w:rsidRPr="00436DBA" w:rsidRDefault="00872786" w:rsidP="009B62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planar YUV 4:2:0, 12bpp, full scale (JPEG)</w:t>
            </w:r>
          </w:p>
        </w:tc>
        <w:tc>
          <w:tcPr>
            <w:tcW w:w="0" w:type="auto"/>
            <w:shd w:val="clear" w:color="auto" w:fill="D99594" w:themeFill="accent2" w:themeFillTint="99"/>
            <w:vAlign w:val="center"/>
            <w:hideMark/>
          </w:tcPr>
          <w:p w14:paraId="1FE10ED6"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1802FC0A"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458BCC5F"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92D050"/>
            <w:vAlign w:val="center"/>
            <w:hideMark/>
          </w:tcPr>
          <w:p w14:paraId="1F2C2FF5"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92D050"/>
            <w:vAlign w:val="center"/>
            <w:hideMark/>
          </w:tcPr>
          <w:p w14:paraId="7D387C81"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D99594" w:themeFill="accent2" w:themeFillTint="99"/>
            <w:vAlign w:val="center"/>
            <w:hideMark/>
          </w:tcPr>
          <w:p w14:paraId="7B0D4B09"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r>
      <w:tr w:rsidR="00872786" w:rsidRPr="005305BD" w14:paraId="089BB848" w14:textId="77777777" w:rsidTr="009B620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FD3944F" w14:textId="77777777" w:rsidR="00872786" w:rsidRPr="00436DBA" w:rsidRDefault="00872786" w:rsidP="009B620A">
            <w:pPr>
              <w:jc w:val="center"/>
              <w:rPr>
                <w:rFonts w:ascii="Courier" w:hAnsi="Courier"/>
                <w:color w:val="000000"/>
                <w:sz w:val="20"/>
                <w:szCs w:val="20"/>
              </w:rPr>
            </w:pPr>
            <w:r w:rsidRPr="00436DBA">
              <w:rPr>
                <w:rFonts w:ascii="Courier" w:hAnsi="Courier"/>
                <w:color w:val="000000"/>
                <w:sz w:val="20"/>
                <w:szCs w:val="20"/>
              </w:rPr>
              <w:t>'IYUV'</w:t>
            </w:r>
          </w:p>
        </w:tc>
        <w:tc>
          <w:tcPr>
            <w:tcW w:w="0" w:type="auto"/>
            <w:hideMark/>
          </w:tcPr>
          <w:p w14:paraId="22ED9715" w14:textId="77777777" w:rsidR="00872786" w:rsidRPr="00436DBA" w:rsidRDefault="00872786" w:rsidP="009B62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planar YUV 4:2:0, 12bpp</w:t>
            </w:r>
          </w:p>
        </w:tc>
        <w:tc>
          <w:tcPr>
            <w:tcW w:w="0" w:type="auto"/>
            <w:shd w:val="clear" w:color="auto" w:fill="D99594" w:themeFill="accent2" w:themeFillTint="99"/>
            <w:vAlign w:val="center"/>
            <w:hideMark/>
          </w:tcPr>
          <w:p w14:paraId="0FC9C830"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4B119ED2"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7E06BFC4"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92D050"/>
            <w:vAlign w:val="center"/>
            <w:hideMark/>
          </w:tcPr>
          <w:p w14:paraId="63F7CE78"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92D050"/>
            <w:vAlign w:val="center"/>
            <w:hideMark/>
          </w:tcPr>
          <w:p w14:paraId="34B8ACA2"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D99594" w:themeFill="accent2" w:themeFillTint="99"/>
            <w:vAlign w:val="center"/>
            <w:hideMark/>
          </w:tcPr>
          <w:p w14:paraId="2BC390EE"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r>
      <w:tr w:rsidR="00872786" w:rsidRPr="005305BD" w14:paraId="1401825C" w14:textId="77777777" w:rsidTr="009B620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8F95003" w14:textId="77777777" w:rsidR="00872786" w:rsidRPr="00436DBA" w:rsidRDefault="00872786" w:rsidP="009B620A">
            <w:pPr>
              <w:jc w:val="center"/>
              <w:rPr>
                <w:rFonts w:ascii="Courier" w:hAnsi="Courier"/>
                <w:color w:val="000000"/>
                <w:sz w:val="20"/>
                <w:szCs w:val="20"/>
              </w:rPr>
            </w:pPr>
            <w:r w:rsidRPr="00436DBA">
              <w:rPr>
                <w:rFonts w:ascii="Courier" w:hAnsi="Courier"/>
                <w:color w:val="000000"/>
                <w:sz w:val="20"/>
                <w:szCs w:val="20"/>
              </w:rPr>
              <w:t>'yv12'</w:t>
            </w:r>
          </w:p>
        </w:tc>
        <w:tc>
          <w:tcPr>
            <w:tcW w:w="0" w:type="auto"/>
            <w:hideMark/>
          </w:tcPr>
          <w:p w14:paraId="6F7F6338" w14:textId="77777777" w:rsidR="00872786" w:rsidRPr="00436DBA" w:rsidRDefault="00872786" w:rsidP="009B62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planar YUV 4:2:0, 12bpp</w:t>
            </w:r>
          </w:p>
        </w:tc>
        <w:tc>
          <w:tcPr>
            <w:tcW w:w="0" w:type="auto"/>
            <w:shd w:val="clear" w:color="auto" w:fill="D99594" w:themeFill="accent2" w:themeFillTint="99"/>
            <w:vAlign w:val="center"/>
            <w:hideMark/>
          </w:tcPr>
          <w:p w14:paraId="050E5D46"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131CF8B6"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597E0D05"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92D050"/>
            <w:vAlign w:val="center"/>
            <w:hideMark/>
          </w:tcPr>
          <w:p w14:paraId="53C66DC7"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92D050"/>
            <w:vAlign w:val="center"/>
            <w:hideMark/>
          </w:tcPr>
          <w:p w14:paraId="7E6E59E2"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D99594" w:themeFill="accent2" w:themeFillTint="99"/>
            <w:vAlign w:val="center"/>
            <w:hideMark/>
          </w:tcPr>
          <w:p w14:paraId="6A7B3733"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r>
      <w:tr w:rsidR="00872786" w:rsidRPr="005305BD" w14:paraId="4D78409F" w14:textId="77777777" w:rsidTr="009B620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8F2CD4E" w14:textId="77777777" w:rsidR="00872786" w:rsidRPr="00436DBA" w:rsidRDefault="00872786" w:rsidP="009B620A">
            <w:pPr>
              <w:jc w:val="center"/>
              <w:rPr>
                <w:rFonts w:ascii="Courier" w:hAnsi="Courier"/>
                <w:color w:val="000000"/>
                <w:sz w:val="20"/>
                <w:szCs w:val="20"/>
              </w:rPr>
            </w:pPr>
            <w:r w:rsidRPr="00436DBA">
              <w:rPr>
                <w:rFonts w:ascii="Courier" w:hAnsi="Courier"/>
                <w:color w:val="000000"/>
                <w:sz w:val="20"/>
                <w:szCs w:val="20"/>
              </w:rPr>
              <w:t>'YVYU'</w:t>
            </w:r>
          </w:p>
        </w:tc>
        <w:tc>
          <w:tcPr>
            <w:tcW w:w="0" w:type="auto"/>
            <w:hideMark/>
          </w:tcPr>
          <w:p w14:paraId="35BAE08F" w14:textId="77777777" w:rsidR="00872786" w:rsidRPr="00436DBA" w:rsidRDefault="00872786" w:rsidP="009B62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packed YUV 4:2:2, 16bpp, Y0 Cr Y1 Cb</w:t>
            </w:r>
          </w:p>
        </w:tc>
        <w:tc>
          <w:tcPr>
            <w:tcW w:w="0" w:type="auto"/>
            <w:shd w:val="clear" w:color="auto" w:fill="D99594" w:themeFill="accent2" w:themeFillTint="99"/>
            <w:vAlign w:val="center"/>
            <w:hideMark/>
          </w:tcPr>
          <w:p w14:paraId="5D45A2C4"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53822AB8"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43ADB5CD"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92D050"/>
            <w:vAlign w:val="center"/>
            <w:hideMark/>
          </w:tcPr>
          <w:p w14:paraId="7A2454F5"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92D050"/>
            <w:vAlign w:val="center"/>
            <w:hideMark/>
          </w:tcPr>
          <w:p w14:paraId="5EDC32E3"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D99594" w:themeFill="accent2" w:themeFillTint="99"/>
            <w:vAlign w:val="center"/>
            <w:hideMark/>
          </w:tcPr>
          <w:p w14:paraId="40992048"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r>
      <w:tr w:rsidR="00872786" w:rsidRPr="005305BD" w14:paraId="52154F12" w14:textId="77777777" w:rsidTr="009B620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9540522" w14:textId="77777777" w:rsidR="00872786" w:rsidRPr="00436DBA" w:rsidRDefault="00872786" w:rsidP="009B620A">
            <w:pPr>
              <w:jc w:val="center"/>
              <w:rPr>
                <w:rFonts w:ascii="Courier" w:hAnsi="Courier"/>
                <w:color w:val="000000"/>
                <w:sz w:val="20"/>
                <w:szCs w:val="20"/>
              </w:rPr>
            </w:pPr>
            <w:r w:rsidRPr="00436DBA">
              <w:rPr>
                <w:rFonts w:ascii="Courier" w:hAnsi="Courier"/>
                <w:color w:val="000000"/>
                <w:sz w:val="20"/>
                <w:szCs w:val="20"/>
              </w:rPr>
              <w:t>'RGBA'</w:t>
            </w:r>
          </w:p>
        </w:tc>
        <w:tc>
          <w:tcPr>
            <w:tcW w:w="0" w:type="auto"/>
            <w:hideMark/>
          </w:tcPr>
          <w:p w14:paraId="47559602" w14:textId="77777777" w:rsidR="00872786" w:rsidRPr="00436DBA" w:rsidRDefault="00872786" w:rsidP="009B62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packed RGBA 8:8:8:8, 32bpp, RGBARGBA...</w:t>
            </w:r>
          </w:p>
        </w:tc>
        <w:tc>
          <w:tcPr>
            <w:tcW w:w="0" w:type="auto"/>
            <w:shd w:val="clear" w:color="auto" w:fill="92D050"/>
            <w:vAlign w:val="center"/>
            <w:hideMark/>
          </w:tcPr>
          <w:p w14:paraId="3968AE75"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 (after convertion)</w:t>
            </w:r>
          </w:p>
        </w:tc>
        <w:tc>
          <w:tcPr>
            <w:tcW w:w="0" w:type="auto"/>
            <w:shd w:val="clear" w:color="auto" w:fill="D99594" w:themeFill="accent2" w:themeFillTint="99"/>
            <w:vAlign w:val="center"/>
            <w:hideMark/>
          </w:tcPr>
          <w:p w14:paraId="7FF98F46"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23FA694B"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92D050"/>
            <w:vAlign w:val="center"/>
            <w:hideMark/>
          </w:tcPr>
          <w:p w14:paraId="58A61545"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92D050"/>
            <w:vAlign w:val="center"/>
            <w:hideMark/>
          </w:tcPr>
          <w:p w14:paraId="768AECA7"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D99594" w:themeFill="accent2" w:themeFillTint="99"/>
            <w:vAlign w:val="center"/>
            <w:hideMark/>
          </w:tcPr>
          <w:p w14:paraId="4AA5B4C9"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r>
      <w:tr w:rsidR="00872786" w:rsidRPr="005305BD" w14:paraId="386EBE83" w14:textId="77777777" w:rsidTr="009B620A">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6874D64" w14:textId="77777777" w:rsidR="00872786" w:rsidRPr="00436DBA" w:rsidRDefault="00872786" w:rsidP="009B620A">
            <w:pPr>
              <w:jc w:val="center"/>
              <w:rPr>
                <w:rFonts w:ascii="Courier" w:hAnsi="Courier"/>
                <w:color w:val="000000"/>
                <w:sz w:val="20"/>
                <w:szCs w:val="20"/>
              </w:rPr>
            </w:pPr>
            <w:r w:rsidRPr="00436DBA">
              <w:rPr>
                <w:rFonts w:ascii="Courier" w:hAnsi="Courier"/>
                <w:color w:val="000000"/>
                <w:sz w:val="20"/>
                <w:szCs w:val="20"/>
              </w:rPr>
              <w:t>'ABGR'</w:t>
            </w:r>
          </w:p>
        </w:tc>
        <w:tc>
          <w:tcPr>
            <w:tcW w:w="0" w:type="auto"/>
            <w:hideMark/>
          </w:tcPr>
          <w:p w14:paraId="5FB0C5B9" w14:textId="77777777" w:rsidR="00872786" w:rsidRPr="00436DBA" w:rsidRDefault="00872786" w:rsidP="009B620A">
            <w:pP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packed ABGR 8:8:8:8, 32bpp, ABGRABGR...</w:t>
            </w:r>
          </w:p>
        </w:tc>
        <w:tc>
          <w:tcPr>
            <w:tcW w:w="0" w:type="auto"/>
            <w:shd w:val="clear" w:color="auto" w:fill="92D050"/>
            <w:vAlign w:val="center"/>
            <w:hideMark/>
          </w:tcPr>
          <w:p w14:paraId="1B9E4697"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 (after convertion)</w:t>
            </w:r>
          </w:p>
        </w:tc>
        <w:tc>
          <w:tcPr>
            <w:tcW w:w="0" w:type="auto"/>
            <w:shd w:val="clear" w:color="auto" w:fill="D99594" w:themeFill="accent2" w:themeFillTint="99"/>
            <w:vAlign w:val="center"/>
            <w:hideMark/>
          </w:tcPr>
          <w:p w14:paraId="2206D66A"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7B5C65E3"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92D050"/>
            <w:vAlign w:val="center"/>
            <w:hideMark/>
          </w:tcPr>
          <w:p w14:paraId="22BDBD50"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OK</w:t>
            </w:r>
          </w:p>
        </w:tc>
        <w:tc>
          <w:tcPr>
            <w:tcW w:w="0" w:type="auto"/>
            <w:shd w:val="clear" w:color="auto" w:fill="D99594" w:themeFill="accent2" w:themeFillTint="99"/>
            <w:vAlign w:val="center"/>
            <w:hideMark/>
          </w:tcPr>
          <w:p w14:paraId="641465AD"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c>
          <w:tcPr>
            <w:tcW w:w="0" w:type="auto"/>
            <w:shd w:val="clear" w:color="auto" w:fill="D99594" w:themeFill="accent2" w:themeFillTint="99"/>
            <w:vAlign w:val="center"/>
            <w:hideMark/>
          </w:tcPr>
          <w:p w14:paraId="7D8D7FDA" w14:textId="77777777" w:rsidR="00872786" w:rsidRPr="00436DBA" w:rsidRDefault="00872786" w:rsidP="009B620A">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sidRPr="00436DBA">
              <w:rPr>
                <w:color w:val="000000"/>
                <w:sz w:val="20"/>
                <w:szCs w:val="20"/>
              </w:rPr>
              <w:t>NO</w:t>
            </w:r>
          </w:p>
        </w:tc>
      </w:tr>
    </w:tbl>
    <w:p w14:paraId="0B8F8C39" w14:textId="77777777" w:rsidR="00872786" w:rsidRPr="00EA7412" w:rsidRDefault="00872786" w:rsidP="00872786">
      <w:pPr>
        <w:pStyle w:val="Head1"/>
        <w:numPr>
          <w:ilvl w:val="0"/>
          <w:numId w:val="2"/>
        </w:numPr>
      </w:pPr>
      <w:r w:rsidRPr="00EA7412">
        <w:t>References</w:t>
      </w:r>
    </w:p>
    <w:p w14:paraId="1D031803" w14:textId="77777777" w:rsidR="00872786" w:rsidRDefault="00872786" w:rsidP="00872786">
      <w:pPr>
        <w:numPr>
          <w:ilvl w:val="0"/>
          <w:numId w:val="8"/>
        </w:numPr>
        <w:spacing w:after="80"/>
        <w:contextualSpacing/>
        <w:jc w:val="both"/>
        <w:rPr>
          <w:rFonts w:eastAsia="MS Mincho"/>
        </w:rPr>
      </w:pPr>
      <w:bookmarkStart w:id="417" w:name="_Ref62063879"/>
      <w:r w:rsidRPr="00F12AA6">
        <w:rPr>
          <w:rFonts w:eastAsia="MS Mincho"/>
        </w:rPr>
        <w:t>Jean Le Feuvre, "Raw AV in ISOBMF", Telecom ParisTech,</w:t>
      </w:r>
      <w:r>
        <w:rPr>
          <w:rFonts w:eastAsia="MS Mincho"/>
        </w:rPr>
        <w:t xml:space="preserve"> MPEG#122</w:t>
      </w:r>
      <w:r w:rsidRPr="00F12AA6">
        <w:rPr>
          <w:rFonts w:eastAsia="MS Mincho"/>
        </w:rPr>
        <w:t xml:space="preserve"> </w:t>
      </w:r>
      <w:hyperlink r:id="rId55" w:history="1">
        <w:r w:rsidRPr="008C257C">
          <w:rPr>
            <w:rStyle w:val="Hyperlink"/>
            <w:rFonts w:eastAsia="MS Mincho"/>
          </w:rPr>
          <w:t>m42594</w:t>
        </w:r>
      </w:hyperlink>
      <w:bookmarkEnd w:id="417"/>
    </w:p>
    <w:p w14:paraId="1ABCF280" w14:textId="77777777" w:rsidR="00872786" w:rsidRDefault="00872786" w:rsidP="00872786">
      <w:pPr>
        <w:numPr>
          <w:ilvl w:val="0"/>
          <w:numId w:val="8"/>
        </w:numPr>
        <w:spacing w:after="80"/>
        <w:contextualSpacing/>
        <w:jc w:val="both"/>
        <w:rPr>
          <w:rFonts w:eastAsia="MS Mincho"/>
        </w:rPr>
      </w:pPr>
      <w:bookmarkStart w:id="418" w:name="_Ref62067342"/>
      <w:r w:rsidRPr="00F12AA6">
        <w:rPr>
          <w:rFonts w:eastAsia="MS Mincho"/>
        </w:rPr>
        <w:t xml:space="preserve">Jean Le Feuvre, "Storage of Raw Video in ISOBMFF", Telecom ParisTech, </w:t>
      </w:r>
      <w:r>
        <w:rPr>
          <w:rFonts w:eastAsia="MS Mincho"/>
        </w:rPr>
        <w:t xml:space="preserve">MPEG#132 </w:t>
      </w:r>
      <w:hyperlink r:id="rId56" w:history="1">
        <w:r w:rsidRPr="008C257C">
          <w:rPr>
            <w:rStyle w:val="Hyperlink"/>
            <w:rFonts w:eastAsia="MS Mincho"/>
          </w:rPr>
          <w:t>m55059</w:t>
        </w:r>
      </w:hyperlink>
      <w:bookmarkEnd w:id="418"/>
    </w:p>
    <w:p w14:paraId="5DAFCFF2" w14:textId="77777777" w:rsidR="00872786" w:rsidRPr="00274B98" w:rsidRDefault="00872786" w:rsidP="00872786">
      <w:pPr>
        <w:numPr>
          <w:ilvl w:val="0"/>
          <w:numId w:val="8"/>
        </w:numPr>
        <w:spacing w:after="80"/>
        <w:contextualSpacing/>
        <w:jc w:val="both"/>
        <w:rPr>
          <w:rFonts w:eastAsia="MS Mincho"/>
        </w:rPr>
      </w:pPr>
      <w:bookmarkStart w:id="419" w:name="_Ref62067604"/>
      <w:r w:rsidRPr="00274B98">
        <w:rPr>
          <w:rFonts w:eastAsia="MS Mincho"/>
        </w:rPr>
        <w:t xml:space="preserve">Thomas Stockhammer, "Background and Requirements for Raw Video Format", Qualcomm Incorporated, </w:t>
      </w:r>
      <w:r>
        <w:rPr>
          <w:rFonts w:eastAsia="MS Mincho"/>
        </w:rPr>
        <w:t xml:space="preserve">MPEG#132 </w:t>
      </w:r>
      <w:hyperlink r:id="rId57" w:history="1">
        <w:r w:rsidRPr="008C257C">
          <w:rPr>
            <w:rStyle w:val="Hyperlink"/>
            <w:rFonts w:eastAsia="MS Mincho"/>
          </w:rPr>
          <w:t>m55286</w:t>
        </w:r>
      </w:hyperlink>
      <w:bookmarkEnd w:id="419"/>
    </w:p>
    <w:p w14:paraId="3CC960A3" w14:textId="77777777" w:rsidR="00872786" w:rsidRPr="00274B98" w:rsidRDefault="00872786" w:rsidP="00872786">
      <w:pPr>
        <w:numPr>
          <w:ilvl w:val="0"/>
          <w:numId w:val="8"/>
        </w:numPr>
        <w:spacing w:after="80"/>
        <w:contextualSpacing/>
        <w:jc w:val="both"/>
        <w:rPr>
          <w:rFonts w:eastAsia="MS Mincho"/>
        </w:rPr>
      </w:pPr>
      <w:bookmarkStart w:id="420" w:name="_Ref61972374"/>
      <w:bookmarkStart w:id="421" w:name="_Ref62068292"/>
      <w:r w:rsidRPr="00274B98">
        <w:rPr>
          <w:rFonts w:eastAsia="MS Mincho"/>
        </w:rPr>
        <w:lastRenderedPageBreak/>
        <w:t xml:space="preserve">Eric Nassor, et al., "Inputs on uncompressed video File Format", Canon Research Centre France, </w:t>
      </w:r>
      <w:r>
        <w:rPr>
          <w:rFonts w:eastAsia="MS Mincho"/>
        </w:rPr>
        <w:t xml:space="preserve">MPEG#133 </w:t>
      </w:r>
      <w:hyperlink r:id="rId58" w:history="1">
        <w:r w:rsidRPr="008C257C">
          <w:rPr>
            <w:rStyle w:val="Hyperlink"/>
            <w:rFonts w:eastAsia="MS Mincho"/>
          </w:rPr>
          <w:t>m56032</w:t>
        </w:r>
        <w:bookmarkEnd w:id="420"/>
      </w:hyperlink>
      <w:bookmarkEnd w:id="421"/>
    </w:p>
    <w:bookmarkStart w:id="422" w:name="_Ref62052248"/>
    <w:p w14:paraId="148D325F" w14:textId="77777777" w:rsidR="00872786" w:rsidRDefault="00872786" w:rsidP="00872786">
      <w:pPr>
        <w:numPr>
          <w:ilvl w:val="0"/>
          <w:numId w:val="8"/>
        </w:numPr>
        <w:spacing w:after="80"/>
        <w:contextualSpacing/>
        <w:jc w:val="both"/>
        <w:rPr>
          <w:rFonts w:eastAsia="MS Mincho"/>
        </w:rPr>
      </w:pPr>
      <w:r>
        <w:fldChar w:fldCharType="begin"/>
      </w:r>
      <w:r>
        <w:instrText xml:space="preserve"> HYPERLINK "https://developer.apple.com/library/archive/technotes/tn2162/_index.html" </w:instrText>
      </w:r>
      <w:r>
        <w:fldChar w:fldCharType="separate"/>
      </w:r>
      <w:r w:rsidRPr="00274B98">
        <w:rPr>
          <w:rStyle w:val="Hyperlink"/>
          <w:rFonts w:eastAsia="MS Mincho"/>
        </w:rPr>
        <w:t>Technical Note TN2162</w:t>
      </w:r>
      <w:r>
        <w:rPr>
          <w:rStyle w:val="Hyperlink"/>
          <w:rFonts w:eastAsia="MS Mincho"/>
        </w:rPr>
        <w:fldChar w:fldCharType="end"/>
      </w:r>
      <w:r w:rsidRPr="00274B98">
        <w:rPr>
          <w:rFonts w:eastAsia="MS Mincho"/>
        </w:rPr>
        <w:t>, "Uncompressed Y´CbCr Video in QuickTime Files", Apple Inc.</w:t>
      </w:r>
      <w:bookmarkEnd w:id="422"/>
    </w:p>
    <w:bookmarkStart w:id="423" w:name="_Ref62070206"/>
    <w:p w14:paraId="07D2223C" w14:textId="77777777" w:rsidR="00872786" w:rsidRDefault="00872786" w:rsidP="00872786">
      <w:pPr>
        <w:numPr>
          <w:ilvl w:val="0"/>
          <w:numId w:val="8"/>
        </w:numPr>
        <w:spacing w:after="80"/>
        <w:contextualSpacing/>
        <w:jc w:val="both"/>
        <w:rPr>
          <w:rFonts w:eastAsia="MS Mincho"/>
        </w:rPr>
      </w:pPr>
      <w:r>
        <w:fldChar w:fldCharType="begin"/>
      </w:r>
      <w:r>
        <w:instrText xml:space="preserve"> HYPERLINK "https://developer.apple.com/library/archive/documentation/QuickTime/QTFF/QTFFPreface/qtffPreface.html" </w:instrText>
      </w:r>
      <w:r>
        <w:fldChar w:fldCharType="separate"/>
      </w:r>
      <w:r w:rsidRPr="0088657A">
        <w:rPr>
          <w:rStyle w:val="Hyperlink"/>
          <w:rFonts w:eastAsia="MS Mincho"/>
        </w:rPr>
        <w:t>QTFF</w:t>
      </w:r>
      <w:r>
        <w:rPr>
          <w:rStyle w:val="Hyperlink"/>
          <w:rFonts w:eastAsia="MS Mincho"/>
        </w:rPr>
        <w:fldChar w:fldCharType="end"/>
      </w:r>
      <w:r>
        <w:rPr>
          <w:rFonts w:eastAsia="MS Mincho"/>
        </w:rPr>
        <w:t xml:space="preserve">, </w:t>
      </w:r>
      <w:r w:rsidRPr="0088657A">
        <w:rPr>
          <w:rFonts w:eastAsia="MS Mincho"/>
        </w:rPr>
        <w:t>"QuickTime File Format Specification", Apple Inc.</w:t>
      </w:r>
      <w:bookmarkEnd w:id="423"/>
    </w:p>
    <w:p w14:paraId="2378025C" w14:textId="77777777" w:rsidR="00872786" w:rsidRDefault="00872786" w:rsidP="00872786">
      <w:pPr>
        <w:numPr>
          <w:ilvl w:val="0"/>
          <w:numId w:val="8"/>
        </w:numPr>
        <w:spacing w:after="80"/>
        <w:contextualSpacing/>
        <w:jc w:val="both"/>
        <w:rPr>
          <w:rFonts w:eastAsia="MS Mincho"/>
        </w:rPr>
      </w:pPr>
      <w:bookmarkStart w:id="424" w:name="_Ref62051325"/>
      <w:r w:rsidRPr="00E01D10">
        <w:rPr>
          <w:rFonts w:eastAsia="MS Mincho"/>
        </w:rPr>
        <w:t>"CNN prepping new London facility for launch in March",</w:t>
      </w:r>
      <w:r>
        <w:rPr>
          <w:rFonts w:eastAsia="MS Mincho"/>
        </w:rPr>
        <w:t xml:space="preserve"> </w:t>
      </w:r>
      <w:hyperlink r:id="rId59" w:history="1">
        <w:r w:rsidRPr="00E01D10">
          <w:rPr>
            <w:rStyle w:val="Hyperlink"/>
            <w:rFonts w:eastAsia="MS Mincho"/>
          </w:rPr>
          <w:t>link</w:t>
        </w:r>
      </w:hyperlink>
      <w:r>
        <w:rPr>
          <w:rFonts w:eastAsia="MS Mincho"/>
        </w:rPr>
        <w:t>,</w:t>
      </w:r>
      <w:r w:rsidRPr="00E01D10">
        <w:rPr>
          <w:rFonts w:eastAsia="MS Mincho"/>
        </w:rPr>
        <w:t xml:space="preserve"> Accessed 20 Jan 2021</w:t>
      </w:r>
      <w:bookmarkEnd w:id="424"/>
    </w:p>
    <w:p w14:paraId="4DFF3D7E" w14:textId="77777777" w:rsidR="00872786" w:rsidRDefault="00872786" w:rsidP="00872786">
      <w:pPr>
        <w:numPr>
          <w:ilvl w:val="0"/>
          <w:numId w:val="8"/>
        </w:numPr>
        <w:spacing w:after="80"/>
        <w:contextualSpacing/>
        <w:jc w:val="both"/>
        <w:rPr>
          <w:rFonts w:eastAsia="MS Mincho"/>
        </w:rPr>
      </w:pPr>
      <w:bookmarkStart w:id="425" w:name="_Ref62051327"/>
      <w:r w:rsidRPr="0003576A">
        <w:rPr>
          <w:rFonts w:eastAsia="MS Mincho"/>
        </w:rPr>
        <w:t xml:space="preserve">"Inside the RSN’s New ST 2110 IP Production Facility in Wrigleyville", </w:t>
      </w:r>
      <w:hyperlink r:id="rId60" w:history="1">
        <w:r w:rsidRPr="0003576A">
          <w:rPr>
            <w:rStyle w:val="Hyperlink"/>
            <w:rFonts w:eastAsia="MS Mincho"/>
          </w:rPr>
          <w:t>link</w:t>
        </w:r>
      </w:hyperlink>
      <w:r w:rsidRPr="0003576A">
        <w:rPr>
          <w:rFonts w:eastAsia="MS Mincho"/>
        </w:rPr>
        <w:t xml:space="preserve">, </w:t>
      </w:r>
      <w:r w:rsidRPr="00E01D10">
        <w:rPr>
          <w:rFonts w:eastAsia="MS Mincho"/>
        </w:rPr>
        <w:t>Accessed 20 Jan 2021</w:t>
      </w:r>
      <w:bookmarkEnd w:id="425"/>
    </w:p>
    <w:p w14:paraId="53E6DBD8" w14:textId="77777777" w:rsidR="00872786" w:rsidRPr="00E0120A" w:rsidRDefault="00872786" w:rsidP="00872786">
      <w:pPr>
        <w:numPr>
          <w:ilvl w:val="0"/>
          <w:numId w:val="8"/>
        </w:numPr>
        <w:spacing w:after="80"/>
        <w:contextualSpacing/>
        <w:jc w:val="both"/>
        <w:rPr>
          <w:rFonts w:eastAsia="MS Mincho"/>
        </w:rPr>
      </w:pPr>
      <w:bookmarkStart w:id="426" w:name="_Ref62051643"/>
      <w:r>
        <w:rPr>
          <w:rFonts w:eastAsia="MS Mincho"/>
        </w:rPr>
        <w:t>SMPTE ST 2110-20:2017, “</w:t>
      </w:r>
      <w:r w:rsidRPr="0003576A">
        <w:rPr>
          <w:rFonts w:eastAsia="MS Mincho"/>
        </w:rPr>
        <w:t>Professional Media Over Managed IP Networks: Uncompressed Active Video</w:t>
      </w:r>
      <w:r>
        <w:rPr>
          <w:rFonts w:eastAsia="MS Mincho"/>
        </w:rPr>
        <w:t>”</w:t>
      </w:r>
      <w:bookmarkEnd w:id="426"/>
    </w:p>
    <w:p w14:paraId="5A8CDBD6" w14:textId="77777777" w:rsidR="00872786" w:rsidRPr="0021113F" w:rsidRDefault="00872786" w:rsidP="00872786">
      <w:pPr>
        <w:numPr>
          <w:ilvl w:val="0"/>
          <w:numId w:val="8"/>
        </w:numPr>
        <w:spacing w:after="80"/>
        <w:contextualSpacing/>
        <w:jc w:val="both"/>
        <w:rPr>
          <w:rFonts w:eastAsia="MS Mincho"/>
        </w:rPr>
      </w:pPr>
      <w:bookmarkStart w:id="427" w:name="_Ref62057823"/>
      <w:r w:rsidRPr="008C257C">
        <w:rPr>
          <w:rFonts w:eastAsia="MS Mincho"/>
        </w:rPr>
        <w:t>SMPTE ST 377-1:2011, "Material Exchange Format (MXF) — File Format Specification"</w:t>
      </w:r>
      <w:bookmarkEnd w:id="427"/>
    </w:p>
    <w:p w14:paraId="68DA8FEF" w14:textId="77777777" w:rsidR="00872786" w:rsidRDefault="00872786" w:rsidP="00872786">
      <w:pPr>
        <w:numPr>
          <w:ilvl w:val="0"/>
          <w:numId w:val="8"/>
        </w:numPr>
        <w:spacing w:after="80"/>
        <w:contextualSpacing/>
        <w:jc w:val="both"/>
        <w:rPr>
          <w:rFonts w:eastAsia="MS Mincho"/>
        </w:rPr>
      </w:pPr>
      <w:bookmarkStart w:id="428" w:name="_Ref62058493"/>
      <w:r w:rsidRPr="0021113F">
        <w:rPr>
          <w:rFonts w:eastAsia="MS Mincho"/>
        </w:rPr>
        <w:t>SMPTE 384M-2005: "Material Exchange Format (MXF) — Mapping of Uncompressed Pictures into the Generic Container"</w:t>
      </w:r>
      <w:bookmarkEnd w:id="428"/>
    </w:p>
    <w:p w14:paraId="357B87C0" w14:textId="29D92517" w:rsidR="003F1B9D" w:rsidRPr="007D2D12" w:rsidRDefault="00872786" w:rsidP="00872786">
      <w:pPr>
        <w:numPr>
          <w:ilvl w:val="0"/>
          <w:numId w:val="8"/>
        </w:numPr>
        <w:spacing w:after="80"/>
        <w:contextualSpacing/>
        <w:jc w:val="both"/>
        <w:rPr>
          <w:ins w:id="429" w:author="Dimitri Podborski" w:date="2021-08-02T10:52:00Z"/>
          <w:rStyle w:val="Hyperlink"/>
          <w:rFonts w:eastAsia="MS Mincho"/>
          <w:color w:val="auto"/>
          <w:u w:val="none"/>
        </w:rPr>
      </w:pPr>
      <w:bookmarkStart w:id="430" w:name="_Ref62203040"/>
      <w:r w:rsidRPr="00D650D6">
        <w:rPr>
          <w:rFonts w:eastAsia="MS Mincho"/>
        </w:rPr>
        <w:t xml:space="preserve">H. Wilkens, G. Hahn, "Simple uncompressed video format for astronomical capturing", version 3, </w:t>
      </w:r>
      <w:hyperlink r:id="rId61" w:history="1">
        <w:r w:rsidRPr="00D650D6">
          <w:rPr>
            <w:rStyle w:val="Hyperlink"/>
            <w:rFonts w:eastAsia="MS Mincho"/>
          </w:rPr>
          <w:t>link</w:t>
        </w:r>
      </w:hyperlink>
      <w:bookmarkEnd w:id="430"/>
      <w:r w:rsidRPr="00C36082">
        <w:rPr>
          <w:rStyle w:val="Hyperlink"/>
          <w:rFonts w:eastAsia="MS Mincho"/>
          <w:color w:val="000000" w:themeColor="text1"/>
          <w:u w:val="none"/>
        </w:rPr>
        <w:t>, Access</w:t>
      </w:r>
      <w:r>
        <w:rPr>
          <w:rStyle w:val="Hyperlink"/>
          <w:rFonts w:eastAsia="MS Mincho"/>
          <w:color w:val="000000" w:themeColor="text1"/>
          <w:u w:val="none"/>
        </w:rPr>
        <w:t>ed 22 Jan 2021</w:t>
      </w:r>
    </w:p>
    <w:p w14:paraId="0A70B8B4" w14:textId="2CBF82E1" w:rsidR="00CC0A11" w:rsidRPr="00D80B8A" w:rsidRDefault="00CC0A11" w:rsidP="00872786">
      <w:pPr>
        <w:numPr>
          <w:ilvl w:val="0"/>
          <w:numId w:val="8"/>
        </w:numPr>
        <w:spacing w:after="80"/>
        <w:contextualSpacing/>
        <w:jc w:val="both"/>
        <w:rPr>
          <w:rFonts w:eastAsia="MS Mincho"/>
        </w:rPr>
      </w:pPr>
      <w:bookmarkStart w:id="431" w:name="_Ref78800662"/>
      <w:ins w:id="432" w:author="Dimitri Podborski" w:date="2021-08-02T10:52:00Z">
        <w:r w:rsidRPr="00CC0A11">
          <w:rPr>
            <w:rFonts w:eastAsia="MS Mincho"/>
          </w:rPr>
          <w:t>N</w:t>
        </w:r>
        <w:r>
          <w:rPr>
            <w:rFonts w:eastAsia="MS Mincho"/>
            <w:lang w:val="en-US"/>
          </w:rPr>
          <w:t>.</w:t>
        </w:r>
        <w:r w:rsidRPr="00CC0A11">
          <w:rPr>
            <w:rFonts w:eastAsia="MS Mincho"/>
          </w:rPr>
          <w:t xml:space="preserve"> Ouedraogo, J</w:t>
        </w:r>
        <w:r>
          <w:rPr>
            <w:rFonts w:eastAsia="MS Mincho"/>
            <w:lang w:val="en-US"/>
          </w:rPr>
          <w:t>.</w:t>
        </w:r>
        <w:r w:rsidRPr="00CC0A11">
          <w:rPr>
            <w:rFonts w:eastAsia="MS Mincho"/>
          </w:rPr>
          <w:t xml:space="preserve"> Le Feuvre, H</w:t>
        </w:r>
        <w:r>
          <w:rPr>
            <w:rFonts w:eastAsia="MS Mincho"/>
            <w:lang w:val="en-US"/>
          </w:rPr>
          <w:t>.</w:t>
        </w:r>
        <w:r w:rsidRPr="00CC0A11">
          <w:rPr>
            <w:rFonts w:eastAsia="MS Mincho"/>
          </w:rPr>
          <w:t xml:space="preserve"> Ruellan, F</w:t>
        </w:r>
      </w:ins>
      <w:ins w:id="433" w:author="Dimitri Podborski" w:date="2021-08-02T10:53:00Z">
        <w:r>
          <w:rPr>
            <w:rFonts w:eastAsia="MS Mincho"/>
            <w:lang w:val="en-US"/>
          </w:rPr>
          <w:t>.</w:t>
        </w:r>
      </w:ins>
      <w:ins w:id="434" w:author="Dimitri Podborski" w:date="2021-08-02T10:52:00Z">
        <w:r w:rsidRPr="00CC0A11">
          <w:rPr>
            <w:rFonts w:eastAsia="MS Mincho"/>
          </w:rPr>
          <w:t xml:space="preserve"> Denoual</w:t>
        </w:r>
      </w:ins>
      <w:ins w:id="435" w:author="Dimitri Podborski" w:date="2021-08-02T10:53:00Z">
        <w:r>
          <w:rPr>
            <w:rFonts w:eastAsia="MS Mincho"/>
            <w:lang w:val="en-US"/>
          </w:rPr>
          <w:t>, “</w:t>
        </w:r>
        <w:r w:rsidRPr="00CC0A11">
          <w:rPr>
            <w:rFonts w:eastAsia="MS Mincho"/>
            <w:lang w:val="en-US"/>
          </w:rPr>
          <w:t>On uncompressed File Format</w:t>
        </w:r>
        <w:r>
          <w:rPr>
            <w:rFonts w:eastAsia="MS Mincho"/>
            <w:lang w:val="en-US"/>
          </w:rPr>
          <w:t xml:space="preserve">”, </w:t>
        </w:r>
      </w:ins>
      <w:ins w:id="436" w:author="Dimitri Podborski" w:date="2021-08-02T10:54:00Z">
        <w:r>
          <w:rPr>
            <w:rFonts w:eastAsia="MS Mincho"/>
            <w:lang w:val="en-US"/>
          </w:rPr>
          <w:fldChar w:fldCharType="begin"/>
        </w:r>
        <w:r>
          <w:rPr>
            <w:rFonts w:eastAsia="MS Mincho"/>
            <w:lang w:val="en-US"/>
          </w:rPr>
          <w:instrText xml:space="preserve"> HYPERLINK "https://dms.mpeg.expert/doc_end_user/documents/135_OnLine/wg11/m57384-v1-m57384_UncompressedFileFormat.zip" </w:instrText>
        </w:r>
        <w:r>
          <w:rPr>
            <w:rFonts w:eastAsia="MS Mincho"/>
            <w:lang w:val="en-US"/>
          </w:rPr>
          <w:fldChar w:fldCharType="separate"/>
        </w:r>
        <w:r w:rsidRPr="00CC0A11">
          <w:rPr>
            <w:rStyle w:val="Hyperlink"/>
            <w:rFonts w:eastAsia="MS Mincho"/>
            <w:lang w:val="en-US"/>
          </w:rPr>
          <w:t>m57384</w:t>
        </w:r>
        <w:r>
          <w:rPr>
            <w:rFonts w:eastAsia="MS Mincho"/>
            <w:lang w:val="en-US"/>
          </w:rPr>
          <w:fldChar w:fldCharType="end"/>
        </w:r>
      </w:ins>
      <w:bookmarkEnd w:id="431"/>
    </w:p>
    <w:sectPr w:rsidR="00CC0A11" w:rsidRPr="00D80B8A" w:rsidSect="00954B0D">
      <w:footerReference w:type="default" r:id="rId62"/>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C54EC" w14:textId="77777777" w:rsidR="00A53246" w:rsidRDefault="00A53246" w:rsidP="009E784A">
      <w:r>
        <w:separator/>
      </w:r>
    </w:p>
  </w:endnote>
  <w:endnote w:type="continuationSeparator" w:id="0">
    <w:p w14:paraId="3A8C2462" w14:textId="77777777" w:rsidR="00A53246" w:rsidRDefault="00A53246"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urier">
    <w:panose1 w:val="00000000000000000000"/>
    <w:charset w:val="00"/>
    <w:family w:val="auto"/>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9846" w14:textId="77777777" w:rsidR="00A53246" w:rsidRDefault="00A53246" w:rsidP="009E784A">
      <w:r>
        <w:separator/>
      </w:r>
    </w:p>
  </w:footnote>
  <w:footnote w:type="continuationSeparator" w:id="0">
    <w:p w14:paraId="55C4ACCF" w14:textId="77777777" w:rsidR="00A53246" w:rsidRDefault="00A53246"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417BB"/>
    <w:multiLevelType w:val="hybridMultilevel"/>
    <w:tmpl w:val="B9581384"/>
    <w:lvl w:ilvl="0" w:tplc="C64E17D6">
      <w:start w:val="10"/>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561F24"/>
    <w:multiLevelType w:val="hybridMultilevel"/>
    <w:tmpl w:val="3FBC822A"/>
    <w:lvl w:ilvl="0" w:tplc="17B49C06">
      <w:start w:val="4"/>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A5529C"/>
    <w:multiLevelType w:val="hybridMultilevel"/>
    <w:tmpl w:val="52725F58"/>
    <w:lvl w:ilvl="0" w:tplc="318653A4">
      <w:start w:val="10"/>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A450FB"/>
    <w:multiLevelType w:val="hybridMultilevel"/>
    <w:tmpl w:val="B1A0D4AC"/>
    <w:lvl w:ilvl="0" w:tplc="16D8CF0C">
      <w:start w:val="10"/>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B405C6"/>
    <w:multiLevelType w:val="hybridMultilevel"/>
    <w:tmpl w:val="FCA632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E974024"/>
    <w:multiLevelType w:val="hybridMultilevel"/>
    <w:tmpl w:val="1248A83A"/>
    <w:lvl w:ilvl="0" w:tplc="6BE4939A">
      <w:start w:val="4"/>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875ACD"/>
    <w:multiLevelType w:val="hybridMultilevel"/>
    <w:tmpl w:val="0B540CD2"/>
    <w:lvl w:ilvl="0" w:tplc="DA823C06">
      <w:start w:val="10"/>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0AA2685"/>
    <w:multiLevelType w:val="hybridMultilevel"/>
    <w:tmpl w:val="E130A998"/>
    <w:lvl w:ilvl="0" w:tplc="921CADAA">
      <w:start w:val="10"/>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9"/>
  </w:num>
  <w:num w:numId="2">
    <w:abstractNumId w:val="10"/>
  </w:num>
  <w:num w:numId="3">
    <w:abstractNumId w:val="10"/>
  </w:num>
  <w:num w:numId="4">
    <w:abstractNumId w:val="10"/>
  </w:num>
  <w:num w:numId="5">
    <w:abstractNumId w:val="10"/>
  </w:num>
  <w:num w:numId="6">
    <w:abstractNumId w:val="10"/>
  </w:num>
  <w:num w:numId="7">
    <w:abstractNumId w:val="10"/>
  </w:num>
  <w:num w:numId="8">
    <w:abstractNumId w:val="3"/>
  </w:num>
  <w:num w:numId="9">
    <w:abstractNumId w:val="6"/>
  </w:num>
  <w:num w:numId="10">
    <w:abstractNumId w:val="1"/>
  </w:num>
  <w:num w:numId="11">
    <w:abstractNumId w:val="5"/>
  </w:num>
  <w:num w:numId="12">
    <w:abstractNumId w:val="0"/>
  </w:num>
  <w:num w:numId="13">
    <w:abstractNumId w:val="7"/>
  </w:num>
  <w:num w:numId="14">
    <w:abstractNumId w:val="8"/>
  </w:num>
  <w:num w:numId="15">
    <w:abstractNumId w:val="2"/>
  </w:num>
  <w:num w:numId="1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1E8B"/>
    <w:rsid w:val="0001399A"/>
    <w:rsid w:val="0001408B"/>
    <w:rsid w:val="00047717"/>
    <w:rsid w:val="000968DA"/>
    <w:rsid w:val="000C78E6"/>
    <w:rsid w:val="00113048"/>
    <w:rsid w:val="00144792"/>
    <w:rsid w:val="00144BD4"/>
    <w:rsid w:val="0017051E"/>
    <w:rsid w:val="0017280B"/>
    <w:rsid w:val="0018563E"/>
    <w:rsid w:val="00186502"/>
    <w:rsid w:val="00195FF0"/>
    <w:rsid w:val="00196997"/>
    <w:rsid w:val="001D62C7"/>
    <w:rsid w:val="001D7050"/>
    <w:rsid w:val="001E18A9"/>
    <w:rsid w:val="001F45B8"/>
    <w:rsid w:val="0020197C"/>
    <w:rsid w:val="00263789"/>
    <w:rsid w:val="00296131"/>
    <w:rsid w:val="002C55FA"/>
    <w:rsid w:val="003226C8"/>
    <w:rsid w:val="0033405B"/>
    <w:rsid w:val="00375E08"/>
    <w:rsid w:val="00385C5D"/>
    <w:rsid w:val="003B0FC6"/>
    <w:rsid w:val="003C735C"/>
    <w:rsid w:val="003D34B1"/>
    <w:rsid w:val="003E4BD2"/>
    <w:rsid w:val="003F1B9D"/>
    <w:rsid w:val="003F1FC2"/>
    <w:rsid w:val="00455976"/>
    <w:rsid w:val="004C352E"/>
    <w:rsid w:val="004D2857"/>
    <w:rsid w:val="004E45B6"/>
    <w:rsid w:val="004F5473"/>
    <w:rsid w:val="00540DEA"/>
    <w:rsid w:val="005612C2"/>
    <w:rsid w:val="0056262B"/>
    <w:rsid w:val="005C2A51"/>
    <w:rsid w:val="00606EB8"/>
    <w:rsid w:val="00621FBD"/>
    <w:rsid w:val="00622C6C"/>
    <w:rsid w:val="0063127E"/>
    <w:rsid w:val="00641CD3"/>
    <w:rsid w:val="00651912"/>
    <w:rsid w:val="006A6B14"/>
    <w:rsid w:val="006D7B6E"/>
    <w:rsid w:val="006E11A5"/>
    <w:rsid w:val="00725F5A"/>
    <w:rsid w:val="007419EB"/>
    <w:rsid w:val="007D2D12"/>
    <w:rsid w:val="007F537F"/>
    <w:rsid w:val="00804D88"/>
    <w:rsid w:val="00821734"/>
    <w:rsid w:val="00821BE4"/>
    <w:rsid w:val="00872786"/>
    <w:rsid w:val="00881CCB"/>
    <w:rsid w:val="00886965"/>
    <w:rsid w:val="008A3AA7"/>
    <w:rsid w:val="008E7795"/>
    <w:rsid w:val="00933FD9"/>
    <w:rsid w:val="00954B0D"/>
    <w:rsid w:val="009636E0"/>
    <w:rsid w:val="00980E7B"/>
    <w:rsid w:val="00992C72"/>
    <w:rsid w:val="00997721"/>
    <w:rsid w:val="009B09C2"/>
    <w:rsid w:val="009C464E"/>
    <w:rsid w:val="009C5AAC"/>
    <w:rsid w:val="009D5D9F"/>
    <w:rsid w:val="009E784A"/>
    <w:rsid w:val="00A11EB1"/>
    <w:rsid w:val="00A53246"/>
    <w:rsid w:val="00A62ED4"/>
    <w:rsid w:val="00A83B88"/>
    <w:rsid w:val="00B24CCE"/>
    <w:rsid w:val="00B2529F"/>
    <w:rsid w:val="00B62642"/>
    <w:rsid w:val="00B90961"/>
    <w:rsid w:val="00BE6E3B"/>
    <w:rsid w:val="00C23759"/>
    <w:rsid w:val="00C554AE"/>
    <w:rsid w:val="00C955C7"/>
    <w:rsid w:val="00CB798F"/>
    <w:rsid w:val="00CC0A11"/>
    <w:rsid w:val="00CD36BE"/>
    <w:rsid w:val="00CE64A1"/>
    <w:rsid w:val="00CF1629"/>
    <w:rsid w:val="00D128A9"/>
    <w:rsid w:val="00D437AA"/>
    <w:rsid w:val="00D709E9"/>
    <w:rsid w:val="00D80B8A"/>
    <w:rsid w:val="00DA695B"/>
    <w:rsid w:val="00E255F4"/>
    <w:rsid w:val="00E565AB"/>
    <w:rsid w:val="00E6507E"/>
    <w:rsid w:val="00E843CE"/>
    <w:rsid w:val="00E9507F"/>
    <w:rsid w:val="00E965CC"/>
    <w:rsid w:val="00EA12EF"/>
    <w:rsid w:val="00EB7620"/>
    <w:rsid w:val="00EF2D59"/>
    <w:rsid w:val="00F03F9B"/>
    <w:rsid w:val="00F419DA"/>
    <w:rsid w:val="00F64CED"/>
    <w:rsid w:val="00F73309"/>
    <w:rsid w:val="00F85993"/>
    <w:rsid w:val="00F87705"/>
    <w:rsid w:val="00FB6C37"/>
    <w:rsid w:val="00FE5E9E"/>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620"/>
    <w:pPr>
      <w:widowControl/>
      <w:autoSpaceDE/>
      <w:autoSpaceDN/>
    </w:pPr>
    <w:rPr>
      <w:rFonts w:ascii="Times New Roman" w:eastAsia="Times New Roman" w:hAnsi="Times New Roman" w:cs="Times New Roman"/>
      <w:sz w:val="24"/>
      <w:szCs w:val="24"/>
      <w:lang w:val="en-DE" w:eastAsia="en-GB"/>
    </w:rPr>
  </w:style>
  <w:style w:type="paragraph" w:styleId="Heading1">
    <w:name w:val="heading 1"/>
    <w:basedOn w:val="Normal"/>
    <w:uiPriority w:val="9"/>
    <w:qFormat/>
    <w:pPr>
      <w:numPr>
        <w:numId w:val="7"/>
      </w:numPr>
      <w:outlineLvl w:val="0"/>
    </w:pPr>
    <w:rPr>
      <w:b/>
      <w:bCs/>
    </w:rPr>
  </w:style>
  <w:style w:type="paragraph" w:styleId="Heading2">
    <w:name w:val="heading 2"/>
    <w:basedOn w:val="Normal"/>
    <w:next w:val="Normal"/>
    <w:link w:val="Heading2Char"/>
    <w:uiPriority w:val="9"/>
    <w:semiHidden/>
    <w:unhideWhenUsed/>
    <w:qFormat/>
    <w:rsid w:val="00872786"/>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872786"/>
    <w:pPr>
      <w:keepNext/>
      <w:keepLines/>
      <w:numPr>
        <w:ilvl w:val="2"/>
        <w:numId w:val="7"/>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872786"/>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872786"/>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872786"/>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Head1">
    <w:name w:val="Head 1"/>
    <w:basedOn w:val="Heading1"/>
    <w:qFormat/>
    <w:rsid w:val="00872786"/>
    <w:pPr>
      <w:keepNext/>
      <w:spacing w:before="240" w:after="60"/>
      <w:jc w:val="both"/>
    </w:pPr>
    <w:rPr>
      <w:kern w:val="32"/>
      <w:sz w:val="28"/>
      <w:szCs w:val="32"/>
    </w:rPr>
  </w:style>
  <w:style w:type="paragraph" w:customStyle="1" w:styleId="Head2">
    <w:name w:val="Head 2"/>
    <w:basedOn w:val="Heading2"/>
    <w:qFormat/>
    <w:rsid w:val="00872786"/>
    <w:pPr>
      <w:keepLines w:val="0"/>
      <w:spacing w:before="240" w:after="60"/>
      <w:jc w:val="both"/>
    </w:pPr>
    <w:rPr>
      <w:rFonts w:asciiTheme="minorHAnsi" w:eastAsia="Times New Roman" w:hAnsiTheme="minorHAnsi" w:cs="Times New Roman"/>
      <w:b/>
      <w:bCs/>
      <w:iCs/>
      <w:color w:val="auto"/>
      <w:sz w:val="28"/>
      <w:szCs w:val="28"/>
    </w:rPr>
  </w:style>
  <w:style w:type="character" w:customStyle="1" w:styleId="Heading2Char">
    <w:name w:val="Heading 2 Char"/>
    <w:basedOn w:val="DefaultParagraphFont"/>
    <w:link w:val="Heading2"/>
    <w:uiPriority w:val="9"/>
    <w:semiHidden/>
    <w:rsid w:val="00872786"/>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872786"/>
    <w:pPr>
      <w:keepLines w:val="0"/>
      <w:spacing w:before="240" w:after="60"/>
      <w:jc w:val="both"/>
    </w:pPr>
    <w:rPr>
      <w:rFonts w:ascii="Times New Roman" w:eastAsia="Times New Roman" w:hAnsi="Times New Roman" w:cs="Times New Roman"/>
      <w:b/>
      <w:bCs/>
      <w:color w:val="auto"/>
      <w:sz w:val="28"/>
      <w:szCs w:val="26"/>
    </w:rPr>
  </w:style>
  <w:style w:type="character" w:customStyle="1" w:styleId="Heading3Char">
    <w:name w:val="Heading 3 Char"/>
    <w:basedOn w:val="DefaultParagraphFont"/>
    <w:link w:val="Heading3"/>
    <w:uiPriority w:val="9"/>
    <w:semiHidden/>
    <w:rsid w:val="00872786"/>
    <w:rPr>
      <w:rFonts w:asciiTheme="majorHAnsi" w:eastAsiaTheme="majorEastAsia" w:hAnsiTheme="majorHAnsi" w:cstheme="majorBidi"/>
      <w:color w:val="243F60" w:themeColor="accent1" w:themeShade="7F"/>
      <w:sz w:val="24"/>
      <w:szCs w:val="24"/>
    </w:rPr>
  </w:style>
  <w:style w:type="paragraph" w:customStyle="1" w:styleId="Head4">
    <w:name w:val="Head 4"/>
    <w:basedOn w:val="Heading4"/>
    <w:qFormat/>
    <w:rsid w:val="00872786"/>
    <w:pPr>
      <w:keepLines w:val="0"/>
      <w:spacing w:before="240" w:after="60"/>
      <w:jc w:val="both"/>
    </w:pPr>
    <w:rPr>
      <w:rFonts w:asciiTheme="minorHAnsi" w:eastAsia="Times New Roman" w:hAnsiTheme="minorHAnsi" w:cs="Times New Roman"/>
      <w:b/>
      <w:bCs/>
      <w:i w:val="0"/>
      <w:iCs w:val="0"/>
      <w:color w:val="auto"/>
      <w:sz w:val="28"/>
      <w:szCs w:val="28"/>
    </w:rPr>
  </w:style>
  <w:style w:type="character" w:customStyle="1" w:styleId="Heading4Char">
    <w:name w:val="Heading 4 Char"/>
    <w:basedOn w:val="DefaultParagraphFont"/>
    <w:link w:val="Heading4"/>
    <w:uiPriority w:val="9"/>
    <w:semiHidden/>
    <w:rsid w:val="00872786"/>
    <w:rPr>
      <w:rFonts w:asciiTheme="majorHAnsi" w:eastAsiaTheme="majorEastAsia" w:hAnsiTheme="majorHAnsi" w:cstheme="majorBidi"/>
      <w:i/>
      <w:iCs/>
      <w:color w:val="365F91" w:themeColor="accent1" w:themeShade="BF"/>
    </w:rPr>
  </w:style>
  <w:style w:type="paragraph" w:customStyle="1" w:styleId="Head5">
    <w:name w:val="Head 5"/>
    <w:basedOn w:val="Heading5"/>
    <w:qFormat/>
    <w:rsid w:val="00872786"/>
    <w:pPr>
      <w:keepNext w:val="0"/>
      <w:keepLines w:val="0"/>
      <w:spacing w:before="240" w:after="60"/>
      <w:jc w:val="both"/>
    </w:pPr>
    <w:rPr>
      <w:rFonts w:asciiTheme="minorHAnsi" w:eastAsia="Times New Roman" w:hAnsiTheme="minorHAnsi" w:cs="Times New Roman"/>
      <w:b/>
      <w:bCs/>
      <w:iCs/>
      <w:color w:val="auto"/>
      <w:szCs w:val="26"/>
    </w:rPr>
  </w:style>
  <w:style w:type="character" w:customStyle="1" w:styleId="Heading5Char">
    <w:name w:val="Heading 5 Char"/>
    <w:basedOn w:val="DefaultParagraphFont"/>
    <w:link w:val="Heading5"/>
    <w:uiPriority w:val="9"/>
    <w:semiHidden/>
    <w:rsid w:val="00872786"/>
    <w:rPr>
      <w:rFonts w:asciiTheme="majorHAnsi" w:eastAsiaTheme="majorEastAsia" w:hAnsiTheme="majorHAnsi" w:cstheme="majorBidi"/>
      <w:color w:val="365F91" w:themeColor="accent1" w:themeShade="BF"/>
    </w:rPr>
  </w:style>
  <w:style w:type="paragraph" w:customStyle="1" w:styleId="Head6">
    <w:name w:val="Head 6"/>
    <w:basedOn w:val="Heading6"/>
    <w:qFormat/>
    <w:rsid w:val="00872786"/>
    <w:pPr>
      <w:keepNext w:val="0"/>
      <w:keepLines w:val="0"/>
      <w:spacing w:before="240" w:after="60"/>
      <w:jc w:val="both"/>
    </w:pPr>
    <w:rPr>
      <w:rFonts w:asciiTheme="minorHAnsi" w:eastAsia="Times New Roman" w:hAnsiTheme="minorHAnsi" w:cs="Times New Roman"/>
      <w:b/>
      <w:bCs/>
      <w:i/>
      <w:color w:val="auto"/>
    </w:rPr>
  </w:style>
  <w:style w:type="character" w:customStyle="1" w:styleId="Heading6Char">
    <w:name w:val="Heading 6 Char"/>
    <w:basedOn w:val="DefaultParagraphFont"/>
    <w:link w:val="Heading6"/>
    <w:uiPriority w:val="9"/>
    <w:semiHidden/>
    <w:rsid w:val="00872786"/>
    <w:rPr>
      <w:rFonts w:asciiTheme="majorHAnsi" w:eastAsiaTheme="majorEastAsia" w:hAnsiTheme="majorHAnsi" w:cstheme="majorBidi"/>
      <w:color w:val="243F60" w:themeColor="accent1" w:themeShade="7F"/>
    </w:rPr>
  </w:style>
  <w:style w:type="paragraph" w:styleId="Caption">
    <w:name w:val="caption"/>
    <w:basedOn w:val="Normal"/>
    <w:next w:val="Normal"/>
    <w:uiPriority w:val="35"/>
    <w:unhideWhenUsed/>
    <w:qFormat/>
    <w:rsid w:val="00872786"/>
    <w:pPr>
      <w:spacing w:after="200"/>
    </w:pPr>
    <w:rPr>
      <w:i/>
      <w:iCs/>
      <w:color w:val="1F497D" w:themeColor="text2"/>
      <w:sz w:val="18"/>
      <w:szCs w:val="18"/>
    </w:rPr>
  </w:style>
  <w:style w:type="character" w:styleId="FollowedHyperlink">
    <w:name w:val="FollowedHyperlink"/>
    <w:basedOn w:val="DefaultParagraphFont"/>
    <w:uiPriority w:val="99"/>
    <w:semiHidden/>
    <w:unhideWhenUsed/>
    <w:rsid w:val="00872786"/>
    <w:rPr>
      <w:color w:val="800080" w:themeColor="followedHyperlink"/>
      <w:u w:val="single"/>
    </w:rPr>
  </w:style>
  <w:style w:type="table" w:styleId="TableGrid">
    <w:name w:val="Table Grid"/>
    <w:basedOn w:val="TableNormal"/>
    <w:uiPriority w:val="39"/>
    <w:rsid w:val="00872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ode">
    <w:name w:val="HTML Code"/>
    <w:basedOn w:val="DefaultParagraphFont"/>
    <w:uiPriority w:val="99"/>
    <w:semiHidden/>
    <w:unhideWhenUsed/>
    <w:rsid w:val="00872786"/>
    <w:rPr>
      <w:rFonts w:ascii="Courier New" w:eastAsia="Times New Roman" w:hAnsi="Courier New" w:cs="Courier New"/>
      <w:sz w:val="20"/>
      <w:szCs w:val="20"/>
    </w:rPr>
  </w:style>
  <w:style w:type="table" w:styleId="PlainTable5">
    <w:name w:val="Plain Table 5"/>
    <w:basedOn w:val="TableNormal"/>
    <w:uiPriority w:val="45"/>
    <w:rsid w:val="0087278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87278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sion">
    <w:name w:val="Revision"/>
    <w:hidden/>
    <w:uiPriority w:val="99"/>
    <w:semiHidden/>
    <w:rsid w:val="00872786"/>
    <w:pPr>
      <w:widowControl/>
      <w:autoSpaceDE/>
      <w:autoSpaceDN/>
    </w:pPr>
    <w:rPr>
      <w:rFonts w:ascii="Times New Roman" w:eastAsia="Times New Roman" w:hAnsi="Times New Roman" w:cs="Times New Roman"/>
      <w:sz w:val="24"/>
      <w:szCs w:val="24"/>
      <w:lang w:val="en-D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59698">
      <w:bodyDiv w:val="1"/>
      <w:marLeft w:val="0"/>
      <w:marRight w:val="0"/>
      <w:marTop w:val="0"/>
      <w:marBottom w:val="0"/>
      <w:divBdr>
        <w:top w:val="none" w:sz="0" w:space="0" w:color="auto"/>
        <w:left w:val="none" w:sz="0" w:space="0" w:color="auto"/>
        <w:bottom w:val="none" w:sz="0" w:space="0" w:color="auto"/>
        <w:right w:val="none" w:sz="0" w:space="0" w:color="auto"/>
      </w:divBdr>
    </w:div>
    <w:div w:id="13514489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eveloper.apple.com/documentation/corevideo/1563591-pixel_format_identifiers" TargetMode="External"/><Relationship Id="rId21" Type="http://schemas.openxmlformats.org/officeDocument/2006/relationships/hyperlink" Target="https://abcavi.kibi.ru/fourcc.php?fcc=DVOR&amp;title=DVOR+-+BlueFish444+%28lossless+RGBA%2C+YUV+10-bit%29" TargetMode="External"/><Relationship Id="rId34" Type="http://schemas.openxmlformats.org/officeDocument/2006/relationships/image" Target="media/image2.png"/><Relationship Id="rId42" Type="http://schemas.openxmlformats.org/officeDocument/2006/relationships/hyperlink" Target="https://github.com/MPEGGroup/isobmff" TargetMode="External"/><Relationship Id="rId47" Type="http://schemas.openxmlformats.org/officeDocument/2006/relationships/hyperlink" Target="https://gitlab.com/standards/HDRTools/-/tree/feature_mp4" TargetMode="External"/><Relationship Id="rId50" Type="http://schemas.openxmlformats.org/officeDocument/2006/relationships/hyperlink" Target="https://mirror.informatimago.com/next/developer.apple.com/quicktime/icefloe/dispatch019.html" TargetMode="External"/><Relationship Id="rId55" Type="http://schemas.openxmlformats.org/officeDocument/2006/relationships/hyperlink" Target="https://dms.mpeg.expert/doc_end_user/documents/122_San%20Diego/wg11/m42594-v1-m42594.zip" TargetMode="External"/><Relationship Id="rId63"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mp4ra.org/specs.html" TargetMode="External"/><Relationship Id="rId29" Type="http://schemas.openxmlformats.org/officeDocument/2006/relationships/hyperlink" Target="https://ffmpeg.org/doxygen/trunk/pixfmt_8h.html" TargetMode="External"/><Relationship Id="rId11" Type="http://schemas.openxmlformats.org/officeDocument/2006/relationships/hyperlink" Target="http://mp4ra.org/handler.html" TargetMode="External"/><Relationship Id="rId24" Type="http://schemas.openxmlformats.org/officeDocument/2006/relationships/hyperlink" Target="https://docs.microsoft.com/en-us/windows/win32/medfound/10-bit-and-16-bit-yuv-video-formats" TargetMode="External"/><Relationship Id="rId32" Type="http://schemas.openxmlformats.org/officeDocument/2006/relationships/hyperlink" Target="https://www.fourcc.org/yuv.php" TargetMode="External"/><Relationship Id="rId37" Type="http://schemas.openxmlformats.org/officeDocument/2006/relationships/hyperlink" Target="https://ffmpeg.org/doxygen/trunk/pixfmt_8h.html" TargetMode="External"/><Relationship Id="rId40" Type="http://schemas.openxmlformats.org/officeDocument/2006/relationships/hyperlink" Target="https://gstreamer.freedesktop.org/documentation/additional/design/mediatype-video-raw.html?gi-language=c" TargetMode="External"/><Relationship Id="rId45" Type="http://schemas.openxmlformats.org/officeDocument/2006/relationships/hyperlink" Target="https://github.com/podborski/isobmff/tree/raw2mov/IsoLib/raw2mov" TargetMode="External"/><Relationship Id="rId53" Type="http://schemas.openxmlformats.org/officeDocument/2006/relationships/hyperlink" Target="https://mirror.informatimago.com/next/developer.apple.com/quicktime/icefloe/dispatch019.html" TargetMode="External"/><Relationship Id="rId58" Type="http://schemas.openxmlformats.org/officeDocument/2006/relationships/hyperlink" Target="https://dms.mpeg.expert/doc_end_user/documents/133_OnLine/wg11/m56032-v1-m56032_Onuncompressedvideostorage.zip" TargetMode="External"/><Relationship Id="rId5" Type="http://schemas.openxmlformats.org/officeDocument/2006/relationships/footnotes" Target="footnotes.xml"/><Relationship Id="rId61" Type="http://schemas.openxmlformats.org/officeDocument/2006/relationships/hyperlink" Target="https://free-astro.org/images/5/51/SER_Doc_V3b.pdf" TargetMode="External"/><Relationship Id="rId19" Type="http://schemas.openxmlformats.org/officeDocument/2006/relationships/hyperlink" Target="https://documentation.vizrt.com/viz-engine-guide/4.0/Deprecated_Video_Boards.html" TargetMode="External"/><Relationship Id="rId14" Type="http://schemas.openxmlformats.org/officeDocument/2006/relationships/hyperlink" Target="http://mp4ra.org/specs.html" TargetMode="External"/><Relationship Id="rId22" Type="http://schemas.openxmlformats.org/officeDocument/2006/relationships/hyperlink" Target="https://docs.microsoft.com/en-us/windows/win32/medfound/video-subtype-guids" TargetMode="External"/><Relationship Id="rId27" Type="http://schemas.openxmlformats.org/officeDocument/2006/relationships/hyperlink" Target="https://doxygen.gpac.io/group__cst__grp.html" TargetMode="External"/><Relationship Id="rId30" Type="http://schemas.openxmlformats.org/officeDocument/2006/relationships/hyperlink" Target="https://ffmpeg.org/doxygen/trunk/group__lavc__core.html" TargetMode="External"/><Relationship Id="rId35" Type="http://schemas.openxmlformats.org/officeDocument/2006/relationships/image" Target="media/image3.png"/><Relationship Id="rId43" Type="http://schemas.openxmlformats.org/officeDocument/2006/relationships/hyperlink" Target="https://gitlab.com/standards/HDRTools/-/tree/feature_mp4" TargetMode="External"/><Relationship Id="rId48" Type="http://schemas.openxmlformats.org/officeDocument/2006/relationships/hyperlink" Target="https://mirror.informatimago.com/next/developer.apple.com/quicktime/icefloe/dispatch019.html" TargetMode="External"/><Relationship Id="rId56" Type="http://schemas.openxmlformats.org/officeDocument/2006/relationships/hyperlink" Target="https://dms.mpeg.expert/doc_end_user/documents/132_OnLine/wg11/m55059-v2-m55059.zip" TargetMode="External"/><Relationship Id="rId64" Type="http://schemas.microsoft.com/office/2011/relationships/people" Target="people.xml"/><Relationship Id="rId8" Type="http://schemas.openxmlformats.org/officeDocument/2006/relationships/hyperlink" Target="https://isotc.iso.org/livelink/livelink/open/jtc1sc29wg3" TargetMode="External"/><Relationship Id="rId51" Type="http://schemas.openxmlformats.org/officeDocument/2006/relationships/hyperlink" Target="https://mirror.informatimago.com/next/developer.apple.com/quicktime/icefloe/dispatch019.html" TargetMode="External"/><Relationship Id="rId3" Type="http://schemas.openxmlformats.org/officeDocument/2006/relationships/settings" Target="settings.xml"/><Relationship Id="rId12" Type="http://schemas.openxmlformats.org/officeDocument/2006/relationships/hyperlink" Target="http://mp4ra.org/specs.html" TargetMode="External"/><Relationship Id="rId17" Type="http://schemas.openxmlformats.org/officeDocument/2006/relationships/hyperlink" Target="http://mp4ra.org/handler.html" TargetMode="External"/><Relationship Id="rId25" Type="http://schemas.openxmlformats.org/officeDocument/2006/relationships/hyperlink" Target="https://developer.apple.com/documentation/coremedia/cmformatdescription/1564244-video_pixel_format_constants" TargetMode="External"/><Relationship Id="rId33" Type="http://schemas.openxmlformats.org/officeDocument/2006/relationships/hyperlink" Target="https://www.fourcc.org/rgb.php" TargetMode="External"/><Relationship Id="rId38" Type="http://schemas.openxmlformats.org/officeDocument/2006/relationships/hyperlink" Target="https://github.com/podborski/isobmff/blob/raw2mov/createRaws.py" TargetMode="External"/><Relationship Id="rId46" Type="http://schemas.openxmlformats.org/officeDocument/2006/relationships/hyperlink" Target="https://github.com/podborski/isobmff/blob/raw2mov/createRaws.py" TargetMode="External"/><Relationship Id="rId59" Type="http://schemas.openxmlformats.org/officeDocument/2006/relationships/hyperlink" Target="https://www.newscaststudio.com/2020/02/25/cnn-london-bureau/" TargetMode="External"/><Relationship Id="rId20" Type="http://schemas.openxmlformats.org/officeDocument/2006/relationships/hyperlink" Target="https://wiki.multimedia.cx/index.php?title=QuickTime_container" TargetMode="External"/><Relationship Id="rId41" Type="http://schemas.openxmlformats.org/officeDocument/2006/relationships/hyperlink" Target="https://github.com/podborski/isobmff/blob/raw2mov/createRaws.py" TargetMode="External"/><Relationship Id="rId54" Type="http://schemas.openxmlformats.org/officeDocument/2006/relationships/hyperlink" Target="https://mirror.informatimago.com/next/developer.apple.com/quicktime/icefloe/dispatch019.html"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mp4ra.org/handler.html" TargetMode="External"/><Relationship Id="rId23" Type="http://schemas.openxmlformats.org/officeDocument/2006/relationships/hyperlink" Target="https://docs.microsoft.com/en-us/windows/win32/medfound/recommended-8-bit-yuv-formats-for-video-rendering" TargetMode="External"/><Relationship Id="rId28" Type="http://schemas.openxmlformats.org/officeDocument/2006/relationships/hyperlink" Target="https://wiki.videolan.org/YUV" TargetMode="External"/><Relationship Id="rId36" Type="http://schemas.openxmlformats.org/officeDocument/2006/relationships/image" Target="media/image4.png"/><Relationship Id="rId49" Type="http://schemas.openxmlformats.org/officeDocument/2006/relationships/hyperlink" Target="https://mirror.informatimago.com/next/developer.apple.com/quicktime/icefloe/dispatch019.html" TargetMode="External"/><Relationship Id="rId57" Type="http://schemas.openxmlformats.org/officeDocument/2006/relationships/hyperlink" Target="https://dms.mpeg.expert/doc_end_user/documents/132_OnLine/wg11/m55286-v1-m55286_Raw.zip" TargetMode="External"/><Relationship Id="rId10" Type="http://schemas.openxmlformats.org/officeDocument/2006/relationships/hyperlink" Target="http://mp4ra.org/specs.html" TargetMode="External"/><Relationship Id="rId31" Type="http://schemas.openxmlformats.org/officeDocument/2006/relationships/hyperlink" Target="https://gstreamer.freedesktop.org/documentation/additional/design/mediatype-video-raw.html?gi-language=c" TargetMode="External"/><Relationship Id="rId44" Type="http://schemas.openxmlformats.org/officeDocument/2006/relationships/hyperlink" Target="https://developer.apple.com/library/archive/technotes/tn2162/_index.html" TargetMode="External"/><Relationship Id="rId52" Type="http://schemas.openxmlformats.org/officeDocument/2006/relationships/hyperlink" Target="https://mirror.informatimago.com/next/developer.apple.com/quicktime/icefloe/dispatch019.html" TargetMode="External"/><Relationship Id="rId60" Type="http://schemas.openxmlformats.org/officeDocument/2006/relationships/hyperlink" Target="https://www.sportsvideo.org/2020/08/11/marquee-sports-network-spotlight-part-1-inside-the-rsns-new-st-2110-ip-production-facility-in-wrigleyville/"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mp4ra.org/handler.html" TargetMode="External"/><Relationship Id="rId13" Type="http://schemas.openxmlformats.org/officeDocument/2006/relationships/hyperlink" Target="http://mp4ra.org/handler.html" TargetMode="External"/><Relationship Id="rId18" Type="http://schemas.openxmlformats.org/officeDocument/2006/relationships/hyperlink" Target="http://mp4ra.org/specs.html" TargetMode="External"/><Relationship Id="rId39" Type="http://schemas.openxmlformats.org/officeDocument/2006/relationships/hyperlink" Target="https://developer.apple.com/library/archive/technotes/tn2162/_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353</TotalTime>
  <Pages>12</Pages>
  <Words>4912</Words>
  <Characters>25989</Characters>
  <Application>Microsoft Office Word</Application>
  <DocSecurity>0</DocSecurity>
  <Lines>962</Lines>
  <Paragraphs>735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Exploration of ISO/IEC 23001-17 Carriage of Uncompressed Video in ISOBMFF</vt:lpstr>
      <vt:lpstr/>
    </vt:vector>
  </TitlesOfParts>
  <Manager/>
  <Company/>
  <LinksUpToDate>false</LinksUpToDate>
  <CharactersWithSpaces>30166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Exploration of ISO/IEC 23001-17 Carriage of Uncompressed Video in ISOBMFF</dc:title>
  <dc:subject/>
  <dc:creator>Youngkwon Lim</dc:creator>
  <cp:keywords/>
  <dc:description/>
  <cp:lastModifiedBy>Dimitri Podborski</cp:lastModifiedBy>
  <cp:revision>29</cp:revision>
  <dcterms:created xsi:type="dcterms:W3CDTF">2021-01-06T18:34:00Z</dcterms:created>
  <dcterms:modified xsi:type="dcterms:W3CDTF">2021-08-02T15:13:00Z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0308</vt:lpwstr>
  </property>
  <property fmtid="{D5CDD505-2E9C-101B-9397-08002B2CF9AE}" pid="3" name="MDMSNumber">
    <vt:lpwstr>20562</vt:lpwstr>
  </property>
</Properties>
</file>