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E3D0C" w14:textId="77777777" w:rsidR="00573644" w:rsidRDefault="00573644" w:rsidP="00573644">
      <w:pPr>
        <w:widowControl/>
        <w:spacing w:after="0" w:line="240" w:lineRule="auto"/>
        <w:rPr>
          <w:rFonts w:eastAsia="Times New Roman"/>
          <w:b/>
          <w:bCs/>
          <w:spacing w:val="1"/>
          <w:w w:val="112"/>
          <w:sz w:val="24"/>
          <w:szCs w:val="24"/>
        </w:rPr>
      </w:pPr>
    </w:p>
    <w:p w14:paraId="00AC8663" w14:textId="74F5D512" w:rsidR="004B6FDD" w:rsidRPr="004F5473" w:rsidRDefault="004B6FDD" w:rsidP="004B6FD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209B1084" wp14:editId="77D560C8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</w:t>
      </w:r>
      <w:r w:rsidRPr="004F5473">
        <w:rPr>
          <w:rFonts w:ascii="Times New Roman"/>
          <w:b w:val="0"/>
          <w:u w:val="thick"/>
        </w:rPr>
        <w:t xml:space="preserve">   </w:t>
      </w:r>
      <w:r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Pr="004F5473">
        <w:rPr>
          <w:w w:val="115"/>
          <w:u w:val="thick"/>
        </w:rPr>
        <w:t>ISO/IEC JTC 1/SC</w:t>
      </w:r>
      <w:r w:rsidRPr="004F5473">
        <w:rPr>
          <w:spacing w:val="-25"/>
          <w:w w:val="115"/>
          <w:u w:val="thick"/>
        </w:rPr>
        <w:t xml:space="preserve"> </w:t>
      </w:r>
      <w:r w:rsidRPr="004F5473">
        <w:rPr>
          <w:w w:val="115"/>
          <w:u w:val="thick"/>
        </w:rPr>
        <w:t>29/</w:t>
      </w:r>
      <w:r w:rsidR="0069329A">
        <w:rPr>
          <w:w w:val="115"/>
          <w:u w:val="thick"/>
        </w:rPr>
        <w:t>WG 03</w:t>
      </w:r>
      <w:r>
        <w:rPr>
          <w:w w:val="115"/>
          <w:u w:val="thick"/>
        </w:rPr>
        <w:t xml:space="preserve"> </w:t>
      </w:r>
      <w:r w:rsidRPr="004F5473">
        <w:rPr>
          <w:w w:val="115"/>
          <w:sz w:val="44"/>
          <w:u w:val="thick"/>
        </w:rPr>
        <w:t>N</w:t>
      </w:r>
      <w:r>
        <w:rPr>
          <w:spacing w:val="28"/>
          <w:w w:val="115"/>
          <w:sz w:val="44"/>
          <w:u w:val="thick"/>
        </w:rPr>
        <w:t>0</w:t>
      </w:r>
      <w:r w:rsidR="004F620C">
        <w:rPr>
          <w:spacing w:val="28"/>
          <w:w w:val="115"/>
          <w:sz w:val="44"/>
          <w:u w:val="thick"/>
        </w:rPr>
        <w:t>2</w:t>
      </w:r>
      <w:r w:rsidR="00D06F44">
        <w:rPr>
          <w:spacing w:val="28"/>
          <w:w w:val="115"/>
          <w:sz w:val="44"/>
          <w:u w:val="thick"/>
        </w:rPr>
        <w:t>96</w:t>
      </w:r>
    </w:p>
    <w:p w14:paraId="75AC2827" w14:textId="77777777" w:rsidR="004B6FDD" w:rsidRPr="004F5473" w:rsidRDefault="004B6FDD" w:rsidP="004B6FDD">
      <w:pPr>
        <w:rPr>
          <w:b/>
          <w:sz w:val="20"/>
        </w:rPr>
      </w:pPr>
    </w:p>
    <w:p w14:paraId="688D561B" w14:textId="77777777" w:rsidR="004B6FDD" w:rsidRPr="004F5473" w:rsidRDefault="004B6FDD" w:rsidP="004B6FDD">
      <w:pPr>
        <w:rPr>
          <w:b/>
          <w:sz w:val="20"/>
        </w:rPr>
      </w:pPr>
    </w:p>
    <w:p w14:paraId="112D2B71" w14:textId="77777777" w:rsidR="004B6FDD" w:rsidRPr="004F5473" w:rsidRDefault="004B6FDD" w:rsidP="004B6FDD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FEEC7C6" wp14:editId="1672DF28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59452A" w14:textId="075FCEAB" w:rsidR="004B6FDD" w:rsidRPr="004F5473" w:rsidRDefault="004B6FDD" w:rsidP="004B6FDD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ISO/IEC JTC 1/SC 29/</w:t>
                            </w:r>
                            <w:r w:rsidR="0069329A">
                              <w:rPr>
                                <w:b/>
                                <w:w w:val="115"/>
                                <w:sz w:val="23"/>
                              </w:rPr>
                              <w:t>WG 03</w:t>
                            </w:r>
                          </w:p>
                          <w:p w14:paraId="00BF2727" w14:textId="77777777" w:rsidR="004B6FDD" w:rsidRDefault="004B6FDD" w:rsidP="004B6FDD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Systems 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EEC7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4959452A" w14:textId="075FCEAB" w:rsidR="004B6FDD" w:rsidRPr="004F5473" w:rsidRDefault="004B6FDD" w:rsidP="004B6FDD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>ISO/IEC JTC 1/SC 29/</w:t>
                      </w:r>
                      <w:r w:rsidR="0069329A">
                        <w:rPr>
                          <w:b/>
                          <w:w w:val="115"/>
                          <w:sz w:val="23"/>
                        </w:rPr>
                        <w:t>WG 03</w:t>
                      </w:r>
                    </w:p>
                    <w:p w14:paraId="00BF2727" w14:textId="77777777" w:rsidR="004B6FDD" w:rsidRDefault="004B6FDD" w:rsidP="004B6FDD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Systems 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E85B88" w14:textId="77777777" w:rsidR="004B6FDD" w:rsidRPr="004F5473" w:rsidRDefault="004B6FDD" w:rsidP="004B6FDD">
      <w:pPr>
        <w:rPr>
          <w:b/>
          <w:sz w:val="20"/>
        </w:rPr>
      </w:pPr>
    </w:p>
    <w:p w14:paraId="70BB32ED" w14:textId="77777777" w:rsidR="004B6FDD" w:rsidRPr="004F5473" w:rsidRDefault="004B6FDD" w:rsidP="004B6FDD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>
        <w:rPr>
          <w:w w:val="120"/>
          <w:sz w:val="24"/>
        </w:rPr>
        <w:t>Output Document</w:t>
      </w:r>
    </w:p>
    <w:p w14:paraId="589DB198" w14:textId="77777777" w:rsidR="004B6FDD" w:rsidRPr="004F5473" w:rsidRDefault="004B6FDD" w:rsidP="004B6FDD">
      <w:pPr>
        <w:spacing w:before="1"/>
        <w:rPr>
          <w:sz w:val="36"/>
        </w:rPr>
      </w:pPr>
    </w:p>
    <w:p w14:paraId="34B30C08" w14:textId="4C02ACE8" w:rsidR="004B6FDD" w:rsidRPr="004F5473" w:rsidRDefault="004B6FDD" w:rsidP="004B6FDD">
      <w:pPr>
        <w:pStyle w:val="BodyText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Pr="004B6FDD">
        <w:rPr>
          <w:w w:val="120"/>
        </w:rPr>
        <w:t>Defect Report for ISO/IEC 23008-12:2017</w:t>
      </w:r>
    </w:p>
    <w:p w14:paraId="53E15364" w14:textId="77777777" w:rsidR="004B6FDD" w:rsidRPr="0069329A" w:rsidRDefault="004B6FDD" w:rsidP="004B6FDD">
      <w:pPr>
        <w:spacing w:before="6"/>
        <w:rPr>
          <w:sz w:val="34"/>
          <w:lang w:val="en-GB"/>
        </w:rPr>
      </w:pPr>
    </w:p>
    <w:p w14:paraId="0648FDEC" w14:textId="77777777" w:rsidR="004B6FDD" w:rsidRPr="004F5473" w:rsidRDefault="004B6FDD" w:rsidP="004B6FDD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>
        <w:rPr>
          <w:w w:val="120"/>
        </w:rPr>
        <w:t>Approved</w:t>
      </w:r>
    </w:p>
    <w:p w14:paraId="3941EB00" w14:textId="77777777" w:rsidR="004B6FDD" w:rsidRPr="004F5473" w:rsidRDefault="004B6FDD" w:rsidP="004B6FDD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30E1358B" w14:textId="77777777" w:rsidR="004B6FDD" w:rsidRPr="004F5473" w:rsidRDefault="004B6FDD" w:rsidP="004B6FDD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4ACFE778" w14:textId="4F033084" w:rsidR="004B6FDD" w:rsidRPr="004F5473" w:rsidRDefault="004B6FDD" w:rsidP="004B6FDD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421193">
        <w:rPr>
          <w:w w:val="125"/>
          <w:sz w:val="24"/>
        </w:rPr>
        <w:t>1</w:t>
      </w:r>
      <w:r w:rsidRPr="004F5473">
        <w:rPr>
          <w:w w:val="125"/>
          <w:sz w:val="24"/>
        </w:rPr>
        <w:t>-</w:t>
      </w:r>
      <w:r w:rsidR="00D06F44">
        <w:rPr>
          <w:w w:val="125"/>
          <w:sz w:val="24"/>
        </w:rPr>
        <w:t>07</w:t>
      </w:r>
      <w:r w:rsidRPr="004F5473">
        <w:rPr>
          <w:w w:val="125"/>
          <w:sz w:val="24"/>
        </w:rPr>
        <w:t>-</w:t>
      </w:r>
      <w:r w:rsidR="00D06F44">
        <w:rPr>
          <w:w w:val="125"/>
          <w:sz w:val="24"/>
        </w:rPr>
        <w:t>16</w:t>
      </w:r>
    </w:p>
    <w:p w14:paraId="24EFB57F" w14:textId="77777777" w:rsidR="004B6FDD" w:rsidRPr="004F5473" w:rsidRDefault="004B6FDD" w:rsidP="004B6FDD">
      <w:pPr>
        <w:spacing w:before="1"/>
        <w:rPr>
          <w:sz w:val="36"/>
        </w:rPr>
      </w:pPr>
    </w:p>
    <w:p w14:paraId="1B1286E1" w14:textId="49381D1E" w:rsidR="004B6FDD" w:rsidRPr="004F5473" w:rsidRDefault="004B6FDD" w:rsidP="004B6FDD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69329A">
        <w:rPr>
          <w:w w:val="110"/>
          <w:sz w:val="24"/>
        </w:rPr>
        <w:t>WG 03</w:t>
      </w:r>
    </w:p>
    <w:p w14:paraId="30CD32FE" w14:textId="77777777" w:rsidR="004B6FDD" w:rsidRPr="004F5473" w:rsidRDefault="004B6FDD" w:rsidP="004B6FDD">
      <w:pPr>
        <w:tabs>
          <w:tab w:val="left" w:pos="5699"/>
        </w:tabs>
        <w:spacing w:before="1"/>
        <w:rPr>
          <w:sz w:val="36"/>
        </w:rPr>
      </w:pPr>
      <w:r>
        <w:rPr>
          <w:sz w:val="36"/>
        </w:rPr>
        <w:tab/>
      </w:r>
    </w:p>
    <w:p w14:paraId="4B29F82A" w14:textId="41810ED1" w:rsidR="004B6FDD" w:rsidRPr="004F5473" w:rsidRDefault="004B6FDD" w:rsidP="00DD1CA9">
      <w:pPr>
        <w:rPr>
          <w:b/>
        </w:rPr>
      </w:pPr>
      <w:r w:rsidRPr="00DD1CA9">
        <w:rPr>
          <w:b/>
          <w:w w:val="125"/>
          <w:sz w:val="24"/>
        </w:rPr>
        <w:t>Expected action:</w:t>
      </w:r>
      <w:r w:rsidRPr="004F5473">
        <w:rPr>
          <w:w w:val="115"/>
        </w:rPr>
        <w:tab/>
      </w:r>
      <w:r w:rsidR="00DD1CA9">
        <w:rPr>
          <w:w w:val="115"/>
        </w:rPr>
        <w:tab/>
      </w:r>
      <w:r w:rsidR="0069329A">
        <w:rPr>
          <w:w w:val="115"/>
        </w:rPr>
        <w:t>N/A</w:t>
      </w:r>
    </w:p>
    <w:p w14:paraId="24223E73" w14:textId="36346CF8" w:rsidR="004B6FDD" w:rsidRPr="004F5473" w:rsidRDefault="004B6FDD" w:rsidP="004B6FDD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="0069329A">
        <w:rPr>
          <w:b/>
          <w:w w:val="120"/>
          <w:sz w:val="24"/>
        </w:rPr>
        <w:t xml:space="preserve">             </w:t>
      </w:r>
      <w:r w:rsidR="0069329A">
        <w:rPr>
          <w:w w:val="120"/>
          <w:sz w:val="24"/>
        </w:rPr>
        <w:t>N/A</w:t>
      </w:r>
    </w:p>
    <w:p w14:paraId="50C2776D" w14:textId="77777777" w:rsidR="004B6FDD" w:rsidRPr="004F5473" w:rsidRDefault="004B6FDD" w:rsidP="004B6FDD">
      <w:pPr>
        <w:spacing w:before="1"/>
        <w:rPr>
          <w:sz w:val="36"/>
        </w:rPr>
      </w:pPr>
    </w:p>
    <w:p w14:paraId="4F6C6C89" w14:textId="78407F65" w:rsidR="004B6FDD" w:rsidRPr="004F5473" w:rsidRDefault="004B6FDD" w:rsidP="004B6FDD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Pr="00385C5D">
        <w:rPr>
          <w:w w:val="120"/>
          <w:sz w:val="24"/>
        </w:rPr>
        <w:fldChar w:fldCharType="begin"/>
      </w:r>
      <w:r w:rsidRPr="00385C5D">
        <w:rPr>
          <w:w w:val="120"/>
          <w:sz w:val="24"/>
        </w:rPr>
        <w:instrText xml:space="preserve"> NUMPAGES  \* Arabic  \* MERGEFORMAT </w:instrText>
      </w:r>
      <w:r w:rsidRPr="00385C5D">
        <w:rPr>
          <w:w w:val="120"/>
          <w:sz w:val="24"/>
        </w:rPr>
        <w:fldChar w:fldCharType="separate"/>
      </w:r>
      <w:r w:rsidR="0069329A">
        <w:rPr>
          <w:noProof/>
          <w:w w:val="120"/>
          <w:sz w:val="24"/>
        </w:rPr>
        <w:t>5</w:t>
      </w:r>
      <w:r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0D8C98BE" w14:textId="77777777" w:rsidR="004B6FDD" w:rsidRPr="004F5473" w:rsidRDefault="004B6FDD" w:rsidP="004B6FDD">
      <w:pPr>
        <w:spacing w:before="1"/>
        <w:rPr>
          <w:sz w:val="36"/>
        </w:rPr>
      </w:pPr>
    </w:p>
    <w:p w14:paraId="65CC63BF" w14:textId="77777777" w:rsidR="004B6FDD" w:rsidRPr="004F5473" w:rsidRDefault="004B6FDD" w:rsidP="004B6FDD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proofErr w:type="spellStart"/>
      <w:r w:rsidRPr="004F5473">
        <w:rPr>
          <w:b/>
          <w:w w:val="120"/>
          <w:sz w:val="24"/>
        </w:rPr>
        <w:t>Convenor</w:t>
      </w:r>
      <w:proofErr w:type="spellEnd"/>
      <w:r w:rsidRPr="004F5473">
        <w:rPr>
          <w:b/>
          <w:w w:val="120"/>
          <w:sz w:val="24"/>
        </w:rPr>
        <w:t>:</w:t>
      </w:r>
      <w:r w:rsidRPr="004F5473">
        <w:rPr>
          <w:b/>
          <w:w w:val="120"/>
          <w:sz w:val="24"/>
        </w:rPr>
        <w:tab/>
      </w:r>
      <w:r w:rsidRPr="004F5473">
        <w:rPr>
          <w:w w:val="120"/>
          <w:sz w:val="24"/>
        </w:rPr>
        <w:t>young.L@samsung.com</w:t>
      </w:r>
    </w:p>
    <w:p w14:paraId="6D1B9576" w14:textId="77777777" w:rsidR="004B6FDD" w:rsidRPr="004F5473" w:rsidRDefault="004B6FDD" w:rsidP="004B6FDD">
      <w:pPr>
        <w:spacing w:before="1"/>
        <w:rPr>
          <w:b/>
          <w:sz w:val="36"/>
        </w:rPr>
      </w:pPr>
    </w:p>
    <w:p w14:paraId="5641D277" w14:textId="77777777" w:rsidR="004B6FDD" w:rsidRPr="004F5473" w:rsidRDefault="004B6FDD" w:rsidP="004B6FDD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hyperlink r:id="rId9" w:history="1">
        <w:r w:rsidRPr="004F5473">
          <w:rPr>
            <w:rStyle w:val="Hyperlink"/>
            <w:w w:val="120"/>
            <w:sz w:val="24"/>
          </w:rPr>
          <w:t>https://isotc.iso.org/livelink/livelink/open/jtc1sc29wg3</w:t>
        </w:r>
      </w:hyperlink>
    </w:p>
    <w:p w14:paraId="36341026" w14:textId="77777777" w:rsidR="004B6FDD" w:rsidRPr="004F5473" w:rsidRDefault="004B6FDD" w:rsidP="004B6FDD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065C5162" w14:textId="77777777" w:rsidR="004B6FDD" w:rsidRPr="004F5473" w:rsidRDefault="004B6FDD" w:rsidP="004B6FDD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1EAACC55" w14:textId="77777777" w:rsidR="004B6FDD" w:rsidRPr="004F5473" w:rsidRDefault="004B6FDD" w:rsidP="004B6FDD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196DA768" w14:textId="77777777" w:rsidR="004B6FDD" w:rsidRPr="004F5473" w:rsidRDefault="004B6FDD" w:rsidP="004B6FDD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4B6FDD" w:rsidRPr="004F5473" w:rsidSect="004B6FDD">
          <w:pgSz w:w="11900" w:h="16840"/>
          <w:pgMar w:top="540" w:right="980" w:bottom="280" w:left="1000" w:header="720" w:footer="720" w:gutter="0"/>
          <w:cols w:space="720"/>
        </w:sectPr>
      </w:pPr>
    </w:p>
    <w:p w14:paraId="1EBC020C" w14:textId="77777777" w:rsidR="004B6FDD" w:rsidRPr="00A97432" w:rsidRDefault="004B6FDD" w:rsidP="0069329A">
      <w:pPr>
        <w:widowControl/>
        <w:spacing w:after="0" w:line="240" w:lineRule="auto"/>
        <w:jc w:val="center"/>
        <w:rPr>
          <w:rFonts w:eastAsia="SimSun"/>
          <w:b/>
          <w:sz w:val="28"/>
          <w:szCs w:val="24"/>
          <w:lang w:val="fr-FR" w:eastAsia="zh-CN"/>
        </w:rPr>
      </w:pPr>
      <w:r w:rsidRPr="00A97432">
        <w:rPr>
          <w:rFonts w:eastAsia="SimSu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2DA741DB" w14:textId="77777777" w:rsidR="004B6FDD" w:rsidRPr="00A97432" w:rsidRDefault="004B6FDD" w:rsidP="0069329A">
      <w:pPr>
        <w:widowControl/>
        <w:spacing w:after="0" w:line="240" w:lineRule="auto"/>
        <w:jc w:val="center"/>
        <w:rPr>
          <w:rFonts w:eastAsia="SimSun"/>
          <w:b/>
          <w:sz w:val="28"/>
          <w:szCs w:val="24"/>
          <w:lang w:val="fr-FR" w:eastAsia="zh-CN"/>
        </w:rPr>
      </w:pPr>
      <w:r w:rsidRPr="00A97432">
        <w:rPr>
          <w:rFonts w:eastAsia="SimSun"/>
          <w:b/>
          <w:sz w:val="28"/>
          <w:szCs w:val="24"/>
          <w:lang w:val="fr-FR" w:eastAsia="zh-CN"/>
        </w:rPr>
        <w:t>ORGANISATION INTERNATIONALE DE NORMALISATION</w:t>
      </w:r>
    </w:p>
    <w:p w14:paraId="0FEC3634" w14:textId="42CF6581" w:rsidR="004B6FDD" w:rsidRPr="003226C8" w:rsidRDefault="004B6FDD" w:rsidP="0069329A">
      <w:pPr>
        <w:widowControl/>
        <w:spacing w:after="0" w:line="240" w:lineRule="auto"/>
        <w:jc w:val="center"/>
        <w:rPr>
          <w:rFonts w:eastAsia="SimSun"/>
          <w:b/>
          <w:sz w:val="28"/>
          <w:szCs w:val="24"/>
          <w:lang w:val="en-GB" w:eastAsia="zh-CN"/>
        </w:rPr>
      </w:pPr>
      <w:r w:rsidRPr="003226C8">
        <w:rPr>
          <w:rFonts w:eastAsia="SimSun"/>
          <w:b/>
          <w:sz w:val="28"/>
          <w:szCs w:val="24"/>
          <w:lang w:val="en-GB" w:eastAsia="zh-CN"/>
        </w:rPr>
        <w:t>ISO/IEC JTC 1/SC 29/</w:t>
      </w:r>
      <w:r w:rsidR="0069329A">
        <w:rPr>
          <w:rFonts w:eastAsia="SimSun"/>
          <w:b/>
          <w:sz w:val="28"/>
          <w:szCs w:val="24"/>
          <w:lang w:val="en-GB" w:eastAsia="zh-CN"/>
        </w:rPr>
        <w:t>WG 03 MPEG SYSTEMS</w:t>
      </w:r>
    </w:p>
    <w:p w14:paraId="73E81279" w14:textId="77777777" w:rsidR="004B6FDD" w:rsidRPr="003226C8" w:rsidRDefault="004B6FDD" w:rsidP="004B6FDD">
      <w:pPr>
        <w:rPr>
          <w:lang w:val="en-GB"/>
        </w:rPr>
      </w:pPr>
    </w:p>
    <w:p w14:paraId="2919A4E5" w14:textId="520DD95B" w:rsidR="004B6FDD" w:rsidRPr="003226C8" w:rsidRDefault="004B6FDD" w:rsidP="004B6FDD">
      <w:pPr>
        <w:widowControl/>
        <w:jc w:val="right"/>
        <w:rPr>
          <w:rFonts w:eastAsia="SimSun"/>
          <w:b/>
          <w:sz w:val="48"/>
          <w:szCs w:val="24"/>
          <w:lang w:val="en-GB" w:eastAsia="zh-CN"/>
        </w:rPr>
      </w:pPr>
      <w:r w:rsidRPr="003226C8">
        <w:rPr>
          <w:rFonts w:eastAsia="SimSun"/>
          <w:b/>
          <w:sz w:val="28"/>
          <w:szCs w:val="24"/>
          <w:lang w:val="en-GB" w:eastAsia="zh-CN"/>
        </w:rPr>
        <w:t>ISO/IEC JTC 1/SC 29/</w:t>
      </w:r>
      <w:r w:rsidR="0069329A">
        <w:rPr>
          <w:rFonts w:eastAsia="SimSun"/>
          <w:b/>
          <w:sz w:val="28"/>
          <w:szCs w:val="24"/>
          <w:lang w:val="en-GB" w:eastAsia="zh-CN"/>
        </w:rPr>
        <w:t>WG 03</w:t>
      </w:r>
      <w:r w:rsidRPr="003226C8">
        <w:rPr>
          <w:rFonts w:eastAsia="SimSun"/>
          <w:b/>
          <w:sz w:val="28"/>
          <w:szCs w:val="24"/>
          <w:lang w:val="en-GB" w:eastAsia="zh-CN"/>
        </w:rPr>
        <w:t xml:space="preserve"> </w:t>
      </w:r>
      <w:r w:rsidRPr="003226C8">
        <w:rPr>
          <w:rFonts w:eastAsia="SimSun"/>
          <w:b/>
          <w:sz w:val="48"/>
          <w:szCs w:val="24"/>
          <w:lang w:val="en-GB" w:eastAsia="zh-CN"/>
        </w:rPr>
        <w:t>N</w:t>
      </w:r>
      <w:r w:rsidRPr="003226C8">
        <w:rPr>
          <w:lang w:val="en-GB"/>
        </w:rPr>
        <w:t xml:space="preserve"> </w:t>
      </w:r>
      <w:r>
        <w:rPr>
          <w:rFonts w:eastAsia="SimSun"/>
          <w:b/>
          <w:sz w:val="48"/>
          <w:szCs w:val="24"/>
          <w:lang w:val="en-GB" w:eastAsia="zh-CN"/>
        </w:rPr>
        <w:t>0</w:t>
      </w:r>
      <w:r w:rsidR="004F620C">
        <w:rPr>
          <w:rFonts w:eastAsia="SimSun"/>
          <w:b/>
          <w:sz w:val="48"/>
          <w:szCs w:val="24"/>
          <w:lang w:val="en-GB" w:eastAsia="zh-CN"/>
        </w:rPr>
        <w:t>2</w:t>
      </w:r>
      <w:r w:rsidR="00D06F44">
        <w:rPr>
          <w:rFonts w:eastAsia="SimSun"/>
          <w:b/>
          <w:sz w:val="48"/>
          <w:szCs w:val="24"/>
          <w:lang w:val="en-GB" w:eastAsia="zh-CN"/>
        </w:rPr>
        <w:t>96</w:t>
      </w:r>
    </w:p>
    <w:p w14:paraId="57D79F42" w14:textId="6B4CDC68" w:rsidR="004B6FDD" w:rsidRPr="003226C8" w:rsidRDefault="004B6FDD" w:rsidP="004B6FDD">
      <w:pPr>
        <w:widowControl/>
        <w:jc w:val="right"/>
        <w:rPr>
          <w:rFonts w:eastAsia="SimSun"/>
          <w:b/>
          <w:sz w:val="28"/>
          <w:szCs w:val="24"/>
          <w:lang w:val="en-GB" w:eastAsia="zh-CN"/>
        </w:rPr>
      </w:pPr>
      <w:r w:rsidRPr="003226C8">
        <w:rPr>
          <w:rFonts w:eastAsia="SimSun"/>
          <w:b/>
          <w:sz w:val="28"/>
          <w:szCs w:val="24"/>
          <w:lang w:val="en-GB" w:eastAsia="zh-CN"/>
        </w:rPr>
        <w:t xml:space="preserve">Online – </w:t>
      </w:r>
      <w:r w:rsidR="00D06F44">
        <w:rPr>
          <w:rFonts w:eastAsia="SimSun"/>
          <w:b/>
          <w:sz w:val="28"/>
          <w:szCs w:val="24"/>
          <w:lang w:val="en-GB" w:eastAsia="zh-CN"/>
        </w:rPr>
        <w:t>July</w:t>
      </w:r>
      <w:r w:rsidRPr="003226C8">
        <w:rPr>
          <w:rFonts w:eastAsia="SimSun"/>
          <w:b/>
          <w:sz w:val="28"/>
          <w:szCs w:val="24"/>
          <w:lang w:val="en-GB" w:eastAsia="zh-CN"/>
        </w:rPr>
        <w:t xml:space="preserve"> 202</w:t>
      </w:r>
      <w:r w:rsidR="00421193">
        <w:rPr>
          <w:rFonts w:eastAsia="SimSun"/>
          <w:b/>
          <w:sz w:val="28"/>
          <w:szCs w:val="24"/>
          <w:lang w:val="en-GB" w:eastAsia="zh-CN"/>
        </w:rPr>
        <w:t>1</w:t>
      </w:r>
    </w:p>
    <w:p w14:paraId="06059E6B" w14:textId="77777777" w:rsidR="004B6FDD" w:rsidRPr="003226C8" w:rsidRDefault="004B6FDD" w:rsidP="004B6FDD">
      <w:pPr>
        <w:rPr>
          <w:sz w:val="24"/>
        </w:rPr>
      </w:pPr>
    </w:p>
    <w:p w14:paraId="3C4B8475" w14:textId="77777777" w:rsidR="00551C94" w:rsidRPr="00551C94" w:rsidRDefault="00551C94" w:rsidP="00551C94">
      <w:pPr>
        <w:widowControl/>
        <w:spacing w:after="160" w:line="240" w:lineRule="auto"/>
        <w:jc w:val="right"/>
        <w:rPr>
          <w:rFonts w:eastAsia="MS Mincho"/>
          <w:b/>
          <w:sz w:val="24"/>
          <w:szCs w:val="24"/>
          <w:lang w:eastAsia="ja-JP"/>
        </w:rPr>
      </w:pPr>
    </w:p>
    <w:p w14:paraId="382562EF" w14:textId="77777777" w:rsidR="00551C94" w:rsidRPr="00551C94" w:rsidRDefault="00551C94" w:rsidP="00551C94">
      <w:pPr>
        <w:widowControl/>
        <w:spacing w:after="160" w:line="240" w:lineRule="exact"/>
        <w:jc w:val="both"/>
        <w:rPr>
          <w:rFonts w:eastAsia="MS Mincho"/>
          <w:sz w:val="24"/>
          <w:szCs w:val="24"/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9"/>
        <w:gridCol w:w="8276"/>
      </w:tblGrid>
      <w:tr w:rsidR="00551C94" w:rsidRPr="00551C94" w14:paraId="0EF94D63" w14:textId="77777777" w:rsidTr="00B04245">
        <w:tc>
          <w:tcPr>
            <w:tcW w:w="1080" w:type="dxa"/>
          </w:tcPr>
          <w:p w14:paraId="0D5129EB" w14:textId="77777777" w:rsidR="00551C94" w:rsidRPr="00551C94" w:rsidRDefault="00551C94" w:rsidP="00551C94">
            <w:pPr>
              <w:widowControl/>
              <w:suppressAutoHyphens/>
              <w:spacing w:after="16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551C94">
              <w:rPr>
                <w:rFonts w:eastAsia="MS Mincho"/>
                <w:b/>
                <w:sz w:val="24"/>
                <w:szCs w:val="24"/>
              </w:rPr>
              <w:t>Source</w:t>
            </w:r>
          </w:p>
        </w:tc>
        <w:tc>
          <w:tcPr>
            <w:tcW w:w="8491" w:type="dxa"/>
          </w:tcPr>
          <w:p w14:paraId="7DC1CD98" w14:textId="77777777" w:rsidR="00551C94" w:rsidRPr="00551C94" w:rsidRDefault="00551C94" w:rsidP="00551C94">
            <w:pPr>
              <w:widowControl/>
              <w:suppressAutoHyphens/>
              <w:spacing w:after="16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551C94">
              <w:rPr>
                <w:rFonts w:eastAsia="MS Mincho"/>
                <w:b/>
                <w:sz w:val="24"/>
                <w:szCs w:val="24"/>
              </w:rPr>
              <w:t>Systems</w:t>
            </w:r>
          </w:p>
        </w:tc>
      </w:tr>
      <w:tr w:rsidR="00551C94" w:rsidRPr="00551C94" w14:paraId="3EF610CA" w14:textId="77777777" w:rsidTr="00B04245">
        <w:tc>
          <w:tcPr>
            <w:tcW w:w="1080" w:type="dxa"/>
          </w:tcPr>
          <w:p w14:paraId="0D1A8A89" w14:textId="77777777" w:rsidR="00551C94" w:rsidRPr="00551C94" w:rsidRDefault="00551C94" w:rsidP="00551C94">
            <w:pPr>
              <w:widowControl/>
              <w:suppressAutoHyphens/>
              <w:spacing w:after="16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551C94">
              <w:rPr>
                <w:rFonts w:eastAsia="MS Mincho"/>
                <w:b/>
                <w:sz w:val="24"/>
                <w:szCs w:val="24"/>
              </w:rPr>
              <w:t>Status</w:t>
            </w:r>
          </w:p>
        </w:tc>
        <w:tc>
          <w:tcPr>
            <w:tcW w:w="8491" w:type="dxa"/>
          </w:tcPr>
          <w:p w14:paraId="4E416CC1" w14:textId="77777777" w:rsidR="00551C94" w:rsidRPr="00551C94" w:rsidRDefault="00551C94" w:rsidP="00551C94">
            <w:pPr>
              <w:widowControl/>
              <w:suppressAutoHyphens/>
              <w:spacing w:after="16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551C94">
              <w:rPr>
                <w:rFonts w:eastAsia="MS Mincho"/>
                <w:b/>
                <w:sz w:val="24"/>
                <w:szCs w:val="24"/>
              </w:rPr>
              <w:t>Approved</w:t>
            </w:r>
          </w:p>
        </w:tc>
      </w:tr>
      <w:tr w:rsidR="00551C94" w:rsidRPr="00551C94" w14:paraId="5BA3ED83" w14:textId="77777777" w:rsidTr="00B04245">
        <w:tc>
          <w:tcPr>
            <w:tcW w:w="1080" w:type="dxa"/>
          </w:tcPr>
          <w:p w14:paraId="00EEE5B6" w14:textId="77777777" w:rsidR="00551C94" w:rsidRPr="00551C94" w:rsidRDefault="00551C94" w:rsidP="00551C94">
            <w:pPr>
              <w:widowControl/>
              <w:suppressAutoHyphens/>
              <w:spacing w:after="16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551C94">
              <w:rPr>
                <w:rFonts w:eastAsia="MS Mincho"/>
                <w:b/>
                <w:sz w:val="24"/>
                <w:szCs w:val="24"/>
              </w:rPr>
              <w:t>Title</w:t>
            </w:r>
          </w:p>
        </w:tc>
        <w:tc>
          <w:tcPr>
            <w:tcW w:w="8491" w:type="dxa"/>
          </w:tcPr>
          <w:sdt>
            <w:sdtPr>
              <w:rPr>
                <w:rFonts w:eastAsia="MS Mincho"/>
                <w:b/>
                <w:sz w:val="24"/>
                <w:szCs w:val="24"/>
              </w:rPr>
              <w:alias w:val="Title"/>
              <w:tag w:val=""/>
              <w:id w:val="-671792600"/>
              <w:placeholder>
                <w:docPart w:val="5289E7DB536A42E69632E9DBF0D03E42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67EF1FCD" w14:textId="4786FFC1" w:rsidR="00551C94" w:rsidRPr="00551C94" w:rsidRDefault="00551C94" w:rsidP="00551C94">
                <w:pPr>
                  <w:widowControl/>
                  <w:suppressAutoHyphens/>
                  <w:spacing w:after="160" w:line="240" w:lineRule="auto"/>
                  <w:jc w:val="both"/>
                  <w:rPr>
                    <w:rFonts w:eastAsia="MS Mincho"/>
                    <w:b/>
                    <w:sz w:val="24"/>
                    <w:szCs w:val="24"/>
                  </w:rPr>
                </w:pPr>
                <w:r>
                  <w:rPr>
                    <w:rFonts w:eastAsia="MS Mincho"/>
                    <w:b/>
                    <w:sz w:val="24"/>
                    <w:szCs w:val="24"/>
                  </w:rPr>
                  <w:t>Defect report for 23008-12</w:t>
                </w:r>
              </w:p>
            </w:sdtContent>
          </w:sdt>
        </w:tc>
      </w:tr>
      <w:tr w:rsidR="00551C94" w:rsidRPr="00551C94" w14:paraId="415560EE" w14:textId="77777777" w:rsidTr="00B04245">
        <w:tc>
          <w:tcPr>
            <w:tcW w:w="1080" w:type="dxa"/>
          </w:tcPr>
          <w:p w14:paraId="3ADBB16D" w14:textId="77777777" w:rsidR="00551C94" w:rsidRPr="00551C94" w:rsidRDefault="00551C94" w:rsidP="00551C94">
            <w:pPr>
              <w:widowControl/>
              <w:spacing w:after="16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551C94">
              <w:rPr>
                <w:rFonts w:eastAsia="MS Mincho"/>
                <w:b/>
                <w:sz w:val="24"/>
                <w:szCs w:val="24"/>
              </w:rPr>
              <w:t>Authors</w:t>
            </w:r>
          </w:p>
        </w:tc>
        <w:tc>
          <w:tcPr>
            <w:tcW w:w="8491" w:type="dxa"/>
          </w:tcPr>
          <w:p w14:paraId="19327F96" w14:textId="159AC917" w:rsidR="00551C94" w:rsidRPr="00551C94" w:rsidRDefault="00551C94" w:rsidP="00551C94">
            <w:pPr>
              <w:widowControl/>
              <w:spacing w:after="160" w:line="24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Frédéric Mazé</w:t>
            </w:r>
            <w:r w:rsidR="00B21559">
              <w:rPr>
                <w:rFonts w:eastAsia="MS Mincho"/>
                <w:sz w:val="24"/>
                <w:szCs w:val="24"/>
                <w:lang w:eastAsia="ja-JP"/>
              </w:rPr>
              <w:t>, Cyril Concolato</w:t>
            </w:r>
          </w:p>
        </w:tc>
      </w:tr>
      <w:tr w:rsidR="0069329A" w:rsidRPr="00551C94" w14:paraId="659D3C9A" w14:textId="77777777" w:rsidTr="00B04245">
        <w:tc>
          <w:tcPr>
            <w:tcW w:w="1080" w:type="dxa"/>
          </w:tcPr>
          <w:p w14:paraId="68BDC74D" w14:textId="2C43BDCB" w:rsidR="0069329A" w:rsidRPr="00551C94" w:rsidRDefault="0069329A" w:rsidP="00551C94">
            <w:pPr>
              <w:widowControl/>
              <w:spacing w:after="16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  <w:r>
              <w:rPr>
                <w:rFonts w:eastAsia="MS Mincho"/>
                <w:b/>
                <w:sz w:val="24"/>
                <w:szCs w:val="24"/>
              </w:rPr>
              <w:t>Serial</w:t>
            </w:r>
          </w:p>
        </w:tc>
        <w:tc>
          <w:tcPr>
            <w:tcW w:w="8491" w:type="dxa"/>
          </w:tcPr>
          <w:p w14:paraId="5393BBEC" w14:textId="3763136A" w:rsidR="0069329A" w:rsidRDefault="004F620C" w:rsidP="00551C94">
            <w:pPr>
              <w:widowControl/>
              <w:spacing w:after="160" w:line="24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202</w:t>
            </w:r>
            <w:r w:rsidR="00D06F44">
              <w:rPr>
                <w:rFonts w:eastAsia="MS Mincho"/>
                <w:sz w:val="24"/>
                <w:szCs w:val="24"/>
                <w:lang w:eastAsia="ja-JP"/>
              </w:rPr>
              <w:t>96</w:t>
            </w:r>
          </w:p>
        </w:tc>
      </w:tr>
    </w:tbl>
    <w:p w14:paraId="03745039" w14:textId="77777777" w:rsidR="00551C94" w:rsidRPr="00551C94" w:rsidRDefault="00551C94" w:rsidP="00551C94">
      <w:pPr>
        <w:widowControl/>
        <w:spacing w:after="160" w:line="240" w:lineRule="auto"/>
        <w:jc w:val="center"/>
        <w:rPr>
          <w:rFonts w:eastAsia="MS Mincho"/>
          <w:b/>
          <w:sz w:val="24"/>
          <w:szCs w:val="24"/>
        </w:rPr>
      </w:pPr>
      <w:r w:rsidRPr="00551C94">
        <w:rPr>
          <w:rFonts w:eastAsia="MS Mincho"/>
          <w:b/>
          <w:sz w:val="28"/>
          <w:szCs w:val="28"/>
        </w:rPr>
        <w:t>Contents</w:t>
      </w:r>
    </w:p>
    <w:p w14:paraId="6E983B3C" w14:textId="4899200A" w:rsidR="00DD1CA9" w:rsidRDefault="006639F6">
      <w:pPr>
        <w:pStyle w:val="TOC1"/>
        <w:tabs>
          <w:tab w:val="left" w:pos="480"/>
          <w:tab w:val="right" w:leader="dot" w:pos="9345"/>
        </w:tabs>
        <w:rPr>
          <w:ins w:id="0" w:author="Frédéric MAZE" w:date="2021-09-03T10:45:00Z"/>
          <w:rFonts w:asciiTheme="minorHAnsi" w:eastAsiaTheme="minorEastAsia" w:hAnsiTheme="minorHAnsi" w:cstheme="minorBidi"/>
          <w:noProof/>
          <w:lang w:val="en-GB" w:eastAsia="en-GB"/>
        </w:rPr>
      </w:pPr>
      <w:r>
        <w:rPr>
          <w:rFonts w:eastAsia="MS Mincho" w:cs="Calibri"/>
          <w:sz w:val="20"/>
          <w:szCs w:val="24"/>
        </w:rPr>
        <w:fldChar w:fldCharType="begin"/>
      </w:r>
      <w:r>
        <w:rPr>
          <w:rFonts w:eastAsia="MS Mincho" w:cs="Calibri"/>
          <w:sz w:val="20"/>
          <w:szCs w:val="24"/>
        </w:rPr>
        <w:instrText xml:space="preserve"> TOC \o "1-2" \h \z \u </w:instrText>
      </w:r>
      <w:r>
        <w:rPr>
          <w:rFonts w:eastAsia="MS Mincho" w:cs="Calibri"/>
          <w:sz w:val="20"/>
          <w:szCs w:val="24"/>
        </w:rPr>
        <w:fldChar w:fldCharType="separate"/>
      </w:r>
      <w:ins w:id="1" w:author="Frédéric MAZE" w:date="2021-09-03T10:45:00Z">
        <w:r w:rsidR="00DD1CA9" w:rsidRPr="007B1DA4">
          <w:rPr>
            <w:rStyle w:val="Hyperlink"/>
            <w:noProof/>
          </w:rPr>
          <w:fldChar w:fldCharType="begin"/>
        </w:r>
        <w:r w:rsidR="00DD1CA9" w:rsidRPr="007B1DA4">
          <w:rPr>
            <w:rStyle w:val="Hyperlink"/>
            <w:noProof/>
          </w:rPr>
          <w:instrText xml:space="preserve"> </w:instrText>
        </w:r>
        <w:r w:rsidR="00DD1CA9">
          <w:rPr>
            <w:noProof/>
          </w:rPr>
          <w:instrText>HYPERLINK \l "_Toc81558344"</w:instrText>
        </w:r>
        <w:r w:rsidR="00DD1CA9" w:rsidRPr="007B1DA4">
          <w:rPr>
            <w:rStyle w:val="Hyperlink"/>
            <w:noProof/>
          </w:rPr>
          <w:instrText xml:space="preserve"> </w:instrText>
        </w:r>
        <w:r w:rsidR="00DD1CA9" w:rsidRPr="007B1DA4">
          <w:rPr>
            <w:rStyle w:val="Hyperlink"/>
            <w:noProof/>
          </w:rPr>
        </w:r>
        <w:r w:rsidR="00DD1CA9" w:rsidRPr="007B1DA4">
          <w:rPr>
            <w:rStyle w:val="Hyperlink"/>
            <w:noProof/>
          </w:rPr>
          <w:fldChar w:fldCharType="separate"/>
        </w:r>
        <w:r w:rsidR="00DD1CA9" w:rsidRPr="007B1DA4">
          <w:rPr>
            <w:rStyle w:val="Hyperlink"/>
            <w:rFonts w:eastAsia="Times New Roman"/>
            <w:b/>
            <w:bCs/>
            <w:noProof/>
            <w:kern w:val="32"/>
          </w:rPr>
          <w:t>1</w:t>
        </w:r>
        <w:r w:rsidR="00DD1CA9">
          <w:rPr>
            <w:rFonts w:asciiTheme="minorHAnsi" w:eastAsiaTheme="minorEastAsia" w:hAnsiTheme="minorHAnsi" w:cstheme="minorBidi"/>
            <w:noProof/>
            <w:lang w:val="en-GB" w:eastAsia="en-GB"/>
          </w:rPr>
          <w:tab/>
        </w:r>
        <w:r w:rsidR="00DD1CA9" w:rsidRPr="007B1DA4">
          <w:rPr>
            <w:rStyle w:val="Hyperlink"/>
            <w:rFonts w:eastAsia="Times New Roman"/>
            <w:b/>
            <w:bCs/>
            <w:noProof/>
            <w:kern w:val="32"/>
          </w:rPr>
          <w:t>Introduction</w:t>
        </w:r>
        <w:r w:rsidR="00DD1CA9">
          <w:rPr>
            <w:noProof/>
            <w:webHidden/>
          </w:rPr>
          <w:tab/>
        </w:r>
        <w:r w:rsidR="00DD1CA9">
          <w:rPr>
            <w:noProof/>
            <w:webHidden/>
          </w:rPr>
          <w:fldChar w:fldCharType="begin"/>
        </w:r>
        <w:r w:rsidR="00DD1CA9">
          <w:rPr>
            <w:noProof/>
            <w:webHidden/>
          </w:rPr>
          <w:instrText xml:space="preserve"> PAGEREF _Toc81558344 \h </w:instrText>
        </w:r>
        <w:r w:rsidR="00DD1CA9">
          <w:rPr>
            <w:noProof/>
            <w:webHidden/>
          </w:rPr>
        </w:r>
      </w:ins>
      <w:r w:rsidR="00DD1CA9">
        <w:rPr>
          <w:noProof/>
          <w:webHidden/>
        </w:rPr>
        <w:fldChar w:fldCharType="separate"/>
      </w:r>
      <w:ins w:id="2" w:author="Frédéric MAZE" w:date="2021-09-03T10:45:00Z">
        <w:r w:rsidR="00DD1CA9">
          <w:rPr>
            <w:noProof/>
            <w:webHidden/>
          </w:rPr>
          <w:t>3</w:t>
        </w:r>
        <w:r w:rsidR="00DD1CA9">
          <w:rPr>
            <w:noProof/>
            <w:webHidden/>
          </w:rPr>
          <w:fldChar w:fldCharType="end"/>
        </w:r>
        <w:r w:rsidR="00DD1CA9" w:rsidRPr="007B1DA4">
          <w:rPr>
            <w:rStyle w:val="Hyperlink"/>
            <w:noProof/>
          </w:rPr>
          <w:fldChar w:fldCharType="end"/>
        </w:r>
      </w:ins>
    </w:p>
    <w:p w14:paraId="61255C10" w14:textId="66C688EF" w:rsidR="00DD1CA9" w:rsidRDefault="00DD1CA9">
      <w:pPr>
        <w:pStyle w:val="TOC1"/>
        <w:tabs>
          <w:tab w:val="left" w:pos="480"/>
          <w:tab w:val="right" w:leader="dot" w:pos="9345"/>
        </w:tabs>
        <w:rPr>
          <w:ins w:id="3" w:author="Frédéric MAZE" w:date="2021-09-03T10:45:00Z"/>
          <w:rFonts w:asciiTheme="minorHAnsi" w:eastAsiaTheme="minorEastAsia" w:hAnsiTheme="minorHAnsi" w:cstheme="minorBidi"/>
          <w:noProof/>
          <w:lang w:val="en-GB" w:eastAsia="en-GB"/>
        </w:rPr>
      </w:pPr>
      <w:ins w:id="4" w:author="Frédéric MAZE" w:date="2021-09-03T10:45:00Z">
        <w:r w:rsidRPr="007B1DA4">
          <w:rPr>
            <w:rStyle w:val="Hyperlink"/>
            <w:noProof/>
          </w:rPr>
          <w:fldChar w:fldCharType="begin"/>
        </w:r>
        <w:r w:rsidRPr="007B1DA4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"_Toc81558345"</w:instrText>
        </w:r>
        <w:r w:rsidRPr="007B1DA4">
          <w:rPr>
            <w:rStyle w:val="Hyperlink"/>
            <w:noProof/>
          </w:rPr>
          <w:instrText xml:space="preserve"> </w:instrText>
        </w:r>
        <w:r w:rsidRPr="007B1DA4">
          <w:rPr>
            <w:rStyle w:val="Hyperlink"/>
            <w:noProof/>
          </w:rPr>
        </w:r>
        <w:r w:rsidRPr="007B1DA4">
          <w:rPr>
            <w:rStyle w:val="Hyperlink"/>
            <w:noProof/>
          </w:rPr>
          <w:fldChar w:fldCharType="separate"/>
        </w:r>
        <w:r w:rsidRPr="007B1DA4">
          <w:rPr>
            <w:rStyle w:val="Hyperlink"/>
            <w:rFonts w:eastAsia="Times New Roman"/>
            <w:b/>
            <w:bCs/>
            <w:noProof/>
            <w:kern w:val="32"/>
          </w:rPr>
          <w:t>2</w:t>
        </w:r>
        <w:r>
          <w:rPr>
            <w:rFonts w:asciiTheme="minorHAnsi" w:eastAsiaTheme="minorEastAsia" w:hAnsiTheme="minorHAnsi" w:cstheme="minorBidi"/>
            <w:noProof/>
            <w:lang w:val="en-GB" w:eastAsia="en-GB"/>
          </w:rPr>
          <w:tab/>
        </w:r>
        <w:r w:rsidRPr="007B1DA4">
          <w:rPr>
            <w:rStyle w:val="Hyperlink"/>
            <w:rFonts w:eastAsia="Times New Roman"/>
            <w:b/>
            <w:bCs/>
            <w:noProof/>
            <w:kern w:val="32"/>
          </w:rPr>
          <w:t>Defects under consideration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_Toc81558345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" w:author="Frédéric MAZE" w:date="2021-09-03T10:45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7B1DA4">
          <w:rPr>
            <w:rStyle w:val="Hyperlink"/>
            <w:noProof/>
          </w:rPr>
          <w:fldChar w:fldCharType="end"/>
        </w:r>
      </w:ins>
    </w:p>
    <w:p w14:paraId="7149C7F9" w14:textId="0AAD5BEC" w:rsidR="00DD1CA9" w:rsidRDefault="00DD1CA9">
      <w:pPr>
        <w:pStyle w:val="TOC2"/>
        <w:tabs>
          <w:tab w:val="left" w:pos="880"/>
          <w:tab w:val="right" w:leader="dot" w:pos="9345"/>
        </w:tabs>
        <w:rPr>
          <w:ins w:id="6" w:author="Frédéric MAZE" w:date="2021-09-03T10:45:00Z"/>
          <w:rFonts w:asciiTheme="minorHAnsi" w:eastAsiaTheme="minorEastAsia" w:hAnsiTheme="minorHAnsi" w:cstheme="minorBidi"/>
          <w:noProof/>
          <w:lang w:val="en-GB" w:eastAsia="en-GB"/>
        </w:rPr>
      </w:pPr>
      <w:ins w:id="7" w:author="Frédéric MAZE" w:date="2021-09-03T10:45:00Z">
        <w:r w:rsidRPr="007B1DA4">
          <w:rPr>
            <w:rStyle w:val="Hyperlink"/>
            <w:noProof/>
          </w:rPr>
          <w:fldChar w:fldCharType="begin"/>
        </w:r>
        <w:r w:rsidRPr="007B1DA4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"_Toc81558346"</w:instrText>
        </w:r>
        <w:r w:rsidRPr="007B1DA4">
          <w:rPr>
            <w:rStyle w:val="Hyperlink"/>
            <w:noProof/>
          </w:rPr>
          <w:instrText xml:space="preserve"> </w:instrText>
        </w:r>
        <w:r w:rsidRPr="007B1DA4">
          <w:rPr>
            <w:rStyle w:val="Hyperlink"/>
            <w:noProof/>
          </w:rPr>
        </w:r>
        <w:r w:rsidRPr="007B1DA4">
          <w:rPr>
            <w:rStyle w:val="Hyperlink"/>
            <w:noProof/>
          </w:rPr>
          <w:fldChar w:fldCharType="separate"/>
        </w:r>
        <w:r w:rsidRPr="007B1DA4">
          <w:rPr>
            <w:rStyle w:val="Hyperlink"/>
            <w:rFonts w:eastAsia="Times New Roman"/>
            <w:b/>
            <w:bCs/>
            <w:i/>
            <w:iCs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lang w:val="en-GB" w:eastAsia="en-GB"/>
          </w:rPr>
          <w:tab/>
        </w:r>
        <w:r w:rsidRPr="007B1DA4">
          <w:rPr>
            <w:rStyle w:val="Hyperlink"/>
            <w:rFonts w:eastAsia="Times New Roman"/>
            <w:b/>
            <w:bCs/>
            <w:i/>
            <w:iCs/>
            <w:noProof/>
          </w:rPr>
          <w:t>On redundant properties between items and tracks (derived from m54298)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_Toc81558346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8" w:author="Frédéric MAZE" w:date="2021-09-03T10:45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7B1DA4">
          <w:rPr>
            <w:rStyle w:val="Hyperlink"/>
            <w:noProof/>
          </w:rPr>
          <w:fldChar w:fldCharType="end"/>
        </w:r>
      </w:ins>
    </w:p>
    <w:p w14:paraId="36898675" w14:textId="43665471" w:rsidR="00DD1CA9" w:rsidRDefault="00DD1CA9">
      <w:pPr>
        <w:pStyle w:val="TOC2"/>
        <w:tabs>
          <w:tab w:val="left" w:pos="880"/>
          <w:tab w:val="right" w:leader="dot" w:pos="9345"/>
        </w:tabs>
        <w:rPr>
          <w:ins w:id="9" w:author="Frédéric MAZE" w:date="2021-09-03T10:45:00Z"/>
          <w:rFonts w:asciiTheme="minorHAnsi" w:eastAsiaTheme="minorEastAsia" w:hAnsiTheme="minorHAnsi" w:cstheme="minorBidi"/>
          <w:noProof/>
          <w:lang w:val="en-GB" w:eastAsia="en-GB"/>
        </w:rPr>
      </w:pPr>
      <w:ins w:id="10" w:author="Frédéric MAZE" w:date="2021-09-03T10:45:00Z">
        <w:r w:rsidRPr="007B1DA4">
          <w:rPr>
            <w:rStyle w:val="Hyperlink"/>
            <w:noProof/>
          </w:rPr>
          <w:fldChar w:fldCharType="begin"/>
        </w:r>
        <w:r w:rsidRPr="007B1DA4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"_Toc81558348"</w:instrText>
        </w:r>
        <w:r w:rsidRPr="007B1DA4">
          <w:rPr>
            <w:rStyle w:val="Hyperlink"/>
            <w:noProof/>
          </w:rPr>
          <w:instrText xml:space="preserve"> </w:instrText>
        </w:r>
        <w:r w:rsidRPr="007B1DA4">
          <w:rPr>
            <w:rStyle w:val="Hyperlink"/>
            <w:noProof/>
          </w:rPr>
        </w:r>
        <w:r w:rsidRPr="007B1DA4">
          <w:rPr>
            <w:rStyle w:val="Hyperlink"/>
            <w:noProof/>
          </w:rPr>
          <w:fldChar w:fldCharType="separate"/>
        </w:r>
        <w:r w:rsidRPr="007B1DA4">
          <w:rPr>
            <w:rStyle w:val="Hyperlink"/>
            <w:rFonts w:eastAsia="Times New Roman"/>
            <w:b/>
            <w:bCs/>
            <w:i/>
            <w:iCs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lang w:val="en-GB" w:eastAsia="en-GB"/>
          </w:rPr>
          <w:tab/>
        </w:r>
        <w:r w:rsidRPr="007B1DA4">
          <w:rPr>
            <w:rStyle w:val="Hyperlink"/>
            <w:rFonts w:eastAsia="Times New Roman"/>
            <w:b/>
            <w:bCs/>
            <w:i/>
            <w:iCs/>
            <w:noProof/>
          </w:rPr>
          <w:t>Clarification on HEVC and ‘oinf’ (derived from m55193)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_Toc81558348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1" w:author="Frédéric MAZE" w:date="2021-09-03T10:45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7B1DA4">
          <w:rPr>
            <w:rStyle w:val="Hyperlink"/>
            <w:noProof/>
          </w:rPr>
          <w:fldChar w:fldCharType="end"/>
        </w:r>
      </w:ins>
    </w:p>
    <w:p w14:paraId="54F7F8AA" w14:textId="0BBA17F6" w:rsidR="00DD1CA9" w:rsidRDefault="00DD1CA9">
      <w:pPr>
        <w:pStyle w:val="TOC2"/>
        <w:tabs>
          <w:tab w:val="left" w:pos="880"/>
          <w:tab w:val="right" w:leader="dot" w:pos="9345"/>
        </w:tabs>
        <w:rPr>
          <w:ins w:id="12" w:author="Frédéric MAZE" w:date="2021-09-03T10:45:00Z"/>
          <w:rFonts w:asciiTheme="minorHAnsi" w:eastAsiaTheme="minorEastAsia" w:hAnsiTheme="minorHAnsi" w:cstheme="minorBidi"/>
          <w:noProof/>
          <w:lang w:val="en-GB" w:eastAsia="en-GB"/>
        </w:rPr>
      </w:pPr>
      <w:ins w:id="13" w:author="Frédéric MAZE" w:date="2021-09-03T10:45:00Z">
        <w:r w:rsidRPr="007B1DA4">
          <w:rPr>
            <w:rStyle w:val="Hyperlink"/>
            <w:noProof/>
          </w:rPr>
          <w:fldChar w:fldCharType="begin"/>
        </w:r>
        <w:r w:rsidRPr="007B1DA4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"_Toc81558349"</w:instrText>
        </w:r>
        <w:r w:rsidRPr="007B1DA4">
          <w:rPr>
            <w:rStyle w:val="Hyperlink"/>
            <w:noProof/>
          </w:rPr>
          <w:instrText xml:space="preserve"> </w:instrText>
        </w:r>
        <w:r w:rsidRPr="007B1DA4">
          <w:rPr>
            <w:rStyle w:val="Hyperlink"/>
            <w:noProof/>
          </w:rPr>
        </w:r>
        <w:r w:rsidRPr="007B1DA4">
          <w:rPr>
            <w:rStyle w:val="Hyperlink"/>
            <w:noProof/>
          </w:rPr>
          <w:fldChar w:fldCharType="separate"/>
        </w:r>
        <w:r w:rsidRPr="007B1DA4">
          <w:rPr>
            <w:rStyle w:val="Hyperlink"/>
            <w:rFonts w:eastAsia="Times New Roman"/>
            <w:b/>
            <w:bCs/>
            <w:i/>
            <w:iCs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lang w:val="en-GB" w:eastAsia="en-GB"/>
          </w:rPr>
          <w:tab/>
        </w:r>
        <w:r w:rsidRPr="007B1DA4">
          <w:rPr>
            <w:rStyle w:val="Hyperlink"/>
            <w:rFonts w:eastAsia="Times New Roman"/>
            <w:b/>
            <w:bCs/>
            <w:i/>
            <w:iCs/>
            <w:noProof/>
          </w:rPr>
          <w:t>Clarification on essential bit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_Toc81558349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4" w:author="Frédéric MAZE" w:date="2021-09-03T10:45:00Z"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7B1DA4">
          <w:rPr>
            <w:rStyle w:val="Hyperlink"/>
            <w:noProof/>
          </w:rPr>
          <w:fldChar w:fldCharType="end"/>
        </w:r>
      </w:ins>
    </w:p>
    <w:p w14:paraId="0D869409" w14:textId="5621274F" w:rsidR="00551C94" w:rsidRPr="00551C94" w:rsidRDefault="006639F6" w:rsidP="00551C94">
      <w:pPr>
        <w:widowControl/>
        <w:spacing w:after="160" w:line="240" w:lineRule="auto"/>
        <w:jc w:val="both"/>
        <w:rPr>
          <w:rFonts w:eastAsia="MS Mincho"/>
          <w:sz w:val="24"/>
          <w:szCs w:val="24"/>
        </w:rPr>
      </w:pPr>
      <w:r>
        <w:rPr>
          <w:rFonts w:eastAsia="MS Mincho" w:cs="Calibri"/>
          <w:sz w:val="20"/>
          <w:szCs w:val="24"/>
        </w:rPr>
        <w:fldChar w:fldCharType="end"/>
      </w:r>
    </w:p>
    <w:p w14:paraId="7EE9DA42" w14:textId="77777777" w:rsidR="00551C94" w:rsidRPr="00551C94" w:rsidRDefault="00551C94" w:rsidP="00551C94">
      <w:pPr>
        <w:widowControl/>
        <w:spacing w:after="0" w:line="240" w:lineRule="auto"/>
        <w:rPr>
          <w:rFonts w:eastAsia="MS Mincho"/>
          <w:sz w:val="24"/>
          <w:szCs w:val="24"/>
        </w:rPr>
      </w:pPr>
      <w:r w:rsidRPr="00551C94">
        <w:rPr>
          <w:rFonts w:eastAsia="MS Mincho"/>
          <w:sz w:val="24"/>
          <w:szCs w:val="24"/>
        </w:rPr>
        <w:br w:type="page"/>
      </w:r>
    </w:p>
    <w:p w14:paraId="6C6710A2" w14:textId="77777777" w:rsidR="00551C94" w:rsidRPr="00551C94" w:rsidRDefault="00551C94" w:rsidP="00551C94">
      <w:pPr>
        <w:keepNext/>
        <w:widowControl/>
        <w:numPr>
          <w:ilvl w:val="0"/>
          <w:numId w:val="3"/>
        </w:numPr>
        <w:spacing w:before="240" w:after="60" w:line="240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</w:rPr>
      </w:pPr>
      <w:bookmarkStart w:id="15" w:name="_Toc536523593"/>
      <w:bookmarkStart w:id="16" w:name="_Toc81558344"/>
      <w:r w:rsidRPr="00551C94">
        <w:rPr>
          <w:rFonts w:eastAsia="Times New Roman"/>
          <w:b/>
          <w:bCs/>
          <w:kern w:val="32"/>
          <w:sz w:val="32"/>
          <w:szCs w:val="32"/>
        </w:rPr>
        <w:lastRenderedPageBreak/>
        <w:t>Introduction</w:t>
      </w:r>
      <w:bookmarkEnd w:id="15"/>
      <w:bookmarkEnd w:id="16"/>
    </w:p>
    <w:p w14:paraId="4AB71616" w14:textId="2AFEDF92" w:rsidR="00551C94" w:rsidRPr="00551C94" w:rsidRDefault="00551C94" w:rsidP="00E77C7D">
      <w:r w:rsidRPr="00551C94">
        <w:t xml:space="preserve">This document contains possible defects </w:t>
      </w:r>
      <w:r w:rsidR="005B6B95">
        <w:t xml:space="preserve">on 23008-12 </w:t>
      </w:r>
      <w:r w:rsidRPr="00551C94">
        <w:t xml:space="preserve">for which more discussion or more text </w:t>
      </w:r>
      <w:r w:rsidR="00C62A1F">
        <w:t xml:space="preserve">may </w:t>
      </w:r>
      <w:r w:rsidRPr="00551C94">
        <w:t>need to be provided.</w:t>
      </w:r>
    </w:p>
    <w:p w14:paraId="6CD72195" w14:textId="3926FC14" w:rsidR="00551C94" w:rsidRPr="00551C94" w:rsidRDefault="00551C94" w:rsidP="00E77C7D">
      <w:pPr>
        <w:rPr>
          <w:lang w:eastAsia="ko-KR"/>
        </w:rPr>
      </w:pPr>
      <w:r w:rsidRPr="00551C94">
        <w:t xml:space="preserve">Comments on specific defects, and proposals for how to address them, can also be made in between meetings in </w:t>
      </w:r>
      <w:proofErr w:type="spellStart"/>
      <w:r w:rsidRPr="00551C94">
        <w:t>Github</w:t>
      </w:r>
      <w:proofErr w:type="spellEnd"/>
      <w:r w:rsidRPr="00551C94">
        <w:t xml:space="preserve">, see </w:t>
      </w:r>
      <w:r w:rsidRPr="00551C94">
        <w:rPr>
          <w:rFonts w:ascii="Helvetica" w:hAnsi="Helvetica"/>
          <w:color w:val="000000"/>
          <w:sz w:val="18"/>
          <w:szCs w:val="18"/>
        </w:rPr>
        <w:t>&lt;</w:t>
      </w:r>
      <w:hyperlink r:id="rId10" w:history="1">
        <w:r w:rsidR="008559A6">
          <w:rPr>
            <w:rFonts w:ascii="Helvetica" w:hAnsi="Helvetica"/>
            <w:color w:val="0000FF"/>
            <w:sz w:val="18"/>
            <w:szCs w:val="18"/>
            <w:u w:val="single"/>
          </w:rPr>
          <w:t>https://github.com/MPEGGroup/FileFormat/labels/HEIF</w:t>
        </w:r>
      </w:hyperlink>
      <w:r w:rsidRPr="00551C94">
        <w:rPr>
          <w:rFonts w:ascii="Helvetica" w:hAnsi="Helvetica"/>
          <w:color w:val="000000"/>
          <w:sz w:val="18"/>
          <w:szCs w:val="18"/>
        </w:rPr>
        <w:t>&gt;</w:t>
      </w:r>
      <w:r w:rsidRPr="00551C94">
        <w:t>.</w:t>
      </w:r>
    </w:p>
    <w:p w14:paraId="143037EF" w14:textId="77777777" w:rsidR="00551C94" w:rsidRPr="00551C94" w:rsidRDefault="00551C94" w:rsidP="00551C94">
      <w:pPr>
        <w:keepNext/>
        <w:widowControl/>
        <w:numPr>
          <w:ilvl w:val="0"/>
          <w:numId w:val="3"/>
        </w:numPr>
        <w:spacing w:before="240" w:after="60" w:line="240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</w:rPr>
      </w:pPr>
      <w:bookmarkStart w:id="17" w:name="_Toc6578308"/>
      <w:bookmarkStart w:id="18" w:name="_Toc6911845"/>
      <w:bookmarkStart w:id="19" w:name="_Toc6578309"/>
      <w:bookmarkStart w:id="20" w:name="_Toc6911846"/>
      <w:bookmarkStart w:id="21" w:name="_Toc6578310"/>
      <w:bookmarkStart w:id="22" w:name="_Toc6911847"/>
      <w:bookmarkStart w:id="23" w:name="_Toc6578311"/>
      <w:bookmarkStart w:id="24" w:name="_Toc6911848"/>
      <w:bookmarkStart w:id="25" w:name="_Toc6578312"/>
      <w:bookmarkStart w:id="26" w:name="_Toc6911849"/>
      <w:bookmarkStart w:id="27" w:name="_Toc6578313"/>
      <w:bookmarkStart w:id="28" w:name="_Toc6911850"/>
      <w:bookmarkStart w:id="29" w:name="_Toc6578314"/>
      <w:bookmarkStart w:id="30" w:name="_Toc6911851"/>
      <w:bookmarkStart w:id="31" w:name="_Toc6578315"/>
      <w:bookmarkStart w:id="32" w:name="_Toc6911852"/>
      <w:bookmarkStart w:id="33" w:name="_Toc6578316"/>
      <w:bookmarkStart w:id="34" w:name="_Toc6911853"/>
      <w:bookmarkStart w:id="35" w:name="_Toc6578317"/>
      <w:bookmarkStart w:id="36" w:name="_Toc6911854"/>
      <w:bookmarkStart w:id="37" w:name="_Toc6578318"/>
      <w:bookmarkStart w:id="38" w:name="_Toc6911855"/>
      <w:bookmarkStart w:id="39" w:name="_Toc6578319"/>
      <w:bookmarkStart w:id="40" w:name="_Toc6911856"/>
      <w:bookmarkStart w:id="41" w:name="_Toc6578320"/>
      <w:bookmarkStart w:id="42" w:name="_Toc6911857"/>
      <w:bookmarkStart w:id="43" w:name="_Toc6578321"/>
      <w:bookmarkStart w:id="44" w:name="_Toc6911858"/>
      <w:bookmarkStart w:id="45" w:name="_Toc6578322"/>
      <w:bookmarkStart w:id="46" w:name="_Toc6911859"/>
      <w:bookmarkStart w:id="47" w:name="_Toc6578323"/>
      <w:bookmarkStart w:id="48" w:name="_Toc6911860"/>
      <w:bookmarkStart w:id="49" w:name="_Toc6578324"/>
      <w:bookmarkStart w:id="50" w:name="_Toc6911861"/>
      <w:bookmarkStart w:id="51" w:name="_Toc6578325"/>
      <w:bookmarkStart w:id="52" w:name="_Toc6911862"/>
      <w:bookmarkStart w:id="53" w:name="_Toc6578326"/>
      <w:bookmarkStart w:id="54" w:name="_Toc6911863"/>
      <w:bookmarkStart w:id="55" w:name="_Toc6578327"/>
      <w:bookmarkStart w:id="56" w:name="_Toc6911864"/>
      <w:bookmarkStart w:id="57" w:name="_Toc6578328"/>
      <w:bookmarkStart w:id="58" w:name="_Toc6911865"/>
      <w:bookmarkStart w:id="59" w:name="_Toc6578329"/>
      <w:bookmarkStart w:id="60" w:name="_Toc6911866"/>
      <w:bookmarkStart w:id="61" w:name="_Toc6578330"/>
      <w:bookmarkStart w:id="62" w:name="_Toc6911867"/>
      <w:bookmarkStart w:id="63" w:name="_Toc6578331"/>
      <w:bookmarkStart w:id="64" w:name="_Toc6911868"/>
      <w:bookmarkStart w:id="65" w:name="_Toc6578332"/>
      <w:bookmarkStart w:id="66" w:name="_Toc6911869"/>
      <w:bookmarkStart w:id="67" w:name="_Toc6578333"/>
      <w:bookmarkStart w:id="68" w:name="_Toc6911870"/>
      <w:bookmarkStart w:id="69" w:name="_Toc6578334"/>
      <w:bookmarkStart w:id="70" w:name="_Toc6911871"/>
      <w:bookmarkStart w:id="71" w:name="_Toc6578335"/>
      <w:bookmarkStart w:id="72" w:name="_Toc6911872"/>
      <w:bookmarkStart w:id="73" w:name="_Toc6578336"/>
      <w:bookmarkStart w:id="74" w:name="_Toc6911873"/>
      <w:bookmarkStart w:id="75" w:name="_Toc6578337"/>
      <w:bookmarkStart w:id="76" w:name="_Toc6911874"/>
      <w:bookmarkStart w:id="77" w:name="_Toc6578338"/>
      <w:bookmarkStart w:id="78" w:name="_Toc6911875"/>
      <w:bookmarkStart w:id="79" w:name="_Toc6578339"/>
      <w:bookmarkStart w:id="80" w:name="_Toc6911876"/>
      <w:bookmarkStart w:id="81" w:name="_Toc6578340"/>
      <w:bookmarkStart w:id="82" w:name="_Toc6911877"/>
      <w:bookmarkStart w:id="83" w:name="_Toc6578341"/>
      <w:bookmarkStart w:id="84" w:name="_Toc6911878"/>
      <w:bookmarkStart w:id="85" w:name="_Toc6578342"/>
      <w:bookmarkStart w:id="86" w:name="_Toc6911879"/>
      <w:bookmarkStart w:id="87" w:name="_Toc6578343"/>
      <w:bookmarkStart w:id="88" w:name="_Toc6911880"/>
      <w:bookmarkStart w:id="89" w:name="_Toc6578344"/>
      <w:bookmarkStart w:id="90" w:name="_Toc6911881"/>
      <w:bookmarkStart w:id="91" w:name="_Toc6578345"/>
      <w:bookmarkStart w:id="92" w:name="_Toc6911882"/>
      <w:bookmarkStart w:id="93" w:name="_Toc6578346"/>
      <w:bookmarkStart w:id="94" w:name="_Toc6911883"/>
      <w:bookmarkStart w:id="95" w:name="_Toc6578347"/>
      <w:bookmarkStart w:id="96" w:name="_Toc6911884"/>
      <w:bookmarkStart w:id="97" w:name="_Toc6578348"/>
      <w:bookmarkStart w:id="98" w:name="_Toc6911885"/>
      <w:bookmarkStart w:id="99" w:name="_Toc6578349"/>
      <w:bookmarkStart w:id="100" w:name="_Toc6911886"/>
      <w:bookmarkStart w:id="101" w:name="_Toc6578350"/>
      <w:bookmarkStart w:id="102" w:name="_Toc6911887"/>
      <w:bookmarkStart w:id="103" w:name="_Toc6578351"/>
      <w:bookmarkStart w:id="104" w:name="_Toc6911888"/>
      <w:bookmarkStart w:id="105" w:name="_Toc6578352"/>
      <w:bookmarkStart w:id="106" w:name="_Toc6911889"/>
      <w:bookmarkStart w:id="107" w:name="_Toc6578353"/>
      <w:bookmarkStart w:id="108" w:name="_Toc6911890"/>
      <w:bookmarkStart w:id="109" w:name="_Toc6578354"/>
      <w:bookmarkStart w:id="110" w:name="_Toc6911891"/>
      <w:bookmarkStart w:id="111" w:name="_Toc6578355"/>
      <w:bookmarkStart w:id="112" w:name="_Toc6911892"/>
      <w:bookmarkStart w:id="113" w:name="_Toc6578356"/>
      <w:bookmarkStart w:id="114" w:name="_Toc6911893"/>
      <w:bookmarkStart w:id="115" w:name="_Toc6578357"/>
      <w:bookmarkStart w:id="116" w:name="_Toc6911894"/>
      <w:bookmarkStart w:id="117" w:name="_Toc6578358"/>
      <w:bookmarkStart w:id="118" w:name="_Toc6911895"/>
      <w:bookmarkStart w:id="119" w:name="_Toc6578359"/>
      <w:bookmarkStart w:id="120" w:name="_Toc6911896"/>
      <w:bookmarkStart w:id="121" w:name="_Toc6578360"/>
      <w:bookmarkStart w:id="122" w:name="_Toc6911897"/>
      <w:bookmarkStart w:id="123" w:name="_Toc6578361"/>
      <w:bookmarkStart w:id="124" w:name="_Toc6911898"/>
      <w:bookmarkStart w:id="125" w:name="_Toc6578362"/>
      <w:bookmarkStart w:id="126" w:name="_Toc6911899"/>
      <w:bookmarkStart w:id="127" w:name="_Toc6578363"/>
      <w:bookmarkStart w:id="128" w:name="_Toc6911900"/>
      <w:bookmarkStart w:id="129" w:name="_Toc6578364"/>
      <w:bookmarkStart w:id="130" w:name="_Toc6911901"/>
      <w:bookmarkStart w:id="131" w:name="_Toc6578365"/>
      <w:bookmarkStart w:id="132" w:name="_Toc6911902"/>
      <w:bookmarkStart w:id="133" w:name="_Toc6578366"/>
      <w:bookmarkStart w:id="134" w:name="_Toc6911903"/>
      <w:bookmarkStart w:id="135" w:name="_Toc6578367"/>
      <w:bookmarkStart w:id="136" w:name="_Toc6911904"/>
      <w:bookmarkStart w:id="137" w:name="_Toc6578368"/>
      <w:bookmarkStart w:id="138" w:name="_Toc6911905"/>
      <w:bookmarkStart w:id="139" w:name="_Toc6578369"/>
      <w:bookmarkStart w:id="140" w:name="_Toc6911906"/>
      <w:bookmarkStart w:id="141" w:name="_Toc6578370"/>
      <w:bookmarkStart w:id="142" w:name="_Toc6911907"/>
      <w:bookmarkStart w:id="143" w:name="_Toc6578371"/>
      <w:bookmarkStart w:id="144" w:name="_Toc6911908"/>
      <w:bookmarkStart w:id="145" w:name="_Toc6578372"/>
      <w:bookmarkStart w:id="146" w:name="_Toc6911909"/>
      <w:bookmarkStart w:id="147" w:name="_Toc6578373"/>
      <w:bookmarkStart w:id="148" w:name="_Toc6911910"/>
      <w:bookmarkStart w:id="149" w:name="_Toc6578374"/>
      <w:bookmarkStart w:id="150" w:name="_Toc6911911"/>
      <w:bookmarkStart w:id="151" w:name="_Toc6578375"/>
      <w:bookmarkStart w:id="152" w:name="_Toc6911912"/>
      <w:bookmarkStart w:id="153" w:name="_Toc6578376"/>
      <w:bookmarkStart w:id="154" w:name="_Toc6911913"/>
      <w:bookmarkStart w:id="155" w:name="_Toc6578377"/>
      <w:bookmarkStart w:id="156" w:name="_Toc6911914"/>
      <w:bookmarkStart w:id="157" w:name="_Toc6578378"/>
      <w:bookmarkStart w:id="158" w:name="_Toc6911915"/>
      <w:bookmarkStart w:id="159" w:name="_Toc6578379"/>
      <w:bookmarkStart w:id="160" w:name="_Toc6911916"/>
      <w:bookmarkStart w:id="161" w:name="_Toc6578380"/>
      <w:bookmarkStart w:id="162" w:name="_Toc6911917"/>
      <w:bookmarkStart w:id="163" w:name="_Toc6578381"/>
      <w:bookmarkStart w:id="164" w:name="_Toc6911918"/>
      <w:bookmarkStart w:id="165" w:name="_Toc6578382"/>
      <w:bookmarkStart w:id="166" w:name="_Toc6911919"/>
      <w:bookmarkStart w:id="167" w:name="_Toc6578383"/>
      <w:bookmarkStart w:id="168" w:name="_Toc6911920"/>
      <w:bookmarkStart w:id="169" w:name="_Toc6578384"/>
      <w:bookmarkStart w:id="170" w:name="_Toc6911921"/>
      <w:bookmarkStart w:id="171" w:name="_Toc6578385"/>
      <w:bookmarkStart w:id="172" w:name="_Toc6911922"/>
      <w:bookmarkStart w:id="173" w:name="_Toc6578386"/>
      <w:bookmarkStart w:id="174" w:name="_Toc6911923"/>
      <w:bookmarkStart w:id="175" w:name="_Toc6578387"/>
      <w:bookmarkStart w:id="176" w:name="_Toc6911924"/>
      <w:bookmarkStart w:id="177" w:name="_Toc6578388"/>
      <w:bookmarkStart w:id="178" w:name="_Toc6911925"/>
      <w:bookmarkStart w:id="179" w:name="_Toc6578389"/>
      <w:bookmarkStart w:id="180" w:name="_Toc6911926"/>
      <w:bookmarkStart w:id="181" w:name="_Toc6578390"/>
      <w:bookmarkStart w:id="182" w:name="_Toc6911927"/>
      <w:bookmarkStart w:id="183" w:name="_Toc6578391"/>
      <w:bookmarkStart w:id="184" w:name="_Toc6911928"/>
      <w:bookmarkStart w:id="185" w:name="_Toc6578392"/>
      <w:bookmarkStart w:id="186" w:name="_Toc6911929"/>
      <w:bookmarkStart w:id="187" w:name="_Toc6578393"/>
      <w:bookmarkStart w:id="188" w:name="_Toc6911930"/>
      <w:bookmarkStart w:id="189" w:name="_Toc6578394"/>
      <w:bookmarkStart w:id="190" w:name="_Toc6911931"/>
      <w:bookmarkStart w:id="191" w:name="_Toc6578395"/>
      <w:bookmarkStart w:id="192" w:name="_Toc6911932"/>
      <w:bookmarkStart w:id="193" w:name="_Toc6578396"/>
      <w:bookmarkStart w:id="194" w:name="_Toc6911933"/>
      <w:bookmarkStart w:id="195" w:name="_Toc6578397"/>
      <w:bookmarkStart w:id="196" w:name="_Toc6911934"/>
      <w:bookmarkStart w:id="197" w:name="_Toc6578398"/>
      <w:bookmarkStart w:id="198" w:name="_Toc6911935"/>
      <w:bookmarkStart w:id="199" w:name="_Toc6578399"/>
      <w:bookmarkStart w:id="200" w:name="_Toc6911936"/>
      <w:bookmarkStart w:id="201" w:name="_Toc6578400"/>
      <w:bookmarkStart w:id="202" w:name="_Toc6911937"/>
      <w:bookmarkStart w:id="203" w:name="_Toc6578401"/>
      <w:bookmarkStart w:id="204" w:name="_Toc6911938"/>
      <w:bookmarkStart w:id="205" w:name="_Toc6578402"/>
      <w:bookmarkStart w:id="206" w:name="_Toc6911939"/>
      <w:bookmarkStart w:id="207" w:name="_Toc6578403"/>
      <w:bookmarkStart w:id="208" w:name="_Toc6911940"/>
      <w:bookmarkStart w:id="209" w:name="_Toc6578404"/>
      <w:bookmarkStart w:id="210" w:name="_Toc6911941"/>
      <w:bookmarkStart w:id="211" w:name="_Toc6578405"/>
      <w:bookmarkStart w:id="212" w:name="_Toc6911942"/>
      <w:bookmarkStart w:id="213" w:name="_Toc6578406"/>
      <w:bookmarkStart w:id="214" w:name="_Toc6911943"/>
      <w:bookmarkStart w:id="215" w:name="_Toc6578407"/>
      <w:bookmarkStart w:id="216" w:name="_Toc6911944"/>
      <w:bookmarkStart w:id="217" w:name="_Toc6578408"/>
      <w:bookmarkStart w:id="218" w:name="_Toc6911945"/>
      <w:bookmarkStart w:id="219" w:name="_Toc536523599"/>
      <w:bookmarkStart w:id="220" w:name="_Toc81558345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r w:rsidRPr="00551C94">
        <w:rPr>
          <w:rFonts w:eastAsia="Times New Roman"/>
          <w:b/>
          <w:bCs/>
          <w:kern w:val="32"/>
          <w:sz w:val="32"/>
          <w:szCs w:val="32"/>
        </w:rPr>
        <w:t>Defects under consideration</w:t>
      </w:r>
      <w:bookmarkEnd w:id="219"/>
      <w:bookmarkEnd w:id="220"/>
    </w:p>
    <w:p w14:paraId="06184744" w14:textId="11BCBEC7" w:rsidR="00F33D6C" w:rsidRDefault="00F33D6C" w:rsidP="00F33D6C">
      <w:pPr>
        <w:keepNext/>
        <w:widowControl/>
        <w:numPr>
          <w:ilvl w:val="1"/>
          <w:numId w:val="3"/>
        </w:numPr>
        <w:spacing w:before="240" w:after="60" w:line="240" w:lineRule="auto"/>
        <w:jc w:val="both"/>
        <w:outlineLvl w:val="1"/>
        <w:rPr>
          <w:rFonts w:eastAsia="Times New Roman"/>
          <w:b/>
          <w:bCs/>
          <w:i/>
          <w:iCs/>
          <w:sz w:val="28"/>
          <w:szCs w:val="28"/>
        </w:rPr>
      </w:pPr>
      <w:bookmarkStart w:id="221" w:name="_Toc6578410"/>
      <w:bookmarkStart w:id="222" w:name="_Toc6911947"/>
      <w:bookmarkStart w:id="223" w:name="_Toc6578411"/>
      <w:bookmarkStart w:id="224" w:name="_Toc6911948"/>
      <w:bookmarkStart w:id="225" w:name="_Toc6578412"/>
      <w:bookmarkStart w:id="226" w:name="_Toc6911949"/>
      <w:bookmarkStart w:id="227" w:name="_Toc6578413"/>
      <w:bookmarkStart w:id="228" w:name="_Toc6911950"/>
      <w:bookmarkStart w:id="229" w:name="_Toc6578414"/>
      <w:bookmarkStart w:id="230" w:name="_Toc6911951"/>
      <w:bookmarkStart w:id="231" w:name="_Toc6578415"/>
      <w:bookmarkStart w:id="232" w:name="_Toc6911952"/>
      <w:bookmarkStart w:id="233" w:name="_Toc6578416"/>
      <w:bookmarkStart w:id="234" w:name="_Toc6911953"/>
      <w:bookmarkStart w:id="235" w:name="_Toc6578417"/>
      <w:bookmarkStart w:id="236" w:name="_Toc6911954"/>
      <w:bookmarkStart w:id="237" w:name="_Toc6578418"/>
      <w:bookmarkStart w:id="238" w:name="_Toc6911955"/>
      <w:bookmarkStart w:id="239" w:name="_Toc6578419"/>
      <w:bookmarkStart w:id="240" w:name="_Toc6911956"/>
      <w:bookmarkStart w:id="241" w:name="_Toc6578420"/>
      <w:bookmarkStart w:id="242" w:name="_Toc6911957"/>
      <w:bookmarkStart w:id="243" w:name="_Toc6578421"/>
      <w:bookmarkStart w:id="244" w:name="_Toc6911958"/>
      <w:bookmarkStart w:id="245" w:name="_Toc6578422"/>
      <w:bookmarkStart w:id="246" w:name="_Toc6911959"/>
      <w:bookmarkStart w:id="247" w:name="_Toc6578423"/>
      <w:bookmarkStart w:id="248" w:name="_Toc6911960"/>
      <w:bookmarkStart w:id="249" w:name="_Toc6578424"/>
      <w:bookmarkStart w:id="250" w:name="_Toc6911961"/>
      <w:bookmarkStart w:id="251" w:name="_Toc6578425"/>
      <w:bookmarkStart w:id="252" w:name="_Toc6911962"/>
      <w:bookmarkStart w:id="253" w:name="_Toc6578426"/>
      <w:bookmarkStart w:id="254" w:name="_Toc6911963"/>
      <w:bookmarkStart w:id="255" w:name="_Toc6578427"/>
      <w:bookmarkStart w:id="256" w:name="_Toc6911964"/>
      <w:bookmarkStart w:id="257" w:name="_Toc6578428"/>
      <w:bookmarkStart w:id="258" w:name="_Toc6911965"/>
      <w:bookmarkStart w:id="259" w:name="_Toc81558346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r w:rsidRPr="00F33D6C">
        <w:rPr>
          <w:rFonts w:eastAsia="Times New Roman"/>
          <w:b/>
          <w:bCs/>
          <w:i/>
          <w:iCs/>
          <w:sz w:val="28"/>
          <w:szCs w:val="28"/>
        </w:rPr>
        <w:t>On redundant properties between items and tracks</w:t>
      </w:r>
      <w:r w:rsidR="008106C3">
        <w:rPr>
          <w:rFonts w:eastAsia="Times New Roman"/>
          <w:b/>
          <w:bCs/>
          <w:i/>
          <w:iCs/>
          <w:sz w:val="28"/>
          <w:szCs w:val="28"/>
        </w:rPr>
        <w:t xml:space="preserve"> (derived from m54298)</w:t>
      </w:r>
      <w:bookmarkEnd w:id="259"/>
    </w:p>
    <w:p w14:paraId="10EF87CD" w14:textId="022807BD" w:rsidR="004B6FDD" w:rsidRDefault="00DD1CA9" w:rsidP="004B6FDD">
      <w:hyperlink r:id="rId11" w:history="1">
        <w:r w:rsidR="004B6FDD" w:rsidRPr="007D13CE">
          <w:rPr>
            <w:rStyle w:val="Hyperlink"/>
          </w:rPr>
          <w:t>http://mpegx.int-evry.fr/software/MPEG/Systems/ApplicationFormat/MIAF/issues/20</w:t>
        </w:r>
      </w:hyperlink>
      <w:r w:rsidR="004B6FDD">
        <w:t xml:space="preserve"> </w:t>
      </w:r>
    </w:p>
    <w:p w14:paraId="5722A75C" w14:textId="5289DA6E" w:rsidR="00F62871" w:rsidRPr="00F62871" w:rsidRDefault="00F62871" w:rsidP="00F62871">
      <w:pPr>
        <w:pStyle w:val="Heading4"/>
        <w:numPr>
          <w:ilvl w:val="2"/>
          <w:numId w:val="17"/>
        </w:numPr>
      </w:pPr>
      <w:r w:rsidRPr="00F62871">
        <w:t>Discussion</w:t>
      </w:r>
    </w:p>
    <w:p w14:paraId="6DA95C3E" w14:textId="231B6CC1" w:rsidR="00B21559" w:rsidRDefault="00BD56A9" w:rsidP="00AA5D3B">
      <w:pPr>
        <w:rPr>
          <w:lang w:val="x-none"/>
        </w:rPr>
      </w:pPr>
      <w:r w:rsidRPr="00BD56A9">
        <w:rPr>
          <w:lang w:val="x-none"/>
        </w:rPr>
        <w:t>HEIF offers the possibility to store images as items and image sequences as tracks in the same file. In typical file</w:t>
      </w:r>
      <w:bookmarkStart w:id="260" w:name="_GoBack"/>
      <w:bookmarkEnd w:id="260"/>
      <w:r w:rsidRPr="00BD56A9">
        <w:rPr>
          <w:lang w:val="x-none"/>
        </w:rPr>
        <w:t>s, it is likely that some properties will be the same between an image item representing the track and the images in the image sequences in the track. For example, the same ‘</w:t>
      </w:r>
      <w:proofErr w:type="spellStart"/>
      <w:r w:rsidRPr="00BD56A9">
        <w:rPr>
          <w:lang w:val="x-none"/>
        </w:rPr>
        <w:t>colr</w:t>
      </w:r>
      <w:proofErr w:type="spellEnd"/>
      <w:r w:rsidRPr="00BD56A9">
        <w:rPr>
          <w:lang w:val="x-none"/>
        </w:rPr>
        <w:t xml:space="preserve">’ box could be used (carrying a large ICC profile) or the EXIF metadata or the rotation… But today, one has to duplicate the information. It would be beneficial to have a unified approach to avoid repeating these properties. For EXIF or XMP metadata, this could be done by physically sharing the payload (i.e. matching file-level item offset with </w:t>
      </w:r>
      <w:proofErr w:type="spellStart"/>
      <w:r w:rsidRPr="00BD56A9">
        <w:rPr>
          <w:lang w:val="x-none"/>
        </w:rPr>
        <w:t>trak</w:t>
      </w:r>
      <w:proofErr w:type="spellEnd"/>
      <w:r w:rsidRPr="00BD56A9">
        <w:rPr>
          <w:lang w:val="x-none"/>
        </w:rPr>
        <w:t>-level item offset) but this is hard to achieve and fragile.</w:t>
      </w:r>
    </w:p>
    <w:p w14:paraId="6E27DF42" w14:textId="46461E36" w:rsidR="00F62871" w:rsidRDefault="00F62871" w:rsidP="00F62871">
      <w:pPr>
        <w:pStyle w:val="Heading4"/>
        <w:numPr>
          <w:ilvl w:val="2"/>
          <w:numId w:val="17"/>
        </w:numPr>
      </w:pPr>
      <w:r>
        <w:t>Proposed approaches</w:t>
      </w:r>
    </w:p>
    <w:p w14:paraId="1E920026" w14:textId="38F74732" w:rsidR="00F62871" w:rsidRDefault="00EF0D03" w:rsidP="00F62871">
      <w:pPr>
        <w:pStyle w:val="ListParagraph"/>
        <w:numPr>
          <w:ilvl w:val="0"/>
          <w:numId w:val="18"/>
        </w:numPr>
      </w:pPr>
      <w:r w:rsidRPr="00EF0D03">
        <w:t>Use the notion of unified space (‘</w:t>
      </w:r>
      <w:proofErr w:type="spellStart"/>
      <w:r w:rsidRPr="00EF0D03">
        <w:t>unif</w:t>
      </w:r>
      <w:proofErr w:type="spellEnd"/>
      <w:r w:rsidRPr="00EF0D03">
        <w:t xml:space="preserve">’ brand) and associate properties with a track, by using the id of that track as the </w:t>
      </w:r>
      <w:proofErr w:type="spellStart"/>
      <w:r w:rsidRPr="00EF0D03">
        <w:t>item_id</w:t>
      </w:r>
      <w:proofErr w:type="spellEnd"/>
      <w:r w:rsidRPr="00EF0D03">
        <w:t xml:space="preserve"> in the property association</w:t>
      </w:r>
    </w:p>
    <w:p w14:paraId="66E5E66D" w14:textId="578BBF28" w:rsidR="00F62871" w:rsidRPr="00F62871" w:rsidRDefault="00F62871" w:rsidP="00F62871">
      <w:pPr>
        <w:pStyle w:val="ListParagraph"/>
        <w:numPr>
          <w:ilvl w:val="0"/>
          <w:numId w:val="18"/>
        </w:numPr>
      </w:pPr>
      <w:r w:rsidRPr="00F62871">
        <w:t xml:space="preserve">create a new entity group </w:t>
      </w:r>
      <w:r>
        <w:t>(e.g.</w:t>
      </w:r>
      <w:r w:rsidRPr="00F62871">
        <w:t xml:space="preserve"> ‘</w:t>
      </w:r>
      <w:proofErr w:type="spellStart"/>
      <w:r w:rsidRPr="00F62871">
        <w:t>bprp</w:t>
      </w:r>
      <w:proofErr w:type="spellEnd"/>
      <w:r w:rsidRPr="00F62871">
        <w:t>’ (base properties)</w:t>
      </w:r>
      <w:r>
        <w:t>)</w:t>
      </w:r>
      <w:r w:rsidRPr="00F62871">
        <w:t xml:space="preserve"> with the following semantics:</w:t>
      </w:r>
    </w:p>
    <w:p w14:paraId="1CC5BE57" w14:textId="77777777" w:rsidR="00F62871" w:rsidRPr="00F62871" w:rsidRDefault="00F62871" w:rsidP="00F62871">
      <w:pPr>
        <w:pStyle w:val="ListParagraph"/>
        <w:numPr>
          <w:ilvl w:val="1"/>
          <w:numId w:val="18"/>
        </w:numPr>
      </w:pPr>
      <w:r w:rsidRPr="00F62871">
        <w:t xml:space="preserve">This entity group shall contain a single </w:t>
      </w:r>
      <w:proofErr w:type="spellStart"/>
      <w:r w:rsidRPr="00F62871">
        <w:t>entity_id</w:t>
      </w:r>
      <w:proofErr w:type="spellEnd"/>
      <w:r w:rsidRPr="00F62871">
        <w:t xml:space="preserve"> that points to an item, and shall contain one or more </w:t>
      </w:r>
      <w:proofErr w:type="spellStart"/>
      <w:r w:rsidRPr="00F62871">
        <w:t>entity_ids</w:t>
      </w:r>
      <w:proofErr w:type="spellEnd"/>
      <w:r w:rsidRPr="00F62871">
        <w:t xml:space="preserve"> that points to visual tracks. A track used in such grouping shall not be used in another grouping of the same type.</w:t>
      </w:r>
    </w:p>
    <w:p w14:paraId="6923C1CE" w14:textId="77777777" w:rsidR="00F62871" w:rsidRPr="00F62871" w:rsidRDefault="00F62871" w:rsidP="00F62871">
      <w:pPr>
        <w:pStyle w:val="ListParagraph"/>
        <w:numPr>
          <w:ilvl w:val="1"/>
          <w:numId w:val="18"/>
        </w:numPr>
      </w:pPr>
      <w:r w:rsidRPr="00F62871">
        <w:t>When used, it indicates that all of the properties attached to an item (from the following list: ‘</w:t>
      </w:r>
      <w:proofErr w:type="spellStart"/>
      <w:r w:rsidRPr="00F62871">
        <w:t>colr</w:t>
      </w:r>
      <w:proofErr w:type="spellEnd"/>
      <w:r w:rsidRPr="00F62871">
        <w:t>’, ‘</w:t>
      </w:r>
      <w:proofErr w:type="spellStart"/>
      <w:r w:rsidRPr="00F62871">
        <w:t>pasp</w:t>
      </w:r>
      <w:proofErr w:type="spellEnd"/>
      <w:r w:rsidRPr="00F62871">
        <w:t>’, ‘</w:t>
      </w:r>
      <w:proofErr w:type="spellStart"/>
      <w:r w:rsidRPr="00F62871">
        <w:t>pixi</w:t>
      </w:r>
      <w:proofErr w:type="spellEnd"/>
      <w:r w:rsidRPr="00F62871">
        <w:t>’, ‘</w:t>
      </w:r>
      <w:proofErr w:type="spellStart"/>
      <w:r w:rsidRPr="00F62871">
        <w:t>auxC</w:t>
      </w:r>
      <w:proofErr w:type="spellEnd"/>
      <w:r w:rsidRPr="00F62871">
        <w:t>’, ‘clap’, ‘</w:t>
      </w:r>
      <w:proofErr w:type="spellStart"/>
      <w:r w:rsidRPr="00F62871">
        <w:t>irot</w:t>
      </w:r>
      <w:proofErr w:type="spellEnd"/>
      <w:r w:rsidRPr="00F62871">
        <w:t>’, ‘</w:t>
      </w:r>
      <w:proofErr w:type="spellStart"/>
      <w:r w:rsidRPr="00F62871">
        <w:t>imir</w:t>
      </w:r>
      <w:proofErr w:type="spellEnd"/>
      <w:r w:rsidRPr="00F62871">
        <w:t>’, ‘</w:t>
      </w:r>
      <w:proofErr w:type="spellStart"/>
      <w:r w:rsidRPr="00F62871">
        <w:t>clli</w:t>
      </w:r>
      <w:proofErr w:type="spellEnd"/>
      <w:r w:rsidRPr="00F62871">
        <w:t>,’mdcv’) and all metadata items of type ‘</w:t>
      </w:r>
      <w:proofErr w:type="spellStart"/>
      <w:r w:rsidRPr="00F62871">
        <w:t>Exif</w:t>
      </w:r>
      <w:proofErr w:type="spellEnd"/>
      <w:r w:rsidRPr="00F62871">
        <w:t>’ or ‘</w:t>
      </w:r>
      <w:proofErr w:type="spellStart"/>
      <w:r w:rsidRPr="00F62871">
        <w:t>xmp</w:t>
      </w:r>
      <w:proofErr w:type="spellEnd"/>
      <w:r w:rsidRPr="00F62871">
        <w:t>’ also apply to the track, unless the property is overridden in the track itself. For example, an item may have a ‘</w:t>
      </w:r>
      <w:proofErr w:type="spellStart"/>
      <w:r w:rsidRPr="00F62871">
        <w:t>colr</w:t>
      </w:r>
      <w:proofErr w:type="spellEnd"/>
      <w:r w:rsidRPr="00F62871">
        <w:t>’ property. If this item is grouped in the same ‘</w:t>
      </w:r>
      <w:proofErr w:type="spellStart"/>
      <w:r w:rsidRPr="00F62871">
        <w:t>bprp</w:t>
      </w:r>
      <w:proofErr w:type="spellEnd"/>
      <w:r w:rsidRPr="00F62871">
        <w:t>’ entity with a track, that track inherits the information from the ‘</w:t>
      </w:r>
      <w:proofErr w:type="spellStart"/>
      <w:r w:rsidRPr="00F62871">
        <w:t>colr</w:t>
      </w:r>
      <w:proofErr w:type="spellEnd"/>
      <w:r w:rsidRPr="00F62871">
        <w:t>’ unless the track itself has a ‘</w:t>
      </w:r>
      <w:proofErr w:type="spellStart"/>
      <w:r w:rsidRPr="00F62871">
        <w:t>colr</w:t>
      </w:r>
      <w:proofErr w:type="spellEnd"/>
      <w:r w:rsidRPr="00F62871">
        <w:t>’ property.</w:t>
      </w:r>
    </w:p>
    <w:p w14:paraId="6D7FF95D" w14:textId="73A5B175" w:rsidR="00F62871" w:rsidRDefault="00F62871" w:rsidP="00F62871">
      <w:pPr>
        <w:pStyle w:val="ListParagraph"/>
        <w:numPr>
          <w:ilvl w:val="0"/>
          <w:numId w:val="18"/>
        </w:numPr>
      </w:pPr>
      <w:r>
        <w:t>Use the Sample-to-item sample group '</w:t>
      </w:r>
      <w:proofErr w:type="spellStart"/>
      <w:r>
        <w:t>stmi</w:t>
      </w:r>
      <w:proofErr w:type="spellEnd"/>
      <w:r>
        <w:t>', but information would be within the track, not in the 'meta' box.</w:t>
      </w:r>
    </w:p>
    <w:p w14:paraId="4BB7F865" w14:textId="581CF5EB" w:rsidR="00F62871" w:rsidRDefault="00F62871" w:rsidP="00F62871">
      <w:pPr>
        <w:pStyle w:val="Heading4"/>
        <w:numPr>
          <w:ilvl w:val="2"/>
          <w:numId w:val="17"/>
        </w:numPr>
      </w:pPr>
      <w:r>
        <w:t>Open questions</w:t>
      </w:r>
    </w:p>
    <w:p w14:paraId="238B7655" w14:textId="30277134" w:rsidR="00F62871" w:rsidRPr="00F62871" w:rsidRDefault="00F62871" w:rsidP="00F62871">
      <w:r>
        <w:t>Storing the track properties in the ‘meta’ box has the advantage of easily sharing them between items and tracks, and of making it easy for MIAF readers (they always expect a ‘meta’ box). However, existing readers of video/</w:t>
      </w:r>
      <w:proofErr w:type="spellStart"/>
      <w:r>
        <w:t>pict</w:t>
      </w:r>
      <w:proofErr w:type="spellEnd"/>
      <w:r>
        <w:t xml:space="preserve"> sequences are expected to find the properties in the sample description entry (or sample groups). Is this a problem?</w:t>
      </w:r>
    </w:p>
    <w:p w14:paraId="03ABBF9A" w14:textId="0D029550" w:rsidR="004B6FDD" w:rsidDel="00DD1CA9" w:rsidRDefault="004B6FDD" w:rsidP="004B6FDD">
      <w:pPr>
        <w:keepNext/>
        <w:widowControl/>
        <w:numPr>
          <w:ilvl w:val="1"/>
          <w:numId w:val="3"/>
        </w:numPr>
        <w:spacing w:before="240" w:after="60" w:line="240" w:lineRule="auto"/>
        <w:jc w:val="both"/>
        <w:outlineLvl w:val="1"/>
        <w:rPr>
          <w:del w:id="261" w:author="Frédéric MAZE" w:date="2021-09-03T10:43:00Z"/>
          <w:rFonts w:eastAsia="Times New Roman"/>
          <w:b/>
          <w:bCs/>
          <w:i/>
          <w:iCs/>
          <w:sz w:val="28"/>
          <w:szCs w:val="28"/>
        </w:rPr>
      </w:pPr>
      <w:bookmarkStart w:id="262" w:name="_Toc81558270"/>
      <w:bookmarkStart w:id="263" w:name="_Toc81558347"/>
      <w:commentRangeStart w:id="264"/>
      <w:del w:id="265" w:author="Frédéric MAZE" w:date="2021-09-03T10:43:00Z">
        <w:r w:rsidDel="00DD1CA9">
          <w:rPr>
            <w:rFonts w:eastAsia="Times New Roman"/>
            <w:b/>
            <w:bCs/>
            <w:i/>
            <w:iCs/>
            <w:sz w:val="28"/>
            <w:szCs w:val="28"/>
          </w:rPr>
          <w:delText>Clarification</w:delText>
        </w:r>
      </w:del>
      <w:commentRangeEnd w:id="264"/>
      <w:r w:rsidR="00DD1CA9">
        <w:rPr>
          <w:rStyle w:val="CommentReference"/>
        </w:rPr>
        <w:commentReference w:id="264"/>
      </w:r>
      <w:del w:id="266" w:author="Frédéric MAZE" w:date="2021-09-03T10:43:00Z">
        <w:r w:rsidDel="00DD1CA9">
          <w:rPr>
            <w:rFonts w:eastAsia="Times New Roman"/>
            <w:b/>
            <w:bCs/>
            <w:i/>
            <w:iCs/>
            <w:sz w:val="28"/>
            <w:szCs w:val="28"/>
          </w:rPr>
          <w:delText xml:space="preserve"> on NAL Unit Payload (derived from m55193)</w:delText>
        </w:r>
        <w:bookmarkEnd w:id="262"/>
        <w:bookmarkEnd w:id="263"/>
      </w:del>
    </w:p>
    <w:p w14:paraId="11403417" w14:textId="3726CA92" w:rsidR="004B6FDD" w:rsidDel="00DD1CA9" w:rsidRDefault="004B6FDD" w:rsidP="004B6FDD">
      <w:pPr>
        <w:widowControl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del w:id="267" w:author="Frédéric MAZE" w:date="2021-09-03T10:43:00Z"/>
          <w:lang w:val="en-CA"/>
        </w:rPr>
      </w:pPr>
    </w:p>
    <w:p w14:paraId="40D9F0F4" w14:textId="04114D00" w:rsidR="004B6FDD" w:rsidDel="00DD1CA9" w:rsidRDefault="004B6FDD" w:rsidP="004B6FDD">
      <w:pPr>
        <w:widowControl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del w:id="268" w:author="Frédéric MAZE" w:date="2021-09-03T10:43:00Z"/>
          <w:lang w:val="en-CA"/>
        </w:rPr>
      </w:pPr>
      <w:del w:id="269" w:author="Frédéric MAZE" w:date="2021-09-03T10:43:00Z">
        <w:r w:rsidDel="00DD1CA9">
          <w:rPr>
            <w:lang w:val="en-CA"/>
          </w:rPr>
          <w:lastRenderedPageBreak/>
          <w:delText>Search and replace "R</w:delText>
        </w:r>
        <w:r w:rsidRPr="00A67D30" w:rsidDel="00DD1CA9">
          <w:rPr>
            <w:lang w:eastAsia="ja-JP"/>
          </w:rPr>
          <w:delText>BSP payload</w:delText>
        </w:r>
        <w:r w:rsidDel="00DD1CA9">
          <w:rPr>
            <w:lang w:val="en-CA"/>
          </w:rPr>
          <w:delText>" (5 instances) with "NAL unit payload", because in the contexts where the ph</w:delText>
        </w:r>
        <w:r w:rsidR="005F3CA1" w:rsidDel="00DD1CA9">
          <w:rPr>
            <w:lang w:val="en-CA"/>
          </w:rPr>
          <w:delText>r</w:delText>
        </w:r>
        <w:r w:rsidDel="00DD1CA9">
          <w:rPr>
            <w:lang w:val="en-CA"/>
          </w:rPr>
          <w:delText>ase is used, the start code emulation bytes that are part of "NAL unit payload" but not part of "R</w:delText>
        </w:r>
        <w:r w:rsidRPr="00A67D30" w:rsidDel="00DD1CA9">
          <w:rPr>
            <w:lang w:eastAsia="ja-JP"/>
          </w:rPr>
          <w:delText>BSP payload</w:delText>
        </w:r>
        <w:r w:rsidDel="00DD1CA9">
          <w:rPr>
            <w:lang w:val="en-CA"/>
          </w:rPr>
          <w:delText>" should be considered.</w:delText>
        </w:r>
      </w:del>
    </w:p>
    <w:p w14:paraId="03FD8F2B" w14:textId="7D0004B0" w:rsidR="004B6FDD" w:rsidDel="00DD1CA9" w:rsidRDefault="004B6FDD" w:rsidP="005F3CA1">
      <w:pPr>
        <w:widowControl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del w:id="270" w:author="Frédéric MAZE" w:date="2021-09-03T10:43:00Z"/>
          <w:lang w:val="en-CA"/>
        </w:rPr>
      </w:pPr>
      <w:del w:id="271" w:author="Frédéric MAZE" w:date="2021-09-03T10:43:00Z">
        <w:r w:rsidDel="00DD1CA9">
          <w:rPr>
            <w:lang w:val="en-CA"/>
          </w:rPr>
          <w:delText>Search and replace "</w:delText>
        </w:r>
        <w:r w:rsidRPr="00A67D30" w:rsidDel="00DD1CA9">
          <w:rPr>
            <w:rFonts w:hint="eastAsia"/>
          </w:rPr>
          <w:delText>byte stream payload</w:delText>
        </w:r>
        <w:r w:rsidDel="00DD1CA9">
          <w:rPr>
            <w:lang w:val="en-CA"/>
          </w:rPr>
          <w:delText>" (1 instance) with "NAL unit payload", for similar reason as above.</w:delText>
        </w:r>
      </w:del>
    </w:p>
    <w:p w14:paraId="67FC087B" w14:textId="2C2699CC" w:rsidR="005F3CA1" w:rsidRPr="005F3CA1" w:rsidRDefault="005F3CA1" w:rsidP="005F3CA1">
      <w:pPr>
        <w:keepNext/>
        <w:widowControl/>
        <w:numPr>
          <w:ilvl w:val="1"/>
          <w:numId w:val="3"/>
        </w:numPr>
        <w:spacing w:before="240" w:after="60" w:line="240" w:lineRule="auto"/>
        <w:jc w:val="both"/>
        <w:outlineLvl w:val="1"/>
        <w:rPr>
          <w:rFonts w:eastAsia="Times New Roman"/>
          <w:b/>
          <w:bCs/>
          <w:i/>
          <w:iCs/>
          <w:sz w:val="28"/>
          <w:szCs w:val="28"/>
        </w:rPr>
      </w:pPr>
      <w:bookmarkStart w:id="272" w:name="_Toc81558348"/>
      <w:r>
        <w:rPr>
          <w:rFonts w:eastAsia="Times New Roman"/>
          <w:b/>
          <w:bCs/>
          <w:i/>
          <w:iCs/>
          <w:sz w:val="28"/>
          <w:szCs w:val="28"/>
        </w:rPr>
        <w:t>Clarification on HEVC and ‘oinf’ (derived from m55193)</w:t>
      </w:r>
      <w:bookmarkEnd w:id="272"/>
    </w:p>
    <w:p w14:paraId="316A25E3" w14:textId="633AF5FE" w:rsidR="004B6FDD" w:rsidRPr="005F3CA1" w:rsidRDefault="004B6FDD" w:rsidP="005F3CA1">
      <w:pPr>
        <w:widowControl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utoSpaceDE w:val="0"/>
        <w:autoSpaceDN w:val="0"/>
        <w:adjustRightInd w:val="0"/>
        <w:spacing w:after="160" w:line="240" w:lineRule="auto"/>
        <w:jc w:val="both"/>
        <w:textAlignment w:val="baseline"/>
        <w:rPr>
          <w:lang w:val="en-CA"/>
        </w:rPr>
      </w:pPr>
      <w:r w:rsidRPr="005F3CA1">
        <w:rPr>
          <w:lang w:val="en-CA"/>
        </w:rPr>
        <w:t>There are two issues in the following sentence:</w:t>
      </w:r>
    </w:p>
    <w:p w14:paraId="503C30F5" w14:textId="77777777" w:rsidR="004B6FDD" w:rsidRDefault="004B6FDD" w:rsidP="005F3CA1">
      <w:r>
        <w:t xml:space="preserve">Image items originating from the same bitstream shall be associated with the same </w:t>
      </w:r>
      <w:r w:rsidRPr="00522DC7">
        <w:rPr>
          <w:rFonts w:ascii="Courier" w:hAnsi="Courier"/>
        </w:rPr>
        <w:t>'</w:t>
      </w:r>
      <w:proofErr w:type="spellStart"/>
      <w:r w:rsidRPr="00522DC7">
        <w:rPr>
          <w:rFonts w:ascii="Courier" w:hAnsi="Courier"/>
        </w:rPr>
        <w:t>oinf</w:t>
      </w:r>
      <w:proofErr w:type="spellEnd"/>
      <w:r w:rsidRPr="00522DC7">
        <w:rPr>
          <w:rFonts w:ascii="Courier" w:hAnsi="Courier"/>
        </w:rPr>
        <w:t>'</w:t>
      </w:r>
      <w:r>
        <w:t xml:space="preserve"> property.</w:t>
      </w:r>
    </w:p>
    <w:p w14:paraId="302F0963" w14:textId="55497432" w:rsidR="004B6FDD" w:rsidRDefault="004B6FDD" w:rsidP="005F3CA1">
      <w:r>
        <w:t>Firstly, an HEVC bitstream may include multiple CVSs that may have different operation points. Secondly, this requirement itself is not checkable based on an HEVC image file, thus should not be a "shall" requirement.</w:t>
      </w:r>
    </w:p>
    <w:p w14:paraId="1787E166" w14:textId="77777777" w:rsidR="004B6FDD" w:rsidRDefault="004B6FDD" w:rsidP="005F3CA1">
      <w:r>
        <w:t>Changing "shall" to "should" would be an improvement, but still not very good.</w:t>
      </w:r>
    </w:p>
    <w:p w14:paraId="52DED601" w14:textId="77777777" w:rsidR="004B6FDD" w:rsidRDefault="004B6FDD" w:rsidP="005F3CA1">
      <w:pPr>
        <w:rPr>
          <w:lang w:val="en-CA"/>
        </w:rPr>
      </w:pPr>
      <w:r>
        <w:t>It is therefore proposed to just remove this sentence.</w:t>
      </w:r>
    </w:p>
    <w:p w14:paraId="5E48AB32" w14:textId="4C7C5367" w:rsidR="00935EF8" w:rsidRPr="005F3CA1" w:rsidRDefault="00935EF8" w:rsidP="00935EF8">
      <w:pPr>
        <w:keepNext/>
        <w:widowControl/>
        <w:numPr>
          <w:ilvl w:val="1"/>
          <w:numId w:val="3"/>
        </w:numPr>
        <w:spacing w:before="240" w:after="60" w:line="240" w:lineRule="auto"/>
        <w:jc w:val="both"/>
        <w:outlineLvl w:val="1"/>
        <w:rPr>
          <w:rFonts w:eastAsia="Times New Roman"/>
          <w:b/>
          <w:bCs/>
          <w:i/>
          <w:iCs/>
          <w:sz w:val="28"/>
          <w:szCs w:val="28"/>
        </w:rPr>
      </w:pPr>
      <w:bookmarkStart w:id="273" w:name="_Toc81558349"/>
      <w:r>
        <w:rPr>
          <w:rFonts w:eastAsia="Times New Roman"/>
          <w:b/>
          <w:bCs/>
          <w:i/>
          <w:iCs/>
          <w:sz w:val="28"/>
          <w:szCs w:val="28"/>
        </w:rPr>
        <w:t>Clarification on essential bit</w:t>
      </w:r>
      <w:bookmarkEnd w:id="273"/>
    </w:p>
    <w:p w14:paraId="3695D6FB" w14:textId="62F01661" w:rsidR="00F62871" w:rsidRDefault="00935EF8" w:rsidP="00F62871">
      <w:r>
        <w:t xml:space="preserve">Based on discussion at </w:t>
      </w:r>
      <w:hyperlink r:id="rId15" w:anchor="note_9348" w:history="1">
        <w:r w:rsidRPr="009274B1">
          <w:rPr>
            <w:rStyle w:val="Hyperlink"/>
          </w:rPr>
          <w:t>http://mpegx.int-evry.fr/software/MPEG/Systems/FileFormat/HEIF/-/issues/9#note_9348</w:t>
        </w:r>
      </w:hyperlink>
      <w:r>
        <w:t>, it is proposed to change the sentence in 6.5.1:</w:t>
      </w:r>
    </w:p>
    <w:p w14:paraId="1B3604F0" w14:textId="1ABA068E" w:rsidR="00935EF8" w:rsidRDefault="00935EF8" w:rsidP="00F62871">
      <w:r>
        <w:t>“</w:t>
      </w:r>
      <w:r>
        <w:rPr>
          <w:rFonts w:eastAsia="MS Mincho"/>
        </w:rPr>
        <w:t>Descriptive properties are non-essential, unless stated otherwise in their specification.</w:t>
      </w:r>
      <w:r>
        <w:t>”</w:t>
      </w:r>
    </w:p>
    <w:p w14:paraId="6E15B49A" w14:textId="716F8C24" w:rsidR="00935EF8" w:rsidRDefault="00935EF8" w:rsidP="00F62871">
      <w:r>
        <w:t>Into:</w:t>
      </w:r>
    </w:p>
    <w:p w14:paraId="6DABEA86" w14:textId="4ED5BB72" w:rsidR="00935EF8" w:rsidRPr="00935EF8" w:rsidRDefault="00935EF8" w:rsidP="00935EF8">
      <w:pPr>
        <w:rPr>
          <w:rFonts w:eastAsia="MS Mincho"/>
        </w:rPr>
      </w:pPr>
      <w:r w:rsidRPr="00935EF8">
        <w:rPr>
          <w:rFonts w:eastAsia="MS Mincho"/>
        </w:rPr>
        <w:t>“Descriptive properties should be marked as non-essential, unless stated otherwise in their specification or derived specification.”</w:t>
      </w:r>
    </w:p>
    <w:p w14:paraId="0E263441" w14:textId="77777777" w:rsidR="00935EF8" w:rsidRDefault="00935EF8" w:rsidP="00F62871"/>
    <w:p w14:paraId="11524AF4" w14:textId="53B3148C" w:rsidR="00F62871" w:rsidRPr="00F62871" w:rsidRDefault="00F62871" w:rsidP="00F62871">
      <w:pPr>
        <w:pStyle w:val="ListParagraph"/>
      </w:pPr>
    </w:p>
    <w:sectPr w:rsidR="00F62871" w:rsidRPr="00F62871">
      <w:headerReference w:type="default" r:id="rId16"/>
      <w:footerReference w:type="default" r:id="rId17"/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64" w:author="Frédéric MAZE" w:date="2021-09-03T10:43:00Z" w:initials="FM">
    <w:p w14:paraId="7626C8EC" w14:textId="1A4B7B73" w:rsidR="00DD1CA9" w:rsidRDefault="00DD1CA9">
      <w:pPr>
        <w:pStyle w:val="CommentText"/>
      </w:pPr>
      <w:r>
        <w:rPr>
          <w:rStyle w:val="CommentReference"/>
        </w:rPr>
        <w:annotationRef/>
      </w:r>
      <w:proofErr w:type="gramStart"/>
      <w:r>
        <w:t>Actually</w:t>
      </w:r>
      <w:proofErr w:type="gramEnd"/>
      <w:r>
        <w:t xml:space="preserve"> fixed by m57433 and integrated into FDIS 2</w:t>
      </w:r>
      <w:r w:rsidRPr="00DD1CA9">
        <w:rPr>
          <w:vertAlign w:val="superscript"/>
        </w:rPr>
        <w:t>nd</w:t>
      </w:r>
      <w:r>
        <w:t xml:space="preserve"> edition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626C8E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26C8EC" w16cid:durableId="24DC7A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691BD" w14:textId="77777777" w:rsidR="00BB1EE7" w:rsidRDefault="00BB1EE7" w:rsidP="00717E1B">
      <w:pPr>
        <w:spacing w:after="0" w:line="240" w:lineRule="auto"/>
      </w:pPr>
      <w:r>
        <w:separator/>
      </w:r>
    </w:p>
  </w:endnote>
  <w:endnote w:type="continuationSeparator" w:id="0">
    <w:p w14:paraId="14C54C61" w14:textId="77777777" w:rsidR="00BB1EE7" w:rsidRDefault="00BB1EE7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C3DF2" w14:textId="77777777" w:rsidR="00B04245" w:rsidRDefault="00B042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2A0E0" w14:textId="77777777" w:rsidR="00BB1EE7" w:rsidRDefault="00BB1EE7" w:rsidP="00717E1B">
      <w:pPr>
        <w:spacing w:after="0" w:line="240" w:lineRule="auto"/>
      </w:pPr>
      <w:r>
        <w:separator/>
      </w:r>
    </w:p>
  </w:footnote>
  <w:footnote w:type="continuationSeparator" w:id="0">
    <w:p w14:paraId="5816B4FD" w14:textId="77777777" w:rsidR="00BB1EE7" w:rsidRDefault="00BB1EE7" w:rsidP="0071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47645" w14:textId="77777777" w:rsidR="00B04245" w:rsidRDefault="00B042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866"/>
    <w:multiLevelType w:val="hybridMultilevel"/>
    <w:tmpl w:val="FB523A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8145A"/>
    <w:multiLevelType w:val="hybridMultilevel"/>
    <w:tmpl w:val="D0F86478"/>
    <w:lvl w:ilvl="0" w:tplc="B512FA88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9855395"/>
    <w:multiLevelType w:val="hybridMultilevel"/>
    <w:tmpl w:val="A3BAA3AC"/>
    <w:lvl w:ilvl="0" w:tplc="1E1212FC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E0E72"/>
    <w:multiLevelType w:val="hybridMultilevel"/>
    <w:tmpl w:val="E33E7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128F38"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B6640"/>
    <w:multiLevelType w:val="hybridMultilevel"/>
    <w:tmpl w:val="35627A0E"/>
    <w:lvl w:ilvl="0" w:tplc="3816FCB4">
      <w:start w:val="6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57B7F"/>
    <w:multiLevelType w:val="hybridMultilevel"/>
    <w:tmpl w:val="0C6E598C"/>
    <w:lvl w:ilvl="0" w:tplc="1E1212FC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D6485"/>
    <w:multiLevelType w:val="multilevel"/>
    <w:tmpl w:val="10B68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2E4448"/>
    <w:multiLevelType w:val="hybridMultilevel"/>
    <w:tmpl w:val="C6CCF422"/>
    <w:lvl w:ilvl="0" w:tplc="D1343A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E6AFE"/>
    <w:multiLevelType w:val="hybridMultilevel"/>
    <w:tmpl w:val="EDB870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25EFE"/>
    <w:multiLevelType w:val="hybridMultilevel"/>
    <w:tmpl w:val="DB84FE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09280E"/>
    <w:multiLevelType w:val="hybridMultilevel"/>
    <w:tmpl w:val="0486D78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0E12E5"/>
    <w:multiLevelType w:val="hybridMultilevel"/>
    <w:tmpl w:val="4F54A6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4135C7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8866D5E"/>
    <w:multiLevelType w:val="hybridMultilevel"/>
    <w:tmpl w:val="507C3366"/>
    <w:lvl w:ilvl="0" w:tplc="899A71D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720324"/>
    <w:multiLevelType w:val="hybridMultilevel"/>
    <w:tmpl w:val="4F5833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13"/>
  </w:num>
  <w:num w:numId="5">
    <w:abstractNumId w:val="17"/>
  </w:num>
  <w:num w:numId="6">
    <w:abstractNumId w:val="3"/>
  </w:num>
  <w:num w:numId="7">
    <w:abstractNumId w:val="6"/>
  </w:num>
  <w:num w:numId="8">
    <w:abstractNumId w:val="12"/>
  </w:num>
  <w:num w:numId="9">
    <w:abstractNumId w:val="1"/>
  </w:num>
  <w:num w:numId="10">
    <w:abstractNumId w:val="9"/>
  </w:num>
  <w:num w:numId="11">
    <w:abstractNumId w:val="4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7"/>
  </w:num>
  <w:num w:numId="20">
    <w:abstractNumId w:val="14"/>
  </w:num>
  <w:num w:numId="21">
    <w:abstractNumId w:val="14"/>
  </w:num>
  <w:num w:numId="22">
    <w:abstractNumId w:val="11"/>
  </w:num>
  <w:num w:numId="23">
    <w:abstractNumId w:val="0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édéric MAZE">
    <w15:presenceInfo w15:providerId="None" w15:userId="Frédéric MAZ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41B"/>
    <w:rsid w:val="00002217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4720"/>
    <w:rsid w:val="00070B5D"/>
    <w:rsid w:val="000778F8"/>
    <w:rsid w:val="00080DAC"/>
    <w:rsid w:val="00093F5A"/>
    <w:rsid w:val="000C5808"/>
    <w:rsid w:val="000D58DC"/>
    <w:rsid w:val="000E6AA6"/>
    <w:rsid w:val="000F6664"/>
    <w:rsid w:val="0010141B"/>
    <w:rsid w:val="00104DD9"/>
    <w:rsid w:val="00124211"/>
    <w:rsid w:val="00125F4E"/>
    <w:rsid w:val="001302B6"/>
    <w:rsid w:val="0013302C"/>
    <w:rsid w:val="001347D5"/>
    <w:rsid w:val="00146509"/>
    <w:rsid w:val="00150931"/>
    <w:rsid w:val="00153591"/>
    <w:rsid w:val="001676B9"/>
    <w:rsid w:val="00171211"/>
    <w:rsid w:val="0017476B"/>
    <w:rsid w:val="00177D2A"/>
    <w:rsid w:val="00184896"/>
    <w:rsid w:val="001920B7"/>
    <w:rsid w:val="001A13E2"/>
    <w:rsid w:val="001A60D5"/>
    <w:rsid w:val="001A77B5"/>
    <w:rsid w:val="001C122D"/>
    <w:rsid w:val="001C2B74"/>
    <w:rsid w:val="001C4CCD"/>
    <w:rsid w:val="001C7C63"/>
    <w:rsid w:val="001D56A9"/>
    <w:rsid w:val="001E4B8A"/>
    <w:rsid w:val="001E56C4"/>
    <w:rsid w:val="001E6EEC"/>
    <w:rsid w:val="001F3C5D"/>
    <w:rsid w:val="00221F51"/>
    <w:rsid w:val="002553B1"/>
    <w:rsid w:val="00262DE7"/>
    <w:rsid w:val="00272D6B"/>
    <w:rsid w:val="002739A4"/>
    <w:rsid w:val="002869A6"/>
    <w:rsid w:val="00286C15"/>
    <w:rsid w:val="0028710D"/>
    <w:rsid w:val="002A6BFB"/>
    <w:rsid w:val="002B2FD2"/>
    <w:rsid w:val="002C7F0F"/>
    <w:rsid w:val="002D5BA5"/>
    <w:rsid w:val="002D7993"/>
    <w:rsid w:val="002E02B6"/>
    <w:rsid w:val="0030450F"/>
    <w:rsid w:val="0030631B"/>
    <w:rsid w:val="00317A4B"/>
    <w:rsid w:val="0033190F"/>
    <w:rsid w:val="003573DE"/>
    <w:rsid w:val="0036721F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F6E4A"/>
    <w:rsid w:val="00400239"/>
    <w:rsid w:val="00406247"/>
    <w:rsid w:val="004070C3"/>
    <w:rsid w:val="0040751A"/>
    <w:rsid w:val="0041116D"/>
    <w:rsid w:val="00421193"/>
    <w:rsid w:val="00422044"/>
    <w:rsid w:val="00425379"/>
    <w:rsid w:val="00426E8E"/>
    <w:rsid w:val="00434ADB"/>
    <w:rsid w:val="00441368"/>
    <w:rsid w:val="00462D9A"/>
    <w:rsid w:val="0046449E"/>
    <w:rsid w:val="00467971"/>
    <w:rsid w:val="0047210E"/>
    <w:rsid w:val="00494821"/>
    <w:rsid w:val="004A44EF"/>
    <w:rsid w:val="004A5585"/>
    <w:rsid w:val="004B298C"/>
    <w:rsid w:val="004B6FDD"/>
    <w:rsid w:val="004D2FF8"/>
    <w:rsid w:val="004E0C82"/>
    <w:rsid w:val="004E1E01"/>
    <w:rsid w:val="004E4F66"/>
    <w:rsid w:val="004E5FB5"/>
    <w:rsid w:val="004F0ACC"/>
    <w:rsid w:val="004F593C"/>
    <w:rsid w:val="004F620C"/>
    <w:rsid w:val="005132BF"/>
    <w:rsid w:val="005164F8"/>
    <w:rsid w:val="00516F9C"/>
    <w:rsid w:val="00523D8E"/>
    <w:rsid w:val="0052544E"/>
    <w:rsid w:val="0054391B"/>
    <w:rsid w:val="00551C94"/>
    <w:rsid w:val="005565BE"/>
    <w:rsid w:val="00557EDB"/>
    <w:rsid w:val="00573644"/>
    <w:rsid w:val="00573821"/>
    <w:rsid w:val="00574298"/>
    <w:rsid w:val="005769BD"/>
    <w:rsid w:val="00585F50"/>
    <w:rsid w:val="00591C15"/>
    <w:rsid w:val="005A05C0"/>
    <w:rsid w:val="005A1575"/>
    <w:rsid w:val="005A2449"/>
    <w:rsid w:val="005A4680"/>
    <w:rsid w:val="005B0DB3"/>
    <w:rsid w:val="005B215F"/>
    <w:rsid w:val="005B6B95"/>
    <w:rsid w:val="005B7CBC"/>
    <w:rsid w:val="005C42D8"/>
    <w:rsid w:val="005D1A6F"/>
    <w:rsid w:val="005D561E"/>
    <w:rsid w:val="005D6246"/>
    <w:rsid w:val="005E1400"/>
    <w:rsid w:val="005F3CA1"/>
    <w:rsid w:val="005F7852"/>
    <w:rsid w:val="0060019F"/>
    <w:rsid w:val="006074A9"/>
    <w:rsid w:val="00623EB0"/>
    <w:rsid w:val="00625A92"/>
    <w:rsid w:val="006323E5"/>
    <w:rsid w:val="00632565"/>
    <w:rsid w:val="0063664B"/>
    <w:rsid w:val="00643BD9"/>
    <w:rsid w:val="00650C9A"/>
    <w:rsid w:val="00660793"/>
    <w:rsid w:val="006639F6"/>
    <w:rsid w:val="00685550"/>
    <w:rsid w:val="00685762"/>
    <w:rsid w:val="00686EE6"/>
    <w:rsid w:val="0069329A"/>
    <w:rsid w:val="006A019E"/>
    <w:rsid w:val="006B2D08"/>
    <w:rsid w:val="006D4315"/>
    <w:rsid w:val="006D5C63"/>
    <w:rsid w:val="006D6B92"/>
    <w:rsid w:val="006E2AB0"/>
    <w:rsid w:val="006E2D0D"/>
    <w:rsid w:val="006E3EF3"/>
    <w:rsid w:val="006F0785"/>
    <w:rsid w:val="006F40EB"/>
    <w:rsid w:val="00715DF2"/>
    <w:rsid w:val="00717E1B"/>
    <w:rsid w:val="007212F6"/>
    <w:rsid w:val="00727E5A"/>
    <w:rsid w:val="007320EA"/>
    <w:rsid w:val="0074220F"/>
    <w:rsid w:val="00761700"/>
    <w:rsid w:val="00766DEA"/>
    <w:rsid w:val="00770292"/>
    <w:rsid w:val="007B7543"/>
    <w:rsid w:val="007C2FE6"/>
    <w:rsid w:val="007E1CAC"/>
    <w:rsid w:val="007E4601"/>
    <w:rsid w:val="007F2E7F"/>
    <w:rsid w:val="007F3FEE"/>
    <w:rsid w:val="007F5148"/>
    <w:rsid w:val="007F6CFB"/>
    <w:rsid w:val="007F7901"/>
    <w:rsid w:val="00805F0B"/>
    <w:rsid w:val="008106C3"/>
    <w:rsid w:val="00813221"/>
    <w:rsid w:val="0081555E"/>
    <w:rsid w:val="008177EE"/>
    <w:rsid w:val="008312FD"/>
    <w:rsid w:val="008362E7"/>
    <w:rsid w:val="008559A6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3750"/>
    <w:rsid w:val="00911052"/>
    <w:rsid w:val="009156C9"/>
    <w:rsid w:val="00915CE8"/>
    <w:rsid w:val="00915EE0"/>
    <w:rsid w:val="0091630B"/>
    <w:rsid w:val="009264CB"/>
    <w:rsid w:val="00930EF2"/>
    <w:rsid w:val="009315F3"/>
    <w:rsid w:val="00935EF8"/>
    <w:rsid w:val="00937076"/>
    <w:rsid w:val="00942FA1"/>
    <w:rsid w:val="009438F9"/>
    <w:rsid w:val="009502E5"/>
    <w:rsid w:val="00951E3B"/>
    <w:rsid w:val="00960A19"/>
    <w:rsid w:val="00964C27"/>
    <w:rsid w:val="00972379"/>
    <w:rsid w:val="00976358"/>
    <w:rsid w:val="0097742E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5C91"/>
    <w:rsid w:val="009F559E"/>
    <w:rsid w:val="009F7070"/>
    <w:rsid w:val="00A001E2"/>
    <w:rsid w:val="00A12689"/>
    <w:rsid w:val="00A147C7"/>
    <w:rsid w:val="00A16FD7"/>
    <w:rsid w:val="00A20032"/>
    <w:rsid w:val="00A235C9"/>
    <w:rsid w:val="00A267A7"/>
    <w:rsid w:val="00A42274"/>
    <w:rsid w:val="00A424BC"/>
    <w:rsid w:val="00A431D9"/>
    <w:rsid w:val="00A443E0"/>
    <w:rsid w:val="00A464AB"/>
    <w:rsid w:val="00A56E05"/>
    <w:rsid w:val="00A84784"/>
    <w:rsid w:val="00A877C5"/>
    <w:rsid w:val="00A9007A"/>
    <w:rsid w:val="00A948E4"/>
    <w:rsid w:val="00A95A6E"/>
    <w:rsid w:val="00A97432"/>
    <w:rsid w:val="00A97C60"/>
    <w:rsid w:val="00AA5D3B"/>
    <w:rsid w:val="00AA7246"/>
    <w:rsid w:val="00AB0A71"/>
    <w:rsid w:val="00AB2FC7"/>
    <w:rsid w:val="00AD3156"/>
    <w:rsid w:val="00AE175E"/>
    <w:rsid w:val="00AE5BF6"/>
    <w:rsid w:val="00AE7428"/>
    <w:rsid w:val="00B04245"/>
    <w:rsid w:val="00B11F57"/>
    <w:rsid w:val="00B12E14"/>
    <w:rsid w:val="00B14F98"/>
    <w:rsid w:val="00B21559"/>
    <w:rsid w:val="00B21FC6"/>
    <w:rsid w:val="00B22D13"/>
    <w:rsid w:val="00B45CC1"/>
    <w:rsid w:val="00B47A38"/>
    <w:rsid w:val="00B514B8"/>
    <w:rsid w:val="00B62CD2"/>
    <w:rsid w:val="00B72387"/>
    <w:rsid w:val="00BB1EE7"/>
    <w:rsid w:val="00BB53D3"/>
    <w:rsid w:val="00BD1631"/>
    <w:rsid w:val="00BD4E34"/>
    <w:rsid w:val="00BD5142"/>
    <w:rsid w:val="00BD56A9"/>
    <w:rsid w:val="00BE7B4B"/>
    <w:rsid w:val="00C00A61"/>
    <w:rsid w:val="00C10A59"/>
    <w:rsid w:val="00C117CF"/>
    <w:rsid w:val="00C433F5"/>
    <w:rsid w:val="00C46C69"/>
    <w:rsid w:val="00C5063F"/>
    <w:rsid w:val="00C530BD"/>
    <w:rsid w:val="00C61AD9"/>
    <w:rsid w:val="00C62A1F"/>
    <w:rsid w:val="00C666E8"/>
    <w:rsid w:val="00C7713D"/>
    <w:rsid w:val="00C81B9E"/>
    <w:rsid w:val="00C872E7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F3FD2"/>
    <w:rsid w:val="00CF7807"/>
    <w:rsid w:val="00D06F44"/>
    <w:rsid w:val="00D15E90"/>
    <w:rsid w:val="00D15EFB"/>
    <w:rsid w:val="00D20036"/>
    <w:rsid w:val="00D22C70"/>
    <w:rsid w:val="00D6054D"/>
    <w:rsid w:val="00D60A83"/>
    <w:rsid w:val="00D635B1"/>
    <w:rsid w:val="00D63663"/>
    <w:rsid w:val="00D664D3"/>
    <w:rsid w:val="00D66D9A"/>
    <w:rsid w:val="00D727A9"/>
    <w:rsid w:val="00D74322"/>
    <w:rsid w:val="00D7571F"/>
    <w:rsid w:val="00D94135"/>
    <w:rsid w:val="00DA0A51"/>
    <w:rsid w:val="00DA601D"/>
    <w:rsid w:val="00DB3208"/>
    <w:rsid w:val="00DC7747"/>
    <w:rsid w:val="00DD00EE"/>
    <w:rsid w:val="00DD1CA9"/>
    <w:rsid w:val="00DE55A1"/>
    <w:rsid w:val="00DE663F"/>
    <w:rsid w:val="00DE6DAF"/>
    <w:rsid w:val="00E06288"/>
    <w:rsid w:val="00E07DA9"/>
    <w:rsid w:val="00E4182D"/>
    <w:rsid w:val="00E41EDE"/>
    <w:rsid w:val="00E44084"/>
    <w:rsid w:val="00E44F15"/>
    <w:rsid w:val="00E547DE"/>
    <w:rsid w:val="00E77C7D"/>
    <w:rsid w:val="00E80587"/>
    <w:rsid w:val="00E82434"/>
    <w:rsid w:val="00E90211"/>
    <w:rsid w:val="00E92D8D"/>
    <w:rsid w:val="00EA05B9"/>
    <w:rsid w:val="00EA083B"/>
    <w:rsid w:val="00EA5591"/>
    <w:rsid w:val="00EB3086"/>
    <w:rsid w:val="00EC2FA7"/>
    <w:rsid w:val="00EE7A50"/>
    <w:rsid w:val="00EF0CB1"/>
    <w:rsid w:val="00EF0D03"/>
    <w:rsid w:val="00EF2BBA"/>
    <w:rsid w:val="00EF5675"/>
    <w:rsid w:val="00F00D66"/>
    <w:rsid w:val="00F017EB"/>
    <w:rsid w:val="00F06FB8"/>
    <w:rsid w:val="00F22337"/>
    <w:rsid w:val="00F228A4"/>
    <w:rsid w:val="00F33B32"/>
    <w:rsid w:val="00F33D6C"/>
    <w:rsid w:val="00F349D0"/>
    <w:rsid w:val="00F44EB3"/>
    <w:rsid w:val="00F523A1"/>
    <w:rsid w:val="00F566DF"/>
    <w:rsid w:val="00F601D2"/>
    <w:rsid w:val="00F62871"/>
    <w:rsid w:val="00F6422A"/>
    <w:rsid w:val="00F67C2C"/>
    <w:rsid w:val="00F7024F"/>
    <w:rsid w:val="00F80E92"/>
    <w:rsid w:val="00F82DD1"/>
    <w:rsid w:val="00F92976"/>
    <w:rsid w:val="00F94851"/>
    <w:rsid w:val="00FA2BA0"/>
    <w:rsid w:val="00FA5ECA"/>
    <w:rsid w:val="00FC4763"/>
    <w:rsid w:val="00FD0809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B699FA"/>
  <w15:chartTrackingRefBased/>
  <w15:docId w15:val="{A49B7767-AE54-6E42-B175-4EDFF55F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Body Text" w:uiPriority="99"/>
    <w:lsdException w:name="Subtitle" w:uiPriority="11" w:qFormat="1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annotation subject" w:uiPriority="99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77C7D"/>
    <w:pPr>
      <w:widowControl w:val="0"/>
      <w:spacing w:after="200" w:line="276" w:lineRule="auto"/>
    </w:pPr>
    <w:rPr>
      <w:rFonts w:eastAsia="Calibri"/>
      <w:sz w:val="22"/>
      <w:szCs w:val="22"/>
    </w:rPr>
  </w:style>
  <w:style w:type="paragraph" w:styleId="Heading1">
    <w:name w:val="heading 1"/>
    <w:aliases w:val="H1,h1,Heading U,H11,Œ©_o‚µ 1,?c_o??E 1,Œ,Œ©,Œ©o‚µ 1,?co??E 1,뙥,?co?ƒÊ 1,?,Titre Partie,o‚µ 1,Heading,?co?ƒ  1,título 1,DO NOT USE_h1,Titre 1,...,app heading 1,l1,Huvudrubrik,h11,h12,h13,h14,h15,h16,Heading 1_a,Heading 1 (NN),Titre§,1"/>
    <w:basedOn w:val="Normal"/>
    <w:next w:val="Normal"/>
    <w:link w:val="Heading1Char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,H21,Œ©_o‚µ 2,?c_o??E 2,?c,Œ©1,Œ©o‚µ 2,?co??E 2,뙥2,?c1,?co?ƒÊ 2,?2,Œ1,Œ2,Œ©2,DO NOT USE_h2,título 2,2,Header 2,2nd level,Head2A,Break before,UNDERRUBRIK 1-2,level 2,Heading Two,Prophead 2,headi,heading2,h21,h22,21,Head 2,l2,节标题,Titre 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Org Heading 2,Heading 4 Char1 Char,Heading 4 Char Char Char,Titre 4,Title4,GS_4,ASSET_heading4,EIVIS Title 4,DesignT4,Heading4,h41,h42,H42,h43,H43,h44,H44,h45,H45,dash,d,4 dash,T4,heading 4,Titre 4 Char,heading 41,heading 42,H411,bl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,H51,DO NOT USE_h5,Appendix A to X,Heading 5   Appendix A to X,5 sub-bullet,sb,4,Indent,Titre 5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,H61,TOC header,Bullet list,sub-dash,sd,5,Appendix,T1,Titre 6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uiPriority w:val="39"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uiPriority w:val="99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uiPriority w:val="99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ascii="Calibri" w:eastAsia="Calibri" w:hAnsi="Calibri"/>
      <w:b/>
      <w:bCs/>
      <w:sz w:val="22"/>
      <w:szCs w:val="26"/>
      <w:lang w:val="x-none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CommentReference">
    <w:name w:val="annotation reference"/>
    <w:uiPriority w:val="99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aliases w:val="h2 Char,H2 Char,H21 Char,Œ©_o‚µ 2 Char,?c_o??E 2 Char,?c Char,Œ©1 Char,Œ©o‚µ 2 Char,?co??E 2 Char,뙥2 Char,?c1 Char,?co?ƒÊ 2 Char,?2 Char,Œ1 Char,Œ2 Char,Œ©2 Char,DO NOT USE_h2 Char,título 2 Char,2 Char,Header 2 Char,2nd level Char"/>
    <w:link w:val="Heading2"/>
    <w:uiPriority w:val="9"/>
    <w:rsid w:val="00CC1CE8"/>
    <w:rPr>
      <w:rFonts w:ascii="Calibri" w:eastAsia="Calibri" w:hAnsi="Calibri"/>
      <w:b/>
      <w:bCs/>
      <w:iCs/>
      <w:sz w:val="26"/>
      <w:szCs w:val="28"/>
      <w:lang w:val="x-none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1E56C4"/>
    <w:rPr>
      <w:color w:val="605E5C"/>
      <w:shd w:val="clear" w:color="auto" w:fill="E1DFDD"/>
    </w:rPr>
  </w:style>
  <w:style w:type="numbering" w:customStyle="1" w:styleId="NoList1">
    <w:name w:val="No List1"/>
    <w:next w:val="NoList"/>
    <w:uiPriority w:val="99"/>
    <w:semiHidden/>
    <w:unhideWhenUsed/>
    <w:rsid w:val="00551C94"/>
  </w:style>
  <w:style w:type="character" w:customStyle="1" w:styleId="Heading1Char">
    <w:name w:val="Heading 1 Char"/>
    <w:aliases w:val="H1 Char,h1 Char,Heading U Char,H11 Char,Œ©_o‚µ 1 Char,?c_o??E 1 Char,Œ Char,Œ© Char,Œ©o‚µ 1 Char,?co??E 1 Char,뙥 Char,?co?ƒÊ 1 Char,? Char,Titre Partie Char,o‚µ 1 Char,Heading Char,?co?ƒ  1 Char,título 1 Char,DO NOT USE_h1 Char"/>
    <w:basedOn w:val="DefaultParagraphFont"/>
    <w:link w:val="Heading1"/>
    <w:uiPriority w:val="9"/>
    <w:rsid w:val="00551C94"/>
    <w:rPr>
      <w:rFonts w:ascii="Calibri" w:eastAsia="Calibri" w:hAnsi="Calibri" w:cs="Arial"/>
      <w:b/>
      <w:bCs/>
      <w:kern w:val="32"/>
      <w:sz w:val="28"/>
      <w:szCs w:val="32"/>
    </w:rPr>
  </w:style>
  <w:style w:type="character" w:customStyle="1" w:styleId="Heading4Char">
    <w:name w:val="Heading 4 Char"/>
    <w:aliases w:val="h4 Char,H4 Char,H41 Char,Org Heading 2 Char,Heading 4 Char1 Char Char,Heading 4 Char Char Char Char,Titre 4 Char1,Title4 Char,GS_4 Char,ASSET_heading4 Char,EIVIS Title 4 Char,DesignT4 Char,Heading4 Char,h41 Char,h42 Char,H42 Char,h43 Char"/>
    <w:basedOn w:val="DefaultParagraphFont"/>
    <w:link w:val="Heading4"/>
    <w:uiPriority w:val="9"/>
    <w:rsid w:val="00551C94"/>
    <w:rPr>
      <w:rFonts w:ascii="Calibri" w:eastAsia="Calibri" w:hAnsi="Calibri"/>
      <w:b/>
      <w:bCs/>
      <w:i/>
      <w:sz w:val="22"/>
      <w:szCs w:val="28"/>
    </w:rPr>
  </w:style>
  <w:style w:type="character" w:customStyle="1" w:styleId="Heading5Char">
    <w:name w:val="Heading 5 Char"/>
    <w:aliases w:val="h5 Char,H5 Char,H51 Char,DO NOT USE_h5 Char,Appendix A to X Char,Heading 5   Appendix A to X Char,5 sub-bullet Char,sb Char,4 Char,Indent Char,Titre 5 Char,Heading5 Char,h51 Char,heading 51 Char,Heading51 Char,h52 Char,h53 Char,Alt+5 Char"/>
    <w:basedOn w:val="DefaultParagraphFont"/>
    <w:link w:val="Heading5"/>
    <w:uiPriority w:val="9"/>
    <w:rsid w:val="00551C94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OC header Char,Bullet list Char,sub-dash Char,sd Char,5 Char,Appendix Char,T1 Char,Titre 6 Char,Heading6 Char,h61 Char,h62 Char,Alt+6 Char"/>
    <w:basedOn w:val="DefaultParagraphFont"/>
    <w:link w:val="Heading6"/>
    <w:uiPriority w:val="9"/>
    <w:rsid w:val="00551C94"/>
    <w:rPr>
      <w:rFonts w:ascii="Calibri" w:eastAsia="Calibri" w:hAnsi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basedOn w:val="DefaultParagraphFont"/>
    <w:link w:val="Heading7"/>
    <w:uiPriority w:val="9"/>
    <w:rsid w:val="00551C94"/>
    <w:rPr>
      <w:rFonts w:ascii="Calibri" w:eastAsia="Calibri" w:hAnsi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basedOn w:val="DefaultParagraphFont"/>
    <w:link w:val="Heading8"/>
    <w:uiPriority w:val="9"/>
    <w:rsid w:val="00551C94"/>
    <w:rPr>
      <w:rFonts w:ascii="Calibri" w:eastAsia="Calibri" w:hAnsi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551C94"/>
    <w:rPr>
      <w:rFonts w:ascii="Arial" w:eastAsia="Calibri" w:hAnsi="Arial" w:cs="Arial"/>
      <w:sz w:val="22"/>
      <w:szCs w:val="22"/>
    </w:rPr>
  </w:style>
  <w:style w:type="paragraph" w:styleId="Revision">
    <w:name w:val="Revision"/>
    <w:hidden/>
    <w:uiPriority w:val="99"/>
    <w:semiHidden/>
    <w:rsid w:val="00551C94"/>
    <w:rPr>
      <w:sz w:val="24"/>
      <w:szCs w:val="24"/>
    </w:rPr>
  </w:style>
  <w:style w:type="paragraph" w:customStyle="1" w:styleId="Default">
    <w:name w:val="Default"/>
    <w:rsid w:val="00551C9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fr-FR" w:eastAsia="fr-FR"/>
    </w:rPr>
  </w:style>
  <w:style w:type="paragraph" w:customStyle="1" w:styleId="lastfield">
    <w:name w:val="lastfield"/>
    <w:basedOn w:val="Normal"/>
    <w:link w:val="lastfieldZchn"/>
    <w:rsid w:val="00551C94"/>
    <w:pPr>
      <w:widowControl/>
      <w:tabs>
        <w:tab w:val="left" w:pos="1440"/>
        <w:tab w:val="left" w:pos="8010"/>
      </w:tabs>
      <w:spacing w:after="220" w:line="240" w:lineRule="auto"/>
      <w:ind w:left="720" w:hanging="360"/>
      <w:jc w:val="both"/>
    </w:pPr>
    <w:rPr>
      <w:rFonts w:ascii="Arial" w:eastAsia="Batang" w:hAnsi="Arial"/>
      <w:sz w:val="20"/>
      <w:szCs w:val="20"/>
      <w:lang w:val="x-none" w:eastAsia="ko-KR"/>
    </w:rPr>
  </w:style>
  <w:style w:type="character" w:customStyle="1" w:styleId="lastfieldZchn">
    <w:name w:val="lastfield Zchn"/>
    <w:link w:val="lastfield"/>
    <w:rsid w:val="00551C94"/>
    <w:rPr>
      <w:rFonts w:ascii="Arial" w:eastAsia="Batang" w:hAnsi="Arial"/>
      <w:lang w:val="x-none" w:eastAsia="ko-KR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"/>
    <w:uiPriority w:val="99"/>
    <w:rsid w:val="00551C94"/>
    <w:pPr>
      <w:widowControl/>
      <w:spacing w:before="60" w:after="60" w:line="210" w:lineRule="atLeast"/>
      <w:jc w:val="both"/>
    </w:pPr>
    <w:rPr>
      <w:rFonts w:ascii="Cambria" w:hAnsi="Cambria"/>
      <w:sz w:val="18"/>
      <w:lang w:val="en-GB"/>
    </w:rPr>
  </w:style>
  <w:style w:type="character" w:customStyle="1" w:styleId="BodyTextChar">
    <w:name w:val="Body Text Char"/>
    <w:aliases w:val="Body Text Char1 Char Char,Body Text Char Char Char Char,Body Text Char1 Char1,Body Text Char Char Char1"/>
    <w:basedOn w:val="DefaultParagraphFont"/>
    <w:link w:val="BodyText"/>
    <w:uiPriority w:val="99"/>
    <w:rsid w:val="00551C94"/>
    <w:rPr>
      <w:rFonts w:ascii="Cambria" w:eastAsia="Calibri" w:hAnsi="Cambria"/>
      <w:sz w:val="18"/>
      <w:szCs w:val="22"/>
      <w:lang w:val="en-GB"/>
    </w:rPr>
  </w:style>
  <w:style w:type="paragraph" w:customStyle="1" w:styleId="code">
    <w:name w:val="code"/>
    <w:basedOn w:val="Normal"/>
    <w:next w:val="Normal"/>
    <w:link w:val="codeZchn"/>
    <w:rsid w:val="00551C94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30" w:lineRule="atLeast"/>
    </w:pPr>
    <w:rPr>
      <w:rFonts w:ascii="Courier" w:eastAsia="MS Mincho" w:hAnsi="Courier"/>
      <w:noProof/>
      <w:sz w:val="20"/>
      <w:szCs w:val="20"/>
      <w:lang w:val="en-GB" w:eastAsia="ja-JP"/>
    </w:rPr>
  </w:style>
  <w:style w:type="character" w:customStyle="1" w:styleId="codeZchn">
    <w:name w:val="code Zchn"/>
    <w:link w:val="code"/>
    <w:rsid w:val="00551C94"/>
    <w:rPr>
      <w:rFonts w:ascii="Courier" w:hAnsi="Courier"/>
      <w:noProof/>
      <w:lang w:val="en-GB" w:eastAsia="ja-JP"/>
    </w:rPr>
  </w:style>
  <w:style w:type="paragraph" w:customStyle="1" w:styleId="Note">
    <w:name w:val="Note"/>
    <w:basedOn w:val="Normal"/>
    <w:next w:val="Normal"/>
    <w:link w:val="NoteZchn"/>
    <w:rsid w:val="00551C94"/>
    <w:pPr>
      <w:widowControl/>
      <w:tabs>
        <w:tab w:val="left" w:pos="960"/>
      </w:tabs>
      <w:spacing w:after="240" w:line="210" w:lineRule="atLeast"/>
      <w:ind w:left="360" w:right="360"/>
      <w:jc w:val="both"/>
    </w:pPr>
    <w:rPr>
      <w:rFonts w:ascii="Cambria" w:hAnsi="Cambria"/>
      <w:sz w:val="18"/>
      <w:lang w:val="en-GB"/>
    </w:rPr>
  </w:style>
  <w:style w:type="character" w:customStyle="1" w:styleId="NoteZchn">
    <w:name w:val="Note Zchn"/>
    <w:link w:val="Note"/>
    <w:rsid w:val="00551C94"/>
    <w:rPr>
      <w:rFonts w:ascii="Cambria" w:eastAsia="Calibri" w:hAnsi="Cambria"/>
      <w:sz w:val="18"/>
      <w:szCs w:val="22"/>
      <w:lang w:val="en-GB"/>
    </w:rPr>
  </w:style>
  <w:style w:type="paragraph" w:customStyle="1" w:styleId="Atom">
    <w:name w:val="Atom"/>
    <w:basedOn w:val="Normal"/>
    <w:rsid w:val="00551C94"/>
    <w:pPr>
      <w:keepLines/>
      <w:widowControl/>
      <w:spacing w:after="220" w:line="230" w:lineRule="atLeast"/>
    </w:pPr>
    <w:rPr>
      <w:rFonts w:ascii="Arial" w:eastAsia="MS Mincho" w:hAnsi="Arial"/>
      <w:sz w:val="20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551C94"/>
    <w:pPr>
      <w:widowControl/>
      <w:tabs>
        <w:tab w:val="left" w:pos="8010"/>
      </w:tabs>
      <w:spacing w:after="160" w:line="230" w:lineRule="atLeast"/>
      <w:ind w:left="720" w:hanging="360"/>
      <w:jc w:val="both"/>
    </w:pPr>
    <w:rPr>
      <w:rFonts w:eastAsia="Batang"/>
      <w:sz w:val="20"/>
      <w:szCs w:val="20"/>
      <w:lang w:val="x-none" w:eastAsia="ko-KR"/>
    </w:rPr>
  </w:style>
  <w:style w:type="character" w:customStyle="1" w:styleId="fieldsZchn">
    <w:name w:val="fields Zchn"/>
    <w:link w:val="fields"/>
    <w:rsid w:val="00551C94"/>
    <w:rPr>
      <w:rFonts w:eastAsia="Batang"/>
      <w:lang w:val="x-none" w:eastAsia="ko-KR"/>
    </w:rPr>
  </w:style>
  <w:style w:type="paragraph" w:customStyle="1" w:styleId="RefNorm">
    <w:name w:val="RefNorm"/>
    <w:basedOn w:val="Normal"/>
    <w:next w:val="Normal"/>
    <w:rsid w:val="00551C94"/>
    <w:pPr>
      <w:widowControl/>
      <w:spacing w:after="240"/>
      <w:jc w:val="both"/>
    </w:pPr>
    <w:rPr>
      <w:rFonts w:ascii="Cambria" w:hAnsi="Cambria"/>
      <w:lang w:val="en-GB"/>
    </w:rPr>
  </w:style>
  <w:style w:type="character" w:customStyle="1" w:styleId="CharSDLcode">
    <w:name w:val="Char SDLcode"/>
    <w:rsid w:val="00551C94"/>
    <w:rPr>
      <w:rFonts w:ascii="Courier" w:hAnsi="Courier"/>
      <w:color w:val="auto"/>
    </w:rPr>
  </w:style>
  <w:style w:type="paragraph" w:customStyle="1" w:styleId="ISOComments">
    <w:name w:val="ISO_Comments"/>
    <w:basedOn w:val="Normal"/>
    <w:rsid w:val="00551C94"/>
    <w:pPr>
      <w:widowControl/>
      <w:spacing w:before="210" w:after="160" w:line="210" w:lineRule="exact"/>
    </w:pPr>
    <w:rPr>
      <w:rFonts w:ascii="Arial" w:eastAsia="Times New Roman" w:hAnsi="Arial"/>
      <w:sz w:val="18"/>
      <w:szCs w:val="20"/>
      <w:lang w:val="en-GB"/>
    </w:rPr>
  </w:style>
  <w:style w:type="paragraph" w:customStyle="1" w:styleId="ISOChange">
    <w:name w:val="ISO_Change"/>
    <w:basedOn w:val="Normal"/>
    <w:rsid w:val="00551C94"/>
    <w:pPr>
      <w:widowControl/>
      <w:spacing w:before="210" w:after="160" w:line="210" w:lineRule="exact"/>
    </w:pPr>
    <w:rPr>
      <w:rFonts w:ascii="Arial" w:eastAsia="Times New Roman" w:hAnsi="Arial"/>
      <w:sz w:val="18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51C9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51C94"/>
    <w:rPr>
      <w:rFonts w:ascii="Courier New" w:eastAsia="Times New Roman" w:hAnsi="Courier New" w:cs="Courier New"/>
      <w:lang w:val="fr-FR" w:eastAsia="fr-FR"/>
    </w:rPr>
  </w:style>
  <w:style w:type="character" w:styleId="Emphasis">
    <w:name w:val="Emphasis"/>
    <w:qFormat/>
    <w:rsid w:val="00551C94"/>
    <w:rPr>
      <w:i/>
      <w:iCs/>
    </w:rPr>
  </w:style>
  <w:style w:type="paragraph" w:customStyle="1" w:styleId="BodyTextfirstgraph">
    <w:name w:val="Body Text (first graph)"/>
    <w:basedOn w:val="BodyText"/>
    <w:rsid w:val="00551C94"/>
    <w:pPr>
      <w:tabs>
        <w:tab w:val="left" w:pos="709"/>
      </w:tabs>
      <w:suppressAutoHyphens/>
      <w:spacing w:before="30" w:after="30" w:line="240" w:lineRule="auto"/>
      <w:jc w:val="left"/>
    </w:pPr>
    <w:rPr>
      <w:rFonts w:ascii="Arial" w:eastAsia="MS Mincho" w:hAnsi="Arial"/>
      <w:sz w:val="20"/>
      <w:szCs w:val="24"/>
      <w:lang w:val="x-none"/>
    </w:rPr>
  </w:style>
  <w:style w:type="paragraph" w:styleId="Caption">
    <w:name w:val="caption"/>
    <w:basedOn w:val="Normal"/>
    <w:next w:val="Normal"/>
    <w:link w:val="CaptionChar"/>
    <w:qFormat/>
    <w:rsid w:val="00551C94"/>
    <w:pPr>
      <w:widowControl/>
      <w:spacing w:before="120" w:after="120" w:line="230" w:lineRule="atLeast"/>
      <w:jc w:val="both"/>
    </w:pPr>
    <w:rPr>
      <w:rFonts w:ascii="Cambria" w:eastAsia="MS Mincho" w:hAnsi="Cambria"/>
      <w:b/>
      <w:szCs w:val="20"/>
      <w:lang w:val="de-DE" w:eastAsia="ja-JP"/>
    </w:rPr>
  </w:style>
  <w:style w:type="character" w:customStyle="1" w:styleId="CaptionChar">
    <w:name w:val="Caption Char"/>
    <w:link w:val="Caption"/>
    <w:rsid w:val="00551C94"/>
    <w:rPr>
      <w:rFonts w:ascii="Cambria" w:hAnsi="Cambria"/>
      <w:b/>
      <w:sz w:val="22"/>
      <w:lang w:val="de-DE" w:eastAsia="ja-JP"/>
    </w:rPr>
  </w:style>
  <w:style w:type="paragraph" w:customStyle="1" w:styleId="TOC51">
    <w:name w:val="TOC 51"/>
    <w:basedOn w:val="Normal"/>
    <w:next w:val="Normal"/>
    <w:autoRedefine/>
    <w:uiPriority w:val="39"/>
    <w:unhideWhenUsed/>
    <w:rsid w:val="00551C94"/>
    <w:pPr>
      <w:widowControl/>
      <w:spacing w:after="0" w:line="240" w:lineRule="auto"/>
      <w:ind w:left="960"/>
    </w:pPr>
    <w:rPr>
      <w:rFonts w:ascii="Calibri" w:eastAsia="MS Mincho" w:hAnsi="Calibri" w:cs="Calibri"/>
      <w:sz w:val="18"/>
      <w:szCs w:val="21"/>
    </w:rPr>
  </w:style>
  <w:style w:type="paragraph" w:customStyle="1" w:styleId="TOC61">
    <w:name w:val="TOC 61"/>
    <w:basedOn w:val="Normal"/>
    <w:next w:val="Normal"/>
    <w:autoRedefine/>
    <w:uiPriority w:val="39"/>
    <w:unhideWhenUsed/>
    <w:rsid w:val="00551C94"/>
    <w:pPr>
      <w:widowControl/>
      <w:spacing w:after="0" w:line="240" w:lineRule="auto"/>
      <w:ind w:left="1200"/>
    </w:pPr>
    <w:rPr>
      <w:rFonts w:ascii="Calibri" w:eastAsia="MS Mincho" w:hAnsi="Calibri" w:cs="Calibri"/>
      <w:sz w:val="18"/>
      <w:szCs w:val="21"/>
    </w:rPr>
  </w:style>
  <w:style w:type="paragraph" w:customStyle="1" w:styleId="TOC71">
    <w:name w:val="TOC 71"/>
    <w:basedOn w:val="Normal"/>
    <w:next w:val="Normal"/>
    <w:autoRedefine/>
    <w:uiPriority w:val="39"/>
    <w:unhideWhenUsed/>
    <w:rsid w:val="00551C94"/>
    <w:pPr>
      <w:widowControl/>
      <w:spacing w:after="0" w:line="240" w:lineRule="auto"/>
      <w:ind w:left="1440"/>
    </w:pPr>
    <w:rPr>
      <w:rFonts w:ascii="Calibri" w:eastAsia="MS Mincho" w:hAnsi="Calibri" w:cs="Calibri"/>
      <w:sz w:val="18"/>
      <w:szCs w:val="21"/>
    </w:rPr>
  </w:style>
  <w:style w:type="paragraph" w:customStyle="1" w:styleId="TOC81">
    <w:name w:val="TOC 81"/>
    <w:basedOn w:val="Normal"/>
    <w:next w:val="Normal"/>
    <w:autoRedefine/>
    <w:uiPriority w:val="39"/>
    <w:unhideWhenUsed/>
    <w:rsid w:val="00551C94"/>
    <w:pPr>
      <w:widowControl/>
      <w:spacing w:after="0" w:line="240" w:lineRule="auto"/>
      <w:ind w:left="1680"/>
    </w:pPr>
    <w:rPr>
      <w:rFonts w:ascii="Calibri" w:eastAsia="MS Mincho" w:hAnsi="Calibri" w:cs="Calibri"/>
      <w:sz w:val="18"/>
      <w:szCs w:val="21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551C94"/>
    <w:pPr>
      <w:widowControl/>
      <w:spacing w:after="0" w:line="240" w:lineRule="auto"/>
      <w:ind w:left="1920"/>
    </w:pPr>
    <w:rPr>
      <w:rFonts w:ascii="Calibri" w:eastAsia="MS Mincho" w:hAnsi="Calibri" w:cs="Calibri"/>
      <w:sz w:val="18"/>
      <w:szCs w:val="21"/>
    </w:rPr>
  </w:style>
  <w:style w:type="character" w:customStyle="1" w:styleId="codeChar">
    <w:name w:val="code Char"/>
    <w:rsid w:val="00551C94"/>
    <w:rPr>
      <w:rFonts w:ascii="Courier New" w:hAnsi="Courier New"/>
      <w:noProof/>
      <w:lang w:val="en-GB" w:eastAsia="ja-JP" w:bidi="ar-SA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551C94"/>
    <w:rPr>
      <w:color w:val="800080"/>
      <w:u w:val="single"/>
    </w:rPr>
  </w:style>
  <w:style w:type="character" w:styleId="FollowedHyperlink">
    <w:name w:val="FollowedHyperlink"/>
    <w:basedOn w:val="DefaultParagraphFont"/>
    <w:rsid w:val="00551C94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51C94"/>
    <w:rPr>
      <w:color w:val="808080"/>
    </w:rPr>
  </w:style>
  <w:style w:type="paragraph" w:styleId="Title">
    <w:name w:val="Title"/>
    <w:basedOn w:val="Normal"/>
    <w:link w:val="TitleChar"/>
    <w:uiPriority w:val="10"/>
    <w:qFormat/>
    <w:rsid w:val="004B6FDD"/>
    <w:pPr>
      <w:autoSpaceDE w:val="0"/>
      <w:autoSpaceDN w:val="0"/>
      <w:spacing w:before="90" w:after="0" w:line="240" w:lineRule="auto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4B6FDD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pegx.int-evry.fr/software/MPEG/Systems/ApplicationFormat/MIAF/issues/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pegx.int-evry.fr/software/MPEG/Systems/FileFormat/HEIF/-/issues/9" TargetMode="External"/><Relationship Id="rId10" Type="http://schemas.openxmlformats.org/officeDocument/2006/relationships/hyperlink" Target="https://github.com/MPEGGroup/FileFormat/labels/HEIF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microsoft.com/office/2016/09/relationships/commentsIds" Target="commentsId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89E7DB536A42E69632E9DBF0D03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36219-A48B-4A72-B41B-5EE438BDF31C}"/>
      </w:docPartPr>
      <w:docPartBody>
        <w:p w:rsidR="00723BD4" w:rsidRDefault="00723BD4">
          <w:r w:rsidRPr="00B31AB9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BD4"/>
    <w:rsid w:val="002839CA"/>
    <w:rsid w:val="004D0F8D"/>
    <w:rsid w:val="004F00CB"/>
    <w:rsid w:val="0067086B"/>
    <w:rsid w:val="00723BD4"/>
    <w:rsid w:val="007372F5"/>
    <w:rsid w:val="008208E7"/>
    <w:rsid w:val="009D6065"/>
    <w:rsid w:val="00BD6303"/>
    <w:rsid w:val="00E7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72F5"/>
    <w:rPr>
      <w:color w:val="808080"/>
    </w:rPr>
  </w:style>
  <w:style w:type="paragraph" w:customStyle="1" w:styleId="2298861C84C60C4C883C6BE1DBF97169">
    <w:name w:val="2298861C84C60C4C883C6BE1DBF97169"/>
    <w:rsid w:val="007372F5"/>
    <w:pPr>
      <w:spacing w:after="0" w:line="240" w:lineRule="auto"/>
    </w:pPr>
    <w:rPr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102DC-3B87-4F73-AAE7-B52EC98C5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699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Defect report for 23008-12</vt:lpstr>
    </vt:vector>
  </TitlesOfParts>
  <Manager/>
  <Company/>
  <LinksUpToDate>false</LinksUpToDate>
  <CharactersWithSpaces>5760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Defect report for 23008-12</dc:title>
  <dc:subject/>
  <dc:creator>David Singer, Cyril Concolato, Frédéric Mazé</dc:creator>
  <cp:keywords/>
  <dc:description/>
  <cp:lastModifiedBy>Frédéric MAZE</cp:lastModifiedBy>
  <cp:revision>3</cp:revision>
  <dcterms:created xsi:type="dcterms:W3CDTF">2021-09-03T08:42:00Z</dcterms:created>
  <dcterms:modified xsi:type="dcterms:W3CDTF">2021-09-03T08:47:00Z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N20550</vt:lpwstr>
  </property>
</Properties>
</file>