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431478D2" w:rsidR="00CB798F" w:rsidRPr="004F5473" w:rsidRDefault="00E843CE" w:rsidP="00385C5D">
      <w:pPr>
        <w:pStyle w:val="a4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</w:t>
      </w:r>
      <w:r w:rsidR="00B93F30">
        <w:rPr>
          <w:w w:val="115"/>
          <w:u w:val="thick"/>
        </w:rPr>
        <w:t>A</w:t>
      </w:r>
      <w:r w:rsidR="004E45B6" w:rsidRPr="004F5473">
        <w:rPr>
          <w:w w:val="115"/>
          <w:u w:val="thick"/>
        </w:rPr>
        <w:t>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044344">
        <w:rPr>
          <w:w w:val="115"/>
          <w:sz w:val="44"/>
          <w:u w:val="thick"/>
          <w:rPrChange w:id="0" w:author="Kyuheon Kim" w:date="2021-05-27T21:50:00Z">
            <w:rPr>
              <w:w w:val="115"/>
              <w:sz w:val="44"/>
              <w:highlight w:val="yellow"/>
              <w:u w:val="thick"/>
            </w:rPr>
          </w:rPrChange>
        </w:rPr>
        <w:t>N</w:t>
      </w:r>
      <w:r w:rsidR="005612C2" w:rsidRPr="00044344">
        <w:rPr>
          <w:spacing w:val="28"/>
          <w:w w:val="115"/>
          <w:sz w:val="44"/>
          <w:u w:val="thick"/>
          <w:rPrChange w:id="1" w:author="Kyuheon Kim" w:date="2021-05-27T21:50:00Z">
            <w:rPr>
              <w:spacing w:val="28"/>
              <w:w w:val="115"/>
              <w:sz w:val="44"/>
              <w:highlight w:val="yellow"/>
              <w:u w:val="thick"/>
            </w:rPr>
          </w:rPrChange>
        </w:rPr>
        <w:t>00</w:t>
      </w:r>
      <w:ins w:id="2" w:author="Kyuheon Kim" w:date="2021-05-27T21:50:00Z">
        <w:r w:rsidR="00044344" w:rsidRPr="00044344">
          <w:rPr>
            <w:w w:val="115"/>
            <w:sz w:val="44"/>
            <w:u w:val="thick"/>
            <w:rPrChange w:id="3" w:author="Kyuheon Kim" w:date="2021-05-27T21:50:00Z">
              <w:rPr>
                <w:w w:val="115"/>
                <w:sz w:val="44"/>
                <w:highlight w:val="yellow"/>
                <w:u w:val="thick"/>
              </w:rPr>
            </w:rPrChange>
          </w:rPr>
          <w:t>26</w:t>
        </w:r>
      </w:ins>
      <w:del w:id="4" w:author="Kyuheon Kim" w:date="2021-05-27T21:50:00Z">
        <w:r w:rsidR="005612C2" w:rsidRPr="004277AE" w:rsidDel="00044344">
          <w:rPr>
            <w:spacing w:val="28"/>
            <w:w w:val="115"/>
            <w:sz w:val="44"/>
            <w:highlight w:val="yellow"/>
            <w:u w:val="thick"/>
          </w:rPr>
          <w:delText>0</w:delText>
        </w:r>
        <w:r w:rsidR="00385C5D" w:rsidRPr="004277AE" w:rsidDel="00044344">
          <w:rPr>
            <w:w w:val="115"/>
            <w:sz w:val="44"/>
            <w:highlight w:val="yellow"/>
            <w:u w:val="thick"/>
          </w:rPr>
          <w:delText>0</w:delText>
        </w:r>
      </w:del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9003FB8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</w:t>
                            </w:r>
                            <w:r w:rsidR="00B93F30">
                              <w:rPr>
                                <w:b/>
                                <w:w w:val="115"/>
                                <w:sz w:val="23"/>
                              </w:rPr>
                              <w:t>A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" filled="f" strokeweight=".27094mm">
                <v:textbox inset="0,0,0,0">
                  <w:txbxContent>
                    <w:p w14:paraId="1CC6A41F" w14:textId="29003FB8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</w:t>
                      </w:r>
                      <w:r w:rsidR="00B93F30">
                        <w:rPr>
                          <w:b/>
                          <w:w w:val="115"/>
                          <w:sz w:val="23"/>
                        </w:rPr>
                        <w:t>A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589A59B0" w:rsidR="00CB798F" w:rsidRPr="004F5473" w:rsidRDefault="004E45B6">
      <w:pPr>
        <w:pStyle w:val="a3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4277AE">
        <w:rPr>
          <w:b/>
          <w:w w:val="120"/>
        </w:rPr>
        <w:t>Liaison statement from SC 29/AG 3 to ITU-T SG 13 on Review of Artificial Intelligence Standardization Roadmap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77F9CB5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4277AE">
        <w:rPr>
          <w:w w:val="125"/>
          <w:sz w:val="24"/>
        </w:rPr>
        <w:t>1</w:t>
      </w:r>
      <w:r w:rsidRPr="004F5473">
        <w:rPr>
          <w:w w:val="125"/>
          <w:sz w:val="24"/>
        </w:rPr>
        <w:t>-0</w:t>
      </w:r>
      <w:r w:rsidR="004277AE">
        <w:rPr>
          <w:w w:val="125"/>
          <w:sz w:val="24"/>
        </w:rPr>
        <w:t>4</w:t>
      </w:r>
      <w:r w:rsidRPr="004F5473">
        <w:rPr>
          <w:w w:val="125"/>
          <w:sz w:val="24"/>
        </w:rPr>
        <w:t>-</w:t>
      </w:r>
      <w:r w:rsidR="004277AE">
        <w:rPr>
          <w:w w:val="125"/>
          <w:sz w:val="24"/>
        </w:rPr>
        <w:t>30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5750F83D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241BEF98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202</w:t>
      </w:r>
      <w:r w:rsidR="004277AE">
        <w:rPr>
          <w:w w:val="120"/>
          <w:sz w:val="24"/>
        </w:rPr>
        <w:t>1</w:t>
      </w:r>
      <w:r w:rsidRPr="004F5473">
        <w:rPr>
          <w:w w:val="120"/>
          <w:sz w:val="24"/>
        </w:rPr>
        <w:t>-</w:t>
      </w:r>
      <w:r w:rsidR="004F5473" w:rsidRPr="004F5473">
        <w:rPr>
          <w:w w:val="120"/>
          <w:sz w:val="24"/>
        </w:rPr>
        <w:t>0</w:t>
      </w:r>
      <w:r w:rsidR="004277AE">
        <w:rPr>
          <w:w w:val="120"/>
          <w:sz w:val="24"/>
        </w:rPr>
        <w:t>4</w:t>
      </w:r>
      <w:r w:rsidRPr="004F5473">
        <w:rPr>
          <w:w w:val="120"/>
          <w:sz w:val="24"/>
        </w:rPr>
        <w:t>-</w:t>
      </w:r>
      <w:r w:rsidR="004277AE">
        <w:rPr>
          <w:w w:val="120"/>
          <w:sz w:val="24"/>
        </w:rPr>
        <w:t>3</w:t>
      </w:r>
      <w:r w:rsidR="004F5473" w:rsidRPr="004F5473">
        <w:rPr>
          <w:w w:val="120"/>
          <w:sz w:val="24"/>
        </w:rPr>
        <w:t>0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1285D9E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044344">
        <w:rPr>
          <w:w w:val="120"/>
          <w:sz w:val="24"/>
        </w:rPr>
        <w:t>1</w:t>
      </w:r>
      <w:r w:rsidRPr="004F5473">
        <w:rPr>
          <w:w w:val="120"/>
          <w:sz w:val="24"/>
        </w:rPr>
        <w:t xml:space="preserve"> (with</w:t>
      </w:r>
      <w:r w:rsidR="00044344">
        <w:rPr>
          <w:w w:val="120"/>
          <w:sz w:val="24"/>
        </w:rPr>
        <w:t>out</w:t>
      </w:r>
      <w:r w:rsidRPr="004F5473">
        <w:rPr>
          <w:w w:val="120"/>
          <w:sz w:val="24"/>
        </w:rPr>
        <w:t xml:space="preserve">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8" w:history="1">
        <w:r w:rsidR="000C78E6" w:rsidRPr="004F5473">
          <w:rPr>
            <w:rStyle w:val="a6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6BE8944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B93F3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8FBDF0A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B93F3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04434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044344">
        <w:rPr>
          <w:rFonts w:ascii="Times New Roman" w:hAnsi="Times New Roman" w:cs="Times New Roman"/>
          <w:lang w:val="en-GB"/>
        </w:rPr>
        <w:t xml:space="preserve"> </w:t>
      </w:r>
      <w:r w:rsidR="003226C8" w:rsidRPr="0004434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044344" w:rsidRPr="0004434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26</w:t>
      </w:r>
    </w:p>
    <w:p w14:paraId="1E14C2FC" w14:textId="2CF55B28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147F4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147F4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p w14:paraId="0F0DC0D2" w14:textId="3F12BA9F" w:rsidR="00FF2653" w:rsidRDefault="00FF2653" w:rsidP="0018563E">
      <w:pPr>
        <w:rPr>
          <w:rFonts w:ascii="Times New Roman" w:hAnsi="Times New Roman" w:cs="Times New Roman"/>
          <w:sz w:val="24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1890"/>
        <w:gridCol w:w="7182"/>
      </w:tblGrid>
      <w:tr w:rsidR="00A13E6A" w14:paraId="73262163" w14:textId="77777777" w:rsidTr="00642612">
        <w:tc>
          <w:tcPr>
            <w:tcW w:w="1890" w:type="dxa"/>
            <w:hideMark/>
          </w:tcPr>
          <w:p w14:paraId="36976BFB" w14:textId="77777777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182" w:type="dxa"/>
            <w:hideMark/>
          </w:tcPr>
          <w:p w14:paraId="6A164370" w14:textId="280D8EBF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159A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Liaison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Statement</w:t>
            </w:r>
            <w:proofErr w:type="spellEnd"/>
            <w:r w:rsidRPr="006159A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to ITU-T SG 13 on </w:t>
            </w:r>
            <w:proofErr w:type="spellStart"/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Review</w:t>
            </w:r>
            <w:proofErr w:type="spellEnd"/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of </w:t>
            </w:r>
            <w:proofErr w:type="spellStart"/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Artificial</w:t>
            </w:r>
            <w:proofErr w:type="spellEnd"/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Intelligence </w:t>
            </w:r>
            <w:proofErr w:type="spellStart"/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Standardization</w:t>
            </w:r>
            <w:proofErr w:type="spellEnd"/>
            <w:r w:rsidRPr="00A13E6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Roadmap</w:t>
            </w:r>
          </w:p>
        </w:tc>
      </w:tr>
      <w:tr w:rsidR="00A13E6A" w14:paraId="19BDFEDA" w14:textId="77777777" w:rsidTr="00642612">
        <w:tc>
          <w:tcPr>
            <w:tcW w:w="1890" w:type="dxa"/>
            <w:hideMark/>
          </w:tcPr>
          <w:p w14:paraId="18DBBCEB" w14:textId="77777777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182" w:type="dxa"/>
            <w:hideMark/>
          </w:tcPr>
          <w:p w14:paraId="40EB30DA" w14:textId="7A119F85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MPEG AG03</w:t>
            </w:r>
          </w:p>
        </w:tc>
      </w:tr>
      <w:tr w:rsidR="00A13E6A" w14:paraId="50CA1756" w14:textId="77777777" w:rsidTr="00642612">
        <w:tc>
          <w:tcPr>
            <w:tcW w:w="1890" w:type="dxa"/>
            <w:hideMark/>
          </w:tcPr>
          <w:p w14:paraId="28E6BB00" w14:textId="77777777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182" w:type="dxa"/>
            <w:hideMark/>
          </w:tcPr>
          <w:p w14:paraId="36A0C59E" w14:textId="77777777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A13E6A" w:rsidRPr="00954B0D" w14:paraId="7BC29A6E" w14:textId="77777777" w:rsidTr="00642612">
        <w:tc>
          <w:tcPr>
            <w:tcW w:w="1890" w:type="dxa"/>
            <w:hideMark/>
          </w:tcPr>
          <w:p w14:paraId="73EE2F62" w14:textId="77777777" w:rsidR="00A13E6A" w:rsidRDefault="00A13E6A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182" w:type="dxa"/>
            <w:hideMark/>
          </w:tcPr>
          <w:p w14:paraId="139CA715" w14:textId="205E2D45" w:rsidR="00A13E6A" w:rsidRPr="00954B0D" w:rsidRDefault="00044344" w:rsidP="0064261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val="fr-FR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0448</w:t>
            </w:r>
          </w:p>
        </w:tc>
      </w:tr>
    </w:tbl>
    <w:p w14:paraId="4C8E2DC4" w14:textId="057EA767" w:rsidR="00A13E6A" w:rsidRDefault="00A13E6A" w:rsidP="0018563E">
      <w:pPr>
        <w:rPr>
          <w:rFonts w:ascii="Times New Roman" w:hAnsi="Times New Roman" w:cs="Times New Roman"/>
          <w:sz w:val="24"/>
        </w:rPr>
      </w:pPr>
    </w:p>
    <w:p w14:paraId="4B6ED830" w14:textId="14AAD502" w:rsidR="00A13E6A" w:rsidRPr="00E35B93" w:rsidRDefault="00A13E6A" w:rsidP="00E35B9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ISO/IEC JTC 1/SC 29/AG 3 thanks ITU-</w:t>
      </w:r>
      <w:r w:rsidR="006918A4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T SG 13</w:t>
      </w:r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for its liaison statement (your </w:t>
      </w:r>
      <w:hyperlink r:id="rId9" w:tgtFrame="_blank" w:tooltip="Click here to see more details" w:history="1">
        <w:r w:rsidR="006918A4" w:rsidRPr="00E35B93">
          <w:rPr>
            <w:rFonts w:ascii="Times New Roman" w:hAnsi="Times New Roman" w:cs="Times New Roman"/>
            <w:bCs/>
            <w:sz w:val="24"/>
            <w:szCs w:val="24"/>
            <w:lang w:val="fr-FR"/>
          </w:rPr>
          <w:t>FG-AI4EE-O-LS-003</w:t>
        </w:r>
      </w:hyperlink>
      <w:r w:rsidR="006918A4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, SG13-LS196</w:t>
      </w:r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) on </w:t>
      </w:r>
      <w:proofErr w:type="spellStart"/>
      <w:r w:rsidR="006918A4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Artificial</w:t>
      </w:r>
      <w:proofErr w:type="spellEnd"/>
      <w:r w:rsidR="006918A4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Intelligence </w:t>
      </w:r>
      <w:proofErr w:type="spellStart"/>
      <w:r w:rsidR="006918A4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Standardization</w:t>
      </w:r>
      <w:proofErr w:type="spellEnd"/>
      <w:r w:rsidR="006918A4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Roadmap</w:t>
      </w:r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</w:p>
    <w:p w14:paraId="0EBACDBA" w14:textId="2F731723" w:rsidR="00795060" w:rsidRPr="00E35B93" w:rsidRDefault="00795060" w:rsidP="00E35B9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14:paraId="63BFFA4D" w14:textId="61957B0F" w:rsidR="00AF3AF4" w:rsidRDefault="00E35B93" w:rsidP="00E35B93">
      <w:pPr>
        <w:suppressAutoHyphens/>
        <w:jc w:val="both"/>
        <w:rPr>
          <w:ins w:id="5" w:author="Microsoft Office User" w:date="2021-04-29T22:36:00Z"/>
          <w:rFonts w:ascii="Times New Roman" w:hAnsi="Times New Roman" w:cs="Times New Roman"/>
          <w:bCs/>
          <w:sz w:val="24"/>
          <w:szCs w:val="24"/>
          <w:lang w:val="fr-FR"/>
        </w:rPr>
      </w:pPr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As use of</w:t>
      </w:r>
      <w:del w:id="6" w:author="Microsoft Office User" w:date="2021-04-29T22:46:00Z">
        <w:r w:rsidRPr="00E35B93" w:rsidDel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delText xml:space="preserve"> (deep)</w:delText>
        </w:r>
      </w:del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neural networks in </w:t>
      </w:r>
      <w:proofErr w:type="spellStart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multimedia</w:t>
      </w:r>
      <w:proofErr w:type="spellEnd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compression, </w:t>
      </w:r>
      <w:proofErr w:type="spellStart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processing</w:t>
      </w:r>
      <w:proofErr w:type="spellEnd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and </w:t>
      </w:r>
      <w:proofErr w:type="spellStart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analysis</w:t>
      </w:r>
      <w:proofErr w:type="spellEnd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is</w:t>
      </w:r>
      <w:proofErr w:type="spellEnd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growing</w:t>
      </w:r>
      <w:proofErr w:type="spellEnd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del w:id="7" w:author="Microsoft Office User" w:date="2021-04-29T22:37:00Z">
        <w:r w:rsidR="00795060" w:rsidRPr="00E35B93" w:rsidDel="00AF3AF4">
          <w:rPr>
            <w:rFonts w:ascii="Times New Roman" w:hAnsi="Times New Roman" w:cs="Times New Roman" w:hint="eastAsia"/>
            <w:bCs/>
            <w:sz w:val="24"/>
            <w:szCs w:val="24"/>
            <w:lang w:val="fr-FR"/>
          </w:rPr>
          <w:delText>S</w:delText>
        </w:r>
        <w:r w:rsidR="00795060" w:rsidRPr="00E35B93" w:rsidDel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delText>C29</w:delText>
        </w:r>
        <w:r w:rsidRPr="00E35B93" w:rsidDel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delText xml:space="preserve"> </w:delText>
        </w:r>
      </w:del>
      <w:ins w:id="8" w:author="Microsoft Office User" w:date="2021-04-29T22:37:00Z"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MPEG</w:t>
        </w:r>
        <w:r w:rsidR="00AF3AF4" w:rsidRPr="00E35B93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</w:ins>
      <w:proofErr w:type="spellStart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is</w:t>
      </w:r>
      <w:proofErr w:type="spellEnd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now</w:t>
      </w:r>
      <w:proofErr w:type="spellEnd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working</w:t>
      </w:r>
      <w:proofErr w:type="spellEnd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on</w:t>
      </w:r>
      <w:ins w:id="9" w:author="Yu Lu" w:date="2021-04-29T18:36:00Z">
        <w:r w:rsidR="006806D0">
          <w:rPr>
            <w:rFonts w:ascii="Microsoft YaHei" w:eastAsia="Microsoft YaHei" w:hAnsi="Microsoft YaHei" w:cs="Microsoft YaHei"/>
            <w:bCs/>
            <w:sz w:val="24"/>
            <w:szCs w:val="24"/>
            <w:lang w:eastAsia="zh-CN"/>
          </w:rPr>
          <w:t xml:space="preserve"> </w:t>
        </w:r>
        <w:r w:rsidR="006806D0" w:rsidRPr="006806D0">
          <w:rPr>
            <w:rFonts w:ascii="Times New Roman" w:hAnsi="Times New Roman" w:cs="Times New Roman"/>
            <w:bCs/>
            <w:sz w:val="24"/>
            <w:szCs w:val="24"/>
            <w:lang w:val="fr-FR"/>
            <w:rPrChange w:id="10" w:author="Yu Lu" w:date="2021-04-29T18:37:00Z">
              <w:rPr>
                <w:rFonts w:ascii="Microsoft YaHei" w:eastAsia="Microsoft YaHei" w:hAnsi="Microsoft YaHei" w:cs="Microsoft YaHei"/>
                <w:bCs/>
                <w:sz w:val="24"/>
                <w:szCs w:val="24"/>
                <w:lang w:eastAsia="zh-CN"/>
              </w:rPr>
            </w:rPrChange>
          </w:rPr>
          <w:t xml:space="preserve">compression of neural network </w:t>
        </w:r>
      </w:ins>
      <w:ins w:id="11" w:author="Yu Lu" w:date="2021-04-29T18:37:00Z">
        <w:r w:rsidR="006806D0" w:rsidRPr="006806D0">
          <w:rPr>
            <w:rFonts w:ascii="Times New Roman" w:hAnsi="Times New Roman" w:cs="Times New Roman"/>
            <w:bCs/>
            <w:sz w:val="24"/>
            <w:szCs w:val="24"/>
            <w:lang w:val="fr-FR"/>
            <w:rPrChange w:id="12" w:author="Yu Lu" w:date="2021-04-29T18:37:00Z">
              <w:rPr>
                <w:rFonts w:ascii="Microsoft YaHei" w:eastAsia="Microsoft YaHei" w:hAnsi="Microsoft YaHei" w:cs="Microsoft YaHei"/>
                <w:bCs/>
                <w:sz w:val="24"/>
                <w:szCs w:val="24"/>
                <w:lang w:eastAsia="zh-CN"/>
              </w:rPr>
            </w:rPrChange>
          </w:rPr>
          <w:t>and</w:t>
        </w:r>
      </w:ins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1F5379">
        <w:rPr>
          <w:rFonts w:ascii="Times New Roman" w:hAnsi="Times New Roman" w:cs="Times New Roman" w:hint="eastAsia"/>
          <w:bCs/>
          <w:sz w:val="24"/>
          <w:szCs w:val="24"/>
          <w:lang w:val="fr-FR" w:eastAsia="zh-CN"/>
        </w:rPr>
        <w:t>n</w:t>
      </w:r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eural network </w:t>
      </w:r>
      <w:proofErr w:type="spellStart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based</w:t>
      </w:r>
      <w:proofErr w:type="spellEnd"/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>multimedia</w:t>
      </w:r>
      <w:proofErr w:type="spellEnd"/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795060" w:rsidRPr="00E35B93">
        <w:rPr>
          <w:rFonts w:ascii="Times New Roman" w:hAnsi="Times New Roman" w:cs="Times New Roman"/>
          <w:bCs/>
          <w:sz w:val="24"/>
          <w:szCs w:val="24"/>
          <w:lang w:val="fr-FR"/>
        </w:rPr>
        <w:t>compression</w:t>
      </w:r>
      <w:r w:rsidRPr="00E35B93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proofErr w:type="spellStart"/>
      <w:ins w:id="13" w:author="Microsoft Office User" w:date="2021-04-29T22:36:00Z"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We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would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like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to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inform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you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the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following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work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of MPEG</w:t>
        </w:r>
      </w:ins>
      <w:ins w:id="14" w:author="Microsoft Office User" w:date="2021-04-29T22:37:00Z"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working</w:t>
        </w:r>
        <w:proofErr w:type="spellEnd"/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groups.</w:t>
        </w:r>
      </w:ins>
    </w:p>
    <w:p w14:paraId="276B82B1" w14:textId="77777777" w:rsidR="00AF3AF4" w:rsidRDefault="00AF3AF4" w:rsidP="00E35B93">
      <w:pPr>
        <w:suppressAutoHyphens/>
        <w:jc w:val="both"/>
        <w:rPr>
          <w:ins w:id="15" w:author="Microsoft Office User" w:date="2021-04-29T22:36:00Z"/>
          <w:rFonts w:ascii="Times New Roman" w:hAnsi="Times New Roman" w:cs="Times New Roman"/>
          <w:bCs/>
          <w:sz w:val="24"/>
          <w:szCs w:val="24"/>
          <w:lang w:val="fr-FR"/>
        </w:rPr>
      </w:pPr>
    </w:p>
    <w:p w14:paraId="61C3994D" w14:textId="11089BFC" w:rsidR="00AF3AF4" w:rsidRDefault="00E35B93" w:rsidP="00AF3AF4">
      <w:pPr>
        <w:pStyle w:val="a5"/>
        <w:numPr>
          <w:ilvl w:val="0"/>
          <w:numId w:val="2"/>
        </w:numPr>
        <w:suppressAutoHyphens/>
        <w:jc w:val="both"/>
        <w:rPr>
          <w:ins w:id="16" w:author="Microsoft Office User" w:date="2021-04-29T22:38:00Z"/>
          <w:rFonts w:ascii="Times New Roman" w:hAnsi="Times New Roman" w:cs="Times New Roman"/>
          <w:bCs/>
          <w:sz w:val="24"/>
          <w:szCs w:val="24"/>
          <w:lang w:val="fr-FR"/>
        </w:rPr>
      </w:pPr>
      <w:del w:id="17" w:author="Microsoft Office User" w:date="2021-04-29T22:38:00Z">
        <w:r w:rsidRPr="00AF3AF4" w:rsidDel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8" w:author="Microsoft Office User" w:date="2021-04-29T22:38:00Z">
              <w:rPr>
                <w:lang w:val="fr-FR"/>
              </w:rPr>
            </w:rPrChange>
          </w:rPr>
          <w:delText>SC 29/</w:delText>
        </w:r>
      </w:del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19" w:author="Microsoft Office User" w:date="2021-04-29T22:38:00Z">
            <w:rPr>
              <w:lang w:val="fr-FR"/>
            </w:rPr>
          </w:rPrChange>
        </w:rPr>
        <w:t xml:space="preserve">WG 4 (MPEG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0" w:author="Microsoft Office User" w:date="2021-04-29T22:38:00Z">
            <w:rPr>
              <w:lang w:val="fr-FR"/>
            </w:rPr>
          </w:rPrChange>
        </w:rPr>
        <w:t>Video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1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2" w:author="Microsoft Office User" w:date="2021-04-29T22:38:00Z">
            <w:rPr>
              <w:lang w:val="fr-FR"/>
            </w:rPr>
          </w:rPrChange>
        </w:rPr>
        <w:t>Coding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3" w:author="Microsoft Office User" w:date="2021-04-29T22:38:00Z">
            <w:rPr>
              <w:lang w:val="fr-FR"/>
            </w:rPr>
          </w:rPrChange>
        </w:rPr>
        <w:t xml:space="preserve">) has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4" w:author="Microsoft Office User" w:date="2021-04-29T22:38:00Z">
            <w:rPr>
              <w:lang w:val="fr-FR"/>
            </w:rPr>
          </w:rPrChange>
        </w:rPr>
        <w:t>recently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5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6" w:author="Microsoft Office User" w:date="2021-04-29T22:38:00Z">
            <w:rPr>
              <w:lang w:val="fr-FR"/>
            </w:rPr>
          </w:rPrChange>
        </w:rPr>
        <w:t>developed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27" w:author="Microsoft Office User" w:date="2021-04-29T22:38:00Z">
            <w:rPr>
              <w:lang w:val="fr-FR"/>
            </w:rPr>
          </w:rPrChange>
        </w:rPr>
        <w:t xml:space="preserve"> a standard for Compression of Neural Networks for Multimedia Description and Analysis (ISO/IEC </w:t>
      </w:r>
      <w:ins w:id="28" w:author="Yu Lu" w:date="2021-04-29T18:37:00Z"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29" w:author="Microsoft Office User" w:date="2021-04-29T22:38:00Z">
              <w:rPr>
                <w:lang w:val="fr-FR"/>
              </w:rPr>
            </w:rPrChange>
          </w:rPr>
          <w:t>F</w:t>
        </w:r>
      </w:ins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0" w:author="Microsoft Office User" w:date="2021-04-29T22:38:00Z">
            <w:rPr>
              <w:lang w:val="fr-FR"/>
            </w:rPr>
          </w:rPrChange>
        </w:rPr>
        <w:t xml:space="preserve">DIS 15938-17),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1" w:author="Microsoft Office User" w:date="2021-04-29T22:38:00Z">
            <w:rPr>
              <w:lang w:val="fr-FR"/>
            </w:rPr>
          </w:rPrChange>
        </w:rPr>
        <w:t>which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2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3" w:author="Microsoft Office User" w:date="2021-04-29T22:38:00Z">
            <w:rPr>
              <w:lang w:val="fr-FR"/>
            </w:rPr>
          </w:rPrChange>
        </w:rPr>
        <w:t>provides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4" w:author="Microsoft Office User" w:date="2021-04-29T22:38:00Z">
            <w:rPr>
              <w:lang w:val="fr-FR"/>
            </w:rPr>
          </w:rPrChange>
        </w:rPr>
        <w:t xml:space="preserve"> a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5" w:author="Microsoft Office User" w:date="2021-04-29T22:38:00Z">
            <w:rPr>
              <w:lang w:val="fr-FR"/>
            </w:rPr>
          </w:rPrChange>
        </w:rPr>
        <w:t>toolbox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6" w:author="Microsoft Office User" w:date="2021-04-29T22:38:00Z">
            <w:rPr>
              <w:lang w:val="fr-FR"/>
            </w:rPr>
          </w:rPrChange>
        </w:rPr>
        <w:t xml:space="preserve"> of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7" w:author="Microsoft Office User" w:date="2021-04-29T22:38:00Z">
            <w:rPr>
              <w:lang w:val="fr-FR"/>
            </w:rPr>
          </w:rPrChange>
        </w:rPr>
        <w:t>methods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8" w:author="Microsoft Office User" w:date="2021-04-29T22:38:00Z">
            <w:rPr>
              <w:lang w:val="fr-FR"/>
            </w:rPr>
          </w:rPrChange>
        </w:rPr>
        <w:t xml:space="preserve"> for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39" w:author="Microsoft Office User" w:date="2021-04-29T22:38:00Z">
            <w:rPr>
              <w:lang w:val="fr-FR"/>
            </w:rPr>
          </w:rPrChange>
        </w:rPr>
        <w:t>parameter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0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1" w:author="Microsoft Office User" w:date="2021-04-29T22:38:00Z">
            <w:rPr>
              <w:lang w:val="fr-FR"/>
            </w:rPr>
          </w:rPrChange>
        </w:rPr>
        <w:t>reduction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2" w:author="Microsoft Office User" w:date="2021-04-29T22:38:00Z">
            <w:rPr>
              <w:lang w:val="fr-FR"/>
            </w:rPr>
          </w:rPrChange>
        </w:rPr>
        <w:t xml:space="preserve">,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3" w:author="Microsoft Office User" w:date="2021-04-29T22:38:00Z">
            <w:rPr>
              <w:lang w:val="fr-FR"/>
            </w:rPr>
          </w:rPrChange>
        </w:rPr>
        <w:t>quantisation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4" w:author="Microsoft Office User" w:date="2021-04-29T22:38:00Z">
            <w:rPr>
              <w:lang w:val="fr-FR"/>
            </w:rPr>
          </w:rPrChange>
        </w:rPr>
        <w:t xml:space="preserve"> and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5" w:author="Microsoft Office User" w:date="2021-04-29T22:38:00Z">
            <w:rPr>
              <w:lang w:val="fr-FR"/>
            </w:rPr>
          </w:rPrChange>
        </w:rPr>
        <w:t>entropy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6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7" w:author="Microsoft Office User" w:date="2021-04-29T22:38:00Z">
            <w:rPr>
              <w:lang w:val="fr-FR"/>
            </w:rPr>
          </w:rPrChange>
        </w:rPr>
        <w:t>coding</w:t>
      </w:r>
      <w:proofErr w:type="spellEnd"/>
      <w:r w:rsidR="001F5379" w:rsidRPr="00AF3AF4">
        <w:rPr>
          <w:rFonts w:ascii="Times New Roman" w:hAnsi="Times New Roman" w:cs="Times New Roman"/>
          <w:bCs/>
          <w:sz w:val="24"/>
          <w:szCs w:val="24"/>
          <w:lang w:val="fr-FR"/>
          <w:rPrChange w:id="48" w:author="Microsoft Office User" w:date="2021-04-29T22:38:00Z">
            <w:rPr>
              <w:lang w:val="fr-FR"/>
            </w:rPr>
          </w:rPrChange>
        </w:rPr>
        <w:t>,</w:t>
      </w:r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49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ins w:id="50" w:author="Yu Lu" w:date="2021-04-29T18:42:00Z"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1" w:author="Microsoft Office User" w:date="2021-04-29T22:38:00Z">
              <w:rPr>
                <w:lang w:val="fr-FR"/>
              </w:rPr>
            </w:rPrChange>
          </w:rPr>
          <w:t>from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2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3" w:author="Microsoft Office User" w:date="2021-04-29T22:38:00Z">
              <w:rPr>
                <w:lang w:val="fr-FR"/>
              </w:rPr>
            </w:rPrChange>
          </w:rPr>
          <w:t>which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4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5" w:author="Microsoft Office User" w:date="2021-04-29T22:38:00Z">
              <w:rPr>
                <w:lang w:val="fr-FR"/>
              </w:rPr>
            </w:rPrChange>
          </w:rPr>
          <w:t>ap</w:t>
        </w:r>
      </w:ins>
      <w:ins w:id="56" w:author="Yu Lu" w:date="2021-04-29T18:43:00Z"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7" w:author="Microsoft Office User" w:date="2021-04-29T22:38:00Z">
              <w:rPr>
                <w:lang w:val="fr-FR"/>
              </w:rPr>
            </w:rPrChange>
          </w:rPr>
          <w:t>propriate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8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59" w:author="Microsoft Office User" w:date="2021-04-29T22:38:00Z">
              <w:rPr>
                <w:lang w:val="fr-FR"/>
              </w:rPr>
            </w:rPrChange>
          </w:rPr>
          <w:t>coding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60" w:author="Microsoft Office User" w:date="2021-04-29T22:38:00Z">
              <w:rPr>
                <w:lang w:val="fr-FR"/>
              </w:rPr>
            </w:rPrChange>
          </w:rPr>
          <w:t xml:space="preserve"> pip</w:t>
        </w:r>
      </w:ins>
      <w:ins w:id="61" w:author="Microsoft Office User" w:date="2021-04-29T22:33:00Z">
        <w:r w:rsidR="00AF3AF4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62" w:author="Microsoft Office User" w:date="2021-04-29T22:38:00Z">
              <w:rPr>
                <w:lang w:val="fr-FR"/>
              </w:rPr>
            </w:rPrChange>
          </w:rPr>
          <w:t>el</w:t>
        </w:r>
      </w:ins>
      <w:ins w:id="63" w:author="Yu Lu" w:date="2021-04-29T18:43:00Z">
        <w:del w:id="64" w:author="Microsoft Office User" w:date="2021-04-29T22:33:00Z">
          <w:r w:rsidR="006806D0" w:rsidRPr="00AF3AF4" w:rsidDel="00AF3AF4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65" w:author="Microsoft Office User" w:date="2021-04-29T22:38:00Z">
                <w:rPr>
                  <w:lang w:val="fr-FR"/>
                </w:rPr>
              </w:rPrChange>
            </w:rPr>
            <w:delText>le</w:delText>
          </w:r>
        </w:del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66" w:author="Microsoft Office User" w:date="2021-04-29T22:38:00Z">
              <w:rPr>
                <w:lang w:val="fr-FR"/>
              </w:rPr>
            </w:rPrChange>
          </w:rPr>
          <w:t xml:space="preserve">ines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67" w:author="Microsoft Office User" w:date="2021-04-29T22:38:00Z">
              <w:rPr>
                <w:lang w:val="fr-FR"/>
              </w:rPr>
            </w:rPrChange>
          </w:rPr>
          <w:t>can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68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69" w:author="Microsoft Office User" w:date="2021-04-29T22:38:00Z">
              <w:rPr>
                <w:lang w:val="fr-FR"/>
              </w:rPr>
            </w:rPrChange>
          </w:rPr>
          <w:t>be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70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71" w:author="Microsoft Office User" w:date="2021-04-29T22:38:00Z">
              <w:rPr>
                <w:lang w:val="fr-FR"/>
              </w:rPr>
            </w:rPrChange>
          </w:rPr>
          <w:t>assembled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72" w:author="Microsoft Office User" w:date="2021-04-29T22:38:00Z">
              <w:rPr>
                <w:lang w:val="fr-FR"/>
              </w:rPr>
            </w:rPrChange>
          </w:rPr>
          <w:t xml:space="preserve">. </w:t>
        </w:r>
      </w:ins>
    </w:p>
    <w:p w14:paraId="64BD8429" w14:textId="25CD3579" w:rsidR="00AF3AF4" w:rsidRDefault="00E96460" w:rsidP="00AF3AF4">
      <w:pPr>
        <w:pStyle w:val="a5"/>
        <w:numPr>
          <w:ilvl w:val="0"/>
          <w:numId w:val="2"/>
        </w:numPr>
        <w:suppressAutoHyphens/>
        <w:jc w:val="both"/>
        <w:rPr>
          <w:ins w:id="73" w:author="Microsoft Office User" w:date="2021-04-29T22:38:00Z"/>
          <w:rFonts w:ascii="Times New Roman" w:hAnsi="Times New Roman" w:cs="Times New Roman"/>
          <w:bCs/>
          <w:sz w:val="24"/>
          <w:szCs w:val="24"/>
          <w:lang w:val="fr-FR"/>
        </w:rPr>
      </w:pPr>
      <w:ins w:id="74" w:author="Microsoft Office User" w:date="2021-04-29T22:40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WG 4 </w:t>
        </w:r>
      </w:ins>
      <w:ins w:id="75" w:author="Microsoft Office User" w:date="2021-04-29T22:41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has </w:t>
        </w:r>
      </w:ins>
      <w:proofErr w:type="spellStart"/>
      <w:ins w:id="76" w:author="Microsoft Office User" w:date="2021-04-29T22:42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recommen</w:t>
        </w:r>
      </w:ins>
      <w:ins w:id="77" w:author="Microsoft Office User" w:date="2021-04-29T22:47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d</w:t>
        </w:r>
      </w:ins>
      <w:ins w:id="78" w:author="Microsoft Office User" w:date="2021-04-29T22:42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ed</w:t>
        </w:r>
      </w:ins>
      <w:proofErr w:type="spellEnd"/>
      <w:ins w:id="79" w:author="Microsoft Office User" w:date="2021-04-29T22:41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</w:ins>
      <w:ins w:id="80" w:author="Microsoft Office User" w:date="2021-04-29T22:40:00Z"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a new </w:t>
        </w:r>
        <w:proofErr w:type="spellStart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>project</w:t>
        </w:r>
        <w:proofErr w:type="spellEnd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>since</w:t>
        </w:r>
        <w:proofErr w:type="spellEnd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Apr. 2021 </w:t>
        </w:r>
      </w:ins>
      <w:proofErr w:type="spellStart"/>
      <w:ins w:id="81" w:author="Microsoft Office User" w:date="2021-04-29T22:47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after</w:t>
        </w:r>
      </w:ins>
      <w:proofErr w:type="spellEnd"/>
      <w:ins w:id="82" w:author="Microsoft Office User" w:date="2021-04-29T22:40:00Z"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>receiving</w:t>
        </w:r>
        <w:proofErr w:type="spellEnd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proofErr w:type="spellStart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>responses</w:t>
        </w:r>
        <w:proofErr w:type="spellEnd"/>
        <w:r w:rsidRPr="00D22D47" w:rsidDel="005F577D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to a call for </w:t>
        </w:r>
        <w:proofErr w:type="spellStart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>proposals</w:t>
        </w:r>
        <w:proofErr w:type="spellEnd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on </w:t>
        </w:r>
        <w:proofErr w:type="spellStart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>incremental</w:t>
        </w:r>
        <w:proofErr w:type="spellEnd"/>
        <w:r w:rsidRPr="00D22D47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compression of neural networks</w:t>
        </w:r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</w:ins>
      <w:ins w:id="83" w:author="Yu Lu" w:date="2021-04-29T18:43:00Z">
        <w:del w:id="84" w:author="Microsoft Office User" w:date="2021-04-29T22:40:00Z">
          <w:r w:rsidR="006806D0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85" w:author="Microsoft Office User" w:date="2021-04-29T22:38:00Z">
                <w:rPr>
                  <w:lang w:val="fr-FR"/>
                </w:rPr>
              </w:rPrChange>
            </w:rPr>
            <w:delText>In</w:delText>
          </w:r>
        </w:del>
        <w:del w:id="86" w:author="Microsoft Office User" w:date="2021-04-29T22:44:00Z">
          <w:r w:rsidR="006806D0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87" w:author="Microsoft Office User" w:date="2021-04-29T22:38:00Z">
                <w:rPr>
                  <w:lang w:val="fr-FR"/>
                </w:rPr>
              </w:rPrChange>
            </w:rPr>
            <w:delText xml:space="preserve"> order </w:delText>
          </w:r>
        </w:del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88" w:author="Microsoft Office User" w:date="2021-04-29T22:38:00Z">
              <w:rPr>
                <w:lang w:val="fr-FR"/>
              </w:rPr>
            </w:rPrChange>
          </w:rPr>
          <w:t xml:space="preserve">to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89" w:author="Microsoft Office User" w:date="2021-04-29T22:38:00Z">
              <w:rPr>
                <w:lang w:val="fr-FR"/>
              </w:rPr>
            </w:rPrChange>
          </w:rPr>
          <w:t>addre</w:t>
        </w:r>
      </w:ins>
      <w:ins w:id="90" w:author="Yu Lu" w:date="2021-04-29T18:44:00Z"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1" w:author="Microsoft Office User" w:date="2021-04-29T22:38:00Z">
              <w:rPr>
                <w:lang w:val="fr-FR"/>
              </w:rPr>
            </w:rPrChange>
          </w:rPr>
          <w:t>ss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2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3" w:author="Microsoft Office User" w:date="2021-04-29T22:38:00Z">
              <w:rPr>
                <w:lang w:val="fr-FR"/>
              </w:rPr>
            </w:rPrChange>
          </w:rPr>
          <w:t>requirements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4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5" w:author="Microsoft Office User" w:date="2021-04-29T22:38:00Z">
              <w:rPr>
                <w:lang w:val="fr-FR"/>
              </w:rPr>
            </w:rPrChange>
          </w:rPr>
          <w:t>from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6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7" w:author="Microsoft Office User" w:date="2021-04-29T22:38:00Z">
              <w:rPr>
                <w:lang w:val="fr-FR"/>
              </w:rPr>
            </w:rPrChange>
          </w:rPr>
          <w:t>federated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8" w:author="Microsoft Office User" w:date="2021-04-29T22:38:00Z">
              <w:rPr>
                <w:lang w:val="fr-FR"/>
              </w:rPr>
            </w:rPrChange>
          </w:rPr>
          <w:t xml:space="preserve"> and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99" w:author="Microsoft Office User" w:date="2021-04-29T22:38:00Z">
              <w:rPr>
                <w:lang w:val="fr-FR"/>
              </w:rPr>
            </w:rPrChange>
          </w:rPr>
          <w:t>transfer</w:t>
        </w:r>
        <w:proofErr w:type="spellEnd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00" w:author="Microsoft Office User" w:date="2021-04-29T22:38:00Z">
              <w:rPr>
                <w:lang w:val="fr-FR"/>
              </w:rPr>
            </w:rPrChange>
          </w:rPr>
          <w:t xml:space="preserve"> </w:t>
        </w:r>
        <w:proofErr w:type="spellStart"/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01" w:author="Microsoft Office User" w:date="2021-04-29T22:38:00Z">
              <w:rPr>
                <w:lang w:val="fr-FR"/>
              </w:rPr>
            </w:rPrChange>
          </w:rPr>
          <w:t>learning</w:t>
        </w:r>
      </w:ins>
      <w:proofErr w:type="spellEnd"/>
      <w:ins w:id="102" w:author="Microsoft Office User" w:date="2021-04-29T22:44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.</w:t>
        </w:r>
      </w:ins>
      <w:ins w:id="103" w:author="Yu Lu" w:date="2021-04-29T18:44:00Z">
        <w:del w:id="104" w:author="Microsoft Office User" w:date="2021-04-29T22:44:00Z">
          <w:r w:rsidR="006806D0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05" w:author="Microsoft Office User" w:date="2021-04-29T22:38:00Z">
                <w:rPr>
                  <w:lang w:val="fr-FR"/>
                </w:rPr>
              </w:rPrChange>
            </w:rPr>
            <w:delText>,</w:delText>
          </w:r>
        </w:del>
        <w:r w:rsidR="006806D0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06" w:author="Microsoft Office User" w:date="2021-04-29T22:38:00Z">
              <w:rPr>
                <w:lang w:val="fr-FR"/>
              </w:rPr>
            </w:rPrChange>
          </w:rPr>
          <w:t xml:space="preserve"> </w:t>
        </w:r>
      </w:ins>
      <w:ins w:id="107" w:author="Yu Lu" w:date="2021-04-29T18:53:00Z">
        <w:del w:id="108" w:author="Microsoft Office User" w:date="2021-04-29T22:40:00Z">
          <w:r w:rsidR="005F577D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09" w:author="Microsoft Office User" w:date="2021-04-29T22:38:00Z">
                <w:rPr>
                  <w:lang w:val="fr-FR"/>
                </w:rPr>
              </w:rPrChange>
            </w:rPr>
            <w:delText xml:space="preserve">a new project started since Apr. 2021 by </w:delText>
          </w:r>
        </w:del>
      </w:ins>
      <w:ins w:id="110" w:author="Yu Lu" w:date="2021-04-29T18:56:00Z">
        <w:del w:id="111" w:author="Microsoft Office User" w:date="2021-04-29T22:40:00Z">
          <w:r w:rsidR="00027E90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12" w:author="Microsoft Office User" w:date="2021-04-29T22:38:00Z">
                <w:rPr>
                  <w:lang w:val="fr-FR"/>
                </w:rPr>
              </w:rPrChange>
            </w:rPr>
            <w:delText xml:space="preserve">receiving </w:delText>
          </w:r>
        </w:del>
      </w:ins>
      <w:ins w:id="113" w:author="Yu Lu" w:date="2021-04-29T18:53:00Z">
        <w:del w:id="114" w:author="Microsoft Office User" w:date="2021-04-29T22:40:00Z">
          <w:r w:rsidR="005F577D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15" w:author="Microsoft Office User" w:date="2021-04-29T22:38:00Z">
                <w:rPr>
                  <w:lang w:val="fr-FR"/>
                </w:rPr>
              </w:rPrChange>
            </w:rPr>
            <w:delText xml:space="preserve">responses to </w:delText>
          </w:r>
        </w:del>
      </w:ins>
      <w:del w:id="116" w:author="Microsoft Office User" w:date="2021-04-29T22:40:00Z">
        <w:r w:rsidR="00E35B93" w:rsidRPr="00AF3AF4" w:rsidDel="00E96460">
          <w:rPr>
            <w:rFonts w:ascii="Times New Roman" w:hAnsi="Times New Roman" w:cs="Times New Roman"/>
            <w:bCs/>
            <w:sz w:val="24"/>
            <w:szCs w:val="24"/>
            <w:lang w:val="fr-FR"/>
            <w:rPrChange w:id="117" w:author="Microsoft Office User" w:date="2021-04-29T22:38:00Z">
              <w:rPr>
                <w:lang w:val="fr-FR"/>
              </w:rPr>
            </w:rPrChange>
          </w:rPr>
          <w:delText xml:space="preserve">and </w:delText>
        </w:r>
        <w:r w:rsidR="001F5379" w:rsidRPr="00AF3AF4" w:rsidDel="00E96460">
          <w:rPr>
            <w:rFonts w:ascii="Times New Roman" w:hAnsi="Times New Roman" w:cs="Times New Roman"/>
            <w:bCs/>
            <w:sz w:val="24"/>
            <w:szCs w:val="24"/>
            <w:lang w:val="fr-FR"/>
            <w:rPrChange w:id="118" w:author="Microsoft Office User" w:date="2021-04-29T22:38:00Z">
              <w:rPr>
                <w:lang w:val="fr-FR"/>
              </w:rPr>
            </w:rPrChange>
          </w:rPr>
          <w:delText xml:space="preserve">has issued the </w:delText>
        </w:r>
      </w:del>
      <w:ins w:id="119" w:author="Yu Lu" w:date="2021-04-29T18:47:00Z">
        <w:del w:id="120" w:author="Microsoft Office User" w:date="2021-04-29T22:40:00Z">
          <w:r w:rsidR="005F577D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21" w:author="Microsoft Office User" w:date="2021-04-29T22:38:00Z">
                <w:rPr>
                  <w:lang w:val="fr-FR"/>
                </w:rPr>
              </w:rPrChange>
            </w:rPr>
            <w:delText xml:space="preserve">a </w:delText>
          </w:r>
        </w:del>
      </w:ins>
      <w:del w:id="122" w:author="Microsoft Office User" w:date="2021-04-29T22:40:00Z">
        <w:r w:rsidR="001F5379" w:rsidRPr="00AF3AF4" w:rsidDel="00E96460">
          <w:rPr>
            <w:rFonts w:ascii="Times New Roman" w:hAnsi="Times New Roman" w:cs="Times New Roman"/>
            <w:bCs/>
            <w:sz w:val="24"/>
            <w:szCs w:val="24"/>
            <w:lang w:val="fr-FR"/>
            <w:rPrChange w:id="123" w:author="Microsoft Office User" w:date="2021-04-29T22:38:00Z">
              <w:rPr>
                <w:lang w:val="fr-FR"/>
              </w:rPr>
            </w:rPrChange>
          </w:rPr>
          <w:delText>C</w:delText>
        </w:r>
      </w:del>
      <w:ins w:id="124" w:author="Yu Lu" w:date="2021-04-29T18:55:00Z">
        <w:del w:id="125" w:author="Microsoft Office User" w:date="2021-04-29T22:40:00Z">
          <w:r w:rsidR="0090705D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26" w:author="Microsoft Office User" w:date="2021-04-29T22:38:00Z">
                <w:rPr>
                  <w:lang w:val="fr-FR"/>
                </w:rPr>
              </w:rPrChange>
            </w:rPr>
            <w:delText xml:space="preserve">call </w:delText>
          </w:r>
        </w:del>
      </w:ins>
      <w:del w:id="127" w:author="Microsoft Office User" w:date="2021-04-29T22:40:00Z">
        <w:r w:rsidR="001F5379" w:rsidRPr="00AF3AF4" w:rsidDel="00E96460">
          <w:rPr>
            <w:rFonts w:ascii="Times New Roman" w:hAnsi="Times New Roman" w:cs="Times New Roman"/>
            <w:bCs/>
            <w:sz w:val="24"/>
            <w:szCs w:val="24"/>
            <w:lang w:val="fr-FR"/>
            <w:rPrChange w:id="128" w:author="Microsoft Office User" w:date="2021-04-29T22:38:00Z">
              <w:rPr>
                <w:lang w:val="fr-FR"/>
              </w:rPr>
            </w:rPrChange>
          </w:rPr>
          <w:delText>f</w:delText>
        </w:r>
      </w:del>
      <w:ins w:id="129" w:author="Yu Lu" w:date="2021-04-29T18:48:00Z">
        <w:del w:id="130" w:author="Microsoft Office User" w:date="2021-04-29T22:40:00Z">
          <w:r w:rsidR="005F577D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31" w:author="Microsoft Office User" w:date="2021-04-29T22:38:00Z">
                <w:rPr>
                  <w:lang w:val="fr-FR"/>
                </w:rPr>
              </w:rPrChange>
            </w:rPr>
            <w:delText xml:space="preserve">or </w:delText>
          </w:r>
        </w:del>
      </w:ins>
      <w:del w:id="132" w:author="Microsoft Office User" w:date="2021-04-29T22:40:00Z">
        <w:r w:rsidR="001F5379" w:rsidRPr="00AF3AF4" w:rsidDel="00E96460">
          <w:rPr>
            <w:rFonts w:ascii="Times New Roman" w:hAnsi="Times New Roman" w:cs="Times New Roman"/>
            <w:bCs/>
            <w:sz w:val="24"/>
            <w:szCs w:val="24"/>
            <w:lang w:val="fr-FR"/>
            <w:rPrChange w:id="133" w:author="Microsoft Office User" w:date="2021-04-29T22:38:00Z">
              <w:rPr>
                <w:lang w:val="fr-FR"/>
              </w:rPr>
            </w:rPrChange>
          </w:rPr>
          <w:delText xml:space="preserve">P </w:delText>
        </w:r>
      </w:del>
      <w:ins w:id="134" w:author="Yu Lu" w:date="2021-04-29T18:55:00Z">
        <w:del w:id="135" w:author="Microsoft Office User" w:date="2021-04-29T22:40:00Z">
          <w:r w:rsidR="0090705D" w:rsidRPr="00AF3AF4" w:rsidDel="00E96460">
            <w:rPr>
              <w:rFonts w:ascii="Times New Roman" w:hAnsi="Times New Roman" w:cs="Times New Roman"/>
              <w:bCs/>
              <w:sz w:val="24"/>
              <w:szCs w:val="24"/>
              <w:lang w:val="fr-FR"/>
              <w:rPrChange w:id="136" w:author="Microsoft Office User" w:date="2021-04-29T22:38:00Z">
                <w:rPr>
                  <w:lang w:val="fr-FR"/>
                </w:rPr>
              </w:rPrChange>
            </w:rPr>
            <w:delText xml:space="preserve">proposals </w:delText>
          </w:r>
        </w:del>
      </w:ins>
      <w:del w:id="137" w:author="Microsoft Office User" w:date="2021-04-29T22:40:00Z">
        <w:r w:rsidR="001F5379" w:rsidRPr="00AF3AF4" w:rsidDel="00E96460">
          <w:rPr>
            <w:rFonts w:ascii="Times New Roman" w:hAnsi="Times New Roman" w:cs="Times New Roman"/>
            <w:bCs/>
            <w:sz w:val="24"/>
            <w:szCs w:val="24"/>
            <w:lang w:val="fr-FR"/>
            <w:rPrChange w:id="138" w:author="Microsoft Office User" w:date="2021-04-29T22:38:00Z">
              <w:rPr>
                <w:lang w:val="fr-FR"/>
              </w:rPr>
            </w:rPrChange>
          </w:rPr>
          <w:delText xml:space="preserve">on incremental compression of neural networks in Jan. 2021. </w:delText>
        </w:r>
      </w:del>
    </w:p>
    <w:p w14:paraId="6D4B66E3" w14:textId="5B1A0A43" w:rsidR="00795060" w:rsidRDefault="001F5379" w:rsidP="00AF3AF4">
      <w:pPr>
        <w:pStyle w:val="a5"/>
        <w:numPr>
          <w:ilvl w:val="0"/>
          <w:numId w:val="2"/>
        </w:numPr>
        <w:suppressAutoHyphens/>
        <w:jc w:val="both"/>
        <w:rPr>
          <w:ins w:id="139" w:author="Microsoft Office User" w:date="2021-04-29T22:38:00Z"/>
          <w:rFonts w:ascii="Times New Roman" w:hAnsi="Times New Roman" w:cs="Times New Roman"/>
          <w:bCs/>
          <w:sz w:val="24"/>
          <w:szCs w:val="24"/>
          <w:lang w:val="fr-FR"/>
        </w:rPr>
      </w:pPr>
      <w:del w:id="140" w:author="Microsoft Office User" w:date="2021-04-29T22:38:00Z">
        <w:r w:rsidRPr="00AF3AF4" w:rsidDel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41" w:author="Microsoft Office User" w:date="2021-04-29T22:38:00Z">
              <w:rPr>
                <w:lang w:val="fr-FR"/>
              </w:rPr>
            </w:rPrChange>
          </w:rPr>
          <w:delText xml:space="preserve">Also, </w:delText>
        </w:r>
        <w:r w:rsidR="00E35B93" w:rsidRPr="00AF3AF4" w:rsidDel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42" w:author="Microsoft Office User" w:date="2021-04-29T22:38:00Z">
              <w:rPr>
                <w:lang w:val="fr-FR"/>
              </w:rPr>
            </w:rPrChange>
          </w:rPr>
          <w:delText xml:space="preserve">SC 29/ </w:delText>
        </w:r>
      </w:del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3" w:author="Microsoft Office User" w:date="2021-04-29T22:38:00Z">
            <w:rPr>
              <w:lang w:val="fr-FR"/>
            </w:rPr>
          </w:rPrChange>
        </w:rPr>
        <w:t>WG 5 (</w:t>
      </w:r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4" w:author="Microsoft Office User" w:date="2021-04-29T22:38:00Z">
            <w:rPr>
              <w:lang w:val="fr-FR"/>
            </w:rPr>
          </w:rPrChange>
        </w:rPr>
        <w:t xml:space="preserve">MPEG Joint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5" w:author="Microsoft Office User" w:date="2021-04-29T22:38:00Z">
            <w:rPr>
              <w:lang w:val="fr-FR"/>
            </w:rPr>
          </w:rPrChange>
        </w:rPr>
        <w:t>Vido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6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7" w:author="Microsoft Office User" w:date="2021-04-29T22:38:00Z">
            <w:rPr>
              <w:lang w:val="fr-FR"/>
            </w:rPr>
          </w:rPrChange>
        </w:rPr>
        <w:t>Coding</w:t>
      </w:r>
      <w:proofErr w:type="spellEnd"/>
      <w:r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8" w:author="Microsoft Office User" w:date="2021-04-29T22:38:00Z">
            <w:rPr>
              <w:lang w:val="fr-FR"/>
            </w:rPr>
          </w:rPrChange>
        </w:rPr>
        <w:t xml:space="preserve"> Team</w:t>
      </w:r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49" w:author="Microsoft Office User" w:date="2021-04-29T22:38:00Z">
            <w:rPr>
              <w:lang w:val="fr-FR"/>
            </w:rPr>
          </w:rPrChange>
        </w:rPr>
        <w:t xml:space="preserve"> (</w:t>
      </w:r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0" w:author="Microsoft Office User" w:date="2021-04-29T22:38:00Z">
            <w:rPr>
              <w:lang w:val="fr-FR"/>
            </w:rPr>
          </w:rPrChange>
        </w:rPr>
        <w:t>JVET</w:t>
      </w:r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1" w:author="Microsoft Office User" w:date="2021-04-29T22:38:00Z">
            <w:rPr>
              <w:lang w:val="fr-FR"/>
            </w:rPr>
          </w:rPrChange>
        </w:rPr>
        <w:t>)</w:t>
      </w:r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2" w:author="Microsoft Office User" w:date="2021-04-29T22:38:00Z">
            <w:rPr>
              <w:lang w:val="fr-FR"/>
            </w:rPr>
          </w:rPrChange>
        </w:rPr>
        <w:t xml:space="preserve">), a joint </w:t>
      </w:r>
      <w:proofErr w:type="spellStart"/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3" w:author="Microsoft Office User" w:date="2021-04-29T22:38:00Z">
            <w:rPr>
              <w:lang w:val="fr-FR"/>
            </w:rPr>
          </w:rPrChange>
        </w:rPr>
        <w:t>working</w:t>
      </w:r>
      <w:proofErr w:type="spellEnd"/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4" w:author="Microsoft Office User" w:date="2021-04-29T22:38:00Z">
            <w:rPr>
              <w:lang w:val="fr-FR"/>
            </w:rPr>
          </w:rPrChange>
        </w:rPr>
        <w:t xml:space="preserve"> group </w:t>
      </w:r>
      <w:proofErr w:type="spellStart"/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5" w:author="Microsoft Office User" w:date="2021-04-29T22:38:00Z">
            <w:rPr>
              <w:lang w:val="fr-FR"/>
            </w:rPr>
          </w:rPrChange>
        </w:rPr>
        <w:t>between</w:t>
      </w:r>
      <w:proofErr w:type="spellEnd"/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6" w:author="Microsoft Office User" w:date="2021-04-29T22:38:00Z">
            <w:rPr>
              <w:lang w:val="fr-FR"/>
            </w:rPr>
          </w:rPrChange>
        </w:rPr>
        <w:t xml:space="preserve"> SC 29 and ITU-T SG 16, </w:t>
      </w:r>
      <w:proofErr w:type="spellStart"/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7" w:author="Microsoft Office User" w:date="2021-04-29T22:38:00Z">
            <w:rPr>
              <w:lang w:val="fr-FR"/>
            </w:rPr>
          </w:rPrChange>
        </w:rPr>
        <w:t>is</w:t>
      </w:r>
      <w:proofErr w:type="spellEnd"/>
      <w:r w:rsidR="00E35B93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8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59" w:author="Microsoft Office User" w:date="2021-04-29T22:38:00Z">
            <w:rPr>
              <w:lang w:val="fr-FR"/>
            </w:rPr>
          </w:rPrChange>
        </w:rPr>
        <w:t>conducting</w:t>
      </w:r>
      <w:proofErr w:type="spellEnd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60" w:author="Microsoft Office User" w:date="2021-04-29T22:38:00Z">
            <w:rPr>
              <w:lang w:val="fr-FR"/>
            </w:rPr>
          </w:rPrChange>
        </w:rPr>
        <w:t xml:space="preserve"> Explo</w:t>
      </w:r>
      <w:del w:id="161" w:author="Microsoft Office User" w:date="2021-04-29T22:32:00Z">
        <w:r w:rsidR="00A551AF" w:rsidRPr="00AF3AF4" w:rsidDel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62" w:author="Microsoft Office User" w:date="2021-04-29T22:38:00Z">
              <w:rPr>
                <w:lang w:val="fr-FR"/>
              </w:rPr>
            </w:rPrChange>
          </w:rPr>
          <w:delText>a</w:delText>
        </w:r>
      </w:del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63" w:author="Microsoft Office User" w:date="2021-04-29T22:38:00Z">
            <w:rPr>
              <w:lang w:val="fr-FR"/>
            </w:rPr>
          </w:rPrChange>
        </w:rPr>
        <w:t xml:space="preserve">ration </w:t>
      </w:r>
      <w:proofErr w:type="spellStart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64" w:author="Microsoft Office User" w:date="2021-04-29T22:38:00Z">
            <w:rPr>
              <w:lang w:val="fr-FR"/>
            </w:rPr>
          </w:rPrChange>
        </w:rPr>
        <w:t>Experiment</w:t>
      </w:r>
      <w:ins w:id="165" w:author="Microsoft Office User" w:date="2021-04-29T22:32:00Z">
        <w:r w:rsidR="00AF3AF4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66" w:author="Microsoft Office User" w:date="2021-04-29T22:38:00Z">
              <w:rPr>
                <w:lang w:val="fr-FR"/>
              </w:rPr>
            </w:rPrChange>
          </w:rPr>
          <w:t>s</w:t>
        </w:r>
      </w:ins>
      <w:proofErr w:type="spellEnd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67" w:author="Microsoft Office User" w:date="2021-04-29T22:38:00Z">
            <w:rPr>
              <w:lang w:val="fr-FR"/>
            </w:rPr>
          </w:rPrChange>
        </w:rPr>
        <w:t xml:space="preserve"> o</w:t>
      </w:r>
      <w:ins w:id="168" w:author="Microsoft Office User" w:date="2021-04-29T22:33:00Z">
        <w:r w:rsidR="00AF3AF4" w:rsidRPr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69" w:author="Microsoft Office User" w:date="2021-04-29T22:38:00Z">
              <w:rPr>
                <w:lang w:val="fr-FR"/>
              </w:rPr>
            </w:rPrChange>
          </w:rPr>
          <w:t>n</w:t>
        </w:r>
      </w:ins>
      <w:del w:id="170" w:author="Microsoft Office User" w:date="2021-04-29T22:33:00Z">
        <w:r w:rsidR="00A551AF" w:rsidRPr="00AF3AF4" w:rsidDel="00AF3AF4">
          <w:rPr>
            <w:rFonts w:ascii="Times New Roman" w:hAnsi="Times New Roman" w:cs="Times New Roman"/>
            <w:bCs/>
            <w:sz w:val="24"/>
            <w:szCs w:val="24"/>
            <w:lang w:val="fr-FR"/>
            <w:rPrChange w:id="171" w:author="Microsoft Office User" w:date="2021-04-29T22:38:00Z">
              <w:rPr>
                <w:lang w:val="fr-FR"/>
              </w:rPr>
            </w:rPrChange>
          </w:rPr>
          <w:delText>f</w:delText>
        </w:r>
      </w:del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2" w:author="Microsoft Office User" w:date="2021-04-29T22:38:00Z">
            <w:rPr>
              <w:lang w:val="fr-FR"/>
            </w:rPr>
          </w:rPrChange>
        </w:rPr>
        <w:t xml:space="preserve"> neural network </w:t>
      </w:r>
      <w:proofErr w:type="spellStart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3" w:author="Microsoft Office User" w:date="2021-04-29T22:38:00Z">
            <w:rPr>
              <w:lang w:val="fr-FR"/>
            </w:rPr>
          </w:rPrChange>
        </w:rPr>
        <w:t>based</w:t>
      </w:r>
      <w:proofErr w:type="spellEnd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4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5" w:author="Microsoft Office User" w:date="2021-04-29T22:38:00Z">
            <w:rPr>
              <w:lang w:val="fr-FR"/>
            </w:rPr>
          </w:rPrChange>
        </w:rPr>
        <w:t>video</w:t>
      </w:r>
      <w:proofErr w:type="spellEnd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6" w:author="Microsoft Office User" w:date="2021-04-29T22:38:00Z">
            <w:rPr>
              <w:lang w:val="fr-FR"/>
            </w:rPr>
          </w:rPrChange>
        </w:rPr>
        <w:t xml:space="preserve"> </w:t>
      </w:r>
      <w:proofErr w:type="spellStart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7" w:author="Microsoft Office User" w:date="2021-04-29T22:38:00Z">
            <w:rPr>
              <w:lang w:val="fr-FR"/>
            </w:rPr>
          </w:rPrChange>
        </w:rPr>
        <w:t>coding</w:t>
      </w:r>
      <w:proofErr w:type="spellEnd"/>
      <w:r w:rsidR="00A551AF" w:rsidRPr="00AF3AF4">
        <w:rPr>
          <w:rFonts w:ascii="Times New Roman" w:hAnsi="Times New Roman" w:cs="Times New Roman"/>
          <w:bCs/>
          <w:sz w:val="24"/>
          <w:szCs w:val="24"/>
          <w:lang w:val="fr-FR"/>
          <w:rPrChange w:id="178" w:author="Microsoft Office User" w:date="2021-04-29T22:38:00Z">
            <w:rPr>
              <w:lang w:val="fr-FR"/>
            </w:rPr>
          </w:rPrChange>
        </w:rPr>
        <w:t>.</w:t>
      </w:r>
    </w:p>
    <w:p w14:paraId="46A9F26D" w14:textId="1FAEAB57" w:rsidR="00AF3AF4" w:rsidRPr="00AF3AF4" w:rsidRDefault="00AF3AF4">
      <w:pPr>
        <w:pStyle w:val="a5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  <w:rPrChange w:id="179" w:author="Microsoft Office User" w:date="2021-04-29T22:38:00Z">
            <w:rPr>
              <w:lang w:val="fr-FR"/>
            </w:rPr>
          </w:rPrChange>
        </w:rPr>
        <w:pPrChange w:id="180" w:author="Microsoft Office User" w:date="2021-04-29T22:38:00Z">
          <w:pPr>
            <w:suppressAutoHyphens/>
            <w:jc w:val="both"/>
          </w:pPr>
        </w:pPrChange>
      </w:pPr>
      <w:ins w:id="181" w:author="Microsoft Office User" w:date="2021-04-29T22:38:00Z">
        <w:r>
          <w:rPr>
            <w:rFonts w:ascii="Times New Roman" w:hAnsi="Times New Roman" w:cs="Times New Roman" w:hint="eastAsia"/>
            <w:bCs/>
            <w:sz w:val="24"/>
            <w:szCs w:val="24"/>
            <w:lang w:val="fr-FR"/>
          </w:rPr>
          <w:t>W</w:t>
        </w:r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G</w:t>
        </w:r>
      </w:ins>
      <w:ins w:id="182" w:author="Microsoft Office User" w:date="2021-04-29T22:43:00Z"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</w:ins>
      <w:ins w:id="183" w:author="Microsoft Office User" w:date="2021-04-29T22:38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7 </w:t>
        </w:r>
      </w:ins>
      <w:ins w:id="184" w:author="Microsoft Office User" w:date="2021-04-29T22:43:00Z"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(MPEG 3D Graphics </w:t>
        </w:r>
        <w:proofErr w:type="spellStart"/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>Coding</w:t>
        </w:r>
        <w:proofErr w:type="spellEnd"/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) </w:t>
        </w:r>
      </w:ins>
      <w:ins w:id="185" w:author="Microsoft Office User" w:date="2021-04-29T22:39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has </w:t>
        </w:r>
      </w:ins>
      <w:proofErr w:type="spellStart"/>
      <w:ins w:id="186" w:author="Microsoft Office User" w:date="2021-04-29T22:38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started</w:t>
        </w:r>
        <w:proofErr w:type="spellEnd"/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</w:t>
        </w:r>
      </w:ins>
      <w:ins w:id="187" w:author="Microsoft Office User" w:date="2021-04-29T22:43:00Z"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an </w:t>
        </w:r>
      </w:ins>
      <w:ins w:id="188" w:author="Microsoft Office User" w:date="2021-04-29T22:40:00Z"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>E</w:t>
        </w:r>
      </w:ins>
      <w:ins w:id="189" w:author="Microsoft Office User" w:date="2021-04-29T22:39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xplo</w:t>
        </w:r>
      </w:ins>
      <w:ins w:id="190" w:author="Microsoft Office User" w:date="2021-04-29T22:40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r</w:t>
        </w:r>
      </w:ins>
      <w:ins w:id="191" w:author="Microsoft Office User" w:date="2021-04-29T22:39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ation </w:t>
        </w:r>
      </w:ins>
      <w:proofErr w:type="spellStart"/>
      <w:ins w:id="192" w:author="Microsoft Office User" w:date="2021-04-29T22:40:00Z">
        <w:r w:rsidR="00E96460">
          <w:rPr>
            <w:rFonts w:ascii="Times New Roman" w:hAnsi="Times New Roman" w:cs="Times New Roman"/>
            <w:bCs/>
            <w:sz w:val="24"/>
            <w:szCs w:val="24"/>
            <w:lang w:val="fr-FR"/>
          </w:rPr>
          <w:t>E</w:t>
        </w:r>
      </w:ins>
      <w:ins w:id="193" w:author="Microsoft Office User" w:date="2021-04-29T22:39:00Z"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xperiment</w:t>
        </w:r>
        <w:proofErr w:type="spellEnd"/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on neural network </w:t>
        </w:r>
        <w:proofErr w:type="spellStart"/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>based</w:t>
        </w:r>
        <w:proofErr w:type="spellEnd"/>
        <w:r>
          <w:rPr>
            <w:rFonts w:ascii="Times New Roman" w:hAnsi="Times New Roman" w:cs="Times New Roman"/>
            <w:bCs/>
            <w:sz w:val="24"/>
            <w:szCs w:val="24"/>
            <w:lang w:val="fr-FR"/>
          </w:rPr>
          <w:t xml:space="preserve"> Point Cloud Compression.</w:t>
        </w:r>
      </w:ins>
    </w:p>
    <w:p w14:paraId="77240BCF" w14:textId="3CE5F498" w:rsidR="005E2631" w:rsidRDefault="005E2631" w:rsidP="00E35B9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14:paraId="5CE53060" w14:textId="04548E7D" w:rsidR="005E2631" w:rsidRPr="00E35B93" w:rsidRDefault="005E2631" w:rsidP="00E35B9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 w:hint="eastAsia"/>
          <w:bCs/>
          <w:sz w:val="24"/>
          <w:szCs w:val="24"/>
          <w:lang w:val="fr-FR"/>
        </w:rPr>
        <w:t>W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would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expect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to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keep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sharing the information of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both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organi</w:t>
      </w:r>
      <w:ins w:id="194" w:author="Microsoft Office User" w:date="2021-04-29T22:33:00Z">
        <w:r w:rsidR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t>z</w:t>
        </w:r>
      </w:ins>
      <w:del w:id="195" w:author="Microsoft Office User" w:date="2021-04-29T22:33:00Z">
        <w:r w:rsidDel="00AF3AF4">
          <w:rPr>
            <w:rFonts w:ascii="Times New Roman" w:hAnsi="Times New Roman" w:cs="Times New Roman"/>
            <w:bCs/>
            <w:sz w:val="24"/>
            <w:szCs w:val="24"/>
            <w:lang w:val="fr-FR"/>
          </w:rPr>
          <w:delText>s</w:delText>
        </w:r>
      </w:del>
      <w:r>
        <w:rPr>
          <w:rFonts w:ascii="Times New Roman" w:hAnsi="Times New Roman" w:cs="Times New Roman"/>
          <w:bCs/>
          <w:sz w:val="24"/>
          <w:szCs w:val="24"/>
          <w:lang w:val="fr-FR"/>
        </w:rPr>
        <w:t>ations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activities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in AI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related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work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.</w:t>
      </w:r>
    </w:p>
    <w:p w14:paraId="16CCD75D" w14:textId="77777777" w:rsidR="00A13E6A" w:rsidRPr="00E35B93" w:rsidRDefault="00A13E6A" w:rsidP="00E35B9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14:paraId="490FB884" w14:textId="77777777" w:rsidR="00E35B93" w:rsidRPr="00E35B93" w:rsidRDefault="00E35B93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sectPr w:rsidR="00E35B93" w:rsidRPr="00E35B93" w:rsidSect="00385C5D">
      <w:footerReference w:type="default" r:id="rId10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4FAFE" w14:textId="77777777" w:rsidR="00073503" w:rsidRDefault="00073503" w:rsidP="009E784A">
      <w:r>
        <w:separator/>
      </w:r>
    </w:p>
  </w:endnote>
  <w:endnote w:type="continuationSeparator" w:id="0">
    <w:p w14:paraId="52EA085E" w14:textId="77777777" w:rsidR="00073503" w:rsidRDefault="0007350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FA8B9" w14:textId="77777777" w:rsidR="00073503" w:rsidRDefault="00073503" w:rsidP="009E784A">
      <w:r>
        <w:separator/>
      </w:r>
    </w:p>
  </w:footnote>
  <w:footnote w:type="continuationSeparator" w:id="0">
    <w:p w14:paraId="0A467B31" w14:textId="77777777" w:rsidR="00073503" w:rsidRDefault="0007350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B2D63"/>
    <w:multiLevelType w:val="hybridMultilevel"/>
    <w:tmpl w:val="D6C27AC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yuheon Kim">
    <w15:presenceInfo w15:providerId="AD" w15:userId="S::kyuheonkim@office.khu.ac.kr::a6d2a758-cf7b-4521-ab7c-3cf9eeb76ab0"/>
  </w15:person>
  <w15:person w15:author="Microsoft Office User">
    <w15:presenceInfo w15:providerId="None" w15:userId="Microsoft Office User"/>
  </w15:person>
  <w15:person w15:author="Yu Lu">
    <w15:presenceInfo w15:providerId="Windows Live" w15:userId="85d32e54d92315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7E90"/>
    <w:rsid w:val="00044344"/>
    <w:rsid w:val="00073503"/>
    <w:rsid w:val="000968DA"/>
    <w:rsid w:val="000C78E6"/>
    <w:rsid w:val="001045CC"/>
    <w:rsid w:val="00147F42"/>
    <w:rsid w:val="0018563E"/>
    <w:rsid w:val="001B363E"/>
    <w:rsid w:val="001F5379"/>
    <w:rsid w:val="00246215"/>
    <w:rsid w:val="00263789"/>
    <w:rsid w:val="003226C8"/>
    <w:rsid w:val="00385C5D"/>
    <w:rsid w:val="0039058E"/>
    <w:rsid w:val="003B0FC6"/>
    <w:rsid w:val="004277AE"/>
    <w:rsid w:val="004E45B6"/>
    <w:rsid w:val="004F5473"/>
    <w:rsid w:val="00553F28"/>
    <w:rsid w:val="005612C2"/>
    <w:rsid w:val="005C2A51"/>
    <w:rsid w:val="005E2631"/>
    <w:rsid w:val="005F577D"/>
    <w:rsid w:val="006806D0"/>
    <w:rsid w:val="006918A4"/>
    <w:rsid w:val="006B7F14"/>
    <w:rsid w:val="00795060"/>
    <w:rsid w:val="008E7795"/>
    <w:rsid w:val="0090705D"/>
    <w:rsid w:val="009636E0"/>
    <w:rsid w:val="009B09C2"/>
    <w:rsid w:val="009C5AAC"/>
    <w:rsid w:val="009D5D9F"/>
    <w:rsid w:val="009E784A"/>
    <w:rsid w:val="00A13E6A"/>
    <w:rsid w:val="00A551AF"/>
    <w:rsid w:val="00AF3AF4"/>
    <w:rsid w:val="00B110D9"/>
    <w:rsid w:val="00B93F30"/>
    <w:rsid w:val="00BE6648"/>
    <w:rsid w:val="00CB798F"/>
    <w:rsid w:val="00CD36BE"/>
    <w:rsid w:val="00CF1629"/>
    <w:rsid w:val="00D1112B"/>
    <w:rsid w:val="00D709E9"/>
    <w:rsid w:val="00E35B93"/>
    <w:rsid w:val="00E843CE"/>
    <w:rsid w:val="00E9507F"/>
    <w:rsid w:val="00E96460"/>
    <w:rsid w:val="00E965CC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tu.int/net/ITU-T/ls/ls.aspx?isn=261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4</cp:revision>
  <dcterms:created xsi:type="dcterms:W3CDTF">2021-04-29T12:24:00Z</dcterms:created>
  <dcterms:modified xsi:type="dcterms:W3CDTF">2021-05-27T12:52:00Z</dcterms:modified>
</cp:coreProperties>
</file>