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67D657" w14:textId="5B28BC54"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55C7">
        <w:rPr>
          <w:rFonts w:ascii="Times New Roman"/>
          <w:b w:val="0"/>
          <w:u w:val="none"/>
          <w:lang w:val="en-GB"/>
        </w:rPr>
        <w:t xml:space="preserve">             </w:t>
      </w:r>
      <w:r w:rsidRPr="00C955C7">
        <w:rPr>
          <w:rFonts w:ascii="Times New Roman"/>
          <w:b w:val="0"/>
          <w:u w:val="thick"/>
          <w:lang w:val="en-GB"/>
        </w:rPr>
        <w:t xml:space="preserve">   </w:t>
      </w:r>
      <w:r w:rsidR="00263789" w:rsidRPr="00C955C7">
        <w:rPr>
          <w:rFonts w:ascii="Times New Roman"/>
          <w:b w:val="0"/>
          <w:u w:val="thick"/>
          <w:lang w:val="en-GB"/>
        </w:rPr>
        <w:t xml:space="preserve">                       </w:t>
      </w:r>
      <w:r w:rsidRPr="00C955C7">
        <w:rPr>
          <w:rFonts w:ascii="Times New Roman"/>
          <w:b w:val="0"/>
          <w:u w:val="thick"/>
          <w:lang w:val="en-GB"/>
        </w:rPr>
        <w:t xml:space="preserve"> </w:t>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w:t>
      </w:r>
      <w:r w:rsidR="00D74EAA">
        <w:rPr>
          <w:rFonts w:ascii="Times New Roman" w:hAnsi="Times New Roman" w:cs="Times New Roman"/>
          <w:w w:val="115"/>
          <w:sz w:val="28"/>
          <w:szCs w:val="28"/>
          <w:u w:val="thick"/>
          <w:lang w:val="en-GB"/>
        </w:rPr>
        <w:t>7</w:t>
      </w:r>
      <w:r w:rsidR="00263789" w:rsidRPr="00C955C7">
        <w:rPr>
          <w:rFonts w:ascii="Times New Roman" w:hAnsi="Times New Roman" w:cs="Times New Roman"/>
          <w:w w:val="115"/>
          <w:sz w:val="28"/>
          <w:szCs w:val="28"/>
          <w:u w:val="thick"/>
          <w:lang w:val="en-GB"/>
        </w:rPr>
        <w:t xml:space="preserve"> </w:t>
      </w:r>
      <w:r w:rsidR="006D2BE2" w:rsidRPr="00A367E7">
        <w:rPr>
          <w:rFonts w:ascii="Times New Roman" w:hAnsi="Times New Roman" w:cs="Times New Roman"/>
          <w:w w:val="115"/>
          <w:sz w:val="48"/>
          <w:szCs w:val="48"/>
          <w:u w:val="thick"/>
          <w:lang w:val="en-GB"/>
        </w:rPr>
        <w:t>N</w:t>
      </w:r>
      <w:r w:rsidR="005D4978">
        <w:rPr>
          <w:rFonts w:ascii="Times New Roman" w:hAnsi="Times New Roman" w:cs="Times New Roman"/>
          <w:spacing w:val="28"/>
          <w:w w:val="115"/>
          <w:sz w:val="48"/>
          <w:szCs w:val="48"/>
          <w:u w:val="thick"/>
          <w:lang w:val="en-GB"/>
        </w:rPr>
        <w:t>0</w:t>
      </w:r>
      <w:r w:rsidR="00D74EAA">
        <w:rPr>
          <w:rFonts w:ascii="Times New Roman" w:hAnsi="Times New Roman" w:cs="Times New Roman"/>
          <w:spacing w:val="28"/>
          <w:w w:val="115"/>
          <w:sz w:val="48"/>
          <w:szCs w:val="48"/>
          <w:u w:val="thick"/>
          <w:lang w:val="en-GB"/>
        </w:rPr>
        <w:t>126</w:t>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82F7CAB"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w:t>
                            </w:r>
                            <w:r w:rsidR="005D4978">
                              <w:rPr>
                                <w:b/>
                                <w:sz w:val="28"/>
                                <w:szCs w:val="28"/>
                              </w:rPr>
                              <w:t>7</w:t>
                            </w:r>
                            <w:r w:rsidR="00196997">
                              <w:rPr>
                                <w:b/>
                                <w:sz w:val="28"/>
                                <w:szCs w:val="28"/>
                              </w:rPr>
                              <w:br/>
                            </w:r>
                            <w:r w:rsidRPr="00196997">
                              <w:rPr>
                                <w:b/>
                                <w:sz w:val="28"/>
                                <w:szCs w:val="28"/>
                              </w:rPr>
                              <w:t xml:space="preserve">MPEG </w:t>
                            </w:r>
                            <w:r w:rsidR="00D74EAA">
                              <w:rPr>
                                <w:b/>
                                <w:sz w:val="28"/>
                                <w:szCs w:val="28"/>
                              </w:rPr>
                              <w:t>3DG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380FB8">
                              <w:rPr>
                                <w:b/>
                                <w:sz w:val="28"/>
                                <w:szCs w:val="28"/>
                              </w:rPr>
                              <w:t>FR</w:t>
                            </w:r>
                            <w:r w:rsidR="00FF2653" w:rsidRPr="00196997">
                              <w:rPr>
                                <w:b/>
                                <w:sz w:val="28"/>
                                <w:szCs w:val="28"/>
                              </w:rPr>
                              <w:t xml:space="preserve"> (</w:t>
                            </w:r>
                            <w:r w:rsidR="00D74EAA">
                              <w:rPr>
                                <w:b/>
                                <w:sz w:val="28"/>
                                <w:szCs w:val="28"/>
                              </w:rPr>
                              <w:t>France</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" filled="f" strokeweight=".27094mm">
                <v:textbox inset="0,0,0,0">
                  <w:txbxContent>
                    <w:p w14:paraId="0B92F43C" w14:textId="182F7CAB"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w:t>
                      </w:r>
                      <w:r w:rsidR="005D4978">
                        <w:rPr>
                          <w:b/>
                          <w:sz w:val="28"/>
                          <w:szCs w:val="28"/>
                        </w:rPr>
                        <w:t>7</w:t>
                      </w:r>
                      <w:r w:rsidR="00196997">
                        <w:rPr>
                          <w:b/>
                          <w:sz w:val="28"/>
                          <w:szCs w:val="28"/>
                        </w:rPr>
                        <w:br/>
                      </w:r>
                      <w:r w:rsidRPr="00196997">
                        <w:rPr>
                          <w:b/>
                          <w:sz w:val="28"/>
                          <w:szCs w:val="28"/>
                        </w:rPr>
                        <w:t xml:space="preserve">MPEG </w:t>
                      </w:r>
                      <w:r w:rsidR="00D74EAA">
                        <w:rPr>
                          <w:b/>
                          <w:sz w:val="28"/>
                          <w:szCs w:val="28"/>
                        </w:rPr>
                        <w:t>3DG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380FB8">
                        <w:rPr>
                          <w:b/>
                          <w:sz w:val="28"/>
                          <w:szCs w:val="28"/>
                        </w:rPr>
                        <w:t>FR</w:t>
                      </w:r>
                      <w:r w:rsidR="00FF2653" w:rsidRPr="00196997">
                        <w:rPr>
                          <w:b/>
                          <w:sz w:val="28"/>
                          <w:szCs w:val="28"/>
                        </w:rPr>
                        <w:t xml:space="preserve"> (</w:t>
                      </w:r>
                      <w:r w:rsidR="00D74EAA">
                        <w:rPr>
                          <w:b/>
                          <w:sz w:val="28"/>
                          <w:szCs w:val="28"/>
                        </w:rPr>
                        <w:t>France</w:t>
                      </w:r>
                      <w:r w:rsidR="00FF2653" w:rsidRPr="00196997">
                        <w:rPr>
                          <w:b/>
                          <w:sz w:val="28"/>
                          <w:szCs w:val="28"/>
                        </w:rPr>
                        <w:t>)</w:t>
                      </w:r>
                    </w:p>
                  </w:txbxContent>
                </v:textbox>
                <w10:wrap type="topAndBottom" anchorx="page"/>
              </v:shape>
            </w:pict>
          </mc:Fallback>
        </mc:AlternateContent>
      </w:r>
    </w:p>
    <w:p w14:paraId="5F8F5C9B" w14:textId="7869BE95" w:rsidR="00CB798F" w:rsidRPr="00021C78" w:rsidRDefault="004E45B6" w:rsidP="00373D02">
      <w:pPr>
        <w:tabs>
          <w:tab w:val="left" w:pos="3099"/>
        </w:tabs>
        <w:spacing w:before="240"/>
        <w:ind w:left="104"/>
        <w:rPr>
          <w:rFonts w:ascii="Times New Roman" w:hAnsi="Times New Roman" w:cs="Times New Roman"/>
          <w:b/>
          <w:snapToGrid w:val="0"/>
          <w:sz w:val="24"/>
          <w:szCs w:val="24"/>
          <w:lang w:val="en-GB"/>
        </w:rPr>
      </w:pPr>
      <w:r w:rsidRPr="00C955C7">
        <w:rPr>
          <w:rFonts w:ascii="Times New Roman" w:hAnsi="Times New Roman" w:cs="Times New Roman"/>
          <w:b/>
          <w:snapToGrid w:val="0"/>
          <w:sz w:val="24"/>
          <w:szCs w:val="24"/>
          <w:lang w:val="en-GB"/>
        </w:rPr>
        <w:t>Document</w:t>
      </w:r>
      <w:r w:rsidRPr="00EA23D5">
        <w:rPr>
          <w:rFonts w:ascii="Times New Roman" w:hAnsi="Times New Roman" w:cs="Times New Roman"/>
          <w:b/>
          <w:snapToGrid w:val="0"/>
          <w:sz w:val="24"/>
          <w:szCs w:val="24"/>
          <w:lang w:val="en-GB"/>
        </w:rPr>
        <w:t xml:space="preserve"> </w:t>
      </w:r>
      <w:r w:rsidRPr="00C955C7">
        <w:rPr>
          <w:rFonts w:ascii="Times New Roman" w:hAnsi="Times New Roman" w:cs="Times New Roman"/>
          <w:b/>
          <w:snapToGrid w:val="0"/>
          <w:sz w:val="24"/>
          <w:szCs w:val="24"/>
          <w:lang w:val="en-GB"/>
        </w:rPr>
        <w:t>type:</w:t>
      </w:r>
      <w:r w:rsidRPr="00EA23D5">
        <w:rPr>
          <w:rFonts w:ascii="Times New Roman" w:hAnsi="Times New Roman" w:cs="Times New Roman"/>
          <w:b/>
          <w:snapToGrid w:val="0"/>
          <w:sz w:val="24"/>
          <w:szCs w:val="24"/>
          <w:lang w:val="en-GB"/>
        </w:rPr>
        <w:tab/>
      </w:r>
      <w:r w:rsidR="00385C5D" w:rsidRPr="00EA23D5">
        <w:rPr>
          <w:rFonts w:ascii="Times New Roman" w:hAnsi="Times New Roman" w:cs="Times New Roman"/>
          <w:b/>
          <w:snapToGrid w:val="0"/>
          <w:sz w:val="24"/>
          <w:szCs w:val="24"/>
          <w:lang w:val="en-GB"/>
        </w:rPr>
        <w:t>Output Document</w:t>
      </w:r>
    </w:p>
    <w:p w14:paraId="55A697B5" w14:textId="682E3C63" w:rsidR="00CB798F" w:rsidRPr="00C955C7" w:rsidRDefault="004E45B6" w:rsidP="00373D02">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5D4978" w:rsidRPr="005D4978">
        <w:rPr>
          <w:rFonts w:ascii="Times New Roman" w:hAnsi="Times New Roman" w:cs="Times New Roman"/>
          <w:snapToGrid w:val="0"/>
          <w:lang w:val="en-GB"/>
        </w:rPr>
        <w:t>Corrections for V3C and V-PCC 1st Edition</w:t>
      </w:r>
    </w:p>
    <w:p w14:paraId="5C1A346D" w14:textId="189819F4" w:rsidR="00FF2653" w:rsidRPr="00C955C7" w:rsidRDefault="00FF2653" w:rsidP="00373D02">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215F8D5E" w:rsidR="00CB798F" w:rsidRPr="00C955C7" w:rsidRDefault="004E45B6" w:rsidP="00373D02">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SAVEDATE  \@ "yyyy-MM-dd" </w:instrText>
      </w:r>
      <w:r w:rsidR="00C955C7" w:rsidRPr="00C955C7">
        <w:rPr>
          <w:rFonts w:ascii="Times New Roman" w:hAnsi="Times New Roman" w:cs="Times New Roman"/>
          <w:snapToGrid w:val="0"/>
          <w:sz w:val="24"/>
          <w:szCs w:val="24"/>
          <w:lang w:val="en-GB"/>
        </w:rPr>
        <w:fldChar w:fldCharType="separate"/>
      </w:r>
      <w:r w:rsidR="00D3402F">
        <w:rPr>
          <w:rFonts w:ascii="Times New Roman" w:hAnsi="Times New Roman" w:cs="Times New Roman"/>
          <w:noProof/>
          <w:snapToGrid w:val="0"/>
          <w:sz w:val="24"/>
          <w:szCs w:val="24"/>
          <w:lang w:val="en-GB"/>
        </w:rPr>
        <w:t>2021-06-01</w:t>
      </w:r>
      <w:r w:rsidR="00C955C7" w:rsidRPr="00C955C7">
        <w:rPr>
          <w:rFonts w:ascii="Times New Roman" w:hAnsi="Times New Roman" w:cs="Times New Roman"/>
          <w:snapToGrid w:val="0"/>
          <w:sz w:val="24"/>
          <w:szCs w:val="24"/>
          <w:lang w:val="en-GB"/>
        </w:rPr>
        <w:fldChar w:fldCharType="end"/>
      </w:r>
    </w:p>
    <w:p w14:paraId="254323E8" w14:textId="021D0DAF" w:rsidR="00CB798F" w:rsidRPr="00C955C7" w:rsidRDefault="004E45B6" w:rsidP="00373D02">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w:t>
      </w:r>
      <w:r w:rsidR="00745505">
        <w:rPr>
          <w:rFonts w:ascii="Times New Roman" w:hAnsi="Times New Roman" w:cs="Times New Roman"/>
          <w:snapToGrid w:val="0"/>
          <w:sz w:val="24"/>
          <w:szCs w:val="24"/>
          <w:lang w:val="en-GB"/>
        </w:rPr>
        <w:t>7</w:t>
      </w:r>
    </w:p>
    <w:p w14:paraId="6AB1DF60" w14:textId="2899A217" w:rsidR="00CB798F" w:rsidRPr="00C955C7" w:rsidRDefault="004E45B6" w:rsidP="00373D02">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r w:rsidR="00745505">
        <w:rPr>
          <w:rFonts w:ascii="Times New Roman" w:hAnsi="Times New Roman" w:cs="Times New Roman"/>
          <w:noProof/>
          <w:snapToGrid w:val="0"/>
          <w:sz w:val="24"/>
          <w:szCs w:val="24"/>
          <w:lang w:val="en-GB"/>
        </w:rPr>
        <w:t>5</w:t>
      </w:r>
      <w:r w:rsidR="00C955C7"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19BE3F1B" w:rsidR="00FF2653" w:rsidRPr="00C955C7" w:rsidRDefault="00FF2653" w:rsidP="00373D02">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r w:rsidR="00745505" w:rsidRPr="00103C37">
        <w:rPr>
          <w:rFonts w:ascii="Times New Roman" w:hAnsi="Times New Roman" w:cs="Times New Roman"/>
          <w:snapToGrid w:val="0"/>
          <w:sz w:val="24"/>
          <w:szCs w:val="24"/>
          <w:lang w:val="en-GB"/>
        </w:rPr>
        <w:t>marius.preda</w:t>
      </w:r>
      <w:r w:rsidR="00103C37">
        <w:rPr>
          <w:rFonts w:ascii="Times New Roman" w:hAnsi="Times New Roman" w:cs="Times New Roman"/>
          <w:snapToGrid w:val="0"/>
          <w:sz w:val="24"/>
          <w:szCs w:val="24"/>
          <w:lang w:val="en-GB"/>
        </w:rPr>
        <w:t xml:space="preserve"> </w:t>
      </w:r>
      <w:r w:rsidR="00745505" w:rsidRPr="00103C37">
        <w:rPr>
          <w:rFonts w:ascii="Times New Roman" w:hAnsi="Times New Roman" w:cs="Times New Roman"/>
          <w:snapToGrid w:val="0"/>
          <w:sz w:val="24"/>
          <w:szCs w:val="24"/>
          <w:lang w:val="en-GB"/>
        </w:rPr>
        <w:t>@</w:t>
      </w:r>
      <w:r w:rsidR="00103C37">
        <w:rPr>
          <w:rFonts w:ascii="Times New Roman" w:hAnsi="Times New Roman" w:cs="Times New Roman"/>
          <w:snapToGrid w:val="0"/>
          <w:sz w:val="24"/>
          <w:szCs w:val="24"/>
          <w:lang w:val="en-GB"/>
        </w:rPr>
        <w:t xml:space="preserve"> </w:t>
      </w:r>
      <w:r w:rsidR="00745505" w:rsidRPr="00103C37">
        <w:rPr>
          <w:rFonts w:ascii="Times New Roman" w:hAnsi="Times New Roman" w:cs="Times New Roman"/>
          <w:snapToGrid w:val="0"/>
          <w:sz w:val="24"/>
          <w:szCs w:val="24"/>
          <w:lang w:val="en-GB"/>
        </w:rPr>
        <w:t>it-sudparis.eu</w:t>
      </w:r>
    </w:p>
    <w:p w14:paraId="64EE64D4" w14:textId="217BAD04" w:rsidR="00F03F9B" w:rsidRPr="005D7FE3" w:rsidRDefault="004E45B6" w:rsidP="00373D02">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8" w:history="1">
        <w:r w:rsidR="00380FB8" w:rsidRPr="00F30959">
          <w:rPr>
            <w:rStyle w:val="Hyperlink"/>
            <w:rFonts w:ascii="Times New Roman" w:hAnsi="Times New Roman" w:cs="Times New Roman"/>
            <w:snapToGrid w:val="0"/>
            <w:sz w:val="24"/>
            <w:szCs w:val="24"/>
            <w:lang w:val="en-GB"/>
          </w:rPr>
          <w:t>https://isotc.iso.org/livelink/livelink/open/jtc1sc29wg7</w:t>
        </w:r>
      </w:hyperlink>
      <w:r w:rsidR="00380FB8">
        <w:rPr>
          <w:rFonts w:ascii="Times New Roman" w:hAnsi="Times New Roman" w:cs="Times New Roman"/>
          <w:snapToGrid w:val="0"/>
          <w:sz w:val="24"/>
          <w:szCs w:val="24"/>
          <w:lang w:val="en-GB"/>
        </w:rPr>
        <w:t xml:space="preserve"> </w:t>
      </w:r>
    </w:p>
    <w:p w14:paraId="770DD3C0" w14:textId="68816648" w:rsidR="00F03F9B" w:rsidRPr="00C955C7" w:rsidRDefault="00F03F9B" w:rsidP="00380FB8">
      <w:pPr>
        <w:tabs>
          <w:tab w:val="left" w:pos="3099"/>
        </w:tabs>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093E541" w14:textId="77777777" w:rsidR="00385C5D" w:rsidRPr="00C955C7" w:rsidRDefault="00385C5D" w:rsidP="00385C5D">
      <w:pPr>
        <w:rPr>
          <w:rFonts w:ascii="Times New Roman" w:hAnsi="Times New Roman" w:cs="Times New Roman"/>
          <w:lang w:val="en-GB"/>
        </w:rPr>
      </w:pPr>
    </w:p>
    <w:p w14:paraId="54CED6D6" w14:textId="662B4E89" w:rsidR="00385C5D" w:rsidRPr="002A0436" w:rsidRDefault="00385C5D" w:rsidP="00385C5D">
      <w:pPr>
        <w:widowControl/>
        <w:jc w:val="right"/>
        <w:rPr>
          <w:rFonts w:ascii="Times New Roman" w:eastAsia="SimSun" w:hAnsi="Times New Roman" w:cs="Times New Roman"/>
          <w:b/>
          <w:sz w:val="48"/>
          <w:szCs w:val="24"/>
          <w:u w:val="single"/>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2A0436">
        <w:rPr>
          <w:rFonts w:ascii="Times New Roman" w:eastAsia="SimSun" w:hAnsi="Times New Roman" w:cs="Times New Roman"/>
          <w:b/>
          <w:sz w:val="48"/>
          <w:szCs w:val="24"/>
          <w:lang w:val="en-GB" w:eastAsia="zh-CN"/>
        </w:rPr>
        <w:t>N</w:t>
      </w:r>
      <w:r w:rsidR="00BB3081" w:rsidRPr="005D6449">
        <w:rPr>
          <w:rFonts w:ascii="Times New Roman" w:eastAsia="SimSun" w:hAnsi="Times New Roman" w:cs="Times New Roman"/>
          <w:b/>
          <w:sz w:val="48"/>
          <w:szCs w:val="24"/>
          <w:lang w:val="en-GB" w:eastAsia="zh-CN"/>
        </w:rPr>
        <w:fldChar w:fldCharType="begin"/>
      </w:r>
      <w:r w:rsidR="00BB3081" w:rsidRPr="005D6449">
        <w:rPr>
          <w:rFonts w:ascii="Times New Roman" w:eastAsia="SimSun" w:hAnsi="Times New Roman" w:cs="Times New Roman"/>
          <w:b/>
          <w:sz w:val="48"/>
          <w:szCs w:val="24"/>
          <w:lang w:val="en-GB" w:eastAsia="zh-CN"/>
        </w:rPr>
        <w:instrText xml:space="preserve"> DOCPROPERTY "WGNumber" \* MERGEFORMAT </w:instrText>
      </w:r>
      <w:r w:rsidR="00BB3081" w:rsidRPr="005D6449">
        <w:rPr>
          <w:rFonts w:ascii="Times New Roman" w:eastAsia="SimSun" w:hAnsi="Times New Roman" w:cs="Times New Roman"/>
          <w:b/>
          <w:sz w:val="48"/>
          <w:szCs w:val="24"/>
          <w:lang w:val="en-GB" w:eastAsia="zh-CN"/>
        </w:rPr>
        <w:fldChar w:fldCharType="separate"/>
      </w:r>
      <w:r w:rsidR="00BB3081" w:rsidRPr="005D6449">
        <w:rPr>
          <w:rFonts w:ascii="Times New Roman" w:eastAsia="SimSun" w:hAnsi="Times New Roman" w:cs="Times New Roman"/>
          <w:b/>
          <w:sz w:val="48"/>
          <w:szCs w:val="24"/>
          <w:lang w:val="en-GB" w:eastAsia="zh-CN"/>
        </w:rPr>
        <w:t>0</w:t>
      </w:r>
      <w:r w:rsidR="00962736">
        <w:rPr>
          <w:rFonts w:ascii="Times New Roman" w:eastAsia="SimSun" w:hAnsi="Times New Roman" w:cs="Times New Roman"/>
          <w:b/>
          <w:sz w:val="48"/>
          <w:szCs w:val="24"/>
          <w:lang w:val="en-GB" w:eastAsia="zh-CN"/>
        </w:rPr>
        <w:t>12</w:t>
      </w:r>
      <w:r w:rsidR="00BB3081">
        <w:rPr>
          <w:rFonts w:ascii="Times New Roman" w:eastAsia="SimSun" w:hAnsi="Times New Roman" w:cs="Times New Roman"/>
          <w:b/>
          <w:sz w:val="48"/>
          <w:szCs w:val="24"/>
          <w:lang w:val="en-GB" w:eastAsia="zh-CN"/>
        </w:rPr>
        <w:t>6</w:t>
      </w:r>
      <w:r w:rsidR="00BB3081" w:rsidRPr="005D6449">
        <w:rPr>
          <w:rFonts w:ascii="Times New Roman" w:eastAsia="SimSun" w:hAnsi="Times New Roman" w:cs="Times New Roman"/>
          <w:b/>
          <w:sz w:val="48"/>
          <w:szCs w:val="24"/>
          <w:lang w:val="en-GB" w:eastAsia="zh-CN"/>
        </w:rPr>
        <w:fldChar w:fldCharType="end"/>
      </w:r>
    </w:p>
    <w:p w14:paraId="1E14C2FC" w14:textId="6DA8C895" w:rsidR="00385C5D" w:rsidRPr="00C955C7" w:rsidRDefault="00487342"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April</w:t>
      </w:r>
      <w:r w:rsidR="00385C5D" w:rsidRPr="00C955C7">
        <w:rPr>
          <w:rFonts w:ascii="Times New Roman" w:eastAsia="SimSun" w:hAnsi="Times New Roman" w:cs="Times New Roman"/>
          <w:b/>
          <w:sz w:val="28"/>
          <w:szCs w:val="24"/>
          <w:lang w:val="en-GB" w:eastAsia="zh-CN"/>
        </w:rPr>
        <w:t xml:space="preserve"> 202</w:t>
      </w:r>
      <w:r w:rsidR="00C955C7" w:rsidRPr="00C955C7">
        <w:rPr>
          <w:rFonts w:ascii="Times New Roman" w:eastAsia="SimSun" w:hAnsi="Times New Roman" w:cs="Times New Roman"/>
          <w:b/>
          <w:sz w:val="28"/>
          <w:szCs w:val="24"/>
          <w:lang w:val="en-GB" w:eastAsia="zh-CN"/>
        </w:rPr>
        <w:t>1</w:t>
      </w:r>
      <w:r w:rsidR="00954B0D" w:rsidRPr="00C955C7">
        <w:rPr>
          <w:rFonts w:ascii="Times New Roman" w:eastAsia="SimSun" w:hAnsi="Times New Roman" w:cs="Times New Roman"/>
          <w:b/>
          <w:sz w:val="28"/>
          <w:szCs w:val="24"/>
          <w:lang w:val="en-GB" w:eastAsia="zh-CN"/>
        </w:rPr>
        <w:t>, Virtual</w:t>
      </w:r>
    </w:p>
    <w:p w14:paraId="598EA055" w14:textId="4FA9CD92" w:rsidR="00954B0D" w:rsidRPr="00C955C7"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C955C7"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52698EF7" w:rsidR="00954B0D" w:rsidRPr="00C955C7" w:rsidRDefault="005D4978">
            <w:pPr>
              <w:suppressAutoHyphens/>
              <w:rPr>
                <w:rFonts w:ascii="Times New Roman" w:hAnsi="Times New Roman" w:cs="Times New Roman"/>
                <w:b/>
                <w:sz w:val="24"/>
                <w:szCs w:val="24"/>
                <w:highlight w:val="yellow"/>
                <w:lang w:val="en-GB"/>
              </w:rPr>
            </w:pPr>
            <w:r w:rsidRPr="005D4978">
              <w:rPr>
                <w:rFonts w:ascii="Times New Roman" w:hAnsi="Times New Roman" w:cs="Times New Roman"/>
                <w:b/>
                <w:sz w:val="24"/>
                <w:szCs w:val="24"/>
                <w:lang w:val="en-GB"/>
              </w:rPr>
              <w:t>Corrections for V3C and V-PCC 1st Edition</w:t>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7D3D73B2"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w:t>
            </w:r>
            <w:r w:rsidR="006B39DB">
              <w:rPr>
                <w:rFonts w:ascii="Times New Roman" w:hAnsi="Times New Roman" w:cs="Times New Roman"/>
                <w:b/>
                <w:sz w:val="24"/>
                <w:szCs w:val="24"/>
                <w:lang w:val="en-GB"/>
              </w:rPr>
              <w:t>7</w:t>
            </w:r>
            <w:r w:rsidR="00954B0D" w:rsidRPr="00C955C7">
              <w:rPr>
                <w:rFonts w:ascii="Times New Roman" w:hAnsi="Times New Roman" w:cs="Times New Roman"/>
                <w:b/>
                <w:sz w:val="24"/>
                <w:szCs w:val="24"/>
                <w:lang w:val="en-GB"/>
              </w:rPr>
              <w:t xml:space="preserve">, MPEG </w:t>
            </w:r>
            <w:r w:rsidR="006B39DB">
              <w:rPr>
                <w:rFonts w:ascii="Times New Roman" w:hAnsi="Times New Roman" w:cs="Times New Roman"/>
                <w:b/>
                <w:sz w:val="24"/>
                <w:szCs w:val="24"/>
                <w:lang w:val="en-GB"/>
              </w:rPr>
              <w:t>3DG</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17F61C3D" w:rsidR="00954B0D" w:rsidRPr="00C955C7" w:rsidRDefault="002A0436" w:rsidP="00A86680">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20</w:t>
            </w:r>
            <w:r w:rsidR="006B39DB">
              <w:rPr>
                <w:rFonts w:ascii="Times New Roman" w:hAnsi="Times New Roman" w:cs="Times New Roman"/>
                <w:b/>
                <w:sz w:val="24"/>
                <w:szCs w:val="24"/>
                <w:lang w:val="en-GB"/>
              </w:rPr>
              <w:t>440</w:t>
            </w:r>
          </w:p>
        </w:tc>
      </w:tr>
    </w:tbl>
    <w:p w14:paraId="0F0DC0D2" w14:textId="35D47BDD" w:rsidR="007800AE" w:rsidRDefault="007800AE" w:rsidP="0018563E">
      <w:pPr>
        <w:rPr>
          <w:rFonts w:ascii="Times New Roman" w:hAnsi="Times New Roman" w:cs="Times New Roman"/>
          <w:sz w:val="24"/>
          <w:lang w:val="en-GB"/>
        </w:rPr>
      </w:pPr>
    </w:p>
    <w:p w14:paraId="33A0AB3F" w14:textId="77777777" w:rsidR="007800AE" w:rsidRDefault="007800AE">
      <w:pPr>
        <w:rPr>
          <w:rFonts w:ascii="Times New Roman" w:hAnsi="Times New Roman" w:cs="Times New Roman"/>
          <w:sz w:val="24"/>
          <w:lang w:val="en-GB"/>
        </w:rPr>
      </w:pPr>
      <w:r>
        <w:rPr>
          <w:rFonts w:ascii="Times New Roman" w:hAnsi="Times New Roman" w:cs="Times New Roman"/>
          <w:sz w:val="24"/>
          <w:lang w:val="en-GB"/>
        </w:rPr>
        <w:br w:type="page"/>
      </w:r>
    </w:p>
    <w:p w14:paraId="16F733E0" w14:textId="3189780D" w:rsidR="00263031" w:rsidRPr="00BC394B" w:rsidRDefault="00151A96" w:rsidP="00263031">
      <w:pPr>
        <w:jc w:val="right"/>
        <w:rPr>
          <w:b/>
          <w:sz w:val="28"/>
          <w:szCs w:val="28"/>
        </w:rPr>
      </w:pPr>
      <w:r w:rsidRPr="00151A96">
        <w:rPr>
          <w:b/>
          <w:noProof/>
          <w:sz w:val="28"/>
          <w:szCs w:val="28"/>
        </w:rPr>
        <w:lastRenderedPageBreak/>
        <w:t>ISO/IEC 23090-</w:t>
      </w:r>
      <w:r w:rsidR="0085027D">
        <w:rPr>
          <w:b/>
          <w:noProof/>
          <w:sz w:val="28"/>
          <w:szCs w:val="28"/>
        </w:rPr>
        <w:t>5</w:t>
      </w:r>
      <w:r w:rsidRPr="00151A96">
        <w:rPr>
          <w:b/>
          <w:noProof/>
          <w:sz w:val="28"/>
          <w:szCs w:val="28"/>
        </w:rPr>
        <w:t>:202</w:t>
      </w:r>
      <w:r>
        <w:rPr>
          <w:b/>
          <w:noProof/>
          <w:sz w:val="28"/>
          <w:szCs w:val="28"/>
        </w:rPr>
        <w:t>1</w:t>
      </w:r>
      <w:r w:rsidRPr="00151A96">
        <w:rPr>
          <w:b/>
          <w:noProof/>
          <w:sz w:val="28"/>
          <w:szCs w:val="28"/>
        </w:rPr>
        <w:t>/</w:t>
      </w:r>
      <w:r w:rsidR="00D5709C">
        <w:rPr>
          <w:b/>
          <w:noProof/>
          <w:sz w:val="28"/>
          <w:szCs w:val="28"/>
        </w:rPr>
        <w:t>COR</w:t>
      </w:r>
    </w:p>
    <w:p w14:paraId="248DC9C1" w14:textId="7C528987" w:rsidR="00263031" w:rsidRPr="00BC394B" w:rsidRDefault="00D534D6" w:rsidP="00263031">
      <w:pPr>
        <w:jc w:val="right"/>
      </w:pPr>
      <w:r w:rsidRPr="00D534D6">
        <w:rPr>
          <w:noProof/>
        </w:rPr>
        <w:t>ISO/IEC TC JTC 1/SC 29/</w:t>
      </w:r>
      <w:r>
        <w:rPr>
          <w:noProof/>
        </w:rPr>
        <w:t>WG</w:t>
      </w:r>
      <w:r w:rsidR="00D5709C">
        <w:rPr>
          <w:noProof/>
        </w:rPr>
        <w:t>7</w:t>
      </w:r>
      <w:r w:rsidR="00263031" w:rsidRPr="00BC394B">
        <w:t> </w:t>
      </w:r>
    </w:p>
    <w:p w14:paraId="6E81BF7C" w14:textId="77815011" w:rsidR="00263031" w:rsidRPr="00BC394B" w:rsidRDefault="00263031" w:rsidP="00263031">
      <w:pPr>
        <w:spacing w:after="2000"/>
        <w:jc w:val="right"/>
      </w:pPr>
      <w:bookmarkStart w:id="0" w:name="CVP_Secretariat_Loca"/>
      <w:r w:rsidRPr="00BC394B">
        <w:t>Secretariat</w:t>
      </w:r>
      <w:bookmarkEnd w:id="0"/>
      <w:r w:rsidRPr="00BC394B">
        <w:t xml:space="preserve">: </w:t>
      </w:r>
      <w:r w:rsidR="005C5EEE">
        <w:rPr>
          <w:noProof/>
        </w:rPr>
        <w:t>JISC</w:t>
      </w:r>
    </w:p>
    <w:p w14:paraId="029BF81A" w14:textId="5698733B" w:rsidR="00263031" w:rsidRPr="00BC394B" w:rsidRDefault="00500B81" w:rsidP="00263031">
      <w:pPr>
        <w:spacing w:line="360" w:lineRule="atLeast"/>
        <w:rPr>
          <w:b/>
          <w:sz w:val="32"/>
          <w:szCs w:val="32"/>
        </w:rPr>
      </w:pPr>
      <w:r w:rsidRPr="00500B81">
        <w:rPr>
          <w:b/>
          <w:sz w:val="32"/>
          <w:szCs w:val="32"/>
        </w:rPr>
        <w:t xml:space="preserve">Information technology — Coded representation of immersive media — Part </w:t>
      </w:r>
      <w:r w:rsidR="00266322">
        <w:rPr>
          <w:b/>
          <w:sz w:val="32"/>
          <w:szCs w:val="32"/>
        </w:rPr>
        <w:t>5</w:t>
      </w:r>
      <w:r w:rsidRPr="00500B81">
        <w:rPr>
          <w:b/>
          <w:sz w:val="32"/>
          <w:szCs w:val="32"/>
        </w:rPr>
        <w:t xml:space="preserve">: </w:t>
      </w:r>
      <w:r w:rsidR="004D2C9E" w:rsidRPr="004D2C9E">
        <w:rPr>
          <w:b/>
          <w:sz w:val="32"/>
          <w:szCs w:val="32"/>
        </w:rPr>
        <w:t>Visual volumetric video-based coding (V3C) and video-based point cloud compression (V-PCC)</w:t>
      </w:r>
      <w:r w:rsidR="00961F05">
        <w:rPr>
          <w:b/>
          <w:sz w:val="32"/>
          <w:szCs w:val="32"/>
        </w:rPr>
        <w:t xml:space="preserve"> </w:t>
      </w:r>
      <w:r w:rsidR="00961F05" w:rsidRPr="00E57560">
        <w:rPr>
          <w:b/>
          <w:sz w:val="32"/>
          <w:szCs w:val="32"/>
        </w:rPr>
        <w:t>—</w:t>
      </w:r>
      <w:r w:rsidR="00961F05">
        <w:rPr>
          <w:b/>
          <w:sz w:val="32"/>
          <w:szCs w:val="32"/>
        </w:rPr>
        <w:t xml:space="preserve"> </w:t>
      </w:r>
      <w:r w:rsidR="004D2C9E">
        <w:rPr>
          <w:b/>
          <w:sz w:val="32"/>
          <w:szCs w:val="32"/>
        </w:rPr>
        <w:t>Corrigendum</w:t>
      </w:r>
    </w:p>
    <w:p w14:paraId="3489C142" w14:textId="77777777" w:rsidR="00263031" w:rsidRPr="00BC394B" w:rsidRDefault="00263031" w:rsidP="00263031">
      <w:pPr>
        <w:spacing w:before="2000"/>
      </w:pPr>
    </w:p>
    <w:p w14:paraId="23C7C338" w14:textId="01787DC3" w:rsidR="00263031" w:rsidRPr="00BC394B" w:rsidRDefault="00263031" w:rsidP="00263031">
      <w:pPr>
        <w:pBdr>
          <w:top w:val="single" w:sz="4" w:space="1" w:color="auto"/>
          <w:left w:val="single" w:sz="4" w:space="4" w:color="auto"/>
          <w:bottom w:val="single" w:sz="4" w:space="1" w:color="auto"/>
          <w:right w:val="single" w:sz="4" w:space="4" w:color="auto"/>
        </w:pBdr>
        <w:ind w:left="85" w:right="85"/>
        <w:jc w:val="center"/>
        <w:rPr>
          <w:sz w:val="80"/>
          <w:szCs w:val="80"/>
        </w:rPr>
      </w:pPr>
    </w:p>
    <w:p w14:paraId="4198F557" w14:textId="77777777" w:rsidR="00263031" w:rsidRPr="00BC394B" w:rsidRDefault="00263031" w:rsidP="00263031">
      <w:pPr>
        <w:spacing w:after="120"/>
      </w:pPr>
    </w:p>
    <w:p w14:paraId="2408D4B6" w14:textId="77777777" w:rsidR="00263031" w:rsidRPr="00BC394B" w:rsidRDefault="00263031" w:rsidP="00263031">
      <w:pPr>
        <w:pBdr>
          <w:top w:val="single" w:sz="4" w:space="1" w:color="auto"/>
          <w:left w:val="single" w:sz="4" w:space="4" w:color="auto"/>
          <w:bottom w:val="single" w:sz="4" w:space="1" w:color="auto"/>
          <w:right w:val="single" w:sz="4" w:space="4" w:color="auto"/>
        </w:pBdr>
        <w:spacing w:after="120"/>
        <w:ind w:left="85" w:right="85"/>
        <w:jc w:val="center"/>
        <w:rPr>
          <w:b/>
          <w:sz w:val="20"/>
        </w:rPr>
      </w:pPr>
      <w:r w:rsidRPr="00BC394B">
        <w:rPr>
          <w:b/>
          <w:sz w:val="20"/>
        </w:rPr>
        <w:t>Warning for WDs and CDs</w:t>
      </w:r>
    </w:p>
    <w:p w14:paraId="01D51640" w14:textId="77777777" w:rsidR="00263031" w:rsidRPr="00BC394B" w:rsidRDefault="00263031" w:rsidP="00263031">
      <w:pPr>
        <w:pBdr>
          <w:top w:val="single" w:sz="4" w:space="1" w:color="auto"/>
          <w:left w:val="single" w:sz="4" w:space="4" w:color="auto"/>
          <w:bottom w:val="single" w:sz="4" w:space="1" w:color="auto"/>
          <w:right w:val="single" w:sz="4" w:space="4" w:color="auto"/>
        </w:pBdr>
        <w:spacing w:after="120"/>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66C33757" w14:textId="77777777" w:rsidR="00263031" w:rsidRPr="00BC394B" w:rsidRDefault="00263031" w:rsidP="00263031">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6A2EF73F" w14:textId="77777777" w:rsidR="00263031" w:rsidRPr="00BC394B" w:rsidRDefault="00263031" w:rsidP="00263031">
      <w:pPr>
        <w:spacing w:before="1200" w:after="120"/>
        <w:rPr>
          <w:rStyle w:val="Hyperlink"/>
          <w:i/>
          <w:color w:val="0070C0"/>
          <w:sz w:val="20"/>
          <w:szCs w:val="20"/>
          <w:lang w:val="en-GB"/>
        </w:rPr>
      </w:pPr>
      <w:r w:rsidRPr="00BC394B">
        <w:rPr>
          <w:i/>
          <w:color w:val="0070C0"/>
          <w:sz w:val="20"/>
          <w:szCs w:val="20"/>
        </w:rPr>
        <w:t xml:space="preserve">To help you, this guide on writing standards was produced by the ISO/TMB and is available at </w:t>
      </w:r>
      <w:hyperlink r:id="rId9" w:history="1">
        <w:r w:rsidRPr="00BC394B">
          <w:rPr>
            <w:rStyle w:val="Hyperlink"/>
            <w:i/>
            <w:sz w:val="20"/>
            <w:szCs w:val="20"/>
            <w:lang w:val="en-GB"/>
          </w:rPr>
          <w:t>https://www.iso.org/iso/how-to-write-standards.pdf</w:t>
        </w:r>
      </w:hyperlink>
    </w:p>
    <w:p w14:paraId="26D01949" w14:textId="77777777" w:rsidR="00263031" w:rsidRPr="00BC394B" w:rsidRDefault="00263031" w:rsidP="00263031">
      <w:pPr>
        <w:spacing w:before="240" w:after="120"/>
        <w:rPr>
          <w:rStyle w:val="Hyperlink"/>
          <w:i/>
          <w:color w:val="0070C0"/>
          <w:sz w:val="20"/>
          <w:szCs w:val="20"/>
          <w:lang w:val="en-GB"/>
        </w:rPr>
      </w:pPr>
      <w:r w:rsidRPr="00BC394B">
        <w:rPr>
          <w:i/>
          <w:color w:val="0070C0"/>
          <w:sz w:val="20"/>
          <w:szCs w:val="20"/>
        </w:rPr>
        <w:t xml:space="preserve">A model manuscript of a draft International Standard (known as “The Rice Model”) is available at </w:t>
      </w:r>
      <w:hyperlink r:id="rId10" w:history="1">
        <w:r w:rsidRPr="00BC394B">
          <w:rPr>
            <w:rStyle w:val="Hyperlink"/>
            <w:rFonts w:eastAsia="Times New Roman"/>
            <w:i/>
            <w:sz w:val="20"/>
            <w:szCs w:val="20"/>
            <w:lang w:val="en-GB"/>
          </w:rPr>
          <w:t>https://www.iso.org/iso/model_document-rice_model.pdf</w:t>
        </w:r>
      </w:hyperlink>
    </w:p>
    <w:p w14:paraId="1866C07E" w14:textId="77777777" w:rsidR="00263031" w:rsidRPr="00BC394B" w:rsidRDefault="00263031" w:rsidP="00263031"/>
    <w:p w14:paraId="38F35360" w14:textId="77777777" w:rsidR="00263031" w:rsidRPr="00BC394B" w:rsidRDefault="00263031" w:rsidP="00263031">
      <w:pPr>
        <w:sectPr w:rsidR="00263031" w:rsidRPr="00BC394B" w:rsidSect="00263031">
          <w:headerReference w:type="even" r:id="rId11"/>
          <w:headerReference w:type="default" r:id="rId12"/>
          <w:footerReference w:type="even" r:id="rId13"/>
          <w:footerReference w:type="default" r:id="rId14"/>
          <w:headerReference w:type="first" r:id="rId15"/>
          <w:footerReference w:type="first" r:id="rId16"/>
          <w:pgSz w:w="11906" w:h="16838" w:code="9"/>
          <w:pgMar w:top="794" w:right="737" w:bottom="284" w:left="851" w:header="709" w:footer="0" w:gutter="567"/>
          <w:cols w:space="720"/>
        </w:sectPr>
      </w:pPr>
    </w:p>
    <w:p w14:paraId="69D26D27" w14:textId="680B9417" w:rsidR="00263031" w:rsidRPr="00BC394B" w:rsidRDefault="00263031" w:rsidP="00263031">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sidR="00910127">
        <w:rPr>
          <w:color w:val="auto"/>
        </w:rPr>
        <w:t>21</w:t>
      </w:r>
    </w:p>
    <w:p w14:paraId="48B264DB" w14:textId="77777777" w:rsidR="00263031" w:rsidRPr="00BC394B" w:rsidRDefault="00263031" w:rsidP="00263031">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7ED410C7" w14:textId="77777777" w:rsidR="00263031" w:rsidRPr="00BC394B" w:rsidRDefault="00263031" w:rsidP="00263031">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28949FBA" w14:textId="77777777" w:rsidR="00263031" w:rsidRPr="00BC394B" w:rsidRDefault="00263031" w:rsidP="00263031">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 • Ch. de Blandonnet 8</w:t>
      </w:r>
    </w:p>
    <w:p w14:paraId="68C058BE" w14:textId="77777777" w:rsidR="00263031" w:rsidRPr="00BC394B" w:rsidRDefault="00263031" w:rsidP="00263031">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36195760" w14:textId="77777777" w:rsidR="00263031" w:rsidRPr="00DF121D" w:rsidRDefault="00263031" w:rsidP="00263031">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Phone: +41 22 749 01 11</w:t>
      </w:r>
    </w:p>
    <w:p w14:paraId="0539DC5D" w14:textId="77777777" w:rsidR="00263031" w:rsidRPr="00DF121D" w:rsidRDefault="00263031" w:rsidP="00263031">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Email: copyright@iso.org</w:t>
      </w:r>
    </w:p>
    <w:p w14:paraId="17C79123" w14:textId="77777777" w:rsidR="00263031" w:rsidRPr="00BC394B" w:rsidRDefault="00263031" w:rsidP="00263031">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rPr>
      </w:pPr>
      <w:r w:rsidRPr="00BC394B">
        <w:rPr>
          <w:color w:val="auto"/>
          <w:sz w:val="20"/>
        </w:rPr>
        <w:t>Website: www.iso.org</w:t>
      </w:r>
    </w:p>
    <w:p w14:paraId="5E17ABC7" w14:textId="77777777" w:rsidR="00263031" w:rsidRPr="00BC394B" w:rsidRDefault="00263031" w:rsidP="00263031">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rPr>
      </w:pPr>
      <w:r w:rsidRPr="00BC394B">
        <w:rPr>
          <w:color w:val="auto"/>
          <w:sz w:val="20"/>
        </w:rPr>
        <w:t>Published in Switzerland</w:t>
      </w:r>
    </w:p>
    <w:p w14:paraId="404E4D45" w14:textId="5B2DBDA8" w:rsidR="00263031" w:rsidRDefault="00263031">
      <w:pPr>
        <w:rPr>
          <w:rFonts w:ascii="Times New Roman" w:hAnsi="Times New Roman" w:cs="Times New Roman"/>
          <w:i/>
          <w:iCs/>
          <w:lang w:val="en-GB"/>
        </w:rPr>
      </w:pPr>
      <w:r>
        <w:rPr>
          <w:rFonts w:ascii="Times New Roman" w:hAnsi="Times New Roman" w:cs="Times New Roman"/>
          <w:i/>
          <w:iCs/>
          <w:lang w:val="en-GB"/>
        </w:rPr>
        <w:br w:type="page"/>
      </w:r>
    </w:p>
    <w:p w14:paraId="2DBA94AE" w14:textId="7ADE2559" w:rsidR="00786949" w:rsidRPr="006F7DDA" w:rsidRDefault="00786949" w:rsidP="00786949">
      <w:pPr>
        <w:spacing w:before="240" w:after="240"/>
        <w:rPr>
          <w:rFonts w:ascii="Times New Roman" w:hAnsi="Times New Roman" w:cs="Times New Roman"/>
          <w:i/>
          <w:iCs/>
          <w:sz w:val="28"/>
          <w:szCs w:val="28"/>
          <w:lang w:val="en-GB"/>
        </w:rPr>
      </w:pPr>
      <w:r w:rsidRPr="006F7DDA">
        <w:rPr>
          <w:rFonts w:ascii="Times New Roman" w:hAnsi="Times New Roman" w:cs="Times New Roman"/>
          <w:i/>
          <w:iCs/>
          <w:sz w:val="28"/>
          <w:szCs w:val="28"/>
          <w:lang w:val="en-GB"/>
        </w:rPr>
        <w:lastRenderedPageBreak/>
        <w:t xml:space="preserve">In subclause </w:t>
      </w:r>
      <w:r w:rsidR="003C6002">
        <w:rPr>
          <w:rFonts w:ascii="Times New Roman" w:hAnsi="Times New Roman" w:cs="Times New Roman"/>
          <w:i/>
          <w:iCs/>
          <w:sz w:val="28"/>
          <w:szCs w:val="28"/>
          <w:lang w:val="en-GB"/>
        </w:rPr>
        <w:t>3.36</w:t>
      </w:r>
      <w:r w:rsidRPr="006F7DDA">
        <w:rPr>
          <w:rFonts w:ascii="Times New Roman" w:hAnsi="Times New Roman" w:cs="Times New Roman"/>
          <w:i/>
          <w:iCs/>
          <w:sz w:val="28"/>
          <w:szCs w:val="28"/>
          <w:lang w:val="en-GB"/>
        </w:rPr>
        <w:t>, replace</w:t>
      </w:r>
    </w:p>
    <w:p w14:paraId="17FE2708" w14:textId="77777777" w:rsidR="00AC22D8" w:rsidRPr="00C34755" w:rsidRDefault="00AC22D8" w:rsidP="00AC22D8">
      <w:pPr>
        <w:pStyle w:val="TermNum"/>
        <w:autoSpaceDE w:val="0"/>
        <w:autoSpaceDN w:val="0"/>
        <w:adjustRightInd w:val="0"/>
        <w:rPr>
          <w:rFonts w:eastAsiaTheme="minorEastAsia"/>
          <w:szCs w:val="24"/>
        </w:rPr>
      </w:pPr>
      <w:r w:rsidRPr="00C34755">
        <w:rPr>
          <w:rFonts w:eastAsiaTheme="minorEastAsia"/>
          <w:szCs w:val="24"/>
        </w:rPr>
        <w:t>3.36</w:t>
      </w:r>
    </w:p>
    <w:p w14:paraId="0C2C0C4A" w14:textId="77777777" w:rsidR="00AC22D8" w:rsidRPr="00C34755" w:rsidRDefault="00AC22D8" w:rsidP="00AC22D8">
      <w:pPr>
        <w:pStyle w:val="Terms"/>
        <w:autoSpaceDE w:val="0"/>
        <w:autoSpaceDN w:val="0"/>
        <w:adjustRightInd w:val="0"/>
        <w:rPr>
          <w:rFonts w:eastAsiaTheme="minorEastAsia"/>
          <w:szCs w:val="24"/>
        </w:rPr>
      </w:pPr>
      <w:r w:rsidRPr="00C34755">
        <w:rPr>
          <w:rFonts w:eastAsiaTheme="minorEastAsia"/>
          <w:szCs w:val="24"/>
        </w:rPr>
        <w:t>coded atlas sequence</w:t>
      </w:r>
    </w:p>
    <w:p w14:paraId="10E03712" w14:textId="77777777" w:rsidR="00AC22D8" w:rsidRPr="00C34755" w:rsidRDefault="00AC22D8" w:rsidP="00AC22D8">
      <w:pPr>
        <w:pStyle w:val="Terms"/>
        <w:autoSpaceDE w:val="0"/>
        <w:autoSpaceDN w:val="0"/>
        <w:adjustRightInd w:val="0"/>
        <w:rPr>
          <w:rFonts w:eastAsiaTheme="minorEastAsia"/>
          <w:szCs w:val="24"/>
        </w:rPr>
      </w:pPr>
      <w:r w:rsidRPr="00C34755">
        <w:rPr>
          <w:rFonts w:eastAsiaTheme="minorEastAsia"/>
          <w:szCs w:val="24"/>
        </w:rPr>
        <w:t>CAS</w:t>
      </w:r>
    </w:p>
    <w:p w14:paraId="76C5ADC4" w14:textId="765E3F17" w:rsidR="00E536A8" w:rsidRPr="00AC22D8" w:rsidRDefault="00AC22D8" w:rsidP="00AC22D8">
      <w:pPr>
        <w:pStyle w:val="Definition"/>
        <w:autoSpaceDE w:val="0"/>
        <w:autoSpaceDN w:val="0"/>
        <w:adjustRightInd w:val="0"/>
        <w:rPr>
          <w:rFonts w:eastAsiaTheme="minorEastAsia"/>
          <w:szCs w:val="24"/>
        </w:rPr>
      </w:pPr>
      <w:r w:rsidRPr="00C34755">
        <w:rPr>
          <w:rFonts w:eastAsiaTheme="minorEastAsia"/>
          <w:szCs w:val="24"/>
        </w:rPr>
        <w:t xml:space="preserve">sequence of </w:t>
      </w:r>
      <w:r w:rsidRPr="00C34755">
        <w:rPr>
          <w:rFonts w:eastAsiaTheme="minorEastAsia"/>
          <w:i/>
          <w:szCs w:val="24"/>
        </w:rPr>
        <w:t>coded atlas access units</w:t>
      </w:r>
      <w:r w:rsidRPr="00C34755">
        <w:rPr>
          <w:rFonts w:eastAsiaTheme="minorEastAsia"/>
          <w:szCs w:val="24"/>
        </w:rPr>
        <w:t xml:space="preserve"> (</w:t>
      </w:r>
      <w:r w:rsidRPr="00C34755">
        <w:rPr>
          <w:rStyle w:val="citesec"/>
          <w:szCs w:val="24"/>
        </w:rPr>
        <w:t>3.35</w:t>
      </w:r>
      <w:r w:rsidRPr="00C34755">
        <w:rPr>
          <w:rFonts w:eastAsiaTheme="minorEastAsia"/>
          <w:szCs w:val="24"/>
        </w:rPr>
        <w:t>)</w:t>
      </w:r>
      <w:r w:rsidRPr="00C34755">
        <w:rPr>
          <w:rFonts w:eastAsiaTheme="minorEastAsia"/>
          <w:i/>
          <w:szCs w:val="24"/>
        </w:rPr>
        <w:t>,</w:t>
      </w:r>
      <w:r w:rsidRPr="00C34755">
        <w:rPr>
          <w:rFonts w:eastAsiaTheme="minorEastAsia"/>
          <w:szCs w:val="24"/>
        </w:rPr>
        <w:t xml:space="preserve"> in decoding order, of an </w:t>
      </w:r>
      <w:r w:rsidRPr="00C34755">
        <w:rPr>
          <w:rFonts w:eastAsiaTheme="minorEastAsia"/>
          <w:i/>
          <w:szCs w:val="24"/>
        </w:rPr>
        <w:t>IRAP coded atlas access unit</w:t>
      </w:r>
      <w:r w:rsidRPr="00C34755">
        <w:rPr>
          <w:rFonts w:eastAsiaTheme="minorEastAsia"/>
          <w:szCs w:val="24"/>
        </w:rPr>
        <w:t xml:space="preserve"> (</w:t>
      </w:r>
      <w:r w:rsidRPr="00C34755">
        <w:rPr>
          <w:rStyle w:val="citesec"/>
          <w:rFonts w:eastAsiaTheme="minorEastAsia"/>
          <w:szCs w:val="24"/>
        </w:rPr>
        <w:t>3.74</w:t>
      </w:r>
      <w:r w:rsidRPr="00C34755">
        <w:rPr>
          <w:rFonts w:eastAsiaTheme="minorEastAsia"/>
          <w:szCs w:val="24"/>
        </w:rPr>
        <w:t xml:space="preserve">), followed by zero or more </w:t>
      </w:r>
      <w:r w:rsidRPr="00C34755">
        <w:rPr>
          <w:rFonts w:eastAsiaTheme="minorEastAsia"/>
          <w:i/>
          <w:szCs w:val="24"/>
        </w:rPr>
        <w:t>coded atlas access units</w:t>
      </w:r>
      <w:r w:rsidRPr="00C34755">
        <w:rPr>
          <w:rFonts w:eastAsiaTheme="minorEastAsia"/>
          <w:szCs w:val="24"/>
        </w:rPr>
        <w:t xml:space="preserve"> (</w:t>
      </w:r>
      <w:r w:rsidRPr="00C34755">
        <w:rPr>
          <w:rStyle w:val="citesec"/>
          <w:rFonts w:eastAsiaTheme="minorEastAsia"/>
          <w:szCs w:val="24"/>
        </w:rPr>
        <w:t>3.35</w:t>
      </w:r>
      <w:r w:rsidRPr="00C34755">
        <w:rPr>
          <w:rFonts w:eastAsiaTheme="minorEastAsia"/>
          <w:szCs w:val="24"/>
        </w:rPr>
        <w:t xml:space="preserve">) that are not </w:t>
      </w:r>
      <w:r w:rsidRPr="00C34755">
        <w:rPr>
          <w:rFonts w:eastAsiaTheme="minorEastAsia"/>
          <w:i/>
          <w:szCs w:val="24"/>
        </w:rPr>
        <w:t>IRAP coded atlas access units</w:t>
      </w:r>
      <w:r w:rsidRPr="00C34755">
        <w:rPr>
          <w:rFonts w:eastAsiaTheme="minorEastAsia"/>
          <w:szCs w:val="24"/>
        </w:rPr>
        <w:t xml:space="preserve"> (</w:t>
      </w:r>
      <w:r w:rsidRPr="00C34755">
        <w:rPr>
          <w:rStyle w:val="citesec"/>
          <w:rFonts w:eastAsiaTheme="minorEastAsia"/>
          <w:szCs w:val="24"/>
        </w:rPr>
        <w:t>3.74</w:t>
      </w:r>
      <w:r w:rsidRPr="00C34755">
        <w:rPr>
          <w:rFonts w:eastAsiaTheme="minorEastAsia"/>
          <w:szCs w:val="24"/>
        </w:rPr>
        <w:t xml:space="preserve">), including all subsequent </w:t>
      </w:r>
      <w:r w:rsidRPr="00C34755">
        <w:rPr>
          <w:rFonts w:eastAsiaTheme="minorEastAsia"/>
          <w:i/>
          <w:szCs w:val="24"/>
        </w:rPr>
        <w:t>access units</w:t>
      </w:r>
      <w:r w:rsidRPr="00C34755">
        <w:rPr>
          <w:rFonts w:eastAsiaTheme="minorEastAsia"/>
          <w:szCs w:val="24"/>
        </w:rPr>
        <w:t xml:space="preserve"> (</w:t>
      </w:r>
      <w:r w:rsidRPr="00C34755">
        <w:rPr>
          <w:rStyle w:val="citesec"/>
          <w:rFonts w:eastAsiaTheme="minorEastAsia"/>
          <w:szCs w:val="24"/>
        </w:rPr>
        <w:t>3.35</w:t>
      </w:r>
      <w:r w:rsidRPr="00C34755">
        <w:rPr>
          <w:rFonts w:eastAsiaTheme="minorEastAsia"/>
          <w:szCs w:val="24"/>
        </w:rPr>
        <w:t xml:space="preserve">) up to but not including any subsequent </w:t>
      </w:r>
      <w:r w:rsidRPr="00C34755">
        <w:rPr>
          <w:rFonts w:eastAsiaTheme="minorEastAsia"/>
          <w:i/>
          <w:szCs w:val="24"/>
        </w:rPr>
        <w:t>coded atlas access unit</w:t>
      </w:r>
      <w:r w:rsidRPr="00C34755">
        <w:rPr>
          <w:rFonts w:eastAsiaTheme="minorEastAsia"/>
          <w:szCs w:val="24"/>
        </w:rPr>
        <w:t xml:space="preserve"> (</w:t>
      </w:r>
      <w:r w:rsidRPr="00C34755">
        <w:rPr>
          <w:rStyle w:val="citesec"/>
          <w:rFonts w:eastAsiaTheme="minorEastAsia"/>
          <w:szCs w:val="24"/>
        </w:rPr>
        <w:t>3.35</w:t>
      </w:r>
      <w:r w:rsidRPr="00C34755">
        <w:rPr>
          <w:rFonts w:eastAsiaTheme="minorEastAsia"/>
          <w:szCs w:val="24"/>
        </w:rPr>
        <w:t xml:space="preserve">) that is an </w:t>
      </w:r>
      <w:r w:rsidRPr="00C34755">
        <w:rPr>
          <w:rFonts w:eastAsiaTheme="minorEastAsia"/>
          <w:i/>
          <w:szCs w:val="24"/>
        </w:rPr>
        <w:t>IRAP coded atlas access unit</w:t>
      </w:r>
      <w:r w:rsidRPr="00C34755">
        <w:rPr>
          <w:rFonts w:eastAsiaTheme="minorEastAsia"/>
          <w:szCs w:val="24"/>
        </w:rPr>
        <w:t xml:space="preserve"> (</w:t>
      </w:r>
      <w:r w:rsidRPr="00C34755">
        <w:rPr>
          <w:rStyle w:val="citesec"/>
          <w:rFonts w:eastAsiaTheme="minorEastAsia"/>
          <w:szCs w:val="24"/>
        </w:rPr>
        <w:t>3.74</w:t>
      </w:r>
      <w:r w:rsidRPr="00C34755">
        <w:rPr>
          <w:rFonts w:eastAsiaTheme="minorEastAsia"/>
          <w:szCs w:val="24"/>
        </w:rPr>
        <w:t>)</w:t>
      </w:r>
    </w:p>
    <w:p w14:paraId="51319C42" w14:textId="5E838657" w:rsidR="00786949" w:rsidRPr="006F7DDA" w:rsidRDefault="00786949" w:rsidP="00786949">
      <w:pPr>
        <w:spacing w:before="240" w:after="240"/>
        <w:rPr>
          <w:rFonts w:ascii="Times New Roman" w:hAnsi="Times New Roman" w:cs="Times New Roman"/>
          <w:i/>
          <w:iCs/>
          <w:sz w:val="28"/>
          <w:szCs w:val="28"/>
          <w:lang w:val="en-GB"/>
        </w:rPr>
      </w:pPr>
      <w:r>
        <w:rPr>
          <w:rFonts w:ascii="Times New Roman" w:hAnsi="Times New Roman" w:cs="Times New Roman"/>
          <w:i/>
          <w:iCs/>
          <w:sz w:val="28"/>
          <w:szCs w:val="28"/>
          <w:lang w:val="en-GB"/>
        </w:rPr>
        <w:t>with</w:t>
      </w:r>
    </w:p>
    <w:p w14:paraId="18A75051" w14:textId="77777777" w:rsidR="00AC22D8" w:rsidRPr="00C34755" w:rsidRDefault="00AC22D8" w:rsidP="00AC22D8">
      <w:pPr>
        <w:pStyle w:val="TermNum"/>
        <w:autoSpaceDE w:val="0"/>
        <w:autoSpaceDN w:val="0"/>
        <w:adjustRightInd w:val="0"/>
        <w:rPr>
          <w:rFonts w:eastAsiaTheme="minorEastAsia"/>
          <w:szCs w:val="24"/>
        </w:rPr>
      </w:pPr>
      <w:r w:rsidRPr="00C34755">
        <w:rPr>
          <w:rFonts w:eastAsiaTheme="minorEastAsia"/>
          <w:szCs w:val="24"/>
        </w:rPr>
        <w:t>3.36</w:t>
      </w:r>
    </w:p>
    <w:p w14:paraId="65C0E9BF" w14:textId="77777777" w:rsidR="00AC22D8" w:rsidRPr="00C34755" w:rsidRDefault="00AC22D8" w:rsidP="00AC22D8">
      <w:pPr>
        <w:pStyle w:val="Terms"/>
        <w:autoSpaceDE w:val="0"/>
        <w:autoSpaceDN w:val="0"/>
        <w:adjustRightInd w:val="0"/>
        <w:rPr>
          <w:rFonts w:eastAsiaTheme="minorEastAsia"/>
          <w:szCs w:val="24"/>
        </w:rPr>
      </w:pPr>
      <w:r w:rsidRPr="00C34755">
        <w:rPr>
          <w:rFonts w:eastAsiaTheme="minorEastAsia"/>
          <w:szCs w:val="24"/>
        </w:rPr>
        <w:t>coded atlas sequence</w:t>
      </w:r>
    </w:p>
    <w:p w14:paraId="34D438AD" w14:textId="77777777" w:rsidR="00AC22D8" w:rsidRPr="00C34755" w:rsidRDefault="00AC22D8" w:rsidP="00AC22D8">
      <w:pPr>
        <w:pStyle w:val="Terms"/>
        <w:autoSpaceDE w:val="0"/>
        <w:autoSpaceDN w:val="0"/>
        <w:adjustRightInd w:val="0"/>
        <w:rPr>
          <w:rFonts w:eastAsiaTheme="minorEastAsia"/>
          <w:szCs w:val="24"/>
        </w:rPr>
      </w:pPr>
      <w:r w:rsidRPr="00C34755">
        <w:rPr>
          <w:rFonts w:eastAsiaTheme="minorEastAsia"/>
          <w:szCs w:val="24"/>
        </w:rPr>
        <w:t>CAS</w:t>
      </w:r>
    </w:p>
    <w:p w14:paraId="2A126B79" w14:textId="4CE7C608" w:rsidR="00236019" w:rsidRDefault="00236019" w:rsidP="00236019">
      <w:pPr>
        <w:pStyle w:val="Definition"/>
        <w:rPr>
          <w:color w:val="000000" w:themeColor="text1"/>
        </w:rPr>
      </w:pPr>
      <w:r w:rsidRPr="00596FC7">
        <w:rPr>
          <w:color w:val="000000" w:themeColor="text1"/>
        </w:rPr>
        <w:t xml:space="preserve">sequence of </w:t>
      </w:r>
      <w:r w:rsidRPr="00596FC7">
        <w:rPr>
          <w:i/>
          <w:iCs/>
          <w:color w:val="000000" w:themeColor="text1"/>
        </w:rPr>
        <w:t xml:space="preserve">coded atlas access units </w:t>
      </w:r>
      <w:r w:rsidRPr="00596FC7">
        <w:rPr>
          <w:color w:val="000000" w:themeColor="text1"/>
        </w:rPr>
        <w:t>(</w:t>
      </w:r>
      <w:r>
        <w:rPr>
          <w:color w:val="000000" w:themeColor="text1"/>
        </w:rPr>
        <w:t>3.35</w:t>
      </w:r>
      <w:r w:rsidRPr="00596FC7">
        <w:rPr>
          <w:color w:val="000000" w:themeColor="text1"/>
        </w:rPr>
        <w:t>)</w:t>
      </w:r>
      <w:r w:rsidRPr="00596FC7">
        <w:rPr>
          <w:i/>
          <w:iCs/>
          <w:color w:val="000000" w:themeColor="text1"/>
        </w:rPr>
        <w:t xml:space="preserve">, </w:t>
      </w:r>
      <w:r w:rsidRPr="00596FC7">
        <w:t xml:space="preserve">in decoding order, of an </w:t>
      </w:r>
      <w:r w:rsidRPr="00596FC7">
        <w:rPr>
          <w:i/>
          <w:iCs/>
        </w:rPr>
        <w:t>IRAP coded atlas access unit</w:t>
      </w:r>
      <w:r w:rsidRPr="00596FC7">
        <w:rPr>
          <w:i/>
          <w:iCs/>
          <w:color w:val="000000" w:themeColor="text1"/>
        </w:rPr>
        <w:t xml:space="preserve"> </w:t>
      </w:r>
      <w:r w:rsidRPr="00596FC7">
        <w:rPr>
          <w:color w:val="000000" w:themeColor="text1"/>
        </w:rPr>
        <w:t>(</w:t>
      </w:r>
      <w:r>
        <w:rPr>
          <w:color w:val="000000" w:themeColor="text1"/>
        </w:rPr>
        <w:t>3.74</w:t>
      </w:r>
      <w:r w:rsidRPr="00596FC7">
        <w:rPr>
          <w:color w:val="000000" w:themeColor="text1"/>
        </w:rPr>
        <w:t>)</w:t>
      </w:r>
      <w:ins w:id="1" w:author="Kondrad, Lukasz (Nokia - DE/Munich)" w:date="2021-03-18T15:13:00Z">
        <w:r w:rsidRPr="00A5159F">
          <w:rPr>
            <w:color w:val="000000" w:themeColor="text1"/>
          </w:rPr>
          <w:t xml:space="preserve"> </w:t>
        </w:r>
        <w:r w:rsidRPr="004A2F72">
          <w:rPr>
            <w:color w:val="000000" w:themeColor="text1"/>
          </w:rPr>
          <w:t>with NoOutputBeforeRecoveryFlag equal to 1</w:t>
        </w:r>
      </w:ins>
      <w:r w:rsidRPr="00596FC7">
        <w:t xml:space="preserve">, followed by zero or more </w:t>
      </w:r>
      <w:r w:rsidRPr="00596FC7">
        <w:rPr>
          <w:i/>
          <w:iCs/>
          <w:color w:val="000000" w:themeColor="text1"/>
        </w:rPr>
        <w:t>coded atlas access units</w:t>
      </w:r>
      <w:r w:rsidRPr="00596FC7">
        <w:t xml:space="preserve"> </w:t>
      </w:r>
      <w:r w:rsidRPr="00596FC7">
        <w:rPr>
          <w:color w:val="000000" w:themeColor="text1"/>
        </w:rPr>
        <w:t>(</w:t>
      </w:r>
      <w:r>
        <w:rPr>
          <w:color w:val="000000" w:themeColor="text1"/>
        </w:rPr>
        <w:t>3.35</w:t>
      </w:r>
      <w:r w:rsidRPr="00596FC7">
        <w:rPr>
          <w:color w:val="000000" w:themeColor="text1"/>
        </w:rPr>
        <w:t>)</w:t>
      </w:r>
      <w:r w:rsidRPr="00596FC7">
        <w:rPr>
          <w:i/>
          <w:iCs/>
          <w:color w:val="000000" w:themeColor="text1"/>
        </w:rPr>
        <w:t xml:space="preserve"> </w:t>
      </w:r>
      <w:r w:rsidRPr="00596FC7">
        <w:t>that are not</w:t>
      </w:r>
      <w:r w:rsidRPr="00596FC7">
        <w:rPr>
          <w:i/>
          <w:iCs/>
        </w:rPr>
        <w:t xml:space="preserve"> IRAP coded atlas access unit</w:t>
      </w:r>
      <w:r w:rsidRPr="00596FC7">
        <w:rPr>
          <w:i/>
          <w:iCs/>
          <w:color w:val="000000" w:themeColor="text1"/>
        </w:rPr>
        <w:t xml:space="preserve">s </w:t>
      </w:r>
      <w:r w:rsidRPr="00596FC7">
        <w:rPr>
          <w:color w:val="000000" w:themeColor="text1"/>
        </w:rPr>
        <w:t>(</w:t>
      </w:r>
      <w:r w:rsidR="009B783B">
        <w:rPr>
          <w:color w:val="000000" w:themeColor="text1"/>
        </w:rPr>
        <w:t>3.</w:t>
      </w:r>
      <w:r w:rsidR="00D74D8A">
        <w:rPr>
          <w:color w:val="000000" w:themeColor="text1"/>
        </w:rPr>
        <w:t>74</w:t>
      </w:r>
      <w:r w:rsidRPr="00596FC7">
        <w:rPr>
          <w:color w:val="000000" w:themeColor="text1"/>
        </w:rPr>
        <w:t>)</w:t>
      </w:r>
      <w:ins w:id="2" w:author="Kondrad, Lukasz (Nokia - DE/Munich)" w:date="2021-03-18T15:14:00Z">
        <w:r>
          <w:rPr>
            <w:color w:val="000000" w:themeColor="text1"/>
          </w:rPr>
          <w:t xml:space="preserve"> with </w:t>
        </w:r>
        <w:r w:rsidRPr="004A2F72">
          <w:rPr>
            <w:color w:val="000000" w:themeColor="text1"/>
          </w:rPr>
          <w:t>NoOutputBeforeRecoveryFlag equal to 1</w:t>
        </w:r>
      </w:ins>
      <w:r w:rsidRPr="00596FC7">
        <w:t xml:space="preserve">, including all subsequent </w:t>
      </w:r>
      <w:r w:rsidR="00D74D8A" w:rsidRPr="00D74D8A">
        <w:rPr>
          <w:i/>
          <w:iCs/>
        </w:rPr>
        <w:t xml:space="preserve">coded </w:t>
      </w:r>
      <w:r w:rsidR="00D74D8A">
        <w:rPr>
          <w:i/>
          <w:iCs/>
        </w:rPr>
        <w:t xml:space="preserve">atlas </w:t>
      </w:r>
      <w:r w:rsidRPr="00596FC7">
        <w:rPr>
          <w:i/>
          <w:iCs/>
          <w:color w:val="000000" w:themeColor="text1"/>
        </w:rPr>
        <w:t>access units</w:t>
      </w:r>
      <w:r w:rsidRPr="00596FC7">
        <w:t xml:space="preserve"> </w:t>
      </w:r>
      <w:r w:rsidRPr="00596FC7">
        <w:rPr>
          <w:color w:val="000000" w:themeColor="text1"/>
        </w:rPr>
        <w:t>(</w:t>
      </w:r>
      <w:r w:rsidR="00D74D8A">
        <w:rPr>
          <w:color w:val="000000" w:themeColor="text1"/>
        </w:rPr>
        <w:t>3.35</w:t>
      </w:r>
      <w:r w:rsidRPr="00596FC7">
        <w:rPr>
          <w:color w:val="000000" w:themeColor="text1"/>
        </w:rPr>
        <w:t>)</w:t>
      </w:r>
      <w:r w:rsidRPr="00596FC7">
        <w:rPr>
          <w:i/>
          <w:iCs/>
          <w:color w:val="000000" w:themeColor="text1"/>
        </w:rPr>
        <w:t xml:space="preserve"> </w:t>
      </w:r>
      <w:r w:rsidRPr="00596FC7">
        <w:t xml:space="preserve">up to but not including any subsequent </w:t>
      </w:r>
      <w:r w:rsidRPr="00596FC7">
        <w:rPr>
          <w:i/>
          <w:iCs/>
          <w:color w:val="000000" w:themeColor="text1"/>
        </w:rPr>
        <w:t>coded atlas access unit</w:t>
      </w:r>
      <w:r w:rsidRPr="00596FC7">
        <w:t xml:space="preserve"> </w:t>
      </w:r>
      <w:r w:rsidRPr="00596FC7">
        <w:rPr>
          <w:color w:val="000000" w:themeColor="text1"/>
        </w:rPr>
        <w:t>(</w:t>
      </w:r>
      <w:r w:rsidR="009B783B">
        <w:rPr>
          <w:color w:val="000000" w:themeColor="text1"/>
        </w:rPr>
        <w:t>3.35</w:t>
      </w:r>
      <w:r w:rsidRPr="00596FC7">
        <w:rPr>
          <w:color w:val="000000" w:themeColor="text1"/>
        </w:rPr>
        <w:t xml:space="preserve">) </w:t>
      </w:r>
      <w:r w:rsidRPr="00596FC7">
        <w:t xml:space="preserve">that is an </w:t>
      </w:r>
      <w:r w:rsidRPr="00596FC7">
        <w:rPr>
          <w:i/>
          <w:iCs/>
        </w:rPr>
        <w:t>IRAP coded atlas access unit</w:t>
      </w:r>
      <w:r w:rsidRPr="00596FC7">
        <w:rPr>
          <w:i/>
          <w:iCs/>
          <w:color w:val="000000" w:themeColor="text1"/>
        </w:rPr>
        <w:t xml:space="preserve"> </w:t>
      </w:r>
      <w:r w:rsidRPr="00596FC7">
        <w:rPr>
          <w:color w:val="000000" w:themeColor="text1"/>
        </w:rPr>
        <w:t>(</w:t>
      </w:r>
      <w:r w:rsidR="009B783B">
        <w:rPr>
          <w:color w:val="000000" w:themeColor="text1"/>
        </w:rPr>
        <w:t>3.74</w:t>
      </w:r>
      <w:r w:rsidRPr="00596FC7">
        <w:rPr>
          <w:color w:val="000000" w:themeColor="text1"/>
        </w:rPr>
        <w:t>)</w:t>
      </w:r>
      <w:r>
        <w:rPr>
          <w:color w:val="000000" w:themeColor="text1"/>
        </w:rPr>
        <w:t xml:space="preserve"> </w:t>
      </w:r>
      <w:ins w:id="3" w:author="Kondrad, Lukasz (Nokia - DE/Munich)" w:date="2021-03-18T15:14:00Z">
        <w:r w:rsidRPr="004A2F72">
          <w:rPr>
            <w:color w:val="000000" w:themeColor="text1"/>
          </w:rPr>
          <w:t>with NoOutputBeforeRecoveryFlag equal to 1</w:t>
        </w:r>
      </w:ins>
      <w:r>
        <w:rPr>
          <w:color w:val="000000" w:themeColor="text1"/>
        </w:rPr>
        <w:t>.</w:t>
      </w:r>
    </w:p>
    <w:p w14:paraId="359EF21A" w14:textId="05C332E7" w:rsidR="00786949" w:rsidRPr="00D74D8A" w:rsidRDefault="00236019" w:rsidP="00D74D8A">
      <w:pPr>
        <w:pStyle w:val="Note1"/>
        <w:rPr>
          <w:rFonts w:ascii="Cambria" w:hAnsi="Cambria"/>
        </w:rPr>
      </w:pPr>
      <w:ins w:id="4" w:author="Kondrad, Lukasz (Nokia - DE/Munich)" w:date="2021-03-18T15:13:00Z">
        <w:r w:rsidRPr="00596FC7">
          <w:rPr>
            <w:rFonts w:ascii="Cambria" w:hAnsi="Cambria"/>
          </w:rPr>
          <w:t>NOTE – </w:t>
        </w:r>
        <w:r w:rsidRPr="00807726">
          <w:rPr>
            <w:rFonts w:ascii="Cambria" w:hAnsi="Cambria"/>
          </w:rPr>
          <w:t xml:space="preserve">An IRAP </w:t>
        </w:r>
        <w:r>
          <w:rPr>
            <w:rFonts w:ascii="Cambria" w:hAnsi="Cambria"/>
          </w:rPr>
          <w:t xml:space="preserve">coded atlas </w:t>
        </w:r>
        <w:r w:rsidRPr="00807726">
          <w:rPr>
            <w:rFonts w:ascii="Cambria" w:hAnsi="Cambria"/>
          </w:rPr>
          <w:t xml:space="preserve">access unit may be an IDR </w:t>
        </w:r>
        <w:r>
          <w:rPr>
            <w:rFonts w:ascii="Cambria" w:hAnsi="Cambria"/>
          </w:rPr>
          <w:t xml:space="preserve">coded atlas </w:t>
        </w:r>
        <w:r w:rsidRPr="00807726">
          <w:rPr>
            <w:rFonts w:ascii="Cambria" w:hAnsi="Cambria"/>
          </w:rPr>
          <w:t xml:space="preserve">access unit, a BLA </w:t>
        </w:r>
        <w:r>
          <w:rPr>
            <w:rFonts w:ascii="Cambria" w:hAnsi="Cambria"/>
          </w:rPr>
          <w:t xml:space="preserve">coded atlas </w:t>
        </w:r>
        <w:r w:rsidRPr="00807726">
          <w:rPr>
            <w:rFonts w:ascii="Cambria" w:hAnsi="Cambria"/>
          </w:rPr>
          <w:t xml:space="preserve">access unit, or a CRA </w:t>
        </w:r>
        <w:r>
          <w:rPr>
            <w:rFonts w:ascii="Cambria" w:hAnsi="Cambria"/>
          </w:rPr>
          <w:t xml:space="preserve">coded atlas </w:t>
        </w:r>
        <w:r w:rsidRPr="00807726">
          <w:rPr>
            <w:rFonts w:ascii="Cambria" w:hAnsi="Cambria"/>
          </w:rPr>
          <w:t xml:space="preserve">access unit. The value of </w:t>
        </w:r>
        <w:r w:rsidRPr="00681692">
          <w:rPr>
            <w:rFonts w:ascii="Cambria" w:hAnsi="Cambria"/>
          </w:rPr>
          <w:t>NoOutputBeforeRecoveryFlag</w:t>
        </w:r>
        <w:r w:rsidRPr="00807726">
          <w:rPr>
            <w:rFonts w:ascii="Cambria" w:hAnsi="Cambria"/>
          </w:rPr>
          <w:t xml:space="preserve"> is equal to 1 for each IDR </w:t>
        </w:r>
        <w:r>
          <w:rPr>
            <w:rFonts w:ascii="Cambria" w:hAnsi="Cambria"/>
          </w:rPr>
          <w:t xml:space="preserve">coded atlas </w:t>
        </w:r>
        <w:r w:rsidRPr="00807726">
          <w:rPr>
            <w:rFonts w:ascii="Cambria" w:hAnsi="Cambria"/>
          </w:rPr>
          <w:t xml:space="preserve">access unit, each BLA </w:t>
        </w:r>
        <w:r>
          <w:rPr>
            <w:rFonts w:ascii="Cambria" w:hAnsi="Cambria"/>
          </w:rPr>
          <w:t xml:space="preserve">coded atlas </w:t>
        </w:r>
        <w:r w:rsidRPr="00807726">
          <w:rPr>
            <w:rFonts w:ascii="Cambria" w:hAnsi="Cambria"/>
          </w:rPr>
          <w:t xml:space="preserve">access unit, and each CRA </w:t>
        </w:r>
        <w:r>
          <w:rPr>
            <w:rFonts w:ascii="Cambria" w:hAnsi="Cambria"/>
          </w:rPr>
          <w:t xml:space="preserve">coded atlas </w:t>
        </w:r>
        <w:r w:rsidRPr="00807726">
          <w:rPr>
            <w:rFonts w:ascii="Cambria" w:hAnsi="Cambria"/>
          </w:rPr>
          <w:t>access unit that is the</w:t>
        </w:r>
        <w:r>
          <w:rPr>
            <w:rFonts w:ascii="Cambria" w:hAnsi="Cambria"/>
          </w:rPr>
          <w:t xml:space="preserve"> </w:t>
        </w:r>
        <w:r w:rsidRPr="00807726">
          <w:rPr>
            <w:rFonts w:ascii="Cambria" w:hAnsi="Cambria"/>
          </w:rPr>
          <w:t xml:space="preserve">first </w:t>
        </w:r>
        <w:r>
          <w:rPr>
            <w:rFonts w:ascii="Cambria" w:hAnsi="Cambria"/>
          </w:rPr>
          <w:t xml:space="preserve">coded atlas </w:t>
        </w:r>
        <w:r w:rsidRPr="00807726">
          <w:rPr>
            <w:rFonts w:ascii="Cambria" w:hAnsi="Cambria"/>
          </w:rPr>
          <w:t xml:space="preserve">access unit in the </w:t>
        </w:r>
      </w:ins>
      <w:ins w:id="5" w:author="Kondrad, Lukasz (Nokia - DE/Munich)" w:date="2021-03-18T15:37:00Z">
        <w:r>
          <w:rPr>
            <w:rFonts w:ascii="Cambria" w:hAnsi="Cambria"/>
          </w:rPr>
          <w:t xml:space="preserve">atlas </w:t>
        </w:r>
      </w:ins>
      <w:ins w:id="6" w:author="Kondrad, Lukasz (Nokia - DE/Munich)" w:date="2021-03-18T15:13:00Z">
        <w:r w:rsidRPr="00807726">
          <w:rPr>
            <w:rFonts w:ascii="Cambria" w:hAnsi="Cambria"/>
          </w:rPr>
          <w:t xml:space="preserve">bitstream in decoding order, is the first </w:t>
        </w:r>
        <w:r>
          <w:rPr>
            <w:rFonts w:ascii="Cambria" w:hAnsi="Cambria"/>
          </w:rPr>
          <w:t xml:space="preserve">coded atlas </w:t>
        </w:r>
        <w:r w:rsidRPr="00807726">
          <w:rPr>
            <w:rFonts w:ascii="Cambria" w:hAnsi="Cambria"/>
          </w:rPr>
          <w:t>access unit that follows an end of sequence NAL unit in decoding order, or has HandleCraAsBlaFlag equal to 1.</w:t>
        </w:r>
      </w:ins>
    </w:p>
    <w:p w14:paraId="1844F349" w14:textId="4B73D428" w:rsidR="00713ADA" w:rsidRPr="006F7DDA" w:rsidRDefault="00713ADA" w:rsidP="00713ADA">
      <w:pPr>
        <w:spacing w:before="240" w:after="240"/>
        <w:rPr>
          <w:rFonts w:ascii="Times New Roman" w:hAnsi="Times New Roman" w:cs="Times New Roman"/>
          <w:i/>
          <w:iCs/>
          <w:sz w:val="28"/>
          <w:szCs w:val="28"/>
          <w:lang w:val="en-GB"/>
        </w:rPr>
      </w:pPr>
      <w:r w:rsidRPr="006F7DDA">
        <w:rPr>
          <w:rFonts w:ascii="Times New Roman" w:hAnsi="Times New Roman" w:cs="Times New Roman"/>
          <w:i/>
          <w:iCs/>
          <w:sz w:val="28"/>
          <w:szCs w:val="28"/>
          <w:lang w:val="en-GB"/>
        </w:rPr>
        <w:t xml:space="preserve">In subclause </w:t>
      </w:r>
      <w:r w:rsidR="00476657" w:rsidRPr="006F7DDA">
        <w:rPr>
          <w:rFonts w:ascii="Times New Roman" w:hAnsi="Times New Roman" w:cs="Times New Roman"/>
          <w:i/>
          <w:iCs/>
          <w:sz w:val="28"/>
          <w:szCs w:val="28"/>
          <w:lang w:val="en-GB"/>
        </w:rPr>
        <w:t>8</w:t>
      </w:r>
      <w:r w:rsidRPr="006F7DDA">
        <w:rPr>
          <w:rFonts w:ascii="Times New Roman" w:hAnsi="Times New Roman" w:cs="Times New Roman"/>
          <w:i/>
          <w:iCs/>
          <w:sz w:val="28"/>
          <w:szCs w:val="28"/>
          <w:lang w:val="en-GB"/>
        </w:rPr>
        <w:t>.</w:t>
      </w:r>
      <w:r w:rsidR="00476657" w:rsidRPr="006F7DDA">
        <w:rPr>
          <w:rFonts w:ascii="Times New Roman" w:hAnsi="Times New Roman" w:cs="Times New Roman"/>
          <w:i/>
          <w:iCs/>
          <w:sz w:val="28"/>
          <w:szCs w:val="28"/>
          <w:lang w:val="en-GB"/>
        </w:rPr>
        <w:t>3</w:t>
      </w:r>
      <w:r w:rsidRPr="006F7DDA">
        <w:rPr>
          <w:rFonts w:ascii="Times New Roman" w:hAnsi="Times New Roman" w:cs="Times New Roman"/>
          <w:i/>
          <w:iCs/>
          <w:sz w:val="28"/>
          <w:szCs w:val="28"/>
          <w:lang w:val="en-GB"/>
        </w:rPr>
        <w:t>.</w:t>
      </w:r>
      <w:r w:rsidR="00476657" w:rsidRPr="006F7DDA">
        <w:rPr>
          <w:rFonts w:ascii="Times New Roman" w:hAnsi="Times New Roman" w:cs="Times New Roman"/>
          <w:i/>
          <w:iCs/>
          <w:sz w:val="28"/>
          <w:szCs w:val="28"/>
          <w:lang w:val="en-GB"/>
        </w:rPr>
        <w:t>7.3,</w:t>
      </w:r>
      <w:r w:rsidRPr="006F7DDA">
        <w:rPr>
          <w:rFonts w:ascii="Times New Roman" w:hAnsi="Times New Roman" w:cs="Times New Roman"/>
          <w:i/>
          <w:iCs/>
          <w:sz w:val="28"/>
          <w:szCs w:val="28"/>
          <w:lang w:val="en-GB"/>
        </w:rPr>
        <w:t xml:space="preserve"> replace</w:t>
      </w:r>
    </w:p>
    <w:tbl>
      <w:tblPr>
        <w:tblStyle w:val="TableGrid"/>
        <w:tblW w:w="5007" w:type="pct"/>
        <w:jc w:val="center"/>
        <w:tblLayout w:type="fixed"/>
        <w:tblLook w:val="04A0" w:firstRow="1" w:lastRow="0" w:firstColumn="1" w:lastColumn="0" w:noHBand="0" w:noVBand="1"/>
      </w:tblPr>
      <w:tblGrid>
        <w:gridCol w:w="7650"/>
        <w:gridCol w:w="1373"/>
      </w:tblGrid>
      <w:tr w:rsidR="00480FB3" w:rsidRPr="00480FB3" w14:paraId="19F154DD" w14:textId="77777777" w:rsidTr="00480FB3">
        <w:trPr>
          <w:jc w:val="center"/>
        </w:trPr>
        <w:tc>
          <w:tcPr>
            <w:tcW w:w="7650" w:type="dxa"/>
          </w:tcPr>
          <w:p w14:paraId="2C71AACE" w14:textId="77777777" w:rsidR="00480FB3" w:rsidRPr="00480FB3" w:rsidRDefault="00480FB3" w:rsidP="00396EA1">
            <w:pPr>
              <w:pStyle w:val="BodyText"/>
              <w:autoSpaceDE w:val="0"/>
              <w:autoSpaceDN w:val="0"/>
              <w:adjustRightInd w:val="0"/>
              <w:rPr>
                <w:rFonts w:asciiTheme="majorHAnsi" w:hAnsiTheme="majorHAnsi"/>
                <w:color w:val="000000" w:themeColor="text1"/>
                <w:sz w:val="22"/>
                <w:szCs w:val="22"/>
              </w:rPr>
            </w:pPr>
            <w:r w:rsidRPr="00480FB3">
              <w:rPr>
                <w:rFonts w:asciiTheme="majorHAnsi" w:eastAsiaTheme="minorEastAsia" w:hAnsiTheme="majorHAnsi"/>
                <w:sz w:val="22"/>
                <w:szCs w:val="22"/>
              </w:rPr>
              <w:t>patch_data_unit( tileID, patchIdx ) {</w:t>
            </w:r>
          </w:p>
        </w:tc>
        <w:tc>
          <w:tcPr>
            <w:tcW w:w="1373" w:type="dxa"/>
          </w:tcPr>
          <w:p w14:paraId="1FB2659F" w14:textId="77777777" w:rsidR="00480FB3" w:rsidRPr="00480FB3" w:rsidRDefault="00480FB3" w:rsidP="00396EA1">
            <w:pPr>
              <w:pStyle w:val="BodyText"/>
              <w:autoSpaceDE w:val="0"/>
              <w:autoSpaceDN w:val="0"/>
              <w:adjustRightInd w:val="0"/>
              <w:jc w:val="center"/>
              <w:rPr>
                <w:rFonts w:asciiTheme="majorHAnsi" w:hAnsiTheme="majorHAnsi"/>
                <w:b/>
                <w:color w:val="000000" w:themeColor="text1"/>
                <w:sz w:val="22"/>
                <w:szCs w:val="22"/>
              </w:rPr>
            </w:pPr>
            <w:r w:rsidRPr="00480FB3">
              <w:rPr>
                <w:rFonts w:asciiTheme="majorHAnsi" w:eastAsiaTheme="minorEastAsia" w:hAnsiTheme="majorHAnsi"/>
                <w:b/>
                <w:sz w:val="22"/>
                <w:szCs w:val="22"/>
              </w:rPr>
              <w:t>Descriptor</w:t>
            </w:r>
          </w:p>
        </w:tc>
      </w:tr>
      <w:tr w:rsidR="00480FB3" w:rsidRPr="00480FB3" w14:paraId="6DF9AA3F" w14:textId="77777777" w:rsidTr="00480FB3">
        <w:trPr>
          <w:jc w:val="center"/>
        </w:trPr>
        <w:tc>
          <w:tcPr>
            <w:tcW w:w="7650" w:type="dxa"/>
          </w:tcPr>
          <w:p w14:paraId="5A515C6E" w14:textId="77777777" w:rsidR="00480FB3" w:rsidRPr="00480FB3" w:rsidRDefault="00480FB3" w:rsidP="00396EA1">
            <w:pPr>
              <w:pStyle w:val="BodyText"/>
              <w:autoSpaceDE w:val="0"/>
              <w:autoSpaceDN w:val="0"/>
              <w:adjustRightInd w:val="0"/>
              <w:rPr>
                <w:rFonts w:asciiTheme="majorHAnsi" w:hAnsiTheme="majorHAnsi"/>
                <w:color w:val="000000" w:themeColor="text1"/>
                <w:sz w:val="22"/>
                <w:szCs w:val="22"/>
              </w:rPr>
            </w:pPr>
            <w:r w:rsidRPr="00480FB3">
              <w:rPr>
                <w:rFonts w:asciiTheme="majorHAnsi" w:eastAsiaTheme="minorEastAsia" w:hAnsiTheme="majorHAnsi"/>
                <w:sz w:val="22"/>
                <w:szCs w:val="22"/>
              </w:rPr>
              <w:t xml:space="preserve">          </w:t>
            </w:r>
            <w:r w:rsidRPr="00480FB3">
              <w:rPr>
                <w:rFonts w:asciiTheme="majorHAnsi" w:eastAsiaTheme="minorEastAsia" w:hAnsiTheme="majorHAnsi"/>
                <w:b/>
                <w:sz w:val="22"/>
                <w:szCs w:val="22"/>
              </w:rPr>
              <w:t>pdu_2d_pos_x</w:t>
            </w:r>
            <w:r w:rsidRPr="00480FB3">
              <w:rPr>
                <w:rFonts w:asciiTheme="majorHAnsi" w:eastAsiaTheme="minorEastAsia" w:hAnsiTheme="majorHAnsi"/>
                <w:sz w:val="22"/>
                <w:szCs w:val="22"/>
              </w:rPr>
              <w:t>[ tileID ][ patchIdx ]</w:t>
            </w:r>
          </w:p>
        </w:tc>
        <w:tc>
          <w:tcPr>
            <w:tcW w:w="1373" w:type="dxa"/>
          </w:tcPr>
          <w:p w14:paraId="7E53C000" w14:textId="77777777" w:rsidR="00480FB3" w:rsidRPr="00480FB3" w:rsidRDefault="00480FB3" w:rsidP="00396EA1">
            <w:pPr>
              <w:pStyle w:val="BodyText"/>
              <w:autoSpaceDE w:val="0"/>
              <w:autoSpaceDN w:val="0"/>
              <w:adjustRightInd w:val="0"/>
              <w:jc w:val="center"/>
              <w:rPr>
                <w:rFonts w:asciiTheme="majorHAnsi" w:hAnsiTheme="majorHAnsi"/>
                <w:color w:val="000000" w:themeColor="text1"/>
                <w:sz w:val="22"/>
                <w:szCs w:val="22"/>
              </w:rPr>
            </w:pPr>
            <w:r w:rsidRPr="00480FB3">
              <w:rPr>
                <w:rFonts w:asciiTheme="majorHAnsi" w:eastAsiaTheme="minorEastAsia" w:hAnsiTheme="majorHAnsi"/>
                <w:sz w:val="22"/>
                <w:szCs w:val="22"/>
              </w:rPr>
              <w:t>ue(v)</w:t>
            </w:r>
          </w:p>
        </w:tc>
      </w:tr>
      <w:tr w:rsidR="00480FB3" w:rsidRPr="00480FB3" w14:paraId="0B4A84DC" w14:textId="77777777" w:rsidTr="00480FB3">
        <w:trPr>
          <w:jc w:val="center"/>
        </w:trPr>
        <w:tc>
          <w:tcPr>
            <w:tcW w:w="7650" w:type="dxa"/>
          </w:tcPr>
          <w:p w14:paraId="1E05229B" w14:textId="77777777" w:rsidR="00480FB3" w:rsidRPr="00480FB3" w:rsidRDefault="00480FB3" w:rsidP="00396EA1">
            <w:pPr>
              <w:pStyle w:val="BodyText"/>
              <w:autoSpaceDE w:val="0"/>
              <w:autoSpaceDN w:val="0"/>
              <w:adjustRightInd w:val="0"/>
              <w:rPr>
                <w:rFonts w:asciiTheme="majorHAnsi" w:hAnsiTheme="majorHAnsi"/>
                <w:color w:val="000000" w:themeColor="text1"/>
                <w:sz w:val="22"/>
                <w:szCs w:val="22"/>
                <w:lang w:val="fr-CH"/>
              </w:rPr>
            </w:pPr>
            <w:r w:rsidRPr="00480FB3">
              <w:rPr>
                <w:rFonts w:asciiTheme="majorHAnsi" w:eastAsiaTheme="minorEastAsia" w:hAnsiTheme="majorHAnsi"/>
                <w:sz w:val="22"/>
                <w:szCs w:val="22"/>
                <w:lang w:val="fr-CH"/>
              </w:rPr>
              <w:t xml:space="preserve">          </w:t>
            </w:r>
            <w:r w:rsidRPr="00480FB3">
              <w:rPr>
                <w:rFonts w:asciiTheme="majorHAnsi" w:eastAsiaTheme="minorEastAsia" w:hAnsiTheme="majorHAnsi"/>
                <w:b/>
                <w:sz w:val="22"/>
                <w:szCs w:val="22"/>
                <w:lang w:val="fr-CH"/>
              </w:rPr>
              <w:t>pdu_2d_pos_y</w:t>
            </w:r>
            <w:r w:rsidRPr="00480FB3">
              <w:rPr>
                <w:rFonts w:asciiTheme="majorHAnsi" w:eastAsiaTheme="minorEastAsia" w:hAnsiTheme="majorHAnsi"/>
                <w:sz w:val="22"/>
                <w:szCs w:val="22"/>
                <w:lang w:val="fr-CH"/>
              </w:rPr>
              <w:t>[ tileID ][ patchIdx ]</w:t>
            </w:r>
          </w:p>
        </w:tc>
        <w:tc>
          <w:tcPr>
            <w:tcW w:w="1373" w:type="dxa"/>
          </w:tcPr>
          <w:p w14:paraId="460D678E" w14:textId="77777777" w:rsidR="00480FB3" w:rsidRPr="00480FB3" w:rsidRDefault="00480FB3" w:rsidP="00396EA1">
            <w:pPr>
              <w:pStyle w:val="BodyText"/>
              <w:autoSpaceDE w:val="0"/>
              <w:autoSpaceDN w:val="0"/>
              <w:adjustRightInd w:val="0"/>
              <w:jc w:val="center"/>
              <w:rPr>
                <w:rFonts w:asciiTheme="majorHAnsi" w:hAnsiTheme="majorHAnsi"/>
                <w:color w:val="000000" w:themeColor="text1"/>
                <w:sz w:val="22"/>
                <w:szCs w:val="22"/>
              </w:rPr>
            </w:pPr>
            <w:r w:rsidRPr="00480FB3">
              <w:rPr>
                <w:rFonts w:asciiTheme="majorHAnsi" w:eastAsiaTheme="minorEastAsia" w:hAnsiTheme="majorHAnsi"/>
                <w:sz w:val="22"/>
                <w:szCs w:val="22"/>
              </w:rPr>
              <w:t>ue(v)</w:t>
            </w:r>
          </w:p>
        </w:tc>
      </w:tr>
      <w:tr w:rsidR="00480FB3" w:rsidRPr="00480FB3" w14:paraId="59127D40" w14:textId="77777777" w:rsidTr="00480FB3">
        <w:trPr>
          <w:jc w:val="center"/>
        </w:trPr>
        <w:tc>
          <w:tcPr>
            <w:tcW w:w="7650" w:type="dxa"/>
          </w:tcPr>
          <w:p w14:paraId="44D7B055" w14:textId="77777777" w:rsidR="00480FB3" w:rsidRPr="00480FB3" w:rsidRDefault="00480FB3" w:rsidP="00396EA1">
            <w:pPr>
              <w:pStyle w:val="BodyText"/>
              <w:autoSpaceDE w:val="0"/>
              <w:autoSpaceDN w:val="0"/>
              <w:adjustRightInd w:val="0"/>
              <w:rPr>
                <w:rFonts w:asciiTheme="majorHAnsi" w:hAnsiTheme="majorHAnsi"/>
                <w:color w:val="000000" w:themeColor="text1"/>
                <w:sz w:val="22"/>
                <w:szCs w:val="22"/>
              </w:rPr>
            </w:pPr>
            <w:r w:rsidRPr="00480FB3">
              <w:rPr>
                <w:rFonts w:asciiTheme="majorHAnsi" w:eastAsiaTheme="minorEastAsia" w:hAnsiTheme="majorHAnsi"/>
                <w:sz w:val="22"/>
                <w:szCs w:val="22"/>
              </w:rPr>
              <w:t xml:space="preserve">          </w:t>
            </w:r>
            <w:r w:rsidRPr="00480FB3">
              <w:rPr>
                <w:rFonts w:asciiTheme="majorHAnsi" w:eastAsiaTheme="minorEastAsia" w:hAnsiTheme="majorHAnsi"/>
                <w:b/>
                <w:sz w:val="22"/>
                <w:szCs w:val="22"/>
              </w:rPr>
              <w:t>pdu_2d_size_x_minus1</w:t>
            </w:r>
            <w:r w:rsidRPr="00480FB3">
              <w:rPr>
                <w:rFonts w:asciiTheme="majorHAnsi" w:eastAsiaTheme="minorEastAsia" w:hAnsiTheme="majorHAnsi"/>
                <w:sz w:val="22"/>
                <w:szCs w:val="22"/>
              </w:rPr>
              <w:t>[ tileID ][ patchIdx ]</w:t>
            </w:r>
          </w:p>
        </w:tc>
        <w:tc>
          <w:tcPr>
            <w:tcW w:w="1373" w:type="dxa"/>
          </w:tcPr>
          <w:p w14:paraId="21948080" w14:textId="77777777" w:rsidR="00480FB3" w:rsidRPr="00480FB3" w:rsidRDefault="00480FB3" w:rsidP="00396EA1">
            <w:pPr>
              <w:pStyle w:val="BodyText"/>
              <w:autoSpaceDE w:val="0"/>
              <w:autoSpaceDN w:val="0"/>
              <w:adjustRightInd w:val="0"/>
              <w:jc w:val="center"/>
              <w:rPr>
                <w:rFonts w:asciiTheme="majorHAnsi" w:hAnsiTheme="majorHAnsi"/>
                <w:color w:val="000000" w:themeColor="text1"/>
                <w:sz w:val="22"/>
                <w:szCs w:val="22"/>
              </w:rPr>
            </w:pPr>
            <w:r w:rsidRPr="00480FB3">
              <w:rPr>
                <w:rFonts w:asciiTheme="majorHAnsi" w:eastAsiaTheme="minorEastAsia" w:hAnsiTheme="majorHAnsi"/>
                <w:sz w:val="22"/>
                <w:szCs w:val="22"/>
              </w:rPr>
              <w:t>ue(v)</w:t>
            </w:r>
          </w:p>
        </w:tc>
      </w:tr>
      <w:tr w:rsidR="00480FB3" w:rsidRPr="00480FB3" w14:paraId="19A47F4B" w14:textId="77777777" w:rsidTr="00480FB3">
        <w:trPr>
          <w:jc w:val="center"/>
        </w:trPr>
        <w:tc>
          <w:tcPr>
            <w:tcW w:w="7650" w:type="dxa"/>
          </w:tcPr>
          <w:p w14:paraId="355BD66B" w14:textId="77777777" w:rsidR="00480FB3" w:rsidRPr="00480FB3" w:rsidRDefault="00480FB3" w:rsidP="00396EA1">
            <w:pPr>
              <w:pStyle w:val="BodyText"/>
              <w:autoSpaceDE w:val="0"/>
              <w:autoSpaceDN w:val="0"/>
              <w:adjustRightInd w:val="0"/>
              <w:rPr>
                <w:rFonts w:asciiTheme="majorHAnsi" w:hAnsiTheme="majorHAnsi"/>
                <w:color w:val="000000" w:themeColor="text1"/>
                <w:sz w:val="22"/>
                <w:szCs w:val="22"/>
              </w:rPr>
            </w:pPr>
            <w:r w:rsidRPr="00480FB3">
              <w:rPr>
                <w:rFonts w:asciiTheme="majorHAnsi" w:eastAsiaTheme="minorEastAsia" w:hAnsiTheme="majorHAnsi"/>
                <w:sz w:val="22"/>
                <w:szCs w:val="22"/>
              </w:rPr>
              <w:t xml:space="preserve">          </w:t>
            </w:r>
            <w:r w:rsidRPr="00480FB3">
              <w:rPr>
                <w:rFonts w:asciiTheme="majorHAnsi" w:eastAsiaTheme="minorEastAsia" w:hAnsiTheme="majorHAnsi"/>
                <w:b/>
                <w:sz w:val="22"/>
                <w:szCs w:val="22"/>
              </w:rPr>
              <w:t>pdu_2d_size_y_minus1</w:t>
            </w:r>
            <w:r w:rsidRPr="00480FB3">
              <w:rPr>
                <w:rFonts w:asciiTheme="majorHAnsi" w:eastAsiaTheme="minorEastAsia" w:hAnsiTheme="majorHAnsi"/>
                <w:sz w:val="22"/>
                <w:szCs w:val="22"/>
              </w:rPr>
              <w:t>[ tileID ][ patchIdx ]</w:t>
            </w:r>
          </w:p>
        </w:tc>
        <w:tc>
          <w:tcPr>
            <w:tcW w:w="1373" w:type="dxa"/>
          </w:tcPr>
          <w:p w14:paraId="1F3D9C5E" w14:textId="77777777" w:rsidR="00480FB3" w:rsidRPr="00480FB3" w:rsidRDefault="00480FB3" w:rsidP="00396EA1">
            <w:pPr>
              <w:pStyle w:val="BodyText"/>
              <w:autoSpaceDE w:val="0"/>
              <w:autoSpaceDN w:val="0"/>
              <w:adjustRightInd w:val="0"/>
              <w:jc w:val="center"/>
              <w:rPr>
                <w:rFonts w:asciiTheme="majorHAnsi" w:hAnsiTheme="majorHAnsi"/>
                <w:color w:val="000000" w:themeColor="text1"/>
                <w:sz w:val="22"/>
                <w:szCs w:val="22"/>
              </w:rPr>
            </w:pPr>
            <w:r w:rsidRPr="00480FB3">
              <w:rPr>
                <w:rFonts w:asciiTheme="majorHAnsi" w:eastAsiaTheme="minorEastAsia" w:hAnsiTheme="majorHAnsi"/>
                <w:sz w:val="22"/>
                <w:szCs w:val="22"/>
              </w:rPr>
              <w:t>ue(v)</w:t>
            </w:r>
          </w:p>
        </w:tc>
      </w:tr>
      <w:tr w:rsidR="00480FB3" w:rsidRPr="00480FB3" w14:paraId="6E9CF1E1" w14:textId="77777777" w:rsidTr="00480FB3">
        <w:trPr>
          <w:jc w:val="center"/>
        </w:trPr>
        <w:tc>
          <w:tcPr>
            <w:tcW w:w="7650" w:type="dxa"/>
          </w:tcPr>
          <w:p w14:paraId="56B41C1D" w14:textId="77777777" w:rsidR="00480FB3" w:rsidRPr="00480FB3" w:rsidRDefault="00480FB3" w:rsidP="00396EA1">
            <w:pPr>
              <w:pStyle w:val="BodyText"/>
              <w:autoSpaceDE w:val="0"/>
              <w:autoSpaceDN w:val="0"/>
              <w:adjustRightInd w:val="0"/>
              <w:rPr>
                <w:rFonts w:asciiTheme="majorHAnsi" w:hAnsiTheme="majorHAnsi"/>
                <w:color w:val="000000" w:themeColor="text1"/>
                <w:sz w:val="22"/>
                <w:szCs w:val="22"/>
              </w:rPr>
            </w:pPr>
            <w:r w:rsidRPr="00480FB3">
              <w:rPr>
                <w:rFonts w:asciiTheme="majorHAnsi" w:eastAsiaTheme="minorEastAsia" w:hAnsiTheme="majorHAnsi"/>
                <w:sz w:val="22"/>
                <w:szCs w:val="22"/>
              </w:rPr>
              <w:t xml:space="preserve">          </w:t>
            </w:r>
            <w:r w:rsidRPr="00480FB3">
              <w:rPr>
                <w:rFonts w:asciiTheme="majorHAnsi" w:eastAsiaTheme="minorEastAsia" w:hAnsiTheme="majorHAnsi"/>
                <w:b/>
                <w:sz w:val="22"/>
                <w:szCs w:val="22"/>
              </w:rPr>
              <w:t>pdu_3d_offset_u</w:t>
            </w:r>
            <w:r w:rsidRPr="00480FB3">
              <w:rPr>
                <w:rFonts w:asciiTheme="majorHAnsi" w:eastAsiaTheme="minorEastAsia" w:hAnsiTheme="majorHAnsi"/>
                <w:sz w:val="22"/>
                <w:szCs w:val="22"/>
              </w:rPr>
              <w:t>[ tileID ][ patchIdx ]</w:t>
            </w:r>
          </w:p>
        </w:tc>
        <w:tc>
          <w:tcPr>
            <w:tcW w:w="1373" w:type="dxa"/>
          </w:tcPr>
          <w:p w14:paraId="56A76365" w14:textId="77777777" w:rsidR="00480FB3" w:rsidRPr="00480FB3" w:rsidRDefault="00480FB3" w:rsidP="00396EA1">
            <w:pPr>
              <w:pStyle w:val="BodyText"/>
              <w:autoSpaceDE w:val="0"/>
              <w:autoSpaceDN w:val="0"/>
              <w:adjustRightInd w:val="0"/>
              <w:jc w:val="center"/>
              <w:rPr>
                <w:rFonts w:asciiTheme="majorHAnsi" w:hAnsiTheme="majorHAnsi"/>
                <w:color w:val="000000" w:themeColor="text1"/>
                <w:sz w:val="22"/>
                <w:szCs w:val="22"/>
              </w:rPr>
            </w:pPr>
            <w:r w:rsidRPr="00480FB3">
              <w:rPr>
                <w:rFonts w:asciiTheme="majorHAnsi" w:eastAsiaTheme="minorEastAsia" w:hAnsiTheme="majorHAnsi"/>
                <w:sz w:val="22"/>
                <w:szCs w:val="22"/>
              </w:rPr>
              <w:t>u(v)</w:t>
            </w:r>
          </w:p>
        </w:tc>
      </w:tr>
      <w:tr w:rsidR="00480FB3" w:rsidRPr="00480FB3" w14:paraId="6E0958CB" w14:textId="77777777" w:rsidTr="00480FB3">
        <w:trPr>
          <w:jc w:val="center"/>
        </w:trPr>
        <w:tc>
          <w:tcPr>
            <w:tcW w:w="7650" w:type="dxa"/>
          </w:tcPr>
          <w:p w14:paraId="15F83CED" w14:textId="77777777" w:rsidR="00480FB3" w:rsidRPr="00480FB3" w:rsidRDefault="00480FB3" w:rsidP="00396EA1">
            <w:pPr>
              <w:pStyle w:val="BodyText"/>
              <w:autoSpaceDE w:val="0"/>
              <w:autoSpaceDN w:val="0"/>
              <w:adjustRightInd w:val="0"/>
              <w:rPr>
                <w:rFonts w:asciiTheme="majorHAnsi" w:hAnsiTheme="majorHAnsi"/>
                <w:color w:val="000000" w:themeColor="text1"/>
                <w:sz w:val="22"/>
                <w:szCs w:val="22"/>
              </w:rPr>
            </w:pPr>
            <w:r w:rsidRPr="00480FB3">
              <w:rPr>
                <w:rFonts w:asciiTheme="majorHAnsi" w:eastAsiaTheme="minorEastAsia" w:hAnsiTheme="majorHAnsi"/>
                <w:sz w:val="22"/>
                <w:szCs w:val="22"/>
              </w:rPr>
              <w:t xml:space="preserve">          </w:t>
            </w:r>
            <w:r w:rsidRPr="00480FB3">
              <w:rPr>
                <w:rFonts w:asciiTheme="majorHAnsi" w:eastAsiaTheme="minorEastAsia" w:hAnsiTheme="majorHAnsi"/>
                <w:b/>
                <w:sz w:val="22"/>
                <w:szCs w:val="22"/>
              </w:rPr>
              <w:t>pdu_3d_offset_v</w:t>
            </w:r>
            <w:r w:rsidRPr="00480FB3">
              <w:rPr>
                <w:rFonts w:asciiTheme="majorHAnsi" w:eastAsiaTheme="minorEastAsia" w:hAnsiTheme="majorHAnsi"/>
                <w:sz w:val="22"/>
                <w:szCs w:val="22"/>
              </w:rPr>
              <w:t>[ tileID ][ patchIdx ]</w:t>
            </w:r>
          </w:p>
        </w:tc>
        <w:tc>
          <w:tcPr>
            <w:tcW w:w="1373" w:type="dxa"/>
          </w:tcPr>
          <w:p w14:paraId="6F46110F" w14:textId="77777777" w:rsidR="00480FB3" w:rsidRPr="00480FB3" w:rsidRDefault="00480FB3" w:rsidP="00396EA1">
            <w:pPr>
              <w:pStyle w:val="BodyText"/>
              <w:autoSpaceDE w:val="0"/>
              <w:autoSpaceDN w:val="0"/>
              <w:adjustRightInd w:val="0"/>
              <w:jc w:val="center"/>
              <w:rPr>
                <w:rFonts w:asciiTheme="majorHAnsi" w:hAnsiTheme="majorHAnsi"/>
                <w:color w:val="000000" w:themeColor="text1"/>
                <w:sz w:val="22"/>
                <w:szCs w:val="22"/>
              </w:rPr>
            </w:pPr>
            <w:r w:rsidRPr="00480FB3">
              <w:rPr>
                <w:rFonts w:asciiTheme="majorHAnsi" w:eastAsiaTheme="minorEastAsia" w:hAnsiTheme="majorHAnsi"/>
                <w:sz w:val="22"/>
                <w:szCs w:val="22"/>
              </w:rPr>
              <w:t>u(v)</w:t>
            </w:r>
          </w:p>
        </w:tc>
      </w:tr>
      <w:tr w:rsidR="00480FB3" w:rsidRPr="00480FB3" w14:paraId="2D7480DB" w14:textId="77777777" w:rsidTr="00480FB3">
        <w:trPr>
          <w:jc w:val="center"/>
        </w:trPr>
        <w:tc>
          <w:tcPr>
            <w:tcW w:w="7650" w:type="dxa"/>
          </w:tcPr>
          <w:p w14:paraId="77A056C2" w14:textId="77777777" w:rsidR="00480FB3" w:rsidRPr="00480FB3" w:rsidRDefault="00480FB3" w:rsidP="00396EA1">
            <w:pPr>
              <w:pStyle w:val="BodyText"/>
              <w:autoSpaceDE w:val="0"/>
              <w:autoSpaceDN w:val="0"/>
              <w:adjustRightInd w:val="0"/>
              <w:rPr>
                <w:rFonts w:asciiTheme="majorHAnsi" w:hAnsiTheme="majorHAnsi"/>
                <w:color w:val="000000" w:themeColor="text1"/>
                <w:sz w:val="22"/>
                <w:szCs w:val="22"/>
              </w:rPr>
            </w:pPr>
            <w:r w:rsidRPr="00480FB3">
              <w:rPr>
                <w:rFonts w:asciiTheme="majorHAnsi" w:eastAsiaTheme="minorEastAsia" w:hAnsiTheme="majorHAnsi"/>
                <w:sz w:val="22"/>
                <w:szCs w:val="22"/>
              </w:rPr>
              <w:t xml:space="preserve">          </w:t>
            </w:r>
            <w:r w:rsidRPr="00480FB3">
              <w:rPr>
                <w:rFonts w:asciiTheme="majorHAnsi" w:eastAsiaTheme="minorEastAsia" w:hAnsiTheme="majorHAnsi"/>
                <w:b/>
                <w:sz w:val="22"/>
                <w:szCs w:val="22"/>
              </w:rPr>
              <w:t>pdu_3d_offset_d</w:t>
            </w:r>
            <w:r w:rsidRPr="00480FB3">
              <w:rPr>
                <w:rFonts w:asciiTheme="majorHAnsi" w:eastAsiaTheme="minorEastAsia" w:hAnsiTheme="majorHAnsi"/>
                <w:sz w:val="22"/>
                <w:szCs w:val="22"/>
              </w:rPr>
              <w:t>[ tileID ][ patchIdx ]</w:t>
            </w:r>
          </w:p>
        </w:tc>
        <w:tc>
          <w:tcPr>
            <w:tcW w:w="1373" w:type="dxa"/>
          </w:tcPr>
          <w:p w14:paraId="5D2D49C9" w14:textId="77777777" w:rsidR="00480FB3" w:rsidRPr="00480FB3" w:rsidRDefault="00480FB3" w:rsidP="00396EA1">
            <w:pPr>
              <w:pStyle w:val="BodyText"/>
              <w:autoSpaceDE w:val="0"/>
              <w:autoSpaceDN w:val="0"/>
              <w:adjustRightInd w:val="0"/>
              <w:jc w:val="center"/>
              <w:rPr>
                <w:rFonts w:asciiTheme="majorHAnsi" w:hAnsiTheme="majorHAnsi"/>
                <w:color w:val="000000" w:themeColor="text1"/>
                <w:sz w:val="22"/>
                <w:szCs w:val="22"/>
              </w:rPr>
            </w:pPr>
            <w:r w:rsidRPr="00480FB3">
              <w:rPr>
                <w:rFonts w:asciiTheme="majorHAnsi" w:eastAsiaTheme="minorEastAsia" w:hAnsiTheme="majorHAnsi"/>
                <w:sz w:val="22"/>
                <w:szCs w:val="22"/>
              </w:rPr>
              <w:t>u(v)</w:t>
            </w:r>
          </w:p>
        </w:tc>
      </w:tr>
      <w:tr w:rsidR="00480FB3" w:rsidRPr="00480FB3" w14:paraId="4C081902" w14:textId="77777777" w:rsidTr="00480FB3">
        <w:trPr>
          <w:jc w:val="center"/>
        </w:trPr>
        <w:tc>
          <w:tcPr>
            <w:tcW w:w="7650" w:type="dxa"/>
          </w:tcPr>
          <w:p w14:paraId="69802D6B" w14:textId="77777777" w:rsidR="00480FB3" w:rsidRPr="00480FB3" w:rsidRDefault="00480FB3" w:rsidP="00396EA1">
            <w:pPr>
              <w:pStyle w:val="BodyText"/>
              <w:autoSpaceDE w:val="0"/>
              <w:autoSpaceDN w:val="0"/>
              <w:adjustRightInd w:val="0"/>
              <w:rPr>
                <w:rFonts w:asciiTheme="majorHAnsi" w:hAnsiTheme="majorHAnsi"/>
                <w:color w:val="000000" w:themeColor="text1"/>
                <w:sz w:val="22"/>
                <w:szCs w:val="22"/>
              </w:rPr>
            </w:pPr>
            <w:r w:rsidRPr="00480FB3">
              <w:rPr>
                <w:rFonts w:asciiTheme="majorHAnsi" w:eastAsiaTheme="minorEastAsia" w:hAnsiTheme="majorHAnsi"/>
                <w:sz w:val="22"/>
                <w:szCs w:val="22"/>
              </w:rPr>
              <w:t xml:space="preserve">          if( asps_normal_axis_max_delta_value_enabled_flag )</w:t>
            </w:r>
          </w:p>
        </w:tc>
        <w:tc>
          <w:tcPr>
            <w:tcW w:w="1373" w:type="dxa"/>
          </w:tcPr>
          <w:p w14:paraId="755B563B" w14:textId="77777777" w:rsidR="00480FB3" w:rsidRPr="00480FB3" w:rsidDel="0047460F" w:rsidRDefault="00480FB3" w:rsidP="00396EA1">
            <w:pPr>
              <w:pStyle w:val="BodyText"/>
              <w:autoSpaceDE w:val="0"/>
              <w:autoSpaceDN w:val="0"/>
              <w:adjustRightInd w:val="0"/>
              <w:jc w:val="center"/>
              <w:rPr>
                <w:rFonts w:asciiTheme="majorHAnsi" w:hAnsiTheme="majorHAnsi"/>
                <w:sz w:val="22"/>
                <w:szCs w:val="22"/>
              </w:rPr>
            </w:pPr>
          </w:p>
        </w:tc>
      </w:tr>
      <w:tr w:rsidR="00480FB3" w:rsidRPr="00480FB3" w14:paraId="3100190F" w14:textId="77777777" w:rsidTr="00480FB3">
        <w:trPr>
          <w:jc w:val="center"/>
        </w:trPr>
        <w:tc>
          <w:tcPr>
            <w:tcW w:w="7650" w:type="dxa"/>
          </w:tcPr>
          <w:p w14:paraId="6DB43A11" w14:textId="77777777" w:rsidR="00480FB3" w:rsidRPr="00480FB3" w:rsidRDefault="00480FB3" w:rsidP="00396EA1">
            <w:pPr>
              <w:pStyle w:val="BodyText"/>
              <w:autoSpaceDE w:val="0"/>
              <w:autoSpaceDN w:val="0"/>
              <w:adjustRightInd w:val="0"/>
              <w:rPr>
                <w:rFonts w:asciiTheme="majorHAnsi" w:hAnsiTheme="majorHAnsi"/>
                <w:color w:val="000000" w:themeColor="text1"/>
                <w:sz w:val="22"/>
                <w:szCs w:val="22"/>
              </w:rPr>
            </w:pPr>
            <w:r w:rsidRPr="00480FB3">
              <w:rPr>
                <w:rFonts w:asciiTheme="majorHAnsi" w:eastAsiaTheme="minorEastAsia" w:hAnsiTheme="majorHAnsi"/>
                <w:sz w:val="22"/>
                <w:szCs w:val="22"/>
              </w:rPr>
              <w:t xml:space="preserve">                    </w:t>
            </w:r>
            <w:r w:rsidRPr="00480FB3">
              <w:rPr>
                <w:rFonts w:asciiTheme="majorHAnsi" w:eastAsiaTheme="minorEastAsia" w:hAnsiTheme="majorHAnsi"/>
                <w:b/>
                <w:sz w:val="22"/>
                <w:szCs w:val="22"/>
              </w:rPr>
              <w:t>pdu_3d_range_d</w:t>
            </w:r>
            <w:r w:rsidRPr="00480FB3">
              <w:rPr>
                <w:rFonts w:asciiTheme="majorHAnsi" w:eastAsiaTheme="minorEastAsia" w:hAnsiTheme="majorHAnsi"/>
                <w:sz w:val="22"/>
                <w:szCs w:val="22"/>
              </w:rPr>
              <w:t>[ tileID ][ patchIdx ]</w:t>
            </w:r>
          </w:p>
        </w:tc>
        <w:tc>
          <w:tcPr>
            <w:tcW w:w="1373" w:type="dxa"/>
          </w:tcPr>
          <w:p w14:paraId="36247DEF" w14:textId="77777777" w:rsidR="00480FB3" w:rsidRPr="00480FB3" w:rsidRDefault="00480FB3" w:rsidP="00396EA1">
            <w:pPr>
              <w:pStyle w:val="BodyText"/>
              <w:autoSpaceDE w:val="0"/>
              <w:autoSpaceDN w:val="0"/>
              <w:adjustRightInd w:val="0"/>
              <w:jc w:val="center"/>
              <w:rPr>
                <w:rFonts w:asciiTheme="majorHAnsi" w:hAnsiTheme="majorHAnsi"/>
                <w:color w:val="000000" w:themeColor="text1"/>
                <w:sz w:val="22"/>
                <w:szCs w:val="22"/>
              </w:rPr>
            </w:pPr>
            <w:r w:rsidRPr="00480FB3">
              <w:rPr>
                <w:rFonts w:asciiTheme="majorHAnsi" w:eastAsiaTheme="minorEastAsia" w:hAnsiTheme="majorHAnsi"/>
                <w:sz w:val="22"/>
                <w:szCs w:val="22"/>
              </w:rPr>
              <w:t>u(v)</w:t>
            </w:r>
          </w:p>
        </w:tc>
      </w:tr>
      <w:tr w:rsidR="00480FB3" w:rsidRPr="00480FB3" w14:paraId="751EFC97" w14:textId="77777777" w:rsidTr="00480FB3">
        <w:trPr>
          <w:jc w:val="center"/>
        </w:trPr>
        <w:tc>
          <w:tcPr>
            <w:tcW w:w="7650" w:type="dxa"/>
          </w:tcPr>
          <w:p w14:paraId="6BCE291E" w14:textId="77777777" w:rsidR="00480FB3" w:rsidRPr="00480FB3" w:rsidRDefault="00480FB3" w:rsidP="00396EA1">
            <w:pPr>
              <w:pStyle w:val="BodyText"/>
              <w:autoSpaceDE w:val="0"/>
              <w:autoSpaceDN w:val="0"/>
              <w:adjustRightInd w:val="0"/>
              <w:rPr>
                <w:rFonts w:asciiTheme="majorHAnsi" w:hAnsiTheme="majorHAnsi"/>
                <w:color w:val="000000" w:themeColor="text1"/>
                <w:sz w:val="22"/>
                <w:szCs w:val="22"/>
              </w:rPr>
            </w:pPr>
            <w:r w:rsidRPr="00480FB3">
              <w:rPr>
                <w:rFonts w:asciiTheme="majorHAnsi" w:eastAsiaTheme="minorEastAsia" w:hAnsiTheme="majorHAnsi"/>
                <w:sz w:val="22"/>
                <w:szCs w:val="22"/>
              </w:rPr>
              <w:t xml:space="preserve">          </w:t>
            </w:r>
            <w:r w:rsidRPr="00480FB3">
              <w:rPr>
                <w:rFonts w:asciiTheme="majorHAnsi" w:eastAsiaTheme="minorEastAsia" w:hAnsiTheme="majorHAnsi"/>
                <w:b/>
                <w:sz w:val="22"/>
                <w:szCs w:val="22"/>
              </w:rPr>
              <w:t>pdu_projection_id</w:t>
            </w:r>
            <w:r w:rsidRPr="00480FB3">
              <w:rPr>
                <w:rFonts w:asciiTheme="majorHAnsi" w:eastAsiaTheme="minorEastAsia" w:hAnsiTheme="majorHAnsi"/>
                <w:sz w:val="22"/>
                <w:szCs w:val="22"/>
              </w:rPr>
              <w:t>[ tileID ][ patchIdx ]</w:t>
            </w:r>
          </w:p>
        </w:tc>
        <w:tc>
          <w:tcPr>
            <w:tcW w:w="1373" w:type="dxa"/>
          </w:tcPr>
          <w:p w14:paraId="5F0C477A" w14:textId="77777777" w:rsidR="00480FB3" w:rsidRPr="00480FB3" w:rsidRDefault="00480FB3" w:rsidP="00396EA1">
            <w:pPr>
              <w:pStyle w:val="BodyText"/>
              <w:autoSpaceDE w:val="0"/>
              <w:autoSpaceDN w:val="0"/>
              <w:adjustRightInd w:val="0"/>
              <w:jc w:val="center"/>
              <w:rPr>
                <w:rFonts w:asciiTheme="majorHAnsi" w:hAnsiTheme="majorHAnsi"/>
                <w:color w:val="000000" w:themeColor="text1"/>
                <w:sz w:val="22"/>
                <w:szCs w:val="22"/>
              </w:rPr>
            </w:pPr>
            <w:r w:rsidRPr="00480FB3">
              <w:rPr>
                <w:rFonts w:asciiTheme="majorHAnsi" w:eastAsiaTheme="minorEastAsia" w:hAnsiTheme="majorHAnsi"/>
                <w:sz w:val="22"/>
                <w:szCs w:val="22"/>
              </w:rPr>
              <w:t>u(v)</w:t>
            </w:r>
          </w:p>
        </w:tc>
      </w:tr>
      <w:tr w:rsidR="00480FB3" w:rsidRPr="00480FB3" w14:paraId="55436F2B" w14:textId="77777777" w:rsidTr="00480FB3">
        <w:trPr>
          <w:jc w:val="center"/>
        </w:trPr>
        <w:tc>
          <w:tcPr>
            <w:tcW w:w="7650" w:type="dxa"/>
          </w:tcPr>
          <w:p w14:paraId="40CD34ED" w14:textId="77777777" w:rsidR="00480FB3" w:rsidRPr="00480FB3" w:rsidRDefault="00480FB3" w:rsidP="00396EA1">
            <w:pPr>
              <w:pStyle w:val="BodyText"/>
              <w:autoSpaceDE w:val="0"/>
              <w:autoSpaceDN w:val="0"/>
              <w:adjustRightInd w:val="0"/>
              <w:rPr>
                <w:rFonts w:asciiTheme="majorHAnsi" w:hAnsiTheme="majorHAnsi"/>
                <w:color w:val="000000" w:themeColor="text1"/>
                <w:sz w:val="22"/>
                <w:szCs w:val="22"/>
              </w:rPr>
            </w:pPr>
            <w:r w:rsidRPr="00480FB3">
              <w:rPr>
                <w:rFonts w:asciiTheme="majorHAnsi" w:eastAsiaTheme="minorEastAsia" w:hAnsiTheme="majorHAnsi"/>
                <w:sz w:val="22"/>
                <w:szCs w:val="22"/>
              </w:rPr>
              <w:t xml:space="preserve">          </w:t>
            </w:r>
            <w:r w:rsidRPr="00480FB3">
              <w:rPr>
                <w:rFonts w:asciiTheme="majorHAnsi" w:eastAsiaTheme="minorEastAsia" w:hAnsiTheme="majorHAnsi"/>
                <w:b/>
                <w:sz w:val="22"/>
                <w:szCs w:val="22"/>
              </w:rPr>
              <w:t>pdu_orientation_index</w:t>
            </w:r>
            <w:r w:rsidRPr="00480FB3">
              <w:rPr>
                <w:rFonts w:asciiTheme="majorHAnsi" w:eastAsiaTheme="minorEastAsia" w:hAnsiTheme="majorHAnsi"/>
                <w:sz w:val="22"/>
                <w:szCs w:val="22"/>
              </w:rPr>
              <w:t>[ tileID ][ patchIdx ]</w:t>
            </w:r>
          </w:p>
        </w:tc>
        <w:tc>
          <w:tcPr>
            <w:tcW w:w="1373" w:type="dxa"/>
          </w:tcPr>
          <w:p w14:paraId="1B743C8B" w14:textId="77777777" w:rsidR="00480FB3" w:rsidRPr="00480FB3" w:rsidDel="0047460F" w:rsidRDefault="00480FB3" w:rsidP="00396EA1">
            <w:pPr>
              <w:pStyle w:val="BodyText"/>
              <w:autoSpaceDE w:val="0"/>
              <w:autoSpaceDN w:val="0"/>
              <w:adjustRightInd w:val="0"/>
              <w:jc w:val="center"/>
              <w:rPr>
                <w:rFonts w:asciiTheme="majorHAnsi" w:hAnsiTheme="majorHAnsi"/>
                <w:color w:val="000000" w:themeColor="text1"/>
                <w:sz w:val="22"/>
                <w:szCs w:val="22"/>
              </w:rPr>
            </w:pPr>
            <w:r w:rsidRPr="00480FB3">
              <w:rPr>
                <w:rFonts w:asciiTheme="majorHAnsi" w:eastAsiaTheme="minorEastAsia" w:hAnsiTheme="majorHAnsi"/>
                <w:sz w:val="22"/>
                <w:szCs w:val="22"/>
              </w:rPr>
              <w:t>u(v)</w:t>
            </w:r>
          </w:p>
        </w:tc>
      </w:tr>
      <w:tr w:rsidR="00480FB3" w:rsidRPr="00480FB3" w14:paraId="29892112" w14:textId="77777777" w:rsidTr="00480FB3">
        <w:trPr>
          <w:jc w:val="center"/>
        </w:trPr>
        <w:tc>
          <w:tcPr>
            <w:tcW w:w="7650" w:type="dxa"/>
          </w:tcPr>
          <w:p w14:paraId="170CBA30" w14:textId="77777777" w:rsidR="00480FB3" w:rsidRPr="00480FB3" w:rsidRDefault="00480FB3" w:rsidP="00396EA1">
            <w:pPr>
              <w:pStyle w:val="BodyText"/>
              <w:autoSpaceDE w:val="0"/>
              <w:autoSpaceDN w:val="0"/>
              <w:adjustRightInd w:val="0"/>
              <w:rPr>
                <w:rFonts w:asciiTheme="majorHAnsi" w:hAnsiTheme="majorHAnsi"/>
                <w:color w:val="000000" w:themeColor="text1"/>
                <w:sz w:val="22"/>
                <w:szCs w:val="22"/>
              </w:rPr>
            </w:pPr>
            <w:r w:rsidRPr="00480FB3">
              <w:rPr>
                <w:rFonts w:asciiTheme="majorHAnsi" w:eastAsiaTheme="minorEastAsia" w:hAnsiTheme="majorHAnsi"/>
                <w:sz w:val="22"/>
                <w:szCs w:val="22"/>
              </w:rPr>
              <w:t xml:space="preserve">          if( afps_lod_mode_enabled_flag ) {</w:t>
            </w:r>
          </w:p>
        </w:tc>
        <w:tc>
          <w:tcPr>
            <w:tcW w:w="1373" w:type="dxa"/>
          </w:tcPr>
          <w:p w14:paraId="5E4F76B0" w14:textId="77777777" w:rsidR="00480FB3" w:rsidRPr="00480FB3" w:rsidRDefault="00480FB3" w:rsidP="00396EA1">
            <w:pPr>
              <w:pStyle w:val="BodyText"/>
              <w:autoSpaceDE w:val="0"/>
              <w:autoSpaceDN w:val="0"/>
              <w:adjustRightInd w:val="0"/>
              <w:jc w:val="center"/>
              <w:rPr>
                <w:rFonts w:asciiTheme="majorHAnsi" w:hAnsiTheme="majorHAnsi"/>
                <w:sz w:val="22"/>
                <w:szCs w:val="22"/>
              </w:rPr>
            </w:pPr>
          </w:p>
        </w:tc>
      </w:tr>
      <w:tr w:rsidR="00480FB3" w:rsidRPr="00480FB3" w14:paraId="466A03A1" w14:textId="77777777" w:rsidTr="00480FB3">
        <w:trPr>
          <w:jc w:val="center"/>
        </w:trPr>
        <w:tc>
          <w:tcPr>
            <w:tcW w:w="7650" w:type="dxa"/>
          </w:tcPr>
          <w:p w14:paraId="0CC66EEF" w14:textId="77777777" w:rsidR="00480FB3" w:rsidRPr="00480FB3" w:rsidRDefault="00480FB3" w:rsidP="00396EA1">
            <w:pPr>
              <w:pStyle w:val="BodyText"/>
              <w:autoSpaceDE w:val="0"/>
              <w:autoSpaceDN w:val="0"/>
              <w:adjustRightInd w:val="0"/>
              <w:rPr>
                <w:rFonts w:asciiTheme="majorHAnsi" w:hAnsiTheme="majorHAnsi"/>
                <w:color w:val="000000" w:themeColor="text1"/>
                <w:sz w:val="22"/>
                <w:szCs w:val="22"/>
              </w:rPr>
            </w:pPr>
            <w:r w:rsidRPr="00480FB3">
              <w:rPr>
                <w:rFonts w:asciiTheme="majorHAnsi" w:eastAsiaTheme="minorEastAsia" w:hAnsiTheme="majorHAnsi"/>
                <w:sz w:val="22"/>
                <w:szCs w:val="22"/>
              </w:rPr>
              <w:t xml:space="preserve">                    </w:t>
            </w:r>
            <w:r w:rsidRPr="00480FB3">
              <w:rPr>
                <w:rFonts w:asciiTheme="majorHAnsi" w:eastAsiaTheme="minorEastAsia" w:hAnsiTheme="majorHAnsi"/>
                <w:b/>
                <w:sz w:val="22"/>
                <w:szCs w:val="22"/>
              </w:rPr>
              <w:t>pdu_lod_enabled_flag</w:t>
            </w:r>
            <w:r w:rsidRPr="00480FB3">
              <w:rPr>
                <w:rFonts w:asciiTheme="majorHAnsi" w:eastAsiaTheme="minorEastAsia" w:hAnsiTheme="majorHAnsi"/>
                <w:sz w:val="22"/>
                <w:szCs w:val="22"/>
              </w:rPr>
              <w:t>[ tileID ][ patchIdx ]</w:t>
            </w:r>
          </w:p>
        </w:tc>
        <w:tc>
          <w:tcPr>
            <w:tcW w:w="1373" w:type="dxa"/>
          </w:tcPr>
          <w:p w14:paraId="339A6D90" w14:textId="77777777" w:rsidR="00480FB3" w:rsidRPr="00480FB3" w:rsidRDefault="00480FB3" w:rsidP="00396EA1">
            <w:pPr>
              <w:pStyle w:val="BodyText"/>
              <w:autoSpaceDE w:val="0"/>
              <w:autoSpaceDN w:val="0"/>
              <w:adjustRightInd w:val="0"/>
              <w:jc w:val="center"/>
              <w:rPr>
                <w:rFonts w:asciiTheme="majorHAnsi" w:hAnsiTheme="majorHAnsi"/>
                <w:color w:val="000000" w:themeColor="text1"/>
                <w:sz w:val="22"/>
                <w:szCs w:val="22"/>
              </w:rPr>
            </w:pPr>
            <w:r w:rsidRPr="00480FB3">
              <w:rPr>
                <w:rFonts w:asciiTheme="majorHAnsi" w:eastAsiaTheme="minorEastAsia" w:hAnsiTheme="majorHAnsi"/>
                <w:sz w:val="22"/>
                <w:szCs w:val="22"/>
              </w:rPr>
              <w:t>u(1)</w:t>
            </w:r>
          </w:p>
        </w:tc>
      </w:tr>
      <w:tr w:rsidR="00480FB3" w:rsidRPr="00480FB3" w14:paraId="29F81DFC" w14:textId="77777777" w:rsidTr="00480FB3">
        <w:trPr>
          <w:jc w:val="center"/>
        </w:trPr>
        <w:tc>
          <w:tcPr>
            <w:tcW w:w="7650" w:type="dxa"/>
          </w:tcPr>
          <w:p w14:paraId="6C1A1AEA" w14:textId="77777777" w:rsidR="00480FB3" w:rsidRPr="00480FB3" w:rsidRDefault="00480FB3" w:rsidP="00396EA1">
            <w:pPr>
              <w:pStyle w:val="BodyText"/>
              <w:autoSpaceDE w:val="0"/>
              <w:autoSpaceDN w:val="0"/>
              <w:adjustRightInd w:val="0"/>
              <w:rPr>
                <w:rFonts w:asciiTheme="majorHAnsi" w:hAnsiTheme="majorHAnsi"/>
                <w:color w:val="000000" w:themeColor="text1"/>
                <w:sz w:val="22"/>
                <w:szCs w:val="22"/>
              </w:rPr>
            </w:pPr>
            <w:r w:rsidRPr="00480FB3">
              <w:rPr>
                <w:rFonts w:asciiTheme="majorHAnsi" w:eastAsiaTheme="minorEastAsia" w:hAnsiTheme="majorHAnsi"/>
                <w:sz w:val="22"/>
                <w:szCs w:val="22"/>
              </w:rPr>
              <w:t xml:space="preserve">                    if( pdu_lod_enabled_flag[ tileID ][ patchIdx ] &gt; 0 ) {</w:t>
            </w:r>
          </w:p>
        </w:tc>
        <w:tc>
          <w:tcPr>
            <w:tcW w:w="1373" w:type="dxa"/>
          </w:tcPr>
          <w:p w14:paraId="408784A2" w14:textId="77777777" w:rsidR="00480FB3" w:rsidRPr="00480FB3" w:rsidRDefault="00480FB3" w:rsidP="00396EA1">
            <w:pPr>
              <w:pStyle w:val="BodyText"/>
              <w:autoSpaceDE w:val="0"/>
              <w:autoSpaceDN w:val="0"/>
              <w:adjustRightInd w:val="0"/>
              <w:jc w:val="center"/>
              <w:rPr>
                <w:rFonts w:asciiTheme="majorHAnsi" w:hAnsiTheme="majorHAnsi"/>
                <w:sz w:val="22"/>
                <w:szCs w:val="22"/>
              </w:rPr>
            </w:pPr>
          </w:p>
        </w:tc>
      </w:tr>
      <w:tr w:rsidR="00480FB3" w:rsidRPr="00480FB3" w14:paraId="6B09C433" w14:textId="77777777" w:rsidTr="00480FB3">
        <w:trPr>
          <w:jc w:val="center"/>
        </w:trPr>
        <w:tc>
          <w:tcPr>
            <w:tcW w:w="7650" w:type="dxa"/>
          </w:tcPr>
          <w:p w14:paraId="2EA30BF0" w14:textId="77777777" w:rsidR="00480FB3" w:rsidRPr="00480FB3" w:rsidRDefault="00480FB3" w:rsidP="00396EA1">
            <w:pPr>
              <w:pStyle w:val="BodyText"/>
              <w:autoSpaceDE w:val="0"/>
              <w:autoSpaceDN w:val="0"/>
              <w:adjustRightInd w:val="0"/>
              <w:rPr>
                <w:rFonts w:asciiTheme="majorHAnsi" w:hAnsiTheme="majorHAnsi"/>
                <w:color w:val="000000" w:themeColor="text1"/>
                <w:sz w:val="22"/>
                <w:szCs w:val="22"/>
              </w:rPr>
            </w:pPr>
            <w:r w:rsidRPr="00480FB3">
              <w:rPr>
                <w:rFonts w:asciiTheme="majorHAnsi" w:eastAsiaTheme="minorEastAsia" w:hAnsiTheme="majorHAnsi"/>
                <w:sz w:val="22"/>
                <w:szCs w:val="22"/>
              </w:rPr>
              <w:t xml:space="preserve">                              </w:t>
            </w:r>
            <w:r w:rsidRPr="00480FB3">
              <w:rPr>
                <w:rFonts w:asciiTheme="majorHAnsi" w:eastAsiaTheme="minorEastAsia" w:hAnsiTheme="majorHAnsi"/>
                <w:b/>
                <w:sz w:val="22"/>
                <w:szCs w:val="22"/>
              </w:rPr>
              <w:t>pdu_lod_scale_x_minus1</w:t>
            </w:r>
            <w:r w:rsidRPr="00480FB3">
              <w:rPr>
                <w:rFonts w:asciiTheme="majorHAnsi" w:eastAsiaTheme="minorEastAsia" w:hAnsiTheme="majorHAnsi"/>
                <w:sz w:val="22"/>
                <w:szCs w:val="22"/>
              </w:rPr>
              <w:t>[ tileID ][ patchIdx ]</w:t>
            </w:r>
          </w:p>
        </w:tc>
        <w:tc>
          <w:tcPr>
            <w:tcW w:w="1373" w:type="dxa"/>
          </w:tcPr>
          <w:p w14:paraId="400DC34A" w14:textId="77777777" w:rsidR="00480FB3" w:rsidRPr="00480FB3" w:rsidRDefault="00480FB3" w:rsidP="00396EA1">
            <w:pPr>
              <w:pStyle w:val="BodyText"/>
              <w:autoSpaceDE w:val="0"/>
              <w:autoSpaceDN w:val="0"/>
              <w:adjustRightInd w:val="0"/>
              <w:jc w:val="center"/>
              <w:rPr>
                <w:rFonts w:asciiTheme="majorHAnsi" w:hAnsiTheme="majorHAnsi"/>
                <w:color w:val="000000" w:themeColor="text1"/>
                <w:sz w:val="22"/>
                <w:szCs w:val="22"/>
              </w:rPr>
            </w:pPr>
            <w:r w:rsidRPr="00480FB3">
              <w:rPr>
                <w:rFonts w:asciiTheme="majorHAnsi" w:eastAsiaTheme="minorEastAsia" w:hAnsiTheme="majorHAnsi"/>
                <w:sz w:val="22"/>
                <w:szCs w:val="22"/>
              </w:rPr>
              <w:t>ue(v)</w:t>
            </w:r>
          </w:p>
        </w:tc>
      </w:tr>
      <w:tr w:rsidR="00480FB3" w:rsidRPr="00480FB3" w14:paraId="3FE1D0A1" w14:textId="77777777" w:rsidTr="00480FB3">
        <w:trPr>
          <w:jc w:val="center"/>
        </w:trPr>
        <w:tc>
          <w:tcPr>
            <w:tcW w:w="7650" w:type="dxa"/>
          </w:tcPr>
          <w:p w14:paraId="70B8BBF4" w14:textId="77777777" w:rsidR="00480FB3" w:rsidRPr="00480FB3" w:rsidRDefault="00480FB3" w:rsidP="00396EA1">
            <w:pPr>
              <w:pStyle w:val="BodyText"/>
              <w:autoSpaceDE w:val="0"/>
              <w:autoSpaceDN w:val="0"/>
              <w:adjustRightInd w:val="0"/>
              <w:rPr>
                <w:rFonts w:asciiTheme="majorHAnsi" w:hAnsiTheme="majorHAnsi"/>
                <w:color w:val="000000" w:themeColor="text1"/>
                <w:sz w:val="22"/>
                <w:szCs w:val="22"/>
              </w:rPr>
            </w:pPr>
            <w:r w:rsidRPr="00480FB3">
              <w:rPr>
                <w:rFonts w:asciiTheme="majorHAnsi" w:eastAsiaTheme="minorEastAsia" w:hAnsiTheme="majorHAnsi"/>
                <w:sz w:val="22"/>
                <w:szCs w:val="22"/>
              </w:rPr>
              <w:t xml:space="preserve">                              </w:t>
            </w:r>
            <w:r w:rsidRPr="00480FB3">
              <w:rPr>
                <w:rFonts w:asciiTheme="majorHAnsi" w:eastAsiaTheme="minorEastAsia" w:hAnsiTheme="majorHAnsi"/>
                <w:b/>
                <w:sz w:val="22"/>
                <w:szCs w:val="22"/>
              </w:rPr>
              <w:t>pdu_lod_scale_y_idc</w:t>
            </w:r>
            <w:r w:rsidRPr="00480FB3">
              <w:rPr>
                <w:rFonts w:asciiTheme="majorHAnsi" w:eastAsiaTheme="minorEastAsia" w:hAnsiTheme="majorHAnsi"/>
                <w:sz w:val="22"/>
                <w:szCs w:val="22"/>
              </w:rPr>
              <w:t>[ tileID ][ patchIdx ]</w:t>
            </w:r>
          </w:p>
        </w:tc>
        <w:tc>
          <w:tcPr>
            <w:tcW w:w="1373" w:type="dxa"/>
          </w:tcPr>
          <w:p w14:paraId="7A0F8157" w14:textId="77777777" w:rsidR="00480FB3" w:rsidRPr="00480FB3" w:rsidRDefault="00480FB3" w:rsidP="00396EA1">
            <w:pPr>
              <w:pStyle w:val="BodyText"/>
              <w:autoSpaceDE w:val="0"/>
              <w:autoSpaceDN w:val="0"/>
              <w:adjustRightInd w:val="0"/>
              <w:jc w:val="center"/>
              <w:rPr>
                <w:rFonts w:asciiTheme="majorHAnsi" w:hAnsiTheme="majorHAnsi"/>
                <w:color w:val="000000" w:themeColor="text1"/>
                <w:sz w:val="22"/>
                <w:szCs w:val="22"/>
              </w:rPr>
            </w:pPr>
            <w:r w:rsidRPr="00480FB3">
              <w:rPr>
                <w:rFonts w:asciiTheme="majorHAnsi" w:eastAsiaTheme="minorEastAsia" w:hAnsiTheme="majorHAnsi"/>
                <w:sz w:val="22"/>
                <w:szCs w:val="22"/>
              </w:rPr>
              <w:t>ue(v)</w:t>
            </w:r>
          </w:p>
        </w:tc>
      </w:tr>
      <w:tr w:rsidR="00480FB3" w:rsidRPr="00480FB3" w14:paraId="208F2384" w14:textId="77777777" w:rsidTr="00480FB3">
        <w:trPr>
          <w:jc w:val="center"/>
        </w:trPr>
        <w:tc>
          <w:tcPr>
            <w:tcW w:w="7650" w:type="dxa"/>
          </w:tcPr>
          <w:p w14:paraId="550D8B3A" w14:textId="77777777" w:rsidR="00480FB3" w:rsidRPr="00480FB3" w:rsidRDefault="00480FB3" w:rsidP="00396EA1">
            <w:pPr>
              <w:pStyle w:val="BodyText"/>
              <w:autoSpaceDE w:val="0"/>
              <w:autoSpaceDN w:val="0"/>
              <w:adjustRightInd w:val="0"/>
              <w:rPr>
                <w:rFonts w:asciiTheme="majorHAnsi" w:hAnsiTheme="majorHAnsi"/>
                <w:color w:val="000000" w:themeColor="text1"/>
                <w:sz w:val="22"/>
                <w:szCs w:val="22"/>
              </w:rPr>
            </w:pPr>
            <w:r w:rsidRPr="00480FB3">
              <w:rPr>
                <w:rFonts w:asciiTheme="majorHAnsi" w:eastAsiaTheme="minorEastAsia" w:hAnsiTheme="majorHAnsi"/>
                <w:sz w:val="22"/>
                <w:szCs w:val="22"/>
              </w:rPr>
              <w:t xml:space="preserve">                    }</w:t>
            </w:r>
          </w:p>
        </w:tc>
        <w:tc>
          <w:tcPr>
            <w:tcW w:w="1373" w:type="dxa"/>
          </w:tcPr>
          <w:p w14:paraId="03A308A4" w14:textId="77777777" w:rsidR="00480FB3" w:rsidRPr="00480FB3" w:rsidRDefault="00480FB3" w:rsidP="00396EA1">
            <w:pPr>
              <w:pStyle w:val="BodyText"/>
              <w:autoSpaceDE w:val="0"/>
              <w:autoSpaceDN w:val="0"/>
              <w:adjustRightInd w:val="0"/>
              <w:jc w:val="center"/>
              <w:rPr>
                <w:rFonts w:asciiTheme="majorHAnsi" w:hAnsiTheme="majorHAnsi"/>
                <w:sz w:val="22"/>
                <w:szCs w:val="22"/>
              </w:rPr>
            </w:pPr>
          </w:p>
        </w:tc>
      </w:tr>
      <w:tr w:rsidR="00480FB3" w:rsidRPr="00480FB3" w14:paraId="4A5DD7A6" w14:textId="77777777" w:rsidTr="00480FB3">
        <w:trPr>
          <w:jc w:val="center"/>
        </w:trPr>
        <w:tc>
          <w:tcPr>
            <w:tcW w:w="7650" w:type="dxa"/>
          </w:tcPr>
          <w:p w14:paraId="2E5251AD" w14:textId="77777777" w:rsidR="00480FB3" w:rsidRPr="00480FB3" w:rsidRDefault="00480FB3" w:rsidP="00396EA1">
            <w:pPr>
              <w:pStyle w:val="BodyText"/>
              <w:autoSpaceDE w:val="0"/>
              <w:autoSpaceDN w:val="0"/>
              <w:adjustRightInd w:val="0"/>
              <w:rPr>
                <w:rFonts w:asciiTheme="majorHAnsi" w:hAnsiTheme="majorHAnsi"/>
                <w:color w:val="000000" w:themeColor="text1"/>
                <w:sz w:val="22"/>
                <w:szCs w:val="22"/>
              </w:rPr>
            </w:pPr>
            <w:r w:rsidRPr="00480FB3">
              <w:rPr>
                <w:rFonts w:asciiTheme="majorHAnsi" w:eastAsiaTheme="minorEastAsia" w:hAnsiTheme="majorHAnsi"/>
                <w:sz w:val="22"/>
                <w:szCs w:val="22"/>
              </w:rPr>
              <w:t xml:space="preserve">          }</w:t>
            </w:r>
          </w:p>
        </w:tc>
        <w:tc>
          <w:tcPr>
            <w:tcW w:w="1373" w:type="dxa"/>
          </w:tcPr>
          <w:p w14:paraId="271421B5" w14:textId="77777777" w:rsidR="00480FB3" w:rsidRPr="00480FB3" w:rsidRDefault="00480FB3" w:rsidP="00396EA1">
            <w:pPr>
              <w:pStyle w:val="BodyText"/>
              <w:autoSpaceDE w:val="0"/>
              <w:autoSpaceDN w:val="0"/>
              <w:adjustRightInd w:val="0"/>
              <w:jc w:val="center"/>
              <w:rPr>
                <w:rFonts w:asciiTheme="majorHAnsi" w:hAnsiTheme="majorHAnsi"/>
                <w:sz w:val="22"/>
                <w:szCs w:val="22"/>
              </w:rPr>
            </w:pPr>
          </w:p>
        </w:tc>
      </w:tr>
      <w:tr w:rsidR="00480FB3" w:rsidRPr="00480FB3" w14:paraId="3FD468D4" w14:textId="77777777" w:rsidTr="00480FB3">
        <w:trPr>
          <w:jc w:val="center"/>
        </w:trPr>
        <w:tc>
          <w:tcPr>
            <w:tcW w:w="7650" w:type="dxa"/>
          </w:tcPr>
          <w:p w14:paraId="0D26CC4E" w14:textId="77777777" w:rsidR="00480FB3" w:rsidRPr="00480FB3" w:rsidRDefault="00480FB3" w:rsidP="00396EA1">
            <w:pPr>
              <w:pStyle w:val="BodyText"/>
              <w:autoSpaceDE w:val="0"/>
              <w:autoSpaceDN w:val="0"/>
              <w:adjustRightInd w:val="0"/>
              <w:rPr>
                <w:rFonts w:asciiTheme="majorHAnsi" w:hAnsiTheme="majorHAnsi"/>
                <w:color w:val="000000" w:themeColor="text1"/>
                <w:sz w:val="22"/>
                <w:szCs w:val="22"/>
              </w:rPr>
            </w:pPr>
            <w:r w:rsidRPr="00480FB3">
              <w:rPr>
                <w:rFonts w:asciiTheme="majorHAnsi" w:eastAsiaTheme="minorEastAsia" w:hAnsiTheme="majorHAnsi"/>
                <w:sz w:val="22"/>
                <w:szCs w:val="22"/>
              </w:rPr>
              <w:t xml:space="preserve">          if( asps_plr_enabled_flag )</w:t>
            </w:r>
          </w:p>
        </w:tc>
        <w:tc>
          <w:tcPr>
            <w:tcW w:w="1373" w:type="dxa"/>
          </w:tcPr>
          <w:p w14:paraId="24788D60" w14:textId="77777777" w:rsidR="00480FB3" w:rsidRPr="00480FB3" w:rsidRDefault="00480FB3" w:rsidP="00396EA1">
            <w:pPr>
              <w:pStyle w:val="BodyText"/>
              <w:autoSpaceDE w:val="0"/>
              <w:autoSpaceDN w:val="0"/>
              <w:adjustRightInd w:val="0"/>
              <w:jc w:val="center"/>
              <w:rPr>
                <w:rFonts w:asciiTheme="majorHAnsi" w:hAnsiTheme="majorHAnsi"/>
                <w:sz w:val="22"/>
                <w:szCs w:val="22"/>
              </w:rPr>
            </w:pPr>
          </w:p>
        </w:tc>
      </w:tr>
      <w:tr w:rsidR="00480FB3" w:rsidRPr="00480FB3" w14:paraId="73D99D4C" w14:textId="77777777" w:rsidTr="00480FB3">
        <w:trPr>
          <w:jc w:val="center"/>
        </w:trPr>
        <w:tc>
          <w:tcPr>
            <w:tcW w:w="7650" w:type="dxa"/>
          </w:tcPr>
          <w:p w14:paraId="52C65565" w14:textId="77777777" w:rsidR="00480FB3" w:rsidRPr="00480FB3" w:rsidRDefault="00480FB3" w:rsidP="00396EA1">
            <w:pPr>
              <w:pStyle w:val="BodyText"/>
              <w:autoSpaceDE w:val="0"/>
              <w:autoSpaceDN w:val="0"/>
              <w:adjustRightInd w:val="0"/>
              <w:rPr>
                <w:rFonts w:asciiTheme="majorHAnsi" w:hAnsiTheme="majorHAnsi"/>
                <w:color w:val="000000" w:themeColor="text1"/>
                <w:sz w:val="22"/>
                <w:szCs w:val="22"/>
              </w:rPr>
            </w:pPr>
            <w:r w:rsidRPr="00480FB3">
              <w:rPr>
                <w:rFonts w:asciiTheme="majorHAnsi" w:eastAsiaTheme="minorEastAsia" w:hAnsiTheme="majorHAnsi"/>
                <w:sz w:val="22"/>
                <w:szCs w:val="22"/>
              </w:rPr>
              <w:t xml:space="preserve">                    plr_data( tileID, patchIdx )</w:t>
            </w:r>
          </w:p>
        </w:tc>
        <w:tc>
          <w:tcPr>
            <w:tcW w:w="1373" w:type="dxa"/>
          </w:tcPr>
          <w:p w14:paraId="1DC6EF5E" w14:textId="77777777" w:rsidR="00480FB3" w:rsidRPr="00480FB3" w:rsidRDefault="00480FB3" w:rsidP="00396EA1">
            <w:pPr>
              <w:pStyle w:val="BodyText"/>
              <w:autoSpaceDE w:val="0"/>
              <w:autoSpaceDN w:val="0"/>
              <w:adjustRightInd w:val="0"/>
              <w:jc w:val="center"/>
              <w:rPr>
                <w:rFonts w:asciiTheme="majorHAnsi" w:hAnsiTheme="majorHAnsi"/>
                <w:sz w:val="22"/>
                <w:szCs w:val="22"/>
              </w:rPr>
            </w:pPr>
          </w:p>
        </w:tc>
      </w:tr>
      <w:tr w:rsidR="00480FB3" w:rsidRPr="00480FB3" w14:paraId="515BFC7F" w14:textId="77777777" w:rsidTr="00480FB3">
        <w:trPr>
          <w:jc w:val="center"/>
        </w:trPr>
        <w:tc>
          <w:tcPr>
            <w:tcW w:w="7650" w:type="dxa"/>
          </w:tcPr>
          <w:p w14:paraId="7E7456A1" w14:textId="77777777" w:rsidR="00480FB3" w:rsidRPr="00480FB3" w:rsidRDefault="00480FB3" w:rsidP="00396EA1">
            <w:pPr>
              <w:pStyle w:val="BodyText"/>
              <w:autoSpaceDE w:val="0"/>
              <w:autoSpaceDN w:val="0"/>
              <w:adjustRightInd w:val="0"/>
              <w:rPr>
                <w:rFonts w:asciiTheme="majorHAnsi" w:hAnsiTheme="majorHAnsi"/>
                <w:color w:val="000000" w:themeColor="text1"/>
                <w:sz w:val="22"/>
                <w:szCs w:val="22"/>
              </w:rPr>
            </w:pPr>
            <w:r w:rsidRPr="00480FB3">
              <w:rPr>
                <w:rFonts w:asciiTheme="majorHAnsi" w:eastAsiaTheme="minorEastAsia" w:hAnsiTheme="majorHAnsi"/>
                <w:sz w:val="22"/>
                <w:szCs w:val="22"/>
              </w:rPr>
              <w:t>}</w:t>
            </w:r>
          </w:p>
        </w:tc>
        <w:tc>
          <w:tcPr>
            <w:tcW w:w="1373" w:type="dxa"/>
          </w:tcPr>
          <w:p w14:paraId="502C5F97" w14:textId="77777777" w:rsidR="00480FB3" w:rsidRPr="00480FB3" w:rsidRDefault="00480FB3" w:rsidP="00396EA1">
            <w:pPr>
              <w:pStyle w:val="BodyText"/>
              <w:autoSpaceDE w:val="0"/>
              <w:autoSpaceDN w:val="0"/>
              <w:adjustRightInd w:val="0"/>
              <w:jc w:val="center"/>
              <w:rPr>
                <w:rFonts w:asciiTheme="majorHAnsi" w:hAnsiTheme="majorHAnsi"/>
                <w:sz w:val="22"/>
                <w:szCs w:val="22"/>
              </w:rPr>
            </w:pPr>
          </w:p>
        </w:tc>
      </w:tr>
    </w:tbl>
    <w:p w14:paraId="0F71B54D" w14:textId="73BBCBAB" w:rsidR="00713ADA" w:rsidRPr="006F7DDA" w:rsidRDefault="00987AD2" w:rsidP="00CB6C38">
      <w:pPr>
        <w:spacing w:before="240" w:after="240"/>
        <w:rPr>
          <w:rFonts w:ascii="Times New Roman" w:hAnsi="Times New Roman" w:cs="Times New Roman"/>
          <w:i/>
          <w:iCs/>
          <w:sz w:val="28"/>
          <w:szCs w:val="28"/>
          <w:lang w:val="en-GB"/>
        </w:rPr>
      </w:pPr>
      <w:r w:rsidRPr="006F7DDA">
        <w:rPr>
          <w:rFonts w:ascii="Times New Roman" w:hAnsi="Times New Roman" w:cs="Times New Roman"/>
          <w:i/>
          <w:iCs/>
          <w:sz w:val="28"/>
          <w:szCs w:val="28"/>
          <w:lang w:val="en-GB"/>
        </w:rPr>
        <w:lastRenderedPageBreak/>
        <w:t>w</w:t>
      </w:r>
      <w:r w:rsidR="00713ADA" w:rsidRPr="006F7DDA">
        <w:rPr>
          <w:rFonts w:ascii="Times New Roman" w:hAnsi="Times New Roman" w:cs="Times New Roman"/>
          <w:i/>
          <w:iCs/>
          <w:sz w:val="28"/>
          <w:szCs w:val="28"/>
          <w:lang w:val="en-GB"/>
        </w:rPr>
        <w:t>ith</w:t>
      </w:r>
    </w:p>
    <w:tbl>
      <w:tblPr>
        <w:tblStyle w:val="TableGrid"/>
        <w:tblW w:w="5007" w:type="pct"/>
        <w:jc w:val="center"/>
        <w:tblLayout w:type="fixed"/>
        <w:tblLook w:val="04A0" w:firstRow="1" w:lastRow="0" w:firstColumn="1" w:lastColumn="0" w:noHBand="0" w:noVBand="1"/>
      </w:tblPr>
      <w:tblGrid>
        <w:gridCol w:w="7650"/>
        <w:gridCol w:w="1373"/>
      </w:tblGrid>
      <w:tr w:rsidR="00480FB3" w:rsidRPr="00480FB3" w14:paraId="58B02A3C" w14:textId="77777777" w:rsidTr="00396EA1">
        <w:trPr>
          <w:jc w:val="center"/>
        </w:trPr>
        <w:tc>
          <w:tcPr>
            <w:tcW w:w="7650" w:type="dxa"/>
          </w:tcPr>
          <w:p w14:paraId="1ADF898D" w14:textId="77777777" w:rsidR="00480FB3" w:rsidRPr="00480FB3" w:rsidRDefault="00480FB3" w:rsidP="00396EA1">
            <w:pPr>
              <w:pStyle w:val="BodyText"/>
              <w:autoSpaceDE w:val="0"/>
              <w:autoSpaceDN w:val="0"/>
              <w:adjustRightInd w:val="0"/>
              <w:rPr>
                <w:rFonts w:asciiTheme="majorHAnsi" w:hAnsiTheme="majorHAnsi"/>
                <w:color w:val="000000" w:themeColor="text1"/>
                <w:sz w:val="22"/>
                <w:szCs w:val="22"/>
              </w:rPr>
            </w:pPr>
            <w:r w:rsidRPr="00480FB3">
              <w:rPr>
                <w:rFonts w:asciiTheme="majorHAnsi" w:eastAsiaTheme="minorEastAsia" w:hAnsiTheme="majorHAnsi"/>
                <w:sz w:val="22"/>
                <w:szCs w:val="22"/>
              </w:rPr>
              <w:t>patch_data_unit( tileID, patchIdx ) {</w:t>
            </w:r>
          </w:p>
        </w:tc>
        <w:tc>
          <w:tcPr>
            <w:tcW w:w="1373" w:type="dxa"/>
          </w:tcPr>
          <w:p w14:paraId="0CACB533" w14:textId="77777777" w:rsidR="00480FB3" w:rsidRPr="00480FB3" w:rsidRDefault="00480FB3" w:rsidP="00396EA1">
            <w:pPr>
              <w:pStyle w:val="BodyText"/>
              <w:autoSpaceDE w:val="0"/>
              <w:autoSpaceDN w:val="0"/>
              <w:adjustRightInd w:val="0"/>
              <w:jc w:val="center"/>
              <w:rPr>
                <w:rFonts w:asciiTheme="majorHAnsi" w:hAnsiTheme="majorHAnsi"/>
                <w:b/>
                <w:color w:val="000000" w:themeColor="text1"/>
                <w:sz w:val="22"/>
                <w:szCs w:val="22"/>
              </w:rPr>
            </w:pPr>
            <w:r w:rsidRPr="00480FB3">
              <w:rPr>
                <w:rFonts w:asciiTheme="majorHAnsi" w:eastAsiaTheme="minorEastAsia" w:hAnsiTheme="majorHAnsi"/>
                <w:b/>
                <w:sz w:val="22"/>
                <w:szCs w:val="22"/>
              </w:rPr>
              <w:t>Descriptor</w:t>
            </w:r>
          </w:p>
        </w:tc>
      </w:tr>
      <w:tr w:rsidR="00480FB3" w:rsidRPr="00480FB3" w14:paraId="43898F55" w14:textId="77777777" w:rsidTr="00396EA1">
        <w:trPr>
          <w:jc w:val="center"/>
        </w:trPr>
        <w:tc>
          <w:tcPr>
            <w:tcW w:w="7650" w:type="dxa"/>
          </w:tcPr>
          <w:p w14:paraId="79512F49" w14:textId="77777777" w:rsidR="00480FB3" w:rsidRPr="00480FB3" w:rsidRDefault="00480FB3" w:rsidP="00396EA1">
            <w:pPr>
              <w:pStyle w:val="BodyText"/>
              <w:autoSpaceDE w:val="0"/>
              <w:autoSpaceDN w:val="0"/>
              <w:adjustRightInd w:val="0"/>
              <w:rPr>
                <w:rFonts w:asciiTheme="majorHAnsi" w:hAnsiTheme="majorHAnsi"/>
                <w:color w:val="000000" w:themeColor="text1"/>
                <w:sz w:val="22"/>
                <w:szCs w:val="22"/>
              </w:rPr>
            </w:pPr>
            <w:r w:rsidRPr="00480FB3">
              <w:rPr>
                <w:rFonts w:asciiTheme="majorHAnsi" w:eastAsiaTheme="minorEastAsia" w:hAnsiTheme="majorHAnsi"/>
                <w:sz w:val="22"/>
                <w:szCs w:val="22"/>
              </w:rPr>
              <w:t xml:space="preserve">          </w:t>
            </w:r>
            <w:r w:rsidRPr="00480FB3">
              <w:rPr>
                <w:rFonts w:asciiTheme="majorHAnsi" w:eastAsiaTheme="minorEastAsia" w:hAnsiTheme="majorHAnsi"/>
                <w:b/>
                <w:sz w:val="22"/>
                <w:szCs w:val="22"/>
              </w:rPr>
              <w:t>pdu_2d_pos_x</w:t>
            </w:r>
            <w:r w:rsidRPr="00480FB3">
              <w:rPr>
                <w:rFonts w:asciiTheme="majorHAnsi" w:eastAsiaTheme="minorEastAsia" w:hAnsiTheme="majorHAnsi"/>
                <w:sz w:val="22"/>
                <w:szCs w:val="22"/>
              </w:rPr>
              <w:t>[ tileID ][ patchIdx ]</w:t>
            </w:r>
          </w:p>
        </w:tc>
        <w:tc>
          <w:tcPr>
            <w:tcW w:w="1373" w:type="dxa"/>
          </w:tcPr>
          <w:p w14:paraId="3A900E83" w14:textId="77777777" w:rsidR="00480FB3" w:rsidRPr="00480FB3" w:rsidRDefault="00480FB3" w:rsidP="00396EA1">
            <w:pPr>
              <w:pStyle w:val="BodyText"/>
              <w:autoSpaceDE w:val="0"/>
              <w:autoSpaceDN w:val="0"/>
              <w:adjustRightInd w:val="0"/>
              <w:jc w:val="center"/>
              <w:rPr>
                <w:rFonts w:asciiTheme="majorHAnsi" w:hAnsiTheme="majorHAnsi"/>
                <w:color w:val="000000" w:themeColor="text1"/>
                <w:sz w:val="22"/>
                <w:szCs w:val="22"/>
              </w:rPr>
            </w:pPr>
            <w:r w:rsidRPr="00480FB3">
              <w:rPr>
                <w:rFonts w:asciiTheme="majorHAnsi" w:eastAsiaTheme="minorEastAsia" w:hAnsiTheme="majorHAnsi"/>
                <w:sz w:val="22"/>
                <w:szCs w:val="22"/>
              </w:rPr>
              <w:t>ue(v)</w:t>
            </w:r>
          </w:p>
        </w:tc>
      </w:tr>
      <w:tr w:rsidR="00480FB3" w:rsidRPr="00480FB3" w14:paraId="4ACC3D12" w14:textId="77777777" w:rsidTr="00396EA1">
        <w:trPr>
          <w:jc w:val="center"/>
        </w:trPr>
        <w:tc>
          <w:tcPr>
            <w:tcW w:w="7650" w:type="dxa"/>
          </w:tcPr>
          <w:p w14:paraId="0F4C7E42" w14:textId="77777777" w:rsidR="00480FB3" w:rsidRPr="00480FB3" w:rsidRDefault="00480FB3" w:rsidP="00396EA1">
            <w:pPr>
              <w:pStyle w:val="BodyText"/>
              <w:autoSpaceDE w:val="0"/>
              <w:autoSpaceDN w:val="0"/>
              <w:adjustRightInd w:val="0"/>
              <w:rPr>
                <w:rFonts w:asciiTheme="majorHAnsi" w:hAnsiTheme="majorHAnsi"/>
                <w:color w:val="000000" w:themeColor="text1"/>
                <w:sz w:val="22"/>
                <w:szCs w:val="22"/>
                <w:lang w:val="fr-CH"/>
              </w:rPr>
            </w:pPr>
            <w:r w:rsidRPr="00480FB3">
              <w:rPr>
                <w:rFonts w:asciiTheme="majorHAnsi" w:eastAsiaTheme="minorEastAsia" w:hAnsiTheme="majorHAnsi"/>
                <w:sz w:val="22"/>
                <w:szCs w:val="22"/>
                <w:lang w:val="fr-CH"/>
              </w:rPr>
              <w:t xml:space="preserve">          </w:t>
            </w:r>
            <w:r w:rsidRPr="00480FB3">
              <w:rPr>
                <w:rFonts w:asciiTheme="majorHAnsi" w:eastAsiaTheme="minorEastAsia" w:hAnsiTheme="majorHAnsi"/>
                <w:b/>
                <w:sz w:val="22"/>
                <w:szCs w:val="22"/>
                <w:lang w:val="fr-CH"/>
              </w:rPr>
              <w:t>pdu_2d_pos_y</w:t>
            </w:r>
            <w:r w:rsidRPr="00480FB3">
              <w:rPr>
                <w:rFonts w:asciiTheme="majorHAnsi" w:eastAsiaTheme="minorEastAsia" w:hAnsiTheme="majorHAnsi"/>
                <w:sz w:val="22"/>
                <w:szCs w:val="22"/>
                <w:lang w:val="fr-CH"/>
              </w:rPr>
              <w:t>[ tileID ][ patchIdx ]</w:t>
            </w:r>
          </w:p>
        </w:tc>
        <w:tc>
          <w:tcPr>
            <w:tcW w:w="1373" w:type="dxa"/>
          </w:tcPr>
          <w:p w14:paraId="04945D4E" w14:textId="77777777" w:rsidR="00480FB3" w:rsidRPr="00480FB3" w:rsidRDefault="00480FB3" w:rsidP="00396EA1">
            <w:pPr>
              <w:pStyle w:val="BodyText"/>
              <w:autoSpaceDE w:val="0"/>
              <w:autoSpaceDN w:val="0"/>
              <w:adjustRightInd w:val="0"/>
              <w:jc w:val="center"/>
              <w:rPr>
                <w:rFonts w:asciiTheme="majorHAnsi" w:hAnsiTheme="majorHAnsi"/>
                <w:color w:val="000000" w:themeColor="text1"/>
                <w:sz w:val="22"/>
                <w:szCs w:val="22"/>
              </w:rPr>
            </w:pPr>
            <w:r w:rsidRPr="00480FB3">
              <w:rPr>
                <w:rFonts w:asciiTheme="majorHAnsi" w:eastAsiaTheme="minorEastAsia" w:hAnsiTheme="majorHAnsi"/>
                <w:sz w:val="22"/>
                <w:szCs w:val="22"/>
              </w:rPr>
              <w:t>ue(v)</w:t>
            </w:r>
          </w:p>
        </w:tc>
      </w:tr>
      <w:tr w:rsidR="00480FB3" w:rsidRPr="00480FB3" w14:paraId="4A4C97AA" w14:textId="77777777" w:rsidTr="00396EA1">
        <w:trPr>
          <w:jc w:val="center"/>
        </w:trPr>
        <w:tc>
          <w:tcPr>
            <w:tcW w:w="7650" w:type="dxa"/>
          </w:tcPr>
          <w:p w14:paraId="184FBD2C" w14:textId="77777777" w:rsidR="00480FB3" w:rsidRPr="00480FB3" w:rsidRDefault="00480FB3" w:rsidP="00396EA1">
            <w:pPr>
              <w:pStyle w:val="BodyText"/>
              <w:autoSpaceDE w:val="0"/>
              <w:autoSpaceDN w:val="0"/>
              <w:adjustRightInd w:val="0"/>
              <w:rPr>
                <w:rFonts w:asciiTheme="majorHAnsi" w:hAnsiTheme="majorHAnsi"/>
                <w:color w:val="000000" w:themeColor="text1"/>
                <w:sz w:val="22"/>
                <w:szCs w:val="22"/>
              </w:rPr>
            </w:pPr>
            <w:r w:rsidRPr="00480FB3">
              <w:rPr>
                <w:rFonts w:asciiTheme="majorHAnsi" w:eastAsiaTheme="minorEastAsia" w:hAnsiTheme="majorHAnsi"/>
                <w:sz w:val="22"/>
                <w:szCs w:val="22"/>
              </w:rPr>
              <w:t xml:space="preserve">          </w:t>
            </w:r>
            <w:r w:rsidRPr="00480FB3">
              <w:rPr>
                <w:rFonts w:asciiTheme="majorHAnsi" w:eastAsiaTheme="minorEastAsia" w:hAnsiTheme="majorHAnsi"/>
                <w:b/>
                <w:sz w:val="22"/>
                <w:szCs w:val="22"/>
              </w:rPr>
              <w:t>pdu_2d_size_x_minus1</w:t>
            </w:r>
            <w:r w:rsidRPr="00480FB3">
              <w:rPr>
                <w:rFonts w:asciiTheme="majorHAnsi" w:eastAsiaTheme="minorEastAsia" w:hAnsiTheme="majorHAnsi"/>
                <w:sz w:val="22"/>
                <w:szCs w:val="22"/>
              </w:rPr>
              <w:t>[ tileID ][ patchIdx ]</w:t>
            </w:r>
          </w:p>
        </w:tc>
        <w:tc>
          <w:tcPr>
            <w:tcW w:w="1373" w:type="dxa"/>
          </w:tcPr>
          <w:p w14:paraId="46190E76" w14:textId="77777777" w:rsidR="00480FB3" w:rsidRPr="00480FB3" w:rsidRDefault="00480FB3" w:rsidP="00396EA1">
            <w:pPr>
              <w:pStyle w:val="BodyText"/>
              <w:autoSpaceDE w:val="0"/>
              <w:autoSpaceDN w:val="0"/>
              <w:adjustRightInd w:val="0"/>
              <w:jc w:val="center"/>
              <w:rPr>
                <w:rFonts w:asciiTheme="majorHAnsi" w:hAnsiTheme="majorHAnsi"/>
                <w:color w:val="000000" w:themeColor="text1"/>
                <w:sz w:val="22"/>
                <w:szCs w:val="22"/>
              </w:rPr>
            </w:pPr>
            <w:r w:rsidRPr="00480FB3">
              <w:rPr>
                <w:rFonts w:asciiTheme="majorHAnsi" w:eastAsiaTheme="minorEastAsia" w:hAnsiTheme="majorHAnsi"/>
                <w:sz w:val="22"/>
                <w:szCs w:val="22"/>
              </w:rPr>
              <w:t>ue(v)</w:t>
            </w:r>
          </w:p>
        </w:tc>
      </w:tr>
      <w:tr w:rsidR="00480FB3" w:rsidRPr="00480FB3" w14:paraId="3AD34A27" w14:textId="77777777" w:rsidTr="00396EA1">
        <w:trPr>
          <w:jc w:val="center"/>
        </w:trPr>
        <w:tc>
          <w:tcPr>
            <w:tcW w:w="7650" w:type="dxa"/>
          </w:tcPr>
          <w:p w14:paraId="77632394" w14:textId="77777777" w:rsidR="00480FB3" w:rsidRPr="00480FB3" w:rsidRDefault="00480FB3" w:rsidP="00396EA1">
            <w:pPr>
              <w:pStyle w:val="BodyText"/>
              <w:autoSpaceDE w:val="0"/>
              <w:autoSpaceDN w:val="0"/>
              <w:adjustRightInd w:val="0"/>
              <w:rPr>
                <w:rFonts w:asciiTheme="majorHAnsi" w:hAnsiTheme="majorHAnsi"/>
                <w:color w:val="000000" w:themeColor="text1"/>
                <w:sz w:val="22"/>
                <w:szCs w:val="22"/>
              </w:rPr>
            </w:pPr>
            <w:r w:rsidRPr="00480FB3">
              <w:rPr>
                <w:rFonts w:asciiTheme="majorHAnsi" w:eastAsiaTheme="minorEastAsia" w:hAnsiTheme="majorHAnsi"/>
                <w:sz w:val="22"/>
                <w:szCs w:val="22"/>
              </w:rPr>
              <w:t xml:space="preserve">          </w:t>
            </w:r>
            <w:r w:rsidRPr="00480FB3">
              <w:rPr>
                <w:rFonts w:asciiTheme="majorHAnsi" w:eastAsiaTheme="minorEastAsia" w:hAnsiTheme="majorHAnsi"/>
                <w:b/>
                <w:sz w:val="22"/>
                <w:szCs w:val="22"/>
              </w:rPr>
              <w:t>pdu_2d_size_y_minus1</w:t>
            </w:r>
            <w:r w:rsidRPr="00480FB3">
              <w:rPr>
                <w:rFonts w:asciiTheme="majorHAnsi" w:eastAsiaTheme="minorEastAsia" w:hAnsiTheme="majorHAnsi"/>
                <w:sz w:val="22"/>
                <w:szCs w:val="22"/>
              </w:rPr>
              <w:t>[ tileID ][ patchIdx ]</w:t>
            </w:r>
          </w:p>
        </w:tc>
        <w:tc>
          <w:tcPr>
            <w:tcW w:w="1373" w:type="dxa"/>
          </w:tcPr>
          <w:p w14:paraId="3158E844" w14:textId="77777777" w:rsidR="00480FB3" w:rsidRPr="00480FB3" w:rsidRDefault="00480FB3" w:rsidP="00396EA1">
            <w:pPr>
              <w:pStyle w:val="BodyText"/>
              <w:autoSpaceDE w:val="0"/>
              <w:autoSpaceDN w:val="0"/>
              <w:adjustRightInd w:val="0"/>
              <w:jc w:val="center"/>
              <w:rPr>
                <w:rFonts w:asciiTheme="majorHAnsi" w:hAnsiTheme="majorHAnsi"/>
                <w:color w:val="000000" w:themeColor="text1"/>
                <w:sz w:val="22"/>
                <w:szCs w:val="22"/>
              </w:rPr>
            </w:pPr>
            <w:r w:rsidRPr="00480FB3">
              <w:rPr>
                <w:rFonts w:asciiTheme="majorHAnsi" w:eastAsiaTheme="minorEastAsia" w:hAnsiTheme="majorHAnsi"/>
                <w:sz w:val="22"/>
                <w:szCs w:val="22"/>
              </w:rPr>
              <w:t>ue(v)</w:t>
            </w:r>
          </w:p>
        </w:tc>
      </w:tr>
      <w:tr w:rsidR="00480FB3" w:rsidRPr="00480FB3" w14:paraId="2FF8599B" w14:textId="77777777" w:rsidTr="00396EA1">
        <w:trPr>
          <w:jc w:val="center"/>
        </w:trPr>
        <w:tc>
          <w:tcPr>
            <w:tcW w:w="7650" w:type="dxa"/>
          </w:tcPr>
          <w:p w14:paraId="56D07EA7" w14:textId="77777777" w:rsidR="00480FB3" w:rsidRPr="00480FB3" w:rsidRDefault="00480FB3" w:rsidP="00396EA1">
            <w:pPr>
              <w:pStyle w:val="BodyText"/>
              <w:autoSpaceDE w:val="0"/>
              <w:autoSpaceDN w:val="0"/>
              <w:adjustRightInd w:val="0"/>
              <w:rPr>
                <w:rFonts w:asciiTheme="majorHAnsi" w:hAnsiTheme="majorHAnsi"/>
                <w:color w:val="000000" w:themeColor="text1"/>
                <w:sz w:val="22"/>
                <w:szCs w:val="22"/>
              </w:rPr>
            </w:pPr>
            <w:r w:rsidRPr="00480FB3">
              <w:rPr>
                <w:rFonts w:asciiTheme="majorHAnsi" w:eastAsiaTheme="minorEastAsia" w:hAnsiTheme="majorHAnsi"/>
                <w:sz w:val="22"/>
                <w:szCs w:val="22"/>
              </w:rPr>
              <w:t xml:space="preserve">          </w:t>
            </w:r>
            <w:r w:rsidRPr="00480FB3">
              <w:rPr>
                <w:rFonts w:asciiTheme="majorHAnsi" w:eastAsiaTheme="minorEastAsia" w:hAnsiTheme="majorHAnsi"/>
                <w:b/>
                <w:sz w:val="22"/>
                <w:szCs w:val="22"/>
              </w:rPr>
              <w:t>pdu_3d_offset_u</w:t>
            </w:r>
            <w:r w:rsidRPr="00480FB3">
              <w:rPr>
                <w:rFonts w:asciiTheme="majorHAnsi" w:eastAsiaTheme="minorEastAsia" w:hAnsiTheme="majorHAnsi"/>
                <w:sz w:val="22"/>
                <w:szCs w:val="22"/>
              </w:rPr>
              <w:t>[ tileID ][ patchIdx ]</w:t>
            </w:r>
          </w:p>
        </w:tc>
        <w:tc>
          <w:tcPr>
            <w:tcW w:w="1373" w:type="dxa"/>
          </w:tcPr>
          <w:p w14:paraId="1797A742" w14:textId="77777777" w:rsidR="00480FB3" w:rsidRPr="00480FB3" w:rsidRDefault="00480FB3" w:rsidP="00396EA1">
            <w:pPr>
              <w:pStyle w:val="BodyText"/>
              <w:autoSpaceDE w:val="0"/>
              <w:autoSpaceDN w:val="0"/>
              <w:adjustRightInd w:val="0"/>
              <w:jc w:val="center"/>
              <w:rPr>
                <w:rFonts w:asciiTheme="majorHAnsi" w:hAnsiTheme="majorHAnsi"/>
                <w:color w:val="000000" w:themeColor="text1"/>
                <w:sz w:val="22"/>
                <w:szCs w:val="22"/>
              </w:rPr>
            </w:pPr>
            <w:r w:rsidRPr="00480FB3">
              <w:rPr>
                <w:rFonts w:asciiTheme="majorHAnsi" w:eastAsiaTheme="minorEastAsia" w:hAnsiTheme="majorHAnsi"/>
                <w:sz w:val="22"/>
                <w:szCs w:val="22"/>
              </w:rPr>
              <w:t>u(v)</w:t>
            </w:r>
          </w:p>
        </w:tc>
      </w:tr>
      <w:tr w:rsidR="00480FB3" w:rsidRPr="00480FB3" w14:paraId="6AA9F685" w14:textId="77777777" w:rsidTr="00396EA1">
        <w:trPr>
          <w:jc w:val="center"/>
        </w:trPr>
        <w:tc>
          <w:tcPr>
            <w:tcW w:w="7650" w:type="dxa"/>
          </w:tcPr>
          <w:p w14:paraId="659265D9" w14:textId="77777777" w:rsidR="00480FB3" w:rsidRPr="00480FB3" w:rsidRDefault="00480FB3" w:rsidP="00396EA1">
            <w:pPr>
              <w:pStyle w:val="BodyText"/>
              <w:autoSpaceDE w:val="0"/>
              <w:autoSpaceDN w:val="0"/>
              <w:adjustRightInd w:val="0"/>
              <w:rPr>
                <w:rFonts w:asciiTheme="majorHAnsi" w:hAnsiTheme="majorHAnsi"/>
                <w:color w:val="000000" w:themeColor="text1"/>
                <w:sz w:val="22"/>
                <w:szCs w:val="22"/>
              </w:rPr>
            </w:pPr>
            <w:r w:rsidRPr="00480FB3">
              <w:rPr>
                <w:rFonts w:asciiTheme="majorHAnsi" w:eastAsiaTheme="minorEastAsia" w:hAnsiTheme="majorHAnsi"/>
                <w:sz w:val="22"/>
                <w:szCs w:val="22"/>
              </w:rPr>
              <w:t xml:space="preserve">          </w:t>
            </w:r>
            <w:r w:rsidRPr="00480FB3">
              <w:rPr>
                <w:rFonts w:asciiTheme="majorHAnsi" w:eastAsiaTheme="minorEastAsia" w:hAnsiTheme="majorHAnsi"/>
                <w:b/>
                <w:sz w:val="22"/>
                <w:szCs w:val="22"/>
              </w:rPr>
              <w:t>pdu_3d_offset_v</w:t>
            </w:r>
            <w:r w:rsidRPr="00480FB3">
              <w:rPr>
                <w:rFonts w:asciiTheme="majorHAnsi" w:eastAsiaTheme="minorEastAsia" w:hAnsiTheme="majorHAnsi"/>
                <w:sz w:val="22"/>
                <w:szCs w:val="22"/>
              </w:rPr>
              <w:t>[ tileID ][ patchIdx ]</w:t>
            </w:r>
          </w:p>
        </w:tc>
        <w:tc>
          <w:tcPr>
            <w:tcW w:w="1373" w:type="dxa"/>
          </w:tcPr>
          <w:p w14:paraId="3C5A2E2B" w14:textId="77777777" w:rsidR="00480FB3" w:rsidRPr="00480FB3" w:rsidRDefault="00480FB3" w:rsidP="00396EA1">
            <w:pPr>
              <w:pStyle w:val="BodyText"/>
              <w:autoSpaceDE w:val="0"/>
              <w:autoSpaceDN w:val="0"/>
              <w:adjustRightInd w:val="0"/>
              <w:jc w:val="center"/>
              <w:rPr>
                <w:rFonts w:asciiTheme="majorHAnsi" w:hAnsiTheme="majorHAnsi"/>
                <w:color w:val="000000" w:themeColor="text1"/>
                <w:sz w:val="22"/>
                <w:szCs w:val="22"/>
              </w:rPr>
            </w:pPr>
            <w:r w:rsidRPr="00480FB3">
              <w:rPr>
                <w:rFonts w:asciiTheme="majorHAnsi" w:eastAsiaTheme="minorEastAsia" w:hAnsiTheme="majorHAnsi"/>
                <w:sz w:val="22"/>
                <w:szCs w:val="22"/>
              </w:rPr>
              <w:t>u(v)</w:t>
            </w:r>
          </w:p>
        </w:tc>
      </w:tr>
      <w:tr w:rsidR="00480FB3" w:rsidRPr="00480FB3" w14:paraId="175FB54E" w14:textId="77777777" w:rsidTr="00396EA1">
        <w:trPr>
          <w:jc w:val="center"/>
        </w:trPr>
        <w:tc>
          <w:tcPr>
            <w:tcW w:w="7650" w:type="dxa"/>
          </w:tcPr>
          <w:p w14:paraId="1563306C" w14:textId="77777777" w:rsidR="00480FB3" w:rsidRPr="00480FB3" w:rsidRDefault="00480FB3" w:rsidP="00396EA1">
            <w:pPr>
              <w:pStyle w:val="BodyText"/>
              <w:autoSpaceDE w:val="0"/>
              <w:autoSpaceDN w:val="0"/>
              <w:adjustRightInd w:val="0"/>
              <w:rPr>
                <w:rFonts w:asciiTheme="majorHAnsi" w:hAnsiTheme="majorHAnsi"/>
                <w:color w:val="000000" w:themeColor="text1"/>
                <w:sz w:val="22"/>
                <w:szCs w:val="22"/>
              </w:rPr>
            </w:pPr>
            <w:r w:rsidRPr="00480FB3">
              <w:rPr>
                <w:rFonts w:asciiTheme="majorHAnsi" w:eastAsiaTheme="minorEastAsia" w:hAnsiTheme="majorHAnsi"/>
                <w:sz w:val="22"/>
                <w:szCs w:val="22"/>
              </w:rPr>
              <w:t xml:space="preserve">          </w:t>
            </w:r>
            <w:r w:rsidRPr="00480FB3">
              <w:rPr>
                <w:rFonts w:asciiTheme="majorHAnsi" w:eastAsiaTheme="minorEastAsia" w:hAnsiTheme="majorHAnsi"/>
                <w:b/>
                <w:sz w:val="22"/>
                <w:szCs w:val="22"/>
              </w:rPr>
              <w:t>pdu_3d_offset_d</w:t>
            </w:r>
            <w:r w:rsidRPr="00480FB3">
              <w:rPr>
                <w:rFonts w:asciiTheme="majorHAnsi" w:eastAsiaTheme="minorEastAsia" w:hAnsiTheme="majorHAnsi"/>
                <w:sz w:val="22"/>
                <w:szCs w:val="22"/>
              </w:rPr>
              <w:t>[ tileID ][ patchIdx ]</w:t>
            </w:r>
          </w:p>
        </w:tc>
        <w:tc>
          <w:tcPr>
            <w:tcW w:w="1373" w:type="dxa"/>
          </w:tcPr>
          <w:p w14:paraId="19456C7D" w14:textId="77777777" w:rsidR="00480FB3" w:rsidRPr="00480FB3" w:rsidRDefault="00480FB3" w:rsidP="00396EA1">
            <w:pPr>
              <w:pStyle w:val="BodyText"/>
              <w:autoSpaceDE w:val="0"/>
              <w:autoSpaceDN w:val="0"/>
              <w:adjustRightInd w:val="0"/>
              <w:jc w:val="center"/>
              <w:rPr>
                <w:rFonts w:asciiTheme="majorHAnsi" w:hAnsiTheme="majorHAnsi"/>
                <w:color w:val="000000" w:themeColor="text1"/>
                <w:sz w:val="22"/>
                <w:szCs w:val="22"/>
              </w:rPr>
            </w:pPr>
            <w:r w:rsidRPr="00480FB3">
              <w:rPr>
                <w:rFonts w:asciiTheme="majorHAnsi" w:eastAsiaTheme="minorEastAsia" w:hAnsiTheme="majorHAnsi"/>
                <w:sz w:val="22"/>
                <w:szCs w:val="22"/>
              </w:rPr>
              <w:t>u(v)</w:t>
            </w:r>
          </w:p>
        </w:tc>
      </w:tr>
      <w:tr w:rsidR="00480FB3" w:rsidRPr="00480FB3" w14:paraId="50157638" w14:textId="77777777" w:rsidTr="00396EA1">
        <w:trPr>
          <w:jc w:val="center"/>
        </w:trPr>
        <w:tc>
          <w:tcPr>
            <w:tcW w:w="7650" w:type="dxa"/>
          </w:tcPr>
          <w:p w14:paraId="4DBB2629" w14:textId="77777777" w:rsidR="00480FB3" w:rsidRPr="00480FB3" w:rsidRDefault="00480FB3" w:rsidP="00396EA1">
            <w:pPr>
              <w:pStyle w:val="BodyText"/>
              <w:autoSpaceDE w:val="0"/>
              <w:autoSpaceDN w:val="0"/>
              <w:adjustRightInd w:val="0"/>
              <w:rPr>
                <w:rFonts w:asciiTheme="majorHAnsi" w:hAnsiTheme="majorHAnsi"/>
                <w:color w:val="000000" w:themeColor="text1"/>
                <w:sz w:val="22"/>
                <w:szCs w:val="22"/>
              </w:rPr>
            </w:pPr>
            <w:r w:rsidRPr="00480FB3">
              <w:rPr>
                <w:rFonts w:asciiTheme="majorHAnsi" w:eastAsiaTheme="minorEastAsia" w:hAnsiTheme="majorHAnsi"/>
                <w:sz w:val="22"/>
                <w:szCs w:val="22"/>
              </w:rPr>
              <w:t xml:space="preserve">          if( asps_normal_axis_max_delta_value_enabled_flag )</w:t>
            </w:r>
          </w:p>
        </w:tc>
        <w:tc>
          <w:tcPr>
            <w:tcW w:w="1373" w:type="dxa"/>
          </w:tcPr>
          <w:p w14:paraId="1FB3CEE9" w14:textId="77777777" w:rsidR="00480FB3" w:rsidRPr="00480FB3" w:rsidDel="0047460F" w:rsidRDefault="00480FB3" w:rsidP="00396EA1">
            <w:pPr>
              <w:pStyle w:val="BodyText"/>
              <w:autoSpaceDE w:val="0"/>
              <w:autoSpaceDN w:val="0"/>
              <w:adjustRightInd w:val="0"/>
              <w:jc w:val="center"/>
              <w:rPr>
                <w:rFonts w:asciiTheme="majorHAnsi" w:hAnsiTheme="majorHAnsi"/>
                <w:sz w:val="22"/>
                <w:szCs w:val="22"/>
              </w:rPr>
            </w:pPr>
          </w:p>
        </w:tc>
      </w:tr>
      <w:tr w:rsidR="00480FB3" w:rsidRPr="00480FB3" w14:paraId="2F367DE2" w14:textId="77777777" w:rsidTr="00396EA1">
        <w:trPr>
          <w:jc w:val="center"/>
        </w:trPr>
        <w:tc>
          <w:tcPr>
            <w:tcW w:w="7650" w:type="dxa"/>
          </w:tcPr>
          <w:p w14:paraId="62651750" w14:textId="77777777" w:rsidR="00480FB3" w:rsidRPr="00480FB3" w:rsidRDefault="00480FB3" w:rsidP="00396EA1">
            <w:pPr>
              <w:pStyle w:val="BodyText"/>
              <w:autoSpaceDE w:val="0"/>
              <w:autoSpaceDN w:val="0"/>
              <w:adjustRightInd w:val="0"/>
              <w:rPr>
                <w:rFonts w:asciiTheme="majorHAnsi" w:hAnsiTheme="majorHAnsi"/>
                <w:color w:val="000000" w:themeColor="text1"/>
                <w:sz w:val="22"/>
                <w:szCs w:val="22"/>
              </w:rPr>
            </w:pPr>
            <w:r w:rsidRPr="00480FB3">
              <w:rPr>
                <w:rFonts w:asciiTheme="majorHAnsi" w:eastAsiaTheme="minorEastAsia" w:hAnsiTheme="majorHAnsi"/>
                <w:sz w:val="22"/>
                <w:szCs w:val="22"/>
              </w:rPr>
              <w:t xml:space="preserve">                    </w:t>
            </w:r>
            <w:r w:rsidRPr="00480FB3">
              <w:rPr>
                <w:rFonts w:asciiTheme="majorHAnsi" w:eastAsiaTheme="minorEastAsia" w:hAnsiTheme="majorHAnsi"/>
                <w:b/>
                <w:sz w:val="22"/>
                <w:szCs w:val="22"/>
              </w:rPr>
              <w:t>pdu_3d_range_d</w:t>
            </w:r>
            <w:r w:rsidRPr="00480FB3">
              <w:rPr>
                <w:rFonts w:asciiTheme="majorHAnsi" w:eastAsiaTheme="minorEastAsia" w:hAnsiTheme="majorHAnsi"/>
                <w:sz w:val="22"/>
                <w:szCs w:val="22"/>
              </w:rPr>
              <w:t>[ tileID ][ patchIdx ]</w:t>
            </w:r>
          </w:p>
        </w:tc>
        <w:tc>
          <w:tcPr>
            <w:tcW w:w="1373" w:type="dxa"/>
          </w:tcPr>
          <w:p w14:paraId="5B3C3127" w14:textId="77777777" w:rsidR="00480FB3" w:rsidRPr="00480FB3" w:rsidRDefault="00480FB3" w:rsidP="00396EA1">
            <w:pPr>
              <w:pStyle w:val="BodyText"/>
              <w:autoSpaceDE w:val="0"/>
              <w:autoSpaceDN w:val="0"/>
              <w:adjustRightInd w:val="0"/>
              <w:jc w:val="center"/>
              <w:rPr>
                <w:rFonts w:asciiTheme="majorHAnsi" w:hAnsiTheme="majorHAnsi"/>
                <w:color w:val="000000" w:themeColor="text1"/>
                <w:sz w:val="22"/>
                <w:szCs w:val="22"/>
              </w:rPr>
            </w:pPr>
            <w:r w:rsidRPr="00480FB3">
              <w:rPr>
                <w:rFonts w:asciiTheme="majorHAnsi" w:eastAsiaTheme="minorEastAsia" w:hAnsiTheme="majorHAnsi"/>
                <w:sz w:val="22"/>
                <w:szCs w:val="22"/>
              </w:rPr>
              <w:t>u(v)</w:t>
            </w:r>
          </w:p>
        </w:tc>
      </w:tr>
      <w:tr w:rsidR="00480FB3" w:rsidRPr="00480FB3" w14:paraId="6AA49398" w14:textId="77777777" w:rsidTr="00396EA1">
        <w:trPr>
          <w:jc w:val="center"/>
        </w:trPr>
        <w:tc>
          <w:tcPr>
            <w:tcW w:w="7650" w:type="dxa"/>
          </w:tcPr>
          <w:p w14:paraId="58882356" w14:textId="77777777" w:rsidR="00480FB3" w:rsidRPr="00480FB3" w:rsidRDefault="00480FB3" w:rsidP="00396EA1">
            <w:pPr>
              <w:pStyle w:val="BodyText"/>
              <w:autoSpaceDE w:val="0"/>
              <w:autoSpaceDN w:val="0"/>
              <w:adjustRightInd w:val="0"/>
              <w:rPr>
                <w:rFonts w:asciiTheme="majorHAnsi" w:hAnsiTheme="majorHAnsi"/>
                <w:color w:val="000000" w:themeColor="text1"/>
                <w:sz w:val="22"/>
                <w:szCs w:val="22"/>
              </w:rPr>
            </w:pPr>
            <w:r w:rsidRPr="00480FB3">
              <w:rPr>
                <w:rFonts w:asciiTheme="majorHAnsi" w:eastAsiaTheme="minorEastAsia" w:hAnsiTheme="majorHAnsi"/>
                <w:sz w:val="22"/>
                <w:szCs w:val="22"/>
              </w:rPr>
              <w:t xml:space="preserve">          </w:t>
            </w:r>
            <w:r w:rsidRPr="00480FB3">
              <w:rPr>
                <w:rFonts w:asciiTheme="majorHAnsi" w:eastAsiaTheme="minorEastAsia" w:hAnsiTheme="majorHAnsi"/>
                <w:b/>
                <w:sz w:val="22"/>
                <w:szCs w:val="22"/>
              </w:rPr>
              <w:t>pdu_projection_id</w:t>
            </w:r>
            <w:r w:rsidRPr="00480FB3">
              <w:rPr>
                <w:rFonts w:asciiTheme="majorHAnsi" w:eastAsiaTheme="minorEastAsia" w:hAnsiTheme="majorHAnsi"/>
                <w:sz w:val="22"/>
                <w:szCs w:val="22"/>
              </w:rPr>
              <w:t>[ tileID ][ patchIdx ]</w:t>
            </w:r>
          </w:p>
        </w:tc>
        <w:tc>
          <w:tcPr>
            <w:tcW w:w="1373" w:type="dxa"/>
          </w:tcPr>
          <w:p w14:paraId="79C08B15" w14:textId="77777777" w:rsidR="00480FB3" w:rsidRPr="00480FB3" w:rsidRDefault="00480FB3" w:rsidP="00396EA1">
            <w:pPr>
              <w:pStyle w:val="BodyText"/>
              <w:autoSpaceDE w:val="0"/>
              <w:autoSpaceDN w:val="0"/>
              <w:adjustRightInd w:val="0"/>
              <w:jc w:val="center"/>
              <w:rPr>
                <w:rFonts w:asciiTheme="majorHAnsi" w:hAnsiTheme="majorHAnsi"/>
                <w:color w:val="000000" w:themeColor="text1"/>
                <w:sz w:val="22"/>
                <w:szCs w:val="22"/>
              </w:rPr>
            </w:pPr>
            <w:r w:rsidRPr="00480FB3">
              <w:rPr>
                <w:rFonts w:asciiTheme="majorHAnsi" w:eastAsiaTheme="minorEastAsia" w:hAnsiTheme="majorHAnsi"/>
                <w:sz w:val="22"/>
                <w:szCs w:val="22"/>
              </w:rPr>
              <w:t>u(v)</w:t>
            </w:r>
          </w:p>
        </w:tc>
      </w:tr>
      <w:tr w:rsidR="00480FB3" w:rsidRPr="00480FB3" w14:paraId="5B703703" w14:textId="77777777" w:rsidTr="00396EA1">
        <w:trPr>
          <w:jc w:val="center"/>
        </w:trPr>
        <w:tc>
          <w:tcPr>
            <w:tcW w:w="7650" w:type="dxa"/>
          </w:tcPr>
          <w:p w14:paraId="46BF2EDF" w14:textId="77777777" w:rsidR="00480FB3" w:rsidRPr="00480FB3" w:rsidRDefault="00480FB3" w:rsidP="00396EA1">
            <w:pPr>
              <w:pStyle w:val="BodyText"/>
              <w:autoSpaceDE w:val="0"/>
              <w:autoSpaceDN w:val="0"/>
              <w:adjustRightInd w:val="0"/>
              <w:rPr>
                <w:rFonts w:asciiTheme="majorHAnsi" w:hAnsiTheme="majorHAnsi"/>
                <w:color w:val="000000" w:themeColor="text1"/>
                <w:sz w:val="22"/>
                <w:szCs w:val="22"/>
              </w:rPr>
            </w:pPr>
            <w:r w:rsidRPr="00480FB3">
              <w:rPr>
                <w:rFonts w:asciiTheme="majorHAnsi" w:eastAsiaTheme="minorEastAsia" w:hAnsiTheme="majorHAnsi"/>
                <w:sz w:val="22"/>
                <w:szCs w:val="22"/>
              </w:rPr>
              <w:t xml:space="preserve">          </w:t>
            </w:r>
            <w:r w:rsidRPr="00480FB3">
              <w:rPr>
                <w:rFonts w:asciiTheme="majorHAnsi" w:eastAsiaTheme="minorEastAsia" w:hAnsiTheme="majorHAnsi"/>
                <w:b/>
                <w:sz w:val="22"/>
                <w:szCs w:val="22"/>
              </w:rPr>
              <w:t>pdu_orientation_index</w:t>
            </w:r>
            <w:r w:rsidRPr="00480FB3">
              <w:rPr>
                <w:rFonts w:asciiTheme="majorHAnsi" w:eastAsiaTheme="minorEastAsia" w:hAnsiTheme="majorHAnsi"/>
                <w:sz w:val="22"/>
                <w:szCs w:val="22"/>
              </w:rPr>
              <w:t>[ tileID ][ patchIdx ]</w:t>
            </w:r>
          </w:p>
        </w:tc>
        <w:tc>
          <w:tcPr>
            <w:tcW w:w="1373" w:type="dxa"/>
          </w:tcPr>
          <w:p w14:paraId="2F75F622" w14:textId="77777777" w:rsidR="00480FB3" w:rsidRPr="00480FB3" w:rsidDel="0047460F" w:rsidRDefault="00480FB3" w:rsidP="00396EA1">
            <w:pPr>
              <w:pStyle w:val="BodyText"/>
              <w:autoSpaceDE w:val="0"/>
              <w:autoSpaceDN w:val="0"/>
              <w:adjustRightInd w:val="0"/>
              <w:jc w:val="center"/>
              <w:rPr>
                <w:rFonts w:asciiTheme="majorHAnsi" w:hAnsiTheme="majorHAnsi"/>
                <w:color w:val="000000" w:themeColor="text1"/>
                <w:sz w:val="22"/>
                <w:szCs w:val="22"/>
              </w:rPr>
            </w:pPr>
            <w:r w:rsidRPr="00480FB3">
              <w:rPr>
                <w:rFonts w:asciiTheme="majorHAnsi" w:eastAsiaTheme="minorEastAsia" w:hAnsiTheme="majorHAnsi"/>
                <w:sz w:val="22"/>
                <w:szCs w:val="22"/>
              </w:rPr>
              <w:t>u(v)</w:t>
            </w:r>
          </w:p>
        </w:tc>
      </w:tr>
      <w:tr w:rsidR="00480FB3" w:rsidRPr="00480FB3" w14:paraId="6E3ED080" w14:textId="77777777" w:rsidTr="00396EA1">
        <w:trPr>
          <w:jc w:val="center"/>
        </w:trPr>
        <w:tc>
          <w:tcPr>
            <w:tcW w:w="7650" w:type="dxa"/>
          </w:tcPr>
          <w:p w14:paraId="7AFB64EC" w14:textId="77777777" w:rsidR="00480FB3" w:rsidRPr="00480FB3" w:rsidRDefault="00480FB3" w:rsidP="00396EA1">
            <w:pPr>
              <w:pStyle w:val="BodyText"/>
              <w:autoSpaceDE w:val="0"/>
              <w:autoSpaceDN w:val="0"/>
              <w:adjustRightInd w:val="0"/>
              <w:rPr>
                <w:rFonts w:asciiTheme="majorHAnsi" w:hAnsiTheme="majorHAnsi"/>
                <w:color w:val="000000" w:themeColor="text1"/>
                <w:sz w:val="22"/>
                <w:szCs w:val="22"/>
              </w:rPr>
            </w:pPr>
            <w:r w:rsidRPr="00480FB3">
              <w:rPr>
                <w:rFonts w:asciiTheme="majorHAnsi" w:eastAsiaTheme="minorEastAsia" w:hAnsiTheme="majorHAnsi"/>
                <w:sz w:val="22"/>
                <w:szCs w:val="22"/>
              </w:rPr>
              <w:t xml:space="preserve">          if( afps_lod_mode_enabled_flag ) {</w:t>
            </w:r>
          </w:p>
        </w:tc>
        <w:tc>
          <w:tcPr>
            <w:tcW w:w="1373" w:type="dxa"/>
          </w:tcPr>
          <w:p w14:paraId="195BB516" w14:textId="77777777" w:rsidR="00480FB3" w:rsidRPr="00480FB3" w:rsidRDefault="00480FB3" w:rsidP="00396EA1">
            <w:pPr>
              <w:pStyle w:val="BodyText"/>
              <w:autoSpaceDE w:val="0"/>
              <w:autoSpaceDN w:val="0"/>
              <w:adjustRightInd w:val="0"/>
              <w:jc w:val="center"/>
              <w:rPr>
                <w:rFonts w:asciiTheme="majorHAnsi" w:hAnsiTheme="majorHAnsi"/>
                <w:sz w:val="22"/>
                <w:szCs w:val="22"/>
              </w:rPr>
            </w:pPr>
          </w:p>
        </w:tc>
      </w:tr>
      <w:tr w:rsidR="00480FB3" w:rsidRPr="00480FB3" w14:paraId="0877C96A" w14:textId="77777777" w:rsidTr="00396EA1">
        <w:trPr>
          <w:jc w:val="center"/>
        </w:trPr>
        <w:tc>
          <w:tcPr>
            <w:tcW w:w="7650" w:type="dxa"/>
          </w:tcPr>
          <w:p w14:paraId="7AD1B196" w14:textId="77777777" w:rsidR="00480FB3" w:rsidRPr="00480FB3" w:rsidRDefault="00480FB3" w:rsidP="00396EA1">
            <w:pPr>
              <w:pStyle w:val="BodyText"/>
              <w:autoSpaceDE w:val="0"/>
              <w:autoSpaceDN w:val="0"/>
              <w:adjustRightInd w:val="0"/>
              <w:rPr>
                <w:rFonts w:asciiTheme="majorHAnsi" w:hAnsiTheme="majorHAnsi"/>
                <w:color w:val="000000" w:themeColor="text1"/>
                <w:sz w:val="22"/>
                <w:szCs w:val="22"/>
              </w:rPr>
            </w:pPr>
            <w:r w:rsidRPr="00480FB3">
              <w:rPr>
                <w:rFonts w:asciiTheme="majorHAnsi" w:eastAsiaTheme="minorEastAsia" w:hAnsiTheme="majorHAnsi"/>
                <w:sz w:val="22"/>
                <w:szCs w:val="22"/>
              </w:rPr>
              <w:t xml:space="preserve">                    </w:t>
            </w:r>
            <w:r w:rsidRPr="00480FB3">
              <w:rPr>
                <w:rFonts w:asciiTheme="majorHAnsi" w:eastAsiaTheme="minorEastAsia" w:hAnsiTheme="majorHAnsi"/>
                <w:b/>
                <w:sz w:val="22"/>
                <w:szCs w:val="22"/>
              </w:rPr>
              <w:t>pdu_lod_enabled_flag</w:t>
            </w:r>
            <w:r w:rsidRPr="00480FB3">
              <w:rPr>
                <w:rFonts w:asciiTheme="majorHAnsi" w:eastAsiaTheme="minorEastAsia" w:hAnsiTheme="majorHAnsi"/>
                <w:sz w:val="22"/>
                <w:szCs w:val="22"/>
              </w:rPr>
              <w:t>[ tileID ][ patchIdx ]</w:t>
            </w:r>
          </w:p>
        </w:tc>
        <w:tc>
          <w:tcPr>
            <w:tcW w:w="1373" w:type="dxa"/>
          </w:tcPr>
          <w:p w14:paraId="5996C7B1" w14:textId="77777777" w:rsidR="00480FB3" w:rsidRPr="00480FB3" w:rsidRDefault="00480FB3" w:rsidP="00396EA1">
            <w:pPr>
              <w:pStyle w:val="BodyText"/>
              <w:autoSpaceDE w:val="0"/>
              <w:autoSpaceDN w:val="0"/>
              <w:adjustRightInd w:val="0"/>
              <w:jc w:val="center"/>
              <w:rPr>
                <w:rFonts w:asciiTheme="majorHAnsi" w:hAnsiTheme="majorHAnsi"/>
                <w:color w:val="000000" w:themeColor="text1"/>
                <w:sz w:val="22"/>
                <w:szCs w:val="22"/>
              </w:rPr>
            </w:pPr>
            <w:r w:rsidRPr="00480FB3">
              <w:rPr>
                <w:rFonts w:asciiTheme="majorHAnsi" w:eastAsiaTheme="minorEastAsia" w:hAnsiTheme="majorHAnsi"/>
                <w:sz w:val="22"/>
                <w:szCs w:val="22"/>
              </w:rPr>
              <w:t>u(1)</w:t>
            </w:r>
          </w:p>
        </w:tc>
      </w:tr>
      <w:tr w:rsidR="00480FB3" w:rsidRPr="00480FB3" w14:paraId="7152454B" w14:textId="77777777" w:rsidTr="00396EA1">
        <w:trPr>
          <w:jc w:val="center"/>
        </w:trPr>
        <w:tc>
          <w:tcPr>
            <w:tcW w:w="7650" w:type="dxa"/>
          </w:tcPr>
          <w:p w14:paraId="7676A180" w14:textId="7DC02892" w:rsidR="00480FB3" w:rsidRPr="00480FB3" w:rsidRDefault="00480FB3" w:rsidP="00396EA1">
            <w:pPr>
              <w:pStyle w:val="BodyText"/>
              <w:autoSpaceDE w:val="0"/>
              <w:autoSpaceDN w:val="0"/>
              <w:adjustRightInd w:val="0"/>
              <w:rPr>
                <w:rFonts w:asciiTheme="majorHAnsi" w:hAnsiTheme="majorHAnsi"/>
                <w:color w:val="000000" w:themeColor="text1"/>
                <w:sz w:val="22"/>
                <w:szCs w:val="22"/>
              </w:rPr>
            </w:pPr>
            <w:r w:rsidRPr="00480FB3">
              <w:rPr>
                <w:rFonts w:asciiTheme="majorHAnsi" w:eastAsiaTheme="minorEastAsia" w:hAnsiTheme="majorHAnsi"/>
                <w:sz w:val="22"/>
                <w:szCs w:val="22"/>
              </w:rPr>
              <w:t xml:space="preserve">                    if( pdu_lod_enabled_flag[ tileID ][ patchIdx ] ) {</w:t>
            </w:r>
          </w:p>
        </w:tc>
        <w:tc>
          <w:tcPr>
            <w:tcW w:w="1373" w:type="dxa"/>
          </w:tcPr>
          <w:p w14:paraId="401E9BF8" w14:textId="77777777" w:rsidR="00480FB3" w:rsidRPr="00480FB3" w:rsidRDefault="00480FB3" w:rsidP="00396EA1">
            <w:pPr>
              <w:pStyle w:val="BodyText"/>
              <w:autoSpaceDE w:val="0"/>
              <w:autoSpaceDN w:val="0"/>
              <w:adjustRightInd w:val="0"/>
              <w:jc w:val="center"/>
              <w:rPr>
                <w:rFonts w:asciiTheme="majorHAnsi" w:hAnsiTheme="majorHAnsi"/>
                <w:sz w:val="22"/>
                <w:szCs w:val="22"/>
              </w:rPr>
            </w:pPr>
          </w:p>
        </w:tc>
      </w:tr>
      <w:tr w:rsidR="00480FB3" w:rsidRPr="00480FB3" w14:paraId="144F8D71" w14:textId="77777777" w:rsidTr="00396EA1">
        <w:trPr>
          <w:jc w:val="center"/>
        </w:trPr>
        <w:tc>
          <w:tcPr>
            <w:tcW w:w="7650" w:type="dxa"/>
          </w:tcPr>
          <w:p w14:paraId="7C394408" w14:textId="77777777" w:rsidR="00480FB3" w:rsidRPr="00480FB3" w:rsidRDefault="00480FB3" w:rsidP="00396EA1">
            <w:pPr>
              <w:pStyle w:val="BodyText"/>
              <w:autoSpaceDE w:val="0"/>
              <w:autoSpaceDN w:val="0"/>
              <w:adjustRightInd w:val="0"/>
              <w:rPr>
                <w:rFonts w:asciiTheme="majorHAnsi" w:hAnsiTheme="majorHAnsi"/>
                <w:color w:val="000000" w:themeColor="text1"/>
                <w:sz w:val="22"/>
                <w:szCs w:val="22"/>
              </w:rPr>
            </w:pPr>
            <w:r w:rsidRPr="00480FB3">
              <w:rPr>
                <w:rFonts w:asciiTheme="majorHAnsi" w:eastAsiaTheme="minorEastAsia" w:hAnsiTheme="majorHAnsi"/>
                <w:sz w:val="22"/>
                <w:szCs w:val="22"/>
              </w:rPr>
              <w:t xml:space="preserve">                              </w:t>
            </w:r>
            <w:r w:rsidRPr="00480FB3">
              <w:rPr>
                <w:rFonts w:asciiTheme="majorHAnsi" w:eastAsiaTheme="minorEastAsia" w:hAnsiTheme="majorHAnsi"/>
                <w:b/>
                <w:sz w:val="22"/>
                <w:szCs w:val="22"/>
              </w:rPr>
              <w:t>pdu_lod_scale_x_minus1</w:t>
            </w:r>
            <w:r w:rsidRPr="00480FB3">
              <w:rPr>
                <w:rFonts w:asciiTheme="majorHAnsi" w:eastAsiaTheme="minorEastAsia" w:hAnsiTheme="majorHAnsi"/>
                <w:sz w:val="22"/>
                <w:szCs w:val="22"/>
              </w:rPr>
              <w:t>[ tileID ][ patchIdx ]</w:t>
            </w:r>
          </w:p>
        </w:tc>
        <w:tc>
          <w:tcPr>
            <w:tcW w:w="1373" w:type="dxa"/>
          </w:tcPr>
          <w:p w14:paraId="3BF3D56D" w14:textId="77777777" w:rsidR="00480FB3" w:rsidRPr="00480FB3" w:rsidRDefault="00480FB3" w:rsidP="00396EA1">
            <w:pPr>
              <w:pStyle w:val="BodyText"/>
              <w:autoSpaceDE w:val="0"/>
              <w:autoSpaceDN w:val="0"/>
              <w:adjustRightInd w:val="0"/>
              <w:jc w:val="center"/>
              <w:rPr>
                <w:rFonts w:asciiTheme="majorHAnsi" w:hAnsiTheme="majorHAnsi"/>
                <w:color w:val="000000" w:themeColor="text1"/>
                <w:sz w:val="22"/>
                <w:szCs w:val="22"/>
              </w:rPr>
            </w:pPr>
            <w:r w:rsidRPr="00480FB3">
              <w:rPr>
                <w:rFonts w:asciiTheme="majorHAnsi" w:eastAsiaTheme="minorEastAsia" w:hAnsiTheme="majorHAnsi"/>
                <w:sz w:val="22"/>
                <w:szCs w:val="22"/>
              </w:rPr>
              <w:t>ue(v)</w:t>
            </w:r>
          </w:p>
        </w:tc>
      </w:tr>
      <w:tr w:rsidR="00480FB3" w:rsidRPr="00480FB3" w14:paraId="2CF605AE" w14:textId="77777777" w:rsidTr="00396EA1">
        <w:trPr>
          <w:jc w:val="center"/>
        </w:trPr>
        <w:tc>
          <w:tcPr>
            <w:tcW w:w="7650" w:type="dxa"/>
          </w:tcPr>
          <w:p w14:paraId="4AF1EF88" w14:textId="77777777" w:rsidR="00480FB3" w:rsidRPr="00480FB3" w:rsidRDefault="00480FB3" w:rsidP="00396EA1">
            <w:pPr>
              <w:pStyle w:val="BodyText"/>
              <w:autoSpaceDE w:val="0"/>
              <w:autoSpaceDN w:val="0"/>
              <w:adjustRightInd w:val="0"/>
              <w:rPr>
                <w:rFonts w:asciiTheme="majorHAnsi" w:hAnsiTheme="majorHAnsi"/>
                <w:color w:val="000000" w:themeColor="text1"/>
                <w:sz w:val="22"/>
                <w:szCs w:val="22"/>
              </w:rPr>
            </w:pPr>
            <w:r w:rsidRPr="00480FB3">
              <w:rPr>
                <w:rFonts w:asciiTheme="majorHAnsi" w:eastAsiaTheme="minorEastAsia" w:hAnsiTheme="majorHAnsi"/>
                <w:sz w:val="22"/>
                <w:szCs w:val="22"/>
              </w:rPr>
              <w:t xml:space="preserve">                              </w:t>
            </w:r>
            <w:r w:rsidRPr="00480FB3">
              <w:rPr>
                <w:rFonts w:asciiTheme="majorHAnsi" w:eastAsiaTheme="minorEastAsia" w:hAnsiTheme="majorHAnsi"/>
                <w:b/>
                <w:sz w:val="22"/>
                <w:szCs w:val="22"/>
              </w:rPr>
              <w:t>pdu_lod_scale_y_idc</w:t>
            </w:r>
            <w:r w:rsidRPr="00480FB3">
              <w:rPr>
                <w:rFonts w:asciiTheme="majorHAnsi" w:eastAsiaTheme="minorEastAsia" w:hAnsiTheme="majorHAnsi"/>
                <w:sz w:val="22"/>
                <w:szCs w:val="22"/>
              </w:rPr>
              <w:t>[ tileID ][ patchIdx ]</w:t>
            </w:r>
          </w:p>
        </w:tc>
        <w:tc>
          <w:tcPr>
            <w:tcW w:w="1373" w:type="dxa"/>
          </w:tcPr>
          <w:p w14:paraId="3E7F192F" w14:textId="77777777" w:rsidR="00480FB3" w:rsidRPr="00480FB3" w:rsidRDefault="00480FB3" w:rsidP="00396EA1">
            <w:pPr>
              <w:pStyle w:val="BodyText"/>
              <w:autoSpaceDE w:val="0"/>
              <w:autoSpaceDN w:val="0"/>
              <w:adjustRightInd w:val="0"/>
              <w:jc w:val="center"/>
              <w:rPr>
                <w:rFonts w:asciiTheme="majorHAnsi" w:hAnsiTheme="majorHAnsi"/>
                <w:color w:val="000000" w:themeColor="text1"/>
                <w:sz w:val="22"/>
                <w:szCs w:val="22"/>
              </w:rPr>
            </w:pPr>
            <w:r w:rsidRPr="00480FB3">
              <w:rPr>
                <w:rFonts w:asciiTheme="majorHAnsi" w:eastAsiaTheme="minorEastAsia" w:hAnsiTheme="majorHAnsi"/>
                <w:sz w:val="22"/>
                <w:szCs w:val="22"/>
              </w:rPr>
              <w:t>ue(v)</w:t>
            </w:r>
          </w:p>
        </w:tc>
      </w:tr>
      <w:tr w:rsidR="00480FB3" w:rsidRPr="00480FB3" w14:paraId="5BE51D27" w14:textId="77777777" w:rsidTr="00396EA1">
        <w:trPr>
          <w:jc w:val="center"/>
        </w:trPr>
        <w:tc>
          <w:tcPr>
            <w:tcW w:w="7650" w:type="dxa"/>
          </w:tcPr>
          <w:p w14:paraId="7544A35F" w14:textId="77777777" w:rsidR="00480FB3" w:rsidRPr="00480FB3" w:rsidRDefault="00480FB3" w:rsidP="00396EA1">
            <w:pPr>
              <w:pStyle w:val="BodyText"/>
              <w:autoSpaceDE w:val="0"/>
              <w:autoSpaceDN w:val="0"/>
              <w:adjustRightInd w:val="0"/>
              <w:rPr>
                <w:rFonts w:asciiTheme="majorHAnsi" w:hAnsiTheme="majorHAnsi"/>
                <w:color w:val="000000" w:themeColor="text1"/>
                <w:sz w:val="22"/>
                <w:szCs w:val="22"/>
              </w:rPr>
            </w:pPr>
            <w:r w:rsidRPr="00480FB3">
              <w:rPr>
                <w:rFonts w:asciiTheme="majorHAnsi" w:eastAsiaTheme="minorEastAsia" w:hAnsiTheme="majorHAnsi"/>
                <w:sz w:val="22"/>
                <w:szCs w:val="22"/>
              </w:rPr>
              <w:t xml:space="preserve">                    }</w:t>
            </w:r>
          </w:p>
        </w:tc>
        <w:tc>
          <w:tcPr>
            <w:tcW w:w="1373" w:type="dxa"/>
          </w:tcPr>
          <w:p w14:paraId="653C786F" w14:textId="77777777" w:rsidR="00480FB3" w:rsidRPr="00480FB3" w:rsidRDefault="00480FB3" w:rsidP="00396EA1">
            <w:pPr>
              <w:pStyle w:val="BodyText"/>
              <w:autoSpaceDE w:val="0"/>
              <w:autoSpaceDN w:val="0"/>
              <w:adjustRightInd w:val="0"/>
              <w:jc w:val="center"/>
              <w:rPr>
                <w:rFonts w:asciiTheme="majorHAnsi" w:hAnsiTheme="majorHAnsi"/>
                <w:sz w:val="22"/>
                <w:szCs w:val="22"/>
              </w:rPr>
            </w:pPr>
          </w:p>
        </w:tc>
      </w:tr>
      <w:tr w:rsidR="00480FB3" w:rsidRPr="00480FB3" w14:paraId="3BCB08D4" w14:textId="77777777" w:rsidTr="00396EA1">
        <w:trPr>
          <w:jc w:val="center"/>
        </w:trPr>
        <w:tc>
          <w:tcPr>
            <w:tcW w:w="7650" w:type="dxa"/>
          </w:tcPr>
          <w:p w14:paraId="7F9C5168" w14:textId="77777777" w:rsidR="00480FB3" w:rsidRPr="00480FB3" w:rsidRDefault="00480FB3" w:rsidP="00396EA1">
            <w:pPr>
              <w:pStyle w:val="BodyText"/>
              <w:autoSpaceDE w:val="0"/>
              <w:autoSpaceDN w:val="0"/>
              <w:adjustRightInd w:val="0"/>
              <w:rPr>
                <w:rFonts w:asciiTheme="majorHAnsi" w:hAnsiTheme="majorHAnsi"/>
                <w:color w:val="000000" w:themeColor="text1"/>
                <w:sz w:val="22"/>
                <w:szCs w:val="22"/>
              </w:rPr>
            </w:pPr>
            <w:r w:rsidRPr="00480FB3">
              <w:rPr>
                <w:rFonts w:asciiTheme="majorHAnsi" w:eastAsiaTheme="minorEastAsia" w:hAnsiTheme="majorHAnsi"/>
                <w:sz w:val="22"/>
                <w:szCs w:val="22"/>
              </w:rPr>
              <w:t xml:space="preserve">          }</w:t>
            </w:r>
          </w:p>
        </w:tc>
        <w:tc>
          <w:tcPr>
            <w:tcW w:w="1373" w:type="dxa"/>
          </w:tcPr>
          <w:p w14:paraId="2AEC06BB" w14:textId="77777777" w:rsidR="00480FB3" w:rsidRPr="00480FB3" w:rsidRDefault="00480FB3" w:rsidP="00396EA1">
            <w:pPr>
              <w:pStyle w:val="BodyText"/>
              <w:autoSpaceDE w:val="0"/>
              <w:autoSpaceDN w:val="0"/>
              <w:adjustRightInd w:val="0"/>
              <w:jc w:val="center"/>
              <w:rPr>
                <w:rFonts w:asciiTheme="majorHAnsi" w:hAnsiTheme="majorHAnsi"/>
                <w:sz w:val="22"/>
                <w:szCs w:val="22"/>
              </w:rPr>
            </w:pPr>
          </w:p>
        </w:tc>
      </w:tr>
      <w:tr w:rsidR="00480FB3" w:rsidRPr="00480FB3" w14:paraId="6C6C8328" w14:textId="77777777" w:rsidTr="00396EA1">
        <w:trPr>
          <w:jc w:val="center"/>
        </w:trPr>
        <w:tc>
          <w:tcPr>
            <w:tcW w:w="7650" w:type="dxa"/>
          </w:tcPr>
          <w:p w14:paraId="771E7F22" w14:textId="77777777" w:rsidR="00480FB3" w:rsidRPr="00480FB3" w:rsidRDefault="00480FB3" w:rsidP="00396EA1">
            <w:pPr>
              <w:pStyle w:val="BodyText"/>
              <w:autoSpaceDE w:val="0"/>
              <w:autoSpaceDN w:val="0"/>
              <w:adjustRightInd w:val="0"/>
              <w:rPr>
                <w:rFonts w:asciiTheme="majorHAnsi" w:hAnsiTheme="majorHAnsi"/>
                <w:color w:val="000000" w:themeColor="text1"/>
                <w:sz w:val="22"/>
                <w:szCs w:val="22"/>
              </w:rPr>
            </w:pPr>
            <w:r w:rsidRPr="00480FB3">
              <w:rPr>
                <w:rFonts w:asciiTheme="majorHAnsi" w:eastAsiaTheme="minorEastAsia" w:hAnsiTheme="majorHAnsi"/>
                <w:sz w:val="22"/>
                <w:szCs w:val="22"/>
              </w:rPr>
              <w:t xml:space="preserve">          if( asps_plr_enabled_flag )</w:t>
            </w:r>
          </w:p>
        </w:tc>
        <w:tc>
          <w:tcPr>
            <w:tcW w:w="1373" w:type="dxa"/>
          </w:tcPr>
          <w:p w14:paraId="68003E8D" w14:textId="77777777" w:rsidR="00480FB3" w:rsidRPr="00480FB3" w:rsidRDefault="00480FB3" w:rsidP="00396EA1">
            <w:pPr>
              <w:pStyle w:val="BodyText"/>
              <w:autoSpaceDE w:val="0"/>
              <w:autoSpaceDN w:val="0"/>
              <w:adjustRightInd w:val="0"/>
              <w:jc w:val="center"/>
              <w:rPr>
                <w:rFonts w:asciiTheme="majorHAnsi" w:hAnsiTheme="majorHAnsi"/>
                <w:sz w:val="22"/>
                <w:szCs w:val="22"/>
              </w:rPr>
            </w:pPr>
          </w:p>
        </w:tc>
      </w:tr>
      <w:tr w:rsidR="00480FB3" w:rsidRPr="00480FB3" w14:paraId="35AEC655" w14:textId="77777777" w:rsidTr="00396EA1">
        <w:trPr>
          <w:jc w:val="center"/>
        </w:trPr>
        <w:tc>
          <w:tcPr>
            <w:tcW w:w="7650" w:type="dxa"/>
          </w:tcPr>
          <w:p w14:paraId="19F090DE" w14:textId="77777777" w:rsidR="00480FB3" w:rsidRPr="00480FB3" w:rsidRDefault="00480FB3" w:rsidP="00396EA1">
            <w:pPr>
              <w:pStyle w:val="BodyText"/>
              <w:autoSpaceDE w:val="0"/>
              <w:autoSpaceDN w:val="0"/>
              <w:adjustRightInd w:val="0"/>
              <w:rPr>
                <w:rFonts w:asciiTheme="majorHAnsi" w:hAnsiTheme="majorHAnsi"/>
                <w:color w:val="000000" w:themeColor="text1"/>
                <w:sz w:val="22"/>
                <w:szCs w:val="22"/>
              </w:rPr>
            </w:pPr>
            <w:r w:rsidRPr="00480FB3">
              <w:rPr>
                <w:rFonts w:asciiTheme="majorHAnsi" w:eastAsiaTheme="minorEastAsia" w:hAnsiTheme="majorHAnsi"/>
                <w:sz w:val="22"/>
                <w:szCs w:val="22"/>
              </w:rPr>
              <w:t xml:space="preserve">                    plr_data( tileID, patchIdx )</w:t>
            </w:r>
          </w:p>
        </w:tc>
        <w:tc>
          <w:tcPr>
            <w:tcW w:w="1373" w:type="dxa"/>
          </w:tcPr>
          <w:p w14:paraId="3CF24786" w14:textId="77777777" w:rsidR="00480FB3" w:rsidRPr="00480FB3" w:rsidRDefault="00480FB3" w:rsidP="00396EA1">
            <w:pPr>
              <w:pStyle w:val="BodyText"/>
              <w:autoSpaceDE w:val="0"/>
              <w:autoSpaceDN w:val="0"/>
              <w:adjustRightInd w:val="0"/>
              <w:jc w:val="center"/>
              <w:rPr>
                <w:rFonts w:asciiTheme="majorHAnsi" w:hAnsiTheme="majorHAnsi"/>
                <w:sz w:val="22"/>
                <w:szCs w:val="22"/>
              </w:rPr>
            </w:pPr>
          </w:p>
        </w:tc>
      </w:tr>
      <w:tr w:rsidR="00480FB3" w:rsidRPr="00480FB3" w14:paraId="3C1F55DF" w14:textId="77777777" w:rsidTr="00396EA1">
        <w:trPr>
          <w:jc w:val="center"/>
        </w:trPr>
        <w:tc>
          <w:tcPr>
            <w:tcW w:w="7650" w:type="dxa"/>
          </w:tcPr>
          <w:p w14:paraId="0CFB7EE1" w14:textId="77777777" w:rsidR="00480FB3" w:rsidRPr="00480FB3" w:rsidRDefault="00480FB3" w:rsidP="00396EA1">
            <w:pPr>
              <w:pStyle w:val="BodyText"/>
              <w:autoSpaceDE w:val="0"/>
              <w:autoSpaceDN w:val="0"/>
              <w:adjustRightInd w:val="0"/>
              <w:rPr>
                <w:rFonts w:asciiTheme="majorHAnsi" w:hAnsiTheme="majorHAnsi"/>
                <w:color w:val="000000" w:themeColor="text1"/>
                <w:sz w:val="22"/>
                <w:szCs w:val="22"/>
              </w:rPr>
            </w:pPr>
            <w:r w:rsidRPr="00480FB3">
              <w:rPr>
                <w:rFonts w:asciiTheme="majorHAnsi" w:eastAsiaTheme="minorEastAsia" w:hAnsiTheme="majorHAnsi"/>
                <w:sz w:val="22"/>
                <w:szCs w:val="22"/>
              </w:rPr>
              <w:t>}</w:t>
            </w:r>
          </w:p>
        </w:tc>
        <w:tc>
          <w:tcPr>
            <w:tcW w:w="1373" w:type="dxa"/>
          </w:tcPr>
          <w:p w14:paraId="273F229B" w14:textId="77777777" w:rsidR="00480FB3" w:rsidRPr="00480FB3" w:rsidRDefault="00480FB3" w:rsidP="00396EA1">
            <w:pPr>
              <w:pStyle w:val="BodyText"/>
              <w:autoSpaceDE w:val="0"/>
              <w:autoSpaceDN w:val="0"/>
              <w:adjustRightInd w:val="0"/>
              <w:jc w:val="center"/>
              <w:rPr>
                <w:rFonts w:asciiTheme="majorHAnsi" w:hAnsiTheme="majorHAnsi"/>
                <w:sz w:val="22"/>
                <w:szCs w:val="22"/>
              </w:rPr>
            </w:pPr>
          </w:p>
        </w:tc>
      </w:tr>
    </w:tbl>
    <w:p w14:paraId="78DC1242" w14:textId="699CD7DA" w:rsidR="00673B1C" w:rsidRPr="006F7DDA" w:rsidRDefault="00673B1C" w:rsidP="00673B1C">
      <w:pPr>
        <w:spacing w:before="240" w:after="240"/>
        <w:rPr>
          <w:rFonts w:ascii="Times New Roman" w:hAnsi="Times New Roman" w:cs="Times New Roman"/>
          <w:i/>
          <w:iCs/>
          <w:sz w:val="28"/>
          <w:szCs w:val="28"/>
          <w:lang w:val="en-GB"/>
        </w:rPr>
      </w:pPr>
      <w:r w:rsidRPr="006F7DDA">
        <w:rPr>
          <w:rFonts w:ascii="Times New Roman" w:hAnsi="Times New Roman" w:cs="Times New Roman"/>
          <w:i/>
          <w:iCs/>
          <w:sz w:val="28"/>
          <w:szCs w:val="28"/>
          <w:lang w:val="en-GB"/>
        </w:rPr>
        <w:t>In subclause 8.4.</w:t>
      </w:r>
      <w:r w:rsidR="00205F58">
        <w:rPr>
          <w:rFonts w:ascii="Times New Roman" w:hAnsi="Times New Roman" w:cs="Times New Roman"/>
          <w:i/>
          <w:iCs/>
          <w:sz w:val="28"/>
          <w:szCs w:val="28"/>
          <w:lang w:val="en-GB"/>
        </w:rPr>
        <w:t>5</w:t>
      </w:r>
      <w:r w:rsidRPr="006F7DDA">
        <w:rPr>
          <w:rFonts w:ascii="Times New Roman" w:hAnsi="Times New Roman" w:cs="Times New Roman"/>
          <w:i/>
          <w:iCs/>
          <w:sz w:val="28"/>
          <w:szCs w:val="28"/>
          <w:lang w:val="en-GB"/>
        </w:rPr>
        <w:t>.2, replace</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4"/>
        <w:gridCol w:w="2439"/>
        <w:gridCol w:w="4111"/>
        <w:gridCol w:w="1418"/>
      </w:tblGrid>
      <w:tr w:rsidR="00017860" w:rsidRPr="0017580F" w14:paraId="34C327C9" w14:textId="77777777" w:rsidTr="00017860">
        <w:trPr>
          <w:jc w:val="center"/>
        </w:trPr>
        <w:tc>
          <w:tcPr>
            <w:tcW w:w="1104" w:type="dxa"/>
          </w:tcPr>
          <w:p w14:paraId="67B8334F" w14:textId="77777777" w:rsidR="00017860" w:rsidRPr="0017580F" w:rsidRDefault="00017860" w:rsidP="00D96FC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sz w:val="20"/>
                <w:szCs w:val="20"/>
              </w:rPr>
            </w:pPr>
            <w:r w:rsidRPr="0017580F">
              <w:rPr>
                <w:sz w:val="20"/>
                <w:szCs w:val="20"/>
              </w:rPr>
              <w:t>40</w:t>
            </w:r>
          </w:p>
        </w:tc>
        <w:tc>
          <w:tcPr>
            <w:tcW w:w="2439" w:type="dxa"/>
          </w:tcPr>
          <w:p w14:paraId="209539F0" w14:textId="77777777" w:rsidR="00017860" w:rsidRPr="0017580F" w:rsidRDefault="00017860" w:rsidP="00D96FC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sz w:val="20"/>
                <w:szCs w:val="20"/>
              </w:rPr>
            </w:pPr>
            <w:r w:rsidRPr="0017580F">
              <w:rPr>
                <w:sz w:val="20"/>
                <w:szCs w:val="20"/>
              </w:rPr>
              <w:t>NAL_EOS</w:t>
            </w:r>
          </w:p>
        </w:tc>
        <w:tc>
          <w:tcPr>
            <w:tcW w:w="4111" w:type="dxa"/>
          </w:tcPr>
          <w:p w14:paraId="17DC76AB" w14:textId="77777777" w:rsidR="00017860" w:rsidRPr="0017580F" w:rsidRDefault="00017860" w:rsidP="00D96FC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rPr>
                <w:sz w:val="20"/>
                <w:szCs w:val="20"/>
              </w:rPr>
            </w:pPr>
            <w:r w:rsidRPr="0017580F">
              <w:rPr>
                <w:sz w:val="20"/>
                <w:szCs w:val="20"/>
              </w:rPr>
              <w:t>End of sequence</w:t>
            </w:r>
            <w:r w:rsidRPr="0017580F">
              <w:rPr>
                <w:sz w:val="20"/>
                <w:szCs w:val="20"/>
              </w:rPr>
              <w:br/>
              <w:t>end_of_seq_rbsp( )</w:t>
            </w:r>
          </w:p>
        </w:tc>
        <w:tc>
          <w:tcPr>
            <w:tcW w:w="1418" w:type="dxa"/>
          </w:tcPr>
          <w:p w14:paraId="7FC146B9" w14:textId="77777777" w:rsidR="00017860" w:rsidRPr="0017580F" w:rsidRDefault="00017860" w:rsidP="00D96FC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sz w:val="20"/>
                <w:szCs w:val="20"/>
              </w:rPr>
            </w:pPr>
            <w:r w:rsidRPr="0017580F">
              <w:rPr>
                <w:sz w:val="20"/>
                <w:szCs w:val="20"/>
              </w:rPr>
              <w:t>non-ACL</w:t>
            </w:r>
          </w:p>
        </w:tc>
      </w:tr>
    </w:tbl>
    <w:p w14:paraId="48B024FB" w14:textId="2E8B32B2" w:rsidR="00673B1C" w:rsidRDefault="00017860" w:rsidP="001265EA">
      <w:pPr>
        <w:spacing w:before="240" w:after="240"/>
        <w:rPr>
          <w:rFonts w:ascii="Times New Roman" w:hAnsi="Times New Roman" w:cs="Times New Roman"/>
          <w:i/>
          <w:iCs/>
          <w:sz w:val="28"/>
          <w:szCs w:val="28"/>
          <w:lang w:val="en-GB"/>
        </w:rPr>
      </w:pPr>
      <w:r>
        <w:rPr>
          <w:rFonts w:ascii="Times New Roman" w:hAnsi="Times New Roman" w:cs="Times New Roman"/>
          <w:i/>
          <w:iCs/>
          <w:sz w:val="28"/>
          <w:szCs w:val="28"/>
          <w:lang w:val="en-GB"/>
        </w:rPr>
        <w:t>w</w:t>
      </w:r>
      <w:r w:rsidR="00673B1C">
        <w:rPr>
          <w:rFonts w:ascii="Times New Roman" w:hAnsi="Times New Roman" w:cs="Times New Roman"/>
          <w:i/>
          <w:iCs/>
          <w:sz w:val="28"/>
          <w:szCs w:val="28"/>
          <w:lang w:val="en-GB"/>
        </w:rPr>
        <w:t>ith</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4"/>
        <w:gridCol w:w="2439"/>
        <w:gridCol w:w="4111"/>
        <w:gridCol w:w="1418"/>
      </w:tblGrid>
      <w:tr w:rsidR="00017860" w:rsidRPr="0017580F" w14:paraId="27A263F4" w14:textId="77777777" w:rsidTr="00D96FC3">
        <w:trPr>
          <w:jc w:val="center"/>
        </w:trPr>
        <w:tc>
          <w:tcPr>
            <w:tcW w:w="1104" w:type="dxa"/>
          </w:tcPr>
          <w:p w14:paraId="724ED2AD" w14:textId="77777777" w:rsidR="00017860" w:rsidRPr="0017580F" w:rsidRDefault="00017860" w:rsidP="00D96FC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sz w:val="20"/>
                <w:szCs w:val="20"/>
              </w:rPr>
            </w:pPr>
            <w:r w:rsidRPr="0017580F">
              <w:rPr>
                <w:sz w:val="20"/>
                <w:szCs w:val="20"/>
              </w:rPr>
              <w:t>40</w:t>
            </w:r>
          </w:p>
        </w:tc>
        <w:tc>
          <w:tcPr>
            <w:tcW w:w="2439" w:type="dxa"/>
          </w:tcPr>
          <w:p w14:paraId="54F52C69" w14:textId="77777777" w:rsidR="00017860" w:rsidRPr="0017580F" w:rsidRDefault="00017860" w:rsidP="00D96FC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sz w:val="20"/>
                <w:szCs w:val="20"/>
              </w:rPr>
            </w:pPr>
            <w:r w:rsidRPr="0017580F">
              <w:rPr>
                <w:sz w:val="20"/>
                <w:szCs w:val="20"/>
              </w:rPr>
              <w:t>NAL_EOS</w:t>
            </w:r>
          </w:p>
        </w:tc>
        <w:tc>
          <w:tcPr>
            <w:tcW w:w="4111" w:type="dxa"/>
          </w:tcPr>
          <w:p w14:paraId="5CB591D5" w14:textId="638577DD" w:rsidR="00017860" w:rsidRPr="0017580F" w:rsidRDefault="00017860" w:rsidP="00D96FC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rPr>
                <w:sz w:val="20"/>
                <w:szCs w:val="20"/>
              </w:rPr>
            </w:pPr>
            <w:r w:rsidRPr="0017580F">
              <w:rPr>
                <w:sz w:val="20"/>
                <w:szCs w:val="20"/>
              </w:rPr>
              <w:t>End of sequence</w:t>
            </w:r>
            <w:r w:rsidRPr="0017580F">
              <w:rPr>
                <w:sz w:val="20"/>
                <w:szCs w:val="20"/>
              </w:rPr>
              <w:br/>
            </w:r>
            <w:r w:rsidR="00E379A6" w:rsidRPr="00E379A6">
              <w:rPr>
                <w:sz w:val="20"/>
                <w:szCs w:val="20"/>
              </w:rPr>
              <w:t>end_of_sequence_rbsp</w:t>
            </w:r>
            <w:r w:rsidRPr="0017580F">
              <w:rPr>
                <w:sz w:val="20"/>
                <w:szCs w:val="20"/>
              </w:rPr>
              <w:t>( )</w:t>
            </w:r>
          </w:p>
        </w:tc>
        <w:tc>
          <w:tcPr>
            <w:tcW w:w="1418" w:type="dxa"/>
          </w:tcPr>
          <w:p w14:paraId="3CA8827A" w14:textId="77777777" w:rsidR="00017860" w:rsidRPr="0017580F" w:rsidRDefault="00017860" w:rsidP="00D96FC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Lines="25" w:before="60" w:afterLines="25" w:after="60"/>
              <w:jc w:val="center"/>
              <w:rPr>
                <w:sz w:val="20"/>
                <w:szCs w:val="20"/>
              </w:rPr>
            </w:pPr>
            <w:r w:rsidRPr="0017580F">
              <w:rPr>
                <w:sz w:val="20"/>
                <w:szCs w:val="20"/>
              </w:rPr>
              <w:t>non-ACL</w:t>
            </w:r>
          </w:p>
        </w:tc>
      </w:tr>
    </w:tbl>
    <w:p w14:paraId="23ECFC59" w14:textId="765C297A" w:rsidR="001265EA" w:rsidRPr="006F7DDA" w:rsidRDefault="001265EA" w:rsidP="001265EA">
      <w:pPr>
        <w:spacing w:before="240" w:after="240"/>
        <w:rPr>
          <w:rFonts w:ascii="Times New Roman" w:hAnsi="Times New Roman" w:cs="Times New Roman"/>
          <w:i/>
          <w:iCs/>
          <w:sz w:val="28"/>
          <w:szCs w:val="28"/>
          <w:lang w:val="en-GB"/>
        </w:rPr>
      </w:pPr>
      <w:r w:rsidRPr="006F7DDA">
        <w:rPr>
          <w:rFonts w:ascii="Times New Roman" w:hAnsi="Times New Roman" w:cs="Times New Roman"/>
          <w:i/>
          <w:iCs/>
          <w:sz w:val="28"/>
          <w:szCs w:val="28"/>
          <w:lang w:val="en-GB"/>
        </w:rPr>
        <w:t>In subclause 8.4.6</w:t>
      </w:r>
      <w:r w:rsidR="009F5092" w:rsidRPr="006F7DDA">
        <w:rPr>
          <w:rFonts w:ascii="Times New Roman" w:hAnsi="Times New Roman" w:cs="Times New Roman"/>
          <w:i/>
          <w:iCs/>
          <w:sz w:val="28"/>
          <w:szCs w:val="28"/>
          <w:lang w:val="en-GB"/>
        </w:rPr>
        <w:t>.2.2</w:t>
      </w:r>
      <w:r w:rsidRPr="006F7DDA">
        <w:rPr>
          <w:rFonts w:ascii="Times New Roman" w:hAnsi="Times New Roman" w:cs="Times New Roman"/>
          <w:i/>
          <w:iCs/>
          <w:sz w:val="28"/>
          <w:szCs w:val="28"/>
          <w:lang w:val="en-GB"/>
        </w:rPr>
        <w:t>, replace</w:t>
      </w:r>
    </w:p>
    <w:p w14:paraId="48F0C2A7" w14:textId="77777777" w:rsidR="006B114B" w:rsidRPr="00AA565B" w:rsidRDefault="006B114B" w:rsidP="00706206">
      <w:pPr>
        <w:spacing w:before="240" w:after="240"/>
        <w:jc w:val="both"/>
        <w:rPr>
          <w:rFonts w:ascii="Times New Roman" w:hAnsi="Times New Roman" w:cs="Times New Roman"/>
          <w:b/>
          <w:bCs/>
          <w:lang w:val="en-GB"/>
        </w:rPr>
      </w:pPr>
      <w:r w:rsidRPr="00AA565B">
        <w:rPr>
          <w:rFonts w:ascii="Times New Roman" w:hAnsi="Times New Roman" w:cs="Times New Roman"/>
          <w:b/>
          <w:bCs/>
          <w:lang w:val="en-GB"/>
        </w:rPr>
        <w:t xml:space="preserve">afti_signalled_tile_id_length_minus1 </w:t>
      </w:r>
      <w:r w:rsidRPr="00AA565B">
        <w:rPr>
          <w:rFonts w:ascii="Times New Roman" w:hAnsi="Times New Roman" w:cs="Times New Roman"/>
          <w:lang w:val="en-GB"/>
        </w:rPr>
        <w:t>plus 1 specifies the number of bits used to represent the syntax element afti_tile_id[ i ] when present, and the syntax element ath_id in a tile header. The value of afti_signalled_tile_id_length_minus1 shall be in the range of 0 to 15, inclusive. When not present, the value of afti_signalled_tile_id_length_minus1 is inferred to be equal to Ceil( Log2( afti_num_tiles_in_atlas_frame_minus1 + 1 ) ) − 1.</w:t>
      </w:r>
    </w:p>
    <w:p w14:paraId="68100BD0" w14:textId="557BB54D" w:rsidR="006B114B" w:rsidRPr="00706206" w:rsidRDefault="006B114B" w:rsidP="00706206">
      <w:pPr>
        <w:spacing w:before="240" w:after="240"/>
        <w:jc w:val="both"/>
        <w:rPr>
          <w:rFonts w:ascii="Times New Roman" w:hAnsi="Times New Roman" w:cs="Times New Roman"/>
          <w:lang w:val="en-GB"/>
        </w:rPr>
      </w:pPr>
      <w:r w:rsidRPr="00AA565B">
        <w:rPr>
          <w:rFonts w:ascii="Times New Roman" w:hAnsi="Times New Roman" w:cs="Times New Roman"/>
          <w:b/>
          <w:bCs/>
          <w:lang w:val="en-GB"/>
        </w:rPr>
        <w:t xml:space="preserve">afti_tile_id[ i ] </w:t>
      </w:r>
      <w:r w:rsidRPr="00AA565B">
        <w:rPr>
          <w:rFonts w:ascii="Times New Roman" w:hAnsi="Times New Roman" w:cs="Times New Roman"/>
          <w:lang w:val="en-GB"/>
        </w:rPr>
        <w:t>specifies the tile ID of the i-th tile. The length of the afti_tile_id[ i ] syntax element is afti_signalled_tile_id_length_minus1 + 1 bits. When not present, the value of afti_tile_id[ i ] is inferred to be equal to i, for each i in the range of 0 to afti_num_tiles_in_atlas_frame_minus1, inclusive. It is a requirement of bitstream conformance that afti_tile_id[ i ] shall not be equal to afti_tile_id[ j ] for all i != j. The length of the afti_tile_id[ i ] syntax element is afti_signalled_tile_id_length_minus1 + 1 bits.</w:t>
      </w:r>
    </w:p>
    <w:p w14:paraId="55999D26" w14:textId="77777777" w:rsidR="001265EA" w:rsidRPr="006F7DDA" w:rsidRDefault="001265EA" w:rsidP="001265EA">
      <w:pPr>
        <w:spacing w:before="240" w:after="240"/>
        <w:rPr>
          <w:rFonts w:ascii="Times New Roman" w:hAnsi="Times New Roman" w:cs="Times New Roman"/>
          <w:i/>
          <w:iCs/>
          <w:sz w:val="28"/>
          <w:szCs w:val="28"/>
          <w:lang w:val="en-GB"/>
        </w:rPr>
      </w:pPr>
      <w:r w:rsidRPr="006F7DDA">
        <w:rPr>
          <w:rFonts w:ascii="Times New Roman" w:hAnsi="Times New Roman" w:cs="Times New Roman"/>
          <w:i/>
          <w:iCs/>
          <w:sz w:val="28"/>
          <w:szCs w:val="28"/>
          <w:lang w:val="en-GB"/>
        </w:rPr>
        <w:t>with</w:t>
      </w:r>
    </w:p>
    <w:p w14:paraId="6E6C0474" w14:textId="77777777" w:rsidR="00E55E61" w:rsidRPr="00C90981" w:rsidRDefault="00E55E61" w:rsidP="00C90981">
      <w:pPr>
        <w:spacing w:after="120"/>
        <w:rPr>
          <w:rFonts w:ascii="Times New Roman" w:hAnsi="Times New Roman" w:cs="Times New Roman"/>
          <w:lang w:val="en-GB"/>
        </w:rPr>
      </w:pPr>
      <w:r w:rsidRPr="00C90981">
        <w:rPr>
          <w:rFonts w:ascii="Times New Roman" w:hAnsi="Times New Roman" w:cs="Times New Roman"/>
          <w:b/>
          <w:bCs/>
          <w:lang w:val="en-GB"/>
        </w:rPr>
        <w:lastRenderedPageBreak/>
        <w:t>afti_signalled_tile_id_length_minus1</w:t>
      </w:r>
      <w:r w:rsidRPr="00C90981">
        <w:rPr>
          <w:rFonts w:ascii="Times New Roman" w:hAnsi="Times New Roman" w:cs="Times New Roman"/>
          <w:lang w:val="en-GB"/>
        </w:rPr>
        <w:t xml:space="preserve"> plus 1 specifies the number of bits used to represent the syntax element afti_tile_id[ i ] when present, and the syntax element ath_id in a tile header. The value of afti_signalled_tile_id_length_minus1 shall be in the range of 0 to 15, inclusive. </w:t>
      </w:r>
    </w:p>
    <w:p w14:paraId="40F3C9AE" w14:textId="77777777" w:rsidR="00E55E61" w:rsidRPr="0037243C" w:rsidRDefault="00E55E61" w:rsidP="0037243C">
      <w:pPr>
        <w:spacing w:after="120"/>
        <w:rPr>
          <w:rFonts w:ascii="Times New Roman" w:hAnsi="Times New Roman" w:cs="Times New Roman"/>
          <w:color w:val="000000"/>
        </w:rPr>
      </w:pPr>
      <w:r w:rsidRPr="0037243C">
        <w:rPr>
          <w:rFonts w:ascii="Times New Roman" w:hAnsi="Times New Roman" w:cs="Times New Roman"/>
          <w:color w:val="000000"/>
        </w:rPr>
        <w:t>The variable AftiSignalledTileIDBitCount is computed as follows:</w:t>
      </w:r>
    </w:p>
    <w:p w14:paraId="532B51C4" w14:textId="7590BB52" w:rsidR="00EB0DA4" w:rsidRDefault="00EB0DA4" w:rsidP="00EB0DA4">
      <w:pPr>
        <w:spacing w:after="120"/>
        <w:rPr>
          <w:rFonts w:ascii="Times New Roman" w:eastAsia="MS Mincho" w:hAnsi="Times New Roman" w:cs="Times New Roman"/>
          <w:color w:val="000000"/>
          <w:lang w:eastAsia="zh-CN"/>
        </w:rPr>
      </w:pPr>
      <w:r>
        <w:rPr>
          <w:rFonts w:ascii="Times New Roman" w:eastAsia="MS Mincho" w:hAnsi="Times New Roman" w:cs="Times New Roman"/>
          <w:color w:val="000000"/>
          <w:lang w:eastAsia="zh-CN"/>
        </w:rPr>
        <w:t xml:space="preserve">    </w:t>
      </w:r>
      <w:r w:rsidR="00E55E61" w:rsidRPr="0037243C">
        <w:rPr>
          <w:rFonts w:ascii="Times New Roman" w:eastAsia="MS Mincho" w:hAnsi="Times New Roman" w:cs="Times New Roman"/>
          <w:color w:val="000000"/>
          <w:lang w:eastAsia="zh-CN"/>
        </w:rPr>
        <w:t>When afti_signalled_tile_id_length_minus1 is not presen</w:t>
      </w:r>
      <w:r>
        <w:rPr>
          <w:rFonts w:ascii="Times New Roman" w:eastAsia="MS Mincho" w:hAnsi="Times New Roman" w:cs="Times New Roman"/>
          <w:color w:val="000000"/>
          <w:lang w:eastAsia="zh-CN"/>
        </w:rPr>
        <w:t>t</w:t>
      </w:r>
    </w:p>
    <w:p w14:paraId="31B8A830" w14:textId="3FECAC09" w:rsidR="00E55E61" w:rsidRPr="00EB0DA4" w:rsidRDefault="00EB0DA4" w:rsidP="00EB0DA4">
      <w:pPr>
        <w:spacing w:after="120"/>
        <w:rPr>
          <w:rFonts w:ascii="Times New Roman" w:eastAsia="MS Mincho" w:hAnsi="Times New Roman" w:cs="Times New Roman"/>
          <w:color w:val="000000"/>
          <w:lang w:eastAsia="zh-CN"/>
        </w:rPr>
      </w:pPr>
      <w:r>
        <w:rPr>
          <w:rFonts w:ascii="Times New Roman" w:eastAsia="MS Mincho" w:hAnsi="Times New Roman" w:cs="Times New Roman"/>
          <w:color w:val="000000"/>
          <w:lang w:eastAsia="zh-CN"/>
        </w:rPr>
        <w:tab/>
      </w:r>
      <w:r w:rsidR="00E55E61" w:rsidRPr="0037243C">
        <w:rPr>
          <w:rFonts w:ascii="Times New Roman" w:hAnsi="Times New Roman" w:cs="Times New Roman"/>
          <w:color w:val="000000"/>
        </w:rPr>
        <w:t>AftiSignalledTileIDBitCount = Ceil( Log2( </w:t>
      </w:r>
      <w:r w:rsidR="00E55E61" w:rsidRPr="0037243C">
        <w:rPr>
          <w:rFonts w:ascii="Times New Roman" w:hAnsi="Times New Roman" w:cs="Times New Roman"/>
          <w:bCs/>
        </w:rPr>
        <w:t>afti_num_tiles_in_atlas_frame_minus1 + 1</w:t>
      </w:r>
      <w:r w:rsidR="00E55E61" w:rsidRPr="0037243C">
        <w:rPr>
          <w:rFonts w:ascii="Times New Roman" w:hAnsi="Times New Roman" w:cs="Times New Roman"/>
        </w:rPr>
        <w:t> ) )</w:t>
      </w:r>
    </w:p>
    <w:p w14:paraId="14190CD6" w14:textId="0E72FECD" w:rsidR="00E55E61" w:rsidRPr="0037243C" w:rsidRDefault="00EB0DA4" w:rsidP="00EB0DA4">
      <w:pPr>
        <w:spacing w:after="120"/>
        <w:rPr>
          <w:rFonts w:ascii="Times New Roman" w:hAnsi="Times New Roman" w:cs="Times New Roman"/>
          <w:color w:val="000000"/>
        </w:rPr>
      </w:pPr>
      <w:r>
        <w:rPr>
          <w:rFonts w:ascii="Times New Roman" w:hAnsi="Times New Roman" w:cs="Times New Roman"/>
        </w:rPr>
        <w:t xml:space="preserve">    </w:t>
      </w:r>
      <w:r w:rsidR="00E55E61" w:rsidRPr="0037243C">
        <w:rPr>
          <w:rFonts w:ascii="Times New Roman" w:hAnsi="Times New Roman" w:cs="Times New Roman"/>
        </w:rPr>
        <w:t>Otherwise</w:t>
      </w:r>
    </w:p>
    <w:p w14:paraId="200E2797" w14:textId="6CD3D7D0" w:rsidR="00E55E61" w:rsidRPr="0037243C" w:rsidRDefault="00E55E61" w:rsidP="00EB0DA4">
      <w:pPr>
        <w:spacing w:after="120"/>
        <w:rPr>
          <w:rFonts w:ascii="Times New Roman" w:hAnsi="Times New Roman" w:cs="Times New Roman"/>
        </w:rPr>
      </w:pPr>
      <w:r w:rsidRPr="0037243C">
        <w:rPr>
          <w:rFonts w:ascii="Times New Roman" w:hAnsi="Times New Roman" w:cs="Times New Roman"/>
        </w:rPr>
        <w:tab/>
        <w:t>AftiSignalledTileIDBitCount = afti_signalled_tile_id_length_minus1 + 1</w:t>
      </w:r>
    </w:p>
    <w:p w14:paraId="5A118806" w14:textId="4E1797E8" w:rsidR="00E55E61" w:rsidRDefault="00E55E61" w:rsidP="00C90981">
      <w:pPr>
        <w:spacing w:before="240" w:after="240"/>
        <w:jc w:val="both"/>
        <w:rPr>
          <w:rFonts w:ascii="Times New Roman" w:hAnsi="Times New Roman" w:cs="Times New Roman"/>
          <w:lang w:val="en-GB"/>
        </w:rPr>
      </w:pPr>
      <w:r w:rsidRPr="00C90981">
        <w:rPr>
          <w:rFonts w:ascii="Times New Roman" w:hAnsi="Times New Roman" w:cs="Times New Roman"/>
          <w:b/>
          <w:bCs/>
          <w:lang w:val="en-GB"/>
        </w:rPr>
        <w:t xml:space="preserve">afti_tile_id[ i ] </w:t>
      </w:r>
      <w:r w:rsidRPr="00C90981">
        <w:rPr>
          <w:rFonts w:ascii="Times New Roman" w:hAnsi="Times New Roman" w:cs="Times New Roman"/>
          <w:lang w:val="en-GB"/>
        </w:rPr>
        <w:t>specifies the tile ID of the i-th tile. When not present, the value of afti_tile_id[ i ] is inferred to be equal to i, for each i in the range of 0 to afti_num_tiles_in_atlas_frame_minus1, inclusive. It is a requirement of bitstream conformance that afti_tile_id[ i ] shall not be equal to afti_tile_id[ j ] for all i != j. The length of the afti_tile_id[ i ] syntax element is AftiSignalledTileIDBitCount bits.</w:t>
      </w:r>
    </w:p>
    <w:p w14:paraId="67D7DB56" w14:textId="6E1CF263" w:rsidR="002E1FDE" w:rsidRDefault="002E1FDE" w:rsidP="002E1FDE">
      <w:pPr>
        <w:spacing w:before="240" w:after="240"/>
        <w:rPr>
          <w:rFonts w:ascii="Times New Roman" w:hAnsi="Times New Roman" w:cs="Times New Roman"/>
          <w:i/>
          <w:iCs/>
          <w:sz w:val="28"/>
          <w:szCs w:val="28"/>
          <w:lang w:val="en-GB"/>
        </w:rPr>
      </w:pPr>
      <w:r w:rsidRPr="006F7DDA">
        <w:rPr>
          <w:rFonts w:ascii="Times New Roman" w:hAnsi="Times New Roman" w:cs="Times New Roman"/>
          <w:i/>
          <w:iCs/>
          <w:sz w:val="28"/>
          <w:szCs w:val="28"/>
          <w:lang w:val="en-GB"/>
        </w:rPr>
        <w:t xml:space="preserve">In subclause </w:t>
      </w:r>
      <w:r>
        <w:rPr>
          <w:rFonts w:ascii="Times New Roman" w:hAnsi="Times New Roman" w:cs="Times New Roman"/>
          <w:i/>
          <w:iCs/>
          <w:sz w:val="28"/>
          <w:szCs w:val="28"/>
          <w:lang w:val="en-GB"/>
        </w:rPr>
        <w:t>8.4.6.11</w:t>
      </w:r>
      <w:r w:rsidRPr="006F7DDA">
        <w:rPr>
          <w:rFonts w:ascii="Times New Roman" w:hAnsi="Times New Roman" w:cs="Times New Roman"/>
          <w:i/>
          <w:iCs/>
          <w:sz w:val="28"/>
          <w:szCs w:val="28"/>
          <w:lang w:val="en-GB"/>
        </w:rPr>
        <w:t>, replace</w:t>
      </w:r>
    </w:p>
    <w:p w14:paraId="678BBE84" w14:textId="444607E8" w:rsidR="007C62F1" w:rsidRPr="007C62F1" w:rsidRDefault="007C62F1" w:rsidP="007C62F1">
      <w:pPr>
        <w:jc w:val="both"/>
        <w:rPr>
          <w:rFonts w:ascii="Cambria" w:hAnsi="Cambria"/>
        </w:rPr>
      </w:pPr>
      <w:r w:rsidRPr="007C62F1">
        <w:rPr>
          <w:rFonts w:ascii="Cambria" w:hAnsi="Cambria"/>
          <w:b/>
        </w:rPr>
        <w:t>ath_type</w:t>
      </w:r>
      <w:r w:rsidRPr="007C62F1">
        <w:rPr>
          <w:rFonts w:ascii="Cambria" w:hAnsi="Cambria"/>
        </w:rPr>
        <w:t xml:space="preserve"> specifies the coding type of the current atlas tile group according to </w:t>
      </w:r>
      <w:r w:rsidRPr="007C62F1">
        <w:rPr>
          <w:rFonts w:ascii="Cambria" w:hAnsi="Cambria"/>
        </w:rPr>
        <w:fldChar w:fldCharType="begin"/>
      </w:r>
      <w:r w:rsidRPr="007C62F1">
        <w:rPr>
          <w:rFonts w:ascii="Cambria" w:hAnsi="Cambria"/>
        </w:rPr>
        <w:instrText xml:space="preserve"> REF _Ref317098952 \h   \* MERGEFORMAT </w:instrText>
      </w:r>
      <w:r w:rsidRPr="007C62F1">
        <w:rPr>
          <w:rFonts w:ascii="Cambria" w:hAnsi="Cambria"/>
        </w:rPr>
      </w:r>
      <w:r w:rsidRPr="007C62F1">
        <w:rPr>
          <w:rFonts w:ascii="Cambria" w:hAnsi="Cambria"/>
        </w:rPr>
        <w:fldChar w:fldCharType="separate"/>
      </w:r>
      <w:r w:rsidRPr="007C62F1">
        <w:rPr>
          <w:rFonts w:ascii="Cambria" w:hAnsi="Cambria"/>
        </w:rPr>
        <w:t>Table 6</w:t>
      </w:r>
      <w:r w:rsidRPr="007C62F1">
        <w:rPr>
          <w:rFonts w:ascii="Cambria" w:hAnsi="Cambria"/>
        </w:rPr>
        <w:fldChar w:fldCharType="end"/>
      </w:r>
      <w:r w:rsidRPr="007C62F1">
        <w:rPr>
          <w:rFonts w:ascii="Cambria" w:hAnsi="Cambria"/>
        </w:rPr>
        <w:t xml:space="preserve">. The value of ath_type shall be equal to 0, 1, or 2 in bitstreams conforming to this version of this document. Other values of ath_type are reserved for future use by </w:t>
      </w:r>
      <w:r w:rsidRPr="007C62F1">
        <w:rPr>
          <w:rFonts w:ascii="Cambria" w:eastAsia="MS Mincho" w:hAnsi="Cambria"/>
        </w:rPr>
        <w:t>ISO/IEC</w:t>
      </w:r>
      <w:r w:rsidRPr="007C62F1">
        <w:rPr>
          <w:rFonts w:ascii="Cambria" w:hAnsi="Cambria"/>
        </w:rPr>
        <w:t>. Decoders conforming to this version of this document shall ignore reserved values of ath_type.</w:t>
      </w:r>
    </w:p>
    <w:p w14:paraId="068B98BB" w14:textId="0DAB6CDB" w:rsidR="002E1FDE" w:rsidRDefault="007C62F1" w:rsidP="002E1FDE">
      <w:pPr>
        <w:spacing w:before="240" w:after="240"/>
        <w:rPr>
          <w:rFonts w:ascii="Times New Roman" w:hAnsi="Times New Roman" w:cs="Times New Roman"/>
          <w:i/>
          <w:iCs/>
          <w:sz w:val="28"/>
          <w:szCs w:val="28"/>
          <w:lang w:val="en-GB"/>
        </w:rPr>
      </w:pPr>
      <w:r>
        <w:rPr>
          <w:rFonts w:ascii="Times New Roman" w:hAnsi="Times New Roman" w:cs="Times New Roman"/>
          <w:i/>
          <w:iCs/>
          <w:sz w:val="28"/>
          <w:szCs w:val="28"/>
          <w:lang w:val="en-GB"/>
        </w:rPr>
        <w:t>w</w:t>
      </w:r>
      <w:r w:rsidR="002E1FDE" w:rsidRPr="006F7DDA">
        <w:rPr>
          <w:rFonts w:ascii="Times New Roman" w:hAnsi="Times New Roman" w:cs="Times New Roman"/>
          <w:i/>
          <w:iCs/>
          <w:sz w:val="28"/>
          <w:szCs w:val="28"/>
          <w:lang w:val="en-GB"/>
        </w:rPr>
        <w:t>ith</w:t>
      </w:r>
    </w:p>
    <w:p w14:paraId="7347E498" w14:textId="48C5934D" w:rsidR="007C62F1" w:rsidRPr="007C62F1" w:rsidRDefault="007C62F1" w:rsidP="007C62F1">
      <w:pPr>
        <w:jc w:val="both"/>
        <w:rPr>
          <w:rFonts w:ascii="Cambria" w:hAnsi="Cambria"/>
        </w:rPr>
      </w:pPr>
      <w:r w:rsidRPr="007C62F1">
        <w:rPr>
          <w:rFonts w:ascii="Cambria" w:hAnsi="Cambria"/>
          <w:b/>
        </w:rPr>
        <w:t>ath_type</w:t>
      </w:r>
      <w:r w:rsidRPr="007C62F1">
        <w:rPr>
          <w:rFonts w:ascii="Cambria" w:hAnsi="Cambria"/>
        </w:rPr>
        <w:t xml:space="preserve"> specifies the coding type of the current atlas tile according to </w:t>
      </w:r>
      <w:r w:rsidRPr="007C62F1">
        <w:rPr>
          <w:rFonts w:ascii="Cambria" w:hAnsi="Cambria"/>
        </w:rPr>
        <w:fldChar w:fldCharType="begin"/>
      </w:r>
      <w:r w:rsidRPr="007C62F1">
        <w:rPr>
          <w:rFonts w:ascii="Cambria" w:hAnsi="Cambria"/>
        </w:rPr>
        <w:instrText xml:space="preserve"> REF _Ref317098952 \h   \* MERGEFORMAT </w:instrText>
      </w:r>
      <w:r w:rsidRPr="007C62F1">
        <w:rPr>
          <w:rFonts w:ascii="Cambria" w:hAnsi="Cambria"/>
        </w:rPr>
      </w:r>
      <w:r w:rsidRPr="007C62F1">
        <w:rPr>
          <w:rFonts w:ascii="Cambria" w:hAnsi="Cambria"/>
        </w:rPr>
        <w:fldChar w:fldCharType="separate"/>
      </w:r>
      <w:r w:rsidRPr="007C62F1">
        <w:rPr>
          <w:rFonts w:ascii="Cambria" w:hAnsi="Cambria"/>
        </w:rPr>
        <w:t>Table 6</w:t>
      </w:r>
      <w:r w:rsidRPr="007C62F1">
        <w:rPr>
          <w:rFonts w:ascii="Cambria" w:hAnsi="Cambria"/>
        </w:rPr>
        <w:fldChar w:fldCharType="end"/>
      </w:r>
      <w:r w:rsidRPr="007C62F1">
        <w:rPr>
          <w:rFonts w:ascii="Cambria" w:hAnsi="Cambria"/>
        </w:rPr>
        <w:t xml:space="preserve">. The value of ath_type shall be equal to 0, 1, or 2 in bitstreams conforming to this version of this document. Other values of ath_type are reserved for future use by </w:t>
      </w:r>
      <w:r w:rsidRPr="007C62F1">
        <w:rPr>
          <w:rFonts w:ascii="Cambria" w:eastAsia="MS Mincho" w:hAnsi="Cambria"/>
        </w:rPr>
        <w:t>ISO/IEC</w:t>
      </w:r>
      <w:r w:rsidRPr="007C62F1">
        <w:rPr>
          <w:rFonts w:ascii="Cambria" w:hAnsi="Cambria"/>
        </w:rPr>
        <w:t>. Decoders conforming to this version of this document shall ignore reserved values of ath_type.</w:t>
      </w:r>
    </w:p>
    <w:p w14:paraId="1E9EF257" w14:textId="6C5B572E" w:rsidR="006A7460" w:rsidRPr="00900492" w:rsidRDefault="006A7460" w:rsidP="006A7460">
      <w:pPr>
        <w:spacing w:before="240" w:after="240"/>
        <w:rPr>
          <w:rFonts w:ascii="Times New Roman" w:hAnsi="Times New Roman" w:cs="Times New Roman"/>
          <w:i/>
          <w:iCs/>
          <w:sz w:val="28"/>
          <w:szCs w:val="28"/>
          <w:lang w:val="en-GB"/>
        </w:rPr>
      </w:pPr>
      <w:r w:rsidRPr="00900492">
        <w:rPr>
          <w:rFonts w:ascii="Times New Roman" w:hAnsi="Times New Roman" w:cs="Times New Roman"/>
          <w:i/>
          <w:iCs/>
          <w:sz w:val="28"/>
          <w:szCs w:val="28"/>
          <w:lang w:val="en-GB"/>
        </w:rPr>
        <w:t>In subclause 8.4.6.</w:t>
      </w:r>
      <w:r w:rsidR="00EA4C02" w:rsidRPr="00900492">
        <w:rPr>
          <w:rFonts w:ascii="Times New Roman" w:hAnsi="Times New Roman" w:cs="Times New Roman"/>
          <w:i/>
          <w:iCs/>
          <w:sz w:val="28"/>
          <w:szCs w:val="28"/>
          <w:lang w:val="en-GB"/>
        </w:rPr>
        <w:t>11</w:t>
      </w:r>
      <w:r w:rsidRPr="00900492">
        <w:rPr>
          <w:rFonts w:ascii="Times New Roman" w:hAnsi="Times New Roman" w:cs="Times New Roman"/>
          <w:i/>
          <w:iCs/>
          <w:sz w:val="28"/>
          <w:szCs w:val="28"/>
          <w:lang w:val="en-GB"/>
        </w:rPr>
        <w:t>, replace</w:t>
      </w:r>
    </w:p>
    <w:p w14:paraId="179A8986" w14:textId="77777777" w:rsidR="006B3E63" w:rsidRPr="006B3E63" w:rsidRDefault="006B3E63" w:rsidP="006B3E63">
      <w:pPr>
        <w:pStyle w:val="BodyText"/>
        <w:adjustRightInd w:val="0"/>
        <w:spacing w:after="120"/>
        <w:rPr>
          <w:rFonts w:ascii="Times New Roman" w:eastAsiaTheme="minorEastAsia" w:hAnsi="Times New Roman" w:cs="Times New Roman"/>
          <w:sz w:val="22"/>
          <w:szCs w:val="22"/>
        </w:rPr>
      </w:pPr>
      <w:r w:rsidRPr="006B3E63">
        <w:rPr>
          <w:rFonts w:ascii="Times New Roman" w:eastAsiaTheme="minorEastAsia" w:hAnsi="Times New Roman" w:cs="Times New Roman"/>
          <w:sz w:val="22"/>
          <w:szCs w:val="22"/>
        </w:rPr>
        <w:t>The following applies:</w:t>
      </w:r>
    </w:p>
    <w:p w14:paraId="1E9AA369" w14:textId="77777777" w:rsidR="006B3E63" w:rsidRPr="006B3E63" w:rsidRDefault="006B3E63" w:rsidP="006B3E63">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ascii="Times New Roman" w:eastAsiaTheme="minorEastAsia" w:hAnsi="Times New Roman"/>
        </w:rPr>
      </w:pPr>
      <w:r w:rsidRPr="006B3E63">
        <w:rPr>
          <w:rFonts w:ascii="Times New Roman" w:eastAsiaTheme="minorEastAsia" w:hAnsi="Times New Roman"/>
        </w:rPr>
        <w:t>—</w:t>
      </w:r>
      <w:r w:rsidRPr="006B3E63">
        <w:rPr>
          <w:rFonts w:ascii="Times New Roman" w:eastAsiaTheme="minorEastAsia" w:hAnsi="Times New Roman"/>
        </w:rPr>
        <w:tab/>
        <w:t>The length of ath_id is afti_signalled_tile_id_length_minus1 + 1 bits.</w:t>
      </w:r>
    </w:p>
    <w:p w14:paraId="1AB47288" w14:textId="49A6BBE8" w:rsidR="006B3E63" w:rsidRPr="006B3E63" w:rsidRDefault="006B3E63" w:rsidP="006B3E63">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ascii="Times New Roman" w:eastAsiaTheme="minorEastAsia" w:hAnsi="Times New Roman"/>
        </w:rPr>
      </w:pPr>
      <w:r w:rsidRPr="006B3E63">
        <w:rPr>
          <w:rFonts w:ascii="Times New Roman" w:eastAsiaTheme="minorEastAsia" w:hAnsi="Times New Roman"/>
        </w:rPr>
        <w:t>—</w:t>
      </w:r>
      <w:r w:rsidRPr="006B3E63">
        <w:rPr>
          <w:rFonts w:ascii="Times New Roman" w:eastAsiaTheme="minorEastAsia" w:hAnsi="Times New Roman"/>
        </w:rPr>
        <w:tab/>
        <w:t>The value of ath_id shall be in the range of values specified by the array TileIndexToID[ i ], for i in the range from 0 to afti_num_tiles_in_atlas_frame_minus1, inclusive.</w:t>
      </w:r>
    </w:p>
    <w:p w14:paraId="5D519A72" w14:textId="07097380" w:rsidR="006A7460" w:rsidRPr="006F7DDA" w:rsidRDefault="006D435D" w:rsidP="006A7460">
      <w:pPr>
        <w:spacing w:before="240" w:after="240"/>
        <w:rPr>
          <w:rFonts w:ascii="Times New Roman" w:hAnsi="Times New Roman" w:cs="Times New Roman"/>
          <w:i/>
          <w:iCs/>
          <w:sz w:val="28"/>
          <w:szCs w:val="28"/>
          <w:lang w:val="en-GB"/>
        </w:rPr>
      </w:pPr>
      <w:r w:rsidRPr="006F7DDA">
        <w:rPr>
          <w:rFonts w:ascii="Times New Roman" w:hAnsi="Times New Roman" w:cs="Times New Roman"/>
          <w:i/>
          <w:iCs/>
          <w:sz w:val="28"/>
          <w:szCs w:val="28"/>
          <w:lang w:val="en-GB"/>
        </w:rPr>
        <w:t>w</w:t>
      </w:r>
      <w:r w:rsidR="006A7460" w:rsidRPr="006F7DDA">
        <w:rPr>
          <w:rFonts w:ascii="Times New Roman" w:hAnsi="Times New Roman" w:cs="Times New Roman"/>
          <w:i/>
          <w:iCs/>
          <w:sz w:val="28"/>
          <w:szCs w:val="28"/>
          <w:lang w:val="en-GB"/>
        </w:rPr>
        <w:t>ith</w:t>
      </w:r>
    </w:p>
    <w:p w14:paraId="4E945084" w14:textId="77777777" w:rsidR="006D435D" w:rsidRPr="006B3E63" w:rsidRDefault="006D435D" w:rsidP="006D435D">
      <w:pPr>
        <w:pStyle w:val="BodyText"/>
        <w:adjustRightInd w:val="0"/>
        <w:spacing w:after="120"/>
        <w:rPr>
          <w:rFonts w:ascii="Times New Roman" w:eastAsiaTheme="minorEastAsia" w:hAnsi="Times New Roman" w:cs="Times New Roman"/>
          <w:sz w:val="22"/>
          <w:szCs w:val="22"/>
        </w:rPr>
      </w:pPr>
      <w:r w:rsidRPr="006B3E63">
        <w:rPr>
          <w:rFonts w:ascii="Times New Roman" w:eastAsiaTheme="minorEastAsia" w:hAnsi="Times New Roman" w:cs="Times New Roman"/>
          <w:sz w:val="22"/>
          <w:szCs w:val="22"/>
        </w:rPr>
        <w:t>The following applies:</w:t>
      </w:r>
    </w:p>
    <w:p w14:paraId="2AE1C02E" w14:textId="0B04F7E5" w:rsidR="006D435D" w:rsidRPr="006B3E63" w:rsidRDefault="006D435D" w:rsidP="006D435D">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ascii="Times New Roman" w:eastAsiaTheme="minorEastAsia" w:hAnsi="Times New Roman"/>
        </w:rPr>
      </w:pPr>
      <w:r w:rsidRPr="006B3E63">
        <w:rPr>
          <w:rFonts w:ascii="Times New Roman" w:eastAsiaTheme="minorEastAsia" w:hAnsi="Times New Roman"/>
        </w:rPr>
        <w:t>—</w:t>
      </w:r>
      <w:r w:rsidRPr="006B3E63">
        <w:rPr>
          <w:rFonts w:ascii="Times New Roman" w:eastAsiaTheme="minorEastAsia" w:hAnsi="Times New Roman"/>
        </w:rPr>
        <w:tab/>
        <w:t xml:space="preserve">The length of ath_id is </w:t>
      </w:r>
      <w:r w:rsidR="008B56D0" w:rsidRPr="008B56D0">
        <w:rPr>
          <w:rFonts w:ascii="Times New Roman" w:eastAsiaTheme="minorEastAsia" w:hAnsi="Times New Roman"/>
        </w:rPr>
        <w:t xml:space="preserve">AftiSignalledTileIDBitCount </w:t>
      </w:r>
      <w:r w:rsidRPr="006B3E63">
        <w:rPr>
          <w:rFonts w:ascii="Times New Roman" w:eastAsiaTheme="minorEastAsia" w:hAnsi="Times New Roman"/>
        </w:rPr>
        <w:t>bits.</w:t>
      </w:r>
    </w:p>
    <w:p w14:paraId="2B71B772" w14:textId="2E5972BA" w:rsidR="006D435D" w:rsidRPr="006D435D" w:rsidRDefault="006D435D" w:rsidP="006D435D">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ascii="Times New Roman" w:eastAsiaTheme="minorEastAsia" w:hAnsi="Times New Roman"/>
        </w:rPr>
      </w:pPr>
      <w:r w:rsidRPr="006B3E63">
        <w:rPr>
          <w:rFonts w:ascii="Times New Roman" w:eastAsiaTheme="minorEastAsia" w:hAnsi="Times New Roman"/>
        </w:rPr>
        <w:t>—</w:t>
      </w:r>
      <w:r w:rsidRPr="006B3E63">
        <w:rPr>
          <w:rFonts w:ascii="Times New Roman" w:eastAsiaTheme="minorEastAsia" w:hAnsi="Times New Roman"/>
        </w:rPr>
        <w:tab/>
        <w:t>The value of ath_id shall be in the range of values specified by the array TileIndexToID[ i ], for i in the range from 0 to afti_num_tiles_in_atlas_frame_minus1, inclusive.</w:t>
      </w:r>
    </w:p>
    <w:p w14:paraId="3ADCE53A" w14:textId="24E21D92" w:rsidR="005F0AD6" w:rsidRPr="006F7DDA" w:rsidRDefault="005F0AD6" w:rsidP="005F0AD6">
      <w:pPr>
        <w:spacing w:before="240" w:after="240"/>
        <w:rPr>
          <w:rFonts w:ascii="Times New Roman" w:hAnsi="Times New Roman" w:cs="Times New Roman"/>
          <w:i/>
          <w:iCs/>
          <w:sz w:val="28"/>
          <w:szCs w:val="28"/>
          <w:lang w:val="en-GB"/>
        </w:rPr>
      </w:pPr>
      <w:r w:rsidRPr="006F7DDA">
        <w:rPr>
          <w:rFonts w:ascii="Times New Roman" w:hAnsi="Times New Roman" w:cs="Times New Roman"/>
          <w:i/>
          <w:iCs/>
          <w:sz w:val="28"/>
          <w:szCs w:val="28"/>
          <w:lang w:val="en-GB"/>
        </w:rPr>
        <w:t xml:space="preserve">In subclause </w:t>
      </w:r>
      <w:r w:rsidR="000918CD" w:rsidRPr="006F7DDA">
        <w:rPr>
          <w:rFonts w:ascii="Times New Roman" w:hAnsi="Times New Roman" w:cs="Times New Roman"/>
          <w:i/>
          <w:iCs/>
          <w:sz w:val="28"/>
          <w:szCs w:val="28"/>
          <w:lang w:val="en-GB"/>
        </w:rPr>
        <w:t>8</w:t>
      </w:r>
      <w:r w:rsidRPr="006F7DDA">
        <w:rPr>
          <w:rFonts w:ascii="Times New Roman" w:hAnsi="Times New Roman" w:cs="Times New Roman"/>
          <w:i/>
          <w:iCs/>
          <w:sz w:val="28"/>
          <w:szCs w:val="28"/>
          <w:lang w:val="en-GB"/>
        </w:rPr>
        <w:t>.4.</w:t>
      </w:r>
      <w:r w:rsidR="000918CD" w:rsidRPr="006F7DDA">
        <w:rPr>
          <w:rFonts w:ascii="Times New Roman" w:hAnsi="Times New Roman" w:cs="Times New Roman"/>
          <w:i/>
          <w:iCs/>
          <w:sz w:val="28"/>
          <w:szCs w:val="28"/>
          <w:lang w:val="en-GB"/>
        </w:rPr>
        <w:t>7.3</w:t>
      </w:r>
      <w:r w:rsidRPr="006F7DDA">
        <w:rPr>
          <w:rFonts w:ascii="Times New Roman" w:hAnsi="Times New Roman" w:cs="Times New Roman"/>
          <w:i/>
          <w:iCs/>
          <w:sz w:val="28"/>
          <w:szCs w:val="28"/>
          <w:lang w:val="en-GB"/>
        </w:rPr>
        <w:t>, replace</w:t>
      </w:r>
    </w:p>
    <w:p w14:paraId="5CBEEFB6" w14:textId="77777777" w:rsidR="00835D8C" w:rsidRPr="00835D8C" w:rsidRDefault="00835D8C" w:rsidP="00706206">
      <w:pPr>
        <w:spacing w:before="240" w:after="240"/>
        <w:jc w:val="both"/>
        <w:rPr>
          <w:rFonts w:ascii="Times New Roman" w:hAnsi="Times New Roman" w:cs="Times New Roman"/>
          <w:lang w:val="en-GB"/>
        </w:rPr>
      </w:pPr>
      <w:r w:rsidRPr="00835D8C">
        <w:rPr>
          <w:rFonts w:ascii="Times New Roman" w:hAnsi="Times New Roman" w:cs="Times New Roman"/>
          <w:b/>
          <w:bCs/>
          <w:lang w:val="en-GB"/>
        </w:rPr>
        <w:t>pdu_lod_scale_x_minus1</w:t>
      </w:r>
      <w:r w:rsidRPr="00835D8C">
        <w:rPr>
          <w:rFonts w:ascii="Times New Roman" w:hAnsi="Times New Roman" w:cs="Times New Roman"/>
          <w:lang w:val="en-GB"/>
        </w:rPr>
        <w:t xml:space="preserve">[ tileID ][ p ] specifies the LOD scaling factor to be applied to the local x coordinate of a point in a patch with index p of the current atlas tile, with tile ID equal to tileID, prior to its addition to the patch coordinate TilePatch3dOffsetU[ tileID ][ p ]. If pdu_lod_scale_x_minus1[ </w:t>
      </w:r>
      <w:r w:rsidRPr="00835D8C">
        <w:rPr>
          <w:rFonts w:ascii="Times New Roman" w:hAnsi="Times New Roman" w:cs="Times New Roman"/>
          <w:lang w:val="en-GB"/>
        </w:rPr>
        <w:lastRenderedPageBreak/>
        <w:t>tileID ][ p ] is not present, its value shall be inferred to be equal to 0.</w:t>
      </w:r>
    </w:p>
    <w:p w14:paraId="535AFC32" w14:textId="23FEEE8A" w:rsidR="00835D8C" w:rsidRPr="00835D8C" w:rsidRDefault="00835D8C" w:rsidP="00706206">
      <w:pPr>
        <w:spacing w:before="240" w:after="240"/>
        <w:jc w:val="both"/>
        <w:rPr>
          <w:rFonts w:ascii="Times New Roman" w:hAnsi="Times New Roman" w:cs="Times New Roman"/>
          <w:lang w:val="en-GB"/>
        </w:rPr>
      </w:pPr>
      <w:r w:rsidRPr="00835D8C">
        <w:rPr>
          <w:rFonts w:ascii="Times New Roman" w:hAnsi="Times New Roman" w:cs="Times New Roman"/>
          <w:b/>
          <w:bCs/>
          <w:lang w:val="en-GB"/>
        </w:rPr>
        <w:t>pdu_lod_scale_y_idc</w:t>
      </w:r>
      <w:r w:rsidRPr="00835D8C">
        <w:rPr>
          <w:rFonts w:ascii="Times New Roman" w:hAnsi="Times New Roman" w:cs="Times New Roman"/>
          <w:lang w:val="en-GB"/>
        </w:rPr>
        <w:t>[ tileID ][ p ] indicates the LOD scaling factor to be applied to the local y coordinate of a point in a patch with index p of the current atlas tile, with tile ID equal to tileID, prior to its addition to the patch coordinate TilePatch3dOffsetV[ tileID ][ p ]. If pdu_lod_scale_y_idc[ tileID ][ p ] is not present, its value shall be inferred to be equal to 0.</w:t>
      </w:r>
    </w:p>
    <w:p w14:paraId="4752A2A9" w14:textId="77777777" w:rsidR="005F0AD6" w:rsidRPr="006F7DDA" w:rsidRDefault="005F0AD6" w:rsidP="005F0AD6">
      <w:pPr>
        <w:spacing w:before="240" w:after="240"/>
        <w:rPr>
          <w:rFonts w:ascii="Times New Roman" w:hAnsi="Times New Roman" w:cs="Times New Roman"/>
          <w:i/>
          <w:iCs/>
          <w:sz w:val="28"/>
          <w:szCs w:val="28"/>
          <w:lang w:val="en-GB"/>
        </w:rPr>
      </w:pPr>
      <w:r w:rsidRPr="006F7DDA">
        <w:rPr>
          <w:rFonts w:ascii="Times New Roman" w:hAnsi="Times New Roman" w:cs="Times New Roman"/>
          <w:i/>
          <w:iCs/>
          <w:sz w:val="28"/>
          <w:szCs w:val="28"/>
          <w:lang w:val="en-GB"/>
        </w:rPr>
        <w:t>with</w:t>
      </w:r>
    </w:p>
    <w:p w14:paraId="58C1821A" w14:textId="41BAC041" w:rsidR="00EB2768" w:rsidRPr="00835D8C" w:rsidRDefault="00EB2768" w:rsidP="00706206">
      <w:pPr>
        <w:spacing w:before="240" w:after="240"/>
        <w:jc w:val="both"/>
        <w:rPr>
          <w:rFonts w:ascii="Times New Roman" w:hAnsi="Times New Roman" w:cs="Times New Roman"/>
          <w:lang w:val="en-GB"/>
        </w:rPr>
      </w:pPr>
      <w:r w:rsidRPr="00835D8C">
        <w:rPr>
          <w:rFonts w:ascii="Times New Roman" w:hAnsi="Times New Roman" w:cs="Times New Roman"/>
          <w:b/>
          <w:bCs/>
          <w:lang w:val="en-GB"/>
        </w:rPr>
        <w:t>pdu_lod_scale_x_minus1</w:t>
      </w:r>
      <w:r w:rsidRPr="00835D8C">
        <w:rPr>
          <w:rFonts w:ascii="Times New Roman" w:hAnsi="Times New Roman" w:cs="Times New Roman"/>
          <w:lang w:val="en-GB"/>
        </w:rPr>
        <w:t xml:space="preserve">[ tileID ][ p ] </w:t>
      </w:r>
      <w:r>
        <w:rPr>
          <w:rFonts w:ascii="Times New Roman" w:hAnsi="Times New Roman" w:cs="Times New Roman"/>
          <w:lang w:val="en-GB"/>
        </w:rPr>
        <w:t xml:space="preserve">plus </w:t>
      </w:r>
      <w:r w:rsidR="002A2203">
        <w:rPr>
          <w:rFonts w:ascii="Times New Roman" w:hAnsi="Times New Roman" w:cs="Times New Roman"/>
          <w:lang w:val="en-GB"/>
        </w:rPr>
        <w:t xml:space="preserve">1 </w:t>
      </w:r>
      <w:r w:rsidRPr="00835D8C">
        <w:rPr>
          <w:rFonts w:ascii="Times New Roman" w:hAnsi="Times New Roman" w:cs="Times New Roman"/>
          <w:lang w:val="en-GB"/>
        </w:rPr>
        <w:t>specifies the LOD scaling factor to be applied to the local x coordinate of a point in a patch with index p of the current atlas tile, with tile ID equal to tileID, prior to its addition to the patch coordinate TilePatch3dOffsetU[ tileID ][ p ]. If pdu_lod_scale_x_minus1[ tileID ][ p ] is not present, its value shall be inferred to be equal to 0.</w:t>
      </w:r>
    </w:p>
    <w:p w14:paraId="5597C7E8" w14:textId="1077232E" w:rsidR="005F0AD6" w:rsidRPr="008016A6" w:rsidRDefault="00EB2768" w:rsidP="00706206">
      <w:pPr>
        <w:spacing w:before="240" w:after="240"/>
        <w:jc w:val="both"/>
        <w:rPr>
          <w:rFonts w:ascii="Times New Roman" w:hAnsi="Times New Roman" w:cs="Times New Roman"/>
          <w:lang w:val="en-GB"/>
        </w:rPr>
      </w:pPr>
      <w:r w:rsidRPr="00835D8C">
        <w:rPr>
          <w:rFonts w:ascii="Times New Roman" w:hAnsi="Times New Roman" w:cs="Times New Roman"/>
          <w:b/>
          <w:bCs/>
          <w:lang w:val="en-GB"/>
        </w:rPr>
        <w:t>pdu_lod_scale_y_idc</w:t>
      </w:r>
      <w:r w:rsidRPr="00835D8C">
        <w:rPr>
          <w:rFonts w:ascii="Times New Roman" w:hAnsi="Times New Roman" w:cs="Times New Roman"/>
          <w:lang w:val="en-GB"/>
        </w:rPr>
        <w:t xml:space="preserve">[ tileID ][ p ] indicates the LOD scaling factor to be applied to the local y coordinate of a point in a patch with index p of the current atlas tile, with tile ID equal to tileID, prior to its addition to the patch coordinate TilePatch3dOffsetV[ tileID ][ p ]. If pdu_lod_scale_y_idc[ tileID ][ p ] is not present, its value shall be inferred to be equal to </w:t>
      </w:r>
      <w:r w:rsidR="002A2203">
        <w:rPr>
          <w:rFonts w:ascii="Times New Roman" w:hAnsi="Times New Roman" w:cs="Times New Roman"/>
          <w:lang w:val="en-GB"/>
        </w:rPr>
        <w:t>1</w:t>
      </w:r>
      <w:r w:rsidRPr="00835D8C">
        <w:rPr>
          <w:rFonts w:ascii="Times New Roman" w:hAnsi="Times New Roman" w:cs="Times New Roman"/>
          <w:lang w:val="en-GB"/>
        </w:rPr>
        <w:t>.</w:t>
      </w:r>
    </w:p>
    <w:p w14:paraId="136FF079" w14:textId="0AC2287C" w:rsidR="00755779" w:rsidRPr="006F7DDA" w:rsidRDefault="00755779" w:rsidP="00755779">
      <w:pPr>
        <w:spacing w:before="240" w:after="240"/>
        <w:rPr>
          <w:rFonts w:ascii="Times New Roman" w:hAnsi="Times New Roman" w:cs="Times New Roman"/>
          <w:i/>
          <w:iCs/>
          <w:sz w:val="28"/>
          <w:szCs w:val="28"/>
          <w:lang w:val="en-GB"/>
        </w:rPr>
      </w:pPr>
      <w:r w:rsidRPr="006F7DDA">
        <w:rPr>
          <w:rFonts w:ascii="Times New Roman" w:hAnsi="Times New Roman" w:cs="Times New Roman"/>
          <w:i/>
          <w:iCs/>
          <w:sz w:val="28"/>
          <w:szCs w:val="28"/>
          <w:lang w:val="en-GB"/>
        </w:rPr>
        <w:t>In subclause 9.2.5.1, replace</w:t>
      </w:r>
    </w:p>
    <w:p w14:paraId="123895F4" w14:textId="202D29DB" w:rsidR="00CC1292" w:rsidRPr="00CC1292" w:rsidRDefault="00CC1292" w:rsidP="00755779">
      <w:pPr>
        <w:spacing w:before="240" w:after="240"/>
        <w:rPr>
          <w:rFonts w:ascii="Times New Roman" w:hAnsi="Times New Roman" w:cs="Times New Roman"/>
          <w:lang w:val="en-GB"/>
        </w:rPr>
      </w:pPr>
      <w:r w:rsidRPr="00CC1292">
        <w:rPr>
          <w:rFonts w:ascii="Times New Roman" w:hAnsi="Times New Roman" w:cs="Times New Roman"/>
          <w:lang w:val="en-GB"/>
        </w:rPr>
        <w:t xml:space="preserve">          sizeY = TilePatch2dSize[ tileID ][ p ]</w:t>
      </w:r>
    </w:p>
    <w:p w14:paraId="7509A657" w14:textId="77777777" w:rsidR="00C00976" w:rsidRPr="006F7DDA" w:rsidRDefault="00C00976" w:rsidP="00C00976">
      <w:pPr>
        <w:spacing w:before="240" w:after="240"/>
        <w:rPr>
          <w:rFonts w:ascii="Times New Roman" w:hAnsi="Times New Roman" w:cs="Times New Roman"/>
          <w:i/>
          <w:iCs/>
          <w:sz w:val="28"/>
          <w:szCs w:val="28"/>
          <w:lang w:val="en-GB"/>
        </w:rPr>
      </w:pPr>
      <w:r w:rsidRPr="006F7DDA">
        <w:rPr>
          <w:rFonts w:ascii="Times New Roman" w:hAnsi="Times New Roman" w:cs="Times New Roman"/>
          <w:i/>
          <w:iCs/>
          <w:sz w:val="28"/>
          <w:szCs w:val="28"/>
          <w:lang w:val="en-GB"/>
        </w:rPr>
        <w:t>with</w:t>
      </w:r>
    </w:p>
    <w:p w14:paraId="20E8862B" w14:textId="6C7EDFA8" w:rsidR="00755779" w:rsidRPr="00CC1292" w:rsidRDefault="00CC1292" w:rsidP="00987AD2">
      <w:pPr>
        <w:spacing w:before="240" w:after="240"/>
        <w:rPr>
          <w:rFonts w:ascii="Times New Roman" w:hAnsi="Times New Roman" w:cs="Times New Roman"/>
          <w:lang w:val="en-GB"/>
        </w:rPr>
      </w:pPr>
      <w:r w:rsidRPr="00CC1292">
        <w:rPr>
          <w:rFonts w:ascii="Times New Roman" w:hAnsi="Times New Roman" w:cs="Times New Roman"/>
          <w:lang w:val="en-GB"/>
        </w:rPr>
        <w:t xml:space="preserve">          sizeY = TilePatch2dSize</w:t>
      </w:r>
      <w:r>
        <w:rPr>
          <w:rFonts w:ascii="Times New Roman" w:hAnsi="Times New Roman" w:cs="Times New Roman"/>
          <w:lang w:val="en-GB"/>
        </w:rPr>
        <w:t>Y</w:t>
      </w:r>
      <w:r w:rsidRPr="00CC1292">
        <w:rPr>
          <w:rFonts w:ascii="Times New Roman" w:hAnsi="Times New Roman" w:cs="Times New Roman"/>
          <w:lang w:val="en-GB"/>
        </w:rPr>
        <w:t>[ tileID ][ p ]</w:t>
      </w:r>
    </w:p>
    <w:p w14:paraId="4A74AD98" w14:textId="6E07161F" w:rsidR="00987AD2" w:rsidRPr="006F7DDA" w:rsidRDefault="00987AD2" w:rsidP="00987AD2">
      <w:pPr>
        <w:spacing w:before="240" w:after="240"/>
        <w:rPr>
          <w:rFonts w:ascii="Times New Roman" w:hAnsi="Times New Roman" w:cs="Times New Roman"/>
          <w:i/>
          <w:iCs/>
          <w:sz w:val="28"/>
          <w:szCs w:val="28"/>
          <w:lang w:val="en-GB"/>
        </w:rPr>
      </w:pPr>
      <w:r w:rsidRPr="006F7DDA">
        <w:rPr>
          <w:rFonts w:ascii="Times New Roman" w:hAnsi="Times New Roman" w:cs="Times New Roman"/>
          <w:i/>
          <w:iCs/>
          <w:sz w:val="28"/>
          <w:szCs w:val="28"/>
          <w:lang w:val="en-GB"/>
        </w:rPr>
        <w:t>In subclause 9.2.5.</w:t>
      </w:r>
      <w:r w:rsidR="000E2DC3" w:rsidRPr="006F7DDA">
        <w:rPr>
          <w:rFonts w:ascii="Times New Roman" w:hAnsi="Times New Roman" w:cs="Times New Roman"/>
          <w:i/>
          <w:iCs/>
          <w:sz w:val="28"/>
          <w:szCs w:val="28"/>
          <w:lang w:val="en-GB"/>
        </w:rPr>
        <w:t>1</w:t>
      </w:r>
      <w:r w:rsidRPr="006F7DDA">
        <w:rPr>
          <w:rFonts w:ascii="Times New Roman" w:hAnsi="Times New Roman" w:cs="Times New Roman"/>
          <w:i/>
          <w:iCs/>
          <w:sz w:val="28"/>
          <w:szCs w:val="28"/>
          <w:lang w:val="en-GB"/>
        </w:rPr>
        <w:t>, replace</w:t>
      </w:r>
    </w:p>
    <w:p w14:paraId="0A9E3187" w14:textId="77777777" w:rsidR="008D6272" w:rsidRPr="00D15A21" w:rsidRDefault="008D6272" w:rsidP="008D6272">
      <w:pPr>
        <w:pStyle w:val="Tabletitle"/>
        <w:autoSpaceDE w:val="0"/>
        <w:autoSpaceDN w:val="0"/>
        <w:adjustRightInd w:val="0"/>
        <w:outlineLvl w:val="0"/>
        <w:rPr>
          <w:rFonts w:eastAsiaTheme="minorEastAsia"/>
          <w:sz w:val="20"/>
          <w:szCs w:val="21"/>
        </w:rPr>
      </w:pPr>
      <w:r w:rsidRPr="00D15A21">
        <w:rPr>
          <w:rFonts w:eastAsiaTheme="minorEastAsia"/>
          <w:sz w:val="20"/>
          <w:szCs w:val="21"/>
        </w:rPr>
        <w:t>Table 11 — Transformation matrices according to an indicated patch orientation index, oIdx</w:t>
      </w:r>
    </w:p>
    <w:tbl>
      <w:tblPr>
        <w:tblStyle w:val="TableGrid"/>
        <w:tblW w:w="0" w:type="auto"/>
        <w:jc w:val="center"/>
        <w:tblLayout w:type="fixed"/>
        <w:tblLook w:val="04A0" w:firstRow="1" w:lastRow="0" w:firstColumn="1" w:lastColumn="0" w:noHBand="0" w:noVBand="1"/>
      </w:tblPr>
      <w:tblGrid>
        <w:gridCol w:w="735"/>
        <w:gridCol w:w="1237"/>
        <w:gridCol w:w="1221"/>
        <w:gridCol w:w="5421"/>
      </w:tblGrid>
      <w:tr w:rsidR="008D6272" w:rsidRPr="00C34755" w14:paraId="76C3E232" w14:textId="77777777" w:rsidTr="00396EA1">
        <w:trPr>
          <w:jc w:val="center"/>
        </w:trPr>
        <w:tc>
          <w:tcPr>
            <w:tcW w:w="735" w:type="dxa"/>
            <w:tcBorders>
              <w:top w:val="single" w:sz="12" w:space="0" w:color="auto"/>
              <w:left w:val="single" w:sz="12" w:space="0" w:color="auto"/>
              <w:bottom w:val="single" w:sz="12" w:space="0" w:color="auto"/>
              <w:right w:val="single" w:sz="6" w:space="0" w:color="auto"/>
            </w:tcBorders>
            <w:vAlign w:val="center"/>
          </w:tcPr>
          <w:p w14:paraId="71DEC64E" w14:textId="77777777" w:rsidR="008D6272" w:rsidRPr="00C34755" w:rsidRDefault="008D6272" w:rsidP="00396EA1">
            <w:pPr>
              <w:pStyle w:val="Tableheader"/>
              <w:autoSpaceDE w:val="0"/>
              <w:autoSpaceDN w:val="0"/>
              <w:adjustRightInd w:val="0"/>
              <w:jc w:val="center"/>
              <w:rPr>
                <w:b/>
                <w:color w:val="000000" w:themeColor="text1"/>
              </w:rPr>
            </w:pPr>
            <w:r w:rsidRPr="00C34755">
              <w:rPr>
                <w:rFonts w:eastAsiaTheme="minorEastAsia"/>
                <w:b/>
                <w:szCs w:val="24"/>
              </w:rPr>
              <w:t>oIdx</w:t>
            </w:r>
          </w:p>
        </w:tc>
        <w:tc>
          <w:tcPr>
            <w:tcW w:w="1237" w:type="dxa"/>
            <w:tcBorders>
              <w:top w:val="single" w:sz="12" w:space="0" w:color="auto"/>
              <w:left w:val="single" w:sz="6" w:space="0" w:color="auto"/>
              <w:bottom w:val="single" w:sz="12" w:space="0" w:color="auto"/>
              <w:right w:val="single" w:sz="6" w:space="0" w:color="auto"/>
            </w:tcBorders>
            <w:vAlign w:val="center"/>
          </w:tcPr>
          <w:p w14:paraId="0A6A9C5E" w14:textId="77777777" w:rsidR="008D6272" w:rsidRPr="00C34755" w:rsidRDefault="008D6272" w:rsidP="00396EA1">
            <w:pPr>
              <w:pStyle w:val="Tableheader"/>
              <w:autoSpaceDE w:val="0"/>
              <w:autoSpaceDN w:val="0"/>
              <w:adjustRightInd w:val="0"/>
              <w:jc w:val="center"/>
              <w:rPr>
                <w:b/>
                <w:color w:val="000000" w:themeColor="text1"/>
              </w:rPr>
            </w:pPr>
            <w:r w:rsidRPr="00C34755">
              <w:rPr>
                <w:rFonts w:eastAsiaTheme="minorEastAsia"/>
                <w:b/>
                <w:szCs w:val="24"/>
              </w:rPr>
              <w:t>R</w:t>
            </w:r>
            <w:r w:rsidRPr="00C34755">
              <w:rPr>
                <w:rFonts w:eastAsiaTheme="minorEastAsia"/>
                <w:b/>
                <w:szCs w:val="24"/>
                <w:vertAlign w:val="subscript"/>
              </w:rPr>
              <w:t>o</w:t>
            </w:r>
            <w:r w:rsidRPr="00C34755">
              <w:rPr>
                <w:rFonts w:eastAsiaTheme="minorEastAsia"/>
                <w:b/>
                <w:szCs w:val="24"/>
              </w:rPr>
              <w:t>( oIdx )</w:t>
            </w:r>
          </w:p>
        </w:tc>
        <w:tc>
          <w:tcPr>
            <w:tcW w:w="1221" w:type="dxa"/>
            <w:tcBorders>
              <w:top w:val="single" w:sz="12" w:space="0" w:color="auto"/>
              <w:left w:val="single" w:sz="6" w:space="0" w:color="auto"/>
              <w:bottom w:val="single" w:sz="12" w:space="0" w:color="auto"/>
              <w:right w:val="single" w:sz="6" w:space="0" w:color="auto"/>
            </w:tcBorders>
            <w:vAlign w:val="center"/>
          </w:tcPr>
          <w:p w14:paraId="36FD89B5" w14:textId="77777777" w:rsidR="008D6272" w:rsidRPr="00C34755" w:rsidRDefault="008D6272" w:rsidP="00396EA1">
            <w:pPr>
              <w:pStyle w:val="Tableheader"/>
              <w:autoSpaceDE w:val="0"/>
              <w:autoSpaceDN w:val="0"/>
              <w:adjustRightInd w:val="0"/>
              <w:jc w:val="center"/>
              <w:rPr>
                <w:b/>
                <w:color w:val="000000" w:themeColor="text1"/>
              </w:rPr>
            </w:pPr>
            <w:r w:rsidRPr="00C34755">
              <w:rPr>
                <w:rFonts w:eastAsiaTheme="minorEastAsia"/>
                <w:b/>
                <w:szCs w:val="24"/>
              </w:rPr>
              <w:t>R</w:t>
            </w:r>
            <w:r w:rsidRPr="00C34755">
              <w:rPr>
                <w:rFonts w:eastAsiaTheme="minorEastAsia"/>
                <w:b/>
                <w:szCs w:val="24"/>
                <w:vertAlign w:val="subscript"/>
              </w:rPr>
              <w:t>s</w:t>
            </w:r>
            <w:r w:rsidRPr="00C34755">
              <w:rPr>
                <w:rFonts w:eastAsiaTheme="minorEastAsia"/>
                <w:b/>
                <w:szCs w:val="24"/>
              </w:rPr>
              <w:t>( oIdx )</w:t>
            </w:r>
          </w:p>
        </w:tc>
        <w:tc>
          <w:tcPr>
            <w:tcW w:w="5421" w:type="dxa"/>
            <w:tcBorders>
              <w:top w:val="single" w:sz="12" w:space="0" w:color="auto"/>
              <w:left w:val="single" w:sz="6" w:space="0" w:color="auto"/>
              <w:bottom w:val="single" w:sz="12" w:space="0" w:color="auto"/>
              <w:right w:val="single" w:sz="12" w:space="0" w:color="auto"/>
            </w:tcBorders>
          </w:tcPr>
          <w:p w14:paraId="3798AA23" w14:textId="77777777" w:rsidR="008D6272" w:rsidRPr="00C34755" w:rsidDel="00A33922" w:rsidRDefault="008D6272" w:rsidP="00396EA1">
            <w:pPr>
              <w:pStyle w:val="Tableheader"/>
              <w:autoSpaceDE w:val="0"/>
              <w:autoSpaceDN w:val="0"/>
              <w:adjustRightInd w:val="0"/>
              <w:jc w:val="center"/>
              <w:rPr>
                <w:b/>
                <w:color w:val="000000" w:themeColor="text1"/>
              </w:rPr>
            </w:pPr>
            <w:r w:rsidRPr="00C34755">
              <w:rPr>
                <w:rFonts w:eastAsiaTheme="minorEastAsia"/>
                <w:b/>
                <w:szCs w:val="24"/>
              </w:rPr>
              <w:t>Description</w:t>
            </w:r>
          </w:p>
        </w:tc>
      </w:tr>
      <w:tr w:rsidR="008D6272" w:rsidRPr="00C34755" w14:paraId="1875FAAB" w14:textId="77777777" w:rsidTr="00396EA1">
        <w:trPr>
          <w:trHeight w:val="555"/>
          <w:jc w:val="center"/>
        </w:trPr>
        <w:tc>
          <w:tcPr>
            <w:tcW w:w="735" w:type="dxa"/>
            <w:tcBorders>
              <w:top w:val="single" w:sz="12" w:space="0" w:color="auto"/>
              <w:left w:val="single" w:sz="12" w:space="0" w:color="auto"/>
              <w:bottom w:val="single" w:sz="6" w:space="0" w:color="auto"/>
              <w:right w:val="single" w:sz="6" w:space="0" w:color="auto"/>
            </w:tcBorders>
            <w:vAlign w:val="center"/>
          </w:tcPr>
          <w:p w14:paraId="53C97E11" w14:textId="77777777" w:rsidR="008D6272" w:rsidRPr="00C34755" w:rsidRDefault="008D6272" w:rsidP="00396EA1">
            <w:pPr>
              <w:pStyle w:val="Tablebody"/>
              <w:autoSpaceDE w:val="0"/>
              <w:autoSpaceDN w:val="0"/>
              <w:adjustRightInd w:val="0"/>
              <w:jc w:val="center"/>
              <w:rPr>
                <w:color w:val="000000" w:themeColor="text1"/>
              </w:rPr>
            </w:pPr>
            <w:r w:rsidRPr="00C34755">
              <w:rPr>
                <w:rFonts w:eastAsiaTheme="minorEastAsia"/>
                <w:szCs w:val="24"/>
              </w:rPr>
              <w:t>0</w:t>
            </w:r>
          </w:p>
        </w:tc>
        <w:tc>
          <w:tcPr>
            <w:tcW w:w="1237" w:type="dxa"/>
            <w:tcBorders>
              <w:top w:val="single" w:sz="12" w:space="0" w:color="auto"/>
              <w:left w:val="single" w:sz="6" w:space="0" w:color="auto"/>
              <w:bottom w:val="single" w:sz="6" w:space="0" w:color="auto"/>
              <w:right w:val="single" w:sz="6" w:space="0" w:color="auto"/>
            </w:tcBorders>
            <w:vAlign w:val="center"/>
          </w:tcPr>
          <w:p w14:paraId="73F62D36" w14:textId="77777777" w:rsidR="008D6272" w:rsidRPr="00C34755" w:rsidRDefault="00D3402F" w:rsidP="00396EA1">
            <w:pPr>
              <w:pStyle w:val="Tablebody"/>
              <w:tabs>
                <w:tab w:val="center" w:pos="510"/>
                <w:tab w:val="right" w:pos="1020"/>
              </w:tabs>
              <w:autoSpaceDE w:val="0"/>
              <w:autoSpaceDN w:val="0"/>
              <w:adjustRightInd w:val="0"/>
              <w:jc w:val="center"/>
            </w:pPr>
            <w:r w:rsidRPr="00BC243F">
              <w:rPr>
                <w:noProof/>
                <w:position w:val="-26"/>
                <w:szCs w:val="24"/>
              </w:rPr>
            </w:r>
            <w:r w:rsidR="00D3402F" w:rsidRPr="00BC243F">
              <w:rPr>
                <w:noProof/>
                <w:position w:val="-26"/>
                <w:szCs w:val="24"/>
              </w:rPr>
              <w:object w:dxaOrig="639" w:dyaOrig="620" w14:anchorId="070EE8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1pt;height:30.15pt;mso-width-percent:0;mso-height-percent:0;mso-width-percent:0;mso-height-percent:0" o:ole="">
                  <v:imagedata r:id="rId17" o:title=""/>
                </v:shape>
                <o:OLEObject Type="Embed" ProgID="Equation.DSMT4" ShapeID="_x0000_i1025" DrawAspect="Content" ObjectID="_1684059447" r:id="rId18"/>
              </w:object>
            </w:r>
          </w:p>
        </w:tc>
        <w:tc>
          <w:tcPr>
            <w:tcW w:w="1221" w:type="dxa"/>
            <w:tcBorders>
              <w:top w:val="single" w:sz="12" w:space="0" w:color="auto"/>
              <w:left w:val="single" w:sz="6" w:space="0" w:color="auto"/>
              <w:bottom w:val="single" w:sz="6" w:space="0" w:color="auto"/>
              <w:right w:val="single" w:sz="6" w:space="0" w:color="auto"/>
            </w:tcBorders>
            <w:vAlign w:val="center"/>
          </w:tcPr>
          <w:p w14:paraId="4631650E" w14:textId="77777777" w:rsidR="008D6272" w:rsidRPr="00C34755" w:rsidRDefault="00D3402F" w:rsidP="00396EA1">
            <w:pPr>
              <w:pStyle w:val="Tablebody"/>
              <w:tabs>
                <w:tab w:val="center" w:pos="500"/>
                <w:tab w:val="right" w:pos="1000"/>
              </w:tabs>
              <w:autoSpaceDE w:val="0"/>
              <w:autoSpaceDN w:val="0"/>
              <w:adjustRightInd w:val="0"/>
              <w:jc w:val="center"/>
            </w:pPr>
            <w:r w:rsidRPr="00BC243F">
              <w:rPr>
                <w:noProof/>
                <w:position w:val="-26"/>
                <w:szCs w:val="24"/>
              </w:rPr>
            </w:r>
            <w:r w:rsidR="00D3402F" w:rsidRPr="00BC243F">
              <w:rPr>
                <w:noProof/>
                <w:position w:val="-26"/>
                <w:szCs w:val="24"/>
              </w:rPr>
              <w:object w:dxaOrig="639" w:dyaOrig="620" w14:anchorId="149A877D">
                <v:shape id="_x0000_i1026" type="#_x0000_t75" alt="" style="width:31pt;height:30.15pt;mso-width-percent:0;mso-height-percent:0;mso-width-percent:0;mso-height-percent:0" o:ole="">
                  <v:imagedata r:id="rId19" o:title=""/>
                </v:shape>
                <o:OLEObject Type="Embed" ProgID="Equation.DSMT4" ShapeID="_x0000_i1026" DrawAspect="Content" ObjectID="_1684059448" r:id="rId20"/>
              </w:object>
            </w:r>
          </w:p>
        </w:tc>
        <w:tc>
          <w:tcPr>
            <w:tcW w:w="5421" w:type="dxa"/>
            <w:tcBorders>
              <w:top w:val="single" w:sz="12" w:space="0" w:color="auto"/>
              <w:left w:val="single" w:sz="6" w:space="0" w:color="auto"/>
              <w:bottom w:val="single" w:sz="6" w:space="0" w:color="auto"/>
              <w:right w:val="single" w:sz="12" w:space="0" w:color="auto"/>
            </w:tcBorders>
            <w:vAlign w:val="center"/>
          </w:tcPr>
          <w:p w14:paraId="6FFEAE6A" w14:textId="77777777" w:rsidR="008D6272" w:rsidRPr="00C34755" w:rsidRDefault="008D6272" w:rsidP="00396EA1">
            <w:pPr>
              <w:pStyle w:val="Tablebody"/>
              <w:autoSpaceDE w:val="0"/>
              <w:autoSpaceDN w:val="0"/>
              <w:adjustRightInd w:val="0"/>
              <w:jc w:val="center"/>
              <w:rPr>
                <w:color w:val="000000" w:themeColor="text1"/>
              </w:rPr>
            </w:pPr>
            <w:r w:rsidRPr="00C34755">
              <w:rPr>
                <w:rFonts w:eastAsiaTheme="minorEastAsia"/>
                <w:szCs w:val="24"/>
              </w:rPr>
              <w:t>No transformation</w:t>
            </w:r>
          </w:p>
        </w:tc>
      </w:tr>
      <w:tr w:rsidR="008D6272" w:rsidRPr="00C34755" w14:paraId="655AEAB4" w14:textId="77777777" w:rsidTr="00396EA1">
        <w:trPr>
          <w:jc w:val="center"/>
        </w:trPr>
        <w:tc>
          <w:tcPr>
            <w:tcW w:w="735" w:type="dxa"/>
            <w:tcBorders>
              <w:top w:val="single" w:sz="6" w:space="0" w:color="auto"/>
              <w:left w:val="single" w:sz="12" w:space="0" w:color="auto"/>
              <w:bottom w:val="single" w:sz="6" w:space="0" w:color="auto"/>
              <w:right w:val="single" w:sz="6" w:space="0" w:color="auto"/>
            </w:tcBorders>
            <w:vAlign w:val="center"/>
          </w:tcPr>
          <w:p w14:paraId="011E23CD" w14:textId="77777777" w:rsidR="008D6272" w:rsidRPr="00C34755" w:rsidRDefault="008D6272" w:rsidP="00396EA1">
            <w:pPr>
              <w:pStyle w:val="Tablebody"/>
              <w:autoSpaceDE w:val="0"/>
              <w:autoSpaceDN w:val="0"/>
              <w:adjustRightInd w:val="0"/>
              <w:jc w:val="center"/>
              <w:rPr>
                <w:color w:val="000000" w:themeColor="text1"/>
              </w:rPr>
            </w:pPr>
            <w:r w:rsidRPr="00C34755">
              <w:rPr>
                <w:rFonts w:eastAsiaTheme="minorEastAsia"/>
                <w:szCs w:val="24"/>
              </w:rPr>
              <w:t>1</w:t>
            </w:r>
          </w:p>
        </w:tc>
        <w:tc>
          <w:tcPr>
            <w:tcW w:w="1237" w:type="dxa"/>
            <w:tcBorders>
              <w:top w:val="single" w:sz="6" w:space="0" w:color="auto"/>
              <w:left w:val="single" w:sz="6" w:space="0" w:color="auto"/>
              <w:bottom w:val="single" w:sz="6" w:space="0" w:color="auto"/>
              <w:right w:val="single" w:sz="6" w:space="0" w:color="auto"/>
            </w:tcBorders>
            <w:vAlign w:val="center"/>
          </w:tcPr>
          <w:p w14:paraId="7C50335B" w14:textId="77777777" w:rsidR="008D6272" w:rsidRPr="00C34755" w:rsidRDefault="00D3402F" w:rsidP="00396EA1">
            <w:pPr>
              <w:pStyle w:val="Tablebody"/>
              <w:tabs>
                <w:tab w:val="center" w:pos="510"/>
                <w:tab w:val="right" w:pos="1020"/>
              </w:tabs>
              <w:autoSpaceDE w:val="0"/>
              <w:autoSpaceDN w:val="0"/>
              <w:adjustRightInd w:val="0"/>
              <w:jc w:val="center"/>
            </w:pPr>
            <w:r w:rsidRPr="00BC243F">
              <w:rPr>
                <w:noProof/>
                <w:position w:val="-26"/>
                <w:szCs w:val="24"/>
              </w:rPr>
            </w:r>
            <w:r w:rsidR="00D3402F" w:rsidRPr="00BC243F">
              <w:rPr>
                <w:noProof/>
                <w:position w:val="-26"/>
                <w:szCs w:val="24"/>
              </w:rPr>
              <w:object w:dxaOrig="639" w:dyaOrig="620" w14:anchorId="1D347C65">
                <v:shape id="_x0000_i1027" type="#_x0000_t75" alt="" style="width:31pt;height:30.15pt;mso-width-percent:0;mso-height-percent:0;mso-width-percent:0;mso-height-percent:0" o:ole="">
                  <v:imagedata r:id="rId21" o:title=""/>
                </v:shape>
                <o:OLEObject Type="Embed" ProgID="Equation.DSMT4" ShapeID="_x0000_i1027" DrawAspect="Content" ObjectID="_1684059449" r:id="rId22"/>
              </w:object>
            </w:r>
          </w:p>
        </w:tc>
        <w:tc>
          <w:tcPr>
            <w:tcW w:w="1221" w:type="dxa"/>
            <w:tcBorders>
              <w:top w:val="single" w:sz="6" w:space="0" w:color="auto"/>
              <w:left w:val="single" w:sz="6" w:space="0" w:color="auto"/>
              <w:bottom w:val="single" w:sz="6" w:space="0" w:color="auto"/>
              <w:right w:val="single" w:sz="6" w:space="0" w:color="auto"/>
            </w:tcBorders>
            <w:vAlign w:val="center"/>
          </w:tcPr>
          <w:p w14:paraId="2BCF19A1" w14:textId="77777777" w:rsidR="008D6272" w:rsidRPr="00C34755" w:rsidRDefault="00D3402F" w:rsidP="00396EA1">
            <w:pPr>
              <w:pStyle w:val="Tablebody"/>
              <w:tabs>
                <w:tab w:val="center" w:pos="500"/>
                <w:tab w:val="right" w:pos="1000"/>
              </w:tabs>
              <w:autoSpaceDE w:val="0"/>
              <w:autoSpaceDN w:val="0"/>
              <w:adjustRightInd w:val="0"/>
              <w:jc w:val="center"/>
            </w:pPr>
            <w:r w:rsidRPr="00BC243F">
              <w:rPr>
                <w:noProof/>
                <w:position w:val="-26"/>
                <w:szCs w:val="24"/>
              </w:rPr>
            </w:r>
            <w:r w:rsidR="00D3402F" w:rsidRPr="00BC243F">
              <w:rPr>
                <w:noProof/>
                <w:position w:val="-26"/>
                <w:szCs w:val="24"/>
              </w:rPr>
              <w:object w:dxaOrig="639" w:dyaOrig="620" w14:anchorId="4BF9AC26">
                <v:shape id="_x0000_i1028" type="#_x0000_t75" alt="" style="width:31pt;height:30.15pt;mso-width-percent:0;mso-height-percent:0;mso-width-percent:0;mso-height-percent:0" o:ole="">
                  <v:imagedata r:id="rId23" o:title=""/>
                </v:shape>
                <o:OLEObject Type="Embed" ProgID="Equation.DSMT4" ShapeID="_x0000_i1028" DrawAspect="Content" ObjectID="_1684059450" r:id="rId24"/>
              </w:object>
            </w:r>
          </w:p>
        </w:tc>
        <w:tc>
          <w:tcPr>
            <w:tcW w:w="5421" w:type="dxa"/>
            <w:tcBorders>
              <w:top w:val="single" w:sz="6" w:space="0" w:color="auto"/>
              <w:left w:val="single" w:sz="6" w:space="0" w:color="auto"/>
              <w:bottom w:val="single" w:sz="6" w:space="0" w:color="auto"/>
              <w:right w:val="single" w:sz="12" w:space="0" w:color="auto"/>
            </w:tcBorders>
            <w:vAlign w:val="center"/>
          </w:tcPr>
          <w:p w14:paraId="43170656" w14:textId="77777777" w:rsidR="008D6272" w:rsidRPr="00C34755" w:rsidRDefault="008D6272" w:rsidP="00396EA1">
            <w:pPr>
              <w:pStyle w:val="Tablebody"/>
              <w:autoSpaceDE w:val="0"/>
              <w:autoSpaceDN w:val="0"/>
              <w:adjustRightInd w:val="0"/>
              <w:jc w:val="center"/>
              <w:rPr>
                <w:color w:val="000000" w:themeColor="text1"/>
              </w:rPr>
            </w:pPr>
            <w:r w:rsidRPr="00C34755">
              <w:rPr>
                <w:rFonts w:eastAsiaTheme="minorEastAsia"/>
                <w:szCs w:val="24"/>
              </w:rPr>
              <w:t>The x and y axes are swapped</w:t>
            </w:r>
          </w:p>
        </w:tc>
      </w:tr>
      <w:tr w:rsidR="008D6272" w:rsidRPr="00C34755" w14:paraId="2A71B4EA" w14:textId="77777777" w:rsidTr="00396EA1">
        <w:trPr>
          <w:jc w:val="center"/>
        </w:trPr>
        <w:tc>
          <w:tcPr>
            <w:tcW w:w="735" w:type="dxa"/>
            <w:tcBorders>
              <w:top w:val="single" w:sz="6" w:space="0" w:color="auto"/>
              <w:left w:val="single" w:sz="12" w:space="0" w:color="auto"/>
              <w:bottom w:val="single" w:sz="6" w:space="0" w:color="auto"/>
              <w:right w:val="single" w:sz="6" w:space="0" w:color="auto"/>
            </w:tcBorders>
            <w:vAlign w:val="center"/>
          </w:tcPr>
          <w:p w14:paraId="6BEAF6F2" w14:textId="77777777" w:rsidR="008D6272" w:rsidRPr="00C34755" w:rsidRDefault="008D6272" w:rsidP="00396EA1">
            <w:pPr>
              <w:pStyle w:val="Tablebody"/>
              <w:autoSpaceDE w:val="0"/>
              <w:autoSpaceDN w:val="0"/>
              <w:adjustRightInd w:val="0"/>
              <w:jc w:val="center"/>
              <w:rPr>
                <w:color w:val="000000" w:themeColor="text1"/>
              </w:rPr>
            </w:pPr>
            <w:r w:rsidRPr="00C34755">
              <w:rPr>
                <w:rFonts w:eastAsiaTheme="minorEastAsia"/>
                <w:szCs w:val="24"/>
              </w:rPr>
              <w:t>2</w:t>
            </w:r>
          </w:p>
        </w:tc>
        <w:tc>
          <w:tcPr>
            <w:tcW w:w="1237" w:type="dxa"/>
            <w:tcBorders>
              <w:top w:val="single" w:sz="6" w:space="0" w:color="auto"/>
              <w:left w:val="single" w:sz="6" w:space="0" w:color="auto"/>
              <w:bottom w:val="single" w:sz="6" w:space="0" w:color="auto"/>
              <w:right w:val="single" w:sz="6" w:space="0" w:color="auto"/>
            </w:tcBorders>
            <w:vAlign w:val="bottom"/>
          </w:tcPr>
          <w:p w14:paraId="30108FE9" w14:textId="77777777" w:rsidR="008D6272" w:rsidRPr="00C34755" w:rsidRDefault="00D3402F" w:rsidP="00396EA1">
            <w:pPr>
              <w:pStyle w:val="Tablebody"/>
              <w:tabs>
                <w:tab w:val="center" w:pos="510"/>
                <w:tab w:val="right" w:pos="1020"/>
              </w:tabs>
              <w:autoSpaceDE w:val="0"/>
              <w:autoSpaceDN w:val="0"/>
              <w:adjustRightInd w:val="0"/>
              <w:jc w:val="center"/>
              <w:rPr>
                <w:color w:val="000000" w:themeColor="text1"/>
              </w:rPr>
            </w:pPr>
            <w:r w:rsidRPr="00BC243F">
              <w:rPr>
                <w:noProof/>
                <w:position w:val="-26"/>
                <w:szCs w:val="24"/>
              </w:rPr>
            </w:r>
            <w:r w:rsidR="00D3402F" w:rsidRPr="00BC243F">
              <w:rPr>
                <w:noProof/>
                <w:position w:val="-26"/>
                <w:szCs w:val="24"/>
              </w:rPr>
              <w:object w:dxaOrig="760" w:dyaOrig="620" w14:anchorId="017F56F6">
                <v:shape id="_x0000_i1029" type="#_x0000_t75" alt="" style="width:38.5pt;height:30.15pt;mso-width-percent:0;mso-height-percent:0;mso-width-percent:0;mso-height-percent:0" o:ole="">
                  <v:imagedata r:id="rId25" o:title=""/>
                </v:shape>
                <o:OLEObject Type="Embed" ProgID="Equation.DSMT4" ShapeID="_x0000_i1029" DrawAspect="Content" ObjectID="_1684059451" r:id="rId26"/>
              </w:object>
            </w:r>
          </w:p>
        </w:tc>
        <w:tc>
          <w:tcPr>
            <w:tcW w:w="1221" w:type="dxa"/>
            <w:tcBorders>
              <w:top w:val="single" w:sz="6" w:space="0" w:color="auto"/>
              <w:left w:val="single" w:sz="6" w:space="0" w:color="auto"/>
              <w:bottom w:val="single" w:sz="6" w:space="0" w:color="auto"/>
              <w:right w:val="single" w:sz="6" w:space="0" w:color="auto"/>
            </w:tcBorders>
            <w:vAlign w:val="bottom"/>
          </w:tcPr>
          <w:p w14:paraId="066DAA00" w14:textId="77777777" w:rsidR="008D6272" w:rsidRPr="00C34755" w:rsidRDefault="00D3402F" w:rsidP="00396EA1">
            <w:pPr>
              <w:pStyle w:val="Tablebody"/>
              <w:tabs>
                <w:tab w:val="center" w:pos="500"/>
                <w:tab w:val="right" w:pos="1000"/>
              </w:tabs>
              <w:autoSpaceDE w:val="0"/>
              <w:autoSpaceDN w:val="0"/>
              <w:adjustRightInd w:val="0"/>
              <w:jc w:val="center"/>
            </w:pPr>
            <w:r w:rsidRPr="00BC243F">
              <w:rPr>
                <w:noProof/>
                <w:position w:val="-26"/>
                <w:szCs w:val="24"/>
              </w:rPr>
            </w:r>
            <w:r w:rsidR="00D3402F" w:rsidRPr="00BC243F">
              <w:rPr>
                <w:noProof/>
                <w:position w:val="-26"/>
                <w:szCs w:val="24"/>
              </w:rPr>
              <w:object w:dxaOrig="639" w:dyaOrig="620" w14:anchorId="2E638489">
                <v:shape id="_x0000_i1030" type="#_x0000_t75" alt="" style="width:31pt;height:30.15pt;mso-width-percent:0;mso-height-percent:0;mso-width-percent:0;mso-height-percent:0" o:ole="">
                  <v:imagedata r:id="rId27" o:title=""/>
                </v:shape>
                <o:OLEObject Type="Embed" ProgID="Equation.DSMT4" ShapeID="_x0000_i1030" DrawAspect="Content" ObjectID="_1684059452" r:id="rId28"/>
              </w:object>
            </w:r>
          </w:p>
        </w:tc>
        <w:tc>
          <w:tcPr>
            <w:tcW w:w="5421" w:type="dxa"/>
            <w:tcBorders>
              <w:top w:val="single" w:sz="6" w:space="0" w:color="auto"/>
              <w:left w:val="single" w:sz="6" w:space="0" w:color="auto"/>
              <w:bottom w:val="single" w:sz="6" w:space="0" w:color="auto"/>
              <w:right w:val="single" w:sz="12" w:space="0" w:color="auto"/>
            </w:tcBorders>
            <w:vAlign w:val="center"/>
          </w:tcPr>
          <w:p w14:paraId="381F7900" w14:textId="77777777" w:rsidR="008D6272" w:rsidRPr="00C34755" w:rsidRDefault="008D6272" w:rsidP="00396EA1">
            <w:pPr>
              <w:pStyle w:val="Tablebody"/>
              <w:autoSpaceDE w:val="0"/>
              <w:autoSpaceDN w:val="0"/>
              <w:adjustRightInd w:val="0"/>
              <w:jc w:val="center"/>
              <w:rPr>
                <w:color w:val="000000" w:themeColor="text1"/>
              </w:rPr>
            </w:pPr>
            <w:r w:rsidRPr="00C34755">
              <w:rPr>
                <w:rFonts w:eastAsiaTheme="minorEastAsia"/>
                <w:szCs w:val="24"/>
              </w:rPr>
              <w:t>The x axis is inverted first and then x and y axes are swapped</w:t>
            </w:r>
          </w:p>
        </w:tc>
      </w:tr>
      <w:tr w:rsidR="008D6272" w:rsidRPr="00C34755" w14:paraId="0F89E86C" w14:textId="77777777" w:rsidTr="00396EA1">
        <w:trPr>
          <w:jc w:val="center"/>
        </w:trPr>
        <w:tc>
          <w:tcPr>
            <w:tcW w:w="735" w:type="dxa"/>
            <w:tcBorders>
              <w:top w:val="single" w:sz="6" w:space="0" w:color="auto"/>
              <w:left w:val="single" w:sz="12" w:space="0" w:color="auto"/>
              <w:bottom w:val="single" w:sz="6" w:space="0" w:color="auto"/>
              <w:right w:val="single" w:sz="6" w:space="0" w:color="auto"/>
            </w:tcBorders>
            <w:vAlign w:val="center"/>
          </w:tcPr>
          <w:p w14:paraId="67364C86" w14:textId="77777777" w:rsidR="008D6272" w:rsidRPr="00C34755" w:rsidRDefault="008D6272" w:rsidP="00396EA1">
            <w:pPr>
              <w:pStyle w:val="Tablebody"/>
              <w:autoSpaceDE w:val="0"/>
              <w:autoSpaceDN w:val="0"/>
              <w:adjustRightInd w:val="0"/>
              <w:jc w:val="center"/>
              <w:rPr>
                <w:color w:val="000000" w:themeColor="text1"/>
              </w:rPr>
            </w:pPr>
            <w:r w:rsidRPr="00C34755">
              <w:rPr>
                <w:rFonts w:eastAsiaTheme="minorEastAsia"/>
                <w:szCs w:val="24"/>
              </w:rPr>
              <w:t>3</w:t>
            </w:r>
          </w:p>
        </w:tc>
        <w:tc>
          <w:tcPr>
            <w:tcW w:w="1237" w:type="dxa"/>
            <w:tcBorders>
              <w:top w:val="single" w:sz="6" w:space="0" w:color="auto"/>
              <w:left w:val="single" w:sz="6" w:space="0" w:color="auto"/>
              <w:bottom w:val="single" w:sz="6" w:space="0" w:color="auto"/>
              <w:right w:val="single" w:sz="6" w:space="0" w:color="auto"/>
            </w:tcBorders>
            <w:vAlign w:val="bottom"/>
          </w:tcPr>
          <w:p w14:paraId="29229084" w14:textId="77777777" w:rsidR="008D6272" w:rsidRPr="00C34755" w:rsidRDefault="00D3402F" w:rsidP="00396EA1">
            <w:pPr>
              <w:pStyle w:val="Tablebody"/>
              <w:tabs>
                <w:tab w:val="center" w:pos="510"/>
                <w:tab w:val="right" w:pos="1020"/>
              </w:tabs>
              <w:autoSpaceDE w:val="0"/>
              <w:autoSpaceDN w:val="0"/>
              <w:adjustRightInd w:val="0"/>
              <w:jc w:val="center"/>
              <w:rPr>
                <w:color w:val="000000" w:themeColor="text1"/>
              </w:rPr>
            </w:pPr>
            <w:r w:rsidRPr="00BC243F">
              <w:rPr>
                <w:noProof/>
                <w:position w:val="-26"/>
                <w:szCs w:val="24"/>
              </w:rPr>
            </w:r>
            <w:r w:rsidR="00D3402F" w:rsidRPr="00BC243F">
              <w:rPr>
                <w:noProof/>
                <w:position w:val="-26"/>
                <w:szCs w:val="24"/>
              </w:rPr>
              <w:object w:dxaOrig="880" w:dyaOrig="620" w14:anchorId="4890A251">
                <v:shape id="_x0000_i1031" type="#_x0000_t75" alt="" style="width:42.7pt;height:30.15pt;mso-width-percent:0;mso-height-percent:0;mso-width-percent:0;mso-height-percent:0" o:ole="">
                  <v:imagedata r:id="rId29" o:title=""/>
                </v:shape>
                <o:OLEObject Type="Embed" ProgID="Equation.DSMT4" ShapeID="_x0000_i1031" DrawAspect="Content" ObjectID="_1684059453" r:id="rId30"/>
              </w:object>
            </w:r>
          </w:p>
        </w:tc>
        <w:tc>
          <w:tcPr>
            <w:tcW w:w="1221" w:type="dxa"/>
            <w:tcBorders>
              <w:top w:val="single" w:sz="6" w:space="0" w:color="auto"/>
              <w:left w:val="single" w:sz="6" w:space="0" w:color="auto"/>
              <w:bottom w:val="single" w:sz="6" w:space="0" w:color="auto"/>
              <w:right w:val="single" w:sz="6" w:space="0" w:color="auto"/>
            </w:tcBorders>
            <w:vAlign w:val="bottom"/>
          </w:tcPr>
          <w:p w14:paraId="2E0ED7A5" w14:textId="77777777" w:rsidR="008D6272" w:rsidRPr="00C34755" w:rsidRDefault="00D3402F" w:rsidP="00396EA1">
            <w:pPr>
              <w:pStyle w:val="Tablebody"/>
              <w:tabs>
                <w:tab w:val="center" w:pos="500"/>
                <w:tab w:val="right" w:pos="1000"/>
              </w:tabs>
              <w:autoSpaceDE w:val="0"/>
              <w:autoSpaceDN w:val="0"/>
              <w:adjustRightInd w:val="0"/>
              <w:jc w:val="center"/>
            </w:pPr>
            <w:r w:rsidRPr="00BC243F">
              <w:rPr>
                <w:noProof/>
                <w:position w:val="-26"/>
                <w:szCs w:val="24"/>
              </w:rPr>
            </w:r>
            <w:r w:rsidR="00D3402F" w:rsidRPr="00BC243F">
              <w:rPr>
                <w:noProof/>
                <w:position w:val="-26"/>
                <w:szCs w:val="24"/>
              </w:rPr>
              <w:object w:dxaOrig="639" w:dyaOrig="620" w14:anchorId="49212F05">
                <v:shape id="_x0000_i1032" type="#_x0000_t75" alt="" style="width:31pt;height:30.15pt;mso-width-percent:0;mso-height-percent:0;mso-width-percent:0;mso-height-percent:0" o:ole="">
                  <v:imagedata r:id="rId31" o:title=""/>
                </v:shape>
                <o:OLEObject Type="Embed" ProgID="Equation.DSMT4" ShapeID="_x0000_i1032" DrawAspect="Content" ObjectID="_1684059454" r:id="rId32"/>
              </w:object>
            </w:r>
          </w:p>
        </w:tc>
        <w:tc>
          <w:tcPr>
            <w:tcW w:w="5421" w:type="dxa"/>
            <w:tcBorders>
              <w:top w:val="single" w:sz="6" w:space="0" w:color="auto"/>
              <w:left w:val="single" w:sz="6" w:space="0" w:color="auto"/>
              <w:bottom w:val="single" w:sz="6" w:space="0" w:color="auto"/>
              <w:right w:val="single" w:sz="12" w:space="0" w:color="auto"/>
            </w:tcBorders>
            <w:vAlign w:val="center"/>
          </w:tcPr>
          <w:p w14:paraId="0A73978E" w14:textId="77777777" w:rsidR="008D6272" w:rsidRPr="00C34755" w:rsidRDefault="008D6272" w:rsidP="00396EA1">
            <w:pPr>
              <w:pStyle w:val="Tablebody"/>
              <w:autoSpaceDE w:val="0"/>
              <w:autoSpaceDN w:val="0"/>
              <w:adjustRightInd w:val="0"/>
              <w:jc w:val="center"/>
              <w:rPr>
                <w:color w:val="000000" w:themeColor="text1"/>
              </w:rPr>
            </w:pPr>
            <w:r w:rsidRPr="00C34755">
              <w:rPr>
                <w:rFonts w:eastAsiaTheme="minorEastAsia"/>
                <w:szCs w:val="24"/>
              </w:rPr>
              <w:t>The x and y axes are inverted</w:t>
            </w:r>
          </w:p>
        </w:tc>
      </w:tr>
      <w:tr w:rsidR="008D6272" w:rsidRPr="00C34755" w14:paraId="51E8E9E5" w14:textId="77777777" w:rsidTr="00396EA1">
        <w:trPr>
          <w:jc w:val="center"/>
        </w:trPr>
        <w:tc>
          <w:tcPr>
            <w:tcW w:w="735" w:type="dxa"/>
            <w:tcBorders>
              <w:top w:val="single" w:sz="6" w:space="0" w:color="auto"/>
              <w:left w:val="single" w:sz="12" w:space="0" w:color="auto"/>
              <w:bottom w:val="single" w:sz="6" w:space="0" w:color="auto"/>
              <w:right w:val="single" w:sz="6" w:space="0" w:color="auto"/>
            </w:tcBorders>
            <w:vAlign w:val="center"/>
          </w:tcPr>
          <w:p w14:paraId="38A635CD" w14:textId="77777777" w:rsidR="008D6272" w:rsidRPr="00C34755" w:rsidRDefault="008D6272" w:rsidP="00396EA1">
            <w:pPr>
              <w:pStyle w:val="Tablebody"/>
              <w:autoSpaceDE w:val="0"/>
              <w:autoSpaceDN w:val="0"/>
              <w:adjustRightInd w:val="0"/>
              <w:jc w:val="center"/>
              <w:rPr>
                <w:color w:val="000000" w:themeColor="text1"/>
              </w:rPr>
            </w:pPr>
            <w:r w:rsidRPr="00C34755">
              <w:rPr>
                <w:rFonts w:eastAsiaTheme="minorEastAsia"/>
                <w:szCs w:val="24"/>
              </w:rPr>
              <w:t>4</w:t>
            </w:r>
          </w:p>
        </w:tc>
        <w:tc>
          <w:tcPr>
            <w:tcW w:w="1237" w:type="dxa"/>
            <w:tcBorders>
              <w:top w:val="single" w:sz="6" w:space="0" w:color="auto"/>
              <w:left w:val="single" w:sz="6" w:space="0" w:color="auto"/>
              <w:bottom w:val="single" w:sz="6" w:space="0" w:color="auto"/>
              <w:right w:val="single" w:sz="6" w:space="0" w:color="auto"/>
            </w:tcBorders>
            <w:vAlign w:val="bottom"/>
          </w:tcPr>
          <w:p w14:paraId="5B6AC6A6" w14:textId="77777777" w:rsidR="008D6272" w:rsidRPr="00C34755" w:rsidRDefault="00D3402F" w:rsidP="00396EA1">
            <w:pPr>
              <w:pStyle w:val="Tablebody"/>
              <w:tabs>
                <w:tab w:val="center" w:pos="510"/>
                <w:tab w:val="right" w:pos="1020"/>
              </w:tabs>
              <w:autoSpaceDE w:val="0"/>
              <w:autoSpaceDN w:val="0"/>
              <w:adjustRightInd w:val="0"/>
              <w:jc w:val="center"/>
              <w:rPr>
                <w:color w:val="000000" w:themeColor="text1"/>
              </w:rPr>
            </w:pPr>
            <w:r w:rsidRPr="00BC243F">
              <w:rPr>
                <w:noProof/>
                <w:position w:val="-26"/>
                <w:szCs w:val="24"/>
              </w:rPr>
            </w:r>
            <w:r w:rsidR="00D3402F" w:rsidRPr="00BC243F">
              <w:rPr>
                <w:noProof/>
                <w:position w:val="-26"/>
                <w:szCs w:val="24"/>
              </w:rPr>
              <w:object w:dxaOrig="760" w:dyaOrig="620" w14:anchorId="6FEF364E">
                <v:shape id="_x0000_i1033" type="#_x0000_t75" alt="" style="width:38.5pt;height:30.15pt;mso-width-percent:0;mso-height-percent:0;mso-width-percent:0;mso-height-percent:0" o:ole="">
                  <v:imagedata r:id="rId33" o:title=""/>
                </v:shape>
                <o:OLEObject Type="Embed" ProgID="Equation.DSMT4" ShapeID="_x0000_i1033" DrawAspect="Content" ObjectID="_1684059455" r:id="rId34"/>
              </w:object>
            </w:r>
          </w:p>
        </w:tc>
        <w:tc>
          <w:tcPr>
            <w:tcW w:w="1221" w:type="dxa"/>
            <w:tcBorders>
              <w:top w:val="single" w:sz="6" w:space="0" w:color="auto"/>
              <w:left w:val="single" w:sz="6" w:space="0" w:color="auto"/>
              <w:bottom w:val="single" w:sz="6" w:space="0" w:color="auto"/>
              <w:right w:val="single" w:sz="6" w:space="0" w:color="auto"/>
            </w:tcBorders>
            <w:vAlign w:val="bottom"/>
          </w:tcPr>
          <w:p w14:paraId="2A53AB98" w14:textId="77777777" w:rsidR="008D6272" w:rsidRPr="00C34755" w:rsidRDefault="00D3402F" w:rsidP="00396EA1">
            <w:pPr>
              <w:pStyle w:val="Tablebody"/>
              <w:tabs>
                <w:tab w:val="center" w:pos="500"/>
                <w:tab w:val="right" w:pos="1000"/>
              </w:tabs>
              <w:autoSpaceDE w:val="0"/>
              <w:autoSpaceDN w:val="0"/>
              <w:adjustRightInd w:val="0"/>
              <w:jc w:val="center"/>
            </w:pPr>
            <w:r w:rsidRPr="00BC243F">
              <w:rPr>
                <w:noProof/>
                <w:position w:val="-26"/>
                <w:szCs w:val="24"/>
              </w:rPr>
            </w:r>
            <w:r w:rsidR="00D3402F" w:rsidRPr="00BC243F">
              <w:rPr>
                <w:noProof/>
                <w:position w:val="-26"/>
                <w:szCs w:val="24"/>
              </w:rPr>
              <w:object w:dxaOrig="639" w:dyaOrig="620" w14:anchorId="611781D9">
                <v:shape id="_x0000_i1034" type="#_x0000_t75" alt="" style="width:31pt;height:30.15pt;mso-width-percent:0;mso-height-percent:0;mso-width-percent:0;mso-height-percent:0" o:ole="">
                  <v:imagedata r:id="rId35" o:title=""/>
                </v:shape>
                <o:OLEObject Type="Embed" ProgID="Equation.DSMT4" ShapeID="_x0000_i1034" DrawAspect="Content" ObjectID="_1684059456" r:id="rId36"/>
              </w:object>
            </w:r>
          </w:p>
        </w:tc>
        <w:tc>
          <w:tcPr>
            <w:tcW w:w="5421" w:type="dxa"/>
            <w:tcBorders>
              <w:top w:val="single" w:sz="6" w:space="0" w:color="auto"/>
              <w:left w:val="single" w:sz="6" w:space="0" w:color="auto"/>
              <w:bottom w:val="single" w:sz="6" w:space="0" w:color="auto"/>
              <w:right w:val="single" w:sz="12" w:space="0" w:color="auto"/>
            </w:tcBorders>
            <w:vAlign w:val="center"/>
          </w:tcPr>
          <w:p w14:paraId="66EA9F2A" w14:textId="77777777" w:rsidR="008D6272" w:rsidRPr="00C34755" w:rsidRDefault="008D6272" w:rsidP="00396EA1">
            <w:pPr>
              <w:pStyle w:val="Tablebody"/>
              <w:autoSpaceDE w:val="0"/>
              <w:autoSpaceDN w:val="0"/>
              <w:adjustRightInd w:val="0"/>
              <w:jc w:val="center"/>
              <w:rPr>
                <w:color w:val="000000" w:themeColor="text1"/>
              </w:rPr>
            </w:pPr>
            <w:r w:rsidRPr="00C34755">
              <w:rPr>
                <w:rFonts w:eastAsiaTheme="minorEastAsia"/>
                <w:szCs w:val="24"/>
              </w:rPr>
              <w:t>The y axis is inverted first and then x and y axes are swapped</w:t>
            </w:r>
          </w:p>
        </w:tc>
      </w:tr>
      <w:tr w:rsidR="008D6272" w:rsidRPr="00C34755" w14:paraId="0E47DFCC" w14:textId="77777777" w:rsidTr="00396EA1">
        <w:trPr>
          <w:jc w:val="center"/>
        </w:trPr>
        <w:tc>
          <w:tcPr>
            <w:tcW w:w="735" w:type="dxa"/>
            <w:tcBorders>
              <w:top w:val="single" w:sz="6" w:space="0" w:color="auto"/>
              <w:left w:val="single" w:sz="12" w:space="0" w:color="auto"/>
              <w:bottom w:val="single" w:sz="6" w:space="0" w:color="auto"/>
              <w:right w:val="single" w:sz="6" w:space="0" w:color="auto"/>
            </w:tcBorders>
            <w:vAlign w:val="center"/>
          </w:tcPr>
          <w:p w14:paraId="6F61D5A6" w14:textId="77777777" w:rsidR="008D6272" w:rsidRPr="00C34755" w:rsidRDefault="008D6272" w:rsidP="00396EA1">
            <w:pPr>
              <w:pStyle w:val="Tablebody"/>
              <w:autoSpaceDE w:val="0"/>
              <w:autoSpaceDN w:val="0"/>
              <w:adjustRightInd w:val="0"/>
              <w:jc w:val="center"/>
              <w:rPr>
                <w:color w:val="000000" w:themeColor="text1"/>
              </w:rPr>
            </w:pPr>
            <w:r w:rsidRPr="00C34755">
              <w:rPr>
                <w:rFonts w:eastAsiaTheme="minorEastAsia"/>
                <w:szCs w:val="24"/>
              </w:rPr>
              <w:t>5</w:t>
            </w:r>
          </w:p>
        </w:tc>
        <w:tc>
          <w:tcPr>
            <w:tcW w:w="1237" w:type="dxa"/>
            <w:tcBorders>
              <w:top w:val="single" w:sz="6" w:space="0" w:color="auto"/>
              <w:left w:val="single" w:sz="6" w:space="0" w:color="auto"/>
              <w:bottom w:val="single" w:sz="6" w:space="0" w:color="auto"/>
              <w:right w:val="single" w:sz="6" w:space="0" w:color="auto"/>
            </w:tcBorders>
            <w:vAlign w:val="bottom"/>
          </w:tcPr>
          <w:p w14:paraId="174E2AE2" w14:textId="77777777" w:rsidR="008D6272" w:rsidRPr="00C34755" w:rsidRDefault="00D3402F" w:rsidP="00396EA1">
            <w:pPr>
              <w:pStyle w:val="Tablebody"/>
              <w:tabs>
                <w:tab w:val="center" w:pos="510"/>
                <w:tab w:val="right" w:pos="1020"/>
              </w:tabs>
              <w:autoSpaceDE w:val="0"/>
              <w:autoSpaceDN w:val="0"/>
              <w:adjustRightInd w:val="0"/>
              <w:jc w:val="center"/>
              <w:rPr>
                <w:color w:val="000000" w:themeColor="text1"/>
              </w:rPr>
            </w:pPr>
            <w:r w:rsidRPr="00BC243F">
              <w:rPr>
                <w:noProof/>
                <w:position w:val="-26"/>
                <w:szCs w:val="24"/>
              </w:rPr>
            </w:r>
            <w:r w:rsidR="00D3402F" w:rsidRPr="00BC243F">
              <w:rPr>
                <w:noProof/>
                <w:position w:val="-26"/>
                <w:szCs w:val="24"/>
              </w:rPr>
              <w:object w:dxaOrig="760" w:dyaOrig="620" w14:anchorId="0F437940">
                <v:shape id="_x0000_i1035" type="#_x0000_t75" alt="" style="width:38.5pt;height:30.15pt;mso-width-percent:0;mso-height-percent:0;mso-width-percent:0;mso-height-percent:0" o:ole="">
                  <v:imagedata r:id="rId37" o:title=""/>
                </v:shape>
                <o:OLEObject Type="Embed" ProgID="Equation.DSMT4" ShapeID="_x0000_i1035" DrawAspect="Content" ObjectID="_1684059457" r:id="rId38"/>
              </w:object>
            </w:r>
          </w:p>
        </w:tc>
        <w:tc>
          <w:tcPr>
            <w:tcW w:w="1221" w:type="dxa"/>
            <w:tcBorders>
              <w:top w:val="single" w:sz="6" w:space="0" w:color="auto"/>
              <w:left w:val="single" w:sz="6" w:space="0" w:color="auto"/>
              <w:bottom w:val="single" w:sz="6" w:space="0" w:color="auto"/>
              <w:right w:val="single" w:sz="6" w:space="0" w:color="auto"/>
            </w:tcBorders>
            <w:vAlign w:val="bottom"/>
          </w:tcPr>
          <w:p w14:paraId="2CCFD108" w14:textId="77777777" w:rsidR="008D6272" w:rsidRPr="00C34755" w:rsidRDefault="00D3402F" w:rsidP="00396EA1">
            <w:pPr>
              <w:pStyle w:val="Tablebody"/>
              <w:tabs>
                <w:tab w:val="center" w:pos="500"/>
                <w:tab w:val="right" w:pos="1000"/>
              </w:tabs>
              <w:autoSpaceDE w:val="0"/>
              <w:autoSpaceDN w:val="0"/>
              <w:adjustRightInd w:val="0"/>
              <w:jc w:val="center"/>
            </w:pPr>
            <w:r w:rsidRPr="00BC243F">
              <w:rPr>
                <w:noProof/>
                <w:position w:val="-26"/>
                <w:szCs w:val="24"/>
              </w:rPr>
            </w:r>
            <w:r w:rsidR="00D3402F" w:rsidRPr="00BC243F">
              <w:rPr>
                <w:noProof/>
                <w:position w:val="-26"/>
                <w:szCs w:val="24"/>
              </w:rPr>
              <w:object w:dxaOrig="639" w:dyaOrig="620" w14:anchorId="53B4FDF1">
                <v:shape id="_x0000_i1036" type="#_x0000_t75" alt="" style="width:31pt;height:30.15pt;mso-width-percent:0;mso-height-percent:0;mso-width-percent:0;mso-height-percent:0" o:ole="">
                  <v:imagedata r:id="rId39" o:title=""/>
                </v:shape>
                <o:OLEObject Type="Embed" ProgID="Equation.DSMT4" ShapeID="_x0000_i1036" DrawAspect="Content" ObjectID="_1684059458" r:id="rId40"/>
              </w:object>
            </w:r>
          </w:p>
        </w:tc>
        <w:tc>
          <w:tcPr>
            <w:tcW w:w="5421" w:type="dxa"/>
            <w:tcBorders>
              <w:top w:val="single" w:sz="6" w:space="0" w:color="auto"/>
              <w:left w:val="single" w:sz="6" w:space="0" w:color="auto"/>
              <w:bottom w:val="single" w:sz="6" w:space="0" w:color="auto"/>
              <w:right w:val="single" w:sz="12" w:space="0" w:color="auto"/>
            </w:tcBorders>
            <w:vAlign w:val="center"/>
          </w:tcPr>
          <w:p w14:paraId="3B92EAD6" w14:textId="77777777" w:rsidR="008D6272" w:rsidRPr="00C34755" w:rsidRDefault="008D6272" w:rsidP="00396EA1">
            <w:pPr>
              <w:pStyle w:val="Tablebody"/>
              <w:autoSpaceDE w:val="0"/>
              <w:autoSpaceDN w:val="0"/>
              <w:adjustRightInd w:val="0"/>
              <w:jc w:val="center"/>
              <w:rPr>
                <w:color w:val="000000" w:themeColor="text1"/>
              </w:rPr>
            </w:pPr>
            <w:r w:rsidRPr="00C34755">
              <w:rPr>
                <w:rFonts w:eastAsiaTheme="minorEastAsia"/>
                <w:szCs w:val="24"/>
              </w:rPr>
              <w:t>The x axis is inverted</w:t>
            </w:r>
          </w:p>
        </w:tc>
      </w:tr>
      <w:tr w:rsidR="008D6272" w:rsidRPr="00C34755" w14:paraId="1D78A70E" w14:textId="77777777" w:rsidTr="00396EA1">
        <w:trPr>
          <w:jc w:val="center"/>
        </w:trPr>
        <w:tc>
          <w:tcPr>
            <w:tcW w:w="735" w:type="dxa"/>
            <w:tcBorders>
              <w:top w:val="single" w:sz="6" w:space="0" w:color="auto"/>
              <w:left w:val="single" w:sz="12" w:space="0" w:color="auto"/>
              <w:bottom w:val="single" w:sz="6" w:space="0" w:color="auto"/>
              <w:right w:val="single" w:sz="6" w:space="0" w:color="auto"/>
            </w:tcBorders>
            <w:vAlign w:val="center"/>
          </w:tcPr>
          <w:p w14:paraId="76615698" w14:textId="77777777" w:rsidR="008D6272" w:rsidRPr="00C34755" w:rsidRDefault="008D6272" w:rsidP="00396EA1">
            <w:pPr>
              <w:pStyle w:val="Tablebody"/>
              <w:autoSpaceDE w:val="0"/>
              <w:autoSpaceDN w:val="0"/>
              <w:adjustRightInd w:val="0"/>
              <w:jc w:val="center"/>
              <w:rPr>
                <w:color w:val="000000" w:themeColor="text1"/>
              </w:rPr>
            </w:pPr>
            <w:r w:rsidRPr="00C34755">
              <w:rPr>
                <w:rFonts w:eastAsiaTheme="minorEastAsia"/>
                <w:szCs w:val="24"/>
              </w:rPr>
              <w:t>6</w:t>
            </w:r>
          </w:p>
        </w:tc>
        <w:tc>
          <w:tcPr>
            <w:tcW w:w="1237" w:type="dxa"/>
            <w:tcBorders>
              <w:top w:val="single" w:sz="6" w:space="0" w:color="auto"/>
              <w:left w:val="single" w:sz="6" w:space="0" w:color="auto"/>
              <w:bottom w:val="single" w:sz="6" w:space="0" w:color="auto"/>
              <w:right w:val="single" w:sz="6" w:space="0" w:color="auto"/>
            </w:tcBorders>
            <w:vAlign w:val="bottom"/>
          </w:tcPr>
          <w:p w14:paraId="0F43FBFC" w14:textId="77777777" w:rsidR="008D6272" w:rsidRPr="00C34755" w:rsidRDefault="00D3402F" w:rsidP="00396EA1">
            <w:pPr>
              <w:pStyle w:val="Tablebody"/>
              <w:tabs>
                <w:tab w:val="center" w:pos="510"/>
                <w:tab w:val="right" w:pos="1020"/>
              </w:tabs>
              <w:autoSpaceDE w:val="0"/>
              <w:autoSpaceDN w:val="0"/>
              <w:adjustRightInd w:val="0"/>
              <w:jc w:val="center"/>
              <w:rPr>
                <w:color w:val="000000" w:themeColor="text1"/>
              </w:rPr>
            </w:pPr>
            <w:r w:rsidRPr="00BC243F">
              <w:rPr>
                <w:noProof/>
                <w:position w:val="-26"/>
                <w:szCs w:val="24"/>
              </w:rPr>
            </w:r>
            <w:r w:rsidR="00D3402F" w:rsidRPr="00BC243F">
              <w:rPr>
                <w:noProof/>
                <w:position w:val="-26"/>
                <w:szCs w:val="24"/>
              </w:rPr>
              <w:object w:dxaOrig="880" w:dyaOrig="620" w14:anchorId="5BB54B06">
                <v:shape id="_x0000_i1037" type="#_x0000_t75" alt="" style="width:42.7pt;height:30.15pt;mso-width-percent:0;mso-height-percent:0;mso-width-percent:0;mso-height-percent:0" o:ole="">
                  <v:imagedata r:id="rId41" o:title=""/>
                </v:shape>
                <o:OLEObject Type="Embed" ProgID="Equation.DSMT4" ShapeID="_x0000_i1037" DrawAspect="Content" ObjectID="_1684059459" r:id="rId42"/>
              </w:object>
            </w:r>
          </w:p>
        </w:tc>
        <w:tc>
          <w:tcPr>
            <w:tcW w:w="1221" w:type="dxa"/>
            <w:tcBorders>
              <w:top w:val="single" w:sz="6" w:space="0" w:color="auto"/>
              <w:left w:val="single" w:sz="6" w:space="0" w:color="auto"/>
              <w:bottom w:val="single" w:sz="6" w:space="0" w:color="auto"/>
              <w:right w:val="single" w:sz="6" w:space="0" w:color="auto"/>
            </w:tcBorders>
            <w:vAlign w:val="bottom"/>
          </w:tcPr>
          <w:p w14:paraId="3E26A247" w14:textId="77777777" w:rsidR="008D6272" w:rsidRPr="00C34755" w:rsidRDefault="00D3402F" w:rsidP="00396EA1">
            <w:pPr>
              <w:pStyle w:val="Tablebody"/>
              <w:tabs>
                <w:tab w:val="center" w:pos="500"/>
                <w:tab w:val="right" w:pos="1000"/>
              </w:tabs>
              <w:autoSpaceDE w:val="0"/>
              <w:autoSpaceDN w:val="0"/>
              <w:adjustRightInd w:val="0"/>
              <w:jc w:val="center"/>
            </w:pPr>
            <w:r w:rsidRPr="00BC243F">
              <w:rPr>
                <w:noProof/>
                <w:position w:val="-26"/>
                <w:szCs w:val="24"/>
              </w:rPr>
            </w:r>
            <w:r w:rsidR="00D3402F" w:rsidRPr="00BC243F">
              <w:rPr>
                <w:noProof/>
                <w:position w:val="-26"/>
                <w:szCs w:val="24"/>
              </w:rPr>
              <w:object w:dxaOrig="639" w:dyaOrig="620" w14:anchorId="4B3CF237">
                <v:shape id="_x0000_i1038" type="#_x0000_t75" alt="" style="width:31pt;height:30.15pt;mso-width-percent:0;mso-height-percent:0;mso-width-percent:0;mso-height-percent:0" o:ole="">
                  <v:imagedata r:id="rId43" o:title=""/>
                </v:shape>
                <o:OLEObject Type="Embed" ProgID="Equation.DSMT4" ShapeID="_x0000_i1038" DrawAspect="Content" ObjectID="_1684059460" r:id="rId44"/>
              </w:object>
            </w:r>
          </w:p>
        </w:tc>
        <w:tc>
          <w:tcPr>
            <w:tcW w:w="5421" w:type="dxa"/>
            <w:tcBorders>
              <w:top w:val="single" w:sz="6" w:space="0" w:color="auto"/>
              <w:left w:val="single" w:sz="6" w:space="0" w:color="auto"/>
              <w:bottom w:val="single" w:sz="6" w:space="0" w:color="auto"/>
              <w:right w:val="single" w:sz="12" w:space="0" w:color="auto"/>
            </w:tcBorders>
            <w:vAlign w:val="center"/>
          </w:tcPr>
          <w:p w14:paraId="6B2C4C51" w14:textId="77777777" w:rsidR="008D6272" w:rsidRPr="00C34755" w:rsidRDefault="008D6272" w:rsidP="00396EA1">
            <w:pPr>
              <w:pStyle w:val="Tablebody"/>
              <w:autoSpaceDE w:val="0"/>
              <w:autoSpaceDN w:val="0"/>
              <w:adjustRightInd w:val="0"/>
              <w:jc w:val="center"/>
              <w:rPr>
                <w:color w:val="000000" w:themeColor="text1"/>
              </w:rPr>
            </w:pPr>
            <w:r w:rsidRPr="00C34755">
              <w:rPr>
                <w:rFonts w:eastAsiaTheme="minorEastAsia"/>
                <w:szCs w:val="24"/>
              </w:rPr>
              <w:t>The x and y axes are inverted first and then are swapped</w:t>
            </w:r>
          </w:p>
        </w:tc>
      </w:tr>
      <w:tr w:rsidR="008D6272" w:rsidRPr="00C34755" w14:paraId="36EB970F" w14:textId="77777777" w:rsidTr="00396EA1">
        <w:trPr>
          <w:jc w:val="center"/>
        </w:trPr>
        <w:tc>
          <w:tcPr>
            <w:tcW w:w="735" w:type="dxa"/>
            <w:tcBorders>
              <w:top w:val="single" w:sz="6" w:space="0" w:color="auto"/>
              <w:left w:val="single" w:sz="12" w:space="0" w:color="auto"/>
              <w:bottom w:val="single" w:sz="12" w:space="0" w:color="auto"/>
              <w:right w:val="single" w:sz="6" w:space="0" w:color="auto"/>
            </w:tcBorders>
            <w:vAlign w:val="center"/>
          </w:tcPr>
          <w:p w14:paraId="38AD7FA8" w14:textId="77777777" w:rsidR="008D6272" w:rsidRPr="00C34755" w:rsidRDefault="008D6272" w:rsidP="00396EA1">
            <w:pPr>
              <w:pStyle w:val="Tablebody"/>
              <w:autoSpaceDE w:val="0"/>
              <w:autoSpaceDN w:val="0"/>
              <w:adjustRightInd w:val="0"/>
              <w:jc w:val="center"/>
              <w:rPr>
                <w:color w:val="000000" w:themeColor="text1"/>
              </w:rPr>
            </w:pPr>
            <w:r w:rsidRPr="00C34755">
              <w:rPr>
                <w:rFonts w:eastAsiaTheme="minorEastAsia"/>
                <w:szCs w:val="24"/>
              </w:rPr>
              <w:lastRenderedPageBreak/>
              <w:t>7</w:t>
            </w:r>
          </w:p>
        </w:tc>
        <w:tc>
          <w:tcPr>
            <w:tcW w:w="1237" w:type="dxa"/>
            <w:tcBorders>
              <w:top w:val="single" w:sz="6" w:space="0" w:color="auto"/>
              <w:left w:val="single" w:sz="6" w:space="0" w:color="auto"/>
              <w:bottom w:val="single" w:sz="12" w:space="0" w:color="auto"/>
              <w:right w:val="single" w:sz="6" w:space="0" w:color="auto"/>
            </w:tcBorders>
            <w:vAlign w:val="bottom"/>
          </w:tcPr>
          <w:p w14:paraId="73071304" w14:textId="77777777" w:rsidR="008D6272" w:rsidRPr="00C34755" w:rsidRDefault="00D3402F" w:rsidP="00396EA1">
            <w:pPr>
              <w:pStyle w:val="Tablebody"/>
              <w:tabs>
                <w:tab w:val="center" w:pos="510"/>
                <w:tab w:val="right" w:pos="1020"/>
              </w:tabs>
              <w:autoSpaceDE w:val="0"/>
              <w:autoSpaceDN w:val="0"/>
              <w:adjustRightInd w:val="0"/>
              <w:jc w:val="center"/>
              <w:rPr>
                <w:color w:val="000000" w:themeColor="text1"/>
              </w:rPr>
            </w:pPr>
            <w:r w:rsidRPr="00BC243F">
              <w:rPr>
                <w:noProof/>
                <w:position w:val="-26"/>
                <w:szCs w:val="24"/>
              </w:rPr>
            </w:r>
            <w:r w:rsidR="00D3402F" w:rsidRPr="00BC243F">
              <w:rPr>
                <w:noProof/>
                <w:position w:val="-26"/>
                <w:szCs w:val="24"/>
              </w:rPr>
              <w:object w:dxaOrig="760" w:dyaOrig="620" w14:anchorId="35C3246F">
                <v:shape id="_x0000_i1039" type="#_x0000_t75" alt="" style="width:38.5pt;height:30.15pt;mso-width-percent:0;mso-height-percent:0;mso-width-percent:0;mso-height-percent:0" o:ole="">
                  <v:imagedata r:id="rId45" o:title=""/>
                </v:shape>
                <o:OLEObject Type="Embed" ProgID="Equation.DSMT4" ShapeID="_x0000_i1039" DrawAspect="Content" ObjectID="_1684059461" r:id="rId46"/>
              </w:object>
            </w:r>
          </w:p>
        </w:tc>
        <w:tc>
          <w:tcPr>
            <w:tcW w:w="1221" w:type="dxa"/>
            <w:tcBorders>
              <w:top w:val="single" w:sz="6" w:space="0" w:color="auto"/>
              <w:left w:val="single" w:sz="6" w:space="0" w:color="auto"/>
              <w:bottom w:val="single" w:sz="12" w:space="0" w:color="auto"/>
              <w:right w:val="single" w:sz="6" w:space="0" w:color="auto"/>
            </w:tcBorders>
            <w:vAlign w:val="bottom"/>
          </w:tcPr>
          <w:p w14:paraId="71716920" w14:textId="77777777" w:rsidR="008D6272" w:rsidRPr="00C34755" w:rsidRDefault="00D3402F" w:rsidP="00396EA1">
            <w:pPr>
              <w:pStyle w:val="Tablebody"/>
              <w:tabs>
                <w:tab w:val="center" w:pos="500"/>
                <w:tab w:val="right" w:pos="1000"/>
              </w:tabs>
              <w:autoSpaceDE w:val="0"/>
              <w:autoSpaceDN w:val="0"/>
              <w:adjustRightInd w:val="0"/>
              <w:jc w:val="center"/>
            </w:pPr>
            <w:r w:rsidRPr="00BC243F">
              <w:rPr>
                <w:noProof/>
                <w:position w:val="-26"/>
                <w:szCs w:val="24"/>
              </w:rPr>
            </w:r>
            <w:r w:rsidR="00D3402F" w:rsidRPr="00BC243F">
              <w:rPr>
                <w:noProof/>
                <w:position w:val="-26"/>
                <w:szCs w:val="24"/>
              </w:rPr>
              <w:object w:dxaOrig="639" w:dyaOrig="620" w14:anchorId="7502DAB5">
                <v:shape id="_x0000_i1040" type="#_x0000_t75" alt="" style="width:31pt;height:30.15pt;mso-width-percent:0;mso-height-percent:0;mso-width-percent:0;mso-height-percent:0" o:ole="">
                  <v:imagedata r:id="rId47" o:title=""/>
                </v:shape>
                <o:OLEObject Type="Embed" ProgID="Equation.DSMT4" ShapeID="_x0000_i1040" DrawAspect="Content" ObjectID="_1684059462" r:id="rId48"/>
              </w:object>
            </w:r>
          </w:p>
        </w:tc>
        <w:tc>
          <w:tcPr>
            <w:tcW w:w="5421" w:type="dxa"/>
            <w:tcBorders>
              <w:top w:val="single" w:sz="6" w:space="0" w:color="auto"/>
              <w:left w:val="single" w:sz="6" w:space="0" w:color="auto"/>
              <w:bottom w:val="single" w:sz="12" w:space="0" w:color="auto"/>
              <w:right w:val="single" w:sz="12" w:space="0" w:color="auto"/>
            </w:tcBorders>
            <w:vAlign w:val="center"/>
          </w:tcPr>
          <w:p w14:paraId="26DAE763" w14:textId="77777777" w:rsidR="008D6272" w:rsidRPr="00C34755" w:rsidRDefault="008D6272" w:rsidP="00396EA1">
            <w:pPr>
              <w:pStyle w:val="Tablebody"/>
              <w:autoSpaceDE w:val="0"/>
              <w:autoSpaceDN w:val="0"/>
              <w:adjustRightInd w:val="0"/>
              <w:jc w:val="center"/>
              <w:rPr>
                <w:color w:val="000000" w:themeColor="text1"/>
              </w:rPr>
            </w:pPr>
            <w:r w:rsidRPr="00C34755">
              <w:rPr>
                <w:rFonts w:eastAsiaTheme="minorEastAsia"/>
                <w:szCs w:val="24"/>
              </w:rPr>
              <w:t>The y axis is inverted</w:t>
            </w:r>
          </w:p>
        </w:tc>
      </w:tr>
    </w:tbl>
    <w:p w14:paraId="6B9004BF" w14:textId="77777777" w:rsidR="00987AD2" w:rsidRPr="006F7DDA" w:rsidRDefault="00987AD2" w:rsidP="00987AD2">
      <w:pPr>
        <w:spacing w:before="240" w:after="240"/>
        <w:rPr>
          <w:rFonts w:ascii="Times New Roman" w:hAnsi="Times New Roman" w:cs="Times New Roman"/>
          <w:i/>
          <w:iCs/>
          <w:sz w:val="28"/>
          <w:szCs w:val="28"/>
          <w:lang w:val="en-GB"/>
        </w:rPr>
      </w:pPr>
      <w:r w:rsidRPr="006F7DDA">
        <w:rPr>
          <w:rFonts w:ascii="Times New Roman" w:hAnsi="Times New Roman" w:cs="Times New Roman"/>
          <w:i/>
          <w:iCs/>
          <w:sz w:val="28"/>
          <w:szCs w:val="28"/>
          <w:lang w:val="en-GB"/>
        </w:rPr>
        <w:t>with</w:t>
      </w:r>
    </w:p>
    <w:p w14:paraId="0BBF1F65" w14:textId="5A7810F0" w:rsidR="00ED3A3B" w:rsidRDefault="00ED3A3B" w:rsidP="00ED3A3B">
      <w:pPr>
        <w:pStyle w:val="Tabletitle"/>
        <w:autoSpaceDE w:val="0"/>
        <w:autoSpaceDN w:val="0"/>
        <w:adjustRightInd w:val="0"/>
        <w:outlineLvl w:val="0"/>
        <w:rPr>
          <w:rFonts w:eastAsiaTheme="minorEastAsia"/>
          <w:sz w:val="20"/>
          <w:szCs w:val="21"/>
        </w:rPr>
      </w:pPr>
      <w:r w:rsidRPr="00AB406D">
        <w:rPr>
          <w:rFonts w:eastAsiaTheme="minorEastAsia"/>
          <w:sz w:val="20"/>
          <w:szCs w:val="21"/>
        </w:rPr>
        <w:t>Table 11 — Transformation matrices according to an indicated patch orientation index, oIdx</w:t>
      </w:r>
    </w:p>
    <w:tbl>
      <w:tblPr>
        <w:tblStyle w:val="TableGrid"/>
        <w:tblW w:w="0" w:type="auto"/>
        <w:jc w:val="center"/>
        <w:tblLayout w:type="fixed"/>
        <w:tblLook w:val="04A0" w:firstRow="1" w:lastRow="0" w:firstColumn="1" w:lastColumn="0" w:noHBand="0" w:noVBand="1"/>
      </w:tblPr>
      <w:tblGrid>
        <w:gridCol w:w="735"/>
        <w:gridCol w:w="1237"/>
        <w:gridCol w:w="1221"/>
        <w:gridCol w:w="5421"/>
      </w:tblGrid>
      <w:tr w:rsidR="00D15A21" w:rsidRPr="00D15A21" w14:paraId="2B6FD4B6" w14:textId="77777777" w:rsidTr="00396EA1">
        <w:trPr>
          <w:jc w:val="center"/>
        </w:trPr>
        <w:tc>
          <w:tcPr>
            <w:tcW w:w="735" w:type="dxa"/>
            <w:vAlign w:val="center"/>
          </w:tcPr>
          <w:p w14:paraId="590682A4" w14:textId="77777777" w:rsidR="00D15A21" w:rsidRPr="00D15A21" w:rsidRDefault="00D15A21" w:rsidP="00396EA1">
            <w:pPr>
              <w:spacing w:before="120" w:after="120"/>
              <w:jc w:val="center"/>
              <w:rPr>
                <w:rFonts w:asciiTheme="majorHAnsi" w:hAnsiTheme="majorHAnsi"/>
                <w:b/>
                <w:color w:val="000000" w:themeColor="text1"/>
              </w:rPr>
            </w:pPr>
            <w:r w:rsidRPr="00D15A21">
              <w:rPr>
                <w:rFonts w:asciiTheme="majorHAnsi" w:hAnsiTheme="majorHAnsi"/>
                <w:b/>
                <w:color w:val="000000" w:themeColor="text1"/>
              </w:rPr>
              <w:t>oIdx</w:t>
            </w:r>
          </w:p>
        </w:tc>
        <w:tc>
          <w:tcPr>
            <w:tcW w:w="1237" w:type="dxa"/>
            <w:vAlign w:val="center"/>
          </w:tcPr>
          <w:p w14:paraId="69CEBD98" w14:textId="77777777" w:rsidR="00D15A21" w:rsidRPr="00D15A21" w:rsidRDefault="00D15A21" w:rsidP="00396EA1">
            <w:pPr>
              <w:spacing w:before="120" w:after="120"/>
              <w:jc w:val="center"/>
              <w:rPr>
                <w:rFonts w:asciiTheme="majorHAnsi" w:hAnsiTheme="majorHAnsi"/>
                <w:b/>
                <w:color w:val="000000" w:themeColor="text1"/>
              </w:rPr>
            </w:pPr>
            <w:r w:rsidRPr="00D15A21">
              <w:rPr>
                <w:rFonts w:asciiTheme="majorHAnsi" w:hAnsiTheme="majorHAnsi"/>
                <w:b/>
                <w:color w:val="000000" w:themeColor="text1"/>
              </w:rPr>
              <w:t>R</w:t>
            </w:r>
            <w:r w:rsidRPr="00D15A21">
              <w:rPr>
                <w:rFonts w:asciiTheme="majorHAnsi" w:hAnsiTheme="majorHAnsi"/>
                <w:b/>
                <w:color w:val="000000" w:themeColor="text1"/>
                <w:vertAlign w:val="subscript"/>
              </w:rPr>
              <w:t>o</w:t>
            </w:r>
            <w:r w:rsidRPr="00D15A21">
              <w:rPr>
                <w:rFonts w:asciiTheme="majorHAnsi" w:hAnsiTheme="majorHAnsi"/>
                <w:b/>
                <w:color w:val="000000" w:themeColor="text1"/>
              </w:rPr>
              <w:t>( oIdx )</w:t>
            </w:r>
          </w:p>
        </w:tc>
        <w:tc>
          <w:tcPr>
            <w:tcW w:w="1221" w:type="dxa"/>
            <w:vAlign w:val="center"/>
          </w:tcPr>
          <w:p w14:paraId="3B4C5F43" w14:textId="77777777" w:rsidR="00D15A21" w:rsidRPr="00D15A21" w:rsidRDefault="00D15A21" w:rsidP="00396EA1">
            <w:pPr>
              <w:spacing w:before="120" w:after="120"/>
              <w:jc w:val="center"/>
              <w:rPr>
                <w:rFonts w:asciiTheme="majorHAnsi" w:hAnsiTheme="majorHAnsi"/>
                <w:b/>
                <w:color w:val="000000" w:themeColor="text1"/>
              </w:rPr>
            </w:pPr>
            <w:r w:rsidRPr="00D15A21">
              <w:rPr>
                <w:rFonts w:asciiTheme="majorHAnsi" w:hAnsiTheme="majorHAnsi"/>
                <w:b/>
                <w:color w:val="000000" w:themeColor="text1"/>
              </w:rPr>
              <w:t>R</w:t>
            </w:r>
            <w:r w:rsidRPr="00D15A21">
              <w:rPr>
                <w:rFonts w:asciiTheme="majorHAnsi" w:hAnsiTheme="majorHAnsi"/>
                <w:b/>
                <w:color w:val="000000" w:themeColor="text1"/>
                <w:vertAlign w:val="subscript"/>
              </w:rPr>
              <w:t>s</w:t>
            </w:r>
            <w:r w:rsidRPr="00D15A21">
              <w:rPr>
                <w:rFonts w:asciiTheme="majorHAnsi" w:hAnsiTheme="majorHAnsi"/>
                <w:b/>
                <w:color w:val="000000" w:themeColor="text1"/>
              </w:rPr>
              <w:t>( oIdx )</w:t>
            </w:r>
          </w:p>
        </w:tc>
        <w:tc>
          <w:tcPr>
            <w:tcW w:w="5421" w:type="dxa"/>
          </w:tcPr>
          <w:p w14:paraId="7BEF6E85" w14:textId="77777777" w:rsidR="00D15A21" w:rsidRPr="00D15A21" w:rsidDel="00A33922" w:rsidRDefault="00D15A21" w:rsidP="00396EA1">
            <w:pPr>
              <w:spacing w:before="120" w:after="120"/>
              <w:jc w:val="center"/>
              <w:rPr>
                <w:rFonts w:asciiTheme="majorHAnsi" w:hAnsiTheme="majorHAnsi"/>
                <w:b/>
                <w:color w:val="000000" w:themeColor="text1"/>
              </w:rPr>
            </w:pPr>
            <w:r w:rsidRPr="00D15A21">
              <w:rPr>
                <w:rFonts w:asciiTheme="majorHAnsi" w:hAnsiTheme="majorHAnsi"/>
                <w:b/>
                <w:color w:val="000000" w:themeColor="text1"/>
              </w:rPr>
              <w:t>Description</w:t>
            </w:r>
          </w:p>
        </w:tc>
      </w:tr>
      <w:tr w:rsidR="00D15A21" w:rsidRPr="00D15A21" w14:paraId="076DDECF" w14:textId="77777777" w:rsidTr="00396EA1">
        <w:trPr>
          <w:trHeight w:val="555"/>
          <w:jc w:val="center"/>
        </w:trPr>
        <w:tc>
          <w:tcPr>
            <w:tcW w:w="735" w:type="dxa"/>
            <w:vAlign w:val="center"/>
          </w:tcPr>
          <w:p w14:paraId="7C400F46" w14:textId="77777777" w:rsidR="00D15A21" w:rsidRPr="00D15A21" w:rsidRDefault="00D15A21" w:rsidP="00396EA1">
            <w:pPr>
              <w:spacing w:before="120" w:after="120"/>
              <w:jc w:val="center"/>
              <w:rPr>
                <w:rFonts w:asciiTheme="majorHAnsi" w:hAnsiTheme="majorHAnsi"/>
                <w:color w:val="000000" w:themeColor="text1"/>
              </w:rPr>
            </w:pPr>
            <w:r w:rsidRPr="00D15A21">
              <w:rPr>
                <w:rFonts w:asciiTheme="majorHAnsi" w:hAnsiTheme="majorHAnsi"/>
                <w:color w:val="000000" w:themeColor="text1"/>
              </w:rPr>
              <w:t xml:space="preserve">0 </w:t>
            </w:r>
          </w:p>
        </w:tc>
        <w:tc>
          <w:tcPr>
            <w:tcW w:w="1237" w:type="dxa"/>
            <w:vAlign w:val="center"/>
          </w:tcPr>
          <w:p w14:paraId="4096E35F" w14:textId="77777777" w:rsidR="00D15A21" w:rsidRPr="00D15A21" w:rsidRDefault="00D3402F" w:rsidP="00396EA1">
            <w:pPr>
              <w:spacing w:before="120" w:after="120"/>
              <w:jc w:val="center"/>
              <w:rPr>
                <w:rFonts w:asciiTheme="majorHAnsi" w:hAnsiTheme="majorHAnsi"/>
                <w:color w:val="000000" w:themeColor="text1"/>
              </w:rPr>
            </w:pPr>
            <m:oMathPara>
              <m:oMath>
                <m:d>
                  <m:dPr>
                    <m:begChr m:val="["/>
                    <m:endChr m:val="]"/>
                    <m:ctrlPr>
                      <w:ins w:id="7" w:author="Kondrad, Lukasz (Nokia - DE/Munich)" w:date="2021-05-21T09:02:00Z">
                        <w:rPr>
                          <w:rFonts w:ascii="Cambria Math" w:hAnsi="Cambria Math"/>
                          <w:i/>
                          <w:color w:val="000000" w:themeColor="text1"/>
                        </w:rPr>
                      </w:ins>
                    </m:ctrlPr>
                  </m:dPr>
                  <m:e>
                    <m:m>
                      <m:mPr>
                        <m:mcs>
                          <m:mc>
                            <m:mcPr>
                              <m:count m:val="2"/>
                              <m:mcJc m:val="center"/>
                            </m:mcPr>
                          </m:mc>
                        </m:mcs>
                        <m:ctrlPr>
                          <w:ins w:id="8" w:author="Kondrad, Lukasz (Nokia - DE/Munich)" w:date="2021-05-21T09:02:00Z">
                            <w:rPr>
                              <w:rFonts w:ascii="Cambria Math" w:hAnsi="Cambria Math"/>
                              <w:i/>
                              <w:color w:val="000000" w:themeColor="text1"/>
                            </w:rPr>
                          </w:ins>
                        </m:ctrlPr>
                      </m:mPr>
                      <m:mr>
                        <m:e>
                          <m:r>
                            <w:rPr>
                              <w:rFonts w:ascii="Cambria Math" w:hAnsi="Cambria Math"/>
                              <w:color w:val="000000" w:themeColor="text1"/>
                            </w:rPr>
                            <m:t>1</m:t>
                          </m:r>
                        </m:e>
                        <m:e>
                          <m:r>
                            <w:rPr>
                              <w:rFonts w:ascii="Cambria Math" w:hAnsi="Cambria Math"/>
                              <w:color w:val="000000" w:themeColor="text1"/>
                            </w:rPr>
                            <m:t>0</m:t>
                          </m:r>
                        </m:e>
                      </m:mr>
                      <m:mr>
                        <m:e>
                          <m:r>
                            <w:rPr>
                              <w:rFonts w:ascii="Cambria Math" w:hAnsi="Cambria Math"/>
                              <w:color w:val="000000" w:themeColor="text1"/>
                            </w:rPr>
                            <m:t>0</m:t>
                          </m:r>
                        </m:e>
                        <m:e>
                          <m:r>
                            <w:rPr>
                              <w:rFonts w:ascii="Cambria Math" w:hAnsi="Cambria Math"/>
                              <w:color w:val="000000" w:themeColor="text1"/>
                            </w:rPr>
                            <m:t>1</m:t>
                          </m:r>
                        </m:e>
                      </m:mr>
                    </m:m>
                  </m:e>
                </m:d>
              </m:oMath>
            </m:oMathPara>
          </w:p>
        </w:tc>
        <w:tc>
          <w:tcPr>
            <w:tcW w:w="1221" w:type="dxa"/>
            <w:vAlign w:val="center"/>
          </w:tcPr>
          <w:p w14:paraId="779D7F90" w14:textId="77777777" w:rsidR="00D15A21" w:rsidRPr="00D15A21" w:rsidRDefault="00D3402F" w:rsidP="00396EA1">
            <w:pPr>
              <w:spacing w:before="120" w:after="120"/>
              <w:jc w:val="center"/>
              <w:rPr>
                <w:rFonts w:asciiTheme="majorHAnsi" w:hAnsiTheme="majorHAnsi"/>
                <w:color w:val="000000" w:themeColor="text1"/>
              </w:rPr>
            </w:pPr>
            <m:oMathPara>
              <m:oMath>
                <m:d>
                  <m:dPr>
                    <m:begChr m:val="["/>
                    <m:endChr m:val="]"/>
                    <m:ctrlPr>
                      <w:ins w:id="9" w:author="Kondrad, Lukasz (Nokia - DE/Munich)" w:date="2021-05-21T09:02:00Z">
                        <w:rPr>
                          <w:rFonts w:ascii="Cambria Math" w:hAnsi="Cambria Math"/>
                          <w:i/>
                          <w:color w:val="000000" w:themeColor="text1"/>
                        </w:rPr>
                      </w:ins>
                    </m:ctrlPr>
                  </m:dPr>
                  <m:e>
                    <m:m>
                      <m:mPr>
                        <m:mcs>
                          <m:mc>
                            <m:mcPr>
                              <m:count m:val="2"/>
                              <m:mcJc m:val="center"/>
                            </m:mcPr>
                          </m:mc>
                        </m:mcs>
                        <m:ctrlPr>
                          <w:ins w:id="10" w:author="Kondrad, Lukasz (Nokia - DE/Munich)" w:date="2021-05-21T09:02:00Z">
                            <w:rPr>
                              <w:rFonts w:ascii="Cambria Math" w:hAnsi="Cambria Math"/>
                              <w:i/>
                              <w:color w:val="000000" w:themeColor="text1"/>
                            </w:rPr>
                          </w:ins>
                        </m:ctrlPr>
                      </m:mPr>
                      <m:mr>
                        <m:e>
                          <m:r>
                            <w:rPr>
                              <w:rFonts w:ascii="Cambria Math" w:hAnsi="Cambria Math"/>
                              <w:color w:val="000000" w:themeColor="text1"/>
                            </w:rPr>
                            <m:t>0</m:t>
                          </m:r>
                        </m:e>
                        <m:e>
                          <m:r>
                            <w:rPr>
                              <w:rFonts w:ascii="Cambria Math" w:hAnsi="Cambria Math"/>
                              <w:color w:val="000000" w:themeColor="text1"/>
                            </w:rPr>
                            <m:t>0</m:t>
                          </m:r>
                        </m:e>
                      </m:mr>
                      <m:mr>
                        <m:e>
                          <m:r>
                            <w:rPr>
                              <w:rFonts w:ascii="Cambria Math" w:hAnsi="Cambria Math"/>
                              <w:color w:val="000000" w:themeColor="text1"/>
                            </w:rPr>
                            <m:t>0</m:t>
                          </m:r>
                        </m:e>
                        <m:e>
                          <m:r>
                            <w:rPr>
                              <w:rFonts w:ascii="Cambria Math" w:hAnsi="Cambria Math"/>
                              <w:color w:val="000000" w:themeColor="text1"/>
                            </w:rPr>
                            <m:t>0</m:t>
                          </m:r>
                        </m:e>
                      </m:mr>
                    </m:m>
                  </m:e>
                </m:d>
              </m:oMath>
            </m:oMathPara>
          </w:p>
        </w:tc>
        <w:tc>
          <w:tcPr>
            <w:tcW w:w="5421" w:type="dxa"/>
            <w:vAlign w:val="center"/>
          </w:tcPr>
          <w:p w14:paraId="70339F29" w14:textId="77777777" w:rsidR="00D15A21" w:rsidRPr="00D15A21" w:rsidRDefault="00D15A21" w:rsidP="00396EA1">
            <w:pPr>
              <w:spacing w:before="120" w:after="120"/>
              <w:jc w:val="center"/>
              <w:rPr>
                <w:rFonts w:asciiTheme="majorHAnsi" w:eastAsia="MS Mincho" w:hAnsiTheme="majorHAnsi"/>
                <w:color w:val="000000" w:themeColor="text1"/>
              </w:rPr>
            </w:pPr>
            <w:r w:rsidRPr="00D15A21">
              <w:rPr>
                <w:rFonts w:asciiTheme="majorHAnsi" w:eastAsia="Yu Gothic" w:hAnsiTheme="majorHAnsi" w:cs="Calibri"/>
                <w:color w:val="000000"/>
                <w:kern w:val="24"/>
              </w:rPr>
              <w:t>No transformation</w:t>
            </w:r>
          </w:p>
        </w:tc>
      </w:tr>
      <w:tr w:rsidR="00D15A21" w:rsidRPr="00D15A21" w14:paraId="03A49F20" w14:textId="77777777" w:rsidTr="00396EA1">
        <w:trPr>
          <w:jc w:val="center"/>
        </w:trPr>
        <w:tc>
          <w:tcPr>
            <w:tcW w:w="735" w:type="dxa"/>
            <w:vAlign w:val="center"/>
          </w:tcPr>
          <w:p w14:paraId="1D0968DE" w14:textId="77777777" w:rsidR="00D15A21" w:rsidRPr="00D15A21" w:rsidRDefault="00D15A21" w:rsidP="00396EA1">
            <w:pPr>
              <w:spacing w:before="120" w:after="120"/>
              <w:jc w:val="center"/>
              <w:rPr>
                <w:rFonts w:asciiTheme="majorHAnsi" w:hAnsiTheme="majorHAnsi"/>
                <w:color w:val="000000" w:themeColor="text1"/>
              </w:rPr>
            </w:pPr>
            <w:r w:rsidRPr="00D15A21">
              <w:rPr>
                <w:rFonts w:asciiTheme="majorHAnsi" w:hAnsiTheme="majorHAnsi"/>
                <w:color w:val="000000" w:themeColor="text1"/>
              </w:rPr>
              <w:t>1</w:t>
            </w:r>
          </w:p>
        </w:tc>
        <w:tc>
          <w:tcPr>
            <w:tcW w:w="1237" w:type="dxa"/>
            <w:vAlign w:val="center"/>
          </w:tcPr>
          <w:p w14:paraId="0D08D2EF" w14:textId="77777777" w:rsidR="00D15A21" w:rsidRPr="00D15A21" w:rsidRDefault="00D3402F" w:rsidP="00396EA1">
            <w:pPr>
              <w:spacing w:before="120" w:after="120"/>
              <w:jc w:val="center"/>
              <w:rPr>
                <w:rFonts w:asciiTheme="majorHAnsi" w:eastAsia="MS Mincho" w:hAnsiTheme="majorHAnsi"/>
                <w:color w:val="000000" w:themeColor="text1"/>
              </w:rPr>
            </w:pPr>
            <m:oMathPara>
              <m:oMath>
                <m:d>
                  <m:dPr>
                    <m:begChr m:val="["/>
                    <m:endChr m:val="]"/>
                    <m:ctrlPr>
                      <w:ins w:id="11" w:author="Kondrad, Lukasz (Nokia - DE/Munich)" w:date="2021-05-21T09:02:00Z">
                        <w:rPr>
                          <w:rFonts w:ascii="Cambria Math" w:hAnsi="Cambria Math"/>
                          <w:i/>
                          <w:color w:val="000000" w:themeColor="text1"/>
                        </w:rPr>
                      </w:ins>
                    </m:ctrlPr>
                  </m:dPr>
                  <m:e>
                    <m:m>
                      <m:mPr>
                        <m:mcs>
                          <m:mc>
                            <m:mcPr>
                              <m:count m:val="2"/>
                              <m:mcJc m:val="center"/>
                            </m:mcPr>
                          </m:mc>
                        </m:mcs>
                        <m:ctrlPr>
                          <w:ins w:id="12" w:author="Kondrad, Lukasz (Nokia - DE/Munich)" w:date="2021-05-21T09:02:00Z">
                            <w:rPr>
                              <w:rFonts w:ascii="Cambria Math" w:hAnsi="Cambria Math"/>
                              <w:i/>
                              <w:color w:val="000000" w:themeColor="text1"/>
                            </w:rPr>
                          </w:ins>
                        </m:ctrlPr>
                      </m:mPr>
                      <m:mr>
                        <m:e>
                          <m:r>
                            <w:rPr>
                              <w:rFonts w:ascii="Cambria Math" w:hAnsi="Cambria Math"/>
                              <w:color w:val="000000" w:themeColor="text1"/>
                            </w:rPr>
                            <m:t>0</m:t>
                          </m:r>
                        </m:e>
                        <m:e>
                          <m:r>
                            <w:rPr>
                              <w:rFonts w:ascii="Cambria Math" w:hAnsi="Cambria Math"/>
                              <w:color w:val="000000" w:themeColor="text1"/>
                            </w:rPr>
                            <m:t>1</m:t>
                          </m:r>
                        </m:e>
                      </m:mr>
                      <m:mr>
                        <m:e>
                          <m:r>
                            <w:rPr>
                              <w:rFonts w:ascii="Cambria Math" w:hAnsi="Cambria Math"/>
                              <w:color w:val="000000" w:themeColor="text1"/>
                            </w:rPr>
                            <m:t>1</m:t>
                          </m:r>
                        </m:e>
                        <m:e>
                          <m:r>
                            <w:rPr>
                              <w:rFonts w:ascii="Cambria Math" w:hAnsi="Cambria Math"/>
                              <w:color w:val="000000" w:themeColor="text1"/>
                            </w:rPr>
                            <m:t>0</m:t>
                          </m:r>
                        </m:e>
                      </m:mr>
                    </m:m>
                  </m:e>
                </m:d>
              </m:oMath>
            </m:oMathPara>
          </w:p>
        </w:tc>
        <w:tc>
          <w:tcPr>
            <w:tcW w:w="1221" w:type="dxa"/>
            <w:vAlign w:val="center"/>
          </w:tcPr>
          <w:p w14:paraId="2690DCD7" w14:textId="77777777" w:rsidR="00D15A21" w:rsidRPr="00D15A21" w:rsidRDefault="00D3402F" w:rsidP="00396EA1">
            <w:pPr>
              <w:spacing w:before="120" w:after="120"/>
              <w:jc w:val="center"/>
              <w:rPr>
                <w:rFonts w:asciiTheme="majorHAnsi" w:eastAsia="MS Mincho" w:hAnsiTheme="majorHAnsi"/>
                <w:color w:val="000000" w:themeColor="text1"/>
              </w:rPr>
            </w:pPr>
            <m:oMathPara>
              <m:oMath>
                <m:d>
                  <m:dPr>
                    <m:begChr m:val="["/>
                    <m:endChr m:val="]"/>
                    <m:ctrlPr>
                      <w:ins w:id="13" w:author="Kondrad, Lukasz (Nokia - DE/Munich)" w:date="2021-05-21T09:02:00Z">
                        <w:rPr>
                          <w:rFonts w:ascii="Cambria Math" w:hAnsi="Cambria Math"/>
                          <w:i/>
                          <w:color w:val="000000" w:themeColor="text1"/>
                        </w:rPr>
                      </w:ins>
                    </m:ctrlPr>
                  </m:dPr>
                  <m:e>
                    <m:m>
                      <m:mPr>
                        <m:mcs>
                          <m:mc>
                            <m:mcPr>
                              <m:count m:val="2"/>
                              <m:mcJc m:val="center"/>
                            </m:mcPr>
                          </m:mc>
                        </m:mcs>
                        <m:ctrlPr>
                          <w:ins w:id="14" w:author="Kondrad, Lukasz (Nokia - DE/Munich)" w:date="2021-05-21T09:02:00Z">
                            <w:rPr>
                              <w:rFonts w:ascii="Cambria Math" w:hAnsi="Cambria Math"/>
                              <w:i/>
                              <w:color w:val="000000" w:themeColor="text1"/>
                            </w:rPr>
                          </w:ins>
                        </m:ctrlPr>
                      </m:mPr>
                      <m:mr>
                        <m:e>
                          <m:r>
                            <w:rPr>
                              <w:rFonts w:ascii="Cambria Math" w:hAnsi="Cambria Math"/>
                              <w:color w:val="000000" w:themeColor="text1"/>
                            </w:rPr>
                            <m:t>0</m:t>
                          </m:r>
                        </m:e>
                        <m:e>
                          <m:r>
                            <w:rPr>
                              <w:rFonts w:ascii="Cambria Math" w:hAnsi="Cambria Math"/>
                              <w:color w:val="000000" w:themeColor="text1"/>
                            </w:rPr>
                            <m:t>0</m:t>
                          </m:r>
                        </m:e>
                      </m:mr>
                      <m:mr>
                        <m:e>
                          <m:r>
                            <w:rPr>
                              <w:rFonts w:ascii="Cambria Math" w:hAnsi="Cambria Math"/>
                              <w:color w:val="000000" w:themeColor="text1"/>
                            </w:rPr>
                            <m:t>0</m:t>
                          </m:r>
                        </m:e>
                        <m:e>
                          <m:r>
                            <w:rPr>
                              <w:rFonts w:ascii="Cambria Math" w:hAnsi="Cambria Math"/>
                              <w:color w:val="000000" w:themeColor="text1"/>
                            </w:rPr>
                            <m:t>0</m:t>
                          </m:r>
                        </m:e>
                      </m:mr>
                    </m:m>
                  </m:e>
                </m:d>
              </m:oMath>
            </m:oMathPara>
          </w:p>
        </w:tc>
        <w:tc>
          <w:tcPr>
            <w:tcW w:w="5421" w:type="dxa"/>
            <w:vAlign w:val="center"/>
          </w:tcPr>
          <w:p w14:paraId="1E74D88F" w14:textId="77777777" w:rsidR="00D15A21" w:rsidRPr="00D15A21" w:rsidRDefault="00D15A21" w:rsidP="00396EA1">
            <w:pPr>
              <w:spacing w:before="120" w:after="120"/>
              <w:jc w:val="center"/>
              <w:rPr>
                <w:rFonts w:asciiTheme="majorHAnsi" w:eastAsia="MS Mincho" w:hAnsiTheme="majorHAnsi"/>
                <w:color w:val="000000" w:themeColor="text1"/>
              </w:rPr>
            </w:pPr>
            <w:r w:rsidRPr="00D15A21">
              <w:rPr>
                <w:rFonts w:asciiTheme="majorHAnsi" w:eastAsia="Yu Gothic" w:hAnsiTheme="majorHAnsi" w:cs="Calibri"/>
                <w:color w:val="000000"/>
                <w:kern w:val="24"/>
              </w:rPr>
              <w:t>The x and y axes are swapped</w:t>
            </w:r>
          </w:p>
        </w:tc>
      </w:tr>
      <w:tr w:rsidR="00D15A21" w:rsidRPr="00D15A21" w14:paraId="10DBE7CF" w14:textId="77777777" w:rsidTr="00396EA1">
        <w:trPr>
          <w:jc w:val="center"/>
        </w:trPr>
        <w:tc>
          <w:tcPr>
            <w:tcW w:w="735" w:type="dxa"/>
            <w:vAlign w:val="center"/>
          </w:tcPr>
          <w:p w14:paraId="5D793270" w14:textId="77777777" w:rsidR="00D15A21" w:rsidRPr="00D15A21" w:rsidRDefault="00D15A21" w:rsidP="00396EA1">
            <w:pPr>
              <w:spacing w:before="120" w:after="120"/>
              <w:jc w:val="center"/>
              <w:rPr>
                <w:rFonts w:asciiTheme="majorHAnsi" w:hAnsiTheme="majorHAnsi"/>
                <w:color w:val="000000" w:themeColor="text1"/>
              </w:rPr>
            </w:pPr>
            <w:r w:rsidRPr="00D15A21">
              <w:rPr>
                <w:rFonts w:asciiTheme="majorHAnsi" w:hAnsiTheme="majorHAnsi"/>
                <w:color w:val="000000" w:themeColor="text1"/>
              </w:rPr>
              <w:t>2</w:t>
            </w:r>
          </w:p>
        </w:tc>
        <w:tc>
          <w:tcPr>
            <w:tcW w:w="1237" w:type="dxa"/>
            <w:vAlign w:val="bottom"/>
          </w:tcPr>
          <w:p w14:paraId="0D90EC26" w14:textId="77777777" w:rsidR="00D15A21" w:rsidRPr="00D15A21" w:rsidRDefault="00D3402F" w:rsidP="00396EA1">
            <w:pPr>
              <w:spacing w:before="120" w:after="120"/>
              <w:jc w:val="center"/>
              <w:rPr>
                <w:rFonts w:asciiTheme="majorHAnsi" w:eastAsia="MS Mincho" w:hAnsiTheme="majorHAnsi"/>
                <w:color w:val="000000" w:themeColor="text1"/>
              </w:rPr>
            </w:pPr>
            <m:oMathPara>
              <m:oMath>
                <m:d>
                  <m:dPr>
                    <m:begChr m:val="["/>
                    <m:endChr m:val="]"/>
                    <m:ctrlPr>
                      <w:ins w:id="15" w:author="Kondrad, Lukasz (Nokia - DE/Munich)" w:date="2021-05-21T09:02:00Z">
                        <w:rPr>
                          <w:rFonts w:ascii="Cambria Math" w:eastAsia="MS Mincho" w:hAnsi="Cambria Math"/>
                          <w:i/>
                          <w:color w:val="000000"/>
                          <w:kern w:val="24"/>
                        </w:rPr>
                      </w:ins>
                    </m:ctrlPr>
                  </m:dPr>
                  <m:e>
                    <m:m>
                      <m:mPr>
                        <m:cSp m:val="60"/>
                        <m:mcs>
                          <m:mc>
                            <m:mcPr>
                              <m:count m:val="1"/>
                              <m:mcJc m:val="center"/>
                            </m:mcPr>
                          </m:mc>
                          <m:mc>
                            <m:mcPr>
                              <m:count m:val="1"/>
                              <m:mcJc m:val="right"/>
                            </m:mcPr>
                          </m:mc>
                        </m:mcs>
                        <m:ctrlPr>
                          <w:ins w:id="16" w:author="Kondrad, Lukasz (Nokia - DE/Munich)" w:date="2021-05-21T09:02:00Z">
                            <w:rPr>
                              <w:rFonts w:ascii="Cambria Math" w:eastAsia="MS Mincho" w:hAnsi="Cambria Math"/>
                              <w:i/>
                              <w:color w:val="000000"/>
                              <w:kern w:val="24"/>
                            </w:rPr>
                          </w:ins>
                        </m:ctrlPr>
                      </m:mPr>
                      <m:mr>
                        <m:e>
                          <m:r>
                            <w:rPr>
                              <w:rFonts w:ascii="Cambria Math" w:eastAsia="MS Mincho" w:hAnsi="Cambria Math"/>
                              <w:color w:val="000000"/>
                              <w:kern w:val="24"/>
                            </w:rPr>
                            <m:t>0</m:t>
                          </m:r>
                        </m:e>
                        <m:e>
                          <m:r>
                            <w:rPr>
                              <w:rFonts w:ascii="Cambria Math" w:eastAsia="MS Mincho" w:hAnsi="Cambria Math"/>
                              <w:color w:val="000000"/>
                              <w:kern w:val="24"/>
                            </w:rPr>
                            <m:t>1</m:t>
                          </m:r>
                        </m:e>
                      </m:mr>
                      <m:mr>
                        <m:e>
                          <m:r>
                            <w:rPr>
                              <w:rFonts w:ascii="Cambria Math" w:eastAsia="MS Mincho" w:hAnsi="Cambria Math"/>
                              <w:color w:val="000000"/>
                              <w:kern w:val="24"/>
                            </w:rPr>
                            <m:t>-1</m:t>
                          </m:r>
                        </m:e>
                        <m:e>
                          <m:r>
                            <w:rPr>
                              <w:rFonts w:ascii="Cambria Math" w:eastAsia="MS Mincho" w:hAnsi="Cambria Math"/>
                              <w:color w:val="000000"/>
                              <w:kern w:val="24"/>
                            </w:rPr>
                            <m:t>0</m:t>
                          </m:r>
                        </m:e>
                      </m:mr>
                    </m:m>
                  </m:e>
                </m:d>
              </m:oMath>
            </m:oMathPara>
          </w:p>
        </w:tc>
        <w:tc>
          <w:tcPr>
            <w:tcW w:w="1221" w:type="dxa"/>
            <w:vAlign w:val="bottom"/>
          </w:tcPr>
          <w:p w14:paraId="0BC03225" w14:textId="77777777" w:rsidR="00D15A21" w:rsidRPr="00D15A21" w:rsidRDefault="00D3402F" w:rsidP="00396EA1">
            <w:pPr>
              <w:spacing w:before="120" w:after="120"/>
              <w:jc w:val="center"/>
              <w:rPr>
                <w:rFonts w:asciiTheme="majorHAnsi" w:eastAsia="MS Mincho" w:hAnsiTheme="majorHAnsi"/>
                <w:color w:val="000000" w:themeColor="text1"/>
              </w:rPr>
            </w:pPr>
            <m:oMathPara>
              <m:oMath>
                <m:d>
                  <m:dPr>
                    <m:begChr m:val="["/>
                    <m:endChr m:val="]"/>
                    <m:ctrlPr>
                      <w:ins w:id="17" w:author="Kondrad, Lukasz (Nokia - DE/Munich)" w:date="2021-05-21T09:02:00Z">
                        <w:rPr>
                          <w:rFonts w:ascii="Cambria Math" w:hAnsi="Cambria Math"/>
                          <w:i/>
                          <w:color w:val="000000" w:themeColor="text1"/>
                        </w:rPr>
                      </w:ins>
                    </m:ctrlPr>
                  </m:dPr>
                  <m:e>
                    <m:m>
                      <m:mPr>
                        <m:mcs>
                          <m:mc>
                            <m:mcPr>
                              <m:count m:val="2"/>
                              <m:mcJc m:val="center"/>
                            </m:mcPr>
                          </m:mc>
                        </m:mcs>
                        <m:ctrlPr>
                          <w:ins w:id="18" w:author="Kondrad, Lukasz (Nokia - DE/Munich)" w:date="2021-05-21T09:02:00Z">
                            <w:rPr>
                              <w:rFonts w:ascii="Cambria Math" w:hAnsi="Cambria Math"/>
                              <w:i/>
                              <w:color w:val="000000" w:themeColor="text1"/>
                            </w:rPr>
                          </w:ins>
                        </m:ctrlPr>
                      </m:mPr>
                      <m:mr>
                        <m:e>
                          <m:r>
                            <w:rPr>
                              <w:rFonts w:ascii="Cambria Math" w:hAnsi="Cambria Math"/>
                              <w:color w:val="000000" w:themeColor="text1"/>
                            </w:rPr>
                            <m:t>0</m:t>
                          </m:r>
                        </m:e>
                        <m:e>
                          <m:r>
                            <w:rPr>
                              <w:rFonts w:ascii="Cambria Math" w:hAnsi="Cambria Math"/>
                              <w:color w:val="000000" w:themeColor="text1"/>
                            </w:rPr>
                            <m:t>0</m:t>
                          </m:r>
                        </m:e>
                      </m:mr>
                      <m:mr>
                        <m:e>
                          <m:r>
                            <w:rPr>
                              <w:rFonts w:ascii="Cambria Math" w:hAnsi="Cambria Math"/>
                              <w:color w:val="000000" w:themeColor="text1"/>
                            </w:rPr>
                            <m:t>1</m:t>
                          </m:r>
                        </m:e>
                        <m:e>
                          <m:r>
                            <w:rPr>
                              <w:rFonts w:ascii="Cambria Math" w:hAnsi="Cambria Math"/>
                              <w:color w:val="000000" w:themeColor="text1"/>
                            </w:rPr>
                            <m:t>0</m:t>
                          </m:r>
                        </m:e>
                      </m:mr>
                    </m:m>
                  </m:e>
                </m:d>
              </m:oMath>
            </m:oMathPara>
          </w:p>
        </w:tc>
        <w:tc>
          <w:tcPr>
            <w:tcW w:w="5421" w:type="dxa"/>
            <w:vAlign w:val="center"/>
          </w:tcPr>
          <w:p w14:paraId="67505BBA" w14:textId="77777777" w:rsidR="00D15A21" w:rsidRPr="00D15A21" w:rsidRDefault="00D15A21" w:rsidP="00396EA1">
            <w:pPr>
              <w:spacing w:before="120" w:after="120"/>
              <w:jc w:val="center"/>
              <w:rPr>
                <w:rFonts w:asciiTheme="majorHAnsi" w:eastAsia="MS Mincho" w:hAnsiTheme="majorHAnsi"/>
                <w:color w:val="000000" w:themeColor="text1"/>
              </w:rPr>
            </w:pPr>
            <w:r w:rsidRPr="00D15A21">
              <w:rPr>
                <w:rFonts w:asciiTheme="majorHAnsi" w:eastAsia="Yu Gothic" w:hAnsiTheme="majorHAnsi" w:cs="Calibri"/>
                <w:color w:val="000000" w:themeColor="text1"/>
                <w:kern w:val="24"/>
              </w:rPr>
              <w:t>The x axis is inverted first and then x and y axes are swapped</w:t>
            </w:r>
          </w:p>
        </w:tc>
      </w:tr>
      <w:tr w:rsidR="00D15A21" w:rsidRPr="00D15A21" w14:paraId="3FBF1C03" w14:textId="77777777" w:rsidTr="00396EA1">
        <w:trPr>
          <w:jc w:val="center"/>
        </w:trPr>
        <w:tc>
          <w:tcPr>
            <w:tcW w:w="735" w:type="dxa"/>
            <w:vAlign w:val="center"/>
          </w:tcPr>
          <w:p w14:paraId="5F589FA1" w14:textId="77777777" w:rsidR="00D15A21" w:rsidRPr="00D15A21" w:rsidRDefault="00D15A21" w:rsidP="00396EA1">
            <w:pPr>
              <w:spacing w:before="120" w:after="120"/>
              <w:jc w:val="center"/>
              <w:rPr>
                <w:rFonts w:asciiTheme="majorHAnsi" w:hAnsiTheme="majorHAnsi"/>
                <w:color w:val="000000" w:themeColor="text1"/>
              </w:rPr>
            </w:pPr>
            <w:r w:rsidRPr="00D15A21">
              <w:rPr>
                <w:rFonts w:asciiTheme="majorHAnsi" w:hAnsiTheme="majorHAnsi"/>
                <w:color w:val="000000" w:themeColor="text1"/>
              </w:rPr>
              <w:t>3</w:t>
            </w:r>
          </w:p>
        </w:tc>
        <w:tc>
          <w:tcPr>
            <w:tcW w:w="1237" w:type="dxa"/>
            <w:vAlign w:val="bottom"/>
          </w:tcPr>
          <w:p w14:paraId="65F0BC80" w14:textId="77777777" w:rsidR="00D15A21" w:rsidRPr="00D15A21" w:rsidRDefault="00D3402F" w:rsidP="00396EA1">
            <w:pPr>
              <w:spacing w:before="120" w:after="120"/>
              <w:jc w:val="center"/>
              <w:rPr>
                <w:rFonts w:asciiTheme="majorHAnsi" w:eastAsia="MS Mincho" w:hAnsiTheme="majorHAnsi"/>
                <w:color w:val="000000" w:themeColor="text1"/>
              </w:rPr>
            </w:pPr>
            <m:oMathPara>
              <m:oMath>
                <m:d>
                  <m:dPr>
                    <m:begChr m:val="["/>
                    <m:endChr m:val="]"/>
                    <m:ctrlPr>
                      <w:ins w:id="19" w:author="Kondrad, Lukasz (Nokia - DE/Munich)" w:date="2021-05-21T09:02:00Z">
                        <w:rPr>
                          <w:rFonts w:ascii="Cambria Math" w:eastAsia="MS Mincho" w:hAnsi="Cambria Math"/>
                          <w:i/>
                          <w:color w:val="000000"/>
                          <w:kern w:val="24"/>
                        </w:rPr>
                      </w:ins>
                    </m:ctrlPr>
                  </m:dPr>
                  <m:e>
                    <m:m>
                      <m:mPr>
                        <m:cGp m:val="16"/>
                        <m:mcs>
                          <m:mc>
                            <m:mcPr>
                              <m:count m:val="2"/>
                              <m:mcJc m:val="right"/>
                            </m:mcPr>
                          </m:mc>
                        </m:mcs>
                        <m:ctrlPr>
                          <w:ins w:id="20" w:author="Kondrad, Lukasz (Nokia - DE/Munich)" w:date="2021-05-21T09:02:00Z">
                            <w:rPr>
                              <w:rFonts w:ascii="Cambria Math" w:eastAsia="MS Mincho" w:hAnsi="Cambria Math"/>
                              <w:i/>
                              <w:color w:val="000000"/>
                              <w:kern w:val="24"/>
                            </w:rPr>
                          </w:ins>
                        </m:ctrlPr>
                      </m:mPr>
                      <m:mr>
                        <m:e>
                          <m:r>
                            <m:rPr>
                              <m:brk m:alnAt="1"/>
                            </m:rPr>
                            <w:rPr>
                              <w:rFonts w:ascii="Cambria Math" w:eastAsia="MS Mincho" w:hAnsi="Cambria Math"/>
                              <w:color w:val="000000"/>
                              <w:kern w:val="24"/>
                            </w:rPr>
                            <m:t>-1</m:t>
                          </m:r>
                        </m:e>
                        <m:e>
                          <m:r>
                            <w:rPr>
                              <w:rFonts w:ascii="Cambria Math" w:eastAsia="MS Mincho" w:hAnsi="Cambria Math"/>
                              <w:color w:val="000000"/>
                              <w:kern w:val="24"/>
                            </w:rPr>
                            <m:t>0</m:t>
                          </m:r>
                        </m:e>
                      </m:mr>
                      <m:mr>
                        <m:e>
                          <m:r>
                            <w:rPr>
                              <w:rFonts w:ascii="Cambria Math" w:eastAsia="MS Mincho" w:hAnsi="Cambria Math"/>
                              <w:color w:val="000000"/>
                              <w:kern w:val="24"/>
                            </w:rPr>
                            <m:t>0</m:t>
                          </m:r>
                        </m:e>
                        <m:e>
                          <m:r>
                            <w:rPr>
                              <w:rFonts w:ascii="Cambria Math" w:eastAsia="MS Mincho" w:hAnsi="Cambria Math"/>
                              <w:color w:val="000000"/>
                              <w:kern w:val="24"/>
                            </w:rPr>
                            <m:t>-1</m:t>
                          </m:r>
                        </m:e>
                      </m:mr>
                    </m:m>
                  </m:e>
                </m:d>
              </m:oMath>
            </m:oMathPara>
          </w:p>
        </w:tc>
        <w:tc>
          <w:tcPr>
            <w:tcW w:w="1221" w:type="dxa"/>
            <w:vAlign w:val="bottom"/>
          </w:tcPr>
          <w:p w14:paraId="5F7C729C" w14:textId="77777777" w:rsidR="00D15A21" w:rsidRPr="00D15A21" w:rsidRDefault="00D3402F" w:rsidP="00396EA1">
            <w:pPr>
              <w:spacing w:before="120" w:after="120"/>
              <w:jc w:val="center"/>
              <w:rPr>
                <w:rFonts w:asciiTheme="majorHAnsi" w:eastAsia="MS Mincho" w:hAnsiTheme="majorHAnsi"/>
                <w:color w:val="000000" w:themeColor="text1"/>
              </w:rPr>
            </w:pPr>
            <m:oMathPara>
              <m:oMath>
                <m:d>
                  <m:dPr>
                    <m:begChr m:val="["/>
                    <m:endChr m:val="]"/>
                    <m:ctrlPr>
                      <w:ins w:id="21" w:author="Kondrad, Lukasz (Nokia - DE/Munich)" w:date="2021-05-21T09:02:00Z">
                        <w:rPr>
                          <w:rFonts w:ascii="Cambria Math" w:hAnsi="Cambria Math"/>
                          <w:i/>
                          <w:color w:val="000000" w:themeColor="text1"/>
                        </w:rPr>
                      </w:ins>
                    </m:ctrlPr>
                  </m:dPr>
                  <m:e>
                    <m:m>
                      <m:mPr>
                        <m:mcs>
                          <m:mc>
                            <m:mcPr>
                              <m:count m:val="2"/>
                              <m:mcJc m:val="center"/>
                            </m:mcPr>
                          </m:mc>
                        </m:mcs>
                        <m:ctrlPr>
                          <w:ins w:id="22" w:author="Kondrad, Lukasz (Nokia - DE/Munich)" w:date="2021-05-21T09:02:00Z">
                            <w:rPr>
                              <w:rFonts w:ascii="Cambria Math" w:hAnsi="Cambria Math"/>
                              <w:i/>
                              <w:color w:val="000000" w:themeColor="text1"/>
                            </w:rPr>
                          </w:ins>
                        </m:ctrlPr>
                      </m:mPr>
                      <m:mr>
                        <m:e>
                          <m:r>
                            <w:rPr>
                              <w:rFonts w:ascii="Cambria Math" w:hAnsi="Cambria Math"/>
                              <w:color w:val="000000" w:themeColor="text1"/>
                            </w:rPr>
                            <m:t>1</m:t>
                          </m:r>
                        </m:e>
                        <m:e>
                          <m:r>
                            <w:rPr>
                              <w:rFonts w:ascii="Cambria Math" w:hAnsi="Cambria Math"/>
                              <w:color w:val="000000" w:themeColor="text1"/>
                            </w:rPr>
                            <m:t>0</m:t>
                          </m:r>
                        </m:e>
                      </m:mr>
                      <m:mr>
                        <m:e>
                          <m:r>
                            <w:rPr>
                              <w:rFonts w:ascii="Cambria Math" w:hAnsi="Cambria Math"/>
                              <w:color w:val="000000" w:themeColor="text1"/>
                            </w:rPr>
                            <m:t>0</m:t>
                          </m:r>
                        </m:e>
                        <m:e>
                          <m:r>
                            <w:rPr>
                              <w:rFonts w:ascii="Cambria Math" w:hAnsi="Cambria Math"/>
                              <w:color w:val="000000" w:themeColor="text1"/>
                            </w:rPr>
                            <m:t>1</m:t>
                          </m:r>
                        </m:e>
                      </m:mr>
                    </m:m>
                  </m:e>
                </m:d>
              </m:oMath>
            </m:oMathPara>
          </w:p>
        </w:tc>
        <w:tc>
          <w:tcPr>
            <w:tcW w:w="5421" w:type="dxa"/>
            <w:vAlign w:val="center"/>
          </w:tcPr>
          <w:p w14:paraId="4445AB08" w14:textId="77777777" w:rsidR="00D15A21" w:rsidRPr="00D15A21" w:rsidRDefault="00D15A21" w:rsidP="00396EA1">
            <w:pPr>
              <w:spacing w:before="120" w:after="120"/>
              <w:jc w:val="center"/>
              <w:rPr>
                <w:rFonts w:asciiTheme="majorHAnsi" w:eastAsia="MS Mincho" w:hAnsiTheme="majorHAnsi"/>
                <w:color w:val="000000" w:themeColor="text1"/>
              </w:rPr>
            </w:pPr>
            <w:r w:rsidRPr="00D15A21">
              <w:rPr>
                <w:rFonts w:asciiTheme="majorHAnsi" w:eastAsia="Yu Gothic" w:hAnsiTheme="majorHAnsi" w:cs="Calibri"/>
                <w:color w:val="000000"/>
                <w:kern w:val="24"/>
              </w:rPr>
              <w:t>The x and y axes are inverted</w:t>
            </w:r>
          </w:p>
        </w:tc>
      </w:tr>
      <w:tr w:rsidR="00D15A21" w:rsidRPr="00D15A21" w14:paraId="1C6C9638" w14:textId="77777777" w:rsidTr="00396EA1">
        <w:trPr>
          <w:jc w:val="center"/>
        </w:trPr>
        <w:tc>
          <w:tcPr>
            <w:tcW w:w="735" w:type="dxa"/>
            <w:vAlign w:val="center"/>
          </w:tcPr>
          <w:p w14:paraId="21A26B38" w14:textId="77777777" w:rsidR="00D15A21" w:rsidRPr="00D15A21" w:rsidRDefault="00D15A21" w:rsidP="00396EA1">
            <w:pPr>
              <w:spacing w:before="120" w:after="120"/>
              <w:jc w:val="center"/>
              <w:rPr>
                <w:rFonts w:asciiTheme="majorHAnsi" w:hAnsiTheme="majorHAnsi"/>
                <w:color w:val="000000" w:themeColor="text1"/>
              </w:rPr>
            </w:pPr>
            <w:r w:rsidRPr="00D15A21">
              <w:rPr>
                <w:rFonts w:asciiTheme="majorHAnsi" w:hAnsiTheme="majorHAnsi"/>
                <w:color w:val="000000" w:themeColor="text1"/>
              </w:rPr>
              <w:t>4</w:t>
            </w:r>
          </w:p>
        </w:tc>
        <w:tc>
          <w:tcPr>
            <w:tcW w:w="1237" w:type="dxa"/>
            <w:vAlign w:val="bottom"/>
          </w:tcPr>
          <w:p w14:paraId="6EF80BCC" w14:textId="77777777" w:rsidR="00D15A21" w:rsidRPr="00D15A21" w:rsidRDefault="00D3402F" w:rsidP="00396EA1">
            <w:pPr>
              <w:spacing w:before="120" w:after="120"/>
              <w:jc w:val="center"/>
              <w:rPr>
                <w:rFonts w:asciiTheme="majorHAnsi" w:eastAsia="MS Mincho" w:hAnsiTheme="majorHAnsi"/>
                <w:color w:val="000000" w:themeColor="text1"/>
              </w:rPr>
            </w:pPr>
            <m:oMathPara>
              <m:oMath>
                <m:d>
                  <m:dPr>
                    <m:begChr m:val="["/>
                    <m:endChr m:val="]"/>
                    <m:ctrlPr>
                      <w:ins w:id="23" w:author="Kondrad, Lukasz (Nokia - DE/Munich)" w:date="2021-05-21T09:02:00Z">
                        <w:rPr>
                          <w:rFonts w:ascii="Cambria Math" w:eastAsia="MS Mincho" w:hAnsi="Cambria Math"/>
                          <w:i/>
                          <w:color w:val="000000"/>
                          <w:kern w:val="24"/>
                        </w:rPr>
                      </w:ins>
                    </m:ctrlPr>
                  </m:dPr>
                  <m:e>
                    <m:m>
                      <m:mPr>
                        <m:mcs>
                          <m:mc>
                            <m:mcPr>
                              <m:count m:val="1"/>
                              <m:mcJc m:val="right"/>
                            </m:mcPr>
                          </m:mc>
                          <m:mc>
                            <m:mcPr>
                              <m:count m:val="1"/>
                              <m:mcJc m:val="center"/>
                            </m:mcPr>
                          </m:mc>
                        </m:mcs>
                        <m:ctrlPr>
                          <w:ins w:id="24" w:author="Kondrad, Lukasz (Nokia - DE/Munich)" w:date="2021-05-21T09:02:00Z">
                            <w:rPr>
                              <w:rFonts w:ascii="Cambria Math" w:eastAsia="MS Mincho" w:hAnsi="Cambria Math"/>
                              <w:i/>
                              <w:color w:val="000000"/>
                              <w:kern w:val="24"/>
                            </w:rPr>
                          </w:ins>
                        </m:ctrlPr>
                      </m:mPr>
                      <m:mr>
                        <m:e>
                          <m:r>
                            <w:rPr>
                              <w:rFonts w:ascii="Cambria Math" w:eastAsia="MS Mincho" w:hAnsi="Cambria Math"/>
                              <w:color w:val="000000"/>
                              <w:kern w:val="24"/>
                            </w:rPr>
                            <m:t>0</m:t>
                          </m:r>
                        </m:e>
                        <m:e>
                          <m:r>
                            <w:rPr>
                              <w:rFonts w:ascii="Cambria Math" w:eastAsia="MS Mincho" w:hAnsi="Cambria Math"/>
                              <w:color w:val="000000"/>
                              <w:kern w:val="24"/>
                            </w:rPr>
                            <m:t>-1</m:t>
                          </m:r>
                        </m:e>
                      </m:mr>
                      <m:mr>
                        <m:e>
                          <m:r>
                            <w:rPr>
                              <w:rFonts w:ascii="Cambria Math" w:eastAsia="MS Mincho" w:hAnsi="Cambria Math"/>
                              <w:color w:val="000000"/>
                              <w:kern w:val="24"/>
                            </w:rPr>
                            <m:t>1</m:t>
                          </m:r>
                        </m:e>
                        <m:e>
                          <m:r>
                            <w:rPr>
                              <w:rFonts w:ascii="Cambria Math" w:eastAsia="MS Mincho" w:hAnsi="Cambria Math"/>
                              <w:color w:val="000000"/>
                              <w:kern w:val="24"/>
                            </w:rPr>
                            <m:t>0</m:t>
                          </m:r>
                        </m:e>
                      </m:mr>
                    </m:m>
                  </m:e>
                </m:d>
              </m:oMath>
            </m:oMathPara>
          </w:p>
        </w:tc>
        <w:tc>
          <w:tcPr>
            <w:tcW w:w="1221" w:type="dxa"/>
            <w:vAlign w:val="bottom"/>
          </w:tcPr>
          <w:p w14:paraId="3CE983C0" w14:textId="77777777" w:rsidR="00D15A21" w:rsidRPr="00D15A21" w:rsidRDefault="00D3402F" w:rsidP="00396EA1">
            <w:pPr>
              <w:spacing w:before="120" w:after="120"/>
              <w:jc w:val="center"/>
              <w:rPr>
                <w:rFonts w:asciiTheme="majorHAnsi" w:eastAsia="MS Mincho" w:hAnsiTheme="majorHAnsi"/>
                <w:color w:val="000000" w:themeColor="text1"/>
              </w:rPr>
            </w:pPr>
            <m:oMathPara>
              <m:oMath>
                <m:d>
                  <m:dPr>
                    <m:begChr m:val="["/>
                    <m:endChr m:val="]"/>
                    <m:ctrlPr>
                      <w:ins w:id="25" w:author="Kondrad, Lukasz (Nokia - DE/Munich)" w:date="2021-05-21T09:02:00Z">
                        <w:rPr>
                          <w:rFonts w:ascii="Cambria Math" w:hAnsi="Cambria Math"/>
                          <w:i/>
                          <w:color w:val="000000" w:themeColor="text1"/>
                        </w:rPr>
                      </w:ins>
                    </m:ctrlPr>
                  </m:dPr>
                  <m:e>
                    <m:m>
                      <m:mPr>
                        <m:mcs>
                          <m:mc>
                            <m:mcPr>
                              <m:count m:val="2"/>
                              <m:mcJc m:val="center"/>
                            </m:mcPr>
                          </m:mc>
                        </m:mcs>
                        <m:ctrlPr>
                          <w:ins w:id="26" w:author="Kondrad, Lukasz (Nokia - DE/Munich)" w:date="2021-05-21T09:02:00Z">
                            <w:rPr>
                              <w:rFonts w:ascii="Cambria Math" w:hAnsi="Cambria Math"/>
                              <w:i/>
                              <w:color w:val="000000" w:themeColor="text1"/>
                            </w:rPr>
                          </w:ins>
                        </m:ctrlPr>
                      </m:mPr>
                      <m:mr>
                        <m:e>
                          <m:r>
                            <w:rPr>
                              <w:rFonts w:ascii="Cambria Math" w:hAnsi="Cambria Math"/>
                              <w:color w:val="000000" w:themeColor="text1"/>
                            </w:rPr>
                            <m:t>0</m:t>
                          </m:r>
                        </m:e>
                        <m:e>
                          <m:r>
                            <w:rPr>
                              <w:rFonts w:ascii="Cambria Math" w:hAnsi="Cambria Math"/>
                              <w:color w:val="000000" w:themeColor="text1"/>
                            </w:rPr>
                            <m:t>1</m:t>
                          </m:r>
                        </m:e>
                      </m:mr>
                      <m:mr>
                        <m:e>
                          <m:r>
                            <w:rPr>
                              <w:rFonts w:ascii="Cambria Math" w:hAnsi="Cambria Math"/>
                              <w:color w:val="000000" w:themeColor="text1"/>
                            </w:rPr>
                            <m:t>0</m:t>
                          </m:r>
                        </m:e>
                        <m:e>
                          <m:r>
                            <w:rPr>
                              <w:rFonts w:ascii="Cambria Math" w:hAnsi="Cambria Math"/>
                              <w:color w:val="000000" w:themeColor="text1"/>
                            </w:rPr>
                            <m:t>0</m:t>
                          </m:r>
                        </m:e>
                      </m:mr>
                    </m:m>
                  </m:e>
                </m:d>
              </m:oMath>
            </m:oMathPara>
          </w:p>
        </w:tc>
        <w:tc>
          <w:tcPr>
            <w:tcW w:w="5421" w:type="dxa"/>
            <w:vAlign w:val="center"/>
          </w:tcPr>
          <w:p w14:paraId="6570334A" w14:textId="77777777" w:rsidR="00D15A21" w:rsidRPr="00D15A21" w:rsidRDefault="00D15A21" w:rsidP="00396EA1">
            <w:pPr>
              <w:spacing w:before="120" w:after="120"/>
              <w:jc w:val="center"/>
              <w:rPr>
                <w:rFonts w:asciiTheme="majorHAnsi" w:eastAsia="MS Mincho" w:hAnsiTheme="majorHAnsi"/>
                <w:color w:val="000000" w:themeColor="text1"/>
              </w:rPr>
            </w:pPr>
            <w:r w:rsidRPr="00D15A21">
              <w:rPr>
                <w:rFonts w:asciiTheme="majorHAnsi" w:eastAsia="Yu Gothic" w:hAnsiTheme="majorHAnsi" w:cs="Calibri"/>
                <w:color w:val="000000" w:themeColor="text1"/>
                <w:kern w:val="24"/>
              </w:rPr>
              <w:t>The y axis is inverted first and then x and y axes are swapped</w:t>
            </w:r>
          </w:p>
        </w:tc>
      </w:tr>
      <w:tr w:rsidR="00D15A21" w:rsidRPr="00D15A21" w14:paraId="4907E611" w14:textId="77777777" w:rsidTr="00396EA1">
        <w:trPr>
          <w:jc w:val="center"/>
        </w:trPr>
        <w:tc>
          <w:tcPr>
            <w:tcW w:w="735" w:type="dxa"/>
            <w:vAlign w:val="center"/>
          </w:tcPr>
          <w:p w14:paraId="0CCBB13F" w14:textId="77777777" w:rsidR="00D15A21" w:rsidRPr="00D15A21" w:rsidRDefault="00D15A21" w:rsidP="00396EA1">
            <w:pPr>
              <w:spacing w:before="120" w:after="120"/>
              <w:jc w:val="center"/>
              <w:rPr>
                <w:rFonts w:asciiTheme="majorHAnsi" w:hAnsiTheme="majorHAnsi"/>
                <w:color w:val="000000" w:themeColor="text1"/>
              </w:rPr>
            </w:pPr>
            <w:r w:rsidRPr="00D15A21">
              <w:rPr>
                <w:rFonts w:asciiTheme="majorHAnsi" w:hAnsiTheme="majorHAnsi"/>
                <w:color w:val="000000" w:themeColor="text1"/>
              </w:rPr>
              <w:t>5</w:t>
            </w:r>
          </w:p>
        </w:tc>
        <w:tc>
          <w:tcPr>
            <w:tcW w:w="1237" w:type="dxa"/>
            <w:vAlign w:val="bottom"/>
          </w:tcPr>
          <w:p w14:paraId="7D5B7BA0" w14:textId="77777777" w:rsidR="00D15A21" w:rsidRPr="00D15A21" w:rsidRDefault="00D3402F" w:rsidP="00396EA1">
            <w:pPr>
              <w:spacing w:before="120" w:after="120"/>
              <w:jc w:val="center"/>
              <w:rPr>
                <w:rFonts w:asciiTheme="majorHAnsi" w:eastAsia="MS Mincho" w:hAnsiTheme="majorHAnsi"/>
                <w:color w:val="000000" w:themeColor="text1"/>
              </w:rPr>
            </w:pPr>
            <m:oMathPara>
              <m:oMath>
                <m:d>
                  <m:dPr>
                    <m:begChr m:val="["/>
                    <m:endChr m:val="]"/>
                    <m:ctrlPr>
                      <w:ins w:id="27" w:author="Kondrad, Lukasz (Nokia - DE/Munich)" w:date="2021-05-21T09:02:00Z">
                        <w:rPr>
                          <w:rFonts w:ascii="Cambria Math" w:eastAsia="MS Mincho" w:hAnsi="Cambria Math"/>
                          <w:i/>
                          <w:color w:val="000000"/>
                          <w:kern w:val="24"/>
                        </w:rPr>
                      </w:ins>
                    </m:ctrlPr>
                  </m:dPr>
                  <m:e>
                    <m:m>
                      <m:mPr>
                        <m:mcs>
                          <m:mc>
                            <m:mcPr>
                              <m:count m:val="1"/>
                              <m:mcJc m:val="right"/>
                            </m:mcPr>
                          </m:mc>
                          <m:mc>
                            <m:mcPr>
                              <m:count m:val="1"/>
                              <m:mcJc m:val="center"/>
                            </m:mcPr>
                          </m:mc>
                        </m:mcs>
                        <m:ctrlPr>
                          <w:ins w:id="28" w:author="Kondrad, Lukasz (Nokia - DE/Munich)" w:date="2021-05-21T09:02:00Z">
                            <w:rPr>
                              <w:rFonts w:ascii="Cambria Math" w:eastAsia="MS Mincho" w:hAnsi="Cambria Math"/>
                              <w:i/>
                              <w:color w:val="000000"/>
                              <w:kern w:val="24"/>
                            </w:rPr>
                          </w:ins>
                        </m:ctrlPr>
                      </m:mPr>
                      <m:mr>
                        <m:e>
                          <m:r>
                            <m:rPr>
                              <m:brk m:alnAt="1"/>
                            </m:rPr>
                            <w:rPr>
                              <w:rFonts w:ascii="Cambria Math" w:eastAsia="MS Mincho" w:hAnsi="Cambria Math"/>
                              <w:color w:val="000000"/>
                              <w:kern w:val="24"/>
                            </w:rPr>
                            <m:t>-1</m:t>
                          </m:r>
                        </m:e>
                        <m:e>
                          <m:r>
                            <w:rPr>
                              <w:rFonts w:ascii="Cambria Math" w:eastAsia="MS Mincho" w:hAnsi="Cambria Math"/>
                              <w:color w:val="000000"/>
                              <w:kern w:val="24"/>
                            </w:rPr>
                            <m:t>0</m:t>
                          </m:r>
                        </m:e>
                      </m:mr>
                      <m:mr>
                        <m:e>
                          <m:r>
                            <w:rPr>
                              <w:rFonts w:ascii="Cambria Math" w:eastAsia="MS Mincho" w:hAnsi="Cambria Math"/>
                              <w:color w:val="000000"/>
                              <w:kern w:val="24"/>
                            </w:rPr>
                            <m:t>0</m:t>
                          </m:r>
                        </m:e>
                        <m:e>
                          <m:r>
                            <w:rPr>
                              <w:rFonts w:ascii="Cambria Math" w:eastAsia="MS Mincho" w:hAnsi="Cambria Math"/>
                              <w:color w:val="000000"/>
                              <w:kern w:val="24"/>
                            </w:rPr>
                            <m:t>1</m:t>
                          </m:r>
                        </m:e>
                      </m:mr>
                    </m:m>
                  </m:e>
                </m:d>
              </m:oMath>
            </m:oMathPara>
          </w:p>
        </w:tc>
        <w:tc>
          <w:tcPr>
            <w:tcW w:w="1221" w:type="dxa"/>
            <w:vAlign w:val="bottom"/>
          </w:tcPr>
          <w:p w14:paraId="39A29CBD" w14:textId="77777777" w:rsidR="00D15A21" w:rsidRPr="00D15A21" w:rsidRDefault="00D3402F" w:rsidP="00396EA1">
            <w:pPr>
              <w:spacing w:before="120" w:after="120"/>
              <w:jc w:val="center"/>
              <w:rPr>
                <w:rFonts w:asciiTheme="majorHAnsi" w:eastAsia="MS Mincho" w:hAnsiTheme="majorHAnsi"/>
                <w:color w:val="000000" w:themeColor="text1"/>
              </w:rPr>
            </w:pPr>
            <m:oMathPara>
              <m:oMath>
                <m:d>
                  <m:dPr>
                    <m:begChr m:val="["/>
                    <m:endChr m:val="]"/>
                    <m:ctrlPr>
                      <w:ins w:id="29" w:author="Kondrad, Lukasz (Nokia - DE/Munich)" w:date="2021-05-21T09:02:00Z">
                        <w:rPr>
                          <w:rFonts w:ascii="Cambria Math" w:hAnsi="Cambria Math"/>
                          <w:i/>
                          <w:color w:val="000000" w:themeColor="text1"/>
                        </w:rPr>
                      </w:ins>
                    </m:ctrlPr>
                  </m:dPr>
                  <m:e>
                    <m:m>
                      <m:mPr>
                        <m:mcs>
                          <m:mc>
                            <m:mcPr>
                              <m:count m:val="2"/>
                              <m:mcJc m:val="center"/>
                            </m:mcPr>
                          </m:mc>
                        </m:mcs>
                        <m:ctrlPr>
                          <w:ins w:id="30" w:author="Kondrad, Lukasz (Nokia - DE/Munich)" w:date="2021-05-21T09:02:00Z">
                            <w:rPr>
                              <w:rFonts w:ascii="Cambria Math" w:hAnsi="Cambria Math"/>
                              <w:i/>
                              <w:color w:val="000000" w:themeColor="text1"/>
                            </w:rPr>
                          </w:ins>
                        </m:ctrlPr>
                      </m:mPr>
                      <m:mr>
                        <m:e>
                          <m:r>
                            <w:rPr>
                              <w:rFonts w:ascii="Cambria Math" w:hAnsi="Cambria Math"/>
                              <w:color w:val="000000" w:themeColor="text1"/>
                            </w:rPr>
                            <m:t>1</m:t>
                          </m:r>
                        </m:e>
                        <m:e>
                          <m:r>
                            <w:rPr>
                              <w:rFonts w:ascii="Cambria Math" w:hAnsi="Cambria Math"/>
                              <w:color w:val="000000" w:themeColor="text1"/>
                            </w:rPr>
                            <m:t>0</m:t>
                          </m:r>
                        </m:e>
                      </m:mr>
                      <m:mr>
                        <m:e>
                          <m:r>
                            <w:rPr>
                              <w:rFonts w:ascii="Cambria Math" w:hAnsi="Cambria Math"/>
                              <w:color w:val="000000" w:themeColor="text1"/>
                            </w:rPr>
                            <m:t>0</m:t>
                          </m:r>
                        </m:e>
                        <m:e>
                          <m:r>
                            <w:rPr>
                              <w:rFonts w:ascii="Cambria Math" w:hAnsi="Cambria Math"/>
                              <w:color w:val="000000" w:themeColor="text1"/>
                            </w:rPr>
                            <m:t>0</m:t>
                          </m:r>
                        </m:e>
                      </m:mr>
                    </m:m>
                  </m:e>
                </m:d>
              </m:oMath>
            </m:oMathPara>
          </w:p>
        </w:tc>
        <w:tc>
          <w:tcPr>
            <w:tcW w:w="5421" w:type="dxa"/>
            <w:vAlign w:val="center"/>
          </w:tcPr>
          <w:p w14:paraId="2E63E2FE" w14:textId="77777777" w:rsidR="00D15A21" w:rsidRPr="00D15A21" w:rsidRDefault="00D15A21" w:rsidP="00396EA1">
            <w:pPr>
              <w:spacing w:before="120" w:after="120"/>
              <w:jc w:val="center"/>
              <w:rPr>
                <w:rFonts w:asciiTheme="majorHAnsi" w:eastAsia="MS Mincho" w:hAnsiTheme="majorHAnsi"/>
                <w:color w:val="000000" w:themeColor="text1"/>
              </w:rPr>
            </w:pPr>
            <w:r w:rsidRPr="00D15A21">
              <w:rPr>
                <w:rFonts w:asciiTheme="majorHAnsi" w:eastAsia="Yu Gothic" w:hAnsiTheme="majorHAnsi" w:cs="Calibri"/>
                <w:color w:val="000000"/>
                <w:kern w:val="24"/>
              </w:rPr>
              <w:t>The x axis is inverted</w:t>
            </w:r>
          </w:p>
        </w:tc>
      </w:tr>
      <w:tr w:rsidR="00D15A21" w:rsidRPr="00D15A21" w14:paraId="1D57223E" w14:textId="77777777" w:rsidTr="00396EA1">
        <w:trPr>
          <w:jc w:val="center"/>
        </w:trPr>
        <w:tc>
          <w:tcPr>
            <w:tcW w:w="735" w:type="dxa"/>
            <w:vAlign w:val="center"/>
          </w:tcPr>
          <w:p w14:paraId="4F11F211" w14:textId="77777777" w:rsidR="00D15A21" w:rsidRPr="00D15A21" w:rsidRDefault="00D15A21" w:rsidP="00396EA1">
            <w:pPr>
              <w:spacing w:before="120" w:after="120"/>
              <w:jc w:val="center"/>
              <w:rPr>
                <w:rFonts w:asciiTheme="majorHAnsi" w:hAnsiTheme="majorHAnsi"/>
                <w:color w:val="000000" w:themeColor="text1"/>
              </w:rPr>
            </w:pPr>
            <w:r w:rsidRPr="00D15A21">
              <w:rPr>
                <w:rFonts w:asciiTheme="majorHAnsi" w:hAnsiTheme="majorHAnsi"/>
                <w:color w:val="000000" w:themeColor="text1"/>
              </w:rPr>
              <w:t>6</w:t>
            </w:r>
          </w:p>
        </w:tc>
        <w:tc>
          <w:tcPr>
            <w:tcW w:w="1237" w:type="dxa"/>
            <w:vAlign w:val="bottom"/>
          </w:tcPr>
          <w:p w14:paraId="7E80527C" w14:textId="77777777" w:rsidR="00D15A21" w:rsidRPr="00D15A21" w:rsidRDefault="00D3402F" w:rsidP="00396EA1">
            <w:pPr>
              <w:spacing w:before="120" w:after="120"/>
              <w:jc w:val="center"/>
              <w:rPr>
                <w:rFonts w:asciiTheme="majorHAnsi" w:eastAsia="MS Mincho" w:hAnsiTheme="majorHAnsi"/>
                <w:color w:val="000000" w:themeColor="text1"/>
              </w:rPr>
            </w:pPr>
            <m:oMathPara>
              <m:oMath>
                <m:d>
                  <m:dPr>
                    <m:begChr m:val="["/>
                    <m:endChr m:val="]"/>
                    <m:ctrlPr>
                      <w:ins w:id="31" w:author="Kondrad, Lukasz (Nokia - DE/Munich)" w:date="2021-05-21T09:02:00Z">
                        <w:rPr>
                          <w:rFonts w:ascii="Cambria Math" w:eastAsia="MS Mincho" w:hAnsi="Cambria Math"/>
                          <w:i/>
                          <w:color w:val="000000"/>
                          <w:kern w:val="24"/>
                        </w:rPr>
                      </w:ins>
                    </m:ctrlPr>
                  </m:dPr>
                  <m:e>
                    <m:m>
                      <m:mPr>
                        <m:mcs>
                          <m:mc>
                            <m:mcPr>
                              <m:count m:val="2"/>
                              <m:mcJc m:val="right"/>
                            </m:mcPr>
                          </m:mc>
                        </m:mcs>
                        <m:ctrlPr>
                          <w:ins w:id="32" w:author="Kondrad, Lukasz (Nokia - DE/Munich)" w:date="2021-05-21T09:02:00Z">
                            <w:rPr>
                              <w:rFonts w:ascii="Cambria Math" w:eastAsia="MS Mincho" w:hAnsi="Cambria Math"/>
                              <w:i/>
                              <w:color w:val="000000"/>
                              <w:kern w:val="24"/>
                            </w:rPr>
                          </w:ins>
                        </m:ctrlPr>
                      </m:mPr>
                      <m:mr>
                        <m:e>
                          <m:r>
                            <w:rPr>
                              <w:rFonts w:ascii="Cambria Math" w:eastAsia="MS Mincho" w:hAnsi="Cambria Math"/>
                              <w:color w:val="000000"/>
                              <w:kern w:val="24"/>
                            </w:rPr>
                            <m:t>0</m:t>
                          </m:r>
                        </m:e>
                        <m:e>
                          <m:r>
                            <w:rPr>
                              <w:rFonts w:ascii="Cambria Math" w:eastAsia="MS Mincho" w:hAnsi="Cambria Math"/>
                              <w:color w:val="000000"/>
                              <w:kern w:val="24"/>
                            </w:rPr>
                            <m:t>-1</m:t>
                          </m:r>
                        </m:e>
                      </m:mr>
                      <m:mr>
                        <m:e>
                          <m:r>
                            <w:rPr>
                              <w:rFonts w:ascii="Cambria Math" w:eastAsia="MS Mincho" w:hAnsi="Cambria Math"/>
                              <w:color w:val="000000"/>
                              <w:kern w:val="24"/>
                            </w:rPr>
                            <m:t>-1</m:t>
                          </m:r>
                        </m:e>
                        <m:e>
                          <m:r>
                            <w:rPr>
                              <w:rFonts w:ascii="Cambria Math" w:eastAsia="MS Mincho" w:hAnsi="Cambria Math"/>
                              <w:color w:val="000000"/>
                              <w:kern w:val="24"/>
                            </w:rPr>
                            <m:t>0</m:t>
                          </m:r>
                        </m:e>
                      </m:mr>
                    </m:m>
                  </m:e>
                </m:d>
              </m:oMath>
            </m:oMathPara>
          </w:p>
        </w:tc>
        <w:tc>
          <w:tcPr>
            <w:tcW w:w="1221" w:type="dxa"/>
            <w:vAlign w:val="bottom"/>
          </w:tcPr>
          <w:p w14:paraId="1BE956DC" w14:textId="77777777" w:rsidR="00D15A21" w:rsidRPr="00D15A21" w:rsidRDefault="00D3402F" w:rsidP="00396EA1">
            <w:pPr>
              <w:spacing w:before="120" w:after="120"/>
              <w:jc w:val="center"/>
              <w:rPr>
                <w:rFonts w:asciiTheme="majorHAnsi" w:eastAsia="MS Mincho" w:hAnsiTheme="majorHAnsi"/>
                <w:color w:val="000000" w:themeColor="text1"/>
              </w:rPr>
            </w:pPr>
            <m:oMathPara>
              <m:oMath>
                <m:d>
                  <m:dPr>
                    <m:begChr m:val="["/>
                    <m:endChr m:val="]"/>
                    <m:ctrlPr>
                      <w:ins w:id="33" w:author="Kondrad, Lukasz (Nokia - DE/Munich)" w:date="2021-05-21T09:02:00Z">
                        <w:rPr>
                          <w:rFonts w:ascii="Cambria Math" w:hAnsi="Cambria Math"/>
                          <w:i/>
                          <w:color w:val="000000" w:themeColor="text1"/>
                        </w:rPr>
                      </w:ins>
                    </m:ctrlPr>
                  </m:dPr>
                  <m:e>
                    <m:m>
                      <m:mPr>
                        <m:mcs>
                          <m:mc>
                            <m:mcPr>
                              <m:count m:val="2"/>
                              <m:mcJc m:val="center"/>
                            </m:mcPr>
                          </m:mc>
                        </m:mcs>
                        <m:ctrlPr>
                          <w:ins w:id="34" w:author="Kondrad, Lukasz (Nokia - DE/Munich)" w:date="2021-05-21T09:02:00Z">
                            <w:rPr>
                              <w:rFonts w:ascii="Cambria Math" w:hAnsi="Cambria Math"/>
                              <w:i/>
                              <w:color w:val="000000" w:themeColor="text1"/>
                            </w:rPr>
                          </w:ins>
                        </m:ctrlPr>
                      </m:mPr>
                      <m:mr>
                        <m:e>
                          <m:r>
                            <w:rPr>
                              <w:rFonts w:ascii="Cambria Math" w:hAnsi="Cambria Math"/>
                              <w:color w:val="000000" w:themeColor="text1"/>
                            </w:rPr>
                            <m:t>0</m:t>
                          </m:r>
                        </m:e>
                        <m:e>
                          <m:r>
                            <w:rPr>
                              <w:rFonts w:ascii="Cambria Math" w:hAnsi="Cambria Math"/>
                              <w:color w:val="000000" w:themeColor="text1"/>
                            </w:rPr>
                            <m:t>1</m:t>
                          </m:r>
                        </m:e>
                      </m:mr>
                      <m:mr>
                        <m:e>
                          <m:r>
                            <w:rPr>
                              <w:rFonts w:ascii="Cambria Math" w:hAnsi="Cambria Math"/>
                              <w:color w:val="000000" w:themeColor="text1"/>
                            </w:rPr>
                            <m:t>1</m:t>
                          </m:r>
                        </m:e>
                        <m:e>
                          <m:r>
                            <w:rPr>
                              <w:rFonts w:ascii="Cambria Math" w:hAnsi="Cambria Math"/>
                              <w:color w:val="000000" w:themeColor="text1"/>
                            </w:rPr>
                            <m:t>0</m:t>
                          </m:r>
                        </m:e>
                      </m:mr>
                    </m:m>
                  </m:e>
                </m:d>
              </m:oMath>
            </m:oMathPara>
          </w:p>
        </w:tc>
        <w:tc>
          <w:tcPr>
            <w:tcW w:w="5421" w:type="dxa"/>
            <w:vAlign w:val="center"/>
          </w:tcPr>
          <w:p w14:paraId="61B5FA7B" w14:textId="77777777" w:rsidR="00D15A21" w:rsidRPr="00D15A21" w:rsidRDefault="00D15A21" w:rsidP="00396EA1">
            <w:pPr>
              <w:spacing w:before="120" w:after="120"/>
              <w:jc w:val="center"/>
              <w:rPr>
                <w:rFonts w:asciiTheme="majorHAnsi" w:eastAsia="MS Mincho" w:hAnsiTheme="majorHAnsi"/>
                <w:color w:val="000000" w:themeColor="text1"/>
              </w:rPr>
            </w:pPr>
            <w:r w:rsidRPr="00D15A21">
              <w:rPr>
                <w:rFonts w:asciiTheme="majorHAnsi" w:eastAsia="Yu Gothic" w:hAnsiTheme="majorHAnsi" w:cs="Calibri"/>
                <w:color w:val="000000" w:themeColor="text1"/>
                <w:kern w:val="24"/>
              </w:rPr>
              <w:t>The x and y axes are inverted first and then are swapped</w:t>
            </w:r>
          </w:p>
        </w:tc>
      </w:tr>
      <w:tr w:rsidR="00D15A21" w:rsidRPr="00D15A21" w14:paraId="2CB5B65F" w14:textId="77777777" w:rsidTr="00396EA1">
        <w:trPr>
          <w:jc w:val="center"/>
        </w:trPr>
        <w:tc>
          <w:tcPr>
            <w:tcW w:w="735" w:type="dxa"/>
            <w:vAlign w:val="center"/>
          </w:tcPr>
          <w:p w14:paraId="32C96B08" w14:textId="77777777" w:rsidR="00D15A21" w:rsidRPr="00D15A21" w:rsidRDefault="00D15A21" w:rsidP="00396EA1">
            <w:pPr>
              <w:spacing w:before="120" w:after="120"/>
              <w:jc w:val="center"/>
              <w:rPr>
                <w:rFonts w:asciiTheme="majorHAnsi" w:hAnsiTheme="majorHAnsi"/>
                <w:color w:val="000000" w:themeColor="text1"/>
              </w:rPr>
            </w:pPr>
            <w:r w:rsidRPr="00D15A21">
              <w:rPr>
                <w:rFonts w:asciiTheme="majorHAnsi" w:hAnsiTheme="majorHAnsi"/>
                <w:color w:val="000000" w:themeColor="text1"/>
              </w:rPr>
              <w:t>7</w:t>
            </w:r>
          </w:p>
        </w:tc>
        <w:tc>
          <w:tcPr>
            <w:tcW w:w="1237" w:type="dxa"/>
            <w:vAlign w:val="bottom"/>
          </w:tcPr>
          <w:p w14:paraId="741BE8D2" w14:textId="77777777" w:rsidR="00D15A21" w:rsidRPr="00D15A21" w:rsidRDefault="00D3402F" w:rsidP="00396EA1">
            <w:pPr>
              <w:spacing w:before="120" w:after="120"/>
              <w:jc w:val="center"/>
              <w:rPr>
                <w:rFonts w:asciiTheme="majorHAnsi" w:eastAsia="MS Mincho" w:hAnsiTheme="majorHAnsi"/>
                <w:color w:val="000000" w:themeColor="text1"/>
              </w:rPr>
            </w:pPr>
            <m:oMathPara>
              <m:oMath>
                <m:d>
                  <m:dPr>
                    <m:begChr m:val="["/>
                    <m:endChr m:val="]"/>
                    <m:ctrlPr>
                      <w:ins w:id="35" w:author="Kondrad, Lukasz (Nokia - DE/Munich)" w:date="2021-05-21T09:02:00Z">
                        <w:rPr>
                          <w:rFonts w:ascii="Cambria Math" w:eastAsia="MS Mincho" w:hAnsi="Cambria Math"/>
                          <w:i/>
                          <w:color w:val="000000"/>
                          <w:kern w:val="24"/>
                        </w:rPr>
                      </w:ins>
                    </m:ctrlPr>
                  </m:dPr>
                  <m:e>
                    <m:m>
                      <m:mPr>
                        <m:mcs>
                          <m:mc>
                            <m:mcPr>
                              <m:count m:val="1"/>
                              <m:mcJc m:val="center"/>
                            </m:mcPr>
                          </m:mc>
                          <m:mc>
                            <m:mcPr>
                              <m:count m:val="1"/>
                              <m:mcJc m:val="right"/>
                            </m:mcPr>
                          </m:mc>
                        </m:mcs>
                        <m:ctrlPr>
                          <w:ins w:id="36" w:author="Kondrad, Lukasz (Nokia - DE/Munich)" w:date="2021-05-21T09:02:00Z">
                            <w:rPr>
                              <w:rFonts w:ascii="Cambria Math" w:eastAsia="MS Mincho" w:hAnsi="Cambria Math"/>
                              <w:i/>
                              <w:color w:val="000000"/>
                              <w:kern w:val="24"/>
                            </w:rPr>
                          </w:ins>
                        </m:ctrlPr>
                      </m:mPr>
                      <m:mr>
                        <m:e>
                          <m:r>
                            <w:rPr>
                              <w:rFonts w:ascii="Cambria Math" w:eastAsia="MS Mincho" w:hAnsi="Cambria Math"/>
                              <w:color w:val="000000"/>
                              <w:kern w:val="24"/>
                            </w:rPr>
                            <m:t>1</m:t>
                          </m:r>
                        </m:e>
                        <m:e>
                          <m:r>
                            <w:rPr>
                              <w:rFonts w:ascii="Cambria Math" w:eastAsia="MS Mincho" w:hAnsi="Cambria Math"/>
                              <w:color w:val="000000"/>
                              <w:kern w:val="24"/>
                            </w:rPr>
                            <m:t>0</m:t>
                          </m:r>
                        </m:e>
                      </m:mr>
                      <m:mr>
                        <m:e>
                          <m:r>
                            <w:rPr>
                              <w:rFonts w:ascii="Cambria Math" w:eastAsia="MS Mincho" w:hAnsi="Cambria Math"/>
                              <w:color w:val="000000"/>
                              <w:kern w:val="24"/>
                            </w:rPr>
                            <m:t>0</m:t>
                          </m:r>
                        </m:e>
                        <m:e>
                          <m:r>
                            <w:rPr>
                              <w:rFonts w:ascii="Cambria Math" w:eastAsia="MS Mincho" w:hAnsi="Cambria Math"/>
                              <w:color w:val="000000"/>
                              <w:kern w:val="24"/>
                            </w:rPr>
                            <m:t>-1</m:t>
                          </m:r>
                        </m:e>
                      </m:mr>
                    </m:m>
                  </m:e>
                </m:d>
              </m:oMath>
            </m:oMathPara>
          </w:p>
        </w:tc>
        <w:tc>
          <w:tcPr>
            <w:tcW w:w="1221" w:type="dxa"/>
            <w:vAlign w:val="bottom"/>
          </w:tcPr>
          <w:p w14:paraId="6DBFB51A" w14:textId="77777777" w:rsidR="00D15A21" w:rsidRPr="00D15A21" w:rsidRDefault="00D3402F" w:rsidP="00396EA1">
            <w:pPr>
              <w:spacing w:before="120" w:after="120"/>
              <w:jc w:val="center"/>
              <w:rPr>
                <w:rFonts w:asciiTheme="majorHAnsi" w:eastAsia="MS Mincho" w:hAnsiTheme="majorHAnsi"/>
                <w:color w:val="000000" w:themeColor="text1"/>
              </w:rPr>
            </w:pPr>
            <m:oMathPara>
              <m:oMath>
                <m:d>
                  <m:dPr>
                    <m:begChr m:val="["/>
                    <m:endChr m:val="]"/>
                    <m:ctrlPr>
                      <w:ins w:id="37" w:author="Kondrad, Lukasz (Nokia - DE/Munich)" w:date="2021-05-21T09:02:00Z">
                        <w:rPr>
                          <w:rFonts w:ascii="Cambria Math" w:hAnsi="Cambria Math"/>
                          <w:i/>
                          <w:color w:val="000000" w:themeColor="text1"/>
                        </w:rPr>
                      </w:ins>
                    </m:ctrlPr>
                  </m:dPr>
                  <m:e>
                    <m:m>
                      <m:mPr>
                        <m:mcs>
                          <m:mc>
                            <m:mcPr>
                              <m:count m:val="2"/>
                              <m:mcJc m:val="center"/>
                            </m:mcPr>
                          </m:mc>
                        </m:mcs>
                        <m:ctrlPr>
                          <w:ins w:id="38" w:author="Kondrad, Lukasz (Nokia - DE/Munich)" w:date="2021-05-21T09:02:00Z">
                            <w:rPr>
                              <w:rFonts w:ascii="Cambria Math" w:hAnsi="Cambria Math"/>
                              <w:i/>
                              <w:color w:val="000000" w:themeColor="text1"/>
                            </w:rPr>
                          </w:ins>
                        </m:ctrlPr>
                      </m:mPr>
                      <m:mr>
                        <m:e>
                          <m:r>
                            <w:rPr>
                              <w:rFonts w:ascii="Cambria Math" w:hAnsi="Cambria Math"/>
                              <w:color w:val="000000" w:themeColor="text1"/>
                            </w:rPr>
                            <m:t>0</m:t>
                          </m:r>
                        </m:e>
                        <m:e>
                          <m:r>
                            <w:rPr>
                              <w:rFonts w:ascii="Cambria Math" w:hAnsi="Cambria Math"/>
                              <w:color w:val="000000" w:themeColor="text1"/>
                            </w:rPr>
                            <m:t>0</m:t>
                          </m:r>
                        </m:e>
                      </m:mr>
                      <m:mr>
                        <m:e>
                          <m:r>
                            <w:rPr>
                              <w:rFonts w:ascii="Cambria Math" w:hAnsi="Cambria Math"/>
                              <w:color w:val="000000" w:themeColor="text1"/>
                            </w:rPr>
                            <m:t>0</m:t>
                          </m:r>
                        </m:e>
                        <m:e>
                          <m:r>
                            <w:rPr>
                              <w:rFonts w:ascii="Cambria Math" w:hAnsi="Cambria Math"/>
                              <w:color w:val="000000" w:themeColor="text1"/>
                            </w:rPr>
                            <m:t>1</m:t>
                          </m:r>
                        </m:e>
                      </m:mr>
                    </m:m>
                  </m:e>
                </m:d>
              </m:oMath>
            </m:oMathPara>
          </w:p>
        </w:tc>
        <w:tc>
          <w:tcPr>
            <w:tcW w:w="5421" w:type="dxa"/>
            <w:vAlign w:val="center"/>
          </w:tcPr>
          <w:p w14:paraId="6E93872D" w14:textId="77777777" w:rsidR="00D15A21" w:rsidRPr="00D15A21" w:rsidRDefault="00D15A21" w:rsidP="00396EA1">
            <w:pPr>
              <w:spacing w:before="120" w:after="120"/>
              <w:jc w:val="center"/>
              <w:rPr>
                <w:rFonts w:asciiTheme="majorHAnsi" w:eastAsia="MS Mincho" w:hAnsiTheme="majorHAnsi"/>
                <w:color w:val="000000" w:themeColor="text1"/>
              </w:rPr>
            </w:pPr>
            <w:r w:rsidRPr="00D15A21">
              <w:rPr>
                <w:rFonts w:asciiTheme="majorHAnsi" w:eastAsia="Yu Gothic" w:hAnsiTheme="majorHAnsi" w:cs="Calibri"/>
                <w:color w:val="000000"/>
                <w:kern w:val="24"/>
              </w:rPr>
              <w:t>The y axis is inverted</w:t>
            </w:r>
          </w:p>
        </w:tc>
      </w:tr>
    </w:tbl>
    <w:p w14:paraId="4B2EAF43" w14:textId="77777777" w:rsidR="00D15A21" w:rsidRPr="00AB406D" w:rsidRDefault="00D15A21" w:rsidP="00ED3A3B">
      <w:pPr>
        <w:pStyle w:val="Tabletitle"/>
        <w:autoSpaceDE w:val="0"/>
        <w:autoSpaceDN w:val="0"/>
        <w:adjustRightInd w:val="0"/>
        <w:outlineLvl w:val="0"/>
        <w:rPr>
          <w:rFonts w:eastAsiaTheme="minorEastAsia"/>
          <w:sz w:val="20"/>
          <w:szCs w:val="21"/>
        </w:rPr>
      </w:pPr>
    </w:p>
    <w:p w14:paraId="5F1651BE" w14:textId="484162A2" w:rsidR="00CB6C38" w:rsidRPr="006F7DDA" w:rsidRDefault="00CB6C38" w:rsidP="00CB6C38">
      <w:pPr>
        <w:spacing w:before="240" w:after="240"/>
        <w:rPr>
          <w:rFonts w:ascii="Times New Roman" w:hAnsi="Times New Roman" w:cs="Times New Roman"/>
          <w:i/>
          <w:iCs/>
          <w:sz w:val="28"/>
          <w:szCs w:val="28"/>
          <w:lang w:val="en-GB"/>
        </w:rPr>
      </w:pPr>
      <w:r w:rsidRPr="006F7DDA">
        <w:rPr>
          <w:rFonts w:ascii="Times New Roman" w:hAnsi="Times New Roman" w:cs="Times New Roman"/>
          <w:i/>
          <w:iCs/>
          <w:sz w:val="28"/>
          <w:szCs w:val="28"/>
          <w:lang w:val="en-GB"/>
        </w:rPr>
        <w:t>In subclause 9.2.5.2, replace</w:t>
      </w:r>
    </w:p>
    <w:p w14:paraId="23B7FCDC" w14:textId="77777777" w:rsidR="004F27D4" w:rsidRPr="00C34755" w:rsidRDefault="004F27D4" w:rsidP="00A127DC">
      <w:pPr>
        <w:pStyle w:val="Formula"/>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ind w:left="0"/>
        <w:rPr>
          <w:rFonts w:eastAsiaTheme="minorEastAsia"/>
          <w:szCs w:val="24"/>
        </w:rPr>
      </w:pPr>
      <w:r w:rsidRPr="00C34755">
        <w:rPr>
          <w:rFonts w:eastAsiaTheme="minorEastAsia"/>
          <w:szCs w:val="24"/>
        </w:rPr>
        <w:t>TilePatchLoDScaleX[ tileID ][ p ] =</w:t>
      </w:r>
      <w:r w:rsidRPr="00C34755">
        <w:rPr>
          <w:rFonts w:eastAsiaTheme="minorEastAsia"/>
          <w:szCs w:val="24"/>
        </w:rPr>
        <w:tab/>
      </w:r>
      <w:r w:rsidRPr="00C34755">
        <w:rPr>
          <w:rFonts w:eastAsiaTheme="minorEastAsia"/>
          <w:szCs w:val="24"/>
        </w:rPr>
        <w:br/>
        <w:t xml:space="preserve">                    pdu_lod_enabled_flag[ p ] ? pdu_lod_scale_x_minus1[ tileID ][ p ] + 1 : 1</w:t>
      </w:r>
      <w:r w:rsidRPr="00C34755">
        <w:rPr>
          <w:rFonts w:eastAsiaTheme="minorEastAsia"/>
          <w:szCs w:val="24"/>
        </w:rPr>
        <w:tab/>
        <w:t>(56)</w:t>
      </w:r>
    </w:p>
    <w:p w14:paraId="764AD30B" w14:textId="77777777" w:rsidR="00CB6C38" w:rsidRPr="006F7DDA" w:rsidRDefault="00CB6C38" w:rsidP="00CB6C38">
      <w:pPr>
        <w:spacing w:before="240" w:after="240"/>
        <w:rPr>
          <w:rFonts w:ascii="Times New Roman" w:hAnsi="Times New Roman" w:cs="Times New Roman"/>
          <w:i/>
          <w:iCs/>
          <w:sz w:val="28"/>
          <w:szCs w:val="28"/>
          <w:lang w:val="en-GB"/>
        </w:rPr>
      </w:pPr>
      <w:r w:rsidRPr="006F7DDA">
        <w:rPr>
          <w:rFonts w:ascii="Times New Roman" w:hAnsi="Times New Roman" w:cs="Times New Roman"/>
          <w:i/>
          <w:iCs/>
          <w:sz w:val="28"/>
          <w:szCs w:val="28"/>
          <w:lang w:val="en-GB"/>
        </w:rPr>
        <w:t>with</w:t>
      </w:r>
    </w:p>
    <w:p w14:paraId="3365AFCE" w14:textId="43972E59" w:rsidR="00CB6C38" w:rsidRPr="008B6254" w:rsidRDefault="008B6254" w:rsidP="00A127DC">
      <w:pPr>
        <w:pStyle w:val="Formula"/>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ind w:left="0"/>
        <w:rPr>
          <w:rFonts w:eastAsiaTheme="minorEastAsia"/>
          <w:szCs w:val="24"/>
        </w:rPr>
      </w:pPr>
      <w:r w:rsidRPr="00C34755">
        <w:rPr>
          <w:rFonts w:eastAsiaTheme="minorEastAsia"/>
          <w:szCs w:val="24"/>
        </w:rPr>
        <w:t>TilePatchLoDScaleX[ tileID ][ p ] =</w:t>
      </w:r>
      <w:r w:rsidRPr="00C34755">
        <w:rPr>
          <w:rFonts w:eastAsiaTheme="minorEastAsia"/>
          <w:szCs w:val="24"/>
        </w:rPr>
        <w:tab/>
      </w:r>
      <w:r w:rsidRPr="00C34755">
        <w:rPr>
          <w:rFonts w:eastAsiaTheme="minorEastAsia"/>
          <w:szCs w:val="24"/>
        </w:rPr>
        <w:br/>
        <w:t xml:space="preserve">                    pdu_lod_enabled_flag</w:t>
      </w:r>
      <w:r w:rsidR="00AB4349" w:rsidRPr="00C34755">
        <w:rPr>
          <w:rFonts w:eastAsiaTheme="minorEastAsia"/>
          <w:szCs w:val="24"/>
        </w:rPr>
        <w:t>[ tileID ]</w:t>
      </w:r>
      <w:r w:rsidRPr="00C34755">
        <w:rPr>
          <w:rFonts w:eastAsiaTheme="minorEastAsia"/>
          <w:szCs w:val="24"/>
        </w:rPr>
        <w:t>[ p ] ? pdu_lod_scale_x_minus1[ tileID ][ p ] + 1 : 1</w:t>
      </w:r>
      <w:r w:rsidRPr="00C34755">
        <w:rPr>
          <w:rFonts w:eastAsiaTheme="minorEastAsia"/>
          <w:szCs w:val="24"/>
        </w:rPr>
        <w:tab/>
        <w:t>(56)</w:t>
      </w:r>
    </w:p>
    <w:p w14:paraId="7AA72519" w14:textId="39F2D1C1" w:rsidR="00917C62" w:rsidRPr="006F7DDA" w:rsidRDefault="00917C62" w:rsidP="00242417">
      <w:pPr>
        <w:spacing w:before="240" w:after="240"/>
        <w:rPr>
          <w:rFonts w:ascii="Times New Roman" w:hAnsi="Times New Roman" w:cs="Times New Roman"/>
          <w:i/>
          <w:iCs/>
          <w:sz w:val="28"/>
          <w:szCs w:val="28"/>
          <w:lang w:val="en-GB"/>
        </w:rPr>
      </w:pPr>
      <w:r w:rsidRPr="006F7DDA">
        <w:rPr>
          <w:rFonts w:ascii="Times New Roman" w:hAnsi="Times New Roman" w:cs="Times New Roman"/>
          <w:i/>
          <w:iCs/>
          <w:sz w:val="28"/>
          <w:szCs w:val="28"/>
          <w:lang w:val="en-GB"/>
        </w:rPr>
        <w:t xml:space="preserve">In </w:t>
      </w:r>
      <w:r w:rsidR="005E1016" w:rsidRPr="006F7DDA">
        <w:rPr>
          <w:rFonts w:ascii="Times New Roman" w:hAnsi="Times New Roman" w:cs="Times New Roman"/>
          <w:i/>
          <w:iCs/>
          <w:sz w:val="28"/>
          <w:szCs w:val="28"/>
          <w:lang w:val="en-GB"/>
        </w:rPr>
        <w:t>subclause</w:t>
      </w:r>
      <w:r w:rsidRPr="006F7DDA">
        <w:rPr>
          <w:rFonts w:ascii="Times New Roman" w:hAnsi="Times New Roman" w:cs="Times New Roman"/>
          <w:i/>
          <w:iCs/>
          <w:sz w:val="28"/>
          <w:szCs w:val="28"/>
          <w:lang w:val="en-GB"/>
        </w:rPr>
        <w:t xml:space="preserve"> </w:t>
      </w:r>
      <w:r w:rsidR="00B16EE5" w:rsidRPr="006F7DDA">
        <w:rPr>
          <w:rFonts w:ascii="Times New Roman" w:hAnsi="Times New Roman" w:cs="Times New Roman"/>
          <w:i/>
          <w:iCs/>
          <w:sz w:val="28"/>
          <w:szCs w:val="28"/>
          <w:lang w:val="en-GB"/>
        </w:rPr>
        <w:t>F.2.</w:t>
      </w:r>
      <w:r w:rsidR="009C3880" w:rsidRPr="006F7DDA">
        <w:rPr>
          <w:rFonts w:ascii="Times New Roman" w:hAnsi="Times New Roman" w:cs="Times New Roman"/>
          <w:i/>
          <w:iCs/>
          <w:sz w:val="28"/>
          <w:szCs w:val="28"/>
          <w:lang w:val="en-GB"/>
        </w:rPr>
        <w:t>12.4</w:t>
      </w:r>
      <w:r w:rsidRPr="006F7DDA">
        <w:rPr>
          <w:rFonts w:ascii="Times New Roman" w:hAnsi="Times New Roman" w:cs="Times New Roman"/>
          <w:i/>
          <w:iCs/>
          <w:sz w:val="28"/>
          <w:szCs w:val="28"/>
          <w:lang w:val="en-GB"/>
        </w:rPr>
        <w:t>, replace</w:t>
      </w: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08"/>
        <w:gridCol w:w="1511"/>
      </w:tblGrid>
      <w:tr w:rsidR="001A55ED" w:rsidRPr="001A55ED" w14:paraId="7FB5AF3F" w14:textId="77777777" w:rsidTr="00E52866">
        <w:trPr>
          <w:cantSplit/>
          <w:jc w:val="center"/>
        </w:trPr>
        <w:tc>
          <w:tcPr>
            <w:tcW w:w="7508" w:type="dxa"/>
          </w:tcPr>
          <w:p w14:paraId="12CBB96F" w14:textId="77777777" w:rsidR="001A55ED" w:rsidRPr="001A55ED" w:rsidRDefault="001A55ED" w:rsidP="00396EA1">
            <w:pPr>
              <w:pStyle w:val="BodyText"/>
              <w:adjustRightInd w:val="0"/>
              <w:rPr>
                <w:rFonts w:asciiTheme="majorHAnsi" w:hAnsiTheme="majorHAnsi"/>
                <w:bCs/>
                <w:sz w:val="22"/>
                <w:szCs w:val="22"/>
              </w:rPr>
            </w:pPr>
            <w:r w:rsidRPr="001A55ED">
              <w:rPr>
                <w:rFonts w:asciiTheme="majorHAnsi" w:eastAsiaTheme="minorEastAsia" w:hAnsiTheme="majorHAnsi"/>
                <w:sz w:val="22"/>
                <w:szCs w:val="22"/>
              </w:rPr>
              <w:t>volumetric_rectangle_information( payloadSize ) {</w:t>
            </w:r>
          </w:p>
        </w:tc>
        <w:tc>
          <w:tcPr>
            <w:tcW w:w="1511" w:type="dxa"/>
          </w:tcPr>
          <w:p w14:paraId="2C958901" w14:textId="77777777" w:rsidR="001A55ED" w:rsidRPr="001A55ED" w:rsidRDefault="001A55ED" w:rsidP="00396EA1">
            <w:pPr>
              <w:pStyle w:val="BodyText"/>
              <w:adjustRightInd w:val="0"/>
              <w:jc w:val="center"/>
              <w:rPr>
                <w:rFonts w:asciiTheme="majorHAnsi" w:eastAsia="Malgun Gothic" w:hAnsiTheme="majorHAnsi"/>
                <w:b/>
                <w:sz w:val="22"/>
                <w:szCs w:val="22"/>
              </w:rPr>
            </w:pPr>
            <w:r w:rsidRPr="001A55ED">
              <w:rPr>
                <w:rFonts w:asciiTheme="majorHAnsi" w:eastAsiaTheme="minorEastAsia" w:hAnsiTheme="majorHAnsi"/>
                <w:b/>
                <w:sz w:val="22"/>
                <w:szCs w:val="22"/>
              </w:rPr>
              <w:t>Descriptor</w:t>
            </w:r>
          </w:p>
        </w:tc>
      </w:tr>
      <w:tr w:rsidR="001A55ED" w:rsidRPr="001A55ED" w14:paraId="0A51CA28" w14:textId="77777777" w:rsidTr="00E52866">
        <w:trPr>
          <w:cantSplit/>
          <w:jc w:val="center"/>
        </w:trPr>
        <w:tc>
          <w:tcPr>
            <w:tcW w:w="7508" w:type="dxa"/>
          </w:tcPr>
          <w:p w14:paraId="7810F374" w14:textId="77777777" w:rsidR="001A55ED" w:rsidRPr="001A55ED" w:rsidRDefault="001A55ED" w:rsidP="00396EA1">
            <w:pPr>
              <w:pStyle w:val="BodyText"/>
              <w:adjustRightInd w:val="0"/>
              <w:rPr>
                <w:rFonts w:asciiTheme="majorHAnsi" w:eastAsia="Malgun Gothic" w:hAnsiTheme="majorHAnsi"/>
                <w:b/>
                <w:bCs/>
                <w:sz w:val="22"/>
                <w:szCs w:val="22"/>
              </w:rPr>
            </w:pPr>
            <w:r w:rsidRPr="001A55ED">
              <w:rPr>
                <w:rFonts w:asciiTheme="majorHAnsi" w:eastAsiaTheme="minorEastAsia" w:hAnsiTheme="majorHAnsi"/>
                <w:b/>
                <w:sz w:val="22"/>
                <w:szCs w:val="22"/>
              </w:rPr>
              <w:t xml:space="preserve">        vri_persistence_flag</w:t>
            </w:r>
          </w:p>
        </w:tc>
        <w:tc>
          <w:tcPr>
            <w:tcW w:w="1511" w:type="dxa"/>
          </w:tcPr>
          <w:p w14:paraId="3D5894D0" w14:textId="77777777" w:rsidR="001A55ED" w:rsidRPr="001A55ED" w:rsidRDefault="001A55ED" w:rsidP="00396EA1">
            <w:pPr>
              <w:pStyle w:val="BodyText"/>
              <w:adjustRightInd w:val="0"/>
              <w:jc w:val="center"/>
              <w:rPr>
                <w:rFonts w:asciiTheme="majorHAnsi" w:eastAsia="Malgun Gothic" w:hAnsiTheme="majorHAnsi"/>
                <w:sz w:val="22"/>
                <w:szCs w:val="22"/>
              </w:rPr>
            </w:pPr>
            <w:r w:rsidRPr="001A55ED">
              <w:rPr>
                <w:rFonts w:asciiTheme="majorHAnsi" w:eastAsiaTheme="minorEastAsia" w:hAnsiTheme="majorHAnsi"/>
                <w:sz w:val="22"/>
                <w:szCs w:val="22"/>
              </w:rPr>
              <w:t>u(1)</w:t>
            </w:r>
          </w:p>
        </w:tc>
      </w:tr>
      <w:tr w:rsidR="001A55ED" w:rsidRPr="001A55ED" w14:paraId="63FEC4B6" w14:textId="77777777" w:rsidTr="00E52866">
        <w:trPr>
          <w:cantSplit/>
          <w:jc w:val="center"/>
        </w:trPr>
        <w:tc>
          <w:tcPr>
            <w:tcW w:w="7508" w:type="dxa"/>
          </w:tcPr>
          <w:p w14:paraId="7EC504CB" w14:textId="77777777" w:rsidR="001A55ED" w:rsidRPr="001A55ED" w:rsidRDefault="001A55ED" w:rsidP="00396EA1">
            <w:pPr>
              <w:pStyle w:val="BodyText"/>
              <w:adjustRightInd w:val="0"/>
              <w:rPr>
                <w:rFonts w:asciiTheme="majorHAnsi" w:hAnsiTheme="majorHAnsi"/>
                <w:b/>
                <w:sz w:val="22"/>
                <w:szCs w:val="22"/>
              </w:rPr>
            </w:pPr>
            <w:r w:rsidRPr="001A55ED">
              <w:rPr>
                <w:rFonts w:asciiTheme="majorHAnsi" w:eastAsiaTheme="minorEastAsia" w:hAnsiTheme="majorHAnsi"/>
                <w:b/>
                <w:sz w:val="22"/>
                <w:szCs w:val="22"/>
              </w:rPr>
              <w:t xml:space="preserve">        vri_reset_flag</w:t>
            </w:r>
          </w:p>
        </w:tc>
        <w:tc>
          <w:tcPr>
            <w:tcW w:w="1511" w:type="dxa"/>
          </w:tcPr>
          <w:p w14:paraId="6755DCA6" w14:textId="77777777" w:rsidR="001A55ED" w:rsidRPr="001A55ED" w:rsidRDefault="001A55ED" w:rsidP="00396EA1">
            <w:pPr>
              <w:pStyle w:val="BodyText"/>
              <w:adjustRightInd w:val="0"/>
              <w:jc w:val="center"/>
              <w:rPr>
                <w:rFonts w:asciiTheme="majorHAnsi" w:hAnsiTheme="majorHAnsi"/>
                <w:bCs/>
                <w:sz w:val="22"/>
                <w:szCs w:val="22"/>
              </w:rPr>
            </w:pPr>
            <w:r w:rsidRPr="001A55ED">
              <w:rPr>
                <w:rFonts w:asciiTheme="majorHAnsi" w:eastAsiaTheme="minorEastAsia" w:hAnsiTheme="majorHAnsi"/>
                <w:sz w:val="22"/>
                <w:szCs w:val="22"/>
              </w:rPr>
              <w:t>u(1)</w:t>
            </w:r>
          </w:p>
        </w:tc>
      </w:tr>
      <w:tr w:rsidR="001A55ED" w:rsidRPr="001A55ED" w14:paraId="2A12350E" w14:textId="77777777" w:rsidTr="00E52866">
        <w:trPr>
          <w:cantSplit/>
          <w:jc w:val="center"/>
        </w:trPr>
        <w:tc>
          <w:tcPr>
            <w:tcW w:w="7508" w:type="dxa"/>
          </w:tcPr>
          <w:p w14:paraId="3FCD7659" w14:textId="77777777" w:rsidR="001A55ED" w:rsidRPr="001A55ED" w:rsidRDefault="001A55ED" w:rsidP="00396EA1">
            <w:pPr>
              <w:pStyle w:val="BodyText"/>
              <w:adjustRightInd w:val="0"/>
              <w:rPr>
                <w:rFonts w:asciiTheme="majorHAnsi" w:hAnsiTheme="majorHAnsi"/>
                <w:b/>
                <w:bCs/>
                <w:sz w:val="22"/>
                <w:szCs w:val="22"/>
              </w:rPr>
            </w:pPr>
            <w:r w:rsidRPr="001A55ED">
              <w:rPr>
                <w:rFonts w:asciiTheme="majorHAnsi" w:eastAsiaTheme="minorEastAsia" w:hAnsiTheme="majorHAnsi"/>
                <w:b/>
                <w:sz w:val="22"/>
                <w:szCs w:val="22"/>
              </w:rPr>
              <w:t xml:space="preserve">        vri_num_rectangles_updates</w:t>
            </w:r>
          </w:p>
        </w:tc>
        <w:tc>
          <w:tcPr>
            <w:tcW w:w="1511" w:type="dxa"/>
          </w:tcPr>
          <w:p w14:paraId="48421451" w14:textId="77777777" w:rsidR="001A55ED" w:rsidRPr="001A55ED" w:rsidRDefault="001A55ED" w:rsidP="00396EA1">
            <w:pPr>
              <w:pStyle w:val="BodyText"/>
              <w:adjustRightInd w:val="0"/>
              <w:jc w:val="center"/>
              <w:rPr>
                <w:rFonts w:asciiTheme="majorHAnsi" w:eastAsia="Malgun Gothic" w:hAnsiTheme="majorHAnsi"/>
                <w:sz w:val="22"/>
                <w:szCs w:val="22"/>
              </w:rPr>
            </w:pPr>
            <w:r w:rsidRPr="001A55ED">
              <w:rPr>
                <w:rFonts w:asciiTheme="majorHAnsi" w:eastAsiaTheme="minorEastAsia" w:hAnsiTheme="majorHAnsi"/>
                <w:sz w:val="22"/>
                <w:szCs w:val="22"/>
              </w:rPr>
              <w:t>ue(v)</w:t>
            </w:r>
          </w:p>
        </w:tc>
      </w:tr>
      <w:tr w:rsidR="001A55ED" w:rsidRPr="001A55ED" w14:paraId="4CFA90E0" w14:textId="77777777" w:rsidTr="00E52866">
        <w:trPr>
          <w:cantSplit/>
          <w:jc w:val="center"/>
        </w:trPr>
        <w:tc>
          <w:tcPr>
            <w:tcW w:w="7508" w:type="dxa"/>
          </w:tcPr>
          <w:p w14:paraId="178A1475" w14:textId="77777777" w:rsidR="001A55ED" w:rsidRPr="001A55ED" w:rsidRDefault="001A55ED" w:rsidP="00396EA1">
            <w:pPr>
              <w:pStyle w:val="BodyText"/>
              <w:adjustRightInd w:val="0"/>
              <w:rPr>
                <w:rFonts w:asciiTheme="majorHAnsi" w:hAnsiTheme="majorHAnsi"/>
                <w:sz w:val="22"/>
                <w:szCs w:val="22"/>
              </w:rPr>
            </w:pPr>
            <w:r w:rsidRPr="001A55ED">
              <w:rPr>
                <w:rFonts w:asciiTheme="majorHAnsi" w:eastAsiaTheme="minorEastAsia" w:hAnsiTheme="majorHAnsi"/>
                <w:sz w:val="22"/>
                <w:szCs w:val="22"/>
              </w:rPr>
              <w:t xml:space="preserve">        if( vri_num_rectangles_updates &gt; 0 ) {</w:t>
            </w:r>
          </w:p>
        </w:tc>
        <w:tc>
          <w:tcPr>
            <w:tcW w:w="1511" w:type="dxa"/>
          </w:tcPr>
          <w:p w14:paraId="273F9317" w14:textId="77777777" w:rsidR="001A55ED" w:rsidRPr="001A55ED" w:rsidRDefault="001A55ED" w:rsidP="00396EA1">
            <w:pPr>
              <w:pStyle w:val="BodyText"/>
              <w:adjustRightInd w:val="0"/>
              <w:jc w:val="center"/>
              <w:rPr>
                <w:rFonts w:asciiTheme="majorHAnsi" w:hAnsiTheme="majorHAnsi"/>
                <w:sz w:val="22"/>
                <w:szCs w:val="22"/>
              </w:rPr>
            </w:pPr>
          </w:p>
        </w:tc>
      </w:tr>
      <w:tr w:rsidR="001A55ED" w:rsidRPr="001A55ED" w14:paraId="56C04EB5" w14:textId="77777777" w:rsidTr="00E52866">
        <w:trPr>
          <w:cantSplit/>
          <w:jc w:val="center"/>
        </w:trPr>
        <w:tc>
          <w:tcPr>
            <w:tcW w:w="7508" w:type="dxa"/>
          </w:tcPr>
          <w:p w14:paraId="4394D211" w14:textId="77777777" w:rsidR="001A55ED" w:rsidRPr="001A55ED" w:rsidRDefault="001A55ED" w:rsidP="00396EA1">
            <w:pPr>
              <w:pStyle w:val="BodyText"/>
              <w:adjustRightInd w:val="0"/>
              <w:rPr>
                <w:rFonts w:asciiTheme="majorHAnsi" w:hAnsiTheme="majorHAnsi"/>
                <w:b/>
                <w:bCs/>
                <w:sz w:val="22"/>
                <w:szCs w:val="22"/>
              </w:rPr>
            </w:pPr>
            <w:r w:rsidRPr="001A55ED">
              <w:rPr>
                <w:rFonts w:asciiTheme="majorHAnsi" w:eastAsiaTheme="minorEastAsia" w:hAnsiTheme="majorHAnsi"/>
                <w:b/>
                <w:sz w:val="22"/>
                <w:szCs w:val="22"/>
              </w:rPr>
              <w:t xml:space="preserve">                vri_log2_max_object_idx_tracked_minus1</w:t>
            </w:r>
          </w:p>
        </w:tc>
        <w:tc>
          <w:tcPr>
            <w:tcW w:w="1511" w:type="dxa"/>
          </w:tcPr>
          <w:p w14:paraId="3F4BB735" w14:textId="77777777" w:rsidR="001A55ED" w:rsidRPr="001A55ED" w:rsidRDefault="001A55ED" w:rsidP="00396EA1">
            <w:pPr>
              <w:pStyle w:val="BodyText"/>
              <w:adjustRightInd w:val="0"/>
              <w:jc w:val="center"/>
              <w:rPr>
                <w:rFonts w:asciiTheme="majorHAnsi" w:eastAsia="Malgun Gothic" w:hAnsiTheme="majorHAnsi"/>
                <w:sz w:val="22"/>
                <w:szCs w:val="22"/>
              </w:rPr>
            </w:pPr>
            <w:r w:rsidRPr="001A55ED">
              <w:rPr>
                <w:rFonts w:asciiTheme="majorHAnsi" w:eastAsiaTheme="minorEastAsia" w:hAnsiTheme="majorHAnsi"/>
                <w:sz w:val="22"/>
                <w:szCs w:val="22"/>
              </w:rPr>
              <w:t>u(5)</w:t>
            </w:r>
          </w:p>
        </w:tc>
      </w:tr>
      <w:tr w:rsidR="001A55ED" w:rsidRPr="001A55ED" w14:paraId="1FC16164" w14:textId="77777777" w:rsidTr="00E52866">
        <w:trPr>
          <w:cantSplit/>
          <w:jc w:val="center"/>
        </w:trPr>
        <w:tc>
          <w:tcPr>
            <w:tcW w:w="7508" w:type="dxa"/>
          </w:tcPr>
          <w:p w14:paraId="2A986985" w14:textId="77777777" w:rsidR="001A55ED" w:rsidRPr="001A55ED" w:rsidRDefault="001A55ED" w:rsidP="00396EA1">
            <w:pPr>
              <w:pStyle w:val="BodyText"/>
              <w:adjustRightInd w:val="0"/>
              <w:rPr>
                <w:rFonts w:asciiTheme="majorHAnsi" w:eastAsia="Malgun Gothic" w:hAnsiTheme="majorHAnsi"/>
                <w:b/>
                <w:bCs/>
                <w:sz w:val="22"/>
                <w:szCs w:val="22"/>
              </w:rPr>
            </w:pPr>
            <w:r w:rsidRPr="001A55ED">
              <w:rPr>
                <w:rFonts w:asciiTheme="majorHAnsi" w:eastAsiaTheme="minorEastAsia" w:hAnsiTheme="majorHAnsi"/>
                <w:b/>
                <w:sz w:val="22"/>
                <w:szCs w:val="22"/>
              </w:rPr>
              <w:t xml:space="preserve">                vri_log2_max_rectangle_idx_updated_minus1</w:t>
            </w:r>
          </w:p>
        </w:tc>
        <w:tc>
          <w:tcPr>
            <w:tcW w:w="1511" w:type="dxa"/>
          </w:tcPr>
          <w:p w14:paraId="3414DF25" w14:textId="77777777" w:rsidR="001A55ED" w:rsidRPr="001A55ED" w:rsidRDefault="001A55ED" w:rsidP="00396EA1">
            <w:pPr>
              <w:pStyle w:val="BodyText"/>
              <w:adjustRightInd w:val="0"/>
              <w:jc w:val="center"/>
              <w:rPr>
                <w:rFonts w:asciiTheme="majorHAnsi" w:eastAsia="Malgun Gothic" w:hAnsiTheme="majorHAnsi"/>
                <w:sz w:val="22"/>
                <w:szCs w:val="22"/>
              </w:rPr>
            </w:pPr>
            <w:r w:rsidRPr="001A55ED">
              <w:rPr>
                <w:rFonts w:asciiTheme="majorHAnsi" w:eastAsiaTheme="minorEastAsia" w:hAnsiTheme="majorHAnsi"/>
                <w:sz w:val="22"/>
                <w:szCs w:val="22"/>
              </w:rPr>
              <w:t>u(4)</w:t>
            </w:r>
          </w:p>
        </w:tc>
      </w:tr>
      <w:tr w:rsidR="001A55ED" w:rsidRPr="001A55ED" w14:paraId="3257B25A" w14:textId="77777777" w:rsidTr="00E52866">
        <w:trPr>
          <w:cantSplit/>
          <w:jc w:val="center"/>
        </w:trPr>
        <w:tc>
          <w:tcPr>
            <w:tcW w:w="7508" w:type="dxa"/>
          </w:tcPr>
          <w:p w14:paraId="58C1EFBA" w14:textId="77777777" w:rsidR="001A55ED" w:rsidRPr="001A55ED" w:rsidRDefault="001A55ED" w:rsidP="00396EA1">
            <w:pPr>
              <w:pStyle w:val="BodyText"/>
              <w:adjustRightInd w:val="0"/>
              <w:rPr>
                <w:rFonts w:asciiTheme="majorHAnsi" w:hAnsiTheme="majorHAnsi"/>
                <w:sz w:val="22"/>
                <w:szCs w:val="22"/>
              </w:rPr>
            </w:pPr>
            <w:r w:rsidRPr="001A55ED">
              <w:rPr>
                <w:rFonts w:asciiTheme="majorHAnsi" w:eastAsiaTheme="minorEastAsia" w:hAnsiTheme="majorHAnsi"/>
                <w:sz w:val="22"/>
                <w:szCs w:val="22"/>
              </w:rPr>
              <w:t xml:space="preserve">        }</w:t>
            </w:r>
          </w:p>
        </w:tc>
        <w:tc>
          <w:tcPr>
            <w:tcW w:w="1511" w:type="dxa"/>
          </w:tcPr>
          <w:p w14:paraId="23168777" w14:textId="77777777" w:rsidR="001A55ED" w:rsidRPr="001A55ED" w:rsidRDefault="001A55ED" w:rsidP="00396EA1">
            <w:pPr>
              <w:pStyle w:val="BodyText"/>
              <w:adjustRightInd w:val="0"/>
              <w:jc w:val="center"/>
              <w:rPr>
                <w:rFonts w:asciiTheme="majorHAnsi" w:hAnsiTheme="majorHAnsi"/>
                <w:sz w:val="22"/>
                <w:szCs w:val="22"/>
              </w:rPr>
            </w:pPr>
          </w:p>
        </w:tc>
      </w:tr>
      <w:tr w:rsidR="001A55ED" w:rsidRPr="001A55ED" w14:paraId="3C63A911" w14:textId="77777777" w:rsidTr="00E52866">
        <w:trPr>
          <w:cantSplit/>
          <w:jc w:val="center"/>
        </w:trPr>
        <w:tc>
          <w:tcPr>
            <w:tcW w:w="7508" w:type="dxa"/>
          </w:tcPr>
          <w:p w14:paraId="69620387" w14:textId="77777777" w:rsidR="001A55ED" w:rsidRPr="001A55ED" w:rsidRDefault="001A55ED" w:rsidP="00396EA1">
            <w:pPr>
              <w:pStyle w:val="BodyText"/>
              <w:adjustRightInd w:val="0"/>
              <w:rPr>
                <w:rFonts w:asciiTheme="majorHAnsi" w:hAnsiTheme="majorHAnsi"/>
                <w:bCs/>
                <w:sz w:val="22"/>
                <w:szCs w:val="22"/>
              </w:rPr>
            </w:pPr>
            <w:r w:rsidRPr="001A55ED">
              <w:rPr>
                <w:rFonts w:asciiTheme="majorHAnsi" w:eastAsiaTheme="minorEastAsia" w:hAnsiTheme="majorHAnsi"/>
                <w:sz w:val="22"/>
                <w:szCs w:val="22"/>
              </w:rPr>
              <w:lastRenderedPageBreak/>
              <w:t xml:space="preserve">        for( k = 0; k &lt; vri_num_rectangles_updates; k++ ) {</w:t>
            </w:r>
          </w:p>
        </w:tc>
        <w:tc>
          <w:tcPr>
            <w:tcW w:w="1511" w:type="dxa"/>
          </w:tcPr>
          <w:p w14:paraId="702E5444" w14:textId="77777777" w:rsidR="001A55ED" w:rsidRPr="001A55ED" w:rsidRDefault="001A55ED" w:rsidP="00396EA1">
            <w:pPr>
              <w:pStyle w:val="BodyText"/>
              <w:adjustRightInd w:val="0"/>
              <w:jc w:val="center"/>
              <w:rPr>
                <w:rFonts w:asciiTheme="majorHAnsi" w:hAnsiTheme="majorHAnsi"/>
                <w:sz w:val="22"/>
                <w:szCs w:val="22"/>
              </w:rPr>
            </w:pPr>
          </w:p>
        </w:tc>
      </w:tr>
      <w:tr w:rsidR="001A55ED" w:rsidRPr="001A55ED" w14:paraId="49D9EDFC" w14:textId="77777777" w:rsidTr="00E52866">
        <w:trPr>
          <w:cantSplit/>
          <w:jc w:val="center"/>
        </w:trPr>
        <w:tc>
          <w:tcPr>
            <w:tcW w:w="7508" w:type="dxa"/>
          </w:tcPr>
          <w:p w14:paraId="5659CE76" w14:textId="77777777" w:rsidR="001A55ED" w:rsidRPr="001A55ED" w:rsidRDefault="001A55ED" w:rsidP="00396EA1">
            <w:pPr>
              <w:pStyle w:val="BodyText"/>
              <w:adjustRightInd w:val="0"/>
              <w:rPr>
                <w:rFonts w:asciiTheme="majorHAnsi" w:hAnsiTheme="majorHAnsi"/>
                <w:b/>
                <w:color w:val="000000" w:themeColor="text1"/>
                <w:sz w:val="22"/>
                <w:szCs w:val="22"/>
              </w:rPr>
            </w:pPr>
            <w:r w:rsidRPr="001A55ED">
              <w:rPr>
                <w:rFonts w:asciiTheme="majorHAnsi" w:eastAsiaTheme="minorEastAsia" w:hAnsiTheme="majorHAnsi"/>
                <w:sz w:val="22"/>
                <w:szCs w:val="22"/>
              </w:rPr>
              <w:t xml:space="preserve">                </w:t>
            </w:r>
            <w:r w:rsidRPr="001A55ED">
              <w:rPr>
                <w:rFonts w:asciiTheme="majorHAnsi" w:eastAsiaTheme="minorEastAsia" w:hAnsiTheme="majorHAnsi"/>
                <w:b/>
                <w:sz w:val="22"/>
                <w:szCs w:val="22"/>
              </w:rPr>
              <w:t>vri_rectangle_idx</w:t>
            </w:r>
            <w:r w:rsidRPr="001A55ED">
              <w:rPr>
                <w:rFonts w:asciiTheme="majorHAnsi" w:eastAsiaTheme="minorEastAsia" w:hAnsiTheme="majorHAnsi"/>
                <w:sz w:val="22"/>
                <w:szCs w:val="22"/>
              </w:rPr>
              <w:t>[ k ]</w:t>
            </w:r>
          </w:p>
        </w:tc>
        <w:tc>
          <w:tcPr>
            <w:tcW w:w="1511" w:type="dxa"/>
          </w:tcPr>
          <w:p w14:paraId="4E52642D" w14:textId="77777777" w:rsidR="001A55ED" w:rsidRPr="001A55ED" w:rsidRDefault="001A55ED" w:rsidP="00396EA1">
            <w:pPr>
              <w:pStyle w:val="BodyText"/>
              <w:adjustRightInd w:val="0"/>
              <w:jc w:val="center"/>
              <w:rPr>
                <w:rFonts w:asciiTheme="majorHAnsi" w:eastAsia="Malgun Gothic" w:hAnsiTheme="majorHAnsi"/>
                <w:sz w:val="22"/>
                <w:szCs w:val="22"/>
              </w:rPr>
            </w:pPr>
            <w:r w:rsidRPr="001A55ED">
              <w:rPr>
                <w:rFonts w:asciiTheme="majorHAnsi" w:eastAsiaTheme="minorEastAsia" w:hAnsiTheme="majorHAnsi"/>
                <w:sz w:val="22"/>
                <w:szCs w:val="22"/>
              </w:rPr>
              <w:t>u(v)</w:t>
            </w:r>
          </w:p>
        </w:tc>
      </w:tr>
      <w:tr w:rsidR="001A55ED" w:rsidRPr="001A55ED" w14:paraId="42ABDD67" w14:textId="77777777" w:rsidTr="00E52866">
        <w:trPr>
          <w:cantSplit/>
          <w:jc w:val="center"/>
        </w:trPr>
        <w:tc>
          <w:tcPr>
            <w:tcW w:w="7508" w:type="dxa"/>
          </w:tcPr>
          <w:p w14:paraId="488BBC01" w14:textId="77777777" w:rsidR="001A55ED" w:rsidRPr="001A55ED" w:rsidRDefault="001A55ED" w:rsidP="00396EA1">
            <w:pPr>
              <w:pStyle w:val="BodyText"/>
              <w:adjustRightInd w:val="0"/>
              <w:rPr>
                <w:rFonts w:asciiTheme="majorHAnsi" w:hAnsiTheme="majorHAnsi"/>
                <w:sz w:val="22"/>
                <w:szCs w:val="22"/>
                <w:lang w:val="fr-FR"/>
              </w:rPr>
            </w:pPr>
            <w:r w:rsidRPr="001A55ED">
              <w:rPr>
                <w:rFonts w:asciiTheme="majorHAnsi" w:eastAsiaTheme="minorEastAsia" w:hAnsiTheme="majorHAnsi"/>
                <w:sz w:val="22"/>
                <w:szCs w:val="22"/>
                <w:lang w:val="fr-CH"/>
              </w:rPr>
              <w:t xml:space="preserve">                p = vri_rectangle_idx[ k ]</w:t>
            </w:r>
          </w:p>
        </w:tc>
        <w:tc>
          <w:tcPr>
            <w:tcW w:w="1511" w:type="dxa"/>
          </w:tcPr>
          <w:p w14:paraId="33B85BF0" w14:textId="77777777" w:rsidR="001A55ED" w:rsidRPr="001A55ED" w:rsidRDefault="001A55ED" w:rsidP="00396EA1">
            <w:pPr>
              <w:pStyle w:val="BodyText"/>
              <w:adjustRightInd w:val="0"/>
              <w:jc w:val="center"/>
              <w:rPr>
                <w:rFonts w:asciiTheme="majorHAnsi" w:hAnsiTheme="majorHAnsi"/>
                <w:sz w:val="22"/>
                <w:szCs w:val="22"/>
                <w:lang w:val="fr-FR"/>
              </w:rPr>
            </w:pPr>
          </w:p>
        </w:tc>
      </w:tr>
      <w:tr w:rsidR="001A55ED" w:rsidRPr="001A55ED" w14:paraId="70E41CA3" w14:textId="77777777" w:rsidTr="00E52866">
        <w:trPr>
          <w:cantSplit/>
          <w:jc w:val="center"/>
        </w:trPr>
        <w:tc>
          <w:tcPr>
            <w:tcW w:w="7508" w:type="dxa"/>
          </w:tcPr>
          <w:p w14:paraId="5659A2BD" w14:textId="77777777" w:rsidR="001A55ED" w:rsidRPr="001A55ED" w:rsidRDefault="001A55ED" w:rsidP="00396EA1">
            <w:pPr>
              <w:pStyle w:val="BodyText"/>
              <w:adjustRightInd w:val="0"/>
              <w:rPr>
                <w:rFonts w:asciiTheme="majorHAnsi" w:hAnsiTheme="majorHAnsi"/>
                <w:b/>
                <w:sz w:val="22"/>
                <w:szCs w:val="22"/>
              </w:rPr>
            </w:pPr>
            <w:r w:rsidRPr="001A55ED">
              <w:rPr>
                <w:rFonts w:asciiTheme="majorHAnsi" w:eastAsiaTheme="minorEastAsia" w:hAnsiTheme="majorHAnsi"/>
                <w:sz w:val="22"/>
                <w:szCs w:val="22"/>
                <w:lang w:val="fr-CH"/>
              </w:rPr>
              <w:t xml:space="preserve">                </w:t>
            </w:r>
            <w:r w:rsidRPr="001A55ED">
              <w:rPr>
                <w:rFonts w:asciiTheme="majorHAnsi" w:eastAsiaTheme="minorEastAsia" w:hAnsiTheme="majorHAnsi"/>
                <w:b/>
                <w:sz w:val="22"/>
                <w:szCs w:val="22"/>
              </w:rPr>
              <w:t>vri_rectangle_cancel_flag</w:t>
            </w:r>
            <w:r w:rsidRPr="001A55ED">
              <w:rPr>
                <w:rFonts w:asciiTheme="majorHAnsi" w:eastAsiaTheme="minorEastAsia" w:hAnsiTheme="majorHAnsi"/>
                <w:sz w:val="22"/>
                <w:szCs w:val="22"/>
              </w:rPr>
              <w:t>[ p ]</w:t>
            </w:r>
          </w:p>
        </w:tc>
        <w:tc>
          <w:tcPr>
            <w:tcW w:w="1511" w:type="dxa"/>
          </w:tcPr>
          <w:p w14:paraId="47C52332" w14:textId="77777777" w:rsidR="001A55ED" w:rsidRPr="001A55ED" w:rsidRDefault="001A55ED" w:rsidP="00396EA1">
            <w:pPr>
              <w:pStyle w:val="BodyText"/>
              <w:adjustRightInd w:val="0"/>
              <w:jc w:val="center"/>
              <w:rPr>
                <w:rFonts w:asciiTheme="majorHAnsi" w:eastAsia="Malgun Gothic" w:hAnsiTheme="majorHAnsi"/>
                <w:sz w:val="22"/>
                <w:szCs w:val="22"/>
              </w:rPr>
            </w:pPr>
            <w:r w:rsidRPr="001A55ED">
              <w:rPr>
                <w:rFonts w:asciiTheme="majorHAnsi" w:eastAsiaTheme="minorEastAsia" w:hAnsiTheme="majorHAnsi"/>
                <w:sz w:val="22"/>
                <w:szCs w:val="22"/>
              </w:rPr>
              <w:t>u(1)</w:t>
            </w:r>
          </w:p>
        </w:tc>
      </w:tr>
      <w:tr w:rsidR="001A55ED" w:rsidRPr="001A55ED" w14:paraId="786E5398" w14:textId="77777777" w:rsidTr="00E52866">
        <w:trPr>
          <w:cantSplit/>
          <w:jc w:val="center"/>
        </w:trPr>
        <w:tc>
          <w:tcPr>
            <w:tcW w:w="7508" w:type="dxa"/>
          </w:tcPr>
          <w:p w14:paraId="7A2B937F" w14:textId="77777777" w:rsidR="001A55ED" w:rsidRPr="001A55ED" w:rsidRDefault="001A55ED" w:rsidP="00396EA1">
            <w:pPr>
              <w:pStyle w:val="BodyText"/>
              <w:adjustRightInd w:val="0"/>
              <w:rPr>
                <w:rFonts w:asciiTheme="majorHAnsi" w:hAnsiTheme="majorHAnsi"/>
                <w:color w:val="000000" w:themeColor="text1"/>
                <w:sz w:val="22"/>
                <w:szCs w:val="22"/>
              </w:rPr>
            </w:pPr>
            <w:r w:rsidRPr="001A55ED">
              <w:rPr>
                <w:rFonts w:asciiTheme="majorHAnsi" w:eastAsiaTheme="minorEastAsia" w:hAnsiTheme="majorHAnsi"/>
                <w:sz w:val="22"/>
                <w:szCs w:val="22"/>
              </w:rPr>
              <w:t xml:space="preserve">                if( !vri_rectangle_cancel_flag[ p ] ) {</w:t>
            </w:r>
          </w:p>
        </w:tc>
        <w:tc>
          <w:tcPr>
            <w:tcW w:w="1511" w:type="dxa"/>
          </w:tcPr>
          <w:p w14:paraId="74C659C2" w14:textId="77777777" w:rsidR="001A55ED" w:rsidRPr="001A55ED" w:rsidRDefault="001A55ED" w:rsidP="00396EA1">
            <w:pPr>
              <w:pStyle w:val="BodyText"/>
              <w:adjustRightInd w:val="0"/>
              <w:jc w:val="center"/>
              <w:rPr>
                <w:rFonts w:asciiTheme="majorHAnsi" w:hAnsiTheme="majorHAnsi"/>
                <w:sz w:val="22"/>
                <w:szCs w:val="22"/>
              </w:rPr>
            </w:pPr>
          </w:p>
        </w:tc>
      </w:tr>
      <w:tr w:rsidR="001A55ED" w:rsidRPr="001A55ED" w14:paraId="0824856C" w14:textId="77777777" w:rsidTr="00E52866">
        <w:trPr>
          <w:cantSplit/>
          <w:jc w:val="center"/>
        </w:trPr>
        <w:tc>
          <w:tcPr>
            <w:tcW w:w="7508" w:type="dxa"/>
          </w:tcPr>
          <w:p w14:paraId="3B89F29E" w14:textId="77777777" w:rsidR="001A55ED" w:rsidRPr="001A55ED" w:rsidRDefault="001A55ED" w:rsidP="00396EA1">
            <w:pPr>
              <w:pStyle w:val="BodyText"/>
              <w:adjustRightInd w:val="0"/>
              <w:rPr>
                <w:rFonts w:asciiTheme="majorHAnsi" w:hAnsiTheme="majorHAnsi"/>
                <w:b/>
                <w:bCs/>
                <w:sz w:val="22"/>
                <w:szCs w:val="22"/>
              </w:rPr>
            </w:pPr>
            <w:r w:rsidRPr="001A55ED">
              <w:rPr>
                <w:rFonts w:asciiTheme="majorHAnsi" w:eastAsiaTheme="minorEastAsia" w:hAnsiTheme="majorHAnsi"/>
                <w:sz w:val="22"/>
                <w:szCs w:val="22"/>
              </w:rPr>
              <w:t xml:space="preserve">                        </w:t>
            </w:r>
            <w:r w:rsidRPr="001A55ED">
              <w:rPr>
                <w:rFonts w:asciiTheme="majorHAnsi" w:eastAsiaTheme="minorEastAsia" w:hAnsiTheme="majorHAnsi"/>
                <w:b/>
                <w:sz w:val="22"/>
                <w:szCs w:val="22"/>
              </w:rPr>
              <w:t>vri_bounding_box_update_flag</w:t>
            </w:r>
            <w:r w:rsidRPr="001A55ED">
              <w:rPr>
                <w:rFonts w:asciiTheme="majorHAnsi" w:eastAsiaTheme="minorEastAsia" w:hAnsiTheme="majorHAnsi"/>
                <w:sz w:val="22"/>
                <w:szCs w:val="22"/>
              </w:rPr>
              <w:t>[ p ]</w:t>
            </w:r>
          </w:p>
        </w:tc>
        <w:tc>
          <w:tcPr>
            <w:tcW w:w="1511" w:type="dxa"/>
          </w:tcPr>
          <w:p w14:paraId="362D6FBD" w14:textId="77777777" w:rsidR="001A55ED" w:rsidRPr="001A55ED" w:rsidRDefault="001A55ED" w:rsidP="00396EA1">
            <w:pPr>
              <w:pStyle w:val="BodyText"/>
              <w:adjustRightInd w:val="0"/>
              <w:jc w:val="center"/>
              <w:rPr>
                <w:rFonts w:asciiTheme="majorHAnsi" w:hAnsiTheme="majorHAnsi"/>
                <w:sz w:val="22"/>
                <w:szCs w:val="22"/>
              </w:rPr>
            </w:pPr>
            <w:r w:rsidRPr="001A55ED">
              <w:rPr>
                <w:rFonts w:asciiTheme="majorHAnsi" w:eastAsiaTheme="minorEastAsia" w:hAnsiTheme="majorHAnsi"/>
                <w:sz w:val="22"/>
                <w:szCs w:val="22"/>
              </w:rPr>
              <w:t>u(1)</w:t>
            </w:r>
          </w:p>
        </w:tc>
      </w:tr>
      <w:tr w:rsidR="001A55ED" w:rsidRPr="001A55ED" w14:paraId="1D8C791F" w14:textId="77777777" w:rsidTr="00E52866">
        <w:trPr>
          <w:cantSplit/>
          <w:jc w:val="center"/>
        </w:trPr>
        <w:tc>
          <w:tcPr>
            <w:tcW w:w="7508" w:type="dxa"/>
          </w:tcPr>
          <w:p w14:paraId="7C1F38F4" w14:textId="77777777" w:rsidR="001A55ED" w:rsidRPr="001A55ED" w:rsidRDefault="001A55ED" w:rsidP="00396EA1">
            <w:pPr>
              <w:pStyle w:val="BodyText"/>
              <w:adjustRightInd w:val="0"/>
              <w:outlineLvl w:val="5"/>
              <w:rPr>
                <w:rFonts w:asciiTheme="majorHAnsi" w:hAnsiTheme="majorHAnsi"/>
                <w:sz w:val="22"/>
                <w:szCs w:val="22"/>
              </w:rPr>
            </w:pPr>
            <w:r w:rsidRPr="001A55ED">
              <w:rPr>
                <w:rFonts w:asciiTheme="majorHAnsi" w:eastAsiaTheme="minorEastAsia" w:hAnsiTheme="majorHAnsi"/>
                <w:sz w:val="22"/>
                <w:szCs w:val="22"/>
              </w:rPr>
              <w:t xml:space="preserve">                        if( vri_bounding_box_update_flag[ p ] ) {</w:t>
            </w:r>
          </w:p>
        </w:tc>
        <w:tc>
          <w:tcPr>
            <w:tcW w:w="1511" w:type="dxa"/>
          </w:tcPr>
          <w:p w14:paraId="54D8D5BC" w14:textId="77777777" w:rsidR="001A55ED" w:rsidRPr="001A55ED" w:rsidRDefault="001A55ED" w:rsidP="00396EA1">
            <w:pPr>
              <w:pStyle w:val="BodyText"/>
              <w:adjustRightInd w:val="0"/>
              <w:jc w:val="center"/>
              <w:rPr>
                <w:rFonts w:asciiTheme="majorHAnsi" w:hAnsiTheme="majorHAnsi"/>
                <w:sz w:val="22"/>
                <w:szCs w:val="22"/>
              </w:rPr>
            </w:pPr>
          </w:p>
        </w:tc>
      </w:tr>
      <w:tr w:rsidR="001A55ED" w:rsidRPr="001A55ED" w14:paraId="57E2C7F2" w14:textId="77777777" w:rsidTr="00E52866">
        <w:trPr>
          <w:cantSplit/>
          <w:jc w:val="center"/>
        </w:trPr>
        <w:tc>
          <w:tcPr>
            <w:tcW w:w="7508" w:type="dxa"/>
          </w:tcPr>
          <w:p w14:paraId="310F5C5A" w14:textId="77777777" w:rsidR="001A55ED" w:rsidRPr="001A55ED" w:rsidRDefault="001A55ED" w:rsidP="00396EA1">
            <w:pPr>
              <w:pStyle w:val="BodyText"/>
              <w:adjustRightInd w:val="0"/>
              <w:rPr>
                <w:rFonts w:asciiTheme="majorHAnsi" w:hAnsiTheme="majorHAnsi"/>
                <w:b/>
                <w:sz w:val="22"/>
                <w:szCs w:val="22"/>
              </w:rPr>
            </w:pPr>
            <w:r w:rsidRPr="001A55ED">
              <w:rPr>
                <w:rFonts w:asciiTheme="majorHAnsi" w:eastAsiaTheme="minorEastAsia" w:hAnsiTheme="majorHAnsi"/>
                <w:sz w:val="22"/>
                <w:szCs w:val="22"/>
              </w:rPr>
              <w:t xml:space="preserve">                                </w:t>
            </w:r>
            <w:r w:rsidRPr="001A55ED">
              <w:rPr>
                <w:rFonts w:asciiTheme="majorHAnsi" w:eastAsiaTheme="minorEastAsia" w:hAnsiTheme="majorHAnsi"/>
                <w:b/>
                <w:sz w:val="22"/>
                <w:szCs w:val="22"/>
              </w:rPr>
              <w:t>vri_bounding_box_top</w:t>
            </w:r>
            <w:r w:rsidRPr="001A55ED">
              <w:rPr>
                <w:rFonts w:asciiTheme="majorHAnsi" w:eastAsiaTheme="minorEastAsia" w:hAnsiTheme="majorHAnsi"/>
                <w:sz w:val="22"/>
                <w:szCs w:val="22"/>
              </w:rPr>
              <w:t>[ p ]</w:t>
            </w:r>
          </w:p>
        </w:tc>
        <w:tc>
          <w:tcPr>
            <w:tcW w:w="1511" w:type="dxa"/>
          </w:tcPr>
          <w:p w14:paraId="3556A41D" w14:textId="77777777" w:rsidR="001A55ED" w:rsidRPr="001A55ED" w:rsidRDefault="001A55ED" w:rsidP="00396EA1">
            <w:pPr>
              <w:pStyle w:val="BodyText"/>
              <w:adjustRightInd w:val="0"/>
              <w:jc w:val="center"/>
              <w:rPr>
                <w:rFonts w:asciiTheme="majorHAnsi" w:eastAsia="Malgun Gothic" w:hAnsiTheme="majorHAnsi"/>
                <w:sz w:val="22"/>
                <w:szCs w:val="22"/>
              </w:rPr>
            </w:pPr>
            <w:r w:rsidRPr="001A55ED">
              <w:rPr>
                <w:rFonts w:asciiTheme="majorHAnsi" w:eastAsiaTheme="minorEastAsia" w:hAnsiTheme="majorHAnsi"/>
                <w:sz w:val="22"/>
                <w:szCs w:val="22"/>
              </w:rPr>
              <w:t>u(v)</w:t>
            </w:r>
          </w:p>
        </w:tc>
      </w:tr>
      <w:tr w:rsidR="001A55ED" w:rsidRPr="001A55ED" w14:paraId="7EF8AFBB" w14:textId="77777777" w:rsidTr="00E52866">
        <w:trPr>
          <w:cantSplit/>
          <w:jc w:val="center"/>
        </w:trPr>
        <w:tc>
          <w:tcPr>
            <w:tcW w:w="7508" w:type="dxa"/>
          </w:tcPr>
          <w:p w14:paraId="321D7FD5" w14:textId="77777777" w:rsidR="001A55ED" w:rsidRPr="001A55ED" w:rsidRDefault="001A55ED" w:rsidP="00396EA1">
            <w:pPr>
              <w:pStyle w:val="BodyText"/>
              <w:adjustRightInd w:val="0"/>
              <w:rPr>
                <w:rFonts w:asciiTheme="majorHAnsi" w:hAnsiTheme="majorHAnsi"/>
                <w:b/>
                <w:sz w:val="22"/>
                <w:szCs w:val="22"/>
              </w:rPr>
            </w:pPr>
            <w:r w:rsidRPr="001A55ED">
              <w:rPr>
                <w:rFonts w:asciiTheme="majorHAnsi" w:eastAsiaTheme="minorEastAsia" w:hAnsiTheme="majorHAnsi"/>
                <w:sz w:val="22"/>
                <w:szCs w:val="22"/>
              </w:rPr>
              <w:t xml:space="preserve">                                </w:t>
            </w:r>
            <w:r w:rsidRPr="001A55ED">
              <w:rPr>
                <w:rFonts w:asciiTheme="majorHAnsi" w:eastAsiaTheme="minorEastAsia" w:hAnsiTheme="majorHAnsi"/>
                <w:b/>
                <w:sz w:val="22"/>
                <w:szCs w:val="22"/>
              </w:rPr>
              <w:t>vri_bounding_box_left</w:t>
            </w:r>
            <w:r w:rsidRPr="001A55ED">
              <w:rPr>
                <w:rFonts w:asciiTheme="majorHAnsi" w:eastAsiaTheme="minorEastAsia" w:hAnsiTheme="majorHAnsi"/>
                <w:sz w:val="22"/>
                <w:szCs w:val="22"/>
              </w:rPr>
              <w:t>[ p ]</w:t>
            </w:r>
          </w:p>
        </w:tc>
        <w:tc>
          <w:tcPr>
            <w:tcW w:w="1511" w:type="dxa"/>
          </w:tcPr>
          <w:p w14:paraId="30BDDDF4" w14:textId="77777777" w:rsidR="001A55ED" w:rsidRPr="001A55ED" w:rsidRDefault="001A55ED" w:rsidP="00396EA1">
            <w:pPr>
              <w:pStyle w:val="BodyText"/>
              <w:adjustRightInd w:val="0"/>
              <w:jc w:val="center"/>
              <w:rPr>
                <w:rFonts w:asciiTheme="majorHAnsi" w:eastAsia="Malgun Gothic" w:hAnsiTheme="majorHAnsi"/>
                <w:sz w:val="22"/>
                <w:szCs w:val="22"/>
              </w:rPr>
            </w:pPr>
            <w:r w:rsidRPr="001A55ED">
              <w:rPr>
                <w:rFonts w:asciiTheme="majorHAnsi" w:eastAsiaTheme="minorEastAsia" w:hAnsiTheme="majorHAnsi"/>
                <w:sz w:val="22"/>
                <w:szCs w:val="22"/>
              </w:rPr>
              <w:t>u(v)</w:t>
            </w:r>
          </w:p>
        </w:tc>
      </w:tr>
      <w:tr w:rsidR="001A55ED" w:rsidRPr="001A55ED" w14:paraId="2ABA2ADE" w14:textId="77777777" w:rsidTr="00E52866">
        <w:trPr>
          <w:cantSplit/>
          <w:jc w:val="center"/>
        </w:trPr>
        <w:tc>
          <w:tcPr>
            <w:tcW w:w="7508" w:type="dxa"/>
          </w:tcPr>
          <w:p w14:paraId="257A8DD3" w14:textId="77777777" w:rsidR="001A55ED" w:rsidRPr="001A55ED" w:rsidRDefault="001A55ED" w:rsidP="00396EA1">
            <w:pPr>
              <w:pStyle w:val="BodyText"/>
              <w:adjustRightInd w:val="0"/>
              <w:rPr>
                <w:rFonts w:asciiTheme="majorHAnsi" w:hAnsiTheme="majorHAnsi"/>
                <w:b/>
                <w:sz w:val="22"/>
                <w:szCs w:val="22"/>
              </w:rPr>
            </w:pPr>
            <w:r w:rsidRPr="001A55ED">
              <w:rPr>
                <w:rFonts w:asciiTheme="majorHAnsi" w:eastAsiaTheme="minorEastAsia" w:hAnsiTheme="majorHAnsi"/>
                <w:sz w:val="22"/>
                <w:szCs w:val="22"/>
              </w:rPr>
              <w:t xml:space="preserve">                                </w:t>
            </w:r>
            <w:r w:rsidRPr="001A55ED">
              <w:rPr>
                <w:rFonts w:asciiTheme="majorHAnsi" w:eastAsiaTheme="minorEastAsia" w:hAnsiTheme="majorHAnsi"/>
                <w:b/>
                <w:sz w:val="22"/>
                <w:szCs w:val="22"/>
              </w:rPr>
              <w:t>vri_bounding_box_width</w:t>
            </w:r>
            <w:r w:rsidRPr="001A55ED">
              <w:rPr>
                <w:rFonts w:asciiTheme="majorHAnsi" w:eastAsiaTheme="minorEastAsia" w:hAnsiTheme="majorHAnsi"/>
                <w:sz w:val="22"/>
                <w:szCs w:val="22"/>
              </w:rPr>
              <w:t>[ p ]</w:t>
            </w:r>
          </w:p>
        </w:tc>
        <w:tc>
          <w:tcPr>
            <w:tcW w:w="1511" w:type="dxa"/>
          </w:tcPr>
          <w:p w14:paraId="699F98EA" w14:textId="77777777" w:rsidR="001A55ED" w:rsidRPr="001A55ED" w:rsidRDefault="001A55ED" w:rsidP="00396EA1">
            <w:pPr>
              <w:pStyle w:val="BodyText"/>
              <w:adjustRightInd w:val="0"/>
              <w:jc w:val="center"/>
              <w:rPr>
                <w:rFonts w:asciiTheme="majorHAnsi" w:eastAsia="Malgun Gothic" w:hAnsiTheme="majorHAnsi"/>
                <w:sz w:val="22"/>
                <w:szCs w:val="22"/>
              </w:rPr>
            </w:pPr>
            <w:r w:rsidRPr="001A55ED">
              <w:rPr>
                <w:rFonts w:asciiTheme="majorHAnsi" w:eastAsiaTheme="minorEastAsia" w:hAnsiTheme="majorHAnsi"/>
                <w:sz w:val="22"/>
                <w:szCs w:val="22"/>
              </w:rPr>
              <w:t>u(v)</w:t>
            </w:r>
          </w:p>
        </w:tc>
      </w:tr>
      <w:tr w:rsidR="001A55ED" w:rsidRPr="001A55ED" w14:paraId="5CC9F788" w14:textId="77777777" w:rsidTr="00E52866">
        <w:trPr>
          <w:cantSplit/>
          <w:jc w:val="center"/>
        </w:trPr>
        <w:tc>
          <w:tcPr>
            <w:tcW w:w="7508" w:type="dxa"/>
          </w:tcPr>
          <w:p w14:paraId="430B42AB" w14:textId="77777777" w:rsidR="001A55ED" w:rsidRPr="001A55ED" w:rsidRDefault="001A55ED" w:rsidP="00396EA1">
            <w:pPr>
              <w:pStyle w:val="BodyText"/>
              <w:adjustRightInd w:val="0"/>
              <w:rPr>
                <w:rFonts w:asciiTheme="majorHAnsi" w:hAnsiTheme="majorHAnsi"/>
                <w:b/>
                <w:sz w:val="22"/>
                <w:szCs w:val="22"/>
              </w:rPr>
            </w:pPr>
            <w:r w:rsidRPr="001A55ED">
              <w:rPr>
                <w:rFonts w:asciiTheme="majorHAnsi" w:eastAsiaTheme="minorEastAsia" w:hAnsiTheme="majorHAnsi"/>
                <w:sz w:val="22"/>
                <w:szCs w:val="22"/>
              </w:rPr>
              <w:t xml:space="preserve">                                </w:t>
            </w:r>
            <w:r w:rsidRPr="001A55ED">
              <w:rPr>
                <w:rFonts w:asciiTheme="majorHAnsi" w:eastAsiaTheme="minorEastAsia" w:hAnsiTheme="majorHAnsi"/>
                <w:b/>
                <w:sz w:val="22"/>
                <w:szCs w:val="22"/>
              </w:rPr>
              <w:t>vri_bounding_box_height</w:t>
            </w:r>
            <w:r w:rsidRPr="001A55ED">
              <w:rPr>
                <w:rFonts w:asciiTheme="majorHAnsi" w:eastAsiaTheme="minorEastAsia" w:hAnsiTheme="majorHAnsi"/>
                <w:sz w:val="22"/>
                <w:szCs w:val="22"/>
              </w:rPr>
              <w:t>[ p ]</w:t>
            </w:r>
          </w:p>
        </w:tc>
        <w:tc>
          <w:tcPr>
            <w:tcW w:w="1511" w:type="dxa"/>
          </w:tcPr>
          <w:p w14:paraId="2209608E" w14:textId="77777777" w:rsidR="001A55ED" w:rsidRPr="001A55ED" w:rsidRDefault="001A55ED" w:rsidP="00396EA1">
            <w:pPr>
              <w:pStyle w:val="BodyText"/>
              <w:adjustRightInd w:val="0"/>
              <w:jc w:val="center"/>
              <w:rPr>
                <w:rFonts w:asciiTheme="majorHAnsi" w:eastAsia="Malgun Gothic" w:hAnsiTheme="majorHAnsi"/>
                <w:sz w:val="22"/>
                <w:szCs w:val="22"/>
              </w:rPr>
            </w:pPr>
            <w:r w:rsidRPr="001A55ED">
              <w:rPr>
                <w:rFonts w:asciiTheme="majorHAnsi" w:eastAsiaTheme="minorEastAsia" w:hAnsiTheme="majorHAnsi"/>
                <w:sz w:val="22"/>
                <w:szCs w:val="22"/>
              </w:rPr>
              <w:t>u(v)</w:t>
            </w:r>
          </w:p>
        </w:tc>
      </w:tr>
      <w:tr w:rsidR="001A55ED" w:rsidRPr="001A55ED" w14:paraId="0CBA0FF8" w14:textId="77777777" w:rsidTr="00E52866">
        <w:trPr>
          <w:cantSplit/>
          <w:jc w:val="center"/>
        </w:trPr>
        <w:tc>
          <w:tcPr>
            <w:tcW w:w="7508" w:type="dxa"/>
          </w:tcPr>
          <w:p w14:paraId="4B2A1557" w14:textId="77777777" w:rsidR="001A55ED" w:rsidRPr="001A55ED" w:rsidRDefault="001A55ED" w:rsidP="00396EA1">
            <w:pPr>
              <w:pStyle w:val="BodyText"/>
              <w:adjustRightInd w:val="0"/>
              <w:rPr>
                <w:rFonts w:asciiTheme="majorHAnsi" w:hAnsiTheme="majorHAnsi"/>
                <w:sz w:val="22"/>
                <w:szCs w:val="22"/>
              </w:rPr>
            </w:pPr>
            <w:r w:rsidRPr="001A55ED">
              <w:rPr>
                <w:rFonts w:asciiTheme="majorHAnsi" w:eastAsiaTheme="minorEastAsia" w:hAnsiTheme="majorHAnsi"/>
                <w:sz w:val="22"/>
                <w:szCs w:val="22"/>
              </w:rPr>
              <w:t xml:space="preserve">                        }</w:t>
            </w:r>
          </w:p>
        </w:tc>
        <w:tc>
          <w:tcPr>
            <w:tcW w:w="1511" w:type="dxa"/>
          </w:tcPr>
          <w:p w14:paraId="28818AE4" w14:textId="77777777" w:rsidR="001A55ED" w:rsidRPr="001A55ED" w:rsidRDefault="001A55ED" w:rsidP="00396EA1">
            <w:pPr>
              <w:pStyle w:val="BodyText"/>
              <w:adjustRightInd w:val="0"/>
              <w:jc w:val="center"/>
              <w:rPr>
                <w:rFonts w:asciiTheme="majorHAnsi" w:hAnsiTheme="majorHAnsi"/>
                <w:sz w:val="22"/>
                <w:szCs w:val="22"/>
              </w:rPr>
            </w:pPr>
          </w:p>
        </w:tc>
      </w:tr>
      <w:tr w:rsidR="001A55ED" w:rsidRPr="001A55ED" w14:paraId="7FA3A780" w14:textId="77777777" w:rsidTr="00E52866">
        <w:trPr>
          <w:cantSplit/>
          <w:jc w:val="center"/>
        </w:trPr>
        <w:tc>
          <w:tcPr>
            <w:tcW w:w="7508" w:type="dxa"/>
          </w:tcPr>
          <w:p w14:paraId="590346FA" w14:textId="77777777" w:rsidR="001A55ED" w:rsidRPr="001A55ED" w:rsidRDefault="001A55ED" w:rsidP="00396EA1">
            <w:pPr>
              <w:pStyle w:val="BodyText"/>
              <w:adjustRightInd w:val="0"/>
              <w:rPr>
                <w:rFonts w:asciiTheme="majorHAnsi" w:hAnsiTheme="majorHAnsi"/>
                <w:b/>
                <w:color w:val="000000" w:themeColor="text1"/>
                <w:sz w:val="22"/>
                <w:szCs w:val="22"/>
              </w:rPr>
            </w:pPr>
            <w:r w:rsidRPr="001A55ED">
              <w:rPr>
                <w:rFonts w:asciiTheme="majorHAnsi" w:eastAsiaTheme="minorEastAsia" w:hAnsiTheme="majorHAnsi"/>
                <w:sz w:val="22"/>
                <w:szCs w:val="22"/>
              </w:rPr>
              <w:t xml:space="preserve">                        </w:t>
            </w:r>
            <w:r w:rsidRPr="001A55ED">
              <w:rPr>
                <w:rFonts w:asciiTheme="majorHAnsi" w:eastAsiaTheme="minorEastAsia" w:hAnsiTheme="majorHAnsi"/>
                <w:b/>
                <w:sz w:val="22"/>
                <w:szCs w:val="22"/>
              </w:rPr>
              <w:t>vri_rectangle_number_of_objects_minus1</w:t>
            </w:r>
            <w:r w:rsidRPr="001A55ED">
              <w:rPr>
                <w:rFonts w:asciiTheme="majorHAnsi" w:eastAsiaTheme="minorEastAsia" w:hAnsiTheme="majorHAnsi"/>
                <w:sz w:val="22"/>
                <w:szCs w:val="22"/>
              </w:rPr>
              <w:t>[ p ]</w:t>
            </w:r>
          </w:p>
        </w:tc>
        <w:tc>
          <w:tcPr>
            <w:tcW w:w="1511" w:type="dxa"/>
          </w:tcPr>
          <w:p w14:paraId="6DC6D343" w14:textId="77777777" w:rsidR="001A55ED" w:rsidRPr="001A55ED" w:rsidRDefault="001A55ED" w:rsidP="00396EA1">
            <w:pPr>
              <w:pStyle w:val="BodyText"/>
              <w:adjustRightInd w:val="0"/>
              <w:jc w:val="center"/>
              <w:rPr>
                <w:rFonts w:asciiTheme="majorHAnsi" w:hAnsiTheme="majorHAnsi"/>
                <w:bCs/>
                <w:sz w:val="22"/>
                <w:szCs w:val="22"/>
              </w:rPr>
            </w:pPr>
            <w:r w:rsidRPr="001A55ED">
              <w:rPr>
                <w:rFonts w:asciiTheme="majorHAnsi" w:eastAsiaTheme="minorEastAsia" w:hAnsiTheme="majorHAnsi"/>
                <w:sz w:val="22"/>
                <w:szCs w:val="22"/>
              </w:rPr>
              <w:t>ue(v)</w:t>
            </w:r>
          </w:p>
        </w:tc>
      </w:tr>
      <w:tr w:rsidR="001A55ED" w:rsidRPr="001A55ED" w14:paraId="44FC99E8" w14:textId="77777777" w:rsidTr="00E52866">
        <w:trPr>
          <w:cantSplit/>
          <w:jc w:val="center"/>
        </w:trPr>
        <w:tc>
          <w:tcPr>
            <w:tcW w:w="7508" w:type="dxa"/>
          </w:tcPr>
          <w:p w14:paraId="445DC493" w14:textId="77777777" w:rsidR="001A55ED" w:rsidRPr="001A55ED" w:rsidRDefault="001A55ED" w:rsidP="00396EA1">
            <w:pPr>
              <w:pStyle w:val="BodyText"/>
              <w:adjustRightInd w:val="0"/>
              <w:rPr>
                <w:rFonts w:asciiTheme="majorHAnsi" w:hAnsiTheme="majorHAnsi"/>
                <w:color w:val="000000" w:themeColor="text1"/>
                <w:sz w:val="22"/>
                <w:szCs w:val="22"/>
              </w:rPr>
            </w:pPr>
            <w:r w:rsidRPr="001A55ED">
              <w:rPr>
                <w:rFonts w:asciiTheme="majorHAnsi" w:eastAsiaTheme="minorEastAsia" w:hAnsiTheme="majorHAnsi"/>
                <w:sz w:val="22"/>
                <w:szCs w:val="22"/>
              </w:rPr>
              <w:t xml:space="preserve">                        m = vri_rectangle_number_of_objects_minus1[ p ] + 1</w:t>
            </w:r>
          </w:p>
        </w:tc>
        <w:tc>
          <w:tcPr>
            <w:tcW w:w="1511" w:type="dxa"/>
          </w:tcPr>
          <w:p w14:paraId="5C4B049B" w14:textId="77777777" w:rsidR="001A55ED" w:rsidRPr="001A55ED" w:rsidRDefault="001A55ED" w:rsidP="00396EA1">
            <w:pPr>
              <w:pStyle w:val="BodyText"/>
              <w:adjustRightInd w:val="0"/>
              <w:jc w:val="center"/>
              <w:rPr>
                <w:rFonts w:asciiTheme="majorHAnsi" w:hAnsiTheme="majorHAnsi"/>
                <w:sz w:val="22"/>
                <w:szCs w:val="22"/>
              </w:rPr>
            </w:pPr>
          </w:p>
        </w:tc>
      </w:tr>
      <w:tr w:rsidR="001A55ED" w:rsidRPr="001A55ED" w14:paraId="0671D467" w14:textId="77777777" w:rsidTr="00E52866">
        <w:trPr>
          <w:cantSplit/>
          <w:jc w:val="center"/>
        </w:trPr>
        <w:tc>
          <w:tcPr>
            <w:tcW w:w="7508" w:type="dxa"/>
          </w:tcPr>
          <w:p w14:paraId="29A92CD4" w14:textId="77777777" w:rsidR="001A55ED" w:rsidRPr="001A55ED" w:rsidRDefault="001A55ED" w:rsidP="00396EA1">
            <w:pPr>
              <w:pStyle w:val="BodyText"/>
              <w:adjustRightInd w:val="0"/>
              <w:rPr>
                <w:rFonts w:asciiTheme="majorHAnsi" w:hAnsiTheme="majorHAnsi"/>
                <w:color w:val="000000" w:themeColor="text1"/>
                <w:sz w:val="22"/>
                <w:szCs w:val="22"/>
              </w:rPr>
            </w:pPr>
            <w:r w:rsidRPr="001A55ED">
              <w:rPr>
                <w:rFonts w:asciiTheme="majorHAnsi" w:eastAsiaTheme="minorEastAsia" w:hAnsiTheme="majorHAnsi"/>
                <w:sz w:val="22"/>
                <w:szCs w:val="22"/>
              </w:rPr>
              <w:t xml:space="preserve">                        for( n = 0; n &lt; m; n++ )</w:t>
            </w:r>
          </w:p>
        </w:tc>
        <w:tc>
          <w:tcPr>
            <w:tcW w:w="1511" w:type="dxa"/>
          </w:tcPr>
          <w:p w14:paraId="5A2988CC" w14:textId="77777777" w:rsidR="001A55ED" w:rsidRPr="001A55ED" w:rsidRDefault="001A55ED" w:rsidP="00396EA1">
            <w:pPr>
              <w:pStyle w:val="BodyText"/>
              <w:adjustRightInd w:val="0"/>
              <w:jc w:val="center"/>
              <w:rPr>
                <w:rFonts w:asciiTheme="majorHAnsi" w:hAnsiTheme="majorHAnsi"/>
                <w:sz w:val="22"/>
                <w:szCs w:val="22"/>
              </w:rPr>
            </w:pPr>
          </w:p>
        </w:tc>
      </w:tr>
      <w:tr w:rsidR="001A55ED" w:rsidRPr="001A55ED" w14:paraId="0D0F1891" w14:textId="77777777" w:rsidTr="00E52866">
        <w:trPr>
          <w:cantSplit/>
          <w:jc w:val="center"/>
        </w:trPr>
        <w:tc>
          <w:tcPr>
            <w:tcW w:w="7508" w:type="dxa"/>
          </w:tcPr>
          <w:p w14:paraId="57EE222C" w14:textId="77777777" w:rsidR="001A55ED" w:rsidRPr="001A55ED" w:rsidRDefault="001A55ED" w:rsidP="00396EA1">
            <w:pPr>
              <w:pStyle w:val="BodyText"/>
              <w:adjustRightInd w:val="0"/>
              <w:rPr>
                <w:rFonts w:asciiTheme="majorHAnsi" w:hAnsiTheme="majorHAnsi"/>
                <w:b/>
                <w:color w:val="000000" w:themeColor="text1"/>
                <w:sz w:val="22"/>
                <w:szCs w:val="22"/>
              </w:rPr>
            </w:pPr>
            <w:r w:rsidRPr="001A55ED">
              <w:rPr>
                <w:rFonts w:asciiTheme="majorHAnsi" w:eastAsiaTheme="minorEastAsia" w:hAnsiTheme="majorHAnsi"/>
                <w:sz w:val="22"/>
                <w:szCs w:val="22"/>
              </w:rPr>
              <w:t xml:space="preserve">                                </w:t>
            </w:r>
            <w:r w:rsidRPr="001A55ED">
              <w:rPr>
                <w:rFonts w:asciiTheme="majorHAnsi" w:eastAsiaTheme="minorEastAsia" w:hAnsiTheme="majorHAnsi"/>
                <w:b/>
                <w:sz w:val="22"/>
                <w:szCs w:val="22"/>
              </w:rPr>
              <w:t>vri_rectangle_object_idx</w:t>
            </w:r>
            <w:r w:rsidRPr="001A55ED">
              <w:rPr>
                <w:rFonts w:asciiTheme="majorHAnsi" w:eastAsiaTheme="minorEastAsia" w:hAnsiTheme="majorHAnsi"/>
                <w:sz w:val="22"/>
                <w:szCs w:val="22"/>
              </w:rPr>
              <w:t>[ p ][ n ]</w:t>
            </w:r>
          </w:p>
        </w:tc>
        <w:tc>
          <w:tcPr>
            <w:tcW w:w="1511" w:type="dxa"/>
          </w:tcPr>
          <w:p w14:paraId="65A1D902" w14:textId="77777777" w:rsidR="001A55ED" w:rsidRPr="001A55ED" w:rsidRDefault="001A55ED" w:rsidP="00396EA1">
            <w:pPr>
              <w:pStyle w:val="BodyText"/>
              <w:adjustRightInd w:val="0"/>
              <w:jc w:val="center"/>
              <w:rPr>
                <w:rFonts w:asciiTheme="majorHAnsi" w:eastAsia="Malgun Gothic" w:hAnsiTheme="majorHAnsi"/>
                <w:sz w:val="22"/>
                <w:szCs w:val="22"/>
              </w:rPr>
            </w:pPr>
            <w:r w:rsidRPr="001A55ED">
              <w:rPr>
                <w:rFonts w:asciiTheme="majorHAnsi" w:eastAsiaTheme="minorEastAsia" w:hAnsiTheme="majorHAnsi"/>
                <w:sz w:val="22"/>
                <w:szCs w:val="22"/>
              </w:rPr>
              <w:t>u(v)</w:t>
            </w:r>
          </w:p>
        </w:tc>
      </w:tr>
      <w:tr w:rsidR="001A55ED" w:rsidRPr="001A55ED" w14:paraId="6CE1ABE6" w14:textId="77777777" w:rsidTr="00E52866">
        <w:trPr>
          <w:cantSplit/>
          <w:jc w:val="center"/>
        </w:trPr>
        <w:tc>
          <w:tcPr>
            <w:tcW w:w="7508" w:type="dxa"/>
          </w:tcPr>
          <w:p w14:paraId="172E294D" w14:textId="77777777" w:rsidR="001A55ED" w:rsidRPr="001A55ED" w:rsidRDefault="001A55ED" w:rsidP="00396EA1">
            <w:pPr>
              <w:pStyle w:val="BodyText"/>
              <w:adjustRightInd w:val="0"/>
              <w:rPr>
                <w:rFonts w:asciiTheme="majorHAnsi" w:hAnsiTheme="majorHAnsi"/>
                <w:sz w:val="22"/>
                <w:szCs w:val="22"/>
              </w:rPr>
            </w:pPr>
            <w:r w:rsidRPr="001A55ED">
              <w:rPr>
                <w:rFonts w:asciiTheme="majorHAnsi" w:eastAsiaTheme="minorEastAsia" w:hAnsiTheme="majorHAnsi"/>
                <w:sz w:val="22"/>
                <w:szCs w:val="22"/>
              </w:rPr>
              <w:t xml:space="preserve">                }</w:t>
            </w:r>
          </w:p>
        </w:tc>
        <w:tc>
          <w:tcPr>
            <w:tcW w:w="1511" w:type="dxa"/>
          </w:tcPr>
          <w:p w14:paraId="60F33268" w14:textId="77777777" w:rsidR="001A55ED" w:rsidRPr="001A55ED" w:rsidRDefault="001A55ED" w:rsidP="00396EA1">
            <w:pPr>
              <w:pStyle w:val="BodyText"/>
              <w:adjustRightInd w:val="0"/>
              <w:jc w:val="center"/>
              <w:rPr>
                <w:rFonts w:asciiTheme="majorHAnsi" w:hAnsiTheme="majorHAnsi"/>
                <w:sz w:val="22"/>
                <w:szCs w:val="22"/>
              </w:rPr>
            </w:pPr>
          </w:p>
        </w:tc>
      </w:tr>
      <w:tr w:rsidR="001A55ED" w:rsidRPr="001A55ED" w14:paraId="6D68A4EB" w14:textId="77777777" w:rsidTr="00E52866">
        <w:trPr>
          <w:cantSplit/>
          <w:jc w:val="center"/>
        </w:trPr>
        <w:tc>
          <w:tcPr>
            <w:tcW w:w="7508" w:type="dxa"/>
          </w:tcPr>
          <w:p w14:paraId="288C9AE1" w14:textId="77777777" w:rsidR="001A55ED" w:rsidRPr="001A55ED" w:rsidRDefault="001A55ED" w:rsidP="00396EA1">
            <w:pPr>
              <w:pStyle w:val="BodyText"/>
              <w:adjustRightInd w:val="0"/>
              <w:rPr>
                <w:rFonts w:asciiTheme="majorHAnsi" w:hAnsiTheme="majorHAnsi"/>
                <w:sz w:val="22"/>
                <w:szCs w:val="22"/>
              </w:rPr>
            </w:pPr>
            <w:r w:rsidRPr="001A55ED">
              <w:rPr>
                <w:rFonts w:asciiTheme="majorHAnsi" w:eastAsiaTheme="minorEastAsia" w:hAnsiTheme="majorHAnsi"/>
                <w:sz w:val="22"/>
                <w:szCs w:val="22"/>
              </w:rPr>
              <w:t xml:space="preserve">        }</w:t>
            </w:r>
          </w:p>
        </w:tc>
        <w:tc>
          <w:tcPr>
            <w:tcW w:w="1511" w:type="dxa"/>
          </w:tcPr>
          <w:p w14:paraId="351E7B30" w14:textId="77777777" w:rsidR="001A55ED" w:rsidRPr="001A55ED" w:rsidRDefault="001A55ED" w:rsidP="00396EA1">
            <w:pPr>
              <w:pStyle w:val="BodyText"/>
              <w:adjustRightInd w:val="0"/>
              <w:jc w:val="center"/>
              <w:rPr>
                <w:rFonts w:asciiTheme="majorHAnsi" w:hAnsiTheme="majorHAnsi"/>
                <w:sz w:val="22"/>
                <w:szCs w:val="22"/>
              </w:rPr>
            </w:pPr>
          </w:p>
        </w:tc>
      </w:tr>
      <w:tr w:rsidR="001A55ED" w:rsidRPr="001A55ED" w14:paraId="7B52ED11" w14:textId="77777777" w:rsidTr="00E52866">
        <w:trPr>
          <w:cantSplit/>
          <w:jc w:val="center"/>
        </w:trPr>
        <w:tc>
          <w:tcPr>
            <w:tcW w:w="7508" w:type="dxa"/>
          </w:tcPr>
          <w:p w14:paraId="628BCC52" w14:textId="77777777" w:rsidR="001A55ED" w:rsidRPr="001A55ED" w:rsidRDefault="001A55ED" w:rsidP="00396EA1">
            <w:pPr>
              <w:pStyle w:val="BodyText"/>
              <w:adjustRightInd w:val="0"/>
              <w:rPr>
                <w:rFonts w:asciiTheme="majorHAnsi" w:hAnsiTheme="majorHAnsi"/>
                <w:sz w:val="22"/>
                <w:szCs w:val="22"/>
              </w:rPr>
            </w:pPr>
            <w:r w:rsidRPr="001A55ED">
              <w:rPr>
                <w:rFonts w:asciiTheme="majorHAnsi" w:eastAsiaTheme="minorEastAsia" w:hAnsiTheme="majorHAnsi"/>
                <w:sz w:val="22"/>
                <w:szCs w:val="22"/>
              </w:rPr>
              <w:t>}</w:t>
            </w:r>
          </w:p>
        </w:tc>
        <w:tc>
          <w:tcPr>
            <w:tcW w:w="1511" w:type="dxa"/>
          </w:tcPr>
          <w:p w14:paraId="282A56DC" w14:textId="77777777" w:rsidR="001A55ED" w:rsidRPr="001A55ED" w:rsidRDefault="001A55ED" w:rsidP="00396EA1">
            <w:pPr>
              <w:pStyle w:val="BodyText"/>
              <w:adjustRightInd w:val="0"/>
              <w:jc w:val="center"/>
              <w:rPr>
                <w:rFonts w:asciiTheme="majorHAnsi" w:hAnsiTheme="majorHAnsi"/>
                <w:sz w:val="22"/>
                <w:szCs w:val="22"/>
              </w:rPr>
            </w:pPr>
          </w:p>
        </w:tc>
      </w:tr>
    </w:tbl>
    <w:p w14:paraId="3917693C" w14:textId="71CC70B1" w:rsidR="00917C62" w:rsidRPr="006F7DDA" w:rsidRDefault="00E52866" w:rsidP="00242417">
      <w:pPr>
        <w:spacing w:before="240" w:after="240"/>
        <w:rPr>
          <w:rFonts w:ascii="Times New Roman" w:hAnsi="Times New Roman" w:cs="Times New Roman"/>
          <w:i/>
          <w:iCs/>
          <w:sz w:val="28"/>
          <w:szCs w:val="28"/>
          <w:lang w:val="en-GB"/>
        </w:rPr>
      </w:pPr>
      <w:r w:rsidRPr="006F7DDA">
        <w:rPr>
          <w:rFonts w:ascii="Times New Roman" w:hAnsi="Times New Roman" w:cs="Times New Roman"/>
          <w:i/>
          <w:iCs/>
          <w:sz w:val="28"/>
          <w:szCs w:val="28"/>
          <w:lang w:val="en-GB"/>
        </w:rPr>
        <w:t>w</w:t>
      </w:r>
      <w:r w:rsidR="00917C62" w:rsidRPr="006F7DDA">
        <w:rPr>
          <w:rFonts w:ascii="Times New Roman" w:hAnsi="Times New Roman" w:cs="Times New Roman"/>
          <w:i/>
          <w:iCs/>
          <w:sz w:val="28"/>
          <w:szCs w:val="28"/>
          <w:lang w:val="en-GB"/>
        </w:rPr>
        <w:t>ith</w:t>
      </w: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08"/>
        <w:gridCol w:w="1511"/>
      </w:tblGrid>
      <w:tr w:rsidR="00E52866" w:rsidRPr="001A55ED" w14:paraId="24D01630" w14:textId="77777777" w:rsidTr="00396EA1">
        <w:trPr>
          <w:cantSplit/>
          <w:jc w:val="center"/>
        </w:trPr>
        <w:tc>
          <w:tcPr>
            <w:tcW w:w="7508" w:type="dxa"/>
          </w:tcPr>
          <w:p w14:paraId="75293030" w14:textId="77777777" w:rsidR="00E52866" w:rsidRPr="001A55ED" w:rsidRDefault="00E52866" w:rsidP="00396EA1">
            <w:pPr>
              <w:pStyle w:val="BodyText"/>
              <w:adjustRightInd w:val="0"/>
              <w:rPr>
                <w:rFonts w:asciiTheme="majorHAnsi" w:hAnsiTheme="majorHAnsi"/>
                <w:bCs/>
                <w:sz w:val="22"/>
                <w:szCs w:val="22"/>
              </w:rPr>
            </w:pPr>
            <w:r w:rsidRPr="001A55ED">
              <w:rPr>
                <w:rFonts w:asciiTheme="majorHAnsi" w:eastAsiaTheme="minorEastAsia" w:hAnsiTheme="majorHAnsi"/>
                <w:sz w:val="22"/>
                <w:szCs w:val="22"/>
              </w:rPr>
              <w:t>volumetric_rectangle_information( payloadSize ) {</w:t>
            </w:r>
          </w:p>
        </w:tc>
        <w:tc>
          <w:tcPr>
            <w:tcW w:w="1511" w:type="dxa"/>
          </w:tcPr>
          <w:p w14:paraId="482A962D" w14:textId="77777777" w:rsidR="00E52866" w:rsidRPr="001A55ED" w:rsidRDefault="00E52866" w:rsidP="00396EA1">
            <w:pPr>
              <w:pStyle w:val="BodyText"/>
              <w:adjustRightInd w:val="0"/>
              <w:jc w:val="center"/>
              <w:rPr>
                <w:rFonts w:asciiTheme="majorHAnsi" w:eastAsia="Malgun Gothic" w:hAnsiTheme="majorHAnsi"/>
                <w:b/>
                <w:sz w:val="22"/>
                <w:szCs w:val="22"/>
              </w:rPr>
            </w:pPr>
            <w:r w:rsidRPr="001A55ED">
              <w:rPr>
                <w:rFonts w:asciiTheme="majorHAnsi" w:eastAsiaTheme="minorEastAsia" w:hAnsiTheme="majorHAnsi"/>
                <w:b/>
                <w:sz w:val="22"/>
                <w:szCs w:val="22"/>
              </w:rPr>
              <w:t>Descriptor</w:t>
            </w:r>
          </w:p>
        </w:tc>
      </w:tr>
      <w:tr w:rsidR="00E52866" w:rsidRPr="001A55ED" w14:paraId="29232A8A" w14:textId="77777777" w:rsidTr="00396EA1">
        <w:trPr>
          <w:cantSplit/>
          <w:jc w:val="center"/>
        </w:trPr>
        <w:tc>
          <w:tcPr>
            <w:tcW w:w="7508" w:type="dxa"/>
          </w:tcPr>
          <w:p w14:paraId="5DF0011C" w14:textId="77777777" w:rsidR="00E52866" w:rsidRPr="001A55ED" w:rsidRDefault="00E52866" w:rsidP="00396EA1">
            <w:pPr>
              <w:pStyle w:val="BodyText"/>
              <w:adjustRightInd w:val="0"/>
              <w:rPr>
                <w:rFonts w:asciiTheme="majorHAnsi" w:eastAsia="Malgun Gothic" w:hAnsiTheme="majorHAnsi"/>
                <w:b/>
                <w:bCs/>
                <w:sz w:val="22"/>
                <w:szCs w:val="22"/>
              </w:rPr>
            </w:pPr>
            <w:r w:rsidRPr="001A55ED">
              <w:rPr>
                <w:rFonts w:asciiTheme="majorHAnsi" w:eastAsiaTheme="minorEastAsia" w:hAnsiTheme="majorHAnsi"/>
                <w:b/>
                <w:sz w:val="22"/>
                <w:szCs w:val="22"/>
              </w:rPr>
              <w:t xml:space="preserve">        vri_persistence_flag</w:t>
            </w:r>
          </w:p>
        </w:tc>
        <w:tc>
          <w:tcPr>
            <w:tcW w:w="1511" w:type="dxa"/>
          </w:tcPr>
          <w:p w14:paraId="5B67688F" w14:textId="77777777" w:rsidR="00E52866" w:rsidRPr="001A55ED" w:rsidRDefault="00E52866" w:rsidP="00396EA1">
            <w:pPr>
              <w:pStyle w:val="BodyText"/>
              <w:adjustRightInd w:val="0"/>
              <w:jc w:val="center"/>
              <w:rPr>
                <w:rFonts w:asciiTheme="majorHAnsi" w:eastAsia="Malgun Gothic" w:hAnsiTheme="majorHAnsi"/>
                <w:sz w:val="22"/>
                <w:szCs w:val="22"/>
              </w:rPr>
            </w:pPr>
            <w:r w:rsidRPr="001A55ED">
              <w:rPr>
                <w:rFonts w:asciiTheme="majorHAnsi" w:eastAsiaTheme="minorEastAsia" w:hAnsiTheme="majorHAnsi"/>
                <w:sz w:val="22"/>
                <w:szCs w:val="22"/>
              </w:rPr>
              <w:t>u(1)</w:t>
            </w:r>
          </w:p>
        </w:tc>
      </w:tr>
      <w:tr w:rsidR="00E52866" w:rsidRPr="001A55ED" w14:paraId="1D1C32EF" w14:textId="77777777" w:rsidTr="00396EA1">
        <w:trPr>
          <w:cantSplit/>
          <w:jc w:val="center"/>
        </w:trPr>
        <w:tc>
          <w:tcPr>
            <w:tcW w:w="7508" w:type="dxa"/>
          </w:tcPr>
          <w:p w14:paraId="4523BBE3" w14:textId="77777777" w:rsidR="00E52866" w:rsidRPr="001A55ED" w:rsidRDefault="00E52866" w:rsidP="00396EA1">
            <w:pPr>
              <w:pStyle w:val="BodyText"/>
              <w:adjustRightInd w:val="0"/>
              <w:rPr>
                <w:rFonts w:asciiTheme="majorHAnsi" w:hAnsiTheme="majorHAnsi"/>
                <w:b/>
                <w:sz w:val="22"/>
                <w:szCs w:val="22"/>
              </w:rPr>
            </w:pPr>
            <w:r w:rsidRPr="001A55ED">
              <w:rPr>
                <w:rFonts w:asciiTheme="majorHAnsi" w:eastAsiaTheme="minorEastAsia" w:hAnsiTheme="majorHAnsi"/>
                <w:b/>
                <w:sz w:val="22"/>
                <w:szCs w:val="22"/>
              </w:rPr>
              <w:t xml:space="preserve">        vri_reset_flag</w:t>
            </w:r>
          </w:p>
        </w:tc>
        <w:tc>
          <w:tcPr>
            <w:tcW w:w="1511" w:type="dxa"/>
          </w:tcPr>
          <w:p w14:paraId="06EBBF72" w14:textId="77777777" w:rsidR="00E52866" w:rsidRPr="001A55ED" w:rsidRDefault="00E52866" w:rsidP="00396EA1">
            <w:pPr>
              <w:pStyle w:val="BodyText"/>
              <w:adjustRightInd w:val="0"/>
              <w:jc w:val="center"/>
              <w:rPr>
                <w:rFonts w:asciiTheme="majorHAnsi" w:hAnsiTheme="majorHAnsi"/>
                <w:bCs/>
                <w:sz w:val="22"/>
                <w:szCs w:val="22"/>
              </w:rPr>
            </w:pPr>
            <w:r w:rsidRPr="001A55ED">
              <w:rPr>
                <w:rFonts w:asciiTheme="majorHAnsi" w:eastAsiaTheme="minorEastAsia" w:hAnsiTheme="majorHAnsi"/>
                <w:sz w:val="22"/>
                <w:szCs w:val="22"/>
              </w:rPr>
              <w:t>u(1)</w:t>
            </w:r>
          </w:p>
        </w:tc>
      </w:tr>
      <w:tr w:rsidR="00E52866" w:rsidRPr="001A55ED" w14:paraId="7CF5AA1C" w14:textId="77777777" w:rsidTr="00396EA1">
        <w:trPr>
          <w:cantSplit/>
          <w:jc w:val="center"/>
        </w:trPr>
        <w:tc>
          <w:tcPr>
            <w:tcW w:w="7508" w:type="dxa"/>
          </w:tcPr>
          <w:p w14:paraId="5DDACF58" w14:textId="77777777" w:rsidR="00E52866" w:rsidRPr="001A55ED" w:rsidRDefault="00E52866" w:rsidP="00396EA1">
            <w:pPr>
              <w:pStyle w:val="BodyText"/>
              <w:adjustRightInd w:val="0"/>
              <w:rPr>
                <w:rFonts w:asciiTheme="majorHAnsi" w:hAnsiTheme="majorHAnsi"/>
                <w:b/>
                <w:bCs/>
                <w:sz w:val="22"/>
                <w:szCs w:val="22"/>
              </w:rPr>
            </w:pPr>
            <w:r w:rsidRPr="001A55ED">
              <w:rPr>
                <w:rFonts w:asciiTheme="majorHAnsi" w:eastAsiaTheme="minorEastAsia" w:hAnsiTheme="majorHAnsi"/>
                <w:b/>
                <w:sz w:val="22"/>
                <w:szCs w:val="22"/>
              </w:rPr>
              <w:t xml:space="preserve">        vri_num_rectangles_updates</w:t>
            </w:r>
          </w:p>
        </w:tc>
        <w:tc>
          <w:tcPr>
            <w:tcW w:w="1511" w:type="dxa"/>
          </w:tcPr>
          <w:p w14:paraId="2E51389D" w14:textId="77777777" w:rsidR="00E52866" w:rsidRPr="001A55ED" w:rsidRDefault="00E52866" w:rsidP="00396EA1">
            <w:pPr>
              <w:pStyle w:val="BodyText"/>
              <w:adjustRightInd w:val="0"/>
              <w:jc w:val="center"/>
              <w:rPr>
                <w:rFonts w:asciiTheme="majorHAnsi" w:eastAsia="Malgun Gothic" w:hAnsiTheme="majorHAnsi"/>
                <w:sz w:val="22"/>
                <w:szCs w:val="22"/>
              </w:rPr>
            </w:pPr>
            <w:r w:rsidRPr="001A55ED">
              <w:rPr>
                <w:rFonts w:asciiTheme="majorHAnsi" w:eastAsiaTheme="minorEastAsia" w:hAnsiTheme="majorHAnsi"/>
                <w:sz w:val="22"/>
                <w:szCs w:val="22"/>
              </w:rPr>
              <w:t>ue(v)</w:t>
            </w:r>
          </w:p>
        </w:tc>
      </w:tr>
      <w:tr w:rsidR="00E52866" w:rsidRPr="001A55ED" w14:paraId="1651FFFB" w14:textId="77777777" w:rsidTr="00396EA1">
        <w:trPr>
          <w:cantSplit/>
          <w:jc w:val="center"/>
        </w:trPr>
        <w:tc>
          <w:tcPr>
            <w:tcW w:w="7508" w:type="dxa"/>
          </w:tcPr>
          <w:p w14:paraId="778BF485" w14:textId="77777777" w:rsidR="00E52866" w:rsidRPr="001A55ED" w:rsidRDefault="00E52866" w:rsidP="00396EA1">
            <w:pPr>
              <w:pStyle w:val="BodyText"/>
              <w:adjustRightInd w:val="0"/>
              <w:rPr>
                <w:rFonts w:asciiTheme="majorHAnsi" w:hAnsiTheme="majorHAnsi"/>
                <w:sz w:val="22"/>
                <w:szCs w:val="22"/>
              </w:rPr>
            </w:pPr>
            <w:r w:rsidRPr="001A55ED">
              <w:rPr>
                <w:rFonts w:asciiTheme="majorHAnsi" w:eastAsiaTheme="minorEastAsia" w:hAnsiTheme="majorHAnsi"/>
                <w:sz w:val="22"/>
                <w:szCs w:val="22"/>
              </w:rPr>
              <w:t xml:space="preserve">        if( vri_num_rectangles_updates &gt; 0 ) {</w:t>
            </w:r>
          </w:p>
        </w:tc>
        <w:tc>
          <w:tcPr>
            <w:tcW w:w="1511" w:type="dxa"/>
          </w:tcPr>
          <w:p w14:paraId="4F30985D" w14:textId="77777777" w:rsidR="00E52866" w:rsidRPr="001A55ED" w:rsidRDefault="00E52866" w:rsidP="00396EA1">
            <w:pPr>
              <w:pStyle w:val="BodyText"/>
              <w:adjustRightInd w:val="0"/>
              <w:jc w:val="center"/>
              <w:rPr>
                <w:rFonts w:asciiTheme="majorHAnsi" w:hAnsiTheme="majorHAnsi"/>
                <w:sz w:val="22"/>
                <w:szCs w:val="22"/>
              </w:rPr>
            </w:pPr>
          </w:p>
        </w:tc>
      </w:tr>
      <w:tr w:rsidR="00E52866" w:rsidRPr="001A55ED" w14:paraId="655D5F43" w14:textId="77777777" w:rsidTr="00396EA1">
        <w:trPr>
          <w:cantSplit/>
          <w:jc w:val="center"/>
        </w:trPr>
        <w:tc>
          <w:tcPr>
            <w:tcW w:w="7508" w:type="dxa"/>
          </w:tcPr>
          <w:p w14:paraId="62D5EBA4" w14:textId="77777777" w:rsidR="00E52866" w:rsidRPr="001A55ED" w:rsidRDefault="00E52866" w:rsidP="00396EA1">
            <w:pPr>
              <w:pStyle w:val="BodyText"/>
              <w:adjustRightInd w:val="0"/>
              <w:rPr>
                <w:rFonts w:asciiTheme="majorHAnsi" w:hAnsiTheme="majorHAnsi"/>
                <w:b/>
                <w:bCs/>
                <w:sz w:val="22"/>
                <w:szCs w:val="22"/>
              </w:rPr>
            </w:pPr>
            <w:r w:rsidRPr="001A55ED">
              <w:rPr>
                <w:rFonts w:asciiTheme="majorHAnsi" w:eastAsiaTheme="minorEastAsia" w:hAnsiTheme="majorHAnsi"/>
                <w:b/>
                <w:sz w:val="22"/>
                <w:szCs w:val="22"/>
              </w:rPr>
              <w:t xml:space="preserve">                vri_log2_max_object_idx_tracked_minus1</w:t>
            </w:r>
          </w:p>
        </w:tc>
        <w:tc>
          <w:tcPr>
            <w:tcW w:w="1511" w:type="dxa"/>
          </w:tcPr>
          <w:p w14:paraId="43BDD9E8" w14:textId="77777777" w:rsidR="00E52866" w:rsidRPr="001A55ED" w:rsidRDefault="00E52866" w:rsidP="00396EA1">
            <w:pPr>
              <w:pStyle w:val="BodyText"/>
              <w:adjustRightInd w:val="0"/>
              <w:jc w:val="center"/>
              <w:rPr>
                <w:rFonts w:asciiTheme="majorHAnsi" w:eastAsia="Malgun Gothic" w:hAnsiTheme="majorHAnsi"/>
                <w:sz w:val="22"/>
                <w:szCs w:val="22"/>
              </w:rPr>
            </w:pPr>
            <w:r w:rsidRPr="001A55ED">
              <w:rPr>
                <w:rFonts w:asciiTheme="majorHAnsi" w:eastAsiaTheme="minorEastAsia" w:hAnsiTheme="majorHAnsi"/>
                <w:sz w:val="22"/>
                <w:szCs w:val="22"/>
              </w:rPr>
              <w:t>u(5)</w:t>
            </w:r>
          </w:p>
        </w:tc>
      </w:tr>
      <w:tr w:rsidR="00E52866" w:rsidRPr="001A55ED" w14:paraId="3F7EAD79" w14:textId="77777777" w:rsidTr="00396EA1">
        <w:trPr>
          <w:cantSplit/>
          <w:jc w:val="center"/>
        </w:trPr>
        <w:tc>
          <w:tcPr>
            <w:tcW w:w="7508" w:type="dxa"/>
          </w:tcPr>
          <w:p w14:paraId="4A1C8034" w14:textId="77777777" w:rsidR="00E52866" w:rsidRPr="001A55ED" w:rsidRDefault="00E52866" w:rsidP="00396EA1">
            <w:pPr>
              <w:pStyle w:val="BodyText"/>
              <w:adjustRightInd w:val="0"/>
              <w:rPr>
                <w:rFonts w:asciiTheme="majorHAnsi" w:eastAsia="Malgun Gothic" w:hAnsiTheme="majorHAnsi"/>
                <w:b/>
                <w:bCs/>
                <w:sz w:val="22"/>
                <w:szCs w:val="22"/>
              </w:rPr>
            </w:pPr>
            <w:r w:rsidRPr="001A55ED">
              <w:rPr>
                <w:rFonts w:asciiTheme="majorHAnsi" w:eastAsiaTheme="minorEastAsia" w:hAnsiTheme="majorHAnsi"/>
                <w:b/>
                <w:sz w:val="22"/>
                <w:szCs w:val="22"/>
              </w:rPr>
              <w:t xml:space="preserve">                vri_log2_max_rectangle_idx_updated_minus1</w:t>
            </w:r>
          </w:p>
        </w:tc>
        <w:tc>
          <w:tcPr>
            <w:tcW w:w="1511" w:type="dxa"/>
          </w:tcPr>
          <w:p w14:paraId="426F3630" w14:textId="77777777" w:rsidR="00E52866" w:rsidRPr="001A55ED" w:rsidRDefault="00E52866" w:rsidP="00396EA1">
            <w:pPr>
              <w:pStyle w:val="BodyText"/>
              <w:adjustRightInd w:val="0"/>
              <w:jc w:val="center"/>
              <w:rPr>
                <w:rFonts w:asciiTheme="majorHAnsi" w:eastAsia="Malgun Gothic" w:hAnsiTheme="majorHAnsi"/>
                <w:sz w:val="22"/>
                <w:szCs w:val="22"/>
              </w:rPr>
            </w:pPr>
            <w:r w:rsidRPr="001A55ED">
              <w:rPr>
                <w:rFonts w:asciiTheme="majorHAnsi" w:eastAsiaTheme="minorEastAsia" w:hAnsiTheme="majorHAnsi"/>
                <w:sz w:val="22"/>
                <w:szCs w:val="22"/>
              </w:rPr>
              <w:t>u(4)</w:t>
            </w:r>
          </w:p>
        </w:tc>
      </w:tr>
      <w:tr w:rsidR="00E52866" w:rsidRPr="001A55ED" w14:paraId="1A1C8D6B" w14:textId="77777777" w:rsidTr="00396EA1">
        <w:trPr>
          <w:cantSplit/>
          <w:jc w:val="center"/>
        </w:trPr>
        <w:tc>
          <w:tcPr>
            <w:tcW w:w="7508" w:type="dxa"/>
          </w:tcPr>
          <w:p w14:paraId="79D1D338" w14:textId="77777777" w:rsidR="00E52866" w:rsidRPr="001A55ED" w:rsidRDefault="00E52866" w:rsidP="00396EA1">
            <w:pPr>
              <w:pStyle w:val="BodyText"/>
              <w:adjustRightInd w:val="0"/>
              <w:rPr>
                <w:rFonts w:asciiTheme="majorHAnsi" w:hAnsiTheme="majorHAnsi"/>
                <w:sz w:val="22"/>
                <w:szCs w:val="22"/>
              </w:rPr>
            </w:pPr>
            <w:r w:rsidRPr="001A55ED">
              <w:rPr>
                <w:rFonts w:asciiTheme="majorHAnsi" w:eastAsiaTheme="minorEastAsia" w:hAnsiTheme="majorHAnsi"/>
                <w:sz w:val="22"/>
                <w:szCs w:val="22"/>
              </w:rPr>
              <w:t xml:space="preserve">        }</w:t>
            </w:r>
          </w:p>
        </w:tc>
        <w:tc>
          <w:tcPr>
            <w:tcW w:w="1511" w:type="dxa"/>
          </w:tcPr>
          <w:p w14:paraId="01A10A80" w14:textId="77777777" w:rsidR="00E52866" w:rsidRPr="001A55ED" w:rsidRDefault="00E52866" w:rsidP="00396EA1">
            <w:pPr>
              <w:pStyle w:val="BodyText"/>
              <w:adjustRightInd w:val="0"/>
              <w:jc w:val="center"/>
              <w:rPr>
                <w:rFonts w:asciiTheme="majorHAnsi" w:hAnsiTheme="majorHAnsi"/>
                <w:sz w:val="22"/>
                <w:szCs w:val="22"/>
              </w:rPr>
            </w:pPr>
          </w:p>
        </w:tc>
      </w:tr>
      <w:tr w:rsidR="00E52866" w:rsidRPr="001A55ED" w14:paraId="402DD538" w14:textId="77777777" w:rsidTr="00396EA1">
        <w:trPr>
          <w:cantSplit/>
          <w:jc w:val="center"/>
        </w:trPr>
        <w:tc>
          <w:tcPr>
            <w:tcW w:w="7508" w:type="dxa"/>
          </w:tcPr>
          <w:p w14:paraId="546A0F33" w14:textId="77777777" w:rsidR="00E52866" w:rsidRPr="001A55ED" w:rsidRDefault="00E52866" w:rsidP="00396EA1">
            <w:pPr>
              <w:pStyle w:val="BodyText"/>
              <w:adjustRightInd w:val="0"/>
              <w:rPr>
                <w:rFonts w:asciiTheme="majorHAnsi" w:hAnsiTheme="majorHAnsi"/>
                <w:bCs/>
                <w:sz w:val="22"/>
                <w:szCs w:val="22"/>
              </w:rPr>
            </w:pPr>
            <w:r w:rsidRPr="001A55ED">
              <w:rPr>
                <w:rFonts w:asciiTheme="majorHAnsi" w:eastAsiaTheme="minorEastAsia" w:hAnsiTheme="majorHAnsi"/>
                <w:sz w:val="22"/>
                <w:szCs w:val="22"/>
              </w:rPr>
              <w:t xml:space="preserve">        for( k = 0; k &lt; vri_num_rectangles_updates; k++ ) {</w:t>
            </w:r>
          </w:p>
        </w:tc>
        <w:tc>
          <w:tcPr>
            <w:tcW w:w="1511" w:type="dxa"/>
          </w:tcPr>
          <w:p w14:paraId="03D5E7E4" w14:textId="77777777" w:rsidR="00E52866" w:rsidRPr="001A55ED" w:rsidRDefault="00E52866" w:rsidP="00396EA1">
            <w:pPr>
              <w:pStyle w:val="BodyText"/>
              <w:adjustRightInd w:val="0"/>
              <w:jc w:val="center"/>
              <w:rPr>
                <w:rFonts w:asciiTheme="majorHAnsi" w:hAnsiTheme="majorHAnsi"/>
                <w:sz w:val="22"/>
                <w:szCs w:val="22"/>
              </w:rPr>
            </w:pPr>
          </w:p>
        </w:tc>
      </w:tr>
      <w:tr w:rsidR="00E52866" w:rsidRPr="001A55ED" w14:paraId="7C06EA5C" w14:textId="77777777" w:rsidTr="00396EA1">
        <w:trPr>
          <w:cantSplit/>
          <w:jc w:val="center"/>
        </w:trPr>
        <w:tc>
          <w:tcPr>
            <w:tcW w:w="7508" w:type="dxa"/>
          </w:tcPr>
          <w:p w14:paraId="39599272" w14:textId="77777777" w:rsidR="00E52866" w:rsidRPr="001A55ED" w:rsidRDefault="00E52866" w:rsidP="00396EA1">
            <w:pPr>
              <w:pStyle w:val="BodyText"/>
              <w:adjustRightInd w:val="0"/>
              <w:rPr>
                <w:rFonts w:asciiTheme="majorHAnsi" w:hAnsiTheme="majorHAnsi"/>
                <w:b/>
                <w:color w:val="000000" w:themeColor="text1"/>
                <w:sz w:val="22"/>
                <w:szCs w:val="22"/>
              </w:rPr>
            </w:pPr>
            <w:r w:rsidRPr="001A55ED">
              <w:rPr>
                <w:rFonts w:asciiTheme="majorHAnsi" w:eastAsiaTheme="minorEastAsia" w:hAnsiTheme="majorHAnsi"/>
                <w:sz w:val="22"/>
                <w:szCs w:val="22"/>
              </w:rPr>
              <w:t xml:space="preserve">                </w:t>
            </w:r>
            <w:r w:rsidRPr="001A55ED">
              <w:rPr>
                <w:rFonts w:asciiTheme="majorHAnsi" w:eastAsiaTheme="minorEastAsia" w:hAnsiTheme="majorHAnsi"/>
                <w:b/>
                <w:sz w:val="22"/>
                <w:szCs w:val="22"/>
              </w:rPr>
              <w:t>vri_rectangle_idx</w:t>
            </w:r>
            <w:r w:rsidRPr="001A55ED">
              <w:rPr>
                <w:rFonts w:asciiTheme="majorHAnsi" w:eastAsiaTheme="minorEastAsia" w:hAnsiTheme="majorHAnsi"/>
                <w:sz w:val="22"/>
                <w:szCs w:val="22"/>
              </w:rPr>
              <w:t>[ k ]</w:t>
            </w:r>
          </w:p>
        </w:tc>
        <w:tc>
          <w:tcPr>
            <w:tcW w:w="1511" w:type="dxa"/>
          </w:tcPr>
          <w:p w14:paraId="3C53F5BB" w14:textId="77777777" w:rsidR="00E52866" w:rsidRPr="001A55ED" w:rsidRDefault="00E52866" w:rsidP="00396EA1">
            <w:pPr>
              <w:pStyle w:val="BodyText"/>
              <w:adjustRightInd w:val="0"/>
              <w:jc w:val="center"/>
              <w:rPr>
                <w:rFonts w:asciiTheme="majorHAnsi" w:eastAsia="Malgun Gothic" w:hAnsiTheme="majorHAnsi"/>
                <w:sz w:val="22"/>
                <w:szCs w:val="22"/>
              </w:rPr>
            </w:pPr>
            <w:r w:rsidRPr="001A55ED">
              <w:rPr>
                <w:rFonts w:asciiTheme="majorHAnsi" w:eastAsiaTheme="minorEastAsia" w:hAnsiTheme="majorHAnsi"/>
                <w:sz w:val="22"/>
                <w:szCs w:val="22"/>
              </w:rPr>
              <w:t>u(v)</w:t>
            </w:r>
          </w:p>
        </w:tc>
      </w:tr>
      <w:tr w:rsidR="00E52866" w:rsidRPr="001A55ED" w14:paraId="534A2929" w14:textId="77777777" w:rsidTr="00396EA1">
        <w:trPr>
          <w:cantSplit/>
          <w:jc w:val="center"/>
        </w:trPr>
        <w:tc>
          <w:tcPr>
            <w:tcW w:w="7508" w:type="dxa"/>
          </w:tcPr>
          <w:p w14:paraId="3059CD0D" w14:textId="77777777" w:rsidR="00E52866" w:rsidRPr="001A55ED" w:rsidRDefault="00E52866" w:rsidP="00396EA1">
            <w:pPr>
              <w:pStyle w:val="BodyText"/>
              <w:adjustRightInd w:val="0"/>
              <w:rPr>
                <w:rFonts w:asciiTheme="majorHAnsi" w:hAnsiTheme="majorHAnsi"/>
                <w:sz w:val="22"/>
                <w:szCs w:val="22"/>
                <w:lang w:val="fr-FR"/>
              </w:rPr>
            </w:pPr>
            <w:r w:rsidRPr="001A55ED">
              <w:rPr>
                <w:rFonts w:asciiTheme="majorHAnsi" w:eastAsiaTheme="minorEastAsia" w:hAnsiTheme="majorHAnsi"/>
                <w:sz w:val="22"/>
                <w:szCs w:val="22"/>
                <w:lang w:val="fr-CH"/>
              </w:rPr>
              <w:t xml:space="preserve">                p = vri_rectangle_idx[ k ]</w:t>
            </w:r>
          </w:p>
        </w:tc>
        <w:tc>
          <w:tcPr>
            <w:tcW w:w="1511" w:type="dxa"/>
          </w:tcPr>
          <w:p w14:paraId="001C287E" w14:textId="77777777" w:rsidR="00E52866" w:rsidRPr="001A55ED" w:rsidRDefault="00E52866" w:rsidP="00396EA1">
            <w:pPr>
              <w:pStyle w:val="BodyText"/>
              <w:adjustRightInd w:val="0"/>
              <w:jc w:val="center"/>
              <w:rPr>
                <w:rFonts w:asciiTheme="majorHAnsi" w:hAnsiTheme="majorHAnsi"/>
                <w:sz w:val="22"/>
                <w:szCs w:val="22"/>
                <w:lang w:val="fr-FR"/>
              </w:rPr>
            </w:pPr>
          </w:p>
        </w:tc>
      </w:tr>
      <w:tr w:rsidR="00E52866" w:rsidRPr="001A55ED" w14:paraId="07C78543" w14:textId="77777777" w:rsidTr="00396EA1">
        <w:trPr>
          <w:cantSplit/>
          <w:jc w:val="center"/>
        </w:trPr>
        <w:tc>
          <w:tcPr>
            <w:tcW w:w="7508" w:type="dxa"/>
          </w:tcPr>
          <w:p w14:paraId="5F19FD5C" w14:textId="77777777" w:rsidR="00E52866" w:rsidRPr="001A55ED" w:rsidRDefault="00E52866" w:rsidP="00396EA1">
            <w:pPr>
              <w:pStyle w:val="BodyText"/>
              <w:adjustRightInd w:val="0"/>
              <w:rPr>
                <w:rFonts w:asciiTheme="majorHAnsi" w:hAnsiTheme="majorHAnsi"/>
                <w:b/>
                <w:sz w:val="22"/>
                <w:szCs w:val="22"/>
              </w:rPr>
            </w:pPr>
            <w:r w:rsidRPr="001A55ED">
              <w:rPr>
                <w:rFonts w:asciiTheme="majorHAnsi" w:eastAsiaTheme="minorEastAsia" w:hAnsiTheme="majorHAnsi"/>
                <w:sz w:val="22"/>
                <w:szCs w:val="22"/>
                <w:lang w:val="fr-CH"/>
              </w:rPr>
              <w:t xml:space="preserve">                </w:t>
            </w:r>
            <w:r w:rsidRPr="001A55ED">
              <w:rPr>
                <w:rFonts w:asciiTheme="majorHAnsi" w:eastAsiaTheme="minorEastAsia" w:hAnsiTheme="majorHAnsi"/>
                <w:b/>
                <w:sz w:val="22"/>
                <w:szCs w:val="22"/>
              </w:rPr>
              <w:t>vri_rectangle_cancel_flag</w:t>
            </w:r>
            <w:r w:rsidRPr="001A55ED">
              <w:rPr>
                <w:rFonts w:asciiTheme="majorHAnsi" w:eastAsiaTheme="minorEastAsia" w:hAnsiTheme="majorHAnsi"/>
                <w:sz w:val="22"/>
                <w:szCs w:val="22"/>
              </w:rPr>
              <w:t>[ p ]</w:t>
            </w:r>
          </w:p>
        </w:tc>
        <w:tc>
          <w:tcPr>
            <w:tcW w:w="1511" w:type="dxa"/>
          </w:tcPr>
          <w:p w14:paraId="03199721" w14:textId="77777777" w:rsidR="00E52866" w:rsidRPr="001A55ED" w:rsidRDefault="00E52866" w:rsidP="00396EA1">
            <w:pPr>
              <w:pStyle w:val="BodyText"/>
              <w:adjustRightInd w:val="0"/>
              <w:jc w:val="center"/>
              <w:rPr>
                <w:rFonts w:asciiTheme="majorHAnsi" w:eastAsia="Malgun Gothic" w:hAnsiTheme="majorHAnsi"/>
                <w:sz w:val="22"/>
                <w:szCs w:val="22"/>
              </w:rPr>
            </w:pPr>
            <w:r w:rsidRPr="001A55ED">
              <w:rPr>
                <w:rFonts w:asciiTheme="majorHAnsi" w:eastAsiaTheme="minorEastAsia" w:hAnsiTheme="majorHAnsi"/>
                <w:sz w:val="22"/>
                <w:szCs w:val="22"/>
              </w:rPr>
              <w:t>u(1)</w:t>
            </w:r>
          </w:p>
        </w:tc>
      </w:tr>
      <w:tr w:rsidR="00E52866" w:rsidRPr="001A55ED" w14:paraId="260ADF37" w14:textId="77777777" w:rsidTr="00396EA1">
        <w:trPr>
          <w:cantSplit/>
          <w:jc w:val="center"/>
        </w:trPr>
        <w:tc>
          <w:tcPr>
            <w:tcW w:w="7508" w:type="dxa"/>
          </w:tcPr>
          <w:p w14:paraId="0C501EA2" w14:textId="77777777" w:rsidR="00E52866" w:rsidRPr="001A55ED" w:rsidRDefault="00E52866" w:rsidP="00396EA1">
            <w:pPr>
              <w:pStyle w:val="BodyText"/>
              <w:adjustRightInd w:val="0"/>
              <w:rPr>
                <w:rFonts w:asciiTheme="majorHAnsi" w:hAnsiTheme="majorHAnsi"/>
                <w:color w:val="000000" w:themeColor="text1"/>
                <w:sz w:val="22"/>
                <w:szCs w:val="22"/>
              </w:rPr>
            </w:pPr>
            <w:r w:rsidRPr="001A55ED">
              <w:rPr>
                <w:rFonts w:asciiTheme="majorHAnsi" w:eastAsiaTheme="minorEastAsia" w:hAnsiTheme="majorHAnsi"/>
                <w:sz w:val="22"/>
                <w:szCs w:val="22"/>
              </w:rPr>
              <w:t xml:space="preserve">                if( !vri_rectangle_cancel_flag[ p ] ) {</w:t>
            </w:r>
          </w:p>
        </w:tc>
        <w:tc>
          <w:tcPr>
            <w:tcW w:w="1511" w:type="dxa"/>
          </w:tcPr>
          <w:p w14:paraId="78B3D54D" w14:textId="77777777" w:rsidR="00E52866" w:rsidRPr="001A55ED" w:rsidRDefault="00E52866" w:rsidP="00396EA1">
            <w:pPr>
              <w:pStyle w:val="BodyText"/>
              <w:adjustRightInd w:val="0"/>
              <w:jc w:val="center"/>
              <w:rPr>
                <w:rFonts w:asciiTheme="majorHAnsi" w:hAnsiTheme="majorHAnsi"/>
                <w:sz w:val="22"/>
                <w:szCs w:val="22"/>
              </w:rPr>
            </w:pPr>
          </w:p>
        </w:tc>
      </w:tr>
      <w:tr w:rsidR="00E52866" w:rsidRPr="001A55ED" w14:paraId="7D894658" w14:textId="77777777" w:rsidTr="00396EA1">
        <w:trPr>
          <w:cantSplit/>
          <w:jc w:val="center"/>
        </w:trPr>
        <w:tc>
          <w:tcPr>
            <w:tcW w:w="7508" w:type="dxa"/>
          </w:tcPr>
          <w:p w14:paraId="0A2217AD" w14:textId="77777777" w:rsidR="00E52866" w:rsidRPr="001A55ED" w:rsidRDefault="00E52866" w:rsidP="00396EA1">
            <w:pPr>
              <w:pStyle w:val="BodyText"/>
              <w:adjustRightInd w:val="0"/>
              <w:rPr>
                <w:rFonts w:asciiTheme="majorHAnsi" w:hAnsiTheme="majorHAnsi"/>
                <w:b/>
                <w:bCs/>
                <w:sz w:val="22"/>
                <w:szCs w:val="22"/>
              </w:rPr>
            </w:pPr>
            <w:r w:rsidRPr="001A55ED">
              <w:rPr>
                <w:rFonts w:asciiTheme="majorHAnsi" w:eastAsiaTheme="minorEastAsia" w:hAnsiTheme="majorHAnsi"/>
                <w:sz w:val="22"/>
                <w:szCs w:val="22"/>
              </w:rPr>
              <w:t xml:space="preserve">                        </w:t>
            </w:r>
            <w:r w:rsidRPr="001A55ED">
              <w:rPr>
                <w:rFonts w:asciiTheme="majorHAnsi" w:eastAsiaTheme="minorEastAsia" w:hAnsiTheme="majorHAnsi"/>
                <w:b/>
                <w:sz w:val="22"/>
                <w:szCs w:val="22"/>
              </w:rPr>
              <w:t>vri_bounding_box_update_flag</w:t>
            </w:r>
            <w:r w:rsidRPr="001A55ED">
              <w:rPr>
                <w:rFonts w:asciiTheme="majorHAnsi" w:eastAsiaTheme="minorEastAsia" w:hAnsiTheme="majorHAnsi"/>
                <w:sz w:val="22"/>
                <w:szCs w:val="22"/>
              </w:rPr>
              <w:t>[ p ]</w:t>
            </w:r>
          </w:p>
        </w:tc>
        <w:tc>
          <w:tcPr>
            <w:tcW w:w="1511" w:type="dxa"/>
          </w:tcPr>
          <w:p w14:paraId="58F30164" w14:textId="77777777" w:rsidR="00E52866" w:rsidRPr="001A55ED" w:rsidRDefault="00E52866" w:rsidP="00396EA1">
            <w:pPr>
              <w:pStyle w:val="BodyText"/>
              <w:adjustRightInd w:val="0"/>
              <w:jc w:val="center"/>
              <w:rPr>
                <w:rFonts w:asciiTheme="majorHAnsi" w:hAnsiTheme="majorHAnsi"/>
                <w:sz w:val="22"/>
                <w:szCs w:val="22"/>
              </w:rPr>
            </w:pPr>
            <w:r w:rsidRPr="001A55ED">
              <w:rPr>
                <w:rFonts w:asciiTheme="majorHAnsi" w:eastAsiaTheme="minorEastAsia" w:hAnsiTheme="majorHAnsi"/>
                <w:sz w:val="22"/>
                <w:szCs w:val="22"/>
              </w:rPr>
              <w:t>u(1)</w:t>
            </w:r>
          </w:p>
        </w:tc>
      </w:tr>
      <w:tr w:rsidR="00E52866" w:rsidRPr="001A55ED" w14:paraId="769BC716" w14:textId="77777777" w:rsidTr="00396EA1">
        <w:trPr>
          <w:cantSplit/>
          <w:jc w:val="center"/>
        </w:trPr>
        <w:tc>
          <w:tcPr>
            <w:tcW w:w="7508" w:type="dxa"/>
          </w:tcPr>
          <w:p w14:paraId="165CA930" w14:textId="77777777" w:rsidR="00E52866" w:rsidRPr="001A55ED" w:rsidRDefault="00E52866" w:rsidP="00396EA1">
            <w:pPr>
              <w:pStyle w:val="BodyText"/>
              <w:adjustRightInd w:val="0"/>
              <w:outlineLvl w:val="5"/>
              <w:rPr>
                <w:rFonts w:asciiTheme="majorHAnsi" w:hAnsiTheme="majorHAnsi"/>
                <w:sz w:val="22"/>
                <w:szCs w:val="22"/>
              </w:rPr>
            </w:pPr>
            <w:r w:rsidRPr="001A55ED">
              <w:rPr>
                <w:rFonts w:asciiTheme="majorHAnsi" w:eastAsiaTheme="minorEastAsia" w:hAnsiTheme="majorHAnsi"/>
                <w:sz w:val="22"/>
                <w:szCs w:val="22"/>
              </w:rPr>
              <w:t xml:space="preserve">                        if( vri_bounding_box_update_flag[ p ] ) {</w:t>
            </w:r>
          </w:p>
        </w:tc>
        <w:tc>
          <w:tcPr>
            <w:tcW w:w="1511" w:type="dxa"/>
          </w:tcPr>
          <w:p w14:paraId="7BD35CCB" w14:textId="77777777" w:rsidR="00E52866" w:rsidRPr="001A55ED" w:rsidRDefault="00E52866" w:rsidP="00396EA1">
            <w:pPr>
              <w:pStyle w:val="BodyText"/>
              <w:adjustRightInd w:val="0"/>
              <w:jc w:val="center"/>
              <w:rPr>
                <w:rFonts w:asciiTheme="majorHAnsi" w:hAnsiTheme="majorHAnsi"/>
                <w:sz w:val="22"/>
                <w:szCs w:val="22"/>
              </w:rPr>
            </w:pPr>
          </w:p>
        </w:tc>
      </w:tr>
      <w:tr w:rsidR="00E52866" w:rsidRPr="001A55ED" w14:paraId="3FB48160" w14:textId="77777777" w:rsidTr="00396EA1">
        <w:trPr>
          <w:cantSplit/>
          <w:jc w:val="center"/>
        </w:trPr>
        <w:tc>
          <w:tcPr>
            <w:tcW w:w="7508" w:type="dxa"/>
          </w:tcPr>
          <w:p w14:paraId="51319432" w14:textId="77777777" w:rsidR="00E52866" w:rsidRPr="001A55ED" w:rsidRDefault="00E52866" w:rsidP="00396EA1">
            <w:pPr>
              <w:pStyle w:val="BodyText"/>
              <w:adjustRightInd w:val="0"/>
              <w:rPr>
                <w:rFonts w:asciiTheme="majorHAnsi" w:hAnsiTheme="majorHAnsi"/>
                <w:b/>
                <w:sz w:val="22"/>
                <w:szCs w:val="22"/>
              </w:rPr>
            </w:pPr>
            <w:r w:rsidRPr="001A55ED">
              <w:rPr>
                <w:rFonts w:asciiTheme="majorHAnsi" w:eastAsiaTheme="minorEastAsia" w:hAnsiTheme="majorHAnsi"/>
                <w:sz w:val="22"/>
                <w:szCs w:val="22"/>
              </w:rPr>
              <w:t xml:space="preserve">                                </w:t>
            </w:r>
            <w:r w:rsidRPr="001A55ED">
              <w:rPr>
                <w:rFonts w:asciiTheme="majorHAnsi" w:eastAsiaTheme="minorEastAsia" w:hAnsiTheme="majorHAnsi"/>
                <w:b/>
                <w:sz w:val="22"/>
                <w:szCs w:val="22"/>
              </w:rPr>
              <w:t>vri_bounding_box_top</w:t>
            </w:r>
            <w:r w:rsidRPr="001A55ED">
              <w:rPr>
                <w:rFonts w:asciiTheme="majorHAnsi" w:eastAsiaTheme="minorEastAsia" w:hAnsiTheme="majorHAnsi"/>
                <w:sz w:val="22"/>
                <w:szCs w:val="22"/>
              </w:rPr>
              <w:t>[ p ]</w:t>
            </w:r>
          </w:p>
        </w:tc>
        <w:tc>
          <w:tcPr>
            <w:tcW w:w="1511" w:type="dxa"/>
          </w:tcPr>
          <w:p w14:paraId="760F3015" w14:textId="45A660EA" w:rsidR="00E52866" w:rsidRPr="001A55ED" w:rsidRDefault="00E52866" w:rsidP="00396EA1">
            <w:pPr>
              <w:pStyle w:val="BodyText"/>
              <w:adjustRightInd w:val="0"/>
              <w:jc w:val="center"/>
              <w:rPr>
                <w:rFonts w:asciiTheme="majorHAnsi" w:eastAsia="Malgun Gothic" w:hAnsiTheme="majorHAnsi"/>
                <w:sz w:val="22"/>
                <w:szCs w:val="22"/>
              </w:rPr>
            </w:pPr>
            <w:r w:rsidRPr="001A55ED">
              <w:rPr>
                <w:rFonts w:asciiTheme="majorHAnsi" w:eastAsiaTheme="minorEastAsia" w:hAnsiTheme="majorHAnsi"/>
                <w:sz w:val="22"/>
                <w:szCs w:val="22"/>
              </w:rPr>
              <w:t>u</w:t>
            </w:r>
            <w:r w:rsidR="00B75237">
              <w:rPr>
                <w:rFonts w:asciiTheme="majorHAnsi" w:eastAsiaTheme="minorEastAsia" w:hAnsiTheme="majorHAnsi"/>
                <w:sz w:val="22"/>
                <w:szCs w:val="22"/>
              </w:rPr>
              <w:t>e</w:t>
            </w:r>
            <w:r w:rsidRPr="001A55ED">
              <w:rPr>
                <w:rFonts w:asciiTheme="majorHAnsi" w:eastAsiaTheme="minorEastAsia" w:hAnsiTheme="majorHAnsi"/>
                <w:sz w:val="22"/>
                <w:szCs w:val="22"/>
              </w:rPr>
              <w:t>(v)</w:t>
            </w:r>
          </w:p>
        </w:tc>
      </w:tr>
      <w:tr w:rsidR="00E52866" w:rsidRPr="001A55ED" w14:paraId="7C7CDD2F" w14:textId="77777777" w:rsidTr="00396EA1">
        <w:trPr>
          <w:cantSplit/>
          <w:jc w:val="center"/>
        </w:trPr>
        <w:tc>
          <w:tcPr>
            <w:tcW w:w="7508" w:type="dxa"/>
          </w:tcPr>
          <w:p w14:paraId="0AD42183" w14:textId="77777777" w:rsidR="00E52866" w:rsidRPr="001A55ED" w:rsidRDefault="00E52866" w:rsidP="00396EA1">
            <w:pPr>
              <w:pStyle w:val="BodyText"/>
              <w:adjustRightInd w:val="0"/>
              <w:rPr>
                <w:rFonts w:asciiTheme="majorHAnsi" w:hAnsiTheme="majorHAnsi"/>
                <w:b/>
                <w:sz w:val="22"/>
                <w:szCs w:val="22"/>
              </w:rPr>
            </w:pPr>
            <w:r w:rsidRPr="001A55ED">
              <w:rPr>
                <w:rFonts w:asciiTheme="majorHAnsi" w:eastAsiaTheme="minorEastAsia" w:hAnsiTheme="majorHAnsi"/>
                <w:sz w:val="22"/>
                <w:szCs w:val="22"/>
              </w:rPr>
              <w:t xml:space="preserve">                                </w:t>
            </w:r>
            <w:r w:rsidRPr="001A55ED">
              <w:rPr>
                <w:rFonts w:asciiTheme="majorHAnsi" w:eastAsiaTheme="minorEastAsia" w:hAnsiTheme="majorHAnsi"/>
                <w:b/>
                <w:sz w:val="22"/>
                <w:szCs w:val="22"/>
              </w:rPr>
              <w:t>vri_bounding_box_left</w:t>
            </w:r>
            <w:r w:rsidRPr="001A55ED">
              <w:rPr>
                <w:rFonts w:asciiTheme="majorHAnsi" w:eastAsiaTheme="minorEastAsia" w:hAnsiTheme="majorHAnsi"/>
                <w:sz w:val="22"/>
                <w:szCs w:val="22"/>
              </w:rPr>
              <w:t>[ p ]</w:t>
            </w:r>
          </w:p>
        </w:tc>
        <w:tc>
          <w:tcPr>
            <w:tcW w:w="1511" w:type="dxa"/>
          </w:tcPr>
          <w:p w14:paraId="071645B5" w14:textId="1AE0D065" w:rsidR="00E52866" w:rsidRPr="001A55ED" w:rsidRDefault="00E52866" w:rsidP="00396EA1">
            <w:pPr>
              <w:pStyle w:val="BodyText"/>
              <w:adjustRightInd w:val="0"/>
              <w:jc w:val="center"/>
              <w:rPr>
                <w:rFonts w:asciiTheme="majorHAnsi" w:eastAsia="Malgun Gothic" w:hAnsiTheme="majorHAnsi"/>
                <w:sz w:val="22"/>
                <w:szCs w:val="22"/>
              </w:rPr>
            </w:pPr>
            <w:r w:rsidRPr="001A55ED">
              <w:rPr>
                <w:rFonts w:asciiTheme="majorHAnsi" w:eastAsiaTheme="minorEastAsia" w:hAnsiTheme="majorHAnsi"/>
                <w:sz w:val="22"/>
                <w:szCs w:val="22"/>
              </w:rPr>
              <w:t>u</w:t>
            </w:r>
            <w:r w:rsidR="00B75237">
              <w:rPr>
                <w:rFonts w:asciiTheme="majorHAnsi" w:eastAsiaTheme="minorEastAsia" w:hAnsiTheme="majorHAnsi"/>
                <w:sz w:val="22"/>
                <w:szCs w:val="22"/>
              </w:rPr>
              <w:t>e</w:t>
            </w:r>
            <w:r w:rsidRPr="001A55ED">
              <w:rPr>
                <w:rFonts w:asciiTheme="majorHAnsi" w:eastAsiaTheme="minorEastAsia" w:hAnsiTheme="majorHAnsi"/>
                <w:sz w:val="22"/>
                <w:szCs w:val="22"/>
              </w:rPr>
              <w:t>(v)</w:t>
            </w:r>
          </w:p>
        </w:tc>
      </w:tr>
      <w:tr w:rsidR="00E52866" w:rsidRPr="001A55ED" w14:paraId="018755B2" w14:textId="77777777" w:rsidTr="00396EA1">
        <w:trPr>
          <w:cantSplit/>
          <w:jc w:val="center"/>
        </w:trPr>
        <w:tc>
          <w:tcPr>
            <w:tcW w:w="7508" w:type="dxa"/>
          </w:tcPr>
          <w:p w14:paraId="5D3E4943" w14:textId="77777777" w:rsidR="00E52866" w:rsidRPr="001A55ED" w:rsidRDefault="00E52866" w:rsidP="00396EA1">
            <w:pPr>
              <w:pStyle w:val="BodyText"/>
              <w:adjustRightInd w:val="0"/>
              <w:rPr>
                <w:rFonts w:asciiTheme="majorHAnsi" w:hAnsiTheme="majorHAnsi"/>
                <w:b/>
                <w:sz w:val="22"/>
                <w:szCs w:val="22"/>
              </w:rPr>
            </w:pPr>
            <w:r w:rsidRPr="001A55ED">
              <w:rPr>
                <w:rFonts w:asciiTheme="majorHAnsi" w:eastAsiaTheme="minorEastAsia" w:hAnsiTheme="majorHAnsi"/>
                <w:sz w:val="22"/>
                <w:szCs w:val="22"/>
              </w:rPr>
              <w:t xml:space="preserve">                                </w:t>
            </w:r>
            <w:r w:rsidRPr="001A55ED">
              <w:rPr>
                <w:rFonts w:asciiTheme="majorHAnsi" w:eastAsiaTheme="minorEastAsia" w:hAnsiTheme="majorHAnsi"/>
                <w:b/>
                <w:sz w:val="22"/>
                <w:szCs w:val="22"/>
              </w:rPr>
              <w:t>vri_bounding_box_width</w:t>
            </w:r>
            <w:r w:rsidRPr="001A55ED">
              <w:rPr>
                <w:rFonts w:asciiTheme="majorHAnsi" w:eastAsiaTheme="minorEastAsia" w:hAnsiTheme="majorHAnsi"/>
                <w:sz w:val="22"/>
                <w:szCs w:val="22"/>
              </w:rPr>
              <w:t>[ p ]</w:t>
            </w:r>
          </w:p>
        </w:tc>
        <w:tc>
          <w:tcPr>
            <w:tcW w:w="1511" w:type="dxa"/>
          </w:tcPr>
          <w:p w14:paraId="398D6C7A" w14:textId="3DA76EEF" w:rsidR="00E52866" w:rsidRPr="001A55ED" w:rsidRDefault="00E52866" w:rsidP="00396EA1">
            <w:pPr>
              <w:pStyle w:val="BodyText"/>
              <w:adjustRightInd w:val="0"/>
              <w:jc w:val="center"/>
              <w:rPr>
                <w:rFonts w:asciiTheme="majorHAnsi" w:eastAsia="Malgun Gothic" w:hAnsiTheme="majorHAnsi"/>
                <w:sz w:val="22"/>
                <w:szCs w:val="22"/>
              </w:rPr>
            </w:pPr>
            <w:r w:rsidRPr="001A55ED">
              <w:rPr>
                <w:rFonts w:asciiTheme="majorHAnsi" w:eastAsiaTheme="minorEastAsia" w:hAnsiTheme="majorHAnsi"/>
                <w:sz w:val="22"/>
                <w:szCs w:val="22"/>
              </w:rPr>
              <w:t>u</w:t>
            </w:r>
            <w:r w:rsidR="00B75237">
              <w:rPr>
                <w:rFonts w:asciiTheme="majorHAnsi" w:eastAsiaTheme="minorEastAsia" w:hAnsiTheme="majorHAnsi"/>
                <w:sz w:val="22"/>
                <w:szCs w:val="22"/>
              </w:rPr>
              <w:t>e</w:t>
            </w:r>
            <w:r w:rsidRPr="001A55ED">
              <w:rPr>
                <w:rFonts w:asciiTheme="majorHAnsi" w:eastAsiaTheme="minorEastAsia" w:hAnsiTheme="majorHAnsi"/>
                <w:sz w:val="22"/>
                <w:szCs w:val="22"/>
              </w:rPr>
              <w:t>(v)</w:t>
            </w:r>
          </w:p>
        </w:tc>
      </w:tr>
      <w:tr w:rsidR="00E52866" w:rsidRPr="001A55ED" w14:paraId="327DBEF4" w14:textId="77777777" w:rsidTr="00396EA1">
        <w:trPr>
          <w:cantSplit/>
          <w:jc w:val="center"/>
        </w:trPr>
        <w:tc>
          <w:tcPr>
            <w:tcW w:w="7508" w:type="dxa"/>
          </w:tcPr>
          <w:p w14:paraId="3FEF4B2E" w14:textId="77777777" w:rsidR="00E52866" w:rsidRPr="001A55ED" w:rsidRDefault="00E52866" w:rsidP="00396EA1">
            <w:pPr>
              <w:pStyle w:val="BodyText"/>
              <w:adjustRightInd w:val="0"/>
              <w:rPr>
                <w:rFonts w:asciiTheme="majorHAnsi" w:hAnsiTheme="majorHAnsi"/>
                <w:b/>
                <w:sz w:val="22"/>
                <w:szCs w:val="22"/>
              </w:rPr>
            </w:pPr>
            <w:r w:rsidRPr="001A55ED">
              <w:rPr>
                <w:rFonts w:asciiTheme="majorHAnsi" w:eastAsiaTheme="minorEastAsia" w:hAnsiTheme="majorHAnsi"/>
                <w:sz w:val="22"/>
                <w:szCs w:val="22"/>
              </w:rPr>
              <w:t xml:space="preserve">                                </w:t>
            </w:r>
            <w:r w:rsidRPr="001A55ED">
              <w:rPr>
                <w:rFonts w:asciiTheme="majorHAnsi" w:eastAsiaTheme="minorEastAsia" w:hAnsiTheme="majorHAnsi"/>
                <w:b/>
                <w:sz w:val="22"/>
                <w:szCs w:val="22"/>
              </w:rPr>
              <w:t>vri_bounding_box_height</w:t>
            </w:r>
            <w:r w:rsidRPr="001A55ED">
              <w:rPr>
                <w:rFonts w:asciiTheme="majorHAnsi" w:eastAsiaTheme="minorEastAsia" w:hAnsiTheme="majorHAnsi"/>
                <w:sz w:val="22"/>
                <w:szCs w:val="22"/>
              </w:rPr>
              <w:t>[ p ]</w:t>
            </w:r>
          </w:p>
        </w:tc>
        <w:tc>
          <w:tcPr>
            <w:tcW w:w="1511" w:type="dxa"/>
          </w:tcPr>
          <w:p w14:paraId="5A24026C" w14:textId="5B57A229" w:rsidR="00E52866" w:rsidRPr="001A55ED" w:rsidRDefault="00E52866" w:rsidP="00396EA1">
            <w:pPr>
              <w:pStyle w:val="BodyText"/>
              <w:adjustRightInd w:val="0"/>
              <w:jc w:val="center"/>
              <w:rPr>
                <w:rFonts w:asciiTheme="majorHAnsi" w:eastAsia="Malgun Gothic" w:hAnsiTheme="majorHAnsi"/>
                <w:sz w:val="22"/>
                <w:szCs w:val="22"/>
              </w:rPr>
            </w:pPr>
            <w:r w:rsidRPr="001A55ED">
              <w:rPr>
                <w:rFonts w:asciiTheme="majorHAnsi" w:eastAsiaTheme="minorEastAsia" w:hAnsiTheme="majorHAnsi"/>
                <w:sz w:val="22"/>
                <w:szCs w:val="22"/>
              </w:rPr>
              <w:t>u</w:t>
            </w:r>
            <w:r w:rsidR="00B75237">
              <w:rPr>
                <w:rFonts w:asciiTheme="majorHAnsi" w:eastAsiaTheme="minorEastAsia" w:hAnsiTheme="majorHAnsi"/>
                <w:sz w:val="22"/>
                <w:szCs w:val="22"/>
              </w:rPr>
              <w:t>e</w:t>
            </w:r>
            <w:r w:rsidRPr="001A55ED">
              <w:rPr>
                <w:rFonts w:asciiTheme="majorHAnsi" w:eastAsiaTheme="minorEastAsia" w:hAnsiTheme="majorHAnsi"/>
                <w:sz w:val="22"/>
                <w:szCs w:val="22"/>
              </w:rPr>
              <w:t>(v)</w:t>
            </w:r>
          </w:p>
        </w:tc>
      </w:tr>
      <w:tr w:rsidR="00E52866" w:rsidRPr="001A55ED" w14:paraId="0A4CA7D3" w14:textId="77777777" w:rsidTr="00396EA1">
        <w:trPr>
          <w:cantSplit/>
          <w:jc w:val="center"/>
        </w:trPr>
        <w:tc>
          <w:tcPr>
            <w:tcW w:w="7508" w:type="dxa"/>
          </w:tcPr>
          <w:p w14:paraId="1D1368B1" w14:textId="77777777" w:rsidR="00E52866" w:rsidRPr="001A55ED" w:rsidRDefault="00E52866" w:rsidP="00396EA1">
            <w:pPr>
              <w:pStyle w:val="BodyText"/>
              <w:adjustRightInd w:val="0"/>
              <w:rPr>
                <w:rFonts w:asciiTheme="majorHAnsi" w:hAnsiTheme="majorHAnsi"/>
                <w:sz w:val="22"/>
                <w:szCs w:val="22"/>
              </w:rPr>
            </w:pPr>
            <w:r w:rsidRPr="001A55ED">
              <w:rPr>
                <w:rFonts w:asciiTheme="majorHAnsi" w:eastAsiaTheme="minorEastAsia" w:hAnsiTheme="majorHAnsi"/>
                <w:sz w:val="22"/>
                <w:szCs w:val="22"/>
              </w:rPr>
              <w:t xml:space="preserve">                        }</w:t>
            </w:r>
          </w:p>
        </w:tc>
        <w:tc>
          <w:tcPr>
            <w:tcW w:w="1511" w:type="dxa"/>
          </w:tcPr>
          <w:p w14:paraId="0CA3FDCF" w14:textId="77777777" w:rsidR="00E52866" w:rsidRPr="001A55ED" w:rsidRDefault="00E52866" w:rsidP="00396EA1">
            <w:pPr>
              <w:pStyle w:val="BodyText"/>
              <w:adjustRightInd w:val="0"/>
              <w:jc w:val="center"/>
              <w:rPr>
                <w:rFonts w:asciiTheme="majorHAnsi" w:hAnsiTheme="majorHAnsi"/>
                <w:sz w:val="22"/>
                <w:szCs w:val="22"/>
              </w:rPr>
            </w:pPr>
          </w:p>
        </w:tc>
      </w:tr>
      <w:tr w:rsidR="00E52866" w:rsidRPr="001A55ED" w14:paraId="54043C9B" w14:textId="77777777" w:rsidTr="00396EA1">
        <w:trPr>
          <w:cantSplit/>
          <w:jc w:val="center"/>
        </w:trPr>
        <w:tc>
          <w:tcPr>
            <w:tcW w:w="7508" w:type="dxa"/>
          </w:tcPr>
          <w:p w14:paraId="39CEF0EA" w14:textId="77777777" w:rsidR="00E52866" w:rsidRPr="001A55ED" w:rsidRDefault="00E52866" w:rsidP="00396EA1">
            <w:pPr>
              <w:pStyle w:val="BodyText"/>
              <w:adjustRightInd w:val="0"/>
              <w:rPr>
                <w:rFonts w:asciiTheme="majorHAnsi" w:hAnsiTheme="majorHAnsi"/>
                <w:b/>
                <w:color w:val="000000" w:themeColor="text1"/>
                <w:sz w:val="22"/>
                <w:szCs w:val="22"/>
              </w:rPr>
            </w:pPr>
            <w:r w:rsidRPr="001A55ED">
              <w:rPr>
                <w:rFonts w:asciiTheme="majorHAnsi" w:eastAsiaTheme="minorEastAsia" w:hAnsiTheme="majorHAnsi"/>
                <w:sz w:val="22"/>
                <w:szCs w:val="22"/>
              </w:rPr>
              <w:t xml:space="preserve">                        </w:t>
            </w:r>
            <w:r w:rsidRPr="001A55ED">
              <w:rPr>
                <w:rFonts w:asciiTheme="majorHAnsi" w:eastAsiaTheme="minorEastAsia" w:hAnsiTheme="majorHAnsi"/>
                <w:b/>
                <w:sz w:val="22"/>
                <w:szCs w:val="22"/>
              </w:rPr>
              <w:t>vri_rectangle_number_of_objects_minus1</w:t>
            </w:r>
            <w:r w:rsidRPr="001A55ED">
              <w:rPr>
                <w:rFonts w:asciiTheme="majorHAnsi" w:eastAsiaTheme="minorEastAsia" w:hAnsiTheme="majorHAnsi"/>
                <w:sz w:val="22"/>
                <w:szCs w:val="22"/>
              </w:rPr>
              <w:t>[ p ]</w:t>
            </w:r>
          </w:p>
        </w:tc>
        <w:tc>
          <w:tcPr>
            <w:tcW w:w="1511" w:type="dxa"/>
          </w:tcPr>
          <w:p w14:paraId="52FD21BD" w14:textId="77777777" w:rsidR="00E52866" w:rsidRPr="001A55ED" w:rsidRDefault="00E52866" w:rsidP="00396EA1">
            <w:pPr>
              <w:pStyle w:val="BodyText"/>
              <w:adjustRightInd w:val="0"/>
              <w:jc w:val="center"/>
              <w:rPr>
                <w:rFonts w:asciiTheme="majorHAnsi" w:hAnsiTheme="majorHAnsi"/>
                <w:bCs/>
                <w:sz w:val="22"/>
                <w:szCs w:val="22"/>
              </w:rPr>
            </w:pPr>
            <w:r w:rsidRPr="001A55ED">
              <w:rPr>
                <w:rFonts w:asciiTheme="majorHAnsi" w:eastAsiaTheme="minorEastAsia" w:hAnsiTheme="majorHAnsi"/>
                <w:sz w:val="22"/>
                <w:szCs w:val="22"/>
              </w:rPr>
              <w:t>ue(v)</w:t>
            </w:r>
          </w:p>
        </w:tc>
      </w:tr>
      <w:tr w:rsidR="00E52866" w:rsidRPr="001A55ED" w14:paraId="3831EECE" w14:textId="77777777" w:rsidTr="00396EA1">
        <w:trPr>
          <w:cantSplit/>
          <w:jc w:val="center"/>
        </w:trPr>
        <w:tc>
          <w:tcPr>
            <w:tcW w:w="7508" w:type="dxa"/>
          </w:tcPr>
          <w:p w14:paraId="4195E432" w14:textId="77777777" w:rsidR="00E52866" w:rsidRPr="001A55ED" w:rsidRDefault="00E52866" w:rsidP="00396EA1">
            <w:pPr>
              <w:pStyle w:val="BodyText"/>
              <w:adjustRightInd w:val="0"/>
              <w:rPr>
                <w:rFonts w:asciiTheme="majorHAnsi" w:hAnsiTheme="majorHAnsi"/>
                <w:color w:val="000000" w:themeColor="text1"/>
                <w:sz w:val="22"/>
                <w:szCs w:val="22"/>
              </w:rPr>
            </w:pPr>
            <w:r w:rsidRPr="001A55ED">
              <w:rPr>
                <w:rFonts w:asciiTheme="majorHAnsi" w:eastAsiaTheme="minorEastAsia" w:hAnsiTheme="majorHAnsi"/>
                <w:sz w:val="22"/>
                <w:szCs w:val="22"/>
              </w:rPr>
              <w:t xml:space="preserve">                        m = vri_rectangle_number_of_objects_minus1[ p ] + 1</w:t>
            </w:r>
          </w:p>
        </w:tc>
        <w:tc>
          <w:tcPr>
            <w:tcW w:w="1511" w:type="dxa"/>
          </w:tcPr>
          <w:p w14:paraId="2E601C7F" w14:textId="77777777" w:rsidR="00E52866" w:rsidRPr="001A55ED" w:rsidRDefault="00E52866" w:rsidP="00396EA1">
            <w:pPr>
              <w:pStyle w:val="BodyText"/>
              <w:adjustRightInd w:val="0"/>
              <w:jc w:val="center"/>
              <w:rPr>
                <w:rFonts w:asciiTheme="majorHAnsi" w:hAnsiTheme="majorHAnsi"/>
                <w:sz w:val="22"/>
                <w:szCs w:val="22"/>
              </w:rPr>
            </w:pPr>
          </w:p>
        </w:tc>
      </w:tr>
      <w:tr w:rsidR="00E52866" w:rsidRPr="001A55ED" w14:paraId="6B1E7D34" w14:textId="77777777" w:rsidTr="00396EA1">
        <w:trPr>
          <w:cantSplit/>
          <w:jc w:val="center"/>
        </w:trPr>
        <w:tc>
          <w:tcPr>
            <w:tcW w:w="7508" w:type="dxa"/>
          </w:tcPr>
          <w:p w14:paraId="6EA3374A" w14:textId="77777777" w:rsidR="00E52866" w:rsidRPr="001A55ED" w:rsidRDefault="00E52866" w:rsidP="00396EA1">
            <w:pPr>
              <w:pStyle w:val="BodyText"/>
              <w:adjustRightInd w:val="0"/>
              <w:rPr>
                <w:rFonts w:asciiTheme="majorHAnsi" w:hAnsiTheme="majorHAnsi"/>
                <w:color w:val="000000" w:themeColor="text1"/>
                <w:sz w:val="22"/>
                <w:szCs w:val="22"/>
              </w:rPr>
            </w:pPr>
            <w:r w:rsidRPr="001A55ED">
              <w:rPr>
                <w:rFonts w:asciiTheme="majorHAnsi" w:eastAsiaTheme="minorEastAsia" w:hAnsiTheme="majorHAnsi"/>
                <w:sz w:val="22"/>
                <w:szCs w:val="22"/>
              </w:rPr>
              <w:t xml:space="preserve">                        for( n = 0; n &lt; m; n++ )</w:t>
            </w:r>
          </w:p>
        </w:tc>
        <w:tc>
          <w:tcPr>
            <w:tcW w:w="1511" w:type="dxa"/>
          </w:tcPr>
          <w:p w14:paraId="068D05A7" w14:textId="77777777" w:rsidR="00E52866" w:rsidRPr="001A55ED" w:rsidRDefault="00E52866" w:rsidP="00396EA1">
            <w:pPr>
              <w:pStyle w:val="BodyText"/>
              <w:adjustRightInd w:val="0"/>
              <w:jc w:val="center"/>
              <w:rPr>
                <w:rFonts w:asciiTheme="majorHAnsi" w:hAnsiTheme="majorHAnsi"/>
                <w:sz w:val="22"/>
                <w:szCs w:val="22"/>
              </w:rPr>
            </w:pPr>
          </w:p>
        </w:tc>
      </w:tr>
      <w:tr w:rsidR="00E52866" w:rsidRPr="001A55ED" w14:paraId="5087959C" w14:textId="77777777" w:rsidTr="00396EA1">
        <w:trPr>
          <w:cantSplit/>
          <w:jc w:val="center"/>
        </w:trPr>
        <w:tc>
          <w:tcPr>
            <w:tcW w:w="7508" w:type="dxa"/>
          </w:tcPr>
          <w:p w14:paraId="0BB6342C" w14:textId="77777777" w:rsidR="00E52866" w:rsidRPr="001A55ED" w:rsidRDefault="00E52866" w:rsidP="00396EA1">
            <w:pPr>
              <w:pStyle w:val="BodyText"/>
              <w:adjustRightInd w:val="0"/>
              <w:rPr>
                <w:rFonts w:asciiTheme="majorHAnsi" w:hAnsiTheme="majorHAnsi"/>
                <w:b/>
                <w:color w:val="000000" w:themeColor="text1"/>
                <w:sz w:val="22"/>
                <w:szCs w:val="22"/>
              </w:rPr>
            </w:pPr>
            <w:r w:rsidRPr="001A55ED">
              <w:rPr>
                <w:rFonts w:asciiTheme="majorHAnsi" w:eastAsiaTheme="minorEastAsia" w:hAnsiTheme="majorHAnsi"/>
                <w:sz w:val="22"/>
                <w:szCs w:val="22"/>
              </w:rPr>
              <w:t xml:space="preserve">                                </w:t>
            </w:r>
            <w:r w:rsidRPr="001A55ED">
              <w:rPr>
                <w:rFonts w:asciiTheme="majorHAnsi" w:eastAsiaTheme="minorEastAsia" w:hAnsiTheme="majorHAnsi"/>
                <w:b/>
                <w:sz w:val="22"/>
                <w:szCs w:val="22"/>
              </w:rPr>
              <w:t>vri_rectangle_object_idx</w:t>
            </w:r>
            <w:r w:rsidRPr="001A55ED">
              <w:rPr>
                <w:rFonts w:asciiTheme="majorHAnsi" w:eastAsiaTheme="minorEastAsia" w:hAnsiTheme="majorHAnsi"/>
                <w:sz w:val="22"/>
                <w:szCs w:val="22"/>
              </w:rPr>
              <w:t>[ p ][ n ]</w:t>
            </w:r>
          </w:p>
        </w:tc>
        <w:tc>
          <w:tcPr>
            <w:tcW w:w="1511" w:type="dxa"/>
          </w:tcPr>
          <w:p w14:paraId="67FC2E42" w14:textId="77777777" w:rsidR="00E52866" w:rsidRPr="001A55ED" w:rsidRDefault="00E52866" w:rsidP="00396EA1">
            <w:pPr>
              <w:pStyle w:val="BodyText"/>
              <w:adjustRightInd w:val="0"/>
              <w:jc w:val="center"/>
              <w:rPr>
                <w:rFonts w:asciiTheme="majorHAnsi" w:eastAsia="Malgun Gothic" w:hAnsiTheme="majorHAnsi"/>
                <w:sz w:val="22"/>
                <w:szCs w:val="22"/>
              </w:rPr>
            </w:pPr>
            <w:r w:rsidRPr="001A55ED">
              <w:rPr>
                <w:rFonts w:asciiTheme="majorHAnsi" w:eastAsiaTheme="minorEastAsia" w:hAnsiTheme="majorHAnsi"/>
                <w:sz w:val="22"/>
                <w:szCs w:val="22"/>
              </w:rPr>
              <w:t>u(v)</w:t>
            </w:r>
          </w:p>
        </w:tc>
      </w:tr>
      <w:tr w:rsidR="00E52866" w:rsidRPr="001A55ED" w14:paraId="4C021221" w14:textId="77777777" w:rsidTr="00396EA1">
        <w:trPr>
          <w:cantSplit/>
          <w:jc w:val="center"/>
        </w:trPr>
        <w:tc>
          <w:tcPr>
            <w:tcW w:w="7508" w:type="dxa"/>
          </w:tcPr>
          <w:p w14:paraId="7C835045" w14:textId="77777777" w:rsidR="00E52866" w:rsidRPr="001A55ED" w:rsidRDefault="00E52866" w:rsidP="00396EA1">
            <w:pPr>
              <w:pStyle w:val="BodyText"/>
              <w:adjustRightInd w:val="0"/>
              <w:rPr>
                <w:rFonts w:asciiTheme="majorHAnsi" w:hAnsiTheme="majorHAnsi"/>
                <w:sz w:val="22"/>
                <w:szCs w:val="22"/>
              </w:rPr>
            </w:pPr>
            <w:r w:rsidRPr="001A55ED">
              <w:rPr>
                <w:rFonts w:asciiTheme="majorHAnsi" w:eastAsiaTheme="minorEastAsia" w:hAnsiTheme="majorHAnsi"/>
                <w:sz w:val="22"/>
                <w:szCs w:val="22"/>
              </w:rPr>
              <w:t xml:space="preserve">                }</w:t>
            </w:r>
          </w:p>
        </w:tc>
        <w:tc>
          <w:tcPr>
            <w:tcW w:w="1511" w:type="dxa"/>
          </w:tcPr>
          <w:p w14:paraId="54AB55A9" w14:textId="77777777" w:rsidR="00E52866" w:rsidRPr="001A55ED" w:rsidRDefault="00E52866" w:rsidP="00396EA1">
            <w:pPr>
              <w:pStyle w:val="BodyText"/>
              <w:adjustRightInd w:val="0"/>
              <w:jc w:val="center"/>
              <w:rPr>
                <w:rFonts w:asciiTheme="majorHAnsi" w:hAnsiTheme="majorHAnsi"/>
                <w:sz w:val="22"/>
                <w:szCs w:val="22"/>
              </w:rPr>
            </w:pPr>
          </w:p>
        </w:tc>
      </w:tr>
      <w:tr w:rsidR="00E52866" w:rsidRPr="001A55ED" w14:paraId="244AAD51" w14:textId="77777777" w:rsidTr="00396EA1">
        <w:trPr>
          <w:cantSplit/>
          <w:jc w:val="center"/>
        </w:trPr>
        <w:tc>
          <w:tcPr>
            <w:tcW w:w="7508" w:type="dxa"/>
          </w:tcPr>
          <w:p w14:paraId="067E5EBF" w14:textId="77777777" w:rsidR="00E52866" w:rsidRPr="001A55ED" w:rsidRDefault="00E52866" w:rsidP="00396EA1">
            <w:pPr>
              <w:pStyle w:val="BodyText"/>
              <w:adjustRightInd w:val="0"/>
              <w:rPr>
                <w:rFonts w:asciiTheme="majorHAnsi" w:hAnsiTheme="majorHAnsi"/>
                <w:sz w:val="22"/>
                <w:szCs w:val="22"/>
              </w:rPr>
            </w:pPr>
            <w:r w:rsidRPr="001A55ED">
              <w:rPr>
                <w:rFonts w:asciiTheme="majorHAnsi" w:eastAsiaTheme="minorEastAsia" w:hAnsiTheme="majorHAnsi"/>
                <w:sz w:val="22"/>
                <w:szCs w:val="22"/>
              </w:rPr>
              <w:t xml:space="preserve">        }</w:t>
            </w:r>
          </w:p>
        </w:tc>
        <w:tc>
          <w:tcPr>
            <w:tcW w:w="1511" w:type="dxa"/>
          </w:tcPr>
          <w:p w14:paraId="3905884C" w14:textId="77777777" w:rsidR="00E52866" w:rsidRPr="001A55ED" w:rsidRDefault="00E52866" w:rsidP="00396EA1">
            <w:pPr>
              <w:pStyle w:val="BodyText"/>
              <w:adjustRightInd w:val="0"/>
              <w:jc w:val="center"/>
              <w:rPr>
                <w:rFonts w:asciiTheme="majorHAnsi" w:hAnsiTheme="majorHAnsi"/>
                <w:sz w:val="22"/>
                <w:szCs w:val="22"/>
              </w:rPr>
            </w:pPr>
          </w:p>
        </w:tc>
      </w:tr>
      <w:tr w:rsidR="00E52866" w:rsidRPr="001A55ED" w14:paraId="78FA3422" w14:textId="77777777" w:rsidTr="00396EA1">
        <w:trPr>
          <w:cantSplit/>
          <w:jc w:val="center"/>
        </w:trPr>
        <w:tc>
          <w:tcPr>
            <w:tcW w:w="7508" w:type="dxa"/>
          </w:tcPr>
          <w:p w14:paraId="5FE7D0DE" w14:textId="77777777" w:rsidR="00E52866" w:rsidRPr="001A55ED" w:rsidRDefault="00E52866" w:rsidP="00396EA1">
            <w:pPr>
              <w:pStyle w:val="BodyText"/>
              <w:adjustRightInd w:val="0"/>
              <w:rPr>
                <w:rFonts w:asciiTheme="majorHAnsi" w:hAnsiTheme="majorHAnsi"/>
                <w:sz w:val="22"/>
                <w:szCs w:val="22"/>
              </w:rPr>
            </w:pPr>
            <w:r w:rsidRPr="001A55ED">
              <w:rPr>
                <w:rFonts w:asciiTheme="majorHAnsi" w:eastAsiaTheme="minorEastAsia" w:hAnsiTheme="majorHAnsi"/>
                <w:sz w:val="22"/>
                <w:szCs w:val="22"/>
              </w:rPr>
              <w:t>}</w:t>
            </w:r>
          </w:p>
        </w:tc>
        <w:tc>
          <w:tcPr>
            <w:tcW w:w="1511" w:type="dxa"/>
          </w:tcPr>
          <w:p w14:paraId="5B44C9AF" w14:textId="77777777" w:rsidR="00E52866" w:rsidRPr="001A55ED" w:rsidRDefault="00E52866" w:rsidP="00396EA1">
            <w:pPr>
              <w:pStyle w:val="BodyText"/>
              <w:adjustRightInd w:val="0"/>
              <w:jc w:val="center"/>
              <w:rPr>
                <w:rFonts w:asciiTheme="majorHAnsi" w:hAnsiTheme="majorHAnsi"/>
                <w:sz w:val="22"/>
                <w:szCs w:val="22"/>
              </w:rPr>
            </w:pPr>
          </w:p>
        </w:tc>
      </w:tr>
    </w:tbl>
    <w:p w14:paraId="118EF885" w14:textId="6E290A2F" w:rsidR="00E661D5" w:rsidRPr="006F7DDA" w:rsidRDefault="00E661D5" w:rsidP="00E661D5">
      <w:pPr>
        <w:spacing w:before="240" w:after="240"/>
        <w:rPr>
          <w:rFonts w:ascii="Times New Roman" w:hAnsi="Times New Roman" w:cs="Times New Roman"/>
          <w:i/>
          <w:iCs/>
          <w:sz w:val="28"/>
          <w:szCs w:val="28"/>
          <w:lang w:val="en-GB"/>
        </w:rPr>
      </w:pPr>
      <w:r w:rsidRPr="006F7DDA">
        <w:rPr>
          <w:rFonts w:ascii="Times New Roman" w:hAnsi="Times New Roman" w:cs="Times New Roman"/>
          <w:i/>
          <w:iCs/>
          <w:sz w:val="28"/>
          <w:szCs w:val="28"/>
          <w:lang w:val="en-GB"/>
        </w:rPr>
        <w:lastRenderedPageBreak/>
        <w:t xml:space="preserve">In subclause </w:t>
      </w:r>
      <w:r w:rsidR="009C644E">
        <w:rPr>
          <w:rFonts w:ascii="Times New Roman" w:hAnsi="Times New Roman" w:cs="Times New Roman"/>
          <w:i/>
          <w:iCs/>
          <w:sz w:val="28"/>
          <w:szCs w:val="28"/>
          <w:lang w:val="en-GB"/>
        </w:rPr>
        <w:t>A.3</w:t>
      </w:r>
      <w:r w:rsidRPr="006F7DDA">
        <w:rPr>
          <w:rFonts w:ascii="Times New Roman" w:hAnsi="Times New Roman" w:cs="Times New Roman"/>
          <w:i/>
          <w:iCs/>
          <w:sz w:val="28"/>
          <w:szCs w:val="28"/>
          <w:lang w:val="en-GB"/>
        </w:rPr>
        <w:t>, replace</w:t>
      </w:r>
    </w:p>
    <w:p w14:paraId="6355B62C" w14:textId="77777777" w:rsidR="00701EA7" w:rsidRPr="00EA0219" w:rsidRDefault="00701EA7" w:rsidP="00701EA7">
      <w:pPr>
        <w:jc w:val="center"/>
        <w:rPr>
          <w:rFonts w:ascii="Cambria" w:hAnsi="Cambria"/>
          <w:b/>
          <w:bCs/>
          <w:sz w:val="21"/>
          <w:szCs w:val="18"/>
        </w:rPr>
      </w:pPr>
      <w:bookmarkStart w:id="39" w:name="_Ref21442028"/>
      <w:r w:rsidRPr="00EA0219">
        <w:rPr>
          <w:rFonts w:ascii="Cambria" w:hAnsi="Cambria"/>
          <w:b/>
        </w:rPr>
        <w:t>Table A-</w:t>
      </w:r>
      <w:r w:rsidRPr="00EA0219">
        <w:rPr>
          <w:rFonts w:ascii="Cambria" w:hAnsi="Cambria"/>
          <w:b/>
        </w:rPr>
        <w:fldChar w:fldCharType="begin"/>
      </w:r>
      <w:r w:rsidRPr="00EA0219">
        <w:rPr>
          <w:rFonts w:ascii="Cambria" w:hAnsi="Cambria"/>
          <w:b/>
        </w:rPr>
        <w:instrText xml:space="preserve"> SEQ Table \* ARABIC \r1</w:instrText>
      </w:r>
      <w:r w:rsidRPr="00EA0219">
        <w:rPr>
          <w:rFonts w:ascii="Cambria" w:hAnsi="Cambria"/>
          <w:b/>
        </w:rPr>
        <w:fldChar w:fldCharType="separate"/>
      </w:r>
      <w:r w:rsidRPr="00EA0219">
        <w:rPr>
          <w:rFonts w:ascii="Cambria" w:hAnsi="Cambria"/>
          <w:b/>
          <w:noProof/>
        </w:rPr>
        <w:t>1</w:t>
      </w:r>
      <w:r w:rsidRPr="00EA0219">
        <w:rPr>
          <w:rFonts w:ascii="Cambria" w:hAnsi="Cambria"/>
          <w:b/>
        </w:rPr>
        <w:fldChar w:fldCharType="end"/>
      </w:r>
      <w:bookmarkEnd w:id="39"/>
      <w:r w:rsidRPr="00EA0219">
        <w:rPr>
          <w:rFonts w:ascii="Cambria" w:hAnsi="Cambria" w:cs="Calibri"/>
          <w:bCs/>
        </w:rPr>
        <w:t> </w:t>
      </w:r>
      <w:r w:rsidRPr="00EA0219">
        <w:rPr>
          <w:rFonts w:ascii="Cambria" w:hAnsi="Cambria"/>
        </w:rPr>
        <w:t>– </w:t>
      </w:r>
      <w:r w:rsidRPr="00EA0219">
        <w:rPr>
          <w:rFonts w:ascii="Cambria" w:hAnsi="Cambria"/>
          <w:b/>
          <w:bCs/>
          <w:sz w:val="21"/>
          <w:szCs w:val="21"/>
        </w:rPr>
        <w:t>Available CodecGroup profile components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4A0" w:firstRow="1" w:lastRow="0" w:firstColumn="1" w:lastColumn="0" w:noHBand="0" w:noVBand="1"/>
      </w:tblPr>
      <w:tblGrid>
        <w:gridCol w:w="2778"/>
        <w:gridCol w:w="3116"/>
        <w:gridCol w:w="3116"/>
      </w:tblGrid>
      <w:tr w:rsidR="00701EA7" w:rsidRPr="00EA0219" w14:paraId="46C4458F" w14:textId="77777777" w:rsidTr="00D96FC3">
        <w:trPr>
          <w:trHeight w:val="90"/>
          <w:jc w:val="center"/>
        </w:trPr>
        <w:tc>
          <w:tcPr>
            <w:tcW w:w="1541" w:type="pct"/>
            <w:vAlign w:val="center"/>
            <w:hideMark/>
          </w:tcPr>
          <w:p w14:paraId="6A3A90DF" w14:textId="77777777" w:rsidR="00701EA7" w:rsidRPr="00EA0219" w:rsidRDefault="00701EA7" w:rsidP="00D96FC3">
            <w:pPr>
              <w:adjustRightInd w:val="0"/>
              <w:jc w:val="center"/>
              <w:rPr>
                <w:rFonts w:ascii="Cambria" w:eastAsia="Times New Roman" w:hAnsi="Cambria"/>
                <w:b/>
                <w:color w:val="000000"/>
                <w:sz w:val="20"/>
                <w:szCs w:val="20"/>
              </w:rPr>
            </w:pPr>
            <w:r w:rsidRPr="00EA0219">
              <w:rPr>
                <w:rFonts w:ascii="Cambria" w:eastAsia="Times New Roman" w:hAnsi="Cambria"/>
                <w:b/>
                <w:color w:val="000000"/>
                <w:sz w:val="20"/>
                <w:szCs w:val="20"/>
              </w:rPr>
              <w:t>CodecGroup</w:t>
            </w:r>
          </w:p>
        </w:tc>
        <w:tc>
          <w:tcPr>
            <w:tcW w:w="1729" w:type="pct"/>
            <w:vAlign w:val="center"/>
            <w:hideMark/>
          </w:tcPr>
          <w:p w14:paraId="63D4A183" w14:textId="77777777" w:rsidR="00701EA7" w:rsidRPr="00EA0219" w:rsidRDefault="00701EA7" w:rsidP="00D96FC3">
            <w:pPr>
              <w:adjustRightInd w:val="0"/>
              <w:jc w:val="center"/>
              <w:rPr>
                <w:rFonts w:ascii="Cambria" w:eastAsia="Times New Roman" w:hAnsi="Cambria"/>
                <w:color w:val="000000"/>
                <w:sz w:val="20"/>
                <w:szCs w:val="20"/>
              </w:rPr>
            </w:pPr>
            <w:r w:rsidRPr="00EA0219">
              <w:rPr>
                <w:rFonts w:ascii="Cambria" w:eastAsia="Times New Roman" w:hAnsi="Cambria"/>
                <w:b/>
                <w:color w:val="000000" w:themeColor="text1"/>
                <w:sz w:val="20"/>
                <w:szCs w:val="20"/>
              </w:rPr>
              <w:t>ptl_profile</w:t>
            </w:r>
            <w:r w:rsidRPr="00EA0219">
              <w:rPr>
                <w:rFonts w:ascii="Cambria" w:eastAsia="Times New Roman" w:hAnsi="Cambria"/>
                <w:b/>
                <w:color w:val="000000" w:themeColor="text1"/>
                <w:sz w:val="20"/>
                <w:szCs w:val="20"/>
                <w:lang w:eastAsia="ja-JP"/>
              </w:rPr>
              <w:t>_codec_group_idc</w:t>
            </w:r>
          </w:p>
        </w:tc>
        <w:tc>
          <w:tcPr>
            <w:tcW w:w="1729" w:type="pct"/>
            <w:vAlign w:val="center"/>
          </w:tcPr>
          <w:p w14:paraId="6F450B02" w14:textId="77777777" w:rsidR="00701EA7" w:rsidRPr="00EA0219" w:rsidRDefault="00701EA7" w:rsidP="00D96FC3">
            <w:pPr>
              <w:jc w:val="center"/>
              <w:rPr>
                <w:rFonts w:ascii="Cambria" w:eastAsia="Times New Roman" w:hAnsi="Cambria"/>
                <w:b/>
                <w:bCs/>
                <w:color w:val="000000" w:themeColor="text1"/>
                <w:sz w:val="20"/>
                <w:szCs w:val="20"/>
              </w:rPr>
            </w:pPr>
            <w:r w:rsidRPr="00EA0219">
              <w:rPr>
                <w:rFonts w:ascii="Cambria" w:hAnsi="Cambria"/>
                <w:b/>
                <w:bCs/>
                <w:sz w:val="20"/>
                <w:szCs w:val="20"/>
              </w:rPr>
              <w:t>4CC code</w:t>
            </w:r>
          </w:p>
        </w:tc>
      </w:tr>
      <w:tr w:rsidR="00701EA7" w:rsidRPr="00EA0219" w14:paraId="7919EBC8" w14:textId="77777777" w:rsidTr="00D96FC3">
        <w:trPr>
          <w:trHeight w:val="90"/>
          <w:jc w:val="center"/>
        </w:trPr>
        <w:tc>
          <w:tcPr>
            <w:tcW w:w="1541" w:type="pct"/>
            <w:vAlign w:val="center"/>
            <w:hideMark/>
          </w:tcPr>
          <w:p w14:paraId="72AD6646" w14:textId="77777777" w:rsidR="00701EA7" w:rsidRPr="00EA0219" w:rsidRDefault="00701EA7" w:rsidP="00D96FC3">
            <w:pPr>
              <w:adjustRightInd w:val="0"/>
              <w:jc w:val="center"/>
              <w:rPr>
                <w:rFonts w:ascii="Cambria" w:eastAsia="Times New Roman" w:hAnsi="Cambria"/>
                <w:color w:val="000000"/>
                <w:sz w:val="20"/>
                <w:szCs w:val="20"/>
              </w:rPr>
            </w:pPr>
            <w:r w:rsidRPr="00EA0219">
              <w:rPr>
                <w:rFonts w:ascii="Cambria" w:eastAsia="Times New Roman" w:hAnsi="Cambria"/>
                <w:color w:val="000000"/>
                <w:sz w:val="20"/>
                <w:szCs w:val="20"/>
              </w:rPr>
              <w:t>AVC Progressive High</w:t>
            </w:r>
          </w:p>
        </w:tc>
        <w:tc>
          <w:tcPr>
            <w:tcW w:w="1729" w:type="pct"/>
            <w:vAlign w:val="center"/>
            <w:hideMark/>
          </w:tcPr>
          <w:p w14:paraId="013977C8" w14:textId="77777777" w:rsidR="00701EA7" w:rsidRPr="00EA0219" w:rsidRDefault="00701EA7" w:rsidP="00D96FC3">
            <w:pPr>
              <w:adjustRightInd w:val="0"/>
              <w:jc w:val="center"/>
              <w:rPr>
                <w:rFonts w:ascii="Cambria" w:eastAsia="Times New Roman" w:hAnsi="Cambria"/>
                <w:color w:val="000000"/>
                <w:sz w:val="20"/>
                <w:szCs w:val="20"/>
              </w:rPr>
            </w:pPr>
            <w:r w:rsidRPr="00EA0219">
              <w:rPr>
                <w:rFonts w:ascii="Cambria" w:eastAsia="Times New Roman" w:hAnsi="Cambria"/>
                <w:color w:val="000000"/>
                <w:sz w:val="20"/>
                <w:szCs w:val="20"/>
              </w:rPr>
              <w:t>0</w:t>
            </w:r>
          </w:p>
        </w:tc>
        <w:tc>
          <w:tcPr>
            <w:tcW w:w="1729" w:type="pct"/>
            <w:vAlign w:val="center"/>
          </w:tcPr>
          <w:p w14:paraId="14B4D9F3" w14:textId="77777777" w:rsidR="00701EA7" w:rsidRPr="00EA0219" w:rsidRDefault="00701EA7" w:rsidP="00D96FC3">
            <w:pPr>
              <w:adjustRightInd w:val="0"/>
              <w:jc w:val="center"/>
              <w:rPr>
                <w:rFonts w:ascii="Cambria" w:eastAsia="Times New Roman" w:hAnsi="Cambria"/>
                <w:color w:val="000000"/>
                <w:sz w:val="20"/>
                <w:szCs w:val="20"/>
              </w:rPr>
            </w:pPr>
            <w:r w:rsidRPr="00EA0219">
              <w:rPr>
                <w:rFonts w:ascii="Cambria" w:eastAsia="Times New Roman" w:hAnsi="Cambria"/>
                <w:color w:val="000000"/>
                <w:sz w:val="20"/>
                <w:szCs w:val="20"/>
              </w:rPr>
              <w:t>'avc3'</w:t>
            </w:r>
          </w:p>
        </w:tc>
      </w:tr>
      <w:tr w:rsidR="00701EA7" w:rsidRPr="00EA0219" w14:paraId="370F7DC8" w14:textId="77777777" w:rsidTr="00D96FC3">
        <w:trPr>
          <w:trHeight w:val="90"/>
          <w:jc w:val="center"/>
        </w:trPr>
        <w:tc>
          <w:tcPr>
            <w:tcW w:w="1541" w:type="pct"/>
            <w:vAlign w:val="center"/>
            <w:hideMark/>
          </w:tcPr>
          <w:p w14:paraId="72775F50" w14:textId="77777777" w:rsidR="00701EA7" w:rsidRPr="00EA0219" w:rsidRDefault="00701EA7" w:rsidP="00D96FC3">
            <w:pPr>
              <w:adjustRightInd w:val="0"/>
              <w:jc w:val="center"/>
              <w:rPr>
                <w:rFonts w:ascii="Cambria" w:eastAsia="Times New Roman" w:hAnsi="Cambria"/>
                <w:color w:val="000000"/>
                <w:sz w:val="20"/>
                <w:szCs w:val="20"/>
              </w:rPr>
            </w:pPr>
            <w:r w:rsidRPr="00EA0219">
              <w:rPr>
                <w:rFonts w:ascii="Cambria" w:eastAsia="Times New Roman" w:hAnsi="Cambria"/>
                <w:color w:val="000000"/>
                <w:sz w:val="20"/>
                <w:szCs w:val="20"/>
              </w:rPr>
              <w:t>HEVC Main10</w:t>
            </w:r>
          </w:p>
        </w:tc>
        <w:tc>
          <w:tcPr>
            <w:tcW w:w="1729" w:type="pct"/>
            <w:vAlign w:val="center"/>
            <w:hideMark/>
          </w:tcPr>
          <w:p w14:paraId="689067D6" w14:textId="77777777" w:rsidR="00701EA7" w:rsidRPr="00EA0219" w:rsidRDefault="00701EA7" w:rsidP="00D96FC3">
            <w:pPr>
              <w:adjustRightInd w:val="0"/>
              <w:jc w:val="center"/>
              <w:rPr>
                <w:rFonts w:ascii="Cambria" w:eastAsia="Times New Roman" w:hAnsi="Cambria"/>
                <w:color w:val="000000"/>
                <w:sz w:val="20"/>
                <w:szCs w:val="20"/>
              </w:rPr>
            </w:pPr>
            <w:r w:rsidRPr="00EA0219">
              <w:rPr>
                <w:rFonts w:ascii="Cambria" w:eastAsia="Times New Roman" w:hAnsi="Cambria"/>
                <w:color w:val="000000"/>
                <w:sz w:val="20"/>
                <w:szCs w:val="20"/>
              </w:rPr>
              <w:t>1</w:t>
            </w:r>
          </w:p>
        </w:tc>
        <w:tc>
          <w:tcPr>
            <w:tcW w:w="1729" w:type="pct"/>
            <w:vAlign w:val="center"/>
          </w:tcPr>
          <w:p w14:paraId="06EC6C9D" w14:textId="77777777" w:rsidR="00701EA7" w:rsidRPr="00EA0219" w:rsidRDefault="00701EA7" w:rsidP="00D96FC3">
            <w:pPr>
              <w:adjustRightInd w:val="0"/>
              <w:jc w:val="center"/>
              <w:rPr>
                <w:rFonts w:ascii="Cambria" w:eastAsia="Times New Roman" w:hAnsi="Cambria"/>
                <w:color w:val="000000"/>
                <w:sz w:val="20"/>
                <w:szCs w:val="20"/>
              </w:rPr>
            </w:pPr>
            <w:r w:rsidRPr="00EA0219">
              <w:rPr>
                <w:rFonts w:ascii="Cambria" w:hAnsi="Cambria"/>
                <w:sz w:val="20"/>
                <w:szCs w:val="20"/>
              </w:rPr>
              <w:t>'hev1'</w:t>
            </w:r>
          </w:p>
        </w:tc>
      </w:tr>
      <w:tr w:rsidR="00701EA7" w:rsidRPr="00EA0219" w14:paraId="29745F71" w14:textId="77777777" w:rsidTr="00D96FC3">
        <w:trPr>
          <w:trHeight w:val="90"/>
          <w:jc w:val="center"/>
        </w:trPr>
        <w:tc>
          <w:tcPr>
            <w:tcW w:w="1541" w:type="pct"/>
            <w:vAlign w:val="center"/>
          </w:tcPr>
          <w:p w14:paraId="685924B7" w14:textId="77777777" w:rsidR="00701EA7" w:rsidRPr="00EA0219" w:rsidRDefault="00701EA7" w:rsidP="00D96FC3">
            <w:pPr>
              <w:adjustRightInd w:val="0"/>
              <w:jc w:val="center"/>
              <w:rPr>
                <w:rFonts w:ascii="Cambria" w:eastAsia="Times New Roman" w:hAnsi="Cambria"/>
                <w:color w:val="000000"/>
                <w:sz w:val="20"/>
                <w:szCs w:val="20"/>
              </w:rPr>
            </w:pPr>
            <w:r w:rsidRPr="00EA0219">
              <w:rPr>
                <w:rFonts w:ascii="Cambria" w:eastAsia="Times New Roman" w:hAnsi="Cambria"/>
                <w:color w:val="000000"/>
                <w:sz w:val="20"/>
                <w:szCs w:val="20"/>
              </w:rPr>
              <w:t>HEVC444</w:t>
            </w:r>
          </w:p>
        </w:tc>
        <w:tc>
          <w:tcPr>
            <w:tcW w:w="1729" w:type="pct"/>
            <w:vAlign w:val="center"/>
          </w:tcPr>
          <w:p w14:paraId="3EE27020" w14:textId="77777777" w:rsidR="00701EA7" w:rsidRPr="00EA0219" w:rsidRDefault="00701EA7" w:rsidP="00D96FC3">
            <w:pPr>
              <w:adjustRightInd w:val="0"/>
              <w:jc w:val="center"/>
              <w:rPr>
                <w:rFonts w:ascii="Cambria" w:eastAsia="Times New Roman" w:hAnsi="Cambria"/>
                <w:color w:val="000000"/>
                <w:sz w:val="20"/>
                <w:szCs w:val="20"/>
              </w:rPr>
            </w:pPr>
            <w:r w:rsidRPr="00EA0219">
              <w:rPr>
                <w:rFonts w:ascii="Cambria" w:eastAsia="Times New Roman" w:hAnsi="Cambria"/>
                <w:color w:val="000000"/>
                <w:sz w:val="20"/>
                <w:szCs w:val="20"/>
              </w:rPr>
              <w:t>2</w:t>
            </w:r>
          </w:p>
        </w:tc>
        <w:tc>
          <w:tcPr>
            <w:tcW w:w="1729" w:type="pct"/>
            <w:vAlign w:val="center"/>
          </w:tcPr>
          <w:p w14:paraId="0FF447D5" w14:textId="77777777" w:rsidR="00701EA7" w:rsidRPr="00EA0219" w:rsidRDefault="00701EA7" w:rsidP="00D96FC3">
            <w:pPr>
              <w:adjustRightInd w:val="0"/>
              <w:jc w:val="center"/>
              <w:rPr>
                <w:rFonts w:ascii="Cambria" w:eastAsia="Times New Roman" w:hAnsi="Cambria"/>
                <w:color w:val="000000"/>
                <w:sz w:val="20"/>
                <w:szCs w:val="20"/>
              </w:rPr>
            </w:pPr>
            <w:r w:rsidRPr="00EA0219">
              <w:rPr>
                <w:rFonts w:ascii="Cambria" w:hAnsi="Cambria"/>
                <w:sz w:val="20"/>
                <w:szCs w:val="20"/>
              </w:rPr>
              <w:t>'hev1'</w:t>
            </w:r>
          </w:p>
        </w:tc>
      </w:tr>
      <w:tr w:rsidR="00701EA7" w:rsidRPr="00EA0219" w14:paraId="6686A6F1" w14:textId="77777777" w:rsidTr="00D96FC3">
        <w:trPr>
          <w:trHeight w:val="90"/>
          <w:jc w:val="center"/>
        </w:trPr>
        <w:tc>
          <w:tcPr>
            <w:tcW w:w="1541" w:type="pct"/>
            <w:vAlign w:val="center"/>
          </w:tcPr>
          <w:p w14:paraId="707E3A34" w14:textId="77777777" w:rsidR="00701EA7" w:rsidRPr="00EA0219" w:rsidRDefault="00701EA7" w:rsidP="00D96FC3">
            <w:pPr>
              <w:adjustRightInd w:val="0"/>
              <w:jc w:val="center"/>
              <w:rPr>
                <w:rFonts w:ascii="Cambria" w:eastAsia="Times New Roman" w:hAnsi="Cambria"/>
                <w:color w:val="000000"/>
                <w:sz w:val="20"/>
                <w:szCs w:val="20"/>
              </w:rPr>
            </w:pPr>
            <w:r w:rsidRPr="00EA0219">
              <w:rPr>
                <w:rFonts w:ascii="Cambria" w:eastAsia="Times New Roman" w:hAnsi="Cambria"/>
                <w:color w:val="000000"/>
                <w:sz w:val="20"/>
                <w:szCs w:val="20"/>
              </w:rPr>
              <w:t>VVC Main10</w:t>
            </w:r>
          </w:p>
        </w:tc>
        <w:tc>
          <w:tcPr>
            <w:tcW w:w="1729" w:type="pct"/>
            <w:vAlign w:val="center"/>
          </w:tcPr>
          <w:p w14:paraId="358BDA06" w14:textId="77777777" w:rsidR="00701EA7" w:rsidRPr="00EA0219" w:rsidRDefault="00701EA7" w:rsidP="00D96FC3">
            <w:pPr>
              <w:adjustRightInd w:val="0"/>
              <w:jc w:val="center"/>
              <w:rPr>
                <w:rFonts w:ascii="Cambria" w:eastAsia="Times New Roman" w:hAnsi="Cambria"/>
                <w:color w:val="000000"/>
                <w:sz w:val="20"/>
                <w:szCs w:val="20"/>
              </w:rPr>
            </w:pPr>
            <w:r w:rsidRPr="00EA0219">
              <w:rPr>
                <w:rFonts w:ascii="Cambria" w:eastAsia="Times New Roman" w:hAnsi="Cambria"/>
                <w:color w:val="000000"/>
                <w:sz w:val="20"/>
                <w:szCs w:val="20"/>
              </w:rPr>
              <w:t>3</w:t>
            </w:r>
          </w:p>
        </w:tc>
        <w:tc>
          <w:tcPr>
            <w:tcW w:w="1729" w:type="pct"/>
            <w:vAlign w:val="center"/>
          </w:tcPr>
          <w:p w14:paraId="5137D8D8" w14:textId="77777777" w:rsidR="00701EA7" w:rsidRPr="00EA0219" w:rsidRDefault="00701EA7" w:rsidP="00D96FC3">
            <w:pPr>
              <w:adjustRightInd w:val="0"/>
              <w:jc w:val="center"/>
              <w:rPr>
                <w:rFonts w:ascii="Cambria" w:hAnsi="Cambria"/>
                <w:sz w:val="20"/>
                <w:szCs w:val="20"/>
              </w:rPr>
            </w:pPr>
            <w:r w:rsidRPr="00EA0219">
              <w:rPr>
                <w:rFonts w:ascii="Cambria" w:hAnsi="Cambria"/>
                <w:sz w:val="20"/>
                <w:szCs w:val="20"/>
              </w:rPr>
              <w:t>'vvc1'</w:t>
            </w:r>
          </w:p>
        </w:tc>
      </w:tr>
      <w:tr w:rsidR="00701EA7" w:rsidRPr="00EA0219" w14:paraId="6210DF12" w14:textId="77777777" w:rsidTr="00D96FC3">
        <w:trPr>
          <w:trHeight w:val="90"/>
          <w:jc w:val="center"/>
        </w:trPr>
        <w:tc>
          <w:tcPr>
            <w:tcW w:w="1541" w:type="pct"/>
            <w:vAlign w:val="center"/>
          </w:tcPr>
          <w:p w14:paraId="56BF4889" w14:textId="77777777" w:rsidR="00701EA7" w:rsidRPr="00EA0219" w:rsidRDefault="00701EA7" w:rsidP="00D96FC3">
            <w:pPr>
              <w:adjustRightInd w:val="0"/>
              <w:jc w:val="center"/>
              <w:rPr>
                <w:rFonts w:ascii="Cambria" w:eastAsia="Times New Roman" w:hAnsi="Cambria"/>
                <w:color w:val="000000"/>
                <w:sz w:val="20"/>
                <w:szCs w:val="20"/>
              </w:rPr>
            </w:pPr>
            <w:r w:rsidRPr="00EA0219">
              <w:rPr>
                <w:rFonts w:ascii="Cambria" w:eastAsia="Times New Roman" w:hAnsi="Cambria"/>
                <w:color w:val="000000"/>
                <w:sz w:val="20"/>
                <w:szCs w:val="20"/>
              </w:rPr>
              <w:t>Reserved</w:t>
            </w:r>
          </w:p>
        </w:tc>
        <w:tc>
          <w:tcPr>
            <w:tcW w:w="1729" w:type="pct"/>
            <w:vAlign w:val="center"/>
          </w:tcPr>
          <w:p w14:paraId="034E9993" w14:textId="77777777" w:rsidR="00701EA7" w:rsidRPr="00EA0219" w:rsidRDefault="00701EA7" w:rsidP="00D96FC3">
            <w:pPr>
              <w:adjustRightInd w:val="0"/>
              <w:jc w:val="center"/>
              <w:rPr>
                <w:rFonts w:ascii="Cambria" w:eastAsia="Times New Roman" w:hAnsi="Cambria"/>
                <w:color w:val="000000"/>
                <w:sz w:val="20"/>
                <w:szCs w:val="20"/>
              </w:rPr>
            </w:pPr>
            <w:r w:rsidRPr="00EA0219">
              <w:rPr>
                <w:rFonts w:ascii="Cambria" w:eastAsia="Times New Roman" w:hAnsi="Cambria"/>
                <w:color w:val="000000"/>
                <w:sz w:val="20"/>
                <w:szCs w:val="20"/>
              </w:rPr>
              <w:t>4..126</w:t>
            </w:r>
          </w:p>
        </w:tc>
        <w:tc>
          <w:tcPr>
            <w:tcW w:w="1729" w:type="pct"/>
            <w:vAlign w:val="center"/>
          </w:tcPr>
          <w:p w14:paraId="79663BCB" w14:textId="77777777" w:rsidR="00701EA7" w:rsidRPr="00EA0219" w:rsidRDefault="00701EA7" w:rsidP="00D96FC3">
            <w:pPr>
              <w:adjustRightInd w:val="0"/>
              <w:jc w:val="center"/>
              <w:rPr>
                <w:rFonts w:ascii="Cambria" w:hAnsi="Cambria"/>
                <w:sz w:val="20"/>
                <w:szCs w:val="20"/>
              </w:rPr>
            </w:pPr>
            <w:r w:rsidRPr="00EA0219">
              <w:rPr>
                <w:rFonts w:ascii="Cambria" w:hAnsi="Cambria"/>
                <w:sz w:val="20"/>
                <w:szCs w:val="20"/>
              </w:rPr>
              <w:t>–</w:t>
            </w:r>
          </w:p>
        </w:tc>
      </w:tr>
      <w:tr w:rsidR="00701EA7" w:rsidRPr="00EA0219" w14:paraId="7C6D97D4" w14:textId="77777777" w:rsidTr="00D96FC3">
        <w:trPr>
          <w:trHeight w:val="90"/>
          <w:jc w:val="center"/>
        </w:trPr>
        <w:tc>
          <w:tcPr>
            <w:tcW w:w="1541" w:type="pct"/>
            <w:vAlign w:val="center"/>
          </w:tcPr>
          <w:p w14:paraId="3C4A9DEA" w14:textId="77777777" w:rsidR="00701EA7" w:rsidRPr="00EA0219" w:rsidRDefault="00701EA7" w:rsidP="00D96FC3">
            <w:pPr>
              <w:adjustRightInd w:val="0"/>
              <w:jc w:val="center"/>
              <w:rPr>
                <w:rFonts w:ascii="Cambria" w:eastAsia="Times New Roman" w:hAnsi="Cambria"/>
                <w:color w:val="000000"/>
                <w:sz w:val="20"/>
                <w:szCs w:val="20"/>
              </w:rPr>
            </w:pPr>
            <w:r w:rsidRPr="00EA0219">
              <w:rPr>
                <w:rFonts w:ascii="Cambria" w:eastAsia="Times New Roman" w:hAnsi="Cambria"/>
                <w:color w:val="000000"/>
                <w:sz w:val="20"/>
                <w:szCs w:val="20"/>
              </w:rPr>
              <w:t>MP4RA</w:t>
            </w:r>
          </w:p>
        </w:tc>
        <w:tc>
          <w:tcPr>
            <w:tcW w:w="1729" w:type="pct"/>
            <w:vAlign w:val="center"/>
          </w:tcPr>
          <w:p w14:paraId="1598F4D3" w14:textId="77777777" w:rsidR="00701EA7" w:rsidRPr="00EA0219" w:rsidRDefault="00701EA7" w:rsidP="00D96FC3">
            <w:pPr>
              <w:adjustRightInd w:val="0"/>
              <w:jc w:val="center"/>
              <w:rPr>
                <w:rFonts w:ascii="Cambria" w:eastAsia="Times New Roman" w:hAnsi="Cambria"/>
                <w:color w:val="000000"/>
                <w:sz w:val="20"/>
                <w:szCs w:val="20"/>
              </w:rPr>
            </w:pPr>
            <w:r w:rsidRPr="00EA0219">
              <w:rPr>
                <w:rFonts w:ascii="Cambria" w:eastAsia="Times New Roman" w:hAnsi="Cambria"/>
                <w:color w:val="000000"/>
                <w:sz w:val="20"/>
                <w:szCs w:val="20"/>
              </w:rPr>
              <w:t>127</w:t>
            </w:r>
          </w:p>
        </w:tc>
        <w:tc>
          <w:tcPr>
            <w:tcW w:w="1729" w:type="pct"/>
            <w:vAlign w:val="center"/>
          </w:tcPr>
          <w:p w14:paraId="27F4FBD3" w14:textId="77777777" w:rsidR="00701EA7" w:rsidRPr="00EA0219" w:rsidRDefault="00701EA7" w:rsidP="00D96FC3">
            <w:pPr>
              <w:adjustRightInd w:val="0"/>
              <w:jc w:val="center"/>
              <w:rPr>
                <w:rFonts w:ascii="Cambria" w:eastAsia="Times New Roman" w:hAnsi="Cambria"/>
                <w:color w:val="000000"/>
                <w:sz w:val="20"/>
                <w:szCs w:val="20"/>
              </w:rPr>
            </w:pPr>
            <w:r w:rsidRPr="00EA0219">
              <w:rPr>
                <w:rFonts w:ascii="Cambria" w:eastAsia="Times New Roman" w:hAnsi="Cambria"/>
                <w:color w:val="000000"/>
                <w:sz w:val="20"/>
                <w:szCs w:val="20"/>
              </w:rPr>
              <w:t xml:space="preserve">provided by </w:t>
            </w:r>
            <w:r w:rsidRPr="00EA0219">
              <w:rPr>
                <w:rFonts w:ascii="Cambria" w:hAnsi="Cambria"/>
                <w:sz w:val="20"/>
                <w:szCs w:val="20"/>
              </w:rPr>
              <w:t>component codec mapping SEI message</w:t>
            </w:r>
            <w:r w:rsidRPr="00EA0219">
              <w:rPr>
                <w:rFonts w:ascii="Cambria" w:eastAsia="Times New Roman" w:hAnsi="Cambria"/>
                <w:color w:val="000000"/>
                <w:sz w:val="20"/>
                <w:szCs w:val="20"/>
              </w:rPr>
              <w:t xml:space="preserve"> </w:t>
            </w:r>
            <w:r w:rsidRPr="00EA0219">
              <w:rPr>
                <w:rFonts w:ascii="Cambria" w:hAnsi="Cambria"/>
                <w:bCs/>
                <w:sz w:val="20"/>
                <w:szCs w:val="20"/>
              </w:rPr>
              <w:t>(</w:t>
            </w:r>
            <w:r w:rsidRPr="00EA0219">
              <w:rPr>
                <w:rFonts w:ascii="Cambria" w:hAnsi="Cambria"/>
                <w:bCs/>
                <w:sz w:val="20"/>
                <w:szCs w:val="20"/>
              </w:rPr>
              <w:fldChar w:fldCharType="begin"/>
            </w:r>
            <w:r w:rsidRPr="00EA0219">
              <w:rPr>
                <w:rFonts w:ascii="Cambria" w:hAnsi="Cambria"/>
                <w:bCs/>
                <w:sz w:val="20"/>
                <w:szCs w:val="20"/>
              </w:rPr>
              <w:instrText xml:space="preserve"> REF _Ref21444040 \r \h  \* MERGEFORMAT </w:instrText>
            </w:r>
            <w:r w:rsidRPr="00EA0219">
              <w:rPr>
                <w:rFonts w:ascii="Cambria" w:hAnsi="Cambria"/>
                <w:bCs/>
                <w:sz w:val="20"/>
                <w:szCs w:val="20"/>
              </w:rPr>
            </w:r>
            <w:r w:rsidRPr="00EA0219">
              <w:rPr>
                <w:rFonts w:ascii="Cambria" w:hAnsi="Cambria"/>
                <w:bCs/>
                <w:sz w:val="20"/>
                <w:szCs w:val="20"/>
              </w:rPr>
              <w:fldChar w:fldCharType="separate"/>
            </w:r>
            <w:r w:rsidRPr="00EA0219">
              <w:rPr>
                <w:rFonts w:ascii="Cambria" w:hAnsi="Cambria"/>
                <w:bCs/>
                <w:sz w:val="20"/>
                <w:szCs w:val="20"/>
              </w:rPr>
              <w:t>F.2.11</w:t>
            </w:r>
            <w:r w:rsidRPr="00EA0219">
              <w:rPr>
                <w:rFonts w:ascii="Cambria" w:hAnsi="Cambria"/>
                <w:bCs/>
                <w:sz w:val="20"/>
                <w:szCs w:val="20"/>
              </w:rPr>
              <w:fldChar w:fldCharType="end"/>
            </w:r>
            <w:r w:rsidRPr="00EA0219">
              <w:rPr>
                <w:rFonts w:ascii="Cambria" w:hAnsi="Cambria"/>
                <w:bCs/>
                <w:sz w:val="20"/>
                <w:szCs w:val="20"/>
              </w:rPr>
              <w:t>)</w:t>
            </w:r>
          </w:p>
        </w:tc>
      </w:tr>
    </w:tbl>
    <w:p w14:paraId="306F09FC" w14:textId="4E2CEBFE" w:rsidR="00E661D5" w:rsidRDefault="00E661D5" w:rsidP="00242417">
      <w:pPr>
        <w:spacing w:before="240" w:after="240"/>
        <w:rPr>
          <w:rFonts w:ascii="Times New Roman" w:hAnsi="Times New Roman" w:cs="Times New Roman"/>
          <w:i/>
          <w:iCs/>
          <w:sz w:val="28"/>
          <w:szCs w:val="28"/>
          <w:lang w:val="en-GB"/>
        </w:rPr>
      </w:pPr>
      <w:r>
        <w:rPr>
          <w:rFonts w:ascii="Times New Roman" w:hAnsi="Times New Roman" w:cs="Times New Roman"/>
          <w:i/>
          <w:iCs/>
          <w:sz w:val="28"/>
          <w:szCs w:val="28"/>
          <w:lang w:val="en-GB"/>
        </w:rPr>
        <w:t>with</w:t>
      </w:r>
    </w:p>
    <w:p w14:paraId="78CD96B6" w14:textId="77777777" w:rsidR="00E06E51" w:rsidRPr="00EA0219" w:rsidRDefault="00E06E51" w:rsidP="00E06E51">
      <w:pPr>
        <w:jc w:val="center"/>
        <w:rPr>
          <w:rFonts w:ascii="Cambria" w:hAnsi="Cambria"/>
          <w:b/>
          <w:bCs/>
          <w:sz w:val="21"/>
          <w:szCs w:val="18"/>
        </w:rPr>
      </w:pPr>
      <w:r w:rsidRPr="00EA0219">
        <w:rPr>
          <w:rFonts w:ascii="Cambria" w:hAnsi="Cambria"/>
          <w:b/>
        </w:rPr>
        <w:t>Table A-</w:t>
      </w:r>
      <w:r w:rsidRPr="00EA0219">
        <w:rPr>
          <w:rFonts w:ascii="Cambria" w:hAnsi="Cambria"/>
          <w:b/>
        </w:rPr>
        <w:fldChar w:fldCharType="begin"/>
      </w:r>
      <w:r w:rsidRPr="00EA0219">
        <w:rPr>
          <w:rFonts w:ascii="Cambria" w:hAnsi="Cambria"/>
          <w:b/>
        </w:rPr>
        <w:instrText xml:space="preserve"> SEQ Table \* ARABIC \r1</w:instrText>
      </w:r>
      <w:r w:rsidRPr="00EA0219">
        <w:rPr>
          <w:rFonts w:ascii="Cambria" w:hAnsi="Cambria"/>
          <w:b/>
        </w:rPr>
        <w:fldChar w:fldCharType="separate"/>
      </w:r>
      <w:r w:rsidRPr="00EA0219">
        <w:rPr>
          <w:rFonts w:ascii="Cambria" w:hAnsi="Cambria"/>
          <w:b/>
          <w:noProof/>
        </w:rPr>
        <w:t>1</w:t>
      </w:r>
      <w:r w:rsidRPr="00EA0219">
        <w:rPr>
          <w:rFonts w:ascii="Cambria" w:hAnsi="Cambria"/>
          <w:b/>
        </w:rPr>
        <w:fldChar w:fldCharType="end"/>
      </w:r>
      <w:r w:rsidRPr="00EA0219">
        <w:rPr>
          <w:rFonts w:ascii="Cambria" w:hAnsi="Cambria" w:cs="Calibri"/>
          <w:bCs/>
        </w:rPr>
        <w:t> </w:t>
      </w:r>
      <w:r w:rsidRPr="00EA0219">
        <w:rPr>
          <w:rFonts w:ascii="Cambria" w:hAnsi="Cambria"/>
        </w:rPr>
        <w:t>– </w:t>
      </w:r>
      <w:r w:rsidRPr="00EA0219">
        <w:rPr>
          <w:rFonts w:ascii="Cambria" w:hAnsi="Cambria"/>
          <w:b/>
          <w:bCs/>
          <w:sz w:val="21"/>
          <w:szCs w:val="21"/>
        </w:rPr>
        <w:t>Available CodecGroup profile components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4A0" w:firstRow="1" w:lastRow="0" w:firstColumn="1" w:lastColumn="0" w:noHBand="0" w:noVBand="1"/>
      </w:tblPr>
      <w:tblGrid>
        <w:gridCol w:w="2778"/>
        <w:gridCol w:w="3116"/>
        <w:gridCol w:w="3116"/>
      </w:tblGrid>
      <w:tr w:rsidR="00E06E51" w:rsidRPr="00EA0219" w14:paraId="65F9F365" w14:textId="77777777" w:rsidTr="00AF51F1">
        <w:trPr>
          <w:trHeight w:val="90"/>
          <w:jc w:val="center"/>
        </w:trPr>
        <w:tc>
          <w:tcPr>
            <w:tcW w:w="1542" w:type="pct"/>
            <w:vAlign w:val="center"/>
            <w:hideMark/>
          </w:tcPr>
          <w:p w14:paraId="021BBC9B" w14:textId="77777777" w:rsidR="00E06E51" w:rsidRPr="00EA0219" w:rsidRDefault="00E06E51" w:rsidP="00D96FC3">
            <w:pPr>
              <w:adjustRightInd w:val="0"/>
              <w:jc w:val="center"/>
              <w:rPr>
                <w:rFonts w:ascii="Cambria" w:eastAsia="Times New Roman" w:hAnsi="Cambria"/>
                <w:b/>
                <w:color w:val="000000"/>
                <w:sz w:val="20"/>
                <w:szCs w:val="20"/>
              </w:rPr>
            </w:pPr>
            <w:r w:rsidRPr="00EA0219">
              <w:rPr>
                <w:rFonts w:ascii="Cambria" w:eastAsia="Times New Roman" w:hAnsi="Cambria"/>
                <w:b/>
                <w:color w:val="000000"/>
                <w:sz w:val="20"/>
                <w:szCs w:val="20"/>
              </w:rPr>
              <w:t>CodecGroup</w:t>
            </w:r>
          </w:p>
        </w:tc>
        <w:tc>
          <w:tcPr>
            <w:tcW w:w="1729" w:type="pct"/>
            <w:vAlign w:val="center"/>
            <w:hideMark/>
          </w:tcPr>
          <w:p w14:paraId="7D1F3CC7" w14:textId="77777777" w:rsidR="00E06E51" w:rsidRPr="00EA0219" w:rsidRDefault="00E06E51" w:rsidP="00D96FC3">
            <w:pPr>
              <w:adjustRightInd w:val="0"/>
              <w:jc w:val="center"/>
              <w:rPr>
                <w:rFonts w:ascii="Cambria" w:eastAsia="Times New Roman" w:hAnsi="Cambria"/>
                <w:color w:val="000000"/>
                <w:sz w:val="20"/>
                <w:szCs w:val="20"/>
              </w:rPr>
            </w:pPr>
            <w:r w:rsidRPr="00EA0219">
              <w:rPr>
                <w:rFonts w:ascii="Cambria" w:eastAsia="Times New Roman" w:hAnsi="Cambria"/>
                <w:b/>
                <w:color w:val="000000" w:themeColor="text1"/>
                <w:sz w:val="20"/>
                <w:szCs w:val="20"/>
              </w:rPr>
              <w:t>ptl_profile</w:t>
            </w:r>
            <w:r w:rsidRPr="00EA0219">
              <w:rPr>
                <w:rFonts w:ascii="Cambria" w:eastAsia="Times New Roman" w:hAnsi="Cambria"/>
                <w:b/>
                <w:color w:val="000000" w:themeColor="text1"/>
                <w:sz w:val="20"/>
                <w:szCs w:val="20"/>
                <w:lang w:eastAsia="ja-JP"/>
              </w:rPr>
              <w:t>_codec_group_idc</w:t>
            </w:r>
          </w:p>
        </w:tc>
        <w:tc>
          <w:tcPr>
            <w:tcW w:w="1729" w:type="pct"/>
            <w:vAlign w:val="center"/>
          </w:tcPr>
          <w:p w14:paraId="326BA086" w14:textId="77777777" w:rsidR="00E06E51" w:rsidRPr="00EA0219" w:rsidRDefault="00E06E51" w:rsidP="00D96FC3">
            <w:pPr>
              <w:jc w:val="center"/>
              <w:rPr>
                <w:rFonts w:ascii="Cambria" w:eastAsia="Times New Roman" w:hAnsi="Cambria"/>
                <w:b/>
                <w:bCs/>
                <w:color w:val="000000" w:themeColor="text1"/>
                <w:sz w:val="20"/>
                <w:szCs w:val="20"/>
              </w:rPr>
            </w:pPr>
            <w:r w:rsidRPr="00EA0219">
              <w:rPr>
                <w:rFonts w:ascii="Cambria" w:hAnsi="Cambria"/>
                <w:b/>
                <w:bCs/>
                <w:sz w:val="20"/>
                <w:szCs w:val="20"/>
              </w:rPr>
              <w:t>4CC code</w:t>
            </w:r>
          </w:p>
        </w:tc>
      </w:tr>
      <w:tr w:rsidR="00E06E51" w:rsidRPr="00EA0219" w14:paraId="290120B5" w14:textId="77777777" w:rsidTr="00AF51F1">
        <w:trPr>
          <w:trHeight w:val="90"/>
          <w:jc w:val="center"/>
        </w:trPr>
        <w:tc>
          <w:tcPr>
            <w:tcW w:w="1542" w:type="pct"/>
            <w:vAlign w:val="center"/>
            <w:hideMark/>
          </w:tcPr>
          <w:p w14:paraId="40FB44CE" w14:textId="77777777" w:rsidR="00E06E51" w:rsidRPr="00EA0219" w:rsidRDefault="00E06E51" w:rsidP="00D96FC3">
            <w:pPr>
              <w:adjustRightInd w:val="0"/>
              <w:jc w:val="center"/>
              <w:rPr>
                <w:rFonts w:ascii="Cambria" w:eastAsia="Times New Roman" w:hAnsi="Cambria"/>
                <w:color w:val="000000"/>
                <w:sz w:val="20"/>
                <w:szCs w:val="20"/>
              </w:rPr>
            </w:pPr>
            <w:r w:rsidRPr="00EA0219">
              <w:rPr>
                <w:rFonts w:ascii="Cambria" w:eastAsia="Times New Roman" w:hAnsi="Cambria"/>
                <w:color w:val="000000"/>
                <w:sz w:val="20"/>
                <w:szCs w:val="20"/>
              </w:rPr>
              <w:t>AVC Progressive High</w:t>
            </w:r>
          </w:p>
        </w:tc>
        <w:tc>
          <w:tcPr>
            <w:tcW w:w="1729" w:type="pct"/>
            <w:vAlign w:val="center"/>
            <w:hideMark/>
          </w:tcPr>
          <w:p w14:paraId="028B67E2" w14:textId="77777777" w:rsidR="00E06E51" w:rsidRPr="00EA0219" w:rsidRDefault="00E06E51" w:rsidP="00D96FC3">
            <w:pPr>
              <w:adjustRightInd w:val="0"/>
              <w:jc w:val="center"/>
              <w:rPr>
                <w:rFonts w:ascii="Cambria" w:eastAsia="Times New Roman" w:hAnsi="Cambria"/>
                <w:color w:val="000000"/>
                <w:sz w:val="20"/>
                <w:szCs w:val="20"/>
              </w:rPr>
            </w:pPr>
            <w:r w:rsidRPr="00EA0219">
              <w:rPr>
                <w:rFonts w:ascii="Cambria" w:eastAsia="Times New Roman" w:hAnsi="Cambria"/>
                <w:color w:val="000000"/>
                <w:sz w:val="20"/>
                <w:szCs w:val="20"/>
              </w:rPr>
              <w:t>0</w:t>
            </w:r>
          </w:p>
        </w:tc>
        <w:tc>
          <w:tcPr>
            <w:tcW w:w="1729" w:type="pct"/>
            <w:vAlign w:val="center"/>
          </w:tcPr>
          <w:p w14:paraId="391D02CC" w14:textId="77777777" w:rsidR="00E06E51" w:rsidRPr="00EA0219" w:rsidRDefault="00E06E51" w:rsidP="00D96FC3">
            <w:pPr>
              <w:adjustRightInd w:val="0"/>
              <w:jc w:val="center"/>
              <w:rPr>
                <w:rFonts w:ascii="Cambria" w:eastAsia="Times New Roman" w:hAnsi="Cambria"/>
                <w:color w:val="000000"/>
                <w:sz w:val="20"/>
                <w:szCs w:val="20"/>
              </w:rPr>
            </w:pPr>
            <w:r w:rsidRPr="00EA0219">
              <w:rPr>
                <w:rFonts w:ascii="Cambria" w:eastAsia="Times New Roman" w:hAnsi="Cambria"/>
                <w:color w:val="000000"/>
                <w:sz w:val="20"/>
                <w:szCs w:val="20"/>
              </w:rPr>
              <w:t>'avc3'</w:t>
            </w:r>
          </w:p>
        </w:tc>
      </w:tr>
      <w:tr w:rsidR="00E06E51" w:rsidRPr="00EA0219" w14:paraId="34F25981" w14:textId="77777777" w:rsidTr="00AF51F1">
        <w:trPr>
          <w:trHeight w:val="90"/>
          <w:jc w:val="center"/>
        </w:trPr>
        <w:tc>
          <w:tcPr>
            <w:tcW w:w="1542" w:type="pct"/>
            <w:vAlign w:val="center"/>
            <w:hideMark/>
          </w:tcPr>
          <w:p w14:paraId="2B508D02" w14:textId="77777777" w:rsidR="00E06E51" w:rsidRPr="00EA0219" w:rsidRDefault="00E06E51" w:rsidP="00D96FC3">
            <w:pPr>
              <w:adjustRightInd w:val="0"/>
              <w:jc w:val="center"/>
              <w:rPr>
                <w:rFonts w:ascii="Cambria" w:eastAsia="Times New Roman" w:hAnsi="Cambria"/>
                <w:color w:val="000000"/>
                <w:sz w:val="20"/>
                <w:szCs w:val="20"/>
              </w:rPr>
            </w:pPr>
            <w:r w:rsidRPr="00EA0219">
              <w:rPr>
                <w:rFonts w:ascii="Cambria" w:eastAsia="Times New Roman" w:hAnsi="Cambria"/>
                <w:color w:val="000000"/>
                <w:sz w:val="20"/>
                <w:szCs w:val="20"/>
              </w:rPr>
              <w:t>HEVC Main10</w:t>
            </w:r>
          </w:p>
        </w:tc>
        <w:tc>
          <w:tcPr>
            <w:tcW w:w="1729" w:type="pct"/>
            <w:vAlign w:val="center"/>
            <w:hideMark/>
          </w:tcPr>
          <w:p w14:paraId="4C3E439E" w14:textId="77777777" w:rsidR="00E06E51" w:rsidRPr="00EA0219" w:rsidRDefault="00E06E51" w:rsidP="00D96FC3">
            <w:pPr>
              <w:adjustRightInd w:val="0"/>
              <w:jc w:val="center"/>
              <w:rPr>
                <w:rFonts w:ascii="Cambria" w:eastAsia="Times New Roman" w:hAnsi="Cambria"/>
                <w:color w:val="000000"/>
                <w:sz w:val="20"/>
                <w:szCs w:val="20"/>
              </w:rPr>
            </w:pPr>
            <w:r w:rsidRPr="00EA0219">
              <w:rPr>
                <w:rFonts w:ascii="Cambria" w:eastAsia="Times New Roman" w:hAnsi="Cambria"/>
                <w:color w:val="000000"/>
                <w:sz w:val="20"/>
                <w:szCs w:val="20"/>
              </w:rPr>
              <w:t>1</w:t>
            </w:r>
          </w:p>
        </w:tc>
        <w:tc>
          <w:tcPr>
            <w:tcW w:w="1729" w:type="pct"/>
            <w:vAlign w:val="center"/>
          </w:tcPr>
          <w:p w14:paraId="0BB4DF97" w14:textId="77777777" w:rsidR="00E06E51" w:rsidRPr="00EA0219" w:rsidRDefault="00E06E51" w:rsidP="00D96FC3">
            <w:pPr>
              <w:adjustRightInd w:val="0"/>
              <w:jc w:val="center"/>
              <w:rPr>
                <w:rFonts w:ascii="Cambria" w:eastAsia="Times New Roman" w:hAnsi="Cambria"/>
                <w:color w:val="000000"/>
                <w:sz w:val="20"/>
                <w:szCs w:val="20"/>
              </w:rPr>
            </w:pPr>
            <w:r w:rsidRPr="00EA0219">
              <w:rPr>
                <w:rFonts w:ascii="Cambria" w:hAnsi="Cambria"/>
                <w:sz w:val="20"/>
                <w:szCs w:val="20"/>
              </w:rPr>
              <w:t>'hev1'</w:t>
            </w:r>
          </w:p>
        </w:tc>
      </w:tr>
      <w:tr w:rsidR="00E06E51" w:rsidRPr="00EA0219" w14:paraId="28A933CC" w14:textId="77777777" w:rsidTr="00AF51F1">
        <w:trPr>
          <w:trHeight w:val="90"/>
          <w:jc w:val="center"/>
        </w:trPr>
        <w:tc>
          <w:tcPr>
            <w:tcW w:w="1542" w:type="pct"/>
            <w:vAlign w:val="center"/>
          </w:tcPr>
          <w:p w14:paraId="506085CD" w14:textId="77777777" w:rsidR="00E06E51" w:rsidRPr="00EA0219" w:rsidRDefault="00E06E51" w:rsidP="00D96FC3">
            <w:pPr>
              <w:adjustRightInd w:val="0"/>
              <w:jc w:val="center"/>
              <w:rPr>
                <w:rFonts w:ascii="Cambria" w:eastAsia="Times New Roman" w:hAnsi="Cambria"/>
                <w:color w:val="000000"/>
                <w:sz w:val="20"/>
                <w:szCs w:val="20"/>
              </w:rPr>
            </w:pPr>
            <w:r w:rsidRPr="00EA0219">
              <w:rPr>
                <w:rFonts w:ascii="Cambria" w:eastAsia="Times New Roman" w:hAnsi="Cambria"/>
                <w:color w:val="000000"/>
                <w:sz w:val="20"/>
                <w:szCs w:val="20"/>
              </w:rPr>
              <w:t>HEVC444</w:t>
            </w:r>
          </w:p>
        </w:tc>
        <w:tc>
          <w:tcPr>
            <w:tcW w:w="1729" w:type="pct"/>
            <w:vAlign w:val="center"/>
          </w:tcPr>
          <w:p w14:paraId="21F9DE72" w14:textId="77777777" w:rsidR="00E06E51" w:rsidRPr="00EA0219" w:rsidRDefault="00E06E51" w:rsidP="00D96FC3">
            <w:pPr>
              <w:adjustRightInd w:val="0"/>
              <w:jc w:val="center"/>
              <w:rPr>
                <w:rFonts w:ascii="Cambria" w:eastAsia="Times New Roman" w:hAnsi="Cambria"/>
                <w:color w:val="000000"/>
                <w:sz w:val="20"/>
                <w:szCs w:val="20"/>
              </w:rPr>
            </w:pPr>
            <w:r w:rsidRPr="00EA0219">
              <w:rPr>
                <w:rFonts w:ascii="Cambria" w:eastAsia="Times New Roman" w:hAnsi="Cambria"/>
                <w:color w:val="000000"/>
                <w:sz w:val="20"/>
                <w:szCs w:val="20"/>
              </w:rPr>
              <w:t>2</w:t>
            </w:r>
          </w:p>
        </w:tc>
        <w:tc>
          <w:tcPr>
            <w:tcW w:w="1729" w:type="pct"/>
            <w:vAlign w:val="center"/>
          </w:tcPr>
          <w:p w14:paraId="09D76E25" w14:textId="77777777" w:rsidR="00E06E51" w:rsidRPr="00EA0219" w:rsidRDefault="00E06E51" w:rsidP="00D96FC3">
            <w:pPr>
              <w:adjustRightInd w:val="0"/>
              <w:jc w:val="center"/>
              <w:rPr>
                <w:rFonts w:ascii="Cambria" w:eastAsia="Times New Roman" w:hAnsi="Cambria"/>
                <w:color w:val="000000"/>
                <w:sz w:val="20"/>
                <w:szCs w:val="20"/>
              </w:rPr>
            </w:pPr>
            <w:r w:rsidRPr="00EA0219">
              <w:rPr>
                <w:rFonts w:ascii="Cambria" w:hAnsi="Cambria"/>
                <w:sz w:val="20"/>
                <w:szCs w:val="20"/>
              </w:rPr>
              <w:t>'hev1'</w:t>
            </w:r>
          </w:p>
        </w:tc>
      </w:tr>
      <w:tr w:rsidR="00E06E51" w:rsidRPr="00EA0219" w14:paraId="1E3C30C3" w14:textId="77777777" w:rsidTr="00AF51F1">
        <w:trPr>
          <w:trHeight w:val="90"/>
          <w:jc w:val="center"/>
        </w:trPr>
        <w:tc>
          <w:tcPr>
            <w:tcW w:w="1542" w:type="pct"/>
            <w:vAlign w:val="center"/>
          </w:tcPr>
          <w:p w14:paraId="7E34CEFB" w14:textId="77777777" w:rsidR="00E06E51" w:rsidRPr="00EA0219" w:rsidRDefault="00E06E51" w:rsidP="00D96FC3">
            <w:pPr>
              <w:adjustRightInd w:val="0"/>
              <w:jc w:val="center"/>
              <w:rPr>
                <w:rFonts w:ascii="Cambria" w:eastAsia="Times New Roman" w:hAnsi="Cambria"/>
                <w:color w:val="000000"/>
                <w:sz w:val="20"/>
                <w:szCs w:val="20"/>
              </w:rPr>
            </w:pPr>
            <w:r w:rsidRPr="00EA0219">
              <w:rPr>
                <w:rFonts w:ascii="Cambria" w:eastAsia="Times New Roman" w:hAnsi="Cambria"/>
                <w:color w:val="000000"/>
                <w:sz w:val="20"/>
                <w:szCs w:val="20"/>
              </w:rPr>
              <w:t>VVC Main10</w:t>
            </w:r>
          </w:p>
        </w:tc>
        <w:tc>
          <w:tcPr>
            <w:tcW w:w="1729" w:type="pct"/>
            <w:vAlign w:val="center"/>
          </w:tcPr>
          <w:p w14:paraId="4AF56406" w14:textId="77777777" w:rsidR="00E06E51" w:rsidRPr="00EA0219" w:rsidRDefault="00E06E51" w:rsidP="00D96FC3">
            <w:pPr>
              <w:adjustRightInd w:val="0"/>
              <w:jc w:val="center"/>
              <w:rPr>
                <w:rFonts w:ascii="Cambria" w:eastAsia="Times New Roman" w:hAnsi="Cambria"/>
                <w:color w:val="000000"/>
                <w:sz w:val="20"/>
                <w:szCs w:val="20"/>
              </w:rPr>
            </w:pPr>
            <w:r w:rsidRPr="00EA0219">
              <w:rPr>
                <w:rFonts w:ascii="Cambria" w:eastAsia="Times New Roman" w:hAnsi="Cambria"/>
                <w:color w:val="000000"/>
                <w:sz w:val="20"/>
                <w:szCs w:val="20"/>
              </w:rPr>
              <w:t>3</w:t>
            </w:r>
          </w:p>
        </w:tc>
        <w:tc>
          <w:tcPr>
            <w:tcW w:w="1729" w:type="pct"/>
            <w:vAlign w:val="center"/>
          </w:tcPr>
          <w:p w14:paraId="430B294C" w14:textId="7E765DCC" w:rsidR="00E06E51" w:rsidRPr="00EA0219" w:rsidRDefault="00E06E51" w:rsidP="00D96FC3">
            <w:pPr>
              <w:adjustRightInd w:val="0"/>
              <w:jc w:val="center"/>
              <w:rPr>
                <w:rFonts w:ascii="Cambria" w:hAnsi="Cambria"/>
                <w:sz w:val="20"/>
                <w:szCs w:val="20"/>
              </w:rPr>
            </w:pPr>
            <w:r w:rsidRPr="00EA0219">
              <w:rPr>
                <w:rFonts w:ascii="Cambria" w:hAnsi="Cambria"/>
                <w:sz w:val="20"/>
                <w:szCs w:val="20"/>
              </w:rPr>
              <w:t>'vv</w:t>
            </w:r>
            <w:r w:rsidR="00AF51F1">
              <w:rPr>
                <w:rFonts w:ascii="Cambria" w:hAnsi="Cambria"/>
                <w:sz w:val="20"/>
                <w:szCs w:val="20"/>
              </w:rPr>
              <w:t>i1</w:t>
            </w:r>
            <w:r w:rsidRPr="00EA0219">
              <w:rPr>
                <w:rFonts w:ascii="Cambria" w:hAnsi="Cambria"/>
                <w:sz w:val="20"/>
                <w:szCs w:val="20"/>
              </w:rPr>
              <w:t>'</w:t>
            </w:r>
          </w:p>
        </w:tc>
      </w:tr>
      <w:tr w:rsidR="00E06E51" w:rsidRPr="00EA0219" w14:paraId="43296310" w14:textId="77777777" w:rsidTr="00AF51F1">
        <w:trPr>
          <w:trHeight w:val="90"/>
          <w:jc w:val="center"/>
        </w:trPr>
        <w:tc>
          <w:tcPr>
            <w:tcW w:w="1542" w:type="pct"/>
            <w:vAlign w:val="center"/>
          </w:tcPr>
          <w:p w14:paraId="06276EC0" w14:textId="77777777" w:rsidR="00E06E51" w:rsidRPr="00EA0219" w:rsidRDefault="00E06E51" w:rsidP="00D96FC3">
            <w:pPr>
              <w:adjustRightInd w:val="0"/>
              <w:jc w:val="center"/>
              <w:rPr>
                <w:rFonts w:ascii="Cambria" w:eastAsia="Times New Roman" w:hAnsi="Cambria"/>
                <w:color w:val="000000"/>
                <w:sz w:val="20"/>
                <w:szCs w:val="20"/>
              </w:rPr>
            </w:pPr>
            <w:r w:rsidRPr="00EA0219">
              <w:rPr>
                <w:rFonts w:ascii="Cambria" w:eastAsia="Times New Roman" w:hAnsi="Cambria"/>
                <w:color w:val="000000"/>
                <w:sz w:val="20"/>
                <w:szCs w:val="20"/>
              </w:rPr>
              <w:t>Reserved</w:t>
            </w:r>
          </w:p>
        </w:tc>
        <w:tc>
          <w:tcPr>
            <w:tcW w:w="1729" w:type="pct"/>
            <w:vAlign w:val="center"/>
          </w:tcPr>
          <w:p w14:paraId="31D08149" w14:textId="77777777" w:rsidR="00E06E51" w:rsidRPr="00EA0219" w:rsidRDefault="00E06E51" w:rsidP="00D96FC3">
            <w:pPr>
              <w:adjustRightInd w:val="0"/>
              <w:jc w:val="center"/>
              <w:rPr>
                <w:rFonts w:ascii="Cambria" w:eastAsia="Times New Roman" w:hAnsi="Cambria"/>
                <w:color w:val="000000"/>
                <w:sz w:val="20"/>
                <w:szCs w:val="20"/>
              </w:rPr>
            </w:pPr>
            <w:r w:rsidRPr="00EA0219">
              <w:rPr>
                <w:rFonts w:ascii="Cambria" w:eastAsia="Times New Roman" w:hAnsi="Cambria"/>
                <w:color w:val="000000"/>
                <w:sz w:val="20"/>
                <w:szCs w:val="20"/>
              </w:rPr>
              <w:t>4..126</w:t>
            </w:r>
          </w:p>
        </w:tc>
        <w:tc>
          <w:tcPr>
            <w:tcW w:w="1729" w:type="pct"/>
            <w:vAlign w:val="center"/>
          </w:tcPr>
          <w:p w14:paraId="26FC9694" w14:textId="77777777" w:rsidR="00E06E51" w:rsidRPr="00EA0219" w:rsidRDefault="00E06E51" w:rsidP="00D96FC3">
            <w:pPr>
              <w:adjustRightInd w:val="0"/>
              <w:jc w:val="center"/>
              <w:rPr>
                <w:rFonts w:ascii="Cambria" w:hAnsi="Cambria"/>
                <w:sz w:val="20"/>
                <w:szCs w:val="20"/>
              </w:rPr>
            </w:pPr>
            <w:r w:rsidRPr="00EA0219">
              <w:rPr>
                <w:rFonts w:ascii="Cambria" w:hAnsi="Cambria"/>
                <w:sz w:val="20"/>
                <w:szCs w:val="20"/>
              </w:rPr>
              <w:t>–</w:t>
            </w:r>
          </w:p>
        </w:tc>
      </w:tr>
      <w:tr w:rsidR="00E06E51" w:rsidRPr="00EA0219" w14:paraId="4337EA22" w14:textId="77777777" w:rsidTr="00AF51F1">
        <w:trPr>
          <w:trHeight w:val="90"/>
          <w:jc w:val="center"/>
        </w:trPr>
        <w:tc>
          <w:tcPr>
            <w:tcW w:w="1542" w:type="pct"/>
            <w:vAlign w:val="center"/>
          </w:tcPr>
          <w:p w14:paraId="25CA389A" w14:textId="77777777" w:rsidR="00E06E51" w:rsidRPr="00EA0219" w:rsidRDefault="00E06E51" w:rsidP="00D96FC3">
            <w:pPr>
              <w:adjustRightInd w:val="0"/>
              <w:jc w:val="center"/>
              <w:rPr>
                <w:rFonts w:ascii="Cambria" w:eastAsia="Times New Roman" w:hAnsi="Cambria"/>
                <w:color w:val="000000"/>
                <w:sz w:val="20"/>
                <w:szCs w:val="20"/>
              </w:rPr>
            </w:pPr>
            <w:r w:rsidRPr="00EA0219">
              <w:rPr>
                <w:rFonts w:ascii="Cambria" w:eastAsia="Times New Roman" w:hAnsi="Cambria"/>
                <w:color w:val="000000"/>
                <w:sz w:val="20"/>
                <w:szCs w:val="20"/>
              </w:rPr>
              <w:t>MP4RA</w:t>
            </w:r>
          </w:p>
        </w:tc>
        <w:tc>
          <w:tcPr>
            <w:tcW w:w="1729" w:type="pct"/>
            <w:vAlign w:val="center"/>
          </w:tcPr>
          <w:p w14:paraId="59EA32FA" w14:textId="77777777" w:rsidR="00E06E51" w:rsidRPr="00EA0219" w:rsidRDefault="00E06E51" w:rsidP="00D96FC3">
            <w:pPr>
              <w:adjustRightInd w:val="0"/>
              <w:jc w:val="center"/>
              <w:rPr>
                <w:rFonts w:ascii="Cambria" w:eastAsia="Times New Roman" w:hAnsi="Cambria"/>
                <w:color w:val="000000"/>
                <w:sz w:val="20"/>
                <w:szCs w:val="20"/>
              </w:rPr>
            </w:pPr>
            <w:r w:rsidRPr="00EA0219">
              <w:rPr>
                <w:rFonts w:ascii="Cambria" w:eastAsia="Times New Roman" w:hAnsi="Cambria"/>
                <w:color w:val="000000"/>
                <w:sz w:val="20"/>
                <w:szCs w:val="20"/>
              </w:rPr>
              <w:t>127</w:t>
            </w:r>
          </w:p>
        </w:tc>
        <w:tc>
          <w:tcPr>
            <w:tcW w:w="1729" w:type="pct"/>
            <w:vAlign w:val="center"/>
          </w:tcPr>
          <w:p w14:paraId="08B28228" w14:textId="77777777" w:rsidR="00E06E51" w:rsidRPr="00EA0219" w:rsidRDefault="00E06E51" w:rsidP="00D96FC3">
            <w:pPr>
              <w:adjustRightInd w:val="0"/>
              <w:jc w:val="center"/>
              <w:rPr>
                <w:rFonts w:ascii="Cambria" w:eastAsia="Times New Roman" w:hAnsi="Cambria"/>
                <w:color w:val="000000"/>
                <w:sz w:val="20"/>
                <w:szCs w:val="20"/>
              </w:rPr>
            </w:pPr>
            <w:r w:rsidRPr="00EA0219">
              <w:rPr>
                <w:rFonts w:ascii="Cambria" w:eastAsia="Times New Roman" w:hAnsi="Cambria"/>
                <w:color w:val="000000"/>
                <w:sz w:val="20"/>
                <w:szCs w:val="20"/>
              </w:rPr>
              <w:t xml:space="preserve">provided by </w:t>
            </w:r>
            <w:r w:rsidRPr="00EA0219">
              <w:rPr>
                <w:rFonts w:ascii="Cambria" w:hAnsi="Cambria"/>
                <w:sz w:val="20"/>
                <w:szCs w:val="20"/>
              </w:rPr>
              <w:t>component codec mapping SEI message</w:t>
            </w:r>
            <w:r w:rsidRPr="00EA0219">
              <w:rPr>
                <w:rFonts w:ascii="Cambria" w:eastAsia="Times New Roman" w:hAnsi="Cambria"/>
                <w:color w:val="000000"/>
                <w:sz w:val="20"/>
                <w:szCs w:val="20"/>
              </w:rPr>
              <w:t xml:space="preserve"> </w:t>
            </w:r>
            <w:r w:rsidRPr="00EA0219">
              <w:rPr>
                <w:rFonts w:ascii="Cambria" w:hAnsi="Cambria"/>
                <w:bCs/>
                <w:sz w:val="20"/>
                <w:szCs w:val="20"/>
              </w:rPr>
              <w:t>(</w:t>
            </w:r>
            <w:r w:rsidRPr="00EA0219">
              <w:rPr>
                <w:rFonts w:ascii="Cambria" w:hAnsi="Cambria"/>
                <w:bCs/>
                <w:sz w:val="20"/>
                <w:szCs w:val="20"/>
              </w:rPr>
              <w:fldChar w:fldCharType="begin"/>
            </w:r>
            <w:r w:rsidRPr="00EA0219">
              <w:rPr>
                <w:rFonts w:ascii="Cambria" w:hAnsi="Cambria"/>
                <w:bCs/>
                <w:sz w:val="20"/>
                <w:szCs w:val="20"/>
              </w:rPr>
              <w:instrText xml:space="preserve"> REF _Ref21444040 \r \h  \* MERGEFORMAT </w:instrText>
            </w:r>
            <w:r w:rsidRPr="00EA0219">
              <w:rPr>
                <w:rFonts w:ascii="Cambria" w:hAnsi="Cambria"/>
                <w:bCs/>
                <w:sz w:val="20"/>
                <w:szCs w:val="20"/>
              </w:rPr>
            </w:r>
            <w:r w:rsidRPr="00EA0219">
              <w:rPr>
                <w:rFonts w:ascii="Cambria" w:hAnsi="Cambria"/>
                <w:bCs/>
                <w:sz w:val="20"/>
                <w:szCs w:val="20"/>
              </w:rPr>
              <w:fldChar w:fldCharType="separate"/>
            </w:r>
            <w:r w:rsidRPr="00EA0219">
              <w:rPr>
                <w:rFonts w:ascii="Cambria" w:hAnsi="Cambria"/>
                <w:bCs/>
                <w:sz w:val="20"/>
                <w:szCs w:val="20"/>
              </w:rPr>
              <w:t>F.2.11</w:t>
            </w:r>
            <w:r w:rsidRPr="00EA0219">
              <w:rPr>
                <w:rFonts w:ascii="Cambria" w:hAnsi="Cambria"/>
                <w:bCs/>
                <w:sz w:val="20"/>
                <w:szCs w:val="20"/>
              </w:rPr>
              <w:fldChar w:fldCharType="end"/>
            </w:r>
            <w:r w:rsidRPr="00EA0219">
              <w:rPr>
                <w:rFonts w:ascii="Cambria" w:hAnsi="Cambria"/>
                <w:bCs/>
                <w:sz w:val="20"/>
                <w:szCs w:val="20"/>
              </w:rPr>
              <w:t>)</w:t>
            </w:r>
          </w:p>
        </w:tc>
      </w:tr>
    </w:tbl>
    <w:p w14:paraId="52B8F0AB" w14:textId="07A24B2E" w:rsidR="00AF51F1" w:rsidRDefault="00AF51F1" w:rsidP="00AF51F1">
      <w:pPr>
        <w:spacing w:before="240" w:after="240"/>
        <w:rPr>
          <w:rFonts w:ascii="Times New Roman" w:hAnsi="Times New Roman" w:cs="Times New Roman"/>
          <w:i/>
          <w:iCs/>
          <w:sz w:val="28"/>
          <w:szCs w:val="28"/>
          <w:lang w:val="en-GB"/>
        </w:rPr>
      </w:pPr>
      <w:r w:rsidRPr="006F7DDA">
        <w:rPr>
          <w:rFonts w:ascii="Times New Roman" w:hAnsi="Times New Roman" w:cs="Times New Roman"/>
          <w:i/>
          <w:iCs/>
          <w:sz w:val="28"/>
          <w:szCs w:val="28"/>
          <w:lang w:val="en-GB"/>
        </w:rPr>
        <w:t xml:space="preserve">In subclause </w:t>
      </w:r>
      <w:r>
        <w:rPr>
          <w:rFonts w:ascii="Times New Roman" w:hAnsi="Times New Roman" w:cs="Times New Roman"/>
          <w:i/>
          <w:iCs/>
          <w:sz w:val="28"/>
          <w:szCs w:val="28"/>
          <w:lang w:val="en-GB"/>
        </w:rPr>
        <w:t>A.3</w:t>
      </w:r>
      <w:r w:rsidRPr="006F7DDA">
        <w:rPr>
          <w:rFonts w:ascii="Times New Roman" w:hAnsi="Times New Roman" w:cs="Times New Roman"/>
          <w:i/>
          <w:iCs/>
          <w:sz w:val="28"/>
          <w:szCs w:val="28"/>
          <w:lang w:val="en-GB"/>
        </w:rPr>
        <w:t>, replace</w:t>
      </w:r>
    </w:p>
    <w:p w14:paraId="782AC6B3" w14:textId="3375F8F7" w:rsidR="00985EA7" w:rsidRPr="00985EA7" w:rsidRDefault="00985EA7" w:rsidP="00985EA7">
      <w:pPr>
        <w:spacing w:before="240"/>
        <w:jc w:val="both"/>
        <w:rPr>
          <w:rFonts w:asciiTheme="majorHAnsi" w:hAnsiTheme="majorHAnsi"/>
        </w:rPr>
      </w:pPr>
      <w:r w:rsidRPr="00985EA7">
        <w:rPr>
          <w:rFonts w:asciiTheme="majorHAnsi" w:hAnsiTheme="majorHAnsi"/>
        </w:rPr>
        <w:t>For ptl_profile_codec_group_idc equal to 3, all video sub-bitstreams shall conform to the stream format identified by 4CC code equal to 'vvc1'. The codec ids associated with all video sub-bitstreams in the active VPS are inferred to be mapped to 'vvc1'. The component codec mapping SEI message (</w:t>
      </w:r>
      <w:r w:rsidRPr="00985EA7">
        <w:rPr>
          <w:rFonts w:asciiTheme="majorHAnsi" w:hAnsiTheme="majorHAnsi"/>
          <w:bCs/>
        </w:rPr>
        <w:fldChar w:fldCharType="begin"/>
      </w:r>
      <w:r w:rsidRPr="00985EA7">
        <w:rPr>
          <w:rFonts w:asciiTheme="majorHAnsi" w:hAnsiTheme="majorHAnsi"/>
          <w:bCs/>
        </w:rPr>
        <w:instrText xml:space="preserve"> REF _Ref21444040 \r \h  \* MERGEFORMAT </w:instrText>
      </w:r>
      <w:r w:rsidRPr="00985EA7">
        <w:rPr>
          <w:rFonts w:asciiTheme="majorHAnsi" w:hAnsiTheme="majorHAnsi"/>
          <w:bCs/>
        </w:rPr>
      </w:r>
      <w:r w:rsidRPr="00985EA7">
        <w:rPr>
          <w:rFonts w:asciiTheme="majorHAnsi" w:hAnsiTheme="majorHAnsi"/>
          <w:bCs/>
        </w:rPr>
        <w:fldChar w:fldCharType="separate"/>
      </w:r>
      <w:r w:rsidRPr="00985EA7">
        <w:rPr>
          <w:rFonts w:asciiTheme="majorHAnsi" w:hAnsiTheme="majorHAnsi"/>
          <w:bCs/>
        </w:rPr>
        <w:t>F.2.11</w:t>
      </w:r>
      <w:r w:rsidRPr="00985EA7">
        <w:rPr>
          <w:rFonts w:asciiTheme="majorHAnsi" w:hAnsiTheme="majorHAnsi"/>
          <w:bCs/>
        </w:rPr>
        <w:fldChar w:fldCharType="end"/>
      </w:r>
      <w:r w:rsidRPr="00985EA7">
        <w:rPr>
          <w:rFonts w:asciiTheme="majorHAnsi" w:hAnsiTheme="majorHAnsi"/>
        </w:rPr>
        <w:t>), when present, shall also indicate the value of ‘vvc1' for all instances j of ccm_codec_4cc[ j ] present in this SEI message.</w:t>
      </w:r>
    </w:p>
    <w:p w14:paraId="3DAF8505" w14:textId="55FD03A0" w:rsidR="00E661D5" w:rsidRDefault="00985EA7" w:rsidP="00242417">
      <w:pPr>
        <w:spacing w:before="240" w:after="240"/>
        <w:rPr>
          <w:rFonts w:ascii="Times New Roman" w:hAnsi="Times New Roman" w:cs="Times New Roman"/>
          <w:i/>
          <w:iCs/>
          <w:sz w:val="28"/>
          <w:szCs w:val="28"/>
          <w:lang w:val="en-GB"/>
        </w:rPr>
      </w:pPr>
      <w:r>
        <w:rPr>
          <w:rFonts w:ascii="Times New Roman" w:hAnsi="Times New Roman" w:cs="Times New Roman"/>
          <w:i/>
          <w:iCs/>
          <w:sz w:val="28"/>
          <w:szCs w:val="28"/>
          <w:lang w:val="en-GB"/>
        </w:rPr>
        <w:t>w</w:t>
      </w:r>
      <w:r w:rsidR="00AF51F1">
        <w:rPr>
          <w:rFonts w:ascii="Times New Roman" w:hAnsi="Times New Roman" w:cs="Times New Roman"/>
          <w:i/>
          <w:iCs/>
          <w:sz w:val="28"/>
          <w:szCs w:val="28"/>
          <w:lang w:val="en-GB"/>
        </w:rPr>
        <w:t>ith</w:t>
      </w:r>
    </w:p>
    <w:p w14:paraId="7D584B93" w14:textId="66BC0EF7" w:rsidR="00985EA7" w:rsidRPr="00985EA7" w:rsidRDefault="00985EA7" w:rsidP="00985EA7">
      <w:pPr>
        <w:spacing w:before="240"/>
        <w:jc w:val="both"/>
        <w:rPr>
          <w:rFonts w:asciiTheme="majorHAnsi" w:hAnsiTheme="majorHAnsi"/>
        </w:rPr>
      </w:pPr>
      <w:r w:rsidRPr="00985EA7">
        <w:rPr>
          <w:rFonts w:asciiTheme="majorHAnsi" w:hAnsiTheme="majorHAnsi"/>
        </w:rPr>
        <w:t>For ptl_profile_codec_group_idc equal to 3, all video sub-bitstreams shall conform to the stream format identified by 4CC code equal to 'vv</w:t>
      </w:r>
      <w:r>
        <w:rPr>
          <w:rFonts w:asciiTheme="majorHAnsi" w:hAnsiTheme="majorHAnsi"/>
        </w:rPr>
        <w:t>i</w:t>
      </w:r>
      <w:r w:rsidRPr="00985EA7">
        <w:rPr>
          <w:rFonts w:asciiTheme="majorHAnsi" w:hAnsiTheme="majorHAnsi"/>
        </w:rPr>
        <w:t>1'. The codec ids associated with all video sub-bitstreams in the active VPS are inferred to be mapped to 'vv</w:t>
      </w:r>
      <w:r>
        <w:rPr>
          <w:rFonts w:asciiTheme="majorHAnsi" w:hAnsiTheme="majorHAnsi"/>
        </w:rPr>
        <w:t>i</w:t>
      </w:r>
      <w:r w:rsidRPr="00985EA7">
        <w:rPr>
          <w:rFonts w:asciiTheme="majorHAnsi" w:hAnsiTheme="majorHAnsi"/>
        </w:rPr>
        <w:t>1'. The component codec mapping SEI message (</w:t>
      </w:r>
      <w:r w:rsidRPr="00985EA7">
        <w:rPr>
          <w:rFonts w:asciiTheme="majorHAnsi" w:hAnsiTheme="majorHAnsi"/>
          <w:bCs/>
        </w:rPr>
        <w:fldChar w:fldCharType="begin"/>
      </w:r>
      <w:r w:rsidRPr="00985EA7">
        <w:rPr>
          <w:rFonts w:asciiTheme="majorHAnsi" w:hAnsiTheme="majorHAnsi"/>
          <w:bCs/>
        </w:rPr>
        <w:instrText xml:space="preserve"> REF _Ref21444040 \r \h  \* MERGEFORMAT </w:instrText>
      </w:r>
      <w:r w:rsidRPr="00985EA7">
        <w:rPr>
          <w:rFonts w:asciiTheme="majorHAnsi" w:hAnsiTheme="majorHAnsi"/>
          <w:bCs/>
        </w:rPr>
      </w:r>
      <w:r w:rsidRPr="00985EA7">
        <w:rPr>
          <w:rFonts w:asciiTheme="majorHAnsi" w:hAnsiTheme="majorHAnsi"/>
          <w:bCs/>
        </w:rPr>
        <w:fldChar w:fldCharType="separate"/>
      </w:r>
      <w:r w:rsidRPr="00985EA7">
        <w:rPr>
          <w:rFonts w:asciiTheme="majorHAnsi" w:hAnsiTheme="majorHAnsi"/>
          <w:bCs/>
        </w:rPr>
        <w:t>F.2.11</w:t>
      </w:r>
      <w:r w:rsidRPr="00985EA7">
        <w:rPr>
          <w:rFonts w:asciiTheme="majorHAnsi" w:hAnsiTheme="majorHAnsi"/>
          <w:bCs/>
        </w:rPr>
        <w:fldChar w:fldCharType="end"/>
      </w:r>
      <w:r w:rsidRPr="00985EA7">
        <w:rPr>
          <w:rFonts w:asciiTheme="majorHAnsi" w:hAnsiTheme="majorHAnsi"/>
        </w:rPr>
        <w:t>), when present, shall also indicate the value of ‘vv</w:t>
      </w:r>
      <w:r>
        <w:rPr>
          <w:rFonts w:asciiTheme="majorHAnsi" w:hAnsiTheme="majorHAnsi"/>
        </w:rPr>
        <w:t>i</w:t>
      </w:r>
      <w:r w:rsidRPr="00985EA7">
        <w:rPr>
          <w:rFonts w:asciiTheme="majorHAnsi" w:hAnsiTheme="majorHAnsi"/>
        </w:rPr>
        <w:t>1' for all instances j of ccm_codec_4cc[ j ] present in this SEI message.</w:t>
      </w:r>
    </w:p>
    <w:p w14:paraId="01F07540" w14:textId="530D3B79" w:rsidR="005E1016" w:rsidRPr="006F7DDA" w:rsidRDefault="005E1016" w:rsidP="00242417">
      <w:pPr>
        <w:spacing w:before="240" w:after="240"/>
        <w:rPr>
          <w:rFonts w:ascii="Times New Roman" w:hAnsi="Times New Roman" w:cs="Times New Roman"/>
          <w:i/>
          <w:iCs/>
          <w:sz w:val="28"/>
          <w:szCs w:val="28"/>
          <w:lang w:val="en-GB"/>
        </w:rPr>
      </w:pPr>
      <w:r w:rsidRPr="006F7DDA">
        <w:rPr>
          <w:rFonts w:ascii="Times New Roman" w:hAnsi="Times New Roman" w:cs="Times New Roman"/>
          <w:i/>
          <w:iCs/>
          <w:sz w:val="28"/>
          <w:szCs w:val="28"/>
          <w:lang w:val="en-GB"/>
        </w:rPr>
        <w:t xml:space="preserve">In subclause </w:t>
      </w:r>
      <w:r w:rsidR="00CA538F" w:rsidRPr="006F7DDA">
        <w:rPr>
          <w:rFonts w:ascii="Times New Roman" w:hAnsi="Times New Roman" w:cs="Times New Roman"/>
          <w:i/>
          <w:iCs/>
          <w:sz w:val="28"/>
          <w:szCs w:val="28"/>
          <w:lang w:val="en-GB"/>
        </w:rPr>
        <w:t>F</w:t>
      </w:r>
      <w:r w:rsidR="002C3EB6" w:rsidRPr="006F7DDA">
        <w:rPr>
          <w:rFonts w:ascii="Times New Roman" w:hAnsi="Times New Roman" w:cs="Times New Roman"/>
          <w:i/>
          <w:iCs/>
          <w:sz w:val="28"/>
          <w:szCs w:val="28"/>
          <w:lang w:val="en-GB"/>
        </w:rPr>
        <w:t>.</w:t>
      </w:r>
      <w:r w:rsidR="00CA538F" w:rsidRPr="006F7DDA">
        <w:rPr>
          <w:rFonts w:ascii="Times New Roman" w:hAnsi="Times New Roman" w:cs="Times New Roman"/>
          <w:i/>
          <w:iCs/>
          <w:sz w:val="28"/>
          <w:szCs w:val="28"/>
          <w:lang w:val="en-GB"/>
        </w:rPr>
        <w:t>3.16</w:t>
      </w:r>
      <w:r w:rsidR="002C3EB6" w:rsidRPr="006F7DDA">
        <w:rPr>
          <w:rFonts w:ascii="Times New Roman" w:hAnsi="Times New Roman" w:cs="Times New Roman"/>
          <w:i/>
          <w:iCs/>
          <w:sz w:val="28"/>
          <w:szCs w:val="28"/>
          <w:lang w:val="en-GB"/>
        </w:rPr>
        <w:t>.2.2.</w:t>
      </w:r>
      <w:r w:rsidR="0061782B" w:rsidRPr="006F7DDA">
        <w:rPr>
          <w:rFonts w:ascii="Times New Roman" w:hAnsi="Times New Roman" w:cs="Times New Roman"/>
          <w:i/>
          <w:iCs/>
          <w:sz w:val="28"/>
          <w:szCs w:val="28"/>
          <w:lang w:val="en-GB"/>
        </w:rPr>
        <w:t>3</w:t>
      </w:r>
      <w:r w:rsidRPr="006F7DDA">
        <w:rPr>
          <w:rFonts w:ascii="Times New Roman" w:hAnsi="Times New Roman" w:cs="Times New Roman"/>
          <w:i/>
          <w:iCs/>
          <w:sz w:val="28"/>
          <w:szCs w:val="28"/>
          <w:lang w:val="en-GB"/>
        </w:rPr>
        <w:t>, replace</w:t>
      </w:r>
    </w:p>
    <w:p w14:paraId="573FD36E" w14:textId="77777777" w:rsidR="006C4073" w:rsidRPr="006C4073" w:rsidRDefault="006C4073" w:rsidP="006C4073">
      <w:pPr>
        <w:pStyle w:val="BodyText"/>
        <w:adjustRightInd w:val="0"/>
        <w:rPr>
          <w:rFonts w:ascii="Times New Roman" w:eastAsiaTheme="minorEastAsia" w:hAnsi="Times New Roman" w:cs="Times New Roman"/>
          <w:sz w:val="22"/>
          <w:szCs w:val="22"/>
        </w:rPr>
      </w:pPr>
      <w:r w:rsidRPr="006C4073">
        <w:rPr>
          <w:rFonts w:ascii="Times New Roman" w:eastAsiaTheme="minorEastAsia" w:hAnsi="Times New Roman" w:cs="Times New Roman"/>
          <w:sz w:val="22"/>
          <w:szCs w:val="22"/>
        </w:rPr>
        <w:t>Let the function AFPSCommonByteString( stringByte, posByte ) be defined as follows:</w:t>
      </w:r>
    </w:p>
    <w:p w14:paraId="5CE29417" w14:textId="616A7D1D" w:rsidR="00897438" w:rsidRPr="007A6D56" w:rsidRDefault="006C4073" w:rsidP="007A6D56">
      <w:pPr>
        <w:pStyle w:val="BodyText"/>
        <w:adjustRightInd w:val="0"/>
        <w:rPr>
          <w:rFonts w:ascii="Times New Roman" w:eastAsiaTheme="minorEastAsia" w:hAnsi="Times New Roman" w:cs="Times New Roman"/>
          <w:sz w:val="22"/>
          <w:szCs w:val="22"/>
        </w:rPr>
      </w:pPr>
      <w:r w:rsidRPr="006C4073">
        <w:rPr>
          <w:rFonts w:ascii="Times New Roman" w:eastAsiaTheme="minorEastAsia" w:hAnsi="Times New Roman" w:cs="Times New Roman"/>
          <w:sz w:val="22"/>
          <w:szCs w:val="22"/>
        </w:rPr>
        <w:t xml:space="preserve">        AFPSCommonByteString( stringByte, posByte ) {</w:t>
      </w:r>
      <w:r w:rsidRPr="006C4073">
        <w:rPr>
          <w:rFonts w:ascii="Times New Roman" w:eastAsiaTheme="minorEastAsia" w:hAnsi="Times New Roman" w:cs="Times New Roman"/>
          <w:sz w:val="22"/>
          <w:szCs w:val="22"/>
        </w:rPr>
        <w:br/>
        <w:t xml:space="preserve">                stringByte[ posByte++ ] = afti_num_tiles_in_atlas_frame_minus1 &amp;&amp; 0xFF</w:t>
      </w:r>
      <w:r w:rsidRPr="006C4073">
        <w:rPr>
          <w:rFonts w:ascii="Times New Roman" w:eastAsiaTheme="minorEastAsia" w:hAnsi="Times New Roman" w:cs="Times New Roman"/>
          <w:sz w:val="22"/>
          <w:szCs w:val="22"/>
        </w:rPr>
        <w:br/>
        <w:t xml:space="preserve">                for ( i = 1; i &lt; afti_num_tiles_in_atlas_frame_minus1 + 1; i++ ) {</w:t>
      </w:r>
      <w:r w:rsidRPr="006C4073">
        <w:rPr>
          <w:rFonts w:ascii="Times New Roman" w:eastAsiaTheme="minorEastAsia" w:hAnsi="Times New Roman" w:cs="Times New Roman"/>
          <w:sz w:val="22"/>
          <w:szCs w:val="22"/>
        </w:rPr>
        <w:br/>
        <w:t xml:space="preserve">                        stringByte[ posByte++ ] = TileOffsetX[ i ] &amp;&amp; 0xFF</w:t>
      </w:r>
      <w:r w:rsidRPr="006C4073">
        <w:rPr>
          <w:rFonts w:ascii="Times New Roman" w:eastAsiaTheme="minorEastAsia" w:hAnsi="Times New Roman" w:cs="Times New Roman"/>
          <w:sz w:val="22"/>
          <w:szCs w:val="22"/>
        </w:rPr>
        <w:br/>
      </w:r>
      <w:r w:rsidRPr="006C4073">
        <w:rPr>
          <w:rFonts w:ascii="Times New Roman" w:eastAsiaTheme="minorEastAsia" w:hAnsi="Times New Roman" w:cs="Times New Roman"/>
          <w:sz w:val="22"/>
          <w:szCs w:val="22"/>
        </w:rPr>
        <w:lastRenderedPageBreak/>
        <w:t xml:space="preserve">                        stringByte[ posByte++ ] = (TileOffsetX[ i ] &gt;&gt; 8 )&amp;&amp; 0xFF</w:t>
      </w:r>
      <w:r w:rsidRPr="006C4073">
        <w:rPr>
          <w:rFonts w:ascii="Times New Roman" w:eastAsiaTheme="minorEastAsia" w:hAnsi="Times New Roman" w:cs="Times New Roman"/>
          <w:sz w:val="22"/>
          <w:szCs w:val="22"/>
        </w:rPr>
        <w:br/>
        <w:t xml:space="preserve">                        stringByte[ posByte++ ] = TileOffsetY[ i ] &amp;&amp; 0xFF</w:t>
      </w:r>
      <w:r w:rsidRPr="006C4073">
        <w:rPr>
          <w:rFonts w:ascii="Times New Roman" w:eastAsiaTheme="minorEastAsia" w:hAnsi="Times New Roman" w:cs="Times New Roman"/>
          <w:sz w:val="22"/>
          <w:szCs w:val="22"/>
        </w:rPr>
        <w:br/>
        <w:t xml:space="preserve">                        stringByte[ posByte++ ] = (TileOffsetY[ i ] &gt;&gt; 8 )&amp;&amp; 0xFF</w:t>
      </w:r>
      <w:r w:rsidRPr="006C4073">
        <w:rPr>
          <w:rFonts w:ascii="Times New Roman" w:eastAsiaTheme="minorEastAsia" w:hAnsi="Times New Roman" w:cs="Times New Roman"/>
          <w:sz w:val="22"/>
          <w:szCs w:val="22"/>
        </w:rPr>
        <w:br/>
        <w:t xml:space="preserve">                        stringByte[ posByte++ ] = TileWidth[ i ] &amp;&amp; 0xFF</w:t>
      </w:r>
      <w:r w:rsidRPr="006C4073">
        <w:rPr>
          <w:rFonts w:ascii="Times New Roman" w:eastAsiaTheme="minorEastAsia" w:hAnsi="Times New Roman" w:cs="Times New Roman"/>
          <w:sz w:val="22"/>
          <w:szCs w:val="22"/>
        </w:rPr>
        <w:br/>
        <w:t xml:space="preserve">                        stringByte[ posByte++ ] = (TileWidth[ i ] &gt;&gt; 8 )&amp;&amp; 0xFF</w:t>
      </w:r>
      <w:r w:rsidRPr="006C4073">
        <w:rPr>
          <w:rFonts w:ascii="Times New Roman" w:eastAsiaTheme="minorEastAsia" w:hAnsi="Times New Roman" w:cs="Times New Roman"/>
          <w:sz w:val="22"/>
          <w:szCs w:val="22"/>
        </w:rPr>
        <w:br/>
        <w:t xml:space="preserve">                        stringByte[ posByte++ ] = TileHeight[ i ] &amp;&amp; 0xFF</w:t>
      </w:r>
      <w:r w:rsidRPr="006C4073">
        <w:rPr>
          <w:rFonts w:ascii="Times New Roman" w:eastAsiaTheme="minorEastAsia" w:hAnsi="Times New Roman" w:cs="Times New Roman"/>
          <w:sz w:val="22"/>
          <w:szCs w:val="22"/>
        </w:rPr>
        <w:br/>
        <w:t xml:space="preserve">                        stringByte[ posByte++ ] = (TileHeight[ i ] &gt;&gt; 8 )&amp;&amp; 0xFF</w:t>
      </w:r>
      <w:r w:rsidRPr="006C4073">
        <w:rPr>
          <w:rFonts w:ascii="Times New Roman" w:eastAsiaTheme="minorEastAsia" w:hAnsi="Times New Roman" w:cs="Times New Roman"/>
          <w:sz w:val="22"/>
          <w:szCs w:val="22"/>
        </w:rPr>
        <w:br/>
        <w:t xml:space="preserve">                        stringByte[ posByte++ ] = AuxTileOffset[ i ] &amp;&amp; 0xFF</w:t>
      </w:r>
      <w:r w:rsidRPr="006C4073">
        <w:rPr>
          <w:rFonts w:ascii="Times New Roman" w:eastAsiaTheme="minorEastAsia" w:hAnsi="Times New Roman" w:cs="Times New Roman"/>
          <w:sz w:val="22"/>
          <w:szCs w:val="22"/>
        </w:rPr>
        <w:br/>
        <w:t xml:space="preserve">                        stringByte[ posByte++ ] = (AuxTileOffset[ i ] &gt;&gt; 8 )&amp;&amp; 0xFF</w:t>
      </w:r>
      <w:r w:rsidRPr="006C4073">
        <w:rPr>
          <w:rFonts w:ascii="Times New Roman" w:eastAsiaTheme="minorEastAsia" w:hAnsi="Times New Roman" w:cs="Times New Roman"/>
          <w:sz w:val="22"/>
          <w:szCs w:val="22"/>
        </w:rPr>
        <w:br/>
        <w:t xml:space="preserve">                        stringByte[ posByte++ ] = AuxTileHeight[ i ] &amp;&amp; 0xFF</w:t>
      </w:r>
      <w:r w:rsidRPr="006C4073">
        <w:rPr>
          <w:rFonts w:ascii="Times New Roman" w:eastAsiaTheme="minorEastAsia" w:hAnsi="Times New Roman" w:cs="Times New Roman"/>
          <w:sz w:val="22"/>
          <w:szCs w:val="22"/>
        </w:rPr>
        <w:br/>
        <w:t xml:space="preserve">                        stringByte[ posByte++ ] = (AuxTileHeight[ i ] &gt;&gt; 8 )&amp;&amp; 0xFF</w:t>
      </w:r>
      <w:r w:rsidRPr="006C4073">
        <w:rPr>
          <w:rFonts w:ascii="Times New Roman" w:eastAsiaTheme="minorEastAsia" w:hAnsi="Times New Roman" w:cs="Times New Roman"/>
          <w:sz w:val="22"/>
          <w:szCs w:val="22"/>
        </w:rPr>
        <w:br/>
        <w:t xml:space="preserve">                        stringByte[ posByte++ ] = afti_tile_id[ i ] &amp;&amp; 0xFF</w:t>
      </w:r>
      <w:r w:rsidRPr="006C4073">
        <w:rPr>
          <w:rFonts w:ascii="Times New Roman" w:eastAsiaTheme="minorEastAsia" w:hAnsi="Times New Roman" w:cs="Times New Roman"/>
          <w:sz w:val="22"/>
          <w:szCs w:val="22"/>
        </w:rPr>
        <w:br/>
        <w:t xml:space="preserve">                        stringByte[ posByte++ ] = (afti_tile_id[ i ] &gt;&gt; 8 )&amp;&amp; 0xFF</w:t>
      </w:r>
      <w:r w:rsidRPr="006C4073">
        <w:rPr>
          <w:rFonts w:ascii="Times New Roman" w:eastAsiaTheme="minorEastAsia" w:hAnsi="Times New Roman" w:cs="Times New Roman"/>
          <w:sz w:val="22"/>
          <w:szCs w:val="22"/>
        </w:rPr>
        <w:br/>
        <w:t xml:space="preserve">                }</w:t>
      </w:r>
      <w:r w:rsidRPr="006C4073">
        <w:rPr>
          <w:rFonts w:ascii="Times New Roman" w:eastAsiaTheme="minorEastAsia" w:hAnsi="Times New Roman" w:cs="Times New Roman"/>
          <w:sz w:val="22"/>
          <w:szCs w:val="22"/>
        </w:rPr>
        <w:br/>
        <w:t xml:space="preserve">                return posByte</w:t>
      </w:r>
      <w:r w:rsidRPr="006C4073">
        <w:rPr>
          <w:rFonts w:ascii="Times New Roman" w:eastAsiaTheme="minorEastAsia" w:hAnsi="Times New Roman" w:cs="Times New Roman"/>
          <w:sz w:val="22"/>
          <w:szCs w:val="22"/>
        </w:rPr>
        <w:br/>
        <w:t xml:space="preserve">        }</w:t>
      </w:r>
    </w:p>
    <w:p w14:paraId="2F500657" w14:textId="38B81990" w:rsidR="004B2807" w:rsidRPr="006F7DDA" w:rsidRDefault="00893EED" w:rsidP="00242417">
      <w:pPr>
        <w:spacing w:before="240" w:after="240"/>
        <w:rPr>
          <w:rFonts w:ascii="Times New Roman" w:hAnsi="Times New Roman" w:cs="Times New Roman"/>
          <w:i/>
          <w:iCs/>
          <w:sz w:val="28"/>
          <w:szCs w:val="28"/>
          <w:lang w:val="en-GB"/>
        </w:rPr>
      </w:pPr>
      <w:r w:rsidRPr="006F7DDA">
        <w:rPr>
          <w:rFonts w:ascii="Times New Roman" w:hAnsi="Times New Roman" w:cs="Times New Roman"/>
          <w:i/>
          <w:iCs/>
          <w:sz w:val="28"/>
          <w:szCs w:val="28"/>
          <w:lang w:val="en-GB"/>
        </w:rPr>
        <w:t>w</w:t>
      </w:r>
      <w:r w:rsidR="004B2807" w:rsidRPr="006F7DDA">
        <w:rPr>
          <w:rFonts w:ascii="Times New Roman" w:hAnsi="Times New Roman" w:cs="Times New Roman"/>
          <w:i/>
          <w:iCs/>
          <w:sz w:val="28"/>
          <w:szCs w:val="28"/>
          <w:lang w:val="en-GB"/>
        </w:rPr>
        <w:t>ith</w:t>
      </w:r>
    </w:p>
    <w:p w14:paraId="76C62AD5" w14:textId="77777777" w:rsidR="00893EED" w:rsidRPr="00897438" w:rsidRDefault="00893EED" w:rsidP="00893EED">
      <w:pPr>
        <w:rPr>
          <w:rFonts w:ascii="Times New Roman" w:hAnsi="Times New Roman" w:cs="Times New Roman"/>
        </w:rPr>
      </w:pPr>
      <w:r w:rsidRPr="00897438">
        <w:rPr>
          <w:rFonts w:ascii="Times New Roman" w:hAnsi="Times New Roman" w:cs="Times New Roman"/>
        </w:rPr>
        <w:t>Let the function AFPSCommonByteString( stringByte, posByte ) be defined as follows:</w:t>
      </w:r>
    </w:p>
    <w:p w14:paraId="2B6613A8" w14:textId="6F4D9728" w:rsidR="00893EED" w:rsidRDefault="00893EED" w:rsidP="00893EED">
      <w:pPr>
        <w:spacing w:before="120"/>
        <w:rPr>
          <w:rFonts w:ascii="Times New Roman" w:hAnsi="Times New Roman" w:cs="Times New Roman"/>
        </w:rPr>
      </w:pPr>
      <w:r w:rsidRPr="00897438">
        <w:rPr>
          <w:rFonts w:ascii="Times New Roman" w:hAnsi="Times New Roman" w:cs="Times New Roman"/>
        </w:rPr>
        <w:tab/>
        <w:t>AFPSCommonByteString( stringByte, posByte ) {</w:t>
      </w:r>
      <w:r w:rsidRPr="00897438">
        <w:rPr>
          <w:rFonts w:ascii="Times New Roman" w:hAnsi="Times New Roman" w:cs="Times New Roman"/>
        </w:rPr>
        <w:br/>
      </w:r>
      <w:r w:rsidRPr="00897438">
        <w:rPr>
          <w:rFonts w:ascii="Times New Roman" w:hAnsi="Times New Roman" w:cs="Times New Roman"/>
        </w:rPr>
        <w:tab/>
      </w:r>
      <w:r w:rsidRPr="00897438">
        <w:rPr>
          <w:rFonts w:ascii="Times New Roman" w:hAnsi="Times New Roman" w:cs="Times New Roman"/>
        </w:rPr>
        <w:tab/>
        <w:t>stringByte[ posByte++ ] = afti_num_tiles_in_atlas_frame_minus1 &amp;&amp; 0xFF</w:t>
      </w:r>
      <w:r w:rsidRPr="00897438">
        <w:rPr>
          <w:rFonts w:ascii="Times New Roman" w:hAnsi="Times New Roman" w:cs="Times New Roman"/>
        </w:rPr>
        <w:br/>
      </w:r>
      <w:r w:rsidRPr="00897438">
        <w:rPr>
          <w:rFonts w:ascii="Times New Roman" w:hAnsi="Times New Roman" w:cs="Times New Roman"/>
        </w:rPr>
        <w:tab/>
      </w:r>
      <w:r w:rsidRPr="00897438">
        <w:rPr>
          <w:rFonts w:ascii="Times New Roman" w:hAnsi="Times New Roman" w:cs="Times New Roman"/>
        </w:rPr>
        <w:tab/>
        <w:t>for ( i = 1; i &lt; afti_num_tiles_in_atlas_frame_minus1 + 1; i++ ) {</w:t>
      </w:r>
      <w:r w:rsidRPr="00897438">
        <w:rPr>
          <w:rFonts w:ascii="Times New Roman" w:hAnsi="Times New Roman" w:cs="Times New Roman"/>
        </w:rPr>
        <w:br/>
      </w:r>
      <w:r w:rsidRPr="00897438">
        <w:rPr>
          <w:rFonts w:ascii="Times New Roman" w:hAnsi="Times New Roman" w:cs="Times New Roman"/>
        </w:rPr>
        <w:tab/>
      </w:r>
      <w:r w:rsidRPr="00897438">
        <w:rPr>
          <w:rFonts w:ascii="Times New Roman" w:hAnsi="Times New Roman" w:cs="Times New Roman"/>
        </w:rPr>
        <w:tab/>
      </w:r>
      <w:r w:rsidRPr="00897438">
        <w:rPr>
          <w:rFonts w:ascii="Times New Roman" w:hAnsi="Times New Roman" w:cs="Times New Roman"/>
        </w:rPr>
        <w:tab/>
        <w:t>stringByte[ posByte++ ] = TileOffsetX[ i ] &amp;&amp; 0xFF</w:t>
      </w:r>
      <w:r w:rsidRPr="00897438">
        <w:rPr>
          <w:rFonts w:ascii="Times New Roman" w:hAnsi="Times New Roman" w:cs="Times New Roman"/>
        </w:rPr>
        <w:br/>
      </w:r>
      <w:r w:rsidRPr="00897438">
        <w:rPr>
          <w:rFonts w:ascii="Times New Roman" w:hAnsi="Times New Roman" w:cs="Times New Roman"/>
        </w:rPr>
        <w:tab/>
      </w:r>
      <w:r w:rsidRPr="00897438">
        <w:rPr>
          <w:rFonts w:ascii="Times New Roman" w:hAnsi="Times New Roman" w:cs="Times New Roman"/>
        </w:rPr>
        <w:tab/>
      </w:r>
      <w:r w:rsidRPr="00897438">
        <w:rPr>
          <w:rFonts w:ascii="Times New Roman" w:hAnsi="Times New Roman" w:cs="Times New Roman"/>
        </w:rPr>
        <w:tab/>
        <w:t>stringByte[ posByte++ ] = (TileOffsetX[ i ] &gt;&gt; 8 )&amp;&amp; 0xFF</w:t>
      </w:r>
      <w:r w:rsidRPr="00897438">
        <w:rPr>
          <w:rFonts w:ascii="Times New Roman" w:hAnsi="Times New Roman" w:cs="Times New Roman"/>
        </w:rPr>
        <w:br/>
      </w:r>
      <w:r w:rsidRPr="00897438">
        <w:rPr>
          <w:rFonts w:ascii="Times New Roman" w:hAnsi="Times New Roman" w:cs="Times New Roman"/>
        </w:rPr>
        <w:tab/>
      </w:r>
      <w:r w:rsidRPr="00897438">
        <w:rPr>
          <w:rFonts w:ascii="Times New Roman" w:hAnsi="Times New Roman" w:cs="Times New Roman"/>
        </w:rPr>
        <w:tab/>
      </w:r>
      <w:r w:rsidRPr="00897438">
        <w:rPr>
          <w:rFonts w:ascii="Times New Roman" w:hAnsi="Times New Roman" w:cs="Times New Roman"/>
        </w:rPr>
        <w:tab/>
        <w:t>stringByte[ posByte++ ] = TileOffsetY[ i ] &amp;&amp; 0xFF</w:t>
      </w:r>
      <w:r w:rsidRPr="00897438">
        <w:rPr>
          <w:rFonts w:ascii="Times New Roman" w:hAnsi="Times New Roman" w:cs="Times New Roman"/>
        </w:rPr>
        <w:br/>
      </w:r>
      <w:r w:rsidRPr="00897438">
        <w:rPr>
          <w:rFonts w:ascii="Times New Roman" w:hAnsi="Times New Roman" w:cs="Times New Roman"/>
        </w:rPr>
        <w:tab/>
      </w:r>
      <w:r w:rsidRPr="00897438">
        <w:rPr>
          <w:rFonts w:ascii="Times New Roman" w:hAnsi="Times New Roman" w:cs="Times New Roman"/>
        </w:rPr>
        <w:tab/>
      </w:r>
      <w:r w:rsidRPr="00897438">
        <w:rPr>
          <w:rFonts w:ascii="Times New Roman" w:hAnsi="Times New Roman" w:cs="Times New Roman"/>
        </w:rPr>
        <w:tab/>
        <w:t>stringByte[ posByte++ ] = (TileOffsetY[ i ] &gt;&gt; 8 )&amp;&amp; 0xFF</w:t>
      </w:r>
      <w:r w:rsidRPr="00897438">
        <w:rPr>
          <w:rFonts w:ascii="Times New Roman" w:hAnsi="Times New Roman" w:cs="Times New Roman"/>
        </w:rPr>
        <w:br/>
      </w:r>
      <w:r w:rsidRPr="00897438">
        <w:rPr>
          <w:rFonts w:ascii="Times New Roman" w:hAnsi="Times New Roman" w:cs="Times New Roman"/>
        </w:rPr>
        <w:tab/>
      </w:r>
      <w:r w:rsidRPr="00897438">
        <w:rPr>
          <w:rFonts w:ascii="Times New Roman" w:hAnsi="Times New Roman" w:cs="Times New Roman"/>
        </w:rPr>
        <w:tab/>
      </w:r>
      <w:r w:rsidRPr="00897438">
        <w:rPr>
          <w:rFonts w:ascii="Times New Roman" w:hAnsi="Times New Roman" w:cs="Times New Roman"/>
        </w:rPr>
        <w:tab/>
        <w:t>stringByte[ posByte++ ] = TileWidth[ i ] &amp;&amp; 0xFF</w:t>
      </w:r>
      <w:r w:rsidRPr="00897438">
        <w:rPr>
          <w:rFonts w:ascii="Times New Roman" w:hAnsi="Times New Roman" w:cs="Times New Roman"/>
        </w:rPr>
        <w:br/>
      </w:r>
      <w:r w:rsidRPr="00897438">
        <w:rPr>
          <w:rFonts w:ascii="Times New Roman" w:hAnsi="Times New Roman" w:cs="Times New Roman"/>
        </w:rPr>
        <w:tab/>
      </w:r>
      <w:r w:rsidRPr="00897438">
        <w:rPr>
          <w:rFonts w:ascii="Times New Roman" w:hAnsi="Times New Roman" w:cs="Times New Roman"/>
        </w:rPr>
        <w:tab/>
      </w:r>
      <w:r w:rsidRPr="00897438">
        <w:rPr>
          <w:rFonts w:ascii="Times New Roman" w:hAnsi="Times New Roman" w:cs="Times New Roman"/>
        </w:rPr>
        <w:tab/>
        <w:t>stringByte[ posByte++ ] = (TileWidth[ i ] &gt;&gt; 8 )&amp;&amp; 0xFF</w:t>
      </w:r>
      <w:r w:rsidRPr="00897438">
        <w:rPr>
          <w:rFonts w:ascii="Times New Roman" w:hAnsi="Times New Roman" w:cs="Times New Roman"/>
        </w:rPr>
        <w:br/>
      </w:r>
      <w:r w:rsidRPr="00897438">
        <w:rPr>
          <w:rFonts w:ascii="Times New Roman" w:hAnsi="Times New Roman" w:cs="Times New Roman"/>
        </w:rPr>
        <w:tab/>
      </w:r>
      <w:r w:rsidRPr="00897438">
        <w:rPr>
          <w:rFonts w:ascii="Times New Roman" w:hAnsi="Times New Roman" w:cs="Times New Roman"/>
        </w:rPr>
        <w:tab/>
      </w:r>
      <w:r w:rsidRPr="00897438">
        <w:rPr>
          <w:rFonts w:ascii="Times New Roman" w:hAnsi="Times New Roman" w:cs="Times New Roman"/>
        </w:rPr>
        <w:tab/>
        <w:t>stringByte[ posByte++ ] = TileHeight[ i ] &amp;&amp; 0xFF</w:t>
      </w:r>
      <w:r w:rsidRPr="00897438">
        <w:rPr>
          <w:rFonts w:ascii="Times New Roman" w:hAnsi="Times New Roman" w:cs="Times New Roman"/>
        </w:rPr>
        <w:br/>
      </w:r>
      <w:r w:rsidRPr="00897438">
        <w:rPr>
          <w:rFonts w:ascii="Times New Roman" w:hAnsi="Times New Roman" w:cs="Times New Roman"/>
        </w:rPr>
        <w:tab/>
      </w:r>
      <w:r w:rsidRPr="00897438">
        <w:rPr>
          <w:rFonts w:ascii="Times New Roman" w:hAnsi="Times New Roman" w:cs="Times New Roman"/>
        </w:rPr>
        <w:tab/>
      </w:r>
      <w:r w:rsidRPr="00897438">
        <w:rPr>
          <w:rFonts w:ascii="Times New Roman" w:hAnsi="Times New Roman" w:cs="Times New Roman"/>
        </w:rPr>
        <w:tab/>
        <w:t>stringByte[ posByte++ ] = (TileHeight[ i ] &gt;&gt; 8 )&amp;&amp; 0xFF</w:t>
      </w:r>
      <w:r w:rsidRPr="00897438">
        <w:rPr>
          <w:rFonts w:ascii="Times New Roman" w:hAnsi="Times New Roman" w:cs="Times New Roman"/>
        </w:rPr>
        <w:br/>
      </w:r>
      <w:r w:rsidRPr="00897438">
        <w:rPr>
          <w:rFonts w:ascii="Times New Roman" w:hAnsi="Times New Roman" w:cs="Times New Roman"/>
        </w:rPr>
        <w:tab/>
      </w:r>
      <w:r w:rsidRPr="00897438">
        <w:rPr>
          <w:rFonts w:ascii="Times New Roman" w:hAnsi="Times New Roman" w:cs="Times New Roman"/>
        </w:rPr>
        <w:tab/>
      </w:r>
      <w:r w:rsidRPr="00897438">
        <w:rPr>
          <w:rFonts w:ascii="Times New Roman" w:hAnsi="Times New Roman" w:cs="Times New Roman"/>
        </w:rPr>
        <w:tab/>
        <w:t>stringByte[ posByte++ ] = AuxTileOffset[ i ] &amp;&amp; 0xFF</w:t>
      </w:r>
      <w:r w:rsidRPr="00897438">
        <w:rPr>
          <w:rFonts w:ascii="Times New Roman" w:hAnsi="Times New Roman" w:cs="Times New Roman"/>
        </w:rPr>
        <w:br/>
      </w:r>
      <w:r w:rsidRPr="00897438">
        <w:rPr>
          <w:rFonts w:ascii="Times New Roman" w:hAnsi="Times New Roman" w:cs="Times New Roman"/>
        </w:rPr>
        <w:tab/>
      </w:r>
      <w:r w:rsidRPr="00897438">
        <w:rPr>
          <w:rFonts w:ascii="Times New Roman" w:hAnsi="Times New Roman" w:cs="Times New Roman"/>
        </w:rPr>
        <w:tab/>
      </w:r>
      <w:r w:rsidRPr="00897438">
        <w:rPr>
          <w:rFonts w:ascii="Times New Roman" w:hAnsi="Times New Roman" w:cs="Times New Roman"/>
        </w:rPr>
        <w:tab/>
        <w:t>stringByte[ posByte++ ] = (AuxTileOffset[ i ] &gt;&gt; 8 )&amp;&amp; 0xFF</w:t>
      </w:r>
      <w:r w:rsidRPr="00897438">
        <w:rPr>
          <w:rFonts w:ascii="Times New Roman" w:hAnsi="Times New Roman" w:cs="Times New Roman"/>
        </w:rPr>
        <w:br/>
      </w:r>
      <w:r w:rsidRPr="00897438">
        <w:rPr>
          <w:rFonts w:ascii="Times New Roman" w:hAnsi="Times New Roman" w:cs="Times New Roman"/>
        </w:rPr>
        <w:tab/>
      </w:r>
      <w:r w:rsidRPr="00897438">
        <w:rPr>
          <w:rFonts w:ascii="Times New Roman" w:hAnsi="Times New Roman" w:cs="Times New Roman"/>
        </w:rPr>
        <w:tab/>
      </w:r>
      <w:r w:rsidRPr="00897438">
        <w:rPr>
          <w:rFonts w:ascii="Times New Roman" w:hAnsi="Times New Roman" w:cs="Times New Roman"/>
        </w:rPr>
        <w:tab/>
        <w:t>stringByte[ posByte++ ] = AuxTileWidth[ i ] &amp;&amp; 0xFF</w:t>
      </w:r>
      <w:r w:rsidRPr="00897438">
        <w:rPr>
          <w:rFonts w:ascii="Times New Roman" w:hAnsi="Times New Roman" w:cs="Times New Roman"/>
        </w:rPr>
        <w:br/>
      </w:r>
      <w:r w:rsidRPr="00897438">
        <w:rPr>
          <w:rFonts w:ascii="Times New Roman" w:hAnsi="Times New Roman" w:cs="Times New Roman"/>
        </w:rPr>
        <w:tab/>
      </w:r>
      <w:r w:rsidRPr="00897438">
        <w:rPr>
          <w:rFonts w:ascii="Times New Roman" w:hAnsi="Times New Roman" w:cs="Times New Roman"/>
        </w:rPr>
        <w:tab/>
      </w:r>
      <w:r w:rsidRPr="00897438">
        <w:rPr>
          <w:rFonts w:ascii="Times New Roman" w:hAnsi="Times New Roman" w:cs="Times New Roman"/>
        </w:rPr>
        <w:tab/>
        <w:t>stringByte[ posByte++ ] = (AuxTileWidth[ i ] &gt;&gt; 8 )&amp;&amp; 0xFF</w:t>
      </w:r>
      <w:r w:rsidRPr="00897438">
        <w:rPr>
          <w:rFonts w:ascii="Times New Roman" w:hAnsi="Times New Roman" w:cs="Times New Roman"/>
        </w:rPr>
        <w:br/>
      </w:r>
      <w:r w:rsidRPr="00897438">
        <w:rPr>
          <w:rFonts w:ascii="Times New Roman" w:hAnsi="Times New Roman" w:cs="Times New Roman"/>
        </w:rPr>
        <w:tab/>
      </w:r>
      <w:r w:rsidRPr="00897438">
        <w:rPr>
          <w:rFonts w:ascii="Times New Roman" w:hAnsi="Times New Roman" w:cs="Times New Roman"/>
        </w:rPr>
        <w:tab/>
      </w:r>
      <w:r w:rsidRPr="00897438">
        <w:rPr>
          <w:rFonts w:ascii="Times New Roman" w:hAnsi="Times New Roman" w:cs="Times New Roman"/>
        </w:rPr>
        <w:tab/>
        <w:t>stringByte[ posByte++ ] = AuxTileHeight[ i ] &amp;&amp; 0xFF</w:t>
      </w:r>
      <w:r w:rsidRPr="00897438">
        <w:rPr>
          <w:rFonts w:ascii="Times New Roman" w:hAnsi="Times New Roman" w:cs="Times New Roman"/>
        </w:rPr>
        <w:br/>
      </w:r>
      <w:r w:rsidRPr="00897438">
        <w:rPr>
          <w:rFonts w:ascii="Times New Roman" w:hAnsi="Times New Roman" w:cs="Times New Roman"/>
        </w:rPr>
        <w:tab/>
      </w:r>
      <w:r w:rsidRPr="00897438">
        <w:rPr>
          <w:rFonts w:ascii="Times New Roman" w:hAnsi="Times New Roman" w:cs="Times New Roman"/>
        </w:rPr>
        <w:tab/>
      </w:r>
      <w:r w:rsidRPr="00897438">
        <w:rPr>
          <w:rFonts w:ascii="Times New Roman" w:hAnsi="Times New Roman" w:cs="Times New Roman"/>
        </w:rPr>
        <w:tab/>
        <w:t>stringByte[ posByte++ ] = (AuxTileHeight[ i ] &gt;&gt; 8 )&amp;&amp; 0xFF</w:t>
      </w:r>
      <w:r w:rsidRPr="00897438">
        <w:rPr>
          <w:rFonts w:ascii="Times New Roman" w:hAnsi="Times New Roman" w:cs="Times New Roman"/>
        </w:rPr>
        <w:br/>
      </w:r>
      <w:r w:rsidRPr="00897438">
        <w:rPr>
          <w:rFonts w:ascii="Times New Roman" w:hAnsi="Times New Roman" w:cs="Times New Roman"/>
        </w:rPr>
        <w:tab/>
      </w:r>
      <w:r w:rsidRPr="00897438">
        <w:rPr>
          <w:rFonts w:ascii="Times New Roman" w:hAnsi="Times New Roman" w:cs="Times New Roman"/>
        </w:rPr>
        <w:tab/>
      </w:r>
      <w:r w:rsidRPr="00897438">
        <w:rPr>
          <w:rFonts w:ascii="Times New Roman" w:hAnsi="Times New Roman" w:cs="Times New Roman"/>
        </w:rPr>
        <w:tab/>
        <w:t>stringByte[ posByte++ ] = afti_tile_id[ i ] &amp;&amp; 0xFF</w:t>
      </w:r>
      <w:r w:rsidRPr="00897438">
        <w:rPr>
          <w:rFonts w:ascii="Times New Roman" w:hAnsi="Times New Roman" w:cs="Times New Roman"/>
        </w:rPr>
        <w:br/>
      </w:r>
      <w:r w:rsidRPr="00897438">
        <w:rPr>
          <w:rFonts w:ascii="Times New Roman" w:hAnsi="Times New Roman" w:cs="Times New Roman"/>
        </w:rPr>
        <w:tab/>
      </w:r>
      <w:r w:rsidRPr="00897438">
        <w:rPr>
          <w:rFonts w:ascii="Times New Roman" w:hAnsi="Times New Roman" w:cs="Times New Roman"/>
        </w:rPr>
        <w:tab/>
      </w:r>
      <w:r w:rsidRPr="00897438">
        <w:rPr>
          <w:rFonts w:ascii="Times New Roman" w:hAnsi="Times New Roman" w:cs="Times New Roman"/>
        </w:rPr>
        <w:tab/>
        <w:t>stringByte[ posByte++ ] = (afti_tile_id[ i ] &gt;&gt; 8 )&amp;&amp; 0xFF</w:t>
      </w:r>
      <w:r w:rsidRPr="00897438">
        <w:rPr>
          <w:rFonts w:ascii="Times New Roman" w:hAnsi="Times New Roman" w:cs="Times New Roman"/>
        </w:rPr>
        <w:br/>
      </w:r>
      <w:r w:rsidRPr="00897438">
        <w:rPr>
          <w:rFonts w:ascii="Times New Roman" w:hAnsi="Times New Roman" w:cs="Times New Roman"/>
        </w:rPr>
        <w:tab/>
      </w:r>
      <w:r w:rsidRPr="00897438">
        <w:rPr>
          <w:rFonts w:ascii="Times New Roman" w:hAnsi="Times New Roman" w:cs="Times New Roman"/>
        </w:rPr>
        <w:tab/>
        <w:t>}</w:t>
      </w:r>
      <w:r w:rsidRPr="00897438">
        <w:rPr>
          <w:rFonts w:ascii="Times New Roman" w:hAnsi="Times New Roman" w:cs="Times New Roman"/>
        </w:rPr>
        <w:br/>
      </w:r>
      <w:r w:rsidRPr="00897438">
        <w:rPr>
          <w:rFonts w:ascii="Times New Roman" w:hAnsi="Times New Roman" w:cs="Times New Roman"/>
        </w:rPr>
        <w:tab/>
      </w:r>
      <w:r w:rsidRPr="00897438">
        <w:rPr>
          <w:rFonts w:ascii="Times New Roman" w:hAnsi="Times New Roman" w:cs="Times New Roman"/>
        </w:rPr>
        <w:tab/>
        <w:t>return posByte</w:t>
      </w:r>
      <w:r w:rsidRPr="00897438">
        <w:rPr>
          <w:rFonts w:ascii="Times New Roman" w:hAnsi="Times New Roman" w:cs="Times New Roman"/>
        </w:rPr>
        <w:br/>
      </w:r>
      <w:r w:rsidRPr="00897438">
        <w:rPr>
          <w:rFonts w:ascii="Times New Roman" w:hAnsi="Times New Roman" w:cs="Times New Roman"/>
        </w:rPr>
        <w:tab/>
        <w:t>}</w:t>
      </w:r>
    </w:p>
    <w:p w14:paraId="15D10E27" w14:textId="77777777" w:rsidR="00E4129D" w:rsidRDefault="00E4129D" w:rsidP="00E4129D">
      <w:pPr>
        <w:spacing w:before="240" w:after="240"/>
        <w:rPr>
          <w:rFonts w:ascii="Times New Roman" w:hAnsi="Times New Roman" w:cs="Times New Roman"/>
          <w:i/>
          <w:iCs/>
          <w:sz w:val="28"/>
          <w:szCs w:val="28"/>
          <w:lang w:val="en-GB"/>
        </w:rPr>
      </w:pPr>
      <w:r w:rsidRPr="006F7DDA">
        <w:rPr>
          <w:rFonts w:ascii="Times New Roman" w:hAnsi="Times New Roman" w:cs="Times New Roman"/>
          <w:i/>
          <w:iCs/>
          <w:sz w:val="28"/>
          <w:szCs w:val="28"/>
          <w:lang w:val="en-GB"/>
        </w:rPr>
        <w:t xml:space="preserve">In subclause </w:t>
      </w:r>
      <w:r>
        <w:rPr>
          <w:rFonts w:ascii="Times New Roman" w:hAnsi="Times New Roman" w:cs="Times New Roman"/>
          <w:i/>
          <w:iCs/>
          <w:sz w:val="28"/>
          <w:szCs w:val="28"/>
          <w:lang w:val="en-GB"/>
        </w:rPr>
        <w:t>H.7.3</w:t>
      </w:r>
      <w:r w:rsidRPr="006F7DDA">
        <w:rPr>
          <w:rFonts w:ascii="Times New Roman" w:hAnsi="Times New Roman" w:cs="Times New Roman"/>
          <w:i/>
          <w:iCs/>
          <w:sz w:val="28"/>
          <w:szCs w:val="28"/>
          <w:lang w:val="en-GB"/>
        </w:rPr>
        <w:t>, replace</w:t>
      </w:r>
    </w:p>
    <w:p w14:paraId="3F536CFA" w14:textId="77777777" w:rsidR="00484063" w:rsidRPr="00484063" w:rsidRDefault="00484063" w:rsidP="00484063">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ascii="Times New Roman" w:eastAsiaTheme="minorEastAsia" w:hAnsi="Times New Roman"/>
          <w:szCs w:val="24"/>
        </w:rPr>
      </w:pPr>
      <w:r w:rsidRPr="00484063">
        <w:rPr>
          <w:rFonts w:ascii="Times New Roman" w:eastAsiaTheme="minorEastAsia" w:hAnsi="Times New Roman"/>
          <w:szCs w:val="24"/>
        </w:rPr>
        <w:t>—</w:t>
      </w:r>
      <w:r w:rsidRPr="00484063">
        <w:rPr>
          <w:rFonts w:ascii="Times New Roman" w:eastAsiaTheme="minorEastAsia" w:hAnsi="Times New Roman"/>
          <w:szCs w:val="24"/>
        </w:rPr>
        <w:tab/>
        <w:t>If oFrame[ y ][ x ] is not equal to 0 and AtlasBlockToPatchMap[ subBlkY ][ subBlkX ] is equal to pProjIdx, the following applies:</w:t>
      </w:r>
    </w:p>
    <w:p w14:paraId="7E889499" w14:textId="77777777" w:rsidR="00484063" w:rsidRPr="00484063" w:rsidRDefault="00484063" w:rsidP="00484063">
      <w:pPr>
        <w:pStyle w:val="ListContinue2"/>
        <w:tabs>
          <w:tab w:val="left" w:pos="397"/>
          <w:tab w:val="left" w:pos="1191"/>
          <w:tab w:val="left" w:pos="1588"/>
          <w:tab w:val="left" w:pos="1985"/>
          <w:tab w:val="left" w:pos="2381"/>
          <w:tab w:val="left" w:pos="2778"/>
          <w:tab w:val="left" w:pos="3175"/>
          <w:tab w:val="left" w:pos="3572"/>
          <w:tab w:val="left" w:pos="3969"/>
        </w:tabs>
        <w:adjustRightInd w:val="0"/>
        <w:rPr>
          <w:rFonts w:ascii="Times New Roman" w:eastAsiaTheme="minorEastAsia" w:hAnsi="Times New Roman" w:cs="Times New Roman"/>
          <w:szCs w:val="24"/>
        </w:rPr>
      </w:pPr>
      <w:r w:rsidRPr="00484063">
        <w:rPr>
          <w:rFonts w:ascii="Times New Roman" w:eastAsiaTheme="minorEastAsia" w:hAnsi="Times New Roman" w:cs="Times New Roman"/>
          <w:szCs w:val="24"/>
        </w:rPr>
        <w:t>—</w:t>
      </w:r>
      <w:r w:rsidRPr="00484063">
        <w:rPr>
          <w:rFonts w:ascii="Times New Roman" w:eastAsiaTheme="minorEastAsia" w:hAnsi="Times New Roman" w:cs="Times New Roman"/>
          <w:szCs w:val="24"/>
        </w:rPr>
        <w:tab/>
        <w:t>A variable d0 is set equal to gFrame[ 0 ][ y ][ x ].</w:t>
      </w:r>
    </w:p>
    <w:p w14:paraId="58B9B35B" w14:textId="77777777" w:rsidR="00484063" w:rsidRPr="00484063" w:rsidRDefault="00484063" w:rsidP="00484063">
      <w:pPr>
        <w:pStyle w:val="ListContinue2"/>
        <w:tabs>
          <w:tab w:val="left" w:pos="397"/>
          <w:tab w:val="left" w:pos="1191"/>
          <w:tab w:val="left" w:pos="1588"/>
          <w:tab w:val="left" w:pos="1985"/>
          <w:tab w:val="left" w:pos="2381"/>
          <w:tab w:val="left" w:pos="2778"/>
          <w:tab w:val="left" w:pos="3175"/>
          <w:tab w:val="left" w:pos="3572"/>
          <w:tab w:val="left" w:pos="3969"/>
        </w:tabs>
        <w:adjustRightInd w:val="0"/>
        <w:rPr>
          <w:rFonts w:ascii="Times New Roman" w:eastAsiaTheme="minorEastAsia" w:hAnsi="Times New Roman" w:cs="Times New Roman"/>
          <w:szCs w:val="24"/>
        </w:rPr>
      </w:pPr>
      <w:r w:rsidRPr="00484063">
        <w:rPr>
          <w:rFonts w:ascii="Times New Roman" w:eastAsiaTheme="minorEastAsia" w:hAnsi="Times New Roman" w:cs="Times New Roman"/>
          <w:szCs w:val="24"/>
        </w:rPr>
        <w:t>—</w:t>
      </w:r>
      <w:r w:rsidRPr="00484063">
        <w:rPr>
          <w:rFonts w:ascii="Times New Roman" w:eastAsiaTheme="minorEastAsia" w:hAnsi="Times New Roman" w:cs="Times New Roman"/>
          <w:szCs w:val="24"/>
        </w:rPr>
        <w:tab/>
        <w:t>A variable d1 is derived as follows:</w:t>
      </w:r>
    </w:p>
    <w:p w14:paraId="67229AF9" w14:textId="77777777" w:rsidR="00484063" w:rsidRPr="00484063" w:rsidRDefault="00484063" w:rsidP="00484063">
      <w:pPr>
        <w:pStyle w:val="ListContinue2"/>
        <w:tabs>
          <w:tab w:val="left" w:pos="397"/>
          <w:tab w:val="left" w:pos="1191"/>
          <w:tab w:val="left" w:pos="1588"/>
          <w:tab w:val="left" w:pos="1985"/>
          <w:tab w:val="left" w:pos="2381"/>
          <w:tab w:val="left" w:pos="2778"/>
          <w:tab w:val="left" w:pos="3175"/>
          <w:tab w:val="left" w:pos="3572"/>
          <w:tab w:val="left" w:pos="3969"/>
        </w:tabs>
        <w:adjustRightInd w:val="0"/>
        <w:rPr>
          <w:rFonts w:ascii="Times New Roman" w:eastAsiaTheme="minorEastAsia" w:hAnsi="Times New Roman" w:cs="Times New Roman"/>
          <w:szCs w:val="24"/>
        </w:rPr>
      </w:pPr>
      <w:r w:rsidRPr="00484063">
        <w:rPr>
          <w:rFonts w:ascii="Times New Roman" w:eastAsiaTheme="minorEastAsia" w:hAnsi="Times New Roman" w:cs="Times New Roman"/>
          <w:szCs w:val="24"/>
        </w:rPr>
        <w:t>—</w:t>
      </w:r>
      <w:r w:rsidRPr="00484063">
        <w:rPr>
          <w:rFonts w:ascii="Times New Roman" w:eastAsiaTheme="minorEastAsia" w:hAnsi="Times New Roman" w:cs="Times New Roman"/>
          <w:szCs w:val="24"/>
        </w:rPr>
        <w:tab/>
        <w:t>If asps_map_count_minus1 is equal to 0, a variable d1 is set equal to d0 + asps_eom_fix_bit_count_minus1 + 1.</w:t>
      </w:r>
    </w:p>
    <w:p w14:paraId="35A03865" w14:textId="77777777" w:rsidR="00484063" w:rsidRPr="00484063" w:rsidRDefault="00484063" w:rsidP="00484063">
      <w:pPr>
        <w:pStyle w:val="ListContinue2"/>
        <w:tabs>
          <w:tab w:val="left" w:pos="397"/>
          <w:tab w:val="left" w:pos="1191"/>
          <w:tab w:val="left" w:pos="1588"/>
          <w:tab w:val="left" w:pos="1985"/>
          <w:tab w:val="left" w:pos="2381"/>
          <w:tab w:val="left" w:pos="2778"/>
          <w:tab w:val="left" w:pos="3175"/>
          <w:tab w:val="left" w:pos="3572"/>
          <w:tab w:val="left" w:pos="3969"/>
        </w:tabs>
        <w:adjustRightInd w:val="0"/>
        <w:rPr>
          <w:rFonts w:ascii="Times New Roman" w:eastAsiaTheme="minorEastAsia" w:hAnsi="Times New Roman" w:cs="Times New Roman"/>
          <w:szCs w:val="24"/>
        </w:rPr>
      </w:pPr>
      <w:r w:rsidRPr="00484063">
        <w:rPr>
          <w:rFonts w:ascii="Times New Roman" w:eastAsiaTheme="minorEastAsia" w:hAnsi="Times New Roman" w:cs="Times New Roman"/>
          <w:szCs w:val="24"/>
        </w:rPr>
        <w:t>—</w:t>
      </w:r>
      <w:r w:rsidRPr="00484063">
        <w:rPr>
          <w:rFonts w:ascii="Times New Roman" w:eastAsiaTheme="minorEastAsia" w:hAnsi="Times New Roman" w:cs="Times New Roman"/>
          <w:szCs w:val="24"/>
        </w:rPr>
        <w:tab/>
        <w:t xml:space="preserve">Otherwise ( asps_map_count_minus1 is greater than 0 ) d1 is set equal to </w:t>
      </w:r>
      <w:r w:rsidRPr="00484063">
        <w:rPr>
          <w:rFonts w:ascii="Times New Roman" w:eastAsiaTheme="minorEastAsia" w:hAnsi="Times New Roman" w:cs="Times New Roman"/>
          <w:szCs w:val="24"/>
        </w:rPr>
        <w:lastRenderedPageBreak/>
        <w:t>gFrame[ 1 ][ y ][ x ].</w:t>
      </w:r>
    </w:p>
    <w:p w14:paraId="5EA050C8" w14:textId="77777777" w:rsidR="00484063" w:rsidRPr="00484063" w:rsidRDefault="00484063" w:rsidP="00484063">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ascii="Times New Roman" w:eastAsiaTheme="minorEastAsia" w:hAnsi="Times New Roman"/>
          <w:szCs w:val="24"/>
        </w:rPr>
      </w:pPr>
      <w:r w:rsidRPr="00484063">
        <w:rPr>
          <w:rFonts w:ascii="Times New Roman" w:eastAsiaTheme="minorEastAsia" w:hAnsi="Times New Roman"/>
          <w:szCs w:val="24"/>
        </w:rPr>
        <w:t>—</w:t>
      </w:r>
      <w:r w:rsidRPr="00484063">
        <w:rPr>
          <w:rFonts w:ascii="Times New Roman" w:eastAsiaTheme="minorEastAsia" w:hAnsi="Times New Roman"/>
          <w:szCs w:val="24"/>
        </w:rPr>
        <w:tab/>
        <w:t>If ( d1 – d0 ) is greater than 1, the following applies:</w:t>
      </w:r>
    </w:p>
    <w:p w14:paraId="4747FD8B" w14:textId="77777777" w:rsidR="00484063" w:rsidRPr="00484063" w:rsidRDefault="00484063" w:rsidP="00484063">
      <w:pPr>
        <w:pStyle w:val="ListContinue2"/>
        <w:tabs>
          <w:tab w:val="left" w:pos="397"/>
          <w:tab w:val="left" w:pos="1191"/>
          <w:tab w:val="left" w:pos="1588"/>
          <w:tab w:val="left" w:pos="1985"/>
          <w:tab w:val="left" w:pos="2381"/>
          <w:tab w:val="left" w:pos="2778"/>
          <w:tab w:val="left" w:pos="3175"/>
          <w:tab w:val="left" w:pos="3572"/>
          <w:tab w:val="left" w:pos="3969"/>
        </w:tabs>
        <w:adjustRightInd w:val="0"/>
        <w:rPr>
          <w:rFonts w:ascii="Times New Roman" w:eastAsiaTheme="minorEastAsia" w:hAnsi="Times New Roman" w:cs="Times New Roman"/>
          <w:szCs w:val="24"/>
        </w:rPr>
      </w:pPr>
      <w:r w:rsidRPr="00484063">
        <w:rPr>
          <w:rFonts w:ascii="Times New Roman" w:eastAsiaTheme="minorEastAsia" w:hAnsi="Times New Roman" w:cs="Times New Roman"/>
          <w:szCs w:val="24"/>
        </w:rPr>
        <w:t>—</w:t>
      </w:r>
      <w:r w:rsidRPr="00484063">
        <w:rPr>
          <w:rFonts w:ascii="Times New Roman" w:eastAsiaTheme="minorEastAsia" w:hAnsi="Times New Roman" w:cs="Times New Roman"/>
          <w:szCs w:val="24"/>
        </w:rPr>
        <w:tab/>
        <w:t>A variable eomCode is initialized as follows:</w:t>
      </w:r>
    </w:p>
    <w:p w14:paraId="7D8C8221" w14:textId="7CBA4AB9" w:rsidR="00BC6544" w:rsidRPr="000A52BC" w:rsidRDefault="00484063" w:rsidP="000A52BC">
      <w:pPr>
        <w:pStyle w:val="BodyTextIndent26"/>
        <w:rPr>
          <w:rFonts w:ascii="Times New Roman" w:hAnsi="Times New Roman"/>
          <w:lang w:val="fr-CH"/>
        </w:rPr>
      </w:pPr>
      <w:r w:rsidRPr="00484063">
        <w:rPr>
          <w:rFonts w:ascii="Times New Roman" w:hAnsi="Times New Roman"/>
          <w:lang w:val="fr-CH"/>
        </w:rPr>
        <w:t>eomCode = ( 1 &lt;&lt; (d1 – d0 – 1 ) ) − oFrame[ y ][ x ]</w:t>
      </w:r>
    </w:p>
    <w:p w14:paraId="1ADBB5AE" w14:textId="729259D8" w:rsidR="00E4129D" w:rsidRPr="006F7DDA" w:rsidRDefault="00E4129D" w:rsidP="003B003A">
      <w:pPr>
        <w:pStyle w:val="BodyTextIndent26"/>
        <w:ind w:left="0"/>
        <w:rPr>
          <w:rFonts w:ascii="Times New Roman" w:hAnsi="Times New Roman"/>
          <w:i/>
          <w:iCs/>
          <w:sz w:val="28"/>
          <w:szCs w:val="28"/>
        </w:rPr>
      </w:pPr>
      <w:r w:rsidRPr="006F7DDA">
        <w:rPr>
          <w:rFonts w:ascii="Times New Roman" w:hAnsi="Times New Roman"/>
          <w:i/>
          <w:iCs/>
          <w:sz w:val="28"/>
          <w:szCs w:val="28"/>
        </w:rPr>
        <w:t>with</w:t>
      </w:r>
    </w:p>
    <w:p w14:paraId="0D4F5BC0" w14:textId="77777777" w:rsidR="00484063" w:rsidRPr="00484063" w:rsidRDefault="00484063" w:rsidP="00484063">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ascii="Times New Roman" w:eastAsiaTheme="minorEastAsia" w:hAnsi="Times New Roman"/>
          <w:szCs w:val="24"/>
        </w:rPr>
      </w:pPr>
      <w:r w:rsidRPr="00484063">
        <w:rPr>
          <w:rFonts w:ascii="Times New Roman" w:eastAsiaTheme="minorEastAsia" w:hAnsi="Times New Roman"/>
          <w:szCs w:val="24"/>
        </w:rPr>
        <w:t>—</w:t>
      </w:r>
      <w:r w:rsidRPr="00484063">
        <w:rPr>
          <w:rFonts w:ascii="Times New Roman" w:eastAsiaTheme="minorEastAsia" w:hAnsi="Times New Roman"/>
          <w:szCs w:val="24"/>
        </w:rPr>
        <w:tab/>
        <w:t>If oFrame[ y ][ x ] is not equal to 0 and AtlasBlockToPatchMap[ subBlkY ][ subBlkX ] is equal to pProjIdx, the following applies:</w:t>
      </w:r>
    </w:p>
    <w:p w14:paraId="387F975D" w14:textId="77777777" w:rsidR="00484063" w:rsidRPr="00484063" w:rsidRDefault="00484063" w:rsidP="00484063">
      <w:pPr>
        <w:pStyle w:val="ListContinue2"/>
        <w:tabs>
          <w:tab w:val="left" w:pos="397"/>
          <w:tab w:val="left" w:pos="1191"/>
          <w:tab w:val="left" w:pos="1588"/>
          <w:tab w:val="left" w:pos="1985"/>
          <w:tab w:val="left" w:pos="2381"/>
          <w:tab w:val="left" w:pos="2778"/>
          <w:tab w:val="left" w:pos="3175"/>
          <w:tab w:val="left" w:pos="3572"/>
          <w:tab w:val="left" w:pos="3969"/>
        </w:tabs>
        <w:adjustRightInd w:val="0"/>
        <w:rPr>
          <w:rFonts w:ascii="Times New Roman" w:eastAsiaTheme="minorEastAsia" w:hAnsi="Times New Roman" w:cs="Times New Roman"/>
          <w:szCs w:val="24"/>
        </w:rPr>
      </w:pPr>
      <w:r w:rsidRPr="00484063">
        <w:rPr>
          <w:rFonts w:ascii="Times New Roman" w:eastAsiaTheme="minorEastAsia" w:hAnsi="Times New Roman" w:cs="Times New Roman"/>
          <w:szCs w:val="24"/>
        </w:rPr>
        <w:t>—</w:t>
      </w:r>
      <w:r w:rsidRPr="00484063">
        <w:rPr>
          <w:rFonts w:ascii="Times New Roman" w:eastAsiaTheme="minorEastAsia" w:hAnsi="Times New Roman" w:cs="Times New Roman"/>
          <w:szCs w:val="24"/>
        </w:rPr>
        <w:tab/>
        <w:t>A variable d0 is set equal to gFrame[ 0 ][ y ][ x ].</w:t>
      </w:r>
    </w:p>
    <w:p w14:paraId="11DE909F" w14:textId="77777777" w:rsidR="00484063" w:rsidRPr="00484063" w:rsidRDefault="00484063" w:rsidP="00484063">
      <w:pPr>
        <w:pStyle w:val="ListContinue2"/>
        <w:tabs>
          <w:tab w:val="left" w:pos="397"/>
          <w:tab w:val="left" w:pos="1191"/>
          <w:tab w:val="left" w:pos="1588"/>
          <w:tab w:val="left" w:pos="1985"/>
          <w:tab w:val="left" w:pos="2381"/>
          <w:tab w:val="left" w:pos="2778"/>
          <w:tab w:val="left" w:pos="3175"/>
          <w:tab w:val="left" w:pos="3572"/>
          <w:tab w:val="left" w:pos="3969"/>
        </w:tabs>
        <w:adjustRightInd w:val="0"/>
        <w:rPr>
          <w:rFonts w:ascii="Times New Roman" w:eastAsiaTheme="minorEastAsia" w:hAnsi="Times New Roman" w:cs="Times New Roman"/>
          <w:szCs w:val="24"/>
        </w:rPr>
      </w:pPr>
      <w:r w:rsidRPr="00484063">
        <w:rPr>
          <w:rFonts w:ascii="Times New Roman" w:eastAsiaTheme="minorEastAsia" w:hAnsi="Times New Roman" w:cs="Times New Roman"/>
          <w:szCs w:val="24"/>
        </w:rPr>
        <w:t>—</w:t>
      </w:r>
      <w:r w:rsidRPr="00484063">
        <w:rPr>
          <w:rFonts w:ascii="Times New Roman" w:eastAsiaTheme="minorEastAsia" w:hAnsi="Times New Roman" w:cs="Times New Roman"/>
          <w:szCs w:val="24"/>
        </w:rPr>
        <w:tab/>
        <w:t>A variable d1 is derived as follows:</w:t>
      </w:r>
    </w:p>
    <w:p w14:paraId="225EE254" w14:textId="73421DC1" w:rsidR="00484063" w:rsidRPr="00484063" w:rsidRDefault="00484063" w:rsidP="00484063">
      <w:pPr>
        <w:pStyle w:val="ListContinue2"/>
        <w:tabs>
          <w:tab w:val="left" w:pos="397"/>
          <w:tab w:val="left" w:pos="1191"/>
          <w:tab w:val="left" w:pos="1588"/>
          <w:tab w:val="left" w:pos="1985"/>
          <w:tab w:val="left" w:pos="2381"/>
          <w:tab w:val="left" w:pos="2778"/>
          <w:tab w:val="left" w:pos="3175"/>
          <w:tab w:val="left" w:pos="3572"/>
          <w:tab w:val="left" w:pos="3969"/>
        </w:tabs>
        <w:adjustRightInd w:val="0"/>
        <w:ind w:left="1191" w:hanging="625"/>
        <w:rPr>
          <w:rFonts w:ascii="Times New Roman" w:eastAsiaTheme="minorEastAsia" w:hAnsi="Times New Roman" w:cs="Times New Roman"/>
          <w:szCs w:val="24"/>
        </w:rPr>
      </w:pPr>
      <w:r>
        <w:rPr>
          <w:rFonts w:ascii="Times New Roman" w:eastAsiaTheme="minorEastAsia" w:hAnsi="Times New Roman" w:cs="Times New Roman"/>
          <w:szCs w:val="24"/>
        </w:rPr>
        <w:tab/>
      </w:r>
      <w:r w:rsidRPr="00484063">
        <w:rPr>
          <w:rFonts w:ascii="Times New Roman" w:eastAsiaTheme="minorEastAsia" w:hAnsi="Times New Roman" w:cs="Times New Roman"/>
          <w:szCs w:val="24"/>
        </w:rPr>
        <w:t>—</w:t>
      </w:r>
      <w:r w:rsidRPr="00484063">
        <w:rPr>
          <w:rFonts w:ascii="Times New Roman" w:eastAsiaTheme="minorEastAsia" w:hAnsi="Times New Roman" w:cs="Times New Roman"/>
          <w:szCs w:val="24"/>
        </w:rPr>
        <w:tab/>
        <w:t xml:space="preserve">If asps_map_count_minus1 is equal to 0, a variable d1 is set equal to </w:t>
      </w:r>
      <w:r>
        <w:rPr>
          <w:rFonts w:ascii="Times New Roman" w:eastAsiaTheme="minorEastAsia" w:hAnsi="Times New Roman" w:cs="Times New Roman"/>
          <w:szCs w:val="24"/>
        </w:rPr>
        <w:tab/>
      </w:r>
      <w:r>
        <w:rPr>
          <w:rFonts w:ascii="Times New Roman" w:eastAsiaTheme="minorEastAsia" w:hAnsi="Times New Roman" w:cs="Times New Roman"/>
          <w:szCs w:val="24"/>
        </w:rPr>
        <w:tab/>
      </w:r>
      <w:r>
        <w:rPr>
          <w:rFonts w:ascii="Times New Roman" w:eastAsiaTheme="minorEastAsia" w:hAnsi="Times New Roman" w:cs="Times New Roman"/>
          <w:szCs w:val="24"/>
        </w:rPr>
        <w:tab/>
      </w:r>
      <w:r w:rsidRPr="00484063">
        <w:rPr>
          <w:rFonts w:ascii="Times New Roman" w:eastAsiaTheme="minorEastAsia" w:hAnsi="Times New Roman" w:cs="Times New Roman"/>
          <w:szCs w:val="24"/>
        </w:rPr>
        <w:t>d0 + asps_eom_fix_bit_count_minus1 + 1.</w:t>
      </w:r>
    </w:p>
    <w:p w14:paraId="2D1D7DB1" w14:textId="64772ADB" w:rsidR="00484063" w:rsidRPr="00484063" w:rsidRDefault="00484063" w:rsidP="00484063">
      <w:pPr>
        <w:pStyle w:val="ListContinue2"/>
        <w:tabs>
          <w:tab w:val="left" w:pos="397"/>
          <w:tab w:val="left" w:pos="1191"/>
          <w:tab w:val="left" w:pos="1588"/>
          <w:tab w:val="left" w:pos="1985"/>
          <w:tab w:val="left" w:pos="2381"/>
          <w:tab w:val="left" w:pos="2778"/>
          <w:tab w:val="left" w:pos="3175"/>
          <w:tab w:val="left" w:pos="3572"/>
          <w:tab w:val="left" w:pos="3969"/>
        </w:tabs>
        <w:adjustRightInd w:val="0"/>
        <w:rPr>
          <w:rFonts w:ascii="Times New Roman" w:eastAsiaTheme="minorEastAsia" w:hAnsi="Times New Roman" w:cs="Times New Roman"/>
          <w:szCs w:val="24"/>
        </w:rPr>
      </w:pPr>
      <w:r>
        <w:rPr>
          <w:rFonts w:ascii="Times New Roman" w:eastAsiaTheme="minorEastAsia" w:hAnsi="Times New Roman" w:cs="Times New Roman"/>
          <w:szCs w:val="24"/>
        </w:rPr>
        <w:tab/>
      </w:r>
      <w:r w:rsidRPr="00484063">
        <w:rPr>
          <w:rFonts w:ascii="Times New Roman" w:eastAsiaTheme="minorEastAsia" w:hAnsi="Times New Roman" w:cs="Times New Roman"/>
          <w:szCs w:val="24"/>
        </w:rPr>
        <w:t>—</w:t>
      </w:r>
      <w:r w:rsidRPr="00484063">
        <w:rPr>
          <w:rFonts w:ascii="Times New Roman" w:eastAsiaTheme="minorEastAsia" w:hAnsi="Times New Roman" w:cs="Times New Roman"/>
          <w:szCs w:val="24"/>
        </w:rPr>
        <w:tab/>
        <w:t xml:space="preserve">Otherwise ( asps_map_count_minus1 is greater than 0 ) d1 is set equal to </w:t>
      </w:r>
      <w:r>
        <w:rPr>
          <w:rFonts w:ascii="Times New Roman" w:eastAsiaTheme="minorEastAsia" w:hAnsi="Times New Roman" w:cs="Times New Roman"/>
          <w:szCs w:val="24"/>
        </w:rPr>
        <w:tab/>
      </w:r>
      <w:r>
        <w:rPr>
          <w:rFonts w:ascii="Times New Roman" w:eastAsiaTheme="minorEastAsia" w:hAnsi="Times New Roman" w:cs="Times New Roman"/>
          <w:szCs w:val="24"/>
        </w:rPr>
        <w:tab/>
      </w:r>
      <w:r>
        <w:rPr>
          <w:rFonts w:ascii="Times New Roman" w:eastAsiaTheme="minorEastAsia" w:hAnsi="Times New Roman" w:cs="Times New Roman"/>
          <w:szCs w:val="24"/>
        </w:rPr>
        <w:tab/>
      </w:r>
      <w:r w:rsidRPr="00484063">
        <w:rPr>
          <w:rFonts w:ascii="Times New Roman" w:eastAsiaTheme="minorEastAsia" w:hAnsi="Times New Roman" w:cs="Times New Roman"/>
          <w:szCs w:val="24"/>
        </w:rPr>
        <w:t>gFrame[ 1 ][ y ][ x ].</w:t>
      </w:r>
    </w:p>
    <w:p w14:paraId="5F6BCC96" w14:textId="60656DFF" w:rsidR="00484063" w:rsidRPr="00484063" w:rsidRDefault="00484063" w:rsidP="004106C3">
      <w:pPr>
        <w:pStyle w:val="ListContinue2"/>
        <w:tabs>
          <w:tab w:val="left" w:pos="397"/>
          <w:tab w:val="left" w:pos="1191"/>
          <w:tab w:val="left" w:pos="1588"/>
          <w:tab w:val="left" w:pos="1985"/>
          <w:tab w:val="left" w:pos="2381"/>
          <w:tab w:val="left" w:pos="2778"/>
          <w:tab w:val="left" w:pos="3175"/>
          <w:tab w:val="left" w:pos="3572"/>
          <w:tab w:val="left" w:pos="3969"/>
        </w:tabs>
        <w:adjustRightInd w:val="0"/>
        <w:rPr>
          <w:rFonts w:ascii="Times New Roman" w:eastAsiaTheme="minorEastAsia" w:hAnsi="Times New Roman" w:cs="Times New Roman"/>
          <w:szCs w:val="24"/>
        </w:rPr>
      </w:pPr>
      <w:r w:rsidRPr="00484063">
        <w:rPr>
          <w:rFonts w:ascii="Times New Roman" w:eastAsiaTheme="minorEastAsia" w:hAnsi="Times New Roman" w:cs="Times New Roman"/>
          <w:szCs w:val="24"/>
        </w:rPr>
        <w:t>—</w:t>
      </w:r>
      <w:r w:rsidRPr="00484063">
        <w:rPr>
          <w:rFonts w:ascii="Times New Roman" w:eastAsiaTheme="minorEastAsia" w:hAnsi="Times New Roman" w:cs="Times New Roman"/>
          <w:szCs w:val="24"/>
        </w:rPr>
        <w:tab/>
        <w:t>If ( d1 – d0 ) is greater than 1, the following applies:</w:t>
      </w:r>
    </w:p>
    <w:p w14:paraId="459475CD" w14:textId="4197B5F6" w:rsidR="00484063" w:rsidRPr="00484063" w:rsidRDefault="00CC4CC4" w:rsidP="00484063">
      <w:pPr>
        <w:pStyle w:val="ListContinue2"/>
        <w:tabs>
          <w:tab w:val="left" w:pos="397"/>
          <w:tab w:val="left" w:pos="1191"/>
          <w:tab w:val="left" w:pos="1588"/>
          <w:tab w:val="left" w:pos="1985"/>
          <w:tab w:val="left" w:pos="2381"/>
          <w:tab w:val="left" w:pos="2778"/>
          <w:tab w:val="left" w:pos="3175"/>
          <w:tab w:val="left" w:pos="3572"/>
          <w:tab w:val="left" w:pos="3969"/>
        </w:tabs>
        <w:adjustRightInd w:val="0"/>
        <w:rPr>
          <w:rFonts w:ascii="Times New Roman" w:eastAsiaTheme="minorEastAsia" w:hAnsi="Times New Roman" w:cs="Times New Roman"/>
          <w:szCs w:val="24"/>
        </w:rPr>
      </w:pPr>
      <w:r>
        <w:rPr>
          <w:rFonts w:ascii="Times New Roman" w:eastAsiaTheme="minorEastAsia" w:hAnsi="Times New Roman" w:cs="Times New Roman"/>
          <w:szCs w:val="24"/>
        </w:rPr>
        <w:tab/>
      </w:r>
      <w:r w:rsidR="00484063" w:rsidRPr="00484063">
        <w:rPr>
          <w:rFonts w:ascii="Times New Roman" w:eastAsiaTheme="minorEastAsia" w:hAnsi="Times New Roman" w:cs="Times New Roman"/>
          <w:szCs w:val="24"/>
        </w:rPr>
        <w:t>—</w:t>
      </w:r>
      <w:r w:rsidR="00484063" w:rsidRPr="00484063">
        <w:rPr>
          <w:rFonts w:ascii="Times New Roman" w:eastAsiaTheme="minorEastAsia" w:hAnsi="Times New Roman" w:cs="Times New Roman"/>
          <w:szCs w:val="24"/>
        </w:rPr>
        <w:tab/>
        <w:t>A variable eomCode is initialized as follows:</w:t>
      </w:r>
    </w:p>
    <w:p w14:paraId="045A689A" w14:textId="219B3EEC" w:rsidR="00B0598E" w:rsidRPr="000A52BC" w:rsidRDefault="000A52BC" w:rsidP="000A52BC">
      <w:pPr>
        <w:pStyle w:val="BodyTextIndent26"/>
        <w:rPr>
          <w:rFonts w:ascii="Times New Roman" w:hAnsi="Times New Roman"/>
          <w:lang w:val="fr-CH"/>
        </w:rPr>
      </w:pPr>
      <w:r>
        <w:rPr>
          <w:rFonts w:ascii="Times New Roman" w:hAnsi="Times New Roman"/>
          <w:lang w:val="fr-CH"/>
        </w:rPr>
        <w:tab/>
      </w:r>
      <w:r w:rsidR="00484063" w:rsidRPr="00484063">
        <w:rPr>
          <w:rFonts w:ascii="Times New Roman" w:hAnsi="Times New Roman"/>
          <w:lang w:val="fr-CH"/>
        </w:rPr>
        <w:t>eomCode = ( 1 &lt;&lt; (d1 – d0 – 1 ) ) − oFrame[ y ][ x ]</w:t>
      </w:r>
    </w:p>
    <w:p w14:paraId="0DAC3911" w14:textId="77777777" w:rsidR="00874C60" w:rsidRDefault="008E351A" w:rsidP="008E351A">
      <w:pPr>
        <w:spacing w:before="240" w:after="240"/>
        <w:rPr>
          <w:rFonts w:ascii="Times New Roman" w:hAnsi="Times New Roman" w:cs="Times New Roman"/>
          <w:i/>
          <w:iCs/>
          <w:sz w:val="28"/>
          <w:szCs w:val="28"/>
          <w:lang w:val="en-GB"/>
        </w:rPr>
      </w:pPr>
      <w:r w:rsidRPr="006F7DDA">
        <w:rPr>
          <w:rFonts w:ascii="Times New Roman" w:hAnsi="Times New Roman" w:cs="Times New Roman"/>
          <w:i/>
          <w:iCs/>
          <w:sz w:val="28"/>
          <w:szCs w:val="28"/>
          <w:lang w:val="en-GB"/>
        </w:rPr>
        <w:t xml:space="preserve">In subclause </w:t>
      </w:r>
      <w:r w:rsidR="00874C60">
        <w:rPr>
          <w:rFonts w:ascii="Times New Roman" w:hAnsi="Times New Roman" w:cs="Times New Roman"/>
          <w:i/>
          <w:iCs/>
          <w:sz w:val="28"/>
          <w:szCs w:val="28"/>
          <w:lang w:val="en-GB"/>
        </w:rPr>
        <w:t>H.7.3</w:t>
      </w:r>
      <w:r w:rsidRPr="006F7DDA">
        <w:rPr>
          <w:rFonts w:ascii="Times New Roman" w:hAnsi="Times New Roman" w:cs="Times New Roman"/>
          <w:i/>
          <w:iCs/>
          <w:sz w:val="28"/>
          <w:szCs w:val="28"/>
          <w:lang w:val="en-GB"/>
        </w:rPr>
        <w:t>, replace</w:t>
      </w:r>
    </w:p>
    <w:p w14:paraId="4FA08E04" w14:textId="08EF927B" w:rsidR="008E351A" w:rsidRPr="003B003A" w:rsidRDefault="00874C60" w:rsidP="00874C60">
      <w:pPr>
        <w:pStyle w:val="BodyTextIndent26"/>
        <w:rPr>
          <w:rFonts w:ascii="Times New Roman" w:hAnsi="Times New Roman"/>
          <w:szCs w:val="22"/>
        </w:rPr>
      </w:pPr>
      <w:r w:rsidRPr="003B003A">
        <w:rPr>
          <w:rFonts w:ascii="Times New Roman" w:hAnsi="Times New Roman"/>
          <w:szCs w:val="22"/>
        </w:rPr>
        <w:t>yBlock = nbBlock / ( ( AtlasPatch2dSizeY[ pIdx ] + offset ) / PatchPackingBlockSize )</w:t>
      </w:r>
    </w:p>
    <w:p w14:paraId="12C61DEE" w14:textId="77777777" w:rsidR="008E351A" w:rsidRPr="006F7DDA" w:rsidRDefault="008E351A" w:rsidP="008E351A">
      <w:pPr>
        <w:spacing w:before="240" w:after="240"/>
        <w:rPr>
          <w:rFonts w:ascii="Times New Roman" w:hAnsi="Times New Roman" w:cs="Times New Roman"/>
          <w:i/>
          <w:iCs/>
          <w:sz w:val="28"/>
          <w:szCs w:val="28"/>
          <w:lang w:val="en-GB"/>
        </w:rPr>
      </w:pPr>
      <w:r w:rsidRPr="006F7DDA">
        <w:rPr>
          <w:rFonts w:ascii="Times New Roman" w:hAnsi="Times New Roman" w:cs="Times New Roman"/>
          <w:i/>
          <w:iCs/>
          <w:sz w:val="28"/>
          <w:szCs w:val="28"/>
          <w:lang w:val="en-GB"/>
        </w:rPr>
        <w:t>with</w:t>
      </w:r>
    </w:p>
    <w:p w14:paraId="46E53751" w14:textId="62B8C92D" w:rsidR="00893EED" w:rsidRPr="003B003A" w:rsidRDefault="00874C60" w:rsidP="00874C60">
      <w:pPr>
        <w:pStyle w:val="BodyTextIndent26"/>
        <w:rPr>
          <w:rFonts w:ascii="Times New Roman" w:hAnsi="Times New Roman"/>
        </w:rPr>
      </w:pPr>
      <w:r w:rsidRPr="003B003A">
        <w:rPr>
          <w:rFonts w:ascii="Times New Roman" w:hAnsi="Times New Roman"/>
        </w:rPr>
        <w:t>yBlock = nbBlock / ( ( AtlasPatch2dSizeX[ pIdx ] + offset ) / PatchPackingBlockSize )</w:t>
      </w:r>
    </w:p>
    <w:sectPr w:rsidR="00893EED" w:rsidRPr="003B003A" w:rsidSect="00954B0D">
      <w:footerReference w:type="default" r:id="rId49"/>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BC5604" w14:textId="77777777" w:rsidR="00BC243F" w:rsidRDefault="00BC243F" w:rsidP="009E784A">
      <w:r>
        <w:separator/>
      </w:r>
    </w:p>
  </w:endnote>
  <w:endnote w:type="continuationSeparator" w:id="0">
    <w:p w14:paraId="2D7B6FA2" w14:textId="77777777" w:rsidR="00BC243F" w:rsidRDefault="00BC243F"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8C39A6" w14:textId="77777777" w:rsidR="00263031" w:rsidRPr="00BA1CC8" w:rsidRDefault="00263031"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C9D696" w14:textId="77777777" w:rsidR="00263031" w:rsidRDefault="00263031" w:rsidP="008A6D64">
    <w:pPr>
      <w:pStyle w:val="Footer"/>
      <w:spacing w:before="240" w:after="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DC9D1B" w14:textId="77777777" w:rsidR="00263031" w:rsidRDefault="0026303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CCB706" w14:textId="77777777" w:rsidR="00BC243F" w:rsidRDefault="00BC243F" w:rsidP="009E784A">
      <w:r>
        <w:separator/>
      </w:r>
    </w:p>
  </w:footnote>
  <w:footnote w:type="continuationSeparator" w:id="0">
    <w:p w14:paraId="71B1768B" w14:textId="77777777" w:rsidR="00BC243F" w:rsidRDefault="00BC243F"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25D6BF" w14:textId="77777777" w:rsidR="00263031" w:rsidRPr="00151316" w:rsidRDefault="00263031" w:rsidP="004421EF">
    <w:pPr>
      <w:pStyle w:val="Header"/>
      <w:spacing w:line="240" w:lineRule="exac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79419F" w14:textId="2F49810C" w:rsidR="00263031" w:rsidRPr="004D16C0" w:rsidRDefault="00263031" w:rsidP="004421EF">
    <w:pPr>
      <w:pStyle w:val="Header"/>
      <w:spacing w:after="360"/>
      <w:rPr>
        <w:b/>
        <w:sz w:val="24"/>
        <w:szCs w:val="24"/>
      </w:rPr>
    </w:pPr>
    <w:r w:rsidRPr="004D16C0">
      <w:rPr>
        <w:sz w:val="24"/>
        <w:szCs w:val="24"/>
      </w:rPr>
      <w:t>© ISO </w:t>
    </w:r>
    <w:r w:rsidR="00ED1196">
      <w:rPr>
        <w:sz w:val="24"/>
        <w:szCs w:val="24"/>
      </w:rPr>
      <w:t>2021</w:t>
    </w:r>
    <w:r w:rsidRPr="004D16C0">
      <w:rPr>
        <w:sz w:val="24"/>
        <w:szCs w:val="24"/>
      </w:rPr>
      <w:t> –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8BC15D" w14:textId="77777777" w:rsidR="00263031" w:rsidRDefault="00263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A86617"/>
    <w:multiLevelType w:val="multilevel"/>
    <w:tmpl w:val="D92CED72"/>
    <w:lvl w:ilvl="0">
      <w:start w:val="1"/>
      <w:numFmt w:val="bullet"/>
      <w:pStyle w:val="List2"/>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3DB640AE"/>
    <w:multiLevelType w:val="hybridMultilevel"/>
    <w:tmpl w:val="0264F7F6"/>
    <w:lvl w:ilvl="0" w:tplc="AA4805D6">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5F28591E"/>
    <w:multiLevelType w:val="hybridMultilevel"/>
    <w:tmpl w:val="9BBAD4A6"/>
    <w:lvl w:ilvl="0" w:tplc="AA4805D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2"/>
  </w:num>
  <w:num w:numId="4">
    <w:abstractNumId w:val="0"/>
    <w:lvlOverride w:ilvl="0">
      <w:startOverride w:val="1"/>
    </w:lvlOverride>
  </w:num>
  <w:num w:numId="5">
    <w:abstractNumId w:val="0"/>
  </w:num>
  <w:num w:numId="6">
    <w:abstractNumId w:val="0"/>
  </w:num>
  <w:num w:numId="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ondrad, Lukasz (Nokia - DE/Munich)">
    <w15:presenceInfo w15:providerId="AD" w15:userId="S::lukasz.kondrad@nokia.com::c10dc31a-c7f5-4645-8733-feba8ea0eb5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bordersDoNotSurroundHeader/>
  <w:bordersDoNotSurroundFooter/>
  <w:defaultTabStop w:val="720"/>
  <w:drawingGridHorizontalSpacing w:val="110"/>
  <w:displayHorizontalDrawingGridEvery w:val="2"/>
  <w:characterSpacingControl w:val="doNotCompress"/>
  <w:hdrShapeDefaults>
    <o:shapedefaults v:ext="edit" spidmax="6145">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4A50"/>
    <w:rsid w:val="00007699"/>
    <w:rsid w:val="00017860"/>
    <w:rsid w:val="00021C78"/>
    <w:rsid w:val="00036B22"/>
    <w:rsid w:val="000421B8"/>
    <w:rsid w:val="00045DFD"/>
    <w:rsid w:val="00061D57"/>
    <w:rsid w:val="0006604B"/>
    <w:rsid w:val="000918CD"/>
    <w:rsid w:val="000968DA"/>
    <w:rsid w:val="000A52BC"/>
    <w:rsid w:val="000C78E6"/>
    <w:rsid w:val="000D1DEB"/>
    <w:rsid w:val="000E2DC3"/>
    <w:rsid w:val="00100B94"/>
    <w:rsid w:val="00103C37"/>
    <w:rsid w:val="00115F07"/>
    <w:rsid w:val="001265EA"/>
    <w:rsid w:val="00151A96"/>
    <w:rsid w:val="0017051E"/>
    <w:rsid w:val="0018563E"/>
    <w:rsid w:val="0018712D"/>
    <w:rsid w:val="00196997"/>
    <w:rsid w:val="001A55ED"/>
    <w:rsid w:val="001D71E0"/>
    <w:rsid w:val="001E1587"/>
    <w:rsid w:val="001E18A9"/>
    <w:rsid w:val="00202D71"/>
    <w:rsid w:val="00205F58"/>
    <w:rsid w:val="00207212"/>
    <w:rsid w:val="00214BE2"/>
    <w:rsid w:val="00236019"/>
    <w:rsid w:val="002411C2"/>
    <w:rsid w:val="00242417"/>
    <w:rsid w:val="0025367A"/>
    <w:rsid w:val="00263031"/>
    <w:rsid w:val="00263789"/>
    <w:rsid w:val="002651BC"/>
    <w:rsid w:val="00266322"/>
    <w:rsid w:val="00294281"/>
    <w:rsid w:val="002A0436"/>
    <w:rsid w:val="002A2203"/>
    <w:rsid w:val="002C3EB6"/>
    <w:rsid w:val="002E1FDE"/>
    <w:rsid w:val="003044B7"/>
    <w:rsid w:val="00305404"/>
    <w:rsid w:val="003226C8"/>
    <w:rsid w:val="003239A9"/>
    <w:rsid w:val="00356A0F"/>
    <w:rsid w:val="003574F5"/>
    <w:rsid w:val="0037243C"/>
    <w:rsid w:val="00373D02"/>
    <w:rsid w:val="00380FB8"/>
    <w:rsid w:val="00382DE2"/>
    <w:rsid w:val="00385C5D"/>
    <w:rsid w:val="003B003A"/>
    <w:rsid w:val="003B05F9"/>
    <w:rsid w:val="003B0FC6"/>
    <w:rsid w:val="003C04A2"/>
    <w:rsid w:val="003C6002"/>
    <w:rsid w:val="004106C3"/>
    <w:rsid w:val="00413A10"/>
    <w:rsid w:val="004353B5"/>
    <w:rsid w:val="004447FD"/>
    <w:rsid w:val="00457603"/>
    <w:rsid w:val="00476657"/>
    <w:rsid w:val="00480FB3"/>
    <w:rsid w:val="00484063"/>
    <w:rsid w:val="00487342"/>
    <w:rsid w:val="004B2807"/>
    <w:rsid w:val="004C581F"/>
    <w:rsid w:val="004D2C9E"/>
    <w:rsid w:val="004E45B6"/>
    <w:rsid w:val="004E7EBF"/>
    <w:rsid w:val="004F27D4"/>
    <w:rsid w:val="004F5473"/>
    <w:rsid w:val="00500B81"/>
    <w:rsid w:val="00505367"/>
    <w:rsid w:val="00516784"/>
    <w:rsid w:val="00517E33"/>
    <w:rsid w:val="00540DEA"/>
    <w:rsid w:val="005612C2"/>
    <w:rsid w:val="00581B34"/>
    <w:rsid w:val="005B6F4A"/>
    <w:rsid w:val="005C2A51"/>
    <w:rsid w:val="005C5EEE"/>
    <w:rsid w:val="005C71B0"/>
    <w:rsid w:val="005D1F9C"/>
    <w:rsid w:val="005D4978"/>
    <w:rsid w:val="005D7FE3"/>
    <w:rsid w:val="005E1016"/>
    <w:rsid w:val="005F0AD6"/>
    <w:rsid w:val="005F6344"/>
    <w:rsid w:val="0061034D"/>
    <w:rsid w:val="0061782B"/>
    <w:rsid w:val="00622C6C"/>
    <w:rsid w:val="00623FAB"/>
    <w:rsid w:val="00630FD3"/>
    <w:rsid w:val="0063127E"/>
    <w:rsid w:val="00645F1E"/>
    <w:rsid w:val="006501ED"/>
    <w:rsid w:val="00651912"/>
    <w:rsid w:val="00673B1C"/>
    <w:rsid w:val="006A7460"/>
    <w:rsid w:val="006B114B"/>
    <w:rsid w:val="006B39DB"/>
    <w:rsid w:val="006B3E63"/>
    <w:rsid w:val="006C4073"/>
    <w:rsid w:val="006D2BE2"/>
    <w:rsid w:val="006D435D"/>
    <w:rsid w:val="006D7915"/>
    <w:rsid w:val="006F7DDA"/>
    <w:rsid w:val="00701EA7"/>
    <w:rsid w:val="00706206"/>
    <w:rsid w:val="00713ADA"/>
    <w:rsid w:val="0073524C"/>
    <w:rsid w:val="00745505"/>
    <w:rsid w:val="00755779"/>
    <w:rsid w:val="00764F23"/>
    <w:rsid w:val="007800AE"/>
    <w:rsid w:val="00786949"/>
    <w:rsid w:val="007A401E"/>
    <w:rsid w:val="007A6D56"/>
    <w:rsid w:val="007C62F1"/>
    <w:rsid w:val="007F537F"/>
    <w:rsid w:val="008016A6"/>
    <w:rsid w:val="008033E3"/>
    <w:rsid w:val="00822DEA"/>
    <w:rsid w:val="00825F56"/>
    <w:rsid w:val="00835D8C"/>
    <w:rsid w:val="0085027D"/>
    <w:rsid w:val="00856445"/>
    <w:rsid w:val="00871D35"/>
    <w:rsid w:val="00874C60"/>
    <w:rsid w:val="00881CCB"/>
    <w:rsid w:val="00893EED"/>
    <w:rsid w:val="00897438"/>
    <w:rsid w:val="008B56D0"/>
    <w:rsid w:val="008B6254"/>
    <w:rsid w:val="008D6272"/>
    <w:rsid w:val="008E351A"/>
    <w:rsid w:val="008E6968"/>
    <w:rsid w:val="008E7795"/>
    <w:rsid w:val="00900492"/>
    <w:rsid w:val="00910127"/>
    <w:rsid w:val="00917C62"/>
    <w:rsid w:val="00954B0D"/>
    <w:rsid w:val="00961F05"/>
    <w:rsid w:val="00962736"/>
    <w:rsid w:val="009636E0"/>
    <w:rsid w:val="00980E7B"/>
    <w:rsid w:val="00985EA7"/>
    <w:rsid w:val="00987AD2"/>
    <w:rsid w:val="009B09C2"/>
    <w:rsid w:val="009B37B9"/>
    <w:rsid w:val="009B783B"/>
    <w:rsid w:val="009C3880"/>
    <w:rsid w:val="009C464E"/>
    <w:rsid w:val="009C5AAC"/>
    <w:rsid w:val="009C644E"/>
    <w:rsid w:val="009D1165"/>
    <w:rsid w:val="009D5D9F"/>
    <w:rsid w:val="009E784A"/>
    <w:rsid w:val="009F5092"/>
    <w:rsid w:val="00A127DC"/>
    <w:rsid w:val="00A17739"/>
    <w:rsid w:val="00A23A02"/>
    <w:rsid w:val="00A25488"/>
    <w:rsid w:val="00A3707E"/>
    <w:rsid w:val="00A7571B"/>
    <w:rsid w:val="00A86EBE"/>
    <w:rsid w:val="00AA20E3"/>
    <w:rsid w:val="00AA46B2"/>
    <w:rsid w:val="00AA565B"/>
    <w:rsid w:val="00AB406D"/>
    <w:rsid w:val="00AB4349"/>
    <w:rsid w:val="00AC22D8"/>
    <w:rsid w:val="00AF51F1"/>
    <w:rsid w:val="00B01327"/>
    <w:rsid w:val="00B0598E"/>
    <w:rsid w:val="00B16EE5"/>
    <w:rsid w:val="00B24CCE"/>
    <w:rsid w:val="00B37FB1"/>
    <w:rsid w:val="00B61E7F"/>
    <w:rsid w:val="00B71CB1"/>
    <w:rsid w:val="00B75237"/>
    <w:rsid w:val="00BB3081"/>
    <w:rsid w:val="00BB4D4F"/>
    <w:rsid w:val="00BC243F"/>
    <w:rsid w:val="00BC6544"/>
    <w:rsid w:val="00BE0BE5"/>
    <w:rsid w:val="00C00976"/>
    <w:rsid w:val="00C02A28"/>
    <w:rsid w:val="00C43B61"/>
    <w:rsid w:val="00C60D89"/>
    <w:rsid w:val="00C90981"/>
    <w:rsid w:val="00C955C7"/>
    <w:rsid w:val="00CA538F"/>
    <w:rsid w:val="00CB56D2"/>
    <w:rsid w:val="00CB6C38"/>
    <w:rsid w:val="00CB798F"/>
    <w:rsid w:val="00CC1292"/>
    <w:rsid w:val="00CC378A"/>
    <w:rsid w:val="00CC4CC4"/>
    <w:rsid w:val="00CD36BE"/>
    <w:rsid w:val="00CD75B5"/>
    <w:rsid w:val="00CE054F"/>
    <w:rsid w:val="00CF1629"/>
    <w:rsid w:val="00CF2665"/>
    <w:rsid w:val="00D15A21"/>
    <w:rsid w:val="00D17248"/>
    <w:rsid w:val="00D22CBD"/>
    <w:rsid w:val="00D3402F"/>
    <w:rsid w:val="00D36B89"/>
    <w:rsid w:val="00D534D6"/>
    <w:rsid w:val="00D5709C"/>
    <w:rsid w:val="00D62B9A"/>
    <w:rsid w:val="00D709E9"/>
    <w:rsid w:val="00D74D8A"/>
    <w:rsid w:val="00D74EAA"/>
    <w:rsid w:val="00D96893"/>
    <w:rsid w:val="00DD6F29"/>
    <w:rsid w:val="00E06E51"/>
    <w:rsid w:val="00E379A6"/>
    <w:rsid w:val="00E4129D"/>
    <w:rsid w:val="00E46ED4"/>
    <w:rsid w:val="00E52866"/>
    <w:rsid w:val="00E536A8"/>
    <w:rsid w:val="00E55E61"/>
    <w:rsid w:val="00E565AB"/>
    <w:rsid w:val="00E661D5"/>
    <w:rsid w:val="00E843CE"/>
    <w:rsid w:val="00E87E35"/>
    <w:rsid w:val="00E9507F"/>
    <w:rsid w:val="00E965CC"/>
    <w:rsid w:val="00EA0219"/>
    <w:rsid w:val="00EA23D5"/>
    <w:rsid w:val="00EA4C02"/>
    <w:rsid w:val="00EB0DA4"/>
    <w:rsid w:val="00EB2768"/>
    <w:rsid w:val="00ED1196"/>
    <w:rsid w:val="00ED3A3B"/>
    <w:rsid w:val="00EE449C"/>
    <w:rsid w:val="00EF2D59"/>
    <w:rsid w:val="00F008CF"/>
    <w:rsid w:val="00F03F9B"/>
    <w:rsid w:val="00F419DA"/>
    <w:rsid w:val="00F4282A"/>
    <w:rsid w:val="00F73309"/>
    <w:rsid w:val="00F870BE"/>
    <w:rsid w:val="00FA056C"/>
    <w:rsid w:val="00FD1765"/>
    <w:rsid w:val="00FE0C85"/>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link w:val="CaptionChar"/>
    <w:qFormat/>
    <w:rsid w:val="000421B8"/>
    <w:pPr>
      <w:widowControl/>
      <w:suppressLineNumbers/>
      <w:tabs>
        <w:tab w:val="left" w:pos="403"/>
      </w:tabs>
      <w:autoSpaceDE/>
      <w:autoSpaceDN/>
      <w:spacing w:before="120" w:after="120" w:line="240" w:lineRule="atLeast"/>
      <w:jc w:val="center"/>
    </w:pPr>
    <w:rPr>
      <w:rFonts w:ascii="Cambria" w:eastAsiaTheme="minorEastAsia" w:hAnsi="Cambria" w:cs="Times New Roman"/>
      <w:lang w:val="en-GB" w:eastAsia="ko-KR"/>
    </w:rPr>
  </w:style>
  <w:style w:type="table" w:styleId="TableGrid">
    <w:name w:val="Table Grid"/>
    <w:basedOn w:val="TableNormal"/>
    <w:uiPriority w:val="39"/>
    <w:rsid w:val="000421B8"/>
    <w:pPr>
      <w:widowControl/>
      <w:autoSpaceDE/>
      <w:autoSpaceDN/>
    </w:pPr>
    <w:rPr>
      <w:rFonts w:ascii="Cambr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locked/>
    <w:rsid w:val="000421B8"/>
    <w:rPr>
      <w:rFonts w:ascii="Cambria" w:hAnsi="Cambria" w:cs="Times New Roman"/>
      <w:lang w:val="en-GB" w:eastAsia="ko-KR"/>
    </w:rPr>
  </w:style>
  <w:style w:type="character" w:customStyle="1" w:styleId="ListParagraphChar">
    <w:name w:val="List Paragraph Char"/>
    <w:link w:val="ListParagraph"/>
    <w:uiPriority w:val="34"/>
    <w:qFormat/>
    <w:rsid w:val="00505367"/>
    <w:rPr>
      <w:rFonts w:ascii="Arial" w:eastAsia="Arial" w:hAnsi="Arial" w:cs="Arial"/>
    </w:rPr>
  </w:style>
  <w:style w:type="paragraph" w:styleId="List2">
    <w:name w:val="List 2"/>
    <w:basedOn w:val="Normal"/>
    <w:uiPriority w:val="99"/>
    <w:unhideWhenUsed/>
    <w:rsid w:val="00505367"/>
    <w:pPr>
      <w:widowControl/>
      <w:numPr>
        <w:numId w:val="2"/>
      </w:numPr>
      <w:tabs>
        <w:tab w:val="left" w:pos="403"/>
      </w:tabs>
      <w:autoSpaceDE/>
      <w:autoSpaceDN/>
      <w:spacing w:after="240" w:line="240" w:lineRule="atLeast"/>
      <w:contextualSpacing/>
      <w:jc w:val="both"/>
    </w:pPr>
    <w:rPr>
      <w:rFonts w:ascii="Cambria" w:eastAsiaTheme="minorEastAsia" w:hAnsi="Cambria" w:cs="Times New Roman"/>
      <w:lang w:val="en-GB"/>
    </w:rPr>
  </w:style>
  <w:style w:type="character" w:customStyle="1" w:styleId="codeChar">
    <w:name w:val="code Char"/>
    <w:qFormat/>
    <w:rsid w:val="00F870BE"/>
    <w:rPr>
      <w:rFonts w:ascii="Courier New" w:hAnsi="Courier New"/>
      <w:lang w:val="en-GB" w:eastAsia="ja-JP" w:bidi="ar-SA"/>
    </w:rPr>
  </w:style>
  <w:style w:type="paragraph" w:customStyle="1" w:styleId="Atom">
    <w:name w:val="Atom"/>
    <w:basedOn w:val="Normal"/>
    <w:qFormat/>
    <w:rsid w:val="00F870BE"/>
    <w:pPr>
      <w:widowControl/>
      <w:tabs>
        <w:tab w:val="left" w:pos="403"/>
      </w:tabs>
      <w:autoSpaceDE/>
      <w:autoSpaceDN/>
      <w:spacing w:before="120" w:after="220"/>
    </w:pPr>
    <w:rPr>
      <w:rFonts w:asciiTheme="majorHAnsi" w:eastAsia="Times New Roman" w:hAnsiTheme="majorHAnsi" w:cs="Times New Roman"/>
      <w:szCs w:val="24"/>
      <w:lang w:val="en-GB"/>
    </w:rPr>
  </w:style>
  <w:style w:type="character" w:customStyle="1" w:styleId="CommentTextChar1">
    <w:name w:val="Comment Text Char1"/>
    <w:link w:val="CommentText"/>
    <w:uiPriority w:val="99"/>
    <w:qFormat/>
    <w:rsid w:val="00FA056C"/>
    <w:rPr>
      <w:rFonts w:asciiTheme="majorHAnsi" w:eastAsia="MS Mincho" w:hAnsiTheme="majorHAnsi"/>
      <w:lang w:val="en-GB" w:eastAsia="ja-JP"/>
    </w:rPr>
  </w:style>
  <w:style w:type="paragraph" w:styleId="CommentText">
    <w:name w:val="annotation text"/>
    <w:basedOn w:val="Normal"/>
    <w:link w:val="CommentTextChar1"/>
    <w:uiPriority w:val="99"/>
    <w:qFormat/>
    <w:rsid w:val="00FA056C"/>
    <w:pPr>
      <w:widowControl/>
      <w:tabs>
        <w:tab w:val="left" w:pos="403"/>
      </w:tabs>
      <w:autoSpaceDE/>
      <w:autoSpaceDN/>
      <w:spacing w:after="240" w:line="230" w:lineRule="atLeast"/>
      <w:jc w:val="both"/>
    </w:pPr>
    <w:rPr>
      <w:rFonts w:asciiTheme="majorHAnsi" w:eastAsia="MS Mincho" w:hAnsiTheme="majorHAnsi" w:cstheme="minorBidi"/>
      <w:lang w:val="en-GB" w:eastAsia="ja-JP"/>
    </w:rPr>
  </w:style>
  <w:style w:type="character" w:customStyle="1" w:styleId="CommentTextChar">
    <w:name w:val="Comment Text Char"/>
    <w:basedOn w:val="DefaultParagraphFont"/>
    <w:uiPriority w:val="99"/>
    <w:semiHidden/>
    <w:rsid w:val="00FA056C"/>
    <w:rPr>
      <w:rFonts w:ascii="Arial" w:eastAsia="Arial" w:hAnsi="Arial" w:cs="Arial"/>
      <w:sz w:val="20"/>
      <w:szCs w:val="20"/>
    </w:rPr>
  </w:style>
  <w:style w:type="character" w:styleId="CommentReference">
    <w:name w:val="annotation reference"/>
    <w:qFormat/>
    <w:rsid w:val="00214BE2"/>
    <w:rPr>
      <w:sz w:val="16"/>
      <w:lang w:val="fr-FR"/>
    </w:rPr>
  </w:style>
  <w:style w:type="paragraph" w:customStyle="1" w:styleId="zzCopyright">
    <w:name w:val="zzCopyright"/>
    <w:basedOn w:val="Normal"/>
    <w:next w:val="Normal"/>
    <w:semiHidden/>
    <w:rsid w:val="00263031"/>
    <w:pPr>
      <w:widowControl/>
      <w:pBdr>
        <w:top w:val="single" w:sz="4" w:space="1" w:color="0000FF"/>
        <w:left w:val="single" w:sz="4" w:space="4" w:color="0000FF"/>
        <w:bottom w:val="single" w:sz="4" w:space="1" w:color="0000FF"/>
        <w:right w:val="single" w:sz="4" w:space="4" w:color="0000FF"/>
      </w:pBdr>
      <w:tabs>
        <w:tab w:val="left" w:pos="403"/>
        <w:tab w:val="left" w:pos="514"/>
        <w:tab w:val="left" w:pos="9623"/>
      </w:tabs>
      <w:autoSpaceDE/>
      <w:autoSpaceDN/>
      <w:spacing w:after="240" w:line="240" w:lineRule="atLeast"/>
      <w:ind w:left="284" w:right="284"/>
      <w:jc w:val="both"/>
    </w:pPr>
    <w:rPr>
      <w:rFonts w:ascii="Cambria" w:eastAsia="Calibri" w:hAnsi="Cambria" w:cs="Times New Roman"/>
      <w:color w:val="0000FF"/>
      <w:lang w:val="en-GB"/>
    </w:rPr>
  </w:style>
  <w:style w:type="paragraph" w:styleId="CommentSubject">
    <w:name w:val="annotation subject"/>
    <w:basedOn w:val="CommentText"/>
    <w:next w:val="CommentText"/>
    <w:link w:val="CommentSubjectChar"/>
    <w:uiPriority w:val="99"/>
    <w:semiHidden/>
    <w:unhideWhenUsed/>
    <w:rsid w:val="00B75237"/>
    <w:pPr>
      <w:widowControl w:val="0"/>
      <w:tabs>
        <w:tab w:val="clear" w:pos="403"/>
      </w:tabs>
      <w:autoSpaceDE w:val="0"/>
      <w:autoSpaceDN w:val="0"/>
      <w:spacing w:after="0" w:line="240" w:lineRule="auto"/>
      <w:jc w:val="left"/>
    </w:pPr>
    <w:rPr>
      <w:rFonts w:ascii="Arial" w:eastAsia="Arial" w:hAnsi="Arial" w:cs="Arial"/>
      <w:b/>
      <w:bCs/>
      <w:sz w:val="20"/>
      <w:szCs w:val="20"/>
      <w:lang w:val="en-US" w:eastAsia="en-US"/>
    </w:rPr>
  </w:style>
  <w:style w:type="character" w:customStyle="1" w:styleId="CommentSubjectChar">
    <w:name w:val="Comment Subject Char"/>
    <w:basedOn w:val="CommentTextChar1"/>
    <w:link w:val="CommentSubject"/>
    <w:uiPriority w:val="99"/>
    <w:semiHidden/>
    <w:rsid w:val="00B75237"/>
    <w:rPr>
      <w:rFonts w:ascii="Arial" w:eastAsia="Arial" w:hAnsi="Arial" w:cs="Arial"/>
      <w:b/>
      <w:bCs/>
      <w:sz w:val="20"/>
      <w:szCs w:val="20"/>
      <w:lang w:val="en-GB" w:eastAsia="ja-JP"/>
    </w:rPr>
  </w:style>
  <w:style w:type="paragraph" w:customStyle="1" w:styleId="Formula">
    <w:name w:val="Formula"/>
    <w:basedOn w:val="Normal"/>
    <w:rsid w:val="004F27D4"/>
    <w:pPr>
      <w:widowControl/>
      <w:tabs>
        <w:tab w:val="right" w:pos="9749"/>
      </w:tabs>
      <w:autoSpaceDE/>
      <w:autoSpaceDN/>
      <w:spacing w:after="220" w:line="240" w:lineRule="atLeast"/>
      <w:ind w:left="403"/>
    </w:pPr>
    <w:rPr>
      <w:rFonts w:ascii="Cambria" w:eastAsia="Calibri" w:hAnsi="Cambria" w:cs="Times New Roman"/>
      <w:lang w:val="en-GB"/>
    </w:rPr>
  </w:style>
  <w:style w:type="paragraph" w:customStyle="1" w:styleId="Tablebody">
    <w:name w:val="Table body"/>
    <w:basedOn w:val="Normal"/>
    <w:link w:val="TablebodyChar"/>
    <w:rsid w:val="008D6272"/>
    <w:pPr>
      <w:widowControl/>
      <w:tabs>
        <w:tab w:val="left" w:pos="397"/>
        <w:tab w:val="left" w:pos="794"/>
        <w:tab w:val="left" w:pos="1191"/>
        <w:tab w:val="left" w:pos="1588"/>
        <w:tab w:val="left" w:pos="1985"/>
        <w:tab w:val="left" w:pos="2381"/>
        <w:tab w:val="left" w:pos="2778"/>
        <w:tab w:val="left" w:pos="3175"/>
        <w:tab w:val="left" w:pos="3572"/>
        <w:tab w:val="left" w:pos="3969"/>
      </w:tabs>
      <w:autoSpaceDE/>
      <w:autoSpaceDN/>
      <w:spacing w:before="60" w:after="60" w:line="210" w:lineRule="atLeast"/>
    </w:pPr>
    <w:rPr>
      <w:rFonts w:ascii="Cambria" w:eastAsia="Calibri" w:hAnsi="Cambria" w:cs="Times New Roman"/>
      <w:sz w:val="20"/>
      <w:lang w:val="en-GB"/>
    </w:rPr>
  </w:style>
  <w:style w:type="paragraph" w:customStyle="1" w:styleId="Tabletitle">
    <w:name w:val="Table title"/>
    <w:basedOn w:val="Normal"/>
    <w:rsid w:val="008D6272"/>
    <w:pPr>
      <w:widowControl/>
      <w:suppressAutoHyphens/>
      <w:autoSpaceDE/>
      <w:autoSpaceDN/>
      <w:spacing w:before="120" w:after="120" w:line="240" w:lineRule="atLeast"/>
      <w:jc w:val="center"/>
    </w:pPr>
    <w:rPr>
      <w:rFonts w:ascii="Cambria" w:eastAsia="Calibri" w:hAnsi="Cambria" w:cs="Times New Roman"/>
      <w:b/>
      <w:lang w:val="en-GB"/>
    </w:rPr>
  </w:style>
  <w:style w:type="paragraph" w:customStyle="1" w:styleId="Tableheader">
    <w:name w:val="Table header"/>
    <w:basedOn w:val="Tablebody"/>
    <w:rsid w:val="008D6272"/>
  </w:style>
  <w:style w:type="character" w:customStyle="1" w:styleId="TablebodyChar">
    <w:name w:val="Table body Char"/>
    <w:basedOn w:val="DefaultParagraphFont"/>
    <w:link w:val="Tablebody"/>
    <w:rsid w:val="008D6272"/>
    <w:rPr>
      <w:rFonts w:ascii="Cambria" w:eastAsia="Calibri" w:hAnsi="Cambria" w:cs="Times New Roman"/>
      <w:sz w:val="20"/>
      <w:lang w:val="en-GB"/>
    </w:rPr>
  </w:style>
  <w:style w:type="paragraph" w:customStyle="1" w:styleId="ListContinue1">
    <w:name w:val="List Continue 1"/>
    <w:basedOn w:val="Normal"/>
    <w:rsid w:val="006B3E63"/>
    <w:pPr>
      <w:widowControl/>
      <w:autoSpaceDE/>
      <w:autoSpaceDN/>
      <w:spacing w:after="240" w:line="240" w:lineRule="atLeast"/>
      <w:ind w:left="403" w:hanging="403"/>
      <w:jc w:val="both"/>
    </w:pPr>
    <w:rPr>
      <w:rFonts w:ascii="Cambria" w:eastAsia="Calibri" w:hAnsi="Cambria" w:cs="Times New Roman"/>
      <w:lang w:val="en-GB"/>
    </w:rPr>
  </w:style>
  <w:style w:type="paragraph" w:customStyle="1" w:styleId="Definition">
    <w:name w:val="Definition"/>
    <w:basedOn w:val="Normal"/>
    <w:uiPriority w:val="9"/>
    <w:rsid w:val="00E536A8"/>
    <w:pPr>
      <w:widowControl/>
      <w:tabs>
        <w:tab w:val="left" w:pos="397"/>
        <w:tab w:val="left" w:pos="794"/>
        <w:tab w:val="left" w:pos="1191"/>
        <w:tab w:val="left" w:pos="1588"/>
        <w:tab w:val="left" w:pos="1985"/>
        <w:tab w:val="left" w:pos="2381"/>
        <w:tab w:val="left" w:pos="2778"/>
        <w:tab w:val="left" w:pos="3175"/>
        <w:tab w:val="left" w:pos="3572"/>
        <w:tab w:val="left" w:pos="3969"/>
      </w:tabs>
      <w:autoSpaceDE/>
      <w:autoSpaceDN/>
      <w:spacing w:after="240" w:line="230" w:lineRule="atLeast"/>
      <w:jc w:val="both"/>
    </w:pPr>
    <w:rPr>
      <w:rFonts w:ascii="Cambria" w:eastAsia="Calibri" w:hAnsi="Cambria" w:cs="Times New Roman"/>
      <w:lang w:val="en-GB"/>
    </w:rPr>
  </w:style>
  <w:style w:type="character" w:customStyle="1" w:styleId="citesec">
    <w:name w:val="cite_sec"/>
    <w:rsid w:val="00E536A8"/>
    <w:rPr>
      <w:rFonts w:ascii="Cambria" w:hAnsi="Cambria"/>
      <w:bdr w:val="none" w:sz="0" w:space="0" w:color="auto"/>
      <w:shd w:val="clear" w:color="auto" w:fill="FFCCCC"/>
    </w:rPr>
  </w:style>
  <w:style w:type="paragraph" w:customStyle="1" w:styleId="Terms">
    <w:name w:val="Term(s)"/>
    <w:basedOn w:val="Normal"/>
    <w:rsid w:val="00AC22D8"/>
    <w:pPr>
      <w:widowControl/>
      <w:tabs>
        <w:tab w:val="left" w:pos="397"/>
        <w:tab w:val="left" w:pos="794"/>
        <w:tab w:val="left" w:pos="1191"/>
        <w:tab w:val="left" w:pos="1588"/>
        <w:tab w:val="left" w:pos="1985"/>
        <w:tab w:val="left" w:pos="2381"/>
        <w:tab w:val="left" w:pos="2778"/>
        <w:tab w:val="left" w:pos="3175"/>
        <w:tab w:val="left" w:pos="3572"/>
        <w:tab w:val="left" w:pos="3969"/>
      </w:tabs>
      <w:suppressAutoHyphens/>
      <w:autoSpaceDE/>
      <w:autoSpaceDN/>
      <w:spacing w:line="240" w:lineRule="atLeast"/>
    </w:pPr>
    <w:rPr>
      <w:rFonts w:ascii="Cambria" w:eastAsia="Calibri" w:hAnsi="Cambria" w:cs="Times New Roman"/>
      <w:b/>
      <w:lang w:val="en-GB"/>
    </w:rPr>
  </w:style>
  <w:style w:type="paragraph" w:customStyle="1" w:styleId="TermNum">
    <w:name w:val="TermNum"/>
    <w:basedOn w:val="Normal"/>
    <w:rsid w:val="00AC22D8"/>
    <w:pPr>
      <w:widowControl/>
      <w:tabs>
        <w:tab w:val="left" w:pos="397"/>
        <w:tab w:val="left" w:pos="794"/>
        <w:tab w:val="left" w:pos="1191"/>
        <w:tab w:val="left" w:pos="1588"/>
        <w:tab w:val="left" w:pos="1985"/>
        <w:tab w:val="left" w:pos="2381"/>
        <w:tab w:val="left" w:pos="2778"/>
        <w:tab w:val="left" w:pos="3175"/>
        <w:tab w:val="left" w:pos="3572"/>
        <w:tab w:val="left" w:pos="3969"/>
      </w:tabs>
      <w:autoSpaceDE/>
      <w:autoSpaceDN/>
      <w:spacing w:line="240" w:lineRule="atLeast"/>
      <w:jc w:val="both"/>
    </w:pPr>
    <w:rPr>
      <w:rFonts w:ascii="Cambria" w:eastAsia="Calibri" w:hAnsi="Cambria" w:cs="Times New Roman"/>
      <w:b/>
      <w:lang w:val="en-GB"/>
    </w:rPr>
  </w:style>
  <w:style w:type="paragraph" w:customStyle="1" w:styleId="Note1">
    <w:name w:val="Note 1"/>
    <w:basedOn w:val="Normal"/>
    <w:link w:val="Note1Char"/>
    <w:qFormat/>
    <w:rsid w:val="00236019"/>
    <w:pPr>
      <w:widowControl/>
      <w:tabs>
        <w:tab w:val="left" w:pos="806"/>
        <w:tab w:val="left" w:pos="1210"/>
        <w:tab w:val="left" w:pos="1613"/>
        <w:tab w:val="left" w:pos="2016"/>
        <w:tab w:val="left" w:pos="2419"/>
        <w:tab w:val="left" w:pos="2822"/>
        <w:tab w:val="left" w:pos="3226"/>
        <w:tab w:val="left" w:pos="3629"/>
        <w:tab w:val="left" w:pos="4032"/>
        <w:tab w:val="left" w:pos="4435"/>
        <w:tab w:val="right" w:pos="9677"/>
      </w:tabs>
      <w:overflowPunct w:val="0"/>
      <w:adjustRightInd w:val="0"/>
      <w:spacing w:before="60" w:after="120"/>
      <w:ind w:left="288"/>
      <w:jc w:val="both"/>
      <w:textAlignment w:val="baseline"/>
    </w:pPr>
    <w:rPr>
      <w:rFonts w:ascii="Times New Roman" w:eastAsia="Malgun Gothic" w:hAnsi="Times New Roman" w:cs="Times New Roman"/>
      <w:sz w:val="18"/>
      <w:szCs w:val="18"/>
      <w:lang w:val="en-CA"/>
    </w:rPr>
  </w:style>
  <w:style w:type="character" w:customStyle="1" w:styleId="Note1Char">
    <w:name w:val="Note 1 Char"/>
    <w:link w:val="Note1"/>
    <w:locked/>
    <w:rsid w:val="00236019"/>
    <w:rPr>
      <w:rFonts w:ascii="Times New Roman" w:eastAsia="Malgun Gothic" w:hAnsi="Times New Roman" w:cs="Times New Roman"/>
      <w:sz w:val="18"/>
      <w:szCs w:val="18"/>
      <w:lang w:val="en-CA"/>
    </w:rPr>
  </w:style>
  <w:style w:type="paragraph" w:customStyle="1" w:styleId="BodyTextIndent26">
    <w:name w:val="Body Text Indent 26"/>
    <w:basedOn w:val="Normal"/>
    <w:rsid w:val="00874C60"/>
    <w:pPr>
      <w:widowControl/>
      <w:autoSpaceDE/>
      <w:autoSpaceDN/>
      <w:spacing w:after="240" w:line="240" w:lineRule="atLeast"/>
      <w:ind w:left="805"/>
      <w:jc w:val="both"/>
    </w:pPr>
    <w:rPr>
      <w:rFonts w:ascii="Cambria" w:eastAsia="MS Mincho" w:hAnsi="Cambria" w:cs="Times New Roman"/>
      <w:szCs w:val="20"/>
      <w:lang w:val="en-GB" w:eastAsia="ja-JP"/>
    </w:rPr>
  </w:style>
  <w:style w:type="paragraph" w:styleId="ListContinue2">
    <w:name w:val="List Continue 2"/>
    <w:basedOn w:val="Normal"/>
    <w:uiPriority w:val="99"/>
    <w:unhideWhenUsed/>
    <w:rsid w:val="003B003A"/>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189596">
      <w:bodyDiv w:val="1"/>
      <w:marLeft w:val="0"/>
      <w:marRight w:val="0"/>
      <w:marTop w:val="0"/>
      <w:marBottom w:val="0"/>
      <w:divBdr>
        <w:top w:val="none" w:sz="0" w:space="0" w:color="auto"/>
        <w:left w:val="none" w:sz="0" w:space="0" w:color="auto"/>
        <w:bottom w:val="none" w:sz="0" w:space="0" w:color="auto"/>
        <w:right w:val="none" w:sz="0" w:space="0" w:color="auto"/>
      </w:divBdr>
    </w:div>
    <w:div w:id="14399143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oleObject" Target="embeddings/oleObject1.bin"/><Relationship Id="rId26" Type="http://schemas.openxmlformats.org/officeDocument/2006/relationships/oleObject" Target="embeddings/oleObject5.bin"/><Relationship Id="rId39" Type="http://schemas.openxmlformats.org/officeDocument/2006/relationships/image" Target="media/image13.wmf"/><Relationship Id="rId21" Type="http://schemas.openxmlformats.org/officeDocument/2006/relationships/image" Target="media/image4.wmf"/><Relationship Id="rId34" Type="http://schemas.openxmlformats.org/officeDocument/2006/relationships/oleObject" Target="embeddings/oleObject9.bin"/><Relationship Id="rId42" Type="http://schemas.openxmlformats.org/officeDocument/2006/relationships/oleObject" Target="embeddings/oleObject13.bin"/><Relationship Id="rId47" Type="http://schemas.openxmlformats.org/officeDocument/2006/relationships/image" Target="media/image17.wmf"/><Relationship Id="rId50"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footer" Target="footer3.xml"/><Relationship Id="rId29" Type="http://schemas.openxmlformats.org/officeDocument/2006/relationships/image" Target="media/image8.wmf"/><Relationship Id="rId11" Type="http://schemas.openxmlformats.org/officeDocument/2006/relationships/header" Target="header1.xml"/><Relationship Id="rId24" Type="http://schemas.openxmlformats.org/officeDocument/2006/relationships/oleObject" Target="embeddings/oleObject4.bin"/><Relationship Id="rId32" Type="http://schemas.openxmlformats.org/officeDocument/2006/relationships/oleObject" Target="embeddings/oleObject8.bin"/><Relationship Id="rId37" Type="http://schemas.openxmlformats.org/officeDocument/2006/relationships/image" Target="media/image12.wmf"/><Relationship Id="rId40" Type="http://schemas.openxmlformats.org/officeDocument/2006/relationships/oleObject" Target="embeddings/oleObject12.bin"/><Relationship Id="rId45" Type="http://schemas.openxmlformats.org/officeDocument/2006/relationships/image" Target="media/image16.wmf"/><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image" Target="media/image5.wmf"/><Relationship Id="rId28" Type="http://schemas.openxmlformats.org/officeDocument/2006/relationships/oleObject" Target="embeddings/oleObject6.bin"/><Relationship Id="rId36" Type="http://schemas.openxmlformats.org/officeDocument/2006/relationships/oleObject" Target="embeddings/oleObject10.bin"/><Relationship Id="rId49" Type="http://schemas.openxmlformats.org/officeDocument/2006/relationships/footer" Target="footer4.xml"/><Relationship Id="rId10" Type="http://schemas.openxmlformats.org/officeDocument/2006/relationships/hyperlink" Target="https://www.iso.org/iso/model_document-rice_model.pdf" TargetMode="External"/><Relationship Id="rId19" Type="http://schemas.openxmlformats.org/officeDocument/2006/relationships/image" Target="media/image3.wmf"/><Relationship Id="rId31" Type="http://schemas.openxmlformats.org/officeDocument/2006/relationships/image" Target="media/image9.wmf"/><Relationship Id="rId44" Type="http://schemas.openxmlformats.org/officeDocument/2006/relationships/oleObject" Target="embeddings/oleObject14.bin"/><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iso.org/iso/how-to-write-standards.pdf" TargetMode="External"/><Relationship Id="rId14" Type="http://schemas.openxmlformats.org/officeDocument/2006/relationships/footer" Target="footer2.xml"/><Relationship Id="rId22" Type="http://schemas.openxmlformats.org/officeDocument/2006/relationships/oleObject" Target="embeddings/oleObject3.bin"/><Relationship Id="rId27" Type="http://schemas.openxmlformats.org/officeDocument/2006/relationships/image" Target="media/image7.wmf"/><Relationship Id="rId30" Type="http://schemas.openxmlformats.org/officeDocument/2006/relationships/oleObject" Target="embeddings/oleObject7.bin"/><Relationship Id="rId35" Type="http://schemas.openxmlformats.org/officeDocument/2006/relationships/image" Target="media/image11.wmf"/><Relationship Id="rId43" Type="http://schemas.openxmlformats.org/officeDocument/2006/relationships/image" Target="media/image15.wmf"/><Relationship Id="rId48" Type="http://schemas.openxmlformats.org/officeDocument/2006/relationships/oleObject" Target="embeddings/oleObject16.bin"/><Relationship Id="rId8" Type="http://schemas.openxmlformats.org/officeDocument/2006/relationships/hyperlink" Target="https://isotc.iso.org/livelink/livelink/open/jtc1sc29wg7" TargetMode="External"/><Relationship Id="rId51" Type="http://schemas.microsoft.com/office/2011/relationships/people" Target="people.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wmf"/><Relationship Id="rId25" Type="http://schemas.openxmlformats.org/officeDocument/2006/relationships/image" Target="media/image6.wmf"/><Relationship Id="rId33" Type="http://schemas.openxmlformats.org/officeDocument/2006/relationships/image" Target="media/image10.wmf"/><Relationship Id="rId38" Type="http://schemas.openxmlformats.org/officeDocument/2006/relationships/oleObject" Target="embeddings/oleObject11.bin"/><Relationship Id="rId46" Type="http://schemas.openxmlformats.org/officeDocument/2006/relationships/oleObject" Target="embeddings/oleObject15.bin"/><Relationship Id="rId20" Type="http://schemas.openxmlformats.org/officeDocument/2006/relationships/oleObject" Target="embeddings/oleObject2.bin"/><Relationship Id="rId41"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13</Pages>
  <Words>3325</Words>
  <Characters>18953</Characters>
  <Application>Microsoft Office Word</Application>
  <DocSecurity>0</DocSecurity>
  <Lines>157</Lines>
  <Paragraphs>44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Manager/>
  <Company/>
  <LinksUpToDate>false</LinksUpToDate>
  <CharactersWithSpaces>22234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Youngkwon Lim/5G Standards /SRA/Principal Engineer/Samsung Electronics</dc:creator>
  <cp:keywords/>
  <dc:description/>
  <cp:lastModifiedBy>Kondrad, Lukasz (Nokia - DE/Munich)</cp:lastModifiedBy>
  <cp:revision>214</cp:revision>
  <dcterms:created xsi:type="dcterms:W3CDTF">2021-01-06T18:34:00Z</dcterms:created>
  <dcterms:modified xsi:type="dcterms:W3CDTF">2021-06-01T11:30:00Z</dcterms:modified>
  <cp:category/>
</cp:coreProperties>
</file>