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F72260" w14:textId="7A29768C" w:rsidR="003D36F0" w:rsidRPr="00196997" w:rsidRDefault="003D36F0" w:rsidP="003D36F0">
      <w:pPr>
        <w:pStyle w:val="Title"/>
        <w:tabs>
          <w:tab w:val="left" w:pos="4589"/>
        </w:tabs>
        <w:jc w:val="right"/>
        <w:rPr>
          <w:ins w:id="0" w:author="Curcio, Igor (Nokia - FI/Tampere)" w:date="2021-05-15T03:00:00Z"/>
          <w:rFonts w:ascii="Times New Roman" w:hAnsi="Times New Roman" w:cs="Times New Roman"/>
          <w:sz w:val="28"/>
          <w:szCs w:val="28"/>
          <w:u w:val="none"/>
        </w:rPr>
      </w:pPr>
      <w:ins w:id="1" w:author="Curcio, Igor (Nokia - FI/Tampere)" w:date="2021-05-15T03:00:00Z">
        <w:r w:rsidRPr="004F5473">
          <w:rPr>
            <w:rFonts w:eastAsiaTheme="minorHAnsi"/>
            <w:noProof/>
            <w:lang w:eastAsia="ja-JP"/>
          </w:rPr>
          <w:drawing>
            <wp:anchor distT="0" distB="0" distL="114300" distR="114300" simplePos="0" relativeHeight="251660288" behindDoc="0" locked="0" layoutInCell="1" allowOverlap="1" wp14:anchorId="4B1CC10F" wp14:editId="2927449A">
              <wp:simplePos x="0" y="0"/>
              <wp:positionH relativeFrom="page">
                <wp:posOffset>632561</wp:posOffset>
              </wp:positionH>
              <wp:positionV relativeFrom="paragraph">
                <wp:posOffset>59830</wp:posOffset>
              </wp:positionV>
              <wp:extent cx="1239520" cy="537845"/>
              <wp:effectExtent l="0" t="0" r="0" b="0"/>
              <wp:wrapNone/>
              <wp:docPr id="6" name="図 6" descr="Text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図 6" descr="Text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9520" cy="537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F5473">
          <w:rPr>
            <w:rFonts w:ascii="Times New Roman"/>
            <w:b w:val="0"/>
            <w:u w:val="none"/>
          </w:rPr>
          <w:t xml:space="preserve">            </w:t>
        </w:r>
        <w:r>
          <w:rPr>
            <w:rFonts w:ascii="Times New Roman"/>
            <w:b w:val="0"/>
            <w:u w:val="thick"/>
          </w:rPr>
          <w:t xml:space="preserve">                 </w:t>
        </w:r>
        <w:r w:rsidRPr="004F5473">
          <w:rPr>
            <w:rFonts w:ascii="Times New Roman"/>
            <w:b w:val="0"/>
            <w:u w:val="thick"/>
          </w:rPr>
          <w:t xml:space="preserve"> </w:t>
        </w:r>
        <w:r w:rsidRPr="00196997">
          <w:rPr>
            <w:rFonts w:ascii="Times New Roman" w:hAnsi="Times New Roman" w:cs="Times New Roman"/>
            <w:w w:val="115"/>
            <w:sz w:val="28"/>
            <w:szCs w:val="28"/>
            <w:u w:val="thick"/>
          </w:rPr>
          <w:t>ISO/IEC JTC 1/SC</w:t>
        </w:r>
        <w:r w:rsidRPr="00196997">
          <w:rPr>
            <w:rFonts w:ascii="Times New Roman" w:hAnsi="Times New Roman" w:cs="Times New Roman"/>
            <w:spacing w:val="-25"/>
            <w:w w:val="115"/>
            <w:sz w:val="28"/>
            <w:szCs w:val="28"/>
            <w:u w:val="thick"/>
          </w:rPr>
          <w:t xml:space="preserve"> </w:t>
        </w:r>
        <w:r w:rsidRPr="00196997">
          <w:rPr>
            <w:rFonts w:ascii="Times New Roman" w:hAnsi="Times New Roman" w:cs="Times New Roman"/>
            <w:w w:val="115"/>
            <w:sz w:val="28"/>
            <w:szCs w:val="28"/>
            <w:u w:val="thick"/>
          </w:rPr>
          <w:t>29/WG</w:t>
        </w:r>
        <w:r w:rsidRPr="00196997">
          <w:rPr>
            <w:rFonts w:ascii="Times New Roman" w:hAnsi="Times New Roman" w:cs="Times New Roman"/>
            <w:spacing w:val="-9"/>
            <w:w w:val="115"/>
            <w:sz w:val="28"/>
            <w:szCs w:val="28"/>
            <w:u w:val="thick"/>
          </w:rPr>
          <w:t xml:space="preserve"> </w:t>
        </w:r>
        <w:r>
          <w:rPr>
            <w:rFonts w:ascii="Times New Roman" w:hAnsi="Times New Roman" w:cs="Times New Roman"/>
            <w:w w:val="115"/>
            <w:sz w:val="28"/>
            <w:szCs w:val="28"/>
            <w:u w:val="thick"/>
          </w:rPr>
          <w:t>2</w:t>
        </w:r>
        <w:r w:rsidRPr="00196997">
          <w:rPr>
            <w:rFonts w:ascii="Times New Roman" w:hAnsi="Times New Roman" w:cs="Times New Roman"/>
            <w:w w:val="115"/>
            <w:sz w:val="28"/>
            <w:szCs w:val="28"/>
            <w:u w:val="thick"/>
          </w:rPr>
          <w:t xml:space="preserve"> </w:t>
        </w:r>
        <w:r w:rsidRPr="00196997">
          <w:rPr>
            <w:rFonts w:ascii="Times New Roman" w:hAnsi="Times New Roman" w:cs="Times New Roman"/>
            <w:w w:val="115"/>
            <w:sz w:val="48"/>
            <w:szCs w:val="48"/>
            <w:u w:val="thick"/>
          </w:rPr>
          <w:t>N</w:t>
        </w:r>
        <w:r w:rsidRPr="00196997">
          <w:rPr>
            <w:rFonts w:ascii="Times New Roman" w:hAnsi="Times New Roman" w:cs="Times New Roman"/>
            <w:spacing w:val="28"/>
            <w:w w:val="115"/>
            <w:sz w:val="48"/>
            <w:szCs w:val="48"/>
            <w:u w:val="thick"/>
          </w:rPr>
          <w:t>00</w:t>
        </w:r>
      </w:ins>
      <w:ins w:id="2" w:author="Curcio, Igor (Nokia - FI/Tampere)" w:date="2021-05-15T03:01:00Z">
        <w:r>
          <w:rPr>
            <w:rFonts w:ascii="Times New Roman" w:hAnsi="Times New Roman" w:cs="Times New Roman"/>
            <w:spacing w:val="28"/>
            <w:w w:val="115"/>
            <w:sz w:val="48"/>
            <w:szCs w:val="48"/>
            <w:u w:val="thick"/>
          </w:rPr>
          <w:t>8</w:t>
        </w:r>
      </w:ins>
      <w:ins w:id="3" w:author="Curcio, Igor (Nokia - FI/Tampere)" w:date="2021-05-15T03:00:00Z">
        <w:r w:rsidRPr="00196997">
          <w:rPr>
            <w:rFonts w:ascii="Times New Roman" w:hAnsi="Times New Roman" w:cs="Times New Roman"/>
            <w:w w:val="115"/>
            <w:sz w:val="48"/>
            <w:szCs w:val="48"/>
            <w:u w:val="thick"/>
          </w:rPr>
          <w:t>0</w:t>
        </w:r>
      </w:ins>
    </w:p>
    <w:p w14:paraId="15EE8ABA" w14:textId="77777777" w:rsidR="003D36F0" w:rsidRPr="004F5473" w:rsidRDefault="003D36F0" w:rsidP="003D36F0">
      <w:pPr>
        <w:rPr>
          <w:ins w:id="4" w:author="Curcio, Igor (Nokia - FI/Tampere)" w:date="2021-05-15T03:00:00Z"/>
          <w:b/>
          <w:sz w:val="20"/>
        </w:rPr>
      </w:pPr>
    </w:p>
    <w:p w14:paraId="7B4CD0D7" w14:textId="77777777" w:rsidR="003D36F0" w:rsidRPr="004F5473" w:rsidRDefault="003D36F0" w:rsidP="003D36F0">
      <w:pPr>
        <w:rPr>
          <w:ins w:id="5" w:author="Curcio, Igor (Nokia - FI/Tampere)" w:date="2021-05-15T03:00:00Z"/>
          <w:b/>
          <w:sz w:val="20"/>
        </w:rPr>
      </w:pPr>
    </w:p>
    <w:p w14:paraId="4CF4CF0D" w14:textId="77777777" w:rsidR="003D36F0" w:rsidRPr="004F5473" w:rsidRDefault="003D36F0" w:rsidP="003D36F0">
      <w:pPr>
        <w:spacing w:before="3"/>
        <w:rPr>
          <w:ins w:id="6" w:author="Curcio, Igor (Nokia - FI/Tampere)" w:date="2021-05-15T03:00:00Z"/>
          <w:b/>
          <w:sz w:val="23"/>
        </w:rPr>
      </w:pPr>
      <w:ins w:id="7" w:author="Curcio, Igor (Nokia - FI/Tampere)" w:date="2021-05-15T03:00:00Z">
        <w:r w:rsidRPr="004F5473">
          <w:rPr>
            <w:noProof/>
          </w:rPr>
          <mc:AlternateContent>
            <mc:Choice Requires="wps">
              <w:drawing>
                <wp:anchor distT="0" distB="0" distL="0" distR="0" simplePos="0" relativeHeight="251659264" behindDoc="1" locked="0" layoutInCell="1" allowOverlap="1" wp14:anchorId="627F8DDA" wp14:editId="5271D017">
                  <wp:simplePos x="0" y="0"/>
                  <wp:positionH relativeFrom="page">
                    <wp:posOffset>704850</wp:posOffset>
                  </wp:positionH>
                  <wp:positionV relativeFrom="paragraph">
                    <wp:posOffset>201930</wp:posOffset>
                  </wp:positionV>
                  <wp:extent cx="6155055" cy="971550"/>
                  <wp:effectExtent l="0" t="0" r="17145" b="19050"/>
                  <wp:wrapTopAndBottom/>
                  <wp:docPr id="2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155055" cy="971550"/>
                          </a:xfrm>
                          <a:prstGeom prst="rect">
                            <a:avLst/>
                          </a:prstGeom>
                          <a:noFill/>
                          <a:ln w="975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38E631" w14:textId="77777777" w:rsidR="003D36F0" w:rsidRPr="00196997" w:rsidRDefault="003D36F0" w:rsidP="003D36F0">
                              <w:pPr>
                                <w:spacing w:before="80" w:line="360" w:lineRule="auto"/>
                                <w:ind w:right="50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ISO/IEC JTC 1/SC 29/WG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br/>
                              </w: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MPEG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Technical requirements</w:t>
                              </w: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br/>
                                <w:t xml:space="preserve">Convenorship: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SFS</w:t>
                              </w: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(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Finland</w:t>
                              </w:r>
                              <w:r w:rsidRPr="00196997">
                                <w:rPr>
                                  <w:b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27F8DDA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  <v:textbox inset="0,0,0,0">
                    <w:txbxContent>
                      <w:p w14:paraId="4438E631" w14:textId="77777777" w:rsidR="003D36F0" w:rsidRPr="00196997" w:rsidRDefault="003D36F0" w:rsidP="003D36F0">
                        <w:pPr>
                          <w:spacing w:before="80" w:line="360" w:lineRule="auto"/>
                          <w:ind w:right="5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t xml:space="preserve">ISO/IEC JTC 1/SC 29/WG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br/>
                        </w: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t xml:space="preserve">MPEG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Technical requirements</w:t>
                        </w: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br/>
                          <w:t xml:space="preserve">Convenorship: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SFS</w:t>
                        </w: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t xml:space="preserve"> (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>Finland</w:t>
                        </w:r>
                        <w:r w:rsidRPr="00196997">
                          <w:rPr>
                            <w:b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  <w10:wrap type="topAndBottom" anchorx="page"/>
                </v:shape>
              </w:pict>
            </mc:Fallback>
          </mc:AlternateContent>
        </w:r>
      </w:ins>
    </w:p>
    <w:p w14:paraId="66B804CE" w14:textId="77777777" w:rsidR="003D36F0" w:rsidRPr="004F5473" w:rsidRDefault="003D36F0" w:rsidP="003D36F0">
      <w:pPr>
        <w:rPr>
          <w:ins w:id="8" w:author="Curcio, Igor (Nokia - FI/Tampere)" w:date="2021-05-15T03:00:00Z"/>
          <w:b/>
          <w:sz w:val="20"/>
        </w:rPr>
      </w:pPr>
    </w:p>
    <w:p w14:paraId="3C9D3FEF" w14:textId="77777777" w:rsidR="003D36F0" w:rsidRPr="004F5473" w:rsidRDefault="003D36F0" w:rsidP="003D36F0">
      <w:pPr>
        <w:rPr>
          <w:ins w:id="9" w:author="Curcio, Igor (Nokia - FI/Tampere)" w:date="2021-05-15T03:00:00Z"/>
          <w:b/>
          <w:sz w:val="21"/>
        </w:rPr>
      </w:pPr>
    </w:p>
    <w:p w14:paraId="77AA7948" w14:textId="77777777" w:rsidR="003D36F0" w:rsidRPr="00980E7B" w:rsidRDefault="003D36F0" w:rsidP="003D36F0">
      <w:pPr>
        <w:tabs>
          <w:tab w:val="left" w:pos="3099"/>
        </w:tabs>
        <w:spacing w:before="103"/>
        <w:ind w:left="104"/>
        <w:rPr>
          <w:ins w:id="10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  <w:ins w:id="11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Document</w:t>
        </w:r>
        <w:r w:rsidRPr="00980E7B">
          <w:rPr>
            <w:rFonts w:ascii="Times New Roman" w:hAnsi="Times New Roman" w:cs="Times New Roman"/>
            <w:b/>
            <w:snapToGrid w:val="0"/>
            <w:spacing w:val="14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type: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  <w:t>Output Document</w:t>
        </w:r>
      </w:ins>
    </w:p>
    <w:p w14:paraId="61FBA79B" w14:textId="77777777" w:rsidR="003D36F0" w:rsidRPr="00980E7B" w:rsidRDefault="003D36F0" w:rsidP="003D36F0">
      <w:pPr>
        <w:spacing w:before="1"/>
        <w:rPr>
          <w:ins w:id="12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0E59C73E" w14:textId="4AD24382" w:rsidR="003D36F0" w:rsidRPr="00980E7B" w:rsidRDefault="003D36F0" w:rsidP="003D36F0">
      <w:pPr>
        <w:pStyle w:val="BodyText"/>
        <w:tabs>
          <w:tab w:val="left" w:pos="3099"/>
        </w:tabs>
        <w:spacing w:line="254" w:lineRule="auto"/>
        <w:ind w:left="3099" w:right="214" w:hanging="2996"/>
        <w:rPr>
          <w:ins w:id="13" w:author="Curcio, Igor (Nokia - FI/Tampere)" w:date="2021-05-15T03:00:00Z"/>
          <w:rFonts w:ascii="Times New Roman" w:hAnsi="Times New Roman" w:cs="Times New Roman"/>
          <w:snapToGrid w:val="0"/>
        </w:rPr>
      </w:pPr>
      <w:ins w:id="14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</w:rPr>
          <w:t>Title:</w:t>
        </w:r>
        <w:r w:rsidRPr="00980E7B">
          <w:rPr>
            <w:rFonts w:ascii="Times New Roman" w:hAnsi="Times New Roman" w:cs="Times New Roman"/>
            <w:snapToGrid w:val="0"/>
          </w:rPr>
          <w:tab/>
        </w:r>
      </w:ins>
      <w:ins w:id="15" w:author="Curcio, Igor (Nokia - FI/Tampere)" w:date="2021-05-15T03:01:00Z">
        <w:r w:rsidRPr="003D36F0">
          <w:rPr>
            <w:rFonts w:ascii="Times New Roman" w:hAnsi="Times New Roman" w:cs="Times New Roman"/>
            <w:snapToGrid w:val="0"/>
            <w:lang w:val="en-FI"/>
          </w:rPr>
          <w:t>Common Test Conditions and Evaluation Methodology for Video Coding for Machines</w:t>
        </w:r>
      </w:ins>
    </w:p>
    <w:p w14:paraId="253D5883" w14:textId="77777777" w:rsidR="003D36F0" w:rsidRPr="00980E7B" w:rsidRDefault="003D36F0" w:rsidP="003D36F0">
      <w:pPr>
        <w:spacing w:before="6"/>
        <w:rPr>
          <w:ins w:id="16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3D795BE7" w14:textId="77777777" w:rsidR="003D36F0" w:rsidRPr="00980E7B" w:rsidRDefault="003D36F0" w:rsidP="003D36F0">
      <w:pPr>
        <w:pStyle w:val="BodyText"/>
        <w:tabs>
          <w:tab w:val="left" w:pos="3099"/>
        </w:tabs>
        <w:spacing w:line="254" w:lineRule="auto"/>
        <w:ind w:left="3099" w:right="214" w:hanging="2996"/>
        <w:rPr>
          <w:ins w:id="17" w:author="Curcio, Igor (Nokia - FI/Tampere)" w:date="2021-05-15T03:00:00Z"/>
          <w:rFonts w:ascii="Times New Roman" w:hAnsi="Times New Roman" w:cs="Times New Roman"/>
          <w:snapToGrid w:val="0"/>
        </w:rPr>
      </w:pPr>
      <w:ins w:id="18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</w:rPr>
          <w:t>Status:</w:t>
        </w:r>
        <w:r w:rsidRPr="00980E7B">
          <w:rPr>
            <w:rFonts w:ascii="Times New Roman" w:hAnsi="Times New Roman" w:cs="Times New Roman"/>
            <w:snapToGrid w:val="0"/>
          </w:rPr>
          <w:tab/>
          <w:t>Approved</w:t>
        </w:r>
      </w:ins>
    </w:p>
    <w:p w14:paraId="73C77D3D" w14:textId="77777777" w:rsidR="003D36F0" w:rsidRPr="00980E7B" w:rsidRDefault="003D36F0" w:rsidP="003D36F0">
      <w:pPr>
        <w:tabs>
          <w:tab w:val="left" w:pos="3099"/>
        </w:tabs>
        <w:ind w:left="104"/>
        <w:rPr>
          <w:ins w:id="19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471C8293" w14:textId="0226F264" w:rsidR="003D36F0" w:rsidRPr="00980E7B" w:rsidRDefault="003D36F0" w:rsidP="003D36F0">
      <w:pPr>
        <w:tabs>
          <w:tab w:val="left" w:pos="3099"/>
        </w:tabs>
        <w:ind w:left="104"/>
        <w:rPr>
          <w:ins w:id="20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  <w:ins w:id="21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Date</w:t>
        </w:r>
        <w:r w:rsidRPr="00980E7B">
          <w:rPr>
            <w:rFonts w:ascii="Times New Roman" w:hAnsi="Times New Roman" w:cs="Times New Roman"/>
            <w:b/>
            <w:snapToGrid w:val="0"/>
            <w:spacing w:val="-16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of</w:t>
        </w:r>
        <w:r w:rsidRPr="00980E7B">
          <w:rPr>
            <w:rFonts w:ascii="Times New Roman" w:hAnsi="Times New Roman" w:cs="Times New Roman"/>
            <w:b/>
            <w:snapToGrid w:val="0"/>
            <w:spacing w:val="-16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document: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  <w:t>202</w:t>
        </w:r>
      </w:ins>
      <w:ins w:id="22" w:author="Curcio, Igor (Nokia - FI/Tampere)" w:date="2021-05-15T03:02:00Z">
        <w:r>
          <w:rPr>
            <w:rFonts w:ascii="Times New Roman" w:hAnsi="Times New Roman" w:cs="Times New Roman"/>
            <w:snapToGrid w:val="0"/>
            <w:sz w:val="24"/>
            <w:szCs w:val="24"/>
          </w:rPr>
          <w:t>1</w:t>
        </w:r>
      </w:ins>
      <w:ins w:id="23" w:author="Curcio, Igor (Nokia - FI/Tampere)" w:date="2021-05-15T03:00:00Z"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>-</w:t>
        </w:r>
      </w:ins>
      <w:ins w:id="24" w:author="Curcio, Igor (Nokia - FI/Tampere)" w:date="2021-05-15T03:02:00Z">
        <w:r>
          <w:rPr>
            <w:rFonts w:ascii="Times New Roman" w:hAnsi="Times New Roman" w:cs="Times New Roman"/>
            <w:snapToGrid w:val="0"/>
            <w:sz w:val="24"/>
            <w:szCs w:val="24"/>
          </w:rPr>
          <w:t>04</w:t>
        </w:r>
      </w:ins>
      <w:ins w:id="25" w:author="Curcio, Igor (Nokia - FI/Tampere)" w:date="2021-05-15T03:00:00Z"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>-</w:t>
        </w:r>
      </w:ins>
      <w:ins w:id="26" w:author="Curcio, Igor (Nokia - FI/Tampere)" w:date="2021-05-15T03:02:00Z">
        <w:r>
          <w:rPr>
            <w:rFonts w:ascii="Times New Roman" w:hAnsi="Times New Roman" w:cs="Times New Roman"/>
            <w:snapToGrid w:val="0"/>
            <w:sz w:val="24"/>
            <w:szCs w:val="24"/>
          </w:rPr>
          <w:t>30</w:t>
        </w:r>
      </w:ins>
    </w:p>
    <w:p w14:paraId="2BCA0D28" w14:textId="77777777" w:rsidR="003D36F0" w:rsidRPr="00980E7B" w:rsidRDefault="003D36F0" w:rsidP="003D36F0">
      <w:pPr>
        <w:spacing w:before="1"/>
        <w:rPr>
          <w:ins w:id="27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01678383" w14:textId="77777777" w:rsidR="003D36F0" w:rsidRPr="00980E7B" w:rsidRDefault="003D36F0" w:rsidP="003D36F0">
      <w:pPr>
        <w:tabs>
          <w:tab w:val="left" w:pos="3099"/>
        </w:tabs>
        <w:ind w:left="104"/>
        <w:rPr>
          <w:ins w:id="28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  <w:ins w:id="29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Source: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  <w:t>ISO/IEC JTC 1/SC 29/WG</w:t>
        </w:r>
        <w:r w:rsidRPr="00980E7B">
          <w:rPr>
            <w:rFonts w:ascii="Times New Roman" w:hAnsi="Times New Roman" w:cs="Times New Roman"/>
            <w:snapToGrid w:val="0"/>
            <w:spacing w:val="4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napToGrid w:val="0"/>
            <w:sz w:val="24"/>
            <w:szCs w:val="24"/>
          </w:rPr>
          <w:t>2</w:t>
        </w:r>
      </w:ins>
    </w:p>
    <w:p w14:paraId="7B2CF31B" w14:textId="77777777" w:rsidR="003D36F0" w:rsidRPr="00980E7B" w:rsidRDefault="003D36F0" w:rsidP="003D36F0">
      <w:pPr>
        <w:spacing w:before="1"/>
        <w:rPr>
          <w:ins w:id="30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06774DB2" w14:textId="77777777" w:rsidR="003D36F0" w:rsidRPr="00980E7B" w:rsidRDefault="003D36F0" w:rsidP="003D36F0">
      <w:pPr>
        <w:pStyle w:val="Heading1"/>
        <w:tabs>
          <w:tab w:val="left" w:pos="3099"/>
        </w:tabs>
        <w:rPr>
          <w:ins w:id="31" w:author="Curcio, Igor (Nokia - FI/Tampere)" w:date="2021-05-15T03:00:00Z"/>
          <w:rFonts w:ascii="Times New Roman" w:hAnsi="Times New Roman" w:cs="Times New Roman"/>
          <w:b w:val="0"/>
          <w:snapToGrid w:val="0"/>
        </w:rPr>
      </w:pPr>
      <w:ins w:id="32" w:author="Curcio, Igor (Nokia - FI/Tampere)" w:date="2021-05-15T03:00:00Z">
        <w:r w:rsidRPr="00980E7B">
          <w:rPr>
            <w:rFonts w:ascii="Times New Roman" w:hAnsi="Times New Roman" w:cs="Times New Roman"/>
            <w:snapToGrid w:val="0"/>
          </w:rPr>
          <w:t>Expected</w:t>
        </w:r>
        <w:r w:rsidRPr="00980E7B">
          <w:rPr>
            <w:rFonts w:ascii="Times New Roman" w:hAnsi="Times New Roman" w:cs="Times New Roman"/>
            <w:snapToGrid w:val="0"/>
            <w:spacing w:val="42"/>
          </w:rPr>
          <w:t xml:space="preserve"> </w:t>
        </w:r>
        <w:r w:rsidRPr="00980E7B">
          <w:rPr>
            <w:rFonts w:ascii="Times New Roman" w:hAnsi="Times New Roman" w:cs="Times New Roman"/>
            <w:snapToGrid w:val="0"/>
          </w:rPr>
          <w:t>action:</w:t>
        </w:r>
        <w:r w:rsidRPr="00980E7B">
          <w:rPr>
            <w:rFonts w:ascii="Times New Roman" w:hAnsi="Times New Roman" w:cs="Times New Roman"/>
            <w:b w:val="0"/>
            <w:snapToGrid w:val="0"/>
          </w:rPr>
          <w:tab/>
          <w:t>None</w:t>
        </w:r>
      </w:ins>
    </w:p>
    <w:p w14:paraId="29EC607C" w14:textId="77777777" w:rsidR="003D36F0" w:rsidRPr="00980E7B" w:rsidRDefault="003D36F0" w:rsidP="003D36F0">
      <w:pPr>
        <w:spacing w:before="1"/>
        <w:rPr>
          <w:ins w:id="33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6C3E3F13" w14:textId="77777777" w:rsidR="003D36F0" w:rsidRPr="00980E7B" w:rsidRDefault="003D36F0" w:rsidP="003D36F0">
      <w:pPr>
        <w:pStyle w:val="Heading1"/>
        <w:tabs>
          <w:tab w:val="left" w:pos="3099"/>
        </w:tabs>
        <w:rPr>
          <w:ins w:id="34" w:author="Curcio, Igor (Nokia - FI/Tampere)" w:date="2021-05-15T03:00:00Z"/>
          <w:rFonts w:ascii="Times New Roman" w:hAnsi="Times New Roman" w:cs="Times New Roman"/>
          <w:b w:val="0"/>
          <w:snapToGrid w:val="0"/>
        </w:rPr>
      </w:pPr>
      <w:ins w:id="35" w:author="Curcio, Igor (Nokia - FI/Tampere)" w:date="2021-05-15T03:00:00Z">
        <w:r w:rsidRPr="00980E7B">
          <w:rPr>
            <w:rFonts w:ascii="Times New Roman" w:hAnsi="Times New Roman" w:cs="Times New Roman"/>
            <w:snapToGrid w:val="0"/>
          </w:rPr>
          <w:t>Action due date:</w:t>
        </w:r>
        <w:r w:rsidRPr="00980E7B">
          <w:rPr>
            <w:rFonts w:ascii="Times New Roman" w:hAnsi="Times New Roman" w:cs="Times New Roman"/>
            <w:b w:val="0"/>
            <w:snapToGrid w:val="0"/>
          </w:rPr>
          <w:tab/>
          <w:t>None</w:t>
        </w:r>
      </w:ins>
    </w:p>
    <w:p w14:paraId="2B06A76D" w14:textId="77777777" w:rsidR="003D36F0" w:rsidRPr="00980E7B" w:rsidRDefault="003D36F0" w:rsidP="003D36F0">
      <w:pPr>
        <w:spacing w:before="1"/>
        <w:rPr>
          <w:ins w:id="36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3951CD40" w14:textId="0E97CF58" w:rsidR="003D36F0" w:rsidRPr="00980E7B" w:rsidRDefault="003D36F0" w:rsidP="003D36F0">
      <w:pPr>
        <w:tabs>
          <w:tab w:val="left" w:pos="3099"/>
        </w:tabs>
        <w:ind w:left="104"/>
        <w:rPr>
          <w:ins w:id="37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  <w:ins w:id="38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No.</w:t>
        </w:r>
        <w:r w:rsidRPr="00980E7B">
          <w:rPr>
            <w:rFonts w:ascii="Times New Roman" w:hAnsi="Times New Roman" w:cs="Times New Roman"/>
            <w:b/>
            <w:snapToGrid w:val="0"/>
            <w:spacing w:val="5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of</w:t>
        </w:r>
        <w:r w:rsidRPr="00980E7B">
          <w:rPr>
            <w:rFonts w:ascii="Times New Roman" w:hAnsi="Times New Roman" w:cs="Times New Roman"/>
            <w:b/>
            <w:snapToGrid w:val="0"/>
            <w:spacing w:val="6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pages: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</w:r>
      </w:ins>
      <w:ins w:id="39" w:author="Curcio, Igor (Nokia - FI/Tampere)" w:date="2021-05-15T03:02:00Z">
        <w:r>
          <w:rPr>
            <w:rFonts w:ascii="Times New Roman" w:hAnsi="Times New Roman" w:cs="Times New Roman"/>
            <w:snapToGrid w:val="0"/>
            <w:sz w:val="24"/>
            <w:szCs w:val="24"/>
          </w:rPr>
          <w:t>3</w:t>
        </w:r>
      </w:ins>
      <w:ins w:id="40" w:author="Curcio, Igor (Nokia - FI/Tampere)" w:date="2021-05-15T03:00:00Z"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 xml:space="preserve"> (with cover</w:t>
        </w:r>
        <w:r w:rsidRPr="00980E7B">
          <w:rPr>
            <w:rFonts w:ascii="Times New Roman" w:hAnsi="Times New Roman" w:cs="Times New Roman"/>
            <w:snapToGrid w:val="0"/>
            <w:spacing w:val="-10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>page)</w:t>
        </w:r>
      </w:ins>
    </w:p>
    <w:p w14:paraId="123BE320" w14:textId="77777777" w:rsidR="003D36F0" w:rsidRPr="00980E7B" w:rsidRDefault="003D36F0" w:rsidP="003D36F0">
      <w:pPr>
        <w:spacing w:before="1"/>
        <w:rPr>
          <w:ins w:id="41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1E84F20F" w14:textId="77777777" w:rsidR="003D36F0" w:rsidRPr="00980E7B" w:rsidRDefault="003D36F0" w:rsidP="003D36F0">
      <w:pPr>
        <w:tabs>
          <w:tab w:val="left" w:pos="3099"/>
        </w:tabs>
        <w:ind w:left="104"/>
        <w:rPr>
          <w:ins w:id="42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  <w:ins w:id="43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Email</w:t>
        </w:r>
        <w:r w:rsidRPr="00980E7B">
          <w:rPr>
            <w:rFonts w:ascii="Times New Roman" w:hAnsi="Times New Roman" w:cs="Times New Roman"/>
            <w:b/>
            <w:snapToGrid w:val="0"/>
            <w:spacing w:val="5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of</w:t>
        </w:r>
        <w:r w:rsidRPr="00980E7B">
          <w:rPr>
            <w:rFonts w:ascii="Times New Roman" w:hAnsi="Times New Roman" w:cs="Times New Roman"/>
            <w:b/>
            <w:snapToGrid w:val="0"/>
            <w:spacing w:val="6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Convenor: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</w:r>
        <w:r>
          <w:rPr>
            <w:rFonts w:ascii="Times New Roman" w:hAnsi="Times New Roman" w:cs="Times New Roman"/>
            <w:snapToGrid w:val="0"/>
            <w:sz w:val="24"/>
            <w:szCs w:val="24"/>
          </w:rPr>
          <w:t>igor.curcio@nokia.com</w:t>
        </w:r>
      </w:ins>
    </w:p>
    <w:p w14:paraId="6D46DC19" w14:textId="77777777" w:rsidR="003D36F0" w:rsidRPr="00980E7B" w:rsidRDefault="003D36F0" w:rsidP="003D36F0">
      <w:pPr>
        <w:spacing w:before="1"/>
        <w:rPr>
          <w:ins w:id="44" w:author="Curcio, Igor (Nokia - FI/Tampere)" w:date="2021-05-15T03:00:00Z"/>
          <w:rFonts w:ascii="Times New Roman" w:hAnsi="Times New Roman" w:cs="Times New Roman"/>
          <w:snapToGrid w:val="0"/>
          <w:sz w:val="24"/>
          <w:szCs w:val="24"/>
        </w:rPr>
      </w:pPr>
    </w:p>
    <w:p w14:paraId="5276A331" w14:textId="77777777" w:rsidR="003D36F0" w:rsidRPr="00EA0017" w:rsidRDefault="003D36F0" w:rsidP="003D36F0">
      <w:pPr>
        <w:tabs>
          <w:tab w:val="left" w:pos="3099"/>
        </w:tabs>
        <w:ind w:left="104"/>
        <w:rPr>
          <w:ins w:id="45" w:author="Curcio, Igor (Nokia - FI/Tampere)" w:date="2021-05-15T03:00:00Z"/>
          <w:bCs/>
          <w:u w:val="single"/>
        </w:rPr>
      </w:pPr>
      <w:ins w:id="46" w:author="Curcio, Igor (Nokia - FI/Tampere)" w:date="2021-05-15T03:00:00Z"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Committee</w:t>
        </w:r>
        <w:r w:rsidRPr="00980E7B">
          <w:rPr>
            <w:rFonts w:ascii="Times New Roman" w:hAnsi="Times New Roman" w:cs="Times New Roman"/>
            <w:b/>
            <w:snapToGrid w:val="0"/>
            <w:spacing w:val="-6"/>
            <w:sz w:val="24"/>
            <w:szCs w:val="24"/>
          </w:rPr>
          <w:t xml:space="preserve"> </w:t>
        </w:r>
        <w:r w:rsidRPr="00980E7B">
          <w:rPr>
            <w:rFonts w:ascii="Times New Roman" w:hAnsi="Times New Roman" w:cs="Times New Roman"/>
            <w:b/>
            <w:snapToGrid w:val="0"/>
            <w:sz w:val="24"/>
            <w:szCs w:val="24"/>
          </w:rPr>
          <w:t>URL:</w:t>
        </w:r>
        <w:r w:rsidRPr="00980E7B">
          <w:rPr>
            <w:rFonts w:ascii="Times New Roman" w:hAnsi="Times New Roman" w:cs="Times New Roman"/>
            <w:snapToGrid w:val="0"/>
            <w:sz w:val="24"/>
            <w:szCs w:val="24"/>
          </w:rPr>
          <w:tab/>
        </w:r>
        <w:r>
          <w:fldChar w:fldCharType="begin"/>
        </w:r>
        <w:r>
          <w:instrText xml:space="preserve"> HYPERLINK "https://sd.iso.org/documents/ui/" \l "!/browse/iso/iso-iec-jtc-1/iso-iec-jtc-1-sc-29/iso-iec-jtc-1-sc-29-wg-2" </w:instrText>
        </w:r>
        <w:r>
          <w:fldChar w:fldCharType="separate"/>
        </w:r>
        <w:r w:rsidRPr="00EA0017">
          <w:rPr>
            <w:rStyle w:val="Hyperlink"/>
            <w:bCs/>
          </w:rPr>
          <w:t>https://sd.iso.org/documents/ui/#!/browse/iso/iso-iec-jtc-1/iso-iec-jtc-1-sc-29/iso-iec-jtc-1-sc-29-wg-2</w:t>
        </w:r>
        <w:r>
          <w:rPr>
            <w:rStyle w:val="Hyperlink"/>
            <w:bCs/>
          </w:rPr>
          <w:fldChar w:fldCharType="end"/>
        </w:r>
        <w:r w:rsidRPr="00EA0017">
          <w:rPr>
            <w:bCs/>
            <w:u w:val="single"/>
          </w:rPr>
          <w:t xml:space="preserve"> </w:t>
        </w:r>
      </w:ins>
    </w:p>
    <w:p w14:paraId="2C5F6F3C" w14:textId="77777777" w:rsidR="003D36F0" w:rsidRPr="00980E7B" w:rsidRDefault="003D36F0" w:rsidP="003D36F0">
      <w:pPr>
        <w:tabs>
          <w:tab w:val="left" w:pos="3099"/>
        </w:tabs>
        <w:ind w:left="104"/>
        <w:rPr>
          <w:ins w:id="47" w:author="Curcio, Igor (Nokia - FI/Tampere)" w:date="2021-05-15T03:00:00Z"/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643B21DE" w14:textId="77777777" w:rsidR="003D36F0" w:rsidRPr="00196997" w:rsidRDefault="003D36F0" w:rsidP="003D36F0">
      <w:pPr>
        <w:tabs>
          <w:tab w:val="left" w:pos="3099"/>
        </w:tabs>
        <w:ind w:left="104"/>
        <w:rPr>
          <w:ins w:id="48" w:author="Curcio, Igor (Nokia - FI/Tampere)" w:date="2021-05-15T03:00:00Z"/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4B8F3004" w14:textId="77777777" w:rsidR="003D36F0" w:rsidRPr="004F5473" w:rsidRDefault="003D36F0" w:rsidP="003D36F0">
      <w:pPr>
        <w:tabs>
          <w:tab w:val="left" w:pos="3099"/>
        </w:tabs>
        <w:ind w:left="104"/>
        <w:rPr>
          <w:ins w:id="49" w:author="Curcio, Igor (Nokia - FI/Tampere)" w:date="2021-05-15T03:00:00Z"/>
          <w:color w:val="0000EE"/>
          <w:w w:val="120"/>
          <w:sz w:val="24"/>
          <w:u w:val="single" w:color="0000EE"/>
        </w:rPr>
      </w:pPr>
    </w:p>
    <w:p w14:paraId="4F31F8A5" w14:textId="77777777" w:rsidR="003D36F0" w:rsidRPr="004F5473" w:rsidRDefault="003D36F0" w:rsidP="003D36F0">
      <w:pPr>
        <w:tabs>
          <w:tab w:val="left" w:pos="3099"/>
        </w:tabs>
        <w:ind w:left="104"/>
        <w:rPr>
          <w:ins w:id="50" w:author="Curcio, Igor (Nokia - FI/Tampere)" w:date="2021-05-15T03:00:00Z"/>
          <w:color w:val="0000EE"/>
          <w:w w:val="120"/>
          <w:sz w:val="24"/>
          <w:u w:val="single" w:color="0000EE"/>
        </w:rPr>
      </w:pPr>
    </w:p>
    <w:p w14:paraId="3EB7EA94" w14:textId="0DB692B8" w:rsidR="003D36F0" w:rsidRDefault="003D36F0" w:rsidP="00F224A6">
      <w:pPr>
        <w:widowControl/>
        <w:autoSpaceDE/>
        <w:autoSpaceDN/>
        <w:jc w:val="center"/>
        <w:rPr>
          <w:ins w:id="51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30274FB9" w14:textId="6F2A2C7E" w:rsidR="003D36F0" w:rsidRDefault="003D36F0" w:rsidP="00F224A6">
      <w:pPr>
        <w:widowControl/>
        <w:autoSpaceDE/>
        <w:autoSpaceDN/>
        <w:jc w:val="center"/>
        <w:rPr>
          <w:ins w:id="52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3FF9D822" w14:textId="6EE55BA7" w:rsidR="003D36F0" w:rsidRDefault="003D36F0" w:rsidP="00F224A6">
      <w:pPr>
        <w:widowControl/>
        <w:autoSpaceDE/>
        <w:autoSpaceDN/>
        <w:jc w:val="center"/>
        <w:rPr>
          <w:ins w:id="53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6FFA048F" w14:textId="658DDB8E" w:rsidR="003D36F0" w:rsidRDefault="003D36F0" w:rsidP="00F224A6">
      <w:pPr>
        <w:widowControl/>
        <w:autoSpaceDE/>
        <w:autoSpaceDN/>
        <w:jc w:val="center"/>
        <w:rPr>
          <w:ins w:id="54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0E2CCF4C" w14:textId="681961FC" w:rsidR="003D36F0" w:rsidRDefault="003D36F0" w:rsidP="00F224A6">
      <w:pPr>
        <w:widowControl/>
        <w:autoSpaceDE/>
        <w:autoSpaceDN/>
        <w:jc w:val="center"/>
        <w:rPr>
          <w:ins w:id="55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30D0F669" w14:textId="5B89E944" w:rsidR="003D36F0" w:rsidRDefault="003D36F0" w:rsidP="00F224A6">
      <w:pPr>
        <w:widowControl/>
        <w:autoSpaceDE/>
        <w:autoSpaceDN/>
        <w:jc w:val="center"/>
        <w:rPr>
          <w:ins w:id="56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54C6CEB6" w14:textId="69F5035E" w:rsidR="003D36F0" w:rsidRDefault="003D36F0" w:rsidP="00F224A6">
      <w:pPr>
        <w:widowControl/>
        <w:autoSpaceDE/>
        <w:autoSpaceDN/>
        <w:jc w:val="center"/>
        <w:rPr>
          <w:ins w:id="57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778F1286" w14:textId="70FA0CED" w:rsidR="003D36F0" w:rsidRDefault="003D36F0" w:rsidP="00F224A6">
      <w:pPr>
        <w:widowControl/>
        <w:autoSpaceDE/>
        <w:autoSpaceDN/>
        <w:jc w:val="center"/>
        <w:rPr>
          <w:ins w:id="58" w:author="Curcio, Igor (Nokia - FI/Tampere)" w:date="2021-05-15T03:02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43CED583" w14:textId="77777777" w:rsidR="003D36F0" w:rsidRDefault="003D36F0" w:rsidP="00F224A6">
      <w:pPr>
        <w:widowControl/>
        <w:autoSpaceDE/>
        <w:autoSpaceDN/>
        <w:jc w:val="center"/>
        <w:rPr>
          <w:ins w:id="59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4B6885AE" w14:textId="77777777" w:rsidR="003D36F0" w:rsidRDefault="003D36F0" w:rsidP="00F224A6">
      <w:pPr>
        <w:widowControl/>
        <w:autoSpaceDE/>
        <w:autoSpaceDN/>
        <w:jc w:val="center"/>
        <w:rPr>
          <w:ins w:id="60" w:author="Curcio, Igor (Nokia - FI/Tampere)" w:date="2021-05-15T03:00:00Z"/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5D542300" w14:textId="78F088AA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7FCF95DB" w14:textId="77777777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9B4F11C" w14:textId="1E400BD0" w:rsidR="00385C5D" w:rsidRPr="00F224A6" w:rsidRDefault="00385C5D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ISO/IEC JTC 1/SC 29/WG </w:t>
      </w:r>
      <w:r w:rsidR="00920D7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</w:t>
      </w:r>
    </w:p>
    <w:p w14:paraId="0D92B76F" w14:textId="4027E546" w:rsidR="00385C5D" w:rsidRPr="00881959" w:rsidRDefault="00920D76" w:rsidP="00F224A6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88195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MPEG TECHNICAL REQUIREMENTS</w:t>
      </w:r>
    </w:p>
    <w:p w14:paraId="5093E541" w14:textId="77777777" w:rsidR="00385C5D" w:rsidRPr="007100EA" w:rsidRDefault="00385C5D" w:rsidP="00385C5D">
      <w:pPr>
        <w:rPr>
          <w:lang w:val="en-GB"/>
        </w:rPr>
      </w:pPr>
    </w:p>
    <w:p w14:paraId="14F1527F" w14:textId="77777777" w:rsidR="00920D76" w:rsidRDefault="00920D7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2A79274" w14:textId="77777777" w:rsidR="00920D76" w:rsidRDefault="00920D7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54CED6D6" w14:textId="1A07E5D4" w:rsidR="00385C5D" w:rsidRPr="00F224A6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4754A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proofErr w:type="gramStart"/>
      <w:r w:rsidR="00920D76" w:rsidRPr="004754A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4754A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920D76" w:rsidRPr="004754A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ins w:id="61" w:author="Curcio, Igor (Nokia - FI/Tampere)" w:date="2021-05-15T03:02:00Z">
        <w:r w:rsidR="003D36F0">
          <w:rPr>
            <w:rFonts w:ascii="Times New Roman" w:eastAsia="SimSun" w:hAnsi="Times New Roman" w:cs="Times New Roman"/>
            <w:b/>
            <w:sz w:val="48"/>
            <w:szCs w:val="24"/>
            <w:lang w:val="en-GB" w:eastAsia="zh-CN"/>
          </w:rPr>
          <w:t>N</w:t>
        </w:r>
        <w:proofErr w:type="gramEnd"/>
        <w:r w:rsidR="003D36F0">
          <w:rPr>
            <w:rFonts w:ascii="Times New Roman" w:eastAsia="SimSun" w:hAnsi="Times New Roman" w:cs="Times New Roman"/>
            <w:b/>
            <w:sz w:val="48"/>
            <w:szCs w:val="24"/>
            <w:lang w:val="en-GB" w:eastAsia="zh-CN"/>
          </w:rPr>
          <w:t>0080</w:t>
        </w:r>
      </w:ins>
      <w:del w:id="62" w:author="Curcio, Igor (Nokia - FI/Tampere)" w:date="2021-05-15T03:02:00Z">
        <w:r w:rsidR="002F75CD" w:rsidRPr="00603AAD" w:rsidDel="003D36F0">
          <w:rPr>
            <w:rFonts w:ascii="Times New Roman" w:eastAsia="SimSun" w:hAnsi="Times New Roman" w:cs="Times New Roman"/>
            <w:b/>
            <w:sz w:val="48"/>
            <w:szCs w:val="24"/>
            <w:lang w:val="en-GB" w:eastAsia="zh-CN"/>
          </w:rPr>
          <w:delText>m</w:delText>
        </w:r>
        <w:r w:rsidR="002F75CD" w:rsidRPr="007945BA" w:rsidDel="003D36F0">
          <w:rPr>
            <w:rFonts w:ascii="Times New Roman" w:eastAsia="SimSun" w:hAnsi="Times New Roman" w:cs="Times New Roman"/>
            <w:b/>
            <w:sz w:val="48"/>
            <w:szCs w:val="24"/>
            <w:lang w:val="en-GB" w:eastAsia="zh-CN"/>
          </w:rPr>
          <w:delText>56</w:delText>
        </w:r>
        <w:r w:rsidR="00D522FA" w:rsidDel="003D36F0">
          <w:rPr>
            <w:rFonts w:ascii="Times New Roman" w:eastAsia="SimSun" w:hAnsi="Times New Roman" w:cs="Times New Roman" w:hint="eastAsia"/>
            <w:b/>
            <w:sz w:val="48"/>
            <w:szCs w:val="24"/>
            <w:lang w:val="en-GB" w:eastAsia="zh-CN"/>
          </w:rPr>
          <w:delText>962</w:delText>
        </w:r>
      </w:del>
    </w:p>
    <w:p w14:paraId="1E14C2FC" w14:textId="4FB8064C" w:rsidR="00385C5D" w:rsidRPr="00F224A6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D522FA">
        <w:rPr>
          <w:rFonts w:ascii="Times New Roman" w:eastAsia="SimSun" w:hAnsi="Times New Roman" w:cs="Times New Roman" w:hint="eastAsia"/>
          <w:b/>
          <w:sz w:val="28"/>
          <w:szCs w:val="24"/>
          <w:lang w:val="en-GB" w:eastAsia="zh-CN"/>
        </w:rPr>
        <w:t>Apr</w:t>
      </w:r>
      <w:r w:rsidR="00D522F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il</w:t>
      </w:r>
      <w:r w:rsidR="00266236" w:rsidRPr="00F224A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26623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0F0DC0D2" w14:textId="72A149C6" w:rsidR="00FF2653" w:rsidRPr="00F224A6" w:rsidRDefault="00FF2653" w:rsidP="0018563E">
      <w:pPr>
        <w:rPr>
          <w:rFonts w:ascii="Times New Roman" w:hAnsi="Times New Roman" w:cs="Times New Roman"/>
          <w:sz w:val="24"/>
          <w:lang w:eastAsia="zh-CN"/>
        </w:rPr>
      </w:pPr>
    </w:p>
    <w:p w14:paraId="6B292CEA" w14:textId="77777777" w:rsidR="00920D76" w:rsidRDefault="00920D76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DC39CFC" w14:textId="77777777" w:rsidR="003D36F0" w:rsidRDefault="00F224A6" w:rsidP="00665605">
      <w:pPr>
        <w:widowControl/>
        <w:autoSpaceDE/>
        <w:autoSpaceDN/>
        <w:rPr>
          <w:ins w:id="63" w:author="Curcio, Igor (Nokia - FI/Tampere)" w:date="2021-05-15T02:58:00Z"/>
          <w:rFonts w:ascii="Times New Roman" w:eastAsia="SimSun" w:hAnsi="Times New Roman" w:cs="Times New Roman"/>
          <w:b/>
          <w:sz w:val="28"/>
          <w:szCs w:val="24"/>
          <w:lang w:val="fi-FI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Title:</w:t>
      </w:r>
      <w:r w:rsidR="00F42BB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F42BB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ins w:id="64" w:author="Curcio, Igor (Nokia - FI/Tampere)" w:date="2021-05-15T02:58:00Z">
        <w:r w:rsidR="003D36F0" w:rsidRPr="003D36F0">
          <w:rPr>
            <w:rFonts w:ascii="Times New Roman" w:eastAsia="SimSun" w:hAnsi="Times New Roman" w:cs="Times New Roman"/>
            <w:b/>
            <w:sz w:val="28"/>
            <w:szCs w:val="24"/>
            <w:lang w:val="en-FI" w:eastAsia="zh-CN"/>
          </w:rPr>
          <w:t>Common Test Conditions and Evaluation Methodology for Video Coding for Machines</w:t>
        </w:r>
        <w:r w:rsidR="003D36F0" w:rsidRPr="003D36F0">
          <w:rPr>
            <w:rFonts w:ascii="Times New Roman" w:eastAsia="SimSun" w:hAnsi="Times New Roman" w:cs="Times New Roman"/>
            <w:b/>
            <w:sz w:val="28"/>
            <w:szCs w:val="24"/>
            <w:lang w:val="fi-FI" w:eastAsia="zh-CN"/>
          </w:rPr>
          <w:t xml:space="preserve"> </w:t>
        </w:r>
      </w:ins>
    </w:p>
    <w:p w14:paraId="3098297E" w14:textId="61EAA5A5" w:rsidR="00F224A6" w:rsidRPr="00F224A6" w:rsidDel="003D36F0" w:rsidRDefault="005416EC" w:rsidP="00665605">
      <w:pPr>
        <w:widowControl/>
        <w:autoSpaceDE/>
        <w:autoSpaceDN/>
        <w:rPr>
          <w:del w:id="65" w:author="Curcio, Igor (Nokia - FI/Tampere)" w:date="2021-05-15T02:58:00Z"/>
          <w:rFonts w:ascii="Times New Roman" w:eastAsia="SimSun" w:hAnsi="Times New Roman" w:cs="Times New Roman"/>
          <w:b/>
          <w:sz w:val="28"/>
          <w:szCs w:val="24"/>
          <w:lang w:eastAsia="zh-CN"/>
        </w:rPr>
      </w:pPr>
      <w:del w:id="66" w:author="Curcio, Igor (Nokia - FI/Tampere)" w:date="2021-05-15T02:58:00Z">
        <w:r w:rsidDel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delText xml:space="preserve">[VCM] </w:delText>
        </w:r>
        <w:r w:rsidR="00D522FA" w:rsidDel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delText xml:space="preserve">Updated </w:delText>
        </w:r>
        <w:r w:rsidR="006B1C7A" w:rsidDel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delText>Evaluation Methodology and Reporting Template</w:delText>
        </w:r>
        <w:r w:rsidR="00F224A6" w:rsidRPr="00F224A6" w:rsidDel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delText xml:space="preserve"> </w:delText>
        </w:r>
      </w:del>
    </w:p>
    <w:p w14:paraId="6202267B" w14:textId="5F096EAA" w:rsidR="00F224A6" w:rsidRDefault="002F50B1" w:rsidP="00937688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del w:id="67" w:author="Curcio, Igor (Nokia - FI/Tampere)" w:date="2021-05-15T02:58:00Z">
        <w:r w:rsidDel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delText>So</w:delText>
        </w:r>
      </w:del>
      <w:ins w:id="68" w:author="Curcio, Igor (Nokia - FI/Tampere)" w:date="2021-05-15T02:58:00Z">
        <w:r w:rsidR="003D36F0"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t>So</w:t>
        </w:r>
      </w:ins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urce</w:t>
      </w:r>
      <w:r w:rsidR="00F224A6" w:rsidRPr="00F224A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:</w:t>
      </w:r>
      <w:r w:rsidR="0093768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ab/>
      </w:r>
      <w:r w:rsidR="00CE3DEF" w:rsidRPr="0059430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Shan Liu, Wen Gao, Xiaozhong Xu</w:t>
      </w:r>
      <w:r w:rsidR="00A2209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(Tencent)</w:t>
      </w:r>
    </w:p>
    <w:p w14:paraId="48970C8E" w14:textId="0CC58FF1" w:rsidR="00FA23D3" w:rsidRDefault="00937688" w:rsidP="00937688">
      <w:pPr>
        <w:widowControl/>
        <w:autoSpaceDE/>
        <w:autoSpaceDN/>
        <w:ind w:left="720" w:firstLine="720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6E39E5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Christopher Hollmann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(Ericsson)</w:t>
      </w:r>
    </w:p>
    <w:p w14:paraId="122FC754" w14:textId="07E749D3" w:rsidR="00D522FA" w:rsidRDefault="00D522FA" w:rsidP="00937688">
      <w:pPr>
        <w:widowControl/>
        <w:autoSpaceDE/>
        <w:autoSpaceDN/>
        <w:ind w:left="720" w:firstLine="720"/>
        <w:rPr>
          <w:ins w:id="69" w:author="Curcio, Igor (Nokia - FI/Tampere)" w:date="2021-05-15T02:58:00Z"/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 w:hint="eastAsia"/>
          <w:b/>
          <w:sz w:val="28"/>
          <w:szCs w:val="24"/>
          <w:lang w:eastAsia="zh-CN"/>
        </w:rPr>
        <w:t>K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iran Misra</w:t>
      </w:r>
      <w:r w:rsidR="0036131D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(Sharp)</w:t>
      </w:r>
    </w:p>
    <w:p w14:paraId="4F07E3DE" w14:textId="12D08D21" w:rsidR="003D36F0" w:rsidRDefault="003D36F0" w:rsidP="003D36F0">
      <w:pPr>
        <w:widowControl/>
        <w:autoSpaceDE/>
        <w:autoSpaceDN/>
        <w:rPr>
          <w:ins w:id="70" w:author="Curcio, Igor (Nokia - FI/Tampere)" w:date="2021-05-15T02:58:00Z"/>
          <w:rFonts w:ascii="Times New Roman" w:eastAsia="SimSun" w:hAnsi="Times New Roman" w:cs="Times New Roman"/>
          <w:b/>
          <w:sz w:val="28"/>
          <w:szCs w:val="24"/>
          <w:lang w:eastAsia="zh-CN"/>
        </w:rPr>
      </w:pPr>
      <w:ins w:id="71" w:author="Curcio, Igor (Nokia - FI/Tampere)" w:date="2021-05-15T02:58:00Z">
        <w:r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t>Status:</w:t>
        </w:r>
        <w:r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tab/>
          <w:t>Approved</w:t>
        </w:r>
      </w:ins>
    </w:p>
    <w:p w14:paraId="65C2EE59" w14:textId="24DEAF39" w:rsidR="003D36F0" w:rsidRDefault="003D36F0" w:rsidP="003D36F0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  <w:pPrChange w:id="72" w:author="Curcio, Igor (Nokia - FI/Tampere)" w:date="2021-05-15T02:58:00Z">
          <w:pPr>
            <w:widowControl/>
            <w:autoSpaceDE/>
            <w:autoSpaceDN/>
            <w:ind w:left="720" w:firstLine="720"/>
          </w:pPr>
        </w:pPrChange>
      </w:pPr>
      <w:ins w:id="73" w:author="Curcio, Igor (Nokia - FI/Tampere)" w:date="2021-05-15T02:58:00Z">
        <w:r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t xml:space="preserve">Serial number: </w:t>
        </w:r>
      </w:ins>
      <w:ins w:id="74" w:author="Curcio, Igor (Nokia - FI/Tampere)" w:date="2021-05-15T03:01:00Z">
        <w:r>
          <w:rPr>
            <w:rFonts w:ascii="Times New Roman" w:eastAsia="SimSun" w:hAnsi="Times New Roman" w:cs="Times New Roman"/>
            <w:b/>
            <w:sz w:val="28"/>
            <w:szCs w:val="24"/>
            <w:lang w:eastAsia="zh-CN"/>
          </w:rPr>
          <w:t>20410</w:t>
        </w:r>
      </w:ins>
    </w:p>
    <w:p w14:paraId="47B50CD8" w14:textId="77777777" w:rsidR="00FA23D3" w:rsidRDefault="00FA23D3" w:rsidP="00FA23D3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4D6FB19C" w14:textId="3826E892" w:rsidR="00FA23D3" w:rsidRPr="00FA23D3" w:rsidRDefault="00FA23D3" w:rsidP="00FA23D3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Abstract</w:t>
      </w:r>
    </w:p>
    <w:p w14:paraId="1B87EFFF" w14:textId="6787C983" w:rsidR="00FA23D3" w:rsidRPr="00ED0C18" w:rsidRDefault="006E39E5" w:rsidP="00ED0C18">
      <w:pPr>
        <w:widowControl/>
        <w:autoSpaceDE/>
        <w:autoSpaceDN/>
        <w:jc w:val="both"/>
        <w:rPr>
          <w:rFonts w:ascii="Times New Roman" w:eastAsia="SimSun" w:hAnsi="Times New Roman" w:cs="Times New Roman"/>
          <w:b/>
          <w:sz w:val="36"/>
          <w:szCs w:val="32"/>
          <w:lang w:eastAsia="zh-CN"/>
        </w:rPr>
      </w:pPr>
      <w:r>
        <w:rPr>
          <w:rFonts w:ascii="Times New Roman" w:eastAsia="SimSun" w:hAnsi="Times New Roman" w:cs="Times New Roman"/>
          <w:bCs/>
          <w:lang w:eastAsia="zh-CN"/>
        </w:rPr>
        <w:t xml:space="preserve">In this document, </w:t>
      </w:r>
      <w:r w:rsidR="00D522FA">
        <w:rPr>
          <w:rFonts w:ascii="Times New Roman" w:eastAsia="SimSun" w:hAnsi="Times New Roman" w:cs="Times New Roman"/>
          <w:bCs/>
          <w:lang w:eastAsia="zh-CN"/>
        </w:rPr>
        <w:t xml:space="preserve">the </w:t>
      </w:r>
      <w:r w:rsidR="006B1C7A">
        <w:rPr>
          <w:rFonts w:ascii="Times New Roman" w:eastAsia="SimSun" w:hAnsi="Times New Roman" w:cs="Times New Roman"/>
          <w:bCs/>
          <w:lang w:eastAsia="zh-CN"/>
        </w:rPr>
        <w:t xml:space="preserve">evaluation methodology and reporting template for VCM </w:t>
      </w:r>
      <w:r w:rsidR="00D522FA">
        <w:rPr>
          <w:rFonts w:ascii="Times New Roman" w:eastAsia="SimSun" w:hAnsi="Times New Roman" w:cs="Times New Roman"/>
          <w:bCs/>
          <w:lang w:eastAsia="zh-CN"/>
        </w:rPr>
        <w:t xml:space="preserve">[1] </w:t>
      </w:r>
      <w:r w:rsidR="006B1C7A">
        <w:rPr>
          <w:rFonts w:ascii="Times New Roman" w:eastAsia="SimSun" w:hAnsi="Times New Roman" w:cs="Times New Roman"/>
          <w:bCs/>
          <w:lang w:eastAsia="zh-CN"/>
        </w:rPr>
        <w:t xml:space="preserve">is </w:t>
      </w:r>
      <w:r w:rsidR="00D522FA">
        <w:rPr>
          <w:rFonts w:ascii="Times New Roman" w:eastAsia="SimSun" w:hAnsi="Times New Roman" w:cs="Times New Roman"/>
          <w:bCs/>
          <w:lang w:eastAsia="zh-CN"/>
        </w:rPr>
        <w:t>updated based on the decision</w:t>
      </w:r>
      <w:r w:rsidR="00A94608">
        <w:rPr>
          <w:rFonts w:ascii="Times New Roman" w:eastAsia="SimSun" w:hAnsi="Times New Roman" w:cs="Times New Roman"/>
          <w:bCs/>
          <w:lang w:eastAsia="zh-CN"/>
        </w:rPr>
        <w:t>s</w:t>
      </w:r>
      <w:r w:rsidR="00D522FA">
        <w:rPr>
          <w:rFonts w:ascii="Times New Roman" w:eastAsia="SimSun" w:hAnsi="Times New Roman" w:cs="Times New Roman"/>
          <w:bCs/>
          <w:lang w:eastAsia="zh-CN"/>
        </w:rPr>
        <w:t xml:space="preserve"> made in this meeting. </w:t>
      </w:r>
      <w:r>
        <w:rPr>
          <w:rFonts w:ascii="Times New Roman" w:eastAsia="SimSun" w:hAnsi="Times New Roman" w:cs="Times New Roman"/>
          <w:bCs/>
          <w:lang w:eastAsia="zh-CN"/>
        </w:rPr>
        <w:t xml:space="preserve"> </w:t>
      </w:r>
    </w:p>
    <w:p w14:paraId="6EF3B7D9" w14:textId="77777777" w:rsidR="00FA23D3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118E0C5F" w14:textId="37389F60" w:rsidR="005A742E" w:rsidRPr="005A742E" w:rsidRDefault="00FA23D3" w:rsidP="005A742E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 w:rsidRPr="00FA23D3"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</w:p>
    <w:p w14:paraId="5CD01E31" w14:textId="50DA76B6" w:rsidR="00D522FA" w:rsidRDefault="00552694" w:rsidP="005A742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/>
          <w:bCs/>
          <w:lang w:eastAsia="zh-CN"/>
        </w:rPr>
        <w:t>During the VCM AhG meeting, it was decided to</w:t>
      </w:r>
      <w:r w:rsidR="006B1C7A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D522FA">
        <w:rPr>
          <w:rFonts w:ascii="Times New Roman" w:eastAsia="SimSun" w:hAnsi="Times New Roman" w:cs="Times New Roman"/>
          <w:bCs/>
          <w:lang w:eastAsia="zh-CN"/>
        </w:rPr>
        <w:t>adopt two datasets for object detection:</w:t>
      </w:r>
    </w:p>
    <w:p w14:paraId="10C7E5A9" w14:textId="7AB1E502" w:rsidR="00D522FA" w:rsidRDefault="00D522FA" w:rsidP="001A06E5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 w:rsidRPr="001A06E5">
        <w:rPr>
          <w:rFonts w:ascii="Times New Roman" w:eastAsia="SimSun" w:hAnsi="Times New Roman" w:cs="Times New Roman" w:hint="eastAsia"/>
          <w:bCs/>
          <w:lang w:eastAsia="zh-CN"/>
        </w:rPr>
        <w:t>T</w:t>
      </w:r>
      <w:r w:rsidRPr="001A06E5">
        <w:rPr>
          <w:rFonts w:ascii="Times New Roman" w:eastAsia="SimSun" w:hAnsi="Times New Roman" w:cs="Times New Roman"/>
          <w:bCs/>
          <w:lang w:eastAsia="zh-CN"/>
        </w:rPr>
        <w:t>VD</w:t>
      </w:r>
      <w:r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36131D">
        <w:rPr>
          <w:rFonts w:ascii="Times New Roman" w:eastAsia="SimSun" w:hAnsi="Times New Roman" w:cs="Times New Roman"/>
          <w:bCs/>
          <w:lang w:eastAsia="zh-CN"/>
        </w:rPr>
        <w:t xml:space="preserve">image </w:t>
      </w:r>
      <w:r w:rsidRPr="001A06E5">
        <w:rPr>
          <w:rFonts w:ascii="Times New Roman" w:eastAsia="SimSun" w:hAnsi="Times New Roman" w:cs="Times New Roman"/>
          <w:bCs/>
          <w:lang w:eastAsia="zh-CN"/>
        </w:rPr>
        <w:t xml:space="preserve">dataset </w:t>
      </w:r>
      <w:r w:rsidR="0036131D">
        <w:rPr>
          <w:rFonts w:ascii="Times New Roman" w:eastAsia="SimSun" w:hAnsi="Times New Roman" w:cs="Times New Roman"/>
          <w:bCs/>
          <w:lang w:eastAsia="zh-CN"/>
        </w:rPr>
        <w:t>[2]</w:t>
      </w:r>
    </w:p>
    <w:p w14:paraId="4C19C030" w14:textId="6E3BEE84" w:rsidR="0036131D" w:rsidRPr="0036131D" w:rsidRDefault="0036131D" w:rsidP="0036131D">
      <w:pPr>
        <w:pStyle w:val="ListParagraph"/>
        <w:widowControl/>
        <w:numPr>
          <w:ilvl w:val="0"/>
          <w:numId w:val="5"/>
        </w:numPr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 w:rsidRPr="001A06E5">
        <w:rPr>
          <w:rFonts w:ascii="Times New Roman" w:eastAsia="SimSun" w:hAnsi="Times New Roman" w:cs="Times New Roman"/>
          <w:bCs/>
          <w:lang w:eastAsia="zh-CN"/>
        </w:rPr>
        <w:t xml:space="preserve">SFU-HW-Objects-v1 video dataset </w:t>
      </w:r>
      <w:r>
        <w:rPr>
          <w:rFonts w:ascii="Times New Roman" w:eastAsia="SimSun" w:hAnsi="Times New Roman" w:cs="Times New Roman"/>
          <w:bCs/>
          <w:lang w:eastAsia="zh-CN"/>
        </w:rPr>
        <w:t>[3]</w:t>
      </w:r>
    </w:p>
    <w:p w14:paraId="3931A912" w14:textId="39449CF6" w:rsidR="005A742E" w:rsidRPr="00D9599D" w:rsidRDefault="0036131D" w:rsidP="005A742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 w:hint="eastAsia"/>
          <w:bCs/>
          <w:lang w:eastAsia="zh-CN"/>
        </w:rPr>
        <w:t>I</w:t>
      </w:r>
      <w:r>
        <w:rPr>
          <w:rFonts w:ascii="Times New Roman" w:eastAsia="SimSun" w:hAnsi="Times New Roman" w:cs="Times New Roman"/>
          <w:bCs/>
          <w:lang w:eastAsia="zh-CN"/>
        </w:rPr>
        <w:t>n addition, new anchor</w:t>
      </w:r>
      <w:r w:rsidR="00B32A47">
        <w:rPr>
          <w:rFonts w:ascii="Times New Roman" w:eastAsia="SimSun" w:hAnsi="Times New Roman" w:cs="Times New Roman"/>
          <w:bCs/>
          <w:lang w:eastAsia="zh-CN"/>
        </w:rPr>
        <w:t>s</w:t>
      </w:r>
      <w:r>
        <w:rPr>
          <w:rFonts w:ascii="Times New Roman" w:eastAsia="SimSun" w:hAnsi="Times New Roman" w:cs="Times New Roman"/>
          <w:bCs/>
          <w:lang w:eastAsia="zh-CN"/>
        </w:rPr>
        <w:t xml:space="preserve"> for object detection 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and object segmentation </w:t>
      </w:r>
      <w:r>
        <w:rPr>
          <w:rFonts w:ascii="Times New Roman" w:eastAsia="SimSun" w:hAnsi="Times New Roman" w:cs="Times New Roman"/>
          <w:bCs/>
          <w:lang w:eastAsia="zh-CN"/>
        </w:rPr>
        <w:t xml:space="preserve">using OpenImageV6 dataset </w:t>
      </w:r>
      <w:r w:rsidR="00B32A47">
        <w:rPr>
          <w:rFonts w:ascii="Times New Roman" w:eastAsia="SimSun" w:hAnsi="Times New Roman" w:cs="Times New Roman"/>
          <w:bCs/>
          <w:lang w:eastAsia="zh-CN"/>
        </w:rPr>
        <w:t>are</w:t>
      </w:r>
      <w:r>
        <w:rPr>
          <w:rFonts w:ascii="Times New Roman" w:eastAsia="SimSun" w:hAnsi="Times New Roman" w:cs="Times New Roman"/>
          <w:bCs/>
          <w:lang w:eastAsia="zh-CN"/>
        </w:rPr>
        <w:t xml:space="preserve"> provided in [4]. The uncompressed MAP value for FLIR dataset is fixed in [5]. </w:t>
      </w:r>
      <w:r w:rsidR="004B0FF3">
        <w:rPr>
          <w:rFonts w:ascii="Times New Roman" w:eastAsia="SimSun" w:hAnsi="Times New Roman" w:cs="Times New Roman"/>
          <w:bCs/>
          <w:lang w:eastAsia="zh-CN"/>
        </w:rPr>
        <w:t xml:space="preserve">New anchor results for FLIR dataset using 10-bit process is adopted to replace the existing ones [6]. </w:t>
      </w:r>
      <w:r w:rsidR="00665605">
        <w:rPr>
          <w:rFonts w:ascii="Times New Roman" w:eastAsia="SimSun" w:hAnsi="Times New Roman" w:cs="Times New Roman"/>
          <w:bCs/>
          <w:lang w:eastAsia="zh-CN"/>
        </w:rPr>
        <w:t xml:space="preserve">Thus the common test condition and corresponding reporting template in [1] need modifications. </w:t>
      </w:r>
      <w:r w:rsidR="00D9599D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The evaluation methodology remain unchanged. </w:t>
      </w:r>
    </w:p>
    <w:p w14:paraId="225379DE" w14:textId="77777777" w:rsidR="00D9599D" w:rsidRPr="0036131D" w:rsidRDefault="00D9599D" w:rsidP="005A742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4B28B327" w14:textId="77777777" w:rsidR="00665605" w:rsidRPr="005A742E" w:rsidRDefault="00665605" w:rsidP="00665605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Common </w:t>
      </w:r>
      <w:r w:rsidRPr="005A742E">
        <w:rPr>
          <w:rFonts w:ascii="Times New Roman" w:hAnsi="Times New Roman" w:cs="Times New Roman" w:hint="eastAsia"/>
          <w:sz w:val="28"/>
          <w:szCs w:val="28"/>
          <w:lang w:eastAsia="zh-CN"/>
        </w:rPr>
        <w:t>T</w:t>
      </w:r>
      <w:r w:rsidRPr="005A742E">
        <w:rPr>
          <w:rFonts w:ascii="Times New Roman" w:hAnsi="Times New Roman" w:cs="Times New Roman"/>
          <w:sz w:val="28"/>
          <w:szCs w:val="28"/>
          <w:lang w:eastAsia="zh-CN"/>
        </w:rPr>
        <w:t>est Conditions</w:t>
      </w:r>
    </w:p>
    <w:p w14:paraId="1E483CFD" w14:textId="30E9D6FA" w:rsidR="00665605" w:rsidRPr="00665605" w:rsidRDefault="00A94608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>
        <w:rPr>
          <w:rFonts w:ascii="Times New Roman" w:eastAsia="SimSun" w:hAnsi="Times New Roman" w:cs="Times New Roman"/>
          <w:bCs/>
          <w:lang w:eastAsia="zh-CN"/>
        </w:rPr>
        <w:t>Five</w:t>
      </w:r>
      <w:r w:rsidR="00665605" w:rsidRPr="00D9599D">
        <w:rPr>
          <w:rFonts w:ascii="Times New Roman" w:eastAsia="SimSun" w:hAnsi="Times New Roman" w:cs="Times New Roman"/>
          <w:bCs/>
          <w:lang w:eastAsia="zh-CN"/>
        </w:rPr>
        <w:t xml:space="preserve"> machine tasks will be evaluated with a set of datasets, shown as following:</w:t>
      </w:r>
    </w:p>
    <w:p w14:paraId="27E4EB28" w14:textId="77777777" w:rsidR="00665605" w:rsidRPr="00665605" w:rsidRDefault="00665605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70"/>
      </w:tblGrid>
      <w:tr w:rsidR="00665605" w14:paraId="07DC1E5D" w14:textId="77777777" w:rsidTr="007325D0">
        <w:tc>
          <w:tcPr>
            <w:tcW w:w="3325" w:type="dxa"/>
          </w:tcPr>
          <w:p w14:paraId="0DE64F67" w14:textId="77777777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/>
                <w:sz w:val="28"/>
                <w:szCs w:val="24"/>
                <w:lang w:eastAsia="zh-CN"/>
              </w:rPr>
            </w:pPr>
            <w:r w:rsidRPr="00FC759F">
              <w:rPr>
                <w:rFonts w:ascii="Times New Roman" w:eastAsia="SimSun" w:hAnsi="Times New Roman" w:cs="Times New Roman" w:hint="eastAsia"/>
                <w:bCs/>
                <w:lang w:eastAsia="zh-CN"/>
              </w:rPr>
              <w:t>M</w:t>
            </w:r>
            <w:r w:rsidRPr="00FC759F">
              <w:rPr>
                <w:rFonts w:ascii="Times New Roman" w:eastAsia="SimSun" w:hAnsi="Times New Roman" w:cs="Times New Roman"/>
                <w:bCs/>
                <w:lang w:eastAsia="zh-CN"/>
              </w:rPr>
              <w:t>achine Task</w:t>
            </w:r>
          </w:p>
        </w:tc>
        <w:tc>
          <w:tcPr>
            <w:tcW w:w="5670" w:type="dxa"/>
          </w:tcPr>
          <w:p w14:paraId="5780EB9F" w14:textId="77777777" w:rsidR="00665605" w:rsidRPr="00FC759F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FC759F">
              <w:rPr>
                <w:rFonts w:ascii="Times New Roman" w:eastAsia="SimSun" w:hAnsi="Times New Roman" w:cs="Times New Roman" w:hint="eastAsia"/>
                <w:bCs/>
                <w:lang w:eastAsia="zh-CN"/>
              </w:rPr>
              <w:t>E</w:t>
            </w:r>
            <w:r w:rsidRPr="00FC759F">
              <w:rPr>
                <w:rFonts w:ascii="Times New Roman" w:eastAsia="SimSun" w:hAnsi="Times New Roman" w:cs="Times New Roman"/>
                <w:bCs/>
                <w:lang w:eastAsia="zh-CN"/>
              </w:rPr>
              <w:t>valuation Dataset</w:t>
            </w:r>
          </w:p>
        </w:tc>
      </w:tr>
      <w:tr w:rsidR="00665605" w14:paraId="13B09CEA" w14:textId="77777777" w:rsidTr="007325D0">
        <w:tc>
          <w:tcPr>
            <w:tcW w:w="3325" w:type="dxa"/>
          </w:tcPr>
          <w:p w14:paraId="48A75F21" w14:textId="642560B9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Object detection</w:t>
            </w:r>
          </w:p>
        </w:tc>
        <w:tc>
          <w:tcPr>
            <w:tcW w:w="5670" w:type="dxa"/>
          </w:tcPr>
          <w:p w14:paraId="027F8AA3" w14:textId="77777777" w:rsidR="00665605" w:rsidRDefault="00E00B4D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947A15">
              <w:rPr>
                <w:rFonts w:ascii="Times New Roman" w:eastAsia="SimSun" w:hAnsi="Times New Roman" w:cs="Times New Roman"/>
                <w:bCs/>
                <w:lang w:eastAsia="zh-CN"/>
              </w:rPr>
              <w:t>OpenImageV6</w:t>
            </w:r>
          </w:p>
          <w:p w14:paraId="55312FD1" w14:textId="77777777" w:rsidR="00E00B4D" w:rsidRDefault="00E00B4D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F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LIR (IR dataset)</w:t>
            </w:r>
          </w:p>
          <w:p w14:paraId="64895847" w14:textId="77777777" w:rsidR="0036131D" w:rsidRDefault="0036131D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T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VD (image dataset)</w:t>
            </w:r>
          </w:p>
          <w:p w14:paraId="57F957F8" w14:textId="4CB6EDD3" w:rsidR="0036131D" w:rsidRDefault="0036131D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S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FU-HW-Objects-v1 video dataset</w:t>
            </w:r>
          </w:p>
        </w:tc>
      </w:tr>
      <w:tr w:rsidR="00665605" w14:paraId="3FC75CBC" w14:textId="77777777" w:rsidTr="007325D0">
        <w:tc>
          <w:tcPr>
            <w:tcW w:w="3325" w:type="dxa"/>
          </w:tcPr>
          <w:p w14:paraId="76BC7481" w14:textId="539BBE86" w:rsidR="00665605" w:rsidRPr="00FC759F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Instance segmentation</w:t>
            </w:r>
          </w:p>
        </w:tc>
        <w:tc>
          <w:tcPr>
            <w:tcW w:w="5670" w:type="dxa"/>
          </w:tcPr>
          <w:p w14:paraId="3F6C7B6A" w14:textId="3D7E8D9B" w:rsidR="00665605" w:rsidRPr="00FC759F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O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penImageV6</w:t>
            </w:r>
          </w:p>
        </w:tc>
      </w:tr>
      <w:tr w:rsidR="00665605" w14:paraId="516FB47A" w14:textId="77777777" w:rsidTr="007325D0">
        <w:tc>
          <w:tcPr>
            <w:tcW w:w="3325" w:type="dxa"/>
          </w:tcPr>
          <w:p w14:paraId="5E3D8039" w14:textId="77777777" w:rsidR="00665605" w:rsidRPr="00FC759F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lang w:eastAsia="zh-CN"/>
              </w:rPr>
              <w:t>Object tracking</w:t>
            </w:r>
          </w:p>
        </w:tc>
        <w:tc>
          <w:tcPr>
            <w:tcW w:w="5670" w:type="dxa"/>
          </w:tcPr>
          <w:p w14:paraId="0429C4CE" w14:textId="0FF349BF" w:rsidR="00665605" w:rsidRPr="00FC759F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H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iEve-10</w:t>
            </w:r>
          </w:p>
        </w:tc>
      </w:tr>
      <w:tr w:rsidR="00665605" w14:paraId="53C3B35A" w14:textId="77777777" w:rsidTr="007325D0">
        <w:tc>
          <w:tcPr>
            <w:tcW w:w="3325" w:type="dxa"/>
          </w:tcPr>
          <w:p w14:paraId="6ED7DDFD" w14:textId="156E8199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P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ose Estimation</w:t>
            </w:r>
          </w:p>
        </w:tc>
        <w:tc>
          <w:tcPr>
            <w:tcW w:w="5670" w:type="dxa"/>
          </w:tcPr>
          <w:p w14:paraId="6A6C31E9" w14:textId="6A5652E7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H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iEve-10</w:t>
            </w:r>
          </w:p>
        </w:tc>
      </w:tr>
      <w:tr w:rsidR="00665605" w14:paraId="44A12619" w14:textId="77777777" w:rsidTr="007325D0">
        <w:tc>
          <w:tcPr>
            <w:tcW w:w="3325" w:type="dxa"/>
          </w:tcPr>
          <w:p w14:paraId="1FB00954" w14:textId="00D67C21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ction Recognition</w:t>
            </w:r>
          </w:p>
        </w:tc>
        <w:tc>
          <w:tcPr>
            <w:tcW w:w="5670" w:type="dxa"/>
          </w:tcPr>
          <w:p w14:paraId="3F629955" w14:textId="7050BF64" w:rsidR="00665605" w:rsidRDefault="00665605" w:rsidP="007325D0">
            <w:pPr>
              <w:widowControl/>
              <w:autoSpaceDE/>
              <w:autoSpaceDN/>
              <w:jc w:val="both"/>
              <w:rPr>
                <w:rFonts w:ascii="Times New Roman" w:eastAsia="SimSun" w:hAnsi="Times New Roman" w:cs="Times New Roman"/>
                <w:bCs/>
                <w:lang w:eastAsia="zh-CN"/>
              </w:rPr>
            </w:pPr>
            <w:r>
              <w:rPr>
                <w:rFonts w:ascii="Times New Roman" w:eastAsia="SimSun" w:hAnsi="Times New Roman" w:cs="Times New Roman" w:hint="eastAsia"/>
                <w:bCs/>
                <w:lang w:eastAsia="zh-CN"/>
              </w:rPr>
              <w:t>H</w:t>
            </w:r>
            <w:r>
              <w:rPr>
                <w:rFonts w:ascii="Times New Roman" w:eastAsia="SimSun" w:hAnsi="Times New Roman" w:cs="Times New Roman"/>
                <w:bCs/>
                <w:lang w:eastAsia="zh-CN"/>
              </w:rPr>
              <w:t>iEve-10</w:t>
            </w:r>
          </w:p>
        </w:tc>
      </w:tr>
    </w:tbl>
    <w:p w14:paraId="607099E2" w14:textId="77777777" w:rsidR="00665605" w:rsidRPr="00665605" w:rsidRDefault="00665605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6D0F0FEF" w14:textId="15E908D1" w:rsidR="00665605" w:rsidRDefault="00665605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28040528" w14:textId="3D469118" w:rsidR="00A94608" w:rsidRDefault="00A94608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57391D16" w14:textId="77777777" w:rsidR="00A94608" w:rsidRPr="00665605" w:rsidRDefault="00A94608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26D01F18" w14:textId="77777777" w:rsidR="00665605" w:rsidRPr="00665605" w:rsidRDefault="00665605" w:rsidP="00665605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</w:p>
    <w:p w14:paraId="544E9C2F" w14:textId="3C690592" w:rsidR="00552694" w:rsidRPr="00993050" w:rsidRDefault="00E00B4D" w:rsidP="00993050">
      <w:pPr>
        <w:pStyle w:val="Heading1"/>
        <w:numPr>
          <w:ilvl w:val="0"/>
          <w:numId w:val="2"/>
        </w:numPr>
        <w:rPr>
          <w:rFonts w:ascii="Times New Roman" w:eastAsia="SimSun" w:hAnsi="Times New Roman" w:cs="Times New Roman"/>
          <w:lang w:eastAsia="zh-CN"/>
        </w:rPr>
      </w:pPr>
      <w:r w:rsidRPr="005A742E">
        <w:rPr>
          <w:rFonts w:ascii="Times New Roman" w:hAnsi="Times New Roman" w:cs="Times New Roman" w:hint="eastAsia"/>
          <w:sz w:val="28"/>
          <w:szCs w:val="28"/>
          <w:lang w:eastAsia="zh-CN"/>
        </w:rPr>
        <w:t>E</w:t>
      </w:r>
      <w:r w:rsidRPr="005A742E">
        <w:rPr>
          <w:rFonts w:ascii="Times New Roman" w:hAnsi="Times New Roman" w:cs="Times New Roman"/>
          <w:sz w:val="28"/>
          <w:szCs w:val="28"/>
          <w:lang w:eastAsia="zh-CN"/>
        </w:rPr>
        <w:t>valuation Methodology</w:t>
      </w:r>
    </w:p>
    <w:p w14:paraId="1C97656B" w14:textId="2A2D7AD9" w:rsidR="00E00B4D" w:rsidRPr="00E00B4D" w:rsidRDefault="00E00B4D" w:rsidP="008368F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 w:rsidRPr="00E00B4D">
        <w:rPr>
          <w:rFonts w:ascii="Times New Roman" w:eastAsia="SimSun" w:hAnsi="Times New Roman" w:cs="Times New Roman" w:hint="eastAsia"/>
          <w:bCs/>
          <w:lang w:eastAsia="zh-CN"/>
        </w:rPr>
        <w:t>B</w:t>
      </w:r>
      <w:r w:rsidRPr="00E00B4D">
        <w:rPr>
          <w:rFonts w:ascii="Times New Roman" w:eastAsia="SimSun" w:hAnsi="Times New Roman" w:cs="Times New Roman"/>
          <w:bCs/>
          <w:lang w:eastAsia="zh-CN"/>
        </w:rPr>
        <w:t>D</w:t>
      </w:r>
      <w:r w:rsidRPr="00E00B4D">
        <w:rPr>
          <w:rFonts w:ascii="Times New Roman" w:eastAsia="SimSun" w:hAnsi="Times New Roman" w:cs="Times New Roman" w:hint="eastAsia"/>
          <w:bCs/>
          <w:lang w:eastAsia="zh-CN"/>
        </w:rPr>
        <w:t>-rat</w:t>
      </w:r>
      <w:r w:rsidRPr="00E00B4D">
        <w:rPr>
          <w:rFonts w:ascii="Times New Roman" w:eastAsia="SimSun" w:hAnsi="Times New Roman" w:cs="Times New Roman"/>
          <w:bCs/>
          <w:lang w:eastAsia="zh-CN"/>
        </w:rPr>
        <w:t>e</w:t>
      </w:r>
      <w:r>
        <w:rPr>
          <w:rFonts w:ascii="Times New Roman" w:eastAsia="SimSun" w:hAnsi="Times New Roman" w:cs="Times New Roman"/>
          <w:bCs/>
          <w:lang w:eastAsia="zh-CN"/>
        </w:rPr>
        <w:t>, BD-mAP</w:t>
      </w:r>
      <w:r w:rsidR="00075B6F">
        <w:rPr>
          <w:rFonts w:ascii="Times New Roman" w:eastAsia="SimSun" w:hAnsi="Times New Roman" w:cs="Times New Roman"/>
          <w:bCs/>
          <w:lang w:eastAsia="zh-CN"/>
        </w:rPr>
        <w:t>, BD-</w:t>
      </w:r>
      <w:r w:rsidR="00E32E7D">
        <w:rPr>
          <w:rFonts w:ascii="Times New Roman" w:eastAsia="SimSun" w:hAnsi="Times New Roman" w:cs="Times New Roman"/>
          <w:bCs/>
          <w:lang w:eastAsia="zh-CN"/>
        </w:rPr>
        <w:t>fmAP,</w:t>
      </w:r>
      <w:r>
        <w:rPr>
          <w:rFonts w:ascii="Times New Roman" w:eastAsia="SimSun" w:hAnsi="Times New Roman" w:cs="Times New Roman"/>
          <w:bCs/>
          <w:lang w:eastAsia="zh-CN"/>
        </w:rPr>
        <w:t xml:space="preserve"> or BD-MOTA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lang w:eastAsia="zh-CN"/>
        </w:rPr>
        <w:t>are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used to evaluate the proposed solution against the anchor. </w:t>
      </w:r>
      <w:r>
        <w:rPr>
          <w:rFonts w:ascii="Times New Roman" w:eastAsia="SimSun" w:hAnsi="Times New Roman" w:cs="Times New Roman"/>
          <w:bCs/>
          <w:lang w:eastAsia="zh-CN"/>
        </w:rPr>
        <w:t>They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lang w:eastAsia="zh-CN"/>
        </w:rPr>
        <w:t>are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computed using the RD curve from the anchor and the RD curve from the proposed solution. Here a RD curve can be either a mAP vs BPP curves</w:t>
      </w:r>
      <w:r w:rsidR="00E32E7D">
        <w:rPr>
          <w:rFonts w:ascii="Times New Roman" w:eastAsia="SimSun" w:hAnsi="Times New Roman" w:cs="Times New Roman"/>
          <w:bCs/>
          <w:lang w:eastAsia="zh-CN"/>
        </w:rPr>
        <w:t>, a fmAP vs. bitrate,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or a MOTA vs. </w:t>
      </w:r>
      <w:r>
        <w:rPr>
          <w:rFonts w:ascii="Times New Roman" w:eastAsia="SimSun" w:hAnsi="Times New Roman" w:cs="Times New Roman"/>
          <w:bCs/>
          <w:lang w:eastAsia="zh-CN"/>
        </w:rPr>
        <w:t>bitrate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curve</w:t>
      </w:r>
      <w:r w:rsidR="00A16EE6">
        <w:rPr>
          <w:rFonts w:ascii="Times New Roman" w:eastAsia="SimSun" w:hAnsi="Times New Roman" w:cs="Times New Roman"/>
          <w:bCs/>
          <w:lang w:eastAsia="zh-CN"/>
        </w:rPr>
        <w:t>, or a per-sequence mAP vs kbps curve,</w:t>
      </w:r>
      <w:r w:rsidRPr="00E00B4D">
        <w:rPr>
          <w:rFonts w:ascii="Times New Roman" w:eastAsia="SimSun" w:hAnsi="Times New Roman" w:cs="Times New Roman"/>
          <w:bCs/>
          <w:lang w:eastAsia="zh-CN"/>
        </w:rPr>
        <w:t xml:space="preserve"> depending on machine tasks.</w:t>
      </w:r>
    </w:p>
    <w:p w14:paraId="5EBD1172" w14:textId="77777777" w:rsidR="00315DFA" w:rsidRDefault="00315DFA" w:rsidP="00F224A6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88DE726" w14:textId="1CC59441" w:rsidR="00E00B4D" w:rsidRPr="008368F6" w:rsidRDefault="00E00B4D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 w:hint="eastAsia"/>
          <w:sz w:val="28"/>
          <w:szCs w:val="28"/>
          <w:lang w:eastAsia="zh-CN"/>
        </w:rPr>
        <w:t>R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eporting Template</w:t>
      </w:r>
    </w:p>
    <w:p w14:paraId="62D53563" w14:textId="1ACD117D" w:rsidR="00E00B4D" w:rsidRPr="008368F6" w:rsidRDefault="00E00B4D" w:rsidP="008368F6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 w:rsidRPr="008368F6">
        <w:rPr>
          <w:rFonts w:ascii="Times New Roman" w:eastAsia="SimSun" w:hAnsi="Times New Roman" w:cs="Times New Roman" w:hint="eastAsia"/>
          <w:bCs/>
          <w:lang w:eastAsia="zh-CN"/>
        </w:rPr>
        <w:t>T</w:t>
      </w:r>
      <w:r w:rsidRPr="008368F6">
        <w:rPr>
          <w:rFonts w:ascii="Times New Roman" w:eastAsia="SimSun" w:hAnsi="Times New Roman" w:cs="Times New Roman"/>
          <w:bCs/>
          <w:lang w:eastAsia="zh-CN"/>
        </w:rPr>
        <w:t xml:space="preserve">he template in [1] is updated by 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adding object detection results for TVD image dataset 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[2] 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and </w:t>
      </w:r>
      <w:r w:rsidR="00B32A47" w:rsidRPr="001A06E5">
        <w:rPr>
          <w:rFonts w:ascii="Times New Roman" w:eastAsia="SimSun" w:hAnsi="Times New Roman" w:cs="Times New Roman"/>
          <w:bCs/>
          <w:lang w:eastAsia="zh-CN"/>
        </w:rPr>
        <w:t>SFU-HW-Objects-v1 video dataset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 [3]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. 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Note that the results for </w:t>
      </w:r>
      <w:r w:rsidR="00B32A47" w:rsidRPr="001A06E5">
        <w:rPr>
          <w:rFonts w:ascii="Times New Roman" w:eastAsia="SimSun" w:hAnsi="Times New Roman" w:cs="Times New Roman"/>
          <w:bCs/>
          <w:lang w:eastAsia="zh-CN"/>
        </w:rPr>
        <w:t>SFU-HW-Objects-v1 video dataset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 is put into a separate Excel sheet named as “Video_Object_Detection” since </w:t>
      </w:r>
      <w:r w:rsidR="00A94608">
        <w:rPr>
          <w:rFonts w:ascii="Times New Roman" w:eastAsia="SimSun" w:hAnsi="Times New Roman" w:cs="Times New Roman"/>
          <w:bCs/>
          <w:lang w:eastAsia="zh-CN"/>
        </w:rPr>
        <w:t>it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 include</w:t>
      </w:r>
      <w:r w:rsidR="00A94608">
        <w:rPr>
          <w:rFonts w:ascii="Times New Roman" w:eastAsia="SimSun" w:hAnsi="Times New Roman" w:cs="Times New Roman"/>
          <w:bCs/>
          <w:lang w:eastAsia="zh-CN"/>
        </w:rPr>
        <w:t>s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 per 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video 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sequence results, which are different from the other 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image-based </w:t>
      </w:r>
      <w:r w:rsidR="00B32A47">
        <w:rPr>
          <w:rFonts w:ascii="Times New Roman" w:eastAsia="SimSun" w:hAnsi="Times New Roman" w:cs="Times New Roman"/>
          <w:bCs/>
          <w:lang w:eastAsia="zh-CN"/>
        </w:rPr>
        <w:t>datasets for object detection. The results for object detection and object segmentation using OpenImageV6 are replaced with those in [4].  The uncompressed mAP value</w:t>
      </w:r>
      <w:r w:rsidR="00B5143E">
        <w:rPr>
          <w:rFonts w:ascii="Times New Roman" w:eastAsia="SimSun" w:hAnsi="Times New Roman" w:cs="Times New Roman"/>
          <w:bCs/>
          <w:lang w:eastAsia="zh-CN"/>
        </w:rPr>
        <w:t xml:space="preserve"> for the FLIR dataset</w:t>
      </w:r>
      <w:r w:rsidR="00B32A47">
        <w:rPr>
          <w:rFonts w:ascii="Times New Roman" w:eastAsia="SimSun" w:hAnsi="Times New Roman" w:cs="Times New Roman"/>
          <w:bCs/>
          <w:lang w:eastAsia="zh-CN"/>
        </w:rPr>
        <w:t xml:space="preserve"> is fixed with the value in [5], i.e., </w:t>
      </w:r>
      <w:r w:rsidR="00B32A47" w:rsidRPr="00B32A47">
        <w:rPr>
          <w:rFonts w:ascii="Times New Roman" w:eastAsia="SimSun" w:hAnsi="Times New Roman" w:cs="Times New Roman"/>
          <w:bCs/>
          <w:lang w:eastAsia="zh-CN"/>
        </w:rPr>
        <w:t>40.557</w:t>
      </w:r>
      <w:r w:rsidRPr="008368F6">
        <w:rPr>
          <w:rFonts w:ascii="Times New Roman" w:eastAsia="SimSun" w:hAnsi="Times New Roman" w:cs="Times New Roman"/>
          <w:bCs/>
          <w:lang w:eastAsia="zh-CN"/>
        </w:rPr>
        <w:t>.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4B0FF3">
        <w:rPr>
          <w:rFonts w:ascii="Times New Roman" w:eastAsia="SimSun" w:hAnsi="Times New Roman" w:cs="Times New Roman"/>
          <w:bCs/>
          <w:lang w:eastAsia="zh-CN"/>
        </w:rPr>
        <w:t xml:space="preserve">In addition, the existing FLIR anchor results are replaced with the ones using 10-bit process in [6]. 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The RD curve, </w:t>
      </w:r>
      <w:r w:rsidR="00257830">
        <w:rPr>
          <w:rFonts w:ascii="Times New Roman" w:eastAsia="SimSun" w:hAnsi="Times New Roman" w:cs="Times New Roman"/>
          <w:bCs/>
          <w:lang w:eastAsia="zh-CN"/>
        </w:rPr>
        <w:t>P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areto front points for the two newly added </w:t>
      </w:r>
      <w:r w:rsidR="00881959">
        <w:rPr>
          <w:rFonts w:ascii="Times New Roman" w:eastAsia="SimSun" w:hAnsi="Times New Roman" w:cs="Times New Roman"/>
          <w:bCs/>
          <w:lang w:eastAsia="zh-CN"/>
        </w:rPr>
        <w:t>datasets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3421F0">
        <w:rPr>
          <w:rFonts w:ascii="Times New Roman" w:eastAsia="SimSun" w:hAnsi="Times New Roman" w:cs="Times New Roman"/>
          <w:bCs/>
          <w:lang w:eastAsia="zh-CN"/>
        </w:rPr>
        <w:t>have been</w:t>
      </w:r>
      <w:r w:rsidR="00E32E7D">
        <w:rPr>
          <w:rFonts w:ascii="Times New Roman" w:eastAsia="SimSun" w:hAnsi="Times New Roman" w:cs="Times New Roman"/>
          <w:bCs/>
          <w:lang w:eastAsia="zh-CN"/>
        </w:rPr>
        <w:t xml:space="preserve"> added to the template.</w:t>
      </w:r>
      <w:r w:rsidRPr="008368F6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B32A47">
        <w:rPr>
          <w:rFonts w:ascii="Times New Roman" w:eastAsia="SimSun" w:hAnsi="Times New Roman" w:cs="Times New Roman"/>
          <w:bCs/>
          <w:lang w:eastAsia="zh-CN"/>
        </w:rPr>
        <w:t>The summary page</w:t>
      </w:r>
      <w:r w:rsidR="004561FE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="00A94608">
        <w:rPr>
          <w:rFonts w:ascii="Times New Roman" w:eastAsia="SimSun" w:hAnsi="Times New Roman" w:cs="Times New Roman"/>
          <w:bCs/>
          <w:lang w:eastAsia="zh-CN"/>
        </w:rPr>
        <w:t xml:space="preserve">is modified </w:t>
      </w:r>
      <w:r w:rsidR="004561FE">
        <w:rPr>
          <w:rFonts w:ascii="Times New Roman" w:eastAsia="SimSun" w:hAnsi="Times New Roman" w:cs="Times New Roman"/>
          <w:bCs/>
          <w:lang w:eastAsia="zh-CN"/>
        </w:rPr>
        <w:t>as well</w:t>
      </w:r>
      <w:r w:rsidR="00327B84">
        <w:rPr>
          <w:rFonts w:ascii="Times New Roman" w:eastAsia="SimSun" w:hAnsi="Times New Roman" w:cs="Times New Roman"/>
          <w:bCs/>
          <w:lang w:eastAsia="zh-CN"/>
        </w:rPr>
        <w:t xml:space="preserve"> to reflect the changes above</w:t>
      </w:r>
      <w:r w:rsidR="004561FE">
        <w:rPr>
          <w:rFonts w:ascii="Times New Roman" w:eastAsia="SimSun" w:hAnsi="Times New Roman" w:cs="Times New Roman"/>
          <w:bCs/>
          <w:lang w:eastAsia="zh-CN"/>
        </w:rPr>
        <w:t>.</w:t>
      </w:r>
    </w:p>
    <w:p w14:paraId="1FAFDE7F" w14:textId="77777777" w:rsidR="00E00B4D" w:rsidRPr="00881959" w:rsidRDefault="00E00B4D" w:rsidP="00881959">
      <w:pPr>
        <w:rPr>
          <w:rFonts w:ascii="Times New Roman" w:hAnsi="Times New Roman" w:cs="Times New Roman"/>
          <w:lang w:eastAsia="zh-CN"/>
        </w:rPr>
      </w:pPr>
    </w:p>
    <w:p w14:paraId="7B83F4C2" w14:textId="65B269B3" w:rsidR="00FA23D3" w:rsidRPr="00FA23D3" w:rsidRDefault="00FA23D3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Conclusions</w:t>
      </w:r>
    </w:p>
    <w:p w14:paraId="4538F9F6" w14:textId="4747552D" w:rsidR="00F42BB9" w:rsidRPr="00DA5562" w:rsidRDefault="00315DFA" w:rsidP="00F42BB9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lang w:eastAsia="zh-CN"/>
        </w:rPr>
      </w:pPr>
      <w:r w:rsidRPr="00DA5562">
        <w:rPr>
          <w:rFonts w:ascii="Times New Roman" w:eastAsia="SimSun" w:hAnsi="Times New Roman" w:cs="Times New Roman"/>
          <w:bCs/>
          <w:lang w:eastAsia="zh-CN"/>
        </w:rPr>
        <w:t xml:space="preserve">We recommend the VCM group to adopt the </w:t>
      </w:r>
      <w:r w:rsidR="00A94608">
        <w:rPr>
          <w:rFonts w:ascii="Times New Roman" w:eastAsia="SimSun" w:hAnsi="Times New Roman" w:cs="Times New Roman"/>
          <w:bCs/>
          <w:lang w:eastAsia="zh-CN"/>
        </w:rPr>
        <w:t>updated</w:t>
      </w:r>
      <w:r w:rsidR="00A774D9" w:rsidRPr="00DA5562">
        <w:rPr>
          <w:rFonts w:ascii="Times New Roman" w:eastAsia="SimSun" w:hAnsi="Times New Roman" w:cs="Times New Roman"/>
          <w:bCs/>
          <w:lang w:eastAsia="zh-CN"/>
        </w:rPr>
        <w:t xml:space="preserve"> </w:t>
      </w:r>
      <w:r w:rsidRPr="00DA5562">
        <w:rPr>
          <w:rFonts w:ascii="Times New Roman" w:eastAsia="SimSun" w:hAnsi="Times New Roman" w:cs="Times New Roman"/>
          <w:bCs/>
          <w:lang w:eastAsia="zh-CN"/>
        </w:rPr>
        <w:t xml:space="preserve">reporting template </w:t>
      </w:r>
      <w:r w:rsidR="00D15BF6" w:rsidRPr="00DA5562">
        <w:rPr>
          <w:rFonts w:ascii="Times New Roman" w:eastAsia="SimSun" w:hAnsi="Times New Roman" w:cs="Times New Roman"/>
          <w:bCs/>
          <w:lang w:eastAsia="zh-CN"/>
        </w:rPr>
        <w:t>in this document</w:t>
      </w:r>
      <w:r w:rsidRPr="00DA5562">
        <w:rPr>
          <w:rFonts w:ascii="Times New Roman" w:eastAsia="SimSun" w:hAnsi="Times New Roman" w:cs="Times New Roman"/>
          <w:bCs/>
          <w:lang w:eastAsia="zh-CN"/>
        </w:rPr>
        <w:t>.</w:t>
      </w:r>
    </w:p>
    <w:p w14:paraId="2E532C26" w14:textId="77777777" w:rsidR="00FA23D3" w:rsidRPr="00881959" w:rsidRDefault="00FA23D3" w:rsidP="00F224A6">
      <w:pPr>
        <w:widowControl/>
        <w:autoSpaceDE/>
        <w:autoSpaceDN/>
        <w:rPr>
          <w:rFonts w:ascii="Times New Roman" w:eastAsia="SimSun" w:hAnsi="Times New Roman" w:cs="Times New Roman"/>
          <w:b/>
          <w:lang w:eastAsia="zh-CN"/>
        </w:rPr>
      </w:pPr>
    </w:p>
    <w:p w14:paraId="3D45B884" w14:textId="7BC28431" w:rsidR="00FA23D3" w:rsidRPr="00FA23D3" w:rsidRDefault="00FA23D3" w:rsidP="00FA23D3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</w:p>
    <w:p w14:paraId="06328CA9" w14:textId="2095E6BC" w:rsidR="006E39E5" w:rsidRPr="00C034E3" w:rsidRDefault="006B1C7A" w:rsidP="00C034E3">
      <w:pPr>
        <w:widowControl/>
        <w:numPr>
          <w:ilvl w:val="0"/>
          <w:numId w:val="3"/>
        </w:numPr>
        <w:autoSpaceDE/>
        <w:autoSpaceDN/>
        <w:rPr>
          <w:rFonts w:ascii="Times New Roman" w:hAnsi="Times New Roman" w:cs="Times New Roman"/>
          <w:color w:val="000000" w:themeColor="text1"/>
          <w:lang w:val="en-GB" w:eastAsia="ko-KR"/>
        </w:rPr>
      </w:pPr>
      <w:r w:rsidRPr="006E39E5">
        <w:rPr>
          <w:rFonts w:ascii="Times New Roman" w:hAnsi="Times New Roman" w:cs="Times New Roman"/>
          <w:color w:val="000000" w:themeColor="text1"/>
          <w:lang w:val="en-GB" w:eastAsia="ko-KR"/>
        </w:rPr>
        <w:t xml:space="preserve">S. Liu, W. Gao and X. Xu, </w:t>
      </w:r>
      <w:r w:rsidR="00D522FA">
        <w:rPr>
          <w:rFonts w:ascii="Times New Roman" w:hAnsi="Times New Roman" w:cs="Times New Roman"/>
          <w:color w:val="000000" w:themeColor="text1"/>
          <w:lang w:val="en-GB" w:eastAsia="ko-KR"/>
        </w:rPr>
        <w:t xml:space="preserve">C. Hollmann, </w:t>
      </w:r>
      <w:r>
        <w:rPr>
          <w:rFonts w:ascii="Times New Roman" w:hAnsi="Times New Roman" w:cs="Times New Roman"/>
          <w:color w:val="000000" w:themeColor="text1"/>
          <w:lang w:val="en-GB" w:eastAsia="ko-KR"/>
        </w:rPr>
        <w:t>“</w:t>
      </w:r>
      <w:r w:rsidR="00D522FA" w:rsidRPr="001A06E5">
        <w:rPr>
          <w:rFonts w:ascii="Times New Roman" w:hAnsi="Times New Roman" w:cs="Times New Roman"/>
          <w:color w:val="000000" w:themeColor="text1"/>
          <w:lang w:val="en-GB" w:eastAsia="ko-KR"/>
        </w:rPr>
        <w:t>[VCM] Evaluation Methodology and Reporting Template</w:t>
      </w:r>
      <w:r>
        <w:rPr>
          <w:rFonts w:ascii="Times New Roman" w:hAnsi="Times New Roman" w:cs="Times New Roman"/>
          <w:color w:val="000000" w:themeColor="text1"/>
          <w:lang w:val="en-GB" w:eastAsia="ko-KR"/>
        </w:rPr>
        <w:t>”,</w:t>
      </w:r>
      <w:r w:rsidRPr="006E39E5">
        <w:rPr>
          <w:rFonts w:ascii="Times New Roman" w:hAnsi="Times New Roman" w:cs="Times New Roman"/>
          <w:color w:val="000000" w:themeColor="text1"/>
          <w:lang w:val="en-GB" w:eastAsia="ko-KR"/>
        </w:rPr>
        <w:t xml:space="preserve"> MPEG-</w:t>
      </w:r>
      <w:r w:rsidR="00D522FA" w:rsidRPr="006E39E5">
        <w:rPr>
          <w:rFonts w:ascii="Times New Roman" w:hAnsi="Times New Roman" w:cs="Times New Roman"/>
          <w:color w:val="000000" w:themeColor="text1"/>
          <w:lang w:val="en-GB" w:eastAsia="ko-KR"/>
        </w:rPr>
        <w:t>m5</w:t>
      </w:r>
      <w:r w:rsidR="00D522FA">
        <w:rPr>
          <w:rFonts w:ascii="Times New Roman" w:hAnsi="Times New Roman" w:cs="Times New Roman"/>
          <w:color w:val="000000" w:themeColor="text1"/>
          <w:lang w:val="en-GB" w:eastAsia="ko-KR"/>
        </w:rPr>
        <w:t>6252</w:t>
      </w:r>
      <w:r w:rsidRPr="006E39E5">
        <w:rPr>
          <w:rFonts w:ascii="Times New Roman" w:hAnsi="Times New Roman" w:cs="Times New Roman"/>
          <w:color w:val="000000" w:themeColor="text1"/>
          <w:lang w:val="en-GB" w:eastAsia="ko-KR"/>
        </w:rPr>
        <w:t>, Online, January 2021</w:t>
      </w:r>
      <w:r w:rsidRPr="00CE3DEF">
        <w:rPr>
          <w:rFonts w:ascii="Times New Roman" w:hAnsi="Times New Roman" w:cs="Times New Roman"/>
          <w:lang w:val="en-CA"/>
        </w:rPr>
        <w:t>.</w:t>
      </w:r>
    </w:p>
    <w:p w14:paraId="70029A94" w14:textId="6622F49C" w:rsidR="0036131D" w:rsidRPr="0036131D" w:rsidRDefault="0036131D" w:rsidP="00ED0C1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6131D">
        <w:rPr>
          <w:rFonts w:ascii="Times New Roman" w:hAnsi="Times New Roman" w:cs="Times New Roman"/>
        </w:rPr>
        <w:t xml:space="preserve">W. </w:t>
      </w:r>
      <w:r>
        <w:rPr>
          <w:rFonts w:ascii="Times New Roman" w:hAnsi="Times New Roman" w:cs="Times New Roman"/>
        </w:rPr>
        <w:t xml:space="preserve"> Gao, X. Xu, S. Liu</w:t>
      </w:r>
      <w:r w:rsidRPr="00ED0C18">
        <w:rPr>
          <w:rFonts w:ascii="Times New Roman" w:hAnsi="Times New Roman" w:cs="Times New Roman"/>
        </w:rPr>
        <w:t>, “</w:t>
      </w:r>
      <w:r w:rsidRPr="0036131D">
        <w:rPr>
          <w:rFonts w:ascii="Times New Roman" w:hAnsi="Times New Roman" w:cs="Times New Roman"/>
        </w:rPr>
        <w:t>[VCM] Update on TVD dataset</w:t>
      </w:r>
      <w:r w:rsidRPr="00ED0C1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 MPEG-</w:t>
      </w:r>
      <w:r w:rsidRPr="0036131D">
        <w:rPr>
          <w:rFonts w:ascii="Times New Roman" w:hAnsi="Times New Roman" w:cs="Times New Roman"/>
        </w:rPr>
        <w:t>m56682</w:t>
      </w:r>
      <w:r w:rsidRPr="00ED0C1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Online,</w:t>
      </w:r>
      <w:r w:rsidRPr="00ED0C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April</w:t>
      </w:r>
      <w:r w:rsidRPr="00ED0C18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1</w:t>
      </w:r>
      <w:r w:rsidRPr="00ED0C18">
        <w:rPr>
          <w:rFonts w:ascii="Times New Roman" w:hAnsi="Times New Roman" w:cs="Times New Roman"/>
        </w:rPr>
        <w:t>.</w:t>
      </w:r>
    </w:p>
    <w:p w14:paraId="0AFC6BA1" w14:textId="24D7DA83" w:rsidR="004561FE" w:rsidRPr="0036131D" w:rsidRDefault="001A06E5" w:rsidP="003613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 w:themeColor="text1"/>
          <w:lang w:val="en-GB" w:eastAsia="ko-KR"/>
        </w:rPr>
        <w:t>K</w:t>
      </w:r>
      <w:r w:rsidR="006E39E5">
        <w:rPr>
          <w:rFonts w:ascii="Times New Roman" w:hAnsi="Times New Roman" w:cs="Times New Roman"/>
          <w:noProof/>
          <w:color w:val="000000" w:themeColor="text1"/>
          <w:lang w:val="en-GB" w:eastAsia="ko-KR"/>
        </w:rPr>
        <w:t xml:space="preserve">. </w:t>
      </w:r>
      <w:r w:rsidRPr="0036131D">
        <w:rPr>
          <w:rFonts w:ascii="Times New Roman" w:hAnsi="Times New Roman" w:cs="Times New Roman"/>
        </w:rPr>
        <w:t xml:space="preserve">Misra, </w:t>
      </w:r>
      <w:r>
        <w:rPr>
          <w:rFonts w:ascii="Times New Roman" w:hAnsi="Times New Roman" w:cs="Times New Roman"/>
        </w:rPr>
        <w:t>T. Ji, P. Cowan, A. Segall</w:t>
      </w:r>
      <w:r w:rsidR="00ED0C18" w:rsidRPr="00ED0C18">
        <w:rPr>
          <w:rFonts w:ascii="Times New Roman" w:hAnsi="Times New Roman" w:cs="Times New Roman"/>
        </w:rPr>
        <w:t>, “</w:t>
      </w:r>
      <w:r w:rsidR="00117E1F">
        <w:rPr>
          <w:rFonts w:ascii="Times New Roman" w:hAnsi="Times New Roman" w:cs="Times New Roman"/>
        </w:rPr>
        <w:t>[</w:t>
      </w:r>
      <w:r w:rsidRPr="0036131D">
        <w:rPr>
          <w:rFonts w:ascii="Times New Roman" w:hAnsi="Times New Roman" w:cs="Times New Roman"/>
        </w:rPr>
        <w:t>VCM] Proposed object detection anchors for SFU-HW-Objects-v1 video dataset</w:t>
      </w:r>
      <w:r w:rsidR="00ED0C18" w:rsidRPr="00ED0C18">
        <w:rPr>
          <w:rFonts w:ascii="Times New Roman" w:hAnsi="Times New Roman" w:cs="Times New Roman"/>
        </w:rPr>
        <w:t>”</w:t>
      </w:r>
      <w:r w:rsidR="00871631">
        <w:rPr>
          <w:rFonts w:ascii="Times New Roman" w:hAnsi="Times New Roman" w:cs="Times New Roman"/>
        </w:rPr>
        <w:t>,</w:t>
      </w:r>
      <w:r w:rsidR="00AC3E29">
        <w:rPr>
          <w:rFonts w:ascii="Times New Roman" w:hAnsi="Times New Roman" w:cs="Times New Roman"/>
        </w:rPr>
        <w:t xml:space="preserve"> </w:t>
      </w:r>
      <w:r w:rsidR="006E39E5">
        <w:rPr>
          <w:rFonts w:ascii="Times New Roman" w:hAnsi="Times New Roman" w:cs="Times New Roman"/>
        </w:rPr>
        <w:t>MPEG-</w:t>
      </w:r>
      <w:r w:rsidR="006E39E5" w:rsidRPr="0036131D">
        <w:rPr>
          <w:rFonts w:ascii="Times New Roman" w:hAnsi="Times New Roman" w:cs="Times New Roman"/>
        </w:rPr>
        <w:t>m5</w:t>
      </w:r>
      <w:r w:rsidRPr="0036131D">
        <w:rPr>
          <w:rFonts w:ascii="Times New Roman" w:hAnsi="Times New Roman" w:cs="Times New Roman"/>
        </w:rPr>
        <w:t>6868</w:t>
      </w:r>
      <w:r w:rsidR="00ED0C18" w:rsidRPr="00ED0C18">
        <w:rPr>
          <w:rFonts w:ascii="Times New Roman" w:hAnsi="Times New Roman" w:cs="Times New Roman"/>
        </w:rPr>
        <w:t>,</w:t>
      </w:r>
      <w:r w:rsidR="00AC3E29">
        <w:rPr>
          <w:rFonts w:ascii="Times New Roman" w:hAnsi="Times New Roman" w:cs="Times New Roman"/>
        </w:rPr>
        <w:t xml:space="preserve"> </w:t>
      </w:r>
      <w:r w:rsidR="00871631">
        <w:rPr>
          <w:rFonts w:ascii="Times New Roman" w:hAnsi="Times New Roman" w:cs="Times New Roman"/>
        </w:rPr>
        <w:t>O</w:t>
      </w:r>
      <w:r w:rsidR="00AC3E29">
        <w:rPr>
          <w:rFonts w:ascii="Times New Roman" w:hAnsi="Times New Roman" w:cs="Times New Roman"/>
        </w:rPr>
        <w:t>nline,</w:t>
      </w:r>
      <w:r w:rsidR="00ED0C18" w:rsidRPr="00ED0C18">
        <w:rPr>
          <w:rFonts w:ascii="Times New Roman" w:hAnsi="Times New Roman" w:cs="Times New Roman"/>
        </w:rPr>
        <w:t xml:space="preserve"> </w:t>
      </w:r>
      <w:r w:rsidR="0036131D">
        <w:rPr>
          <w:rFonts w:ascii="Times New Roman" w:hAnsi="Times New Roman" w:cs="Times New Roman"/>
        </w:rPr>
        <w:t>April</w:t>
      </w:r>
      <w:r w:rsidR="00ED0C18" w:rsidRPr="00ED0C18">
        <w:rPr>
          <w:rFonts w:ascii="Times New Roman" w:hAnsi="Times New Roman" w:cs="Times New Roman"/>
        </w:rPr>
        <w:t xml:space="preserve"> </w:t>
      </w:r>
      <w:r w:rsidR="00A774D9" w:rsidRPr="00ED0C18">
        <w:rPr>
          <w:rFonts w:ascii="Times New Roman" w:hAnsi="Times New Roman" w:cs="Times New Roman"/>
        </w:rPr>
        <w:t>202</w:t>
      </w:r>
      <w:r w:rsidR="00A774D9">
        <w:rPr>
          <w:rFonts w:ascii="Times New Roman" w:hAnsi="Times New Roman" w:cs="Times New Roman"/>
        </w:rPr>
        <w:t>1</w:t>
      </w:r>
      <w:r w:rsidR="00ED0C18" w:rsidRPr="00ED0C18">
        <w:rPr>
          <w:rFonts w:ascii="Times New Roman" w:hAnsi="Times New Roman" w:cs="Times New Roman"/>
        </w:rPr>
        <w:t>.</w:t>
      </w:r>
    </w:p>
    <w:p w14:paraId="1E879248" w14:textId="4CD740C8" w:rsidR="00651477" w:rsidRDefault="00651477" w:rsidP="00871631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4561FE">
        <w:rPr>
          <w:rFonts w:ascii="Times New Roman" w:hAnsi="Times New Roman" w:cs="Times New Roman"/>
        </w:rPr>
        <w:t xml:space="preserve">H. Zhang, N. Le, R. Ghaznavi-Youvalari, F. Cricri, H. R. Tavakoli, E. Aksu, M. Hannuksela, " </w:t>
      </w:r>
      <w:r w:rsidR="001A06E5" w:rsidRPr="0036131D">
        <w:rPr>
          <w:rFonts w:ascii="Times New Roman" w:hAnsi="Times New Roman" w:cs="Times New Roman"/>
        </w:rPr>
        <w:t>[VCM] VCM Anchors on Open Images Dataset</w:t>
      </w:r>
      <w:r w:rsidRPr="004561FE">
        <w:rPr>
          <w:rFonts w:ascii="Times New Roman" w:hAnsi="Times New Roman" w:cs="Times New Roman"/>
        </w:rPr>
        <w:t>," MPEG-m56</w:t>
      </w:r>
      <w:r w:rsidR="001A06E5">
        <w:rPr>
          <w:rFonts w:ascii="Times New Roman" w:hAnsi="Times New Roman" w:cs="Times New Roman"/>
        </w:rPr>
        <w:t>66</w:t>
      </w:r>
      <w:r w:rsidRPr="004561FE">
        <w:rPr>
          <w:rFonts w:ascii="Times New Roman" w:hAnsi="Times New Roman" w:cs="Times New Roman"/>
        </w:rPr>
        <w:t xml:space="preserve">9, Online, </w:t>
      </w:r>
      <w:r w:rsidR="0036131D">
        <w:rPr>
          <w:rFonts w:ascii="Times New Roman" w:hAnsi="Times New Roman" w:cs="Times New Roman"/>
        </w:rPr>
        <w:t>April</w:t>
      </w:r>
      <w:r w:rsidRPr="004561FE">
        <w:rPr>
          <w:rFonts w:ascii="Times New Roman" w:hAnsi="Times New Roman" w:cs="Times New Roman"/>
        </w:rPr>
        <w:t xml:space="preserve"> 2020</w:t>
      </w:r>
    </w:p>
    <w:p w14:paraId="5269A2AA" w14:textId="29E7AA98" w:rsidR="0036131D" w:rsidRDefault="0036131D" w:rsidP="003613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Y. Lee, S. Kim, K. Yoon, H. Lim, H. Choo, W. Cheong, J. Seo, “</w:t>
      </w:r>
      <w:r w:rsidRPr="00D15BF6">
        <w:rPr>
          <w:rFonts w:ascii="Times New Roman" w:hAnsi="Times New Roman" w:cs="Times New Roman"/>
        </w:rPr>
        <w:t>[VCM] Anchor and Pareto-Front curve results for object detection in IR image”</w:t>
      </w:r>
      <w:r>
        <w:rPr>
          <w:rFonts w:ascii="Times New Roman" w:hAnsi="Times New Roman" w:cs="Times New Roman"/>
        </w:rPr>
        <w:t>,</w:t>
      </w:r>
      <w:r w:rsidRPr="00D15BF6">
        <w:rPr>
          <w:rFonts w:ascii="Times New Roman" w:hAnsi="Times New Roman" w:cs="Times New Roman"/>
        </w:rPr>
        <w:t xml:space="preserve"> MPEG-m5</w:t>
      </w:r>
      <w:r>
        <w:rPr>
          <w:rFonts w:ascii="Times New Roman" w:hAnsi="Times New Roman" w:cs="Times New Roman"/>
        </w:rPr>
        <w:t>6573</w:t>
      </w:r>
      <w:r w:rsidRPr="00D15BF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</w:t>
      </w:r>
      <w:r w:rsidRPr="00D15BF6">
        <w:rPr>
          <w:rFonts w:ascii="Times New Roman" w:hAnsi="Times New Roman" w:cs="Times New Roman"/>
        </w:rPr>
        <w:t xml:space="preserve">nline, </w:t>
      </w:r>
      <w:r>
        <w:rPr>
          <w:rFonts w:ascii="Times New Roman" w:hAnsi="Times New Roman" w:cs="Times New Roman"/>
        </w:rPr>
        <w:t>April</w:t>
      </w:r>
      <w:r w:rsidRPr="00D15BF6">
        <w:rPr>
          <w:rFonts w:ascii="Times New Roman" w:hAnsi="Times New Roman" w:cs="Times New Roman"/>
        </w:rPr>
        <w:t xml:space="preserve"> 2021.</w:t>
      </w:r>
      <w:r>
        <w:rPr>
          <w:rFonts w:ascii="Times New Roman" w:hAnsi="Times New Roman" w:cs="Times New Roman" w:hint="eastAsia"/>
        </w:rPr>
        <w:t xml:space="preserve"> </w:t>
      </w:r>
    </w:p>
    <w:p w14:paraId="37885F16" w14:textId="63DEDFDC" w:rsidR="004B0FF3" w:rsidRDefault="004B0FF3" w:rsidP="0036131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Y. Lee, S. Kim, K. Yoon, H. Lim, H. Choo, W. Cheong, J. Seo, “</w:t>
      </w:r>
      <w:r w:rsidRPr="00881959">
        <w:rPr>
          <w:rFonts w:ascii="Times New Roman" w:hAnsi="Times New Roman" w:cs="Times New Roman"/>
        </w:rPr>
        <w:t>[VCM] Comparison of FLIR anchor results according to the parameter changes</w:t>
      </w:r>
      <w:r w:rsidRPr="00D15BF6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</w:t>
      </w:r>
      <w:r w:rsidRPr="00D15BF6">
        <w:rPr>
          <w:rFonts w:ascii="Times New Roman" w:hAnsi="Times New Roman" w:cs="Times New Roman"/>
        </w:rPr>
        <w:t xml:space="preserve"> MPEG-m5</w:t>
      </w:r>
      <w:r>
        <w:rPr>
          <w:rFonts w:ascii="Times New Roman" w:hAnsi="Times New Roman" w:cs="Times New Roman"/>
        </w:rPr>
        <w:t>6893</w:t>
      </w:r>
      <w:r w:rsidRPr="00D15BF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</w:t>
      </w:r>
      <w:r w:rsidRPr="00D15BF6">
        <w:rPr>
          <w:rFonts w:ascii="Times New Roman" w:hAnsi="Times New Roman" w:cs="Times New Roman"/>
        </w:rPr>
        <w:t xml:space="preserve">nline, </w:t>
      </w:r>
      <w:r>
        <w:rPr>
          <w:rFonts w:ascii="Times New Roman" w:hAnsi="Times New Roman" w:cs="Times New Roman"/>
        </w:rPr>
        <w:t>April</w:t>
      </w:r>
      <w:r w:rsidRPr="00D15BF6">
        <w:rPr>
          <w:rFonts w:ascii="Times New Roman" w:hAnsi="Times New Roman" w:cs="Times New Roman"/>
        </w:rPr>
        <w:t xml:space="preserve"> 2021.</w:t>
      </w:r>
    </w:p>
    <w:p w14:paraId="5D885675" w14:textId="77777777" w:rsidR="0036131D" w:rsidRPr="00871631" w:rsidRDefault="0036131D" w:rsidP="00881959">
      <w:pPr>
        <w:pStyle w:val="ListParagraph"/>
        <w:rPr>
          <w:rFonts w:ascii="Times New Roman" w:hAnsi="Times New Roman" w:cs="Times New Roman"/>
        </w:rPr>
      </w:pPr>
    </w:p>
    <w:sectPr w:rsidR="0036131D" w:rsidRPr="00871631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E7E727" w14:textId="77777777" w:rsidR="00967644" w:rsidRDefault="00967644" w:rsidP="009E784A">
      <w:r>
        <w:separator/>
      </w:r>
    </w:p>
  </w:endnote>
  <w:endnote w:type="continuationSeparator" w:id="0">
    <w:p w14:paraId="60F2604D" w14:textId="77777777" w:rsidR="00967644" w:rsidRDefault="0096764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3243A616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A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7BB44" w14:textId="77777777" w:rsidR="00967644" w:rsidRDefault="00967644" w:rsidP="009E784A">
      <w:r>
        <w:separator/>
      </w:r>
    </w:p>
  </w:footnote>
  <w:footnote w:type="continuationSeparator" w:id="0">
    <w:p w14:paraId="32C0A2EE" w14:textId="77777777" w:rsidR="00967644" w:rsidRDefault="0096764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4362F4"/>
    <w:multiLevelType w:val="hybridMultilevel"/>
    <w:tmpl w:val="A32C5C2E"/>
    <w:lvl w:ilvl="0" w:tplc="EDB4949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3497CB9"/>
    <w:multiLevelType w:val="hybridMultilevel"/>
    <w:tmpl w:val="EE3AB780"/>
    <w:lvl w:ilvl="0" w:tplc="D82A3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D71D5D"/>
    <w:multiLevelType w:val="singleLevel"/>
    <w:tmpl w:val="66D71D5D"/>
    <w:lvl w:ilvl="0">
      <w:start w:val="1"/>
      <w:numFmt w:val="decimal"/>
      <w:suff w:val="space"/>
      <w:lvlText w:val="[%1]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urcio, Igor (Nokia - FI/Tampere)">
    <w15:presenceInfo w15:providerId="AD" w15:userId="S::igor.curcio@tech.nokia.com::af09ff23-4d0d-4530-80b9-29a362cbfb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75B6F"/>
    <w:rsid w:val="000968DA"/>
    <w:rsid w:val="00097B19"/>
    <w:rsid w:val="000C603B"/>
    <w:rsid w:val="000C78E6"/>
    <w:rsid w:val="000D4C72"/>
    <w:rsid w:val="000E363F"/>
    <w:rsid w:val="000F2A23"/>
    <w:rsid w:val="00106CF4"/>
    <w:rsid w:val="00117E1F"/>
    <w:rsid w:val="00131CE8"/>
    <w:rsid w:val="0015538D"/>
    <w:rsid w:val="0018563E"/>
    <w:rsid w:val="00190679"/>
    <w:rsid w:val="001A06E5"/>
    <w:rsid w:val="001F25B1"/>
    <w:rsid w:val="0021117F"/>
    <w:rsid w:val="00212CF3"/>
    <w:rsid w:val="00212FD7"/>
    <w:rsid w:val="00221181"/>
    <w:rsid w:val="00257830"/>
    <w:rsid w:val="00263789"/>
    <w:rsid w:val="00266236"/>
    <w:rsid w:val="00275C43"/>
    <w:rsid w:val="00276175"/>
    <w:rsid w:val="0028395D"/>
    <w:rsid w:val="0029023A"/>
    <w:rsid w:val="002B71EF"/>
    <w:rsid w:val="002F220D"/>
    <w:rsid w:val="002F50B1"/>
    <w:rsid w:val="002F75CD"/>
    <w:rsid w:val="00315DFA"/>
    <w:rsid w:val="00327B84"/>
    <w:rsid w:val="003421F0"/>
    <w:rsid w:val="0036131D"/>
    <w:rsid w:val="00366A0D"/>
    <w:rsid w:val="00377A8E"/>
    <w:rsid w:val="00385C5D"/>
    <w:rsid w:val="00393150"/>
    <w:rsid w:val="0039342D"/>
    <w:rsid w:val="003A25E9"/>
    <w:rsid w:val="003B0FC6"/>
    <w:rsid w:val="003D36F0"/>
    <w:rsid w:val="003F4D57"/>
    <w:rsid w:val="00421B02"/>
    <w:rsid w:val="004561FE"/>
    <w:rsid w:val="004754A7"/>
    <w:rsid w:val="00491310"/>
    <w:rsid w:val="004B0FF3"/>
    <w:rsid w:val="004B6CBA"/>
    <w:rsid w:val="004D4F6A"/>
    <w:rsid w:val="004E45B6"/>
    <w:rsid w:val="004F4D43"/>
    <w:rsid w:val="004F5473"/>
    <w:rsid w:val="004F79E1"/>
    <w:rsid w:val="005047B1"/>
    <w:rsid w:val="00522640"/>
    <w:rsid w:val="005416EC"/>
    <w:rsid w:val="00552694"/>
    <w:rsid w:val="005612C2"/>
    <w:rsid w:val="00564496"/>
    <w:rsid w:val="005818FD"/>
    <w:rsid w:val="00594309"/>
    <w:rsid w:val="005A742E"/>
    <w:rsid w:val="005C2A51"/>
    <w:rsid w:val="005C41CB"/>
    <w:rsid w:val="00603AAD"/>
    <w:rsid w:val="00651477"/>
    <w:rsid w:val="00664050"/>
    <w:rsid w:val="00665605"/>
    <w:rsid w:val="00671705"/>
    <w:rsid w:val="00687A92"/>
    <w:rsid w:val="006B076A"/>
    <w:rsid w:val="006B1C7A"/>
    <w:rsid w:val="006B57AC"/>
    <w:rsid w:val="006D19EF"/>
    <w:rsid w:val="006E39E5"/>
    <w:rsid w:val="0070356D"/>
    <w:rsid w:val="00773943"/>
    <w:rsid w:val="0078443D"/>
    <w:rsid w:val="007945BA"/>
    <w:rsid w:val="007A2F77"/>
    <w:rsid w:val="007F7DC7"/>
    <w:rsid w:val="008368F6"/>
    <w:rsid w:val="00871631"/>
    <w:rsid w:val="00881959"/>
    <w:rsid w:val="008850F8"/>
    <w:rsid w:val="008910AA"/>
    <w:rsid w:val="008B4AB1"/>
    <w:rsid w:val="008B5C00"/>
    <w:rsid w:val="008D5FF8"/>
    <w:rsid w:val="00920D76"/>
    <w:rsid w:val="00937688"/>
    <w:rsid w:val="00947A15"/>
    <w:rsid w:val="009636E0"/>
    <w:rsid w:val="00964610"/>
    <w:rsid w:val="00967644"/>
    <w:rsid w:val="00971F78"/>
    <w:rsid w:val="00993050"/>
    <w:rsid w:val="009960AD"/>
    <w:rsid w:val="009A0647"/>
    <w:rsid w:val="009B09C2"/>
    <w:rsid w:val="009C5963"/>
    <w:rsid w:val="009C5AAC"/>
    <w:rsid w:val="009C7BE6"/>
    <w:rsid w:val="009D4D8C"/>
    <w:rsid w:val="009D5D9F"/>
    <w:rsid w:val="009D6962"/>
    <w:rsid w:val="009E784A"/>
    <w:rsid w:val="00A16EE6"/>
    <w:rsid w:val="00A22090"/>
    <w:rsid w:val="00A44A85"/>
    <w:rsid w:val="00A51B25"/>
    <w:rsid w:val="00A77353"/>
    <w:rsid w:val="00A774D9"/>
    <w:rsid w:val="00A94608"/>
    <w:rsid w:val="00AC3E29"/>
    <w:rsid w:val="00B32A47"/>
    <w:rsid w:val="00B506D8"/>
    <w:rsid w:val="00B5143E"/>
    <w:rsid w:val="00BE746C"/>
    <w:rsid w:val="00BF43E7"/>
    <w:rsid w:val="00C034E3"/>
    <w:rsid w:val="00C07929"/>
    <w:rsid w:val="00C40B15"/>
    <w:rsid w:val="00C72C37"/>
    <w:rsid w:val="00C75DF6"/>
    <w:rsid w:val="00CB798F"/>
    <w:rsid w:val="00CC1935"/>
    <w:rsid w:val="00CD36BE"/>
    <w:rsid w:val="00CE3DEF"/>
    <w:rsid w:val="00CF1629"/>
    <w:rsid w:val="00D15BF6"/>
    <w:rsid w:val="00D522FA"/>
    <w:rsid w:val="00D709E9"/>
    <w:rsid w:val="00D9599D"/>
    <w:rsid w:val="00D967C8"/>
    <w:rsid w:val="00DA5562"/>
    <w:rsid w:val="00DA7FBD"/>
    <w:rsid w:val="00DB36AF"/>
    <w:rsid w:val="00DB6E29"/>
    <w:rsid w:val="00DD6F19"/>
    <w:rsid w:val="00E00B4D"/>
    <w:rsid w:val="00E32E7D"/>
    <w:rsid w:val="00E378D5"/>
    <w:rsid w:val="00E54C1D"/>
    <w:rsid w:val="00E60990"/>
    <w:rsid w:val="00E843CE"/>
    <w:rsid w:val="00E93424"/>
    <w:rsid w:val="00E9507F"/>
    <w:rsid w:val="00E965CC"/>
    <w:rsid w:val="00ED01B9"/>
    <w:rsid w:val="00ED0C18"/>
    <w:rsid w:val="00ED43CC"/>
    <w:rsid w:val="00EF634B"/>
    <w:rsid w:val="00F03F9B"/>
    <w:rsid w:val="00F13C9A"/>
    <w:rsid w:val="00F17E0F"/>
    <w:rsid w:val="00F224A6"/>
    <w:rsid w:val="00F35A5B"/>
    <w:rsid w:val="00F374CD"/>
    <w:rsid w:val="00F42BB9"/>
    <w:rsid w:val="00F46F17"/>
    <w:rsid w:val="00F73309"/>
    <w:rsid w:val="00FA23D3"/>
    <w:rsid w:val="00FC759F"/>
    <w:rsid w:val="00FD4E08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3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FA23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C7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416EC"/>
    <w:pPr>
      <w:widowControl/>
      <w:autoSpaceDE/>
      <w:autoSpaceDN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6E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6EC"/>
    <w:rPr>
      <w:rFonts w:ascii="Times New Roman" w:eastAsia="Arial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5A5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A5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A5B"/>
    <w:rPr>
      <w:rFonts w:ascii="Arial" w:eastAsia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A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A5B"/>
    <w:rPr>
      <w:rFonts w:ascii="Arial" w:eastAsia="Arial" w:hAnsi="Arial" w:cs="Arial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B6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4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C64CB-2100-4C20-816C-3AD45C24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Curcio, Igor (Nokia - FI/Tampere)</cp:lastModifiedBy>
  <cp:revision>9</cp:revision>
  <dcterms:created xsi:type="dcterms:W3CDTF">2021-04-29T05:18:00Z</dcterms:created>
  <dcterms:modified xsi:type="dcterms:W3CDTF">2021-05-15T00:02:00Z</dcterms:modified>
</cp:coreProperties>
</file>