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3E8CFF28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7B197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7B197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7B197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25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3436BFC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F419DA" w:rsidRPr="00980E7B">
        <w:rPr>
          <w:rFonts w:ascii="Times New Roman" w:hAnsi="Times New Roman" w:cs="Times New Roman"/>
          <w:snapToGrid w:val="0"/>
        </w:rPr>
        <w:t xml:space="preserve">Insert Document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12329E5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17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B1977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B1977">
        <w:rPr>
          <w:rFonts w:ascii="Times New Roman" w:hAnsi="Times New Roman" w:cs="Times New Roman"/>
          <w:snapToGrid w:val="0"/>
          <w:sz w:val="24"/>
          <w:szCs w:val="24"/>
        </w:rPr>
        <w:t>30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174B4D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96097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E84E69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7B197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7B1977">
        <w:rPr>
          <w:rFonts w:ascii="Times New Roman" w:hAnsi="Times New Roman" w:cs="Times New Roman"/>
          <w:lang w:val="en-GB"/>
        </w:rPr>
        <w:t xml:space="preserve"> </w:t>
      </w:r>
      <w:r w:rsidR="003226C8" w:rsidRPr="007B197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7B1977" w:rsidRPr="007B197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25</w:t>
      </w:r>
    </w:p>
    <w:p w14:paraId="1E14C2FC" w14:textId="5FADB34D" w:rsidR="00385C5D" w:rsidRDefault="007B1977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78517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8517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E61E1C5" w:rsidR="00954B0D" w:rsidRPr="00785173" w:rsidRDefault="007B1977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7B1977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7B1977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0391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6F8704B0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>Assets produced over the 1st MPEG meetings.</w:t>
      </w:r>
    </w:p>
    <w:p w14:paraId="78F60F91" w14:textId="77777777" w:rsidR="00FE7D66" w:rsidRDefault="00FE7D66" w:rsidP="00FE7D66"/>
    <w:p w14:paraId="12C01E25" w14:textId="0AD8835D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(5</w:t>
      </w:r>
      <w:r w:rsidR="00FF612D">
        <w:t>3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1929B56F" w14:textId="77777777" w:rsidR="00FE7D66" w:rsidRPr="00CF0203" w:rsidRDefault="00FE7D66" w:rsidP="00FE7D66">
      <w:pPr>
        <w:widowControl/>
        <w:numPr>
          <w:ilvl w:val="0"/>
          <w:numId w:val="7"/>
        </w:numPr>
        <w:autoSpaceDE/>
        <w:autoSpaceDN/>
        <w:jc w:val="both"/>
        <w:rPr>
          <w:sz w:val="20"/>
        </w:rPr>
      </w:pPr>
      <w:r>
        <w:rPr>
          <w:rFonts w:hint="eastAsia"/>
        </w:rPr>
        <w:t>V</w:t>
      </w:r>
      <w:r>
        <w:t>VC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1271"/>
        <w:gridCol w:w="1985"/>
        <w:gridCol w:w="5754"/>
      </w:tblGrid>
      <w:tr w:rsidR="007F3639" w14:paraId="04662BE6" w14:textId="77777777" w:rsidTr="00165D31">
        <w:tc>
          <w:tcPr>
            <w:tcW w:w="1271" w:type="dxa"/>
          </w:tcPr>
          <w:p w14:paraId="3F7DF244" w14:textId="77777777" w:rsidR="007F3639" w:rsidRPr="00717C80" w:rsidRDefault="007F3639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985" w:type="dxa"/>
          </w:tcPr>
          <w:p w14:paraId="5DC3E63B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5754" w:type="dxa"/>
          </w:tcPr>
          <w:p w14:paraId="3F6442DF" w14:textId="77777777" w:rsidR="007F3639" w:rsidRDefault="007F3639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7F3639" w14:paraId="06627C66" w14:textId="77777777" w:rsidTr="00165D31">
        <w:tc>
          <w:tcPr>
            <w:tcW w:w="1271" w:type="dxa"/>
          </w:tcPr>
          <w:p w14:paraId="5EAEC396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</w:tcPr>
          <w:p w14:paraId="719231B3" w14:textId="77777777" w:rsidR="007F3639" w:rsidRDefault="007F3639" w:rsidP="00165D31">
            <w:pPr>
              <w:jc w:val="center"/>
            </w:pPr>
          </w:p>
        </w:tc>
        <w:tc>
          <w:tcPr>
            <w:tcW w:w="5754" w:type="dxa"/>
          </w:tcPr>
          <w:p w14:paraId="10898290" w14:textId="77777777" w:rsidR="007F3639" w:rsidRDefault="007F3639" w:rsidP="00165D31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7F3639" w14:paraId="29FBF80C" w14:textId="77777777" w:rsidTr="00165D31">
        <w:tc>
          <w:tcPr>
            <w:tcW w:w="1271" w:type="dxa"/>
          </w:tcPr>
          <w:p w14:paraId="0B4AFD5F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</w:tcPr>
          <w:p w14:paraId="56E6CE59" w14:textId="77777777" w:rsidR="007F3639" w:rsidRDefault="007F3639" w:rsidP="00165D31">
            <w:pPr>
              <w:jc w:val="center"/>
            </w:pPr>
          </w:p>
        </w:tc>
        <w:tc>
          <w:tcPr>
            <w:tcW w:w="5754" w:type="dxa"/>
          </w:tcPr>
          <w:p w14:paraId="6F8705F2" w14:textId="77777777" w:rsidR="007F3639" w:rsidRDefault="007F3639" w:rsidP="00165D31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7F3639" w14:paraId="4DE68339" w14:textId="77777777" w:rsidTr="00165D31">
        <w:tc>
          <w:tcPr>
            <w:tcW w:w="1271" w:type="dxa"/>
          </w:tcPr>
          <w:p w14:paraId="4267A3D3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</w:tcPr>
          <w:p w14:paraId="1D04A9B9" w14:textId="77777777" w:rsidR="007F3639" w:rsidRDefault="007F3639" w:rsidP="00165D31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5754" w:type="dxa"/>
          </w:tcPr>
          <w:p w14:paraId="56EFF067" w14:textId="77777777" w:rsidR="007F3639" w:rsidRDefault="007F3639" w:rsidP="00165D31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7F3639" w14:paraId="5F16BFA8" w14:textId="77777777" w:rsidTr="00165D31">
        <w:tc>
          <w:tcPr>
            <w:tcW w:w="1271" w:type="dxa"/>
          </w:tcPr>
          <w:p w14:paraId="1F44F973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</w:tcPr>
          <w:p w14:paraId="34227F27" w14:textId="77777777" w:rsidR="007F3639" w:rsidRDefault="007F3639" w:rsidP="00165D31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5754" w:type="dxa"/>
          </w:tcPr>
          <w:p w14:paraId="2A74D4DC" w14:textId="77777777" w:rsidR="007F3639" w:rsidRDefault="007F3639" w:rsidP="00165D31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7F3639" w14:paraId="30821A0B" w14:textId="77777777" w:rsidTr="00165D31">
        <w:tc>
          <w:tcPr>
            <w:tcW w:w="1271" w:type="dxa"/>
          </w:tcPr>
          <w:p w14:paraId="06C371AB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985" w:type="dxa"/>
          </w:tcPr>
          <w:p w14:paraId="12EC543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5754" w:type="dxa"/>
          </w:tcPr>
          <w:p w14:paraId="0F685499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7F3639" w14:paraId="5A81EDB3" w14:textId="77777777" w:rsidTr="00165D31">
        <w:tc>
          <w:tcPr>
            <w:tcW w:w="1271" w:type="dxa"/>
          </w:tcPr>
          <w:p w14:paraId="0A2DF523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985" w:type="dxa"/>
          </w:tcPr>
          <w:p w14:paraId="2021EABA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5754" w:type="dxa"/>
          </w:tcPr>
          <w:p w14:paraId="50369F16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7F3639" w14:paraId="7507C693" w14:textId="77777777" w:rsidTr="00165D31">
        <w:tc>
          <w:tcPr>
            <w:tcW w:w="1271" w:type="dxa"/>
            <w:vMerge w:val="restart"/>
          </w:tcPr>
          <w:p w14:paraId="4588DCA5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985" w:type="dxa"/>
          </w:tcPr>
          <w:p w14:paraId="2E858002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5754" w:type="dxa"/>
          </w:tcPr>
          <w:p w14:paraId="528C8CF0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7F3639" w14:paraId="511BAD22" w14:textId="77777777" w:rsidTr="00165D31">
        <w:tc>
          <w:tcPr>
            <w:tcW w:w="1271" w:type="dxa"/>
            <w:vMerge/>
          </w:tcPr>
          <w:p w14:paraId="4659EB1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029D9F2A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5754" w:type="dxa"/>
          </w:tcPr>
          <w:p w14:paraId="73EFC9BF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7F3639" w14:paraId="65A2854A" w14:textId="77777777" w:rsidTr="00165D31">
        <w:tc>
          <w:tcPr>
            <w:tcW w:w="1271" w:type="dxa"/>
            <w:vMerge w:val="restart"/>
          </w:tcPr>
          <w:p w14:paraId="2DCDCECA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985" w:type="dxa"/>
          </w:tcPr>
          <w:p w14:paraId="4B82E244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5754" w:type="dxa"/>
          </w:tcPr>
          <w:p w14:paraId="772F1E18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7F3639" w14:paraId="21F663BD" w14:textId="77777777" w:rsidTr="00165D31">
        <w:tc>
          <w:tcPr>
            <w:tcW w:w="1271" w:type="dxa"/>
            <w:vMerge/>
          </w:tcPr>
          <w:p w14:paraId="26E04A6A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059398E2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5754" w:type="dxa"/>
          </w:tcPr>
          <w:p w14:paraId="0A5CB773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7F3639" w14:paraId="3F3803BD" w14:textId="77777777" w:rsidTr="00165D31">
        <w:tc>
          <w:tcPr>
            <w:tcW w:w="1271" w:type="dxa"/>
          </w:tcPr>
          <w:p w14:paraId="045CFC8A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985" w:type="dxa"/>
          </w:tcPr>
          <w:p w14:paraId="7E50FA6B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5754" w:type="dxa"/>
          </w:tcPr>
          <w:p w14:paraId="03A3D53C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7F3639" w14:paraId="42522E43" w14:textId="77777777" w:rsidTr="00165D31">
        <w:tc>
          <w:tcPr>
            <w:tcW w:w="1271" w:type="dxa"/>
          </w:tcPr>
          <w:p w14:paraId="62F43230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985" w:type="dxa"/>
          </w:tcPr>
          <w:p w14:paraId="4D36550C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5754" w:type="dxa"/>
          </w:tcPr>
          <w:p w14:paraId="38697FA2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7F3639" w14:paraId="5DA92DAB" w14:textId="77777777" w:rsidTr="00165D31">
        <w:tc>
          <w:tcPr>
            <w:tcW w:w="1271" w:type="dxa"/>
            <w:vMerge w:val="restart"/>
          </w:tcPr>
          <w:p w14:paraId="65C593F5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985" w:type="dxa"/>
          </w:tcPr>
          <w:p w14:paraId="67CA131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5754" w:type="dxa"/>
          </w:tcPr>
          <w:p w14:paraId="4E4C3C11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7F3639" w14:paraId="4CA4F490" w14:textId="77777777" w:rsidTr="00165D31">
        <w:tc>
          <w:tcPr>
            <w:tcW w:w="1271" w:type="dxa"/>
            <w:vMerge/>
          </w:tcPr>
          <w:p w14:paraId="3E49DCA0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2A1C85B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5754" w:type="dxa"/>
          </w:tcPr>
          <w:p w14:paraId="039029EC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7F3639" w14:paraId="72016889" w14:textId="77777777" w:rsidTr="00165D31">
        <w:tc>
          <w:tcPr>
            <w:tcW w:w="1271" w:type="dxa"/>
          </w:tcPr>
          <w:p w14:paraId="6F470A22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985" w:type="dxa"/>
          </w:tcPr>
          <w:p w14:paraId="135CA1AE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5754" w:type="dxa"/>
          </w:tcPr>
          <w:p w14:paraId="63B35644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7F3639" w14:paraId="12FE19A2" w14:textId="77777777" w:rsidTr="00165D31">
        <w:tc>
          <w:tcPr>
            <w:tcW w:w="1271" w:type="dxa"/>
            <w:vMerge w:val="restart"/>
          </w:tcPr>
          <w:p w14:paraId="3B1436F2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985" w:type="dxa"/>
          </w:tcPr>
          <w:p w14:paraId="118CC067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5754" w:type="dxa"/>
          </w:tcPr>
          <w:p w14:paraId="5FBDE4C4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7F3639" w14:paraId="6169B7AB" w14:textId="77777777" w:rsidTr="00165D31">
        <w:tc>
          <w:tcPr>
            <w:tcW w:w="1271" w:type="dxa"/>
            <w:vMerge/>
          </w:tcPr>
          <w:p w14:paraId="392A1AF1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1F586725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5754" w:type="dxa"/>
          </w:tcPr>
          <w:p w14:paraId="1D79B6E2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7F3639" w14:paraId="159C0E61" w14:textId="77777777" w:rsidTr="00165D31">
        <w:tc>
          <w:tcPr>
            <w:tcW w:w="1271" w:type="dxa"/>
            <w:vMerge/>
          </w:tcPr>
          <w:p w14:paraId="2FB80479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41905845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5754" w:type="dxa"/>
          </w:tcPr>
          <w:p w14:paraId="59971F63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Common encryption for ISO Base Media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lastRenderedPageBreak/>
              <w:t>Files</w:t>
            </w:r>
          </w:p>
        </w:tc>
      </w:tr>
      <w:tr w:rsidR="007F3639" w14:paraId="1B4C02AC" w14:textId="77777777" w:rsidTr="00165D31">
        <w:tc>
          <w:tcPr>
            <w:tcW w:w="1271" w:type="dxa"/>
          </w:tcPr>
          <w:p w14:paraId="1EE06AEB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lastRenderedPageBreak/>
              <w:t>119</w:t>
            </w:r>
          </w:p>
        </w:tc>
        <w:tc>
          <w:tcPr>
            <w:tcW w:w="1985" w:type="dxa"/>
          </w:tcPr>
          <w:p w14:paraId="22727E62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5754" w:type="dxa"/>
          </w:tcPr>
          <w:p w14:paraId="1D67343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7F3639" w14:paraId="7B249D94" w14:textId="77777777" w:rsidTr="00165D31">
        <w:tc>
          <w:tcPr>
            <w:tcW w:w="1271" w:type="dxa"/>
            <w:vMerge w:val="restart"/>
          </w:tcPr>
          <w:p w14:paraId="4E0F3349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985" w:type="dxa"/>
          </w:tcPr>
          <w:p w14:paraId="382F5734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5754" w:type="dxa"/>
          </w:tcPr>
          <w:p w14:paraId="0B313E03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7F3639" w14:paraId="0C381A10" w14:textId="77777777" w:rsidTr="00165D31">
        <w:tc>
          <w:tcPr>
            <w:tcW w:w="1271" w:type="dxa"/>
            <w:vMerge/>
          </w:tcPr>
          <w:p w14:paraId="46BE2236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07335DBE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5754" w:type="dxa"/>
          </w:tcPr>
          <w:p w14:paraId="589FF99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7F3639" w14:paraId="4CB49C5C" w14:textId="77777777" w:rsidTr="00165D31">
        <w:tc>
          <w:tcPr>
            <w:tcW w:w="1271" w:type="dxa"/>
          </w:tcPr>
          <w:p w14:paraId="5F4C8E5C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985" w:type="dxa"/>
          </w:tcPr>
          <w:p w14:paraId="16FE4241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5754" w:type="dxa"/>
          </w:tcPr>
          <w:p w14:paraId="3340817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7F3639" w14:paraId="4EB62253" w14:textId="77777777" w:rsidTr="00165D31">
        <w:tc>
          <w:tcPr>
            <w:tcW w:w="1271" w:type="dxa"/>
            <w:vMerge w:val="restart"/>
          </w:tcPr>
          <w:p w14:paraId="47DF4A3E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985" w:type="dxa"/>
          </w:tcPr>
          <w:p w14:paraId="5C2FF7A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5754" w:type="dxa"/>
          </w:tcPr>
          <w:p w14:paraId="373D88C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7F3639" w14:paraId="601D190D" w14:textId="77777777" w:rsidTr="00165D31">
        <w:tc>
          <w:tcPr>
            <w:tcW w:w="1271" w:type="dxa"/>
            <w:vMerge/>
          </w:tcPr>
          <w:p w14:paraId="3C4F9BA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5514074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5754" w:type="dxa"/>
          </w:tcPr>
          <w:p w14:paraId="7C68EB70" w14:textId="77777777" w:rsidR="007F3639" w:rsidRDefault="007F3639" w:rsidP="00165D31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7F3639" w14:paraId="049458FC" w14:textId="77777777" w:rsidTr="00165D31">
        <w:tc>
          <w:tcPr>
            <w:tcW w:w="1271" w:type="dxa"/>
            <w:vMerge/>
          </w:tcPr>
          <w:p w14:paraId="5757012E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FD52C69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5754" w:type="dxa"/>
          </w:tcPr>
          <w:p w14:paraId="701584CB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7F3639" w14:paraId="6E1BCC2C" w14:textId="77777777" w:rsidTr="00165D31">
        <w:tc>
          <w:tcPr>
            <w:tcW w:w="1271" w:type="dxa"/>
            <w:vMerge/>
          </w:tcPr>
          <w:p w14:paraId="4A266B20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EE89194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5754" w:type="dxa"/>
          </w:tcPr>
          <w:p w14:paraId="7B25A444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7F3639" w14:paraId="73716CC9" w14:textId="77777777" w:rsidTr="00165D31">
        <w:tc>
          <w:tcPr>
            <w:tcW w:w="1271" w:type="dxa"/>
            <w:vMerge/>
          </w:tcPr>
          <w:p w14:paraId="3B749D69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03C78E81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5754" w:type="dxa"/>
          </w:tcPr>
          <w:p w14:paraId="19B297AC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7F3639" w14:paraId="5E952CDF" w14:textId="77777777" w:rsidTr="00165D31">
        <w:tc>
          <w:tcPr>
            <w:tcW w:w="1271" w:type="dxa"/>
          </w:tcPr>
          <w:p w14:paraId="616749E9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985" w:type="dxa"/>
          </w:tcPr>
          <w:p w14:paraId="528B6941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5754" w:type="dxa"/>
          </w:tcPr>
          <w:p w14:paraId="4951B4E2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7F3639" w14:paraId="3EEC36D8" w14:textId="77777777" w:rsidTr="00165D31">
        <w:tc>
          <w:tcPr>
            <w:tcW w:w="1271" w:type="dxa"/>
            <w:vMerge w:val="restart"/>
          </w:tcPr>
          <w:p w14:paraId="1BE760FF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985" w:type="dxa"/>
          </w:tcPr>
          <w:p w14:paraId="1680E564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5754" w:type="dxa"/>
          </w:tcPr>
          <w:p w14:paraId="69ECDD21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7F3639" w14:paraId="21308D4D" w14:textId="77777777" w:rsidTr="00165D31">
        <w:tc>
          <w:tcPr>
            <w:tcW w:w="1271" w:type="dxa"/>
            <w:vMerge/>
          </w:tcPr>
          <w:p w14:paraId="0700DFFA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479D35B0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5754" w:type="dxa"/>
          </w:tcPr>
          <w:p w14:paraId="75217FCB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7F3639" w14:paraId="53D6962B" w14:textId="77777777" w:rsidTr="00165D31">
        <w:tc>
          <w:tcPr>
            <w:tcW w:w="1271" w:type="dxa"/>
            <w:vMerge/>
          </w:tcPr>
          <w:p w14:paraId="5EA994DE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2AC0F6F2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5754" w:type="dxa"/>
          </w:tcPr>
          <w:p w14:paraId="47CE63C7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7F3639" w14:paraId="18C0A0B2" w14:textId="77777777" w:rsidTr="00165D31">
        <w:tc>
          <w:tcPr>
            <w:tcW w:w="1271" w:type="dxa"/>
            <w:vMerge/>
          </w:tcPr>
          <w:p w14:paraId="6A4BD765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7A932D7B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5754" w:type="dxa"/>
          </w:tcPr>
          <w:p w14:paraId="7B44C82F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7F3639" w14:paraId="29A3E95B" w14:textId="77777777" w:rsidTr="00165D31">
        <w:tc>
          <w:tcPr>
            <w:tcW w:w="1271" w:type="dxa"/>
            <w:vMerge/>
          </w:tcPr>
          <w:p w14:paraId="30E19C9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5A42059B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5754" w:type="dxa"/>
          </w:tcPr>
          <w:p w14:paraId="31DDEB98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7F3639" w14:paraId="343F7B37" w14:textId="77777777" w:rsidTr="00165D31">
        <w:tc>
          <w:tcPr>
            <w:tcW w:w="1271" w:type="dxa"/>
            <w:vMerge/>
          </w:tcPr>
          <w:p w14:paraId="103C184F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6C7D56C7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5754" w:type="dxa"/>
          </w:tcPr>
          <w:p w14:paraId="1F770675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7F3639" w14:paraId="051F677E" w14:textId="77777777" w:rsidTr="00165D31">
        <w:tc>
          <w:tcPr>
            <w:tcW w:w="1271" w:type="dxa"/>
            <w:vMerge/>
          </w:tcPr>
          <w:p w14:paraId="0266B61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96534C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5754" w:type="dxa"/>
          </w:tcPr>
          <w:p w14:paraId="7AA77423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7F3639" w14:paraId="5EF3EF0F" w14:textId="77777777" w:rsidTr="00165D31">
        <w:tc>
          <w:tcPr>
            <w:tcW w:w="1271" w:type="dxa"/>
            <w:vMerge/>
          </w:tcPr>
          <w:p w14:paraId="20D1FB28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29CF1B8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5754" w:type="dxa"/>
          </w:tcPr>
          <w:p w14:paraId="49F1DE8F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7F3639" w14:paraId="491403E2" w14:textId="77777777" w:rsidTr="00165D31">
        <w:tc>
          <w:tcPr>
            <w:tcW w:w="1271" w:type="dxa"/>
            <w:vMerge/>
          </w:tcPr>
          <w:p w14:paraId="4F270DDB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284B6A9E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5754" w:type="dxa"/>
          </w:tcPr>
          <w:p w14:paraId="704603FD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7F3639" w14:paraId="357B0307" w14:textId="77777777" w:rsidTr="00165D31">
        <w:tc>
          <w:tcPr>
            <w:tcW w:w="1271" w:type="dxa"/>
            <w:vMerge/>
          </w:tcPr>
          <w:p w14:paraId="1FE5E26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512C2399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5754" w:type="dxa"/>
          </w:tcPr>
          <w:p w14:paraId="255E80AC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7F3639" w14:paraId="3012262F" w14:textId="77777777" w:rsidTr="00165D31">
        <w:tc>
          <w:tcPr>
            <w:tcW w:w="1271" w:type="dxa"/>
            <w:vMerge w:val="restart"/>
          </w:tcPr>
          <w:p w14:paraId="4B2FF464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985" w:type="dxa"/>
          </w:tcPr>
          <w:p w14:paraId="09BF79CC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5754" w:type="dxa"/>
          </w:tcPr>
          <w:p w14:paraId="11B035F1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7F3639" w14:paraId="07B825AD" w14:textId="77777777" w:rsidTr="00165D31">
        <w:tc>
          <w:tcPr>
            <w:tcW w:w="1271" w:type="dxa"/>
            <w:vMerge/>
          </w:tcPr>
          <w:p w14:paraId="434FA56D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618A23F5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5754" w:type="dxa"/>
          </w:tcPr>
          <w:p w14:paraId="0B925449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7F3639" w14:paraId="1FAA7A72" w14:textId="77777777" w:rsidTr="00165D31">
        <w:tc>
          <w:tcPr>
            <w:tcW w:w="1271" w:type="dxa"/>
            <w:vMerge w:val="restart"/>
          </w:tcPr>
          <w:p w14:paraId="3E8A1751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985" w:type="dxa"/>
          </w:tcPr>
          <w:p w14:paraId="52AD647A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5754" w:type="dxa"/>
          </w:tcPr>
          <w:p w14:paraId="60F4854B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7F3639" w14:paraId="00024011" w14:textId="77777777" w:rsidTr="00165D31">
        <w:tc>
          <w:tcPr>
            <w:tcW w:w="1271" w:type="dxa"/>
            <w:vMerge/>
          </w:tcPr>
          <w:p w14:paraId="6A2825FA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2145DB5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5754" w:type="dxa"/>
          </w:tcPr>
          <w:p w14:paraId="0FFD35B6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7F3639" w14:paraId="4CAD5EAC" w14:textId="77777777" w:rsidTr="00165D31">
        <w:tc>
          <w:tcPr>
            <w:tcW w:w="1271" w:type="dxa"/>
            <w:vMerge/>
          </w:tcPr>
          <w:p w14:paraId="71608172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1E52F83D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5754" w:type="dxa"/>
          </w:tcPr>
          <w:p w14:paraId="700A0D4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7F3639" w14:paraId="2B1CA244" w14:textId="77777777" w:rsidTr="00165D31">
        <w:tc>
          <w:tcPr>
            <w:tcW w:w="1271" w:type="dxa"/>
          </w:tcPr>
          <w:p w14:paraId="3215D7B5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985" w:type="dxa"/>
          </w:tcPr>
          <w:p w14:paraId="0B0111D3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5754" w:type="dxa"/>
          </w:tcPr>
          <w:p w14:paraId="431581AD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7F3639" w14:paraId="28A1C560" w14:textId="77777777" w:rsidTr="00165D31">
        <w:tc>
          <w:tcPr>
            <w:tcW w:w="1271" w:type="dxa"/>
            <w:vMerge w:val="restart"/>
          </w:tcPr>
          <w:p w14:paraId="0489CB12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985" w:type="dxa"/>
          </w:tcPr>
          <w:p w14:paraId="35402624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5754" w:type="dxa"/>
          </w:tcPr>
          <w:p w14:paraId="7903FA2F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7F3639" w14:paraId="1E7527F5" w14:textId="77777777" w:rsidTr="00165D31">
        <w:tc>
          <w:tcPr>
            <w:tcW w:w="1271" w:type="dxa"/>
            <w:vMerge/>
          </w:tcPr>
          <w:p w14:paraId="611DC7B8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4E83C17F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5754" w:type="dxa"/>
          </w:tcPr>
          <w:p w14:paraId="2FA3154E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7F3639" w14:paraId="39777C92" w14:textId="77777777" w:rsidTr="00165D31">
        <w:tc>
          <w:tcPr>
            <w:tcW w:w="1271" w:type="dxa"/>
            <w:vMerge w:val="restart"/>
          </w:tcPr>
          <w:p w14:paraId="0F8A9495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985" w:type="dxa"/>
          </w:tcPr>
          <w:p w14:paraId="5272E2E8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5754" w:type="dxa"/>
          </w:tcPr>
          <w:p w14:paraId="1C77C2C3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7F3639" w14:paraId="50334A7E" w14:textId="77777777" w:rsidTr="00165D31">
        <w:tc>
          <w:tcPr>
            <w:tcW w:w="1271" w:type="dxa"/>
            <w:vMerge/>
          </w:tcPr>
          <w:p w14:paraId="37F2BCB0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763D88FF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5754" w:type="dxa"/>
          </w:tcPr>
          <w:p w14:paraId="31BD8F68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7F3639" w14:paraId="7C06E6B0" w14:textId="77777777" w:rsidTr="00165D31">
        <w:tc>
          <w:tcPr>
            <w:tcW w:w="1271" w:type="dxa"/>
            <w:vMerge/>
          </w:tcPr>
          <w:p w14:paraId="5ABDA913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390C2DEC" w14:textId="77777777" w:rsidR="007F3639" w:rsidRDefault="007F3639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5754" w:type="dxa"/>
          </w:tcPr>
          <w:p w14:paraId="234A7F6B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7F3639" w14:paraId="1EFFE786" w14:textId="77777777" w:rsidTr="00165D31">
        <w:tc>
          <w:tcPr>
            <w:tcW w:w="1271" w:type="dxa"/>
          </w:tcPr>
          <w:p w14:paraId="2FCCDE55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985" w:type="dxa"/>
          </w:tcPr>
          <w:p w14:paraId="617A2809" w14:textId="77777777" w:rsidR="007F3639" w:rsidRPr="00091928" w:rsidRDefault="007F3639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5754" w:type="dxa"/>
          </w:tcPr>
          <w:p w14:paraId="265ED436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7F3639" w14:paraId="7B514BBB" w14:textId="77777777" w:rsidTr="00165D31">
        <w:tc>
          <w:tcPr>
            <w:tcW w:w="1271" w:type="dxa"/>
            <w:vMerge w:val="restart"/>
          </w:tcPr>
          <w:p w14:paraId="5A61B33B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985" w:type="dxa"/>
          </w:tcPr>
          <w:p w14:paraId="7125B712" w14:textId="77777777" w:rsidR="007F3639" w:rsidRPr="00091928" w:rsidRDefault="007F3639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5754" w:type="dxa"/>
          </w:tcPr>
          <w:p w14:paraId="4EED292C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7F3639" w14:paraId="1B1E4701" w14:textId="77777777" w:rsidTr="00165D31">
        <w:tc>
          <w:tcPr>
            <w:tcW w:w="1271" w:type="dxa"/>
            <w:vMerge/>
          </w:tcPr>
          <w:p w14:paraId="78D34176" w14:textId="77777777" w:rsidR="007F3639" w:rsidRDefault="007F3639" w:rsidP="00165D31">
            <w:pPr>
              <w:jc w:val="center"/>
            </w:pPr>
          </w:p>
        </w:tc>
        <w:tc>
          <w:tcPr>
            <w:tcW w:w="1985" w:type="dxa"/>
          </w:tcPr>
          <w:p w14:paraId="5B8347DF" w14:textId="77777777" w:rsidR="007F3639" w:rsidRPr="00091928" w:rsidRDefault="007F3639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5754" w:type="dxa"/>
          </w:tcPr>
          <w:p w14:paraId="56692787" w14:textId="77777777" w:rsidR="007F3639" w:rsidRDefault="007F3639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7F3639" w14:paraId="02AA5057" w14:textId="77777777" w:rsidTr="00165D31">
        <w:tc>
          <w:tcPr>
            <w:tcW w:w="1271" w:type="dxa"/>
          </w:tcPr>
          <w:p w14:paraId="7396A67C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985" w:type="dxa"/>
          </w:tcPr>
          <w:p w14:paraId="757DDAEE" w14:textId="77777777" w:rsidR="007F3639" w:rsidRPr="00091928" w:rsidRDefault="007F3639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5754" w:type="dxa"/>
          </w:tcPr>
          <w:p w14:paraId="7844CE46" w14:textId="77777777" w:rsidR="007F3639" w:rsidRPr="00091928" w:rsidRDefault="007F3639" w:rsidP="00165D31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7F3639" w14:paraId="2D628839" w14:textId="77777777" w:rsidTr="00165D31">
        <w:tc>
          <w:tcPr>
            <w:tcW w:w="1271" w:type="dxa"/>
          </w:tcPr>
          <w:p w14:paraId="5AD8C54A" w14:textId="77777777" w:rsidR="007F3639" w:rsidRDefault="007F3639" w:rsidP="00165D31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</w:tcPr>
          <w:p w14:paraId="49157DC1" w14:textId="77777777" w:rsidR="007F3639" w:rsidRPr="00091928" w:rsidRDefault="007F3639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5754" w:type="dxa"/>
          </w:tcPr>
          <w:p w14:paraId="588625BC" w14:textId="77777777" w:rsidR="007F3639" w:rsidRPr="00091928" w:rsidRDefault="007F3639" w:rsidP="00165D31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lastRenderedPageBreak/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676F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Gulim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676F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676F7F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676F7F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lastRenderedPageBreak/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676F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A99DF" w14:textId="77777777" w:rsidR="00676F7F" w:rsidRDefault="00676F7F" w:rsidP="009E784A">
      <w:r>
        <w:separator/>
      </w:r>
    </w:p>
  </w:endnote>
  <w:endnote w:type="continuationSeparator" w:id="0">
    <w:p w14:paraId="1563243C" w14:textId="77777777" w:rsidR="00676F7F" w:rsidRDefault="00676F7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FFBD1" w14:textId="77777777" w:rsidR="00676F7F" w:rsidRDefault="00676F7F" w:rsidP="009E784A">
      <w:r>
        <w:separator/>
      </w:r>
    </w:p>
  </w:footnote>
  <w:footnote w:type="continuationSeparator" w:id="0">
    <w:p w14:paraId="191B6789" w14:textId="77777777" w:rsidR="00676F7F" w:rsidRDefault="00676F7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B335E"/>
    <w:rsid w:val="00263789"/>
    <w:rsid w:val="00266BDB"/>
    <w:rsid w:val="002A5C6F"/>
    <w:rsid w:val="002F3D5B"/>
    <w:rsid w:val="003226C8"/>
    <w:rsid w:val="00340908"/>
    <w:rsid w:val="00385C5D"/>
    <w:rsid w:val="003B0FC6"/>
    <w:rsid w:val="004E45B6"/>
    <w:rsid w:val="004F5473"/>
    <w:rsid w:val="005612C2"/>
    <w:rsid w:val="005C2A51"/>
    <w:rsid w:val="0063127E"/>
    <w:rsid w:val="00676F7F"/>
    <w:rsid w:val="00702B9F"/>
    <w:rsid w:val="00785173"/>
    <w:rsid w:val="007A0987"/>
    <w:rsid w:val="007B1977"/>
    <w:rsid w:val="007F3639"/>
    <w:rsid w:val="00842C22"/>
    <w:rsid w:val="00852340"/>
    <w:rsid w:val="008840C1"/>
    <w:rsid w:val="008E7795"/>
    <w:rsid w:val="00954B0D"/>
    <w:rsid w:val="009636E0"/>
    <w:rsid w:val="00980E7B"/>
    <w:rsid w:val="009B09C2"/>
    <w:rsid w:val="009C5AAC"/>
    <w:rsid w:val="009D5D9F"/>
    <w:rsid w:val="009E784A"/>
    <w:rsid w:val="00B07B30"/>
    <w:rsid w:val="00B24CCE"/>
    <w:rsid w:val="00B7591A"/>
    <w:rsid w:val="00BA35CB"/>
    <w:rsid w:val="00C96097"/>
    <w:rsid w:val="00CB798F"/>
    <w:rsid w:val="00CD36BE"/>
    <w:rsid w:val="00CF1629"/>
    <w:rsid w:val="00CF657E"/>
    <w:rsid w:val="00D709E9"/>
    <w:rsid w:val="00E36844"/>
    <w:rsid w:val="00E565AB"/>
    <w:rsid w:val="00E843CE"/>
    <w:rsid w:val="00E9507F"/>
    <w:rsid w:val="00E965CC"/>
    <w:rsid w:val="00EF2D59"/>
    <w:rsid w:val="00F03F9B"/>
    <w:rsid w:val="00F419DA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2049</Words>
  <Characters>11685</Characters>
  <Application>Microsoft Office Word</Application>
  <DocSecurity>0</DocSecurity>
  <Lines>97</Lines>
  <Paragraphs>27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5</cp:revision>
  <dcterms:created xsi:type="dcterms:W3CDTF">2021-04-29T16:28:00Z</dcterms:created>
  <dcterms:modified xsi:type="dcterms:W3CDTF">2021-05-27T13:32:00Z</dcterms:modified>
</cp:coreProperties>
</file>