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7D657" w14:textId="35B64DA5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785173">
        <w:rPr>
          <w:rFonts w:ascii="Times New Roman" w:hAnsi="Times New Roman" w:cs="Times New Roman"/>
          <w:w w:val="115"/>
          <w:sz w:val="48"/>
          <w:szCs w:val="48"/>
          <w:highlight w:val="yellow"/>
          <w:u w:val="thick"/>
        </w:rPr>
        <w:t>N</w:t>
      </w:r>
      <w:r w:rsidR="005612C2" w:rsidRPr="00785173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</w:rPr>
        <w:t>000</w:t>
      </w:r>
      <w:r w:rsidR="00785173" w:rsidRPr="00785173">
        <w:rPr>
          <w:rFonts w:ascii="맑은 고딕" w:eastAsia="맑은 고딕" w:hAnsi="맑은 고딕" w:cs="맑은 고딕"/>
          <w:w w:val="115"/>
          <w:sz w:val="48"/>
          <w:szCs w:val="48"/>
          <w:highlight w:val="yellow"/>
          <w:u w:val="thick"/>
          <w:lang w:eastAsia="ko-KR"/>
        </w:rPr>
        <w:t>X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03436BFC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F419DA" w:rsidRPr="00980E7B">
        <w:rPr>
          <w:rFonts w:ascii="Times New Roman" w:hAnsi="Times New Roman" w:cs="Times New Roman"/>
          <w:snapToGrid w:val="0"/>
        </w:rPr>
        <w:t xml:space="preserve">Insert Document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1985586F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78517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B24CCE" w:rsidRPr="00980E7B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78517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CF1629" w:rsidRPr="00980E7B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785173">
        <w:rPr>
          <w:rFonts w:ascii="Times New Roman" w:hAnsi="Times New Roman" w:cs="Times New Roman"/>
          <w:snapToGrid w:val="0"/>
          <w:sz w:val="24"/>
          <w:szCs w:val="24"/>
        </w:rPr>
        <w:t>5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749CB1D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785173" w:rsidRPr="00785173">
        <w:rPr>
          <w:rFonts w:ascii="Times New Roman" w:hAnsi="Times New Roman" w:cs="Times New Roman"/>
          <w:snapToGrid w:val="0"/>
          <w:sz w:val="24"/>
          <w:szCs w:val="24"/>
          <w:highlight w:val="yellow"/>
        </w:rPr>
        <w:t>x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5BE71CA1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785173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t>N</w:t>
      </w:r>
      <w:r w:rsidRPr="00785173">
        <w:rPr>
          <w:rFonts w:ascii="Times New Roman" w:hAnsi="Times New Roman" w:cs="Times New Roman"/>
          <w:highlight w:val="yellow"/>
          <w:lang w:val="en-GB"/>
        </w:rPr>
        <w:t xml:space="preserve"> </w:t>
      </w:r>
      <w:r w:rsidR="003226C8" w:rsidRPr="00785173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t>000</w:t>
      </w:r>
      <w:r w:rsidR="00FE7D66" w:rsidRPr="00785173">
        <w:rPr>
          <w:rFonts w:ascii="Times New Roman" w:eastAsia="SimSun" w:hAnsi="Times New Roman" w:cs="Times New Roman"/>
          <w:b/>
          <w:sz w:val="48"/>
          <w:szCs w:val="24"/>
          <w:highlight w:val="yellow"/>
          <w:lang w:val="en-GB" w:eastAsia="zh-CN"/>
        </w:rPr>
        <w:t>6</w:t>
      </w:r>
    </w:p>
    <w:p w14:paraId="1E14C2FC" w14:textId="568A362A" w:rsidR="00385C5D" w:rsidRDefault="00785173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Jan.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75389C4" w:rsidR="00954B0D" w:rsidRPr="00785173" w:rsidRDefault="00FE7D66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/>
              </w:rPr>
            </w:pPr>
            <w:r w:rsidRPr="00785173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/>
              </w:rPr>
              <w:t>19861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7681F589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autoSpaceDE/>
        <w:autoSpaceDN/>
        <w:spacing w:before="240"/>
        <w:jc w:val="center"/>
        <w:rPr>
          <w:del w:id="1" w:author="Seong Yong Lim" w:date="2019-03-28T23:51:00Z"/>
          <w:b/>
          <w:color w:val="000000" w:themeColor="text1"/>
          <w:sz w:val="28"/>
          <w:szCs w:val="28"/>
          <w:rPrChange w:id="2" w:author="Seong Yong Lim" w:date="2019-03-28T23:46:00Z">
            <w:rPr>
              <w:del w:id="3" w:author="Seong Yong Lim" w:date="2019-03-28T23:51:00Z"/>
              <w:b/>
              <w:sz w:val="28"/>
              <w:szCs w:val="28"/>
            </w:rPr>
          </w:rPrChange>
        </w:rPr>
      </w:pPr>
      <w:del w:id="4" w:author="Seong Yong Lim" w:date="2019-03-28T23:51:00Z">
        <w:r w:rsidRPr="002D27F3" w:rsidDel="0003021F">
          <w:rPr>
            <w:b/>
            <w:color w:val="000000" w:themeColor="text1"/>
            <w:sz w:val="28"/>
            <w:szCs w:val="28"/>
            <w:rPrChange w:id="5" w:author="Seong Yong Lim" w:date="2019-03-28T23:46:00Z">
              <w:rPr>
                <w:b/>
                <w:sz w:val="28"/>
                <w:szCs w:val="28"/>
              </w:rPr>
            </w:rPrChange>
          </w:rPr>
          <w:delText>INTERNATIONAL ORGANISATION FOR STANDARDISATION</w:delText>
        </w:r>
      </w:del>
    </w:p>
    <w:p w14:paraId="72B58EE3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autoSpaceDE/>
        <w:autoSpaceDN/>
        <w:spacing w:before="240"/>
        <w:jc w:val="center"/>
        <w:rPr>
          <w:del w:id="6" w:author="Seong Yong Lim" w:date="2019-03-28T23:51:00Z"/>
          <w:b/>
          <w:color w:val="000000" w:themeColor="text1"/>
          <w:sz w:val="28"/>
          <w:rPrChange w:id="7" w:author="Seong Yong Lim" w:date="2019-03-28T23:46:00Z">
            <w:rPr>
              <w:del w:id="8" w:author="Seong Yong Lim" w:date="2019-03-28T23:51:00Z"/>
              <w:b/>
              <w:sz w:val="28"/>
            </w:rPr>
          </w:rPrChange>
        </w:rPr>
      </w:pPr>
      <w:del w:id="9" w:author="Seong Yong Lim" w:date="2019-03-28T23:51:00Z">
        <w:r w:rsidRPr="002D27F3" w:rsidDel="0003021F">
          <w:rPr>
            <w:b/>
            <w:color w:val="000000" w:themeColor="text1"/>
            <w:sz w:val="28"/>
            <w:rPrChange w:id="10" w:author="Seong Yong Lim" w:date="2019-03-28T23:46:00Z">
              <w:rPr>
                <w:b/>
                <w:sz w:val="28"/>
              </w:rPr>
            </w:rPrChange>
          </w:rPr>
          <w:delText>ORGANISATION INTERNATIONALE DE NORMALISATION</w:delText>
        </w:r>
      </w:del>
    </w:p>
    <w:p w14:paraId="3A37A010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autoSpaceDE/>
        <w:autoSpaceDN/>
        <w:spacing w:before="240"/>
        <w:jc w:val="center"/>
        <w:rPr>
          <w:del w:id="11" w:author="Seong Yong Lim" w:date="2019-03-28T23:51:00Z"/>
          <w:b/>
          <w:color w:val="000000" w:themeColor="text1"/>
          <w:sz w:val="28"/>
          <w:rPrChange w:id="12" w:author="Seong Yong Lim" w:date="2019-03-28T23:46:00Z">
            <w:rPr>
              <w:del w:id="13" w:author="Seong Yong Lim" w:date="2019-03-28T23:51:00Z"/>
              <w:b/>
              <w:sz w:val="28"/>
            </w:rPr>
          </w:rPrChange>
        </w:rPr>
      </w:pPr>
      <w:del w:id="14" w:author="Seong Yong Lim" w:date="2019-03-28T23:51:00Z">
        <w:r w:rsidRPr="002D27F3" w:rsidDel="0003021F">
          <w:rPr>
            <w:b/>
            <w:color w:val="000000" w:themeColor="text1"/>
            <w:sz w:val="28"/>
            <w:rPrChange w:id="15" w:author="Seong Yong Lim" w:date="2019-03-28T23:46:00Z">
              <w:rPr>
                <w:b/>
                <w:sz w:val="28"/>
              </w:rPr>
            </w:rPrChange>
          </w:rPr>
          <w:delText>ISO/IEC JTC1/SC29/WG11</w:delText>
        </w:r>
      </w:del>
    </w:p>
    <w:p w14:paraId="03045A8F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autoSpaceDE/>
        <w:autoSpaceDN/>
        <w:spacing w:before="240"/>
        <w:jc w:val="center"/>
        <w:rPr>
          <w:del w:id="16" w:author="Seong Yong Lim" w:date="2019-03-28T23:51:00Z"/>
          <w:b/>
          <w:color w:val="000000" w:themeColor="text1"/>
          <w:rPrChange w:id="17" w:author="Seong Yong Lim" w:date="2019-03-28T23:46:00Z">
            <w:rPr>
              <w:del w:id="18" w:author="Seong Yong Lim" w:date="2019-03-28T23:51:00Z"/>
              <w:b/>
            </w:rPr>
          </w:rPrChange>
        </w:rPr>
      </w:pPr>
      <w:del w:id="19" w:author="Seong Yong Lim" w:date="2019-03-28T23:51:00Z">
        <w:r w:rsidRPr="002D27F3" w:rsidDel="0003021F">
          <w:rPr>
            <w:b/>
            <w:color w:val="000000" w:themeColor="text1"/>
            <w:sz w:val="28"/>
            <w:rPrChange w:id="20" w:author="Seong Yong Lim" w:date="2019-03-28T23:46:00Z">
              <w:rPr>
                <w:b/>
                <w:sz w:val="28"/>
              </w:rPr>
            </w:rPrChange>
          </w:rPr>
          <w:delText>CODING OF MOVING PICTURES AND AUDIO</w:delText>
        </w:r>
      </w:del>
    </w:p>
    <w:p w14:paraId="5912E422" w14:textId="77777777" w:rsidR="00FE7D66" w:rsidRPr="002D27F3" w:rsidDel="0003021F" w:rsidRDefault="00FE7D66" w:rsidP="00FE7D66">
      <w:pPr>
        <w:keepNext/>
        <w:widowControl/>
        <w:numPr>
          <w:ilvl w:val="0"/>
          <w:numId w:val="2"/>
        </w:numPr>
        <w:tabs>
          <w:tab w:val="left" w:pos="5387"/>
        </w:tabs>
        <w:autoSpaceDE/>
        <w:autoSpaceDN/>
        <w:spacing w:before="240" w:line="240" w:lineRule="exact"/>
        <w:jc w:val="center"/>
        <w:rPr>
          <w:del w:id="21" w:author="Seong Yong Lim" w:date="2019-03-28T23:51:00Z"/>
          <w:b/>
          <w:color w:val="000000" w:themeColor="text1"/>
          <w:rPrChange w:id="22" w:author="Seong Yong Lim" w:date="2019-03-28T23:46:00Z">
            <w:rPr>
              <w:del w:id="23" w:author="Seong Yong Lim" w:date="2019-03-28T23:51:00Z"/>
              <w:b/>
            </w:rPr>
          </w:rPrChange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1A5D5B14" w14:textId="5E259FB6" w:rsidR="00FE7D66" w:rsidRPr="00876357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>Assets produced over the 1st MPEG meetings.</w:t>
      </w:r>
    </w:p>
    <w:p w14:paraId="0A7BDA3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ajor achievements in the meeting</w:t>
      </w:r>
    </w:p>
    <w:p w14:paraId="4C705D68" w14:textId="77777777" w:rsidR="00FE7D66" w:rsidRDefault="00FE7D66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rPr>
          <w:rFonts w:hint="eastAsia"/>
        </w:rPr>
        <w:t>R</w:t>
      </w:r>
      <w:r>
        <w:t>equirement</w:t>
      </w:r>
    </w:p>
    <w:p w14:paraId="0DBC334E" w14:textId="11130EAB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ind w:left="1276"/>
        <w:contextualSpacing/>
        <w:jc w:val="both"/>
      </w:pPr>
    </w:p>
    <w:p w14:paraId="0808E69F" w14:textId="77777777" w:rsidR="00FE7D66" w:rsidRDefault="00FE7D66" w:rsidP="00FE7D66">
      <w:pPr>
        <w:pStyle w:val="a5"/>
        <w:ind w:left="1276"/>
      </w:pPr>
    </w:p>
    <w:p w14:paraId="5884067A" w14:textId="09E938E2" w:rsidR="00FE7D66" w:rsidRDefault="00702B9F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t>Systems</w:t>
      </w:r>
    </w:p>
    <w:p w14:paraId="068AC650" w14:textId="77777777" w:rsidR="00FE7D66" w:rsidRDefault="00FE7D66" w:rsidP="00FE7D66">
      <w:pPr>
        <w:pStyle w:val="a5"/>
        <w:ind w:left="1276"/>
      </w:pPr>
    </w:p>
    <w:p w14:paraId="4D94EF57" w14:textId="4EE5A66D" w:rsidR="00702B9F" w:rsidRDefault="00702B9F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rPr>
          <w:rFonts w:hint="eastAsia"/>
        </w:rPr>
        <w:t>V</w:t>
      </w:r>
      <w:r>
        <w:t>ideo</w:t>
      </w:r>
    </w:p>
    <w:p w14:paraId="4A1DB361" w14:textId="77777777" w:rsidR="00702B9F" w:rsidRDefault="00702B9F" w:rsidP="00702B9F">
      <w:pPr>
        <w:pStyle w:val="a5"/>
        <w:widowControl/>
        <w:autoSpaceDE/>
        <w:autoSpaceDN/>
        <w:ind w:left="1276"/>
        <w:contextualSpacing/>
        <w:jc w:val="both"/>
      </w:pPr>
    </w:p>
    <w:p w14:paraId="14E695D9" w14:textId="64B34CC4" w:rsidR="00FE7D66" w:rsidRDefault="00FE7D66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t>J</w:t>
      </w:r>
      <w:r>
        <w:rPr>
          <w:rFonts w:hint="eastAsia"/>
        </w:rPr>
        <w:t>V</w:t>
      </w:r>
      <w:r>
        <w:t>ET</w:t>
      </w:r>
    </w:p>
    <w:p w14:paraId="0500EDEA" w14:textId="77777777" w:rsidR="00FE7D66" w:rsidRDefault="00FE7D66" w:rsidP="00FE7D66">
      <w:pPr>
        <w:pStyle w:val="a5"/>
        <w:ind w:left="1276"/>
      </w:pPr>
    </w:p>
    <w:p w14:paraId="0FB3CCDA" w14:textId="77777777" w:rsidR="00FE7D66" w:rsidRDefault="00FE7D66" w:rsidP="00FE7D66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rPr>
          <w:rFonts w:hint="eastAsia"/>
        </w:rPr>
        <w:t>3</w:t>
      </w:r>
      <w:r>
        <w:t>DGC</w:t>
      </w:r>
    </w:p>
    <w:p w14:paraId="11777AB3" w14:textId="7A735D25" w:rsidR="00702B9F" w:rsidRDefault="00702B9F" w:rsidP="00702B9F">
      <w:pPr>
        <w:widowControl/>
        <w:autoSpaceDE/>
        <w:autoSpaceDN/>
        <w:contextualSpacing/>
        <w:jc w:val="both"/>
      </w:pPr>
    </w:p>
    <w:p w14:paraId="6661DCDC" w14:textId="25725545" w:rsidR="00702B9F" w:rsidRDefault="00702B9F" w:rsidP="00702B9F">
      <w:pPr>
        <w:pStyle w:val="a5"/>
        <w:widowControl/>
        <w:numPr>
          <w:ilvl w:val="0"/>
          <w:numId w:val="3"/>
        </w:numPr>
        <w:autoSpaceDE/>
        <w:autoSpaceDN/>
        <w:contextualSpacing/>
        <w:jc w:val="both"/>
      </w:pPr>
      <w:r>
        <w:t>Genome</w:t>
      </w:r>
    </w:p>
    <w:p w14:paraId="36C95F82" w14:textId="77777777" w:rsidR="00702B9F" w:rsidRPr="00F01B2D" w:rsidRDefault="00702B9F" w:rsidP="00702B9F">
      <w:pPr>
        <w:widowControl/>
        <w:autoSpaceDE/>
        <w:autoSpaceDN/>
        <w:contextualSpacing/>
        <w:jc w:val="both"/>
      </w:pPr>
    </w:p>
    <w:p w14:paraId="7F062B81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L</w:t>
      </w:r>
      <w:r>
        <w:t>iaisons</w:t>
      </w:r>
    </w:p>
    <w:p w14:paraId="2ABFE216" w14:textId="77777777" w:rsidR="00FE7D66" w:rsidRDefault="00FE7D66" w:rsidP="00FE7D66">
      <w:pPr>
        <w:rPr>
          <w:lang w:eastAsia="ko-KR"/>
        </w:rPr>
      </w:pPr>
    </w:p>
    <w:p w14:paraId="315FCF39" w14:textId="77777777" w:rsidR="00FE7D66" w:rsidRPr="007A0987" w:rsidRDefault="00FE7D66" w:rsidP="00FE7D66">
      <w:pPr>
        <w:pStyle w:val="a5"/>
        <w:ind w:left="800"/>
        <w:rPr>
          <w:lang w:eastAsia="ko-KR"/>
        </w:rPr>
      </w:pPr>
    </w:p>
    <w:p w14:paraId="78F60F91" w14:textId="77777777" w:rsidR="00FE7D66" w:rsidRDefault="00FE7D66" w:rsidP="00FE7D66"/>
    <w:p w14:paraId="12C01E25" w14:textId="6EA61850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(5</w:t>
      </w:r>
      <w:r w:rsidR="00785173">
        <w:t>2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1929B56F" w14:textId="77777777" w:rsidR="00FE7D66" w:rsidRPr="00CF0203" w:rsidRDefault="00FE7D66" w:rsidP="00FE7D66">
      <w:pPr>
        <w:widowControl/>
        <w:numPr>
          <w:ilvl w:val="0"/>
          <w:numId w:val="7"/>
        </w:numPr>
        <w:autoSpaceDE/>
        <w:autoSpaceDN/>
        <w:jc w:val="both"/>
        <w:rPr>
          <w:sz w:val="20"/>
        </w:rPr>
      </w:pPr>
      <w:r>
        <w:rPr>
          <w:rFonts w:hint="eastAsia"/>
        </w:rPr>
        <w:t>V</w:t>
      </w:r>
      <w:r>
        <w:t>VC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913" w:type="dxa"/>
        <w:tblLook w:val="04A0" w:firstRow="1" w:lastRow="0" w:firstColumn="1" w:lastColumn="0" w:noHBand="0" w:noVBand="1"/>
      </w:tblPr>
      <w:tblGrid>
        <w:gridCol w:w="1271"/>
        <w:gridCol w:w="1276"/>
        <w:gridCol w:w="7366"/>
      </w:tblGrid>
      <w:tr w:rsidR="00FE7D66" w:rsidRPr="00091928" w14:paraId="379658C1" w14:textId="77777777" w:rsidTr="00785173">
        <w:tc>
          <w:tcPr>
            <w:tcW w:w="1271" w:type="dxa"/>
            <w:noWrap/>
            <w:hideMark/>
          </w:tcPr>
          <w:p w14:paraId="1A23FE1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bookmarkStart w:id="24" w:name="RANGE!A1:C81"/>
            <w:r w:rsidRPr="00091928">
              <w:rPr>
                <w:rFonts w:eastAsia="맑은 고딕"/>
                <w:color w:val="000000"/>
                <w:lang w:eastAsia="ko-KR"/>
              </w:rPr>
              <w:t>Meetings</w:t>
            </w:r>
            <w:bookmarkEnd w:id="24"/>
          </w:p>
        </w:tc>
        <w:tc>
          <w:tcPr>
            <w:tcW w:w="1276" w:type="dxa"/>
            <w:noWrap/>
            <w:hideMark/>
          </w:tcPr>
          <w:p w14:paraId="71D8BC8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proofErr w:type="spellStart"/>
            <w:r w:rsidRPr="00091928">
              <w:rPr>
                <w:rFonts w:eastAsia="맑은 고딕"/>
                <w:color w:val="000000"/>
                <w:lang w:eastAsia="ko-KR"/>
              </w:rPr>
              <w:t>Onput</w:t>
            </w:r>
            <w:proofErr w:type="spellEnd"/>
            <w:r w:rsidRPr="00091928">
              <w:rPr>
                <w:rFonts w:eastAsia="맑은 고딕"/>
                <w:color w:val="000000"/>
                <w:lang w:eastAsia="ko-KR"/>
              </w:rPr>
              <w:t xml:space="preserve"> No</w:t>
            </w:r>
          </w:p>
        </w:tc>
        <w:tc>
          <w:tcPr>
            <w:tcW w:w="7366" w:type="dxa"/>
            <w:noWrap/>
            <w:hideMark/>
          </w:tcPr>
          <w:p w14:paraId="22C696DD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785173" w:rsidRPr="00091928" w14:paraId="0BFE0236" w14:textId="77777777" w:rsidTr="00785173">
        <w:tc>
          <w:tcPr>
            <w:tcW w:w="1271" w:type="dxa"/>
            <w:noWrap/>
          </w:tcPr>
          <w:p w14:paraId="72B74234" w14:textId="75E66FB1" w:rsidR="00785173" w:rsidRPr="00785173" w:rsidRDefault="00785173" w:rsidP="00842C22">
            <w:pPr>
              <w:jc w:val="center"/>
              <w:rPr>
                <w:rFonts w:eastAsia="맑은 고딕" w:hint="eastAsia"/>
                <w:color w:val="000000"/>
                <w:highlight w:val="yellow"/>
                <w:lang w:eastAsia="ko-KR"/>
              </w:rPr>
            </w:pPr>
            <w:r w:rsidRPr="00785173">
              <w:rPr>
                <w:rFonts w:eastAsia="맑은 고딕" w:hint="eastAsia"/>
                <w:color w:val="000000"/>
                <w:highlight w:val="yellow"/>
                <w:lang w:eastAsia="ko-KR"/>
              </w:rPr>
              <w:t>2</w:t>
            </w:r>
          </w:p>
        </w:tc>
        <w:tc>
          <w:tcPr>
            <w:tcW w:w="1276" w:type="dxa"/>
            <w:noWrap/>
          </w:tcPr>
          <w:p w14:paraId="7B73C550" w14:textId="77777777" w:rsidR="00785173" w:rsidRPr="00785173" w:rsidRDefault="00785173" w:rsidP="00842C22">
            <w:pPr>
              <w:jc w:val="center"/>
              <w:rPr>
                <w:rFonts w:eastAsia="맑은 고딕" w:hint="eastAsia"/>
                <w:color w:val="000000"/>
                <w:highlight w:val="yellow"/>
                <w:lang w:eastAsia="ko-KR"/>
              </w:rPr>
            </w:pPr>
          </w:p>
        </w:tc>
        <w:tc>
          <w:tcPr>
            <w:tcW w:w="7366" w:type="dxa"/>
            <w:noWrap/>
          </w:tcPr>
          <w:p w14:paraId="23659B28" w14:textId="2538E623" w:rsidR="00785173" w:rsidRPr="00785173" w:rsidRDefault="00785173" w:rsidP="00842C22">
            <w:pPr>
              <w:rPr>
                <w:rFonts w:eastAsia="맑은 고딕" w:hint="eastAsia"/>
                <w:bCs/>
                <w:color w:val="000000"/>
                <w:highlight w:val="yellow"/>
                <w:lang w:eastAsia="ko-KR"/>
              </w:rPr>
            </w:pPr>
            <w:r w:rsidRPr="00785173">
              <w:rPr>
                <w:rFonts w:eastAsia="맑은 고딕" w:hint="eastAsia"/>
                <w:bCs/>
                <w:color w:val="000000"/>
                <w:highlight w:val="yellow"/>
                <w:lang w:eastAsia="ko-KR"/>
              </w:rPr>
              <w:t>D</w:t>
            </w:r>
            <w:r w:rsidRPr="00785173">
              <w:rPr>
                <w:rFonts w:eastAsia="맑은 고딕"/>
                <w:bCs/>
                <w:color w:val="000000"/>
                <w:highlight w:val="yellow"/>
                <w:lang w:eastAsia="ko-KR"/>
              </w:rPr>
              <w:t>raft of White paper on Video based Point Cloud Compression (V-PCC)</w:t>
            </w:r>
          </w:p>
        </w:tc>
      </w:tr>
      <w:tr w:rsidR="00785173" w:rsidRPr="00091928" w14:paraId="2305B3EE" w14:textId="77777777" w:rsidTr="00785173">
        <w:tc>
          <w:tcPr>
            <w:tcW w:w="1271" w:type="dxa"/>
            <w:noWrap/>
          </w:tcPr>
          <w:p w14:paraId="382FA300" w14:textId="2AA77955" w:rsidR="00785173" w:rsidRPr="00785173" w:rsidRDefault="00785173" w:rsidP="00842C22">
            <w:pPr>
              <w:jc w:val="center"/>
              <w:rPr>
                <w:rFonts w:eastAsia="맑은 고딕" w:hint="eastAsia"/>
                <w:color w:val="000000"/>
                <w:highlight w:val="yellow"/>
                <w:lang w:eastAsia="ko-KR"/>
              </w:rPr>
            </w:pPr>
            <w:r w:rsidRPr="00785173">
              <w:rPr>
                <w:rFonts w:eastAsia="맑은 고딕" w:hint="eastAsia"/>
                <w:color w:val="000000"/>
                <w:highlight w:val="yellow"/>
                <w:lang w:eastAsia="ko-KR"/>
              </w:rPr>
              <w:t>2</w:t>
            </w:r>
          </w:p>
        </w:tc>
        <w:tc>
          <w:tcPr>
            <w:tcW w:w="1276" w:type="dxa"/>
            <w:noWrap/>
          </w:tcPr>
          <w:p w14:paraId="168D03A8" w14:textId="77777777" w:rsidR="00785173" w:rsidRPr="00785173" w:rsidRDefault="00785173" w:rsidP="00842C22">
            <w:pPr>
              <w:jc w:val="center"/>
              <w:rPr>
                <w:rFonts w:eastAsia="맑은 고딕" w:hint="eastAsia"/>
                <w:color w:val="000000"/>
                <w:highlight w:val="yellow"/>
                <w:lang w:eastAsia="ko-KR"/>
              </w:rPr>
            </w:pPr>
          </w:p>
        </w:tc>
        <w:tc>
          <w:tcPr>
            <w:tcW w:w="7366" w:type="dxa"/>
            <w:noWrap/>
          </w:tcPr>
          <w:p w14:paraId="3AD1F08A" w14:textId="6BC8C89D" w:rsidR="00785173" w:rsidRPr="00785173" w:rsidRDefault="00785173" w:rsidP="00842C22">
            <w:pPr>
              <w:rPr>
                <w:rFonts w:eastAsia="맑은 고딕" w:hint="eastAsia"/>
                <w:bCs/>
                <w:color w:val="000000"/>
                <w:highlight w:val="yellow"/>
                <w:lang w:eastAsia="ko-KR"/>
              </w:rPr>
            </w:pPr>
            <w:r w:rsidRPr="00785173">
              <w:rPr>
                <w:rFonts w:eastAsia="맑은 고딕" w:hint="eastAsia"/>
                <w:bCs/>
                <w:color w:val="000000"/>
                <w:highlight w:val="yellow"/>
                <w:lang w:eastAsia="ko-KR"/>
              </w:rPr>
              <w:t>W</w:t>
            </w:r>
            <w:r w:rsidRPr="00785173">
              <w:rPr>
                <w:rFonts w:eastAsia="맑은 고딕"/>
                <w:bCs/>
                <w:color w:val="000000"/>
                <w:highlight w:val="yellow"/>
                <w:lang w:eastAsia="ko-KR"/>
              </w:rPr>
              <w:t>hite paper on Network Based Media Processing (NBMP)</w:t>
            </w:r>
          </w:p>
        </w:tc>
      </w:tr>
      <w:tr w:rsidR="00FE7D66" w:rsidRPr="00091928" w14:paraId="65C376F6" w14:textId="77777777" w:rsidTr="00785173">
        <w:tc>
          <w:tcPr>
            <w:tcW w:w="1271" w:type="dxa"/>
            <w:noWrap/>
          </w:tcPr>
          <w:p w14:paraId="585E3771" w14:textId="16B7AA44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</w:p>
        </w:tc>
        <w:tc>
          <w:tcPr>
            <w:tcW w:w="1276" w:type="dxa"/>
            <w:noWrap/>
          </w:tcPr>
          <w:p w14:paraId="3181D9C5" w14:textId="40A41925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7366" w:type="dxa"/>
            <w:noWrap/>
          </w:tcPr>
          <w:p w14:paraId="5D8C2DBC" w14:textId="24009DD5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FE7D66" w:rsidRPr="00091928" w14:paraId="3967D62D" w14:textId="77777777" w:rsidTr="00785173">
        <w:tc>
          <w:tcPr>
            <w:tcW w:w="1271" w:type="dxa"/>
            <w:noWrap/>
            <w:hideMark/>
          </w:tcPr>
          <w:p w14:paraId="1DD7ADF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128</w:t>
            </w:r>
          </w:p>
        </w:tc>
        <w:tc>
          <w:tcPr>
            <w:tcW w:w="1276" w:type="dxa"/>
            <w:noWrap/>
            <w:hideMark/>
          </w:tcPr>
          <w:p w14:paraId="763AC6D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7366" w:type="dxa"/>
            <w:noWrap/>
            <w:hideMark/>
          </w:tcPr>
          <w:p w14:paraId="47EBBABE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IoMT</w:t>
            </w:r>
            <w:proofErr w:type="spellEnd"/>
          </w:p>
        </w:tc>
      </w:tr>
      <w:tr w:rsidR="00FE7D66" w:rsidRPr="00091928" w14:paraId="7A362DCC" w14:textId="77777777" w:rsidTr="00785173">
        <w:tc>
          <w:tcPr>
            <w:tcW w:w="1271" w:type="dxa"/>
            <w:noWrap/>
            <w:hideMark/>
          </w:tcPr>
          <w:p w14:paraId="5F905D4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lastRenderedPageBreak/>
              <w:t>127</w:t>
            </w:r>
          </w:p>
        </w:tc>
        <w:tc>
          <w:tcPr>
            <w:tcW w:w="1276" w:type="dxa"/>
            <w:noWrap/>
            <w:hideMark/>
          </w:tcPr>
          <w:p w14:paraId="405854D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7366" w:type="dxa"/>
            <w:noWrap/>
            <w:hideMark/>
          </w:tcPr>
          <w:p w14:paraId="17BAF42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FE7D66" w:rsidRPr="00091928" w14:paraId="28511FA1" w14:textId="77777777" w:rsidTr="00785173">
        <w:tc>
          <w:tcPr>
            <w:tcW w:w="1271" w:type="dxa"/>
            <w:vMerge w:val="restart"/>
            <w:noWrap/>
            <w:hideMark/>
          </w:tcPr>
          <w:p w14:paraId="0B87E7F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126</w:t>
            </w:r>
          </w:p>
          <w:p w14:paraId="77D9D3B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noWrap/>
            <w:hideMark/>
          </w:tcPr>
          <w:p w14:paraId="7A9B815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7366" w:type="dxa"/>
            <w:noWrap/>
            <w:hideMark/>
          </w:tcPr>
          <w:p w14:paraId="3ABE0EF8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FE7D66" w:rsidRPr="00091928" w14:paraId="411993DD" w14:textId="77777777" w:rsidTr="00785173">
        <w:tc>
          <w:tcPr>
            <w:tcW w:w="1271" w:type="dxa"/>
            <w:vMerge/>
            <w:noWrap/>
            <w:hideMark/>
          </w:tcPr>
          <w:p w14:paraId="4B372DA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noWrap/>
            <w:hideMark/>
          </w:tcPr>
          <w:p w14:paraId="1EDFCC3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7366" w:type="dxa"/>
            <w:noWrap/>
            <w:hideMark/>
          </w:tcPr>
          <w:p w14:paraId="0AAA44AF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FE7D66" w:rsidRPr="00091928" w14:paraId="71E39A81" w14:textId="77777777" w:rsidTr="00785173">
        <w:tc>
          <w:tcPr>
            <w:tcW w:w="1271" w:type="dxa"/>
            <w:vMerge w:val="restart"/>
            <w:noWrap/>
            <w:hideMark/>
          </w:tcPr>
          <w:p w14:paraId="0D4A582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125</w:t>
            </w:r>
          </w:p>
          <w:p w14:paraId="7824CC5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276" w:type="dxa"/>
            <w:noWrap/>
            <w:hideMark/>
          </w:tcPr>
          <w:p w14:paraId="36BF652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7366" w:type="dxa"/>
            <w:hideMark/>
          </w:tcPr>
          <w:p w14:paraId="6798F45E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FE7D66" w:rsidRPr="00091928" w14:paraId="10BA863F" w14:textId="77777777" w:rsidTr="00785173">
        <w:tc>
          <w:tcPr>
            <w:tcW w:w="1271" w:type="dxa"/>
            <w:vMerge/>
            <w:noWrap/>
            <w:hideMark/>
          </w:tcPr>
          <w:p w14:paraId="43AB375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noWrap/>
            <w:hideMark/>
          </w:tcPr>
          <w:p w14:paraId="1A76841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7366" w:type="dxa"/>
            <w:hideMark/>
          </w:tcPr>
          <w:p w14:paraId="4FB5E90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FE7D66" w:rsidRPr="00091928" w14:paraId="6BA4271A" w14:textId="77777777" w:rsidTr="00785173">
        <w:tc>
          <w:tcPr>
            <w:tcW w:w="1271" w:type="dxa"/>
            <w:noWrap/>
            <w:hideMark/>
          </w:tcPr>
          <w:p w14:paraId="5EBCCF4A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124</w:t>
            </w:r>
          </w:p>
        </w:tc>
        <w:tc>
          <w:tcPr>
            <w:tcW w:w="1276" w:type="dxa"/>
            <w:hideMark/>
          </w:tcPr>
          <w:p w14:paraId="0C6930C3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7366" w:type="dxa"/>
            <w:hideMark/>
          </w:tcPr>
          <w:p w14:paraId="3A806B60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FE7D66" w:rsidRPr="00091928" w14:paraId="4EE243F8" w14:textId="77777777" w:rsidTr="00785173">
        <w:tc>
          <w:tcPr>
            <w:tcW w:w="1271" w:type="dxa"/>
            <w:noWrap/>
            <w:hideMark/>
          </w:tcPr>
          <w:p w14:paraId="137CF97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123</w:t>
            </w:r>
          </w:p>
        </w:tc>
        <w:tc>
          <w:tcPr>
            <w:tcW w:w="1276" w:type="dxa"/>
            <w:hideMark/>
          </w:tcPr>
          <w:p w14:paraId="3C7C4A17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7366" w:type="dxa"/>
            <w:hideMark/>
          </w:tcPr>
          <w:p w14:paraId="07331CB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FE7D66" w:rsidRPr="00091928" w14:paraId="47724724" w14:textId="77777777" w:rsidTr="00785173">
        <w:tc>
          <w:tcPr>
            <w:tcW w:w="1271" w:type="dxa"/>
            <w:vMerge w:val="restart"/>
            <w:noWrap/>
            <w:hideMark/>
          </w:tcPr>
          <w:p w14:paraId="59565B9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122</w:t>
            </w:r>
          </w:p>
          <w:p w14:paraId="6105335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276" w:type="dxa"/>
            <w:hideMark/>
          </w:tcPr>
          <w:p w14:paraId="1F8F1E8B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7366" w:type="dxa"/>
            <w:hideMark/>
          </w:tcPr>
          <w:p w14:paraId="50938C18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FE7D66" w:rsidRPr="00091928" w14:paraId="636EB0E9" w14:textId="77777777" w:rsidTr="00785173">
        <w:tc>
          <w:tcPr>
            <w:tcW w:w="1271" w:type="dxa"/>
            <w:vMerge/>
            <w:noWrap/>
            <w:hideMark/>
          </w:tcPr>
          <w:p w14:paraId="0620026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1509DAFA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7366" w:type="dxa"/>
            <w:hideMark/>
          </w:tcPr>
          <w:p w14:paraId="36227852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FE7D66" w:rsidRPr="00091928" w14:paraId="0400F660" w14:textId="77777777" w:rsidTr="00785173">
        <w:tc>
          <w:tcPr>
            <w:tcW w:w="1271" w:type="dxa"/>
            <w:noWrap/>
            <w:hideMark/>
          </w:tcPr>
          <w:p w14:paraId="2885D3A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121</w:t>
            </w:r>
          </w:p>
        </w:tc>
        <w:tc>
          <w:tcPr>
            <w:tcW w:w="1276" w:type="dxa"/>
            <w:hideMark/>
          </w:tcPr>
          <w:p w14:paraId="311594EC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7366" w:type="dxa"/>
            <w:hideMark/>
          </w:tcPr>
          <w:p w14:paraId="23FEE0C0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FE7D66" w:rsidRPr="00091928" w14:paraId="5A115AFF" w14:textId="77777777" w:rsidTr="00785173">
        <w:tc>
          <w:tcPr>
            <w:tcW w:w="1271" w:type="dxa"/>
            <w:vMerge w:val="restart"/>
            <w:noWrap/>
            <w:hideMark/>
          </w:tcPr>
          <w:p w14:paraId="33F8856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120</w:t>
            </w:r>
          </w:p>
          <w:p w14:paraId="6023D4E1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59AAA89C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276" w:type="dxa"/>
            <w:hideMark/>
          </w:tcPr>
          <w:p w14:paraId="03133F98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7366" w:type="dxa"/>
            <w:hideMark/>
          </w:tcPr>
          <w:p w14:paraId="147B524F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FE7D66" w:rsidRPr="00091928" w14:paraId="4528DF44" w14:textId="77777777" w:rsidTr="00785173">
        <w:tc>
          <w:tcPr>
            <w:tcW w:w="1271" w:type="dxa"/>
            <w:vMerge/>
            <w:noWrap/>
            <w:hideMark/>
          </w:tcPr>
          <w:p w14:paraId="66DCBF40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3DA1F98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7366" w:type="dxa"/>
            <w:hideMark/>
          </w:tcPr>
          <w:p w14:paraId="09EF875E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FE7D66" w:rsidRPr="00091928" w14:paraId="156DBBB9" w14:textId="77777777" w:rsidTr="00785173">
        <w:tc>
          <w:tcPr>
            <w:tcW w:w="1271" w:type="dxa"/>
            <w:vMerge/>
            <w:noWrap/>
            <w:hideMark/>
          </w:tcPr>
          <w:p w14:paraId="4C09FD6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364C5AF9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7366" w:type="dxa"/>
            <w:hideMark/>
          </w:tcPr>
          <w:p w14:paraId="2A4ADF85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FE7D66" w:rsidRPr="00091928" w14:paraId="2F46F458" w14:textId="77777777" w:rsidTr="00785173">
        <w:tc>
          <w:tcPr>
            <w:tcW w:w="1271" w:type="dxa"/>
            <w:noWrap/>
            <w:hideMark/>
          </w:tcPr>
          <w:p w14:paraId="2DC769D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119</w:t>
            </w:r>
          </w:p>
        </w:tc>
        <w:tc>
          <w:tcPr>
            <w:tcW w:w="1276" w:type="dxa"/>
            <w:hideMark/>
          </w:tcPr>
          <w:p w14:paraId="563461CD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7366" w:type="dxa"/>
            <w:hideMark/>
          </w:tcPr>
          <w:p w14:paraId="3298E99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FE7D66" w:rsidRPr="00091928" w14:paraId="7B33BD45" w14:textId="77777777" w:rsidTr="00785173">
        <w:tc>
          <w:tcPr>
            <w:tcW w:w="1271" w:type="dxa"/>
            <w:vMerge w:val="restart"/>
            <w:noWrap/>
            <w:hideMark/>
          </w:tcPr>
          <w:p w14:paraId="5018924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117</w:t>
            </w:r>
          </w:p>
          <w:p w14:paraId="59B1BF5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276" w:type="dxa"/>
            <w:hideMark/>
          </w:tcPr>
          <w:p w14:paraId="13060988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7366" w:type="dxa"/>
            <w:hideMark/>
          </w:tcPr>
          <w:p w14:paraId="69A85E3A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FE7D66" w:rsidRPr="00091928" w14:paraId="1F46B5B3" w14:textId="77777777" w:rsidTr="00785173">
        <w:tc>
          <w:tcPr>
            <w:tcW w:w="1271" w:type="dxa"/>
            <w:vMerge/>
            <w:noWrap/>
            <w:hideMark/>
          </w:tcPr>
          <w:p w14:paraId="0AF0F6F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593FB8D9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7366" w:type="dxa"/>
            <w:hideMark/>
          </w:tcPr>
          <w:p w14:paraId="7CA3497A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New features in DASH</w:t>
            </w:r>
          </w:p>
        </w:tc>
      </w:tr>
      <w:tr w:rsidR="00FE7D66" w:rsidRPr="00091928" w14:paraId="7113CBF5" w14:textId="77777777" w:rsidTr="00785173">
        <w:tc>
          <w:tcPr>
            <w:tcW w:w="1271" w:type="dxa"/>
            <w:noWrap/>
            <w:hideMark/>
          </w:tcPr>
          <w:p w14:paraId="76B5488D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115</w:t>
            </w:r>
          </w:p>
        </w:tc>
        <w:tc>
          <w:tcPr>
            <w:tcW w:w="1276" w:type="dxa"/>
            <w:hideMark/>
          </w:tcPr>
          <w:p w14:paraId="23AD2FBA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7366" w:type="dxa"/>
            <w:hideMark/>
          </w:tcPr>
          <w:p w14:paraId="460CB8A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FE7D66" w:rsidRPr="00091928" w14:paraId="5D9B75ED" w14:textId="77777777" w:rsidTr="00785173">
        <w:tc>
          <w:tcPr>
            <w:tcW w:w="1271" w:type="dxa"/>
            <w:vMerge w:val="restart"/>
            <w:noWrap/>
            <w:hideMark/>
          </w:tcPr>
          <w:p w14:paraId="1F845D2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114</w:t>
            </w:r>
          </w:p>
          <w:p w14:paraId="33F78C3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276" w:type="dxa"/>
            <w:hideMark/>
          </w:tcPr>
          <w:p w14:paraId="3ACA35E0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7366" w:type="dxa"/>
            <w:hideMark/>
          </w:tcPr>
          <w:p w14:paraId="7A81B8CC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FE7D66" w:rsidRPr="00091928" w14:paraId="0FF7509D" w14:textId="77777777" w:rsidTr="00785173">
        <w:tc>
          <w:tcPr>
            <w:tcW w:w="1271" w:type="dxa"/>
            <w:vMerge/>
            <w:noWrap/>
            <w:hideMark/>
          </w:tcPr>
          <w:p w14:paraId="3007DCD7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38AFF27B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7366" w:type="dxa"/>
            <w:hideMark/>
          </w:tcPr>
          <w:p w14:paraId="50F6325F" w14:textId="77777777" w:rsidR="00FE7D66" w:rsidRPr="00091928" w:rsidRDefault="00FE7D66" w:rsidP="00842C22">
            <w:pPr>
              <w:rPr>
                <w:rFonts w:eastAsia="맑은 고딕"/>
                <w:bCs/>
                <w:lang w:eastAsia="ko-KR"/>
              </w:rPr>
            </w:pPr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FE7D66" w:rsidRPr="00E437AA" w14:paraId="6AAA9D3F" w14:textId="77777777" w:rsidTr="00785173">
        <w:tc>
          <w:tcPr>
            <w:tcW w:w="1271" w:type="dxa"/>
            <w:vMerge/>
            <w:noWrap/>
            <w:hideMark/>
          </w:tcPr>
          <w:p w14:paraId="1DDC524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284E47D0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7366" w:type="dxa"/>
            <w:hideMark/>
          </w:tcPr>
          <w:p w14:paraId="5E25C95B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FE7D66" w:rsidRPr="00091928" w14:paraId="02DEF729" w14:textId="77777777" w:rsidTr="00785173">
        <w:tc>
          <w:tcPr>
            <w:tcW w:w="1271" w:type="dxa"/>
            <w:vMerge/>
            <w:noWrap/>
            <w:hideMark/>
          </w:tcPr>
          <w:p w14:paraId="2E5F5706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1A9A528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7366" w:type="dxa"/>
            <w:hideMark/>
          </w:tcPr>
          <w:p w14:paraId="2D5DCF1B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FE7D66" w:rsidRPr="00091928" w14:paraId="23BCA294" w14:textId="77777777" w:rsidTr="00785173">
        <w:tc>
          <w:tcPr>
            <w:tcW w:w="1271" w:type="dxa"/>
            <w:vMerge/>
            <w:noWrap/>
            <w:hideMark/>
          </w:tcPr>
          <w:p w14:paraId="3EBC83C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61189016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7366" w:type="dxa"/>
            <w:hideMark/>
          </w:tcPr>
          <w:p w14:paraId="065C7336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FE7D66" w:rsidRPr="00091928" w14:paraId="0A6A54A5" w14:textId="77777777" w:rsidTr="00785173">
        <w:tc>
          <w:tcPr>
            <w:tcW w:w="1271" w:type="dxa"/>
            <w:noWrap/>
            <w:hideMark/>
          </w:tcPr>
          <w:p w14:paraId="16B5D7F1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112</w:t>
            </w:r>
          </w:p>
          <w:p w14:paraId="5929F9AA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276" w:type="dxa"/>
            <w:hideMark/>
          </w:tcPr>
          <w:p w14:paraId="3A5BC2A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7366" w:type="dxa"/>
            <w:hideMark/>
          </w:tcPr>
          <w:p w14:paraId="6D485178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FE7D66" w:rsidRPr="00091928" w14:paraId="783954E4" w14:textId="77777777" w:rsidTr="00785173">
        <w:tc>
          <w:tcPr>
            <w:tcW w:w="1271" w:type="dxa"/>
            <w:vMerge w:val="restart"/>
            <w:noWrap/>
            <w:hideMark/>
          </w:tcPr>
          <w:p w14:paraId="2C3DEEB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111</w:t>
            </w:r>
          </w:p>
          <w:p w14:paraId="5EFBEC3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01A134D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2074436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274A2AC6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6357ABE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  <w:p w14:paraId="356BC24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276" w:type="dxa"/>
            <w:hideMark/>
          </w:tcPr>
          <w:p w14:paraId="02092D36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7366" w:type="dxa"/>
            <w:hideMark/>
          </w:tcPr>
          <w:p w14:paraId="3518170E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FE7D66" w:rsidRPr="00091928" w14:paraId="7B168788" w14:textId="77777777" w:rsidTr="00785173">
        <w:tc>
          <w:tcPr>
            <w:tcW w:w="1271" w:type="dxa"/>
            <w:vMerge/>
            <w:noWrap/>
            <w:hideMark/>
          </w:tcPr>
          <w:p w14:paraId="4A7AB9B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6134A53C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7366" w:type="dxa"/>
            <w:hideMark/>
          </w:tcPr>
          <w:p w14:paraId="3BB3C84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FE7D66" w:rsidRPr="00091928" w14:paraId="01EF1961" w14:textId="77777777" w:rsidTr="00785173">
        <w:tc>
          <w:tcPr>
            <w:tcW w:w="1271" w:type="dxa"/>
            <w:vMerge/>
            <w:noWrap/>
            <w:hideMark/>
          </w:tcPr>
          <w:p w14:paraId="2A5A5A67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674AEDC5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7366" w:type="dxa"/>
            <w:hideMark/>
          </w:tcPr>
          <w:p w14:paraId="40907BE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FE7D66" w:rsidRPr="00091928" w14:paraId="48708E2F" w14:textId="77777777" w:rsidTr="00785173">
        <w:tc>
          <w:tcPr>
            <w:tcW w:w="1271" w:type="dxa"/>
            <w:vMerge/>
            <w:noWrap/>
            <w:hideMark/>
          </w:tcPr>
          <w:p w14:paraId="4CAD4F64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2FCB8F2A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7366" w:type="dxa"/>
            <w:hideMark/>
          </w:tcPr>
          <w:p w14:paraId="2F4014F4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FE7D66" w:rsidRPr="00091928" w14:paraId="069BA615" w14:textId="77777777" w:rsidTr="00785173">
        <w:tc>
          <w:tcPr>
            <w:tcW w:w="1271" w:type="dxa"/>
            <w:vMerge/>
            <w:noWrap/>
            <w:hideMark/>
          </w:tcPr>
          <w:p w14:paraId="210B8E1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53571392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7366" w:type="dxa"/>
            <w:hideMark/>
          </w:tcPr>
          <w:p w14:paraId="4E96B49C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FE7D66" w:rsidRPr="00091928" w14:paraId="197C64EB" w14:textId="77777777" w:rsidTr="00785173">
        <w:tc>
          <w:tcPr>
            <w:tcW w:w="1271" w:type="dxa"/>
            <w:vMerge/>
            <w:noWrap/>
            <w:hideMark/>
          </w:tcPr>
          <w:p w14:paraId="1C3F2C34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3E8F7FB0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7366" w:type="dxa"/>
            <w:hideMark/>
          </w:tcPr>
          <w:p w14:paraId="222250A4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FE7D66" w:rsidRPr="00091928" w14:paraId="78D9A663" w14:textId="77777777" w:rsidTr="00785173">
        <w:tc>
          <w:tcPr>
            <w:tcW w:w="1271" w:type="dxa"/>
            <w:vMerge/>
            <w:noWrap/>
            <w:hideMark/>
          </w:tcPr>
          <w:p w14:paraId="54384DD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0F0EC2A4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7366" w:type="dxa"/>
            <w:hideMark/>
          </w:tcPr>
          <w:p w14:paraId="444DD46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FE7D66" w:rsidRPr="00091928" w14:paraId="5DF7CEB7" w14:textId="77777777" w:rsidTr="00785173">
        <w:tc>
          <w:tcPr>
            <w:tcW w:w="1271" w:type="dxa"/>
            <w:vMerge/>
            <w:noWrap/>
            <w:hideMark/>
          </w:tcPr>
          <w:p w14:paraId="50D12EA8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03F7C544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7366" w:type="dxa"/>
            <w:hideMark/>
          </w:tcPr>
          <w:p w14:paraId="53577A3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FE7D66" w:rsidRPr="00091928" w14:paraId="0568BB53" w14:textId="77777777" w:rsidTr="00785173">
        <w:tc>
          <w:tcPr>
            <w:tcW w:w="1271" w:type="dxa"/>
            <w:vMerge/>
            <w:noWrap/>
            <w:hideMark/>
          </w:tcPr>
          <w:p w14:paraId="06C23AAB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64517315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7366" w:type="dxa"/>
            <w:hideMark/>
          </w:tcPr>
          <w:p w14:paraId="23B8D8FA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FE7D66" w:rsidRPr="00091928" w14:paraId="59665FFD" w14:textId="77777777" w:rsidTr="00785173">
        <w:tc>
          <w:tcPr>
            <w:tcW w:w="1271" w:type="dxa"/>
            <w:vMerge/>
            <w:noWrap/>
            <w:hideMark/>
          </w:tcPr>
          <w:p w14:paraId="1DE72417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47603E07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7366" w:type="dxa"/>
            <w:hideMark/>
          </w:tcPr>
          <w:p w14:paraId="52386ACF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FE7D66" w:rsidRPr="00091928" w14:paraId="599B7A92" w14:textId="77777777" w:rsidTr="00785173">
        <w:tc>
          <w:tcPr>
            <w:tcW w:w="1271" w:type="dxa"/>
            <w:vMerge w:val="restart"/>
            <w:noWrap/>
            <w:hideMark/>
          </w:tcPr>
          <w:p w14:paraId="477D501D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109</w:t>
            </w:r>
          </w:p>
          <w:p w14:paraId="2D77554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560E8DF5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7366" w:type="dxa"/>
            <w:hideMark/>
          </w:tcPr>
          <w:p w14:paraId="0768C6B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FE7D66" w:rsidRPr="00091928" w14:paraId="55A277E7" w14:textId="77777777" w:rsidTr="00785173">
        <w:tc>
          <w:tcPr>
            <w:tcW w:w="1271" w:type="dxa"/>
            <w:vMerge/>
            <w:noWrap/>
            <w:hideMark/>
          </w:tcPr>
          <w:p w14:paraId="3CBA200F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4B6CC44D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7366" w:type="dxa"/>
            <w:hideMark/>
          </w:tcPr>
          <w:p w14:paraId="26B3AA8C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FE7D66" w:rsidRPr="00091928" w14:paraId="300C620B" w14:textId="77777777" w:rsidTr="00785173">
        <w:tc>
          <w:tcPr>
            <w:tcW w:w="1271" w:type="dxa"/>
            <w:vMerge w:val="restart"/>
            <w:noWrap/>
            <w:hideMark/>
          </w:tcPr>
          <w:p w14:paraId="54DEB7DA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107</w:t>
            </w:r>
          </w:p>
          <w:p w14:paraId="7F40055A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561A41C2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7366" w:type="dxa"/>
            <w:hideMark/>
          </w:tcPr>
          <w:p w14:paraId="4859974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FE7D66" w:rsidRPr="00091928" w14:paraId="19722D98" w14:textId="77777777" w:rsidTr="00785173">
        <w:tc>
          <w:tcPr>
            <w:tcW w:w="1271" w:type="dxa"/>
            <w:vMerge/>
            <w:noWrap/>
            <w:hideMark/>
          </w:tcPr>
          <w:p w14:paraId="661A1A2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126977E6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7366" w:type="dxa"/>
            <w:hideMark/>
          </w:tcPr>
          <w:p w14:paraId="73297B75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FE7D66" w:rsidRPr="00091928" w14:paraId="254C09A8" w14:textId="77777777" w:rsidTr="00785173">
        <w:tc>
          <w:tcPr>
            <w:tcW w:w="1271" w:type="dxa"/>
            <w:vMerge/>
            <w:noWrap/>
            <w:hideMark/>
          </w:tcPr>
          <w:p w14:paraId="4C4BDDE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158C13C0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7366" w:type="dxa"/>
            <w:hideMark/>
          </w:tcPr>
          <w:p w14:paraId="39DE6EC3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FE7D66" w:rsidRPr="00091928" w14:paraId="3DD6164B" w14:textId="77777777" w:rsidTr="00785173">
        <w:tc>
          <w:tcPr>
            <w:tcW w:w="1271" w:type="dxa"/>
            <w:noWrap/>
            <w:hideMark/>
          </w:tcPr>
          <w:p w14:paraId="711B2B3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106</w:t>
            </w:r>
          </w:p>
        </w:tc>
        <w:tc>
          <w:tcPr>
            <w:tcW w:w="1276" w:type="dxa"/>
            <w:hideMark/>
          </w:tcPr>
          <w:p w14:paraId="3A553412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7366" w:type="dxa"/>
            <w:hideMark/>
          </w:tcPr>
          <w:p w14:paraId="71BB69C8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FE7D66" w:rsidRPr="00091928" w14:paraId="7EF472DC" w14:textId="77777777" w:rsidTr="00785173">
        <w:tc>
          <w:tcPr>
            <w:tcW w:w="1271" w:type="dxa"/>
            <w:vMerge w:val="restart"/>
            <w:noWrap/>
            <w:hideMark/>
          </w:tcPr>
          <w:p w14:paraId="5921FFC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105</w:t>
            </w:r>
          </w:p>
          <w:p w14:paraId="085F636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4E74E033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7366" w:type="dxa"/>
            <w:hideMark/>
          </w:tcPr>
          <w:p w14:paraId="74C9DB7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FE7D66" w:rsidRPr="00091928" w14:paraId="276E79C5" w14:textId="77777777" w:rsidTr="00785173">
        <w:tc>
          <w:tcPr>
            <w:tcW w:w="1271" w:type="dxa"/>
            <w:vMerge/>
            <w:noWrap/>
            <w:hideMark/>
          </w:tcPr>
          <w:p w14:paraId="02E76906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02B4AB7A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7366" w:type="dxa"/>
            <w:hideMark/>
          </w:tcPr>
          <w:p w14:paraId="682325D0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FE7D66" w:rsidRPr="00091928" w14:paraId="72CA6C95" w14:textId="77777777" w:rsidTr="00785173">
        <w:tc>
          <w:tcPr>
            <w:tcW w:w="1271" w:type="dxa"/>
            <w:vMerge w:val="restart"/>
            <w:noWrap/>
            <w:hideMark/>
          </w:tcPr>
          <w:p w14:paraId="54424B4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104</w:t>
            </w:r>
          </w:p>
          <w:p w14:paraId="0E4E3B3C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6A4323D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7366" w:type="dxa"/>
            <w:hideMark/>
          </w:tcPr>
          <w:p w14:paraId="2CC3E8E5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FE7D66" w:rsidRPr="00091928" w14:paraId="36DC167F" w14:textId="77777777" w:rsidTr="00785173">
        <w:tc>
          <w:tcPr>
            <w:tcW w:w="1271" w:type="dxa"/>
            <w:vMerge/>
            <w:noWrap/>
            <w:hideMark/>
          </w:tcPr>
          <w:p w14:paraId="5AB496B3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5D06338E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7366" w:type="dxa"/>
            <w:hideMark/>
          </w:tcPr>
          <w:p w14:paraId="51F4C95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FE7D66" w:rsidRPr="00091928" w14:paraId="36FEA9D8" w14:textId="77777777" w:rsidTr="00785173">
        <w:tc>
          <w:tcPr>
            <w:tcW w:w="1271" w:type="dxa"/>
            <w:vMerge/>
            <w:noWrap/>
            <w:hideMark/>
          </w:tcPr>
          <w:p w14:paraId="3457D975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293E36BF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7366" w:type="dxa"/>
            <w:hideMark/>
          </w:tcPr>
          <w:p w14:paraId="52C6FDA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FE7D66" w:rsidRPr="00091928" w14:paraId="5AA7380E" w14:textId="77777777" w:rsidTr="00785173">
        <w:tc>
          <w:tcPr>
            <w:tcW w:w="1271" w:type="dxa"/>
            <w:noWrap/>
            <w:hideMark/>
          </w:tcPr>
          <w:p w14:paraId="62C68EB2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103</w:t>
            </w:r>
          </w:p>
          <w:p w14:paraId="765D2A96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6F37BA38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7366" w:type="dxa"/>
            <w:hideMark/>
          </w:tcPr>
          <w:p w14:paraId="47EFEEC1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FE7D66" w:rsidRPr="00091928" w14:paraId="19480ED7" w14:textId="77777777" w:rsidTr="00785173">
        <w:tc>
          <w:tcPr>
            <w:tcW w:w="1271" w:type="dxa"/>
            <w:vMerge w:val="restart"/>
            <w:noWrap/>
            <w:hideMark/>
          </w:tcPr>
          <w:p w14:paraId="5C1E5809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102</w:t>
            </w:r>
          </w:p>
          <w:p w14:paraId="13244124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 xml:space="preserve">　</w:t>
            </w:r>
          </w:p>
        </w:tc>
        <w:tc>
          <w:tcPr>
            <w:tcW w:w="1276" w:type="dxa"/>
            <w:hideMark/>
          </w:tcPr>
          <w:p w14:paraId="70E3BCD2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7366" w:type="dxa"/>
            <w:hideMark/>
          </w:tcPr>
          <w:p w14:paraId="6BCFADB6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FE7D66" w:rsidRPr="00091928" w14:paraId="5D28D968" w14:textId="77777777" w:rsidTr="00785173">
        <w:tc>
          <w:tcPr>
            <w:tcW w:w="1271" w:type="dxa"/>
            <w:vMerge/>
            <w:noWrap/>
            <w:hideMark/>
          </w:tcPr>
          <w:p w14:paraId="7C6DFAFC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</w:p>
        </w:tc>
        <w:tc>
          <w:tcPr>
            <w:tcW w:w="1276" w:type="dxa"/>
            <w:hideMark/>
          </w:tcPr>
          <w:p w14:paraId="22428E2F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7366" w:type="dxa"/>
            <w:hideMark/>
          </w:tcPr>
          <w:p w14:paraId="6E5565A2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FE7D66" w:rsidRPr="00091928" w14:paraId="72F5159D" w14:textId="77777777" w:rsidTr="00785173">
        <w:tc>
          <w:tcPr>
            <w:tcW w:w="1271" w:type="dxa"/>
            <w:noWrap/>
            <w:hideMark/>
          </w:tcPr>
          <w:p w14:paraId="032957CE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101</w:t>
            </w:r>
          </w:p>
        </w:tc>
        <w:tc>
          <w:tcPr>
            <w:tcW w:w="1276" w:type="dxa"/>
            <w:hideMark/>
          </w:tcPr>
          <w:p w14:paraId="641A3853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7366" w:type="dxa"/>
            <w:hideMark/>
          </w:tcPr>
          <w:p w14:paraId="5CEFB4B9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FE7D66" w:rsidRPr="00091928" w14:paraId="7E1BE5D3" w14:textId="77777777" w:rsidTr="00785173">
        <w:tc>
          <w:tcPr>
            <w:tcW w:w="1271" w:type="dxa"/>
            <w:noWrap/>
            <w:hideMark/>
          </w:tcPr>
          <w:p w14:paraId="3F4B2444" w14:textId="77777777" w:rsidR="00FE7D66" w:rsidRPr="00091928" w:rsidRDefault="00FE7D66" w:rsidP="00842C22">
            <w:pPr>
              <w:jc w:val="center"/>
              <w:rPr>
                <w:rFonts w:eastAsia="맑은 고딕"/>
                <w:color w:val="000000"/>
                <w:lang w:eastAsia="ko-KR"/>
              </w:rPr>
            </w:pPr>
            <w:r w:rsidRPr="00091928">
              <w:rPr>
                <w:rFonts w:eastAsia="맑은 고딕"/>
                <w:color w:val="000000"/>
                <w:lang w:eastAsia="ko-KR"/>
              </w:rPr>
              <w:t>100</w:t>
            </w:r>
          </w:p>
        </w:tc>
        <w:tc>
          <w:tcPr>
            <w:tcW w:w="1276" w:type="dxa"/>
            <w:hideMark/>
          </w:tcPr>
          <w:p w14:paraId="40BB24D6" w14:textId="77777777" w:rsidR="00FE7D66" w:rsidRPr="00091928" w:rsidRDefault="00FE7D66" w:rsidP="00842C22">
            <w:pPr>
              <w:jc w:val="center"/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7366" w:type="dxa"/>
            <w:hideMark/>
          </w:tcPr>
          <w:p w14:paraId="6681014D" w14:textId="77777777" w:rsidR="00FE7D66" w:rsidRPr="00091928" w:rsidRDefault="00FE7D66" w:rsidP="00842C22">
            <w:pPr>
              <w:rPr>
                <w:rFonts w:eastAsia="맑은 고딕"/>
                <w:bCs/>
                <w:color w:val="000000"/>
                <w:lang w:eastAsia="ko-KR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E36844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>Reconfigurable Media: Decoding-Modules Assignable To A Dataflow Network</w:t>
        </w:r>
      </w:hyperlink>
    </w:p>
    <w:p w14:paraId="26390A89" w14:textId="77777777" w:rsidR="00FE7D66" w:rsidRPr="00E7341A" w:rsidRDefault="00E36844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>Common Media Application Format Brings The Bitstreams Together</w:t>
        </w:r>
      </w:hyperlink>
    </w:p>
    <w:p w14:paraId="7555FCCA" w14:textId="77777777" w:rsidR="00FE7D66" w:rsidRPr="00E7341A" w:rsidRDefault="00E36844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>OMAF Packages Immersive Media Assets For Omnidirectional Experiences</w:t>
        </w:r>
      </w:hyperlink>
    </w:p>
    <w:p w14:paraId="7ECFB51C" w14:textId="77777777" w:rsidR="00FE7D66" w:rsidRPr="00E7341A" w:rsidRDefault="00E36844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>Supporting Deeper And Richer Visual Displays With HEVC (HDR)</w:t>
        </w:r>
      </w:hyperlink>
    </w:p>
    <w:p w14:paraId="0163EA63" w14:textId="77777777" w:rsidR="00FE7D66" w:rsidRPr="00E7341A" w:rsidRDefault="00E36844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E36844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>Green MPEG Uses Metadata To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The Metadata-First Approach Of Compact Descriptors For Visual Analysis</w:t>
      </w:r>
    </w:p>
    <w:p w14:paraId="6DE4D992" w14:textId="77777777" w:rsidR="00FE7D66" w:rsidRPr="00E7341A" w:rsidRDefault="00E36844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>Introducing Media Things To The Internet Of Things</w:t>
        </w:r>
      </w:hyperlink>
    </w:p>
    <w:p w14:paraId="7F7BA827" w14:textId="77777777" w:rsidR="00FE7D66" w:rsidRPr="00E7341A" w:rsidRDefault="00E36844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Gulim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>Global Video As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 Note AAC DASH Implementation 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 Note AAC DASH Implementation 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Investigation on 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Investigation on 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E36844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E36844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E36844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E36844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25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921FF" w14:textId="77777777" w:rsidR="00E36844" w:rsidRDefault="00E36844" w:rsidP="009E784A">
      <w:r>
        <w:separator/>
      </w:r>
    </w:p>
  </w:endnote>
  <w:endnote w:type="continuationSeparator" w:id="0">
    <w:p w14:paraId="0992C9AF" w14:textId="77777777" w:rsidR="00E36844" w:rsidRDefault="00E3684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D2624" w14:textId="77777777" w:rsidR="00E36844" w:rsidRDefault="00E36844" w:rsidP="009E784A">
      <w:r>
        <w:separator/>
      </w:r>
    </w:p>
  </w:footnote>
  <w:footnote w:type="continuationSeparator" w:id="0">
    <w:p w14:paraId="3F8BF208" w14:textId="77777777" w:rsidR="00E36844" w:rsidRDefault="00E3684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B335E"/>
    <w:rsid w:val="00263789"/>
    <w:rsid w:val="00266BDB"/>
    <w:rsid w:val="003226C8"/>
    <w:rsid w:val="00385C5D"/>
    <w:rsid w:val="003B0FC6"/>
    <w:rsid w:val="004E45B6"/>
    <w:rsid w:val="004F5473"/>
    <w:rsid w:val="005612C2"/>
    <w:rsid w:val="005C2A51"/>
    <w:rsid w:val="0063127E"/>
    <w:rsid w:val="00702B9F"/>
    <w:rsid w:val="00785173"/>
    <w:rsid w:val="007A0987"/>
    <w:rsid w:val="00842C22"/>
    <w:rsid w:val="008840C1"/>
    <w:rsid w:val="008E7795"/>
    <w:rsid w:val="00954B0D"/>
    <w:rsid w:val="009636E0"/>
    <w:rsid w:val="00980E7B"/>
    <w:rsid w:val="009B09C2"/>
    <w:rsid w:val="009C5AAC"/>
    <w:rsid w:val="009D5D9F"/>
    <w:rsid w:val="009E784A"/>
    <w:rsid w:val="00B07B30"/>
    <w:rsid w:val="00B24CCE"/>
    <w:rsid w:val="00B7591A"/>
    <w:rsid w:val="00CB798F"/>
    <w:rsid w:val="00CD36BE"/>
    <w:rsid w:val="00CF1629"/>
    <w:rsid w:val="00D709E9"/>
    <w:rsid w:val="00E36844"/>
    <w:rsid w:val="00E565AB"/>
    <w:rsid w:val="00E843CE"/>
    <w:rsid w:val="00E9507F"/>
    <w:rsid w:val="00E965CC"/>
    <w:rsid w:val="00EF2D59"/>
    <w:rsid w:val="00F03F9B"/>
    <w:rsid w:val="00F419DA"/>
    <w:rsid w:val="00F73309"/>
    <w:rsid w:val="00FE7D6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5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Batang" w:eastAsia="Batang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Batang" w:eastAsia="Batang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2079</Words>
  <Characters>11851</Characters>
  <Application>Microsoft Office Word</Application>
  <DocSecurity>0</DocSecurity>
  <Lines>98</Lines>
  <Paragraphs>27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Kyuheon Kim</cp:lastModifiedBy>
  <cp:revision>2</cp:revision>
  <dcterms:created xsi:type="dcterms:W3CDTF">2021-01-15T06:17:00Z</dcterms:created>
  <dcterms:modified xsi:type="dcterms:W3CDTF">2021-01-15T06:17:00Z</dcterms:modified>
</cp:coreProperties>
</file>