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D163A" w14:textId="04447F2F" w:rsidR="002C6908" w:rsidRPr="002C6908" w:rsidRDefault="002C6908" w:rsidP="00F45542">
      <w:pPr>
        <w:pStyle w:val="Title"/>
        <w:tabs>
          <w:tab w:val="left" w:pos="3600"/>
          <w:tab w:val="left" w:pos="7920"/>
        </w:tabs>
        <w:ind w:left="1195"/>
        <w:rPr>
          <w:rFonts w:cs="Times New Roman"/>
          <w:sz w:val="44"/>
          <w:u w:val="none"/>
        </w:rPr>
      </w:pPr>
      <w:r w:rsidRPr="00C62CB5">
        <w:rPr>
          <w:rFonts w:ascii="Calibri" w:eastAsia="Calibri"/>
          <w:noProof/>
          <w:sz w:val="24"/>
          <w:szCs w:val="24"/>
          <w:lang w:eastAsia="ja-JP"/>
        </w:rPr>
        <w:drawing>
          <wp:anchor distT="0" distB="0" distL="114300" distR="114300" simplePos="0" relativeHeight="251660288" behindDoc="0" locked="0" layoutInCell="1" allowOverlap="1" wp14:anchorId="1A0427C2" wp14:editId="2C760449">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cs="Times New Roman"/>
          <w:b w:val="0"/>
          <w:u w:val="thick"/>
        </w:rPr>
        <w:tab/>
      </w:r>
      <w:r w:rsidRPr="00C62CB5">
        <w:rPr>
          <w:rFonts w:cs="Times New Roman"/>
          <w:u w:val="thick"/>
        </w:rPr>
        <w:t xml:space="preserve">ISO/IEC JTC 1/SC 29/WG </w:t>
      </w:r>
      <w:r>
        <w:rPr>
          <w:rFonts w:cs="Times New Roman"/>
          <w:u w:val="thick"/>
        </w:rPr>
        <w:t>5</w:t>
      </w:r>
      <w:r w:rsidRPr="00C62CB5">
        <w:rPr>
          <w:rFonts w:cs="Times New Roman"/>
          <w:u w:val="thick"/>
        </w:rPr>
        <w:tab/>
      </w:r>
      <w:r w:rsidRPr="002C6908">
        <w:rPr>
          <w:rFonts w:cs="Times New Roman"/>
          <w:sz w:val="44"/>
          <w:u w:val="thick"/>
        </w:rPr>
        <w:t>N0031</w:t>
      </w:r>
    </w:p>
    <w:p w14:paraId="1D2A92E1" w14:textId="77777777" w:rsidR="002C6908" w:rsidRPr="00C62CB5" w:rsidRDefault="002C6908">
      <w:pPr>
        <w:rPr>
          <w:b/>
          <w:sz w:val="20"/>
        </w:rPr>
      </w:pPr>
    </w:p>
    <w:p w14:paraId="0551731F" w14:textId="77777777" w:rsidR="002C6908" w:rsidRPr="00C62CB5" w:rsidRDefault="002C6908">
      <w:pPr>
        <w:spacing w:before="3"/>
        <w:rPr>
          <w:b/>
          <w:sz w:val="23"/>
        </w:rPr>
      </w:pPr>
      <w:r w:rsidRPr="00C62CB5">
        <w:rPr>
          <w:noProof/>
        </w:rPr>
        <mc:AlternateContent>
          <mc:Choice Requires="wps">
            <w:drawing>
              <wp:anchor distT="0" distB="0" distL="0" distR="0" simplePos="0" relativeHeight="251659264" behindDoc="1" locked="0" layoutInCell="1" allowOverlap="1" wp14:anchorId="468F30F2" wp14:editId="7E55983D">
                <wp:simplePos x="0" y="0"/>
                <wp:positionH relativeFrom="page">
                  <wp:posOffset>706755</wp:posOffset>
                </wp:positionH>
                <wp:positionV relativeFrom="paragraph">
                  <wp:posOffset>198755</wp:posOffset>
                </wp:positionV>
                <wp:extent cx="6155055" cy="871855"/>
                <wp:effectExtent l="0" t="0" r="17145" b="2349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2B21566" w14:textId="77777777" w:rsidR="002C6908" w:rsidRPr="002C6908" w:rsidRDefault="002C6908" w:rsidP="00C62CB5">
                            <w:pPr>
                              <w:spacing w:before="80"/>
                              <w:ind w:left="2923" w:right="2896"/>
                              <w:jc w:val="center"/>
                              <w:rPr>
                                <w:b/>
                                <w:sz w:val="28"/>
                                <w:szCs w:val="28"/>
                              </w:rPr>
                            </w:pPr>
                            <w:r w:rsidRPr="002C6908">
                              <w:rPr>
                                <w:b/>
                                <w:sz w:val="28"/>
                                <w:szCs w:val="28"/>
                              </w:rPr>
                              <w:t>ISO/IEC JTC 1/SC 29/WG 5</w:t>
                            </w:r>
                          </w:p>
                          <w:p w14:paraId="34EBCE03" w14:textId="77777777" w:rsidR="002C6908" w:rsidRPr="002C6908" w:rsidRDefault="002C6908" w:rsidP="00131D58">
                            <w:pPr>
                              <w:spacing w:before="80"/>
                              <w:jc w:val="center"/>
                              <w:rPr>
                                <w:b/>
                                <w:sz w:val="28"/>
                                <w:szCs w:val="28"/>
                              </w:rPr>
                            </w:pPr>
                            <w:r w:rsidRPr="002C6908">
                              <w:rPr>
                                <w:b/>
                                <w:sz w:val="28"/>
                                <w:szCs w:val="28"/>
                              </w:rPr>
                              <w:t>MPEG Joint Video Coding Team(s) with ITU-T SG 16</w:t>
                            </w:r>
                          </w:p>
                          <w:p w14:paraId="554B088E" w14:textId="77777777" w:rsidR="002C6908" w:rsidRPr="002C6908" w:rsidRDefault="002C6908" w:rsidP="00C62CB5">
                            <w:pPr>
                              <w:spacing w:before="80"/>
                              <w:ind w:left="2923" w:right="2898"/>
                              <w:jc w:val="center"/>
                              <w:rPr>
                                <w:b/>
                                <w:sz w:val="28"/>
                                <w:szCs w:val="28"/>
                              </w:rPr>
                            </w:pPr>
                            <w:r w:rsidRPr="002C6908">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8F30F2" id="_x0000_t202" coordsize="21600,21600" o:spt="202" path="m,l,21600r21600,l21600,xe">
                <v:stroke joinstyle="miter"/>
                <v:path gradientshapeok="t" o:connecttype="rect"/>
              </v:shapetype>
              <v:shape id="Text Box 2" o:spid="_x0000_s1026" type="#_x0000_t202" style="position:absolute;left:0;text-align:left;margin-left:55.65pt;margin-top:15.65pt;width:484.65pt;height:68.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" filled="f" strokeweight=".27094mm">
                <v:path arrowok="t"/>
                <v:textbox inset="0,0,0,0">
                  <w:txbxContent>
                    <w:p w14:paraId="72B21566" w14:textId="77777777" w:rsidR="002C6908" w:rsidRPr="002C6908" w:rsidRDefault="002C6908" w:rsidP="00C62CB5">
                      <w:pPr>
                        <w:spacing w:before="80"/>
                        <w:ind w:left="2923" w:right="2896"/>
                        <w:jc w:val="center"/>
                        <w:rPr>
                          <w:b/>
                          <w:sz w:val="28"/>
                          <w:szCs w:val="28"/>
                        </w:rPr>
                      </w:pPr>
                      <w:r w:rsidRPr="002C6908">
                        <w:rPr>
                          <w:b/>
                          <w:sz w:val="28"/>
                          <w:szCs w:val="28"/>
                        </w:rPr>
                        <w:t>ISO/IEC JTC 1/SC 29/WG 5</w:t>
                      </w:r>
                    </w:p>
                    <w:p w14:paraId="34EBCE03" w14:textId="77777777" w:rsidR="002C6908" w:rsidRPr="002C6908" w:rsidRDefault="002C6908" w:rsidP="00131D58">
                      <w:pPr>
                        <w:spacing w:before="80"/>
                        <w:jc w:val="center"/>
                        <w:rPr>
                          <w:b/>
                          <w:sz w:val="28"/>
                          <w:szCs w:val="28"/>
                        </w:rPr>
                      </w:pPr>
                      <w:r w:rsidRPr="002C6908">
                        <w:rPr>
                          <w:b/>
                          <w:sz w:val="28"/>
                          <w:szCs w:val="28"/>
                        </w:rPr>
                        <w:t>MPEG Joint Video Coding Team(s) with ITU-T SG 16</w:t>
                      </w:r>
                    </w:p>
                    <w:p w14:paraId="554B088E" w14:textId="77777777" w:rsidR="002C6908" w:rsidRPr="002C6908" w:rsidRDefault="002C6908" w:rsidP="00C62CB5">
                      <w:pPr>
                        <w:spacing w:before="80"/>
                        <w:ind w:left="2923" w:right="2898"/>
                        <w:jc w:val="center"/>
                        <w:rPr>
                          <w:b/>
                          <w:sz w:val="28"/>
                          <w:szCs w:val="28"/>
                        </w:rPr>
                      </w:pPr>
                      <w:r w:rsidRPr="002C6908">
                        <w:rPr>
                          <w:b/>
                          <w:sz w:val="28"/>
                          <w:szCs w:val="28"/>
                        </w:rPr>
                        <w:t>Convenorship: DE</w:t>
                      </w:r>
                    </w:p>
                  </w:txbxContent>
                </v:textbox>
                <w10:wrap type="topAndBottom" anchorx="page"/>
              </v:shape>
            </w:pict>
          </mc:Fallback>
        </mc:AlternateContent>
      </w:r>
    </w:p>
    <w:p w14:paraId="20BA1447" w14:textId="77777777" w:rsidR="002C6908" w:rsidRPr="00C62CB5" w:rsidRDefault="002C6908" w:rsidP="00B42EB7">
      <w:pPr>
        <w:spacing w:before="1"/>
        <w:rPr>
          <w:sz w:val="24"/>
          <w:szCs w:val="24"/>
        </w:rPr>
      </w:pPr>
    </w:p>
    <w:p w14:paraId="1DA89B1F" w14:textId="77777777" w:rsidR="002C6908" w:rsidRPr="00C62CB5" w:rsidRDefault="002C6908" w:rsidP="00B42EB7">
      <w:pPr>
        <w:spacing w:before="1"/>
        <w:rPr>
          <w:sz w:val="24"/>
          <w:szCs w:val="24"/>
        </w:rPr>
      </w:pPr>
    </w:p>
    <w:p w14:paraId="6853B7FF" w14:textId="77777777" w:rsidR="002C6908" w:rsidRPr="00C62CB5" w:rsidRDefault="002C6908" w:rsidP="00F45542">
      <w:pPr>
        <w:pStyle w:val="BodyText"/>
        <w:tabs>
          <w:tab w:val="left" w:pos="3099"/>
        </w:tabs>
        <w:spacing w:before="0"/>
        <w:ind w:left="3096" w:right="216" w:hanging="2995"/>
        <w:rPr>
          <w:rFonts w:cs="Times New Roman"/>
        </w:rPr>
      </w:pPr>
      <w:r w:rsidRPr="00C62CB5">
        <w:rPr>
          <w:rFonts w:cs="Times New Roman"/>
          <w:b/>
        </w:rPr>
        <w:t>Document type:</w:t>
      </w:r>
      <w:r w:rsidRPr="00C62CB5">
        <w:rPr>
          <w:rFonts w:cs="Times New Roman"/>
          <w:b/>
        </w:rPr>
        <w:tab/>
      </w:r>
      <w:r w:rsidRPr="00C62CB5">
        <w:rPr>
          <w:rFonts w:cs="Times New Roman"/>
        </w:rPr>
        <w:t>General</w:t>
      </w:r>
    </w:p>
    <w:p w14:paraId="6EC69344" w14:textId="77777777" w:rsidR="002C6908" w:rsidRPr="00C62CB5" w:rsidRDefault="002C6908">
      <w:pPr>
        <w:spacing w:before="1"/>
        <w:rPr>
          <w:sz w:val="24"/>
          <w:szCs w:val="24"/>
        </w:rPr>
      </w:pPr>
    </w:p>
    <w:p w14:paraId="530C8B8B" w14:textId="783DDE30" w:rsidR="002C6908" w:rsidRPr="00C62CB5" w:rsidRDefault="002C6908" w:rsidP="00F45542">
      <w:pPr>
        <w:pStyle w:val="BodyText"/>
        <w:tabs>
          <w:tab w:val="left" w:pos="3099"/>
        </w:tabs>
        <w:spacing w:before="0"/>
        <w:ind w:left="3096" w:right="216" w:hanging="2995"/>
        <w:rPr>
          <w:rFonts w:cs="Times New Roman"/>
        </w:rPr>
      </w:pPr>
      <w:r w:rsidRPr="00C62CB5">
        <w:rPr>
          <w:rFonts w:cs="Times New Roman"/>
          <w:b/>
        </w:rPr>
        <w:t>Title:</w:t>
      </w:r>
      <w:r w:rsidRPr="00C62CB5">
        <w:rPr>
          <w:rFonts w:cs="Times New Roman"/>
          <w:b/>
        </w:rPr>
        <w:tab/>
      </w:r>
      <w:r w:rsidRPr="002C6908">
        <w:rPr>
          <w:rFonts w:cs="Times New Roman"/>
        </w:rPr>
        <w:t>Working Draft 2 of ISO/IEC 23002-7 Amd.1 Additional SEI messages</w:t>
      </w:r>
    </w:p>
    <w:p w14:paraId="23522672" w14:textId="77777777" w:rsidR="002C6908" w:rsidRPr="00C62CB5" w:rsidRDefault="002C6908">
      <w:pPr>
        <w:spacing w:before="6"/>
        <w:rPr>
          <w:sz w:val="24"/>
          <w:szCs w:val="24"/>
        </w:rPr>
      </w:pPr>
    </w:p>
    <w:p w14:paraId="219999D0" w14:textId="77777777" w:rsidR="002C6908" w:rsidRPr="00C62CB5" w:rsidRDefault="002C6908" w:rsidP="00F45542">
      <w:pPr>
        <w:pStyle w:val="BodyText"/>
        <w:tabs>
          <w:tab w:val="left" w:pos="3099"/>
        </w:tabs>
        <w:spacing w:before="0"/>
        <w:ind w:left="3096" w:right="216" w:hanging="2995"/>
        <w:rPr>
          <w:rFonts w:cs="Times New Roman"/>
        </w:rPr>
      </w:pPr>
      <w:r w:rsidRPr="00C62CB5">
        <w:rPr>
          <w:rFonts w:cs="Times New Roman"/>
          <w:b/>
        </w:rPr>
        <w:t>Status:</w:t>
      </w:r>
      <w:r w:rsidRPr="00C62CB5">
        <w:rPr>
          <w:rFonts w:cs="Times New Roman"/>
          <w:b/>
        </w:rPr>
        <w:tab/>
      </w:r>
      <w:r w:rsidRPr="00C62CB5">
        <w:rPr>
          <w:rFonts w:cs="Times New Roman"/>
        </w:rPr>
        <w:t>Approved</w:t>
      </w:r>
    </w:p>
    <w:p w14:paraId="1CAE9575" w14:textId="77777777" w:rsidR="002C6908" w:rsidRPr="00C62CB5" w:rsidRDefault="002C6908" w:rsidP="00B42EB7">
      <w:pPr>
        <w:spacing w:before="1"/>
        <w:rPr>
          <w:sz w:val="24"/>
          <w:szCs w:val="24"/>
        </w:rPr>
      </w:pPr>
    </w:p>
    <w:p w14:paraId="70A87B9F" w14:textId="77777777" w:rsidR="002C6908" w:rsidRPr="00C62CB5" w:rsidRDefault="002C6908" w:rsidP="00F45542">
      <w:pPr>
        <w:pStyle w:val="BodyText"/>
        <w:tabs>
          <w:tab w:val="left" w:pos="3099"/>
        </w:tabs>
        <w:spacing w:before="0"/>
        <w:ind w:left="3096" w:right="216" w:hanging="2995"/>
        <w:rPr>
          <w:rFonts w:cs="Times New Roman"/>
        </w:rPr>
      </w:pPr>
      <w:r w:rsidRPr="00C62CB5">
        <w:rPr>
          <w:rFonts w:cs="Times New Roman"/>
          <w:b/>
        </w:rPr>
        <w:t>Date of document:</w:t>
      </w:r>
      <w:r w:rsidRPr="00C62CB5">
        <w:rPr>
          <w:rFonts w:cs="Times New Roman"/>
          <w:b/>
        </w:rPr>
        <w:tab/>
      </w:r>
      <w:r w:rsidRPr="00C62CB5">
        <w:rPr>
          <w:rFonts w:cs="Times New Roman"/>
        </w:rPr>
        <w:t>202</w:t>
      </w:r>
      <w:r>
        <w:rPr>
          <w:rFonts w:cs="Times New Roman"/>
        </w:rPr>
        <w:t>1</w:t>
      </w:r>
      <w:r w:rsidRPr="00C62CB5">
        <w:rPr>
          <w:rFonts w:cs="Times New Roman"/>
        </w:rPr>
        <w:t>-</w:t>
      </w:r>
      <w:r>
        <w:rPr>
          <w:rFonts w:cs="Times New Roman"/>
        </w:rPr>
        <w:t>01</w:t>
      </w:r>
      <w:r w:rsidRPr="00C62CB5">
        <w:rPr>
          <w:rFonts w:cs="Times New Roman"/>
        </w:rPr>
        <w:t>-1</w:t>
      </w:r>
      <w:r>
        <w:rPr>
          <w:rFonts w:cs="Times New Roman"/>
        </w:rPr>
        <w:t>5</w:t>
      </w:r>
    </w:p>
    <w:p w14:paraId="0A9B85F7" w14:textId="77777777" w:rsidR="002C6908" w:rsidRPr="00C62CB5" w:rsidRDefault="002C6908">
      <w:pPr>
        <w:spacing w:before="1"/>
        <w:rPr>
          <w:sz w:val="24"/>
          <w:szCs w:val="24"/>
        </w:rPr>
      </w:pPr>
    </w:p>
    <w:p w14:paraId="0B6F0A4F" w14:textId="77777777" w:rsidR="002C6908" w:rsidRPr="00C62CB5" w:rsidRDefault="002C6908" w:rsidP="00F45542">
      <w:pPr>
        <w:pStyle w:val="BodyText"/>
        <w:tabs>
          <w:tab w:val="left" w:pos="3099"/>
        </w:tabs>
        <w:spacing w:before="0"/>
        <w:ind w:left="3096" w:right="216" w:hanging="2995"/>
        <w:rPr>
          <w:rFonts w:cs="Times New Roman"/>
          <w:b/>
        </w:rPr>
      </w:pPr>
      <w:r w:rsidRPr="00C62CB5">
        <w:rPr>
          <w:rFonts w:cs="Times New Roman"/>
          <w:b/>
        </w:rPr>
        <w:t>Source:</w:t>
      </w:r>
      <w:r w:rsidRPr="00C62CB5">
        <w:rPr>
          <w:rFonts w:cs="Times New Roman"/>
          <w:b/>
        </w:rPr>
        <w:tab/>
      </w:r>
      <w:r w:rsidRPr="00C62CB5">
        <w:rPr>
          <w:rFonts w:cs="Times New Roman"/>
        </w:rPr>
        <w:t xml:space="preserve">ISO/IEC JTC 1/SC 29/WG </w:t>
      </w:r>
      <w:r>
        <w:rPr>
          <w:rFonts w:cs="Times New Roman"/>
        </w:rPr>
        <w:t>5</w:t>
      </w:r>
    </w:p>
    <w:p w14:paraId="3DEB274E" w14:textId="77777777" w:rsidR="002C6908" w:rsidRPr="00C62CB5" w:rsidRDefault="002C6908">
      <w:pPr>
        <w:spacing w:before="1"/>
        <w:rPr>
          <w:sz w:val="24"/>
          <w:szCs w:val="24"/>
        </w:rPr>
      </w:pPr>
    </w:p>
    <w:p w14:paraId="014FB46E" w14:textId="77777777" w:rsidR="002C6908" w:rsidRPr="00C62CB5" w:rsidRDefault="002C6908" w:rsidP="00F45542">
      <w:pPr>
        <w:pStyle w:val="BodyText"/>
        <w:tabs>
          <w:tab w:val="left" w:pos="3099"/>
        </w:tabs>
        <w:spacing w:before="0"/>
        <w:ind w:left="3096" w:right="216" w:hanging="2995"/>
        <w:rPr>
          <w:rFonts w:cs="Times New Roman"/>
          <w:b/>
        </w:rPr>
      </w:pPr>
      <w:r w:rsidRPr="00C62CB5">
        <w:rPr>
          <w:rFonts w:cs="Times New Roman"/>
          <w:b/>
        </w:rPr>
        <w:t>Expected action:</w:t>
      </w:r>
      <w:r w:rsidRPr="00C62CB5">
        <w:rPr>
          <w:rFonts w:cs="Times New Roman"/>
          <w:b/>
        </w:rPr>
        <w:tab/>
      </w:r>
      <w:proofErr w:type="gramStart"/>
      <w:r>
        <w:rPr>
          <w:rFonts w:cs="Times New Roman"/>
        </w:rPr>
        <w:t>Info</w:t>
      </w:r>
      <w:proofErr w:type="gramEnd"/>
    </w:p>
    <w:p w14:paraId="69C9924F" w14:textId="77777777" w:rsidR="002C6908" w:rsidRPr="00C62CB5" w:rsidRDefault="002C6908" w:rsidP="00B42EB7">
      <w:pPr>
        <w:spacing w:before="1"/>
        <w:rPr>
          <w:sz w:val="24"/>
          <w:szCs w:val="24"/>
        </w:rPr>
      </w:pPr>
    </w:p>
    <w:p w14:paraId="74FEE34C" w14:textId="77777777" w:rsidR="002C6908" w:rsidRPr="00C62CB5" w:rsidRDefault="002C6908" w:rsidP="00F45542">
      <w:pPr>
        <w:pStyle w:val="BodyText"/>
        <w:tabs>
          <w:tab w:val="left" w:pos="3099"/>
        </w:tabs>
        <w:spacing w:before="0"/>
        <w:ind w:left="3096" w:right="216" w:hanging="2995"/>
        <w:rPr>
          <w:rFonts w:cs="Times New Roman"/>
          <w:b/>
        </w:rPr>
      </w:pPr>
      <w:r w:rsidRPr="00C62CB5">
        <w:rPr>
          <w:rFonts w:cs="Times New Roman"/>
          <w:b/>
        </w:rPr>
        <w:t>Action due date:</w:t>
      </w:r>
      <w:r w:rsidRPr="00C62CB5">
        <w:rPr>
          <w:rFonts w:cs="Times New Roman"/>
          <w:b/>
        </w:rPr>
        <w:tab/>
      </w:r>
      <w:r w:rsidRPr="00C62CB5">
        <w:rPr>
          <w:rFonts w:cs="Times New Roman"/>
        </w:rPr>
        <w:t>None</w:t>
      </w:r>
    </w:p>
    <w:p w14:paraId="7162D6EA" w14:textId="77777777" w:rsidR="002C6908" w:rsidRPr="00C62CB5" w:rsidRDefault="002C6908">
      <w:pPr>
        <w:spacing w:before="1"/>
        <w:rPr>
          <w:sz w:val="24"/>
          <w:szCs w:val="24"/>
        </w:rPr>
      </w:pPr>
    </w:p>
    <w:p w14:paraId="77DBB608" w14:textId="7B6ADC63" w:rsidR="002C6908" w:rsidRPr="00C62CB5" w:rsidRDefault="002C6908" w:rsidP="00F45542">
      <w:pPr>
        <w:pStyle w:val="BodyText"/>
        <w:tabs>
          <w:tab w:val="left" w:pos="3099"/>
        </w:tabs>
        <w:spacing w:before="0"/>
        <w:ind w:left="3096" w:right="216" w:hanging="2995"/>
        <w:rPr>
          <w:rFonts w:cs="Times New Roman"/>
        </w:rPr>
      </w:pPr>
      <w:r w:rsidRPr="00C62CB5">
        <w:rPr>
          <w:rFonts w:cs="Times New Roman"/>
          <w:b/>
        </w:rPr>
        <w:t>No.</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pages:</w:t>
      </w:r>
      <w:r w:rsidRPr="00C62CB5">
        <w:rPr>
          <w:rFonts w:cs="Times New Roman"/>
          <w:b/>
        </w:rPr>
        <w:tab/>
      </w:r>
      <w:r w:rsidRPr="002C6908">
        <w:rPr>
          <w:rFonts w:cs="Times New Roman"/>
          <w:bCs/>
        </w:rPr>
        <w:t>20</w:t>
      </w:r>
      <w:r w:rsidRPr="00097160">
        <w:rPr>
          <w:rFonts w:cs="Times New Roman"/>
          <w:bCs/>
        </w:rPr>
        <w:t xml:space="preserve"> (without cover page)</w:t>
      </w:r>
    </w:p>
    <w:p w14:paraId="42E347D1" w14:textId="77777777" w:rsidR="002C6908" w:rsidRPr="00C62CB5" w:rsidRDefault="002C6908">
      <w:pPr>
        <w:spacing w:before="1"/>
        <w:rPr>
          <w:sz w:val="24"/>
          <w:szCs w:val="24"/>
        </w:rPr>
      </w:pPr>
    </w:p>
    <w:p w14:paraId="244700F5" w14:textId="77777777" w:rsidR="002C6908" w:rsidRPr="00C62CB5" w:rsidRDefault="002C6908" w:rsidP="00F45542">
      <w:pPr>
        <w:pStyle w:val="BodyText"/>
        <w:tabs>
          <w:tab w:val="left" w:pos="3099"/>
        </w:tabs>
        <w:spacing w:before="0"/>
        <w:ind w:left="3096" w:right="216" w:hanging="2995"/>
        <w:rPr>
          <w:rFonts w:cs="Times New Roman"/>
        </w:rPr>
      </w:pPr>
      <w:r w:rsidRPr="00C62CB5">
        <w:rPr>
          <w:rFonts w:cs="Times New Roman"/>
          <w:b/>
        </w:rPr>
        <w:t>Email</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Convenor:</w:t>
      </w:r>
      <w:r w:rsidRPr="00C62CB5">
        <w:rPr>
          <w:rFonts w:cs="Times New Roman"/>
          <w:b/>
        </w:rPr>
        <w:tab/>
      </w:r>
      <w:r>
        <w:rPr>
          <w:rFonts w:cs="Times New Roman"/>
        </w:rPr>
        <w:t>ohm</w:t>
      </w:r>
      <w:r w:rsidRPr="00C62CB5">
        <w:rPr>
          <w:rFonts w:cs="Times New Roman"/>
        </w:rPr>
        <w:t xml:space="preserve"> @ </w:t>
      </w:r>
      <w:proofErr w:type="spellStart"/>
      <w:proofErr w:type="gramStart"/>
      <w:r w:rsidRPr="00131D58">
        <w:rPr>
          <w:rFonts w:cs="Times New Roman"/>
        </w:rPr>
        <w:t>ient</w:t>
      </w:r>
      <w:proofErr w:type="spellEnd"/>
      <w:r>
        <w:rPr>
          <w:rFonts w:cs="Times New Roman"/>
        </w:rPr>
        <w:t xml:space="preserve"> </w:t>
      </w:r>
      <w:r w:rsidRPr="00131D58">
        <w:rPr>
          <w:rFonts w:cs="Times New Roman"/>
        </w:rPr>
        <w:t>.</w:t>
      </w:r>
      <w:proofErr w:type="gramEnd"/>
      <w:r>
        <w:rPr>
          <w:rFonts w:cs="Times New Roman"/>
        </w:rPr>
        <w:t xml:space="preserve"> </w:t>
      </w:r>
      <w:proofErr w:type="spellStart"/>
      <w:r w:rsidRPr="00131D58">
        <w:rPr>
          <w:rFonts w:cs="Times New Roman"/>
        </w:rPr>
        <w:t>rwth-</w:t>
      </w:r>
      <w:proofErr w:type="gramStart"/>
      <w:r w:rsidRPr="00131D58">
        <w:rPr>
          <w:rFonts w:cs="Times New Roman"/>
        </w:rPr>
        <w:t>aachen</w:t>
      </w:r>
      <w:proofErr w:type="spellEnd"/>
      <w:r>
        <w:rPr>
          <w:rFonts w:cs="Times New Roman"/>
        </w:rPr>
        <w:t xml:space="preserve"> </w:t>
      </w:r>
      <w:r w:rsidRPr="00131D58">
        <w:rPr>
          <w:rFonts w:cs="Times New Roman"/>
        </w:rPr>
        <w:t>.</w:t>
      </w:r>
      <w:proofErr w:type="gramEnd"/>
      <w:r>
        <w:rPr>
          <w:rFonts w:cs="Times New Roman"/>
        </w:rPr>
        <w:t xml:space="preserve"> </w:t>
      </w:r>
      <w:r w:rsidRPr="00131D58">
        <w:rPr>
          <w:rFonts w:cs="Times New Roman"/>
        </w:rPr>
        <w:t>de</w:t>
      </w:r>
    </w:p>
    <w:p w14:paraId="52FC7D49" w14:textId="77777777" w:rsidR="002C6908" w:rsidRPr="00C62CB5" w:rsidRDefault="002C6908">
      <w:pPr>
        <w:spacing w:before="1"/>
        <w:rPr>
          <w:b/>
          <w:sz w:val="24"/>
          <w:szCs w:val="24"/>
        </w:rPr>
      </w:pPr>
    </w:p>
    <w:p w14:paraId="3B5F41E5" w14:textId="77777777" w:rsidR="002C6908" w:rsidRPr="00131D58" w:rsidRDefault="002C6908" w:rsidP="00F45542">
      <w:pPr>
        <w:pStyle w:val="BodyText"/>
        <w:tabs>
          <w:tab w:val="left" w:pos="3099"/>
        </w:tabs>
        <w:spacing w:before="0"/>
        <w:ind w:left="3096" w:right="216" w:hanging="2995"/>
        <w:rPr>
          <w:rFonts w:cs="Times New Roman"/>
          <w:u w:val="single" w:color="0000EE"/>
        </w:rPr>
      </w:pPr>
      <w:r w:rsidRPr="00C62CB5">
        <w:rPr>
          <w:rFonts w:cs="Times New Roman"/>
          <w:b/>
        </w:rPr>
        <w:t>Committee</w:t>
      </w:r>
      <w:r w:rsidRPr="00C62CB5">
        <w:rPr>
          <w:rFonts w:cs="Times New Roman"/>
          <w:b/>
          <w:spacing w:val="-6"/>
        </w:rPr>
        <w:t xml:space="preserve"> </w:t>
      </w:r>
      <w:r w:rsidRPr="00C62CB5">
        <w:rPr>
          <w:rFonts w:cs="Times New Roman"/>
          <w:b/>
        </w:rPr>
        <w:t>URL:</w:t>
      </w:r>
      <w:r w:rsidRPr="00C62CB5">
        <w:rPr>
          <w:rFonts w:cs="Times New Roman"/>
          <w:b/>
        </w:rPr>
        <w:tab/>
      </w:r>
      <w:r w:rsidRPr="00C62CB5">
        <w:rPr>
          <w:rFonts w:cs="Times New Roman"/>
          <w:color w:val="000000" w:themeColor="text1"/>
        </w:rPr>
        <w:t>https://isotc.iso.org/livelink/livelink/open/jtc1sc29wg</w:t>
      </w:r>
      <w:r>
        <w:rPr>
          <w:rFonts w:cs="Times New Roman"/>
          <w:color w:val="000000" w:themeColor="text1"/>
        </w:rPr>
        <w:t>5</w:t>
      </w:r>
    </w:p>
    <w:p w14:paraId="506FC901" w14:textId="77777777" w:rsidR="002C6908" w:rsidRPr="00C62CB5" w:rsidRDefault="002C6908" w:rsidP="00B42EB7">
      <w:pPr>
        <w:spacing w:before="1"/>
        <w:rPr>
          <w:sz w:val="24"/>
          <w:szCs w:val="24"/>
        </w:rPr>
      </w:pPr>
    </w:p>
    <w:p w14:paraId="6B7F0AE5" w14:textId="77777777" w:rsidR="002C6908" w:rsidRPr="00B42EB7" w:rsidRDefault="002C6908" w:rsidP="00B42EB7">
      <w:pPr>
        <w:spacing w:before="1"/>
        <w:rPr>
          <w:sz w:val="24"/>
          <w:szCs w:val="24"/>
        </w:rPr>
      </w:pPr>
    </w:p>
    <w:p w14:paraId="03D1E3BD" w14:textId="77777777" w:rsidR="002C6908" w:rsidRPr="0010406A" w:rsidRDefault="002C6908">
      <w:pPr>
        <w:tabs>
          <w:tab w:val="left" w:pos="3099"/>
        </w:tabs>
        <w:ind w:left="104"/>
        <w:rPr>
          <w:color w:val="0000EE"/>
          <w:w w:val="120"/>
          <w:sz w:val="24"/>
          <w:u w:val="single" w:color="0000EE"/>
        </w:rPr>
        <w:sectPr w:rsidR="002C6908" w:rsidRPr="0010406A" w:rsidSect="006106F3">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1EF2CC17"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1F09A05E" w:rsidR="00E61DAC" w:rsidRPr="005B217D" w:rsidRDefault="00E40511" w:rsidP="00536188">
            <w:pPr>
              <w:tabs>
                <w:tab w:val="left" w:pos="7200"/>
              </w:tabs>
              <w:spacing w:before="0"/>
              <w:rPr>
                <w:b/>
                <w:szCs w:val="22"/>
                <w:lang w:val="en-CA"/>
              </w:rPr>
            </w:pPr>
            <w:r w:rsidRPr="00E40511">
              <w:rPr>
                <w:lang w:val="en-CA"/>
              </w:rPr>
              <w:t>21st Meeting, by teleconference, 6–15 Jan. 2021</w:t>
            </w:r>
          </w:p>
        </w:tc>
        <w:tc>
          <w:tcPr>
            <w:tcW w:w="3060" w:type="dxa"/>
          </w:tcPr>
          <w:p w14:paraId="59B7E346" w14:textId="35226127"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E40511">
              <w:rPr>
                <w:lang w:val="en-CA"/>
              </w:rPr>
              <w:t>U</w:t>
            </w:r>
            <w:r w:rsidR="00513683">
              <w:rPr>
                <w:lang w:val="en-CA"/>
              </w:rPr>
              <w:t>20</w:t>
            </w:r>
            <w:r w:rsidR="00E40511">
              <w:rPr>
                <w:lang w:val="en-CA"/>
              </w:rPr>
              <w:t>06</w:t>
            </w:r>
            <w:r w:rsidR="00F95C0A">
              <w:rPr>
                <w:lang w:val="en-CA"/>
              </w:rPr>
              <w:t>-v1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48F11EF3" w:rsidR="00E61DAC" w:rsidRPr="00513683" w:rsidRDefault="00513683" w:rsidP="009D7CE6">
            <w:pPr>
              <w:spacing w:before="60" w:after="60"/>
              <w:rPr>
                <w:b/>
                <w:bCs/>
                <w:szCs w:val="22"/>
                <w:lang w:val="en-CA"/>
              </w:rPr>
            </w:pPr>
            <w:r w:rsidRPr="00513683">
              <w:rPr>
                <w:b/>
                <w:bCs/>
                <w:lang w:val="en-CA" w:eastAsia="de-DE"/>
              </w:rPr>
              <w:t xml:space="preserve">Additional SEI messages for VSEI (Draft </w:t>
            </w:r>
            <w:r w:rsidR="00E40511">
              <w:rPr>
                <w:b/>
                <w:bCs/>
                <w:lang w:val="en-CA" w:eastAsia="de-DE"/>
              </w:rPr>
              <w:t>2</w:t>
            </w:r>
            <w:r w:rsidRPr="00513683">
              <w:rPr>
                <w:b/>
                <w:bCs/>
                <w:lang w:val="en-CA" w:eastAsia="de-DE"/>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653D3069"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7D7AE5CC"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5F7C2BE2" w14:textId="77777777" w:rsidR="00513683" w:rsidRDefault="00513683">
            <w:pPr>
              <w:spacing w:before="60" w:after="60"/>
              <w:rPr>
                <w:szCs w:val="22"/>
                <w:lang w:val="en-CA"/>
              </w:rPr>
            </w:pPr>
            <w:r>
              <w:rPr>
                <w:szCs w:val="22"/>
                <w:lang w:val="en-CA"/>
              </w:rPr>
              <w:t>Jill Boyce</w:t>
            </w:r>
          </w:p>
          <w:p w14:paraId="52CC63C0" w14:textId="77777777" w:rsidR="00513683" w:rsidRDefault="00513683">
            <w:pPr>
              <w:spacing w:before="60" w:after="60"/>
              <w:rPr>
                <w:szCs w:val="22"/>
                <w:lang w:val="en-CA"/>
              </w:rPr>
            </w:pPr>
            <w:r>
              <w:rPr>
                <w:szCs w:val="22"/>
                <w:lang w:val="en-CA"/>
              </w:rPr>
              <w:t>Ye-Kui Wang</w:t>
            </w:r>
          </w:p>
          <w:p w14:paraId="49D81240" w14:textId="6F820C43" w:rsidR="00E61DAC" w:rsidRPr="005B217D" w:rsidRDefault="00E61DAC">
            <w:pPr>
              <w:spacing w:before="60" w:after="60"/>
              <w:rPr>
                <w:szCs w:val="22"/>
                <w:lang w:val="en-CA"/>
              </w:rPr>
            </w:pPr>
          </w:p>
        </w:tc>
        <w:tc>
          <w:tcPr>
            <w:tcW w:w="900" w:type="dxa"/>
          </w:tcPr>
          <w:p w14:paraId="0140ECA2" w14:textId="1DD96E02" w:rsidR="00E61DAC" w:rsidRPr="005B217D" w:rsidRDefault="00E61DAC">
            <w:pPr>
              <w:spacing w:before="60" w:after="60"/>
              <w:rPr>
                <w:szCs w:val="22"/>
                <w:lang w:val="en-CA"/>
              </w:rPr>
            </w:pPr>
            <w:r w:rsidRPr="005B217D">
              <w:rPr>
                <w:szCs w:val="22"/>
                <w:lang w:val="en-CA"/>
              </w:rPr>
              <w:t>Email:</w:t>
            </w:r>
          </w:p>
        </w:tc>
        <w:tc>
          <w:tcPr>
            <w:tcW w:w="3060" w:type="dxa"/>
          </w:tcPr>
          <w:p w14:paraId="47FE8270" w14:textId="77777777" w:rsidR="00513683" w:rsidRDefault="00513683" w:rsidP="005952A5">
            <w:pPr>
              <w:spacing w:before="60" w:after="60"/>
              <w:rPr>
                <w:szCs w:val="22"/>
                <w:lang w:val="en-CA"/>
              </w:rPr>
            </w:pPr>
            <w:r>
              <w:rPr>
                <w:szCs w:val="22"/>
                <w:lang w:val="en-CA"/>
              </w:rPr>
              <w:t>jill.boyce@intel.com</w:t>
            </w:r>
            <w:r w:rsidR="00E61DAC" w:rsidRPr="005B217D">
              <w:rPr>
                <w:szCs w:val="22"/>
                <w:lang w:val="en-CA"/>
              </w:rPr>
              <w:br/>
            </w:r>
            <w:r w:rsidRPr="00513683">
              <w:rPr>
                <w:szCs w:val="22"/>
                <w:lang w:val="en-CA"/>
              </w:rPr>
              <w:t>yekui.wang@bytedance.co</w:t>
            </w:r>
            <w:r>
              <w:rPr>
                <w:szCs w:val="22"/>
                <w:lang w:val="en-CA"/>
              </w:rPr>
              <w:t>m</w:t>
            </w:r>
          </w:p>
          <w:p w14:paraId="32C2ABFD" w14:textId="78436357" w:rsidR="00E61DAC" w:rsidRPr="005B217D" w:rsidRDefault="00E61DAC" w:rsidP="005952A5">
            <w:pPr>
              <w:spacing w:before="60" w:after="60"/>
              <w:rPr>
                <w:szCs w:val="22"/>
                <w:lang w:val="en-CA"/>
              </w:rPr>
            </w:pP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048C2A" w:rsidR="00E61DAC" w:rsidRPr="005B217D" w:rsidRDefault="0051368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FE40DC6" w14:textId="5F981069" w:rsidR="005F68D9" w:rsidRDefault="00136713" w:rsidP="005F68D9">
      <w:pPr>
        <w:rPr>
          <w:ins w:id="0" w:author="Ye-Kui Wang (yk1)" w:date="2021-02-22T10:50:00Z"/>
          <w:szCs w:val="22"/>
          <w:lang w:val="en-CA"/>
        </w:rPr>
      </w:pPr>
      <w:r w:rsidRPr="009C03B9">
        <w:rPr>
          <w:szCs w:val="22"/>
          <w:lang w:val="en-CA"/>
        </w:rPr>
        <w:t xml:space="preserve">This document contains the draft text for changes to the </w:t>
      </w:r>
      <w:r w:rsidR="00E40511">
        <w:rPr>
          <w:szCs w:val="22"/>
          <w:lang w:val="en-CA"/>
        </w:rPr>
        <w:t>v</w:t>
      </w:r>
      <w:r w:rsidRPr="00136713">
        <w:rPr>
          <w:szCs w:val="22"/>
          <w:lang w:val="en-CA"/>
        </w:rPr>
        <w:t xml:space="preserve">ersatile supplemental enhancement information messages for coded video bitstreams </w:t>
      </w:r>
      <w:r>
        <w:rPr>
          <w:szCs w:val="22"/>
          <w:lang w:val="en-CA"/>
        </w:rPr>
        <w:t>(VSEI)</w:t>
      </w:r>
      <w:r w:rsidRPr="009C03B9">
        <w:rPr>
          <w:szCs w:val="22"/>
          <w:lang w:val="en-CA"/>
        </w:rPr>
        <w:t xml:space="preserve"> standard (</w:t>
      </w:r>
      <w:r w:rsidR="00E40511" w:rsidRPr="00E40511">
        <w:rPr>
          <w:szCs w:val="22"/>
          <w:lang w:val="en-CA"/>
        </w:rPr>
        <w:t>Rec. ITU-T H.274 | ISO/IEC 23002-7</w:t>
      </w:r>
      <w:r w:rsidRPr="009C03B9">
        <w:rPr>
          <w:szCs w:val="22"/>
          <w:lang w:val="en-CA"/>
        </w:rPr>
        <w:t>)</w:t>
      </w:r>
      <w:ins w:id="1" w:author="Ye-Kui Wang (yk1)" w:date="2021-02-22T10:49:00Z">
        <w:r w:rsidR="00C56ECE">
          <w:rPr>
            <w:szCs w:val="22"/>
            <w:lang w:val="en-CA"/>
          </w:rPr>
          <w:t>,</w:t>
        </w:r>
      </w:ins>
      <w:r w:rsidRPr="009C03B9">
        <w:rPr>
          <w:szCs w:val="22"/>
          <w:lang w:val="en-CA"/>
        </w:rPr>
        <w:t xml:space="preserve"> to specify </w:t>
      </w:r>
      <w:ins w:id="2" w:author="Ye-Kui Wang (yk1)" w:date="2021-02-19T16:20:00Z">
        <w:r w:rsidR="008A29D0">
          <w:rPr>
            <w:szCs w:val="22"/>
            <w:lang w:val="en-CA"/>
          </w:rPr>
          <w:t xml:space="preserve">additional SEI messages, including </w:t>
        </w:r>
      </w:ins>
      <w:r w:rsidRPr="009C03B9">
        <w:rPr>
          <w:szCs w:val="22"/>
          <w:lang w:val="en-CA"/>
        </w:rPr>
        <w:t>the</w:t>
      </w:r>
      <w:r>
        <w:rPr>
          <w:szCs w:val="22"/>
          <w:lang w:val="en-CA"/>
        </w:rPr>
        <w:t xml:space="preserve"> annotated regions </w:t>
      </w:r>
      <w:r w:rsidRPr="009C03B9">
        <w:rPr>
          <w:szCs w:val="22"/>
          <w:lang w:val="en-CA"/>
        </w:rPr>
        <w:t>SEI message</w:t>
      </w:r>
      <w:ins w:id="3" w:author="Ye-Kui Wang (yk1)" w:date="2021-02-19T16:20:00Z">
        <w:r w:rsidR="008A29D0">
          <w:rPr>
            <w:szCs w:val="22"/>
            <w:lang w:val="en-CA"/>
          </w:rPr>
          <w:t xml:space="preserve">, </w:t>
        </w:r>
      </w:ins>
      <w:ins w:id="4" w:author="Ye-Kui Wang (yk1)" w:date="2021-02-19T16:21:00Z">
        <w:r w:rsidR="008A29D0" w:rsidRPr="008A29D0">
          <w:rPr>
            <w:szCs w:val="22"/>
            <w:lang w:val="en-CA"/>
          </w:rPr>
          <w:t>the alpha channel information SEI message, the depth representation information SEI message, the multiview acquisition information SEI message, the scalability dimension information SEI message,</w:t>
        </w:r>
      </w:ins>
      <w:r w:rsidR="005F68D9" w:rsidRPr="005F68D9">
        <w:rPr>
          <w:szCs w:val="22"/>
          <w:lang w:val="en-CA"/>
        </w:rPr>
        <w:t xml:space="preserve"> </w:t>
      </w:r>
      <w:r w:rsidR="005F68D9" w:rsidRPr="008A29D0">
        <w:rPr>
          <w:szCs w:val="22"/>
          <w:lang w:val="en-CA"/>
        </w:rPr>
        <w:t>and</w:t>
      </w:r>
      <w:r w:rsidR="005F68D9">
        <w:rPr>
          <w:szCs w:val="22"/>
          <w:lang w:val="en-CA"/>
        </w:rPr>
        <w:t xml:space="preserve"> </w:t>
      </w:r>
      <w:ins w:id="5" w:author="Ye-Kui Wang (yk1)" w:date="2021-02-19T16:22:00Z">
        <w:r w:rsidR="008A29D0" w:rsidRPr="008A29D0">
          <w:rPr>
            <w:szCs w:val="22"/>
            <w:lang w:val="en-CA"/>
          </w:rPr>
          <w:t xml:space="preserve">the extended </w:t>
        </w:r>
        <w:r w:rsidR="008A29D0">
          <w:rPr>
            <w:szCs w:val="22"/>
            <w:lang w:val="en-CA"/>
          </w:rPr>
          <w:t xml:space="preserve">dependent random access point </w:t>
        </w:r>
      </w:ins>
      <w:ins w:id="6" w:author="Ye-Kui Wang (yk1)" w:date="2021-02-19T16:24:00Z">
        <w:r w:rsidR="008A29D0">
          <w:rPr>
            <w:szCs w:val="22"/>
            <w:lang w:val="en-CA"/>
          </w:rPr>
          <w:t xml:space="preserve">(DRAP) </w:t>
        </w:r>
      </w:ins>
      <w:ins w:id="7" w:author="Ye-Kui Wang (yk1)" w:date="2021-02-19T16:22:00Z">
        <w:r w:rsidR="008A29D0" w:rsidRPr="008A29D0">
          <w:rPr>
            <w:szCs w:val="22"/>
            <w:lang w:val="en-CA"/>
          </w:rPr>
          <w:t>indication SEI message</w:t>
        </w:r>
      </w:ins>
      <w:ins w:id="8" w:author="Ye-Kui Wang (yk1)" w:date="2021-02-22T10:49:00Z">
        <w:r w:rsidR="00C56ECE">
          <w:rPr>
            <w:szCs w:val="22"/>
            <w:lang w:val="en-CA"/>
          </w:rPr>
          <w:t xml:space="preserve">. </w:t>
        </w:r>
      </w:ins>
      <w:ins w:id="9" w:author="Ye-Kui Wang (yk1)" w:date="2021-02-22T10:50:00Z">
        <w:r w:rsidR="00C56ECE">
          <w:rPr>
            <w:szCs w:val="22"/>
            <w:lang w:val="en-CA"/>
          </w:rPr>
          <w:t xml:space="preserve">The draft text also includes text changes </w:t>
        </w:r>
      </w:ins>
      <w:r w:rsidR="005F68D9">
        <w:rPr>
          <w:szCs w:val="22"/>
          <w:lang w:val="en-CA"/>
        </w:rPr>
        <w:t>for some technical corrections and editorial improvements</w:t>
      </w:r>
      <w:r w:rsidR="005F68D9" w:rsidRPr="009C03B9">
        <w:rPr>
          <w:szCs w:val="22"/>
          <w:lang w:val="en-CA"/>
        </w:rPr>
        <w:t>.</w:t>
      </w:r>
    </w:p>
    <w:p w14:paraId="67BA7AE3" w14:textId="77777777" w:rsidR="00C56ECE" w:rsidRDefault="00C56ECE" w:rsidP="005F68D9">
      <w:pPr>
        <w:rPr>
          <w:ins w:id="10" w:author="Ye-Kui Wang (yk1)" w:date="2021-02-19T15:23:00Z"/>
          <w:szCs w:val="22"/>
          <w:lang w:val="en-CA"/>
        </w:rPr>
      </w:pPr>
    </w:p>
    <w:p w14:paraId="089D3B9F" w14:textId="77777777" w:rsidR="00572FBD" w:rsidRPr="00903CA8" w:rsidRDefault="00572FBD" w:rsidP="00572FBD">
      <w:pPr>
        <w:rPr>
          <w:ins w:id="11" w:author="Ye-Kui Wang (yk1)" w:date="2021-02-19T15:23:00Z"/>
          <w:noProof/>
          <w:lang w:val="en-CA"/>
        </w:rPr>
      </w:pPr>
      <w:ins w:id="12" w:author="Ye-Kui Wang (yk1)" w:date="2021-02-19T15:23:00Z">
        <w:r w:rsidRPr="00903CA8">
          <w:rPr>
            <w:noProof/>
            <w:lang w:val="en-CA"/>
          </w:rPr>
          <w:t xml:space="preserve">Draft </w:t>
        </w:r>
        <w:r>
          <w:rPr>
            <w:noProof/>
            <w:lang w:val="en-CA"/>
          </w:rPr>
          <w:t>2</w:t>
        </w:r>
        <w:r w:rsidRPr="00903CA8">
          <w:rPr>
            <w:noProof/>
            <w:lang w:val="en-CA"/>
          </w:rPr>
          <w:t xml:space="preserve"> incorporated items:</w:t>
        </w:r>
      </w:ins>
    </w:p>
    <w:p w14:paraId="050B7334" w14:textId="6B93B26D" w:rsidR="008A29D0" w:rsidRPr="000A3E0E" w:rsidRDefault="008A29D0" w:rsidP="008A29D0">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ins w:id="13" w:author="Ye-Kui Wang (yk1)" w:date="2021-02-19T16:23:00Z"/>
          <w:bCs/>
          <w:noProof/>
          <w:lang w:val="en-CA"/>
        </w:rPr>
      </w:pPr>
      <w:ins w:id="14" w:author="Ye-Kui Wang (yk1)" w:date="2021-02-19T16:23:00Z">
        <w:r>
          <w:rPr>
            <w:bCs/>
            <w:noProof/>
            <w:lang w:val="en-CA"/>
          </w:rPr>
          <w:t xml:space="preserve">Addition of </w:t>
        </w:r>
        <w:r w:rsidRPr="008A29D0">
          <w:rPr>
            <w:szCs w:val="22"/>
            <w:lang w:val="en-CA"/>
          </w:rPr>
          <w:t xml:space="preserve">the alpha channel information SEI message, the depth representation information SEI message, the multiview acquisition information SEI message, </w:t>
        </w:r>
        <w:r>
          <w:rPr>
            <w:szCs w:val="22"/>
            <w:lang w:val="en-CA"/>
          </w:rPr>
          <w:t xml:space="preserve">and </w:t>
        </w:r>
        <w:r w:rsidRPr="008A29D0">
          <w:rPr>
            <w:szCs w:val="22"/>
            <w:lang w:val="en-CA"/>
          </w:rPr>
          <w:t>the scalability dimension information SEI message</w:t>
        </w:r>
        <w:r>
          <w:rPr>
            <w:szCs w:val="22"/>
            <w:lang w:val="en-CA"/>
          </w:rPr>
          <w:t xml:space="preserve"> </w:t>
        </w:r>
      </w:ins>
      <w:ins w:id="15" w:author="Ye-Kui Wang (yk1)" w:date="2021-02-19T16:24:00Z">
        <w:r w:rsidRPr="008A29D0">
          <w:rPr>
            <w:bCs/>
            <w:noProof/>
            <w:lang w:val="en-CA"/>
          </w:rPr>
          <w:t>(JVET-U008</w:t>
        </w:r>
        <w:r>
          <w:rPr>
            <w:bCs/>
            <w:noProof/>
            <w:lang w:val="en-CA"/>
          </w:rPr>
          <w:t>2</w:t>
        </w:r>
        <w:r w:rsidRPr="008A29D0">
          <w:rPr>
            <w:bCs/>
            <w:noProof/>
            <w:lang w:val="en-CA"/>
          </w:rPr>
          <w:t>)</w:t>
        </w:r>
      </w:ins>
    </w:p>
    <w:p w14:paraId="300D3087" w14:textId="70DFD0AB" w:rsidR="008A29D0" w:rsidRPr="000A3E0E" w:rsidRDefault="008A29D0" w:rsidP="008A29D0">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ins w:id="16" w:author="Ye-Kui Wang (yk1)" w:date="2021-02-19T16:23:00Z"/>
          <w:bCs/>
          <w:noProof/>
          <w:lang w:val="en-CA"/>
        </w:rPr>
      </w:pPr>
      <w:ins w:id="17" w:author="Ye-Kui Wang (yk1)" w:date="2021-02-19T16:23:00Z">
        <w:r>
          <w:rPr>
            <w:bCs/>
            <w:noProof/>
            <w:lang w:val="en-CA"/>
          </w:rPr>
          <w:t xml:space="preserve">Addition of </w:t>
        </w:r>
        <w:r w:rsidRPr="008A29D0">
          <w:rPr>
            <w:szCs w:val="22"/>
            <w:lang w:val="en-CA"/>
          </w:rPr>
          <w:t xml:space="preserve">the extended </w:t>
        </w:r>
      </w:ins>
      <w:ins w:id="18" w:author="Ye-Kui Wang (yk1)" w:date="2021-02-19T16:24:00Z">
        <w:r>
          <w:rPr>
            <w:szCs w:val="22"/>
            <w:lang w:val="en-CA"/>
          </w:rPr>
          <w:t>DRAP</w:t>
        </w:r>
      </w:ins>
      <w:ins w:id="19" w:author="Ye-Kui Wang (yk1)" w:date="2021-02-19T16:23:00Z">
        <w:r>
          <w:rPr>
            <w:szCs w:val="22"/>
            <w:lang w:val="en-CA"/>
          </w:rPr>
          <w:t xml:space="preserve"> </w:t>
        </w:r>
        <w:r w:rsidRPr="008A29D0">
          <w:rPr>
            <w:szCs w:val="22"/>
            <w:lang w:val="en-CA"/>
          </w:rPr>
          <w:t>indication SEI message</w:t>
        </w:r>
        <w:r>
          <w:rPr>
            <w:szCs w:val="22"/>
            <w:lang w:val="en-CA"/>
          </w:rPr>
          <w:t xml:space="preserve"> </w:t>
        </w:r>
      </w:ins>
      <w:ins w:id="20" w:author="Ye-Kui Wang (yk1)" w:date="2021-02-19T16:24:00Z">
        <w:r w:rsidRPr="008A29D0">
          <w:rPr>
            <w:bCs/>
            <w:noProof/>
            <w:lang w:val="en-CA"/>
          </w:rPr>
          <w:t>(JVET-U008</w:t>
        </w:r>
      </w:ins>
      <w:ins w:id="21" w:author="Ye-Kui Wang (yk1)" w:date="2021-02-19T16:25:00Z">
        <w:r>
          <w:rPr>
            <w:bCs/>
            <w:noProof/>
            <w:lang w:val="en-CA"/>
          </w:rPr>
          <w:t>4</w:t>
        </w:r>
      </w:ins>
      <w:ins w:id="22" w:author="Ye-Kui Wang (yk1)" w:date="2021-02-19T16:24:00Z">
        <w:r w:rsidRPr="008A29D0">
          <w:rPr>
            <w:bCs/>
            <w:noProof/>
            <w:lang w:val="en-CA"/>
          </w:rPr>
          <w:t>)</w:t>
        </w:r>
      </w:ins>
    </w:p>
    <w:p w14:paraId="3F56401E" w14:textId="5543818D" w:rsidR="00572FBD" w:rsidRDefault="009527B2" w:rsidP="008A29D0">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ins w:id="23" w:author="Ye-Kui Wang (yk1)" w:date="2021-02-22T10:47:00Z"/>
          <w:bCs/>
          <w:noProof/>
          <w:lang w:val="en-CA"/>
        </w:rPr>
      </w:pPr>
      <w:ins w:id="24" w:author="Ye-Kui Wang (yk1)" w:date="2021-02-19T15:24:00Z">
        <w:r w:rsidRPr="008A29D0">
          <w:rPr>
            <w:bCs/>
            <w:noProof/>
            <w:lang w:val="en-CA"/>
          </w:rPr>
          <w:t>Some minor editorial corrections and improvements (JVET-U008</w:t>
        </w:r>
      </w:ins>
      <w:ins w:id="25" w:author="Ye-Kui Wang (yk1)" w:date="2021-02-19T15:25:00Z">
        <w:r w:rsidRPr="008A29D0">
          <w:rPr>
            <w:bCs/>
            <w:noProof/>
            <w:lang w:val="en-CA"/>
          </w:rPr>
          <w:t>6</w:t>
        </w:r>
      </w:ins>
      <w:ins w:id="26" w:author="Ye-Kui Wang (yk1)" w:date="2021-02-19T15:24:00Z">
        <w:r w:rsidRPr="008A29D0">
          <w:rPr>
            <w:bCs/>
            <w:noProof/>
            <w:lang w:val="en-CA"/>
          </w:rPr>
          <w:t>)</w:t>
        </w:r>
      </w:ins>
    </w:p>
    <w:p w14:paraId="19CDD31E" w14:textId="6A6F2F9C" w:rsidR="002E3617" w:rsidRPr="008A29D0" w:rsidRDefault="002E3617" w:rsidP="008A29D0">
      <w:pPr>
        <w:numPr>
          <w:ilvl w:val="0"/>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ins w:id="27" w:author="Ye-Kui Wang (yk1)" w:date="2021-02-19T15:23:00Z"/>
          <w:bCs/>
          <w:noProof/>
          <w:lang w:val="en-CA"/>
        </w:rPr>
      </w:pPr>
      <w:ins w:id="28" w:author="Ye-Kui Wang (yk1)" w:date="2021-02-22T10:47:00Z">
        <w:r>
          <w:rPr>
            <w:bCs/>
            <w:noProof/>
            <w:lang w:val="en-CA"/>
          </w:rPr>
          <w:t xml:space="preserve">Fix for ticket </w:t>
        </w:r>
        <w:r>
          <w:rPr>
            <w:bCs/>
            <w:noProof/>
            <w:lang w:val="en-CA"/>
          </w:rPr>
          <w:fldChar w:fldCharType="begin"/>
        </w:r>
        <w:r>
          <w:rPr>
            <w:bCs/>
            <w:noProof/>
            <w:lang w:val="en-CA"/>
          </w:rPr>
          <w:instrText xml:space="preserve"> HYPERLINK "https://jvet.hhi.fraunhofer.de/trac/vvc/ticket/1421" </w:instrText>
        </w:r>
        <w:r>
          <w:rPr>
            <w:bCs/>
            <w:noProof/>
            <w:lang w:val="en-CA"/>
          </w:rPr>
          <w:fldChar w:fldCharType="separate"/>
        </w:r>
        <w:r w:rsidRPr="002E3617">
          <w:rPr>
            <w:rStyle w:val="Hyperlink"/>
            <w:bCs/>
            <w:noProof/>
            <w:lang w:val="en-CA"/>
          </w:rPr>
          <w:t>#1412</w:t>
        </w:r>
        <w:r>
          <w:rPr>
            <w:bCs/>
            <w:noProof/>
            <w:lang w:val="en-CA"/>
          </w:rPr>
          <w:fldChar w:fldCharType="end"/>
        </w:r>
        <w:r>
          <w:rPr>
            <w:bCs/>
            <w:noProof/>
            <w:lang w:val="en-CA"/>
          </w:rPr>
          <w:t xml:space="preserve">: </w:t>
        </w:r>
      </w:ins>
      <w:ins w:id="29" w:author="Ye-Kui Wang (yk1)" w:date="2021-02-22T10:48:00Z">
        <w:r w:rsidRPr="002E3617">
          <w:rPr>
            <w:bCs/>
            <w:noProof/>
            <w:lang w:val="en-CA"/>
          </w:rPr>
          <w:t>change the coding of ffi_display_elemental_periods_minus1 from u(4) to u(8)</w:t>
        </w:r>
      </w:ins>
    </w:p>
    <w:p w14:paraId="60C88B84" w14:textId="77777777" w:rsidR="00572FBD" w:rsidRPr="009C03B9" w:rsidRDefault="00572FBD" w:rsidP="005F68D9">
      <w:pPr>
        <w:rPr>
          <w:szCs w:val="22"/>
          <w:lang w:val="en-CA"/>
        </w:rPr>
      </w:pPr>
    </w:p>
    <w:p w14:paraId="4B6F7FEC" w14:textId="77777777" w:rsidR="008A18AB" w:rsidRPr="009C03B9" w:rsidRDefault="008A18AB" w:rsidP="008A18A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b/>
          <w:bCs/>
          <w:kern w:val="32"/>
          <w:sz w:val="24"/>
          <w:szCs w:val="32"/>
          <w:lang w:val="en-CA" w:eastAsia="ja-JP"/>
        </w:rPr>
        <w:t>Changes to the specification text:</w:t>
      </w:r>
    </w:p>
    <w:p w14:paraId="0F8B5C73" w14:textId="7652B1A4" w:rsidR="008A18AB" w:rsidRDefault="008A18AB" w:rsidP="008A18A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 xml:space="preserve">Replace </w:t>
      </w:r>
      <w:r>
        <w:rPr>
          <w:rFonts w:eastAsia="SimSun"/>
          <w:i/>
          <w:noProof/>
          <w:sz w:val="24"/>
          <w:lang w:val="en-CA"/>
        </w:rPr>
        <w:t>2</w:t>
      </w:r>
      <w:r w:rsidR="000E5B26">
        <w:rPr>
          <w:rFonts w:eastAsia="SimSun"/>
          <w:i/>
          <w:noProof/>
          <w:sz w:val="24"/>
          <w:lang w:val="en-CA"/>
        </w:rPr>
        <w:t>.3</w:t>
      </w:r>
      <w:r>
        <w:rPr>
          <w:rFonts w:eastAsia="SimSun"/>
          <w:i/>
          <w:noProof/>
          <w:sz w:val="24"/>
          <w:lang w:val="en-CA"/>
        </w:rPr>
        <w:t xml:space="preserve"> </w:t>
      </w:r>
      <w:r w:rsidRPr="009C03B9">
        <w:rPr>
          <w:rFonts w:eastAsia="SimSun"/>
          <w:i/>
          <w:noProof/>
          <w:sz w:val="24"/>
          <w:lang w:val="en-CA"/>
        </w:rPr>
        <w:t>with the following:</w:t>
      </w:r>
    </w:p>
    <w:p w14:paraId="014EEF18" w14:textId="5BD2D643" w:rsidR="000E5B26" w:rsidRPr="000E5B26" w:rsidRDefault="000E5B26" w:rsidP="000E5B26">
      <w:pPr>
        <w:pStyle w:val="ListParagraph"/>
        <w:keepNext/>
        <w:keepLines/>
        <w:numPr>
          <w:ilvl w:val="1"/>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GB"/>
        </w:rPr>
      </w:pPr>
      <w:bookmarkStart w:id="30" w:name="_Toc382790599"/>
      <w:bookmarkStart w:id="31" w:name="_Toc24468967"/>
      <w:bookmarkStart w:id="32" w:name="_Toc24483469"/>
      <w:bookmarkStart w:id="33" w:name="_Toc50053432"/>
      <w:r w:rsidRPr="000E5B26">
        <w:rPr>
          <w:rFonts w:eastAsia="SimSun"/>
          <w:b/>
          <w:lang w:val="en-GB"/>
        </w:rPr>
        <w:t>Additional references</w:t>
      </w:r>
      <w:bookmarkEnd w:id="30"/>
      <w:bookmarkEnd w:id="31"/>
      <w:bookmarkEnd w:id="32"/>
      <w:bookmarkEnd w:id="33"/>
    </w:p>
    <w:p w14:paraId="4C372ACF" w14:textId="77777777" w:rsidR="000E5B26" w:rsidRP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rFonts w:eastAsia="SimSun"/>
          <w:noProof/>
          <w:sz w:val="20"/>
          <w:lang w:val="en-GB"/>
        </w:rPr>
      </w:pPr>
      <w:r w:rsidRPr="000E5B26">
        <w:rPr>
          <w:rFonts w:eastAsia="SimSun"/>
          <w:noProof/>
          <w:sz w:val="20"/>
          <w:lang w:val="en-GB"/>
        </w:rPr>
        <w:t>–</w:t>
      </w:r>
      <w:r w:rsidRPr="000E5B26">
        <w:rPr>
          <w:rFonts w:eastAsia="SimSun"/>
          <w:noProof/>
          <w:sz w:val="20"/>
          <w:lang w:val="en-GB"/>
        </w:rPr>
        <w:tab/>
        <w:t xml:space="preserve">ISO 11664-1 (in force), </w:t>
      </w:r>
      <w:r w:rsidRPr="000E5B26">
        <w:rPr>
          <w:rFonts w:eastAsia="SimSun"/>
          <w:i/>
          <w:noProof/>
          <w:sz w:val="20"/>
          <w:lang w:val="en-GB"/>
        </w:rPr>
        <w:t xml:space="preserve">Colorimetry </w:t>
      </w:r>
      <w:r w:rsidRPr="000E5B26">
        <w:rPr>
          <w:rFonts w:eastAsia="SimSun"/>
          <w:i/>
          <w:sz w:val="20"/>
          <w:lang w:val="en-GB"/>
        </w:rPr>
        <w:t>–</w:t>
      </w:r>
      <w:r w:rsidRPr="000E5B26">
        <w:rPr>
          <w:rFonts w:eastAsia="SimSun"/>
          <w:i/>
          <w:noProof/>
          <w:sz w:val="20"/>
          <w:lang w:val="en-GB"/>
        </w:rPr>
        <w:t xml:space="preserve"> Part 1: CIE standard colorimetric observers</w:t>
      </w:r>
      <w:r w:rsidRPr="000E5B26">
        <w:rPr>
          <w:rFonts w:eastAsia="SimSun"/>
          <w:noProof/>
          <w:sz w:val="20"/>
          <w:lang w:val="en-GB"/>
        </w:rPr>
        <w:t>.</w:t>
      </w:r>
    </w:p>
    <w:p w14:paraId="7B721ECA" w14:textId="77777777" w:rsidR="000E5B26" w:rsidRP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rFonts w:eastAsia="SimSun"/>
          <w:i/>
          <w:sz w:val="20"/>
          <w:lang w:val="en-GB"/>
        </w:rPr>
      </w:pPr>
      <w:r w:rsidRPr="000E5B26">
        <w:rPr>
          <w:rFonts w:eastAsia="SimSun"/>
          <w:sz w:val="20"/>
          <w:lang w:val="en-GB"/>
        </w:rPr>
        <w:t>–</w:t>
      </w:r>
      <w:r w:rsidRPr="000E5B26">
        <w:rPr>
          <w:rFonts w:eastAsia="SimSun"/>
          <w:sz w:val="20"/>
          <w:lang w:val="en-GB"/>
        </w:rPr>
        <w:tab/>
        <w:t xml:space="preserve">ISO/IEC 11578:1996, </w:t>
      </w:r>
      <w:r w:rsidRPr="000E5B26">
        <w:rPr>
          <w:rFonts w:eastAsia="SimSun"/>
          <w:i/>
          <w:sz w:val="20"/>
          <w:lang w:val="en-GB"/>
        </w:rPr>
        <w:t>Information technology – Open Systems Interconnection – Remote Procedure Call (RPC)</w:t>
      </w:r>
      <w:r w:rsidRPr="000E5B26">
        <w:rPr>
          <w:rFonts w:eastAsia="SimSun"/>
          <w:sz w:val="20"/>
          <w:lang w:val="en-GB"/>
        </w:rPr>
        <w:t>.</w:t>
      </w:r>
    </w:p>
    <w:p w14:paraId="64141DA6" w14:textId="77777777" w:rsidR="000E5B26" w:rsidRP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ind w:left="1195" w:hanging="403"/>
        <w:rPr>
          <w:rFonts w:eastAsia="SimSun"/>
          <w:noProof/>
          <w:sz w:val="20"/>
          <w:lang w:val="en-GB"/>
        </w:rPr>
      </w:pPr>
      <w:r w:rsidRPr="000E5B26">
        <w:rPr>
          <w:rFonts w:eastAsia="SimSun"/>
          <w:noProof/>
          <w:sz w:val="20"/>
          <w:lang w:val="en-GB"/>
        </w:rPr>
        <w:t>–</w:t>
      </w:r>
      <w:r w:rsidRPr="000E5B26">
        <w:rPr>
          <w:rFonts w:eastAsia="SimSun"/>
          <w:noProof/>
          <w:sz w:val="20"/>
          <w:lang w:val="en-GB"/>
        </w:rPr>
        <w:tab/>
        <w:t xml:space="preserve">Recommendation ITU-T T.35:2000, </w:t>
      </w:r>
      <w:r w:rsidRPr="000E5B26">
        <w:rPr>
          <w:rFonts w:eastAsia="SimSun"/>
          <w:i/>
          <w:iCs/>
          <w:noProof/>
          <w:sz w:val="20"/>
          <w:lang w:val="en-GB"/>
        </w:rPr>
        <w:t>Procedure for the allocation of ITU-T defined codes for non standard facilities.</w:t>
      </w:r>
    </w:p>
    <w:p w14:paraId="72C2434A" w14:textId="77777777" w:rsidR="000E5B26" w:rsidRP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ind w:left="1195" w:hanging="403"/>
        <w:rPr>
          <w:rFonts w:eastAsia="SimSun"/>
          <w:sz w:val="20"/>
          <w:lang w:val="en-GB"/>
        </w:rPr>
      </w:pPr>
      <w:r w:rsidRPr="000E5B26">
        <w:rPr>
          <w:rFonts w:eastAsia="SimSun"/>
          <w:sz w:val="20"/>
          <w:lang w:val="en-GB"/>
        </w:rPr>
        <w:t>–</w:t>
      </w:r>
      <w:r w:rsidRPr="000E5B26">
        <w:rPr>
          <w:rFonts w:eastAsia="SimSun"/>
          <w:sz w:val="20"/>
          <w:lang w:val="en-GB"/>
        </w:rPr>
        <w:tab/>
        <w:t>IETF RFC 1321 (in force),</w:t>
      </w:r>
      <w:r w:rsidRPr="000E5B26">
        <w:rPr>
          <w:rFonts w:eastAsia="SimSun"/>
          <w:i/>
          <w:sz w:val="20"/>
          <w:lang w:val="en-GB"/>
        </w:rPr>
        <w:t xml:space="preserve"> The MD5 Message-Digest Algorithm.</w:t>
      </w:r>
    </w:p>
    <w:p w14:paraId="0E5325A3" w14:textId="7D993480" w:rsidR="008A18AB" w:rsidRDefault="008A18AB" w:rsidP="008A18AB">
      <w:pPr>
        <w:pStyle w:val="enumlev1"/>
        <w:rPr>
          <w:i/>
        </w:rPr>
      </w:pPr>
      <w:r w:rsidRPr="000E5B26">
        <w:rPr>
          <w:highlight w:val="yellow"/>
        </w:rPr>
        <w:t>–</w:t>
      </w:r>
      <w:r w:rsidRPr="000E5B26">
        <w:rPr>
          <w:highlight w:val="yellow"/>
        </w:rPr>
        <w:tab/>
        <w:t xml:space="preserve">IETF RFC 5646 (in force), </w:t>
      </w:r>
      <w:r w:rsidRPr="000E5B26">
        <w:rPr>
          <w:i/>
          <w:highlight w:val="yellow"/>
        </w:rPr>
        <w:t>Tags for Identifying Languages.</w:t>
      </w:r>
    </w:p>
    <w:p w14:paraId="79800A28" w14:textId="4012A3E2" w:rsidR="00CC3F08" w:rsidRDefault="00CC3F08" w:rsidP="008A18AB">
      <w:pPr>
        <w:pStyle w:val="enumlev1"/>
        <w:rPr>
          <w:i/>
        </w:rPr>
      </w:pPr>
    </w:p>
    <w:p w14:paraId="0C74F695" w14:textId="1086EEBE" w:rsidR="009527B2" w:rsidRDefault="009527B2" w:rsidP="009527B2">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ns w:id="34" w:author="Ye-Kui Wang (yk1)" w:date="2021-02-19T15:30:00Z"/>
          <w:rFonts w:eastAsia="SimSun"/>
          <w:i/>
          <w:noProof/>
          <w:sz w:val="24"/>
          <w:lang w:val="en-CA"/>
        </w:rPr>
      </w:pPr>
      <w:ins w:id="35" w:author="Ye-Kui Wang (yk1)" w:date="2021-02-19T15:30:00Z">
        <w:r>
          <w:rPr>
            <w:rFonts w:eastAsia="SimSun"/>
            <w:i/>
            <w:noProof/>
            <w:sz w:val="24"/>
            <w:lang w:val="en-CA"/>
          </w:rPr>
          <w:lastRenderedPageBreak/>
          <w:t>In clause 6.1, make the following cha</w:t>
        </w:r>
      </w:ins>
      <w:ins w:id="36" w:author="Ye-Kui Wang (yk1)" w:date="2021-02-19T15:31:00Z">
        <w:r>
          <w:rPr>
            <w:rFonts w:eastAsia="SimSun"/>
            <w:i/>
            <w:noProof/>
            <w:sz w:val="24"/>
            <w:lang w:val="en-CA"/>
          </w:rPr>
          <w:t>nges:</w:t>
        </w:r>
      </w:ins>
    </w:p>
    <w:p w14:paraId="7E245B7C" w14:textId="20EFADC1" w:rsidR="009527B2" w:rsidRPr="00CC3F08" w:rsidRDefault="009527B2" w:rsidP="009527B2">
      <w:pPr>
        <w:keepNext/>
        <w:keepLines/>
        <w:numPr>
          <w:ilvl w:val="1"/>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ind w:left="576" w:hanging="576"/>
        <w:outlineLvl w:val="1"/>
        <w:rPr>
          <w:ins w:id="37" w:author="Ye-Kui Wang (yk1)" w:date="2021-02-19T15:30:00Z"/>
          <w:rFonts w:eastAsia="SimSun"/>
          <w:b/>
          <w:lang w:val="en-GB"/>
        </w:rPr>
      </w:pPr>
      <w:ins w:id="38" w:author="Ye-Kui Wang (yk1)" w:date="2021-02-19T15:30:00Z">
        <w:r>
          <w:rPr>
            <w:rFonts w:eastAsia="SimSun"/>
            <w:b/>
            <w:lang w:val="en-GB"/>
          </w:rPr>
          <w:t>6.</w:t>
        </w:r>
      </w:ins>
      <w:ins w:id="39" w:author="Ye-Kui Wang (yk1)" w:date="2021-02-19T15:32:00Z">
        <w:r>
          <w:rPr>
            <w:rFonts w:eastAsia="SimSun"/>
            <w:b/>
            <w:lang w:val="en-GB"/>
          </w:rPr>
          <w:t>1</w:t>
        </w:r>
      </w:ins>
      <w:ins w:id="40" w:author="Ye-Kui Wang (yk1)" w:date="2021-02-19T15:30:00Z">
        <w:r>
          <w:rPr>
            <w:rFonts w:eastAsia="SimSun"/>
            <w:b/>
            <w:lang w:val="en-GB"/>
          </w:rPr>
          <w:t xml:space="preserve"> </w:t>
        </w:r>
      </w:ins>
      <w:ins w:id="41" w:author="Ye-Kui Wang (yk1)" w:date="2021-02-19T15:32:00Z">
        <w:r>
          <w:rPr>
            <w:rFonts w:eastAsia="SimSun"/>
            <w:b/>
            <w:lang w:val="en-GB"/>
          </w:rPr>
          <w:t>General</w:t>
        </w:r>
      </w:ins>
    </w:p>
    <w:p w14:paraId="3C1B69B3" w14:textId="7B3C7C7B" w:rsidR="009527B2" w:rsidRDefault="009527B2" w:rsidP="009527B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42" w:author="Ye-Kui Wang (yk1)" w:date="2021-02-19T15:32:00Z"/>
          <w:rFonts w:eastAsia="SimSun"/>
          <w:sz w:val="20"/>
          <w:lang w:val="en-GB"/>
        </w:rPr>
      </w:pPr>
      <w:ins w:id="43" w:author="Ye-Kui Wang (yk1)" w:date="2021-02-19T15:32:00Z">
        <w:r>
          <w:rPr>
            <w:rFonts w:eastAsia="SimSun"/>
            <w:sz w:val="20"/>
            <w:lang w:val="en-GB"/>
          </w:rPr>
          <w:t>...</w:t>
        </w:r>
      </w:ins>
    </w:p>
    <w:p w14:paraId="1C7B9704" w14:textId="30E0CAA7" w:rsidR="009527B2" w:rsidRPr="009527B2" w:rsidRDefault="009527B2" w:rsidP="009527B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44" w:author="Ye-Kui Wang (yk1)" w:date="2021-02-19T15:32:00Z"/>
          <w:rFonts w:eastAsia="SimSun"/>
          <w:sz w:val="20"/>
          <w:lang w:val="en-GB"/>
        </w:rPr>
      </w:pPr>
      <w:ins w:id="45" w:author="Ye-Kui Wang (yk1)" w:date="2021-02-19T15:32:00Z">
        <w:r w:rsidRPr="009527B2">
          <w:rPr>
            <w:rFonts w:eastAsia="SimSun"/>
            <w:sz w:val="20"/>
            <w:lang w:val="en-GB"/>
          </w:rPr>
          <w:t xml:space="preserve">Technical specifications that reference this Specification for carrying VUI parameters syntax structure shall specify a container to carry the data of the VUI parameters syntax structure and to identify the length in bits of the VUI parameters syntax structure, e.g., the </w:t>
        </w:r>
        <w:proofErr w:type="spellStart"/>
        <w:r w:rsidRPr="009527B2">
          <w:rPr>
            <w:rFonts w:eastAsia="SimSun"/>
            <w:sz w:val="20"/>
            <w:lang w:val="en-GB"/>
          </w:rPr>
          <w:t>vui_payload</w:t>
        </w:r>
        <w:proofErr w:type="spellEnd"/>
        <w:r w:rsidRPr="009527B2">
          <w:rPr>
            <w:rFonts w:eastAsia="SimSun"/>
            <w:sz w:val="20"/>
            <w:lang w:val="en-GB"/>
          </w:rPr>
          <w:t xml:space="preserve">( ) syntax structure specified in Rec. ITU-T H.266 | ISO/IEC 23090-3. The design of the container </w:t>
        </w:r>
        <w:r w:rsidRPr="00D14A45">
          <w:rPr>
            <w:rFonts w:eastAsia="SimSun"/>
            <w:strike/>
            <w:color w:val="FF0000"/>
            <w:sz w:val="20"/>
            <w:lang w:val="en-GB"/>
          </w:rPr>
          <w:t>needs</w:t>
        </w:r>
      </w:ins>
      <w:ins w:id="46" w:author="Ye-Kui Wang (yk1)" w:date="2021-02-19T15:35:00Z">
        <w:r w:rsidR="00EC46B3">
          <w:rPr>
            <w:rFonts w:eastAsia="SimSun"/>
            <w:strike/>
            <w:color w:val="FF0000"/>
            <w:sz w:val="20"/>
            <w:lang w:val="en-GB"/>
          </w:rPr>
          <w:t xml:space="preserve"> to</w:t>
        </w:r>
        <w:r w:rsidR="00EC46B3" w:rsidRPr="00D14A45">
          <w:rPr>
            <w:rFonts w:eastAsia="SimSun"/>
            <w:strike/>
            <w:color w:val="FF0000"/>
            <w:sz w:val="20"/>
            <w:lang w:val="en-GB"/>
          </w:rPr>
          <w:t xml:space="preserve"> </w:t>
        </w:r>
      </w:ins>
      <w:ins w:id="47" w:author="Ye-Kui Wang (yk1)" w:date="2021-02-19T15:34:00Z">
        <w:r w:rsidR="00EC46B3" w:rsidRPr="00D14A45">
          <w:rPr>
            <w:rFonts w:eastAsia="SimSun"/>
            <w:sz w:val="20"/>
            <w:highlight w:val="yellow"/>
            <w:lang w:val="en-GB"/>
          </w:rPr>
          <w:t>should</w:t>
        </w:r>
      </w:ins>
      <w:ins w:id="48" w:author="Ye-Kui Wang (yk1)" w:date="2021-02-19T15:32:00Z">
        <w:r w:rsidRPr="009527B2">
          <w:rPr>
            <w:rFonts w:eastAsia="SimSun"/>
            <w:sz w:val="20"/>
            <w:lang w:val="en-GB"/>
          </w:rPr>
          <w:t xml:space="preserve"> provide the ability to detect the number of bits in the </w:t>
        </w:r>
        <w:proofErr w:type="spellStart"/>
        <w:r w:rsidRPr="009527B2">
          <w:rPr>
            <w:rFonts w:eastAsia="SimSun"/>
            <w:sz w:val="20"/>
            <w:lang w:val="en-GB"/>
          </w:rPr>
          <w:t>vui_parameters</w:t>
        </w:r>
        <w:proofErr w:type="spellEnd"/>
        <w:r w:rsidRPr="009527B2">
          <w:rPr>
            <w:rFonts w:eastAsia="SimSun"/>
            <w:sz w:val="20"/>
            <w:lang w:val="en-GB"/>
          </w:rPr>
          <w:t xml:space="preserve">( ) syntax structure and to allow the number of bits to be increased in future versions of this Specification, thus enabling this Specification to provide extensibility by directly appending additional syntax elements to the end of the </w:t>
        </w:r>
        <w:proofErr w:type="spellStart"/>
        <w:r w:rsidRPr="009527B2">
          <w:rPr>
            <w:rFonts w:eastAsia="SimSun"/>
            <w:sz w:val="20"/>
            <w:lang w:val="en-GB"/>
          </w:rPr>
          <w:t>vui_parameters</w:t>
        </w:r>
        <w:proofErr w:type="spellEnd"/>
        <w:r w:rsidRPr="009527B2">
          <w:rPr>
            <w:rFonts w:eastAsia="SimSun"/>
            <w:sz w:val="20"/>
            <w:lang w:val="en-GB"/>
          </w:rPr>
          <w:t xml:space="preserve">( ) syntax structure in future versions of this Specification. The syntax of the container of the </w:t>
        </w:r>
        <w:proofErr w:type="spellStart"/>
        <w:r w:rsidRPr="009527B2">
          <w:rPr>
            <w:rFonts w:eastAsia="SimSun"/>
            <w:sz w:val="20"/>
            <w:lang w:val="en-GB"/>
          </w:rPr>
          <w:t>vui_</w:t>
        </w:r>
        <w:proofErr w:type="gramStart"/>
        <w:r w:rsidRPr="009527B2">
          <w:rPr>
            <w:rFonts w:eastAsia="SimSun"/>
            <w:sz w:val="20"/>
            <w:lang w:val="en-GB"/>
          </w:rPr>
          <w:t>parameters</w:t>
        </w:r>
        <w:proofErr w:type="spellEnd"/>
        <w:r w:rsidRPr="009527B2">
          <w:rPr>
            <w:rFonts w:eastAsia="SimSun"/>
            <w:sz w:val="20"/>
            <w:lang w:val="en-GB"/>
          </w:rPr>
          <w:t>( )</w:t>
        </w:r>
        <w:proofErr w:type="gramEnd"/>
        <w:r w:rsidRPr="009527B2">
          <w:rPr>
            <w:rFonts w:eastAsia="SimSun"/>
            <w:sz w:val="20"/>
            <w:lang w:val="en-GB"/>
          </w:rPr>
          <w:t xml:space="preserve"> syntax structure is outside the scope of this Specification.</w:t>
        </w:r>
      </w:ins>
    </w:p>
    <w:p w14:paraId="4C5D31F8" w14:textId="1862A6AE" w:rsidR="009527B2" w:rsidRPr="009527B2" w:rsidRDefault="009527B2" w:rsidP="009527B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49" w:author="Ye-Kui Wang (yk1)" w:date="2021-02-19T15:32:00Z"/>
          <w:rFonts w:eastAsia="SimSun"/>
          <w:sz w:val="20"/>
          <w:lang w:val="en-GB"/>
        </w:rPr>
      </w:pPr>
      <w:ins w:id="50" w:author="Ye-Kui Wang (yk1)" w:date="2021-02-19T15:32:00Z">
        <w:r w:rsidRPr="009527B2">
          <w:rPr>
            <w:rFonts w:eastAsia="SimSun"/>
            <w:sz w:val="20"/>
            <w:lang w:val="en-GB"/>
          </w:rPr>
          <w:t xml:space="preserve">Technical specifications that reference this Specification for carrying SEI messages shall specify a way to carry the payload syntax of each specified SEI message, to identify which SEI message is conveyed, and to identify the length in bits of the SEI message syntax structure, </w:t>
        </w:r>
      </w:ins>
      <w:ins w:id="51" w:author="Ye-Kui Wang (yk1)" w:date="2021-02-19T15:39:00Z">
        <w:r w:rsidR="00D14A45" w:rsidRPr="00D14A45">
          <w:rPr>
            <w:rFonts w:eastAsia="SimSun"/>
            <w:sz w:val="20"/>
            <w:highlight w:val="yellow"/>
            <w:lang w:val="en-GB"/>
          </w:rPr>
          <w:t>e.g.,</w:t>
        </w:r>
        <w:r w:rsidR="00D14A45">
          <w:rPr>
            <w:rFonts w:eastAsia="SimSun"/>
            <w:sz w:val="20"/>
            <w:lang w:val="en-GB"/>
          </w:rPr>
          <w:t xml:space="preserve"> </w:t>
        </w:r>
      </w:ins>
      <w:ins w:id="52" w:author="Ye-Kui Wang (yk1)" w:date="2021-02-19T15:32:00Z">
        <w:r w:rsidRPr="009527B2">
          <w:rPr>
            <w:rFonts w:eastAsia="SimSun"/>
            <w:sz w:val="20"/>
            <w:lang w:val="en-GB"/>
          </w:rPr>
          <w:t xml:space="preserve">the </w:t>
        </w:r>
        <w:proofErr w:type="spellStart"/>
        <w:r w:rsidRPr="009527B2">
          <w:rPr>
            <w:rFonts w:eastAsia="SimSun"/>
            <w:sz w:val="20"/>
            <w:lang w:val="en-GB"/>
          </w:rPr>
          <w:t>sei_payload</w:t>
        </w:r>
        <w:proofErr w:type="spellEnd"/>
        <w:r w:rsidRPr="009527B2">
          <w:rPr>
            <w:rFonts w:eastAsia="SimSun"/>
            <w:sz w:val="20"/>
            <w:lang w:val="en-GB"/>
          </w:rPr>
          <w:t xml:space="preserve">( ) syntax structure specified in Rec. </w:t>
        </w:r>
        <w:r w:rsidRPr="009527B2">
          <w:rPr>
            <w:rFonts w:eastAsia="SimSun"/>
            <w:sz w:val="20"/>
            <w:lang w:val="fr-CH"/>
          </w:rPr>
          <w:t xml:space="preserve">ITU-T H.266 | ISO/IEC 23090-3 and Rec. ITU-T H.265 | ISO/IEC 23008-2. </w:t>
        </w:r>
        <w:r w:rsidRPr="009527B2">
          <w:rPr>
            <w:rFonts w:eastAsia="SimSun"/>
            <w:sz w:val="20"/>
            <w:lang w:val="en-GB"/>
          </w:rPr>
          <w:t xml:space="preserve">The design of the container </w:t>
        </w:r>
      </w:ins>
      <w:ins w:id="53" w:author="Ye-Kui Wang (yk1)" w:date="2021-02-19T15:36:00Z">
        <w:r w:rsidR="00EC46B3" w:rsidRPr="000A3E0E">
          <w:rPr>
            <w:rFonts w:eastAsia="SimSun"/>
            <w:strike/>
            <w:color w:val="FF0000"/>
            <w:sz w:val="20"/>
            <w:lang w:val="en-GB"/>
          </w:rPr>
          <w:t>needs</w:t>
        </w:r>
        <w:r w:rsidR="00EC46B3">
          <w:rPr>
            <w:rFonts w:eastAsia="SimSun"/>
            <w:strike/>
            <w:color w:val="FF0000"/>
            <w:sz w:val="20"/>
            <w:lang w:val="en-GB"/>
          </w:rPr>
          <w:t xml:space="preserve"> to</w:t>
        </w:r>
        <w:r w:rsidR="00EC46B3" w:rsidRPr="000A3E0E">
          <w:rPr>
            <w:rFonts w:eastAsia="SimSun"/>
            <w:strike/>
            <w:color w:val="FF0000"/>
            <w:sz w:val="20"/>
            <w:lang w:val="en-GB"/>
          </w:rPr>
          <w:t xml:space="preserve"> </w:t>
        </w:r>
        <w:r w:rsidR="00EC46B3" w:rsidRPr="000A3E0E">
          <w:rPr>
            <w:rFonts w:eastAsia="SimSun"/>
            <w:sz w:val="20"/>
            <w:highlight w:val="yellow"/>
            <w:lang w:val="en-GB"/>
          </w:rPr>
          <w:t>should</w:t>
        </w:r>
      </w:ins>
      <w:ins w:id="54" w:author="Ye-Kui Wang (yk1)" w:date="2021-02-19T15:32:00Z">
        <w:r w:rsidRPr="009527B2">
          <w:rPr>
            <w:rFonts w:eastAsia="SimSun"/>
            <w:sz w:val="20"/>
            <w:lang w:val="en-GB"/>
          </w:rPr>
          <w:t xml:space="preserve"> provide the ability to detect the number of bits in an SEI message and to allow the number of bits to be increased in future versions of this Specification, thus enabling this Specification to provide extensibility by directly appending additional syntax elements to the end of the SEI message syntax structure in future versions of this Specification. The syntax of the container of the SEI messages as well as the method of identifying which SEI message is outside the scope of this Specification.</w:t>
        </w:r>
      </w:ins>
    </w:p>
    <w:p w14:paraId="0FEB27B7" w14:textId="331FFAB1" w:rsidR="009527B2" w:rsidRPr="00CC3F08" w:rsidRDefault="009527B2" w:rsidP="009527B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55" w:author="Ye-Kui Wang (yk1)" w:date="2021-02-19T15:30:00Z"/>
          <w:rFonts w:eastAsia="SimSun"/>
          <w:noProof/>
          <w:sz w:val="20"/>
          <w:lang w:val="en-GB"/>
        </w:rPr>
      </w:pPr>
      <w:ins w:id="56" w:author="Ye-Kui Wang (yk1)" w:date="2021-02-19T15:33:00Z">
        <w:r>
          <w:rPr>
            <w:rFonts w:eastAsia="SimSun"/>
            <w:noProof/>
            <w:sz w:val="20"/>
            <w:lang w:val="en-GB"/>
          </w:rPr>
          <w:t>...</w:t>
        </w:r>
      </w:ins>
    </w:p>
    <w:p w14:paraId="036BC48F" w14:textId="42B78BC6" w:rsidR="00CC3F08" w:rsidRDefault="00CC3F08" w:rsidP="00CC3F0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 xml:space="preserve">Replace </w:t>
      </w:r>
      <w:r>
        <w:rPr>
          <w:rFonts w:eastAsia="SimSun"/>
          <w:i/>
          <w:noProof/>
          <w:sz w:val="24"/>
          <w:lang w:val="en-CA"/>
        </w:rPr>
        <w:t xml:space="preserve">6.3 </w:t>
      </w:r>
      <w:r w:rsidRPr="009C03B9">
        <w:rPr>
          <w:rFonts w:eastAsia="SimSun"/>
          <w:i/>
          <w:noProof/>
          <w:sz w:val="24"/>
          <w:lang w:val="en-CA"/>
        </w:rPr>
        <w:t>with the following:</w:t>
      </w:r>
    </w:p>
    <w:p w14:paraId="67CB091D" w14:textId="6F00A20A" w:rsidR="00CC3F08" w:rsidRPr="00CC3F08" w:rsidRDefault="00CC3F08" w:rsidP="00CC3F08">
      <w:pPr>
        <w:keepNext/>
        <w:keepLines/>
        <w:numPr>
          <w:ilvl w:val="1"/>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ind w:left="576" w:hanging="576"/>
        <w:outlineLvl w:val="1"/>
        <w:rPr>
          <w:rFonts w:eastAsia="SimSun"/>
          <w:b/>
          <w:lang w:val="en-GB"/>
        </w:rPr>
      </w:pPr>
      <w:bookmarkStart w:id="57" w:name="_Toc20134239"/>
      <w:bookmarkStart w:id="58" w:name="_Ref33442712"/>
      <w:bookmarkStart w:id="59" w:name="_Toc77680369"/>
      <w:bookmarkStart w:id="60" w:name="_Toc118289039"/>
      <w:bookmarkStart w:id="61" w:name="_Ref168818615"/>
      <w:bookmarkStart w:id="62" w:name="_Ref196969106"/>
      <w:bookmarkStart w:id="63" w:name="_Ref220340855"/>
      <w:bookmarkStart w:id="64" w:name="_Toc226456516"/>
      <w:bookmarkStart w:id="65" w:name="_Toc248045219"/>
      <w:bookmarkStart w:id="66" w:name="_Toc287363749"/>
      <w:bookmarkStart w:id="67" w:name="_Toc311216737"/>
      <w:bookmarkStart w:id="68" w:name="_Ref316817924"/>
      <w:bookmarkStart w:id="69" w:name="_Toc317198701"/>
      <w:bookmarkStart w:id="70" w:name="_Ref398984612"/>
      <w:bookmarkStart w:id="71" w:name="_Toc415475812"/>
      <w:bookmarkStart w:id="72" w:name="_Toc423599087"/>
      <w:bookmarkStart w:id="73" w:name="_Toc423601591"/>
      <w:bookmarkStart w:id="74" w:name="_Toc501130158"/>
      <w:bookmarkStart w:id="75" w:name="_Toc510795081"/>
      <w:bookmarkStart w:id="76" w:name="_Toc50053451"/>
      <w:r>
        <w:rPr>
          <w:rFonts w:eastAsia="SimSun"/>
          <w:b/>
          <w:lang w:val="en-GB"/>
        </w:rPr>
        <w:t xml:space="preserve">6.3 </w:t>
      </w:r>
      <w:r w:rsidRPr="00CC3F08">
        <w:rPr>
          <w:rFonts w:eastAsia="SimSun"/>
          <w:b/>
          <w:lang w:val="en-GB"/>
        </w:rPr>
        <w:t>Specification of syntax functions and descriptors</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16F850AE" w14:textId="77777777" w:rsidR="00CC3F08" w:rsidRPr="00CC3F08" w:rsidRDefault="00CC3F08" w:rsidP="00CC3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C3F08">
        <w:rPr>
          <w:rFonts w:eastAsia="SimSun"/>
          <w:noProof/>
          <w:sz w:val="20"/>
          <w:lang w:val="en-GB"/>
        </w:rPr>
        <w:t>The functions presented in this clause are used in the syntactical description. These functions are expressed in terms of the value of the VUI parameters syntax or an SEI message syntax data pointer that indicates the position of the next bit to be read by the decoding process from the syntax structure.</w:t>
      </w:r>
    </w:p>
    <w:p w14:paraId="4F3BDB4B" w14:textId="77777777" w:rsidR="00CC3F08" w:rsidRPr="00CC3F08" w:rsidRDefault="00CC3F08" w:rsidP="00CC3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C3F08">
        <w:rPr>
          <w:rFonts w:eastAsia="SimSun"/>
          <w:noProof/>
          <w:sz w:val="20"/>
          <w:lang w:val="en-GB"/>
        </w:rPr>
        <w:t>read_bits( </w:t>
      </w:r>
      <w:r w:rsidRPr="00CC3F08">
        <w:rPr>
          <w:rFonts w:eastAsia="SimSun"/>
          <w:iCs/>
          <w:noProof/>
          <w:sz w:val="20"/>
          <w:lang w:val="en-GB"/>
        </w:rPr>
        <w:t>n</w:t>
      </w:r>
      <w:r w:rsidRPr="00CC3F08">
        <w:rPr>
          <w:rFonts w:eastAsia="SimSun"/>
          <w:noProof/>
          <w:sz w:val="20"/>
          <w:lang w:val="en-GB"/>
        </w:rPr>
        <w:t xml:space="preserve"> ) reads the next </w:t>
      </w:r>
      <w:r w:rsidRPr="00CC3F08">
        <w:rPr>
          <w:rFonts w:eastAsia="SimSun"/>
          <w:iCs/>
          <w:noProof/>
          <w:sz w:val="20"/>
          <w:lang w:val="en-GB"/>
        </w:rPr>
        <w:t>n</w:t>
      </w:r>
      <w:r w:rsidRPr="00CC3F08">
        <w:rPr>
          <w:rFonts w:eastAsia="SimSun"/>
          <w:noProof/>
          <w:sz w:val="20"/>
          <w:lang w:val="en-GB"/>
        </w:rPr>
        <w:t xml:space="preserve"> bits from the syntax structure and advances the data pointer by </w:t>
      </w:r>
      <w:r w:rsidRPr="00CC3F08">
        <w:rPr>
          <w:rFonts w:eastAsia="SimSun"/>
          <w:iCs/>
          <w:noProof/>
          <w:sz w:val="20"/>
          <w:lang w:val="en-GB"/>
        </w:rPr>
        <w:t>n</w:t>
      </w:r>
      <w:r w:rsidRPr="00CC3F08">
        <w:rPr>
          <w:rFonts w:eastAsia="SimSun"/>
          <w:noProof/>
          <w:sz w:val="20"/>
          <w:lang w:val="en-GB"/>
        </w:rPr>
        <w:t xml:space="preserve"> bit positions. When </w:t>
      </w:r>
      <w:r w:rsidRPr="00CC3F08">
        <w:rPr>
          <w:rFonts w:eastAsia="SimSun"/>
          <w:iCs/>
          <w:noProof/>
          <w:sz w:val="20"/>
          <w:lang w:val="en-GB"/>
        </w:rPr>
        <w:t>n</w:t>
      </w:r>
      <w:r w:rsidRPr="00CC3F08">
        <w:rPr>
          <w:rFonts w:eastAsia="SimSun"/>
          <w:noProof/>
          <w:sz w:val="20"/>
          <w:lang w:val="en-GB"/>
        </w:rPr>
        <w:t xml:space="preserve"> is equal to 0, read_bits( </w:t>
      </w:r>
      <w:r w:rsidRPr="00CC3F08">
        <w:rPr>
          <w:rFonts w:eastAsia="SimSun"/>
          <w:iCs/>
          <w:noProof/>
          <w:sz w:val="20"/>
          <w:lang w:val="en-GB"/>
        </w:rPr>
        <w:t>n</w:t>
      </w:r>
      <w:r w:rsidRPr="00CC3F08">
        <w:rPr>
          <w:rFonts w:eastAsia="SimSun"/>
          <w:noProof/>
          <w:sz w:val="20"/>
          <w:lang w:val="en-GB"/>
        </w:rPr>
        <w:t> ) is specified to return a value equal to 0 and to not advance the data pointer.</w:t>
      </w:r>
    </w:p>
    <w:p w14:paraId="4658B7A8" w14:textId="77777777" w:rsidR="00CC3F08" w:rsidRPr="00CC3F08" w:rsidRDefault="00CC3F08" w:rsidP="00CC3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20"/>
        <w:rPr>
          <w:rFonts w:eastAsia="SimSun"/>
          <w:noProof/>
          <w:sz w:val="20"/>
          <w:lang w:val="en-GB"/>
        </w:rPr>
      </w:pPr>
      <w:r w:rsidRPr="00CC3F08">
        <w:rPr>
          <w:rFonts w:eastAsia="SimSun"/>
          <w:noProof/>
          <w:sz w:val="20"/>
          <w:lang w:val="en-GB"/>
        </w:rPr>
        <w:t>The following descriptors specify the parsing process of each syntax element:</w:t>
      </w:r>
    </w:p>
    <w:p w14:paraId="548A7D4C"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bCs/>
          <w:noProof/>
          <w:sz w:val="20"/>
          <w:lang w:val="en-GB"/>
        </w:rPr>
      </w:pPr>
      <w:r w:rsidRPr="00CC3F08">
        <w:rPr>
          <w:rFonts w:eastAsia="SimSun"/>
          <w:noProof/>
          <w:sz w:val="20"/>
          <w:lang w:val="en-GB"/>
        </w:rPr>
        <w:t>–</w:t>
      </w:r>
      <w:r w:rsidRPr="00CC3F08">
        <w:rPr>
          <w:rFonts w:eastAsia="SimSun"/>
          <w:noProof/>
          <w:sz w:val="20"/>
          <w:lang w:val="en-GB"/>
        </w:rPr>
        <w:tab/>
      </w:r>
      <w:r w:rsidRPr="00CC3F08">
        <w:rPr>
          <w:rFonts w:eastAsia="SimSun"/>
          <w:bCs/>
          <w:noProof/>
          <w:sz w:val="20"/>
          <w:lang w:val="en-GB"/>
        </w:rPr>
        <w:t>b(8): byte having any pattern of bit string (8 bits). The parsing process for this descriptor is specified by the return value of the function read_bits( 8 ).</w:t>
      </w:r>
    </w:p>
    <w:p w14:paraId="5FF5C192"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bCs/>
          <w:noProof/>
          <w:sz w:val="20"/>
          <w:lang w:val="en-GB"/>
        </w:rPr>
      </w:pPr>
      <w:r w:rsidRPr="00CC3F08">
        <w:rPr>
          <w:rFonts w:eastAsia="SimSun"/>
          <w:noProof/>
          <w:sz w:val="20"/>
          <w:lang w:val="en-GB"/>
        </w:rPr>
        <w:t>–</w:t>
      </w:r>
      <w:r w:rsidRPr="00CC3F08">
        <w:rPr>
          <w:rFonts w:eastAsia="SimSun"/>
          <w:noProof/>
          <w:sz w:val="20"/>
          <w:lang w:val="en-GB"/>
        </w:rPr>
        <w:tab/>
      </w:r>
      <w:r w:rsidRPr="00CC3F08">
        <w:rPr>
          <w:rFonts w:eastAsia="SimSun"/>
          <w:bCs/>
          <w:noProof/>
          <w:sz w:val="20"/>
          <w:lang w:val="en-GB"/>
        </w:rPr>
        <w:t>f(n): fixed-pattern bit string using n bits written (from left to right) with the left bit first. The parsing process for this descriptor is specified by the return value of the function read_bits( n ).</w:t>
      </w:r>
    </w:p>
    <w:p w14:paraId="720FECA1"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noProof/>
          <w:sz w:val="20"/>
          <w:lang w:val="en-GB"/>
        </w:rPr>
      </w:pPr>
      <w:r w:rsidRPr="00CC3F08">
        <w:rPr>
          <w:rFonts w:eastAsia="SimSun"/>
          <w:noProof/>
          <w:sz w:val="20"/>
          <w:lang w:val="en-GB"/>
        </w:rPr>
        <w:t>–</w:t>
      </w:r>
      <w:r w:rsidRPr="00CC3F08">
        <w:rPr>
          <w:rFonts w:eastAsia="SimSun"/>
          <w:noProof/>
          <w:sz w:val="20"/>
          <w:lang w:val="en-GB"/>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p>
    <w:p w14:paraId="67F5E096"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bCs/>
          <w:noProof/>
          <w:sz w:val="20"/>
          <w:lang w:val="en-GB"/>
        </w:rPr>
      </w:pPr>
      <w:r w:rsidRPr="00CC3F08">
        <w:rPr>
          <w:rFonts w:eastAsia="SimSun"/>
          <w:noProof/>
          <w:sz w:val="20"/>
          <w:lang w:val="en-GB"/>
        </w:rPr>
        <w:t>–</w:t>
      </w:r>
      <w:r w:rsidRPr="00CC3F08">
        <w:rPr>
          <w:rFonts w:eastAsia="SimSun"/>
          <w:noProof/>
          <w:sz w:val="20"/>
          <w:lang w:val="en-GB"/>
        </w:rPr>
        <w:tab/>
      </w:r>
      <w:r w:rsidRPr="00CC3F08">
        <w:rPr>
          <w:rFonts w:eastAsia="SimSun"/>
          <w:bCs/>
          <w:noProof/>
          <w:sz w:val="20"/>
          <w:lang w:val="en-GB"/>
        </w:rPr>
        <w:t>se(v): signed integer 0-th order Exp-Golomb-coded syntax element with the left bit first. The parsing process for this descriptor is specified in clause </w:t>
      </w:r>
      <w:r w:rsidRPr="00CC3F08">
        <w:rPr>
          <w:rFonts w:eastAsia="SimSun"/>
          <w:bCs/>
          <w:noProof/>
          <w:sz w:val="20"/>
          <w:lang w:val="en-GB"/>
        </w:rPr>
        <w:fldChar w:fldCharType="begin"/>
      </w:r>
      <w:r w:rsidRPr="00CC3F08">
        <w:rPr>
          <w:rFonts w:eastAsia="SimSun"/>
          <w:bCs/>
          <w:noProof/>
          <w:sz w:val="20"/>
          <w:lang w:val="en-GB"/>
        </w:rPr>
        <w:instrText xml:space="preserve"> REF _Ref522195041 \r \h </w:instrText>
      </w:r>
      <w:r w:rsidRPr="00CC3F08">
        <w:rPr>
          <w:rFonts w:eastAsia="SimSun"/>
          <w:bCs/>
          <w:noProof/>
          <w:sz w:val="20"/>
          <w:lang w:val="en-GB"/>
        </w:rPr>
      </w:r>
      <w:r w:rsidRPr="00CC3F08">
        <w:rPr>
          <w:rFonts w:eastAsia="SimSun"/>
          <w:bCs/>
          <w:noProof/>
          <w:sz w:val="20"/>
          <w:lang w:val="en-GB"/>
        </w:rPr>
        <w:fldChar w:fldCharType="separate"/>
      </w:r>
      <w:r w:rsidRPr="00CC3F08">
        <w:rPr>
          <w:rFonts w:eastAsia="SimSun"/>
          <w:bCs/>
          <w:noProof/>
          <w:sz w:val="20"/>
          <w:lang w:val="en-GB"/>
        </w:rPr>
        <w:t>9</w:t>
      </w:r>
      <w:r w:rsidRPr="00CC3F08">
        <w:rPr>
          <w:rFonts w:eastAsia="SimSun"/>
          <w:bCs/>
          <w:noProof/>
          <w:sz w:val="20"/>
          <w:lang w:val="en-GB"/>
        </w:rPr>
        <w:fldChar w:fldCharType="end"/>
      </w:r>
      <w:r w:rsidRPr="00CC3F08">
        <w:rPr>
          <w:rFonts w:eastAsia="SimSun"/>
          <w:bCs/>
          <w:noProof/>
          <w:sz w:val="20"/>
          <w:lang w:val="en-GB"/>
        </w:rPr>
        <w:t xml:space="preserve"> with the order k equal to 0.</w:t>
      </w:r>
    </w:p>
    <w:p w14:paraId="1B7F28DE"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bCs/>
          <w:noProof/>
          <w:sz w:val="20"/>
          <w:highlight w:val="yellow"/>
          <w:lang w:val="en-GB"/>
        </w:rPr>
      </w:pPr>
      <w:r w:rsidRPr="00CC3F08">
        <w:rPr>
          <w:rFonts w:eastAsia="SimSun"/>
          <w:noProof/>
          <w:sz w:val="20"/>
          <w:lang w:val="en-GB"/>
        </w:rPr>
        <w:t>––</w:t>
      </w:r>
      <w:r w:rsidRPr="00CC3F08">
        <w:rPr>
          <w:rFonts w:eastAsia="SimSun"/>
          <w:noProof/>
          <w:sz w:val="20"/>
          <w:lang w:val="en-GB"/>
        </w:rPr>
        <w:tab/>
      </w:r>
      <w:proofErr w:type="spellStart"/>
      <w:r w:rsidRPr="00CC3F08">
        <w:rPr>
          <w:rFonts w:eastAsia="SimSun"/>
          <w:bCs/>
          <w:sz w:val="20"/>
          <w:highlight w:val="yellow"/>
          <w:lang w:val="en-GB"/>
        </w:rPr>
        <w:t>st</w:t>
      </w:r>
      <w:proofErr w:type="spellEnd"/>
      <w:r w:rsidRPr="00CC3F08">
        <w:rPr>
          <w:rFonts w:eastAsia="SimSun"/>
          <w:bCs/>
          <w:sz w:val="20"/>
          <w:highlight w:val="yellow"/>
          <w:lang w:val="en-GB"/>
        </w:rPr>
        <w:t xml:space="preserve">(v): </w:t>
      </w:r>
      <w:r w:rsidRPr="00CC3F08">
        <w:rPr>
          <w:rFonts w:eastAsia="SimSun"/>
          <w:sz w:val="20"/>
          <w:highlight w:val="yellow"/>
          <w:lang w:val="en-GB"/>
        </w:rPr>
        <w:t xml:space="preserve">null-terminated string encoded as </w:t>
      </w:r>
      <w:r w:rsidRPr="00CC3F08">
        <w:rPr>
          <w:rFonts w:eastAsia="SimSun"/>
          <w:noProof/>
          <w:sz w:val="20"/>
          <w:highlight w:val="yellow"/>
          <w:lang w:val="en-GB"/>
        </w:rPr>
        <w:t>universal coded character set (UCS) transmission format-8</w:t>
      </w:r>
      <w:r w:rsidRPr="00CC3F08">
        <w:rPr>
          <w:rFonts w:eastAsia="SimSun"/>
          <w:sz w:val="20"/>
          <w:highlight w:val="yellow"/>
          <w:lang w:val="en-GB"/>
        </w:rPr>
        <w:t xml:space="preserve"> (UTF-8) characters as specified in ISO/IEC 10646. The parsing process is specified as follows: </w:t>
      </w:r>
      <w:proofErr w:type="spellStart"/>
      <w:r w:rsidRPr="00CC3F08">
        <w:rPr>
          <w:rFonts w:eastAsia="SimSun"/>
          <w:sz w:val="20"/>
          <w:highlight w:val="yellow"/>
          <w:lang w:val="en-GB"/>
        </w:rPr>
        <w:t>st</w:t>
      </w:r>
      <w:proofErr w:type="spellEnd"/>
      <w:r w:rsidRPr="00CC3F08">
        <w:rPr>
          <w:rFonts w:eastAsia="SimSun"/>
          <w:sz w:val="20"/>
          <w:highlight w:val="yellow"/>
          <w:lang w:val="en-GB"/>
        </w:rPr>
        <w:t>(v) begins at a byte-aligned position in the bitstream and reads and returns a series of bytes from the bitstream, beginning at the current position and continuing up to but not including the next byte-aligned byte that is equal to 0x00, and advances the bitstream pointer by ( </w:t>
      </w:r>
      <w:proofErr w:type="spellStart"/>
      <w:r w:rsidRPr="00CC3F08">
        <w:rPr>
          <w:rFonts w:eastAsia="SimSun"/>
          <w:sz w:val="20"/>
          <w:highlight w:val="yellow"/>
          <w:lang w:val="en-GB"/>
        </w:rPr>
        <w:t>stringLength</w:t>
      </w:r>
      <w:proofErr w:type="spellEnd"/>
      <w:r w:rsidRPr="00CC3F08">
        <w:rPr>
          <w:rFonts w:eastAsia="SimSun"/>
          <w:sz w:val="20"/>
          <w:highlight w:val="yellow"/>
          <w:lang w:val="en-GB"/>
        </w:rPr>
        <w:t xml:space="preserve"> + 1 ) * 8 bit positions, where </w:t>
      </w:r>
      <w:proofErr w:type="spellStart"/>
      <w:r w:rsidRPr="00CC3F08">
        <w:rPr>
          <w:rFonts w:eastAsia="SimSun"/>
          <w:sz w:val="20"/>
          <w:highlight w:val="yellow"/>
          <w:lang w:val="en-GB"/>
        </w:rPr>
        <w:t>stringLength</w:t>
      </w:r>
      <w:proofErr w:type="spellEnd"/>
      <w:r w:rsidRPr="00CC3F08">
        <w:rPr>
          <w:rFonts w:eastAsia="SimSun"/>
          <w:sz w:val="20"/>
          <w:highlight w:val="yellow"/>
          <w:lang w:val="en-GB"/>
        </w:rPr>
        <w:t xml:space="preserve"> is equal to the number of bytes returned.</w:t>
      </w:r>
    </w:p>
    <w:p w14:paraId="784F7D46" w14:textId="77777777" w:rsidR="00CC3F08" w:rsidRPr="00CC3F08" w:rsidRDefault="00CC3F08" w:rsidP="00CC3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1209"/>
        <w:rPr>
          <w:rFonts w:eastAsia="SimSun"/>
          <w:noProof/>
          <w:sz w:val="18"/>
          <w:lang w:val="en-GB"/>
        </w:rPr>
      </w:pPr>
      <w:r w:rsidRPr="00CC3F08">
        <w:rPr>
          <w:rFonts w:eastAsia="SimSun"/>
          <w:noProof/>
          <w:sz w:val="18"/>
          <w:highlight w:val="yellow"/>
          <w:lang w:val="en-GB"/>
        </w:rPr>
        <w:lastRenderedPageBreak/>
        <w:t>NOTE – The st(v) syntax descriptor is only used in this Specification when the current position in the bitstream is a byte-aligned position.</w:t>
      </w:r>
    </w:p>
    <w:p w14:paraId="5EB5BD52" w14:textId="1C85E23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noProof/>
          <w:sz w:val="20"/>
          <w:lang w:val="en-GB"/>
        </w:rPr>
      </w:pPr>
      <w:r w:rsidRPr="00CC3F08">
        <w:rPr>
          <w:rFonts w:eastAsia="SimSun"/>
          <w:noProof/>
          <w:sz w:val="20"/>
          <w:lang w:val="en-GB"/>
        </w:rPr>
        <w:tab/>
        <w:t>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most significant bit written first.</w:t>
      </w:r>
    </w:p>
    <w:p w14:paraId="7D2CE307"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noProof/>
          <w:sz w:val="20"/>
          <w:lang w:val="en-GB"/>
        </w:rPr>
      </w:pPr>
      <w:r w:rsidRPr="00CC3F08">
        <w:rPr>
          <w:rFonts w:eastAsia="SimSun"/>
          <w:noProof/>
          <w:sz w:val="20"/>
          <w:lang w:val="en-GB"/>
        </w:rPr>
        <w:t>–</w:t>
      </w:r>
      <w:r w:rsidRPr="00CC3F08">
        <w:rPr>
          <w:rFonts w:eastAsia="SimSun"/>
          <w:noProof/>
          <w:sz w:val="20"/>
          <w:lang w:val="en-GB"/>
        </w:rPr>
        <w:tab/>
        <w:t>ue(v): unsigned integer 0-th order Exp-Golomb-coded syntax element with the left bit first. The parsing process for this descriptor is specified in clause </w:t>
      </w:r>
      <w:r w:rsidRPr="00CC3F08">
        <w:rPr>
          <w:rFonts w:eastAsia="SimSun"/>
          <w:noProof/>
          <w:sz w:val="20"/>
          <w:lang w:val="en-GB"/>
        </w:rPr>
        <w:fldChar w:fldCharType="begin"/>
      </w:r>
      <w:r w:rsidRPr="00CC3F08">
        <w:rPr>
          <w:rFonts w:eastAsia="SimSun"/>
          <w:noProof/>
          <w:sz w:val="20"/>
          <w:lang w:val="en-GB"/>
        </w:rPr>
        <w:instrText xml:space="preserve"> REF _Ref522195041 \r \h  \* MERGEFORMAT </w:instrText>
      </w:r>
      <w:r w:rsidRPr="00CC3F08">
        <w:rPr>
          <w:rFonts w:eastAsia="SimSun"/>
          <w:noProof/>
          <w:sz w:val="20"/>
          <w:lang w:val="en-GB"/>
        </w:rPr>
      </w:r>
      <w:r w:rsidRPr="00CC3F08">
        <w:rPr>
          <w:rFonts w:eastAsia="SimSun"/>
          <w:noProof/>
          <w:sz w:val="20"/>
          <w:lang w:val="en-GB"/>
        </w:rPr>
        <w:fldChar w:fldCharType="separate"/>
      </w:r>
      <w:r w:rsidRPr="00CC3F08">
        <w:rPr>
          <w:rFonts w:eastAsia="SimSun"/>
          <w:noProof/>
          <w:sz w:val="20"/>
          <w:lang w:val="en-GB"/>
        </w:rPr>
        <w:t>9</w:t>
      </w:r>
      <w:r w:rsidRPr="00CC3F08">
        <w:rPr>
          <w:rFonts w:eastAsia="SimSun"/>
          <w:noProof/>
          <w:sz w:val="20"/>
          <w:lang w:val="en-GB"/>
        </w:rPr>
        <w:fldChar w:fldCharType="end"/>
      </w:r>
      <w:r w:rsidRPr="00CC3F08">
        <w:rPr>
          <w:rFonts w:eastAsia="SimSun"/>
          <w:noProof/>
          <w:sz w:val="20"/>
          <w:lang w:val="en-GB"/>
        </w:rPr>
        <w:t xml:space="preserve"> with the order k equal to 0.</w:t>
      </w:r>
    </w:p>
    <w:p w14:paraId="67DCD1AD" w14:textId="2961B6A0" w:rsidR="00CC3F08" w:rsidRDefault="00CC3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77" w:author="Ye-Kui Wang (yk1)" w:date="2021-02-22T10:42:00Z"/>
          <w:noProof/>
        </w:rPr>
      </w:pPr>
    </w:p>
    <w:p w14:paraId="55C752C5" w14:textId="1BA70C77" w:rsidR="001E17E7" w:rsidRDefault="001E17E7" w:rsidP="001E17E7">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ns w:id="78" w:author="Ye-Kui Wang (yk1)" w:date="2021-02-22T10:42:00Z"/>
          <w:rFonts w:eastAsia="SimSun"/>
          <w:i/>
          <w:noProof/>
          <w:sz w:val="24"/>
          <w:lang w:val="en-CA"/>
        </w:rPr>
      </w:pPr>
      <w:ins w:id="79" w:author="Ye-Kui Wang (yk1)" w:date="2021-02-22T10:42:00Z">
        <w:r>
          <w:rPr>
            <w:rFonts w:eastAsia="SimSun"/>
            <w:i/>
            <w:noProof/>
            <w:sz w:val="24"/>
            <w:lang w:val="en-CA"/>
          </w:rPr>
          <w:t xml:space="preserve">In </w:t>
        </w:r>
        <w:r w:rsidRPr="009C03B9">
          <w:rPr>
            <w:rFonts w:eastAsia="SimSun"/>
            <w:i/>
            <w:noProof/>
            <w:sz w:val="24"/>
            <w:lang w:val="en-CA"/>
          </w:rPr>
          <w:t>clause</w:t>
        </w:r>
        <w:r>
          <w:rPr>
            <w:rFonts w:eastAsia="SimSun"/>
            <w:i/>
            <w:noProof/>
            <w:sz w:val="24"/>
            <w:lang w:val="en-CA"/>
          </w:rPr>
          <w:t>s</w:t>
        </w:r>
        <w:r w:rsidRPr="009C03B9">
          <w:rPr>
            <w:rFonts w:eastAsia="SimSun"/>
            <w:i/>
            <w:noProof/>
            <w:sz w:val="24"/>
            <w:lang w:val="en-CA"/>
          </w:rPr>
          <w:t xml:space="preserve"> </w:t>
        </w:r>
        <w:r>
          <w:rPr>
            <w:rFonts w:eastAsia="SimSun"/>
            <w:i/>
            <w:noProof/>
            <w:sz w:val="24"/>
            <w:lang w:val="en-CA"/>
          </w:rPr>
          <w:t xml:space="preserve">8.16.1. change the coding of the </w:t>
        </w:r>
        <w:r w:rsidRPr="001E17E7">
          <w:rPr>
            <w:rFonts w:eastAsia="SimSun"/>
            <w:i/>
            <w:noProof/>
            <w:sz w:val="24"/>
            <w:lang w:val="en-CA"/>
          </w:rPr>
          <w:t>ffi_display_elemental_periods_minus1</w:t>
        </w:r>
        <w:r>
          <w:rPr>
            <w:rFonts w:eastAsia="SimSun"/>
            <w:i/>
            <w:noProof/>
            <w:sz w:val="24"/>
            <w:lang w:val="en-CA"/>
          </w:rPr>
          <w:t xml:space="preserve"> </w:t>
        </w:r>
      </w:ins>
      <w:ins w:id="80" w:author="Ye-Kui Wang (yk1)" w:date="2021-02-22T10:43:00Z">
        <w:r>
          <w:rPr>
            <w:rFonts w:eastAsia="SimSun"/>
            <w:i/>
            <w:noProof/>
            <w:sz w:val="24"/>
            <w:lang w:val="en-CA"/>
          </w:rPr>
          <w:t xml:space="preserve">syntax element </w:t>
        </w:r>
      </w:ins>
      <w:ins w:id="81" w:author="Ye-Kui Wang (yk1)" w:date="2021-02-22T10:42:00Z">
        <w:r>
          <w:rPr>
            <w:rFonts w:eastAsia="SimSun"/>
            <w:i/>
            <w:noProof/>
            <w:sz w:val="24"/>
            <w:lang w:val="en-CA"/>
          </w:rPr>
          <w:t>from u(4) to u(8)</w:t>
        </w:r>
      </w:ins>
      <w:ins w:id="82" w:author="Ye-Kui Wang (yk1)" w:date="2021-02-22T10:43:00Z">
        <w:r>
          <w:rPr>
            <w:rFonts w:eastAsia="SimSun"/>
            <w:i/>
            <w:noProof/>
            <w:sz w:val="24"/>
            <w:lang w:val="en-CA"/>
          </w:rPr>
          <w:t>.</w:t>
        </w:r>
      </w:ins>
    </w:p>
    <w:p w14:paraId="02B8992B" w14:textId="77777777" w:rsidR="001E17E7" w:rsidRPr="006D1CC9" w:rsidRDefault="001E17E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rPrChange w:id="83" w:author="Ye-Kui Wang (yk1)" w:date="2021-02-19T16:33:00Z">
            <w:rPr>
              <w:i/>
            </w:rPr>
          </w:rPrChange>
        </w:rPr>
        <w:pPrChange w:id="84" w:author="Ye-Kui Wang (yk1)" w:date="2021-02-19T16:33:00Z">
          <w:pPr>
            <w:pStyle w:val="enumlev1"/>
          </w:pPr>
        </w:pPrChange>
      </w:pPr>
    </w:p>
    <w:p w14:paraId="3E490DE4" w14:textId="3D710E66" w:rsidR="000E5B26" w:rsidRDefault="000E5B26" w:rsidP="000E5B26">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w:t>
      </w:r>
      <w:ins w:id="85" w:author="Ye-Kui Wang (yk1)" w:date="2021-02-19T16:28:00Z">
        <w:r w:rsidR="008A29D0">
          <w:rPr>
            <w:rFonts w:eastAsia="SimSun"/>
            <w:i/>
            <w:noProof/>
            <w:sz w:val="24"/>
            <w:lang w:val="en-CA"/>
          </w:rPr>
          <w:t>s</w:t>
        </w:r>
      </w:ins>
      <w:r w:rsidRPr="009C03B9">
        <w:rPr>
          <w:rFonts w:eastAsia="SimSun"/>
          <w:i/>
          <w:noProof/>
          <w:sz w:val="24"/>
          <w:lang w:val="en-CA"/>
        </w:rPr>
        <w:t xml:space="preserve"> </w:t>
      </w:r>
      <w:r>
        <w:rPr>
          <w:rFonts w:eastAsia="SimSun"/>
          <w:i/>
          <w:noProof/>
          <w:sz w:val="24"/>
          <w:lang w:val="en-CA"/>
        </w:rPr>
        <w:t>8.18</w:t>
      </w:r>
      <w:ins w:id="86" w:author="Ye-Kui Wang (yk1)" w:date="2021-02-19T16:28:00Z">
        <w:r w:rsidR="008A29D0">
          <w:rPr>
            <w:rFonts w:eastAsia="SimSun"/>
            <w:i/>
            <w:noProof/>
            <w:sz w:val="24"/>
            <w:lang w:val="en-CA"/>
          </w:rPr>
          <w:t xml:space="preserve"> t</w:t>
        </w:r>
      </w:ins>
      <w:ins w:id="87" w:author="Ye-Kui Wang (yk1)" w:date="2021-02-19T16:29:00Z">
        <w:r w:rsidR="008A29D0">
          <w:rPr>
            <w:rFonts w:eastAsia="SimSun"/>
            <w:i/>
            <w:noProof/>
            <w:sz w:val="24"/>
            <w:lang w:val="en-CA"/>
          </w:rPr>
          <w:t>o 8.22</w:t>
        </w:r>
      </w:ins>
      <w:r w:rsidRPr="009C03B9">
        <w:rPr>
          <w:rFonts w:eastAsia="SimSun"/>
          <w:i/>
          <w:noProof/>
          <w:sz w:val="24"/>
          <w:lang w:val="en-CA"/>
        </w:rPr>
        <w:t xml:space="preserve"> as follows:</w:t>
      </w:r>
    </w:p>
    <w:p w14:paraId="387EAB98" w14:textId="24DD2B87" w:rsidR="000E5B26" w:rsidRPr="00CC3F08" w:rsidRDefault="00CC3F08" w:rsidP="00CC3F08">
      <w:pPr>
        <w:pStyle w:val="ListParagraph"/>
        <w:keepNext/>
        <w:keepLines/>
        <w:numPr>
          <w:ilvl w:val="1"/>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GB"/>
        </w:rPr>
      </w:pPr>
      <w:r>
        <w:rPr>
          <w:rFonts w:eastAsia="SimSun"/>
          <w:b/>
          <w:lang w:val="en-GB"/>
        </w:rPr>
        <w:t xml:space="preserve"> </w:t>
      </w:r>
      <w:r w:rsidR="000E5B26" w:rsidRPr="00CC3F08">
        <w:rPr>
          <w:rFonts w:eastAsia="SimSun"/>
          <w:b/>
          <w:lang w:val="en-GB"/>
        </w:rPr>
        <w:t>Annotated regions SEI message</w:t>
      </w:r>
    </w:p>
    <w:p w14:paraId="6CA3CA97" w14:textId="77777777" w:rsidR="000E5B26" w:rsidRPr="00380AC5" w:rsidRDefault="000E5B26" w:rsidP="000E5B26">
      <w:pPr>
        <w:pStyle w:val="Annex3"/>
        <w:tabs>
          <w:tab w:val="clear" w:pos="720"/>
          <w:tab w:val="clear" w:pos="794"/>
          <w:tab w:val="clear" w:pos="1191"/>
          <w:tab w:val="clear" w:pos="1440"/>
          <w:tab w:val="clear" w:pos="2160"/>
          <w:tab w:val="left" w:pos="851"/>
        </w:tabs>
        <w:ind w:left="0" w:firstLine="0"/>
        <w:textAlignment w:val="auto"/>
        <w:rPr>
          <w:noProof/>
          <w:lang w:val="fr-CH"/>
        </w:rPr>
      </w:pPr>
      <w:r>
        <w:rPr>
          <w:noProof/>
          <w:lang w:val="fr-CH"/>
        </w:rPr>
        <w:t xml:space="preserve">8.18.1 </w:t>
      </w:r>
      <w:r w:rsidRPr="00380AC5">
        <w:rPr>
          <w:noProof/>
          <w:lang w:val="fr-CH"/>
        </w:rPr>
        <w:t xml:space="preserve">Annotated regions SEI message </w:t>
      </w:r>
      <w:r>
        <w:rPr>
          <w:noProof/>
          <w:lang w:val="fr-CH"/>
        </w:rPr>
        <w:t>syntax</w:t>
      </w:r>
    </w:p>
    <w:p w14:paraId="62A004DB" w14:textId="77777777" w:rsidR="000E5B26" w:rsidRPr="006D1CC9" w:rsidRDefault="000E5B26" w:rsidP="000E5B26">
      <w:pPr>
        <w:keepNext/>
        <w:rPr>
          <w:sz w:val="20"/>
          <w:lang w:val="fr-CH"/>
          <w:rPrChange w:id="88" w:author="Ye-Kui Wang (yk1)" w:date="2021-02-19T16:32:00Z">
            <w:rPr>
              <w:lang w:val="fr-CH"/>
            </w:rPr>
          </w:rPrChange>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2"/>
        <w:gridCol w:w="1033"/>
        <w:gridCol w:w="1183"/>
      </w:tblGrid>
      <w:tr w:rsidR="000E5B26" w:rsidRPr="00380AC5" w14:paraId="79F25800" w14:textId="77777777" w:rsidTr="00450C30">
        <w:trPr>
          <w:cantSplit/>
          <w:trHeight w:val="287"/>
          <w:jc w:val="center"/>
        </w:trPr>
        <w:tc>
          <w:tcPr>
            <w:tcW w:w="7332" w:type="dxa"/>
          </w:tcPr>
          <w:p w14:paraId="2FE72518"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80AC5">
              <w:rPr>
                <w:rFonts w:eastAsia="SimSun"/>
                <w:noProof/>
                <w:sz w:val="20"/>
                <w:lang w:val="en-GB"/>
              </w:rPr>
              <w:t>annotated_</w:t>
            </w:r>
            <w:proofErr w:type="gramStart"/>
            <w:r w:rsidRPr="00380AC5">
              <w:rPr>
                <w:rFonts w:eastAsia="SimSun"/>
                <w:noProof/>
                <w:sz w:val="20"/>
                <w:lang w:val="en-GB"/>
              </w:rPr>
              <w:t>regions</w:t>
            </w:r>
            <w:r w:rsidRPr="00380AC5">
              <w:rPr>
                <w:rFonts w:eastAsia="Malgun Gothic"/>
                <w:sz w:val="20"/>
                <w:lang w:val="en-GB"/>
              </w:rPr>
              <w:t>( </w:t>
            </w:r>
            <w:proofErr w:type="spellStart"/>
            <w:r w:rsidRPr="00380AC5">
              <w:rPr>
                <w:rFonts w:eastAsia="Malgun Gothic"/>
                <w:sz w:val="20"/>
                <w:lang w:val="en-GB"/>
              </w:rPr>
              <w:t>payloadSize</w:t>
            </w:r>
            <w:proofErr w:type="spellEnd"/>
            <w:proofErr w:type="gramEnd"/>
            <w:r w:rsidRPr="00380AC5">
              <w:rPr>
                <w:rFonts w:eastAsia="Malgun Gothic"/>
                <w:sz w:val="20"/>
                <w:lang w:val="en-GB"/>
              </w:rPr>
              <w:t> ) {</w:t>
            </w:r>
          </w:p>
        </w:tc>
        <w:tc>
          <w:tcPr>
            <w:tcW w:w="1033" w:type="dxa"/>
          </w:tcPr>
          <w:p w14:paraId="5186D3E6"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
                <w:bCs/>
                <w:sz w:val="20"/>
                <w:lang w:val="en-GB"/>
              </w:rPr>
            </w:pPr>
            <w:r>
              <w:rPr>
                <w:rFonts w:eastAsia="Malgun Gothic"/>
                <w:b/>
                <w:bCs/>
                <w:sz w:val="20"/>
                <w:lang w:val="en-GB"/>
              </w:rPr>
              <w:t>C</w:t>
            </w:r>
          </w:p>
        </w:tc>
        <w:tc>
          <w:tcPr>
            <w:tcW w:w="1183" w:type="dxa"/>
          </w:tcPr>
          <w:p w14:paraId="3C7BF1A7"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Malgun Gothic"/>
                <w:b/>
                <w:bCs/>
                <w:sz w:val="20"/>
                <w:lang w:val="en-GB"/>
              </w:rPr>
              <w:t>Descriptor</w:t>
            </w:r>
          </w:p>
        </w:tc>
      </w:tr>
      <w:tr w:rsidR="000E5B26" w:rsidRPr="00380AC5" w14:paraId="5A83FAD1" w14:textId="77777777" w:rsidTr="00450C30">
        <w:trPr>
          <w:cantSplit/>
          <w:trHeight w:val="287"/>
          <w:jc w:val="center"/>
        </w:trPr>
        <w:tc>
          <w:tcPr>
            <w:tcW w:w="7332" w:type="dxa"/>
          </w:tcPr>
          <w:p w14:paraId="6126EB03"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sz w:val="20"/>
                <w:lang w:val="en-GB" w:eastAsia="ko-KR"/>
              </w:rPr>
            </w:pPr>
            <w:r w:rsidRPr="00380AC5">
              <w:rPr>
                <w:rFonts w:eastAsia="Malgun Gothic"/>
                <w:noProof/>
                <w:sz w:val="20"/>
                <w:lang w:val="en-GB"/>
              </w:rPr>
              <w:tab/>
            </w:r>
            <w:r w:rsidRPr="00380AC5">
              <w:rPr>
                <w:rFonts w:eastAsia="Malgun Gothic"/>
                <w:b/>
                <w:noProof/>
                <w:sz w:val="20"/>
                <w:lang w:val="en-GB"/>
              </w:rPr>
              <w:t>ar_</w:t>
            </w:r>
            <w:r w:rsidRPr="00380AC5">
              <w:rPr>
                <w:rFonts w:eastAsia="Malgun Gothic"/>
                <w:b/>
                <w:bCs/>
                <w:noProof/>
                <w:sz w:val="20"/>
                <w:lang w:val="en-GB"/>
              </w:rPr>
              <w:t>cancel_flag</w:t>
            </w:r>
          </w:p>
        </w:tc>
        <w:tc>
          <w:tcPr>
            <w:tcW w:w="1033" w:type="dxa"/>
          </w:tcPr>
          <w:p w14:paraId="2D12CB66"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Pr>
                <w:rFonts w:eastAsia="Malgun Gothic"/>
                <w:noProof/>
                <w:sz w:val="20"/>
                <w:lang w:val="en-GB"/>
              </w:rPr>
              <w:t>5</w:t>
            </w:r>
          </w:p>
        </w:tc>
        <w:tc>
          <w:tcPr>
            <w:tcW w:w="1183" w:type="dxa"/>
          </w:tcPr>
          <w:p w14:paraId="4511E4D1"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eastAsia="ko-KR"/>
              </w:rPr>
            </w:pPr>
            <w:r w:rsidRPr="00380AC5">
              <w:rPr>
                <w:rFonts w:eastAsia="Malgun Gothic"/>
                <w:noProof/>
                <w:sz w:val="20"/>
                <w:lang w:val="en-GB"/>
              </w:rPr>
              <w:t>u(1)</w:t>
            </w:r>
          </w:p>
        </w:tc>
      </w:tr>
      <w:tr w:rsidR="000E5B26" w:rsidRPr="00380AC5" w14:paraId="2708735D" w14:textId="77777777" w:rsidTr="00450C30">
        <w:trPr>
          <w:cantSplit/>
          <w:trHeight w:val="287"/>
          <w:jc w:val="center"/>
        </w:trPr>
        <w:tc>
          <w:tcPr>
            <w:tcW w:w="7332" w:type="dxa"/>
          </w:tcPr>
          <w:p w14:paraId="143A1C6A"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Cs/>
                <w:noProof/>
                <w:sz w:val="20"/>
                <w:lang w:val="en-GB"/>
              </w:rPr>
              <w:tab/>
              <w:t>if(!ar_cancel_flag) {</w:t>
            </w:r>
          </w:p>
        </w:tc>
        <w:tc>
          <w:tcPr>
            <w:tcW w:w="1033" w:type="dxa"/>
          </w:tcPr>
          <w:p w14:paraId="1460C4FC"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p>
        </w:tc>
        <w:tc>
          <w:tcPr>
            <w:tcW w:w="1183" w:type="dxa"/>
          </w:tcPr>
          <w:p w14:paraId="5F71AD0B"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p>
        </w:tc>
      </w:tr>
      <w:tr w:rsidR="000E5B26" w:rsidRPr="00380AC5" w14:paraId="1A0CC009" w14:textId="77777777" w:rsidTr="00450C30">
        <w:trPr>
          <w:cantSplit/>
          <w:trHeight w:val="287"/>
          <w:jc w:val="center"/>
        </w:trPr>
        <w:tc>
          <w:tcPr>
            <w:tcW w:w="7332" w:type="dxa"/>
          </w:tcPr>
          <w:p w14:paraId="0A3E6DA3"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bCs/>
                <w:noProof/>
                <w:sz w:val="20"/>
                <w:lang w:val="en-GB"/>
              </w:rPr>
            </w:pPr>
            <w:r w:rsidRPr="00380AC5">
              <w:rPr>
                <w:rFonts w:eastAsia="SimSun"/>
                <w:b/>
                <w:bCs/>
                <w:noProof/>
                <w:sz w:val="20"/>
                <w:lang w:val="en-GB"/>
              </w:rPr>
              <w:tab/>
            </w:r>
            <w:r w:rsidRPr="00380AC5">
              <w:rPr>
                <w:rFonts w:eastAsia="Malgun Gothic"/>
                <w:b/>
                <w:bCs/>
                <w:noProof/>
                <w:sz w:val="20"/>
                <w:lang w:val="en-GB"/>
              </w:rPr>
              <w:tab/>
              <w:t>ar_not_optimized_for_viewing_flag</w:t>
            </w:r>
          </w:p>
        </w:tc>
        <w:tc>
          <w:tcPr>
            <w:tcW w:w="1033" w:type="dxa"/>
          </w:tcPr>
          <w:p w14:paraId="1800B832"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Pr>
                <w:rFonts w:eastAsia="Malgun Gothic"/>
                <w:noProof/>
                <w:sz w:val="20"/>
                <w:lang w:val="en-GB"/>
              </w:rPr>
              <w:t>5</w:t>
            </w:r>
          </w:p>
        </w:tc>
        <w:tc>
          <w:tcPr>
            <w:tcW w:w="1183" w:type="dxa"/>
          </w:tcPr>
          <w:p w14:paraId="6EA70F8E"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sidRPr="00380AC5">
              <w:rPr>
                <w:rFonts w:eastAsia="Malgun Gothic"/>
                <w:noProof/>
                <w:sz w:val="20"/>
                <w:lang w:val="en-GB"/>
              </w:rPr>
              <w:t>u(1)</w:t>
            </w:r>
          </w:p>
        </w:tc>
      </w:tr>
      <w:tr w:rsidR="000E5B26" w:rsidRPr="00380AC5" w14:paraId="056747A6" w14:textId="77777777" w:rsidTr="00450C30">
        <w:trPr>
          <w:cantSplit/>
          <w:trHeight w:val="287"/>
          <w:jc w:val="center"/>
        </w:trPr>
        <w:tc>
          <w:tcPr>
            <w:tcW w:w="7332" w:type="dxa"/>
          </w:tcPr>
          <w:p w14:paraId="762FE013"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sz w:val="20"/>
                <w:lang w:val="en-GB" w:eastAsia="ko-KR"/>
              </w:rPr>
            </w:pPr>
            <w:r w:rsidRPr="00380AC5">
              <w:rPr>
                <w:rFonts w:eastAsia="SimSun"/>
                <w:b/>
                <w:bCs/>
                <w:noProof/>
                <w:sz w:val="20"/>
                <w:lang w:val="en-GB"/>
              </w:rPr>
              <w:tab/>
            </w:r>
            <w:r w:rsidRPr="00380AC5">
              <w:rPr>
                <w:rFonts w:eastAsia="SimSun"/>
                <w:noProof/>
                <w:sz w:val="20"/>
                <w:lang w:val="en-GB"/>
              </w:rPr>
              <w:tab/>
            </w:r>
            <w:r w:rsidRPr="00380AC5">
              <w:rPr>
                <w:rFonts w:eastAsia="SimSun"/>
                <w:b/>
                <w:noProof/>
                <w:sz w:val="20"/>
                <w:lang w:val="en-GB"/>
              </w:rPr>
              <w:t>ar_true_motion_flag</w:t>
            </w:r>
          </w:p>
        </w:tc>
        <w:tc>
          <w:tcPr>
            <w:tcW w:w="1033" w:type="dxa"/>
          </w:tcPr>
          <w:p w14:paraId="25B42BB2"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0BFD09A2"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eastAsia="ko-KR"/>
              </w:rPr>
            </w:pPr>
            <w:r w:rsidRPr="00380AC5">
              <w:rPr>
                <w:rFonts w:eastAsia="SimSun"/>
                <w:bCs/>
                <w:noProof/>
                <w:sz w:val="20"/>
                <w:lang w:val="en-GB"/>
              </w:rPr>
              <w:t>u(1)</w:t>
            </w:r>
          </w:p>
        </w:tc>
      </w:tr>
      <w:tr w:rsidR="000E5B26" w:rsidRPr="00380AC5" w14:paraId="6857303C" w14:textId="77777777" w:rsidTr="00450C30">
        <w:trPr>
          <w:cantSplit/>
          <w:trHeight w:val="287"/>
          <w:jc w:val="center"/>
        </w:trPr>
        <w:tc>
          <w:tcPr>
            <w:tcW w:w="7332" w:type="dxa"/>
          </w:tcPr>
          <w:p w14:paraId="66345CD5"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sz w:val="20"/>
                <w:lang w:val="en-GB" w:eastAsia="ko-KR"/>
              </w:rPr>
            </w:pPr>
            <w:r w:rsidRPr="00380AC5">
              <w:rPr>
                <w:rFonts w:eastAsia="SimSun"/>
                <w:b/>
                <w:bCs/>
                <w:noProof/>
                <w:sz w:val="20"/>
                <w:lang w:val="en-GB"/>
              </w:rPr>
              <w:tab/>
            </w:r>
            <w:r w:rsidRPr="00380AC5">
              <w:rPr>
                <w:rFonts w:eastAsia="SimSun"/>
                <w:noProof/>
                <w:sz w:val="20"/>
                <w:lang w:val="en-GB"/>
              </w:rPr>
              <w:tab/>
            </w:r>
            <w:r w:rsidRPr="00380AC5">
              <w:rPr>
                <w:rFonts w:eastAsia="SimSun"/>
                <w:b/>
                <w:bCs/>
                <w:noProof/>
                <w:sz w:val="20"/>
                <w:lang w:val="en-GB"/>
              </w:rPr>
              <w:t>ar_occluded_object_flag</w:t>
            </w:r>
          </w:p>
        </w:tc>
        <w:tc>
          <w:tcPr>
            <w:tcW w:w="1033" w:type="dxa"/>
          </w:tcPr>
          <w:p w14:paraId="01DA33B2"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2AFDDEC0"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eastAsia="ko-KR"/>
              </w:rPr>
            </w:pPr>
            <w:r w:rsidRPr="00380AC5">
              <w:rPr>
                <w:rFonts w:eastAsia="SimSun"/>
                <w:bCs/>
                <w:noProof/>
                <w:sz w:val="20"/>
                <w:lang w:val="en-GB"/>
              </w:rPr>
              <w:t>u(1)</w:t>
            </w:r>
          </w:p>
        </w:tc>
      </w:tr>
      <w:tr w:rsidR="000E5B26" w:rsidRPr="00380AC5" w14:paraId="266B29EF" w14:textId="77777777" w:rsidTr="00450C30">
        <w:trPr>
          <w:cantSplit/>
          <w:trHeight w:val="287"/>
          <w:jc w:val="center"/>
        </w:trPr>
        <w:tc>
          <w:tcPr>
            <w:tcW w:w="7332" w:type="dxa"/>
          </w:tcPr>
          <w:p w14:paraId="73E25F63"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t>ar_partial_object_flag_present_flag</w:t>
            </w:r>
          </w:p>
        </w:tc>
        <w:tc>
          <w:tcPr>
            <w:tcW w:w="1033" w:type="dxa"/>
          </w:tcPr>
          <w:p w14:paraId="4E7240E4"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10304246"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0E5B26" w:rsidRPr="00380AC5" w14:paraId="56EABE4E" w14:textId="77777777" w:rsidTr="00450C30">
        <w:trPr>
          <w:cantSplit/>
          <w:trHeight w:val="287"/>
          <w:jc w:val="center"/>
        </w:trPr>
        <w:tc>
          <w:tcPr>
            <w:tcW w:w="7332" w:type="dxa"/>
          </w:tcPr>
          <w:p w14:paraId="783479A2"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noProof/>
                <w:sz w:val="20"/>
                <w:lang w:val="en-GB"/>
              </w:rPr>
              <w:tab/>
              <w:t>ar_object_label_present_flag</w:t>
            </w:r>
          </w:p>
        </w:tc>
        <w:tc>
          <w:tcPr>
            <w:tcW w:w="1033" w:type="dxa"/>
          </w:tcPr>
          <w:p w14:paraId="102B2474"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62223F7E"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0E5B26" w:rsidRPr="00380AC5" w14:paraId="4994D4F5" w14:textId="77777777" w:rsidTr="00450C30">
        <w:trPr>
          <w:cantSplit/>
          <w:trHeight w:val="287"/>
          <w:jc w:val="center"/>
        </w:trPr>
        <w:tc>
          <w:tcPr>
            <w:tcW w:w="7332" w:type="dxa"/>
          </w:tcPr>
          <w:p w14:paraId="0693A802"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noProof/>
                <w:sz w:val="20"/>
                <w:lang w:val="en-GB"/>
              </w:rPr>
              <w:t>ar_object_confidence_info_present_flag</w:t>
            </w:r>
          </w:p>
        </w:tc>
        <w:tc>
          <w:tcPr>
            <w:tcW w:w="1033" w:type="dxa"/>
          </w:tcPr>
          <w:p w14:paraId="69A0F6E4"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5F2C826F"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0E5B26" w:rsidRPr="00380AC5" w14:paraId="7681B1A4" w14:textId="77777777" w:rsidTr="00450C30">
        <w:trPr>
          <w:cantSplit/>
          <w:trHeight w:val="287"/>
          <w:jc w:val="center"/>
        </w:trPr>
        <w:tc>
          <w:tcPr>
            <w:tcW w:w="7332" w:type="dxa"/>
          </w:tcPr>
          <w:p w14:paraId="6DBAA5C6"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noProof/>
                <w:sz w:val="20"/>
                <w:lang w:val="en-GB"/>
              </w:rPr>
              <w:tab/>
              <w:t>if( ar_object_confidence_info_present_flag )</w:t>
            </w:r>
          </w:p>
        </w:tc>
        <w:tc>
          <w:tcPr>
            <w:tcW w:w="1033" w:type="dxa"/>
          </w:tcPr>
          <w:p w14:paraId="2C7696EA"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5C885DC2"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244A1DA3" w14:textId="77777777" w:rsidTr="00450C30">
        <w:trPr>
          <w:cantSplit/>
          <w:trHeight w:val="287"/>
          <w:jc w:val="center"/>
        </w:trPr>
        <w:tc>
          <w:tcPr>
            <w:tcW w:w="7332" w:type="dxa"/>
          </w:tcPr>
          <w:p w14:paraId="6888DC6F"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noProof/>
                <w:sz w:val="20"/>
                <w:lang w:val="en-GB"/>
              </w:rPr>
              <w:tab/>
            </w:r>
            <w:r w:rsidRPr="00380AC5">
              <w:rPr>
                <w:rFonts w:eastAsia="SimSun"/>
                <w:b/>
                <w:bCs/>
                <w:noProof/>
                <w:sz w:val="20"/>
                <w:lang w:val="en-GB"/>
              </w:rPr>
              <w:tab/>
            </w:r>
            <w:r w:rsidRPr="00380AC5">
              <w:rPr>
                <w:rFonts w:eastAsia="SimSun"/>
                <w:b/>
                <w:noProof/>
                <w:sz w:val="20"/>
                <w:lang w:val="en-GB"/>
              </w:rPr>
              <w:t>ar_object_confidence_length_minus1</w:t>
            </w:r>
          </w:p>
        </w:tc>
        <w:tc>
          <w:tcPr>
            <w:tcW w:w="1033" w:type="dxa"/>
          </w:tcPr>
          <w:p w14:paraId="657D71E7"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1887941F"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u(4)</w:t>
            </w:r>
          </w:p>
        </w:tc>
      </w:tr>
      <w:tr w:rsidR="000E5B26" w:rsidRPr="00380AC5" w14:paraId="100FE86E" w14:textId="77777777" w:rsidTr="00450C30">
        <w:trPr>
          <w:cantSplit/>
          <w:trHeight w:val="287"/>
          <w:jc w:val="center"/>
        </w:trPr>
        <w:tc>
          <w:tcPr>
            <w:tcW w:w="7332" w:type="dxa"/>
          </w:tcPr>
          <w:p w14:paraId="4A5FCEC8"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if( ar_object_label_present_flag ) {</w:t>
            </w:r>
          </w:p>
        </w:tc>
        <w:tc>
          <w:tcPr>
            <w:tcW w:w="1033" w:type="dxa"/>
          </w:tcPr>
          <w:p w14:paraId="588C9CF5"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256E35BA"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4DF614DC" w14:textId="77777777" w:rsidTr="00450C30">
        <w:trPr>
          <w:cantSplit/>
          <w:trHeight w:val="287"/>
          <w:jc w:val="center"/>
        </w:trPr>
        <w:tc>
          <w:tcPr>
            <w:tcW w:w="7332" w:type="dxa"/>
          </w:tcPr>
          <w:p w14:paraId="4D547EDB"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ar_object_label_language_present_flag</w:t>
            </w:r>
          </w:p>
        </w:tc>
        <w:tc>
          <w:tcPr>
            <w:tcW w:w="1033" w:type="dxa"/>
          </w:tcPr>
          <w:p w14:paraId="3D93688E"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5B1EF6FC"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0E5B26" w:rsidRPr="00380AC5" w14:paraId="71CC48D9" w14:textId="77777777" w:rsidTr="00450C30">
        <w:trPr>
          <w:cantSplit/>
          <w:trHeight w:val="287"/>
          <w:jc w:val="center"/>
        </w:trPr>
        <w:tc>
          <w:tcPr>
            <w:tcW w:w="7332" w:type="dxa"/>
          </w:tcPr>
          <w:p w14:paraId="748B2AAA"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if( ar_object_label_language_present_flag ) {</w:t>
            </w:r>
          </w:p>
        </w:tc>
        <w:tc>
          <w:tcPr>
            <w:tcW w:w="1033" w:type="dxa"/>
          </w:tcPr>
          <w:p w14:paraId="19F0A76F"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054018D"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765245BE" w14:textId="77777777" w:rsidTr="00450C30">
        <w:trPr>
          <w:cantSplit/>
          <w:trHeight w:val="287"/>
          <w:jc w:val="center"/>
        </w:trPr>
        <w:tc>
          <w:tcPr>
            <w:tcW w:w="7332" w:type="dxa"/>
          </w:tcPr>
          <w:p w14:paraId="4513A9BD"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while( !byte_aligned( ) )</w:t>
            </w:r>
          </w:p>
        </w:tc>
        <w:tc>
          <w:tcPr>
            <w:tcW w:w="1033" w:type="dxa"/>
          </w:tcPr>
          <w:p w14:paraId="1E6389B6"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6BA6BA9F"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1268E7C7" w14:textId="77777777" w:rsidTr="00450C30">
        <w:trPr>
          <w:cantSplit/>
          <w:trHeight w:val="287"/>
          <w:jc w:val="center"/>
        </w:trPr>
        <w:tc>
          <w:tcPr>
            <w:tcW w:w="7332" w:type="dxa"/>
          </w:tcPr>
          <w:p w14:paraId="4D4A7E16"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ar_bit_equal_to_zero</w:t>
            </w:r>
            <w:r w:rsidRPr="00380AC5">
              <w:rPr>
                <w:rFonts w:eastAsia="SimSun"/>
                <w:bCs/>
                <w:noProof/>
                <w:sz w:val="20"/>
                <w:lang w:val="en-GB"/>
              </w:rPr>
              <w:t xml:space="preserve"> </w:t>
            </w:r>
            <w:r w:rsidRPr="00380AC5">
              <w:rPr>
                <w:rFonts w:eastAsia="SimSun"/>
                <w:noProof/>
                <w:sz w:val="20"/>
                <w:lang w:val="en-GB"/>
              </w:rPr>
              <w:t>/* equal to 0 */</w:t>
            </w:r>
          </w:p>
        </w:tc>
        <w:tc>
          <w:tcPr>
            <w:tcW w:w="1033" w:type="dxa"/>
          </w:tcPr>
          <w:p w14:paraId="3DD3F9C5"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0821C400"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f(1)</w:t>
            </w:r>
          </w:p>
        </w:tc>
      </w:tr>
      <w:tr w:rsidR="000E5B26" w:rsidRPr="00380AC5" w14:paraId="13DEBCC7" w14:textId="77777777" w:rsidTr="00450C30">
        <w:trPr>
          <w:cantSplit/>
          <w:trHeight w:val="287"/>
          <w:jc w:val="center"/>
        </w:trPr>
        <w:tc>
          <w:tcPr>
            <w:tcW w:w="7332" w:type="dxa"/>
          </w:tcPr>
          <w:p w14:paraId="5D908479"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bCs/>
                <w:noProof/>
                <w:sz w:val="20"/>
                <w:lang w:val="en-GB"/>
              </w:rPr>
              <w:tab/>
            </w:r>
            <w:r w:rsidRPr="00380AC5">
              <w:rPr>
                <w:rFonts w:eastAsia="SimSun"/>
                <w:b/>
                <w:noProof/>
                <w:sz w:val="20"/>
                <w:lang w:val="en-GB"/>
              </w:rPr>
              <w:t>ar_object_label_language</w:t>
            </w:r>
          </w:p>
        </w:tc>
        <w:tc>
          <w:tcPr>
            <w:tcW w:w="1033" w:type="dxa"/>
          </w:tcPr>
          <w:p w14:paraId="0C37053B"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35D051CC"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380AC5">
              <w:rPr>
                <w:rFonts w:eastAsia="Malgun Gothic"/>
                <w:bCs/>
                <w:sz w:val="20"/>
                <w:lang w:val="en-GB"/>
              </w:rPr>
              <w:t>st</w:t>
            </w:r>
            <w:proofErr w:type="spellEnd"/>
            <w:r w:rsidRPr="00380AC5">
              <w:rPr>
                <w:rFonts w:eastAsia="Malgun Gothic"/>
                <w:bCs/>
                <w:sz w:val="20"/>
                <w:lang w:val="en-GB"/>
              </w:rPr>
              <w:t>(v)</w:t>
            </w:r>
          </w:p>
        </w:tc>
      </w:tr>
      <w:tr w:rsidR="000E5B26" w:rsidRPr="00380AC5" w14:paraId="2630DF58" w14:textId="77777777" w:rsidTr="00450C30">
        <w:trPr>
          <w:cantSplit/>
          <w:trHeight w:val="287"/>
          <w:jc w:val="center"/>
        </w:trPr>
        <w:tc>
          <w:tcPr>
            <w:tcW w:w="7332" w:type="dxa"/>
          </w:tcPr>
          <w:p w14:paraId="62FCE493"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1AD9C3C8"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2F38841B"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0547B945" w14:textId="77777777" w:rsidTr="00450C30">
        <w:trPr>
          <w:cantSplit/>
          <w:trHeight w:val="287"/>
          <w:jc w:val="center"/>
        </w:trPr>
        <w:tc>
          <w:tcPr>
            <w:tcW w:w="7332" w:type="dxa"/>
          </w:tcPr>
          <w:p w14:paraId="3BF4FD26"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ar_num_label_updates</w:t>
            </w:r>
          </w:p>
        </w:tc>
        <w:tc>
          <w:tcPr>
            <w:tcW w:w="1033" w:type="dxa"/>
          </w:tcPr>
          <w:p w14:paraId="40A06DE7"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65A4FB40"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380AC5">
              <w:rPr>
                <w:rFonts w:eastAsia="Malgun Gothic"/>
                <w:bCs/>
                <w:sz w:val="20"/>
                <w:lang w:val="en-GB"/>
              </w:rPr>
              <w:t>ue</w:t>
            </w:r>
            <w:proofErr w:type="spellEnd"/>
            <w:r w:rsidRPr="00380AC5">
              <w:rPr>
                <w:rFonts w:eastAsia="Malgun Gothic"/>
                <w:bCs/>
                <w:sz w:val="20"/>
                <w:lang w:val="en-GB"/>
              </w:rPr>
              <w:t>(v)</w:t>
            </w:r>
          </w:p>
        </w:tc>
      </w:tr>
      <w:tr w:rsidR="000E5B26" w:rsidRPr="00380AC5" w14:paraId="2AB1EE76" w14:textId="77777777" w:rsidTr="00450C30">
        <w:trPr>
          <w:cantSplit/>
          <w:trHeight w:val="287"/>
          <w:jc w:val="center"/>
        </w:trPr>
        <w:tc>
          <w:tcPr>
            <w:tcW w:w="7332" w:type="dxa"/>
          </w:tcPr>
          <w:p w14:paraId="2B9B3893"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proofErr w:type="gramStart"/>
            <w:r w:rsidRPr="00380AC5">
              <w:rPr>
                <w:rFonts w:eastAsia="SimSun"/>
                <w:bCs/>
                <w:sz w:val="20"/>
                <w:lang w:val="en-GB"/>
              </w:rPr>
              <w:t>for( i</w:t>
            </w:r>
            <w:proofErr w:type="gramEnd"/>
            <w:r w:rsidRPr="00380AC5">
              <w:rPr>
                <w:rFonts w:eastAsia="SimSun"/>
                <w:bCs/>
                <w:sz w:val="20"/>
              </w:rPr>
              <w:t xml:space="preserve"> </w:t>
            </w:r>
            <w:r w:rsidRPr="00380AC5">
              <w:rPr>
                <w:rFonts w:eastAsia="SimSun"/>
                <w:bCs/>
                <w:sz w:val="20"/>
                <w:lang w:val="en-GB"/>
              </w:rPr>
              <w:t>= 0; i &lt; </w:t>
            </w:r>
            <w:r w:rsidRPr="00380AC5">
              <w:rPr>
                <w:rFonts w:eastAsia="SimSun"/>
                <w:bCs/>
                <w:noProof/>
                <w:sz w:val="20"/>
                <w:lang w:val="en-GB"/>
              </w:rPr>
              <w:t>ar_num_</w:t>
            </w:r>
            <w:r w:rsidRPr="00380AC5" w:rsidDel="00171069">
              <w:rPr>
                <w:rFonts w:eastAsia="SimSun"/>
                <w:bCs/>
                <w:noProof/>
                <w:sz w:val="20"/>
                <w:lang w:val="en-GB"/>
              </w:rPr>
              <w:t xml:space="preserve"> </w:t>
            </w:r>
            <w:r w:rsidRPr="00380AC5">
              <w:rPr>
                <w:rFonts w:eastAsia="SimSun"/>
                <w:bCs/>
                <w:noProof/>
                <w:sz w:val="20"/>
                <w:lang w:val="en-GB"/>
              </w:rPr>
              <w:t>label_updates</w:t>
            </w:r>
            <w:r w:rsidRPr="00380AC5">
              <w:rPr>
                <w:rFonts w:eastAsia="SimSun"/>
                <w:bCs/>
                <w:sz w:val="20"/>
                <w:lang w:val="en-GB"/>
              </w:rPr>
              <w:t>; i++ ) {</w:t>
            </w:r>
          </w:p>
        </w:tc>
        <w:tc>
          <w:tcPr>
            <w:tcW w:w="1033" w:type="dxa"/>
          </w:tcPr>
          <w:p w14:paraId="7CD63531"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0C3982E"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1A1676F6" w14:textId="77777777" w:rsidTr="00450C30">
        <w:trPr>
          <w:cantSplit/>
          <w:trHeight w:val="287"/>
          <w:jc w:val="center"/>
        </w:trPr>
        <w:tc>
          <w:tcPr>
            <w:tcW w:w="7332" w:type="dxa"/>
          </w:tcPr>
          <w:p w14:paraId="0715DEDE"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ar_label_idx</w:t>
            </w:r>
            <w:r w:rsidRPr="00380AC5">
              <w:rPr>
                <w:rFonts w:eastAsia="SimSun"/>
                <w:noProof/>
                <w:sz w:val="20"/>
                <w:lang w:val="en-GB"/>
              </w:rPr>
              <w:t>[</w:t>
            </w:r>
            <w:r w:rsidRPr="00380AC5">
              <w:rPr>
                <w:rFonts w:eastAsia="SimSun"/>
                <w:bCs/>
                <w:sz w:val="20"/>
                <w:lang w:val="en-GB"/>
              </w:rPr>
              <w:t> </w:t>
            </w:r>
            <w:proofErr w:type="gramStart"/>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roofErr w:type="gramEnd"/>
          </w:p>
        </w:tc>
        <w:tc>
          <w:tcPr>
            <w:tcW w:w="1033" w:type="dxa"/>
          </w:tcPr>
          <w:p w14:paraId="6D138E63"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224A5E75"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380AC5">
              <w:rPr>
                <w:rFonts w:eastAsia="SimSun"/>
                <w:sz w:val="20"/>
                <w:lang w:val="en-GB"/>
              </w:rPr>
              <w:t>ue</w:t>
            </w:r>
            <w:proofErr w:type="spellEnd"/>
            <w:r w:rsidRPr="00380AC5">
              <w:rPr>
                <w:rFonts w:eastAsia="SimSun"/>
                <w:sz w:val="20"/>
                <w:lang w:val="en-GB"/>
              </w:rPr>
              <w:t>(v)</w:t>
            </w:r>
          </w:p>
        </w:tc>
      </w:tr>
      <w:tr w:rsidR="000E5B26" w:rsidRPr="00380AC5" w14:paraId="72D4B8E1" w14:textId="77777777" w:rsidTr="00450C30">
        <w:trPr>
          <w:cantSplit/>
          <w:trHeight w:val="287"/>
          <w:jc w:val="center"/>
        </w:trPr>
        <w:tc>
          <w:tcPr>
            <w:tcW w:w="7332" w:type="dxa"/>
          </w:tcPr>
          <w:p w14:paraId="6ADE87A4"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ar_label_cancel_flag</w:t>
            </w:r>
          </w:p>
        </w:tc>
        <w:tc>
          <w:tcPr>
            <w:tcW w:w="1033" w:type="dxa"/>
          </w:tcPr>
          <w:p w14:paraId="76069B55"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7681F659"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1442570B" w14:textId="77777777" w:rsidTr="00450C30">
        <w:trPr>
          <w:cantSplit/>
          <w:trHeight w:val="287"/>
          <w:jc w:val="center"/>
        </w:trPr>
        <w:tc>
          <w:tcPr>
            <w:tcW w:w="7332" w:type="dxa"/>
          </w:tcPr>
          <w:p w14:paraId="65C57603"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Cs/>
                <w:noProof/>
                <w:sz w:val="20"/>
                <w:lang w:val="en-GB"/>
              </w:rPr>
              <w:lastRenderedPageBreak/>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LabelAssigned[ ar_label_idx[ i ] ] = !ar_label_cancel_flag</w:t>
            </w:r>
          </w:p>
        </w:tc>
        <w:tc>
          <w:tcPr>
            <w:tcW w:w="1033" w:type="dxa"/>
          </w:tcPr>
          <w:p w14:paraId="634D4F0B"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27DE3FCD"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43F563F0" w14:textId="77777777" w:rsidTr="00450C30">
        <w:trPr>
          <w:cantSplit/>
          <w:trHeight w:val="287"/>
          <w:jc w:val="center"/>
        </w:trPr>
        <w:tc>
          <w:tcPr>
            <w:tcW w:w="7332" w:type="dxa"/>
          </w:tcPr>
          <w:p w14:paraId="501203FB"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 xml:space="preserve">if( !ar_label_cancel_flag ) </w:t>
            </w:r>
            <w:r w:rsidRPr="00380AC5">
              <w:rPr>
                <w:rFonts w:eastAsia="SimSun"/>
                <w:noProof/>
                <w:sz w:val="20"/>
                <w:lang w:val="en-GB"/>
              </w:rPr>
              <w:t>{</w:t>
            </w:r>
          </w:p>
        </w:tc>
        <w:tc>
          <w:tcPr>
            <w:tcW w:w="1033" w:type="dxa"/>
          </w:tcPr>
          <w:p w14:paraId="5E2F9CDB"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63A1743E"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4507656A" w14:textId="77777777" w:rsidTr="00450C30">
        <w:trPr>
          <w:cantSplit/>
          <w:trHeight w:val="287"/>
          <w:jc w:val="center"/>
        </w:trPr>
        <w:tc>
          <w:tcPr>
            <w:tcW w:w="7332" w:type="dxa"/>
          </w:tcPr>
          <w:p w14:paraId="3807B9DE"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while( !byte_aligned( ) )</w:t>
            </w:r>
          </w:p>
        </w:tc>
        <w:tc>
          <w:tcPr>
            <w:tcW w:w="1033" w:type="dxa"/>
          </w:tcPr>
          <w:p w14:paraId="1B723EA9"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08DA980A"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113B1484" w14:textId="77777777" w:rsidTr="00450C30">
        <w:trPr>
          <w:cantSplit/>
          <w:trHeight w:val="287"/>
          <w:jc w:val="center"/>
        </w:trPr>
        <w:tc>
          <w:tcPr>
            <w:tcW w:w="7332" w:type="dxa"/>
          </w:tcPr>
          <w:p w14:paraId="47CA6CAC"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ar_bit_equal_to_zero</w:t>
            </w:r>
            <w:r w:rsidRPr="00380AC5">
              <w:rPr>
                <w:rFonts w:eastAsia="SimSun"/>
                <w:bCs/>
                <w:noProof/>
                <w:sz w:val="20"/>
                <w:lang w:val="en-GB"/>
              </w:rPr>
              <w:t xml:space="preserve"> </w:t>
            </w:r>
            <w:r w:rsidRPr="00380AC5">
              <w:rPr>
                <w:rFonts w:eastAsia="SimSun"/>
                <w:noProof/>
                <w:sz w:val="20"/>
                <w:lang w:val="en-GB"/>
              </w:rPr>
              <w:t>/* equal to 0 */</w:t>
            </w:r>
          </w:p>
        </w:tc>
        <w:tc>
          <w:tcPr>
            <w:tcW w:w="1033" w:type="dxa"/>
          </w:tcPr>
          <w:p w14:paraId="3BB7E22B"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186C63BD"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f(1)</w:t>
            </w:r>
          </w:p>
        </w:tc>
      </w:tr>
      <w:tr w:rsidR="000E5B26" w:rsidRPr="00380AC5" w14:paraId="7F3C8865" w14:textId="77777777" w:rsidTr="00450C30">
        <w:trPr>
          <w:cantSplit/>
          <w:trHeight w:val="287"/>
          <w:jc w:val="center"/>
        </w:trPr>
        <w:tc>
          <w:tcPr>
            <w:tcW w:w="7332" w:type="dxa"/>
          </w:tcPr>
          <w:p w14:paraId="228ED10A"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noProof/>
                <w:sz w:val="20"/>
                <w:lang w:val="en-GB"/>
              </w:rPr>
              <w:tab/>
            </w:r>
            <w:r w:rsidRPr="00380AC5">
              <w:rPr>
                <w:rFonts w:eastAsia="SimSun"/>
                <w:b/>
                <w:bCs/>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bCs/>
                <w:noProof/>
                <w:sz w:val="20"/>
                <w:lang w:val="en-GB"/>
              </w:rPr>
              <w:t>ar</w:t>
            </w:r>
            <w:r w:rsidRPr="00380AC5">
              <w:rPr>
                <w:rFonts w:eastAsia="SimSun"/>
                <w:b/>
                <w:noProof/>
                <w:sz w:val="20"/>
                <w:lang w:val="en-GB"/>
              </w:rPr>
              <w:t>_label</w:t>
            </w:r>
            <w:r w:rsidRPr="00380AC5">
              <w:rPr>
                <w:rFonts w:eastAsia="SimSun"/>
                <w:noProof/>
                <w:sz w:val="20"/>
                <w:lang w:val="en-GB"/>
              </w:rPr>
              <w:t>[</w:t>
            </w:r>
            <w:r w:rsidRPr="00380AC5">
              <w:rPr>
                <w:rFonts w:eastAsia="SimSun"/>
                <w:bCs/>
                <w:sz w:val="20"/>
                <w:lang w:val="en-GB"/>
              </w:rPr>
              <w:t> </w:t>
            </w:r>
            <w:r w:rsidRPr="00380AC5">
              <w:rPr>
                <w:rFonts w:eastAsia="SimSun"/>
                <w:bCs/>
                <w:noProof/>
                <w:sz w:val="20"/>
                <w:lang w:val="en-GB"/>
              </w:rPr>
              <w:t>ar_label_idx[</w:t>
            </w:r>
            <w:r w:rsidRPr="00380AC5">
              <w:rPr>
                <w:rFonts w:eastAsia="SimSun"/>
                <w:bCs/>
                <w:sz w:val="20"/>
                <w:lang w:val="en-GB"/>
              </w:rPr>
              <w:t> </w:t>
            </w:r>
            <w:proofErr w:type="gramStart"/>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proofErr w:type="gramEnd"/>
            <w:r w:rsidRPr="00380AC5">
              <w:rPr>
                <w:rFonts w:eastAsia="SimSun"/>
                <w:bCs/>
                <w:sz w:val="20"/>
                <w:lang w:val="en-GB"/>
              </w:rPr>
              <w:t> ]</w:t>
            </w:r>
          </w:p>
        </w:tc>
        <w:tc>
          <w:tcPr>
            <w:tcW w:w="1033" w:type="dxa"/>
          </w:tcPr>
          <w:p w14:paraId="5BF6323D"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0EF2448D"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380AC5">
              <w:rPr>
                <w:rFonts w:eastAsia="Malgun Gothic"/>
                <w:bCs/>
                <w:sz w:val="20"/>
                <w:lang w:val="en-GB"/>
              </w:rPr>
              <w:t>st</w:t>
            </w:r>
            <w:proofErr w:type="spellEnd"/>
            <w:r w:rsidRPr="00380AC5">
              <w:rPr>
                <w:rFonts w:eastAsia="Malgun Gothic"/>
                <w:bCs/>
                <w:sz w:val="20"/>
                <w:lang w:val="en-GB"/>
              </w:rPr>
              <w:t>(v)</w:t>
            </w:r>
          </w:p>
        </w:tc>
      </w:tr>
      <w:tr w:rsidR="000E5B26" w:rsidRPr="00380AC5" w14:paraId="55A96424" w14:textId="77777777" w:rsidTr="00450C30">
        <w:trPr>
          <w:cantSplit/>
          <w:trHeight w:val="287"/>
          <w:jc w:val="center"/>
        </w:trPr>
        <w:tc>
          <w:tcPr>
            <w:tcW w:w="7332" w:type="dxa"/>
          </w:tcPr>
          <w:p w14:paraId="50498D37"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30BB6101"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1F853E07"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4E64AE1E" w14:textId="77777777" w:rsidTr="00450C30">
        <w:trPr>
          <w:cantSplit/>
          <w:trHeight w:val="287"/>
          <w:jc w:val="center"/>
        </w:trPr>
        <w:tc>
          <w:tcPr>
            <w:tcW w:w="7332" w:type="dxa"/>
          </w:tcPr>
          <w:p w14:paraId="5E738B7F"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11BB7FD9"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61247335"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5531E04C" w14:textId="77777777" w:rsidTr="00450C30">
        <w:trPr>
          <w:cantSplit/>
          <w:trHeight w:val="287"/>
          <w:jc w:val="center"/>
        </w:trPr>
        <w:tc>
          <w:tcPr>
            <w:tcW w:w="7332" w:type="dxa"/>
          </w:tcPr>
          <w:p w14:paraId="07788407"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356DACD4"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B8C01E7"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60A17DC6" w14:textId="77777777" w:rsidTr="00450C30">
        <w:trPr>
          <w:cantSplit/>
          <w:trHeight w:val="287"/>
          <w:jc w:val="center"/>
        </w:trPr>
        <w:tc>
          <w:tcPr>
            <w:tcW w:w="7332" w:type="dxa"/>
          </w:tcPr>
          <w:p w14:paraId="7576943B"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t>ar</w:t>
            </w:r>
            <w:r w:rsidRPr="00380AC5">
              <w:rPr>
                <w:rFonts w:eastAsia="SimSun"/>
                <w:b/>
                <w:bCs/>
                <w:sz w:val="20"/>
                <w:lang w:val="en-GB"/>
              </w:rPr>
              <w:t>_</w:t>
            </w:r>
            <w:proofErr w:type="spellStart"/>
            <w:r w:rsidRPr="00380AC5">
              <w:rPr>
                <w:rFonts w:eastAsia="SimSun"/>
                <w:b/>
                <w:bCs/>
                <w:sz w:val="20"/>
                <w:lang w:val="en-GB"/>
              </w:rPr>
              <w:t>num_object_updates</w:t>
            </w:r>
            <w:proofErr w:type="spellEnd"/>
          </w:p>
        </w:tc>
        <w:tc>
          <w:tcPr>
            <w:tcW w:w="1033" w:type="dxa"/>
          </w:tcPr>
          <w:p w14:paraId="6121865B"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5E2C32B0"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spellStart"/>
            <w:r w:rsidRPr="00380AC5">
              <w:rPr>
                <w:rFonts w:eastAsia="SimSun"/>
                <w:sz w:val="20"/>
                <w:lang w:val="en-GB"/>
              </w:rPr>
              <w:t>ue</w:t>
            </w:r>
            <w:proofErr w:type="spellEnd"/>
            <w:r w:rsidRPr="00380AC5">
              <w:rPr>
                <w:rFonts w:eastAsia="SimSun"/>
                <w:sz w:val="20"/>
                <w:lang w:val="en-GB"/>
              </w:rPr>
              <w:t>(v)</w:t>
            </w:r>
          </w:p>
        </w:tc>
      </w:tr>
      <w:tr w:rsidR="000E5B26" w:rsidRPr="00380AC5" w14:paraId="739FC234" w14:textId="77777777" w:rsidTr="00450C30">
        <w:trPr>
          <w:cantSplit/>
          <w:trHeight w:val="287"/>
          <w:jc w:val="center"/>
        </w:trPr>
        <w:tc>
          <w:tcPr>
            <w:tcW w:w="7332" w:type="dxa"/>
          </w:tcPr>
          <w:p w14:paraId="2E630E17"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proofErr w:type="gramStart"/>
            <w:r w:rsidRPr="00380AC5">
              <w:rPr>
                <w:rFonts w:eastAsia="SimSun"/>
                <w:bCs/>
                <w:sz w:val="20"/>
                <w:lang w:val="en-GB"/>
              </w:rPr>
              <w:t>for( i</w:t>
            </w:r>
            <w:proofErr w:type="gramEnd"/>
            <w:r w:rsidRPr="00380AC5">
              <w:rPr>
                <w:rFonts w:eastAsia="SimSun"/>
                <w:bCs/>
                <w:sz w:val="20"/>
                <w:lang w:val="en-GB"/>
              </w:rPr>
              <w:t xml:space="preserve"> = 0; i  &lt;=  </w:t>
            </w:r>
            <w:r w:rsidRPr="00380AC5">
              <w:rPr>
                <w:rFonts w:eastAsia="SimSun"/>
                <w:bCs/>
                <w:noProof/>
                <w:sz w:val="20"/>
                <w:lang w:val="en-GB"/>
              </w:rPr>
              <w:t>ar_num_object_updates</w:t>
            </w:r>
            <w:r w:rsidRPr="00380AC5">
              <w:rPr>
                <w:rFonts w:eastAsia="SimSun"/>
                <w:bCs/>
                <w:sz w:val="20"/>
                <w:lang w:val="en-GB"/>
              </w:rPr>
              <w:t>; i++ ) {</w:t>
            </w:r>
          </w:p>
        </w:tc>
        <w:tc>
          <w:tcPr>
            <w:tcW w:w="1033" w:type="dxa"/>
          </w:tcPr>
          <w:p w14:paraId="2920572F"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58BD5CD8"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1D1B5251" w14:textId="77777777" w:rsidTr="00450C30">
        <w:trPr>
          <w:cantSplit/>
          <w:trHeight w:val="287"/>
          <w:jc w:val="center"/>
        </w:trPr>
        <w:tc>
          <w:tcPr>
            <w:tcW w:w="7332" w:type="dxa"/>
          </w:tcPr>
          <w:p w14:paraId="52EA28C5"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ar_object_idx</w:t>
            </w:r>
            <w:r w:rsidRPr="00380AC5">
              <w:rPr>
                <w:rFonts w:eastAsia="SimSun"/>
                <w:noProof/>
                <w:sz w:val="20"/>
                <w:lang w:val="en-GB"/>
              </w:rPr>
              <w:t>[</w:t>
            </w:r>
            <w:r w:rsidRPr="00380AC5">
              <w:rPr>
                <w:rFonts w:eastAsia="SimSun"/>
                <w:bCs/>
                <w:sz w:val="20"/>
                <w:lang w:val="en-GB"/>
              </w:rPr>
              <w:t> </w:t>
            </w:r>
            <w:proofErr w:type="gramStart"/>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roofErr w:type="gramEnd"/>
          </w:p>
        </w:tc>
        <w:tc>
          <w:tcPr>
            <w:tcW w:w="1033" w:type="dxa"/>
          </w:tcPr>
          <w:p w14:paraId="7C2AEC59"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15BA09EC"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SimSun"/>
                <w:bCs/>
                <w:noProof/>
                <w:sz w:val="20"/>
                <w:lang w:val="en-GB"/>
              </w:rPr>
              <w:t>ue(v)</w:t>
            </w:r>
          </w:p>
        </w:tc>
      </w:tr>
      <w:tr w:rsidR="000E5B26" w:rsidRPr="00380AC5" w14:paraId="7C69AB98" w14:textId="77777777" w:rsidTr="00450C30">
        <w:trPr>
          <w:cantSplit/>
          <w:trHeight w:val="287"/>
          <w:jc w:val="center"/>
        </w:trPr>
        <w:tc>
          <w:tcPr>
            <w:tcW w:w="7332" w:type="dxa"/>
          </w:tcPr>
          <w:p w14:paraId="3C31AE04"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ar_object_cancel_flag</w:t>
            </w:r>
          </w:p>
        </w:tc>
        <w:tc>
          <w:tcPr>
            <w:tcW w:w="1033" w:type="dxa"/>
          </w:tcPr>
          <w:p w14:paraId="58ED98F5"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2E11D01D"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3970928D" w14:textId="77777777" w:rsidTr="00450C30">
        <w:trPr>
          <w:cantSplit/>
          <w:trHeight w:val="287"/>
          <w:jc w:val="center"/>
        </w:trPr>
        <w:tc>
          <w:tcPr>
            <w:tcW w:w="7332" w:type="dxa"/>
          </w:tcPr>
          <w:p w14:paraId="7CE8D5DC"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ObjectTracked[ ar_object_idx</w:t>
            </w:r>
            <w:r w:rsidRPr="00380AC5">
              <w:rPr>
                <w:rFonts w:eastAsia="SimSun"/>
                <w:noProof/>
                <w:sz w:val="20"/>
                <w:lang w:val="en-GB"/>
              </w:rPr>
              <w:t>[</w:t>
            </w:r>
            <w:r w:rsidRPr="00380AC5">
              <w:rPr>
                <w:rFonts w:eastAsia="SimSun"/>
                <w:bCs/>
                <w:sz w:val="20"/>
                <w:lang w:val="en-GB"/>
              </w:rPr>
              <w:t> </w:t>
            </w:r>
            <w:proofErr w:type="gramStart"/>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roofErr w:type="gramEnd"/>
            <w:r w:rsidRPr="00380AC5">
              <w:rPr>
                <w:rFonts w:eastAsia="SimSun"/>
                <w:noProof/>
                <w:sz w:val="20"/>
                <w:lang w:val="en-GB"/>
              </w:rPr>
              <w:t> </w:t>
            </w:r>
            <w:r w:rsidRPr="00380AC5">
              <w:rPr>
                <w:rFonts w:eastAsia="SimSun"/>
                <w:bCs/>
                <w:noProof/>
                <w:sz w:val="20"/>
                <w:lang w:val="en-GB"/>
              </w:rPr>
              <w:t>]  =  !ar_object_cancel_flag</w:t>
            </w:r>
          </w:p>
        </w:tc>
        <w:tc>
          <w:tcPr>
            <w:tcW w:w="1033" w:type="dxa"/>
          </w:tcPr>
          <w:p w14:paraId="0B614BA4"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2E9F89A7"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6C2DE379" w14:textId="77777777" w:rsidTr="00450C30">
        <w:trPr>
          <w:cantSplit/>
          <w:trHeight w:val="287"/>
          <w:jc w:val="center"/>
        </w:trPr>
        <w:tc>
          <w:tcPr>
            <w:tcW w:w="7332" w:type="dxa"/>
          </w:tcPr>
          <w:p w14:paraId="2EB2FE9F"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t>if( !ar_object_cancel_flag )</w:t>
            </w:r>
            <w:r w:rsidRPr="00380AC5">
              <w:rPr>
                <w:rFonts w:eastAsia="SimSun"/>
                <w:noProof/>
                <w:sz w:val="20"/>
                <w:lang w:val="en-GB"/>
              </w:rPr>
              <w:t xml:space="preserve"> {</w:t>
            </w:r>
          </w:p>
        </w:tc>
        <w:tc>
          <w:tcPr>
            <w:tcW w:w="1033" w:type="dxa"/>
          </w:tcPr>
          <w:p w14:paraId="23DED39C"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3668C3D7"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3C31DA39" w14:textId="77777777" w:rsidTr="00450C30">
        <w:trPr>
          <w:cantSplit/>
          <w:trHeight w:val="287"/>
          <w:jc w:val="center"/>
        </w:trPr>
        <w:tc>
          <w:tcPr>
            <w:tcW w:w="7332" w:type="dxa"/>
          </w:tcPr>
          <w:p w14:paraId="377C8707"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if( ar_object_label_present_flag ) {</w:t>
            </w:r>
          </w:p>
        </w:tc>
        <w:tc>
          <w:tcPr>
            <w:tcW w:w="1033" w:type="dxa"/>
          </w:tcPr>
          <w:p w14:paraId="3F54EAF0"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37C5D965"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062FAD89" w14:textId="77777777" w:rsidTr="00450C30">
        <w:trPr>
          <w:cantSplit/>
          <w:trHeight w:val="287"/>
          <w:jc w:val="center"/>
        </w:trPr>
        <w:tc>
          <w:tcPr>
            <w:tcW w:w="7332" w:type="dxa"/>
          </w:tcPr>
          <w:p w14:paraId="5F8D9113"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w:t>
            </w:r>
            <w:r w:rsidRPr="00380AC5">
              <w:rPr>
                <w:rFonts w:eastAsia="SimSun"/>
                <w:b/>
                <w:noProof/>
                <w:sz w:val="20"/>
                <w:lang w:val="en-GB"/>
              </w:rPr>
              <w:t>object_label_update_flag</w:t>
            </w:r>
          </w:p>
        </w:tc>
        <w:tc>
          <w:tcPr>
            <w:tcW w:w="1033" w:type="dxa"/>
          </w:tcPr>
          <w:p w14:paraId="550373F9"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0084EAC8"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44E248EF" w14:textId="77777777" w:rsidTr="00450C30">
        <w:trPr>
          <w:cantSplit/>
          <w:trHeight w:val="287"/>
          <w:jc w:val="center"/>
        </w:trPr>
        <w:tc>
          <w:tcPr>
            <w:tcW w:w="7332" w:type="dxa"/>
          </w:tcPr>
          <w:p w14:paraId="6E21210F"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 xml:space="preserve">if( </w:t>
            </w:r>
            <w:r w:rsidRPr="00380AC5">
              <w:rPr>
                <w:rFonts w:eastAsia="SimSun"/>
                <w:bCs/>
                <w:noProof/>
                <w:sz w:val="20"/>
                <w:lang w:val="en-GB"/>
              </w:rPr>
              <w:t>ar_</w:t>
            </w:r>
            <w:r w:rsidRPr="00380AC5">
              <w:rPr>
                <w:rFonts w:eastAsia="SimSun"/>
                <w:noProof/>
                <w:sz w:val="20"/>
                <w:lang w:val="en-GB"/>
              </w:rPr>
              <w:t>object_label_update_</w:t>
            </w:r>
            <w:proofErr w:type="gramStart"/>
            <w:r w:rsidRPr="00380AC5">
              <w:rPr>
                <w:rFonts w:eastAsia="SimSun"/>
                <w:noProof/>
                <w:sz w:val="20"/>
                <w:lang w:val="en-GB"/>
              </w:rPr>
              <w:t>fla</w:t>
            </w:r>
            <w:r w:rsidRPr="00380AC5">
              <w:rPr>
                <w:rFonts w:eastAsia="SimSun"/>
                <w:bCs/>
                <w:sz w:val="20"/>
                <w:lang w:val="en-GB"/>
              </w:rPr>
              <w:t>g</w:t>
            </w:r>
            <w:r w:rsidRPr="00380AC5">
              <w:rPr>
                <w:rFonts w:eastAsia="SimSun"/>
                <w:noProof/>
                <w:sz w:val="20"/>
                <w:lang w:val="en-GB"/>
              </w:rPr>
              <w:t xml:space="preserve"> )</w:t>
            </w:r>
            <w:proofErr w:type="gramEnd"/>
          </w:p>
        </w:tc>
        <w:tc>
          <w:tcPr>
            <w:tcW w:w="1033" w:type="dxa"/>
          </w:tcPr>
          <w:p w14:paraId="07FE1BF2"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3A82BEE6"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0624ECF1" w14:textId="77777777" w:rsidTr="00450C30">
        <w:trPr>
          <w:cantSplit/>
          <w:trHeight w:val="39"/>
          <w:jc w:val="center"/>
        </w:trPr>
        <w:tc>
          <w:tcPr>
            <w:tcW w:w="7332" w:type="dxa"/>
          </w:tcPr>
          <w:p w14:paraId="3814C853"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ar_object_label_idx</w:t>
            </w:r>
            <w:r w:rsidRPr="00380AC5">
              <w:rPr>
                <w:rFonts w:eastAsia="SimSun"/>
                <w:noProof/>
                <w:sz w:val="20"/>
                <w:lang w:val="en-GB"/>
              </w:rPr>
              <w:t>[ </w:t>
            </w:r>
            <w:r w:rsidRPr="00380AC5">
              <w:rPr>
                <w:rFonts w:eastAsia="SimSun"/>
                <w:bCs/>
                <w:noProof/>
                <w:sz w:val="20"/>
                <w:lang w:val="en-GB"/>
              </w:rPr>
              <w:t>ar_object_idx[</w:t>
            </w:r>
            <w:r w:rsidRPr="00380AC5">
              <w:rPr>
                <w:rFonts w:eastAsia="SimSun"/>
                <w:bCs/>
                <w:sz w:val="20"/>
                <w:lang w:val="en-GB"/>
              </w:rPr>
              <w:t> </w:t>
            </w:r>
            <w:proofErr w:type="gramStart"/>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proofErr w:type="gramEnd"/>
            <w:r w:rsidRPr="00380AC5">
              <w:rPr>
                <w:rFonts w:eastAsia="SimSun"/>
                <w:bCs/>
                <w:sz w:val="20"/>
                <w:lang w:val="en-GB"/>
              </w:rPr>
              <w:t> ]</w:t>
            </w:r>
          </w:p>
        </w:tc>
        <w:tc>
          <w:tcPr>
            <w:tcW w:w="1033" w:type="dxa"/>
          </w:tcPr>
          <w:p w14:paraId="1055E748"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4A966170"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spellStart"/>
            <w:r w:rsidRPr="00380AC5">
              <w:rPr>
                <w:rFonts w:eastAsia="SimSun"/>
                <w:sz w:val="20"/>
                <w:lang w:val="en-GB"/>
              </w:rPr>
              <w:t>ue</w:t>
            </w:r>
            <w:proofErr w:type="spellEnd"/>
            <w:r w:rsidRPr="00380AC5">
              <w:rPr>
                <w:rFonts w:eastAsia="SimSun"/>
                <w:sz w:val="20"/>
                <w:lang w:val="en-GB"/>
              </w:rPr>
              <w:t>(v)</w:t>
            </w:r>
          </w:p>
        </w:tc>
      </w:tr>
      <w:tr w:rsidR="000E5B26" w:rsidRPr="00380AC5" w14:paraId="7934B3F6" w14:textId="77777777" w:rsidTr="00450C30">
        <w:trPr>
          <w:cantSplit/>
          <w:trHeight w:val="287"/>
          <w:jc w:val="center"/>
        </w:trPr>
        <w:tc>
          <w:tcPr>
            <w:tcW w:w="7332" w:type="dxa"/>
          </w:tcPr>
          <w:p w14:paraId="51A29891"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w:t>
            </w:r>
          </w:p>
        </w:tc>
        <w:tc>
          <w:tcPr>
            <w:tcW w:w="1033" w:type="dxa"/>
          </w:tcPr>
          <w:p w14:paraId="65C3C34C"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22282589"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6E0237F9" w14:textId="77777777" w:rsidTr="00450C30">
        <w:trPr>
          <w:cantSplit/>
          <w:trHeight w:val="287"/>
          <w:jc w:val="center"/>
        </w:trPr>
        <w:tc>
          <w:tcPr>
            <w:tcW w:w="7332" w:type="dxa"/>
          </w:tcPr>
          <w:p w14:paraId="75E8D13C"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w:t>
            </w:r>
            <w:r w:rsidRPr="00380AC5">
              <w:rPr>
                <w:rFonts w:eastAsia="SimSun"/>
                <w:b/>
                <w:noProof/>
                <w:sz w:val="20"/>
                <w:lang w:val="en-GB"/>
              </w:rPr>
              <w:t>bounding_box_update_flag</w:t>
            </w:r>
          </w:p>
        </w:tc>
        <w:tc>
          <w:tcPr>
            <w:tcW w:w="1033" w:type="dxa"/>
          </w:tcPr>
          <w:p w14:paraId="7FAFE826"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1A69F5AA"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33E38FCD" w14:textId="77777777" w:rsidTr="00450C30">
        <w:trPr>
          <w:cantSplit/>
          <w:trHeight w:val="287"/>
          <w:jc w:val="center"/>
        </w:trPr>
        <w:tc>
          <w:tcPr>
            <w:tcW w:w="7332" w:type="dxa"/>
          </w:tcPr>
          <w:p w14:paraId="662A34A8"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 xml:space="preserve">if( </w:t>
            </w:r>
            <w:r w:rsidRPr="00380AC5">
              <w:rPr>
                <w:rFonts w:eastAsia="SimSun"/>
                <w:bCs/>
                <w:noProof/>
                <w:sz w:val="20"/>
                <w:lang w:val="en-GB"/>
              </w:rPr>
              <w:t>ar_</w:t>
            </w:r>
            <w:r w:rsidRPr="00380AC5">
              <w:rPr>
                <w:rFonts w:eastAsia="SimSun"/>
                <w:noProof/>
                <w:sz w:val="20"/>
                <w:lang w:val="en-GB"/>
              </w:rPr>
              <w:t xml:space="preserve">bounding_box_update_flag ) </w:t>
            </w:r>
            <w:r w:rsidRPr="00380AC5">
              <w:rPr>
                <w:rFonts w:eastAsia="SimSun"/>
                <w:bCs/>
                <w:sz w:val="20"/>
                <w:lang w:val="en-GB"/>
              </w:rPr>
              <w:t>{</w:t>
            </w:r>
          </w:p>
        </w:tc>
        <w:tc>
          <w:tcPr>
            <w:tcW w:w="1033" w:type="dxa"/>
          </w:tcPr>
          <w:p w14:paraId="7C32EBC4"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488BBD22"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37B6D89D" w14:textId="77777777" w:rsidTr="00450C30">
        <w:trPr>
          <w:cantSplit/>
          <w:trHeight w:val="287"/>
          <w:jc w:val="center"/>
        </w:trPr>
        <w:tc>
          <w:tcPr>
            <w:tcW w:w="7332" w:type="dxa"/>
          </w:tcPr>
          <w:p w14:paraId="3C108C21"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w:t>
            </w:r>
            <w:r w:rsidRPr="00380AC5">
              <w:rPr>
                <w:rFonts w:eastAsia="SimSun"/>
                <w:b/>
                <w:noProof/>
                <w:sz w:val="20"/>
                <w:lang w:val="en-GB"/>
              </w:rPr>
              <w:t>bounding_box_cancel_flag</w:t>
            </w:r>
          </w:p>
        </w:tc>
        <w:tc>
          <w:tcPr>
            <w:tcW w:w="1033" w:type="dxa"/>
          </w:tcPr>
          <w:p w14:paraId="61DCB3F7"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6AF0ECBC"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0A5354EB" w14:textId="77777777" w:rsidTr="00450C30">
        <w:trPr>
          <w:cantSplit/>
          <w:trHeight w:val="515"/>
          <w:jc w:val="center"/>
        </w:trPr>
        <w:tc>
          <w:tcPr>
            <w:tcW w:w="7332" w:type="dxa"/>
          </w:tcPr>
          <w:p w14:paraId="7CA0E3A9"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ObjectBoundingBoxAvail[ ar_object_idx</w:t>
            </w:r>
            <w:r w:rsidRPr="00380AC5">
              <w:rPr>
                <w:rFonts w:eastAsia="SimSun"/>
                <w:noProof/>
                <w:sz w:val="20"/>
                <w:lang w:val="en-GB"/>
              </w:rPr>
              <w:t>[</w:t>
            </w:r>
            <w:r w:rsidRPr="00380AC5">
              <w:rPr>
                <w:rFonts w:eastAsia="SimSun"/>
                <w:bCs/>
                <w:sz w:val="20"/>
                <w:lang w:val="en-GB"/>
              </w:rPr>
              <w:t> </w:t>
            </w:r>
            <w:proofErr w:type="gramStart"/>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roofErr w:type="gramEnd"/>
            <w:r w:rsidRPr="00380AC5">
              <w:rPr>
                <w:rFonts w:eastAsia="SimSun"/>
                <w:noProof/>
                <w:sz w:val="20"/>
                <w:lang w:val="en-GB"/>
              </w:rPr>
              <w:t> </w:t>
            </w:r>
            <w:r w:rsidRPr="00380AC5">
              <w:rPr>
                <w:rFonts w:eastAsia="SimSun"/>
                <w:bCs/>
                <w:noProof/>
                <w:sz w:val="20"/>
                <w:lang w:val="en-GB"/>
              </w:rPr>
              <w:t>] = !ar_bounding_box_cancel_flag</w:t>
            </w:r>
          </w:p>
        </w:tc>
        <w:tc>
          <w:tcPr>
            <w:tcW w:w="1033" w:type="dxa"/>
          </w:tcPr>
          <w:p w14:paraId="434AC86D"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26F7C528"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4FACE285" w14:textId="77777777" w:rsidTr="00450C30">
        <w:trPr>
          <w:cantSplit/>
          <w:trHeight w:val="287"/>
          <w:jc w:val="center"/>
        </w:trPr>
        <w:tc>
          <w:tcPr>
            <w:tcW w:w="7332" w:type="dxa"/>
          </w:tcPr>
          <w:p w14:paraId="39ED767D"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if( !ar_bounding_box_cancel_flag )</w:t>
            </w:r>
            <w:r w:rsidRPr="00380AC5">
              <w:rPr>
                <w:rFonts w:eastAsia="SimSun"/>
                <w:noProof/>
                <w:sz w:val="20"/>
                <w:lang w:val="en-GB"/>
              </w:rPr>
              <w:t xml:space="preserve"> {</w:t>
            </w:r>
          </w:p>
        </w:tc>
        <w:tc>
          <w:tcPr>
            <w:tcW w:w="1033" w:type="dxa"/>
          </w:tcPr>
          <w:p w14:paraId="65E77F50"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7D0BFB19"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7BF6C2C4" w14:textId="77777777" w:rsidTr="00450C30">
        <w:trPr>
          <w:cantSplit/>
          <w:trHeight w:val="287"/>
          <w:jc w:val="center"/>
        </w:trPr>
        <w:tc>
          <w:tcPr>
            <w:tcW w:w="7332" w:type="dxa"/>
          </w:tcPr>
          <w:p w14:paraId="367AECA5"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bCs/>
                <w:noProof/>
                <w:sz w:val="20"/>
                <w:lang w:val="en-GB"/>
              </w:rPr>
              <w:t>ar</w:t>
            </w:r>
            <w:r w:rsidRPr="00380AC5">
              <w:rPr>
                <w:rFonts w:eastAsia="SimSun"/>
                <w:b/>
                <w:noProof/>
                <w:sz w:val="20"/>
                <w:lang w:val="en-GB"/>
              </w:rPr>
              <w:t>_</w:t>
            </w:r>
            <w:r w:rsidRPr="00380AC5">
              <w:rPr>
                <w:rFonts w:eastAsia="SimSun"/>
                <w:b/>
                <w:bCs/>
                <w:noProof/>
                <w:sz w:val="20"/>
                <w:lang w:val="en-GB"/>
              </w:rPr>
              <w:t>bounding_box_top[</w:t>
            </w:r>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proofErr w:type="gramStart"/>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proofErr w:type="gramEnd"/>
            <w:r w:rsidRPr="00380AC5">
              <w:rPr>
                <w:rFonts w:eastAsia="SimSun"/>
                <w:bCs/>
                <w:sz w:val="20"/>
                <w:lang w:val="en-GB"/>
              </w:rPr>
              <w:t> ]</w:t>
            </w:r>
          </w:p>
        </w:tc>
        <w:tc>
          <w:tcPr>
            <w:tcW w:w="1033" w:type="dxa"/>
          </w:tcPr>
          <w:p w14:paraId="24D55819"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27A18EFA"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Malgun Gothic"/>
                <w:bCs/>
                <w:sz w:val="20"/>
                <w:lang w:val="en-GB"/>
              </w:rPr>
              <w:t>u(</w:t>
            </w:r>
            <w:proofErr w:type="gramEnd"/>
            <w:r w:rsidRPr="00380AC5">
              <w:rPr>
                <w:rFonts w:eastAsia="Malgun Gothic"/>
                <w:bCs/>
                <w:sz w:val="20"/>
                <w:lang w:val="en-GB"/>
              </w:rPr>
              <w:t>16)</w:t>
            </w:r>
          </w:p>
        </w:tc>
      </w:tr>
      <w:tr w:rsidR="000E5B26" w:rsidRPr="00380AC5" w14:paraId="34A80DD1" w14:textId="77777777" w:rsidTr="00450C30">
        <w:trPr>
          <w:cantSplit/>
          <w:trHeight w:val="287"/>
          <w:jc w:val="center"/>
        </w:trPr>
        <w:tc>
          <w:tcPr>
            <w:tcW w:w="7332" w:type="dxa"/>
          </w:tcPr>
          <w:p w14:paraId="449AD103"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noProof/>
                <w:sz w:val="20"/>
                <w:lang w:val="en-GB"/>
              </w:rPr>
              <w:t>ar_bounding_box_</w:t>
            </w:r>
            <w:proofErr w:type="gramStart"/>
            <w:r w:rsidRPr="00380AC5">
              <w:rPr>
                <w:rFonts w:eastAsia="SimSun"/>
                <w:b/>
                <w:noProof/>
                <w:sz w:val="20"/>
                <w:lang w:val="en-GB"/>
              </w:rPr>
              <w:t>left</w:t>
            </w:r>
            <w:r w:rsidRPr="00380AC5">
              <w:rPr>
                <w:rFonts w:eastAsia="SimSun"/>
                <w:bCs/>
                <w:sz w:val="20"/>
                <w:lang w:val="en-GB"/>
              </w:rPr>
              <w:t>[</w:t>
            </w:r>
            <w:proofErr w:type="gramEnd"/>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02514B04"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03B793A7"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Malgun Gothic"/>
                <w:bCs/>
                <w:sz w:val="20"/>
                <w:lang w:val="en-GB"/>
              </w:rPr>
              <w:t>u(</w:t>
            </w:r>
            <w:proofErr w:type="gramEnd"/>
            <w:r w:rsidRPr="00380AC5">
              <w:rPr>
                <w:rFonts w:eastAsia="Malgun Gothic"/>
                <w:bCs/>
                <w:sz w:val="20"/>
                <w:lang w:val="en-GB"/>
              </w:rPr>
              <w:t>16)</w:t>
            </w:r>
          </w:p>
        </w:tc>
      </w:tr>
      <w:tr w:rsidR="000E5B26" w:rsidRPr="00380AC5" w14:paraId="75D7A529" w14:textId="77777777" w:rsidTr="00450C30">
        <w:trPr>
          <w:cantSplit/>
          <w:trHeight w:val="287"/>
          <w:jc w:val="center"/>
        </w:trPr>
        <w:tc>
          <w:tcPr>
            <w:tcW w:w="7332" w:type="dxa"/>
          </w:tcPr>
          <w:p w14:paraId="2E26D279"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noProof/>
                <w:sz w:val="20"/>
                <w:lang w:val="en-GB"/>
              </w:rPr>
              <w:t>ar_bounding_box_</w:t>
            </w:r>
            <w:proofErr w:type="gramStart"/>
            <w:r w:rsidRPr="00380AC5">
              <w:rPr>
                <w:rFonts w:eastAsia="SimSun"/>
                <w:b/>
                <w:bCs/>
                <w:noProof/>
                <w:sz w:val="20"/>
                <w:lang w:val="en-GB"/>
              </w:rPr>
              <w:t>width</w:t>
            </w:r>
            <w:r w:rsidRPr="00380AC5">
              <w:rPr>
                <w:rFonts w:eastAsia="SimSun"/>
                <w:bCs/>
                <w:sz w:val="20"/>
                <w:lang w:val="en-GB"/>
              </w:rPr>
              <w:t>[</w:t>
            </w:r>
            <w:proofErr w:type="gramEnd"/>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22654875"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22998031"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Malgun Gothic"/>
                <w:bCs/>
                <w:sz w:val="20"/>
                <w:lang w:val="en-GB"/>
              </w:rPr>
              <w:t>u(</w:t>
            </w:r>
            <w:proofErr w:type="gramEnd"/>
            <w:r w:rsidRPr="00380AC5">
              <w:rPr>
                <w:rFonts w:eastAsia="Malgun Gothic"/>
                <w:bCs/>
                <w:sz w:val="20"/>
                <w:lang w:val="en-GB"/>
              </w:rPr>
              <w:t>16)</w:t>
            </w:r>
          </w:p>
        </w:tc>
      </w:tr>
      <w:tr w:rsidR="000E5B26" w:rsidRPr="00380AC5" w14:paraId="6BEF5377" w14:textId="77777777" w:rsidTr="00450C30">
        <w:trPr>
          <w:cantSplit/>
          <w:trHeight w:val="287"/>
          <w:jc w:val="center"/>
        </w:trPr>
        <w:tc>
          <w:tcPr>
            <w:tcW w:w="7332" w:type="dxa"/>
          </w:tcPr>
          <w:p w14:paraId="6CE817C8"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noProof/>
                <w:sz w:val="20"/>
                <w:lang w:val="en-GB"/>
              </w:rPr>
              <w:t>ar_bounding_box_</w:t>
            </w:r>
            <w:proofErr w:type="gramStart"/>
            <w:r w:rsidRPr="00380AC5">
              <w:rPr>
                <w:rFonts w:eastAsia="SimSun"/>
                <w:b/>
                <w:bCs/>
                <w:noProof/>
                <w:sz w:val="20"/>
                <w:lang w:val="en-GB"/>
              </w:rPr>
              <w:t>height</w:t>
            </w:r>
            <w:r w:rsidRPr="00380AC5">
              <w:rPr>
                <w:rFonts w:eastAsia="SimSun"/>
                <w:bCs/>
                <w:sz w:val="20"/>
                <w:lang w:val="en-GB"/>
              </w:rPr>
              <w:t>[</w:t>
            </w:r>
            <w:proofErr w:type="gramEnd"/>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1EE53BE2"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5B371A0D"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Malgun Gothic"/>
                <w:bCs/>
                <w:sz w:val="20"/>
                <w:lang w:val="en-GB"/>
              </w:rPr>
              <w:t>u(</w:t>
            </w:r>
            <w:proofErr w:type="gramEnd"/>
            <w:r w:rsidRPr="00380AC5">
              <w:rPr>
                <w:rFonts w:eastAsia="Malgun Gothic"/>
                <w:bCs/>
                <w:sz w:val="20"/>
                <w:lang w:val="en-GB"/>
              </w:rPr>
              <w:t>16)</w:t>
            </w:r>
          </w:p>
        </w:tc>
      </w:tr>
      <w:tr w:rsidR="000E5B26" w:rsidRPr="00380AC5" w14:paraId="4263741A" w14:textId="77777777" w:rsidTr="00450C30">
        <w:trPr>
          <w:cantSplit/>
          <w:trHeight w:val="287"/>
          <w:jc w:val="center"/>
        </w:trPr>
        <w:tc>
          <w:tcPr>
            <w:tcW w:w="7332" w:type="dxa"/>
          </w:tcPr>
          <w:p w14:paraId="5761E7E7"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noProof/>
                <w:sz w:val="20"/>
                <w:lang w:val="en-GB"/>
              </w:rPr>
              <w:t>if( ar_partial_object_flag_present_flag )</w:t>
            </w:r>
          </w:p>
        </w:tc>
        <w:tc>
          <w:tcPr>
            <w:tcW w:w="1033" w:type="dxa"/>
          </w:tcPr>
          <w:p w14:paraId="620A6381"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3983CDB"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64B0AE9B" w14:textId="77777777" w:rsidTr="00450C30">
        <w:trPr>
          <w:cantSplit/>
          <w:trHeight w:val="287"/>
          <w:jc w:val="center"/>
        </w:trPr>
        <w:tc>
          <w:tcPr>
            <w:tcW w:w="7332" w:type="dxa"/>
          </w:tcPr>
          <w:p w14:paraId="7C69DB6A"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bCs/>
                <w:noProof/>
                <w:sz w:val="20"/>
                <w:lang w:val="en-GB"/>
              </w:rPr>
              <w:t>ar_partial_object_flag</w:t>
            </w:r>
            <w:r w:rsidRPr="00380AC5">
              <w:rPr>
                <w:rFonts w:eastAsia="SimSun"/>
                <w:noProof/>
                <w:sz w:val="20"/>
                <w:lang w:val="en-GB"/>
              </w:rPr>
              <w:t>[</w:t>
            </w:r>
            <w:r w:rsidRPr="00380AC5">
              <w:rPr>
                <w:rFonts w:eastAsia="SimSun"/>
                <w:bCs/>
                <w:sz w:val="20"/>
                <w:lang w:val="en-GB"/>
              </w:rPr>
              <w:t> </w:t>
            </w:r>
            <w:r w:rsidRPr="00380AC5">
              <w:rPr>
                <w:rFonts w:eastAsia="SimSun"/>
                <w:noProof/>
                <w:sz w:val="20"/>
                <w:lang w:val="en-GB"/>
              </w:rPr>
              <w:t>ar_object_idx[ i ] ]</w:t>
            </w:r>
          </w:p>
        </w:tc>
        <w:tc>
          <w:tcPr>
            <w:tcW w:w="1033" w:type="dxa"/>
          </w:tcPr>
          <w:p w14:paraId="041366C6"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775A77BE"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103BAF61" w14:textId="77777777" w:rsidTr="00450C30">
        <w:trPr>
          <w:cantSplit/>
          <w:trHeight w:val="287"/>
          <w:jc w:val="center"/>
        </w:trPr>
        <w:tc>
          <w:tcPr>
            <w:tcW w:w="7332" w:type="dxa"/>
          </w:tcPr>
          <w:p w14:paraId="69275070"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 xml:space="preserve">if( </w:t>
            </w:r>
            <w:r w:rsidRPr="00380AC5">
              <w:rPr>
                <w:rFonts w:eastAsia="SimSun"/>
                <w:noProof/>
                <w:sz w:val="20"/>
                <w:lang w:val="en-GB"/>
              </w:rPr>
              <w:t>ar_object_confidence_info_present_flag )</w:t>
            </w:r>
          </w:p>
        </w:tc>
        <w:tc>
          <w:tcPr>
            <w:tcW w:w="1033" w:type="dxa"/>
          </w:tcPr>
          <w:p w14:paraId="2445DA9D"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26E09187"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642FBA10" w14:textId="77777777" w:rsidTr="00450C30">
        <w:trPr>
          <w:cantSplit/>
          <w:trHeight w:val="287"/>
          <w:jc w:val="center"/>
        </w:trPr>
        <w:tc>
          <w:tcPr>
            <w:tcW w:w="7332" w:type="dxa"/>
          </w:tcPr>
          <w:p w14:paraId="5CC3CCB7" w14:textId="77777777" w:rsidR="000E5B26" w:rsidRPr="00380AC5" w:rsidRDefault="000E5B26"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Cs/>
                <w:noProof/>
                <w:sz w:val="20"/>
                <w:lang w:val="en-GB"/>
              </w:rPr>
              <w:tab/>
            </w:r>
            <w:r w:rsidRPr="00380AC5">
              <w:rPr>
                <w:rFonts w:eastAsia="SimSun"/>
                <w:b/>
                <w:noProof/>
                <w:sz w:val="20"/>
                <w:lang w:val="en-GB"/>
              </w:rPr>
              <w:t>ar_object_confidence</w:t>
            </w:r>
            <w:r w:rsidRPr="00380AC5">
              <w:rPr>
                <w:rFonts w:eastAsia="SimSun"/>
                <w:bCs/>
                <w:noProof/>
                <w:sz w:val="20"/>
                <w:lang w:val="en-GB"/>
              </w:rPr>
              <w:t>[</w:t>
            </w:r>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proofErr w:type="gramStart"/>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proofErr w:type="gramEnd"/>
            <w:r w:rsidRPr="00380AC5">
              <w:rPr>
                <w:rFonts w:eastAsia="SimSun"/>
                <w:bCs/>
                <w:sz w:val="20"/>
                <w:lang w:val="en-GB"/>
              </w:rPr>
              <w:t> ]</w:t>
            </w:r>
          </w:p>
        </w:tc>
        <w:tc>
          <w:tcPr>
            <w:tcW w:w="1033" w:type="dxa"/>
          </w:tcPr>
          <w:p w14:paraId="5E917653"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0D7532EF" w14:textId="77777777" w:rsidR="000E5B26" w:rsidRPr="00380AC5" w:rsidRDefault="000E5B26"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Malgun Gothic"/>
                <w:bCs/>
                <w:sz w:val="20"/>
                <w:lang w:val="en-GB"/>
              </w:rPr>
              <w:t>u(v)</w:t>
            </w:r>
          </w:p>
        </w:tc>
      </w:tr>
      <w:tr w:rsidR="000E5B26" w:rsidRPr="00380AC5" w14:paraId="5326AB7E" w14:textId="77777777" w:rsidTr="00450C30">
        <w:trPr>
          <w:cantSplit/>
          <w:trHeight w:val="287"/>
          <w:jc w:val="center"/>
        </w:trPr>
        <w:tc>
          <w:tcPr>
            <w:tcW w:w="7332" w:type="dxa"/>
          </w:tcPr>
          <w:p w14:paraId="1601DD58"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w:t>
            </w:r>
          </w:p>
        </w:tc>
        <w:tc>
          <w:tcPr>
            <w:tcW w:w="1033" w:type="dxa"/>
          </w:tcPr>
          <w:p w14:paraId="6095312A"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568BFAF0"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07D6491D" w14:textId="77777777" w:rsidTr="00450C30">
        <w:trPr>
          <w:cantSplit/>
          <w:trHeight w:val="287"/>
          <w:jc w:val="center"/>
        </w:trPr>
        <w:tc>
          <w:tcPr>
            <w:tcW w:w="7332" w:type="dxa"/>
          </w:tcPr>
          <w:p w14:paraId="0D8DE69B"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w:t>
            </w:r>
          </w:p>
        </w:tc>
        <w:tc>
          <w:tcPr>
            <w:tcW w:w="1033" w:type="dxa"/>
          </w:tcPr>
          <w:p w14:paraId="17D47605"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4CC049A6"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1A55A2FC" w14:textId="77777777" w:rsidTr="00450C30">
        <w:trPr>
          <w:cantSplit/>
          <w:trHeight w:val="287"/>
          <w:jc w:val="center"/>
        </w:trPr>
        <w:tc>
          <w:tcPr>
            <w:tcW w:w="7332" w:type="dxa"/>
          </w:tcPr>
          <w:p w14:paraId="42BF8EEA"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noProof/>
                <w:sz w:val="20"/>
                <w:lang w:val="en-GB"/>
              </w:rPr>
              <w:tab/>
            </w:r>
            <w:r w:rsidRPr="00380AC5">
              <w:rPr>
                <w:rFonts w:eastAsia="SimSun"/>
                <w:noProof/>
                <w:sz w:val="20"/>
                <w:lang w:val="en-GB"/>
              </w:rPr>
              <w:tab/>
              <w:t>}</w:t>
            </w:r>
          </w:p>
        </w:tc>
        <w:tc>
          <w:tcPr>
            <w:tcW w:w="1033" w:type="dxa"/>
          </w:tcPr>
          <w:p w14:paraId="49DA7562"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5CD60A4A"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383015CE" w14:textId="77777777" w:rsidTr="00450C30">
        <w:trPr>
          <w:cantSplit/>
          <w:trHeight w:val="287"/>
          <w:jc w:val="center"/>
        </w:trPr>
        <w:tc>
          <w:tcPr>
            <w:tcW w:w="7332" w:type="dxa"/>
          </w:tcPr>
          <w:p w14:paraId="625A58D0"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3F0E1767"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1AA49D37"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41B7ECE7" w14:textId="77777777" w:rsidTr="00450C30">
        <w:trPr>
          <w:cantSplit/>
          <w:trHeight w:val="287"/>
          <w:jc w:val="center"/>
        </w:trPr>
        <w:tc>
          <w:tcPr>
            <w:tcW w:w="7332" w:type="dxa"/>
          </w:tcPr>
          <w:p w14:paraId="27C15CF9"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sz w:val="20"/>
                <w:lang w:val="en-GB"/>
              </w:rPr>
            </w:pPr>
            <w:r w:rsidRPr="00380AC5">
              <w:rPr>
                <w:rFonts w:eastAsia="SimSun"/>
                <w:bCs/>
                <w:noProof/>
                <w:sz w:val="20"/>
                <w:lang w:val="en-GB"/>
              </w:rPr>
              <w:tab/>
              <w:t>}</w:t>
            </w:r>
          </w:p>
        </w:tc>
        <w:tc>
          <w:tcPr>
            <w:tcW w:w="1033" w:type="dxa"/>
          </w:tcPr>
          <w:p w14:paraId="40188DD4"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0905E1E6"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39AAA44A" w14:textId="77777777" w:rsidTr="00450C30">
        <w:trPr>
          <w:cantSplit/>
          <w:trHeight w:val="287"/>
          <w:jc w:val="center"/>
        </w:trPr>
        <w:tc>
          <w:tcPr>
            <w:tcW w:w="7332" w:type="dxa"/>
          </w:tcPr>
          <w:p w14:paraId="4808242C" w14:textId="77777777" w:rsidR="000E5B26" w:rsidRPr="00380AC5" w:rsidRDefault="000E5B26" w:rsidP="00450C3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noProof/>
                <w:sz w:val="20"/>
                <w:lang w:val="en-GB"/>
              </w:rPr>
              <w:t>}</w:t>
            </w:r>
          </w:p>
        </w:tc>
        <w:tc>
          <w:tcPr>
            <w:tcW w:w="1033" w:type="dxa"/>
          </w:tcPr>
          <w:p w14:paraId="7B60860B"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410360F0" w14:textId="77777777" w:rsidR="000E5B26" w:rsidRPr="00380AC5" w:rsidRDefault="000E5B26" w:rsidP="00450C3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bl>
    <w:p w14:paraId="21BBB450" w14:textId="77777777" w:rsidR="006D1CC9" w:rsidRPr="000A3E0E"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89" w:author="Ye-Kui Wang (yk1)" w:date="2021-02-19T16:33:00Z"/>
          <w:rFonts w:eastAsia="SimSun"/>
          <w:noProof/>
          <w:sz w:val="20"/>
          <w:lang w:val="en-GB"/>
        </w:rPr>
      </w:pPr>
    </w:p>
    <w:p w14:paraId="626D8133" w14:textId="77777777" w:rsidR="000E5B26" w:rsidRPr="00380AC5" w:rsidRDefault="000E5B26" w:rsidP="000E5B26">
      <w:pPr>
        <w:pStyle w:val="Annex3"/>
        <w:tabs>
          <w:tab w:val="clear" w:pos="720"/>
          <w:tab w:val="clear" w:pos="794"/>
          <w:tab w:val="clear" w:pos="1191"/>
          <w:tab w:val="clear" w:pos="1440"/>
          <w:tab w:val="clear" w:pos="2160"/>
          <w:tab w:val="left" w:pos="851"/>
        </w:tabs>
        <w:ind w:left="0" w:firstLine="0"/>
        <w:textAlignment w:val="auto"/>
        <w:rPr>
          <w:noProof/>
          <w:lang w:val="fr-CH"/>
        </w:rPr>
      </w:pPr>
      <w:r>
        <w:rPr>
          <w:noProof/>
          <w:lang w:val="fr-CH"/>
        </w:rPr>
        <w:t xml:space="preserve">8.18.2 </w:t>
      </w:r>
      <w:r w:rsidRPr="00380AC5">
        <w:rPr>
          <w:noProof/>
          <w:lang w:val="fr-CH"/>
        </w:rPr>
        <w:t>Annotated regions SEI message semantics</w:t>
      </w:r>
    </w:p>
    <w:p w14:paraId="1E0264F6" w14:textId="77777777" w:rsidR="000E5B26" w:rsidRDefault="000E5B26" w:rsidP="000E5B26">
      <w:pPr>
        <w:rPr>
          <w:bCs/>
          <w:noProof/>
          <w:sz w:val="20"/>
        </w:rPr>
      </w:pPr>
      <w:r w:rsidRPr="00380AC5">
        <w:rPr>
          <w:bCs/>
          <w:noProof/>
          <w:sz w:val="20"/>
        </w:rPr>
        <w:t>The annotated regions SEI message carries parameters that identify annotated regions using</w:t>
      </w:r>
      <w:r w:rsidRPr="00380AC5">
        <w:rPr>
          <w:sz w:val="20"/>
          <w:lang w:eastAsia="ko-KR"/>
        </w:rPr>
        <w:t xml:space="preserve"> bounding boxes representing the size and location of identified</w:t>
      </w:r>
      <w:r w:rsidRPr="00380AC5">
        <w:rPr>
          <w:bCs/>
          <w:noProof/>
          <w:sz w:val="20"/>
        </w:rPr>
        <w:t xml:space="preserve"> objects.</w:t>
      </w:r>
    </w:p>
    <w:p w14:paraId="5CE7E644" w14:textId="77777777" w:rsidR="000E5B26" w:rsidRPr="00201FED" w:rsidRDefault="000E5B26" w:rsidP="000E5B26">
      <w:pPr>
        <w:keepNext/>
        <w:rPr>
          <w:noProof/>
          <w:sz w:val="20"/>
        </w:rPr>
      </w:pPr>
      <w:r w:rsidRPr="00201FED">
        <w:rPr>
          <w:noProof/>
          <w:sz w:val="20"/>
        </w:rPr>
        <w:lastRenderedPageBreak/>
        <w:t>Use of this SEI message requires the definition of the following variables:</w:t>
      </w:r>
    </w:p>
    <w:p w14:paraId="4779A1AF" w14:textId="77777777" w:rsid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SimSun"/>
          <w:sz w:val="20"/>
          <w:lang w:val="en-GB"/>
        </w:rPr>
      </w:pPr>
      <w:r>
        <w:rPr>
          <w:rFonts w:eastAsia="SimSun"/>
          <w:sz w:val="20"/>
          <w:lang w:val="en-GB"/>
        </w:rPr>
        <w:t xml:space="preserve">- </w:t>
      </w:r>
      <w:r w:rsidRPr="00201FED">
        <w:rPr>
          <w:rFonts w:eastAsia="SimSun"/>
          <w:sz w:val="20"/>
          <w:lang w:val="en-GB"/>
        </w:rPr>
        <w:t xml:space="preserve">A </w:t>
      </w:r>
      <w:r>
        <w:rPr>
          <w:rFonts w:eastAsia="SimSun"/>
          <w:sz w:val="20"/>
          <w:lang w:val="en-GB"/>
        </w:rPr>
        <w:t xml:space="preserve">cropped </w:t>
      </w:r>
      <w:r w:rsidRPr="00201FED">
        <w:rPr>
          <w:rFonts w:eastAsia="SimSun"/>
          <w:sz w:val="20"/>
          <w:lang w:val="en-GB"/>
        </w:rPr>
        <w:t xml:space="preserve">picture width and picture height in units of luma samples, denoted herein by </w:t>
      </w:r>
      <w:r>
        <w:rPr>
          <w:rFonts w:eastAsia="SimSun"/>
          <w:noProof/>
          <w:sz w:val="20"/>
          <w:lang w:val="en-GB"/>
        </w:rPr>
        <w:t>Cropped</w:t>
      </w:r>
      <w:r w:rsidRPr="00201FED">
        <w:rPr>
          <w:rFonts w:eastAsia="SimSun"/>
          <w:noProof/>
          <w:sz w:val="20"/>
          <w:lang w:val="en-GB"/>
        </w:rPr>
        <w:t>Wid</w:t>
      </w:r>
      <w:r>
        <w:rPr>
          <w:rFonts w:eastAsia="SimSun"/>
          <w:noProof/>
          <w:sz w:val="20"/>
          <w:lang w:val="en-GB"/>
        </w:rPr>
        <w:t>th</w:t>
      </w:r>
      <w:r w:rsidRPr="00201FED">
        <w:rPr>
          <w:rFonts w:eastAsia="SimSun"/>
          <w:noProof/>
          <w:sz w:val="20"/>
          <w:lang w:val="en-GB"/>
        </w:rPr>
        <w:t xml:space="preserve"> and </w:t>
      </w:r>
      <w:r>
        <w:rPr>
          <w:rFonts w:eastAsia="SimSun"/>
          <w:noProof/>
          <w:sz w:val="20"/>
          <w:lang w:val="en-GB"/>
        </w:rPr>
        <w:t>Cropped</w:t>
      </w:r>
      <w:r w:rsidRPr="00201FED">
        <w:rPr>
          <w:rFonts w:eastAsia="SimSun"/>
          <w:noProof/>
          <w:sz w:val="20"/>
          <w:lang w:val="en-GB"/>
        </w:rPr>
        <w:t>Height, respectively</w:t>
      </w:r>
      <w:r w:rsidRPr="00201FED">
        <w:rPr>
          <w:rFonts w:eastAsia="SimSun"/>
          <w:sz w:val="20"/>
          <w:lang w:val="en-GB"/>
        </w:rPr>
        <w:t>.</w:t>
      </w:r>
    </w:p>
    <w:p w14:paraId="203C8E64" w14:textId="77777777" w:rsid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bCs/>
          <w:noProof/>
          <w:sz w:val="20"/>
        </w:rPr>
      </w:pPr>
      <w:r>
        <w:rPr>
          <w:rFonts w:eastAsia="SimSun"/>
          <w:sz w:val="20"/>
          <w:lang w:val="en-GB"/>
        </w:rPr>
        <w:t xml:space="preserve">- A chroma sub-sampling width and </w:t>
      </w:r>
      <w:r w:rsidRPr="000839EC">
        <w:rPr>
          <w:rFonts w:eastAsia="SimSun"/>
          <w:sz w:val="20"/>
          <w:lang w:val="en-GB"/>
        </w:rPr>
        <w:t xml:space="preserve">height, </w:t>
      </w:r>
      <w:r w:rsidRPr="000839EC">
        <w:rPr>
          <w:bCs/>
          <w:noProof/>
          <w:sz w:val="20"/>
        </w:rPr>
        <w:t>SubWidthC and SubHeightC, respectively</w:t>
      </w:r>
      <w:r>
        <w:rPr>
          <w:bCs/>
          <w:noProof/>
          <w:sz w:val="20"/>
        </w:rPr>
        <w:t>.</w:t>
      </w:r>
    </w:p>
    <w:p w14:paraId="4E2F67AC" w14:textId="77777777" w:rsidR="000E5B26" w:rsidRPr="000839EC"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rPr>
      </w:pPr>
      <w:r>
        <w:rPr>
          <w:rFonts w:eastAsia="SimSun"/>
          <w:sz w:val="20"/>
          <w:lang w:val="en-GB"/>
        </w:rPr>
        <w:t xml:space="preserve">- A conformance cropping window left offset, </w:t>
      </w:r>
      <w:proofErr w:type="spellStart"/>
      <w:r w:rsidRPr="000839EC">
        <w:rPr>
          <w:sz w:val="20"/>
        </w:rPr>
        <w:t>ConfWinLeftOffset</w:t>
      </w:r>
      <w:proofErr w:type="spellEnd"/>
    </w:p>
    <w:p w14:paraId="0BA9070E" w14:textId="77777777" w:rsidR="000E5B26" w:rsidRPr="000839EC"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bCs/>
          <w:noProof/>
          <w:sz w:val="20"/>
        </w:rPr>
      </w:pPr>
      <w:r>
        <w:rPr>
          <w:rFonts w:eastAsia="SimSun"/>
          <w:sz w:val="20"/>
          <w:lang w:val="en-GB"/>
        </w:rPr>
        <w:t xml:space="preserve">- A conformance cropping window top offset, </w:t>
      </w:r>
      <w:proofErr w:type="spellStart"/>
      <w:r w:rsidRPr="000839EC">
        <w:rPr>
          <w:sz w:val="20"/>
        </w:rPr>
        <w:t>ConfWinTopOffset</w:t>
      </w:r>
      <w:proofErr w:type="spellEnd"/>
    </w:p>
    <w:p w14:paraId="6E806831" w14:textId="77777777" w:rsidR="000E5B26" w:rsidRPr="00380AC5" w:rsidRDefault="000E5B26" w:rsidP="000E5B26">
      <w:pPr>
        <w:rPr>
          <w:sz w:val="20"/>
        </w:rPr>
      </w:pPr>
      <w:r w:rsidRPr="00380AC5">
        <w:rPr>
          <w:b/>
          <w:noProof/>
          <w:sz w:val="20"/>
        </w:rPr>
        <w:t>ar_cancel_flag</w:t>
      </w:r>
      <w:r w:rsidRPr="00380AC5">
        <w:rPr>
          <w:rStyle w:val="fontstyle01"/>
        </w:rPr>
        <w:t xml:space="preserve"> </w:t>
      </w:r>
      <w:r w:rsidRPr="00380AC5">
        <w:rPr>
          <w:bCs/>
          <w:sz w:val="20"/>
        </w:rPr>
        <w:t>equal</w:t>
      </w:r>
      <w:r w:rsidRPr="00380AC5">
        <w:rPr>
          <w:sz w:val="20"/>
        </w:rPr>
        <w:t xml:space="preserve"> to 1 indicates that the </w:t>
      </w:r>
      <w:r w:rsidRPr="00380AC5">
        <w:rPr>
          <w:bCs/>
          <w:noProof/>
          <w:sz w:val="20"/>
        </w:rPr>
        <w:t xml:space="preserve">annotated regions </w:t>
      </w:r>
      <w:r w:rsidRPr="00380AC5">
        <w:rPr>
          <w:sz w:val="20"/>
        </w:rPr>
        <w:t xml:space="preserve">SEI message cancels the persistence of any previous annotated regions SEI message that is associated with one or more layers to which the annotated regions SEI message applies. </w:t>
      </w:r>
      <w:r w:rsidRPr="00380AC5">
        <w:rPr>
          <w:bCs/>
          <w:noProof/>
          <w:sz w:val="20"/>
        </w:rPr>
        <w:t>ar_cancel_flag</w:t>
      </w:r>
      <w:r w:rsidRPr="00380AC5">
        <w:rPr>
          <w:sz w:val="20"/>
        </w:rPr>
        <w:t xml:space="preserve"> equal to 0 indicates that annotated regions information follows.</w:t>
      </w:r>
    </w:p>
    <w:p w14:paraId="4F2A2446" w14:textId="77777777" w:rsidR="000E5B26" w:rsidRPr="00380AC5" w:rsidRDefault="000E5B26" w:rsidP="000E5B26">
      <w:pPr>
        <w:rPr>
          <w:noProof/>
          <w:sz w:val="20"/>
        </w:rPr>
      </w:pPr>
      <w:r w:rsidRPr="00380AC5">
        <w:rPr>
          <w:sz w:val="20"/>
        </w:rPr>
        <w:t xml:space="preserve">When </w:t>
      </w:r>
      <w:proofErr w:type="spellStart"/>
      <w:r w:rsidRPr="00380AC5">
        <w:rPr>
          <w:sz w:val="20"/>
        </w:rPr>
        <w:t>ar_cancel_flag</w:t>
      </w:r>
      <w:proofErr w:type="spellEnd"/>
      <w:r w:rsidRPr="00380AC5">
        <w:rPr>
          <w:sz w:val="20"/>
        </w:rPr>
        <w:t xml:space="preserve"> equal to 1 or a new CVS of the current layer begins, </w:t>
      </w:r>
      <w:r w:rsidRPr="00380AC5">
        <w:rPr>
          <w:noProof/>
          <w:sz w:val="20"/>
        </w:rPr>
        <w:t xml:space="preserve">the variables LabelAssigned[ i ], ObjectTracked[ i ], and </w:t>
      </w:r>
      <w:r w:rsidRPr="00380AC5">
        <w:rPr>
          <w:bCs/>
          <w:noProof/>
          <w:sz w:val="20"/>
        </w:rPr>
        <w:t>ObjectBoundingBoxAvail</w:t>
      </w:r>
      <w:r w:rsidRPr="00380AC5">
        <w:rPr>
          <w:noProof/>
          <w:sz w:val="20"/>
        </w:rPr>
        <w:t xml:space="preserve"> are set equal to 0 for i in the range of 0 to 255, inclusive.</w:t>
      </w:r>
    </w:p>
    <w:p w14:paraId="1EBE70AA" w14:textId="77777777" w:rsidR="000E5B26" w:rsidRPr="00380AC5" w:rsidRDefault="000E5B26" w:rsidP="000E5B26">
      <w:pPr>
        <w:rPr>
          <w:bCs/>
          <w:noProof/>
          <w:sz w:val="20"/>
        </w:rPr>
      </w:pPr>
      <w:r w:rsidRPr="00380AC5">
        <w:rPr>
          <w:b/>
          <w:noProof/>
          <w:sz w:val="20"/>
        </w:rPr>
        <w:t xml:space="preserve">ar_not_optimized_for_viewing_flag </w:t>
      </w:r>
      <w:r w:rsidRPr="00380AC5">
        <w:rPr>
          <w:bCs/>
          <w:noProof/>
          <w:sz w:val="20"/>
        </w:rPr>
        <w:t xml:space="preserve">equal to 1 indicates that the decoded pictures that </w:t>
      </w:r>
      <w:r w:rsidRPr="00380AC5">
        <w:rPr>
          <w:sz w:val="20"/>
        </w:rPr>
        <w:t>the annotated regions SEI message</w:t>
      </w:r>
      <w:r w:rsidRPr="00380AC5">
        <w:rPr>
          <w:bCs/>
          <w:noProof/>
          <w:sz w:val="20"/>
        </w:rPr>
        <w:t xml:space="preserve"> applies to are not optimized for user viewing, but rather are optimized for some other purpose such as algorithmic object classification performance. </w:t>
      </w:r>
      <w:proofErr w:type="spellStart"/>
      <w:r w:rsidRPr="00380AC5">
        <w:rPr>
          <w:sz w:val="20"/>
        </w:rPr>
        <w:t>ar</w:t>
      </w:r>
      <w:r w:rsidRPr="00380AC5">
        <w:rPr>
          <w:bCs/>
          <w:noProof/>
          <w:sz w:val="20"/>
        </w:rPr>
        <w:t>_not_optimized_for_viewing_flag</w:t>
      </w:r>
      <w:proofErr w:type="spellEnd"/>
      <w:r w:rsidRPr="00380AC5">
        <w:rPr>
          <w:b/>
          <w:noProof/>
          <w:sz w:val="20"/>
        </w:rPr>
        <w:t xml:space="preserve"> </w:t>
      </w:r>
      <w:r w:rsidRPr="00380AC5">
        <w:rPr>
          <w:bCs/>
          <w:noProof/>
          <w:sz w:val="20"/>
        </w:rPr>
        <w:t xml:space="preserve">equal to 0 indicates that the decoded pictures that </w:t>
      </w:r>
      <w:r w:rsidRPr="00380AC5">
        <w:rPr>
          <w:sz w:val="20"/>
        </w:rPr>
        <w:t xml:space="preserve">the annotated regions SEI message </w:t>
      </w:r>
      <w:r w:rsidRPr="00380AC5">
        <w:rPr>
          <w:bCs/>
          <w:noProof/>
          <w:sz w:val="20"/>
        </w:rPr>
        <w:t>applies to may or may not be optimized for user viewing.</w:t>
      </w:r>
    </w:p>
    <w:p w14:paraId="0AF4FE6E" w14:textId="77777777" w:rsidR="000E5B26" w:rsidRPr="00380AC5" w:rsidRDefault="000E5B26" w:rsidP="000E5B26">
      <w:pPr>
        <w:rPr>
          <w:bCs/>
          <w:noProof/>
          <w:sz w:val="20"/>
        </w:rPr>
      </w:pPr>
      <w:r w:rsidRPr="00380AC5">
        <w:rPr>
          <w:b/>
          <w:noProof/>
          <w:sz w:val="20"/>
        </w:rPr>
        <w:t>ar_true_motion_flag</w:t>
      </w:r>
      <w:r w:rsidRPr="00380AC5">
        <w:rPr>
          <w:sz w:val="20"/>
        </w:rPr>
        <w:t xml:space="preserve"> </w:t>
      </w:r>
      <w:r w:rsidRPr="00380AC5">
        <w:rPr>
          <w:bCs/>
          <w:noProof/>
          <w:sz w:val="20"/>
        </w:rPr>
        <w:t xml:space="preserve">equal to 1 indicates that the motion information in the coded pictures that </w:t>
      </w:r>
      <w:r w:rsidRPr="00380AC5">
        <w:rPr>
          <w:sz w:val="20"/>
        </w:rPr>
        <w:t xml:space="preserve">the annotated regions SEI message </w:t>
      </w:r>
      <w:r w:rsidRPr="00380AC5">
        <w:rPr>
          <w:bCs/>
          <w:noProof/>
          <w:sz w:val="20"/>
        </w:rPr>
        <w:t xml:space="preserve">applies to was selected with a goal of accurately representing object motion for objects in the annotated regions. </w:t>
      </w:r>
      <w:proofErr w:type="spellStart"/>
      <w:r w:rsidRPr="00380AC5">
        <w:rPr>
          <w:sz w:val="20"/>
        </w:rPr>
        <w:t>ar</w:t>
      </w:r>
      <w:r w:rsidRPr="00380AC5">
        <w:rPr>
          <w:noProof/>
          <w:sz w:val="20"/>
        </w:rPr>
        <w:t>_true_motion_flag</w:t>
      </w:r>
      <w:proofErr w:type="spellEnd"/>
      <w:r w:rsidRPr="00380AC5">
        <w:rPr>
          <w:sz w:val="20"/>
        </w:rPr>
        <w:t xml:space="preserve"> </w:t>
      </w:r>
      <w:r w:rsidRPr="00380AC5">
        <w:rPr>
          <w:bCs/>
          <w:noProof/>
          <w:sz w:val="20"/>
        </w:rPr>
        <w:t xml:space="preserve">equal to 0 indicates that the motion information in the coded pictures that </w:t>
      </w:r>
      <w:r w:rsidRPr="00380AC5">
        <w:rPr>
          <w:sz w:val="20"/>
        </w:rPr>
        <w:t xml:space="preserve">the annotated regions SEI message </w:t>
      </w:r>
      <w:r w:rsidRPr="00380AC5">
        <w:rPr>
          <w:bCs/>
          <w:noProof/>
          <w:sz w:val="20"/>
        </w:rPr>
        <w:t>applies to may or may not be selected with a goal of accurately representing object motion for objects in the annotated regions.</w:t>
      </w:r>
    </w:p>
    <w:p w14:paraId="73D17F2D" w14:textId="77777777" w:rsidR="000E5B26" w:rsidRPr="00380AC5" w:rsidRDefault="000E5B26" w:rsidP="000E5B26">
      <w:pPr>
        <w:rPr>
          <w:bCs/>
          <w:noProof/>
          <w:sz w:val="20"/>
        </w:rPr>
      </w:pPr>
      <w:r w:rsidRPr="00380AC5">
        <w:rPr>
          <w:b/>
          <w:bCs/>
          <w:noProof/>
          <w:sz w:val="20"/>
        </w:rPr>
        <w:t xml:space="preserve">ar_occluded_object_flag </w:t>
      </w:r>
      <w:r w:rsidRPr="00380AC5">
        <w:rPr>
          <w:bCs/>
          <w:noProof/>
          <w:sz w:val="20"/>
        </w:rPr>
        <w:t>equal to 1 indicates that the ar_bounding_box_top[</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ar_bounding_box_left[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ar_bounding_box_width[</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and ar_bounding_box_height[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xml:space="preserve">] syntax elements each represent the size and location of an object or a portion of an object that may not be visible or may be only partially visible within the cropped decoded picture. </w:t>
      </w:r>
      <w:r w:rsidRPr="00380AC5">
        <w:rPr>
          <w:noProof/>
          <w:sz w:val="20"/>
        </w:rPr>
        <w:t>ar_occluded_object_flag</w:t>
      </w:r>
      <w:r w:rsidRPr="00380AC5">
        <w:rPr>
          <w:b/>
          <w:bCs/>
          <w:noProof/>
          <w:sz w:val="20"/>
        </w:rPr>
        <w:t xml:space="preserve"> </w:t>
      </w:r>
      <w:r w:rsidRPr="00380AC5">
        <w:rPr>
          <w:bCs/>
          <w:noProof/>
          <w:sz w:val="20"/>
        </w:rPr>
        <w:t>equal to 0 indicates that the ar_bounding_box_top[</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ar_bounding_box_left[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ar_bounding_box_width[</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and ar_bounding_box_height[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syntax elements represent the size and location of an object that is entirely visible within the cropped decoded picture. It is a requirement of bitstream conformance that the value of ar_occluded_object_flag shall be the same for all annotated_regions( ) syntax structures within a CVS.</w:t>
      </w:r>
    </w:p>
    <w:p w14:paraId="4708CA8C" w14:textId="77777777" w:rsidR="000E5B26" w:rsidRPr="00380AC5" w:rsidRDefault="000E5B26" w:rsidP="000E5B26">
      <w:pPr>
        <w:rPr>
          <w:bCs/>
          <w:noProof/>
          <w:sz w:val="20"/>
        </w:rPr>
      </w:pPr>
      <w:r w:rsidRPr="00380AC5">
        <w:rPr>
          <w:b/>
          <w:bCs/>
          <w:noProof/>
          <w:sz w:val="20"/>
        </w:rPr>
        <w:t>ar_partial_object_flag_present_flag</w:t>
      </w:r>
      <w:r w:rsidRPr="00380AC5">
        <w:rPr>
          <w:bCs/>
          <w:noProof/>
          <w:sz w:val="20"/>
        </w:rPr>
        <w:t xml:space="preserve"> equal to 1 indicates that ar_partial_object_flag[</w:t>
      </w:r>
      <w:r w:rsidRPr="00380AC5">
        <w:rPr>
          <w:bCs/>
          <w:sz w:val="20"/>
        </w:rPr>
        <w:t>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 xml:space="preserve">] syntax elements are present. </w:t>
      </w:r>
      <w:r w:rsidRPr="00380AC5">
        <w:rPr>
          <w:noProof/>
          <w:sz w:val="20"/>
        </w:rPr>
        <w:t>ar_partial_object_flag_present_flag</w:t>
      </w:r>
      <w:r w:rsidRPr="00380AC5">
        <w:rPr>
          <w:sz w:val="20"/>
        </w:rPr>
        <w:t xml:space="preserve"> </w:t>
      </w:r>
      <w:r w:rsidRPr="00380AC5">
        <w:rPr>
          <w:bCs/>
          <w:noProof/>
          <w:sz w:val="20"/>
        </w:rPr>
        <w:t>equal to 0 indicates that ar_partial_object_flag[</w:t>
      </w:r>
      <w:r w:rsidRPr="00380AC5">
        <w:rPr>
          <w:bCs/>
          <w:sz w:val="20"/>
        </w:rPr>
        <w:t>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 syntax elements are not present. It is a requirement of bitstream conformance that the value of ar_partial_object_flag_present_flag shall be the same for all annotated_regions( ) syntax structures within a CVS.</w:t>
      </w:r>
    </w:p>
    <w:p w14:paraId="374F3799" w14:textId="77777777" w:rsidR="000E5B26" w:rsidRPr="00380AC5" w:rsidRDefault="000E5B26" w:rsidP="000E5B26">
      <w:pPr>
        <w:rPr>
          <w:bCs/>
          <w:noProof/>
          <w:sz w:val="20"/>
        </w:rPr>
      </w:pPr>
      <w:r w:rsidRPr="00380AC5">
        <w:rPr>
          <w:b/>
          <w:noProof/>
          <w:sz w:val="20"/>
        </w:rPr>
        <w:t>ar_object_label_present_flag</w:t>
      </w:r>
      <w:r w:rsidRPr="00380AC5">
        <w:rPr>
          <w:noProof/>
          <w:sz w:val="20"/>
        </w:rPr>
        <w:t xml:space="preserve"> </w:t>
      </w:r>
      <w:r w:rsidRPr="00380AC5">
        <w:rPr>
          <w:bCs/>
          <w:noProof/>
          <w:sz w:val="20"/>
        </w:rPr>
        <w:t>equal to 1 indicates that label information corresponding to objects in the annotated regions is present. ar_object_label_present_flag</w:t>
      </w:r>
      <w:r w:rsidRPr="00380AC5" w:rsidDel="00311F74">
        <w:rPr>
          <w:bCs/>
          <w:noProof/>
          <w:sz w:val="20"/>
        </w:rPr>
        <w:t xml:space="preserve"> </w:t>
      </w:r>
      <w:r w:rsidRPr="00380AC5">
        <w:rPr>
          <w:bCs/>
          <w:noProof/>
          <w:sz w:val="20"/>
        </w:rPr>
        <w:t>equal to 0 indicates that label information corresponding to the objects in the annotated regions is not present.</w:t>
      </w:r>
    </w:p>
    <w:p w14:paraId="7514C125" w14:textId="77777777" w:rsidR="000E5B26" w:rsidRPr="00380AC5" w:rsidRDefault="000E5B26" w:rsidP="000E5B26">
      <w:pPr>
        <w:rPr>
          <w:bCs/>
          <w:sz w:val="20"/>
        </w:rPr>
      </w:pPr>
      <w:r w:rsidRPr="00380AC5">
        <w:rPr>
          <w:b/>
          <w:noProof/>
          <w:sz w:val="20"/>
        </w:rPr>
        <w:t>ar_object_confidence_info_present_flag</w:t>
      </w:r>
      <w:r w:rsidRPr="00380AC5">
        <w:rPr>
          <w:noProof/>
          <w:sz w:val="20"/>
        </w:rPr>
        <w:t xml:space="preserve"> </w:t>
      </w:r>
      <w:r w:rsidRPr="00380AC5">
        <w:rPr>
          <w:bCs/>
          <w:noProof/>
          <w:sz w:val="20"/>
        </w:rPr>
        <w:t xml:space="preserve">equal to 1 indicates that </w:t>
      </w:r>
      <w:r w:rsidRPr="00380AC5">
        <w:rPr>
          <w:noProof/>
          <w:sz w:val="20"/>
        </w:rPr>
        <w:t>ar_object_confidence</w:t>
      </w:r>
      <w:r w:rsidRPr="00380AC5">
        <w:rPr>
          <w:bCs/>
          <w:noProof/>
          <w:sz w:val="20"/>
        </w:rPr>
        <w:t>[</w:t>
      </w:r>
      <w:r w:rsidRPr="00380AC5">
        <w:rPr>
          <w:bCs/>
          <w:sz w:val="20"/>
        </w:rPr>
        <w:t>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 syntax elements are</w:t>
      </w:r>
      <w:r w:rsidRPr="00380AC5">
        <w:rPr>
          <w:bCs/>
          <w:sz w:val="20"/>
        </w:rPr>
        <w:t xml:space="preserve"> present. </w:t>
      </w:r>
      <w:r w:rsidRPr="00380AC5">
        <w:rPr>
          <w:bCs/>
          <w:noProof/>
          <w:sz w:val="20"/>
        </w:rPr>
        <w:t>ar_object_confidence_info_present_flag</w:t>
      </w:r>
      <w:r w:rsidRPr="00380AC5">
        <w:rPr>
          <w:noProof/>
          <w:sz w:val="20"/>
        </w:rPr>
        <w:t xml:space="preserve"> </w:t>
      </w:r>
      <w:r w:rsidRPr="00380AC5">
        <w:rPr>
          <w:bCs/>
          <w:noProof/>
          <w:sz w:val="20"/>
        </w:rPr>
        <w:t xml:space="preserve">equal to 0 indicates that </w:t>
      </w:r>
      <w:r w:rsidRPr="00380AC5">
        <w:rPr>
          <w:noProof/>
          <w:sz w:val="20"/>
        </w:rPr>
        <w:t>ar_object_confidence</w:t>
      </w:r>
      <w:r w:rsidRPr="00380AC5">
        <w:rPr>
          <w:bCs/>
          <w:noProof/>
          <w:sz w:val="20"/>
        </w:rPr>
        <w:t>[</w:t>
      </w:r>
      <w:r w:rsidRPr="00380AC5">
        <w:rPr>
          <w:bCs/>
          <w:sz w:val="20"/>
        </w:rPr>
        <w:t>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w:t>
      </w:r>
      <w:r w:rsidRPr="00380AC5">
        <w:rPr>
          <w:bCs/>
          <w:sz w:val="20"/>
        </w:rPr>
        <w:t xml:space="preserve"> syntax elements are not present.</w:t>
      </w:r>
      <w:r w:rsidRPr="00380AC5">
        <w:rPr>
          <w:bCs/>
          <w:noProof/>
          <w:sz w:val="20"/>
        </w:rPr>
        <w:t xml:space="preserve"> It is a requirement of bitstream conformance that the value of </w:t>
      </w:r>
      <w:r w:rsidRPr="00380AC5">
        <w:rPr>
          <w:noProof/>
          <w:sz w:val="20"/>
        </w:rPr>
        <w:t xml:space="preserve">ar_object_confidence_present_flag </w:t>
      </w:r>
      <w:r w:rsidRPr="00380AC5">
        <w:rPr>
          <w:bCs/>
          <w:noProof/>
          <w:sz w:val="20"/>
        </w:rPr>
        <w:t>shall be the same for all annotated_regions( ) syntax structures within a CVS.</w:t>
      </w:r>
    </w:p>
    <w:p w14:paraId="38429D1B" w14:textId="77777777" w:rsidR="000E5B26" w:rsidRPr="00380AC5" w:rsidRDefault="000E5B26" w:rsidP="000E5B26">
      <w:pPr>
        <w:rPr>
          <w:bCs/>
          <w:sz w:val="20"/>
        </w:rPr>
      </w:pPr>
      <w:r w:rsidRPr="00380AC5">
        <w:rPr>
          <w:b/>
          <w:noProof/>
          <w:sz w:val="20"/>
        </w:rPr>
        <w:t>ar_object_confidence_length_minus1</w:t>
      </w:r>
      <w:r w:rsidRPr="00380AC5">
        <w:rPr>
          <w:bCs/>
          <w:sz w:val="20"/>
        </w:rPr>
        <w:t> </w:t>
      </w:r>
      <w:r w:rsidRPr="00380AC5">
        <w:rPr>
          <w:noProof/>
          <w:sz w:val="20"/>
        </w:rPr>
        <w:t>+</w:t>
      </w:r>
      <w:r w:rsidRPr="00380AC5">
        <w:rPr>
          <w:bCs/>
          <w:sz w:val="20"/>
        </w:rPr>
        <w:t> </w:t>
      </w:r>
      <w:r w:rsidRPr="00380AC5">
        <w:rPr>
          <w:noProof/>
          <w:sz w:val="20"/>
        </w:rPr>
        <w:t>1 specifies the length, in bits, of the ar_object_confidence</w:t>
      </w:r>
      <w:r w:rsidRPr="00380AC5">
        <w:rPr>
          <w:bCs/>
          <w:noProof/>
          <w:sz w:val="20"/>
        </w:rPr>
        <w:t>[</w:t>
      </w:r>
      <w:r w:rsidRPr="00380AC5">
        <w:rPr>
          <w:bCs/>
          <w:sz w:val="20"/>
        </w:rPr>
        <w:t>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 xml:space="preserve">] syntax elements. It is a requirement of bitstream conformance that the value of </w:t>
      </w:r>
      <w:r w:rsidRPr="00380AC5">
        <w:rPr>
          <w:noProof/>
          <w:sz w:val="20"/>
        </w:rPr>
        <w:t xml:space="preserve">ar_object_confidence_length_minus1 </w:t>
      </w:r>
      <w:r w:rsidRPr="00380AC5">
        <w:rPr>
          <w:bCs/>
          <w:noProof/>
          <w:sz w:val="20"/>
        </w:rPr>
        <w:t>shall be the same for all annotated_regions( ) syntax structures within a CVS.</w:t>
      </w:r>
    </w:p>
    <w:p w14:paraId="6E91E79A" w14:textId="77777777" w:rsidR="000E5B26" w:rsidRPr="00380AC5" w:rsidRDefault="000E5B26" w:rsidP="000E5B26">
      <w:pPr>
        <w:rPr>
          <w:bCs/>
          <w:noProof/>
          <w:sz w:val="20"/>
        </w:rPr>
      </w:pPr>
      <w:r w:rsidRPr="00380AC5">
        <w:rPr>
          <w:b/>
          <w:noProof/>
          <w:sz w:val="20"/>
        </w:rPr>
        <w:t>ar_object_label_language_present_flag</w:t>
      </w:r>
      <w:r w:rsidRPr="00380AC5">
        <w:rPr>
          <w:noProof/>
          <w:sz w:val="20"/>
        </w:rPr>
        <w:t xml:space="preserve"> </w:t>
      </w:r>
      <w:r w:rsidRPr="00380AC5">
        <w:rPr>
          <w:bCs/>
          <w:noProof/>
          <w:sz w:val="20"/>
        </w:rPr>
        <w:t>equal to 1 indicates that the ar_object_label_language syntax element is present. ar_object_label_language_present_flag</w:t>
      </w:r>
      <w:r w:rsidRPr="00380AC5">
        <w:rPr>
          <w:noProof/>
          <w:sz w:val="20"/>
        </w:rPr>
        <w:t xml:space="preserve"> </w:t>
      </w:r>
      <w:r w:rsidRPr="00380AC5">
        <w:rPr>
          <w:bCs/>
          <w:noProof/>
          <w:sz w:val="20"/>
        </w:rPr>
        <w:t>equal to 0 indicates that the ar_object_label_language syntax element is not present.</w:t>
      </w:r>
    </w:p>
    <w:p w14:paraId="6E6EF421" w14:textId="77777777" w:rsidR="000E5B26" w:rsidRPr="00380AC5" w:rsidRDefault="000E5B26" w:rsidP="000E5B26">
      <w:pPr>
        <w:rPr>
          <w:noProof/>
          <w:sz w:val="20"/>
        </w:rPr>
      </w:pPr>
      <w:r w:rsidRPr="00380AC5">
        <w:rPr>
          <w:b/>
          <w:bCs/>
          <w:noProof/>
          <w:sz w:val="20"/>
        </w:rPr>
        <w:t>ar_bit_equal_to_zero</w:t>
      </w:r>
      <w:r w:rsidRPr="00380AC5">
        <w:rPr>
          <w:bCs/>
          <w:noProof/>
          <w:sz w:val="20"/>
        </w:rPr>
        <w:t xml:space="preserve"> </w:t>
      </w:r>
      <w:r w:rsidRPr="00380AC5">
        <w:rPr>
          <w:noProof/>
          <w:sz w:val="20"/>
        </w:rPr>
        <w:t>shall be equal to zero.</w:t>
      </w:r>
    </w:p>
    <w:p w14:paraId="3198997D" w14:textId="77777777" w:rsidR="000E5B26" w:rsidRPr="00380AC5" w:rsidRDefault="000E5B26" w:rsidP="000E5B26">
      <w:pPr>
        <w:rPr>
          <w:noProof/>
          <w:sz w:val="20"/>
          <w:lang w:eastAsia="zh-CN"/>
        </w:rPr>
      </w:pPr>
      <w:r w:rsidRPr="00380AC5">
        <w:rPr>
          <w:b/>
          <w:bCs/>
          <w:noProof/>
          <w:sz w:val="20"/>
        </w:rPr>
        <w:lastRenderedPageBreak/>
        <w:t>ar_object_label_language</w:t>
      </w:r>
      <w:r w:rsidRPr="00380AC5">
        <w:rPr>
          <w:bCs/>
          <w:noProof/>
          <w:sz w:val="20"/>
        </w:rPr>
        <w:t xml:space="preserve"> </w:t>
      </w:r>
      <w:r w:rsidRPr="00380AC5">
        <w:rPr>
          <w:noProof/>
          <w:sz w:val="20"/>
        </w:rPr>
        <w:t>contains a language tag as specified by IETF RFC 5646 followed by a null termination byte equal to 0x00. The length of the ar_object_label_language syntax element shall be less than or equal to 255 bytes, not including the null termination byte. When not present, the language of the label is unspecified.</w:t>
      </w:r>
    </w:p>
    <w:p w14:paraId="464521DB" w14:textId="77777777" w:rsidR="000E5B26" w:rsidRPr="00380AC5" w:rsidRDefault="000E5B26" w:rsidP="000E5B26">
      <w:pPr>
        <w:rPr>
          <w:sz w:val="20"/>
        </w:rPr>
      </w:pPr>
      <w:r w:rsidRPr="00380AC5">
        <w:rPr>
          <w:b/>
          <w:noProof/>
          <w:sz w:val="20"/>
        </w:rPr>
        <w:t>ar</w:t>
      </w:r>
      <w:r w:rsidRPr="00380AC5">
        <w:rPr>
          <w:b/>
          <w:bCs/>
          <w:sz w:val="20"/>
        </w:rPr>
        <w:t>_</w:t>
      </w:r>
      <w:proofErr w:type="spellStart"/>
      <w:r w:rsidRPr="00380AC5">
        <w:rPr>
          <w:b/>
          <w:bCs/>
          <w:sz w:val="20"/>
        </w:rPr>
        <w:t>num_label_updates</w:t>
      </w:r>
      <w:proofErr w:type="spellEnd"/>
      <w:r w:rsidRPr="00380AC5">
        <w:rPr>
          <w:bCs/>
          <w:sz w:val="20"/>
        </w:rPr>
        <w:t xml:space="preserve"> </w:t>
      </w:r>
      <w:proofErr w:type="gramStart"/>
      <w:r w:rsidRPr="00380AC5">
        <w:rPr>
          <w:sz w:val="20"/>
        </w:rPr>
        <w:t>indicates</w:t>
      </w:r>
      <w:proofErr w:type="gramEnd"/>
      <w:r w:rsidRPr="00380AC5">
        <w:rPr>
          <w:sz w:val="20"/>
        </w:rPr>
        <w:t xml:space="preserve"> the total number of labels associated with the annotated regions that will be signalled. The value of </w:t>
      </w:r>
      <w:proofErr w:type="spellStart"/>
      <w:r w:rsidRPr="00380AC5">
        <w:rPr>
          <w:noProof/>
          <w:sz w:val="20"/>
        </w:rPr>
        <w:t>ar</w:t>
      </w:r>
      <w:r w:rsidRPr="00380AC5">
        <w:rPr>
          <w:bCs/>
          <w:sz w:val="20"/>
        </w:rPr>
        <w:t>_num_label_updates</w:t>
      </w:r>
      <w:proofErr w:type="spellEnd"/>
      <w:r w:rsidRPr="00380AC5">
        <w:rPr>
          <w:bCs/>
          <w:sz w:val="20"/>
        </w:rPr>
        <w:t xml:space="preserve"> shall be in the range of 0 to 255, inclusive.</w:t>
      </w:r>
    </w:p>
    <w:p w14:paraId="6530B968" w14:textId="77777777" w:rsidR="000E5B26" w:rsidRPr="00380AC5" w:rsidRDefault="000E5B26" w:rsidP="000E5B26">
      <w:pPr>
        <w:rPr>
          <w:bCs/>
          <w:sz w:val="20"/>
        </w:rPr>
      </w:pPr>
      <w:r w:rsidRPr="00380AC5">
        <w:rPr>
          <w:b/>
          <w:bCs/>
          <w:noProof/>
          <w:sz w:val="20"/>
        </w:rPr>
        <w:t>ar_label_idx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 xml:space="preserve"> </w:t>
      </w:r>
      <w:r w:rsidRPr="00380AC5">
        <w:rPr>
          <w:noProof/>
          <w:sz w:val="20"/>
        </w:rPr>
        <w:t>indicates the index of the signalled label . The value of ar_label_idx[</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
          <w:bCs/>
          <w:noProof/>
          <w:sz w:val="20"/>
        </w:rPr>
        <w:t xml:space="preserve"> </w:t>
      </w:r>
      <w:r w:rsidRPr="00380AC5">
        <w:rPr>
          <w:noProof/>
          <w:sz w:val="20"/>
        </w:rPr>
        <w:t>shall be in the range of 0 to 255</w:t>
      </w:r>
      <w:r w:rsidRPr="00380AC5">
        <w:rPr>
          <w:bCs/>
          <w:sz w:val="20"/>
        </w:rPr>
        <w:t>, inclusive.</w:t>
      </w:r>
    </w:p>
    <w:p w14:paraId="1945A55F" w14:textId="77777777" w:rsidR="000E5B26" w:rsidRPr="00380AC5" w:rsidRDefault="000E5B26" w:rsidP="000E5B26">
      <w:pPr>
        <w:rPr>
          <w:bCs/>
          <w:sz w:val="20"/>
        </w:rPr>
      </w:pPr>
      <w:proofErr w:type="spellStart"/>
      <w:r w:rsidRPr="00380AC5">
        <w:rPr>
          <w:b/>
          <w:bCs/>
          <w:sz w:val="20"/>
        </w:rPr>
        <w:t>ar_label_cancel_flag</w:t>
      </w:r>
      <w:proofErr w:type="spellEnd"/>
      <w:r w:rsidRPr="00380AC5">
        <w:rPr>
          <w:bCs/>
          <w:sz w:val="20"/>
        </w:rPr>
        <w:t xml:space="preserve"> equal to 1 cancels the persistence scope of the </w:t>
      </w:r>
      <w:r w:rsidRPr="00380AC5">
        <w:rPr>
          <w:bCs/>
          <w:noProof/>
          <w:sz w:val="20"/>
        </w:rPr>
        <w:t>ar_label_idx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 xml:space="preserve">-th </w:t>
      </w:r>
      <w:r w:rsidRPr="00380AC5">
        <w:rPr>
          <w:bCs/>
          <w:sz w:val="20"/>
        </w:rPr>
        <w:t xml:space="preserve">label. </w:t>
      </w:r>
      <w:proofErr w:type="spellStart"/>
      <w:r w:rsidRPr="00380AC5">
        <w:rPr>
          <w:bCs/>
          <w:sz w:val="20"/>
        </w:rPr>
        <w:t>ar_label_cancel_flag</w:t>
      </w:r>
      <w:proofErr w:type="spellEnd"/>
      <w:r w:rsidRPr="00380AC5">
        <w:rPr>
          <w:bCs/>
          <w:sz w:val="20"/>
        </w:rPr>
        <w:t xml:space="preserve"> equal to 0 indicates that the </w:t>
      </w:r>
      <w:r w:rsidRPr="00380AC5">
        <w:rPr>
          <w:bCs/>
          <w:noProof/>
          <w:sz w:val="20"/>
        </w:rPr>
        <w:t>ar_label_idx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 xml:space="preserve">-th </w:t>
      </w:r>
      <w:r w:rsidRPr="00380AC5">
        <w:rPr>
          <w:bCs/>
          <w:sz w:val="20"/>
        </w:rPr>
        <w:t>label will be assigned a signalled value.</w:t>
      </w:r>
    </w:p>
    <w:p w14:paraId="1FE5F825" w14:textId="77777777" w:rsidR="000E5B26" w:rsidRPr="00380AC5" w:rsidRDefault="000E5B26" w:rsidP="000E5B26">
      <w:pPr>
        <w:rPr>
          <w:noProof/>
          <w:sz w:val="20"/>
        </w:rPr>
      </w:pPr>
      <w:r w:rsidRPr="00380AC5">
        <w:rPr>
          <w:b/>
          <w:noProof/>
          <w:sz w:val="20"/>
        </w:rPr>
        <w:t>ar_label</w:t>
      </w:r>
      <w:r w:rsidRPr="00380AC5">
        <w:rPr>
          <w:noProof/>
          <w:sz w:val="20"/>
        </w:rPr>
        <w:t>[</w:t>
      </w:r>
      <w:r w:rsidRPr="00380AC5">
        <w:rPr>
          <w:bCs/>
          <w:sz w:val="20"/>
        </w:rPr>
        <w:t> </w:t>
      </w:r>
      <w:r w:rsidRPr="00380AC5">
        <w:rPr>
          <w:noProof/>
          <w:sz w:val="20"/>
        </w:rPr>
        <w:t>ar</w:t>
      </w:r>
      <w:r w:rsidRPr="00380AC5">
        <w:rPr>
          <w:bCs/>
          <w:noProof/>
          <w:sz w:val="20"/>
        </w:rPr>
        <w:t>_label_idx[</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w:t>
      </w:r>
      <w:r w:rsidRPr="00380AC5">
        <w:rPr>
          <w:noProof/>
          <w:sz w:val="20"/>
        </w:rPr>
        <w:t>]</w:t>
      </w:r>
      <w:r w:rsidRPr="00380AC5">
        <w:rPr>
          <w:bCs/>
          <w:sz w:val="20"/>
        </w:rPr>
        <w:t xml:space="preserve"> </w:t>
      </w:r>
      <w:r w:rsidRPr="00380AC5">
        <w:rPr>
          <w:noProof/>
          <w:sz w:val="20"/>
        </w:rPr>
        <w:t>specifies the contents of the ar</w:t>
      </w:r>
      <w:r w:rsidRPr="00380AC5">
        <w:rPr>
          <w:bCs/>
          <w:noProof/>
          <w:sz w:val="20"/>
        </w:rPr>
        <w:t>_label_idx[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proofErr w:type="spellStart"/>
      <w:r w:rsidRPr="00380AC5">
        <w:rPr>
          <w:bCs/>
          <w:sz w:val="20"/>
        </w:rPr>
        <w:t>th</w:t>
      </w:r>
      <w:proofErr w:type="spellEnd"/>
      <w:r w:rsidRPr="00380AC5">
        <w:rPr>
          <w:bCs/>
          <w:sz w:val="20"/>
        </w:rPr>
        <w:t xml:space="preserve"> </w:t>
      </w:r>
      <w:r w:rsidRPr="00380AC5">
        <w:rPr>
          <w:noProof/>
          <w:sz w:val="20"/>
        </w:rPr>
        <w:t>label. The length of the ar_label[</w:t>
      </w:r>
      <w:r w:rsidRPr="00380AC5">
        <w:rPr>
          <w:bCs/>
          <w:sz w:val="20"/>
        </w:rPr>
        <w:t> </w:t>
      </w:r>
      <w:r w:rsidRPr="00380AC5">
        <w:rPr>
          <w:noProof/>
          <w:sz w:val="20"/>
        </w:rPr>
        <w:t>ar</w:t>
      </w:r>
      <w:r w:rsidRPr="00380AC5">
        <w:rPr>
          <w:bCs/>
          <w:noProof/>
          <w:sz w:val="20"/>
        </w:rPr>
        <w:t>_label_idx[</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w:t>
      </w:r>
      <w:r w:rsidRPr="00380AC5">
        <w:rPr>
          <w:noProof/>
          <w:sz w:val="20"/>
        </w:rPr>
        <w:t>]</w:t>
      </w:r>
      <w:r w:rsidRPr="00380AC5">
        <w:rPr>
          <w:color w:val="000000"/>
          <w:sz w:val="20"/>
        </w:rPr>
        <w:t xml:space="preserve"> </w:t>
      </w:r>
      <w:r w:rsidRPr="00380AC5">
        <w:rPr>
          <w:noProof/>
          <w:sz w:val="20"/>
        </w:rPr>
        <w:t>syntax element shall be less than or equal to 255 bytes, not including the null termination byte.</w:t>
      </w:r>
    </w:p>
    <w:p w14:paraId="546D539F" w14:textId="77777777" w:rsidR="000E5B26" w:rsidRPr="00380AC5" w:rsidRDefault="000E5B26" w:rsidP="000E5B26">
      <w:pPr>
        <w:rPr>
          <w:bCs/>
          <w:sz w:val="20"/>
        </w:rPr>
      </w:pPr>
      <w:r w:rsidRPr="00380AC5">
        <w:rPr>
          <w:b/>
          <w:noProof/>
          <w:sz w:val="20"/>
        </w:rPr>
        <w:t>ar</w:t>
      </w:r>
      <w:r w:rsidRPr="00380AC5">
        <w:rPr>
          <w:b/>
          <w:bCs/>
          <w:sz w:val="20"/>
        </w:rPr>
        <w:t>_</w:t>
      </w:r>
      <w:proofErr w:type="spellStart"/>
      <w:r w:rsidRPr="00380AC5">
        <w:rPr>
          <w:b/>
          <w:bCs/>
          <w:sz w:val="20"/>
        </w:rPr>
        <w:t>num_object_updates</w:t>
      </w:r>
      <w:proofErr w:type="spellEnd"/>
      <w:r w:rsidRPr="00380AC5">
        <w:rPr>
          <w:bCs/>
          <w:sz w:val="20"/>
        </w:rPr>
        <w:t xml:space="preserve"> </w:t>
      </w:r>
      <w:proofErr w:type="gramStart"/>
      <w:r w:rsidRPr="00380AC5">
        <w:rPr>
          <w:sz w:val="20"/>
        </w:rPr>
        <w:t>indicates</w:t>
      </w:r>
      <w:proofErr w:type="gramEnd"/>
      <w:r w:rsidRPr="00380AC5">
        <w:rPr>
          <w:sz w:val="20"/>
        </w:rPr>
        <w:t xml:space="preserve"> the number of object updates to be signalled. </w:t>
      </w:r>
      <w:r w:rsidRPr="00380AC5">
        <w:rPr>
          <w:noProof/>
          <w:sz w:val="20"/>
        </w:rPr>
        <w:t>ar</w:t>
      </w:r>
      <w:r w:rsidRPr="00380AC5">
        <w:rPr>
          <w:bCs/>
          <w:sz w:val="20"/>
        </w:rPr>
        <w:t>_</w:t>
      </w:r>
      <w:proofErr w:type="spellStart"/>
      <w:r w:rsidRPr="00380AC5">
        <w:rPr>
          <w:bCs/>
          <w:sz w:val="20"/>
        </w:rPr>
        <w:t>num_object_updates</w:t>
      </w:r>
      <w:proofErr w:type="spellEnd"/>
      <w:r w:rsidRPr="00380AC5">
        <w:rPr>
          <w:bCs/>
          <w:sz w:val="20"/>
        </w:rPr>
        <w:t xml:space="preserve"> shall be in the range of 0 to 255, inclusive.</w:t>
      </w:r>
    </w:p>
    <w:p w14:paraId="012DCCBD" w14:textId="77777777" w:rsidR="000E5B26" w:rsidRPr="00380AC5" w:rsidRDefault="000E5B26" w:rsidP="000E5B26">
      <w:pPr>
        <w:rPr>
          <w:bCs/>
          <w:noProof/>
          <w:sz w:val="20"/>
        </w:rPr>
      </w:pPr>
      <w:r w:rsidRPr="00380AC5">
        <w:rPr>
          <w:b/>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 xml:space="preserve"> </w:t>
      </w:r>
      <w:r w:rsidRPr="00380AC5">
        <w:rPr>
          <w:noProof/>
          <w:sz w:val="20"/>
        </w:rPr>
        <w:t xml:space="preserve">is the index of the object parameters to be signalled.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
          <w:bCs/>
          <w:noProof/>
          <w:sz w:val="20"/>
        </w:rPr>
        <w:t xml:space="preserve"> </w:t>
      </w:r>
      <w:r w:rsidRPr="00380AC5">
        <w:rPr>
          <w:bCs/>
          <w:noProof/>
          <w:sz w:val="20"/>
        </w:rPr>
        <w:t>shall be in the range of 0 to 255</w:t>
      </w:r>
      <w:r w:rsidRPr="00380AC5">
        <w:rPr>
          <w:bCs/>
          <w:sz w:val="20"/>
        </w:rPr>
        <w:t>, inclusive</w:t>
      </w:r>
      <w:r w:rsidRPr="00380AC5">
        <w:rPr>
          <w:bCs/>
          <w:noProof/>
          <w:sz w:val="20"/>
        </w:rPr>
        <w:t>.</w:t>
      </w:r>
    </w:p>
    <w:p w14:paraId="55141732" w14:textId="77777777" w:rsidR="000E5B26" w:rsidRPr="00380AC5" w:rsidRDefault="000E5B26" w:rsidP="000E5B26">
      <w:pPr>
        <w:rPr>
          <w:bCs/>
          <w:sz w:val="20"/>
        </w:rPr>
      </w:pPr>
      <w:r w:rsidRPr="00380AC5">
        <w:rPr>
          <w:b/>
          <w:bCs/>
          <w:noProof/>
          <w:sz w:val="20"/>
        </w:rPr>
        <w:t>ar_object_cancel_flag</w:t>
      </w:r>
      <w:r w:rsidRPr="00380AC5">
        <w:rPr>
          <w:noProof/>
          <w:sz w:val="20"/>
        </w:rPr>
        <w:t xml:space="preserve"> </w:t>
      </w:r>
      <w:r w:rsidRPr="00380AC5">
        <w:rPr>
          <w:bCs/>
          <w:noProof/>
          <w:sz w:val="20"/>
        </w:rPr>
        <w:t xml:space="preserve">equal to 1 cancels the persistence scope of </w:t>
      </w:r>
      <w:r w:rsidRPr="00380AC5">
        <w:rPr>
          <w:bCs/>
          <w:sz w:val="20"/>
        </w:rPr>
        <w:t xml:space="preserve">the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 xml:space="preserve">-th </w:t>
      </w:r>
      <w:r w:rsidRPr="00380AC5">
        <w:rPr>
          <w:bCs/>
          <w:sz w:val="20"/>
        </w:rPr>
        <w:t xml:space="preserve">object. </w:t>
      </w:r>
      <w:r w:rsidRPr="00380AC5">
        <w:rPr>
          <w:bCs/>
          <w:noProof/>
          <w:sz w:val="20"/>
        </w:rPr>
        <w:t xml:space="preserve">ar_object_cancel_flag </w:t>
      </w:r>
      <w:r w:rsidRPr="00380AC5">
        <w:rPr>
          <w:noProof/>
          <w:sz w:val="20"/>
        </w:rPr>
        <w:t xml:space="preserve">equal to 0 indicates that parameters associated with the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 xml:space="preserve">-th </w:t>
      </w:r>
      <w:r w:rsidRPr="00380AC5">
        <w:rPr>
          <w:bCs/>
          <w:sz w:val="20"/>
        </w:rPr>
        <w:t>object</w:t>
      </w:r>
      <w:r w:rsidRPr="00380AC5">
        <w:rPr>
          <w:noProof/>
          <w:sz w:val="20"/>
        </w:rPr>
        <w:t xml:space="preserve"> tracked object will be signalled.</w:t>
      </w:r>
    </w:p>
    <w:p w14:paraId="7ECABD44" w14:textId="77777777" w:rsidR="000E5B26" w:rsidRPr="00380AC5" w:rsidRDefault="000E5B26" w:rsidP="000E5B26">
      <w:pPr>
        <w:rPr>
          <w:bCs/>
          <w:noProof/>
          <w:sz w:val="20"/>
        </w:rPr>
      </w:pPr>
      <w:r w:rsidRPr="00380AC5">
        <w:rPr>
          <w:b/>
          <w:noProof/>
          <w:sz w:val="20"/>
        </w:rPr>
        <w:t>ar_object_label_update_flag</w:t>
      </w:r>
      <w:r w:rsidRPr="00380AC5">
        <w:rPr>
          <w:noProof/>
          <w:sz w:val="20"/>
        </w:rPr>
        <w:t xml:space="preserve"> </w:t>
      </w:r>
      <w:r w:rsidRPr="00380AC5">
        <w:rPr>
          <w:bCs/>
          <w:noProof/>
          <w:sz w:val="20"/>
        </w:rPr>
        <w:t>equal to 1 indicates that an object label</w:t>
      </w:r>
      <w:r w:rsidRPr="00380AC5">
        <w:rPr>
          <w:bCs/>
          <w:sz w:val="20"/>
        </w:rPr>
        <w:t xml:space="preserve"> will be signalled. </w:t>
      </w:r>
      <w:r w:rsidRPr="00380AC5">
        <w:rPr>
          <w:noProof/>
          <w:sz w:val="20"/>
        </w:rPr>
        <w:t xml:space="preserve">ar_object_label_update_flag </w:t>
      </w:r>
      <w:r w:rsidRPr="00380AC5">
        <w:rPr>
          <w:bCs/>
          <w:noProof/>
          <w:sz w:val="20"/>
        </w:rPr>
        <w:t xml:space="preserve">equal to 0 indicates that an object label </w:t>
      </w:r>
      <w:r w:rsidRPr="00380AC5">
        <w:rPr>
          <w:bCs/>
          <w:sz w:val="20"/>
        </w:rPr>
        <w:t>will not be signalled.</w:t>
      </w:r>
    </w:p>
    <w:p w14:paraId="42CBD8C8" w14:textId="77777777" w:rsidR="000E5B26" w:rsidRPr="00380AC5" w:rsidRDefault="000E5B26" w:rsidP="000E5B26">
      <w:pPr>
        <w:rPr>
          <w:bCs/>
          <w:noProof/>
          <w:sz w:val="20"/>
        </w:rPr>
      </w:pPr>
      <w:r w:rsidRPr="00380AC5">
        <w:rPr>
          <w:b/>
          <w:noProof/>
          <w:sz w:val="20"/>
        </w:rPr>
        <w:t>ar_object_label_idx</w:t>
      </w:r>
      <w:r w:rsidRPr="00380AC5">
        <w:rPr>
          <w:noProof/>
          <w:sz w:val="20"/>
        </w:rPr>
        <w:t>[</w:t>
      </w:r>
      <w:r w:rsidRPr="00380AC5">
        <w:rPr>
          <w:bCs/>
          <w:sz w:val="20"/>
        </w:rPr>
        <w:t> </w:t>
      </w:r>
      <w:r w:rsidRPr="00380AC5">
        <w:rPr>
          <w:bCs/>
          <w:noProof/>
          <w:sz w:val="20"/>
        </w:rPr>
        <w:t>ar_object_idx[</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w:t>
      </w:r>
      <w:r w:rsidRPr="00380AC5">
        <w:rPr>
          <w:bCs/>
          <w:noProof/>
          <w:sz w:val="20"/>
        </w:rPr>
        <w:t>]</w:t>
      </w:r>
      <w:r w:rsidRPr="00380AC5">
        <w:rPr>
          <w:bCs/>
          <w:sz w:val="20"/>
        </w:rPr>
        <w:t xml:space="preserve"> </w:t>
      </w:r>
      <w:r w:rsidRPr="00380AC5">
        <w:rPr>
          <w:noProof/>
          <w:sz w:val="20"/>
        </w:rPr>
        <w:t xml:space="preserve">indicates the index of the label corresponding to the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w:t>
      </w:r>
      <w:proofErr w:type="spellStart"/>
      <w:r w:rsidRPr="00380AC5">
        <w:rPr>
          <w:bCs/>
          <w:sz w:val="20"/>
        </w:rPr>
        <w:t>th</w:t>
      </w:r>
      <w:proofErr w:type="spellEnd"/>
      <w:r w:rsidRPr="00380AC5">
        <w:rPr>
          <w:bCs/>
          <w:sz w:val="20"/>
        </w:rPr>
        <w:t xml:space="preserve"> </w:t>
      </w:r>
      <w:r w:rsidRPr="00380AC5">
        <w:rPr>
          <w:noProof/>
          <w:sz w:val="20"/>
        </w:rPr>
        <w:t xml:space="preserve">object. </w:t>
      </w:r>
      <w:r w:rsidRPr="00380AC5">
        <w:rPr>
          <w:bCs/>
          <w:noProof/>
          <w:sz w:val="20"/>
        </w:rPr>
        <w:t>When ar_object_label_idx[ ar_object_idx[ i ] ] is not present, its value is inferred from a previous annotated regions SEI messages in output order in the same CVS, if any.</w:t>
      </w:r>
    </w:p>
    <w:p w14:paraId="21484CE5" w14:textId="77777777" w:rsidR="000E5B26" w:rsidRPr="00380AC5" w:rsidRDefault="000E5B26" w:rsidP="000E5B26">
      <w:pPr>
        <w:rPr>
          <w:bCs/>
          <w:noProof/>
          <w:sz w:val="20"/>
        </w:rPr>
      </w:pPr>
      <w:r w:rsidRPr="00380AC5">
        <w:rPr>
          <w:b/>
          <w:bCs/>
          <w:noProof/>
          <w:sz w:val="20"/>
        </w:rPr>
        <w:t>ar_</w:t>
      </w:r>
      <w:r w:rsidRPr="00380AC5">
        <w:rPr>
          <w:b/>
          <w:noProof/>
          <w:sz w:val="20"/>
        </w:rPr>
        <w:t>bounding_box_update_flag</w:t>
      </w:r>
      <w:r w:rsidRPr="00380AC5">
        <w:rPr>
          <w:noProof/>
          <w:sz w:val="20"/>
        </w:rPr>
        <w:t xml:space="preserve"> </w:t>
      </w:r>
      <w:r w:rsidRPr="00380AC5">
        <w:rPr>
          <w:bCs/>
          <w:noProof/>
          <w:sz w:val="20"/>
        </w:rPr>
        <w:t>equal to 1 indicates that object bounding box parameters will be signalled.  ar_bounding_box_update_flag</w:t>
      </w:r>
      <w:r w:rsidRPr="00380AC5">
        <w:rPr>
          <w:noProof/>
          <w:sz w:val="20"/>
        </w:rPr>
        <w:t xml:space="preserve"> </w:t>
      </w:r>
      <w:r w:rsidRPr="00380AC5">
        <w:rPr>
          <w:bCs/>
          <w:noProof/>
          <w:sz w:val="20"/>
        </w:rPr>
        <w:t>equal to 0 indicates that object bounding box parameters will not be signalled.</w:t>
      </w:r>
    </w:p>
    <w:p w14:paraId="6DBAB7AB" w14:textId="77777777" w:rsidR="000E5B26" w:rsidRPr="00380AC5" w:rsidRDefault="000E5B26" w:rsidP="000E5B26">
      <w:pPr>
        <w:rPr>
          <w:bCs/>
          <w:sz w:val="20"/>
        </w:rPr>
      </w:pPr>
      <w:r w:rsidRPr="00380AC5">
        <w:rPr>
          <w:b/>
          <w:bCs/>
          <w:noProof/>
          <w:sz w:val="20"/>
        </w:rPr>
        <w:t>ar_bounding_box_cancel_flag</w:t>
      </w:r>
      <w:r w:rsidRPr="00380AC5">
        <w:rPr>
          <w:noProof/>
          <w:sz w:val="20"/>
        </w:rPr>
        <w:t xml:space="preserve"> </w:t>
      </w:r>
      <w:r w:rsidRPr="00380AC5">
        <w:rPr>
          <w:bCs/>
          <w:noProof/>
          <w:sz w:val="20"/>
        </w:rPr>
        <w:t xml:space="preserve">equal to 1 cancels the persistence scope of </w:t>
      </w:r>
      <w:r w:rsidRPr="00380AC5">
        <w:rPr>
          <w:bCs/>
          <w:sz w:val="20"/>
        </w:rPr>
        <w:t xml:space="preserve">the </w:t>
      </w:r>
      <w:r w:rsidRPr="00380AC5">
        <w:rPr>
          <w:noProof/>
          <w:sz w:val="20"/>
        </w:rPr>
        <w:t>ar_bounding_box_top</w:t>
      </w:r>
      <w:r w:rsidRPr="00380AC5">
        <w:rPr>
          <w:bCs/>
          <w:noProof/>
          <w:sz w:val="20"/>
        </w:rPr>
        <w:t xml:space="preserve">[ ar_object_idx[ i ] ], </w:t>
      </w:r>
      <w:r w:rsidRPr="00380AC5">
        <w:rPr>
          <w:noProof/>
          <w:sz w:val="20"/>
        </w:rPr>
        <w:t>ar_bounding_box_left</w:t>
      </w:r>
      <w:r w:rsidRPr="00380AC5">
        <w:rPr>
          <w:bCs/>
          <w:noProof/>
          <w:sz w:val="20"/>
        </w:rPr>
        <w:t xml:space="preserve">[ ar_object_idx[ i ] ], </w:t>
      </w:r>
      <w:r w:rsidRPr="00380AC5">
        <w:rPr>
          <w:noProof/>
          <w:sz w:val="20"/>
        </w:rPr>
        <w:t>ar_bounding_box_width[ ar</w:t>
      </w:r>
      <w:r w:rsidRPr="00380AC5">
        <w:rPr>
          <w:bCs/>
          <w:noProof/>
          <w:sz w:val="20"/>
        </w:rPr>
        <w:t xml:space="preserve">_object_idx[ i ] ], </w:t>
      </w:r>
      <w:r w:rsidRPr="00380AC5">
        <w:rPr>
          <w:noProof/>
          <w:sz w:val="20"/>
        </w:rPr>
        <w:t>ar_bounding_box_height[ ar</w:t>
      </w:r>
      <w:r w:rsidRPr="00380AC5">
        <w:rPr>
          <w:bCs/>
          <w:noProof/>
          <w:sz w:val="20"/>
        </w:rPr>
        <w:t>_object_idx[ i ] ]. ar_partial_object_flag</w:t>
      </w:r>
      <w:r w:rsidRPr="00380AC5">
        <w:rPr>
          <w:noProof/>
          <w:sz w:val="20"/>
        </w:rPr>
        <w:t>[</w:t>
      </w:r>
      <w:r w:rsidRPr="00380AC5">
        <w:rPr>
          <w:bCs/>
          <w:sz w:val="20"/>
        </w:rPr>
        <w:t> </w:t>
      </w:r>
      <w:r w:rsidRPr="00380AC5">
        <w:rPr>
          <w:noProof/>
          <w:sz w:val="20"/>
        </w:rPr>
        <w:t>ar_object_idx[ i ] ], and ar_object_confidence</w:t>
      </w:r>
      <w:r w:rsidRPr="00380AC5">
        <w:rPr>
          <w:bCs/>
          <w:noProof/>
          <w:sz w:val="20"/>
        </w:rPr>
        <w:t>[</w:t>
      </w:r>
      <w:r w:rsidRPr="00380AC5">
        <w:rPr>
          <w:bCs/>
          <w:sz w:val="20"/>
        </w:rPr>
        <w:t> </w:t>
      </w:r>
      <w:r w:rsidRPr="00380AC5">
        <w:rPr>
          <w:bCs/>
          <w:noProof/>
          <w:sz w:val="20"/>
        </w:rPr>
        <w:t>ar_object_idx[</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xml:space="preserve"> ]. </w:t>
      </w:r>
      <w:r w:rsidRPr="00380AC5">
        <w:rPr>
          <w:bCs/>
          <w:noProof/>
          <w:sz w:val="20"/>
        </w:rPr>
        <w:t xml:space="preserve">ar_bounding_box_cancel_flag </w:t>
      </w:r>
      <w:r w:rsidRPr="00380AC5">
        <w:rPr>
          <w:noProof/>
          <w:sz w:val="20"/>
        </w:rPr>
        <w:t>equal to 0 indicates that ar_bounding_box_top</w:t>
      </w:r>
      <w:r w:rsidRPr="00380AC5">
        <w:rPr>
          <w:bCs/>
          <w:noProof/>
          <w:sz w:val="20"/>
        </w:rPr>
        <w:t xml:space="preserve">[ ar_object_idx[ i ] ], </w:t>
      </w:r>
      <w:r w:rsidRPr="00380AC5">
        <w:rPr>
          <w:noProof/>
          <w:sz w:val="20"/>
        </w:rPr>
        <w:t>ar_bounding_box_left</w:t>
      </w:r>
      <w:r w:rsidRPr="00380AC5">
        <w:rPr>
          <w:bCs/>
          <w:noProof/>
          <w:sz w:val="20"/>
        </w:rPr>
        <w:t xml:space="preserve">[ ar_object_idx[ i ] ], </w:t>
      </w:r>
      <w:r w:rsidRPr="00380AC5">
        <w:rPr>
          <w:noProof/>
          <w:sz w:val="20"/>
        </w:rPr>
        <w:t>ar_bounding_box_width[ ar</w:t>
      </w:r>
      <w:r w:rsidRPr="00380AC5">
        <w:rPr>
          <w:bCs/>
          <w:noProof/>
          <w:sz w:val="20"/>
        </w:rPr>
        <w:t xml:space="preserve">_object_idx[ i ] ] </w:t>
      </w:r>
      <w:r w:rsidRPr="00380AC5">
        <w:rPr>
          <w:noProof/>
          <w:sz w:val="20"/>
        </w:rPr>
        <w:t>ar_bounding_box_height[ ar</w:t>
      </w:r>
      <w:r w:rsidRPr="00380AC5">
        <w:rPr>
          <w:bCs/>
          <w:noProof/>
          <w:sz w:val="20"/>
        </w:rPr>
        <w:t>_object_idx[ i ] ] ar_partial_object_flag</w:t>
      </w:r>
      <w:r w:rsidRPr="00380AC5">
        <w:rPr>
          <w:noProof/>
          <w:sz w:val="20"/>
        </w:rPr>
        <w:t>[</w:t>
      </w:r>
      <w:r w:rsidRPr="00380AC5">
        <w:rPr>
          <w:bCs/>
          <w:sz w:val="20"/>
        </w:rPr>
        <w:t> </w:t>
      </w:r>
      <w:r w:rsidRPr="00380AC5">
        <w:rPr>
          <w:noProof/>
          <w:sz w:val="20"/>
        </w:rPr>
        <w:t>ar_object_idx[ i ] ], and ar_object_confidence</w:t>
      </w:r>
      <w:r w:rsidRPr="00380AC5">
        <w:rPr>
          <w:bCs/>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syntax elements</w:t>
      </w:r>
      <w:r w:rsidRPr="00380AC5">
        <w:rPr>
          <w:noProof/>
          <w:sz w:val="20"/>
        </w:rPr>
        <w:t xml:space="preserve"> will be signalled.</w:t>
      </w:r>
    </w:p>
    <w:p w14:paraId="2F250A17" w14:textId="77777777" w:rsidR="000E5B26" w:rsidRPr="00380AC5" w:rsidRDefault="000E5B26" w:rsidP="000E5B26">
      <w:pPr>
        <w:rPr>
          <w:bCs/>
          <w:noProof/>
          <w:sz w:val="20"/>
        </w:rPr>
      </w:pPr>
      <w:r w:rsidRPr="00380AC5">
        <w:rPr>
          <w:b/>
          <w:noProof/>
          <w:sz w:val="20"/>
        </w:rPr>
        <w:t>ar_bounding_box_top</w:t>
      </w:r>
      <w:r w:rsidRPr="00380AC5">
        <w:rPr>
          <w:bCs/>
          <w:noProof/>
          <w:sz w:val="20"/>
        </w:rPr>
        <w:t xml:space="preserve">[ ar_object_idx[ i ] ], </w:t>
      </w:r>
      <w:r w:rsidRPr="00380AC5">
        <w:rPr>
          <w:b/>
          <w:noProof/>
          <w:sz w:val="20"/>
        </w:rPr>
        <w:t>ar_bounding_box_left</w:t>
      </w:r>
      <w:r w:rsidRPr="00380AC5">
        <w:rPr>
          <w:bCs/>
          <w:noProof/>
          <w:sz w:val="20"/>
        </w:rPr>
        <w:t xml:space="preserve">[ ar_object_idx[ i ] ], </w:t>
      </w:r>
      <w:r w:rsidRPr="00380AC5">
        <w:rPr>
          <w:b/>
          <w:noProof/>
          <w:sz w:val="20"/>
        </w:rPr>
        <w:t>ar_bounding_box_width</w:t>
      </w:r>
      <w:r w:rsidRPr="00380AC5">
        <w:rPr>
          <w:noProof/>
          <w:sz w:val="20"/>
        </w:rPr>
        <w:t>[ ar</w:t>
      </w:r>
      <w:r w:rsidRPr="00380AC5">
        <w:rPr>
          <w:bCs/>
          <w:noProof/>
          <w:sz w:val="20"/>
        </w:rPr>
        <w:t xml:space="preserve">_object_idx[ i ] ], and </w:t>
      </w:r>
      <w:r w:rsidRPr="00380AC5">
        <w:rPr>
          <w:b/>
          <w:noProof/>
          <w:sz w:val="20"/>
        </w:rPr>
        <w:t>ar_bounding_box_height</w:t>
      </w:r>
      <w:r w:rsidRPr="00380AC5">
        <w:rPr>
          <w:noProof/>
          <w:sz w:val="20"/>
        </w:rPr>
        <w:t>[ ar</w:t>
      </w:r>
      <w:r w:rsidRPr="00380AC5">
        <w:rPr>
          <w:bCs/>
          <w:noProof/>
          <w:sz w:val="20"/>
        </w:rPr>
        <w:t>_object_idx[ i ] ] specify the coordinates of the top-left corner and the width and height, respectively, of the bounding box of the ar_object_idx[ i ]-th object in the cropped decoded picture, relative to the conformance cropping window specified by the active SPS.</w:t>
      </w:r>
    </w:p>
    <w:p w14:paraId="3B00EEA5" w14:textId="77777777" w:rsidR="000E5B26" w:rsidRPr="00380AC5" w:rsidRDefault="000E5B26" w:rsidP="000E5B26">
      <w:pPr>
        <w:overflowPunct/>
        <w:autoSpaceDE/>
        <w:autoSpaceDN/>
        <w:adjustRightInd/>
        <w:textAlignment w:val="auto"/>
        <w:rPr>
          <w:bCs/>
          <w:noProof/>
          <w:sz w:val="20"/>
        </w:rPr>
      </w:pPr>
      <w:r w:rsidRPr="00380AC5">
        <w:rPr>
          <w:bCs/>
          <w:noProof/>
          <w:sz w:val="20"/>
        </w:rPr>
        <w:t>The value of ar_bounding_box_left</w:t>
      </w:r>
      <w:r w:rsidRPr="00380AC5">
        <w:rPr>
          <w:noProof/>
          <w:sz w:val="20"/>
        </w:rPr>
        <w:t>[</w:t>
      </w:r>
      <w:r w:rsidRPr="00380AC5">
        <w:rPr>
          <w:bCs/>
          <w:sz w:val="20"/>
        </w:rPr>
        <w:t> </w:t>
      </w:r>
      <w:r w:rsidRPr="00380AC5">
        <w:rPr>
          <w:bCs/>
          <w:noProof/>
          <w:sz w:val="20"/>
        </w:rPr>
        <w:t>ar_object_idx[</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w:t>
      </w:r>
      <w:r w:rsidRPr="00380AC5">
        <w:rPr>
          <w:bCs/>
          <w:noProof/>
          <w:sz w:val="20"/>
        </w:rPr>
        <w:t xml:space="preserve">] shall be in the range of 0 to </w:t>
      </w:r>
      <w:r>
        <w:rPr>
          <w:bCs/>
          <w:noProof/>
          <w:sz w:val="20"/>
        </w:rPr>
        <w:t>C</w:t>
      </w:r>
      <w:r w:rsidRPr="00380AC5">
        <w:rPr>
          <w:bCs/>
          <w:noProof/>
          <w:sz w:val="20"/>
        </w:rPr>
        <w:t>roppedWidth / SubWidthC − 1, inclusive.</w:t>
      </w:r>
    </w:p>
    <w:p w14:paraId="2DD00510" w14:textId="77777777" w:rsidR="000E5B26" w:rsidRPr="00380AC5" w:rsidRDefault="000E5B26" w:rsidP="000E5B26">
      <w:pPr>
        <w:overflowPunct/>
        <w:autoSpaceDE/>
        <w:autoSpaceDN/>
        <w:adjustRightInd/>
        <w:textAlignment w:val="auto"/>
        <w:rPr>
          <w:bCs/>
          <w:noProof/>
          <w:sz w:val="20"/>
        </w:rPr>
      </w:pPr>
      <w:r w:rsidRPr="00380AC5">
        <w:rPr>
          <w:bCs/>
          <w:noProof/>
          <w:sz w:val="20"/>
        </w:rPr>
        <w:t xml:space="preserve">The value of ar_bounding_box_top[ ar_object_idx[ i ] ] shall be in the range of 0 to </w:t>
      </w:r>
      <w:r>
        <w:rPr>
          <w:bCs/>
          <w:noProof/>
          <w:sz w:val="20"/>
        </w:rPr>
        <w:t>C</w:t>
      </w:r>
      <w:r w:rsidRPr="00380AC5">
        <w:rPr>
          <w:bCs/>
          <w:noProof/>
          <w:sz w:val="20"/>
        </w:rPr>
        <w:t>roppedHeight / SubHeightC − 1, inclusive.</w:t>
      </w:r>
    </w:p>
    <w:p w14:paraId="205EF77A" w14:textId="77777777" w:rsidR="000E5B26" w:rsidRPr="00380AC5" w:rsidRDefault="000E5B26" w:rsidP="000E5B26">
      <w:pPr>
        <w:overflowPunct/>
        <w:autoSpaceDE/>
        <w:autoSpaceDN/>
        <w:adjustRightInd/>
        <w:textAlignment w:val="auto"/>
        <w:rPr>
          <w:bCs/>
          <w:noProof/>
          <w:sz w:val="20"/>
        </w:rPr>
      </w:pPr>
      <w:r w:rsidRPr="00380AC5">
        <w:rPr>
          <w:bCs/>
          <w:noProof/>
          <w:sz w:val="20"/>
        </w:rPr>
        <w:t xml:space="preserve">The value of ar_bounding_box_width[ ar_object_idx[ i ] ] shall be in the range of 0 to </w:t>
      </w:r>
      <w:r>
        <w:rPr>
          <w:bCs/>
          <w:noProof/>
          <w:sz w:val="20"/>
        </w:rPr>
        <w:t>C</w:t>
      </w:r>
      <w:r w:rsidRPr="00380AC5">
        <w:rPr>
          <w:bCs/>
          <w:noProof/>
          <w:sz w:val="20"/>
        </w:rPr>
        <w:t>roppedWidth </w:t>
      </w:r>
      <w:r w:rsidRPr="0022767F">
        <w:rPr>
          <w:bCs/>
          <w:noProof/>
          <w:sz w:val="20"/>
        </w:rPr>
        <w:t>/ SubWidthC −</w:t>
      </w:r>
      <w:r w:rsidRPr="00380AC5">
        <w:rPr>
          <w:bCs/>
          <w:noProof/>
          <w:sz w:val="20"/>
        </w:rPr>
        <w:t> ar_bounding_box_left[ ar_object_idx[ i ] ], inclusive.</w:t>
      </w:r>
    </w:p>
    <w:p w14:paraId="7648D3CA" w14:textId="77777777" w:rsidR="000E5B26" w:rsidRPr="00380AC5" w:rsidRDefault="000E5B26" w:rsidP="000E5B26">
      <w:pPr>
        <w:overflowPunct/>
        <w:autoSpaceDE/>
        <w:autoSpaceDN/>
        <w:adjustRightInd/>
        <w:textAlignment w:val="auto"/>
        <w:rPr>
          <w:bCs/>
          <w:noProof/>
          <w:sz w:val="20"/>
        </w:rPr>
      </w:pPr>
      <w:r w:rsidRPr="00380AC5">
        <w:rPr>
          <w:bCs/>
          <w:noProof/>
          <w:sz w:val="20"/>
        </w:rPr>
        <w:t>The</w:t>
      </w:r>
      <w:r w:rsidRPr="00380AC5">
        <w:rPr>
          <w:noProof/>
          <w:sz w:val="20"/>
        </w:rPr>
        <w:t xml:space="preserve"> </w:t>
      </w:r>
      <w:r w:rsidRPr="00380AC5">
        <w:rPr>
          <w:bCs/>
          <w:noProof/>
          <w:sz w:val="20"/>
        </w:rPr>
        <w:t xml:space="preserve">value of ar_bounding_box_height[ ar_object_idx[ i ] ] shall be in the range of 0 to </w:t>
      </w:r>
      <w:r>
        <w:rPr>
          <w:bCs/>
          <w:noProof/>
          <w:sz w:val="20"/>
        </w:rPr>
        <w:t>C</w:t>
      </w:r>
      <w:r w:rsidRPr="00380AC5">
        <w:rPr>
          <w:bCs/>
          <w:noProof/>
          <w:sz w:val="20"/>
        </w:rPr>
        <w:t>roppedHeight / SubHeightC − ar_bounding_box_top[ ar_object_idx[ i ] ], inclusive.</w:t>
      </w:r>
    </w:p>
    <w:p w14:paraId="62F1EFBB" w14:textId="77777777" w:rsidR="000E5B26" w:rsidRPr="00380AC5" w:rsidRDefault="000E5B26" w:rsidP="000E5B26">
      <w:pPr>
        <w:overflowPunct/>
        <w:autoSpaceDE/>
        <w:autoSpaceDN/>
        <w:adjustRightInd/>
        <w:textAlignment w:val="auto"/>
        <w:rPr>
          <w:bCs/>
          <w:noProof/>
          <w:sz w:val="20"/>
        </w:rPr>
      </w:pPr>
      <w:r w:rsidRPr="00380AC5">
        <w:rPr>
          <w:bCs/>
          <w:noProof/>
          <w:sz w:val="20"/>
        </w:rPr>
        <w:t>The identified object rectangle contains the luma samples with horizontal picture coordinates from SubWidthC * ( </w:t>
      </w:r>
      <w:r>
        <w:rPr>
          <w:bCs/>
          <w:noProof/>
          <w:sz w:val="20"/>
        </w:rPr>
        <w:t xml:space="preserve">ConfWinLeftOffset </w:t>
      </w:r>
      <w:r w:rsidRPr="00380AC5">
        <w:rPr>
          <w:bCs/>
          <w:noProof/>
          <w:sz w:val="20"/>
        </w:rPr>
        <w:t xml:space="preserve"> + ar_bounding_box_left</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to SubWidthC * ( </w:t>
      </w:r>
      <w:r>
        <w:rPr>
          <w:bCs/>
          <w:noProof/>
          <w:sz w:val="20"/>
        </w:rPr>
        <w:t xml:space="preserve">ConfWinLeftOffset </w:t>
      </w:r>
      <w:r w:rsidRPr="00380AC5">
        <w:rPr>
          <w:bCs/>
          <w:noProof/>
          <w:sz w:val="20"/>
        </w:rPr>
        <w:t xml:space="preserve"> + </w:t>
      </w:r>
      <w:r w:rsidRPr="00380AC5">
        <w:rPr>
          <w:bCs/>
          <w:noProof/>
          <w:sz w:val="20"/>
        </w:rPr>
        <w:lastRenderedPageBreak/>
        <w:t>ar_bounding_box_left</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ar_bounding_box_width[ ar_object_idx[ i ] ] ) − 1, inclusive, and vertical picture coordinates from SubHeightC * ( </w:t>
      </w:r>
      <w:r>
        <w:rPr>
          <w:bCs/>
          <w:noProof/>
          <w:sz w:val="20"/>
        </w:rPr>
        <w:t>C</w:t>
      </w:r>
      <w:r w:rsidRPr="00380AC5">
        <w:rPr>
          <w:bCs/>
          <w:noProof/>
          <w:sz w:val="20"/>
        </w:rPr>
        <w:t>onf</w:t>
      </w:r>
      <w:r>
        <w:rPr>
          <w:bCs/>
          <w:noProof/>
          <w:sz w:val="20"/>
        </w:rPr>
        <w:t>WinT</w:t>
      </w:r>
      <w:r w:rsidRPr="00380AC5">
        <w:rPr>
          <w:bCs/>
          <w:noProof/>
          <w:sz w:val="20"/>
        </w:rPr>
        <w:t>op</w:t>
      </w:r>
      <w:r>
        <w:rPr>
          <w:bCs/>
          <w:noProof/>
          <w:sz w:val="20"/>
        </w:rPr>
        <w:t>O</w:t>
      </w:r>
      <w:r w:rsidRPr="00380AC5">
        <w:rPr>
          <w:bCs/>
          <w:noProof/>
          <w:sz w:val="20"/>
        </w:rPr>
        <w:t>ffset + ar_bounding_box_top</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to SubHeightC * ( </w:t>
      </w:r>
      <w:r>
        <w:rPr>
          <w:bCs/>
          <w:noProof/>
          <w:sz w:val="20"/>
        </w:rPr>
        <w:t>C</w:t>
      </w:r>
      <w:r w:rsidRPr="00380AC5">
        <w:rPr>
          <w:bCs/>
          <w:noProof/>
          <w:sz w:val="20"/>
        </w:rPr>
        <w:t>onf</w:t>
      </w:r>
      <w:r>
        <w:rPr>
          <w:bCs/>
          <w:noProof/>
          <w:sz w:val="20"/>
        </w:rPr>
        <w:t>W</w:t>
      </w:r>
      <w:r w:rsidRPr="00380AC5">
        <w:rPr>
          <w:bCs/>
          <w:noProof/>
          <w:sz w:val="20"/>
        </w:rPr>
        <w:t>in</w:t>
      </w:r>
      <w:r>
        <w:rPr>
          <w:bCs/>
          <w:noProof/>
          <w:sz w:val="20"/>
        </w:rPr>
        <w:t>T</w:t>
      </w:r>
      <w:r w:rsidRPr="00380AC5">
        <w:rPr>
          <w:bCs/>
          <w:noProof/>
          <w:sz w:val="20"/>
        </w:rPr>
        <w:t>op</w:t>
      </w:r>
      <w:r>
        <w:rPr>
          <w:bCs/>
          <w:noProof/>
          <w:sz w:val="20"/>
        </w:rPr>
        <w:t>O</w:t>
      </w:r>
      <w:r w:rsidRPr="00380AC5">
        <w:rPr>
          <w:bCs/>
          <w:noProof/>
          <w:sz w:val="20"/>
        </w:rPr>
        <w:t>ffset + ar_bounding_box_top</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ar_bounding_box_height[ ar_object_idx[ i ] ] ) − 1, inclusive.</w:t>
      </w:r>
    </w:p>
    <w:p w14:paraId="7686C2CE" w14:textId="77777777" w:rsidR="000E5B26" w:rsidRPr="00380AC5" w:rsidRDefault="000E5B26" w:rsidP="000E5B26">
      <w:pPr>
        <w:rPr>
          <w:bCs/>
          <w:noProof/>
          <w:sz w:val="20"/>
        </w:rPr>
      </w:pPr>
      <w:r w:rsidRPr="00380AC5">
        <w:rPr>
          <w:bCs/>
          <w:noProof/>
          <w:sz w:val="20"/>
        </w:rPr>
        <w:t xml:space="preserve">The values of </w:t>
      </w:r>
      <w:r w:rsidRPr="00380AC5">
        <w:rPr>
          <w:noProof/>
          <w:sz w:val="20"/>
        </w:rPr>
        <w:t>ar_bounding_box_top[</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w:t>
      </w:r>
      <w:r w:rsidRPr="00380AC5">
        <w:rPr>
          <w:noProof/>
          <w:sz w:val="20"/>
        </w:rPr>
        <w:t>ar_bounding_box_left[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ar_bounding_box_width[ ar_object_idx[ i ] ] and ar_bounding_box_height[ ar_object_idx[ i ] ] persist in output order within the CVS for each value of ar_object_idx[ i ]. When not present, the values of  </w:t>
      </w:r>
      <w:r w:rsidRPr="00380AC5">
        <w:rPr>
          <w:noProof/>
          <w:sz w:val="20"/>
        </w:rPr>
        <w:t>ar_bounding_box_top[ ar</w:t>
      </w:r>
      <w:r w:rsidRPr="00380AC5">
        <w:rPr>
          <w:bCs/>
          <w:noProof/>
          <w:sz w:val="20"/>
        </w:rPr>
        <w:t xml:space="preserve">_object_idx[ i ] ], </w:t>
      </w:r>
      <w:r w:rsidRPr="00380AC5">
        <w:rPr>
          <w:noProof/>
          <w:sz w:val="20"/>
        </w:rPr>
        <w:t>ar_bounding_box_left</w:t>
      </w:r>
      <w:r w:rsidRPr="00380AC5">
        <w:rPr>
          <w:bCs/>
          <w:noProof/>
          <w:sz w:val="20"/>
        </w:rPr>
        <w:t>[ ar_object_idx[ i ] ], ar_bounding_box_width[ ar_object_idx[ i ] ] or ar_bounding_box_height[ ar_object_idx[ i ] ] are inferred from a previous annotated regions SEI message in output order in the CVS, if any.</w:t>
      </w:r>
    </w:p>
    <w:p w14:paraId="2AEC4BED" w14:textId="77777777" w:rsidR="000E5B26" w:rsidRPr="00380AC5" w:rsidRDefault="000E5B26" w:rsidP="000E5B26">
      <w:pPr>
        <w:rPr>
          <w:noProof/>
          <w:sz w:val="20"/>
        </w:rPr>
      </w:pPr>
      <w:r w:rsidRPr="00380AC5">
        <w:rPr>
          <w:b/>
          <w:bCs/>
          <w:noProof/>
          <w:sz w:val="20"/>
        </w:rPr>
        <w:t>ar_partial_object_flag</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bCs/>
          <w:sz w:val="20"/>
        </w:rPr>
        <w:t xml:space="preserve"> </w:t>
      </w:r>
      <w:r w:rsidRPr="00380AC5">
        <w:rPr>
          <w:noProof/>
          <w:sz w:val="20"/>
        </w:rPr>
        <w:t>equal to 1 indicates that the ar_bounding_box_top[</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ar_bounding_box_left[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xml:space="preserve">, </w:t>
      </w:r>
      <w:r w:rsidRPr="00380AC5">
        <w:rPr>
          <w:bCs/>
          <w:noProof/>
          <w:sz w:val="20"/>
        </w:rPr>
        <w:t>ar_bounding_box_width</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and ar_bounding_box_height</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syntax elements represent the size and location of an object that is only partially visible within the cropped decoded picture. </w:t>
      </w:r>
      <w:r w:rsidRPr="00380AC5">
        <w:rPr>
          <w:noProof/>
          <w:sz w:val="20"/>
        </w:rPr>
        <w:t>ar_partial_object_flag[ ar_object_idx[ i ] ] equal to 0 indicates that the ar_bounding_box_top[</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ar_bounding_box_left[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xml:space="preserve">, </w:t>
      </w:r>
      <w:r w:rsidRPr="00380AC5">
        <w:rPr>
          <w:bCs/>
          <w:noProof/>
          <w:sz w:val="20"/>
        </w:rPr>
        <w:t>ar_bounding_box_width</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and ar_bounding_box_height</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syntax elements represent the size and location of an object that may or may not be only partially visible within the cropped decoded picture. When not present, the value of </w:t>
      </w:r>
      <w:r w:rsidRPr="00380AC5">
        <w:rPr>
          <w:noProof/>
          <w:sz w:val="20"/>
        </w:rPr>
        <w:t>ar_partial_object_flag[ ar_object_idx[ i ] ] is inferred</w:t>
      </w:r>
      <w:r w:rsidRPr="00380AC5">
        <w:rPr>
          <w:bCs/>
          <w:noProof/>
          <w:sz w:val="20"/>
        </w:rPr>
        <w:t xml:space="preserve"> from a previous annotated regions SEI message in output order in the CVS, if any.</w:t>
      </w:r>
    </w:p>
    <w:p w14:paraId="46299CF0" w14:textId="78C06307" w:rsidR="000E5B26" w:rsidRDefault="000E5B26" w:rsidP="000E5B26">
      <w:pPr>
        <w:rPr>
          <w:ins w:id="90" w:author="Ye-Kui Wang (yk1)" w:date="2021-02-19T16:29:00Z"/>
          <w:bCs/>
          <w:noProof/>
          <w:sz w:val="20"/>
        </w:rPr>
      </w:pPr>
      <w:r w:rsidRPr="00380AC5">
        <w:rPr>
          <w:b/>
          <w:noProof/>
          <w:sz w:val="20"/>
        </w:rPr>
        <w:t>ar_object_confidence</w:t>
      </w:r>
      <w:r w:rsidRPr="00380AC5">
        <w:rPr>
          <w:noProof/>
          <w:sz w:val="20"/>
        </w:rPr>
        <w:t>[ ar</w:t>
      </w:r>
      <w:r w:rsidRPr="00380AC5">
        <w:rPr>
          <w:bCs/>
          <w:noProof/>
          <w:sz w:val="20"/>
        </w:rPr>
        <w:t>_object_idx[ i ] ] indicates the degree of confidence associated with the ar_object_idx[ i ]-th object, in units of 2</w:t>
      </w:r>
      <w:r w:rsidRPr="00380AC5">
        <w:rPr>
          <w:noProof/>
          <w:sz w:val="20"/>
          <w:vertAlign w:val="superscript"/>
        </w:rPr>
        <w:t>−( ar_object_confidence_length_minus1 + 1 )</w:t>
      </w:r>
      <w:r w:rsidRPr="00380AC5">
        <w:rPr>
          <w:sz w:val="20"/>
        </w:rPr>
        <w:t xml:space="preserve">, such that a higher value of </w:t>
      </w:r>
      <w:r w:rsidRPr="00380AC5">
        <w:rPr>
          <w:noProof/>
          <w:sz w:val="20"/>
        </w:rPr>
        <w:t>ar_object_confidence[ ar</w:t>
      </w:r>
      <w:r w:rsidRPr="00380AC5">
        <w:rPr>
          <w:bCs/>
          <w:noProof/>
          <w:sz w:val="20"/>
        </w:rPr>
        <w:t>_object_idx[ i ] ]</w:t>
      </w:r>
      <w:r w:rsidRPr="00380AC5">
        <w:rPr>
          <w:sz w:val="20"/>
        </w:rPr>
        <w:t xml:space="preserve"> indicates a higher degree of confidence. The length of the </w:t>
      </w:r>
      <w:r w:rsidRPr="00380AC5">
        <w:rPr>
          <w:noProof/>
          <w:sz w:val="20"/>
        </w:rPr>
        <w:t>ar_object_confidence</w:t>
      </w:r>
      <w:r w:rsidRPr="00380AC5">
        <w:rPr>
          <w:bCs/>
          <w:noProof/>
          <w:sz w:val="20"/>
        </w:rPr>
        <w:t>[ ar_object_idx[ i ] ]</w:t>
      </w:r>
      <w:r w:rsidRPr="00380AC5">
        <w:rPr>
          <w:sz w:val="20"/>
        </w:rPr>
        <w:t xml:space="preserve"> syntax element is ar</w:t>
      </w:r>
      <w:r w:rsidRPr="00380AC5">
        <w:rPr>
          <w:noProof/>
          <w:sz w:val="20"/>
        </w:rPr>
        <w:t xml:space="preserve">_object_confidence_length_minus1 + 1 </w:t>
      </w:r>
      <w:r w:rsidRPr="00380AC5">
        <w:rPr>
          <w:sz w:val="20"/>
        </w:rPr>
        <w:t xml:space="preserve">bits. </w:t>
      </w:r>
      <w:r w:rsidRPr="00380AC5">
        <w:rPr>
          <w:bCs/>
          <w:noProof/>
          <w:sz w:val="20"/>
        </w:rPr>
        <w:t>When not present, the value of_object_confidence[ ar_object_idx[ i ] ] is inferred from a previous annotated regions SEI message in output order in the CVS, if any.</w:t>
      </w:r>
    </w:p>
    <w:p w14:paraId="38EBB6D3" w14:textId="10EF3776" w:rsidR="008A29D0" w:rsidRPr="00CC3F08" w:rsidRDefault="008A29D0" w:rsidP="008A29D0">
      <w:pPr>
        <w:pStyle w:val="ListParagraph"/>
        <w:keepNext/>
        <w:keepLines/>
        <w:numPr>
          <w:ilvl w:val="1"/>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ins w:id="91" w:author="Ye-Kui Wang (yk1)" w:date="2021-02-19T16:29:00Z"/>
          <w:rFonts w:eastAsia="SimSun"/>
          <w:b/>
          <w:lang w:val="en-GB"/>
        </w:rPr>
      </w:pPr>
      <w:ins w:id="92" w:author="Ye-Kui Wang (yk1)" w:date="2021-02-19T16:31:00Z">
        <w:r>
          <w:rPr>
            <w:rFonts w:eastAsia="SimSun"/>
            <w:b/>
            <w:lang w:val="en-GB"/>
          </w:rPr>
          <w:t xml:space="preserve"> </w:t>
        </w:r>
        <w:r w:rsidRPr="008A29D0">
          <w:rPr>
            <w:rFonts w:eastAsia="SimSun"/>
            <w:b/>
            <w:lang w:val="en-GB"/>
          </w:rPr>
          <w:t>Scalability dimension information</w:t>
        </w:r>
        <w:r>
          <w:rPr>
            <w:rFonts w:eastAsia="SimSun"/>
            <w:b/>
            <w:lang w:val="en-GB"/>
          </w:rPr>
          <w:t xml:space="preserve"> </w:t>
        </w:r>
      </w:ins>
      <w:ins w:id="93" w:author="Ye-Kui Wang (yk1)" w:date="2021-02-19T16:29:00Z">
        <w:r w:rsidRPr="00CC3F08">
          <w:rPr>
            <w:rFonts w:eastAsia="SimSun"/>
            <w:b/>
            <w:lang w:val="en-GB"/>
          </w:rPr>
          <w:t>SEI message</w:t>
        </w:r>
      </w:ins>
    </w:p>
    <w:p w14:paraId="45D182EF" w14:textId="358D9E4F" w:rsidR="008A29D0" w:rsidRPr="00380AC5" w:rsidRDefault="008A29D0" w:rsidP="008A29D0">
      <w:pPr>
        <w:pStyle w:val="Annex3"/>
        <w:tabs>
          <w:tab w:val="clear" w:pos="720"/>
          <w:tab w:val="clear" w:pos="794"/>
          <w:tab w:val="clear" w:pos="1191"/>
          <w:tab w:val="clear" w:pos="1440"/>
          <w:tab w:val="clear" w:pos="2160"/>
          <w:tab w:val="left" w:pos="851"/>
        </w:tabs>
        <w:ind w:left="0" w:firstLine="0"/>
        <w:textAlignment w:val="auto"/>
        <w:rPr>
          <w:ins w:id="94" w:author="Ye-Kui Wang (yk1)" w:date="2021-02-19T16:29:00Z"/>
          <w:noProof/>
          <w:lang w:val="fr-CH"/>
        </w:rPr>
      </w:pPr>
      <w:ins w:id="95" w:author="Ye-Kui Wang (yk1)" w:date="2021-02-19T16:29:00Z">
        <w:r>
          <w:rPr>
            <w:noProof/>
            <w:lang w:val="fr-CH"/>
          </w:rPr>
          <w:t>8.1</w:t>
        </w:r>
      </w:ins>
      <w:ins w:id="96" w:author="Ye-Kui Wang (yk1)" w:date="2021-02-19T16:34:00Z">
        <w:r w:rsidR="006D1CC9">
          <w:rPr>
            <w:noProof/>
            <w:lang w:val="fr-CH"/>
          </w:rPr>
          <w:t>9</w:t>
        </w:r>
      </w:ins>
      <w:ins w:id="97" w:author="Ye-Kui Wang (yk1)" w:date="2021-02-19T16:29:00Z">
        <w:r>
          <w:rPr>
            <w:noProof/>
            <w:lang w:val="fr-CH"/>
          </w:rPr>
          <w:t xml:space="preserve">.1 </w:t>
        </w:r>
      </w:ins>
      <w:ins w:id="98" w:author="Ye-Kui Wang (yk1)" w:date="2021-02-19T16:31:00Z">
        <w:r w:rsidR="006D1CC9" w:rsidRPr="006D1CC9">
          <w:rPr>
            <w:noProof/>
            <w:lang w:val="fr-CH"/>
          </w:rPr>
          <w:t xml:space="preserve">Scalability dimension information SEI message </w:t>
        </w:r>
      </w:ins>
      <w:ins w:id="99" w:author="Ye-Kui Wang (yk1)" w:date="2021-02-19T16:29:00Z">
        <w:r>
          <w:rPr>
            <w:noProof/>
            <w:lang w:val="fr-CH"/>
          </w:rPr>
          <w:t>syntax</w:t>
        </w:r>
      </w:ins>
    </w:p>
    <w:p w14:paraId="7CA7CEDF" w14:textId="77777777" w:rsidR="006D1CC9" w:rsidRPr="006D1CC9" w:rsidRDefault="006D1CC9" w:rsidP="006D1CC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00" w:author="Ye-Kui Wang (yk1)" w:date="2021-02-19T16:34:00Z"/>
          <w:rFonts w:eastAsia="SimSun"/>
          <w:noProof/>
          <w:sz w:val="20"/>
          <w:lang w:val="en-CA"/>
        </w:rPr>
      </w:pPr>
    </w:p>
    <w:tbl>
      <w:tblPr>
        <w:tblW w:w="9072" w:type="dxa"/>
        <w:jc w:val="center"/>
        <w:tblLayout w:type="fixed"/>
        <w:tblLook w:val="04A0" w:firstRow="1" w:lastRow="0" w:firstColumn="1" w:lastColumn="0" w:noHBand="0" w:noVBand="1"/>
      </w:tblPr>
      <w:tblGrid>
        <w:gridCol w:w="7920"/>
        <w:gridCol w:w="1152"/>
      </w:tblGrid>
      <w:tr w:rsidR="006D1CC9" w:rsidRPr="006D1CC9" w14:paraId="02A6DC78" w14:textId="77777777" w:rsidTr="00450C30">
        <w:trPr>
          <w:cantSplit/>
          <w:jc w:val="center"/>
          <w:ins w:id="101" w:author="Ye-Kui Wang (yk1)" w:date="2021-02-19T16:34:00Z"/>
        </w:trPr>
        <w:tc>
          <w:tcPr>
            <w:tcW w:w="7920" w:type="dxa"/>
            <w:tcBorders>
              <w:top w:val="single" w:sz="6" w:space="0" w:color="auto"/>
              <w:left w:val="single" w:sz="6" w:space="0" w:color="auto"/>
              <w:bottom w:val="single" w:sz="2" w:space="0" w:color="auto"/>
              <w:right w:val="single" w:sz="6" w:space="0" w:color="auto"/>
            </w:tcBorders>
          </w:tcPr>
          <w:p w14:paraId="4CB84E8D" w14:textId="77777777" w:rsidR="006D1CC9" w:rsidRPr="006D1CC9" w:rsidRDefault="006D1CC9" w:rsidP="006D1CC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02" w:author="Ye-Kui Wang (yk1)" w:date="2021-02-19T16:34:00Z"/>
                <w:rFonts w:eastAsia="SimSun"/>
                <w:noProof/>
                <w:sz w:val="20"/>
                <w:lang w:val="en-CA"/>
              </w:rPr>
            </w:pPr>
            <w:ins w:id="103" w:author="Ye-Kui Wang (yk1)" w:date="2021-02-19T16:34:00Z">
              <w:r w:rsidRPr="006D1CC9">
                <w:rPr>
                  <w:rFonts w:eastAsia="SimSun"/>
                  <w:noProof/>
                  <w:sz w:val="20"/>
                  <w:lang w:val="en-CA"/>
                </w:rPr>
                <w:t>scalability_dimension_info( payloadSize ) {</w:t>
              </w:r>
            </w:ins>
          </w:p>
        </w:tc>
        <w:tc>
          <w:tcPr>
            <w:tcW w:w="1152" w:type="dxa"/>
            <w:tcBorders>
              <w:top w:val="single" w:sz="6" w:space="0" w:color="auto"/>
              <w:left w:val="single" w:sz="6" w:space="0" w:color="auto"/>
              <w:bottom w:val="single" w:sz="2" w:space="0" w:color="auto"/>
              <w:right w:val="single" w:sz="6" w:space="0" w:color="auto"/>
            </w:tcBorders>
          </w:tcPr>
          <w:p w14:paraId="55AA55B5" w14:textId="77777777" w:rsidR="006D1CC9" w:rsidRPr="006D1CC9" w:rsidRDefault="006D1CC9" w:rsidP="006D1CC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04" w:author="Ye-Kui Wang (yk1)" w:date="2021-02-19T16:34:00Z"/>
                <w:rFonts w:eastAsia="SimSun"/>
                <w:b/>
                <w:bCs/>
                <w:noProof/>
                <w:sz w:val="20"/>
                <w:lang w:val="en-CA"/>
              </w:rPr>
            </w:pPr>
            <w:ins w:id="105" w:author="Ye-Kui Wang (yk1)" w:date="2021-02-19T16:34:00Z">
              <w:r w:rsidRPr="006D1CC9">
                <w:rPr>
                  <w:rFonts w:eastAsia="SimSun"/>
                  <w:b/>
                  <w:bCs/>
                  <w:noProof/>
                  <w:sz w:val="20"/>
                  <w:lang w:val="en-CA"/>
                </w:rPr>
                <w:t>Descriptor</w:t>
              </w:r>
            </w:ins>
          </w:p>
        </w:tc>
      </w:tr>
      <w:tr w:rsidR="006D1CC9" w:rsidRPr="006D1CC9" w14:paraId="5BF22CA4" w14:textId="77777777" w:rsidTr="00450C30">
        <w:trPr>
          <w:cantSplit/>
          <w:jc w:val="center"/>
          <w:ins w:id="106"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5664A7A8"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07" w:author="Ye-Kui Wang (yk1)" w:date="2021-02-19T16:34:00Z"/>
                <w:rFonts w:eastAsia="SimSun"/>
                <w:b/>
                <w:noProof/>
                <w:sz w:val="20"/>
                <w:lang w:val="en-CA"/>
              </w:rPr>
            </w:pPr>
            <w:ins w:id="108" w:author="Ye-Kui Wang (yk1)" w:date="2021-02-19T16:34:00Z">
              <w:r w:rsidRPr="006D1CC9">
                <w:rPr>
                  <w:rFonts w:eastAsia="SimSun"/>
                  <w:b/>
                  <w:noProof/>
                  <w:sz w:val="20"/>
                  <w:lang w:val="en-CA"/>
                </w:rPr>
                <w:tab/>
                <w:t>sdi_max_layers_minus1</w:t>
              </w:r>
            </w:ins>
          </w:p>
        </w:tc>
        <w:tc>
          <w:tcPr>
            <w:tcW w:w="1152" w:type="dxa"/>
            <w:tcBorders>
              <w:top w:val="single" w:sz="2" w:space="0" w:color="auto"/>
              <w:left w:val="single" w:sz="6" w:space="0" w:color="auto"/>
              <w:bottom w:val="single" w:sz="2" w:space="0" w:color="auto"/>
              <w:right w:val="single" w:sz="6" w:space="0" w:color="auto"/>
            </w:tcBorders>
          </w:tcPr>
          <w:p w14:paraId="6E80BD7C"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09" w:author="Ye-Kui Wang (yk1)" w:date="2021-02-19T16:34:00Z"/>
                <w:rFonts w:eastAsia="SimSun"/>
                <w:noProof/>
                <w:sz w:val="20"/>
                <w:lang w:val="en-CA"/>
              </w:rPr>
            </w:pPr>
            <w:ins w:id="110" w:author="Ye-Kui Wang (yk1)" w:date="2021-02-19T16:34:00Z">
              <w:r w:rsidRPr="006D1CC9">
                <w:rPr>
                  <w:rFonts w:eastAsia="SimSun"/>
                  <w:noProof/>
                  <w:sz w:val="20"/>
                  <w:lang w:val="en-CA"/>
                </w:rPr>
                <w:t>u(6)</w:t>
              </w:r>
            </w:ins>
          </w:p>
        </w:tc>
      </w:tr>
      <w:tr w:rsidR="006D1CC9" w:rsidRPr="006D1CC9" w14:paraId="2A3CD35A" w14:textId="77777777" w:rsidTr="00450C30">
        <w:trPr>
          <w:cantSplit/>
          <w:jc w:val="center"/>
          <w:ins w:id="111"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74A76D4F"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12" w:author="Ye-Kui Wang (yk1)" w:date="2021-02-19T16:34:00Z"/>
                <w:rFonts w:eastAsia="SimSun"/>
                <w:bCs/>
                <w:noProof/>
                <w:sz w:val="20"/>
                <w:lang w:val="en-CA"/>
              </w:rPr>
            </w:pPr>
            <w:ins w:id="113" w:author="Ye-Kui Wang (yk1)" w:date="2021-02-19T16:34:00Z">
              <w:r w:rsidRPr="006D1CC9">
                <w:rPr>
                  <w:rFonts w:eastAsia="SimSun"/>
                  <w:b/>
                  <w:noProof/>
                  <w:sz w:val="20"/>
                  <w:lang w:val="en-CA"/>
                </w:rPr>
                <w:tab/>
                <w:t>sdi_multiview_info_flag</w:t>
              </w:r>
            </w:ins>
          </w:p>
        </w:tc>
        <w:tc>
          <w:tcPr>
            <w:tcW w:w="1152" w:type="dxa"/>
            <w:tcBorders>
              <w:top w:val="single" w:sz="2" w:space="0" w:color="auto"/>
              <w:left w:val="single" w:sz="6" w:space="0" w:color="auto"/>
              <w:bottom w:val="single" w:sz="2" w:space="0" w:color="auto"/>
              <w:right w:val="single" w:sz="6" w:space="0" w:color="auto"/>
            </w:tcBorders>
          </w:tcPr>
          <w:p w14:paraId="561978D1"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14" w:author="Ye-Kui Wang (yk1)" w:date="2021-02-19T16:34:00Z"/>
                <w:rFonts w:eastAsia="SimSun"/>
                <w:noProof/>
                <w:sz w:val="20"/>
                <w:lang w:val="en-CA"/>
              </w:rPr>
            </w:pPr>
            <w:ins w:id="115" w:author="Ye-Kui Wang (yk1)" w:date="2021-02-19T16:34:00Z">
              <w:r w:rsidRPr="006D1CC9">
                <w:rPr>
                  <w:rFonts w:eastAsia="SimSun"/>
                  <w:noProof/>
                  <w:sz w:val="20"/>
                  <w:lang w:val="en-CA"/>
                </w:rPr>
                <w:t>u(1)</w:t>
              </w:r>
            </w:ins>
          </w:p>
        </w:tc>
      </w:tr>
      <w:tr w:rsidR="006D1CC9" w:rsidRPr="006D1CC9" w14:paraId="5ADB58AD" w14:textId="77777777" w:rsidTr="00450C30">
        <w:trPr>
          <w:cantSplit/>
          <w:jc w:val="center"/>
          <w:ins w:id="116"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7A84ECF9"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17" w:author="Ye-Kui Wang (yk1)" w:date="2021-02-19T16:34:00Z"/>
                <w:rFonts w:eastAsia="SimSun"/>
                <w:bCs/>
                <w:noProof/>
                <w:sz w:val="20"/>
                <w:lang w:val="en-CA"/>
              </w:rPr>
            </w:pPr>
            <w:ins w:id="118" w:author="Ye-Kui Wang (yk1)" w:date="2021-02-19T16:34:00Z">
              <w:r w:rsidRPr="006D1CC9">
                <w:rPr>
                  <w:rFonts w:eastAsia="SimSun"/>
                  <w:b/>
                  <w:noProof/>
                  <w:sz w:val="20"/>
                  <w:lang w:val="en-CA"/>
                </w:rPr>
                <w:tab/>
                <w:t>sdi_auxiliary_info_flag</w:t>
              </w:r>
            </w:ins>
          </w:p>
        </w:tc>
        <w:tc>
          <w:tcPr>
            <w:tcW w:w="1152" w:type="dxa"/>
            <w:tcBorders>
              <w:top w:val="single" w:sz="2" w:space="0" w:color="auto"/>
              <w:left w:val="single" w:sz="6" w:space="0" w:color="auto"/>
              <w:bottom w:val="single" w:sz="2" w:space="0" w:color="auto"/>
              <w:right w:val="single" w:sz="6" w:space="0" w:color="auto"/>
            </w:tcBorders>
          </w:tcPr>
          <w:p w14:paraId="5883FF05"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19" w:author="Ye-Kui Wang (yk1)" w:date="2021-02-19T16:34:00Z"/>
                <w:rFonts w:eastAsia="SimSun"/>
                <w:noProof/>
                <w:sz w:val="20"/>
                <w:lang w:val="en-CA"/>
              </w:rPr>
            </w:pPr>
            <w:ins w:id="120" w:author="Ye-Kui Wang (yk1)" w:date="2021-02-19T16:34:00Z">
              <w:r w:rsidRPr="006D1CC9">
                <w:rPr>
                  <w:rFonts w:eastAsia="SimSun"/>
                  <w:noProof/>
                  <w:sz w:val="20"/>
                  <w:lang w:val="en-CA"/>
                </w:rPr>
                <w:t>u(1)</w:t>
              </w:r>
            </w:ins>
          </w:p>
        </w:tc>
      </w:tr>
      <w:tr w:rsidR="006D1CC9" w:rsidRPr="006D1CC9" w14:paraId="13CDD6B8" w14:textId="77777777" w:rsidTr="00450C30">
        <w:trPr>
          <w:cantSplit/>
          <w:jc w:val="center"/>
          <w:ins w:id="121"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2BE5DA56"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22" w:author="Ye-Kui Wang (yk1)" w:date="2021-02-19T16:34:00Z"/>
                <w:rFonts w:eastAsia="SimSun"/>
                <w:bCs/>
                <w:noProof/>
                <w:sz w:val="20"/>
                <w:lang w:val="en-CA"/>
              </w:rPr>
            </w:pPr>
            <w:ins w:id="123" w:author="Ye-Kui Wang (yk1)" w:date="2021-02-19T16:34:00Z">
              <w:r w:rsidRPr="006D1CC9">
                <w:rPr>
                  <w:rFonts w:eastAsia="SimSun"/>
                  <w:noProof/>
                  <w:sz w:val="20"/>
                  <w:lang w:val="en-CA"/>
                </w:rPr>
                <w:tab/>
                <w:t>if( sdi_multiview_info_flag  | |  sdi_auxiliary_info_flag</w:t>
              </w:r>
              <w:r w:rsidRPr="006D1CC9">
                <w:rPr>
                  <w:rFonts w:eastAsia="SimSun"/>
                  <w:bCs/>
                  <w:noProof/>
                  <w:sz w:val="20"/>
                  <w:lang w:val="en-CA"/>
                </w:rPr>
                <w:t xml:space="preserve"> </w:t>
              </w:r>
              <w:r w:rsidRPr="006D1CC9">
                <w:rPr>
                  <w:rFonts w:eastAsia="SimSun"/>
                  <w:noProof/>
                  <w:sz w:val="20"/>
                  <w:lang w:val="en-CA"/>
                </w:rPr>
                <w:t>) {</w:t>
              </w:r>
            </w:ins>
          </w:p>
        </w:tc>
        <w:tc>
          <w:tcPr>
            <w:tcW w:w="1152" w:type="dxa"/>
            <w:tcBorders>
              <w:top w:val="single" w:sz="2" w:space="0" w:color="auto"/>
              <w:left w:val="single" w:sz="6" w:space="0" w:color="auto"/>
              <w:bottom w:val="single" w:sz="2" w:space="0" w:color="auto"/>
              <w:right w:val="single" w:sz="6" w:space="0" w:color="auto"/>
            </w:tcBorders>
          </w:tcPr>
          <w:p w14:paraId="2BF5E7E4"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24" w:author="Ye-Kui Wang (yk1)" w:date="2021-02-19T16:34:00Z"/>
                <w:rFonts w:eastAsia="SimSun"/>
                <w:noProof/>
                <w:sz w:val="20"/>
                <w:lang w:val="en-CA"/>
              </w:rPr>
            </w:pPr>
          </w:p>
        </w:tc>
      </w:tr>
      <w:tr w:rsidR="006D1CC9" w:rsidRPr="006D1CC9" w14:paraId="601D2E6B" w14:textId="77777777" w:rsidTr="00450C30">
        <w:trPr>
          <w:cantSplit/>
          <w:jc w:val="center"/>
          <w:ins w:id="125"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5AB30FDB"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26" w:author="Ye-Kui Wang (yk1)" w:date="2021-02-19T16:34:00Z"/>
                <w:rFonts w:eastAsia="SimSun"/>
                <w:bCs/>
                <w:noProof/>
                <w:sz w:val="20"/>
                <w:lang w:val="en-CA"/>
              </w:rPr>
            </w:pPr>
            <w:ins w:id="127" w:author="Ye-Kui Wang (yk1)" w:date="2021-02-19T16:34:00Z">
              <w:r w:rsidRPr="006D1CC9">
                <w:rPr>
                  <w:rFonts w:eastAsia="SimSun"/>
                  <w:noProof/>
                  <w:sz w:val="20"/>
                  <w:lang w:val="en-CA"/>
                </w:rPr>
                <w:tab/>
              </w:r>
              <w:r w:rsidRPr="006D1CC9">
                <w:rPr>
                  <w:rFonts w:eastAsia="SimSun"/>
                  <w:noProof/>
                  <w:sz w:val="20"/>
                  <w:lang w:val="en-CA"/>
                </w:rPr>
                <w:tab/>
                <w:t>if( sdi_</w:t>
              </w:r>
              <w:r w:rsidRPr="006D1CC9">
                <w:rPr>
                  <w:rFonts w:eastAsia="SimSun"/>
                  <w:noProof/>
                  <w:sz w:val="20"/>
                </w:rPr>
                <w:t>multiview_</w:t>
              </w:r>
              <w:r w:rsidRPr="006D1CC9">
                <w:rPr>
                  <w:rFonts w:eastAsia="SimSun"/>
                  <w:noProof/>
                  <w:sz w:val="20"/>
                  <w:lang w:val="en-CA"/>
                </w:rPr>
                <w:t>info_flag</w:t>
              </w:r>
              <w:r w:rsidRPr="006D1CC9">
                <w:rPr>
                  <w:rFonts w:eastAsia="SimSun"/>
                  <w:bCs/>
                  <w:noProof/>
                  <w:sz w:val="20"/>
                  <w:lang w:val="en-CA"/>
                </w:rPr>
                <w:t xml:space="preserve"> </w:t>
              </w:r>
              <w:r w:rsidRPr="006D1CC9">
                <w:rPr>
                  <w:rFonts w:eastAsia="SimSun"/>
                  <w:noProof/>
                  <w:sz w:val="20"/>
                  <w:lang w:val="en-CA"/>
                </w:rPr>
                <w:t>)</w:t>
              </w:r>
            </w:ins>
          </w:p>
        </w:tc>
        <w:tc>
          <w:tcPr>
            <w:tcW w:w="1152" w:type="dxa"/>
            <w:tcBorders>
              <w:top w:val="single" w:sz="2" w:space="0" w:color="auto"/>
              <w:left w:val="single" w:sz="6" w:space="0" w:color="auto"/>
              <w:bottom w:val="single" w:sz="2" w:space="0" w:color="auto"/>
              <w:right w:val="single" w:sz="6" w:space="0" w:color="auto"/>
            </w:tcBorders>
          </w:tcPr>
          <w:p w14:paraId="22743B8C"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28" w:author="Ye-Kui Wang (yk1)" w:date="2021-02-19T16:34:00Z"/>
                <w:rFonts w:eastAsia="SimSun"/>
                <w:noProof/>
                <w:sz w:val="20"/>
                <w:lang w:val="en-CA"/>
              </w:rPr>
            </w:pPr>
          </w:p>
        </w:tc>
      </w:tr>
      <w:tr w:rsidR="006D1CC9" w:rsidRPr="006D1CC9" w14:paraId="1B836C83" w14:textId="77777777" w:rsidTr="00450C30">
        <w:trPr>
          <w:cantSplit/>
          <w:jc w:val="center"/>
          <w:ins w:id="129"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5A8AA06D"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30" w:author="Ye-Kui Wang (yk1)" w:date="2021-02-19T16:34:00Z"/>
                <w:rFonts w:eastAsia="SimSun"/>
                <w:noProof/>
                <w:sz w:val="20"/>
                <w:lang w:val="en-CA"/>
              </w:rPr>
            </w:pPr>
            <w:ins w:id="131" w:author="Ye-Kui Wang (yk1)" w:date="2021-02-19T16:34:00Z">
              <w:r w:rsidRPr="006D1CC9">
                <w:rPr>
                  <w:rFonts w:eastAsia="SimSun"/>
                  <w:noProof/>
                  <w:sz w:val="20"/>
                  <w:lang w:val="en-CA"/>
                </w:rPr>
                <w:tab/>
              </w:r>
              <w:r w:rsidRPr="006D1CC9">
                <w:rPr>
                  <w:rFonts w:eastAsia="SimSun"/>
                  <w:noProof/>
                  <w:sz w:val="20"/>
                  <w:lang w:val="en-CA"/>
                </w:rPr>
                <w:tab/>
              </w:r>
              <w:r w:rsidRPr="006D1CC9">
                <w:rPr>
                  <w:rFonts w:eastAsia="SimSun"/>
                  <w:noProof/>
                  <w:sz w:val="20"/>
                  <w:lang w:val="en-CA"/>
                </w:rPr>
                <w:tab/>
              </w:r>
              <w:r w:rsidRPr="006D1CC9">
                <w:rPr>
                  <w:rFonts w:eastAsia="SimSun"/>
                  <w:b/>
                  <w:noProof/>
                  <w:sz w:val="20"/>
                  <w:lang w:val="en-CA"/>
                </w:rPr>
                <w:t>sdi_view_id_len</w:t>
              </w:r>
            </w:ins>
          </w:p>
        </w:tc>
        <w:tc>
          <w:tcPr>
            <w:tcW w:w="1152" w:type="dxa"/>
            <w:tcBorders>
              <w:top w:val="single" w:sz="2" w:space="0" w:color="auto"/>
              <w:left w:val="single" w:sz="6" w:space="0" w:color="auto"/>
              <w:bottom w:val="single" w:sz="2" w:space="0" w:color="auto"/>
              <w:right w:val="single" w:sz="6" w:space="0" w:color="auto"/>
            </w:tcBorders>
          </w:tcPr>
          <w:p w14:paraId="13396279"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32" w:author="Ye-Kui Wang (yk1)" w:date="2021-02-19T16:34:00Z"/>
                <w:rFonts w:eastAsia="SimSun"/>
                <w:noProof/>
                <w:sz w:val="20"/>
                <w:lang w:val="en-CA"/>
              </w:rPr>
            </w:pPr>
            <w:ins w:id="133" w:author="Ye-Kui Wang (yk1)" w:date="2021-02-19T16:34:00Z">
              <w:r w:rsidRPr="006D1CC9">
                <w:rPr>
                  <w:rFonts w:eastAsia="SimSun"/>
                  <w:noProof/>
                  <w:sz w:val="20"/>
                  <w:lang w:val="en-CA"/>
                </w:rPr>
                <w:t>u(4)</w:t>
              </w:r>
            </w:ins>
          </w:p>
        </w:tc>
      </w:tr>
      <w:tr w:rsidR="006D1CC9" w:rsidRPr="006D1CC9" w14:paraId="1AA9E8DD" w14:textId="77777777" w:rsidTr="00450C30">
        <w:trPr>
          <w:cantSplit/>
          <w:jc w:val="center"/>
          <w:ins w:id="134"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1BE6AC0B"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ins w:id="135" w:author="Ye-Kui Wang (yk1)" w:date="2021-02-19T16:34:00Z"/>
                <w:rFonts w:eastAsia="SimSun"/>
                <w:noProof/>
                <w:sz w:val="20"/>
                <w:lang w:val="en-CA"/>
              </w:rPr>
            </w:pPr>
            <w:ins w:id="136" w:author="Ye-Kui Wang (yk1)" w:date="2021-02-19T16:34:00Z">
              <w:r w:rsidRPr="006D1CC9">
                <w:rPr>
                  <w:rFonts w:eastAsia="SimSun"/>
                  <w:noProof/>
                  <w:sz w:val="20"/>
                  <w:lang w:val="en-CA"/>
                </w:rPr>
                <w:tab/>
              </w:r>
              <w:r w:rsidRPr="006D1CC9">
                <w:rPr>
                  <w:rFonts w:eastAsia="SimSun"/>
                  <w:noProof/>
                  <w:sz w:val="20"/>
                  <w:lang w:val="en-CA"/>
                </w:rPr>
                <w:tab/>
                <w:t>for( i = 0; i  &lt;=  sdi_max_layers_minus1; i++ ) {</w:t>
              </w:r>
            </w:ins>
          </w:p>
        </w:tc>
        <w:tc>
          <w:tcPr>
            <w:tcW w:w="1152" w:type="dxa"/>
            <w:tcBorders>
              <w:top w:val="single" w:sz="2" w:space="0" w:color="auto"/>
              <w:left w:val="single" w:sz="6" w:space="0" w:color="auto"/>
              <w:bottom w:val="single" w:sz="2" w:space="0" w:color="auto"/>
              <w:right w:val="single" w:sz="6" w:space="0" w:color="auto"/>
            </w:tcBorders>
          </w:tcPr>
          <w:p w14:paraId="7B62DC49"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37" w:author="Ye-Kui Wang (yk1)" w:date="2021-02-19T16:34:00Z"/>
                <w:rFonts w:eastAsia="SimSun"/>
                <w:noProof/>
                <w:sz w:val="20"/>
                <w:lang w:val="en-CA"/>
              </w:rPr>
            </w:pPr>
          </w:p>
        </w:tc>
      </w:tr>
      <w:tr w:rsidR="006D1CC9" w:rsidRPr="006D1CC9" w14:paraId="2CFB3DF4" w14:textId="77777777" w:rsidTr="00450C30">
        <w:trPr>
          <w:cantSplit/>
          <w:jc w:val="center"/>
          <w:ins w:id="138"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03572202"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39" w:author="Ye-Kui Wang (yk1)" w:date="2021-02-19T16:34:00Z"/>
                <w:rFonts w:eastAsia="SimSun"/>
                <w:bCs/>
                <w:noProof/>
                <w:sz w:val="20"/>
                <w:lang w:val="en-CA"/>
              </w:rPr>
            </w:pPr>
            <w:ins w:id="140" w:author="Ye-Kui Wang (yk1)" w:date="2021-02-19T16:34:00Z">
              <w:r w:rsidRPr="006D1CC9">
                <w:rPr>
                  <w:rFonts w:eastAsia="SimSun"/>
                  <w:noProof/>
                  <w:sz w:val="20"/>
                  <w:lang w:val="en-CA"/>
                </w:rPr>
                <w:tab/>
              </w:r>
              <w:r w:rsidRPr="006D1CC9">
                <w:rPr>
                  <w:rFonts w:eastAsia="SimSun"/>
                  <w:noProof/>
                  <w:sz w:val="20"/>
                  <w:lang w:val="en-CA"/>
                </w:rPr>
                <w:tab/>
              </w:r>
              <w:r w:rsidRPr="006D1CC9">
                <w:rPr>
                  <w:rFonts w:eastAsia="SimSun"/>
                  <w:noProof/>
                  <w:sz w:val="20"/>
                  <w:lang w:val="en-CA"/>
                </w:rPr>
                <w:tab/>
                <w:t>if( sdi_</w:t>
              </w:r>
              <w:r w:rsidRPr="006D1CC9">
                <w:rPr>
                  <w:rFonts w:eastAsia="SimSun"/>
                  <w:noProof/>
                  <w:sz w:val="20"/>
                </w:rPr>
                <w:t>multiview_</w:t>
              </w:r>
              <w:r w:rsidRPr="006D1CC9">
                <w:rPr>
                  <w:rFonts w:eastAsia="SimSun"/>
                  <w:noProof/>
                  <w:sz w:val="20"/>
                  <w:lang w:val="en-CA"/>
                </w:rPr>
                <w:t>info_flag</w:t>
              </w:r>
              <w:r w:rsidRPr="006D1CC9">
                <w:rPr>
                  <w:rFonts w:eastAsia="SimSun"/>
                  <w:bCs/>
                  <w:noProof/>
                  <w:sz w:val="20"/>
                  <w:lang w:val="en-CA"/>
                </w:rPr>
                <w:t xml:space="preserve"> </w:t>
              </w:r>
              <w:r w:rsidRPr="006D1CC9">
                <w:rPr>
                  <w:rFonts w:eastAsia="SimSun"/>
                  <w:noProof/>
                  <w:sz w:val="20"/>
                  <w:lang w:val="en-CA"/>
                </w:rPr>
                <w:t>)</w:t>
              </w:r>
            </w:ins>
          </w:p>
        </w:tc>
        <w:tc>
          <w:tcPr>
            <w:tcW w:w="1152" w:type="dxa"/>
            <w:tcBorders>
              <w:top w:val="single" w:sz="2" w:space="0" w:color="auto"/>
              <w:left w:val="single" w:sz="6" w:space="0" w:color="auto"/>
              <w:bottom w:val="single" w:sz="2" w:space="0" w:color="auto"/>
              <w:right w:val="single" w:sz="6" w:space="0" w:color="auto"/>
            </w:tcBorders>
          </w:tcPr>
          <w:p w14:paraId="40C05149"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41" w:author="Ye-Kui Wang (yk1)" w:date="2021-02-19T16:34:00Z"/>
                <w:rFonts w:eastAsia="SimSun"/>
                <w:noProof/>
                <w:sz w:val="20"/>
                <w:lang w:val="en-CA"/>
              </w:rPr>
            </w:pPr>
          </w:p>
        </w:tc>
      </w:tr>
      <w:tr w:rsidR="006D1CC9" w:rsidRPr="006D1CC9" w14:paraId="0D64C23E" w14:textId="77777777" w:rsidTr="00450C30">
        <w:trPr>
          <w:cantSplit/>
          <w:jc w:val="center"/>
          <w:ins w:id="142"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3D848AB7"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43" w:author="Ye-Kui Wang (yk1)" w:date="2021-02-19T16:34:00Z"/>
                <w:rFonts w:eastAsia="SimSun"/>
                <w:noProof/>
                <w:sz w:val="20"/>
                <w:lang w:val="en-CA"/>
              </w:rPr>
            </w:pPr>
            <w:ins w:id="144" w:author="Ye-Kui Wang (yk1)" w:date="2021-02-19T16:34:00Z">
              <w:r w:rsidRPr="006D1CC9">
                <w:rPr>
                  <w:rFonts w:eastAsia="SimSun"/>
                  <w:noProof/>
                  <w:sz w:val="20"/>
                  <w:lang w:val="en-CA"/>
                </w:rPr>
                <w:tab/>
              </w:r>
              <w:r w:rsidRPr="006D1CC9">
                <w:rPr>
                  <w:rFonts w:eastAsia="SimSun"/>
                  <w:noProof/>
                  <w:sz w:val="20"/>
                  <w:lang w:val="en-CA"/>
                </w:rPr>
                <w:tab/>
              </w:r>
              <w:r w:rsidRPr="006D1CC9">
                <w:rPr>
                  <w:rFonts w:eastAsia="SimSun"/>
                  <w:noProof/>
                  <w:sz w:val="20"/>
                  <w:lang w:val="en-CA"/>
                </w:rPr>
                <w:tab/>
              </w:r>
              <w:r w:rsidRPr="006D1CC9">
                <w:rPr>
                  <w:rFonts w:eastAsia="SimSun"/>
                  <w:noProof/>
                  <w:sz w:val="20"/>
                  <w:lang w:val="en-CA"/>
                </w:rPr>
                <w:tab/>
              </w:r>
              <w:r w:rsidRPr="006D1CC9">
                <w:rPr>
                  <w:rFonts w:eastAsia="SimSun"/>
                  <w:b/>
                  <w:noProof/>
                  <w:sz w:val="20"/>
                  <w:lang w:val="en-CA"/>
                </w:rPr>
                <w:t>sdi_view_id_val</w:t>
              </w:r>
              <w:r w:rsidRPr="006D1CC9">
                <w:rPr>
                  <w:rFonts w:eastAsia="SimSun"/>
                  <w:noProof/>
                  <w:sz w:val="20"/>
                  <w:lang w:val="en-CA"/>
                </w:rPr>
                <w:t>[ i ]</w:t>
              </w:r>
            </w:ins>
          </w:p>
        </w:tc>
        <w:tc>
          <w:tcPr>
            <w:tcW w:w="1152" w:type="dxa"/>
            <w:tcBorders>
              <w:top w:val="single" w:sz="2" w:space="0" w:color="auto"/>
              <w:left w:val="single" w:sz="6" w:space="0" w:color="auto"/>
              <w:bottom w:val="single" w:sz="2" w:space="0" w:color="auto"/>
              <w:right w:val="single" w:sz="6" w:space="0" w:color="auto"/>
            </w:tcBorders>
          </w:tcPr>
          <w:p w14:paraId="20CA567D"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45" w:author="Ye-Kui Wang (yk1)" w:date="2021-02-19T16:34:00Z"/>
                <w:rFonts w:eastAsia="SimSun"/>
                <w:noProof/>
                <w:sz w:val="20"/>
                <w:lang w:val="en-CA"/>
              </w:rPr>
            </w:pPr>
            <w:ins w:id="146" w:author="Ye-Kui Wang (yk1)" w:date="2021-02-19T16:34:00Z">
              <w:r w:rsidRPr="006D1CC9">
                <w:rPr>
                  <w:rFonts w:eastAsia="SimSun"/>
                  <w:noProof/>
                  <w:sz w:val="20"/>
                  <w:lang w:val="en-CA"/>
                </w:rPr>
                <w:t>u(v)</w:t>
              </w:r>
            </w:ins>
          </w:p>
        </w:tc>
      </w:tr>
      <w:tr w:rsidR="006D1CC9" w:rsidRPr="006D1CC9" w14:paraId="0F443DFA" w14:textId="77777777" w:rsidTr="00450C30">
        <w:trPr>
          <w:cantSplit/>
          <w:jc w:val="center"/>
          <w:ins w:id="147"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6D7C8D47"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48" w:author="Ye-Kui Wang (yk1)" w:date="2021-02-19T16:34:00Z"/>
                <w:rFonts w:eastAsia="SimSun"/>
                <w:bCs/>
                <w:noProof/>
                <w:sz w:val="20"/>
                <w:lang w:val="en-CA"/>
              </w:rPr>
            </w:pPr>
            <w:ins w:id="149" w:author="Ye-Kui Wang (yk1)" w:date="2021-02-19T16:34:00Z">
              <w:r w:rsidRPr="006D1CC9">
                <w:rPr>
                  <w:rFonts w:eastAsia="SimSun"/>
                  <w:noProof/>
                  <w:sz w:val="20"/>
                  <w:lang w:val="en-CA"/>
                </w:rPr>
                <w:tab/>
              </w:r>
              <w:r w:rsidRPr="006D1CC9">
                <w:rPr>
                  <w:rFonts w:eastAsia="SimSun"/>
                  <w:noProof/>
                  <w:sz w:val="20"/>
                  <w:lang w:val="en-CA"/>
                </w:rPr>
                <w:tab/>
              </w:r>
              <w:r w:rsidRPr="006D1CC9">
                <w:rPr>
                  <w:rFonts w:eastAsia="SimSun"/>
                  <w:noProof/>
                  <w:sz w:val="20"/>
                  <w:lang w:val="en-CA"/>
                </w:rPr>
                <w:tab/>
                <w:t>if( sdi_auxiliary_info_flag</w:t>
              </w:r>
              <w:r w:rsidRPr="006D1CC9">
                <w:rPr>
                  <w:rFonts w:eastAsia="SimSun"/>
                  <w:bCs/>
                  <w:noProof/>
                  <w:sz w:val="20"/>
                  <w:lang w:val="en-CA"/>
                </w:rPr>
                <w:t xml:space="preserve"> </w:t>
              </w:r>
              <w:r w:rsidRPr="006D1CC9">
                <w:rPr>
                  <w:rFonts w:eastAsia="SimSun"/>
                  <w:noProof/>
                  <w:sz w:val="20"/>
                  <w:lang w:val="en-CA"/>
                </w:rPr>
                <w:t>)</w:t>
              </w:r>
            </w:ins>
          </w:p>
        </w:tc>
        <w:tc>
          <w:tcPr>
            <w:tcW w:w="1152" w:type="dxa"/>
            <w:tcBorders>
              <w:top w:val="single" w:sz="2" w:space="0" w:color="auto"/>
              <w:left w:val="single" w:sz="6" w:space="0" w:color="auto"/>
              <w:bottom w:val="single" w:sz="2" w:space="0" w:color="auto"/>
              <w:right w:val="single" w:sz="6" w:space="0" w:color="auto"/>
            </w:tcBorders>
          </w:tcPr>
          <w:p w14:paraId="5E44C4F1"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50" w:author="Ye-Kui Wang (yk1)" w:date="2021-02-19T16:34:00Z"/>
                <w:rFonts w:eastAsia="SimSun"/>
                <w:noProof/>
                <w:sz w:val="20"/>
                <w:lang w:val="en-CA"/>
              </w:rPr>
            </w:pPr>
          </w:p>
        </w:tc>
      </w:tr>
      <w:tr w:rsidR="006D1CC9" w:rsidRPr="006D1CC9" w14:paraId="09C1E6D8" w14:textId="77777777" w:rsidTr="00450C30">
        <w:trPr>
          <w:cantSplit/>
          <w:jc w:val="center"/>
          <w:ins w:id="151"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480A4CED"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52" w:author="Ye-Kui Wang (yk1)" w:date="2021-02-19T16:34:00Z"/>
                <w:rFonts w:eastAsia="SimSun"/>
                <w:noProof/>
                <w:sz w:val="20"/>
                <w:lang w:val="en-CA"/>
              </w:rPr>
            </w:pPr>
            <w:ins w:id="153" w:author="Ye-Kui Wang (yk1)" w:date="2021-02-19T16:34:00Z">
              <w:r w:rsidRPr="006D1CC9">
                <w:rPr>
                  <w:rFonts w:eastAsia="SimSun"/>
                  <w:noProof/>
                  <w:sz w:val="20"/>
                  <w:lang w:val="en-CA"/>
                </w:rPr>
                <w:tab/>
              </w:r>
              <w:r w:rsidRPr="006D1CC9">
                <w:rPr>
                  <w:rFonts w:eastAsia="SimSun"/>
                  <w:noProof/>
                  <w:sz w:val="20"/>
                  <w:lang w:val="en-CA"/>
                </w:rPr>
                <w:tab/>
              </w:r>
              <w:r w:rsidRPr="006D1CC9">
                <w:rPr>
                  <w:rFonts w:eastAsia="SimSun"/>
                  <w:noProof/>
                  <w:sz w:val="20"/>
                  <w:lang w:val="en-CA"/>
                </w:rPr>
                <w:tab/>
              </w:r>
              <w:r w:rsidRPr="006D1CC9">
                <w:rPr>
                  <w:rFonts w:eastAsia="SimSun"/>
                  <w:noProof/>
                  <w:sz w:val="20"/>
                  <w:lang w:val="en-CA"/>
                </w:rPr>
                <w:tab/>
              </w:r>
              <w:r w:rsidRPr="006D1CC9">
                <w:rPr>
                  <w:rFonts w:eastAsia="SimSun"/>
                  <w:b/>
                  <w:noProof/>
                  <w:sz w:val="20"/>
                  <w:lang w:val="en-CA"/>
                </w:rPr>
                <w:t>sdi_aux_id</w:t>
              </w:r>
              <w:r w:rsidRPr="006D1CC9">
                <w:rPr>
                  <w:rFonts w:eastAsia="SimSun"/>
                  <w:noProof/>
                  <w:sz w:val="20"/>
                  <w:lang w:val="en-CA"/>
                </w:rPr>
                <w:t>[ i ]</w:t>
              </w:r>
            </w:ins>
          </w:p>
        </w:tc>
        <w:tc>
          <w:tcPr>
            <w:tcW w:w="1152" w:type="dxa"/>
            <w:tcBorders>
              <w:top w:val="single" w:sz="2" w:space="0" w:color="auto"/>
              <w:left w:val="single" w:sz="6" w:space="0" w:color="auto"/>
              <w:bottom w:val="single" w:sz="2" w:space="0" w:color="auto"/>
              <w:right w:val="single" w:sz="6" w:space="0" w:color="auto"/>
            </w:tcBorders>
          </w:tcPr>
          <w:p w14:paraId="4E360746"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54" w:author="Ye-Kui Wang (yk1)" w:date="2021-02-19T16:34:00Z"/>
                <w:rFonts w:eastAsia="SimSun"/>
                <w:noProof/>
                <w:sz w:val="20"/>
                <w:lang w:val="en-CA"/>
              </w:rPr>
            </w:pPr>
            <w:ins w:id="155" w:author="Ye-Kui Wang (yk1)" w:date="2021-02-19T16:34:00Z">
              <w:r w:rsidRPr="006D1CC9">
                <w:rPr>
                  <w:rFonts w:eastAsia="SimSun"/>
                  <w:noProof/>
                  <w:sz w:val="20"/>
                  <w:lang w:val="en-CA"/>
                </w:rPr>
                <w:t>u(8)</w:t>
              </w:r>
            </w:ins>
          </w:p>
        </w:tc>
      </w:tr>
      <w:tr w:rsidR="006D1CC9" w:rsidRPr="006D1CC9" w14:paraId="03CAAB78" w14:textId="77777777" w:rsidTr="00450C30">
        <w:trPr>
          <w:cantSplit/>
          <w:jc w:val="center"/>
          <w:ins w:id="156"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6EC19AD9"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57" w:author="Ye-Kui Wang (yk1)" w:date="2021-02-19T16:34:00Z"/>
                <w:rFonts w:eastAsia="SimSun"/>
                <w:b/>
                <w:noProof/>
                <w:sz w:val="20"/>
                <w:lang w:val="en-CA"/>
              </w:rPr>
            </w:pPr>
            <w:ins w:id="158" w:author="Ye-Kui Wang (yk1)" w:date="2021-02-19T16:34:00Z">
              <w:r w:rsidRPr="006D1CC9">
                <w:rPr>
                  <w:rFonts w:eastAsia="SimSun"/>
                  <w:noProof/>
                  <w:sz w:val="20"/>
                  <w:lang w:val="en-CA"/>
                </w:rPr>
                <w:tab/>
              </w:r>
              <w:r w:rsidRPr="006D1CC9">
                <w:rPr>
                  <w:rFonts w:eastAsia="SimSun"/>
                  <w:noProof/>
                  <w:sz w:val="20"/>
                  <w:lang w:val="en-CA"/>
                </w:rPr>
                <w:tab/>
              </w:r>
              <w:r w:rsidRPr="006D1CC9">
                <w:rPr>
                  <w:rFonts w:eastAsia="SimSun"/>
                  <w:bCs/>
                  <w:noProof/>
                  <w:sz w:val="20"/>
                  <w:lang w:val="en-CA"/>
                </w:rPr>
                <w:t>}</w:t>
              </w:r>
            </w:ins>
          </w:p>
        </w:tc>
        <w:tc>
          <w:tcPr>
            <w:tcW w:w="1152" w:type="dxa"/>
            <w:tcBorders>
              <w:top w:val="single" w:sz="2" w:space="0" w:color="auto"/>
              <w:left w:val="single" w:sz="6" w:space="0" w:color="auto"/>
              <w:bottom w:val="single" w:sz="2" w:space="0" w:color="auto"/>
              <w:right w:val="single" w:sz="6" w:space="0" w:color="auto"/>
            </w:tcBorders>
          </w:tcPr>
          <w:p w14:paraId="145E6162"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59" w:author="Ye-Kui Wang (yk1)" w:date="2021-02-19T16:34:00Z"/>
                <w:rFonts w:eastAsia="SimSun"/>
                <w:noProof/>
                <w:sz w:val="20"/>
                <w:lang w:val="en-CA"/>
              </w:rPr>
            </w:pPr>
          </w:p>
        </w:tc>
      </w:tr>
      <w:tr w:rsidR="006D1CC9" w:rsidRPr="006D1CC9" w14:paraId="0BFD9AD1" w14:textId="77777777" w:rsidTr="00450C30">
        <w:trPr>
          <w:cantSplit/>
          <w:jc w:val="center"/>
          <w:ins w:id="160"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1120DD48" w14:textId="77777777" w:rsidR="006D1CC9" w:rsidRPr="006D1CC9" w:rsidRDefault="006D1CC9" w:rsidP="006D1CC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61" w:author="Ye-Kui Wang (yk1)" w:date="2021-02-19T16:34:00Z"/>
                <w:rFonts w:eastAsia="SimSun"/>
                <w:b/>
                <w:noProof/>
                <w:sz w:val="20"/>
                <w:lang w:val="en-CA"/>
              </w:rPr>
            </w:pPr>
            <w:ins w:id="162" w:author="Ye-Kui Wang (yk1)" w:date="2021-02-19T16:34:00Z">
              <w:r w:rsidRPr="006D1CC9">
                <w:rPr>
                  <w:rFonts w:eastAsia="SimSun"/>
                  <w:noProof/>
                  <w:sz w:val="20"/>
                  <w:lang w:val="en-CA"/>
                </w:rPr>
                <w:tab/>
              </w:r>
              <w:r w:rsidRPr="006D1CC9">
                <w:rPr>
                  <w:rFonts w:eastAsia="SimSun"/>
                  <w:bCs/>
                  <w:noProof/>
                  <w:sz w:val="20"/>
                  <w:lang w:val="en-CA"/>
                </w:rPr>
                <w:t>}</w:t>
              </w:r>
            </w:ins>
          </w:p>
        </w:tc>
        <w:tc>
          <w:tcPr>
            <w:tcW w:w="1152" w:type="dxa"/>
            <w:tcBorders>
              <w:top w:val="single" w:sz="2" w:space="0" w:color="auto"/>
              <w:left w:val="single" w:sz="6" w:space="0" w:color="auto"/>
              <w:bottom w:val="single" w:sz="2" w:space="0" w:color="auto"/>
              <w:right w:val="single" w:sz="6" w:space="0" w:color="auto"/>
            </w:tcBorders>
          </w:tcPr>
          <w:p w14:paraId="34D5DFF5"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63" w:author="Ye-Kui Wang (yk1)" w:date="2021-02-19T16:34:00Z"/>
                <w:rFonts w:eastAsia="SimSun"/>
                <w:noProof/>
                <w:sz w:val="20"/>
                <w:lang w:val="en-CA"/>
              </w:rPr>
            </w:pPr>
          </w:p>
        </w:tc>
      </w:tr>
      <w:tr w:rsidR="006D1CC9" w:rsidRPr="006D1CC9" w14:paraId="5B6301AD" w14:textId="77777777" w:rsidTr="00450C30">
        <w:trPr>
          <w:cantSplit/>
          <w:jc w:val="center"/>
          <w:ins w:id="164" w:author="Ye-Kui Wang (yk1)" w:date="2021-02-19T16:34:00Z"/>
        </w:trPr>
        <w:tc>
          <w:tcPr>
            <w:tcW w:w="7920" w:type="dxa"/>
            <w:tcBorders>
              <w:top w:val="single" w:sz="2" w:space="0" w:color="auto"/>
              <w:left w:val="single" w:sz="6" w:space="0" w:color="auto"/>
              <w:bottom w:val="single" w:sz="2" w:space="0" w:color="auto"/>
              <w:right w:val="single" w:sz="6" w:space="0" w:color="auto"/>
            </w:tcBorders>
          </w:tcPr>
          <w:p w14:paraId="1B28EB1E" w14:textId="77777777" w:rsidR="006D1CC9" w:rsidRPr="006D1CC9" w:rsidRDefault="006D1CC9" w:rsidP="006D1CC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65" w:author="Ye-Kui Wang (yk1)" w:date="2021-02-19T16:34:00Z"/>
                <w:rFonts w:eastAsia="SimSun"/>
                <w:noProof/>
                <w:sz w:val="20"/>
                <w:lang w:val="en-CA"/>
              </w:rPr>
            </w:pPr>
            <w:ins w:id="166" w:author="Ye-Kui Wang (yk1)" w:date="2021-02-19T16:34:00Z">
              <w:r w:rsidRPr="006D1CC9">
                <w:rPr>
                  <w:rFonts w:eastAsia="SimSun"/>
                  <w:noProof/>
                  <w:sz w:val="20"/>
                  <w:lang w:val="en-CA"/>
                </w:rPr>
                <w:t>}</w:t>
              </w:r>
            </w:ins>
          </w:p>
        </w:tc>
        <w:tc>
          <w:tcPr>
            <w:tcW w:w="1152" w:type="dxa"/>
            <w:tcBorders>
              <w:top w:val="single" w:sz="2" w:space="0" w:color="auto"/>
              <w:left w:val="single" w:sz="6" w:space="0" w:color="auto"/>
              <w:bottom w:val="single" w:sz="2" w:space="0" w:color="auto"/>
              <w:right w:val="single" w:sz="6" w:space="0" w:color="auto"/>
            </w:tcBorders>
          </w:tcPr>
          <w:p w14:paraId="0BD0914E" w14:textId="77777777" w:rsidR="006D1CC9" w:rsidRPr="006D1CC9" w:rsidRDefault="006D1CC9" w:rsidP="006D1CC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67" w:author="Ye-Kui Wang (yk1)" w:date="2021-02-19T16:34:00Z"/>
                <w:rFonts w:eastAsia="SimSun"/>
                <w:noProof/>
                <w:sz w:val="20"/>
                <w:lang w:val="en-CA"/>
              </w:rPr>
            </w:pPr>
          </w:p>
        </w:tc>
      </w:tr>
    </w:tbl>
    <w:p w14:paraId="0044275D" w14:textId="77777777" w:rsidR="006D1CC9" w:rsidRPr="006D1CC9" w:rsidRDefault="006D1CC9" w:rsidP="006D1C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68" w:author="Ye-Kui Wang (yk1)" w:date="2021-02-19T16:34:00Z"/>
          <w:rFonts w:eastAsia="SimSun"/>
          <w:noProof/>
          <w:sz w:val="20"/>
          <w:lang w:val="en-CA"/>
        </w:rPr>
      </w:pPr>
    </w:p>
    <w:p w14:paraId="5555BCC4" w14:textId="29987B62" w:rsidR="006D1CC9" w:rsidRPr="00380AC5" w:rsidRDefault="006D1CC9" w:rsidP="006D1CC9">
      <w:pPr>
        <w:pStyle w:val="Annex3"/>
        <w:tabs>
          <w:tab w:val="clear" w:pos="720"/>
          <w:tab w:val="clear" w:pos="794"/>
          <w:tab w:val="clear" w:pos="1191"/>
          <w:tab w:val="clear" w:pos="1440"/>
          <w:tab w:val="clear" w:pos="2160"/>
          <w:tab w:val="left" w:pos="851"/>
        </w:tabs>
        <w:ind w:left="0" w:firstLine="0"/>
        <w:textAlignment w:val="auto"/>
        <w:rPr>
          <w:ins w:id="169" w:author="Ye-Kui Wang (yk1)" w:date="2021-02-19T16:34:00Z"/>
          <w:noProof/>
          <w:lang w:val="fr-CH"/>
        </w:rPr>
      </w:pPr>
      <w:ins w:id="170" w:author="Ye-Kui Wang (yk1)" w:date="2021-02-19T16:34:00Z">
        <w:r>
          <w:rPr>
            <w:noProof/>
            <w:lang w:val="fr-CH"/>
          </w:rPr>
          <w:t xml:space="preserve">8.19.2 </w:t>
        </w:r>
        <w:r w:rsidRPr="006D1CC9">
          <w:rPr>
            <w:noProof/>
            <w:lang w:val="fr-CH"/>
          </w:rPr>
          <w:t xml:space="preserve">Scalability dimension information SEI message </w:t>
        </w:r>
        <w:r>
          <w:rPr>
            <w:noProof/>
            <w:lang w:val="fr-CH"/>
          </w:rPr>
          <w:t>semanti</w:t>
        </w:r>
      </w:ins>
      <w:ins w:id="171" w:author="Ye-Kui Wang (yk1)" w:date="2021-02-19T16:35:00Z">
        <w:r>
          <w:rPr>
            <w:noProof/>
            <w:lang w:val="fr-CH"/>
          </w:rPr>
          <w:t>cs</w:t>
        </w:r>
      </w:ins>
    </w:p>
    <w:p w14:paraId="6252BF7D" w14:textId="77777777"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72" w:author="Ye-Kui Wang (yk1)" w:date="2021-02-19T16:35:00Z"/>
          <w:rFonts w:eastAsia="SimSun"/>
          <w:noProof/>
          <w:sz w:val="20"/>
          <w:lang w:val="en-CA"/>
        </w:rPr>
      </w:pPr>
      <w:ins w:id="173" w:author="Ye-Kui Wang (yk1)" w:date="2021-02-19T16:35:00Z">
        <w:r w:rsidRPr="00633F68">
          <w:rPr>
            <w:rFonts w:eastAsia="SimSun"/>
            <w:noProof/>
            <w:sz w:val="20"/>
            <w:lang w:val="en-CA"/>
          </w:rPr>
          <w:t xml:space="preserve">The scalability dimension information SEI message provides the scalability dimension information for each layer in bitstreamInScope (defined below), such as 1) when bitstreamInScope may be a multiview bitstream, the view ID of </w:t>
        </w:r>
        <w:r w:rsidRPr="00633F68">
          <w:rPr>
            <w:rFonts w:eastAsia="SimSun"/>
            <w:noProof/>
            <w:sz w:val="20"/>
            <w:lang w:val="en-CA"/>
          </w:rPr>
          <w:lastRenderedPageBreak/>
          <w:t>each layer; and 2) when there may be auxiliary information (such as de</w:t>
        </w:r>
        <w:del w:id="174" w:author="Jill Boyce" w:date="2021-02-23T17:41:00Z">
          <w:r w:rsidRPr="00633F68" w:rsidDel="007C0E1A">
            <w:rPr>
              <w:rFonts w:eastAsia="SimSun"/>
              <w:noProof/>
              <w:sz w:val="20"/>
              <w:lang w:val="en-CA"/>
            </w:rPr>
            <w:delText>p</w:delText>
          </w:r>
        </w:del>
        <w:r w:rsidRPr="00633F68">
          <w:rPr>
            <w:rFonts w:eastAsia="SimSun"/>
            <w:noProof/>
            <w:sz w:val="20"/>
            <w:lang w:val="en-CA"/>
          </w:rPr>
          <w:t>pth or alpha) carried by one or more layers in bitstreamInScope, the auxiliary ID of each layer.</w:t>
        </w:r>
      </w:ins>
    </w:p>
    <w:p w14:paraId="1B88FA80" w14:textId="364416CD" w:rsid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75" w:author="Jill Boyce" w:date="2021-02-23T17:52:00Z"/>
          <w:rFonts w:eastAsia="SimSun"/>
          <w:noProof/>
          <w:sz w:val="20"/>
          <w:lang w:val="en-CA"/>
        </w:rPr>
      </w:pPr>
      <w:ins w:id="176" w:author="Ye-Kui Wang (yk1)" w:date="2021-02-19T16:35:00Z">
        <w:r w:rsidRPr="00633F68">
          <w:rPr>
            <w:rFonts w:eastAsia="SimSun"/>
            <w:noProof/>
            <w:sz w:val="20"/>
            <w:lang w:val="en-CA"/>
          </w:rPr>
          <w:t>The bitstreamInScope is the sequence of AUs that consists, in decoding order, of the AU containing the current scalability dimension information SEI message, followed by zero or more AUs, including all subsequent AUs up to but not including any subsequent AU that contains a scalability dimension information SEI message.</w:t>
        </w:r>
      </w:ins>
    </w:p>
    <w:p w14:paraId="6D2B95EE" w14:textId="4D6E7F06" w:rsidR="00BB1FE0" w:rsidRPr="00633F68" w:rsidRDefault="00BB1FE0"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77" w:author="Ye-Kui Wang (yk1)" w:date="2021-02-19T16:35:00Z"/>
          <w:rFonts w:eastAsia="SimSun"/>
          <w:noProof/>
          <w:sz w:val="20"/>
          <w:lang w:val="en-CA"/>
        </w:rPr>
      </w:pPr>
      <w:ins w:id="178" w:author="Jill Boyce" w:date="2021-02-23T17:52:00Z">
        <w:r w:rsidRPr="003067FE">
          <w:rPr>
            <w:rFonts w:eastAsia="SimSun"/>
            <w:noProof/>
            <w:sz w:val="20"/>
            <w:highlight w:val="yellow"/>
            <w:lang w:val="en-CA"/>
            <w:rPrChange w:id="179" w:author="Ye-Kui Wang (yk2)" w:date="2021-02-24T10:22:00Z">
              <w:rPr>
                <w:rFonts w:eastAsia="SimSun"/>
                <w:noProof/>
                <w:sz w:val="20"/>
                <w:lang w:val="en-CA"/>
              </w:rPr>
            </w:rPrChange>
          </w:rPr>
          <w:t xml:space="preserve">[Ed. (JB): </w:t>
        </w:r>
      </w:ins>
      <w:ins w:id="180" w:author="Jill Boyce" w:date="2021-02-24T07:47:00Z">
        <w:r w:rsidR="00B530F4" w:rsidRPr="003067FE">
          <w:rPr>
            <w:rFonts w:eastAsia="SimSun"/>
            <w:noProof/>
            <w:sz w:val="20"/>
            <w:highlight w:val="yellow"/>
            <w:lang w:val="en-CA"/>
            <w:rPrChange w:id="181" w:author="Ye-Kui Wang (yk2)" w:date="2021-02-24T10:22:00Z">
              <w:rPr>
                <w:rFonts w:eastAsia="SimSun"/>
                <w:noProof/>
                <w:sz w:val="20"/>
                <w:lang w:val="en-CA"/>
              </w:rPr>
            </w:rPrChange>
          </w:rPr>
          <w:t>S</w:t>
        </w:r>
      </w:ins>
      <w:ins w:id="182" w:author="Jill Boyce" w:date="2021-02-23T17:52:00Z">
        <w:r w:rsidRPr="003067FE">
          <w:rPr>
            <w:rFonts w:eastAsia="SimSun"/>
            <w:noProof/>
            <w:sz w:val="20"/>
            <w:highlight w:val="yellow"/>
            <w:lang w:val="en-CA"/>
            <w:rPrChange w:id="183" w:author="Ye-Kui Wang (yk2)" w:date="2021-02-24T10:22:00Z">
              <w:rPr>
                <w:rFonts w:eastAsia="SimSun"/>
                <w:noProof/>
                <w:sz w:val="20"/>
                <w:lang w:val="en-CA"/>
              </w:rPr>
            </w:rPrChange>
          </w:rPr>
          <w:t xml:space="preserve">hould add some wording </w:t>
        </w:r>
      </w:ins>
      <w:ins w:id="184" w:author="Jill Boyce" w:date="2021-02-23T17:53:00Z">
        <w:r w:rsidRPr="003067FE">
          <w:rPr>
            <w:rFonts w:eastAsia="SimSun"/>
            <w:noProof/>
            <w:sz w:val="20"/>
            <w:highlight w:val="yellow"/>
            <w:lang w:val="en-CA"/>
            <w:rPrChange w:id="185" w:author="Ye-Kui Wang (yk2)" w:date="2021-02-24T10:22:00Z">
              <w:rPr>
                <w:rFonts w:eastAsia="SimSun"/>
                <w:noProof/>
                <w:sz w:val="20"/>
                <w:lang w:val="en-CA"/>
              </w:rPr>
            </w:rPrChange>
          </w:rPr>
          <w:t xml:space="preserve">here and in VVC </w:t>
        </w:r>
      </w:ins>
      <w:ins w:id="186" w:author="Jill Boyce" w:date="2021-02-23T17:52:00Z">
        <w:r w:rsidRPr="003067FE">
          <w:rPr>
            <w:rFonts w:eastAsia="SimSun"/>
            <w:noProof/>
            <w:sz w:val="20"/>
            <w:highlight w:val="yellow"/>
            <w:lang w:val="en-CA"/>
            <w:rPrChange w:id="187" w:author="Ye-Kui Wang (yk2)" w:date="2021-02-24T10:22:00Z">
              <w:rPr>
                <w:rFonts w:eastAsia="SimSun"/>
                <w:noProof/>
                <w:sz w:val="20"/>
                <w:lang w:val="en-CA"/>
              </w:rPr>
            </w:rPrChange>
          </w:rPr>
          <w:t>to d</w:t>
        </w:r>
      </w:ins>
      <w:ins w:id="188" w:author="Jill Boyce" w:date="2021-02-23T17:53:00Z">
        <w:r w:rsidRPr="003067FE">
          <w:rPr>
            <w:rFonts w:eastAsia="SimSun"/>
            <w:noProof/>
            <w:sz w:val="20"/>
            <w:highlight w:val="yellow"/>
            <w:lang w:val="en-CA"/>
            <w:rPrChange w:id="189" w:author="Ye-Kui Wang (yk2)" w:date="2021-02-24T10:22:00Z">
              <w:rPr>
                <w:rFonts w:eastAsia="SimSun"/>
                <w:noProof/>
                <w:sz w:val="20"/>
                <w:lang w:val="en-CA"/>
              </w:rPr>
            </w:rPrChange>
          </w:rPr>
          <w:t>escribe how the i-th layer is defined.]</w:t>
        </w:r>
      </w:ins>
    </w:p>
    <w:p w14:paraId="70FEBD0A" w14:textId="77777777"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90" w:author="Ye-Kui Wang (yk1)" w:date="2021-02-19T16:35:00Z"/>
          <w:rFonts w:eastAsia="SimSun"/>
          <w:sz w:val="20"/>
          <w:lang w:val="en-CA"/>
        </w:rPr>
      </w:pPr>
      <w:ins w:id="191" w:author="Ye-Kui Wang (yk1)" w:date="2021-02-19T16:35:00Z">
        <w:r w:rsidRPr="00633F68">
          <w:rPr>
            <w:rFonts w:eastAsia="SimSun"/>
            <w:b/>
            <w:noProof/>
            <w:sz w:val="20"/>
            <w:lang w:val="en-CA"/>
          </w:rPr>
          <w:t>sdi_max_layers_minus1</w:t>
        </w:r>
        <w:r w:rsidRPr="00633F68">
          <w:rPr>
            <w:rFonts w:eastAsia="SimSun"/>
            <w:sz w:val="20"/>
            <w:lang w:val="en-CA"/>
          </w:rPr>
          <w:t xml:space="preserve"> plus 1 indicates the maximum number of layers in </w:t>
        </w:r>
        <w:r w:rsidRPr="00633F68">
          <w:rPr>
            <w:rFonts w:eastAsia="SimSun"/>
            <w:noProof/>
            <w:sz w:val="20"/>
            <w:lang w:val="en-CA"/>
          </w:rPr>
          <w:t>bitstreamInScope.</w:t>
        </w:r>
      </w:ins>
    </w:p>
    <w:p w14:paraId="77A71FD7" w14:textId="77777777"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92" w:author="Ye-Kui Wang (yk1)" w:date="2021-02-19T16:35:00Z"/>
          <w:rFonts w:eastAsia="SimSun"/>
          <w:sz w:val="20"/>
          <w:lang w:val="en-CA"/>
        </w:rPr>
      </w:pPr>
      <w:ins w:id="193" w:author="Ye-Kui Wang (yk1)" w:date="2021-02-19T16:35:00Z">
        <w:r w:rsidRPr="00633F68">
          <w:rPr>
            <w:rFonts w:eastAsia="SimSun"/>
            <w:b/>
            <w:noProof/>
            <w:sz w:val="20"/>
            <w:lang w:val="en-CA"/>
          </w:rPr>
          <w:t>sdi_multiview_info_flag</w:t>
        </w:r>
        <w:r w:rsidRPr="00633F68">
          <w:rPr>
            <w:rFonts w:eastAsia="SimSun"/>
            <w:sz w:val="20"/>
            <w:lang w:val="en-CA"/>
          </w:rPr>
          <w:t xml:space="preserve"> equal to 1 indicates that </w:t>
        </w:r>
        <w:r w:rsidRPr="00633F68">
          <w:rPr>
            <w:rFonts w:eastAsia="SimSun"/>
            <w:noProof/>
            <w:sz w:val="20"/>
            <w:lang w:val="en-CA"/>
          </w:rPr>
          <w:t xml:space="preserve">bitstreamInScope may be a multiview bitstream and the </w:t>
        </w:r>
        <w:r w:rsidRPr="00633F68">
          <w:rPr>
            <w:rFonts w:eastAsia="SimSun"/>
            <w:bCs/>
            <w:noProof/>
            <w:sz w:val="20"/>
            <w:lang w:val="en-CA"/>
          </w:rPr>
          <w:t>sdi_view_id_val</w:t>
        </w:r>
        <w:r w:rsidRPr="00633F68">
          <w:rPr>
            <w:rFonts w:eastAsia="SimSun"/>
            <w:noProof/>
            <w:sz w:val="20"/>
            <w:lang w:val="en-CA"/>
          </w:rPr>
          <w:t xml:space="preserve">[ ] syntax elements are present in the scalability dimension information SEI message. </w:t>
        </w:r>
        <w:r w:rsidRPr="00633F68">
          <w:rPr>
            <w:rFonts w:eastAsia="SimSun"/>
            <w:bCs/>
            <w:noProof/>
            <w:sz w:val="20"/>
            <w:lang w:val="en-CA"/>
          </w:rPr>
          <w:t>sdi_multiview_flag</w:t>
        </w:r>
        <w:r w:rsidRPr="00633F68">
          <w:rPr>
            <w:rFonts w:eastAsia="SimSun"/>
            <w:sz w:val="20"/>
            <w:lang w:val="en-CA"/>
          </w:rPr>
          <w:t xml:space="preserve"> equal to 0 indicates that </w:t>
        </w:r>
        <w:r w:rsidRPr="00633F68">
          <w:rPr>
            <w:rFonts w:eastAsia="SimSun"/>
            <w:noProof/>
            <w:sz w:val="20"/>
            <w:lang w:val="en-CA"/>
          </w:rPr>
          <w:t xml:space="preserve">bitstreamInScope is not a multiview bitstream and the </w:t>
        </w:r>
        <w:r w:rsidRPr="00633F68">
          <w:rPr>
            <w:rFonts w:eastAsia="SimSun"/>
            <w:bCs/>
            <w:noProof/>
            <w:sz w:val="20"/>
            <w:lang w:val="en-CA"/>
          </w:rPr>
          <w:t>sdi_view_id_val</w:t>
        </w:r>
        <w:r w:rsidRPr="00633F68">
          <w:rPr>
            <w:rFonts w:eastAsia="SimSun"/>
            <w:noProof/>
            <w:sz w:val="20"/>
            <w:lang w:val="en-CA"/>
          </w:rPr>
          <w:t>[ ] syntax elements are not present in the scalability dimension information SEI message.</w:t>
        </w:r>
      </w:ins>
    </w:p>
    <w:p w14:paraId="617D7B02" w14:textId="77777777"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94" w:author="Ye-Kui Wang (yk1)" w:date="2021-02-19T16:35:00Z"/>
          <w:rFonts w:eastAsia="SimSun"/>
          <w:noProof/>
          <w:sz w:val="20"/>
          <w:lang w:val="en-CA"/>
        </w:rPr>
      </w:pPr>
      <w:ins w:id="195" w:author="Ye-Kui Wang (yk1)" w:date="2021-02-19T16:35:00Z">
        <w:r w:rsidRPr="00633F68">
          <w:rPr>
            <w:rFonts w:eastAsia="SimSun"/>
            <w:b/>
            <w:noProof/>
            <w:sz w:val="20"/>
            <w:lang w:val="en-CA"/>
          </w:rPr>
          <w:t>sdi_auxiliary_info_flag</w:t>
        </w:r>
        <w:r w:rsidRPr="00633F68">
          <w:rPr>
            <w:rFonts w:eastAsia="SimSun"/>
            <w:sz w:val="20"/>
            <w:lang w:val="en-CA"/>
          </w:rPr>
          <w:t xml:space="preserve"> equal to 1 indicates that</w:t>
        </w:r>
        <w:r w:rsidRPr="00633F68">
          <w:rPr>
            <w:rFonts w:eastAsia="SimSun"/>
            <w:noProof/>
            <w:sz w:val="20"/>
            <w:lang w:val="en-CA"/>
          </w:rPr>
          <w:t xml:space="preserve"> there may be auxiliary information carried by one or more layers in bitstreamInScope and the </w:t>
        </w:r>
        <w:r w:rsidRPr="00633F68">
          <w:rPr>
            <w:rFonts w:eastAsia="SimSun"/>
            <w:bCs/>
            <w:noProof/>
            <w:sz w:val="20"/>
            <w:lang w:val="en-CA"/>
          </w:rPr>
          <w:t>sdi_aux_id</w:t>
        </w:r>
        <w:r w:rsidRPr="00633F68">
          <w:rPr>
            <w:rFonts w:eastAsia="SimSun"/>
            <w:noProof/>
            <w:sz w:val="20"/>
            <w:lang w:val="en-CA"/>
          </w:rPr>
          <w:t xml:space="preserve">[ ] syntax elements are present in the scalability dimension information SEI message. </w:t>
        </w:r>
        <w:r w:rsidRPr="00633F68">
          <w:rPr>
            <w:rFonts w:eastAsia="SimSun"/>
            <w:bCs/>
            <w:noProof/>
            <w:sz w:val="20"/>
            <w:lang w:val="en-CA"/>
          </w:rPr>
          <w:t>sdi_auxiliary_info_flag</w:t>
        </w:r>
        <w:r w:rsidRPr="00633F68">
          <w:rPr>
            <w:rFonts w:eastAsia="SimSun"/>
            <w:sz w:val="20"/>
            <w:lang w:val="en-CA"/>
          </w:rPr>
          <w:t xml:space="preserve"> equal to 0 indicates that</w:t>
        </w:r>
        <w:r w:rsidRPr="00633F68">
          <w:rPr>
            <w:rFonts w:eastAsia="SimSun"/>
            <w:noProof/>
            <w:sz w:val="20"/>
            <w:lang w:val="en-CA"/>
          </w:rPr>
          <w:t xml:space="preserve"> there is no auxiliary information carried by one or more layers in bitstreamInScope and the </w:t>
        </w:r>
        <w:r w:rsidRPr="00633F68">
          <w:rPr>
            <w:rFonts w:eastAsia="SimSun"/>
            <w:bCs/>
            <w:noProof/>
            <w:sz w:val="20"/>
            <w:lang w:val="en-CA"/>
          </w:rPr>
          <w:t>sdi_aux_id</w:t>
        </w:r>
        <w:r w:rsidRPr="00633F68">
          <w:rPr>
            <w:rFonts w:eastAsia="SimSun"/>
            <w:noProof/>
            <w:sz w:val="20"/>
            <w:lang w:val="en-CA"/>
          </w:rPr>
          <w:t>[ ] syntax elements are not present in the scalability dimension information SEI message.</w:t>
        </w:r>
      </w:ins>
    </w:p>
    <w:p w14:paraId="25E4D7F7" w14:textId="77777777"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96" w:author="Ye-Kui Wang (yk1)" w:date="2021-02-19T16:35:00Z"/>
          <w:rFonts w:eastAsia="SimSun"/>
          <w:sz w:val="20"/>
          <w:lang w:val="en-CA"/>
        </w:rPr>
      </w:pPr>
      <w:proofErr w:type="spellStart"/>
      <w:ins w:id="197" w:author="Ye-Kui Wang (yk1)" w:date="2021-02-19T16:35:00Z">
        <w:r w:rsidRPr="00633F68">
          <w:rPr>
            <w:rFonts w:eastAsia="Batang"/>
            <w:b/>
            <w:bCs/>
            <w:sz w:val="20"/>
            <w:lang w:val="en-GB" w:eastAsia="ko-KR"/>
          </w:rPr>
          <w:t>sdi_view_id_len</w:t>
        </w:r>
        <w:proofErr w:type="spellEnd"/>
        <w:r w:rsidRPr="00633F68">
          <w:rPr>
            <w:rFonts w:eastAsia="Batang"/>
            <w:bCs/>
            <w:sz w:val="20"/>
            <w:lang w:val="en-GB" w:eastAsia="ko-KR"/>
          </w:rPr>
          <w:t xml:space="preserve"> specifies the length, in bits, of the </w:t>
        </w:r>
        <w:proofErr w:type="spellStart"/>
        <w:r w:rsidRPr="00633F68">
          <w:rPr>
            <w:rFonts w:eastAsia="Batang"/>
            <w:bCs/>
            <w:sz w:val="20"/>
            <w:lang w:val="en-GB" w:eastAsia="ko-KR"/>
          </w:rPr>
          <w:t>sdi_view_id_</w:t>
        </w:r>
        <w:proofErr w:type="gramStart"/>
        <w:r w:rsidRPr="00633F68">
          <w:rPr>
            <w:rFonts w:eastAsia="Batang"/>
            <w:bCs/>
            <w:sz w:val="20"/>
            <w:lang w:val="en-GB" w:eastAsia="ko-KR"/>
          </w:rPr>
          <w:t>val</w:t>
        </w:r>
        <w:proofErr w:type="spellEnd"/>
        <w:r w:rsidRPr="00633F68">
          <w:rPr>
            <w:rFonts w:eastAsia="Batang"/>
            <w:bCs/>
            <w:sz w:val="20"/>
            <w:lang w:val="en-GB" w:eastAsia="ko-KR"/>
          </w:rPr>
          <w:t>[</w:t>
        </w:r>
        <w:proofErr w:type="gramEnd"/>
        <w:r w:rsidRPr="00633F68">
          <w:rPr>
            <w:rFonts w:eastAsia="Batang"/>
            <w:bCs/>
            <w:sz w:val="20"/>
            <w:lang w:val="en-GB" w:eastAsia="ko-KR"/>
          </w:rPr>
          <w:t> i ] syntax element.</w:t>
        </w:r>
      </w:ins>
    </w:p>
    <w:p w14:paraId="573DE935" w14:textId="01D72E07"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98" w:author="Ye-Kui Wang (yk1)" w:date="2021-02-19T16:35:00Z"/>
          <w:rFonts w:eastAsia="SimSun"/>
          <w:bCs/>
          <w:sz w:val="20"/>
          <w:lang w:val="en-GB"/>
        </w:rPr>
      </w:pPr>
      <w:proofErr w:type="spellStart"/>
      <w:ins w:id="199" w:author="Ye-Kui Wang (yk1)" w:date="2021-02-19T16:35:00Z">
        <w:r w:rsidRPr="00633F68">
          <w:rPr>
            <w:rFonts w:eastAsia="Batang"/>
            <w:b/>
            <w:bCs/>
            <w:sz w:val="20"/>
            <w:lang w:val="en-GB" w:eastAsia="ko-KR"/>
          </w:rPr>
          <w:t>sdi_view_id_</w:t>
        </w:r>
        <w:proofErr w:type="gramStart"/>
        <w:r w:rsidRPr="00633F68">
          <w:rPr>
            <w:rFonts w:eastAsia="Batang"/>
            <w:b/>
            <w:bCs/>
            <w:sz w:val="20"/>
            <w:lang w:val="en-GB" w:eastAsia="ko-KR"/>
          </w:rPr>
          <w:t>val</w:t>
        </w:r>
        <w:proofErr w:type="spellEnd"/>
        <w:r w:rsidRPr="00633F68">
          <w:rPr>
            <w:rFonts w:eastAsia="Batang"/>
            <w:bCs/>
            <w:sz w:val="20"/>
            <w:lang w:val="en-GB" w:eastAsia="ko-KR"/>
          </w:rPr>
          <w:t>[</w:t>
        </w:r>
        <w:proofErr w:type="gramEnd"/>
        <w:r w:rsidRPr="00633F68">
          <w:rPr>
            <w:rFonts w:eastAsia="Batang"/>
            <w:bCs/>
            <w:sz w:val="20"/>
            <w:lang w:val="en-GB" w:eastAsia="ko-KR"/>
          </w:rPr>
          <w:t> i ] specifies the view ID of the i-</w:t>
        </w:r>
        <w:proofErr w:type="spellStart"/>
        <w:r w:rsidRPr="00633F68">
          <w:rPr>
            <w:rFonts w:eastAsia="Batang"/>
            <w:bCs/>
            <w:sz w:val="20"/>
            <w:lang w:val="en-GB" w:eastAsia="ko-KR"/>
          </w:rPr>
          <w:t>th</w:t>
        </w:r>
        <w:proofErr w:type="spellEnd"/>
        <w:r w:rsidRPr="00633F68">
          <w:rPr>
            <w:rFonts w:eastAsia="Batang"/>
            <w:bCs/>
            <w:sz w:val="20"/>
            <w:lang w:val="en-GB" w:eastAsia="ko-KR"/>
          </w:rPr>
          <w:t xml:space="preserve"> layer in </w:t>
        </w:r>
        <w:r w:rsidRPr="00633F68">
          <w:rPr>
            <w:rFonts w:eastAsia="SimSun"/>
            <w:noProof/>
            <w:sz w:val="20"/>
            <w:lang w:val="en-CA"/>
          </w:rPr>
          <w:t>bitstreamInScope</w:t>
        </w:r>
        <w:r w:rsidRPr="00633F68">
          <w:rPr>
            <w:rFonts w:eastAsia="Batang"/>
            <w:bCs/>
            <w:sz w:val="20"/>
            <w:lang w:val="en-GB" w:eastAsia="ko-KR"/>
          </w:rPr>
          <w:t xml:space="preserve">. </w:t>
        </w:r>
        <w:r w:rsidRPr="00633F68">
          <w:rPr>
            <w:rFonts w:eastAsia="SimSun"/>
            <w:sz w:val="20"/>
            <w:lang w:val="en-GB"/>
          </w:rPr>
          <w:t xml:space="preserve">The length of the </w:t>
        </w:r>
        <w:proofErr w:type="spellStart"/>
        <w:r w:rsidRPr="00633F68">
          <w:rPr>
            <w:rFonts w:eastAsia="SimSun"/>
            <w:sz w:val="20"/>
            <w:lang w:val="en-GB"/>
          </w:rPr>
          <w:t>sdi_</w:t>
        </w:r>
        <w:r w:rsidRPr="00633F68">
          <w:rPr>
            <w:rFonts w:eastAsia="Batang"/>
            <w:bCs/>
            <w:sz w:val="20"/>
            <w:lang w:val="en-GB" w:eastAsia="ko-KR"/>
          </w:rPr>
          <w:t>view_id_</w:t>
        </w:r>
        <w:proofErr w:type="gramStart"/>
        <w:r w:rsidRPr="00633F68">
          <w:rPr>
            <w:rFonts w:eastAsia="Batang"/>
            <w:bCs/>
            <w:sz w:val="20"/>
            <w:lang w:val="en-GB" w:eastAsia="ko-KR"/>
          </w:rPr>
          <w:t>val</w:t>
        </w:r>
        <w:proofErr w:type="spellEnd"/>
        <w:r w:rsidRPr="00633F68">
          <w:rPr>
            <w:rFonts w:eastAsia="Batang"/>
            <w:bCs/>
            <w:sz w:val="20"/>
            <w:lang w:val="en-GB" w:eastAsia="ko-KR"/>
          </w:rPr>
          <w:t>[</w:t>
        </w:r>
        <w:proofErr w:type="gramEnd"/>
        <w:r w:rsidRPr="00633F68">
          <w:rPr>
            <w:rFonts w:eastAsia="Batang"/>
            <w:bCs/>
            <w:sz w:val="20"/>
            <w:lang w:val="en-GB" w:eastAsia="ko-KR"/>
          </w:rPr>
          <w:t xml:space="preserve"> i ] </w:t>
        </w:r>
        <w:r w:rsidRPr="00633F68">
          <w:rPr>
            <w:rFonts w:eastAsia="SimSun"/>
            <w:sz w:val="20"/>
            <w:lang w:val="en-GB"/>
          </w:rPr>
          <w:t xml:space="preserve">syntax element is </w:t>
        </w:r>
        <w:proofErr w:type="spellStart"/>
        <w:r w:rsidRPr="00633F68">
          <w:rPr>
            <w:rFonts w:eastAsia="SimSun"/>
            <w:sz w:val="20"/>
            <w:lang w:val="en-GB"/>
          </w:rPr>
          <w:t>sdi_view_id_len</w:t>
        </w:r>
        <w:proofErr w:type="spellEnd"/>
        <w:r w:rsidRPr="00633F68">
          <w:rPr>
            <w:rFonts w:eastAsia="SimSun"/>
            <w:sz w:val="20"/>
            <w:lang w:val="en-GB"/>
          </w:rPr>
          <w:t xml:space="preserve"> bits. </w:t>
        </w:r>
        <w:r w:rsidRPr="00633F68">
          <w:rPr>
            <w:rFonts w:eastAsia="SimSun"/>
            <w:bCs/>
            <w:sz w:val="20"/>
            <w:lang w:val="en-GB"/>
          </w:rPr>
          <w:t xml:space="preserve">When not present, the value of </w:t>
        </w:r>
        <w:proofErr w:type="spellStart"/>
        <w:r w:rsidRPr="00633F68">
          <w:rPr>
            <w:rFonts w:eastAsia="SimSun"/>
            <w:bCs/>
            <w:sz w:val="20"/>
            <w:lang w:val="en-GB"/>
          </w:rPr>
          <w:t>sdi_view_id_</w:t>
        </w:r>
        <w:proofErr w:type="gramStart"/>
        <w:r w:rsidRPr="00633F68">
          <w:rPr>
            <w:rFonts w:eastAsia="SimSun"/>
            <w:bCs/>
            <w:sz w:val="20"/>
            <w:lang w:val="en-GB"/>
          </w:rPr>
          <w:t>val</w:t>
        </w:r>
        <w:proofErr w:type="spellEnd"/>
        <w:r w:rsidRPr="00633F68">
          <w:rPr>
            <w:rFonts w:eastAsia="SimSun"/>
            <w:bCs/>
            <w:sz w:val="20"/>
            <w:lang w:val="en-GB"/>
          </w:rPr>
          <w:t>[</w:t>
        </w:r>
        <w:proofErr w:type="gramEnd"/>
        <w:r w:rsidRPr="00633F68">
          <w:rPr>
            <w:rFonts w:eastAsia="SimSun"/>
            <w:bCs/>
            <w:sz w:val="20"/>
            <w:lang w:val="en-GB"/>
          </w:rPr>
          <w:t> i ] is inferred to be equal to 0.</w:t>
        </w:r>
      </w:ins>
      <w:ins w:id="200" w:author="Jill Boyce" w:date="2021-02-23T17:52:00Z">
        <w:del w:id="201" w:author="Ye-Kui Wang (yk2)" w:date="2021-02-24T10:23:00Z">
          <w:r w:rsidR="00BB1FE0" w:rsidDel="003067FE">
            <w:rPr>
              <w:rFonts w:eastAsia="SimSun"/>
              <w:bCs/>
              <w:sz w:val="20"/>
              <w:lang w:val="en-GB"/>
            </w:rPr>
            <w:delText xml:space="preserve"> </w:delText>
          </w:r>
        </w:del>
      </w:ins>
    </w:p>
    <w:p w14:paraId="7D288538" w14:textId="0A01D59F"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202" w:author="Ye-Kui Wang (yk1)" w:date="2021-02-19T16:35:00Z"/>
          <w:rFonts w:eastAsia="Batang"/>
          <w:bCs/>
          <w:sz w:val="20"/>
          <w:lang w:val="en-GB" w:eastAsia="ko-KR"/>
        </w:rPr>
      </w:pPr>
      <w:proofErr w:type="spellStart"/>
      <w:ins w:id="203" w:author="Ye-Kui Wang (yk1)" w:date="2021-02-19T16:35:00Z">
        <w:r w:rsidRPr="00633F68">
          <w:rPr>
            <w:rFonts w:eastAsia="Batang"/>
            <w:b/>
            <w:bCs/>
            <w:sz w:val="20"/>
            <w:lang w:val="en-GB" w:eastAsia="ko-KR"/>
          </w:rPr>
          <w:t>sdi_aux_</w:t>
        </w:r>
        <w:proofErr w:type="gramStart"/>
        <w:r w:rsidRPr="00633F68">
          <w:rPr>
            <w:rFonts w:eastAsia="Batang"/>
            <w:b/>
            <w:bCs/>
            <w:sz w:val="20"/>
            <w:lang w:val="en-GB" w:eastAsia="ko-KR"/>
          </w:rPr>
          <w:t>id</w:t>
        </w:r>
        <w:proofErr w:type="spellEnd"/>
        <w:r w:rsidRPr="00633F68">
          <w:rPr>
            <w:rFonts w:eastAsia="Batang"/>
            <w:bCs/>
            <w:sz w:val="20"/>
            <w:lang w:val="en-GB" w:eastAsia="ko-KR"/>
          </w:rPr>
          <w:t>[</w:t>
        </w:r>
        <w:proofErr w:type="gramEnd"/>
        <w:r w:rsidRPr="00633F68">
          <w:rPr>
            <w:rFonts w:eastAsia="Batang"/>
            <w:bCs/>
            <w:sz w:val="20"/>
            <w:lang w:val="en-GB" w:eastAsia="ko-KR"/>
          </w:rPr>
          <w:t> i ] equal to 0 indicates that the i-</w:t>
        </w:r>
        <w:proofErr w:type="spellStart"/>
        <w:r w:rsidRPr="00633F68">
          <w:rPr>
            <w:rFonts w:eastAsia="Batang"/>
            <w:bCs/>
            <w:sz w:val="20"/>
            <w:lang w:val="en-GB" w:eastAsia="ko-KR"/>
          </w:rPr>
          <w:t>th</w:t>
        </w:r>
        <w:proofErr w:type="spellEnd"/>
        <w:r w:rsidRPr="00633F68">
          <w:rPr>
            <w:rFonts w:eastAsia="Batang"/>
            <w:bCs/>
            <w:sz w:val="20"/>
            <w:lang w:val="en-GB" w:eastAsia="ko-KR"/>
          </w:rPr>
          <w:t xml:space="preserve"> layer in </w:t>
        </w:r>
        <w:r w:rsidRPr="00633F68">
          <w:rPr>
            <w:rFonts w:eastAsia="SimSun"/>
            <w:noProof/>
            <w:sz w:val="20"/>
            <w:lang w:val="en-CA"/>
          </w:rPr>
          <w:t xml:space="preserve">bitstreamInScope does not contain auxiliary pictures. </w:t>
        </w:r>
        <w:proofErr w:type="spellStart"/>
        <w:r w:rsidRPr="00633F68">
          <w:rPr>
            <w:rFonts w:eastAsia="Batang"/>
            <w:sz w:val="20"/>
            <w:lang w:val="en-GB" w:eastAsia="ko-KR"/>
          </w:rPr>
          <w:t>sdi_aux_</w:t>
        </w:r>
        <w:proofErr w:type="gramStart"/>
        <w:r w:rsidRPr="00633F68">
          <w:rPr>
            <w:rFonts w:eastAsia="Batang"/>
            <w:sz w:val="20"/>
            <w:lang w:val="en-GB" w:eastAsia="ko-KR"/>
          </w:rPr>
          <w:t>id</w:t>
        </w:r>
        <w:proofErr w:type="spellEnd"/>
        <w:r w:rsidRPr="00633F68">
          <w:rPr>
            <w:rFonts w:eastAsia="Batang"/>
            <w:bCs/>
            <w:sz w:val="20"/>
            <w:lang w:val="en-GB" w:eastAsia="ko-KR"/>
          </w:rPr>
          <w:t>[</w:t>
        </w:r>
        <w:proofErr w:type="gramEnd"/>
        <w:r w:rsidRPr="00633F68">
          <w:rPr>
            <w:rFonts w:eastAsia="Batang"/>
            <w:bCs/>
            <w:sz w:val="20"/>
            <w:lang w:val="en-GB" w:eastAsia="ko-KR"/>
          </w:rPr>
          <w:t> i ] greater than 0 indicates the type of auxiliary pictures in the i-</w:t>
        </w:r>
        <w:proofErr w:type="spellStart"/>
        <w:r w:rsidRPr="00633F68">
          <w:rPr>
            <w:rFonts w:eastAsia="Batang"/>
            <w:bCs/>
            <w:sz w:val="20"/>
            <w:lang w:val="en-GB" w:eastAsia="ko-KR"/>
          </w:rPr>
          <w:t>th</w:t>
        </w:r>
        <w:proofErr w:type="spellEnd"/>
        <w:r w:rsidRPr="00633F68">
          <w:rPr>
            <w:rFonts w:eastAsia="Batang"/>
            <w:bCs/>
            <w:sz w:val="20"/>
            <w:lang w:val="en-GB" w:eastAsia="ko-KR"/>
          </w:rPr>
          <w:t xml:space="preserve"> layer in </w:t>
        </w:r>
        <w:r w:rsidRPr="00633F68">
          <w:rPr>
            <w:rFonts w:eastAsia="SimSun"/>
            <w:noProof/>
            <w:sz w:val="20"/>
            <w:lang w:val="en-CA"/>
          </w:rPr>
          <w:t xml:space="preserve">bitstreamInScope </w:t>
        </w:r>
        <w:r w:rsidRPr="00633F68">
          <w:rPr>
            <w:rFonts w:eastAsia="Batang"/>
            <w:bCs/>
            <w:sz w:val="20"/>
            <w:lang w:val="en-GB" w:eastAsia="ko-KR"/>
          </w:rPr>
          <w:t>as specified in</w:t>
        </w:r>
      </w:ins>
      <w:ins w:id="204" w:author="Ye-Kui Wang (yk1)" w:date="2021-02-19T16:36:00Z">
        <w:r>
          <w:rPr>
            <w:rFonts w:eastAsia="Batang"/>
            <w:bCs/>
            <w:sz w:val="20"/>
            <w:lang w:val="en-GB" w:eastAsia="ko-KR"/>
          </w:rPr>
          <w:t xml:space="preserve"> Table </w:t>
        </w:r>
        <w:r w:rsidRPr="00633F68">
          <w:rPr>
            <w:rFonts w:eastAsia="Batang"/>
            <w:bCs/>
            <w:sz w:val="20"/>
            <w:highlight w:val="yellow"/>
            <w:lang w:val="en-GB" w:eastAsia="ko-KR"/>
          </w:rPr>
          <w:t>X</w:t>
        </w:r>
      </w:ins>
      <w:ins w:id="205" w:author="Ye-Kui Wang (yk1)" w:date="2021-02-19T16:35:00Z">
        <w:r w:rsidRPr="00633F68">
          <w:rPr>
            <w:rFonts w:eastAsia="Batang"/>
            <w:bCs/>
            <w:sz w:val="20"/>
            <w:lang w:val="en-GB" w:eastAsia="ko-KR"/>
          </w:rPr>
          <w:t>.</w:t>
        </w:r>
      </w:ins>
    </w:p>
    <w:p w14:paraId="168BB5EC" w14:textId="70A71815" w:rsidR="00633F68" w:rsidRPr="00633F68" w:rsidRDefault="00633F68" w:rsidP="00633F6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ins w:id="206" w:author="Ye-Kui Wang (yk1)" w:date="2021-02-19T16:35:00Z"/>
          <w:rFonts w:eastAsia="Malgun Gothic"/>
          <w:b/>
          <w:bCs/>
          <w:sz w:val="20"/>
          <w:lang w:val="en-GB"/>
        </w:rPr>
      </w:pPr>
      <w:bookmarkStart w:id="207" w:name="_Ref398987190"/>
      <w:bookmarkStart w:id="208" w:name="_Toc415476540"/>
      <w:bookmarkStart w:id="209" w:name="_Toc423602608"/>
      <w:bookmarkStart w:id="210" w:name="_Toc423602782"/>
      <w:bookmarkStart w:id="211" w:name="_Toc501130669"/>
      <w:bookmarkStart w:id="212" w:name="_Toc503770678"/>
      <w:ins w:id="213" w:author="Ye-Kui Wang (yk1)" w:date="2021-02-19T16:35:00Z">
        <w:r w:rsidRPr="00633F68">
          <w:rPr>
            <w:rFonts w:eastAsia="Malgun Gothic"/>
            <w:b/>
            <w:bCs/>
            <w:sz w:val="20"/>
            <w:lang w:val="en-GB"/>
          </w:rPr>
          <w:t>Table </w:t>
        </w:r>
      </w:ins>
      <w:ins w:id="214" w:author="Ye-Kui Wang (yk1)" w:date="2021-02-19T16:36:00Z">
        <w:r w:rsidRPr="00633F68">
          <w:rPr>
            <w:rFonts w:eastAsia="Malgun Gothic"/>
            <w:b/>
            <w:bCs/>
            <w:sz w:val="20"/>
            <w:highlight w:val="yellow"/>
            <w:lang w:val="en-GB"/>
          </w:rPr>
          <w:t>X</w:t>
        </w:r>
      </w:ins>
      <w:bookmarkEnd w:id="207"/>
      <w:ins w:id="215" w:author="Ye-Kui Wang (yk1)" w:date="2021-02-19T16:35:00Z">
        <w:r w:rsidRPr="00633F68">
          <w:rPr>
            <w:rFonts w:eastAsia="Malgun Gothic"/>
            <w:b/>
            <w:bCs/>
            <w:sz w:val="20"/>
            <w:lang w:val="en-GB" w:eastAsia="ko-KR"/>
          </w:rPr>
          <w:t xml:space="preserve"> </w:t>
        </w:r>
        <w:r w:rsidRPr="00633F68">
          <w:rPr>
            <w:rFonts w:eastAsia="Malgun Gothic"/>
            <w:b/>
            <w:bCs/>
            <w:sz w:val="20"/>
            <w:lang w:val="en-GB"/>
          </w:rPr>
          <w:t xml:space="preserve">– Mapping of </w:t>
        </w:r>
        <w:proofErr w:type="spellStart"/>
        <w:r w:rsidRPr="00633F68">
          <w:rPr>
            <w:rFonts w:eastAsia="Malgun Gothic"/>
            <w:b/>
            <w:bCs/>
            <w:sz w:val="20"/>
            <w:lang w:val="en-GB"/>
          </w:rPr>
          <w:t>sdi_aux_</w:t>
        </w:r>
        <w:proofErr w:type="gramStart"/>
        <w:r w:rsidRPr="00633F68">
          <w:rPr>
            <w:rFonts w:eastAsia="Malgun Gothic"/>
            <w:b/>
            <w:bCs/>
            <w:sz w:val="20"/>
            <w:lang w:val="en-GB"/>
          </w:rPr>
          <w:t>id</w:t>
        </w:r>
        <w:proofErr w:type="spellEnd"/>
        <w:r w:rsidRPr="00633F68">
          <w:rPr>
            <w:rFonts w:eastAsia="Malgun Gothic"/>
            <w:b/>
            <w:bCs/>
            <w:sz w:val="20"/>
            <w:lang w:val="en-GB"/>
          </w:rPr>
          <w:t>[</w:t>
        </w:r>
        <w:proofErr w:type="gramEnd"/>
        <w:r w:rsidRPr="00633F68">
          <w:rPr>
            <w:rFonts w:eastAsia="Malgun Gothic"/>
            <w:b/>
            <w:bCs/>
            <w:sz w:val="20"/>
            <w:lang w:val="en-GB"/>
          </w:rPr>
          <w:t> i ] to the type of auxiliary pictures</w:t>
        </w:r>
        <w:bookmarkEnd w:id="208"/>
        <w:bookmarkEnd w:id="209"/>
        <w:bookmarkEnd w:id="210"/>
        <w:bookmarkEnd w:id="211"/>
        <w:bookmarkEnd w:id="212"/>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79"/>
        <w:gridCol w:w="1728"/>
        <w:gridCol w:w="2880"/>
      </w:tblGrid>
      <w:tr w:rsidR="00633F68" w:rsidRPr="00633F68" w14:paraId="77130ED6" w14:textId="77777777" w:rsidTr="00633F68">
        <w:trPr>
          <w:jc w:val="center"/>
          <w:ins w:id="216" w:author="Ye-Kui Wang (yk1)" w:date="2021-02-19T16:35:00Z"/>
        </w:trPr>
        <w:tc>
          <w:tcPr>
            <w:tcW w:w="1379" w:type="dxa"/>
          </w:tcPr>
          <w:p w14:paraId="08CEECE3" w14:textId="77777777" w:rsidR="00633F68" w:rsidRPr="00633F68" w:rsidRDefault="00633F68" w:rsidP="00633F68">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217" w:author="Ye-Kui Wang (yk1)" w:date="2021-02-19T16:35:00Z"/>
                <w:rFonts w:eastAsia="SimSun"/>
                <w:b/>
                <w:noProof/>
                <w:sz w:val="24"/>
                <w:lang w:val="en-GB"/>
              </w:rPr>
            </w:pPr>
            <w:ins w:id="218" w:author="Ye-Kui Wang (yk1)" w:date="2021-02-19T16:35:00Z">
              <w:r w:rsidRPr="00633F68">
                <w:rPr>
                  <w:rFonts w:eastAsia="SimSun"/>
                  <w:b/>
                  <w:noProof/>
                  <w:sz w:val="18"/>
                  <w:lang w:val="en-GB" w:eastAsia="ko-KR"/>
                </w:rPr>
                <w:t>sdi_aux_id[ i ]</w:t>
              </w:r>
            </w:ins>
          </w:p>
        </w:tc>
        <w:tc>
          <w:tcPr>
            <w:tcW w:w="1728" w:type="dxa"/>
          </w:tcPr>
          <w:p w14:paraId="05628541" w14:textId="77777777" w:rsidR="00633F68" w:rsidRPr="00633F68" w:rsidRDefault="00633F68" w:rsidP="00633F68">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219" w:author="Ye-Kui Wang (yk1)" w:date="2021-02-19T16:35:00Z"/>
                <w:rFonts w:eastAsia="SimSun"/>
                <w:b/>
                <w:noProof/>
                <w:sz w:val="24"/>
                <w:lang w:val="en-GB"/>
              </w:rPr>
            </w:pPr>
            <w:ins w:id="220" w:author="Ye-Kui Wang (yk1)" w:date="2021-02-19T16:35:00Z">
              <w:r w:rsidRPr="00633F68">
                <w:rPr>
                  <w:rFonts w:eastAsia="SimSun"/>
                  <w:b/>
                  <w:noProof/>
                  <w:sz w:val="18"/>
                  <w:lang w:val="en-GB"/>
                </w:rPr>
                <w:t>Name</w:t>
              </w:r>
            </w:ins>
          </w:p>
        </w:tc>
        <w:tc>
          <w:tcPr>
            <w:tcW w:w="2880" w:type="dxa"/>
          </w:tcPr>
          <w:p w14:paraId="2F9EB85A" w14:textId="77777777" w:rsidR="00633F68" w:rsidRPr="00633F68" w:rsidRDefault="00633F68" w:rsidP="00633F68">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221" w:author="Ye-Kui Wang (yk1)" w:date="2021-02-19T16:35:00Z"/>
                <w:rFonts w:eastAsia="SimSun"/>
                <w:b/>
                <w:noProof/>
                <w:sz w:val="24"/>
                <w:lang w:val="en-GB"/>
              </w:rPr>
            </w:pPr>
            <w:ins w:id="222" w:author="Ye-Kui Wang (yk1)" w:date="2021-02-19T16:35:00Z">
              <w:r w:rsidRPr="00633F68">
                <w:rPr>
                  <w:rFonts w:eastAsia="SimSun"/>
                  <w:b/>
                  <w:noProof/>
                  <w:sz w:val="18"/>
                  <w:lang w:val="en-GB"/>
                </w:rPr>
                <w:t>Type of auxiliary pictures</w:t>
              </w:r>
            </w:ins>
          </w:p>
        </w:tc>
      </w:tr>
      <w:tr w:rsidR="00633F68" w:rsidRPr="00633F68" w14:paraId="76D8F859" w14:textId="77777777" w:rsidTr="00633F68">
        <w:trPr>
          <w:jc w:val="center"/>
          <w:ins w:id="223" w:author="Ye-Kui Wang (yk1)" w:date="2021-02-19T16:35:00Z"/>
        </w:trPr>
        <w:tc>
          <w:tcPr>
            <w:tcW w:w="1379" w:type="dxa"/>
          </w:tcPr>
          <w:p w14:paraId="312D2626"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24" w:author="Ye-Kui Wang (yk1)" w:date="2021-02-19T16:35:00Z"/>
                <w:rFonts w:eastAsia="SimSun"/>
                <w:sz w:val="18"/>
                <w:lang w:val="en-GB"/>
              </w:rPr>
            </w:pPr>
            <w:ins w:id="225" w:author="Ye-Kui Wang (yk1)" w:date="2021-02-19T16:35:00Z">
              <w:r w:rsidRPr="00633F68">
                <w:rPr>
                  <w:rFonts w:eastAsia="SimSun"/>
                  <w:sz w:val="18"/>
                  <w:lang w:val="en-GB"/>
                </w:rPr>
                <w:t>1</w:t>
              </w:r>
            </w:ins>
          </w:p>
        </w:tc>
        <w:tc>
          <w:tcPr>
            <w:tcW w:w="1728" w:type="dxa"/>
          </w:tcPr>
          <w:p w14:paraId="2C1D43C4"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26" w:author="Ye-Kui Wang (yk1)" w:date="2021-02-19T16:35:00Z"/>
                <w:rFonts w:eastAsia="SimSun"/>
                <w:sz w:val="18"/>
                <w:lang w:val="en-GB"/>
              </w:rPr>
            </w:pPr>
            <w:ins w:id="227" w:author="Ye-Kui Wang (yk1)" w:date="2021-02-19T16:35:00Z">
              <w:r w:rsidRPr="00633F68">
                <w:rPr>
                  <w:rFonts w:eastAsia="SimSun"/>
                  <w:sz w:val="18"/>
                  <w:lang w:val="en-GB"/>
                </w:rPr>
                <w:t>AUX_ALPHA</w:t>
              </w:r>
            </w:ins>
          </w:p>
        </w:tc>
        <w:tc>
          <w:tcPr>
            <w:tcW w:w="2880" w:type="dxa"/>
          </w:tcPr>
          <w:p w14:paraId="79BD8660"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28" w:author="Ye-Kui Wang (yk1)" w:date="2021-02-19T16:35:00Z"/>
                <w:rFonts w:eastAsia="SimSun"/>
                <w:sz w:val="18"/>
                <w:lang w:val="en-GB"/>
              </w:rPr>
            </w:pPr>
            <w:ins w:id="229" w:author="Ye-Kui Wang (yk1)" w:date="2021-02-19T16:35:00Z">
              <w:r w:rsidRPr="00633F68">
                <w:rPr>
                  <w:rFonts w:eastAsia="SimSun"/>
                  <w:sz w:val="18"/>
                  <w:lang w:val="en-GB"/>
                </w:rPr>
                <w:t>Alpha plane</w:t>
              </w:r>
            </w:ins>
          </w:p>
        </w:tc>
      </w:tr>
      <w:tr w:rsidR="00633F68" w:rsidRPr="00633F68" w14:paraId="702A4638" w14:textId="77777777" w:rsidTr="00633F68">
        <w:trPr>
          <w:jc w:val="center"/>
          <w:ins w:id="230" w:author="Ye-Kui Wang (yk1)" w:date="2021-02-19T16:35:00Z"/>
        </w:trPr>
        <w:tc>
          <w:tcPr>
            <w:tcW w:w="1379" w:type="dxa"/>
          </w:tcPr>
          <w:p w14:paraId="7CBC68B0"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31" w:author="Ye-Kui Wang (yk1)" w:date="2021-02-19T16:35:00Z"/>
                <w:rFonts w:eastAsia="SimSun"/>
                <w:sz w:val="18"/>
                <w:lang w:val="en-GB"/>
              </w:rPr>
            </w:pPr>
            <w:ins w:id="232" w:author="Ye-Kui Wang (yk1)" w:date="2021-02-19T16:35:00Z">
              <w:r w:rsidRPr="00633F68">
                <w:rPr>
                  <w:rFonts w:eastAsia="SimSun"/>
                  <w:sz w:val="18"/>
                  <w:lang w:val="en-GB"/>
                </w:rPr>
                <w:t>2</w:t>
              </w:r>
            </w:ins>
          </w:p>
        </w:tc>
        <w:tc>
          <w:tcPr>
            <w:tcW w:w="1728" w:type="dxa"/>
          </w:tcPr>
          <w:p w14:paraId="6309199A"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33" w:author="Ye-Kui Wang (yk1)" w:date="2021-02-19T16:35:00Z"/>
                <w:rFonts w:eastAsia="SimSun"/>
                <w:sz w:val="18"/>
                <w:lang w:val="en-GB"/>
              </w:rPr>
            </w:pPr>
            <w:ins w:id="234" w:author="Ye-Kui Wang (yk1)" w:date="2021-02-19T16:35:00Z">
              <w:r w:rsidRPr="00633F68">
                <w:rPr>
                  <w:rFonts w:eastAsia="SimSun"/>
                  <w:sz w:val="18"/>
                  <w:lang w:val="en-GB"/>
                </w:rPr>
                <w:t>AUX_DEPTH</w:t>
              </w:r>
            </w:ins>
          </w:p>
        </w:tc>
        <w:tc>
          <w:tcPr>
            <w:tcW w:w="2880" w:type="dxa"/>
          </w:tcPr>
          <w:p w14:paraId="6F2817E9"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35" w:author="Ye-Kui Wang (yk1)" w:date="2021-02-19T16:35:00Z"/>
                <w:rFonts w:eastAsia="SimSun"/>
                <w:sz w:val="18"/>
                <w:lang w:val="en-GB"/>
              </w:rPr>
            </w:pPr>
            <w:ins w:id="236" w:author="Ye-Kui Wang (yk1)" w:date="2021-02-19T16:35:00Z">
              <w:r w:rsidRPr="00633F68">
                <w:rPr>
                  <w:rFonts w:eastAsia="SimSun"/>
                  <w:sz w:val="18"/>
                  <w:lang w:val="en-GB"/>
                </w:rPr>
                <w:t>Depth picture</w:t>
              </w:r>
            </w:ins>
          </w:p>
        </w:tc>
      </w:tr>
      <w:tr w:rsidR="00633F68" w:rsidRPr="00633F68" w14:paraId="43FC4298" w14:textId="77777777" w:rsidTr="00633F68">
        <w:trPr>
          <w:jc w:val="center"/>
          <w:ins w:id="237" w:author="Ye-Kui Wang (yk1)" w:date="2021-02-19T16:35:00Z"/>
        </w:trPr>
        <w:tc>
          <w:tcPr>
            <w:tcW w:w="1379" w:type="dxa"/>
          </w:tcPr>
          <w:p w14:paraId="20D4C6DC"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38" w:author="Ye-Kui Wang (yk1)" w:date="2021-02-19T16:35:00Z"/>
                <w:rFonts w:eastAsia="SimSun"/>
                <w:sz w:val="18"/>
                <w:lang w:val="en-GB"/>
              </w:rPr>
            </w:pPr>
            <w:ins w:id="239" w:author="Ye-Kui Wang (yk1)" w:date="2021-02-19T16:35:00Z">
              <w:r w:rsidRPr="00633F68">
                <w:rPr>
                  <w:rFonts w:eastAsia="SimSun"/>
                  <w:sz w:val="18"/>
                  <w:lang w:val="en-GB"/>
                </w:rPr>
                <w:t>3..127</w:t>
              </w:r>
            </w:ins>
          </w:p>
        </w:tc>
        <w:tc>
          <w:tcPr>
            <w:tcW w:w="1728" w:type="dxa"/>
          </w:tcPr>
          <w:p w14:paraId="1DDDAAC9"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40" w:author="Ye-Kui Wang (yk1)" w:date="2021-02-19T16:35:00Z"/>
                <w:rFonts w:eastAsia="SimSun"/>
                <w:sz w:val="18"/>
                <w:lang w:val="en-GB"/>
              </w:rPr>
            </w:pPr>
          </w:p>
        </w:tc>
        <w:tc>
          <w:tcPr>
            <w:tcW w:w="2880" w:type="dxa"/>
          </w:tcPr>
          <w:p w14:paraId="5BED91B9"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41" w:author="Ye-Kui Wang (yk1)" w:date="2021-02-19T16:35:00Z"/>
                <w:rFonts w:eastAsia="SimSun"/>
                <w:sz w:val="18"/>
                <w:lang w:val="en-GB"/>
              </w:rPr>
            </w:pPr>
            <w:ins w:id="242" w:author="Ye-Kui Wang (yk1)" w:date="2021-02-19T16:35:00Z">
              <w:r w:rsidRPr="00633F68">
                <w:rPr>
                  <w:rFonts w:eastAsia="SimSun"/>
                  <w:sz w:val="18"/>
                  <w:lang w:val="en-GB"/>
                </w:rPr>
                <w:t>Reserved</w:t>
              </w:r>
            </w:ins>
          </w:p>
        </w:tc>
      </w:tr>
      <w:tr w:rsidR="00633F68" w:rsidRPr="00633F68" w14:paraId="27E6070B" w14:textId="77777777" w:rsidTr="00633F68">
        <w:trPr>
          <w:jc w:val="center"/>
          <w:ins w:id="243" w:author="Ye-Kui Wang (yk1)" w:date="2021-02-19T16:35:00Z"/>
        </w:trPr>
        <w:tc>
          <w:tcPr>
            <w:tcW w:w="1379" w:type="dxa"/>
          </w:tcPr>
          <w:p w14:paraId="3F9399A2"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44" w:author="Ye-Kui Wang (yk1)" w:date="2021-02-19T16:35:00Z"/>
                <w:rFonts w:eastAsia="SimSun"/>
                <w:sz w:val="18"/>
                <w:lang w:val="en-GB"/>
              </w:rPr>
            </w:pPr>
            <w:ins w:id="245" w:author="Ye-Kui Wang (yk1)" w:date="2021-02-19T16:35:00Z">
              <w:r w:rsidRPr="00633F68">
                <w:rPr>
                  <w:rFonts w:eastAsia="SimSun"/>
                  <w:sz w:val="18"/>
                  <w:lang w:val="en-GB"/>
                </w:rPr>
                <w:t>128..159</w:t>
              </w:r>
            </w:ins>
          </w:p>
        </w:tc>
        <w:tc>
          <w:tcPr>
            <w:tcW w:w="1728" w:type="dxa"/>
          </w:tcPr>
          <w:p w14:paraId="1C79C295"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46" w:author="Ye-Kui Wang (yk1)" w:date="2021-02-19T16:35:00Z"/>
                <w:rFonts w:eastAsia="SimSun"/>
                <w:sz w:val="18"/>
                <w:lang w:val="en-GB"/>
              </w:rPr>
            </w:pPr>
          </w:p>
        </w:tc>
        <w:tc>
          <w:tcPr>
            <w:tcW w:w="2880" w:type="dxa"/>
          </w:tcPr>
          <w:p w14:paraId="062A82BC"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47" w:author="Ye-Kui Wang (yk1)" w:date="2021-02-19T16:35:00Z"/>
                <w:rFonts w:eastAsia="SimSun"/>
                <w:sz w:val="18"/>
                <w:lang w:val="en-GB"/>
              </w:rPr>
            </w:pPr>
            <w:ins w:id="248" w:author="Ye-Kui Wang (yk1)" w:date="2021-02-19T16:35:00Z">
              <w:r w:rsidRPr="00633F68">
                <w:rPr>
                  <w:rFonts w:eastAsia="SimSun"/>
                  <w:sz w:val="18"/>
                  <w:lang w:val="en-GB"/>
                </w:rPr>
                <w:t>Unspecified</w:t>
              </w:r>
            </w:ins>
          </w:p>
        </w:tc>
      </w:tr>
      <w:tr w:rsidR="00633F68" w:rsidRPr="00633F68" w14:paraId="7A3BB13E" w14:textId="77777777" w:rsidTr="00633F68">
        <w:trPr>
          <w:jc w:val="center"/>
          <w:ins w:id="249" w:author="Ye-Kui Wang (yk1)" w:date="2021-02-19T16:35:00Z"/>
        </w:trPr>
        <w:tc>
          <w:tcPr>
            <w:tcW w:w="1379" w:type="dxa"/>
          </w:tcPr>
          <w:p w14:paraId="3EA8F2EF"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50" w:author="Ye-Kui Wang (yk1)" w:date="2021-02-19T16:35:00Z"/>
                <w:rFonts w:eastAsia="SimSun"/>
                <w:sz w:val="18"/>
                <w:lang w:val="en-GB"/>
              </w:rPr>
            </w:pPr>
            <w:ins w:id="251" w:author="Ye-Kui Wang (yk1)" w:date="2021-02-19T16:35:00Z">
              <w:r w:rsidRPr="00633F68">
                <w:rPr>
                  <w:rFonts w:eastAsia="SimSun"/>
                  <w:sz w:val="18"/>
                  <w:lang w:val="en-GB"/>
                </w:rPr>
                <w:t>160..255</w:t>
              </w:r>
            </w:ins>
          </w:p>
        </w:tc>
        <w:tc>
          <w:tcPr>
            <w:tcW w:w="1728" w:type="dxa"/>
          </w:tcPr>
          <w:p w14:paraId="727C8EAB"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52" w:author="Ye-Kui Wang (yk1)" w:date="2021-02-19T16:35:00Z"/>
                <w:rFonts w:eastAsia="SimSun"/>
                <w:sz w:val="18"/>
                <w:lang w:val="en-GB"/>
              </w:rPr>
            </w:pPr>
          </w:p>
        </w:tc>
        <w:tc>
          <w:tcPr>
            <w:tcW w:w="2880" w:type="dxa"/>
          </w:tcPr>
          <w:p w14:paraId="2F7A19C7" w14:textId="77777777" w:rsidR="00633F68" w:rsidRPr="00633F68" w:rsidRDefault="00633F68" w:rsidP="00633F6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53" w:author="Ye-Kui Wang (yk1)" w:date="2021-02-19T16:35:00Z"/>
                <w:rFonts w:eastAsia="SimSun"/>
                <w:sz w:val="18"/>
                <w:lang w:val="en-GB"/>
              </w:rPr>
            </w:pPr>
            <w:ins w:id="254" w:author="Ye-Kui Wang (yk1)" w:date="2021-02-19T16:35:00Z">
              <w:r w:rsidRPr="00633F68">
                <w:rPr>
                  <w:rFonts w:eastAsia="SimSun"/>
                  <w:sz w:val="18"/>
                  <w:lang w:val="en-GB"/>
                </w:rPr>
                <w:t>Reserved</w:t>
              </w:r>
            </w:ins>
          </w:p>
        </w:tc>
      </w:tr>
    </w:tbl>
    <w:p w14:paraId="5F0BA270" w14:textId="77777777"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255" w:author="Ye-Kui Wang (yk1)" w:date="2021-02-19T16:35:00Z"/>
          <w:rFonts w:eastAsia="SimSun"/>
          <w:sz w:val="18"/>
          <w:lang w:val="en-GB"/>
        </w:rPr>
      </w:pPr>
    </w:p>
    <w:p w14:paraId="5C6399E6" w14:textId="77777777"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256" w:author="Ye-Kui Wang (yk1)" w:date="2021-02-19T16:35:00Z"/>
          <w:rFonts w:eastAsia="SimSun"/>
          <w:sz w:val="18"/>
          <w:lang w:val="en-GB"/>
        </w:rPr>
      </w:pPr>
      <w:ins w:id="257" w:author="Ye-Kui Wang (yk1)" w:date="2021-02-19T16:35:00Z">
        <w:r w:rsidRPr="00633F68">
          <w:rPr>
            <w:rFonts w:eastAsia="SimSun"/>
            <w:sz w:val="18"/>
            <w:lang w:val="en-GB"/>
          </w:rPr>
          <w:t>NOTE </w:t>
        </w:r>
        <w:r w:rsidRPr="00633F68">
          <w:rPr>
            <w:rFonts w:eastAsia="SimSun"/>
            <w:sz w:val="18"/>
            <w:lang w:val="en-GB"/>
          </w:rPr>
          <w:fldChar w:fldCharType="begin"/>
        </w:r>
        <w:r w:rsidRPr="00633F68">
          <w:rPr>
            <w:rFonts w:eastAsia="SimSun"/>
            <w:sz w:val="18"/>
            <w:lang w:val="en-GB"/>
          </w:rPr>
          <w:instrText xml:space="preserve"> SEQ NoteCounter  \* MERGEFORMAT </w:instrText>
        </w:r>
        <w:r w:rsidRPr="00633F68">
          <w:rPr>
            <w:rFonts w:eastAsia="SimSun"/>
            <w:sz w:val="18"/>
            <w:lang w:val="en-GB"/>
          </w:rPr>
          <w:fldChar w:fldCharType="separate"/>
        </w:r>
        <w:r w:rsidRPr="00633F68">
          <w:rPr>
            <w:rFonts w:eastAsia="SimSun"/>
            <w:noProof/>
            <w:sz w:val="18"/>
            <w:lang w:val="en-GB"/>
          </w:rPr>
          <w:t>1</w:t>
        </w:r>
        <w:r w:rsidRPr="00633F68">
          <w:rPr>
            <w:rFonts w:eastAsia="SimSun"/>
            <w:noProof/>
            <w:sz w:val="18"/>
            <w:lang w:val="en-GB"/>
          </w:rPr>
          <w:fldChar w:fldCharType="end"/>
        </w:r>
        <w:r w:rsidRPr="00633F68">
          <w:rPr>
            <w:rFonts w:eastAsia="SimSun"/>
            <w:sz w:val="18"/>
            <w:lang w:val="en-GB"/>
          </w:rPr>
          <w:t xml:space="preserve"> – The interpretation of auxiliary pictures associated with </w:t>
        </w:r>
        <w:proofErr w:type="spellStart"/>
        <w:r w:rsidRPr="00633F68">
          <w:rPr>
            <w:rFonts w:eastAsia="SimSun"/>
            <w:sz w:val="18"/>
            <w:lang w:val="en-GB"/>
          </w:rPr>
          <w:t>sdi_aux_id</w:t>
        </w:r>
        <w:proofErr w:type="spellEnd"/>
        <w:r w:rsidRPr="00633F68">
          <w:rPr>
            <w:rFonts w:eastAsia="SimSun"/>
            <w:sz w:val="18"/>
            <w:lang w:val="en-GB"/>
          </w:rPr>
          <w:t xml:space="preserve"> in the range of 128 to 159, inclusive, is specified through means other than the </w:t>
        </w:r>
        <w:proofErr w:type="spellStart"/>
        <w:r w:rsidRPr="00633F68">
          <w:rPr>
            <w:rFonts w:eastAsia="SimSun"/>
            <w:sz w:val="18"/>
            <w:lang w:val="en-GB"/>
          </w:rPr>
          <w:t>sdi_aux_id</w:t>
        </w:r>
        <w:proofErr w:type="spellEnd"/>
        <w:r w:rsidRPr="00633F68">
          <w:rPr>
            <w:rFonts w:eastAsia="SimSun"/>
            <w:sz w:val="18"/>
            <w:lang w:val="en-GB"/>
          </w:rPr>
          <w:t xml:space="preserve"> value.</w:t>
        </w:r>
      </w:ins>
    </w:p>
    <w:p w14:paraId="7413E604" w14:textId="0E3FE1FF" w:rsidR="00633F68" w:rsidRPr="00633F68" w:rsidRDefault="00633F68" w:rsidP="00633F6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258" w:author="Ye-Kui Wang (yk1)" w:date="2021-02-19T16:35:00Z"/>
          <w:rFonts w:eastAsia="SimSun"/>
          <w:sz w:val="20"/>
          <w:lang w:val="en-GB"/>
        </w:rPr>
      </w:pPr>
      <w:proofErr w:type="spellStart"/>
      <w:ins w:id="259" w:author="Ye-Kui Wang (yk1)" w:date="2021-02-19T16:35:00Z">
        <w:r w:rsidRPr="00633F68">
          <w:rPr>
            <w:rFonts w:eastAsia="Batang"/>
            <w:sz w:val="20"/>
            <w:lang w:val="en-GB" w:eastAsia="ko-KR"/>
          </w:rPr>
          <w:t>sdi_aux_</w:t>
        </w:r>
        <w:proofErr w:type="gramStart"/>
        <w:r w:rsidRPr="00633F68">
          <w:rPr>
            <w:rFonts w:eastAsia="Batang"/>
            <w:sz w:val="20"/>
            <w:lang w:val="en-GB" w:eastAsia="ko-KR"/>
          </w:rPr>
          <w:t>id</w:t>
        </w:r>
        <w:proofErr w:type="spellEnd"/>
        <w:r w:rsidRPr="00633F68">
          <w:rPr>
            <w:rFonts w:eastAsia="Batang"/>
            <w:bCs/>
            <w:sz w:val="20"/>
            <w:lang w:val="en-GB" w:eastAsia="ko-KR"/>
          </w:rPr>
          <w:t>[</w:t>
        </w:r>
        <w:proofErr w:type="gramEnd"/>
        <w:r w:rsidRPr="00633F68">
          <w:rPr>
            <w:rFonts w:eastAsia="Batang"/>
            <w:bCs/>
            <w:sz w:val="20"/>
            <w:lang w:val="en-GB" w:eastAsia="ko-KR"/>
          </w:rPr>
          <w:t> i ]</w:t>
        </w:r>
        <w:r w:rsidRPr="00633F68">
          <w:rPr>
            <w:rFonts w:eastAsia="SimSun"/>
            <w:sz w:val="20"/>
            <w:lang w:val="en-GB"/>
          </w:rPr>
          <w:t xml:space="preserve"> shall be in the range of 0 to 2, inclusive, or 128 to 159, inclusive, for bitstreams conforming to this version of this Specification. Although the value of </w:t>
        </w:r>
        <w:proofErr w:type="spellStart"/>
        <w:r w:rsidRPr="00633F68">
          <w:rPr>
            <w:rFonts w:eastAsia="Batang"/>
            <w:sz w:val="20"/>
            <w:lang w:val="en-GB" w:eastAsia="ko-KR"/>
          </w:rPr>
          <w:t>sdi_aux_id</w:t>
        </w:r>
        <w:proofErr w:type="spellEnd"/>
        <w:r w:rsidRPr="00633F68">
          <w:rPr>
            <w:rFonts w:eastAsia="Batang"/>
            <w:bCs/>
            <w:sz w:val="20"/>
            <w:lang w:val="en-GB" w:eastAsia="ko-KR"/>
          </w:rPr>
          <w:t>[ i ]</w:t>
        </w:r>
        <w:r w:rsidRPr="00633F68">
          <w:rPr>
            <w:rFonts w:eastAsia="SimSun"/>
            <w:sz w:val="20"/>
            <w:lang w:val="en-GB"/>
          </w:rPr>
          <w:t xml:space="preserve"> shall be in the range of 0 to 2, inclusive, or 128 to</w:t>
        </w:r>
      </w:ins>
      <w:ins w:id="260" w:author="Ye-Kui Wang (yk1)" w:date="2021-02-19T16:37:00Z">
        <w:r w:rsidR="00280114">
          <w:rPr>
            <w:rFonts w:eastAsia="SimSun"/>
            <w:sz w:val="20"/>
            <w:lang w:val="en-GB"/>
          </w:rPr>
          <w:t> </w:t>
        </w:r>
      </w:ins>
      <w:ins w:id="261" w:author="Ye-Kui Wang (yk1)" w:date="2021-02-19T16:35:00Z">
        <w:r w:rsidRPr="00633F68">
          <w:rPr>
            <w:rFonts w:eastAsia="SimSun"/>
            <w:sz w:val="20"/>
            <w:lang w:val="en-GB"/>
          </w:rPr>
          <w:t xml:space="preserve">159, inclusive, in this version of this Specification, decoders shall allow values of </w:t>
        </w:r>
        <w:proofErr w:type="spellStart"/>
        <w:r w:rsidRPr="00633F68">
          <w:rPr>
            <w:rFonts w:eastAsia="Batang"/>
            <w:sz w:val="20"/>
            <w:lang w:val="en-GB" w:eastAsia="ko-KR"/>
          </w:rPr>
          <w:t>sdi_aux_id</w:t>
        </w:r>
        <w:proofErr w:type="spellEnd"/>
        <w:r w:rsidRPr="00633F68">
          <w:rPr>
            <w:rFonts w:eastAsia="Batang"/>
            <w:bCs/>
            <w:sz w:val="20"/>
            <w:lang w:val="en-GB" w:eastAsia="ko-KR"/>
          </w:rPr>
          <w:t>[ i ]</w:t>
        </w:r>
        <w:r w:rsidRPr="00633F68">
          <w:rPr>
            <w:rFonts w:eastAsia="SimSun"/>
            <w:sz w:val="20"/>
            <w:lang w:val="en-GB"/>
          </w:rPr>
          <w:t xml:space="preserve"> in the range of 0 to 255, inclusive.</w:t>
        </w:r>
      </w:ins>
    </w:p>
    <w:p w14:paraId="51983EE5" w14:textId="6F1DDA4E" w:rsidR="006D1CC9" w:rsidRDefault="006D1CC9" w:rsidP="000E5B26">
      <w:pPr>
        <w:rPr>
          <w:ins w:id="262" w:author="Ye-Kui Wang (yk1)" w:date="2021-02-19T16:37:00Z"/>
          <w:bCs/>
          <w:noProof/>
          <w:sz w:val="20"/>
        </w:rPr>
      </w:pPr>
    </w:p>
    <w:p w14:paraId="5EA7752A" w14:textId="1C67FCC4" w:rsidR="000B7B83" w:rsidRPr="000B7B83" w:rsidRDefault="000B7B83" w:rsidP="000B7B83">
      <w:pPr>
        <w:pStyle w:val="ListParagraph"/>
        <w:keepNext/>
        <w:keepLines/>
        <w:numPr>
          <w:ilvl w:val="1"/>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ins w:id="263" w:author="Ye-Kui Wang (yk1)" w:date="2021-02-19T16:38:00Z"/>
          <w:rFonts w:eastAsia="SimSun"/>
          <w:b/>
          <w:lang w:val="en-GB"/>
        </w:rPr>
      </w:pPr>
      <w:ins w:id="264" w:author="Ye-Kui Wang (yk1)" w:date="2021-02-19T16:38:00Z">
        <w:r>
          <w:rPr>
            <w:rFonts w:eastAsia="SimSun"/>
            <w:b/>
            <w:lang w:val="en-GB"/>
          </w:rPr>
          <w:t xml:space="preserve"> </w:t>
        </w:r>
        <w:r w:rsidRPr="000B7B83">
          <w:rPr>
            <w:rFonts w:eastAsia="SimSun"/>
            <w:b/>
            <w:lang w:val="en-GB"/>
          </w:rPr>
          <w:t>Multiview acquisition information SEI message</w:t>
        </w:r>
      </w:ins>
    </w:p>
    <w:p w14:paraId="69E38B6C" w14:textId="604F819E" w:rsidR="000B7B83" w:rsidRPr="00380AC5" w:rsidRDefault="000B7B83" w:rsidP="000B7B83">
      <w:pPr>
        <w:pStyle w:val="Annex3"/>
        <w:tabs>
          <w:tab w:val="clear" w:pos="720"/>
          <w:tab w:val="clear" w:pos="794"/>
          <w:tab w:val="clear" w:pos="1191"/>
          <w:tab w:val="clear" w:pos="1440"/>
          <w:tab w:val="clear" w:pos="2160"/>
          <w:tab w:val="left" w:pos="851"/>
        </w:tabs>
        <w:ind w:left="0" w:firstLine="0"/>
        <w:textAlignment w:val="auto"/>
        <w:rPr>
          <w:ins w:id="265" w:author="Ye-Kui Wang (yk1)" w:date="2021-02-19T16:38:00Z"/>
          <w:noProof/>
          <w:lang w:val="fr-CH"/>
        </w:rPr>
      </w:pPr>
      <w:ins w:id="266" w:author="Ye-Kui Wang (yk1)" w:date="2021-02-19T16:38:00Z">
        <w:r>
          <w:rPr>
            <w:noProof/>
            <w:lang w:val="fr-CH"/>
          </w:rPr>
          <w:t>8.</w:t>
        </w:r>
      </w:ins>
      <w:ins w:id="267" w:author="Ye-Kui Wang (yk1)" w:date="2021-02-19T16:41:00Z">
        <w:r w:rsidR="00450C30">
          <w:rPr>
            <w:noProof/>
            <w:lang w:val="fr-CH"/>
          </w:rPr>
          <w:t>20</w:t>
        </w:r>
      </w:ins>
      <w:ins w:id="268" w:author="Ye-Kui Wang (yk1)" w:date="2021-02-19T16:38:00Z">
        <w:r>
          <w:rPr>
            <w:noProof/>
            <w:lang w:val="fr-CH"/>
          </w:rPr>
          <w:t xml:space="preserve">.1 </w:t>
        </w:r>
      </w:ins>
      <w:ins w:id="269" w:author="Ye-Kui Wang (yk1)" w:date="2021-02-19T16:41:00Z">
        <w:r w:rsidR="00450C30" w:rsidRPr="00450C30">
          <w:rPr>
            <w:noProof/>
            <w:lang w:val="fr-CH"/>
          </w:rPr>
          <w:t xml:space="preserve">Multiview acquisition </w:t>
        </w:r>
      </w:ins>
      <w:ins w:id="270" w:author="Ye-Kui Wang (yk1)" w:date="2021-02-19T16:38:00Z">
        <w:r w:rsidRPr="006D1CC9">
          <w:rPr>
            <w:noProof/>
            <w:lang w:val="fr-CH"/>
          </w:rPr>
          <w:t xml:space="preserve">information SEI message </w:t>
        </w:r>
        <w:r>
          <w:rPr>
            <w:noProof/>
            <w:lang w:val="fr-CH"/>
          </w:rPr>
          <w:t>syntax</w:t>
        </w:r>
      </w:ins>
    </w:p>
    <w:p w14:paraId="6318F4E7" w14:textId="77777777" w:rsidR="000B7B83" w:rsidRPr="000B7B83" w:rsidRDefault="000B7B83" w:rsidP="000B7B83">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271" w:author="Ye-Kui Wang (yk1)" w:date="2021-02-19T16:40:00Z"/>
          <w:rFonts w:eastAsia="SimSun"/>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7B83" w:rsidRPr="000B7B83" w14:paraId="262CE5F3" w14:textId="77777777" w:rsidTr="00450C30">
        <w:trPr>
          <w:jc w:val="center"/>
          <w:ins w:id="272" w:author="Ye-Kui Wang (yk1)" w:date="2021-02-19T16:40:00Z"/>
        </w:trPr>
        <w:tc>
          <w:tcPr>
            <w:tcW w:w="7920" w:type="dxa"/>
          </w:tcPr>
          <w:p w14:paraId="4F782426" w14:textId="77777777" w:rsidR="000B7B83" w:rsidRPr="000B7B83" w:rsidRDefault="000B7B83" w:rsidP="00450C3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273" w:author="Ye-Kui Wang (yk1)" w:date="2021-02-19T16:40:00Z"/>
                <w:rFonts w:eastAsia="MS Mincho"/>
                <w:sz w:val="20"/>
                <w:lang w:val="en-GB"/>
              </w:rPr>
            </w:pPr>
            <w:proofErr w:type="spellStart"/>
            <w:ins w:id="274" w:author="Ye-Kui Wang (yk1)" w:date="2021-02-19T16:40:00Z">
              <w:r w:rsidRPr="000B7B83">
                <w:rPr>
                  <w:rFonts w:eastAsia="MS Mincho"/>
                  <w:sz w:val="20"/>
                  <w:lang w:val="en-GB"/>
                </w:rPr>
                <w:t>multiview_acquisition_</w:t>
              </w:r>
              <w:proofErr w:type="gramStart"/>
              <w:r w:rsidRPr="000B7B83">
                <w:rPr>
                  <w:rFonts w:eastAsia="MS Mincho"/>
                  <w:sz w:val="20"/>
                  <w:lang w:val="en-GB"/>
                </w:rPr>
                <w:t>info</w:t>
              </w:r>
              <w:proofErr w:type="spellEnd"/>
              <w:r w:rsidRPr="000B7B83">
                <w:rPr>
                  <w:rFonts w:eastAsia="MS Mincho"/>
                  <w:sz w:val="20"/>
                  <w:lang w:val="en-GB"/>
                </w:rPr>
                <w:t xml:space="preserve">( </w:t>
              </w:r>
              <w:proofErr w:type="spellStart"/>
              <w:r w:rsidRPr="000B7B83">
                <w:rPr>
                  <w:rFonts w:eastAsia="MS Mincho"/>
                  <w:sz w:val="20"/>
                  <w:lang w:val="en-GB"/>
                </w:rPr>
                <w:t>payloadSize</w:t>
              </w:r>
              <w:proofErr w:type="spellEnd"/>
              <w:proofErr w:type="gramEnd"/>
              <w:r w:rsidRPr="000B7B83">
                <w:rPr>
                  <w:rFonts w:eastAsia="MS Mincho"/>
                  <w:sz w:val="20"/>
                  <w:lang w:val="en-GB"/>
                </w:rPr>
                <w:t xml:space="preserve"> ) {</w:t>
              </w:r>
            </w:ins>
          </w:p>
        </w:tc>
        <w:tc>
          <w:tcPr>
            <w:tcW w:w="1152" w:type="dxa"/>
          </w:tcPr>
          <w:p w14:paraId="4F0FA4AA" w14:textId="77777777" w:rsidR="000B7B83" w:rsidRPr="000B7B83" w:rsidRDefault="000B7B83" w:rsidP="00450C3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275" w:author="Ye-Kui Wang (yk1)" w:date="2021-02-19T16:40:00Z"/>
                <w:rFonts w:eastAsia="MS Mincho"/>
                <w:b/>
                <w:bCs/>
                <w:sz w:val="20"/>
                <w:lang w:val="en-GB"/>
              </w:rPr>
            </w:pPr>
            <w:ins w:id="276" w:author="Ye-Kui Wang (yk1)" w:date="2021-02-19T16:40:00Z">
              <w:r w:rsidRPr="000B7B83">
                <w:rPr>
                  <w:rFonts w:eastAsia="MS Mincho"/>
                  <w:b/>
                  <w:bCs/>
                  <w:sz w:val="20"/>
                  <w:lang w:val="en-GB"/>
                </w:rPr>
                <w:t>Descriptor</w:t>
              </w:r>
            </w:ins>
          </w:p>
        </w:tc>
      </w:tr>
      <w:tr w:rsidR="000B7B83" w:rsidRPr="000B7B83" w14:paraId="70896520" w14:textId="77777777" w:rsidTr="00450C30">
        <w:trPr>
          <w:cantSplit/>
          <w:jc w:val="center"/>
          <w:ins w:id="277" w:author="Ye-Kui Wang (yk1)" w:date="2021-02-19T16:40:00Z"/>
        </w:trPr>
        <w:tc>
          <w:tcPr>
            <w:tcW w:w="7920" w:type="dxa"/>
          </w:tcPr>
          <w:p w14:paraId="237E6D1A"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278" w:author="Ye-Kui Wang (yk1)" w:date="2021-02-19T16:40:00Z"/>
                <w:rFonts w:eastAsia="Malgun Gothic"/>
                <w:b/>
                <w:sz w:val="20"/>
                <w:lang w:val="en-GB"/>
              </w:rPr>
            </w:pPr>
            <w:ins w:id="279" w:author="Ye-Kui Wang (yk1)" w:date="2021-02-19T16:40:00Z">
              <w:r w:rsidRPr="000B7B83">
                <w:rPr>
                  <w:rFonts w:eastAsia="Malgun Gothic"/>
                  <w:b/>
                  <w:sz w:val="20"/>
                  <w:lang w:val="en-GB" w:eastAsia="de-DE"/>
                </w:rPr>
                <w:tab/>
              </w:r>
              <w:proofErr w:type="spellStart"/>
              <w:r w:rsidRPr="000B7B83">
                <w:rPr>
                  <w:rFonts w:eastAsia="Malgun Gothic"/>
                  <w:b/>
                  <w:sz w:val="20"/>
                  <w:lang w:val="en-GB" w:eastAsia="de-DE"/>
                </w:rPr>
                <w:t>intrinsic_param_flag</w:t>
              </w:r>
              <w:proofErr w:type="spellEnd"/>
            </w:ins>
          </w:p>
        </w:tc>
        <w:tc>
          <w:tcPr>
            <w:tcW w:w="1152" w:type="dxa"/>
          </w:tcPr>
          <w:p w14:paraId="442C3F69"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280" w:author="Ye-Kui Wang (yk1)" w:date="2021-02-19T16:40:00Z"/>
                <w:rFonts w:eastAsia="Malgun Gothic"/>
                <w:sz w:val="20"/>
                <w:lang w:val="en-GB"/>
              </w:rPr>
            </w:pPr>
            <w:proofErr w:type="gramStart"/>
            <w:ins w:id="281"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1)</w:t>
              </w:r>
            </w:ins>
          </w:p>
        </w:tc>
      </w:tr>
      <w:tr w:rsidR="000B7B83" w:rsidRPr="000B7B83" w14:paraId="0D1952AA" w14:textId="77777777" w:rsidTr="00450C30">
        <w:trPr>
          <w:jc w:val="center"/>
          <w:ins w:id="282" w:author="Ye-Kui Wang (yk1)" w:date="2021-02-19T16:40:00Z"/>
        </w:trPr>
        <w:tc>
          <w:tcPr>
            <w:tcW w:w="7920" w:type="dxa"/>
          </w:tcPr>
          <w:p w14:paraId="61F96F7D"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283" w:author="Ye-Kui Wang (yk1)" w:date="2021-02-19T16:40:00Z"/>
                <w:rFonts w:eastAsia="MS Mincho"/>
                <w:b/>
                <w:sz w:val="20"/>
                <w:lang w:val="en-GB"/>
              </w:rPr>
            </w:pPr>
            <w:ins w:id="284" w:author="Ye-Kui Wang (yk1)" w:date="2021-02-19T16:40:00Z">
              <w:r w:rsidRPr="000B7B83">
                <w:rPr>
                  <w:rFonts w:eastAsia="Malgun Gothic"/>
                  <w:b/>
                  <w:sz w:val="20"/>
                  <w:lang w:val="en-GB" w:eastAsia="de-DE"/>
                </w:rPr>
                <w:tab/>
              </w:r>
              <w:proofErr w:type="spellStart"/>
              <w:r w:rsidRPr="000B7B83">
                <w:rPr>
                  <w:rFonts w:eastAsia="Malgun Gothic"/>
                  <w:b/>
                  <w:sz w:val="20"/>
                  <w:lang w:val="en-GB" w:eastAsia="de-DE"/>
                </w:rPr>
                <w:t>extrinsic_param_flag</w:t>
              </w:r>
              <w:proofErr w:type="spellEnd"/>
            </w:ins>
          </w:p>
        </w:tc>
        <w:tc>
          <w:tcPr>
            <w:tcW w:w="1152" w:type="dxa"/>
          </w:tcPr>
          <w:p w14:paraId="3936F9C8"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285" w:author="Ye-Kui Wang (yk1)" w:date="2021-02-19T16:40:00Z"/>
                <w:rFonts w:eastAsia="MS Mincho"/>
                <w:b/>
                <w:bCs/>
                <w:sz w:val="20"/>
                <w:lang w:val="en-GB"/>
              </w:rPr>
            </w:pPr>
            <w:proofErr w:type="gramStart"/>
            <w:ins w:id="286" w:author="Ye-Kui Wang (yk1)" w:date="2021-02-19T16:40:00Z">
              <w:r w:rsidRPr="000B7B83">
                <w:rPr>
                  <w:rFonts w:eastAsia="SimSun"/>
                  <w:sz w:val="20"/>
                  <w:lang w:val="en-GB" w:eastAsia="de-DE"/>
                </w:rPr>
                <w:t>u(</w:t>
              </w:r>
              <w:proofErr w:type="gramEnd"/>
              <w:r w:rsidRPr="000B7B83">
                <w:rPr>
                  <w:rFonts w:eastAsia="SimSun"/>
                  <w:sz w:val="20"/>
                  <w:lang w:val="en-GB" w:eastAsia="de-DE"/>
                </w:rPr>
                <w:t>1)</w:t>
              </w:r>
            </w:ins>
          </w:p>
        </w:tc>
      </w:tr>
      <w:tr w:rsidR="000B7B83" w:rsidRPr="000B7B83" w14:paraId="249E874B" w14:textId="77777777" w:rsidTr="00450C30">
        <w:trPr>
          <w:cantSplit/>
          <w:jc w:val="center"/>
          <w:ins w:id="287" w:author="Ye-Kui Wang (yk1)" w:date="2021-02-19T16:40:00Z"/>
        </w:trPr>
        <w:tc>
          <w:tcPr>
            <w:tcW w:w="7920" w:type="dxa"/>
          </w:tcPr>
          <w:p w14:paraId="1F84F18B"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288" w:author="Ye-Kui Wang (yk1)" w:date="2021-02-19T16:40:00Z"/>
                <w:rFonts w:eastAsia="Malgun Gothic"/>
                <w:sz w:val="20"/>
                <w:lang w:val="en-GB"/>
              </w:rPr>
            </w:pPr>
            <w:ins w:id="289" w:author="Ye-Kui Wang (yk1)" w:date="2021-02-19T16:40:00Z">
              <w:r w:rsidRPr="000B7B83">
                <w:rPr>
                  <w:rFonts w:eastAsia="Malgun Gothic"/>
                  <w:sz w:val="20"/>
                  <w:lang w:val="en-GB" w:eastAsia="de-DE"/>
                </w:rPr>
                <w:tab/>
              </w:r>
              <w:proofErr w:type="gramStart"/>
              <w:r w:rsidRPr="000B7B83">
                <w:rPr>
                  <w:rFonts w:eastAsia="Malgun Gothic"/>
                  <w:sz w:val="20"/>
                  <w:lang w:val="en-GB" w:eastAsia="de-DE"/>
                </w:rPr>
                <w:t xml:space="preserve">if( </w:t>
              </w:r>
              <w:proofErr w:type="spellStart"/>
              <w:r w:rsidRPr="000B7B83">
                <w:rPr>
                  <w:rFonts w:eastAsia="Malgun Gothic"/>
                  <w:sz w:val="20"/>
                  <w:lang w:val="en-GB" w:eastAsia="de-DE"/>
                </w:rPr>
                <w:t>intrinsic</w:t>
              </w:r>
              <w:proofErr w:type="gramEnd"/>
              <w:r w:rsidRPr="000B7B83">
                <w:rPr>
                  <w:rFonts w:eastAsia="Malgun Gothic"/>
                  <w:sz w:val="20"/>
                  <w:lang w:val="en-GB" w:eastAsia="de-DE"/>
                </w:rPr>
                <w:t>_param_flag</w:t>
              </w:r>
              <w:proofErr w:type="spellEnd"/>
              <w:r w:rsidRPr="000B7B83">
                <w:rPr>
                  <w:rFonts w:eastAsia="Malgun Gothic"/>
                  <w:sz w:val="20"/>
                  <w:lang w:val="en-GB" w:eastAsia="de-DE"/>
                </w:rPr>
                <w:t xml:space="preserve"> ) {</w:t>
              </w:r>
            </w:ins>
          </w:p>
        </w:tc>
        <w:tc>
          <w:tcPr>
            <w:tcW w:w="1152" w:type="dxa"/>
          </w:tcPr>
          <w:p w14:paraId="4A33144C"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290" w:author="Ye-Kui Wang (yk1)" w:date="2021-02-19T16:40:00Z"/>
                <w:rFonts w:eastAsia="Malgun Gothic"/>
                <w:sz w:val="20"/>
                <w:lang w:val="en-GB"/>
              </w:rPr>
            </w:pPr>
          </w:p>
        </w:tc>
      </w:tr>
      <w:tr w:rsidR="000B7B83" w:rsidRPr="000B7B83" w14:paraId="79710ABC" w14:textId="77777777" w:rsidTr="00450C30">
        <w:trPr>
          <w:cantSplit/>
          <w:jc w:val="center"/>
          <w:ins w:id="291" w:author="Ye-Kui Wang (yk1)" w:date="2021-02-19T16:40:00Z"/>
        </w:trPr>
        <w:tc>
          <w:tcPr>
            <w:tcW w:w="7920" w:type="dxa"/>
          </w:tcPr>
          <w:p w14:paraId="70B9205C"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292" w:author="Ye-Kui Wang (yk1)" w:date="2021-02-19T16:40:00Z"/>
                <w:rFonts w:eastAsia="Malgun Gothic"/>
                <w:b/>
                <w:sz w:val="20"/>
                <w:lang w:val="en-GB"/>
              </w:rPr>
            </w:pPr>
            <w:ins w:id="293" w:author="Ye-Kui Wang (yk1)" w:date="2021-02-19T16:40:00Z">
              <w:r w:rsidRPr="000B7B83">
                <w:rPr>
                  <w:rFonts w:eastAsia="Malgun Gothic"/>
                  <w:b/>
                  <w:sz w:val="20"/>
                  <w:lang w:val="en-GB" w:eastAsia="de-DE"/>
                </w:rPr>
                <w:lastRenderedPageBreak/>
                <w:tab/>
              </w:r>
              <w:r w:rsidRPr="000B7B83">
                <w:rPr>
                  <w:rFonts w:eastAsia="Malgun Gothic"/>
                  <w:b/>
                  <w:sz w:val="20"/>
                  <w:lang w:val="en-GB" w:eastAsia="de-DE"/>
                </w:rPr>
                <w:tab/>
              </w:r>
              <w:proofErr w:type="spellStart"/>
              <w:r w:rsidRPr="000B7B83">
                <w:rPr>
                  <w:rFonts w:eastAsia="Malgun Gothic"/>
                  <w:b/>
                  <w:sz w:val="20"/>
                  <w:lang w:val="en-GB" w:eastAsia="de-DE"/>
                </w:rPr>
                <w:t>intrinsic_params_equal_flag</w:t>
              </w:r>
              <w:proofErr w:type="spellEnd"/>
            </w:ins>
          </w:p>
        </w:tc>
        <w:tc>
          <w:tcPr>
            <w:tcW w:w="1152" w:type="dxa"/>
          </w:tcPr>
          <w:p w14:paraId="091B5AA4"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294" w:author="Ye-Kui Wang (yk1)" w:date="2021-02-19T16:40:00Z"/>
                <w:rFonts w:eastAsia="Malgun Gothic"/>
                <w:sz w:val="20"/>
                <w:lang w:val="en-GB"/>
              </w:rPr>
            </w:pPr>
            <w:proofErr w:type="gramStart"/>
            <w:ins w:id="295"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1)</w:t>
              </w:r>
            </w:ins>
          </w:p>
        </w:tc>
      </w:tr>
      <w:tr w:rsidR="000B7B83" w:rsidRPr="000B7B83" w14:paraId="70DEB877" w14:textId="77777777" w:rsidTr="00450C30">
        <w:trPr>
          <w:jc w:val="center"/>
          <w:ins w:id="296" w:author="Ye-Kui Wang (yk1)" w:date="2021-02-19T16:40:00Z"/>
        </w:trPr>
        <w:tc>
          <w:tcPr>
            <w:tcW w:w="7920" w:type="dxa"/>
          </w:tcPr>
          <w:p w14:paraId="00B5C13E"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297" w:author="Ye-Kui Wang (yk1)" w:date="2021-02-19T16:40:00Z"/>
                <w:rFonts w:eastAsia="MS Mincho"/>
                <w:b/>
                <w:sz w:val="20"/>
                <w:lang w:val="en-GB"/>
              </w:rPr>
            </w:pPr>
            <w:ins w:id="298" w:author="Ye-Kui Wang (yk1)" w:date="2021-02-19T16:40:00Z">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prec_focal_length</w:t>
              </w:r>
              <w:proofErr w:type="spellEnd"/>
            </w:ins>
          </w:p>
        </w:tc>
        <w:tc>
          <w:tcPr>
            <w:tcW w:w="1152" w:type="dxa"/>
          </w:tcPr>
          <w:p w14:paraId="57C30D36"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299" w:author="Ye-Kui Wang (yk1)" w:date="2021-02-19T16:40:00Z"/>
                <w:rFonts w:eastAsia="MS Mincho"/>
                <w:b/>
                <w:bCs/>
                <w:sz w:val="20"/>
                <w:lang w:val="en-GB"/>
              </w:rPr>
            </w:pPr>
            <w:proofErr w:type="spellStart"/>
            <w:ins w:id="300" w:author="Ye-Kui Wang (yk1)" w:date="2021-02-19T16:40:00Z">
              <w:r w:rsidRPr="000B7B83">
                <w:rPr>
                  <w:rFonts w:eastAsia="SimSun"/>
                  <w:sz w:val="20"/>
                  <w:lang w:val="en-GB" w:eastAsia="de-DE"/>
                </w:rPr>
                <w:t>ue</w:t>
              </w:r>
              <w:proofErr w:type="spellEnd"/>
              <w:r w:rsidRPr="000B7B83">
                <w:rPr>
                  <w:rFonts w:eastAsia="SimSun"/>
                  <w:sz w:val="20"/>
                  <w:lang w:val="en-GB" w:eastAsia="de-DE"/>
                </w:rPr>
                <w:t>(v)</w:t>
              </w:r>
            </w:ins>
          </w:p>
        </w:tc>
      </w:tr>
      <w:tr w:rsidR="000B7B83" w:rsidRPr="000B7B83" w14:paraId="4AFA96D1" w14:textId="77777777" w:rsidTr="00450C30">
        <w:trPr>
          <w:cantSplit/>
          <w:jc w:val="center"/>
          <w:ins w:id="301" w:author="Ye-Kui Wang (yk1)" w:date="2021-02-19T16:40:00Z"/>
        </w:trPr>
        <w:tc>
          <w:tcPr>
            <w:tcW w:w="7920" w:type="dxa"/>
          </w:tcPr>
          <w:p w14:paraId="2B57AF75"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02" w:author="Ye-Kui Wang (yk1)" w:date="2021-02-19T16:40:00Z"/>
                <w:rFonts w:eastAsia="Malgun Gothic"/>
                <w:b/>
                <w:sz w:val="20"/>
                <w:lang w:val="en-GB"/>
              </w:rPr>
            </w:pPr>
            <w:ins w:id="303" w:author="Ye-Kui Wang (yk1)" w:date="2021-02-19T16:40:00Z">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prec_principal_point</w:t>
              </w:r>
              <w:proofErr w:type="spellEnd"/>
            </w:ins>
          </w:p>
        </w:tc>
        <w:tc>
          <w:tcPr>
            <w:tcW w:w="1152" w:type="dxa"/>
          </w:tcPr>
          <w:p w14:paraId="5DF2E9A7"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04" w:author="Ye-Kui Wang (yk1)" w:date="2021-02-19T16:40:00Z"/>
                <w:rFonts w:eastAsia="Malgun Gothic"/>
                <w:sz w:val="20"/>
                <w:lang w:val="en-GB"/>
              </w:rPr>
            </w:pPr>
            <w:proofErr w:type="spellStart"/>
            <w:ins w:id="305" w:author="Ye-Kui Wang (yk1)" w:date="2021-02-19T16:40:00Z">
              <w:r w:rsidRPr="000B7B83">
                <w:rPr>
                  <w:rFonts w:eastAsia="Malgun Gothic"/>
                  <w:sz w:val="20"/>
                  <w:lang w:val="en-GB" w:eastAsia="de-DE"/>
                </w:rPr>
                <w:t>ue</w:t>
              </w:r>
              <w:proofErr w:type="spellEnd"/>
              <w:r w:rsidRPr="000B7B83">
                <w:rPr>
                  <w:rFonts w:eastAsia="Malgun Gothic"/>
                  <w:sz w:val="20"/>
                  <w:lang w:val="en-GB" w:eastAsia="de-DE"/>
                </w:rPr>
                <w:t>(v)</w:t>
              </w:r>
            </w:ins>
          </w:p>
        </w:tc>
      </w:tr>
      <w:tr w:rsidR="000B7B83" w:rsidRPr="000B7B83" w14:paraId="2161C5FB" w14:textId="77777777" w:rsidTr="00450C30">
        <w:trPr>
          <w:cantSplit/>
          <w:jc w:val="center"/>
          <w:ins w:id="306" w:author="Ye-Kui Wang (yk1)" w:date="2021-02-19T16:40:00Z"/>
        </w:trPr>
        <w:tc>
          <w:tcPr>
            <w:tcW w:w="7920" w:type="dxa"/>
          </w:tcPr>
          <w:p w14:paraId="0A78A007"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07" w:author="Ye-Kui Wang (yk1)" w:date="2021-02-19T16:40:00Z"/>
                <w:rFonts w:eastAsia="Malgun Gothic"/>
                <w:b/>
                <w:sz w:val="20"/>
                <w:lang w:val="en-GB"/>
              </w:rPr>
            </w:pPr>
            <w:ins w:id="308" w:author="Ye-Kui Wang (yk1)" w:date="2021-02-19T16:40:00Z">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prec_skew_factor</w:t>
              </w:r>
              <w:proofErr w:type="spellEnd"/>
            </w:ins>
          </w:p>
        </w:tc>
        <w:tc>
          <w:tcPr>
            <w:tcW w:w="1152" w:type="dxa"/>
          </w:tcPr>
          <w:p w14:paraId="509FE6B0"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09" w:author="Ye-Kui Wang (yk1)" w:date="2021-02-19T16:40:00Z"/>
                <w:rFonts w:eastAsia="Malgun Gothic"/>
                <w:sz w:val="20"/>
                <w:lang w:val="en-GB"/>
              </w:rPr>
            </w:pPr>
            <w:proofErr w:type="spellStart"/>
            <w:ins w:id="310" w:author="Ye-Kui Wang (yk1)" w:date="2021-02-19T16:40:00Z">
              <w:r w:rsidRPr="000B7B83">
                <w:rPr>
                  <w:rFonts w:eastAsia="Malgun Gothic"/>
                  <w:sz w:val="20"/>
                  <w:lang w:val="en-GB" w:eastAsia="de-DE"/>
                </w:rPr>
                <w:t>ue</w:t>
              </w:r>
              <w:proofErr w:type="spellEnd"/>
              <w:r w:rsidRPr="000B7B83">
                <w:rPr>
                  <w:rFonts w:eastAsia="Malgun Gothic"/>
                  <w:sz w:val="20"/>
                  <w:lang w:val="en-GB" w:eastAsia="de-DE"/>
                </w:rPr>
                <w:t>(v)</w:t>
              </w:r>
            </w:ins>
          </w:p>
        </w:tc>
      </w:tr>
      <w:tr w:rsidR="000B7B83" w:rsidRPr="000B7B83" w14:paraId="0F0715A0" w14:textId="77777777" w:rsidTr="00450C30">
        <w:trPr>
          <w:cantSplit/>
          <w:jc w:val="center"/>
          <w:ins w:id="311" w:author="Ye-Kui Wang (yk1)" w:date="2021-02-19T16:40:00Z"/>
        </w:trPr>
        <w:tc>
          <w:tcPr>
            <w:tcW w:w="7920" w:type="dxa"/>
          </w:tcPr>
          <w:p w14:paraId="3EF4F212" w14:textId="3F26361B"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12" w:author="Ye-Kui Wang (yk1)" w:date="2021-02-19T16:40:00Z"/>
                <w:rFonts w:eastAsia="Malgun Gothic"/>
                <w:sz w:val="20"/>
                <w:lang w:val="en-GB"/>
              </w:rPr>
            </w:pPr>
            <w:ins w:id="313" w:author="Ye-Kui Wang (yk1)" w:date="2021-02-19T16:40:00Z">
              <w:r w:rsidRPr="000B7B83">
                <w:rPr>
                  <w:rFonts w:eastAsia="Malgun Gothic"/>
                  <w:b/>
                  <w:sz w:val="20"/>
                  <w:lang w:val="en-GB" w:eastAsia="de-DE"/>
                </w:rPr>
                <w:tab/>
              </w:r>
              <w:r w:rsidRPr="000B7B83">
                <w:rPr>
                  <w:rFonts w:eastAsia="Malgun Gothic"/>
                  <w:b/>
                  <w:sz w:val="20"/>
                  <w:lang w:val="en-GB" w:eastAsia="de-DE"/>
                </w:rPr>
                <w:tab/>
              </w:r>
              <w:proofErr w:type="gramStart"/>
              <w:r w:rsidRPr="000B7B83">
                <w:rPr>
                  <w:rFonts w:eastAsia="Malgun Gothic"/>
                  <w:sz w:val="20"/>
                  <w:lang w:val="en-GB" w:eastAsia="de-DE"/>
                </w:rPr>
                <w:t>for( i</w:t>
              </w:r>
              <w:proofErr w:type="gramEnd"/>
              <w:r w:rsidRPr="000B7B83">
                <w:rPr>
                  <w:rFonts w:eastAsia="Malgun Gothic"/>
                  <w:sz w:val="20"/>
                  <w:lang w:val="en-GB" w:eastAsia="de-DE"/>
                </w:rPr>
                <w:t xml:space="preserve"> = 0; i  &lt;=  </w:t>
              </w:r>
              <w:proofErr w:type="spellStart"/>
              <w:r w:rsidRPr="000B7B83">
                <w:rPr>
                  <w:rFonts w:eastAsia="Malgun Gothic"/>
                  <w:sz w:val="20"/>
                  <w:lang w:val="en-GB" w:eastAsia="de-DE"/>
                </w:rPr>
                <w:t>intrinsic_params_equal_flag</w:t>
              </w:r>
              <w:proofErr w:type="spellEnd"/>
              <w:r w:rsidRPr="000B7B83">
                <w:rPr>
                  <w:rFonts w:eastAsia="Malgun Gothic"/>
                  <w:sz w:val="20"/>
                  <w:lang w:val="en-GB" w:eastAsia="de-DE"/>
                </w:rPr>
                <w:t xml:space="preserve"> ? </w:t>
              </w:r>
              <w:proofErr w:type="gramStart"/>
              <w:r w:rsidRPr="000B7B83">
                <w:rPr>
                  <w:rFonts w:eastAsia="Malgun Gothic"/>
                  <w:sz w:val="20"/>
                  <w:lang w:val="en-GB" w:eastAsia="de-DE"/>
                </w:rPr>
                <w:t>0 :</w:t>
              </w:r>
              <w:proofErr w:type="gramEnd"/>
              <w:r w:rsidRPr="000B7B83">
                <w:rPr>
                  <w:rFonts w:eastAsia="Malgun Gothic"/>
                  <w:sz w:val="20"/>
                  <w:lang w:val="en-GB" w:eastAsia="de-DE"/>
                </w:rPr>
                <w:t xml:space="preserve"> numViewsMinus1; i++ ) {</w:t>
              </w:r>
            </w:ins>
          </w:p>
        </w:tc>
        <w:tc>
          <w:tcPr>
            <w:tcW w:w="1152" w:type="dxa"/>
          </w:tcPr>
          <w:p w14:paraId="55F765BE"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14" w:author="Ye-Kui Wang (yk1)" w:date="2021-02-19T16:40:00Z"/>
                <w:rFonts w:eastAsia="Malgun Gothic"/>
                <w:sz w:val="20"/>
                <w:lang w:val="en-GB"/>
              </w:rPr>
            </w:pPr>
          </w:p>
        </w:tc>
      </w:tr>
      <w:tr w:rsidR="000B7B83" w:rsidRPr="000B7B83" w14:paraId="352236F9" w14:textId="77777777" w:rsidTr="00450C30">
        <w:trPr>
          <w:cantSplit/>
          <w:jc w:val="center"/>
          <w:ins w:id="315" w:author="Ye-Kui Wang (yk1)" w:date="2021-02-19T16:40:00Z"/>
        </w:trPr>
        <w:tc>
          <w:tcPr>
            <w:tcW w:w="7920" w:type="dxa"/>
          </w:tcPr>
          <w:p w14:paraId="1DD5484F"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16" w:author="Ye-Kui Wang (yk1)" w:date="2021-02-19T16:40:00Z"/>
                <w:rFonts w:eastAsia="Malgun Gothic"/>
                <w:b/>
                <w:sz w:val="20"/>
                <w:lang w:val="en-GB"/>
              </w:rPr>
            </w:pPr>
            <w:ins w:id="317"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sign_focal_length_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1A43C67C"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18" w:author="Ye-Kui Wang (yk1)" w:date="2021-02-19T16:40:00Z"/>
                <w:rFonts w:eastAsia="Malgun Gothic"/>
                <w:sz w:val="20"/>
                <w:lang w:val="en-GB"/>
              </w:rPr>
            </w:pPr>
            <w:proofErr w:type="gramStart"/>
            <w:ins w:id="319"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1)</w:t>
              </w:r>
            </w:ins>
          </w:p>
        </w:tc>
      </w:tr>
      <w:tr w:rsidR="000B7B83" w:rsidRPr="000B7B83" w14:paraId="66ACDD82" w14:textId="77777777" w:rsidTr="00450C30">
        <w:trPr>
          <w:jc w:val="center"/>
          <w:ins w:id="320" w:author="Ye-Kui Wang (yk1)" w:date="2021-02-19T16:40:00Z"/>
        </w:trPr>
        <w:tc>
          <w:tcPr>
            <w:tcW w:w="7920" w:type="dxa"/>
          </w:tcPr>
          <w:p w14:paraId="7CA3C392"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21" w:author="Ye-Kui Wang (yk1)" w:date="2021-02-19T16:40:00Z"/>
                <w:rFonts w:eastAsia="MS Mincho"/>
                <w:b/>
                <w:sz w:val="20"/>
                <w:lang w:val="en-GB"/>
              </w:rPr>
            </w:pPr>
            <w:ins w:id="322"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exponent_focal_length_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3192C56E"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323" w:author="Ye-Kui Wang (yk1)" w:date="2021-02-19T16:40:00Z"/>
                <w:rFonts w:eastAsia="MS Mincho"/>
                <w:b/>
                <w:bCs/>
                <w:sz w:val="20"/>
                <w:lang w:val="en-GB"/>
              </w:rPr>
            </w:pPr>
            <w:proofErr w:type="gramStart"/>
            <w:ins w:id="324" w:author="Ye-Kui Wang (yk1)" w:date="2021-02-19T16:40:00Z">
              <w:r w:rsidRPr="000B7B83">
                <w:rPr>
                  <w:rFonts w:eastAsia="SimSun"/>
                  <w:sz w:val="20"/>
                  <w:lang w:val="en-GB" w:eastAsia="de-DE"/>
                </w:rPr>
                <w:t>u(</w:t>
              </w:r>
              <w:proofErr w:type="gramEnd"/>
              <w:r w:rsidRPr="000B7B83">
                <w:rPr>
                  <w:rFonts w:eastAsia="SimSun"/>
                  <w:sz w:val="20"/>
                  <w:lang w:val="en-GB" w:eastAsia="de-DE"/>
                </w:rPr>
                <w:t>6)</w:t>
              </w:r>
            </w:ins>
          </w:p>
        </w:tc>
      </w:tr>
      <w:tr w:rsidR="000B7B83" w:rsidRPr="000B7B83" w14:paraId="29DE0C76" w14:textId="77777777" w:rsidTr="00450C30">
        <w:trPr>
          <w:cantSplit/>
          <w:jc w:val="center"/>
          <w:ins w:id="325" w:author="Ye-Kui Wang (yk1)" w:date="2021-02-19T16:40:00Z"/>
        </w:trPr>
        <w:tc>
          <w:tcPr>
            <w:tcW w:w="7920" w:type="dxa"/>
          </w:tcPr>
          <w:p w14:paraId="10BAA82F"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26" w:author="Ye-Kui Wang (yk1)" w:date="2021-02-19T16:40:00Z"/>
                <w:rFonts w:eastAsia="Malgun Gothic"/>
                <w:b/>
                <w:sz w:val="20"/>
                <w:lang w:val="en-GB"/>
              </w:rPr>
            </w:pPr>
            <w:ins w:id="327"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mantissa_focal_length_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63D2D263"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28" w:author="Ye-Kui Wang (yk1)" w:date="2021-02-19T16:40:00Z"/>
                <w:rFonts w:eastAsia="Malgun Gothic"/>
                <w:sz w:val="20"/>
                <w:lang w:val="en-GB"/>
              </w:rPr>
            </w:pPr>
            <w:ins w:id="329" w:author="Ye-Kui Wang (yk1)" w:date="2021-02-19T16:40:00Z">
              <w:r w:rsidRPr="000B7B83">
                <w:rPr>
                  <w:rFonts w:eastAsia="Malgun Gothic"/>
                  <w:sz w:val="20"/>
                  <w:lang w:val="en-GB" w:eastAsia="de-DE"/>
                </w:rPr>
                <w:t>u(v)</w:t>
              </w:r>
            </w:ins>
          </w:p>
        </w:tc>
      </w:tr>
      <w:tr w:rsidR="000B7B83" w:rsidRPr="000B7B83" w14:paraId="54B00F1D" w14:textId="77777777" w:rsidTr="00450C30">
        <w:trPr>
          <w:cantSplit/>
          <w:jc w:val="center"/>
          <w:ins w:id="330" w:author="Ye-Kui Wang (yk1)" w:date="2021-02-19T16:40:00Z"/>
        </w:trPr>
        <w:tc>
          <w:tcPr>
            <w:tcW w:w="7920" w:type="dxa"/>
          </w:tcPr>
          <w:p w14:paraId="4690E54E"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31" w:author="Ye-Kui Wang (yk1)" w:date="2021-02-19T16:40:00Z"/>
                <w:rFonts w:eastAsia="Malgun Gothic"/>
                <w:b/>
                <w:sz w:val="20"/>
                <w:lang w:val="en-GB"/>
              </w:rPr>
            </w:pPr>
            <w:ins w:id="332"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sign_focal_length_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3FB9C464"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33" w:author="Ye-Kui Wang (yk1)" w:date="2021-02-19T16:40:00Z"/>
                <w:rFonts w:eastAsia="Malgun Gothic"/>
                <w:sz w:val="20"/>
                <w:lang w:val="en-GB"/>
              </w:rPr>
            </w:pPr>
            <w:proofErr w:type="gramStart"/>
            <w:ins w:id="334"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1)</w:t>
              </w:r>
            </w:ins>
          </w:p>
        </w:tc>
      </w:tr>
      <w:tr w:rsidR="000B7B83" w:rsidRPr="000B7B83" w14:paraId="44ACB3D3" w14:textId="77777777" w:rsidTr="00450C30">
        <w:trPr>
          <w:jc w:val="center"/>
          <w:ins w:id="335" w:author="Ye-Kui Wang (yk1)" w:date="2021-02-19T16:40:00Z"/>
        </w:trPr>
        <w:tc>
          <w:tcPr>
            <w:tcW w:w="7920" w:type="dxa"/>
          </w:tcPr>
          <w:p w14:paraId="01409CC3"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36" w:author="Ye-Kui Wang (yk1)" w:date="2021-02-19T16:40:00Z"/>
                <w:rFonts w:eastAsia="MS Mincho"/>
                <w:b/>
                <w:sz w:val="20"/>
                <w:lang w:val="en-GB"/>
              </w:rPr>
            </w:pPr>
            <w:ins w:id="337"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exponent_focal_length_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26CA946C"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338" w:author="Ye-Kui Wang (yk1)" w:date="2021-02-19T16:40:00Z"/>
                <w:rFonts w:eastAsia="MS Mincho"/>
                <w:b/>
                <w:bCs/>
                <w:sz w:val="20"/>
                <w:lang w:val="en-GB"/>
              </w:rPr>
            </w:pPr>
            <w:proofErr w:type="gramStart"/>
            <w:ins w:id="339" w:author="Ye-Kui Wang (yk1)" w:date="2021-02-19T16:40:00Z">
              <w:r w:rsidRPr="000B7B83">
                <w:rPr>
                  <w:rFonts w:eastAsia="SimSun"/>
                  <w:sz w:val="20"/>
                  <w:lang w:val="en-GB" w:eastAsia="de-DE"/>
                </w:rPr>
                <w:t>u(</w:t>
              </w:r>
              <w:proofErr w:type="gramEnd"/>
              <w:r w:rsidRPr="000B7B83">
                <w:rPr>
                  <w:rFonts w:eastAsia="SimSun"/>
                  <w:sz w:val="20"/>
                  <w:lang w:val="en-GB" w:eastAsia="de-DE"/>
                </w:rPr>
                <w:t>6)</w:t>
              </w:r>
            </w:ins>
          </w:p>
        </w:tc>
      </w:tr>
      <w:tr w:rsidR="000B7B83" w:rsidRPr="000B7B83" w14:paraId="60316ECA" w14:textId="77777777" w:rsidTr="00450C30">
        <w:trPr>
          <w:cantSplit/>
          <w:jc w:val="center"/>
          <w:ins w:id="340" w:author="Ye-Kui Wang (yk1)" w:date="2021-02-19T16:40:00Z"/>
        </w:trPr>
        <w:tc>
          <w:tcPr>
            <w:tcW w:w="7920" w:type="dxa"/>
          </w:tcPr>
          <w:p w14:paraId="307B7AA9"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41" w:author="Ye-Kui Wang (yk1)" w:date="2021-02-19T16:40:00Z"/>
                <w:rFonts w:eastAsia="Malgun Gothic"/>
                <w:b/>
                <w:sz w:val="20"/>
                <w:lang w:val="en-GB"/>
              </w:rPr>
            </w:pPr>
            <w:ins w:id="342"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mantissa_focal_length_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0C1D6ED4"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43" w:author="Ye-Kui Wang (yk1)" w:date="2021-02-19T16:40:00Z"/>
                <w:rFonts w:eastAsia="Malgun Gothic"/>
                <w:sz w:val="20"/>
                <w:lang w:val="en-GB"/>
              </w:rPr>
            </w:pPr>
            <w:ins w:id="344" w:author="Ye-Kui Wang (yk1)" w:date="2021-02-19T16:40:00Z">
              <w:r w:rsidRPr="000B7B83">
                <w:rPr>
                  <w:rFonts w:eastAsia="Malgun Gothic"/>
                  <w:sz w:val="20"/>
                  <w:lang w:val="en-GB" w:eastAsia="de-DE"/>
                </w:rPr>
                <w:t>u(v)</w:t>
              </w:r>
            </w:ins>
          </w:p>
        </w:tc>
      </w:tr>
      <w:tr w:rsidR="000B7B83" w:rsidRPr="000B7B83" w14:paraId="5C8214DF" w14:textId="77777777" w:rsidTr="00450C30">
        <w:trPr>
          <w:cantSplit/>
          <w:jc w:val="center"/>
          <w:ins w:id="345" w:author="Ye-Kui Wang (yk1)" w:date="2021-02-19T16:40:00Z"/>
        </w:trPr>
        <w:tc>
          <w:tcPr>
            <w:tcW w:w="7920" w:type="dxa"/>
          </w:tcPr>
          <w:p w14:paraId="637428ED"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46" w:author="Ye-Kui Wang (yk1)" w:date="2021-02-19T16:40:00Z"/>
                <w:rFonts w:eastAsia="Malgun Gothic"/>
                <w:b/>
                <w:sz w:val="20"/>
                <w:lang w:val="en-GB"/>
              </w:rPr>
            </w:pPr>
            <w:ins w:id="347"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sign_principal_point_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7A52FB5D"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48" w:author="Ye-Kui Wang (yk1)" w:date="2021-02-19T16:40:00Z"/>
                <w:rFonts w:eastAsia="Malgun Gothic"/>
                <w:sz w:val="20"/>
                <w:lang w:val="en-GB"/>
              </w:rPr>
            </w:pPr>
            <w:proofErr w:type="gramStart"/>
            <w:ins w:id="349"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1)</w:t>
              </w:r>
            </w:ins>
          </w:p>
        </w:tc>
      </w:tr>
      <w:tr w:rsidR="000B7B83" w:rsidRPr="000B7B83" w14:paraId="7636332A" w14:textId="77777777" w:rsidTr="00450C30">
        <w:trPr>
          <w:jc w:val="center"/>
          <w:ins w:id="350" w:author="Ye-Kui Wang (yk1)" w:date="2021-02-19T16:40:00Z"/>
        </w:trPr>
        <w:tc>
          <w:tcPr>
            <w:tcW w:w="7920" w:type="dxa"/>
          </w:tcPr>
          <w:p w14:paraId="0567930B"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51" w:author="Ye-Kui Wang (yk1)" w:date="2021-02-19T16:40:00Z"/>
                <w:rFonts w:eastAsia="MS Mincho"/>
                <w:b/>
                <w:sz w:val="20"/>
                <w:lang w:val="en-GB"/>
              </w:rPr>
            </w:pPr>
            <w:ins w:id="352"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exponent_principal_point_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7180D347"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353" w:author="Ye-Kui Wang (yk1)" w:date="2021-02-19T16:40:00Z"/>
                <w:rFonts w:eastAsia="MS Mincho"/>
                <w:b/>
                <w:bCs/>
                <w:sz w:val="20"/>
                <w:lang w:val="en-GB"/>
              </w:rPr>
            </w:pPr>
            <w:proofErr w:type="gramStart"/>
            <w:ins w:id="354" w:author="Ye-Kui Wang (yk1)" w:date="2021-02-19T16:40:00Z">
              <w:r w:rsidRPr="000B7B83">
                <w:rPr>
                  <w:rFonts w:eastAsia="SimSun"/>
                  <w:sz w:val="20"/>
                  <w:lang w:val="en-GB" w:eastAsia="de-DE"/>
                </w:rPr>
                <w:t>u(</w:t>
              </w:r>
              <w:proofErr w:type="gramEnd"/>
              <w:r w:rsidRPr="000B7B83">
                <w:rPr>
                  <w:rFonts w:eastAsia="SimSun"/>
                  <w:sz w:val="20"/>
                  <w:lang w:val="en-GB" w:eastAsia="de-DE"/>
                </w:rPr>
                <w:t>6)</w:t>
              </w:r>
            </w:ins>
          </w:p>
        </w:tc>
      </w:tr>
      <w:tr w:rsidR="000B7B83" w:rsidRPr="000B7B83" w14:paraId="297E93DD" w14:textId="77777777" w:rsidTr="00450C30">
        <w:trPr>
          <w:cantSplit/>
          <w:jc w:val="center"/>
          <w:ins w:id="355" w:author="Ye-Kui Wang (yk1)" w:date="2021-02-19T16:40:00Z"/>
        </w:trPr>
        <w:tc>
          <w:tcPr>
            <w:tcW w:w="7920" w:type="dxa"/>
          </w:tcPr>
          <w:p w14:paraId="1855D383"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56" w:author="Ye-Kui Wang (yk1)" w:date="2021-02-19T16:40:00Z"/>
                <w:rFonts w:eastAsia="Malgun Gothic"/>
                <w:b/>
                <w:sz w:val="20"/>
                <w:lang w:val="fr-CH"/>
              </w:rPr>
            </w:pPr>
            <w:ins w:id="357" w:author="Ye-Kui Wang (yk1)" w:date="2021-02-19T16:40:00Z">
              <w:r w:rsidRPr="000B7B83">
                <w:rPr>
                  <w:rFonts w:eastAsia="Malgun Gothic"/>
                  <w:b/>
                  <w:sz w:val="20"/>
                  <w:lang w:val="fr-CH" w:eastAsia="de-DE"/>
                </w:rPr>
                <w:tab/>
              </w:r>
              <w:r w:rsidRPr="000B7B83">
                <w:rPr>
                  <w:rFonts w:eastAsia="Malgun Gothic"/>
                  <w:b/>
                  <w:sz w:val="20"/>
                  <w:lang w:val="fr-CH" w:eastAsia="de-DE"/>
                </w:rPr>
                <w:tab/>
              </w:r>
              <w:r w:rsidRPr="000B7B83">
                <w:rPr>
                  <w:rFonts w:eastAsia="Malgun Gothic"/>
                  <w:b/>
                  <w:sz w:val="20"/>
                  <w:lang w:val="fr-CH" w:eastAsia="de-DE"/>
                </w:rPr>
                <w:tab/>
                <w:t>mantissa_principal_point_x</w:t>
              </w:r>
              <w:r w:rsidRPr="000B7B83">
                <w:rPr>
                  <w:rFonts w:eastAsia="Malgun Gothic"/>
                  <w:sz w:val="20"/>
                  <w:lang w:val="fr-CH" w:eastAsia="de-DE"/>
                </w:rPr>
                <w:t>[ i ]</w:t>
              </w:r>
            </w:ins>
          </w:p>
        </w:tc>
        <w:tc>
          <w:tcPr>
            <w:tcW w:w="1152" w:type="dxa"/>
          </w:tcPr>
          <w:p w14:paraId="2FA008CE"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58" w:author="Ye-Kui Wang (yk1)" w:date="2021-02-19T16:40:00Z"/>
                <w:rFonts w:eastAsia="Malgun Gothic"/>
                <w:sz w:val="20"/>
                <w:lang w:val="en-GB"/>
              </w:rPr>
            </w:pPr>
            <w:ins w:id="359" w:author="Ye-Kui Wang (yk1)" w:date="2021-02-19T16:40:00Z">
              <w:r w:rsidRPr="000B7B83">
                <w:rPr>
                  <w:rFonts w:eastAsia="Malgun Gothic"/>
                  <w:sz w:val="20"/>
                  <w:lang w:val="en-GB" w:eastAsia="de-DE"/>
                </w:rPr>
                <w:t>u(v)</w:t>
              </w:r>
            </w:ins>
          </w:p>
        </w:tc>
      </w:tr>
      <w:tr w:rsidR="000B7B83" w:rsidRPr="000B7B83" w14:paraId="69CAF474" w14:textId="77777777" w:rsidTr="00450C30">
        <w:trPr>
          <w:cantSplit/>
          <w:jc w:val="center"/>
          <w:ins w:id="360" w:author="Ye-Kui Wang (yk1)" w:date="2021-02-19T16:40:00Z"/>
        </w:trPr>
        <w:tc>
          <w:tcPr>
            <w:tcW w:w="7920" w:type="dxa"/>
          </w:tcPr>
          <w:p w14:paraId="77FB54A2"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61" w:author="Ye-Kui Wang (yk1)" w:date="2021-02-19T16:40:00Z"/>
                <w:rFonts w:eastAsia="Malgun Gothic"/>
                <w:b/>
                <w:sz w:val="20"/>
                <w:lang w:val="en-GB"/>
              </w:rPr>
            </w:pPr>
            <w:ins w:id="362"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sign_principal_point_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7FEAB266"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63" w:author="Ye-Kui Wang (yk1)" w:date="2021-02-19T16:40:00Z"/>
                <w:rFonts w:eastAsia="Malgun Gothic"/>
                <w:sz w:val="20"/>
                <w:lang w:val="en-GB"/>
              </w:rPr>
            </w:pPr>
            <w:proofErr w:type="gramStart"/>
            <w:ins w:id="364"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1)</w:t>
              </w:r>
            </w:ins>
          </w:p>
        </w:tc>
      </w:tr>
      <w:tr w:rsidR="000B7B83" w:rsidRPr="000B7B83" w14:paraId="2FA0F907" w14:textId="77777777" w:rsidTr="00450C30">
        <w:trPr>
          <w:jc w:val="center"/>
          <w:ins w:id="365" w:author="Ye-Kui Wang (yk1)" w:date="2021-02-19T16:40:00Z"/>
        </w:trPr>
        <w:tc>
          <w:tcPr>
            <w:tcW w:w="7920" w:type="dxa"/>
          </w:tcPr>
          <w:p w14:paraId="2A10FAA8"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66" w:author="Ye-Kui Wang (yk1)" w:date="2021-02-19T16:40:00Z"/>
                <w:rFonts w:eastAsia="MS Mincho"/>
                <w:b/>
                <w:sz w:val="20"/>
                <w:lang w:val="en-GB"/>
              </w:rPr>
            </w:pPr>
            <w:ins w:id="367" w:author="Ye-Kui Wang (yk1)" w:date="2021-02-19T16:40:00Z">
              <w:r w:rsidRPr="000B7B83">
                <w:rPr>
                  <w:rFonts w:eastAsia="SimSun"/>
                  <w:b/>
                  <w:sz w:val="20"/>
                  <w:lang w:val="en-GB" w:eastAsia="de-DE"/>
                </w:rPr>
                <w:tab/>
              </w:r>
              <w:r w:rsidRPr="000B7B83">
                <w:rPr>
                  <w:rFonts w:eastAsia="SimSun"/>
                  <w:b/>
                  <w:sz w:val="20"/>
                  <w:lang w:val="en-GB" w:eastAsia="de-DE"/>
                </w:rPr>
                <w:tab/>
              </w:r>
              <w:r w:rsidRPr="000B7B83">
                <w:rPr>
                  <w:rFonts w:eastAsia="SimSun"/>
                  <w:b/>
                  <w:sz w:val="20"/>
                  <w:lang w:val="en-GB" w:eastAsia="de-DE"/>
                </w:rPr>
                <w:tab/>
              </w:r>
              <w:proofErr w:type="spellStart"/>
              <w:r w:rsidRPr="000B7B83">
                <w:rPr>
                  <w:rFonts w:eastAsia="SimSun"/>
                  <w:b/>
                  <w:sz w:val="20"/>
                  <w:lang w:val="en-GB" w:eastAsia="de-DE"/>
                </w:rPr>
                <w:t>exponent_principal_point_</w:t>
              </w:r>
              <w:proofErr w:type="gramStart"/>
              <w:r w:rsidRPr="000B7B83">
                <w:rPr>
                  <w:rFonts w:eastAsia="SimSun"/>
                  <w:b/>
                  <w:sz w:val="20"/>
                  <w:lang w:val="en-GB" w:eastAsia="de-DE"/>
                </w:rPr>
                <w:t>y</w:t>
              </w:r>
              <w:proofErr w:type="spellEnd"/>
              <w:r w:rsidRPr="000B7B83">
                <w:rPr>
                  <w:rFonts w:eastAsia="SimSun"/>
                  <w:sz w:val="20"/>
                  <w:lang w:val="en-GB" w:eastAsia="de-DE"/>
                </w:rPr>
                <w:t>[</w:t>
              </w:r>
              <w:proofErr w:type="gramEnd"/>
              <w:r w:rsidRPr="000B7B83">
                <w:rPr>
                  <w:rFonts w:eastAsia="SimSun"/>
                  <w:sz w:val="20"/>
                  <w:lang w:val="en-GB" w:eastAsia="de-DE"/>
                </w:rPr>
                <w:t> i ]</w:t>
              </w:r>
            </w:ins>
          </w:p>
        </w:tc>
        <w:tc>
          <w:tcPr>
            <w:tcW w:w="1152" w:type="dxa"/>
          </w:tcPr>
          <w:p w14:paraId="686CC3D0"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368" w:author="Ye-Kui Wang (yk1)" w:date="2021-02-19T16:40:00Z"/>
                <w:rFonts w:eastAsia="MS Mincho"/>
                <w:b/>
                <w:bCs/>
                <w:sz w:val="20"/>
                <w:lang w:val="en-GB"/>
              </w:rPr>
            </w:pPr>
            <w:proofErr w:type="gramStart"/>
            <w:ins w:id="369" w:author="Ye-Kui Wang (yk1)" w:date="2021-02-19T16:40:00Z">
              <w:r w:rsidRPr="000B7B83">
                <w:rPr>
                  <w:rFonts w:eastAsia="SimSun"/>
                  <w:sz w:val="20"/>
                  <w:lang w:val="en-GB" w:eastAsia="de-DE"/>
                </w:rPr>
                <w:t>u(</w:t>
              </w:r>
              <w:proofErr w:type="gramEnd"/>
              <w:r w:rsidRPr="000B7B83">
                <w:rPr>
                  <w:rFonts w:eastAsia="SimSun"/>
                  <w:sz w:val="20"/>
                  <w:lang w:val="en-GB" w:eastAsia="de-DE"/>
                </w:rPr>
                <w:t>6)</w:t>
              </w:r>
            </w:ins>
          </w:p>
        </w:tc>
      </w:tr>
      <w:tr w:rsidR="000B7B83" w:rsidRPr="000B7B83" w14:paraId="5946AF11" w14:textId="77777777" w:rsidTr="00450C30">
        <w:trPr>
          <w:cantSplit/>
          <w:jc w:val="center"/>
          <w:ins w:id="370" w:author="Ye-Kui Wang (yk1)" w:date="2021-02-19T16:40:00Z"/>
        </w:trPr>
        <w:tc>
          <w:tcPr>
            <w:tcW w:w="7920" w:type="dxa"/>
          </w:tcPr>
          <w:p w14:paraId="4D7E3BB0"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71" w:author="Ye-Kui Wang (yk1)" w:date="2021-02-19T16:40:00Z"/>
                <w:rFonts w:eastAsia="Malgun Gothic"/>
                <w:b/>
                <w:sz w:val="20"/>
                <w:lang w:val="fr-CH"/>
              </w:rPr>
            </w:pPr>
            <w:ins w:id="372" w:author="Ye-Kui Wang (yk1)" w:date="2021-02-19T16:40:00Z">
              <w:r w:rsidRPr="000B7B83">
                <w:rPr>
                  <w:rFonts w:eastAsia="Malgun Gothic"/>
                  <w:b/>
                  <w:sz w:val="20"/>
                  <w:lang w:val="fr-CH" w:eastAsia="de-DE"/>
                </w:rPr>
                <w:tab/>
              </w:r>
              <w:r w:rsidRPr="000B7B83">
                <w:rPr>
                  <w:rFonts w:eastAsia="Malgun Gothic"/>
                  <w:b/>
                  <w:sz w:val="20"/>
                  <w:lang w:val="fr-CH" w:eastAsia="de-DE"/>
                </w:rPr>
                <w:tab/>
              </w:r>
              <w:r w:rsidRPr="000B7B83">
                <w:rPr>
                  <w:rFonts w:eastAsia="Malgun Gothic"/>
                  <w:b/>
                  <w:sz w:val="20"/>
                  <w:lang w:val="fr-CH" w:eastAsia="de-DE"/>
                </w:rPr>
                <w:tab/>
                <w:t>mantissa_principal_point_y</w:t>
              </w:r>
              <w:r w:rsidRPr="000B7B83">
                <w:rPr>
                  <w:rFonts w:eastAsia="Malgun Gothic"/>
                  <w:sz w:val="20"/>
                  <w:lang w:val="fr-CH" w:eastAsia="de-DE"/>
                </w:rPr>
                <w:t>[ i ]</w:t>
              </w:r>
            </w:ins>
          </w:p>
        </w:tc>
        <w:tc>
          <w:tcPr>
            <w:tcW w:w="1152" w:type="dxa"/>
          </w:tcPr>
          <w:p w14:paraId="7EC4A6FA"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73" w:author="Ye-Kui Wang (yk1)" w:date="2021-02-19T16:40:00Z"/>
                <w:rFonts w:eastAsia="Malgun Gothic"/>
                <w:sz w:val="20"/>
                <w:lang w:val="en-GB"/>
              </w:rPr>
            </w:pPr>
            <w:ins w:id="374" w:author="Ye-Kui Wang (yk1)" w:date="2021-02-19T16:40:00Z">
              <w:r w:rsidRPr="000B7B83">
                <w:rPr>
                  <w:rFonts w:eastAsia="Malgun Gothic"/>
                  <w:sz w:val="20"/>
                  <w:lang w:val="en-GB" w:eastAsia="de-DE"/>
                </w:rPr>
                <w:t>u(v)</w:t>
              </w:r>
            </w:ins>
          </w:p>
        </w:tc>
      </w:tr>
      <w:tr w:rsidR="000B7B83" w:rsidRPr="000B7B83" w14:paraId="20A2CD17" w14:textId="77777777" w:rsidTr="00450C30">
        <w:trPr>
          <w:cantSplit/>
          <w:jc w:val="center"/>
          <w:ins w:id="375" w:author="Ye-Kui Wang (yk1)" w:date="2021-02-19T16:40:00Z"/>
        </w:trPr>
        <w:tc>
          <w:tcPr>
            <w:tcW w:w="7920" w:type="dxa"/>
          </w:tcPr>
          <w:p w14:paraId="07B70EE6"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76" w:author="Ye-Kui Wang (yk1)" w:date="2021-02-19T16:40:00Z"/>
                <w:rFonts w:eastAsia="Malgun Gothic"/>
                <w:b/>
                <w:sz w:val="20"/>
                <w:lang w:val="en-GB"/>
              </w:rPr>
            </w:pPr>
            <w:ins w:id="377"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sign_skew_</w:t>
              </w:r>
              <w:proofErr w:type="gramStart"/>
              <w:r w:rsidRPr="000B7B83">
                <w:rPr>
                  <w:rFonts w:eastAsia="Malgun Gothic"/>
                  <w:b/>
                  <w:sz w:val="20"/>
                  <w:lang w:val="en-GB" w:eastAsia="de-DE"/>
                </w:rPr>
                <w:t>factor</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14C33A5D"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78" w:author="Ye-Kui Wang (yk1)" w:date="2021-02-19T16:40:00Z"/>
                <w:rFonts w:eastAsia="Malgun Gothic"/>
                <w:sz w:val="20"/>
                <w:lang w:val="en-GB"/>
              </w:rPr>
            </w:pPr>
            <w:proofErr w:type="gramStart"/>
            <w:ins w:id="379"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1)</w:t>
              </w:r>
            </w:ins>
          </w:p>
        </w:tc>
      </w:tr>
      <w:tr w:rsidR="000B7B83" w:rsidRPr="000B7B83" w14:paraId="39FBBE64" w14:textId="77777777" w:rsidTr="00450C30">
        <w:trPr>
          <w:jc w:val="center"/>
          <w:ins w:id="380" w:author="Ye-Kui Wang (yk1)" w:date="2021-02-19T16:40:00Z"/>
        </w:trPr>
        <w:tc>
          <w:tcPr>
            <w:tcW w:w="7920" w:type="dxa"/>
          </w:tcPr>
          <w:p w14:paraId="20A2B3E3"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81" w:author="Ye-Kui Wang (yk1)" w:date="2021-02-19T16:40:00Z"/>
                <w:rFonts w:eastAsia="MS Mincho"/>
                <w:b/>
                <w:sz w:val="20"/>
                <w:lang w:val="en-GB"/>
              </w:rPr>
            </w:pPr>
            <w:ins w:id="382"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exponent_skew_</w:t>
              </w:r>
              <w:proofErr w:type="gramStart"/>
              <w:r w:rsidRPr="000B7B83">
                <w:rPr>
                  <w:rFonts w:eastAsia="Malgun Gothic"/>
                  <w:b/>
                  <w:sz w:val="20"/>
                  <w:lang w:val="en-GB" w:eastAsia="de-DE"/>
                </w:rPr>
                <w:t>factor</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1CDBDEB6"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383" w:author="Ye-Kui Wang (yk1)" w:date="2021-02-19T16:40:00Z"/>
                <w:rFonts w:eastAsia="MS Mincho"/>
                <w:b/>
                <w:bCs/>
                <w:sz w:val="20"/>
                <w:lang w:val="en-GB"/>
              </w:rPr>
            </w:pPr>
            <w:proofErr w:type="gramStart"/>
            <w:ins w:id="384" w:author="Ye-Kui Wang (yk1)" w:date="2021-02-19T16:40:00Z">
              <w:r w:rsidRPr="000B7B83">
                <w:rPr>
                  <w:rFonts w:eastAsia="SimSun"/>
                  <w:sz w:val="20"/>
                  <w:lang w:val="en-GB" w:eastAsia="de-DE"/>
                </w:rPr>
                <w:t>u(</w:t>
              </w:r>
              <w:proofErr w:type="gramEnd"/>
              <w:r w:rsidRPr="000B7B83">
                <w:rPr>
                  <w:rFonts w:eastAsia="SimSun"/>
                  <w:sz w:val="20"/>
                  <w:lang w:val="en-GB" w:eastAsia="de-DE"/>
                </w:rPr>
                <w:t>6)</w:t>
              </w:r>
            </w:ins>
          </w:p>
        </w:tc>
      </w:tr>
      <w:tr w:rsidR="000B7B83" w:rsidRPr="000B7B83" w14:paraId="0292DCE9" w14:textId="77777777" w:rsidTr="00450C30">
        <w:trPr>
          <w:cantSplit/>
          <w:jc w:val="center"/>
          <w:ins w:id="385" w:author="Ye-Kui Wang (yk1)" w:date="2021-02-19T16:40:00Z"/>
        </w:trPr>
        <w:tc>
          <w:tcPr>
            <w:tcW w:w="7920" w:type="dxa"/>
          </w:tcPr>
          <w:p w14:paraId="09C3C6BE"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86" w:author="Ye-Kui Wang (yk1)" w:date="2021-02-19T16:40:00Z"/>
                <w:rFonts w:eastAsia="Malgun Gothic"/>
                <w:b/>
                <w:sz w:val="20"/>
                <w:lang w:val="en-GB"/>
              </w:rPr>
            </w:pPr>
            <w:ins w:id="387"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mantissa_skew_</w:t>
              </w:r>
              <w:proofErr w:type="gramStart"/>
              <w:r w:rsidRPr="000B7B83">
                <w:rPr>
                  <w:rFonts w:eastAsia="Malgun Gothic"/>
                  <w:b/>
                  <w:sz w:val="20"/>
                  <w:lang w:val="en-GB" w:eastAsia="de-DE"/>
                </w:rPr>
                <w:t>factor</w:t>
              </w:r>
              <w:proofErr w:type="spellEnd"/>
              <w:r w:rsidRPr="000B7B83">
                <w:rPr>
                  <w:rFonts w:eastAsia="Malgun Gothic"/>
                  <w:sz w:val="20"/>
                  <w:lang w:val="en-GB" w:eastAsia="de-DE"/>
                </w:rPr>
                <w:t>[</w:t>
              </w:r>
              <w:proofErr w:type="gramEnd"/>
              <w:r w:rsidRPr="000B7B83">
                <w:rPr>
                  <w:rFonts w:eastAsia="Malgun Gothic"/>
                  <w:sz w:val="20"/>
                  <w:lang w:val="en-GB" w:eastAsia="de-DE"/>
                </w:rPr>
                <w:t> i ]</w:t>
              </w:r>
            </w:ins>
          </w:p>
        </w:tc>
        <w:tc>
          <w:tcPr>
            <w:tcW w:w="1152" w:type="dxa"/>
          </w:tcPr>
          <w:p w14:paraId="36AC1448"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88" w:author="Ye-Kui Wang (yk1)" w:date="2021-02-19T16:40:00Z"/>
                <w:rFonts w:eastAsia="Malgun Gothic"/>
                <w:sz w:val="20"/>
                <w:lang w:val="en-GB"/>
              </w:rPr>
            </w:pPr>
            <w:ins w:id="389" w:author="Ye-Kui Wang (yk1)" w:date="2021-02-19T16:40:00Z">
              <w:r w:rsidRPr="000B7B83">
                <w:rPr>
                  <w:rFonts w:eastAsia="Malgun Gothic"/>
                  <w:sz w:val="20"/>
                  <w:lang w:val="en-GB" w:eastAsia="de-DE"/>
                </w:rPr>
                <w:t>u(v)</w:t>
              </w:r>
            </w:ins>
          </w:p>
        </w:tc>
      </w:tr>
      <w:tr w:rsidR="000B7B83" w:rsidRPr="000B7B83" w14:paraId="6B59B492" w14:textId="77777777" w:rsidTr="00450C30">
        <w:trPr>
          <w:cantSplit/>
          <w:jc w:val="center"/>
          <w:ins w:id="390" w:author="Ye-Kui Wang (yk1)" w:date="2021-02-19T16:40:00Z"/>
        </w:trPr>
        <w:tc>
          <w:tcPr>
            <w:tcW w:w="7920" w:type="dxa"/>
          </w:tcPr>
          <w:p w14:paraId="57318673"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91" w:author="Ye-Kui Wang (yk1)" w:date="2021-02-19T16:40:00Z"/>
                <w:rFonts w:eastAsia="Malgun Gothic"/>
                <w:sz w:val="20"/>
                <w:lang w:val="en-GB"/>
              </w:rPr>
            </w:pPr>
            <w:ins w:id="392"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sz w:val="20"/>
                  <w:lang w:val="en-GB" w:eastAsia="de-DE"/>
                </w:rPr>
                <w:t>}</w:t>
              </w:r>
            </w:ins>
          </w:p>
        </w:tc>
        <w:tc>
          <w:tcPr>
            <w:tcW w:w="1152" w:type="dxa"/>
          </w:tcPr>
          <w:p w14:paraId="21FFBF46"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393" w:author="Ye-Kui Wang (yk1)" w:date="2021-02-19T16:40:00Z"/>
                <w:rFonts w:eastAsia="Malgun Gothic"/>
                <w:sz w:val="20"/>
                <w:lang w:val="en-GB"/>
              </w:rPr>
            </w:pPr>
          </w:p>
        </w:tc>
      </w:tr>
      <w:tr w:rsidR="000B7B83" w:rsidRPr="000B7B83" w14:paraId="50B0B75A" w14:textId="77777777" w:rsidTr="00450C30">
        <w:trPr>
          <w:jc w:val="center"/>
          <w:ins w:id="394" w:author="Ye-Kui Wang (yk1)" w:date="2021-02-19T16:40:00Z"/>
        </w:trPr>
        <w:tc>
          <w:tcPr>
            <w:tcW w:w="7920" w:type="dxa"/>
          </w:tcPr>
          <w:p w14:paraId="6B714491"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95" w:author="Ye-Kui Wang (yk1)" w:date="2021-02-19T16:40:00Z"/>
                <w:rFonts w:eastAsia="MS Mincho"/>
                <w:sz w:val="20"/>
                <w:lang w:val="en-GB"/>
              </w:rPr>
            </w:pPr>
            <w:ins w:id="396" w:author="Ye-Kui Wang (yk1)" w:date="2021-02-19T16:40:00Z">
              <w:r w:rsidRPr="000B7B83">
                <w:rPr>
                  <w:rFonts w:eastAsia="Malgun Gothic"/>
                  <w:b/>
                  <w:sz w:val="20"/>
                  <w:lang w:val="en-GB" w:eastAsia="de-DE"/>
                </w:rPr>
                <w:tab/>
              </w:r>
              <w:r w:rsidRPr="000B7B83">
                <w:rPr>
                  <w:rFonts w:eastAsia="Malgun Gothic"/>
                  <w:sz w:val="20"/>
                  <w:lang w:val="en-GB" w:eastAsia="de-DE"/>
                </w:rPr>
                <w:t>}</w:t>
              </w:r>
            </w:ins>
          </w:p>
        </w:tc>
        <w:tc>
          <w:tcPr>
            <w:tcW w:w="1152" w:type="dxa"/>
          </w:tcPr>
          <w:p w14:paraId="73604E82"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397" w:author="Ye-Kui Wang (yk1)" w:date="2021-02-19T16:40:00Z"/>
                <w:rFonts w:eastAsia="MS Mincho"/>
                <w:b/>
                <w:bCs/>
                <w:sz w:val="20"/>
                <w:lang w:val="en-GB"/>
              </w:rPr>
            </w:pPr>
          </w:p>
        </w:tc>
      </w:tr>
      <w:tr w:rsidR="000B7B83" w:rsidRPr="000B7B83" w14:paraId="4572A614" w14:textId="77777777" w:rsidTr="00450C30">
        <w:trPr>
          <w:cantSplit/>
          <w:jc w:val="center"/>
          <w:ins w:id="398" w:author="Ye-Kui Wang (yk1)" w:date="2021-02-19T16:40:00Z"/>
        </w:trPr>
        <w:tc>
          <w:tcPr>
            <w:tcW w:w="7920" w:type="dxa"/>
          </w:tcPr>
          <w:p w14:paraId="2676E7B7"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399" w:author="Ye-Kui Wang (yk1)" w:date="2021-02-19T16:40:00Z"/>
                <w:rFonts w:eastAsia="Malgun Gothic"/>
                <w:sz w:val="20"/>
                <w:lang w:val="en-GB"/>
              </w:rPr>
            </w:pPr>
            <w:ins w:id="400" w:author="Ye-Kui Wang (yk1)" w:date="2021-02-19T16:40:00Z">
              <w:r w:rsidRPr="000B7B83">
                <w:rPr>
                  <w:rFonts w:eastAsia="Malgun Gothic"/>
                  <w:b/>
                  <w:sz w:val="20"/>
                  <w:lang w:val="en-GB" w:eastAsia="de-DE"/>
                </w:rPr>
                <w:tab/>
              </w:r>
              <w:proofErr w:type="gramStart"/>
              <w:r w:rsidRPr="000B7B83">
                <w:rPr>
                  <w:rFonts w:eastAsia="Malgun Gothic"/>
                  <w:sz w:val="20"/>
                  <w:lang w:val="en-GB" w:eastAsia="de-DE"/>
                </w:rPr>
                <w:t xml:space="preserve">if( </w:t>
              </w:r>
              <w:proofErr w:type="spellStart"/>
              <w:r w:rsidRPr="000B7B83">
                <w:rPr>
                  <w:rFonts w:eastAsia="Malgun Gothic"/>
                  <w:sz w:val="20"/>
                  <w:lang w:val="en-GB" w:eastAsia="de-DE"/>
                </w:rPr>
                <w:t>extrinsic</w:t>
              </w:r>
              <w:proofErr w:type="gramEnd"/>
              <w:r w:rsidRPr="000B7B83">
                <w:rPr>
                  <w:rFonts w:eastAsia="Malgun Gothic"/>
                  <w:sz w:val="20"/>
                  <w:lang w:val="en-GB" w:eastAsia="de-DE"/>
                </w:rPr>
                <w:t>_param_flag</w:t>
              </w:r>
              <w:proofErr w:type="spellEnd"/>
              <w:r w:rsidRPr="000B7B83">
                <w:rPr>
                  <w:rFonts w:eastAsia="Malgun Gothic"/>
                  <w:sz w:val="20"/>
                  <w:lang w:val="en-GB" w:eastAsia="de-DE"/>
                </w:rPr>
                <w:t xml:space="preserve"> ) {</w:t>
              </w:r>
            </w:ins>
          </w:p>
        </w:tc>
        <w:tc>
          <w:tcPr>
            <w:tcW w:w="1152" w:type="dxa"/>
          </w:tcPr>
          <w:p w14:paraId="3AA42029"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01" w:author="Ye-Kui Wang (yk1)" w:date="2021-02-19T16:40:00Z"/>
                <w:rFonts w:eastAsia="Malgun Gothic"/>
                <w:sz w:val="20"/>
                <w:lang w:val="en-GB"/>
              </w:rPr>
            </w:pPr>
          </w:p>
        </w:tc>
      </w:tr>
      <w:tr w:rsidR="000B7B83" w:rsidRPr="000B7B83" w14:paraId="2597E925" w14:textId="77777777" w:rsidTr="00450C30">
        <w:trPr>
          <w:cantSplit/>
          <w:jc w:val="center"/>
          <w:ins w:id="402" w:author="Ye-Kui Wang (yk1)" w:date="2021-02-19T16:40:00Z"/>
        </w:trPr>
        <w:tc>
          <w:tcPr>
            <w:tcW w:w="7920" w:type="dxa"/>
          </w:tcPr>
          <w:p w14:paraId="5A5A174B"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03" w:author="Ye-Kui Wang (yk1)" w:date="2021-02-19T16:40:00Z"/>
                <w:rFonts w:eastAsia="Malgun Gothic"/>
                <w:b/>
                <w:sz w:val="20"/>
                <w:lang w:val="en-GB"/>
              </w:rPr>
            </w:pPr>
            <w:ins w:id="404" w:author="Ye-Kui Wang (yk1)" w:date="2021-02-19T16:40:00Z">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prec_rotation_param</w:t>
              </w:r>
              <w:proofErr w:type="spellEnd"/>
            </w:ins>
          </w:p>
        </w:tc>
        <w:tc>
          <w:tcPr>
            <w:tcW w:w="1152" w:type="dxa"/>
          </w:tcPr>
          <w:p w14:paraId="4D3C83C5"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05" w:author="Ye-Kui Wang (yk1)" w:date="2021-02-19T16:40:00Z"/>
                <w:rFonts w:eastAsia="Malgun Gothic"/>
                <w:sz w:val="20"/>
                <w:lang w:val="en-GB"/>
              </w:rPr>
            </w:pPr>
            <w:proofErr w:type="spellStart"/>
            <w:ins w:id="406" w:author="Ye-Kui Wang (yk1)" w:date="2021-02-19T16:40:00Z">
              <w:r w:rsidRPr="000B7B83">
                <w:rPr>
                  <w:rFonts w:eastAsia="Malgun Gothic"/>
                  <w:sz w:val="20"/>
                  <w:lang w:val="en-GB" w:eastAsia="de-DE"/>
                </w:rPr>
                <w:t>ue</w:t>
              </w:r>
              <w:proofErr w:type="spellEnd"/>
              <w:r w:rsidRPr="000B7B83">
                <w:rPr>
                  <w:rFonts w:eastAsia="Malgun Gothic"/>
                  <w:sz w:val="20"/>
                  <w:lang w:val="en-GB" w:eastAsia="de-DE"/>
                </w:rPr>
                <w:t>(v)</w:t>
              </w:r>
            </w:ins>
          </w:p>
        </w:tc>
      </w:tr>
      <w:tr w:rsidR="000B7B83" w:rsidRPr="000B7B83" w14:paraId="7A9AD7BD" w14:textId="77777777" w:rsidTr="00450C30">
        <w:trPr>
          <w:jc w:val="center"/>
          <w:ins w:id="407" w:author="Ye-Kui Wang (yk1)" w:date="2021-02-19T16:40:00Z"/>
        </w:trPr>
        <w:tc>
          <w:tcPr>
            <w:tcW w:w="7920" w:type="dxa"/>
          </w:tcPr>
          <w:p w14:paraId="4FD7FC58"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08" w:author="Ye-Kui Wang (yk1)" w:date="2021-02-19T16:40:00Z"/>
                <w:rFonts w:eastAsia="MS Mincho"/>
                <w:b/>
                <w:sz w:val="20"/>
                <w:lang w:val="en-GB"/>
              </w:rPr>
            </w:pPr>
            <w:ins w:id="409" w:author="Ye-Kui Wang (yk1)" w:date="2021-02-19T16:40:00Z">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prec_translation_param</w:t>
              </w:r>
              <w:proofErr w:type="spellEnd"/>
            </w:ins>
          </w:p>
        </w:tc>
        <w:tc>
          <w:tcPr>
            <w:tcW w:w="1152" w:type="dxa"/>
          </w:tcPr>
          <w:p w14:paraId="2BF895E2"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410" w:author="Ye-Kui Wang (yk1)" w:date="2021-02-19T16:40:00Z"/>
                <w:rFonts w:eastAsia="MS Mincho"/>
                <w:b/>
                <w:bCs/>
                <w:sz w:val="20"/>
                <w:lang w:val="en-GB"/>
              </w:rPr>
            </w:pPr>
            <w:proofErr w:type="spellStart"/>
            <w:ins w:id="411" w:author="Ye-Kui Wang (yk1)" w:date="2021-02-19T16:40:00Z">
              <w:r w:rsidRPr="000B7B83">
                <w:rPr>
                  <w:rFonts w:eastAsia="SimSun"/>
                  <w:sz w:val="20"/>
                  <w:lang w:val="en-GB" w:eastAsia="de-DE"/>
                </w:rPr>
                <w:t>ue</w:t>
              </w:r>
              <w:proofErr w:type="spellEnd"/>
              <w:r w:rsidRPr="000B7B83">
                <w:rPr>
                  <w:rFonts w:eastAsia="SimSun"/>
                  <w:sz w:val="20"/>
                  <w:lang w:val="en-GB" w:eastAsia="de-DE"/>
                </w:rPr>
                <w:t>(v)</w:t>
              </w:r>
            </w:ins>
          </w:p>
        </w:tc>
      </w:tr>
      <w:tr w:rsidR="000B7B83" w:rsidRPr="000B7B83" w14:paraId="1A937CCF" w14:textId="77777777" w:rsidTr="00450C30">
        <w:trPr>
          <w:cantSplit/>
          <w:jc w:val="center"/>
          <w:ins w:id="412" w:author="Ye-Kui Wang (yk1)" w:date="2021-02-19T16:40:00Z"/>
        </w:trPr>
        <w:tc>
          <w:tcPr>
            <w:tcW w:w="7920" w:type="dxa"/>
          </w:tcPr>
          <w:p w14:paraId="2153694B"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13" w:author="Ye-Kui Wang (yk1)" w:date="2021-02-19T16:40:00Z"/>
                <w:rFonts w:eastAsia="Malgun Gothic"/>
                <w:sz w:val="20"/>
                <w:lang w:val="en-GB"/>
              </w:rPr>
            </w:pPr>
            <w:ins w:id="414" w:author="Ye-Kui Wang (yk1)" w:date="2021-02-19T16:40:00Z">
              <w:r w:rsidRPr="000B7B83">
                <w:rPr>
                  <w:rFonts w:eastAsia="Malgun Gothic"/>
                  <w:sz w:val="20"/>
                  <w:lang w:val="en-GB" w:eastAsia="de-DE"/>
                </w:rPr>
                <w:tab/>
              </w:r>
              <w:r w:rsidRPr="000B7B83">
                <w:rPr>
                  <w:rFonts w:eastAsia="Malgun Gothic"/>
                  <w:sz w:val="20"/>
                  <w:lang w:val="en-GB" w:eastAsia="de-DE"/>
                </w:rPr>
                <w:tab/>
              </w:r>
              <w:proofErr w:type="gramStart"/>
              <w:r w:rsidRPr="000B7B83">
                <w:rPr>
                  <w:rFonts w:eastAsia="Malgun Gothic"/>
                  <w:sz w:val="20"/>
                  <w:lang w:val="en-GB" w:eastAsia="de-DE"/>
                </w:rPr>
                <w:t>for( i</w:t>
              </w:r>
              <w:proofErr w:type="gramEnd"/>
              <w:r w:rsidRPr="000B7B83">
                <w:rPr>
                  <w:rFonts w:eastAsia="Malgun Gothic"/>
                  <w:sz w:val="20"/>
                  <w:lang w:val="en-GB" w:eastAsia="de-DE"/>
                </w:rPr>
                <w:t xml:space="preserve"> = 0; i  &lt;=  numViewsMinus1; i++ )</w:t>
              </w:r>
            </w:ins>
          </w:p>
        </w:tc>
        <w:tc>
          <w:tcPr>
            <w:tcW w:w="1152" w:type="dxa"/>
          </w:tcPr>
          <w:p w14:paraId="17FB3100"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15" w:author="Ye-Kui Wang (yk1)" w:date="2021-02-19T16:40:00Z"/>
                <w:rFonts w:eastAsia="Malgun Gothic"/>
                <w:sz w:val="20"/>
                <w:lang w:val="en-GB"/>
              </w:rPr>
            </w:pPr>
          </w:p>
        </w:tc>
      </w:tr>
      <w:tr w:rsidR="000B7B83" w:rsidRPr="000B7B83" w14:paraId="1260B40D" w14:textId="77777777" w:rsidTr="00450C30">
        <w:trPr>
          <w:cantSplit/>
          <w:jc w:val="center"/>
          <w:ins w:id="416" w:author="Ye-Kui Wang (yk1)" w:date="2021-02-19T16:40:00Z"/>
        </w:trPr>
        <w:tc>
          <w:tcPr>
            <w:tcW w:w="7920" w:type="dxa"/>
          </w:tcPr>
          <w:p w14:paraId="2727C055"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17" w:author="Ye-Kui Wang (yk1)" w:date="2021-02-19T16:40:00Z"/>
                <w:rFonts w:eastAsia="Malgun Gothic"/>
                <w:sz w:val="20"/>
                <w:lang w:val="en-GB"/>
              </w:rPr>
            </w:pPr>
            <w:ins w:id="418" w:author="Ye-Kui Wang (yk1)" w:date="2021-02-19T16:40:00Z">
              <w:r w:rsidRPr="000B7B83">
                <w:rPr>
                  <w:rFonts w:eastAsia="Malgun Gothic"/>
                  <w:sz w:val="20"/>
                  <w:lang w:val="en-GB" w:eastAsia="de-DE"/>
                </w:rPr>
                <w:tab/>
              </w:r>
              <w:r w:rsidRPr="000B7B83">
                <w:rPr>
                  <w:rFonts w:eastAsia="Malgun Gothic"/>
                  <w:sz w:val="20"/>
                  <w:lang w:val="en-GB" w:eastAsia="de-DE"/>
                </w:rPr>
                <w:tab/>
              </w:r>
              <w:r w:rsidRPr="000B7B83">
                <w:rPr>
                  <w:rFonts w:eastAsia="Malgun Gothic"/>
                  <w:sz w:val="20"/>
                  <w:lang w:val="en-GB" w:eastAsia="de-DE"/>
                </w:rPr>
                <w:tab/>
              </w:r>
              <w:proofErr w:type="gramStart"/>
              <w:r w:rsidRPr="000B7B83">
                <w:rPr>
                  <w:rFonts w:eastAsia="Malgun Gothic"/>
                  <w:sz w:val="20"/>
                  <w:lang w:val="en-GB" w:eastAsia="de-DE"/>
                </w:rPr>
                <w:t>for( j</w:t>
              </w:r>
              <w:proofErr w:type="gramEnd"/>
              <w:r w:rsidRPr="000B7B83">
                <w:rPr>
                  <w:rFonts w:eastAsia="Malgun Gothic"/>
                  <w:sz w:val="20"/>
                  <w:lang w:val="en-GB" w:eastAsia="de-DE"/>
                </w:rPr>
                <w:t xml:space="preserve"> = 0; j &lt; 3; </w:t>
              </w:r>
              <w:proofErr w:type="spellStart"/>
              <w:r w:rsidRPr="000B7B83">
                <w:rPr>
                  <w:rFonts w:eastAsia="Malgun Gothic"/>
                  <w:sz w:val="20"/>
                  <w:lang w:val="en-GB" w:eastAsia="de-DE"/>
                </w:rPr>
                <w:t>j++</w:t>
              </w:r>
              <w:proofErr w:type="spellEnd"/>
              <w:r w:rsidRPr="000B7B83">
                <w:rPr>
                  <w:rFonts w:eastAsia="Malgun Gothic"/>
                  <w:sz w:val="20"/>
                  <w:lang w:val="en-GB" w:eastAsia="de-DE"/>
                </w:rPr>
                <w:t xml:space="preserve"> ) { /* row */</w:t>
              </w:r>
            </w:ins>
          </w:p>
        </w:tc>
        <w:tc>
          <w:tcPr>
            <w:tcW w:w="1152" w:type="dxa"/>
          </w:tcPr>
          <w:p w14:paraId="3B0A3A05"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19" w:author="Ye-Kui Wang (yk1)" w:date="2021-02-19T16:40:00Z"/>
                <w:rFonts w:eastAsia="Malgun Gothic"/>
                <w:sz w:val="20"/>
                <w:lang w:val="en-GB"/>
              </w:rPr>
            </w:pPr>
          </w:p>
        </w:tc>
      </w:tr>
      <w:tr w:rsidR="000B7B83" w:rsidRPr="000B7B83" w14:paraId="0506EC98" w14:textId="77777777" w:rsidTr="00450C30">
        <w:trPr>
          <w:jc w:val="center"/>
          <w:ins w:id="420" w:author="Ye-Kui Wang (yk1)" w:date="2021-02-19T16:40:00Z"/>
        </w:trPr>
        <w:tc>
          <w:tcPr>
            <w:tcW w:w="7920" w:type="dxa"/>
          </w:tcPr>
          <w:p w14:paraId="22E80F38"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21" w:author="Ye-Kui Wang (yk1)" w:date="2021-02-19T16:40:00Z"/>
                <w:rFonts w:eastAsia="MS Mincho"/>
                <w:sz w:val="20"/>
                <w:lang w:val="en-GB"/>
              </w:rPr>
            </w:pPr>
            <w:ins w:id="422" w:author="Ye-Kui Wang (yk1)" w:date="2021-02-19T16:40:00Z">
              <w:r w:rsidRPr="000B7B83">
                <w:rPr>
                  <w:rFonts w:eastAsia="Malgun Gothic"/>
                  <w:sz w:val="20"/>
                  <w:lang w:val="en-GB" w:eastAsia="de-DE"/>
                </w:rPr>
                <w:tab/>
              </w:r>
              <w:r w:rsidRPr="000B7B83">
                <w:rPr>
                  <w:rFonts w:eastAsia="Malgun Gothic"/>
                  <w:sz w:val="20"/>
                  <w:lang w:val="en-GB" w:eastAsia="de-DE"/>
                </w:rPr>
                <w:tab/>
              </w:r>
              <w:r w:rsidRPr="000B7B83">
                <w:rPr>
                  <w:rFonts w:eastAsia="Malgun Gothic"/>
                  <w:sz w:val="20"/>
                  <w:lang w:val="en-GB" w:eastAsia="de-DE"/>
                </w:rPr>
                <w:tab/>
              </w:r>
              <w:r w:rsidRPr="000B7B83">
                <w:rPr>
                  <w:rFonts w:eastAsia="Malgun Gothic"/>
                  <w:sz w:val="20"/>
                  <w:lang w:val="en-GB" w:eastAsia="de-DE"/>
                </w:rPr>
                <w:tab/>
              </w:r>
              <w:proofErr w:type="gramStart"/>
              <w:r w:rsidRPr="000B7B83">
                <w:rPr>
                  <w:rFonts w:eastAsia="Malgun Gothic"/>
                  <w:sz w:val="20"/>
                  <w:lang w:val="en-GB" w:eastAsia="de-DE"/>
                </w:rPr>
                <w:t>for( k</w:t>
              </w:r>
              <w:proofErr w:type="gramEnd"/>
              <w:r w:rsidRPr="000B7B83">
                <w:rPr>
                  <w:rFonts w:eastAsia="Malgun Gothic"/>
                  <w:sz w:val="20"/>
                  <w:lang w:val="en-GB" w:eastAsia="de-DE"/>
                </w:rPr>
                <w:t xml:space="preserve"> = 0; k &lt; 3; k++ ) { /* column */</w:t>
              </w:r>
            </w:ins>
          </w:p>
        </w:tc>
        <w:tc>
          <w:tcPr>
            <w:tcW w:w="1152" w:type="dxa"/>
          </w:tcPr>
          <w:p w14:paraId="3B9CAF89"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423" w:author="Ye-Kui Wang (yk1)" w:date="2021-02-19T16:40:00Z"/>
                <w:rFonts w:eastAsia="MS Mincho"/>
                <w:b/>
                <w:bCs/>
                <w:sz w:val="20"/>
                <w:lang w:val="en-GB"/>
              </w:rPr>
            </w:pPr>
          </w:p>
        </w:tc>
      </w:tr>
      <w:tr w:rsidR="000B7B83" w:rsidRPr="000B7B83" w14:paraId="6A185D19" w14:textId="77777777" w:rsidTr="00450C30">
        <w:trPr>
          <w:cantSplit/>
          <w:jc w:val="center"/>
          <w:ins w:id="424" w:author="Ye-Kui Wang (yk1)" w:date="2021-02-19T16:40:00Z"/>
        </w:trPr>
        <w:tc>
          <w:tcPr>
            <w:tcW w:w="7920" w:type="dxa"/>
          </w:tcPr>
          <w:p w14:paraId="75AF442E"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25" w:author="Ye-Kui Wang (yk1)" w:date="2021-02-19T16:40:00Z"/>
                <w:rFonts w:eastAsia="Malgun Gothic"/>
                <w:b/>
                <w:sz w:val="20"/>
                <w:lang w:val="en-GB"/>
              </w:rPr>
            </w:pPr>
            <w:ins w:id="426"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sign_</w:t>
              </w:r>
              <w:proofErr w:type="gramStart"/>
              <w:r w:rsidRPr="000B7B83">
                <w:rPr>
                  <w:rFonts w:eastAsia="Malgun Gothic"/>
                  <w:b/>
                  <w:sz w:val="20"/>
                  <w:lang w:val="en-GB" w:eastAsia="de-DE"/>
                </w:rPr>
                <w:t>r</w:t>
              </w:r>
              <w:proofErr w:type="spellEnd"/>
              <w:r w:rsidRPr="000B7B83">
                <w:rPr>
                  <w:rFonts w:eastAsia="Malgun Gothic"/>
                  <w:sz w:val="20"/>
                  <w:lang w:val="en-GB" w:eastAsia="de-DE"/>
                </w:rPr>
                <w:t>[</w:t>
              </w:r>
              <w:proofErr w:type="gramEnd"/>
              <w:r w:rsidRPr="000B7B83">
                <w:rPr>
                  <w:rFonts w:eastAsia="Malgun Gothic"/>
                  <w:sz w:val="20"/>
                  <w:lang w:val="en-GB" w:eastAsia="de-DE"/>
                </w:rPr>
                <w:t> i ][ j ][ k ]</w:t>
              </w:r>
            </w:ins>
          </w:p>
        </w:tc>
        <w:tc>
          <w:tcPr>
            <w:tcW w:w="1152" w:type="dxa"/>
          </w:tcPr>
          <w:p w14:paraId="5FD7850E"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27" w:author="Ye-Kui Wang (yk1)" w:date="2021-02-19T16:40:00Z"/>
                <w:rFonts w:eastAsia="Malgun Gothic"/>
                <w:sz w:val="20"/>
                <w:lang w:val="en-GB"/>
              </w:rPr>
            </w:pPr>
            <w:proofErr w:type="gramStart"/>
            <w:ins w:id="428"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1)</w:t>
              </w:r>
            </w:ins>
          </w:p>
        </w:tc>
      </w:tr>
      <w:tr w:rsidR="000B7B83" w:rsidRPr="000B7B83" w14:paraId="4A37FB5C" w14:textId="77777777" w:rsidTr="00450C30">
        <w:trPr>
          <w:cantSplit/>
          <w:jc w:val="center"/>
          <w:ins w:id="429" w:author="Ye-Kui Wang (yk1)" w:date="2021-02-19T16:40:00Z"/>
        </w:trPr>
        <w:tc>
          <w:tcPr>
            <w:tcW w:w="7920" w:type="dxa"/>
          </w:tcPr>
          <w:p w14:paraId="43B88151"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30" w:author="Ye-Kui Wang (yk1)" w:date="2021-02-19T16:40:00Z"/>
                <w:rFonts w:eastAsia="Malgun Gothic"/>
                <w:b/>
                <w:sz w:val="20"/>
                <w:lang w:val="en-GB"/>
              </w:rPr>
            </w:pPr>
            <w:ins w:id="431"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exponent_</w:t>
              </w:r>
              <w:proofErr w:type="gramStart"/>
              <w:r w:rsidRPr="000B7B83">
                <w:rPr>
                  <w:rFonts w:eastAsia="Malgun Gothic"/>
                  <w:b/>
                  <w:sz w:val="20"/>
                  <w:lang w:val="en-GB" w:eastAsia="de-DE"/>
                </w:rPr>
                <w:t>r</w:t>
              </w:r>
              <w:proofErr w:type="spellEnd"/>
              <w:r w:rsidRPr="000B7B83">
                <w:rPr>
                  <w:rFonts w:eastAsia="Malgun Gothic"/>
                  <w:sz w:val="20"/>
                  <w:lang w:val="en-GB" w:eastAsia="de-DE"/>
                </w:rPr>
                <w:t>[</w:t>
              </w:r>
              <w:proofErr w:type="gramEnd"/>
              <w:r w:rsidRPr="000B7B83">
                <w:rPr>
                  <w:rFonts w:eastAsia="Malgun Gothic"/>
                  <w:sz w:val="20"/>
                  <w:lang w:val="en-GB" w:eastAsia="de-DE"/>
                </w:rPr>
                <w:t> i ][ j ][ k ]</w:t>
              </w:r>
            </w:ins>
          </w:p>
        </w:tc>
        <w:tc>
          <w:tcPr>
            <w:tcW w:w="1152" w:type="dxa"/>
          </w:tcPr>
          <w:p w14:paraId="1845D639"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32" w:author="Ye-Kui Wang (yk1)" w:date="2021-02-19T16:40:00Z"/>
                <w:rFonts w:eastAsia="Malgun Gothic"/>
                <w:sz w:val="20"/>
                <w:lang w:val="en-GB"/>
              </w:rPr>
            </w:pPr>
            <w:proofErr w:type="gramStart"/>
            <w:ins w:id="433"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6)</w:t>
              </w:r>
            </w:ins>
          </w:p>
        </w:tc>
      </w:tr>
      <w:tr w:rsidR="000B7B83" w:rsidRPr="000B7B83" w14:paraId="70BF6E49" w14:textId="77777777" w:rsidTr="00450C30">
        <w:trPr>
          <w:jc w:val="center"/>
          <w:ins w:id="434" w:author="Ye-Kui Wang (yk1)" w:date="2021-02-19T16:40:00Z"/>
        </w:trPr>
        <w:tc>
          <w:tcPr>
            <w:tcW w:w="7920" w:type="dxa"/>
          </w:tcPr>
          <w:p w14:paraId="60B2CA2B"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35" w:author="Ye-Kui Wang (yk1)" w:date="2021-02-19T16:40:00Z"/>
                <w:rFonts w:eastAsia="MS Mincho"/>
                <w:b/>
                <w:sz w:val="20"/>
                <w:lang w:val="en-GB"/>
              </w:rPr>
            </w:pPr>
            <w:ins w:id="436"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mantissa_</w:t>
              </w:r>
              <w:proofErr w:type="gramStart"/>
              <w:r w:rsidRPr="000B7B83">
                <w:rPr>
                  <w:rFonts w:eastAsia="Malgun Gothic"/>
                  <w:b/>
                  <w:sz w:val="20"/>
                  <w:lang w:val="en-GB" w:eastAsia="de-DE"/>
                </w:rPr>
                <w:t>r</w:t>
              </w:r>
              <w:proofErr w:type="spellEnd"/>
              <w:r w:rsidRPr="000B7B83">
                <w:rPr>
                  <w:rFonts w:eastAsia="Malgun Gothic"/>
                  <w:sz w:val="20"/>
                  <w:lang w:val="en-GB" w:eastAsia="de-DE"/>
                </w:rPr>
                <w:t>[</w:t>
              </w:r>
              <w:proofErr w:type="gramEnd"/>
              <w:r w:rsidRPr="000B7B83">
                <w:rPr>
                  <w:rFonts w:eastAsia="Malgun Gothic"/>
                  <w:sz w:val="20"/>
                  <w:lang w:val="en-GB" w:eastAsia="de-DE"/>
                </w:rPr>
                <w:t> i ][ j ][ k ]</w:t>
              </w:r>
            </w:ins>
          </w:p>
        </w:tc>
        <w:tc>
          <w:tcPr>
            <w:tcW w:w="1152" w:type="dxa"/>
          </w:tcPr>
          <w:p w14:paraId="4602B3FB"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437" w:author="Ye-Kui Wang (yk1)" w:date="2021-02-19T16:40:00Z"/>
                <w:rFonts w:eastAsia="MS Mincho"/>
                <w:b/>
                <w:bCs/>
                <w:sz w:val="20"/>
                <w:lang w:val="en-GB"/>
              </w:rPr>
            </w:pPr>
            <w:ins w:id="438" w:author="Ye-Kui Wang (yk1)" w:date="2021-02-19T16:40:00Z">
              <w:r w:rsidRPr="000B7B83">
                <w:rPr>
                  <w:rFonts w:eastAsia="SimSun"/>
                  <w:sz w:val="20"/>
                  <w:lang w:val="en-GB" w:eastAsia="de-DE"/>
                </w:rPr>
                <w:t>u(v)</w:t>
              </w:r>
            </w:ins>
          </w:p>
        </w:tc>
      </w:tr>
      <w:tr w:rsidR="000B7B83" w:rsidRPr="000B7B83" w14:paraId="16B79737" w14:textId="77777777" w:rsidTr="00450C30">
        <w:trPr>
          <w:cantSplit/>
          <w:jc w:val="center"/>
          <w:ins w:id="439" w:author="Ye-Kui Wang (yk1)" w:date="2021-02-19T16:40:00Z"/>
        </w:trPr>
        <w:tc>
          <w:tcPr>
            <w:tcW w:w="7920" w:type="dxa"/>
          </w:tcPr>
          <w:p w14:paraId="7AF6D902"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40" w:author="Ye-Kui Wang (yk1)" w:date="2021-02-19T16:40:00Z"/>
                <w:rFonts w:eastAsia="Malgun Gothic"/>
                <w:sz w:val="20"/>
                <w:lang w:val="en-GB"/>
              </w:rPr>
            </w:pPr>
            <w:ins w:id="441"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sz w:val="20"/>
                  <w:lang w:val="en-GB" w:eastAsia="de-DE"/>
                </w:rPr>
                <w:t>}</w:t>
              </w:r>
            </w:ins>
          </w:p>
        </w:tc>
        <w:tc>
          <w:tcPr>
            <w:tcW w:w="1152" w:type="dxa"/>
          </w:tcPr>
          <w:p w14:paraId="6AF0108B"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42" w:author="Ye-Kui Wang (yk1)" w:date="2021-02-19T16:40:00Z"/>
                <w:rFonts w:eastAsia="Malgun Gothic"/>
                <w:sz w:val="20"/>
                <w:lang w:val="en-GB"/>
              </w:rPr>
            </w:pPr>
          </w:p>
        </w:tc>
      </w:tr>
      <w:tr w:rsidR="000B7B83" w:rsidRPr="000B7B83" w14:paraId="0096507E" w14:textId="77777777" w:rsidTr="00450C30">
        <w:trPr>
          <w:cantSplit/>
          <w:jc w:val="center"/>
          <w:ins w:id="443" w:author="Ye-Kui Wang (yk1)" w:date="2021-02-19T16:40:00Z"/>
        </w:trPr>
        <w:tc>
          <w:tcPr>
            <w:tcW w:w="7920" w:type="dxa"/>
          </w:tcPr>
          <w:p w14:paraId="1C30D00E"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44" w:author="Ye-Kui Wang (yk1)" w:date="2021-02-19T16:40:00Z"/>
                <w:rFonts w:eastAsia="Malgun Gothic"/>
                <w:b/>
                <w:sz w:val="20"/>
                <w:lang w:val="en-GB"/>
              </w:rPr>
            </w:pPr>
            <w:ins w:id="445"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sign_</w:t>
              </w:r>
              <w:proofErr w:type="gramStart"/>
              <w:r w:rsidRPr="000B7B83">
                <w:rPr>
                  <w:rFonts w:eastAsia="Malgun Gothic"/>
                  <w:b/>
                  <w:sz w:val="20"/>
                  <w:lang w:val="en-GB" w:eastAsia="de-DE"/>
                </w:rPr>
                <w:t>t</w:t>
              </w:r>
              <w:proofErr w:type="spellEnd"/>
              <w:r w:rsidRPr="000B7B83">
                <w:rPr>
                  <w:rFonts w:eastAsia="Malgun Gothic"/>
                  <w:sz w:val="20"/>
                  <w:lang w:val="en-GB" w:eastAsia="de-DE"/>
                </w:rPr>
                <w:t>[</w:t>
              </w:r>
              <w:proofErr w:type="gramEnd"/>
              <w:r w:rsidRPr="000B7B83">
                <w:rPr>
                  <w:rFonts w:eastAsia="Malgun Gothic"/>
                  <w:sz w:val="20"/>
                  <w:lang w:val="en-GB" w:eastAsia="de-DE"/>
                </w:rPr>
                <w:t> i ][ j ]</w:t>
              </w:r>
            </w:ins>
          </w:p>
        </w:tc>
        <w:tc>
          <w:tcPr>
            <w:tcW w:w="1152" w:type="dxa"/>
          </w:tcPr>
          <w:p w14:paraId="17AA6FF9"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46" w:author="Ye-Kui Wang (yk1)" w:date="2021-02-19T16:40:00Z"/>
                <w:rFonts w:eastAsia="Malgun Gothic"/>
                <w:sz w:val="20"/>
                <w:lang w:val="en-GB"/>
              </w:rPr>
            </w:pPr>
            <w:proofErr w:type="gramStart"/>
            <w:ins w:id="447" w:author="Ye-Kui Wang (yk1)" w:date="2021-02-19T16:40:00Z">
              <w:r w:rsidRPr="000B7B83">
                <w:rPr>
                  <w:rFonts w:eastAsia="Malgun Gothic"/>
                  <w:sz w:val="20"/>
                  <w:lang w:val="en-GB" w:eastAsia="de-DE"/>
                </w:rPr>
                <w:t>u(</w:t>
              </w:r>
              <w:proofErr w:type="gramEnd"/>
              <w:r w:rsidRPr="000B7B83">
                <w:rPr>
                  <w:rFonts w:eastAsia="Malgun Gothic"/>
                  <w:sz w:val="20"/>
                  <w:lang w:val="en-GB" w:eastAsia="de-DE"/>
                </w:rPr>
                <w:t>1)</w:t>
              </w:r>
            </w:ins>
          </w:p>
        </w:tc>
      </w:tr>
      <w:tr w:rsidR="000B7B83" w:rsidRPr="000B7B83" w14:paraId="0C61C056" w14:textId="77777777" w:rsidTr="00450C30">
        <w:trPr>
          <w:jc w:val="center"/>
          <w:ins w:id="448" w:author="Ye-Kui Wang (yk1)" w:date="2021-02-19T16:40:00Z"/>
        </w:trPr>
        <w:tc>
          <w:tcPr>
            <w:tcW w:w="7920" w:type="dxa"/>
          </w:tcPr>
          <w:p w14:paraId="219AAB9F"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49" w:author="Ye-Kui Wang (yk1)" w:date="2021-02-19T16:40:00Z"/>
                <w:rFonts w:eastAsia="MS Mincho"/>
                <w:b/>
                <w:sz w:val="20"/>
                <w:lang w:val="en-GB"/>
              </w:rPr>
            </w:pPr>
            <w:ins w:id="450"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exponent_</w:t>
              </w:r>
              <w:proofErr w:type="gramStart"/>
              <w:r w:rsidRPr="000B7B83">
                <w:rPr>
                  <w:rFonts w:eastAsia="Malgun Gothic"/>
                  <w:b/>
                  <w:sz w:val="20"/>
                  <w:lang w:val="en-GB" w:eastAsia="de-DE"/>
                </w:rPr>
                <w:t>t</w:t>
              </w:r>
              <w:proofErr w:type="spellEnd"/>
              <w:r w:rsidRPr="000B7B83">
                <w:rPr>
                  <w:rFonts w:eastAsia="Malgun Gothic"/>
                  <w:sz w:val="20"/>
                  <w:lang w:val="en-GB" w:eastAsia="de-DE"/>
                </w:rPr>
                <w:t>[</w:t>
              </w:r>
              <w:proofErr w:type="gramEnd"/>
              <w:r w:rsidRPr="000B7B83">
                <w:rPr>
                  <w:rFonts w:eastAsia="Malgun Gothic"/>
                  <w:sz w:val="20"/>
                  <w:lang w:val="en-GB" w:eastAsia="de-DE"/>
                </w:rPr>
                <w:t> i ][ j ]</w:t>
              </w:r>
            </w:ins>
          </w:p>
        </w:tc>
        <w:tc>
          <w:tcPr>
            <w:tcW w:w="1152" w:type="dxa"/>
          </w:tcPr>
          <w:p w14:paraId="45B6AEEE"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451" w:author="Ye-Kui Wang (yk1)" w:date="2021-02-19T16:40:00Z"/>
                <w:rFonts w:eastAsia="MS Mincho"/>
                <w:b/>
                <w:bCs/>
                <w:sz w:val="20"/>
                <w:lang w:val="en-GB"/>
              </w:rPr>
            </w:pPr>
            <w:proofErr w:type="gramStart"/>
            <w:ins w:id="452" w:author="Ye-Kui Wang (yk1)" w:date="2021-02-19T16:40:00Z">
              <w:r w:rsidRPr="000B7B83">
                <w:rPr>
                  <w:rFonts w:eastAsia="SimSun"/>
                  <w:sz w:val="20"/>
                  <w:lang w:val="en-GB" w:eastAsia="de-DE"/>
                </w:rPr>
                <w:t>u(</w:t>
              </w:r>
              <w:proofErr w:type="gramEnd"/>
              <w:r w:rsidRPr="000B7B83">
                <w:rPr>
                  <w:rFonts w:eastAsia="SimSun"/>
                  <w:sz w:val="20"/>
                  <w:lang w:val="en-GB" w:eastAsia="de-DE"/>
                </w:rPr>
                <w:t>6)</w:t>
              </w:r>
            </w:ins>
          </w:p>
        </w:tc>
      </w:tr>
      <w:tr w:rsidR="000B7B83" w:rsidRPr="000B7B83" w14:paraId="29750A7C" w14:textId="77777777" w:rsidTr="00450C30">
        <w:trPr>
          <w:cantSplit/>
          <w:jc w:val="center"/>
          <w:ins w:id="453" w:author="Ye-Kui Wang (yk1)" w:date="2021-02-19T16:40:00Z"/>
        </w:trPr>
        <w:tc>
          <w:tcPr>
            <w:tcW w:w="7920" w:type="dxa"/>
          </w:tcPr>
          <w:p w14:paraId="1D1C5333"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54" w:author="Ye-Kui Wang (yk1)" w:date="2021-02-19T16:40:00Z"/>
                <w:rFonts w:eastAsia="Malgun Gothic"/>
                <w:b/>
                <w:sz w:val="20"/>
                <w:lang w:val="en-GB"/>
              </w:rPr>
            </w:pPr>
            <w:ins w:id="455" w:author="Ye-Kui Wang (yk1)" w:date="2021-02-19T16:40:00Z">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r w:rsidRPr="000B7B83">
                <w:rPr>
                  <w:rFonts w:eastAsia="Malgun Gothic"/>
                  <w:b/>
                  <w:sz w:val="20"/>
                  <w:lang w:val="en-GB" w:eastAsia="de-DE"/>
                </w:rPr>
                <w:tab/>
              </w:r>
              <w:proofErr w:type="spellStart"/>
              <w:r w:rsidRPr="000B7B83">
                <w:rPr>
                  <w:rFonts w:eastAsia="Malgun Gothic"/>
                  <w:b/>
                  <w:sz w:val="20"/>
                  <w:lang w:val="en-GB" w:eastAsia="de-DE"/>
                </w:rPr>
                <w:t>mantissa_</w:t>
              </w:r>
              <w:proofErr w:type="gramStart"/>
              <w:r w:rsidRPr="000B7B83">
                <w:rPr>
                  <w:rFonts w:eastAsia="Malgun Gothic"/>
                  <w:b/>
                  <w:sz w:val="20"/>
                  <w:lang w:val="en-GB" w:eastAsia="de-DE"/>
                </w:rPr>
                <w:t>t</w:t>
              </w:r>
              <w:proofErr w:type="spellEnd"/>
              <w:r w:rsidRPr="000B7B83">
                <w:rPr>
                  <w:rFonts w:eastAsia="Malgun Gothic"/>
                  <w:sz w:val="20"/>
                  <w:lang w:val="en-GB" w:eastAsia="de-DE"/>
                </w:rPr>
                <w:t>[</w:t>
              </w:r>
              <w:proofErr w:type="gramEnd"/>
              <w:r w:rsidRPr="000B7B83">
                <w:rPr>
                  <w:rFonts w:eastAsia="Malgun Gothic"/>
                  <w:sz w:val="20"/>
                  <w:lang w:val="en-GB" w:eastAsia="de-DE"/>
                </w:rPr>
                <w:t> i ][ j ]</w:t>
              </w:r>
            </w:ins>
          </w:p>
        </w:tc>
        <w:tc>
          <w:tcPr>
            <w:tcW w:w="1152" w:type="dxa"/>
          </w:tcPr>
          <w:p w14:paraId="62B08898"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56" w:author="Ye-Kui Wang (yk1)" w:date="2021-02-19T16:40:00Z"/>
                <w:rFonts w:eastAsia="Malgun Gothic"/>
                <w:sz w:val="20"/>
                <w:lang w:val="en-GB"/>
              </w:rPr>
            </w:pPr>
            <w:ins w:id="457" w:author="Ye-Kui Wang (yk1)" w:date="2021-02-19T16:40:00Z">
              <w:r w:rsidRPr="000B7B83">
                <w:rPr>
                  <w:rFonts w:eastAsia="Malgun Gothic"/>
                  <w:sz w:val="20"/>
                  <w:lang w:val="en-GB" w:eastAsia="de-DE"/>
                </w:rPr>
                <w:t>u(v)</w:t>
              </w:r>
            </w:ins>
          </w:p>
        </w:tc>
      </w:tr>
      <w:tr w:rsidR="000B7B83" w:rsidRPr="000B7B83" w14:paraId="7E9114BE" w14:textId="77777777" w:rsidTr="00450C30">
        <w:trPr>
          <w:cantSplit/>
          <w:jc w:val="center"/>
          <w:ins w:id="458" w:author="Ye-Kui Wang (yk1)" w:date="2021-02-19T16:40:00Z"/>
        </w:trPr>
        <w:tc>
          <w:tcPr>
            <w:tcW w:w="7920" w:type="dxa"/>
          </w:tcPr>
          <w:p w14:paraId="0A1FF3AB"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59" w:author="Ye-Kui Wang (yk1)" w:date="2021-02-19T16:40:00Z"/>
                <w:rFonts w:eastAsia="Malgun Gothic"/>
                <w:sz w:val="20"/>
                <w:lang w:val="en-GB"/>
              </w:rPr>
            </w:pPr>
            <w:ins w:id="460" w:author="Ye-Kui Wang (yk1)" w:date="2021-02-19T16:40:00Z">
              <w:r w:rsidRPr="000B7B83">
                <w:rPr>
                  <w:rFonts w:eastAsia="Malgun Gothic"/>
                  <w:sz w:val="20"/>
                  <w:lang w:val="en-GB" w:eastAsia="de-DE"/>
                </w:rPr>
                <w:tab/>
              </w:r>
              <w:r w:rsidRPr="000B7B83">
                <w:rPr>
                  <w:rFonts w:eastAsia="Malgun Gothic"/>
                  <w:sz w:val="20"/>
                  <w:lang w:val="en-GB" w:eastAsia="de-DE"/>
                </w:rPr>
                <w:tab/>
              </w:r>
              <w:r w:rsidRPr="000B7B83">
                <w:rPr>
                  <w:rFonts w:eastAsia="Malgun Gothic"/>
                  <w:sz w:val="20"/>
                  <w:lang w:val="en-GB" w:eastAsia="de-DE"/>
                </w:rPr>
                <w:tab/>
                <w:t>}</w:t>
              </w:r>
            </w:ins>
          </w:p>
        </w:tc>
        <w:tc>
          <w:tcPr>
            <w:tcW w:w="1152" w:type="dxa"/>
          </w:tcPr>
          <w:p w14:paraId="06D39894"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61" w:author="Ye-Kui Wang (yk1)" w:date="2021-02-19T16:40:00Z"/>
                <w:rFonts w:eastAsia="Malgun Gothic"/>
                <w:sz w:val="20"/>
                <w:lang w:val="en-GB"/>
              </w:rPr>
            </w:pPr>
          </w:p>
        </w:tc>
      </w:tr>
      <w:tr w:rsidR="000B7B83" w:rsidRPr="000B7B83" w14:paraId="1AF81D64" w14:textId="77777777" w:rsidTr="00450C30">
        <w:trPr>
          <w:cantSplit/>
          <w:jc w:val="center"/>
          <w:ins w:id="462" w:author="Ye-Kui Wang (yk1)" w:date="2021-02-19T16:40:00Z"/>
        </w:trPr>
        <w:tc>
          <w:tcPr>
            <w:tcW w:w="7920" w:type="dxa"/>
          </w:tcPr>
          <w:p w14:paraId="1ED5B8F5" w14:textId="77777777" w:rsidR="000B7B83" w:rsidRPr="000B7B83" w:rsidRDefault="000B7B83" w:rsidP="00450C3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63" w:author="Ye-Kui Wang (yk1)" w:date="2021-02-19T16:40:00Z"/>
                <w:rFonts w:eastAsia="Malgun Gothic"/>
                <w:b/>
                <w:sz w:val="20"/>
                <w:lang w:val="en-GB"/>
              </w:rPr>
            </w:pPr>
            <w:ins w:id="464" w:author="Ye-Kui Wang (yk1)" w:date="2021-02-19T16:40:00Z">
              <w:r w:rsidRPr="000B7B83">
                <w:rPr>
                  <w:rFonts w:eastAsia="Malgun Gothic"/>
                  <w:sz w:val="20"/>
                  <w:lang w:val="en-GB" w:eastAsia="de-DE"/>
                </w:rPr>
                <w:tab/>
                <w:t>}</w:t>
              </w:r>
            </w:ins>
          </w:p>
        </w:tc>
        <w:tc>
          <w:tcPr>
            <w:tcW w:w="1152" w:type="dxa"/>
          </w:tcPr>
          <w:p w14:paraId="08255344" w14:textId="77777777" w:rsidR="000B7B83" w:rsidRPr="000B7B83" w:rsidRDefault="000B7B83" w:rsidP="00450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65" w:author="Ye-Kui Wang (yk1)" w:date="2021-02-19T16:40:00Z"/>
                <w:rFonts w:eastAsia="Malgun Gothic"/>
                <w:sz w:val="20"/>
                <w:lang w:val="en-GB"/>
              </w:rPr>
            </w:pPr>
          </w:p>
        </w:tc>
      </w:tr>
      <w:tr w:rsidR="000B7B83" w:rsidRPr="000B7B83" w14:paraId="261B84C6" w14:textId="77777777" w:rsidTr="00450C30">
        <w:trPr>
          <w:cantSplit/>
          <w:jc w:val="center"/>
          <w:ins w:id="466" w:author="Ye-Kui Wang (yk1)" w:date="2021-02-19T16:40:00Z"/>
        </w:trPr>
        <w:tc>
          <w:tcPr>
            <w:tcW w:w="7920" w:type="dxa"/>
          </w:tcPr>
          <w:p w14:paraId="3B8C35F5" w14:textId="77777777" w:rsidR="000B7B83" w:rsidRPr="000B7B83" w:rsidRDefault="000B7B83" w:rsidP="00450C3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467" w:author="Ye-Kui Wang (yk1)" w:date="2021-02-19T16:40:00Z"/>
                <w:rFonts w:eastAsia="Malgun Gothic"/>
                <w:sz w:val="20"/>
                <w:lang w:val="en-GB"/>
              </w:rPr>
            </w:pPr>
            <w:ins w:id="468" w:author="Ye-Kui Wang (yk1)" w:date="2021-02-19T16:40:00Z">
              <w:r w:rsidRPr="000B7B83">
                <w:rPr>
                  <w:rFonts w:eastAsia="Malgun Gothic"/>
                  <w:sz w:val="20"/>
                  <w:lang w:val="en-GB" w:eastAsia="de-DE"/>
                </w:rPr>
                <w:t>}</w:t>
              </w:r>
            </w:ins>
          </w:p>
        </w:tc>
        <w:tc>
          <w:tcPr>
            <w:tcW w:w="1152" w:type="dxa"/>
          </w:tcPr>
          <w:p w14:paraId="0CFECD6D" w14:textId="77777777" w:rsidR="000B7B83" w:rsidRPr="000B7B83" w:rsidRDefault="000B7B83" w:rsidP="00450C3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469" w:author="Ye-Kui Wang (yk1)" w:date="2021-02-19T16:40:00Z"/>
                <w:rFonts w:eastAsia="Malgun Gothic"/>
                <w:sz w:val="20"/>
                <w:lang w:val="en-GB"/>
              </w:rPr>
            </w:pPr>
          </w:p>
        </w:tc>
      </w:tr>
    </w:tbl>
    <w:p w14:paraId="08C15FEC"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470" w:author="Ye-Kui Wang (yk1)" w:date="2021-02-19T16:40:00Z"/>
          <w:rFonts w:eastAsia="Malgun Gothic"/>
          <w:sz w:val="20"/>
          <w:lang w:val="en-GB" w:eastAsia="de-DE"/>
        </w:rPr>
      </w:pPr>
    </w:p>
    <w:p w14:paraId="74B62D7F" w14:textId="34912F9E" w:rsidR="00080E4C" w:rsidRPr="00380AC5" w:rsidRDefault="00080E4C" w:rsidP="00080E4C">
      <w:pPr>
        <w:pStyle w:val="Annex3"/>
        <w:tabs>
          <w:tab w:val="clear" w:pos="720"/>
          <w:tab w:val="clear" w:pos="794"/>
          <w:tab w:val="clear" w:pos="1191"/>
          <w:tab w:val="clear" w:pos="1440"/>
          <w:tab w:val="clear" w:pos="2160"/>
          <w:tab w:val="left" w:pos="851"/>
        </w:tabs>
        <w:ind w:left="0" w:firstLine="0"/>
        <w:textAlignment w:val="auto"/>
        <w:rPr>
          <w:ins w:id="471" w:author="Ye-Kui Wang (yk1)" w:date="2021-02-19T16:41:00Z"/>
          <w:noProof/>
          <w:lang w:val="fr-CH"/>
        </w:rPr>
      </w:pPr>
      <w:ins w:id="472" w:author="Ye-Kui Wang (yk1)" w:date="2021-02-19T16:41:00Z">
        <w:r>
          <w:rPr>
            <w:noProof/>
            <w:lang w:val="fr-CH"/>
          </w:rPr>
          <w:t xml:space="preserve">8.20.2 </w:t>
        </w:r>
        <w:r w:rsidRPr="00450C30">
          <w:rPr>
            <w:noProof/>
            <w:lang w:val="fr-CH"/>
          </w:rPr>
          <w:t xml:space="preserve">Multiview acquisition </w:t>
        </w:r>
        <w:r w:rsidRPr="006D1CC9">
          <w:rPr>
            <w:noProof/>
            <w:lang w:val="fr-CH"/>
          </w:rPr>
          <w:t xml:space="preserve">information SEI message </w:t>
        </w:r>
        <w:r>
          <w:rPr>
            <w:noProof/>
            <w:lang w:val="fr-CH"/>
          </w:rPr>
          <w:t>semantics</w:t>
        </w:r>
      </w:ins>
    </w:p>
    <w:p w14:paraId="0B97714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473" w:author="Ye-Kui Wang (yk1)" w:date="2021-02-19T16:38:00Z"/>
          <w:rFonts w:eastAsia="Malgun Gothic"/>
          <w:sz w:val="20"/>
          <w:lang w:val="en-GB" w:eastAsia="de-DE"/>
        </w:rPr>
      </w:pPr>
      <w:ins w:id="474" w:author="Ye-Kui Wang (yk1)" w:date="2021-02-19T16:38:00Z">
        <w:r w:rsidRPr="000B7B83">
          <w:rPr>
            <w:rFonts w:eastAsia="Malgun Gothic"/>
            <w:sz w:val="20"/>
            <w:lang w:val="en-GB" w:eastAsia="de-DE"/>
          </w:rPr>
          <w:t xml:space="preserve">The multiview acquisition information SEI message specifies various parameters of the acquisition environment. Specifically, </w:t>
        </w:r>
        <w:proofErr w:type="gramStart"/>
        <w:r w:rsidRPr="000B7B83">
          <w:rPr>
            <w:rFonts w:eastAsia="Malgun Gothic"/>
            <w:sz w:val="20"/>
            <w:lang w:val="en-GB" w:eastAsia="de-DE"/>
          </w:rPr>
          <w:t>intrinsic</w:t>
        </w:r>
        <w:proofErr w:type="gramEnd"/>
        <w:r w:rsidRPr="000B7B83">
          <w:rPr>
            <w:rFonts w:eastAsia="Malgun Gothic"/>
            <w:sz w:val="20"/>
            <w:lang w:val="en-GB" w:eastAsia="de-DE"/>
          </w:rPr>
          <w:t xml:space="preserve"> and extrinsic camera parameters are specified. These parameters could be used for processing the decoded views prior to rendering on a 3D display.</w:t>
        </w:r>
      </w:ins>
    </w:p>
    <w:p w14:paraId="4BE16FE2" w14:textId="73170F2E"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475" w:author="Ye-Kui Wang (yk1)" w:date="2021-02-19T16:38:00Z"/>
          <w:rFonts w:eastAsia="Malgun Gothic"/>
          <w:sz w:val="20"/>
          <w:lang w:val="en-GB" w:eastAsia="de-DE"/>
        </w:rPr>
      </w:pPr>
      <w:ins w:id="476" w:author="Ye-Kui Wang (yk1)" w:date="2021-02-19T16:38:00Z">
        <w:r w:rsidRPr="000B7B83">
          <w:rPr>
            <w:rFonts w:eastAsia="Malgun Gothic"/>
            <w:sz w:val="20"/>
            <w:lang w:val="en-GB"/>
          </w:rPr>
          <w:t xml:space="preserve">The following semantics apply separately to each </w:t>
        </w:r>
        <w:proofErr w:type="spellStart"/>
        <w:r w:rsidRPr="000B7B83">
          <w:rPr>
            <w:rFonts w:eastAsia="Malgun Gothic"/>
            <w:sz w:val="20"/>
            <w:lang w:val="en-GB"/>
          </w:rPr>
          <w:t>nuh_layer_id</w:t>
        </w:r>
        <w:proofErr w:type="spellEnd"/>
        <w:r w:rsidRPr="000B7B83">
          <w:rPr>
            <w:rFonts w:eastAsia="Malgun Gothic"/>
            <w:sz w:val="20"/>
            <w:lang w:val="en-GB"/>
          </w:rPr>
          <w:t xml:space="preserve"> </w:t>
        </w:r>
        <w:proofErr w:type="spellStart"/>
        <w:r w:rsidRPr="000B7B83">
          <w:rPr>
            <w:rFonts w:eastAsia="Malgun Gothic"/>
            <w:sz w:val="20"/>
            <w:lang w:val="en-GB"/>
          </w:rPr>
          <w:t>targetLayerId</w:t>
        </w:r>
        <w:proofErr w:type="spellEnd"/>
        <w:r w:rsidRPr="000B7B83">
          <w:rPr>
            <w:rFonts w:eastAsia="Malgun Gothic"/>
            <w:sz w:val="20"/>
            <w:lang w:val="en-GB"/>
          </w:rPr>
          <w:t xml:space="preserve"> among the </w:t>
        </w:r>
        <w:proofErr w:type="spellStart"/>
        <w:r w:rsidRPr="000B7B83">
          <w:rPr>
            <w:rFonts w:eastAsia="Malgun Gothic"/>
            <w:sz w:val="20"/>
            <w:lang w:val="en-GB"/>
          </w:rPr>
          <w:t>nuh_layer_id</w:t>
        </w:r>
        <w:proofErr w:type="spellEnd"/>
        <w:r w:rsidRPr="000B7B83">
          <w:rPr>
            <w:rFonts w:eastAsia="Malgun Gothic"/>
            <w:sz w:val="20"/>
            <w:lang w:val="en-GB"/>
          </w:rPr>
          <w:t xml:space="preserve"> values to which </w:t>
        </w:r>
        <w:r w:rsidRPr="000B7B83">
          <w:rPr>
            <w:rFonts w:eastAsia="Malgun Gothic"/>
            <w:sz w:val="20"/>
            <w:lang w:val="en-GB"/>
          </w:rPr>
          <w:lastRenderedPageBreak/>
          <w:t xml:space="preserve">the </w:t>
        </w:r>
        <w:r w:rsidRPr="000B7B83">
          <w:rPr>
            <w:rFonts w:eastAsia="Malgun Gothic"/>
            <w:sz w:val="20"/>
            <w:lang w:val="en-GB" w:eastAsia="de-DE"/>
          </w:rPr>
          <w:t xml:space="preserve">multiview acquisition information SEI message </w:t>
        </w:r>
        <w:r w:rsidRPr="000B7B83">
          <w:rPr>
            <w:rFonts w:eastAsia="Malgun Gothic"/>
            <w:sz w:val="20"/>
            <w:lang w:val="en-GB"/>
          </w:rPr>
          <w:t>applies.</w:t>
        </w:r>
      </w:ins>
    </w:p>
    <w:p w14:paraId="228E08B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477" w:author="Ye-Kui Wang (yk1)" w:date="2021-02-19T16:38:00Z"/>
          <w:rFonts w:eastAsia="Malgun Gothic"/>
          <w:sz w:val="20"/>
          <w:lang w:val="en-GB" w:eastAsia="de-DE"/>
        </w:rPr>
      </w:pPr>
      <w:ins w:id="478" w:author="Ye-Kui Wang (yk1)" w:date="2021-02-19T16:38:00Z">
        <w:r w:rsidRPr="000B7B83">
          <w:rPr>
            <w:rFonts w:eastAsia="Malgun Gothic"/>
            <w:sz w:val="20"/>
            <w:lang w:val="en-GB" w:eastAsia="de-DE"/>
          </w:rPr>
          <w:t>When present, the multiview acquisition information SEI message that applies to the current layer shall be included in an access unit that contains an IRAP picture that is the first picture of a CLVS of the current layer. The information signalled in the SEI message applies to the CLVS.</w:t>
        </w:r>
      </w:ins>
    </w:p>
    <w:p w14:paraId="3DF0551A"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479" w:author="Ye-Kui Wang (yk1)" w:date="2021-02-19T16:38:00Z"/>
          <w:rFonts w:eastAsia="SimSun"/>
          <w:spacing w:val="-2"/>
          <w:sz w:val="20"/>
          <w:lang w:val="en-GB" w:eastAsia="de-DE"/>
        </w:rPr>
      </w:pPr>
      <w:ins w:id="480" w:author="Ye-Kui Wang (yk1)" w:date="2021-02-19T16:38:00Z">
        <w:r w:rsidRPr="000B7B83">
          <w:rPr>
            <w:rFonts w:eastAsia="SimSun"/>
            <w:spacing w:val="-2"/>
            <w:sz w:val="20"/>
            <w:lang w:val="en-GB" w:eastAsia="de-DE"/>
          </w:rPr>
          <w:t xml:space="preserve">When the multiview acquisition information SEI message is included in a scalable nesting SEI message, the syntax elements </w:t>
        </w:r>
        <w:proofErr w:type="spellStart"/>
        <w:r w:rsidRPr="000B7B83">
          <w:rPr>
            <w:rFonts w:eastAsia="SimSun"/>
            <w:spacing w:val="-2"/>
            <w:sz w:val="20"/>
            <w:lang w:val="en-GB" w:eastAsia="de-DE"/>
          </w:rPr>
          <w:t>bitstream_subset_flag</w:t>
        </w:r>
        <w:proofErr w:type="spellEnd"/>
        <w:r w:rsidRPr="000B7B83">
          <w:rPr>
            <w:rFonts w:eastAsia="SimSun"/>
            <w:spacing w:val="-2"/>
            <w:sz w:val="20"/>
            <w:lang w:val="en-GB" w:eastAsia="de-DE"/>
          </w:rPr>
          <w:t xml:space="preserve">, </w:t>
        </w:r>
        <w:proofErr w:type="spellStart"/>
        <w:r w:rsidRPr="000B7B83">
          <w:rPr>
            <w:rFonts w:eastAsia="SimSun"/>
            <w:spacing w:val="-2"/>
            <w:sz w:val="20"/>
            <w:lang w:val="en-GB" w:eastAsia="de-DE"/>
          </w:rPr>
          <w:t>nesting_op_flag</w:t>
        </w:r>
        <w:proofErr w:type="spellEnd"/>
        <w:r w:rsidRPr="000B7B83">
          <w:rPr>
            <w:rFonts w:eastAsia="SimSun"/>
            <w:spacing w:val="-2"/>
            <w:sz w:val="20"/>
            <w:lang w:val="en-GB" w:eastAsia="de-DE"/>
          </w:rPr>
          <w:t xml:space="preserve"> and </w:t>
        </w:r>
        <w:proofErr w:type="spellStart"/>
        <w:r w:rsidRPr="000B7B83">
          <w:rPr>
            <w:rFonts w:eastAsia="SimSun"/>
            <w:spacing w:val="-2"/>
            <w:sz w:val="20"/>
            <w:lang w:val="en-GB" w:eastAsia="de-DE"/>
          </w:rPr>
          <w:t>all_layers_flag</w:t>
        </w:r>
        <w:proofErr w:type="spellEnd"/>
        <w:r w:rsidRPr="000B7B83">
          <w:rPr>
            <w:rFonts w:eastAsia="SimSun"/>
            <w:spacing w:val="-2"/>
            <w:sz w:val="20"/>
            <w:lang w:val="en-GB" w:eastAsia="de-DE"/>
          </w:rPr>
          <w:t xml:space="preserve"> in the scalable nesting SEI message shall be equal to 0.</w:t>
        </w:r>
      </w:ins>
    </w:p>
    <w:p w14:paraId="47FDA860"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481" w:author="Ye-Kui Wang (yk1)" w:date="2021-02-19T16:38:00Z"/>
          <w:rFonts w:eastAsia="SimSun"/>
          <w:sz w:val="20"/>
          <w:lang w:val="en-GB" w:eastAsia="de-DE"/>
        </w:rPr>
      </w:pPr>
      <w:ins w:id="482" w:author="Ye-Kui Wang (yk1)" w:date="2021-02-19T16:38:00Z">
        <w:r w:rsidRPr="000B7B83">
          <w:rPr>
            <w:rFonts w:eastAsia="SimSun"/>
            <w:sz w:val="20"/>
            <w:lang w:val="en-GB" w:eastAsia="de-DE"/>
          </w:rPr>
          <w:t>The variable numViewsMinus1 is derived as follows:</w:t>
        </w:r>
      </w:ins>
    </w:p>
    <w:p w14:paraId="69315439"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483" w:author="Ye-Kui Wang (yk1)" w:date="2021-02-19T16:38:00Z"/>
          <w:rFonts w:eastAsia="SimSun"/>
          <w:sz w:val="20"/>
          <w:lang w:val="en-GB" w:eastAsia="zh-CN"/>
        </w:rPr>
      </w:pPr>
      <w:ins w:id="484" w:author="Ye-Kui Wang (yk1)" w:date="2021-02-19T16:38:00Z">
        <w:r w:rsidRPr="000B7B83">
          <w:rPr>
            <w:rFonts w:eastAsia="SimSun"/>
            <w:sz w:val="20"/>
            <w:lang w:val="en-GB" w:eastAsia="zh-CN"/>
          </w:rPr>
          <w:t>If the multiview acquisition information SEI message is not included in a scalable nesting SEI message, numViewsMinus1 is set equal to 0.</w:t>
        </w:r>
      </w:ins>
    </w:p>
    <w:p w14:paraId="2478F762"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485" w:author="Ye-Kui Wang (yk1)" w:date="2021-02-19T16:38:00Z"/>
          <w:rFonts w:eastAsia="SimSun"/>
          <w:sz w:val="20"/>
          <w:lang w:val="en-GB" w:eastAsia="zh-CN"/>
        </w:rPr>
      </w:pPr>
      <w:ins w:id="486" w:author="Ye-Kui Wang (yk1)" w:date="2021-02-19T16:38:00Z">
        <w:r w:rsidRPr="000B7B83">
          <w:rPr>
            <w:rFonts w:eastAsia="SimSun"/>
            <w:sz w:val="20"/>
            <w:lang w:val="en-GB" w:eastAsia="zh-CN"/>
          </w:rPr>
          <w:t>Otherwise (the multiview acquisition information SEI message is included in a scalable nesting SEI message), numViewsMinus1 is set equal to nesting_num_layers_minus1.</w:t>
        </w:r>
      </w:ins>
    </w:p>
    <w:p w14:paraId="4FB73AE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487" w:author="Ye-Kui Wang (yk1)" w:date="2021-02-19T16:38:00Z"/>
          <w:rFonts w:eastAsia="Malgun Gothic"/>
          <w:sz w:val="20"/>
          <w:lang w:val="en-GB" w:eastAsia="de-DE"/>
        </w:rPr>
      </w:pPr>
      <w:ins w:id="488" w:author="Ye-Kui Wang (yk1)" w:date="2021-02-19T16:38:00Z">
        <w:r w:rsidRPr="000B7B83">
          <w:rPr>
            <w:rFonts w:eastAsia="Malgun Gothic"/>
            <w:sz w:val="20"/>
            <w:lang w:val="en-GB" w:eastAsia="de-DE"/>
          </w:rPr>
          <w:t>Some of the views for which the multiview acquisition information is included in a multiview acquisition information SEI message may not be present.</w:t>
        </w:r>
      </w:ins>
    </w:p>
    <w:p w14:paraId="435C6526" w14:textId="0256AC29"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489" w:author="Ye-Kui Wang (yk1)" w:date="2021-02-19T16:38:00Z"/>
          <w:rFonts w:eastAsia="SimSun"/>
          <w:sz w:val="20"/>
          <w:lang w:val="en-GB"/>
        </w:rPr>
      </w:pPr>
      <w:ins w:id="490" w:author="Ye-Kui Wang (yk1)" w:date="2021-02-19T16:38:00Z">
        <w:r w:rsidRPr="000B7B83">
          <w:rPr>
            <w:rFonts w:eastAsia="SimSun"/>
            <w:sz w:val="20"/>
            <w:lang w:val="en-GB" w:eastAsia="de-DE"/>
          </w:rPr>
          <w:t xml:space="preserve">In the semantics below, index i refers to the syntax elements and variables that apply to the layer with </w:t>
        </w:r>
        <w:proofErr w:type="spellStart"/>
        <w:r w:rsidRPr="000B7B83">
          <w:rPr>
            <w:rFonts w:eastAsia="SimSun"/>
            <w:sz w:val="20"/>
            <w:lang w:val="en-GB" w:eastAsia="de-DE"/>
          </w:rPr>
          <w:t>nuh_layer_id</w:t>
        </w:r>
        <w:proofErr w:type="spellEnd"/>
        <w:r w:rsidRPr="000B7B83">
          <w:rPr>
            <w:rFonts w:eastAsia="SimSun"/>
            <w:sz w:val="20"/>
            <w:lang w:val="en-GB" w:eastAsia="de-DE"/>
          </w:rPr>
          <w:t xml:space="preserve"> equal </w:t>
        </w:r>
        <w:r w:rsidRPr="000B7B83">
          <w:rPr>
            <w:rFonts w:eastAsia="SimSun"/>
            <w:sz w:val="20"/>
            <w:lang w:val="en-GB"/>
          </w:rPr>
          <w:t xml:space="preserve">to </w:t>
        </w:r>
        <w:bookmarkStart w:id="491" w:name="_Hlk65051163"/>
        <w:bookmarkStart w:id="492" w:name="_Hlk65051093"/>
        <w:proofErr w:type="spellStart"/>
        <w:proofErr w:type="gramStart"/>
        <w:r w:rsidRPr="000B7B83">
          <w:rPr>
            <w:rFonts w:eastAsia="SimSun"/>
            <w:sz w:val="20"/>
            <w:lang w:val="en-GB"/>
          </w:rPr>
          <w:t>nestingLayerIdList</w:t>
        </w:r>
        <w:bookmarkEnd w:id="491"/>
        <w:proofErr w:type="spellEnd"/>
        <w:r w:rsidRPr="000B7B83">
          <w:rPr>
            <w:rFonts w:eastAsia="SimSun"/>
            <w:sz w:val="20"/>
            <w:lang w:val="en-GB"/>
          </w:rPr>
          <w:t>[</w:t>
        </w:r>
        <w:proofErr w:type="gramEnd"/>
        <w:r w:rsidRPr="000B7B83">
          <w:rPr>
            <w:rFonts w:eastAsia="SimSun"/>
            <w:sz w:val="20"/>
            <w:lang w:val="en-GB"/>
          </w:rPr>
          <w:t> 0 ][ i ].</w:t>
        </w:r>
      </w:ins>
      <w:bookmarkEnd w:id="492"/>
      <w:ins w:id="493" w:author="Jill Boyce" w:date="2021-02-24T09:23:00Z">
        <w:r w:rsidR="00BB08C1">
          <w:rPr>
            <w:rFonts w:eastAsia="SimSun"/>
            <w:sz w:val="20"/>
            <w:lang w:val="en-GB"/>
          </w:rPr>
          <w:t xml:space="preserve"> </w:t>
        </w:r>
        <w:r w:rsidR="00BB08C1" w:rsidRPr="003067FE">
          <w:rPr>
            <w:rFonts w:eastAsia="SimSun"/>
            <w:sz w:val="20"/>
            <w:highlight w:val="yellow"/>
            <w:lang w:val="en-GB"/>
            <w:rPrChange w:id="494" w:author="Ye-Kui Wang (yk2)" w:date="2021-02-24T10:23:00Z">
              <w:rPr>
                <w:rFonts w:eastAsia="SimSun"/>
                <w:sz w:val="20"/>
                <w:lang w:val="en-GB"/>
              </w:rPr>
            </w:rPrChange>
          </w:rPr>
          <w:t xml:space="preserve">[Ed. (JB): How is </w:t>
        </w:r>
        <w:proofErr w:type="spellStart"/>
        <w:proofErr w:type="gramStart"/>
        <w:r w:rsidR="00BB08C1" w:rsidRPr="003067FE">
          <w:rPr>
            <w:rFonts w:eastAsia="SimSun"/>
            <w:sz w:val="20"/>
            <w:highlight w:val="yellow"/>
            <w:lang w:val="en-GB"/>
            <w:rPrChange w:id="495" w:author="Ye-Kui Wang (yk2)" w:date="2021-02-24T10:23:00Z">
              <w:rPr>
                <w:rFonts w:eastAsia="SimSun"/>
                <w:sz w:val="20"/>
                <w:lang w:val="en-GB"/>
              </w:rPr>
            </w:rPrChange>
          </w:rPr>
          <w:t>nestingLayerIdList</w:t>
        </w:r>
        <w:proofErr w:type="spellEnd"/>
        <w:r w:rsidR="00BB08C1" w:rsidRPr="003067FE">
          <w:rPr>
            <w:rFonts w:eastAsia="SimSun"/>
            <w:sz w:val="20"/>
            <w:highlight w:val="yellow"/>
            <w:lang w:val="en-GB"/>
            <w:rPrChange w:id="496" w:author="Ye-Kui Wang (yk2)" w:date="2021-02-24T10:23:00Z">
              <w:rPr>
                <w:rFonts w:eastAsia="SimSun"/>
                <w:sz w:val="20"/>
                <w:lang w:val="en-GB"/>
              </w:rPr>
            </w:rPrChange>
          </w:rPr>
          <w:t>[</w:t>
        </w:r>
        <w:proofErr w:type="gramEnd"/>
        <w:r w:rsidR="00BB08C1" w:rsidRPr="003067FE">
          <w:rPr>
            <w:rFonts w:eastAsia="SimSun"/>
            <w:sz w:val="20"/>
            <w:highlight w:val="yellow"/>
            <w:lang w:val="en-GB"/>
            <w:rPrChange w:id="497" w:author="Ye-Kui Wang (yk2)" w:date="2021-02-24T10:23:00Z">
              <w:rPr>
                <w:rFonts w:eastAsia="SimSun"/>
                <w:sz w:val="20"/>
                <w:lang w:val="en-GB"/>
              </w:rPr>
            </w:rPrChange>
          </w:rPr>
          <w:t> 0 ][ i ] determine</w:t>
        </w:r>
      </w:ins>
      <w:ins w:id="498" w:author="Jill Boyce" w:date="2021-02-24T09:27:00Z">
        <w:r w:rsidR="00BB08C1" w:rsidRPr="003067FE">
          <w:rPr>
            <w:rFonts w:eastAsia="SimSun"/>
            <w:sz w:val="20"/>
            <w:highlight w:val="yellow"/>
            <w:lang w:val="en-GB"/>
            <w:rPrChange w:id="499" w:author="Ye-Kui Wang (yk2)" w:date="2021-02-24T10:23:00Z">
              <w:rPr>
                <w:rFonts w:eastAsia="SimSun"/>
                <w:sz w:val="20"/>
                <w:lang w:val="en-GB"/>
              </w:rPr>
            </w:rPrChange>
          </w:rPr>
          <w:t>d</w:t>
        </w:r>
      </w:ins>
      <w:ins w:id="500" w:author="Jill Boyce" w:date="2021-02-24T09:23:00Z">
        <w:r w:rsidR="00BB08C1" w:rsidRPr="003067FE">
          <w:rPr>
            <w:rFonts w:eastAsia="SimSun"/>
            <w:sz w:val="20"/>
            <w:highlight w:val="yellow"/>
            <w:lang w:val="en-GB"/>
            <w:rPrChange w:id="501" w:author="Ye-Kui Wang (yk2)" w:date="2021-02-24T10:23:00Z">
              <w:rPr>
                <w:rFonts w:eastAsia="SimSun"/>
                <w:sz w:val="20"/>
                <w:lang w:val="en-GB"/>
              </w:rPr>
            </w:rPrChange>
          </w:rPr>
          <w:t>?</w:t>
        </w:r>
      </w:ins>
      <w:ins w:id="502" w:author="Jill Boyce" w:date="2021-02-24T09:27:00Z">
        <w:r w:rsidR="00BB08C1" w:rsidRPr="003067FE">
          <w:rPr>
            <w:rFonts w:eastAsia="SimSun"/>
            <w:sz w:val="20"/>
            <w:highlight w:val="yellow"/>
            <w:lang w:val="en-GB"/>
            <w:rPrChange w:id="503" w:author="Ye-Kui Wang (yk2)" w:date="2021-02-24T10:23:00Z">
              <w:rPr>
                <w:rFonts w:eastAsia="SimSun"/>
                <w:sz w:val="20"/>
                <w:lang w:val="en-GB"/>
              </w:rPr>
            </w:rPrChange>
          </w:rPr>
          <w:t xml:space="preserve">  </w:t>
        </w:r>
      </w:ins>
      <w:ins w:id="504" w:author="Jill Boyce" w:date="2021-02-24T09:30:00Z">
        <w:r w:rsidR="00F8040E" w:rsidRPr="003067FE">
          <w:rPr>
            <w:rFonts w:eastAsia="SimSun"/>
            <w:sz w:val="20"/>
            <w:highlight w:val="yellow"/>
            <w:lang w:val="en-GB"/>
            <w:rPrChange w:id="505" w:author="Ye-Kui Wang (yk2)" w:date="2021-02-24T10:23:00Z">
              <w:rPr>
                <w:rFonts w:eastAsia="SimSun"/>
                <w:sz w:val="20"/>
                <w:lang w:val="en-GB"/>
              </w:rPr>
            </w:rPrChange>
          </w:rPr>
          <w:t xml:space="preserve">It exists in HEVC, but not in HEVC. </w:t>
        </w:r>
      </w:ins>
      <w:ins w:id="506" w:author="Jill Boyce" w:date="2021-02-24T09:29:00Z">
        <w:r w:rsidR="00F8040E" w:rsidRPr="003067FE">
          <w:rPr>
            <w:rFonts w:eastAsia="SimSun"/>
            <w:sz w:val="20"/>
            <w:highlight w:val="yellow"/>
            <w:lang w:val="en-GB"/>
            <w:rPrChange w:id="507" w:author="Ye-Kui Wang (yk2)" w:date="2021-02-24T10:23:00Z">
              <w:rPr>
                <w:rFonts w:eastAsia="SimSun"/>
                <w:sz w:val="20"/>
                <w:lang w:val="en-GB"/>
              </w:rPr>
            </w:rPrChange>
          </w:rPr>
          <w:t>For VVC, i</w:t>
        </w:r>
      </w:ins>
      <w:ins w:id="508" w:author="Jill Boyce" w:date="2021-02-24T09:27:00Z">
        <w:r w:rsidR="00BB08C1" w:rsidRPr="003067FE">
          <w:rPr>
            <w:rFonts w:eastAsia="SimSun"/>
            <w:sz w:val="20"/>
            <w:highlight w:val="yellow"/>
            <w:lang w:val="en-GB"/>
            <w:rPrChange w:id="509" w:author="Ye-Kui Wang (yk2)" w:date="2021-02-24T10:23:00Z">
              <w:rPr>
                <w:rFonts w:eastAsia="SimSun"/>
                <w:sz w:val="20"/>
                <w:lang w:val="en-GB"/>
              </w:rPr>
            </w:rPrChange>
          </w:rPr>
          <w:t>s this supposed to be a reference to</w:t>
        </w:r>
        <w:r w:rsidR="00BB08C1" w:rsidRPr="003067FE">
          <w:rPr>
            <w:highlight w:val="yellow"/>
            <w:rPrChange w:id="510" w:author="Ye-Kui Wang (yk2)" w:date="2021-02-24T10:23:00Z">
              <w:rPr/>
            </w:rPrChange>
          </w:rPr>
          <w:t xml:space="preserve"> </w:t>
        </w:r>
      </w:ins>
      <w:proofErr w:type="spellStart"/>
      <w:proofErr w:type="gramStart"/>
      <w:ins w:id="511" w:author="Jill Boyce" w:date="2021-02-24T09:28:00Z">
        <w:r w:rsidR="00F8040E" w:rsidRPr="003067FE">
          <w:rPr>
            <w:rFonts w:eastAsia="SimSun"/>
            <w:sz w:val="20"/>
            <w:highlight w:val="yellow"/>
            <w:lang w:val="en-GB"/>
            <w:rPrChange w:id="512" w:author="Ye-Kui Wang (yk2)" w:date="2021-02-24T10:23:00Z">
              <w:rPr>
                <w:rFonts w:eastAsia="SimSun"/>
                <w:sz w:val="20"/>
                <w:lang w:val="en-GB"/>
              </w:rPr>
            </w:rPrChange>
          </w:rPr>
          <w:t>NestingLayerId</w:t>
        </w:r>
      </w:ins>
      <w:proofErr w:type="spellEnd"/>
      <w:ins w:id="513" w:author="Jill Boyce" w:date="2021-02-24T09:27:00Z">
        <w:r w:rsidR="00BB08C1" w:rsidRPr="003067FE">
          <w:rPr>
            <w:rFonts w:eastAsia="SimSun"/>
            <w:sz w:val="20"/>
            <w:highlight w:val="yellow"/>
            <w:lang w:val="en-GB"/>
            <w:rPrChange w:id="514" w:author="Ye-Kui Wang (yk2)" w:date="2021-02-24T10:23:00Z">
              <w:rPr>
                <w:rFonts w:eastAsia="SimSun"/>
                <w:sz w:val="20"/>
                <w:lang w:val="en-GB"/>
              </w:rPr>
            </w:rPrChange>
          </w:rPr>
          <w:t>[</w:t>
        </w:r>
        <w:proofErr w:type="gramEnd"/>
        <w:r w:rsidR="00BB08C1" w:rsidRPr="003067FE">
          <w:rPr>
            <w:rFonts w:eastAsia="SimSun"/>
            <w:sz w:val="20"/>
            <w:highlight w:val="yellow"/>
            <w:lang w:val="en-GB"/>
            <w:rPrChange w:id="515" w:author="Ye-Kui Wang (yk2)" w:date="2021-02-24T10:23:00Z">
              <w:rPr>
                <w:rFonts w:eastAsia="SimSun"/>
                <w:sz w:val="20"/>
                <w:lang w:val="en-GB"/>
              </w:rPr>
            </w:rPrChange>
          </w:rPr>
          <w:t xml:space="preserve"> i ] ? </w:t>
        </w:r>
      </w:ins>
      <w:ins w:id="516" w:author="Jill Boyce" w:date="2021-02-24T09:23:00Z">
        <w:r w:rsidR="00BB08C1" w:rsidRPr="003067FE">
          <w:rPr>
            <w:rFonts w:eastAsia="SimSun"/>
            <w:sz w:val="20"/>
            <w:highlight w:val="yellow"/>
            <w:lang w:val="en-GB"/>
            <w:rPrChange w:id="517" w:author="Ye-Kui Wang (yk2)" w:date="2021-02-24T10:23:00Z">
              <w:rPr>
                <w:rFonts w:eastAsia="SimSun"/>
                <w:sz w:val="20"/>
                <w:lang w:val="en-GB"/>
              </w:rPr>
            </w:rPrChange>
          </w:rPr>
          <w:t>]</w:t>
        </w:r>
      </w:ins>
    </w:p>
    <w:p w14:paraId="4AA12E7B"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18" w:author="Ye-Kui Wang (yk1)" w:date="2021-02-19T16:38:00Z"/>
          <w:rFonts w:eastAsia="Malgun Gothic"/>
          <w:sz w:val="20"/>
          <w:lang w:val="en-GB" w:eastAsia="de-DE"/>
        </w:rPr>
      </w:pPr>
      <w:ins w:id="519" w:author="Ye-Kui Wang (yk1)" w:date="2021-02-19T16:38:00Z">
        <w:r w:rsidRPr="000B7B83">
          <w:rPr>
            <w:rFonts w:eastAsia="Malgun Gothic"/>
            <w:sz w:val="20"/>
            <w:lang w:val="en-GB" w:eastAsia="de-DE"/>
          </w:rPr>
          <w:t xml:space="preserve">The extrinsic camera parameters are specified according to a right-handed coordinate system, where the upper left corner of the image is the origin, i.e., the </w:t>
        </w:r>
        <w:proofErr w:type="gramStart"/>
        <w:r w:rsidRPr="000B7B83">
          <w:rPr>
            <w:rFonts w:eastAsia="Malgun Gothic"/>
            <w:sz w:val="20"/>
            <w:lang w:val="en-GB" w:eastAsia="de-DE"/>
          </w:rPr>
          <w:t>( 0</w:t>
        </w:r>
        <w:proofErr w:type="gramEnd"/>
        <w:r w:rsidRPr="000B7B83">
          <w:rPr>
            <w:rFonts w:eastAsia="Malgun Gothic"/>
            <w:sz w:val="20"/>
            <w:lang w:val="en-GB" w:eastAsia="de-DE"/>
          </w:rPr>
          <w:t xml:space="preserve">, 0 ) coordinate, with the other corners of the image having non-negative coordinates. With these specifications, a 3-dimensional world point, </w:t>
        </w:r>
        <w:proofErr w:type="spellStart"/>
        <w:r w:rsidRPr="000B7B83">
          <w:rPr>
            <w:rFonts w:eastAsia="Malgun Gothic"/>
            <w:sz w:val="20"/>
            <w:lang w:val="en-GB" w:eastAsia="de-DE"/>
          </w:rPr>
          <w:t>wP</w:t>
        </w:r>
        <w:proofErr w:type="spellEnd"/>
        <w:r w:rsidRPr="000B7B83">
          <w:rPr>
            <w:rFonts w:eastAsia="Malgun Gothic"/>
            <w:sz w:val="20"/>
            <w:lang w:val="en-GB" w:eastAsia="de-DE"/>
          </w:rPr>
          <w:t> = [ x y </w:t>
        </w:r>
        <w:proofErr w:type="gramStart"/>
        <w:r w:rsidRPr="000B7B83">
          <w:rPr>
            <w:rFonts w:eastAsia="Malgun Gothic"/>
            <w:sz w:val="20"/>
            <w:lang w:val="en-GB" w:eastAsia="de-DE"/>
          </w:rPr>
          <w:t>z ]</w:t>
        </w:r>
        <w:proofErr w:type="gramEnd"/>
        <w:r w:rsidRPr="000B7B83">
          <w:rPr>
            <w:rFonts w:eastAsia="Malgun Gothic"/>
            <w:sz w:val="20"/>
            <w:lang w:val="en-GB" w:eastAsia="de-DE"/>
          </w:rPr>
          <w:t xml:space="preserve"> is mapped to a 2-dimensional camera point, </w:t>
        </w:r>
        <w:proofErr w:type="spellStart"/>
        <w:r w:rsidRPr="000B7B83">
          <w:rPr>
            <w:rFonts w:eastAsia="Malgun Gothic"/>
            <w:sz w:val="20"/>
            <w:lang w:val="en-GB" w:eastAsia="de-DE"/>
          </w:rPr>
          <w:t>cP</w:t>
        </w:r>
        <w:proofErr w:type="spellEnd"/>
        <w:r w:rsidRPr="000B7B83">
          <w:rPr>
            <w:rFonts w:eastAsia="Malgun Gothic"/>
            <w:sz w:val="20"/>
            <w:lang w:val="en-GB" w:eastAsia="de-DE"/>
          </w:rPr>
          <w:t>[ i ] = [ u v 1 ], for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according to:</w:t>
        </w:r>
      </w:ins>
    </w:p>
    <w:p w14:paraId="2481100F"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864"/>
          <w:tab w:val="right" w:pos="9696"/>
        </w:tabs>
        <w:spacing w:before="193" w:after="240"/>
        <w:ind w:left="806"/>
        <w:jc w:val="left"/>
        <w:rPr>
          <w:ins w:id="520" w:author="Ye-Kui Wang (yk1)" w:date="2021-02-19T16:38:00Z"/>
          <w:rFonts w:eastAsia="SimSun"/>
          <w:sz w:val="20"/>
          <w:lang w:val="en-GB" w:eastAsia="zh-CN"/>
        </w:rPr>
      </w:pPr>
      <w:ins w:id="521" w:author="Ye-Kui Wang (yk1)" w:date="2021-02-19T16:38:00Z">
        <w:r w:rsidRPr="000B7B83">
          <w:rPr>
            <w:rFonts w:eastAsia="SimSun"/>
            <w:sz w:val="20"/>
            <w:lang w:val="en-GB" w:eastAsia="de-DE"/>
          </w:rPr>
          <w:t xml:space="preserve">s * </w:t>
        </w:r>
        <w:proofErr w:type="spellStart"/>
        <w:proofErr w:type="gramStart"/>
        <w:r w:rsidRPr="000B7B83">
          <w:rPr>
            <w:rFonts w:eastAsia="SimSun"/>
            <w:sz w:val="20"/>
            <w:lang w:val="en-GB" w:eastAsia="de-DE"/>
          </w:rPr>
          <w:t>cP</w:t>
        </w:r>
        <w:proofErr w:type="spellEnd"/>
        <w:r w:rsidRPr="000B7B83">
          <w:rPr>
            <w:rFonts w:eastAsia="SimSun"/>
            <w:sz w:val="20"/>
            <w:lang w:val="en-GB" w:eastAsia="de-DE"/>
          </w:rPr>
          <w:t>[</w:t>
        </w:r>
        <w:proofErr w:type="gramEnd"/>
        <w:r w:rsidRPr="000B7B83">
          <w:rPr>
            <w:rFonts w:eastAsia="SimSun"/>
            <w:sz w:val="20"/>
            <w:lang w:val="en-GB" w:eastAsia="de-DE"/>
          </w:rPr>
          <w:t> i ] = A[ i ] * R</w:t>
        </w:r>
        <w:r w:rsidRPr="000B7B83">
          <w:rPr>
            <w:rFonts w:eastAsia="SimSun"/>
            <w:sz w:val="20"/>
            <w:vertAlign w:val="superscript"/>
            <w:lang w:val="en-GB" w:eastAsia="de-DE"/>
          </w:rPr>
          <w:t>−1</w:t>
        </w:r>
        <w:r w:rsidRPr="000B7B83">
          <w:rPr>
            <w:rFonts w:eastAsia="SimSun"/>
            <w:sz w:val="20"/>
            <w:lang w:val="en-GB" w:eastAsia="de-DE"/>
          </w:rPr>
          <w:t xml:space="preserve">[ i ] * ( </w:t>
        </w:r>
        <w:proofErr w:type="spellStart"/>
        <w:r w:rsidRPr="000B7B83">
          <w:rPr>
            <w:rFonts w:eastAsia="SimSun"/>
            <w:sz w:val="20"/>
            <w:lang w:val="en-GB" w:eastAsia="de-DE"/>
          </w:rPr>
          <w:t>wP</w:t>
        </w:r>
        <w:proofErr w:type="spellEnd"/>
        <w:r w:rsidRPr="000B7B83">
          <w:rPr>
            <w:rFonts w:eastAsia="SimSun"/>
            <w:sz w:val="20"/>
            <w:lang w:val="en-GB" w:eastAsia="de-DE"/>
          </w:rPr>
          <w:t xml:space="preserve"> − T[ i ] )</w:t>
        </w:r>
        <w:r w:rsidRPr="000B7B83">
          <w:rPr>
            <w:rFonts w:eastAsia="SimSun"/>
            <w:sz w:val="20"/>
            <w:lang w:val="en-GB" w:eastAsia="zh-CN"/>
          </w:rPr>
          <w:tab/>
        </w:r>
        <w:r w:rsidRPr="000B7B83">
          <w:rPr>
            <w:rFonts w:eastAsia="Batang"/>
            <w:bCs/>
            <w:sz w:val="20"/>
            <w:lang w:val="en-GB" w:eastAsia="ko-KR"/>
          </w:rPr>
          <w:t>(</w:t>
        </w:r>
        <w:r w:rsidRPr="000B7B83">
          <w:rPr>
            <w:rFonts w:eastAsia="Batang"/>
            <w:bCs/>
            <w:sz w:val="20"/>
            <w:highlight w:val="yellow"/>
            <w:lang w:val="en-GB" w:eastAsia="ko-KR"/>
          </w:rPr>
          <w:t>X</w:t>
        </w:r>
        <w:r w:rsidRPr="000B7B83">
          <w:rPr>
            <w:rFonts w:eastAsia="SimSun"/>
            <w:sz w:val="20"/>
            <w:lang w:val="en-GB"/>
          </w:rPr>
          <w:t>)</w:t>
        </w:r>
      </w:ins>
    </w:p>
    <w:p w14:paraId="0651CE18"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22" w:author="Ye-Kui Wang (yk1)" w:date="2021-02-19T16:38:00Z"/>
          <w:rFonts w:eastAsia="Malgun Gothic"/>
          <w:sz w:val="20"/>
          <w:lang w:val="en-GB" w:eastAsia="de-DE"/>
        </w:rPr>
      </w:pPr>
      <w:ins w:id="523" w:author="Ye-Kui Wang (yk1)" w:date="2021-02-19T16:38:00Z">
        <w:r w:rsidRPr="000B7B83">
          <w:rPr>
            <w:rFonts w:eastAsia="Malgun Gothic"/>
            <w:sz w:val="20"/>
            <w:lang w:val="en-GB" w:eastAsia="de-DE"/>
          </w:rPr>
          <w:t>where A[ i ] denotes the intrinsic camera parameter matrix, R</w:t>
        </w:r>
        <w:r w:rsidRPr="000B7B83">
          <w:rPr>
            <w:rFonts w:eastAsia="Malgun Gothic"/>
            <w:sz w:val="20"/>
            <w:vertAlign w:val="superscript"/>
            <w:lang w:val="en-GB" w:eastAsia="de-DE"/>
          </w:rPr>
          <w:t>−1</w:t>
        </w:r>
        <w:r w:rsidRPr="000B7B83">
          <w:rPr>
            <w:rFonts w:eastAsia="Malgun Gothic"/>
            <w:sz w:val="20"/>
            <w:lang w:val="en-GB" w:eastAsia="de-DE"/>
          </w:rPr>
          <w:t xml:space="preserve">[ i ] denotes the inverse of the rotation matrix R[ i ], T[ i ] denotes the translation vector and s (a scalar value) is an arbitrary scale factor chosen to make the third coordinate of </w:t>
        </w:r>
        <w:proofErr w:type="spellStart"/>
        <w:r w:rsidRPr="000B7B83">
          <w:rPr>
            <w:rFonts w:eastAsia="Malgun Gothic"/>
            <w:sz w:val="20"/>
            <w:lang w:val="en-GB" w:eastAsia="de-DE"/>
          </w:rPr>
          <w:t>cP</w:t>
        </w:r>
        <w:proofErr w:type="spellEnd"/>
        <w:r w:rsidRPr="000B7B83">
          <w:rPr>
            <w:rFonts w:eastAsia="Malgun Gothic"/>
            <w:sz w:val="20"/>
            <w:lang w:val="en-GB" w:eastAsia="de-DE"/>
          </w:rPr>
          <w:t xml:space="preserve">[ i ] equal to 1. The elements of </w:t>
        </w:r>
        <w:proofErr w:type="gramStart"/>
        <w:r w:rsidRPr="000B7B83">
          <w:rPr>
            <w:rFonts w:eastAsia="Malgun Gothic"/>
            <w:sz w:val="20"/>
            <w:lang w:val="en-GB" w:eastAsia="de-DE"/>
          </w:rPr>
          <w:t>A[</w:t>
        </w:r>
        <w:proofErr w:type="gramEnd"/>
        <w:r w:rsidRPr="000B7B83">
          <w:rPr>
            <w:rFonts w:eastAsia="Malgun Gothic"/>
            <w:sz w:val="20"/>
            <w:lang w:val="en-GB" w:eastAsia="de-DE"/>
          </w:rPr>
          <w:t> i ], R[ i ] and T[ i ] are determined according to the syntax elements signalled in this SEI message and as specified below.</w:t>
        </w:r>
      </w:ins>
    </w:p>
    <w:p w14:paraId="0B5C1C81"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24" w:author="Ye-Kui Wang (yk1)" w:date="2021-02-19T16:38:00Z"/>
          <w:rFonts w:eastAsia="Malgun Gothic"/>
          <w:sz w:val="20"/>
          <w:lang w:val="en-GB" w:eastAsia="de-DE"/>
        </w:rPr>
      </w:pPr>
      <w:proofErr w:type="spellStart"/>
      <w:ins w:id="525" w:author="Ye-Kui Wang (yk1)" w:date="2021-02-19T16:38:00Z">
        <w:r w:rsidRPr="000B7B83">
          <w:rPr>
            <w:rFonts w:eastAsia="Malgun Gothic"/>
            <w:b/>
            <w:sz w:val="20"/>
            <w:lang w:val="en-GB" w:eastAsia="de-DE"/>
          </w:rPr>
          <w:t>intrinsic_param_flag</w:t>
        </w:r>
        <w:proofErr w:type="spellEnd"/>
        <w:r w:rsidRPr="000B7B83">
          <w:rPr>
            <w:rFonts w:eastAsia="Malgun Gothic"/>
            <w:sz w:val="20"/>
            <w:lang w:val="en-GB" w:eastAsia="de-DE"/>
          </w:rPr>
          <w:t xml:space="preserve"> equal to 1 indicates the presence of intrinsic camera parameters. </w:t>
        </w:r>
        <w:proofErr w:type="spellStart"/>
        <w:r w:rsidRPr="000B7B83">
          <w:rPr>
            <w:rFonts w:eastAsia="Malgun Gothic"/>
            <w:sz w:val="20"/>
            <w:lang w:val="en-GB" w:eastAsia="de-DE"/>
          </w:rPr>
          <w:t>intrinsic_param_flag</w:t>
        </w:r>
        <w:proofErr w:type="spellEnd"/>
        <w:r w:rsidRPr="000B7B83">
          <w:rPr>
            <w:rFonts w:eastAsia="Malgun Gothic"/>
            <w:sz w:val="20"/>
            <w:lang w:val="en-GB" w:eastAsia="de-DE"/>
          </w:rPr>
          <w:t xml:space="preserve"> equal to 0 indicates the absence of intrinsic camera parameters.</w:t>
        </w:r>
      </w:ins>
    </w:p>
    <w:p w14:paraId="67BE33AA"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26" w:author="Ye-Kui Wang (yk1)" w:date="2021-02-19T16:38:00Z"/>
          <w:rFonts w:eastAsia="Malgun Gothic"/>
          <w:sz w:val="20"/>
          <w:lang w:val="en-GB" w:eastAsia="de-DE"/>
        </w:rPr>
      </w:pPr>
      <w:proofErr w:type="spellStart"/>
      <w:ins w:id="527" w:author="Ye-Kui Wang (yk1)" w:date="2021-02-19T16:38:00Z">
        <w:r w:rsidRPr="000B7B83">
          <w:rPr>
            <w:rFonts w:eastAsia="Malgun Gothic"/>
            <w:b/>
            <w:sz w:val="20"/>
            <w:lang w:val="en-GB" w:eastAsia="de-DE"/>
          </w:rPr>
          <w:t>extrinsic_param_flag</w:t>
        </w:r>
        <w:proofErr w:type="spellEnd"/>
        <w:r w:rsidRPr="000B7B83">
          <w:rPr>
            <w:rFonts w:eastAsia="Malgun Gothic"/>
            <w:sz w:val="20"/>
            <w:lang w:val="en-GB" w:eastAsia="de-DE"/>
          </w:rPr>
          <w:t xml:space="preserve"> equal to 1 indicates the presence of extrinsic camera parameters. </w:t>
        </w:r>
        <w:proofErr w:type="spellStart"/>
        <w:r w:rsidRPr="000B7B83">
          <w:rPr>
            <w:rFonts w:eastAsia="Malgun Gothic"/>
            <w:sz w:val="20"/>
            <w:lang w:val="en-GB" w:eastAsia="de-DE"/>
          </w:rPr>
          <w:t>extrinsic_param_flag</w:t>
        </w:r>
        <w:proofErr w:type="spellEnd"/>
        <w:r w:rsidRPr="000B7B83">
          <w:rPr>
            <w:rFonts w:eastAsia="Malgun Gothic"/>
            <w:sz w:val="20"/>
            <w:lang w:val="en-GB" w:eastAsia="de-DE"/>
          </w:rPr>
          <w:t xml:space="preserve"> equal to 0 indicates the absence of extrinsic camera parameters.</w:t>
        </w:r>
      </w:ins>
    </w:p>
    <w:p w14:paraId="06D0E07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28" w:author="Ye-Kui Wang (yk1)" w:date="2021-02-19T16:38:00Z"/>
          <w:rFonts w:eastAsia="Malgun Gothic"/>
          <w:sz w:val="20"/>
          <w:lang w:val="en-GB" w:eastAsia="de-DE"/>
        </w:rPr>
      </w:pPr>
      <w:proofErr w:type="spellStart"/>
      <w:ins w:id="529" w:author="Ye-Kui Wang (yk1)" w:date="2021-02-19T16:38:00Z">
        <w:r w:rsidRPr="000B7B83">
          <w:rPr>
            <w:rFonts w:eastAsia="Malgun Gothic"/>
            <w:b/>
            <w:sz w:val="20"/>
            <w:lang w:val="en-GB" w:eastAsia="de-DE"/>
          </w:rPr>
          <w:t>intrinsic_params_equal_flag</w:t>
        </w:r>
        <w:proofErr w:type="spellEnd"/>
        <w:r w:rsidRPr="000B7B83">
          <w:rPr>
            <w:rFonts w:eastAsia="Malgun Gothic"/>
            <w:sz w:val="20"/>
            <w:lang w:val="en-GB" w:eastAsia="de-DE"/>
          </w:rPr>
          <w:t xml:space="preserve"> equal to 1 indicates that the intrinsic camera parameters are equal for all cameras and only one set of intrinsic camera parameters are present. </w:t>
        </w:r>
        <w:proofErr w:type="spellStart"/>
        <w:r w:rsidRPr="000B7B83">
          <w:rPr>
            <w:rFonts w:eastAsia="Malgun Gothic"/>
            <w:sz w:val="20"/>
            <w:lang w:val="en-GB" w:eastAsia="de-DE"/>
          </w:rPr>
          <w:t>intrinsic_params_equal_flag</w:t>
        </w:r>
        <w:proofErr w:type="spellEnd"/>
        <w:r w:rsidRPr="000B7B83">
          <w:rPr>
            <w:rFonts w:eastAsia="Malgun Gothic"/>
            <w:sz w:val="20"/>
            <w:lang w:val="en-GB" w:eastAsia="de-DE"/>
          </w:rPr>
          <w:t xml:space="preserve"> equal to 0 indicates that the intrinsic camera parameters are different for each camera and that a set of intrinsic camera parameters are present for each camera.</w:t>
        </w:r>
      </w:ins>
    </w:p>
    <w:p w14:paraId="163F272B"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30" w:author="Ye-Kui Wang (yk1)" w:date="2021-02-19T16:38:00Z"/>
          <w:rFonts w:eastAsia="Malgun Gothic"/>
          <w:sz w:val="20"/>
          <w:lang w:val="en-GB" w:eastAsia="de-DE"/>
        </w:rPr>
      </w:pPr>
      <w:proofErr w:type="spellStart"/>
      <w:ins w:id="531" w:author="Ye-Kui Wang (yk1)" w:date="2021-02-19T16:38:00Z">
        <w:r w:rsidRPr="000B7B83">
          <w:rPr>
            <w:rFonts w:eastAsia="Malgun Gothic"/>
            <w:b/>
            <w:sz w:val="20"/>
            <w:lang w:val="en-GB" w:eastAsia="de-DE"/>
          </w:rPr>
          <w:t>prec_focal_length</w:t>
        </w:r>
        <w:proofErr w:type="spellEnd"/>
        <w:r w:rsidRPr="000B7B83">
          <w:rPr>
            <w:rFonts w:eastAsia="Malgun Gothic"/>
            <w:sz w:val="20"/>
            <w:lang w:val="en-GB" w:eastAsia="de-DE"/>
          </w:rPr>
          <w:t xml:space="preserve"> specifies the exponent of the maximum allowable truncation error for </w:t>
        </w:r>
        <w:proofErr w:type="spellStart"/>
        <w:r w:rsidRPr="000B7B83">
          <w:rPr>
            <w:rFonts w:eastAsia="Malgun Gothic"/>
            <w:sz w:val="20"/>
            <w:lang w:val="en-GB" w:eastAsia="de-DE"/>
          </w:rPr>
          <w:t>focal_length_</w:t>
        </w:r>
        <w:proofErr w:type="gramStart"/>
        <w:r w:rsidRPr="000B7B83">
          <w:rPr>
            <w:rFonts w:eastAsia="Malgun Gothic"/>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xml:space="preserve"> i ] and </w:t>
        </w:r>
        <w:proofErr w:type="spellStart"/>
        <w:r w:rsidRPr="000B7B83">
          <w:rPr>
            <w:rFonts w:eastAsia="Malgun Gothic"/>
            <w:sz w:val="20"/>
            <w:lang w:val="en-GB" w:eastAsia="de-DE"/>
          </w:rPr>
          <w:t>focal_length_y</w:t>
        </w:r>
        <w:proofErr w:type="spellEnd"/>
        <w:r w:rsidRPr="000B7B83">
          <w:rPr>
            <w:rFonts w:eastAsia="Malgun Gothic"/>
            <w:sz w:val="20"/>
            <w:lang w:val="en-GB" w:eastAsia="de-DE"/>
          </w:rPr>
          <w:t>[ i ] as given by 2</w:t>
        </w:r>
        <w:r w:rsidRPr="000B7B83">
          <w:rPr>
            <w:rFonts w:eastAsia="Malgun Gothic"/>
            <w:sz w:val="20"/>
            <w:vertAlign w:val="superscript"/>
            <w:lang w:val="en-GB" w:eastAsia="de-DE"/>
          </w:rPr>
          <w:t>−prec_focal_length</w:t>
        </w:r>
        <w:r w:rsidRPr="000B7B83">
          <w:rPr>
            <w:rFonts w:eastAsia="Malgun Gothic"/>
            <w:sz w:val="20"/>
            <w:lang w:val="en-GB" w:eastAsia="de-DE"/>
          </w:rPr>
          <w:t xml:space="preserve">. The value of </w:t>
        </w:r>
        <w:proofErr w:type="spellStart"/>
        <w:r w:rsidRPr="000B7B83">
          <w:rPr>
            <w:rFonts w:eastAsia="Malgun Gothic"/>
            <w:sz w:val="20"/>
            <w:lang w:val="en-GB" w:eastAsia="de-DE"/>
          </w:rPr>
          <w:t>prec_focal_length</w:t>
        </w:r>
        <w:proofErr w:type="spellEnd"/>
        <w:r w:rsidRPr="000B7B83">
          <w:rPr>
            <w:rFonts w:eastAsia="Malgun Gothic"/>
            <w:sz w:val="20"/>
            <w:lang w:val="en-GB" w:eastAsia="de-DE"/>
          </w:rPr>
          <w:t xml:space="preserve"> shall be in the range of 0 to 31, inclusive.</w:t>
        </w:r>
      </w:ins>
    </w:p>
    <w:p w14:paraId="0FCE677A"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32" w:author="Ye-Kui Wang (yk1)" w:date="2021-02-19T16:38:00Z"/>
          <w:rFonts w:eastAsia="Malgun Gothic"/>
          <w:sz w:val="20"/>
          <w:lang w:val="en-GB" w:eastAsia="de-DE"/>
        </w:rPr>
      </w:pPr>
      <w:proofErr w:type="spellStart"/>
      <w:ins w:id="533" w:author="Ye-Kui Wang (yk1)" w:date="2021-02-19T16:38:00Z">
        <w:r w:rsidRPr="000B7B83">
          <w:rPr>
            <w:rFonts w:eastAsia="Malgun Gothic"/>
            <w:b/>
            <w:sz w:val="20"/>
            <w:lang w:val="en-GB" w:eastAsia="de-DE"/>
          </w:rPr>
          <w:t>prec_principal_point</w:t>
        </w:r>
        <w:proofErr w:type="spellEnd"/>
        <w:r w:rsidRPr="000B7B83">
          <w:rPr>
            <w:rFonts w:eastAsia="Malgun Gothic"/>
            <w:sz w:val="20"/>
            <w:lang w:val="en-GB" w:eastAsia="de-DE"/>
          </w:rPr>
          <w:t xml:space="preserve"> specifies the exponent of the maximum allowable truncation error for </w:t>
        </w:r>
        <w:proofErr w:type="spellStart"/>
        <w:r w:rsidRPr="000B7B83">
          <w:rPr>
            <w:rFonts w:eastAsia="Malgun Gothic"/>
            <w:sz w:val="20"/>
            <w:lang w:val="en-GB" w:eastAsia="de-DE"/>
          </w:rPr>
          <w:t>principal_point_</w:t>
        </w:r>
        <w:proofErr w:type="gramStart"/>
        <w:r w:rsidRPr="000B7B83">
          <w:rPr>
            <w:rFonts w:eastAsia="Malgun Gothic"/>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xml:space="preserve"> i ] and </w:t>
        </w:r>
        <w:proofErr w:type="spellStart"/>
        <w:r w:rsidRPr="000B7B83">
          <w:rPr>
            <w:rFonts w:eastAsia="Malgun Gothic"/>
            <w:sz w:val="20"/>
            <w:lang w:val="en-GB" w:eastAsia="de-DE"/>
          </w:rPr>
          <w:t>principal_point_y</w:t>
        </w:r>
        <w:proofErr w:type="spellEnd"/>
        <w:r w:rsidRPr="000B7B83">
          <w:rPr>
            <w:rFonts w:eastAsia="Malgun Gothic"/>
            <w:sz w:val="20"/>
            <w:lang w:val="en-GB" w:eastAsia="de-DE"/>
          </w:rPr>
          <w:t>[ i ] as given by 2</w:t>
        </w:r>
        <w:r w:rsidRPr="000B7B83">
          <w:rPr>
            <w:rFonts w:eastAsia="Malgun Gothic"/>
            <w:sz w:val="20"/>
            <w:vertAlign w:val="superscript"/>
            <w:lang w:val="en-GB" w:eastAsia="de-DE"/>
          </w:rPr>
          <w:t>−prec_principal_point</w:t>
        </w:r>
        <w:r w:rsidRPr="000B7B83">
          <w:rPr>
            <w:rFonts w:eastAsia="Malgun Gothic"/>
            <w:sz w:val="20"/>
            <w:lang w:val="en-GB" w:eastAsia="de-DE"/>
          </w:rPr>
          <w:t xml:space="preserve">. The value of </w:t>
        </w:r>
        <w:proofErr w:type="spellStart"/>
        <w:r w:rsidRPr="000B7B83">
          <w:rPr>
            <w:rFonts w:eastAsia="Malgun Gothic"/>
            <w:sz w:val="20"/>
            <w:lang w:val="en-GB" w:eastAsia="de-DE"/>
          </w:rPr>
          <w:t>prec_principal_point</w:t>
        </w:r>
        <w:proofErr w:type="spellEnd"/>
        <w:r w:rsidRPr="000B7B83">
          <w:rPr>
            <w:rFonts w:eastAsia="Malgun Gothic"/>
            <w:sz w:val="20"/>
            <w:lang w:val="en-GB" w:eastAsia="de-DE"/>
          </w:rPr>
          <w:t xml:space="preserve"> shall be in the range of 0 to 31, inclusive.</w:t>
        </w:r>
      </w:ins>
    </w:p>
    <w:p w14:paraId="7C64786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34" w:author="Ye-Kui Wang (yk1)" w:date="2021-02-19T16:38:00Z"/>
          <w:rFonts w:eastAsia="Malgun Gothic"/>
          <w:sz w:val="20"/>
          <w:lang w:val="en-GB" w:eastAsia="de-DE"/>
        </w:rPr>
      </w:pPr>
      <w:proofErr w:type="spellStart"/>
      <w:ins w:id="535" w:author="Ye-Kui Wang (yk1)" w:date="2021-02-19T16:38:00Z">
        <w:r w:rsidRPr="000B7B83">
          <w:rPr>
            <w:rFonts w:eastAsia="Malgun Gothic"/>
            <w:b/>
            <w:sz w:val="20"/>
            <w:lang w:val="en-GB" w:eastAsia="de-DE"/>
          </w:rPr>
          <w:t>prec_skew_factor</w:t>
        </w:r>
        <w:proofErr w:type="spellEnd"/>
        <w:r w:rsidRPr="000B7B83">
          <w:rPr>
            <w:rFonts w:eastAsia="Malgun Gothic"/>
            <w:sz w:val="20"/>
            <w:lang w:val="en-GB" w:eastAsia="de-DE"/>
          </w:rPr>
          <w:t xml:space="preserve"> specifies the exponent of the maximum allowable truncation error for skew factor as given by 2</w:t>
        </w:r>
        <w:r w:rsidRPr="000B7B83">
          <w:rPr>
            <w:rFonts w:eastAsia="Malgun Gothic"/>
            <w:sz w:val="20"/>
            <w:vertAlign w:val="superscript"/>
            <w:lang w:val="en-GB" w:eastAsia="de-DE"/>
          </w:rPr>
          <w:t>−prec_skew_factor</w:t>
        </w:r>
        <w:r w:rsidRPr="000B7B83">
          <w:rPr>
            <w:rFonts w:eastAsia="Malgun Gothic"/>
            <w:sz w:val="20"/>
            <w:lang w:val="en-GB" w:eastAsia="de-DE"/>
          </w:rPr>
          <w:t xml:space="preserve">. The value of </w:t>
        </w:r>
        <w:proofErr w:type="spellStart"/>
        <w:r w:rsidRPr="000B7B83">
          <w:rPr>
            <w:rFonts w:eastAsia="Malgun Gothic"/>
            <w:sz w:val="20"/>
            <w:lang w:val="en-GB" w:eastAsia="de-DE"/>
          </w:rPr>
          <w:t>prec_skew_factor</w:t>
        </w:r>
        <w:proofErr w:type="spellEnd"/>
        <w:r w:rsidRPr="000B7B83">
          <w:rPr>
            <w:rFonts w:eastAsia="Malgun Gothic"/>
            <w:sz w:val="20"/>
            <w:lang w:val="en-GB" w:eastAsia="de-DE"/>
          </w:rPr>
          <w:t xml:space="preserve"> shall be in the range of 0 to 31, inclusive.</w:t>
        </w:r>
      </w:ins>
    </w:p>
    <w:p w14:paraId="356BF364"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36" w:author="Ye-Kui Wang (yk1)" w:date="2021-02-19T16:38:00Z"/>
          <w:rFonts w:eastAsia="Malgun Gothic"/>
          <w:sz w:val="20"/>
          <w:lang w:val="en-GB" w:eastAsia="de-DE"/>
        </w:rPr>
      </w:pPr>
      <w:proofErr w:type="spellStart"/>
      <w:ins w:id="537" w:author="Ye-Kui Wang (yk1)" w:date="2021-02-19T16:38:00Z">
        <w:r w:rsidRPr="000B7B83">
          <w:rPr>
            <w:rFonts w:eastAsia="Malgun Gothic"/>
            <w:b/>
            <w:sz w:val="20"/>
            <w:lang w:val="en-GB" w:eastAsia="de-DE"/>
          </w:rPr>
          <w:t>sign_focal_length_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equal to 0 indicates that the sign of the focal length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horizontal direction is positive. </w:t>
        </w:r>
        <w:proofErr w:type="spellStart"/>
        <w:r w:rsidRPr="000B7B83">
          <w:rPr>
            <w:rFonts w:eastAsia="Malgun Gothic"/>
            <w:sz w:val="20"/>
            <w:lang w:val="en-GB" w:eastAsia="de-DE"/>
          </w:rPr>
          <w:t>sign_focal_length_</w:t>
        </w:r>
        <w:proofErr w:type="gramStart"/>
        <w:r w:rsidRPr="000B7B83">
          <w:rPr>
            <w:rFonts w:eastAsia="Malgun Gothic"/>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equal to 1 indicates that the sign is negative.</w:t>
        </w:r>
      </w:ins>
    </w:p>
    <w:p w14:paraId="0965136E"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38" w:author="Ye-Kui Wang (yk1)" w:date="2021-02-19T16:38:00Z"/>
          <w:rFonts w:eastAsia="Malgun Gothic"/>
          <w:sz w:val="20"/>
          <w:lang w:val="en-GB" w:eastAsia="de-DE"/>
        </w:rPr>
      </w:pPr>
      <w:proofErr w:type="spellStart"/>
      <w:ins w:id="539" w:author="Ye-Kui Wang (yk1)" w:date="2021-02-19T16:38:00Z">
        <w:r w:rsidRPr="000B7B83">
          <w:rPr>
            <w:rFonts w:eastAsia="Malgun Gothic"/>
            <w:b/>
            <w:sz w:val="20"/>
            <w:lang w:val="en-GB" w:eastAsia="de-DE"/>
          </w:rPr>
          <w:t>exponent_focal_length_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exponent part of the focal length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horizontal direction. The value of </w:t>
        </w:r>
        <w:proofErr w:type="spellStart"/>
        <w:r w:rsidRPr="000B7B83">
          <w:rPr>
            <w:rFonts w:eastAsia="Malgun Gothic"/>
            <w:sz w:val="20"/>
            <w:lang w:val="en-GB" w:eastAsia="de-DE"/>
          </w:rPr>
          <w:t>exponent_focal_length_</w:t>
        </w:r>
        <w:proofErr w:type="gramStart"/>
        <w:r w:rsidRPr="000B7B83">
          <w:rPr>
            <w:rFonts w:eastAsia="Malgun Gothic"/>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shall be in the range of 0 to 62, inclusive. The value 63 is reserved for future use by ITU-T | ISO/IEC. Decoders shall treat the value 63 as indicating an unspecified focal length.</w:t>
        </w:r>
      </w:ins>
    </w:p>
    <w:p w14:paraId="05A71D1C"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40" w:author="Ye-Kui Wang (yk1)" w:date="2021-02-19T16:38:00Z"/>
          <w:rFonts w:eastAsia="Malgun Gothic"/>
          <w:sz w:val="20"/>
          <w:lang w:val="en-GB" w:eastAsia="de-DE"/>
        </w:rPr>
      </w:pPr>
      <w:proofErr w:type="spellStart"/>
      <w:ins w:id="541" w:author="Ye-Kui Wang (yk1)" w:date="2021-02-19T16:38:00Z">
        <w:r w:rsidRPr="000B7B83">
          <w:rPr>
            <w:rFonts w:eastAsia="Malgun Gothic"/>
            <w:b/>
            <w:sz w:val="20"/>
            <w:lang w:val="en-GB" w:eastAsia="de-DE"/>
          </w:rPr>
          <w:lastRenderedPageBreak/>
          <w:t>mantissa_focal_length_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mantissa part of the focal length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horizontal direction. The length of the </w:t>
        </w:r>
        <w:proofErr w:type="spellStart"/>
        <w:r w:rsidRPr="000B7B83">
          <w:rPr>
            <w:rFonts w:eastAsia="Malgun Gothic"/>
            <w:sz w:val="20"/>
            <w:lang w:val="en-GB" w:eastAsia="de-DE"/>
          </w:rPr>
          <w:t>mantissa_focal_length_</w:t>
        </w:r>
        <w:proofErr w:type="gramStart"/>
        <w:r w:rsidRPr="000B7B83">
          <w:rPr>
            <w:rFonts w:eastAsia="Malgun Gothic"/>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syntax element is variable and determined as follows:</w:t>
        </w:r>
      </w:ins>
    </w:p>
    <w:p w14:paraId="77146CD9"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42" w:author="Ye-Kui Wang (yk1)" w:date="2021-02-19T16:38:00Z"/>
          <w:rFonts w:eastAsia="SimSun"/>
          <w:sz w:val="20"/>
          <w:lang w:val="en-GB" w:eastAsia="de-DE"/>
        </w:rPr>
      </w:pPr>
      <w:ins w:id="543" w:author="Ye-Kui Wang (yk1)" w:date="2021-02-19T16:38:00Z">
        <w:r w:rsidRPr="000B7B83">
          <w:rPr>
            <w:rFonts w:eastAsia="SimSun"/>
            <w:sz w:val="20"/>
            <w:lang w:val="en-GB" w:eastAsia="de-DE"/>
          </w:rPr>
          <w:t xml:space="preserve">If </w:t>
        </w:r>
        <w:proofErr w:type="spellStart"/>
        <w:r w:rsidRPr="000B7B83">
          <w:rPr>
            <w:rFonts w:eastAsia="SimSun"/>
            <w:sz w:val="20"/>
            <w:lang w:val="en-GB" w:eastAsia="zh-CN"/>
          </w:rPr>
          <w:t>exponent</w:t>
        </w:r>
        <w:r w:rsidRPr="000B7B83">
          <w:rPr>
            <w:rFonts w:eastAsia="SimSun"/>
            <w:sz w:val="20"/>
            <w:lang w:val="en-GB" w:eastAsia="de-DE"/>
          </w:rPr>
          <w:t>_focal_length_</w:t>
        </w:r>
        <w:proofErr w:type="gramStart"/>
        <w:r w:rsidRPr="000B7B83">
          <w:rPr>
            <w:rFonts w:eastAsia="SimSun"/>
            <w:sz w:val="20"/>
            <w:lang w:val="en-GB" w:eastAsia="de-DE"/>
          </w:rPr>
          <w:t>x</w:t>
        </w:r>
        <w:proofErr w:type="spellEnd"/>
        <w:r w:rsidRPr="000B7B83">
          <w:rPr>
            <w:rFonts w:eastAsia="SimSun"/>
            <w:sz w:val="20"/>
            <w:lang w:val="en-GB" w:eastAsia="de-DE"/>
          </w:rPr>
          <w:t>[</w:t>
        </w:r>
        <w:proofErr w:type="gramEnd"/>
        <w:r w:rsidRPr="000B7B83">
          <w:rPr>
            <w:rFonts w:eastAsia="SimSun"/>
            <w:sz w:val="20"/>
            <w:lang w:val="en-GB" w:eastAsia="de-DE"/>
          </w:rPr>
          <w:t> i ] is equal to 0, the length is Max( 0, </w:t>
        </w:r>
        <w:proofErr w:type="spellStart"/>
        <w:r w:rsidRPr="000B7B83">
          <w:rPr>
            <w:rFonts w:eastAsia="SimSun"/>
            <w:sz w:val="20"/>
            <w:lang w:val="en-GB" w:eastAsia="de-DE"/>
          </w:rPr>
          <w:t>prec_focal_length</w:t>
        </w:r>
        <w:proofErr w:type="spellEnd"/>
        <w:r w:rsidRPr="000B7B83">
          <w:rPr>
            <w:rFonts w:eastAsia="SimSun"/>
            <w:sz w:val="20"/>
            <w:lang w:val="en-GB" w:eastAsia="de-DE"/>
          </w:rPr>
          <w:t> − 30 ).</w:t>
        </w:r>
      </w:ins>
    </w:p>
    <w:p w14:paraId="65A0AB14"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44" w:author="Ye-Kui Wang (yk1)" w:date="2021-02-19T16:38:00Z"/>
          <w:rFonts w:eastAsia="SimSun"/>
          <w:sz w:val="20"/>
          <w:lang w:val="en-GB" w:eastAsia="de-DE"/>
        </w:rPr>
      </w:pPr>
      <w:ins w:id="545" w:author="Ye-Kui Wang (yk1)" w:date="2021-02-19T16:38:00Z">
        <w:r w:rsidRPr="000B7B83">
          <w:rPr>
            <w:rFonts w:eastAsia="SimSun"/>
            <w:sz w:val="20"/>
            <w:lang w:val="en-GB" w:eastAsia="de-DE"/>
          </w:rPr>
          <w:t>Otherwise (</w:t>
        </w:r>
        <w:proofErr w:type="spellStart"/>
        <w:r w:rsidRPr="000B7B83">
          <w:rPr>
            <w:rFonts w:eastAsia="SimSun"/>
            <w:sz w:val="20"/>
            <w:lang w:val="en-GB" w:eastAsia="de-DE"/>
          </w:rPr>
          <w:t>exponent_focal_length_</w:t>
        </w:r>
        <w:proofErr w:type="gramStart"/>
        <w:r w:rsidRPr="000B7B83">
          <w:rPr>
            <w:rFonts w:eastAsia="SimSun"/>
            <w:sz w:val="20"/>
            <w:lang w:val="en-GB" w:eastAsia="de-DE"/>
          </w:rPr>
          <w:t>x</w:t>
        </w:r>
        <w:proofErr w:type="spellEnd"/>
        <w:r w:rsidRPr="000B7B83">
          <w:rPr>
            <w:rFonts w:eastAsia="SimSun"/>
            <w:sz w:val="20"/>
            <w:lang w:val="en-GB" w:eastAsia="de-DE"/>
          </w:rPr>
          <w:t>[</w:t>
        </w:r>
        <w:proofErr w:type="gramEnd"/>
        <w:r w:rsidRPr="000B7B83">
          <w:rPr>
            <w:rFonts w:eastAsia="SimSun"/>
            <w:sz w:val="20"/>
            <w:lang w:val="en-GB" w:eastAsia="de-DE"/>
          </w:rPr>
          <w:t> i ] is in the range of 0 to 63, exclusive), the length is Max( 0, </w:t>
        </w:r>
        <w:proofErr w:type="spellStart"/>
        <w:r w:rsidRPr="000B7B83">
          <w:rPr>
            <w:rFonts w:eastAsia="SimSun"/>
            <w:sz w:val="20"/>
            <w:lang w:val="en-GB" w:eastAsia="de-DE"/>
          </w:rPr>
          <w:t>exponent_focal_length_x</w:t>
        </w:r>
        <w:proofErr w:type="spellEnd"/>
        <w:r w:rsidRPr="000B7B83">
          <w:rPr>
            <w:rFonts w:eastAsia="SimSun"/>
            <w:sz w:val="20"/>
            <w:lang w:val="en-GB" w:eastAsia="de-DE"/>
          </w:rPr>
          <w:t>[ i ] + </w:t>
        </w:r>
        <w:proofErr w:type="spellStart"/>
        <w:r w:rsidRPr="000B7B83">
          <w:rPr>
            <w:rFonts w:eastAsia="SimSun"/>
            <w:sz w:val="20"/>
            <w:lang w:val="en-GB" w:eastAsia="de-DE"/>
          </w:rPr>
          <w:t>prec_focal_length</w:t>
        </w:r>
        <w:proofErr w:type="spellEnd"/>
        <w:r w:rsidRPr="000B7B83">
          <w:rPr>
            <w:rFonts w:eastAsia="SimSun"/>
            <w:sz w:val="20"/>
            <w:lang w:val="en-GB" w:eastAsia="de-DE"/>
          </w:rPr>
          <w:t> − 31 ).</w:t>
        </w:r>
      </w:ins>
    </w:p>
    <w:p w14:paraId="5FD00DFB"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46" w:author="Ye-Kui Wang (yk1)" w:date="2021-02-19T16:38:00Z"/>
          <w:rFonts w:eastAsia="Malgun Gothic"/>
          <w:sz w:val="20"/>
          <w:lang w:val="en-GB" w:eastAsia="de-DE"/>
        </w:rPr>
      </w:pPr>
      <w:proofErr w:type="spellStart"/>
      <w:ins w:id="547" w:author="Ye-Kui Wang (yk1)" w:date="2021-02-19T16:38:00Z">
        <w:r w:rsidRPr="000B7B83">
          <w:rPr>
            <w:rFonts w:eastAsia="Malgun Gothic"/>
            <w:b/>
            <w:sz w:val="20"/>
            <w:lang w:val="en-GB" w:eastAsia="de-DE"/>
          </w:rPr>
          <w:t>sign_focal_length_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equal to 0 indicates that the sign of the focal length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vertical direction is positive. </w:t>
        </w:r>
        <w:proofErr w:type="spellStart"/>
        <w:r w:rsidRPr="000B7B83">
          <w:rPr>
            <w:rFonts w:eastAsia="Malgun Gothic"/>
            <w:sz w:val="20"/>
            <w:lang w:val="en-GB" w:eastAsia="de-DE"/>
          </w:rPr>
          <w:t>sign_focal_length_</w:t>
        </w:r>
        <w:proofErr w:type="gramStart"/>
        <w:r w:rsidRPr="000B7B83">
          <w:rPr>
            <w:rFonts w:eastAsia="Malgun Gothic"/>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equal to 1 indicates that the sign is negative.</w:t>
        </w:r>
      </w:ins>
    </w:p>
    <w:p w14:paraId="4BB54FB8"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48" w:author="Ye-Kui Wang (yk1)" w:date="2021-02-19T16:38:00Z"/>
          <w:rFonts w:eastAsia="Malgun Gothic"/>
          <w:sz w:val="20"/>
          <w:lang w:val="en-GB" w:eastAsia="de-DE"/>
        </w:rPr>
      </w:pPr>
      <w:proofErr w:type="spellStart"/>
      <w:ins w:id="549" w:author="Ye-Kui Wang (yk1)" w:date="2021-02-19T16:38:00Z">
        <w:r w:rsidRPr="000B7B83">
          <w:rPr>
            <w:rFonts w:eastAsia="Malgun Gothic"/>
            <w:b/>
            <w:sz w:val="20"/>
            <w:lang w:val="en-GB" w:eastAsia="de-DE"/>
          </w:rPr>
          <w:t>exponent_focal_length_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exponent part of the focal length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vertical direction. The value of </w:t>
        </w:r>
        <w:proofErr w:type="spellStart"/>
        <w:r w:rsidRPr="000B7B83">
          <w:rPr>
            <w:rFonts w:eastAsia="Malgun Gothic"/>
            <w:sz w:val="20"/>
            <w:lang w:val="en-GB" w:eastAsia="de-DE"/>
          </w:rPr>
          <w:t>exponent_focal_length_</w:t>
        </w:r>
        <w:proofErr w:type="gramStart"/>
        <w:r w:rsidRPr="000B7B83">
          <w:rPr>
            <w:rFonts w:eastAsia="Malgun Gothic"/>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shall be in the range of 0 to 62, inclusive. The value 63 is reserved for future use by ITU-T | ISO/IEC. Decoders shall treat the value 63 as indicating an unspecified focal length.</w:t>
        </w:r>
      </w:ins>
    </w:p>
    <w:p w14:paraId="05C0112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50" w:author="Ye-Kui Wang (yk1)" w:date="2021-02-19T16:38:00Z"/>
          <w:rFonts w:eastAsia="Malgun Gothic"/>
          <w:sz w:val="20"/>
          <w:lang w:val="en-GB" w:eastAsia="de-DE"/>
        </w:rPr>
      </w:pPr>
      <w:proofErr w:type="spellStart"/>
      <w:ins w:id="551" w:author="Ye-Kui Wang (yk1)" w:date="2021-02-19T16:38:00Z">
        <w:r w:rsidRPr="000B7B83">
          <w:rPr>
            <w:rFonts w:eastAsia="Malgun Gothic"/>
            <w:b/>
            <w:sz w:val="20"/>
            <w:lang w:val="en-GB" w:eastAsia="de-DE"/>
          </w:rPr>
          <w:t>mantissa_focal_length_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mantissa part of the focal length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vertical direction.</w:t>
        </w:r>
      </w:ins>
    </w:p>
    <w:p w14:paraId="345EA756"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52" w:author="Ye-Kui Wang (yk1)" w:date="2021-02-19T16:38:00Z"/>
          <w:rFonts w:eastAsia="Malgun Gothic"/>
          <w:sz w:val="20"/>
          <w:lang w:val="en-GB" w:eastAsia="de-DE"/>
        </w:rPr>
      </w:pPr>
      <w:ins w:id="553" w:author="Ye-Kui Wang (yk1)" w:date="2021-02-19T16:38:00Z">
        <w:r w:rsidRPr="000B7B83">
          <w:rPr>
            <w:rFonts w:eastAsia="Malgun Gothic"/>
            <w:sz w:val="20"/>
            <w:lang w:val="en-GB" w:eastAsia="de-DE"/>
          </w:rPr>
          <w:t xml:space="preserve">The length of the </w:t>
        </w:r>
        <w:proofErr w:type="spellStart"/>
        <w:r w:rsidRPr="000B7B83">
          <w:rPr>
            <w:rFonts w:eastAsia="Malgun Gothic"/>
            <w:sz w:val="20"/>
            <w:lang w:val="en-GB" w:eastAsia="de-DE"/>
          </w:rPr>
          <w:t>mantissa_focal_length_</w:t>
        </w:r>
        <w:proofErr w:type="gramStart"/>
        <w:r w:rsidRPr="000B7B83">
          <w:rPr>
            <w:rFonts w:eastAsia="Malgun Gothic"/>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syntax element is variable and determined as follows:</w:t>
        </w:r>
      </w:ins>
    </w:p>
    <w:p w14:paraId="2E46617D"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54" w:author="Ye-Kui Wang (yk1)" w:date="2021-02-19T16:38:00Z"/>
          <w:rFonts w:eastAsia="SimSun"/>
          <w:sz w:val="20"/>
          <w:lang w:val="en-GB" w:eastAsia="de-DE"/>
        </w:rPr>
      </w:pPr>
      <w:ins w:id="555" w:author="Ye-Kui Wang (yk1)" w:date="2021-02-19T16:38:00Z">
        <w:r w:rsidRPr="000B7B83">
          <w:rPr>
            <w:rFonts w:eastAsia="SimSun"/>
            <w:sz w:val="20"/>
            <w:lang w:val="en-GB" w:eastAsia="de-DE"/>
          </w:rPr>
          <w:t xml:space="preserve">If </w:t>
        </w:r>
        <w:proofErr w:type="spellStart"/>
        <w:r w:rsidRPr="000B7B83">
          <w:rPr>
            <w:rFonts w:eastAsia="SimSun"/>
            <w:sz w:val="20"/>
            <w:lang w:val="en-GB" w:eastAsia="de-DE"/>
          </w:rPr>
          <w:t>exponent_focal_length_</w:t>
        </w:r>
        <w:proofErr w:type="gramStart"/>
        <w:r w:rsidRPr="000B7B83">
          <w:rPr>
            <w:rFonts w:eastAsia="SimSun"/>
            <w:sz w:val="20"/>
            <w:lang w:val="en-GB" w:eastAsia="de-DE"/>
          </w:rPr>
          <w:t>y</w:t>
        </w:r>
        <w:proofErr w:type="spellEnd"/>
        <w:r w:rsidRPr="000B7B83">
          <w:rPr>
            <w:rFonts w:eastAsia="SimSun"/>
            <w:sz w:val="20"/>
            <w:lang w:val="en-GB" w:eastAsia="de-DE"/>
          </w:rPr>
          <w:t>[</w:t>
        </w:r>
        <w:proofErr w:type="gramEnd"/>
        <w:r w:rsidRPr="000B7B83">
          <w:rPr>
            <w:rFonts w:eastAsia="SimSun"/>
            <w:sz w:val="20"/>
            <w:lang w:val="en-GB" w:eastAsia="de-DE"/>
          </w:rPr>
          <w:t> i ] is equal to 0, the length is Max( 0, </w:t>
        </w:r>
        <w:proofErr w:type="spellStart"/>
        <w:r w:rsidRPr="000B7B83">
          <w:rPr>
            <w:rFonts w:eastAsia="SimSun"/>
            <w:sz w:val="20"/>
            <w:lang w:val="en-GB" w:eastAsia="de-DE"/>
          </w:rPr>
          <w:t>prec_focal_length</w:t>
        </w:r>
        <w:proofErr w:type="spellEnd"/>
        <w:r w:rsidRPr="000B7B83">
          <w:rPr>
            <w:rFonts w:eastAsia="SimSun"/>
            <w:sz w:val="20"/>
            <w:lang w:val="en-GB" w:eastAsia="de-DE"/>
          </w:rPr>
          <w:t> − 30 ).</w:t>
        </w:r>
      </w:ins>
    </w:p>
    <w:p w14:paraId="5D16CAAE"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56" w:author="Ye-Kui Wang (yk1)" w:date="2021-02-19T16:38:00Z"/>
          <w:rFonts w:eastAsia="SimSun"/>
          <w:sz w:val="20"/>
          <w:lang w:val="en-GB" w:eastAsia="de-DE"/>
        </w:rPr>
      </w:pPr>
      <w:ins w:id="557" w:author="Ye-Kui Wang (yk1)" w:date="2021-02-19T16:38:00Z">
        <w:r w:rsidRPr="000B7B83">
          <w:rPr>
            <w:rFonts w:eastAsia="SimSun"/>
            <w:sz w:val="20"/>
            <w:lang w:val="en-GB" w:eastAsia="de-DE"/>
          </w:rPr>
          <w:t>Otherwise (</w:t>
        </w:r>
        <w:proofErr w:type="spellStart"/>
        <w:r w:rsidRPr="000B7B83">
          <w:rPr>
            <w:rFonts w:eastAsia="SimSun"/>
            <w:sz w:val="20"/>
            <w:lang w:val="en-GB" w:eastAsia="de-DE"/>
          </w:rPr>
          <w:t>exponent_focal_length_</w:t>
        </w:r>
        <w:proofErr w:type="gramStart"/>
        <w:r w:rsidRPr="000B7B83">
          <w:rPr>
            <w:rFonts w:eastAsia="SimSun"/>
            <w:sz w:val="20"/>
            <w:lang w:val="en-GB" w:eastAsia="de-DE"/>
          </w:rPr>
          <w:t>y</w:t>
        </w:r>
        <w:proofErr w:type="spellEnd"/>
        <w:r w:rsidRPr="000B7B83">
          <w:rPr>
            <w:rFonts w:eastAsia="SimSun"/>
            <w:sz w:val="20"/>
            <w:lang w:val="en-GB" w:eastAsia="de-DE"/>
          </w:rPr>
          <w:t>[</w:t>
        </w:r>
        <w:proofErr w:type="gramEnd"/>
        <w:r w:rsidRPr="000B7B83">
          <w:rPr>
            <w:rFonts w:eastAsia="SimSun"/>
            <w:sz w:val="20"/>
            <w:lang w:val="en-GB" w:eastAsia="de-DE"/>
          </w:rPr>
          <w:t> i ] is in the range of 0 to 63, exclusive), the length is Max( 0, </w:t>
        </w:r>
        <w:proofErr w:type="spellStart"/>
        <w:r w:rsidRPr="000B7B83">
          <w:rPr>
            <w:rFonts w:eastAsia="SimSun"/>
            <w:sz w:val="20"/>
            <w:lang w:val="en-GB" w:eastAsia="de-DE"/>
          </w:rPr>
          <w:t>exponent_focal_length_y</w:t>
        </w:r>
        <w:proofErr w:type="spellEnd"/>
        <w:r w:rsidRPr="000B7B83">
          <w:rPr>
            <w:rFonts w:eastAsia="SimSun"/>
            <w:sz w:val="20"/>
            <w:lang w:val="en-GB" w:eastAsia="de-DE"/>
          </w:rPr>
          <w:t>[ i ] + </w:t>
        </w:r>
        <w:proofErr w:type="spellStart"/>
        <w:r w:rsidRPr="000B7B83">
          <w:rPr>
            <w:rFonts w:eastAsia="SimSun"/>
            <w:sz w:val="20"/>
            <w:lang w:val="en-GB" w:eastAsia="de-DE"/>
          </w:rPr>
          <w:t>prec_focal_length</w:t>
        </w:r>
        <w:proofErr w:type="spellEnd"/>
        <w:r w:rsidRPr="000B7B83">
          <w:rPr>
            <w:rFonts w:eastAsia="SimSun"/>
            <w:sz w:val="20"/>
            <w:lang w:val="en-GB" w:eastAsia="de-DE"/>
          </w:rPr>
          <w:t> − 31 ).</w:t>
        </w:r>
      </w:ins>
    </w:p>
    <w:p w14:paraId="4E6A5FFC"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58" w:author="Ye-Kui Wang (yk1)" w:date="2021-02-19T16:38:00Z"/>
          <w:rFonts w:eastAsia="Malgun Gothic"/>
          <w:sz w:val="20"/>
          <w:lang w:val="en-GB" w:eastAsia="de-DE"/>
        </w:rPr>
      </w:pPr>
      <w:proofErr w:type="spellStart"/>
      <w:ins w:id="559" w:author="Ye-Kui Wang (yk1)" w:date="2021-02-19T16:38:00Z">
        <w:r w:rsidRPr="000B7B83">
          <w:rPr>
            <w:rFonts w:eastAsia="Malgun Gothic"/>
            <w:b/>
            <w:sz w:val="20"/>
            <w:lang w:val="en-GB" w:eastAsia="de-DE"/>
          </w:rPr>
          <w:t>sign_principal_point_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equal to 0 indicates that the sign of the principal point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horizontal direction is positive. </w:t>
        </w:r>
        <w:proofErr w:type="spellStart"/>
        <w:r w:rsidRPr="000B7B83">
          <w:rPr>
            <w:rFonts w:eastAsia="Malgun Gothic"/>
            <w:sz w:val="20"/>
            <w:lang w:val="en-GB" w:eastAsia="de-DE"/>
          </w:rPr>
          <w:t>sign_principal_point_</w:t>
        </w:r>
        <w:proofErr w:type="gramStart"/>
        <w:r w:rsidRPr="000B7B83">
          <w:rPr>
            <w:rFonts w:eastAsia="Malgun Gothic"/>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equal to 1 indicates that the sign is negative.</w:t>
        </w:r>
      </w:ins>
    </w:p>
    <w:p w14:paraId="61F11A2A"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60" w:author="Ye-Kui Wang (yk1)" w:date="2021-02-19T16:38:00Z"/>
          <w:rFonts w:eastAsia="Malgun Gothic"/>
          <w:sz w:val="20"/>
          <w:lang w:val="en-GB" w:eastAsia="de-DE"/>
        </w:rPr>
      </w:pPr>
      <w:proofErr w:type="spellStart"/>
      <w:ins w:id="561" w:author="Ye-Kui Wang (yk1)" w:date="2021-02-19T16:38:00Z">
        <w:r w:rsidRPr="000B7B83">
          <w:rPr>
            <w:rFonts w:eastAsia="Malgun Gothic"/>
            <w:b/>
            <w:sz w:val="20"/>
            <w:lang w:val="en-GB" w:eastAsia="de-DE"/>
          </w:rPr>
          <w:t>exponent_principal_point_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exponent part of the principal point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horizontal direction. The value of </w:t>
        </w:r>
        <w:proofErr w:type="spellStart"/>
        <w:r w:rsidRPr="000B7B83">
          <w:rPr>
            <w:rFonts w:eastAsia="Malgun Gothic"/>
            <w:sz w:val="20"/>
            <w:lang w:val="en-GB" w:eastAsia="de-DE"/>
          </w:rPr>
          <w:t>exponent_principal_point_</w:t>
        </w:r>
        <w:proofErr w:type="gramStart"/>
        <w:r w:rsidRPr="000B7B83">
          <w:rPr>
            <w:rFonts w:eastAsia="Malgun Gothic"/>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shall be in the range of 0 to 62, inclusive. The value 63 is reserved for future use by ITU-T | ISO/IEC. Decoders shall treat the value 63 as indicating an unspecified principal point.</w:t>
        </w:r>
      </w:ins>
    </w:p>
    <w:p w14:paraId="7985B25E"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62" w:author="Ye-Kui Wang (yk1)" w:date="2021-02-19T16:38:00Z"/>
          <w:rFonts w:eastAsia="Malgun Gothic"/>
          <w:sz w:val="20"/>
          <w:lang w:val="en-GB" w:eastAsia="de-DE"/>
        </w:rPr>
      </w:pPr>
      <w:proofErr w:type="spellStart"/>
      <w:ins w:id="563" w:author="Ye-Kui Wang (yk1)" w:date="2021-02-19T16:38:00Z">
        <w:r w:rsidRPr="000B7B83">
          <w:rPr>
            <w:rFonts w:eastAsia="Malgun Gothic"/>
            <w:b/>
            <w:sz w:val="20"/>
            <w:lang w:val="en-GB" w:eastAsia="de-DE"/>
          </w:rPr>
          <w:t>mantissa_principal_point_</w:t>
        </w:r>
        <w:proofErr w:type="gramStart"/>
        <w:r w:rsidRPr="000B7B83">
          <w:rPr>
            <w:rFonts w:eastAsia="Malgun Gothic"/>
            <w:b/>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mantissa part of the principal point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horizontal direction. The length of the </w:t>
        </w:r>
        <w:proofErr w:type="spellStart"/>
        <w:r w:rsidRPr="000B7B83">
          <w:rPr>
            <w:rFonts w:eastAsia="Malgun Gothic"/>
            <w:sz w:val="20"/>
            <w:lang w:val="en-GB" w:eastAsia="de-DE"/>
          </w:rPr>
          <w:t>mantissa_principal_point_</w:t>
        </w:r>
        <w:proofErr w:type="gramStart"/>
        <w:r w:rsidRPr="000B7B83">
          <w:rPr>
            <w:rFonts w:eastAsia="Malgun Gothic"/>
            <w:sz w:val="20"/>
            <w:lang w:val="en-GB" w:eastAsia="de-DE"/>
          </w:rPr>
          <w:t>x</w:t>
        </w:r>
        <w:proofErr w:type="spellEnd"/>
        <w:r w:rsidRPr="000B7B83">
          <w:rPr>
            <w:rFonts w:eastAsia="Malgun Gothic"/>
            <w:sz w:val="20"/>
            <w:lang w:val="en-GB" w:eastAsia="de-DE"/>
          </w:rPr>
          <w:t>[</w:t>
        </w:r>
        <w:proofErr w:type="gramEnd"/>
        <w:r w:rsidRPr="000B7B83">
          <w:rPr>
            <w:rFonts w:eastAsia="Malgun Gothic"/>
            <w:sz w:val="20"/>
            <w:lang w:val="en-GB" w:eastAsia="de-DE"/>
          </w:rPr>
          <w:t> i ] syntax element in units of bits is variable and is determined as follows:</w:t>
        </w:r>
      </w:ins>
    </w:p>
    <w:p w14:paraId="1918BCAF"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64" w:author="Ye-Kui Wang (yk1)" w:date="2021-02-19T16:38:00Z"/>
          <w:rFonts w:eastAsia="SimSun"/>
          <w:sz w:val="20"/>
          <w:lang w:val="en-GB" w:eastAsia="de-DE"/>
        </w:rPr>
      </w:pPr>
      <w:ins w:id="565" w:author="Ye-Kui Wang (yk1)" w:date="2021-02-19T16:38:00Z">
        <w:r w:rsidRPr="000B7B83">
          <w:rPr>
            <w:rFonts w:eastAsia="SimSun"/>
            <w:sz w:val="20"/>
            <w:lang w:val="en-GB" w:eastAsia="de-DE"/>
          </w:rPr>
          <w:t xml:space="preserve">If </w:t>
        </w:r>
        <w:proofErr w:type="spellStart"/>
        <w:r w:rsidRPr="000B7B83">
          <w:rPr>
            <w:rFonts w:eastAsia="SimSun"/>
            <w:sz w:val="20"/>
            <w:lang w:val="en-GB" w:eastAsia="de-DE"/>
          </w:rPr>
          <w:t>exponent_principal_point_</w:t>
        </w:r>
        <w:proofErr w:type="gramStart"/>
        <w:r w:rsidRPr="000B7B83">
          <w:rPr>
            <w:rFonts w:eastAsia="SimSun"/>
            <w:sz w:val="20"/>
            <w:lang w:val="en-GB" w:eastAsia="de-DE"/>
          </w:rPr>
          <w:t>x</w:t>
        </w:r>
        <w:proofErr w:type="spellEnd"/>
        <w:r w:rsidRPr="000B7B83">
          <w:rPr>
            <w:rFonts w:eastAsia="SimSun"/>
            <w:sz w:val="20"/>
            <w:lang w:val="en-GB" w:eastAsia="de-DE"/>
          </w:rPr>
          <w:t>[</w:t>
        </w:r>
        <w:proofErr w:type="gramEnd"/>
        <w:r w:rsidRPr="000B7B83">
          <w:rPr>
            <w:rFonts w:eastAsia="SimSun"/>
            <w:sz w:val="20"/>
            <w:lang w:val="en-GB" w:eastAsia="de-DE"/>
          </w:rPr>
          <w:t xml:space="preserve"> i ] is equal to 0, the length is Max( 0, </w:t>
        </w:r>
        <w:proofErr w:type="spellStart"/>
        <w:r w:rsidRPr="000B7B83">
          <w:rPr>
            <w:rFonts w:eastAsia="SimSun"/>
            <w:sz w:val="20"/>
            <w:lang w:val="en-GB" w:eastAsia="de-DE"/>
          </w:rPr>
          <w:t>prec_principal_point</w:t>
        </w:r>
        <w:proofErr w:type="spellEnd"/>
        <w:r w:rsidRPr="000B7B83">
          <w:rPr>
            <w:rFonts w:eastAsia="SimSun"/>
            <w:sz w:val="20"/>
            <w:lang w:val="en-GB" w:eastAsia="de-DE"/>
          </w:rPr>
          <w:t xml:space="preserve"> − 30 ).</w:t>
        </w:r>
      </w:ins>
    </w:p>
    <w:p w14:paraId="650B34DA"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66" w:author="Ye-Kui Wang (yk1)" w:date="2021-02-19T16:38:00Z"/>
          <w:rFonts w:eastAsia="SimSun"/>
          <w:sz w:val="20"/>
          <w:lang w:val="en-GB" w:eastAsia="de-DE"/>
        </w:rPr>
      </w:pPr>
      <w:ins w:id="567" w:author="Ye-Kui Wang (yk1)" w:date="2021-02-19T16:38:00Z">
        <w:r w:rsidRPr="000B7B83">
          <w:rPr>
            <w:rFonts w:eastAsia="SimSun"/>
            <w:sz w:val="20"/>
            <w:lang w:val="en-GB" w:eastAsia="de-DE"/>
          </w:rPr>
          <w:t>Otherwise (</w:t>
        </w:r>
        <w:proofErr w:type="spellStart"/>
        <w:r w:rsidRPr="000B7B83">
          <w:rPr>
            <w:rFonts w:eastAsia="SimSun"/>
            <w:sz w:val="20"/>
            <w:lang w:val="en-GB" w:eastAsia="de-DE"/>
          </w:rPr>
          <w:t>exponent_principal_point_</w:t>
        </w:r>
        <w:proofErr w:type="gramStart"/>
        <w:r w:rsidRPr="000B7B83">
          <w:rPr>
            <w:rFonts w:eastAsia="SimSun"/>
            <w:sz w:val="20"/>
            <w:lang w:val="en-GB" w:eastAsia="de-DE"/>
          </w:rPr>
          <w:t>x</w:t>
        </w:r>
        <w:proofErr w:type="spellEnd"/>
        <w:r w:rsidRPr="000B7B83">
          <w:rPr>
            <w:rFonts w:eastAsia="SimSun"/>
            <w:sz w:val="20"/>
            <w:lang w:val="en-GB" w:eastAsia="de-DE"/>
          </w:rPr>
          <w:t>[</w:t>
        </w:r>
        <w:proofErr w:type="gramEnd"/>
        <w:r w:rsidRPr="000B7B83">
          <w:rPr>
            <w:rFonts w:eastAsia="SimSun"/>
            <w:sz w:val="20"/>
            <w:lang w:val="en-GB" w:eastAsia="de-DE"/>
          </w:rPr>
          <w:t> i ] is in the range of 0 to 63, exclusive), the length is Max( 0, exponent_principal_point_x[ i ] + prec_principal_point − 31 ).</w:t>
        </w:r>
      </w:ins>
    </w:p>
    <w:p w14:paraId="79F780A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68" w:author="Ye-Kui Wang (yk1)" w:date="2021-02-19T16:38:00Z"/>
          <w:rFonts w:eastAsia="Malgun Gothic"/>
          <w:sz w:val="20"/>
          <w:lang w:val="en-GB" w:eastAsia="de-DE"/>
        </w:rPr>
      </w:pPr>
      <w:proofErr w:type="spellStart"/>
      <w:ins w:id="569" w:author="Ye-Kui Wang (yk1)" w:date="2021-02-19T16:38:00Z">
        <w:r w:rsidRPr="000B7B83">
          <w:rPr>
            <w:rFonts w:eastAsia="Malgun Gothic"/>
            <w:b/>
            <w:sz w:val="20"/>
            <w:lang w:val="en-GB" w:eastAsia="de-DE"/>
          </w:rPr>
          <w:t>sign_principal_point_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equal to 0 indicates that the sign of the principal point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vertical direction is positive. </w:t>
        </w:r>
        <w:proofErr w:type="spellStart"/>
        <w:r w:rsidRPr="000B7B83">
          <w:rPr>
            <w:rFonts w:eastAsia="Malgun Gothic"/>
            <w:sz w:val="20"/>
            <w:lang w:val="en-GB" w:eastAsia="de-DE"/>
          </w:rPr>
          <w:t>sign_principal_point_</w:t>
        </w:r>
        <w:proofErr w:type="gramStart"/>
        <w:r w:rsidRPr="000B7B83">
          <w:rPr>
            <w:rFonts w:eastAsia="Malgun Gothic"/>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equal to 1 indicates that the sign is negative.</w:t>
        </w:r>
      </w:ins>
    </w:p>
    <w:p w14:paraId="270EC735"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70" w:author="Ye-Kui Wang (yk1)" w:date="2021-02-19T16:38:00Z"/>
          <w:rFonts w:eastAsia="Malgun Gothic"/>
          <w:sz w:val="20"/>
          <w:lang w:val="en-GB" w:eastAsia="de-DE"/>
        </w:rPr>
      </w:pPr>
      <w:proofErr w:type="spellStart"/>
      <w:ins w:id="571" w:author="Ye-Kui Wang (yk1)" w:date="2021-02-19T16:38:00Z">
        <w:r w:rsidRPr="000B7B83">
          <w:rPr>
            <w:rFonts w:eastAsia="Malgun Gothic"/>
            <w:b/>
            <w:sz w:val="20"/>
            <w:lang w:val="en-GB" w:eastAsia="de-DE"/>
          </w:rPr>
          <w:t>exponent_principal_point_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exponent part of the principal point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vertical direction. The value of </w:t>
        </w:r>
        <w:proofErr w:type="spellStart"/>
        <w:r w:rsidRPr="000B7B83">
          <w:rPr>
            <w:rFonts w:eastAsia="Malgun Gothic"/>
            <w:sz w:val="20"/>
            <w:lang w:val="en-GB" w:eastAsia="de-DE"/>
          </w:rPr>
          <w:t>exponent_principal_point_</w:t>
        </w:r>
        <w:proofErr w:type="gramStart"/>
        <w:r w:rsidRPr="000B7B83">
          <w:rPr>
            <w:rFonts w:eastAsia="Malgun Gothic"/>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shall be in the range of 0 to 62, inclusive. The value 63 is reserved for future use by ITU-T | ISO/IEC. Decoders shall treat the value 63 as indicating an unspecified principal point.</w:t>
        </w:r>
      </w:ins>
    </w:p>
    <w:p w14:paraId="7CFCF592" w14:textId="77777777" w:rsidR="000B7B83" w:rsidRPr="000B7B83" w:rsidRDefault="000B7B83" w:rsidP="000B7B83">
      <w:pPr>
        <w:keepNext/>
        <w:keepLines/>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72" w:author="Ye-Kui Wang (yk1)" w:date="2021-02-19T16:38:00Z"/>
          <w:rFonts w:eastAsia="Malgun Gothic"/>
          <w:sz w:val="20"/>
          <w:lang w:val="en-GB" w:eastAsia="de-DE"/>
        </w:rPr>
      </w:pPr>
      <w:proofErr w:type="spellStart"/>
      <w:ins w:id="573" w:author="Ye-Kui Wang (yk1)" w:date="2021-02-19T16:38:00Z">
        <w:r w:rsidRPr="000B7B83">
          <w:rPr>
            <w:rFonts w:eastAsia="Malgun Gothic"/>
            <w:b/>
            <w:sz w:val="20"/>
            <w:lang w:val="en-GB" w:eastAsia="de-DE"/>
          </w:rPr>
          <w:t>mantissa_principal_point_</w:t>
        </w:r>
        <w:proofErr w:type="gramStart"/>
        <w:r w:rsidRPr="000B7B83">
          <w:rPr>
            <w:rFonts w:eastAsia="Malgun Gothic"/>
            <w:b/>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mantissa part of the principal point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in the vertical direction. The length of the </w:t>
        </w:r>
        <w:proofErr w:type="spellStart"/>
        <w:r w:rsidRPr="000B7B83">
          <w:rPr>
            <w:rFonts w:eastAsia="Malgun Gothic"/>
            <w:sz w:val="20"/>
            <w:lang w:val="en-GB" w:eastAsia="de-DE"/>
          </w:rPr>
          <w:t>mantissa_principal_point_</w:t>
        </w:r>
        <w:proofErr w:type="gramStart"/>
        <w:r w:rsidRPr="000B7B83">
          <w:rPr>
            <w:rFonts w:eastAsia="Malgun Gothic"/>
            <w:sz w:val="20"/>
            <w:lang w:val="en-GB" w:eastAsia="de-DE"/>
          </w:rPr>
          <w:t>y</w:t>
        </w:r>
        <w:proofErr w:type="spellEnd"/>
        <w:r w:rsidRPr="000B7B83">
          <w:rPr>
            <w:rFonts w:eastAsia="Malgun Gothic"/>
            <w:sz w:val="20"/>
            <w:lang w:val="en-GB" w:eastAsia="de-DE"/>
          </w:rPr>
          <w:t>[</w:t>
        </w:r>
        <w:proofErr w:type="gramEnd"/>
        <w:r w:rsidRPr="000B7B83">
          <w:rPr>
            <w:rFonts w:eastAsia="Malgun Gothic"/>
            <w:sz w:val="20"/>
            <w:lang w:val="en-GB" w:eastAsia="de-DE"/>
          </w:rPr>
          <w:t> i ] syntax element in units of bits is variable and is determined as follows:</w:t>
        </w:r>
      </w:ins>
    </w:p>
    <w:p w14:paraId="0F65E085"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74" w:author="Ye-Kui Wang (yk1)" w:date="2021-02-19T16:38:00Z"/>
          <w:rFonts w:eastAsia="SimSun"/>
          <w:sz w:val="20"/>
          <w:lang w:val="en-GB" w:eastAsia="de-DE"/>
        </w:rPr>
      </w:pPr>
      <w:ins w:id="575" w:author="Ye-Kui Wang (yk1)" w:date="2021-02-19T16:38:00Z">
        <w:r w:rsidRPr="000B7B83">
          <w:rPr>
            <w:rFonts w:eastAsia="SimSun"/>
            <w:sz w:val="20"/>
            <w:lang w:val="en-GB" w:eastAsia="de-DE"/>
          </w:rPr>
          <w:t xml:space="preserve">If </w:t>
        </w:r>
        <w:proofErr w:type="spellStart"/>
        <w:r w:rsidRPr="000B7B83">
          <w:rPr>
            <w:rFonts w:eastAsia="SimSun"/>
            <w:sz w:val="20"/>
            <w:lang w:val="en-GB" w:eastAsia="de-DE"/>
          </w:rPr>
          <w:t>exponent_principal_point_</w:t>
        </w:r>
        <w:proofErr w:type="gramStart"/>
        <w:r w:rsidRPr="000B7B83">
          <w:rPr>
            <w:rFonts w:eastAsia="SimSun"/>
            <w:sz w:val="20"/>
            <w:lang w:val="en-GB" w:eastAsia="de-DE"/>
          </w:rPr>
          <w:t>y</w:t>
        </w:r>
        <w:proofErr w:type="spellEnd"/>
        <w:r w:rsidRPr="000B7B83">
          <w:rPr>
            <w:rFonts w:eastAsia="SimSun"/>
            <w:sz w:val="20"/>
            <w:lang w:val="en-GB" w:eastAsia="de-DE"/>
          </w:rPr>
          <w:t>[</w:t>
        </w:r>
        <w:proofErr w:type="gramEnd"/>
        <w:r w:rsidRPr="000B7B83">
          <w:rPr>
            <w:rFonts w:eastAsia="SimSun"/>
            <w:sz w:val="20"/>
            <w:lang w:val="en-GB" w:eastAsia="de-DE"/>
          </w:rPr>
          <w:t> i ] is equal to 0, the length is Max( 0, </w:t>
        </w:r>
        <w:proofErr w:type="spellStart"/>
        <w:r w:rsidRPr="000B7B83">
          <w:rPr>
            <w:rFonts w:eastAsia="SimSun"/>
            <w:sz w:val="20"/>
            <w:lang w:val="en-GB" w:eastAsia="de-DE"/>
          </w:rPr>
          <w:t>prec_principal_point</w:t>
        </w:r>
        <w:proofErr w:type="spellEnd"/>
        <w:r w:rsidRPr="000B7B83">
          <w:rPr>
            <w:rFonts w:eastAsia="SimSun"/>
            <w:sz w:val="20"/>
            <w:lang w:val="en-GB" w:eastAsia="de-DE"/>
          </w:rPr>
          <w:t> − 30 ).</w:t>
        </w:r>
      </w:ins>
    </w:p>
    <w:p w14:paraId="5263192B"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76" w:author="Ye-Kui Wang (yk1)" w:date="2021-02-19T16:38:00Z"/>
          <w:rFonts w:eastAsia="SimSun"/>
          <w:sz w:val="20"/>
          <w:lang w:val="en-GB" w:eastAsia="de-DE"/>
        </w:rPr>
      </w:pPr>
      <w:ins w:id="577" w:author="Ye-Kui Wang (yk1)" w:date="2021-02-19T16:38:00Z">
        <w:r w:rsidRPr="000B7B83">
          <w:rPr>
            <w:rFonts w:eastAsia="SimSun"/>
            <w:sz w:val="20"/>
            <w:lang w:val="en-GB" w:eastAsia="de-DE"/>
          </w:rPr>
          <w:t>Otherwise (</w:t>
        </w:r>
        <w:proofErr w:type="spellStart"/>
        <w:r w:rsidRPr="000B7B83">
          <w:rPr>
            <w:rFonts w:eastAsia="SimSun"/>
            <w:sz w:val="20"/>
            <w:lang w:val="en-GB" w:eastAsia="de-DE"/>
          </w:rPr>
          <w:t>exponent_principal_point_</w:t>
        </w:r>
        <w:proofErr w:type="gramStart"/>
        <w:r w:rsidRPr="000B7B83">
          <w:rPr>
            <w:rFonts w:eastAsia="SimSun"/>
            <w:sz w:val="20"/>
            <w:lang w:val="en-GB" w:eastAsia="de-DE"/>
          </w:rPr>
          <w:t>y</w:t>
        </w:r>
        <w:proofErr w:type="spellEnd"/>
        <w:r w:rsidRPr="000B7B83">
          <w:rPr>
            <w:rFonts w:eastAsia="SimSun"/>
            <w:sz w:val="20"/>
            <w:lang w:val="en-GB" w:eastAsia="de-DE"/>
          </w:rPr>
          <w:t>[</w:t>
        </w:r>
        <w:proofErr w:type="gramEnd"/>
        <w:r w:rsidRPr="000B7B83">
          <w:rPr>
            <w:rFonts w:eastAsia="SimSun"/>
            <w:sz w:val="20"/>
            <w:lang w:val="en-GB" w:eastAsia="de-DE"/>
          </w:rPr>
          <w:t> i ] is in the range of 0 to 63, exclusive), the length is Max( 0, exponent_principal_point_y[ i ] + prec_principal_point − 31 ).</w:t>
        </w:r>
      </w:ins>
    </w:p>
    <w:p w14:paraId="3EC9721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78" w:author="Ye-Kui Wang (yk1)" w:date="2021-02-19T16:38:00Z"/>
          <w:rFonts w:eastAsia="Malgun Gothic"/>
          <w:sz w:val="20"/>
          <w:lang w:val="en-GB" w:eastAsia="de-DE"/>
        </w:rPr>
      </w:pPr>
      <w:proofErr w:type="spellStart"/>
      <w:ins w:id="579" w:author="Ye-Kui Wang (yk1)" w:date="2021-02-19T16:38:00Z">
        <w:r w:rsidRPr="000B7B83">
          <w:rPr>
            <w:rFonts w:eastAsia="Malgun Gothic"/>
            <w:b/>
            <w:sz w:val="20"/>
            <w:lang w:val="en-GB" w:eastAsia="de-DE"/>
          </w:rPr>
          <w:t>sign_skew_</w:t>
        </w:r>
        <w:proofErr w:type="gramStart"/>
        <w:r w:rsidRPr="000B7B83">
          <w:rPr>
            <w:rFonts w:eastAsia="Malgun Gothic"/>
            <w:b/>
            <w:sz w:val="20"/>
            <w:lang w:val="en-GB" w:eastAsia="de-DE"/>
          </w:rPr>
          <w:t>factor</w:t>
        </w:r>
        <w:proofErr w:type="spellEnd"/>
        <w:r w:rsidRPr="000B7B83">
          <w:rPr>
            <w:rFonts w:eastAsia="Malgun Gothic"/>
            <w:sz w:val="20"/>
            <w:lang w:val="en-GB" w:eastAsia="de-DE"/>
          </w:rPr>
          <w:t>[</w:t>
        </w:r>
        <w:proofErr w:type="gramEnd"/>
        <w:r w:rsidRPr="000B7B83">
          <w:rPr>
            <w:rFonts w:eastAsia="Malgun Gothic"/>
            <w:sz w:val="20"/>
            <w:lang w:val="en-GB" w:eastAsia="de-DE"/>
          </w:rPr>
          <w:t> i ] equal to 0 indicates that the sign of the skew factor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is positive.</w:t>
        </w:r>
      </w:ins>
    </w:p>
    <w:p w14:paraId="5129E226"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80" w:author="Ye-Kui Wang (yk1)" w:date="2021-02-19T16:38:00Z"/>
          <w:rFonts w:eastAsia="Malgun Gothic"/>
          <w:sz w:val="20"/>
          <w:lang w:val="en-GB" w:eastAsia="de-DE"/>
        </w:rPr>
      </w:pPr>
      <w:proofErr w:type="spellStart"/>
      <w:ins w:id="581" w:author="Ye-Kui Wang (yk1)" w:date="2021-02-19T16:38:00Z">
        <w:r w:rsidRPr="000B7B83">
          <w:rPr>
            <w:rFonts w:eastAsia="Malgun Gothic"/>
            <w:b/>
            <w:sz w:val="20"/>
            <w:lang w:val="en-GB" w:eastAsia="de-DE"/>
          </w:rPr>
          <w:t>sign_skew_</w:t>
        </w:r>
        <w:proofErr w:type="gramStart"/>
        <w:r w:rsidRPr="000B7B83">
          <w:rPr>
            <w:rFonts w:eastAsia="Malgun Gothic"/>
            <w:b/>
            <w:sz w:val="20"/>
            <w:lang w:val="en-GB" w:eastAsia="de-DE"/>
          </w:rPr>
          <w:t>factor</w:t>
        </w:r>
        <w:proofErr w:type="spellEnd"/>
        <w:r w:rsidRPr="000B7B83">
          <w:rPr>
            <w:rFonts w:eastAsia="Malgun Gothic"/>
            <w:sz w:val="20"/>
            <w:lang w:val="en-GB" w:eastAsia="de-DE"/>
          </w:rPr>
          <w:t>[</w:t>
        </w:r>
        <w:proofErr w:type="gramEnd"/>
        <w:r w:rsidRPr="000B7B83">
          <w:rPr>
            <w:rFonts w:eastAsia="Malgun Gothic"/>
            <w:sz w:val="20"/>
            <w:lang w:val="en-GB" w:eastAsia="de-DE"/>
          </w:rPr>
          <w:t> i ] equal to 1 indicates that the sign is negative.</w:t>
        </w:r>
      </w:ins>
    </w:p>
    <w:p w14:paraId="4ED59BD4"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82" w:author="Ye-Kui Wang (yk1)" w:date="2021-02-19T16:38:00Z"/>
          <w:rFonts w:eastAsia="Malgun Gothic"/>
          <w:sz w:val="20"/>
          <w:lang w:val="en-GB" w:eastAsia="de-DE"/>
        </w:rPr>
      </w:pPr>
      <w:proofErr w:type="spellStart"/>
      <w:ins w:id="583" w:author="Ye-Kui Wang (yk1)" w:date="2021-02-19T16:38:00Z">
        <w:r w:rsidRPr="000B7B83">
          <w:rPr>
            <w:rFonts w:eastAsia="Malgun Gothic"/>
            <w:b/>
            <w:sz w:val="20"/>
            <w:lang w:val="en-GB" w:eastAsia="de-DE"/>
          </w:rPr>
          <w:t>exponent_skew_</w:t>
        </w:r>
        <w:proofErr w:type="gramStart"/>
        <w:r w:rsidRPr="000B7B83">
          <w:rPr>
            <w:rFonts w:eastAsia="Malgun Gothic"/>
            <w:b/>
            <w:sz w:val="20"/>
            <w:lang w:val="en-GB" w:eastAsia="de-DE"/>
          </w:rPr>
          <w:t>factor</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exponent part of the skew factor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The value of </w:t>
        </w:r>
        <w:proofErr w:type="spellStart"/>
        <w:r w:rsidRPr="000B7B83">
          <w:rPr>
            <w:rFonts w:eastAsia="Malgun Gothic"/>
            <w:sz w:val="20"/>
            <w:lang w:val="en-GB" w:eastAsia="de-DE"/>
          </w:rPr>
          <w:t>exponent_skew_</w:t>
        </w:r>
        <w:proofErr w:type="gramStart"/>
        <w:r w:rsidRPr="000B7B83">
          <w:rPr>
            <w:rFonts w:eastAsia="Malgun Gothic"/>
            <w:sz w:val="20"/>
            <w:lang w:val="en-GB" w:eastAsia="de-DE"/>
          </w:rPr>
          <w:t>factor</w:t>
        </w:r>
        <w:proofErr w:type="spellEnd"/>
        <w:r w:rsidRPr="000B7B83">
          <w:rPr>
            <w:rFonts w:eastAsia="Malgun Gothic"/>
            <w:sz w:val="20"/>
            <w:lang w:val="en-GB" w:eastAsia="de-DE"/>
          </w:rPr>
          <w:t>[</w:t>
        </w:r>
        <w:proofErr w:type="gramEnd"/>
        <w:r w:rsidRPr="000B7B83">
          <w:rPr>
            <w:rFonts w:eastAsia="Malgun Gothic"/>
            <w:sz w:val="20"/>
            <w:lang w:val="en-GB" w:eastAsia="de-DE"/>
          </w:rPr>
          <w:t> i ] shall be in the range of 0 to 62, inclusive. The value 63 is reserved for future use by ITU-T | ISO/IEC. Decoders shall treat the value 63 as indicating an unspecified skew factor.</w:t>
        </w:r>
      </w:ins>
    </w:p>
    <w:p w14:paraId="73C7ED8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84" w:author="Ye-Kui Wang (yk1)" w:date="2021-02-19T16:38:00Z"/>
          <w:rFonts w:eastAsia="Malgun Gothic"/>
          <w:sz w:val="20"/>
          <w:lang w:val="en-GB" w:eastAsia="de-DE"/>
        </w:rPr>
      </w:pPr>
      <w:proofErr w:type="spellStart"/>
      <w:ins w:id="585" w:author="Ye-Kui Wang (yk1)" w:date="2021-02-19T16:38:00Z">
        <w:r w:rsidRPr="000B7B83">
          <w:rPr>
            <w:rFonts w:eastAsia="Malgun Gothic"/>
            <w:b/>
            <w:sz w:val="20"/>
            <w:lang w:val="en-GB" w:eastAsia="de-DE"/>
          </w:rPr>
          <w:t>mantissa_skew_</w:t>
        </w:r>
        <w:proofErr w:type="gramStart"/>
        <w:r w:rsidRPr="000B7B83">
          <w:rPr>
            <w:rFonts w:eastAsia="Malgun Gothic"/>
            <w:b/>
            <w:sz w:val="20"/>
            <w:lang w:val="en-GB" w:eastAsia="de-DE"/>
          </w:rPr>
          <w:t>factor</w:t>
        </w:r>
        <w:proofErr w:type="spellEnd"/>
        <w:r w:rsidRPr="000B7B83">
          <w:rPr>
            <w:rFonts w:eastAsia="Malgun Gothic"/>
            <w:sz w:val="20"/>
            <w:lang w:val="en-GB" w:eastAsia="de-DE"/>
          </w:rPr>
          <w:t>[</w:t>
        </w:r>
        <w:proofErr w:type="gramEnd"/>
        <w:r w:rsidRPr="000B7B83">
          <w:rPr>
            <w:rFonts w:eastAsia="Malgun Gothic"/>
            <w:sz w:val="20"/>
            <w:lang w:val="en-GB" w:eastAsia="de-DE"/>
          </w:rPr>
          <w:t> i ] specifies the mantissa part of the skew factor of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The length of the </w:t>
        </w:r>
        <w:proofErr w:type="spellStart"/>
        <w:r w:rsidRPr="000B7B83">
          <w:rPr>
            <w:rFonts w:eastAsia="Malgun Gothic"/>
            <w:sz w:val="20"/>
            <w:lang w:val="en-GB" w:eastAsia="de-DE"/>
          </w:rPr>
          <w:lastRenderedPageBreak/>
          <w:t>mantissa_skew_</w:t>
        </w:r>
        <w:proofErr w:type="gramStart"/>
        <w:r w:rsidRPr="000B7B83">
          <w:rPr>
            <w:rFonts w:eastAsia="Malgun Gothic"/>
            <w:sz w:val="20"/>
            <w:lang w:val="en-GB" w:eastAsia="de-DE"/>
          </w:rPr>
          <w:t>factor</w:t>
        </w:r>
        <w:proofErr w:type="spellEnd"/>
        <w:r w:rsidRPr="000B7B83">
          <w:rPr>
            <w:rFonts w:eastAsia="Malgun Gothic"/>
            <w:sz w:val="20"/>
            <w:lang w:val="en-GB" w:eastAsia="de-DE"/>
          </w:rPr>
          <w:t>[</w:t>
        </w:r>
        <w:proofErr w:type="gramEnd"/>
        <w:r w:rsidRPr="000B7B83">
          <w:rPr>
            <w:rFonts w:eastAsia="Malgun Gothic"/>
            <w:sz w:val="20"/>
            <w:lang w:val="en-GB" w:eastAsia="de-DE"/>
          </w:rPr>
          <w:t> i ] syntax element is variable and determined as follows:</w:t>
        </w:r>
      </w:ins>
    </w:p>
    <w:p w14:paraId="57F13CBF"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86" w:author="Ye-Kui Wang (yk1)" w:date="2021-02-19T16:38:00Z"/>
          <w:rFonts w:eastAsia="SimSun"/>
          <w:sz w:val="20"/>
          <w:lang w:val="en-GB" w:eastAsia="de-DE"/>
        </w:rPr>
      </w:pPr>
      <w:ins w:id="587" w:author="Ye-Kui Wang (yk1)" w:date="2021-02-19T16:38:00Z">
        <w:r w:rsidRPr="000B7B83">
          <w:rPr>
            <w:rFonts w:eastAsia="SimSun"/>
            <w:sz w:val="20"/>
            <w:lang w:val="en-GB" w:eastAsia="de-DE"/>
          </w:rPr>
          <w:t xml:space="preserve">If </w:t>
        </w:r>
        <w:proofErr w:type="spellStart"/>
        <w:r w:rsidRPr="000B7B83">
          <w:rPr>
            <w:rFonts w:eastAsia="SimSun"/>
            <w:sz w:val="20"/>
            <w:lang w:val="en-GB" w:eastAsia="de-DE"/>
          </w:rPr>
          <w:t>exponent_skew_</w:t>
        </w:r>
        <w:proofErr w:type="gramStart"/>
        <w:r w:rsidRPr="000B7B83">
          <w:rPr>
            <w:rFonts w:eastAsia="SimSun"/>
            <w:sz w:val="20"/>
            <w:lang w:val="en-GB" w:eastAsia="de-DE"/>
          </w:rPr>
          <w:t>factor</w:t>
        </w:r>
        <w:proofErr w:type="spellEnd"/>
        <w:r w:rsidRPr="000B7B83">
          <w:rPr>
            <w:rFonts w:eastAsia="SimSun"/>
            <w:sz w:val="20"/>
            <w:lang w:val="en-GB" w:eastAsia="de-DE"/>
          </w:rPr>
          <w:t>[</w:t>
        </w:r>
        <w:proofErr w:type="gramEnd"/>
        <w:r w:rsidRPr="000B7B83">
          <w:rPr>
            <w:rFonts w:eastAsia="SimSun"/>
            <w:sz w:val="20"/>
            <w:lang w:val="en-GB" w:eastAsia="de-DE"/>
          </w:rPr>
          <w:t> i ] is equal to 0, the length is Max( 0, </w:t>
        </w:r>
        <w:proofErr w:type="spellStart"/>
        <w:r w:rsidRPr="000B7B83">
          <w:rPr>
            <w:rFonts w:eastAsia="SimSun"/>
            <w:sz w:val="20"/>
            <w:lang w:val="en-GB" w:eastAsia="de-DE"/>
          </w:rPr>
          <w:t>prec_skew_factor</w:t>
        </w:r>
        <w:proofErr w:type="spellEnd"/>
        <w:r w:rsidRPr="000B7B83">
          <w:rPr>
            <w:rFonts w:eastAsia="SimSun"/>
            <w:sz w:val="20"/>
            <w:lang w:val="en-GB" w:eastAsia="de-DE"/>
          </w:rPr>
          <w:t> − 30 ).</w:t>
        </w:r>
      </w:ins>
    </w:p>
    <w:p w14:paraId="5CB45569"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588" w:author="Ye-Kui Wang (yk1)" w:date="2021-02-19T16:38:00Z"/>
          <w:rFonts w:eastAsia="SimSun"/>
          <w:sz w:val="20"/>
          <w:lang w:val="en-GB" w:eastAsia="de-DE"/>
        </w:rPr>
      </w:pPr>
      <w:ins w:id="589" w:author="Ye-Kui Wang (yk1)" w:date="2021-02-19T16:38:00Z">
        <w:r w:rsidRPr="000B7B83">
          <w:rPr>
            <w:rFonts w:eastAsia="SimSun"/>
            <w:sz w:val="20"/>
            <w:lang w:val="en-GB" w:eastAsia="de-DE"/>
          </w:rPr>
          <w:t>Otherwise (</w:t>
        </w:r>
        <w:proofErr w:type="spellStart"/>
        <w:r w:rsidRPr="000B7B83">
          <w:rPr>
            <w:rFonts w:eastAsia="SimSun"/>
            <w:sz w:val="20"/>
            <w:lang w:val="en-GB" w:eastAsia="de-DE"/>
          </w:rPr>
          <w:t>exponent_skew_</w:t>
        </w:r>
        <w:proofErr w:type="gramStart"/>
        <w:r w:rsidRPr="000B7B83">
          <w:rPr>
            <w:rFonts w:eastAsia="SimSun"/>
            <w:sz w:val="20"/>
            <w:lang w:val="en-GB" w:eastAsia="de-DE"/>
          </w:rPr>
          <w:t>factor</w:t>
        </w:r>
        <w:proofErr w:type="spellEnd"/>
        <w:r w:rsidRPr="000B7B83">
          <w:rPr>
            <w:rFonts w:eastAsia="SimSun"/>
            <w:sz w:val="20"/>
            <w:lang w:val="en-GB" w:eastAsia="de-DE"/>
          </w:rPr>
          <w:t>[</w:t>
        </w:r>
        <w:proofErr w:type="gramEnd"/>
        <w:r w:rsidRPr="000B7B83">
          <w:rPr>
            <w:rFonts w:eastAsia="SimSun"/>
            <w:sz w:val="20"/>
            <w:lang w:val="en-GB" w:eastAsia="de-DE"/>
          </w:rPr>
          <w:t> i ] is in the range of 0 to 63, exclusive), the length is Max( 0, </w:t>
        </w:r>
        <w:proofErr w:type="spellStart"/>
        <w:r w:rsidRPr="000B7B83">
          <w:rPr>
            <w:rFonts w:eastAsia="SimSun"/>
            <w:sz w:val="20"/>
            <w:lang w:val="en-GB" w:eastAsia="de-DE"/>
          </w:rPr>
          <w:t>exponent_skew_factor</w:t>
        </w:r>
        <w:proofErr w:type="spellEnd"/>
        <w:r w:rsidRPr="000B7B83">
          <w:rPr>
            <w:rFonts w:eastAsia="SimSun"/>
            <w:sz w:val="20"/>
            <w:lang w:val="en-GB" w:eastAsia="de-DE"/>
          </w:rPr>
          <w:t>[ i ] + </w:t>
        </w:r>
        <w:proofErr w:type="spellStart"/>
        <w:r w:rsidRPr="000B7B83">
          <w:rPr>
            <w:rFonts w:eastAsia="SimSun"/>
            <w:sz w:val="20"/>
            <w:lang w:val="en-GB" w:eastAsia="de-DE"/>
          </w:rPr>
          <w:t>prec_skew_factor</w:t>
        </w:r>
        <w:proofErr w:type="spellEnd"/>
        <w:r w:rsidRPr="000B7B83">
          <w:rPr>
            <w:rFonts w:eastAsia="SimSun"/>
            <w:sz w:val="20"/>
            <w:lang w:val="en-GB" w:eastAsia="de-DE"/>
          </w:rPr>
          <w:t> − 31 ).</w:t>
        </w:r>
      </w:ins>
    </w:p>
    <w:p w14:paraId="0D3D77D0"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90" w:author="Ye-Kui Wang (yk1)" w:date="2021-02-19T16:38:00Z"/>
          <w:rFonts w:eastAsia="Malgun Gothic"/>
          <w:sz w:val="20"/>
          <w:lang w:val="en-GB" w:eastAsia="de-DE"/>
        </w:rPr>
      </w:pPr>
      <w:ins w:id="591" w:author="Ye-Kui Wang (yk1)" w:date="2021-02-19T16:38:00Z">
        <w:r w:rsidRPr="000B7B83">
          <w:rPr>
            <w:rFonts w:eastAsia="Malgun Gothic"/>
            <w:sz w:val="20"/>
            <w:lang w:val="en-GB" w:eastAsia="de-DE"/>
          </w:rPr>
          <w:t xml:space="preserve">The intrinsic matrix </w:t>
        </w:r>
        <w:proofErr w:type="gramStart"/>
        <w:r w:rsidRPr="000B7B83">
          <w:rPr>
            <w:rFonts w:eastAsia="Malgun Gothic"/>
            <w:sz w:val="20"/>
            <w:lang w:val="en-GB" w:eastAsia="de-DE"/>
          </w:rPr>
          <w:t>A[</w:t>
        </w:r>
        <w:proofErr w:type="gramEnd"/>
        <w:r w:rsidRPr="000B7B83">
          <w:rPr>
            <w:rFonts w:eastAsia="Malgun Gothic"/>
            <w:sz w:val="20"/>
            <w:lang w:val="en-GB" w:eastAsia="de-DE"/>
          </w:rPr>
          <w:t> i ] for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is represented by</w:t>
        </w:r>
      </w:ins>
    </w:p>
    <w:p w14:paraId="0A2A11CD"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864"/>
          <w:tab w:val="center" w:pos="4849"/>
          <w:tab w:val="right" w:pos="9696"/>
        </w:tabs>
        <w:spacing w:before="193" w:after="240"/>
        <w:ind w:left="1612"/>
        <w:jc w:val="left"/>
        <w:rPr>
          <w:ins w:id="592" w:author="Ye-Kui Wang (yk1)" w:date="2021-02-19T16:38:00Z"/>
          <w:rFonts w:eastAsia="SimSun"/>
          <w:sz w:val="20"/>
          <w:lang w:val="en-GB" w:eastAsia="zh-CN"/>
        </w:rPr>
      </w:pPr>
      <w:ins w:id="593" w:author="Ye-Kui Wang (yk1)" w:date="2021-02-19T16:38:00Z">
        <w:r w:rsidRPr="000B7B83">
          <w:rPr>
            <w:rFonts w:eastAsia="SimSun"/>
            <w:noProof/>
            <w:position w:val="-42"/>
            <w:sz w:val="20"/>
            <w:lang w:val="en-GB" w:eastAsia="de-DE"/>
          </w:rPr>
          <w:drawing>
            <wp:inline distT="0" distB="0" distL="0" distR="0" wp14:anchorId="3039769F" wp14:editId="27888F46">
              <wp:extent cx="3308985" cy="647700"/>
              <wp:effectExtent l="0" t="0" r="571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08985" cy="647700"/>
                      </a:xfrm>
                      <a:prstGeom prst="rect">
                        <a:avLst/>
                      </a:prstGeom>
                      <a:noFill/>
                      <a:ln>
                        <a:noFill/>
                      </a:ln>
                    </pic:spPr>
                  </pic:pic>
                </a:graphicData>
              </a:graphic>
            </wp:inline>
          </w:drawing>
        </w:r>
        <w:r w:rsidRPr="000B7B83">
          <w:rPr>
            <w:rFonts w:eastAsia="SimSun"/>
            <w:sz w:val="20"/>
            <w:lang w:val="en-GB" w:eastAsia="zh-CN"/>
          </w:rPr>
          <w:tab/>
        </w:r>
        <w:r w:rsidRPr="000B7B83">
          <w:rPr>
            <w:rFonts w:eastAsia="Batang"/>
            <w:bCs/>
            <w:sz w:val="20"/>
            <w:lang w:val="en-GB" w:eastAsia="ko-KR"/>
          </w:rPr>
          <w:t>(</w:t>
        </w:r>
        <w:r w:rsidRPr="000B7B83">
          <w:rPr>
            <w:rFonts w:eastAsia="Batang"/>
            <w:bCs/>
            <w:sz w:val="20"/>
            <w:highlight w:val="yellow"/>
            <w:lang w:val="en-GB" w:eastAsia="ko-KR"/>
          </w:rPr>
          <w:t>X</w:t>
        </w:r>
        <w:r w:rsidRPr="000B7B83">
          <w:rPr>
            <w:rFonts w:eastAsia="SimSun"/>
            <w:sz w:val="20"/>
            <w:lang w:val="en-GB"/>
          </w:rPr>
          <w:t>)</w:t>
        </w:r>
      </w:ins>
    </w:p>
    <w:p w14:paraId="0AF99189"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94" w:author="Ye-Kui Wang (yk1)" w:date="2021-02-19T16:38:00Z"/>
          <w:rFonts w:eastAsia="Malgun Gothic"/>
          <w:sz w:val="20"/>
          <w:lang w:val="en-GB" w:eastAsia="de-DE"/>
        </w:rPr>
      </w:pPr>
      <w:proofErr w:type="spellStart"/>
      <w:ins w:id="595" w:author="Ye-Kui Wang (yk1)" w:date="2021-02-19T16:38:00Z">
        <w:r w:rsidRPr="000B7B83">
          <w:rPr>
            <w:rFonts w:eastAsia="Malgun Gothic"/>
            <w:b/>
            <w:sz w:val="20"/>
            <w:lang w:val="en-GB" w:eastAsia="de-DE"/>
          </w:rPr>
          <w:t>prec_rotation_param</w:t>
        </w:r>
        <w:proofErr w:type="spellEnd"/>
        <w:r w:rsidRPr="000B7B83">
          <w:rPr>
            <w:rFonts w:eastAsia="Malgun Gothic"/>
            <w:sz w:val="20"/>
            <w:lang w:val="en-GB" w:eastAsia="de-DE"/>
          </w:rPr>
          <w:t xml:space="preserve"> specifies the exponent of the maximum allowable truncation error for </w:t>
        </w:r>
        <w:proofErr w:type="gramStart"/>
        <w:r w:rsidRPr="000B7B83">
          <w:rPr>
            <w:rFonts w:eastAsia="Malgun Gothic"/>
            <w:sz w:val="20"/>
            <w:lang w:val="en-GB" w:eastAsia="de-DE"/>
          </w:rPr>
          <w:t>r[</w:t>
        </w:r>
        <w:proofErr w:type="gramEnd"/>
        <w:r w:rsidRPr="000B7B83">
          <w:rPr>
            <w:rFonts w:eastAsia="Malgun Gothic"/>
            <w:sz w:val="20"/>
            <w:lang w:val="en-GB" w:eastAsia="de-DE"/>
          </w:rPr>
          <w:t> i ][ j ][ k ] as given by 2</w:t>
        </w:r>
        <w:r w:rsidRPr="000B7B83">
          <w:rPr>
            <w:rFonts w:eastAsia="Malgun Gothic"/>
            <w:sz w:val="20"/>
            <w:vertAlign w:val="superscript"/>
            <w:lang w:val="en-GB" w:eastAsia="de-DE"/>
          </w:rPr>
          <w:t>−prec_rotation_param</w:t>
        </w:r>
        <w:r w:rsidRPr="000B7B83">
          <w:rPr>
            <w:rFonts w:eastAsia="Malgun Gothic"/>
            <w:sz w:val="20"/>
            <w:lang w:val="en-GB" w:eastAsia="de-DE"/>
          </w:rPr>
          <w:t xml:space="preserve">. The value of </w:t>
        </w:r>
        <w:proofErr w:type="spellStart"/>
        <w:r w:rsidRPr="000B7B83">
          <w:rPr>
            <w:rFonts w:eastAsia="Malgun Gothic"/>
            <w:sz w:val="20"/>
            <w:lang w:val="en-GB" w:eastAsia="de-DE"/>
          </w:rPr>
          <w:t>prec_rotation_param</w:t>
        </w:r>
        <w:proofErr w:type="spellEnd"/>
        <w:r w:rsidRPr="000B7B83">
          <w:rPr>
            <w:rFonts w:eastAsia="Malgun Gothic"/>
            <w:sz w:val="20"/>
            <w:lang w:val="en-GB" w:eastAsia="de-DE"/>
          </w:rPr>
          <w:t xml:space="preserve"> shall be in the range of 0 to 31, inclusive.</w:t>
        </w:r>
      </w:ins>
    </w:p>
    <w:p w14:paraId="2350E0C1"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96" w:author="Ye-Kui Wang (yk1)" w:date="2021-02-19T16:38:00Z"/>
          <w:rFonts w:eastAsia="Malgun Gothic"/>
          <w:sz w:val="20"/>
          <w:lang w:val="en-GB" w:eastAsia="de-DE"/>
        </w:rPr>
      </w:pPr>
      <w:proofErr w:type="spellStart"/>
      <w:ins w:id="597" w:author="Ye-Kui Wang (yk1)" w:date="2021-02-19T16:38:00Z">
        <w:r w:rsidRPr="000B7B83">
          <w:rPr>
            <w:rFonts w:eastAsia="Malgun Gothic"/>
            <w:b/>
            <w:sz w:val="20"/>
            <w:lang w:val="en-GB" w:eastAsia="de-DE"/>
          </w:rPr>
          <w:t>prec_translation_param</w:t>
        </w:r>
        <w:proofErr w:type="spellEnd"/>
        <w:r w:rsidRPr="000B7B83">
          <w:rPr>
            <w:rFonts w:eastAsia="Malgun Gothic"/>
            <w:sz w:val="20"/>
            <w:lang w:val="en-GB" w:eastAsia="de-DE"/>
          </w:rPr>
          <w:t xml:space="preserve"> specifies the exponent of the maximum allowable truncation error for </w:t>
        </w:r>
        <w:proofErr w:type="gramStart"/>
        <w:r w:rsidRPr="000B7B83">
          <w:rPr>
            <w:rFonts w:eastAsia="Malgun Gothic"/>
            <w:sz w:val="20"/>
            <w:lang w:val="en-GB" w:eastAsia="de-DE"/>
          </w:rPr>
          <w:t>t[</w:t>
        </w:r>
        <w:proofErr w:type="gramEnd"/>
        <w:r w:rsidRPr="000B7B83">
          <w:rPr>
            <w:rFonts w:eastAsia="Malgun Gothic"/>
            <w:sz w:val="20"/>
            <w:lang w:val="en-GB" w:eastAsia="de-DE"/>
          </w:rPr>
          <w:t> i ][ j ] as given by 2</w:t>
        </w:r>
        <w:r w:rsidRPr="000B7B83">
          <w:rPr>
            <w:rFonts w:eastAsia="Malgun Gothic"/>
            <w:sz w:val="20"/>
            <w:vertAlign w:val="superscript"/>
            <w:lang w:val="en-GB" w:eastAsia="de-DE"/>
          </w:rPr>
          <w:t>−prec_translation_param</w:t>
        </w:r>
        <w:r w:rsidRPr="000B7B83">
          <w:rPr>
            <w:rFonts w:eastAsia="Malgun Gothic"/>
            <w:sz w:val="20"/>
            <w:lang w:val="en-GB" w:eastAsia="de-DE"/>
          </w:rPr>
          <w:t xml:space="preserve">. The value of </w:t>
        </w:r>
        <w:proofErr w:type="spellStart"/>
        <w:r w:rsidRPr="000B7B83">
          <w:rPr>
            <w:rFonts w:eastAsia="Malgun Gothic"/>
            <w:sz w:val="20"/>
            <w:lang w:val="en-GB" w:eastAsia="de-DE"/>
          </w:rPr>
          <w:t>prec_translation_param</w:t>
        </w:r>
        <w:proofErr w:type="spellEnd"/>
        <w:r w:rsidRPr="000B7B83">
          <w:rPr>
            <w:rFonts w:eastAsia="Malgun Gothic"/>
            <w:sz w:val="20"/>
            <w:lang w:val="en-GB" w:eastAsia="de-DE"/>
          </w:rPr>
          <w:t xml:space="preserve"> shall be in the range of 0 to 31, inclusive.</w:t>
        </w:r>
      </w:ins>
    </w:p>
    <w:p w14:paraId="70CB177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598" w:author="Ye-Kui Wang (yk1)" w:date="2021-02-19T16:38:00Z"/>
          <w:rFonts w:eastAsia="Malgun Gothic"/>
          <w:sz w:val="20"/>
          <w:lang w:val="en-GB" w:eastAsia="de-DE"/>
        </w:rPr>
      </w:pPr>
      <w:proofErr w:type="spellStart"/>
      <w:ins w:id="599" w:author="Ye-Kui Wang (yk1)" w:date="2021-02-19T16:38:00Z">
        <w:r w:rsidRPr="000B7B83">
          <w:rPr>
            <w:rFonts w:eastAsia="Malgun Gothic"/>
            <w:b/>
            <w:sz w:val="20"/>
            <w:lang w:val="en-GB" w:eastAsia="de-DE"/>
          </w:rPr>
          <w:t>sign_</w:t>
        </w:r>
        <w:proofErr w:type="gramStart"/>
        <w:r w:rsidRPr="000B7B83">
          <w:rPr>
            <w:rFonts w:eastAsia="Malgun Gothic"/>
            <w:b/>
            <w:sz w:val="20"/>
            <w:lang w:val="en-GB" w:eastAsia="de-DE"/>
          </w:rPr>
          <w:t>r</w:t>
        </w:r>
        <w:proofErr w:type="spellEnd"/>
        <w:r w:rsidRPr="000B7B83">
          <w:rPr>
            <w:rFonts w:eastAsia="Malgun Gothic"/>
            <w:sz w:val="20"/>
            <w:lang w:val="en-GB" w:eastAsia="de-DE"/>
          </w:rPr>
          <w:t>[</w:t>
        </w:r>
        <w:proofErr w:type="gramEnd"/>
        <w:r w:rsidRPr="000B7B83">
          <w:rPr>
            <w:rFonts w:eastAsia="Malgun Gothic"/>
            <w:sz w:val="20"/>
            <w:lang w:val="en-GB" w:eastAsia="de-DE"/>
          </w:rPr>
          <w:t> i ][ j ][ k ] equal to 0 indicates that the sign of ( j, k ) component of the rotation matrix for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is positive. </w:t>
        </w:r>
        <w:proofErr w:type="spellStart"/>
        <w:r w:rsidRPr="000B7B83">
          <w:rPr>
            <w:rFonts w:eastAsia="Malgun Gothic"/>
            <w:sz w:val="20"/>
            <w:lang w:val="en-GB" w:eastAsia="de-DE"/>
          </w:rPr>
          <w:t>sign_</w:t>
        </w:r>
        <w:proofErr w:type="gramStart"/>
        <w:r w:rsidRPr="000B7B83">
          <w:rPr>
            <w:rFonts w:eastAsia="Malgun Gothic"/>
            <w:sz w:val="20"/>
            <w:lang w:val="en-GB" w:eastAsia="de-DE"/>
          </w:rPr>
          <w:t>r</w:t>
        </w:r>
        <w:proofErr w:type="spellEnd"/>
        <w:r w:rsidRPr="000B7B83">
          <w:rPr>
            <w:rFonts w:eastAsia="Malgun Gothic"/>
            <w:sz w:val="20"/>
            <w:lang w:val="en-GB" w:eastAsia="de-DE"/>
          </w:rPr>
          <w:t>[</w:t>
        </w:r>
        <w:proofErr w:type="gramEnd"/>
        <w:r w:rsidRPr="000B7B83">
          <w:rPr>
            <w:rFonts w:eastAsia="Malgun Gothic"/>
            <w:sz w:val="20"/>
            <w:lang w:val="en-GB" w:eastAsia="de-DE"/>
          </w:rPr>
          <w:t> i ][ j ][ k ] equal to 1 indicates that the sign is negative.</w:t>
        </w:r>
      </w:ins>
    </w:p>
    <w:p w14:paraId="3A510C46"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600" w:author="Ye-Kui Wang (yk1)" w:date="2021-02-19T16:38:00Z"/>
          <w:rFonts w:eastAsia="Malgun Gothic"/>
          <w:sz w:val="20"/>
          <w:lang w:val="en-GB" w:eastAsia="de-DE"/>
        </w:rPr>
      </w:pPr>
      <w:proofErr w:type="spellStart"/>
      <w:ins w:id="601" w:author="Ye-Kui Wang (yk1)" w:date="2021-02-19T16:38:00Z">
        <w:r w:rsidRPr="000B7B83">
          <w:rPr>
            <w:rFonts w:eastAsia="Malgun Gothic"/>
            <w:b/>
            <w:sz w:val="20"/>
            <w:lang w:val="en-GB" w:eastAsia="de-DE"/>
          </w:rPr>
          <w:t>exponent_</w:t>
        </w:r>
        <w:proofErr w:type="gramStart"/>
        <w:r w:rsidRPr="000B7B83">
          <w:rPr>
            <w:rFonts w:eastAsia="Malgun Gothic"/>
            <w:b/>
            <w:sz w:val="20"/>
            <w:lang w:val="en-GB" w:eastAsia="de-DE"/>
          </w:rPr>
          <w:t>r</w:t>
        </w:r>
        <w:proofErr w:type="spellEnd"/>
        <w:r w:rsidRPr="000B7B83">
          <w:rPr>
            <w:rFonts w:eastAsia="Malgun Gothic"/>
            <w:sz w:val="20"/>
            <w:lang w:val="en-GB" w:eastAsia="de-DE"/>
          </w:rPr>
          <w:t>[</w:t>
        </w:r>
        <w:proofErr w:type="gramEnd"/>
        <w:r w:rsidRPr="000B7B83">
          <w:rPr>
            <w:rFonts w:eastAsia="Malgun Gothic"/>
            <w:sz w:val="20"/>
            <w:lang w:val="en-GB" w:eastAsia="de-DE"/>
          </w:rPr>
          <w:t> i ][ j ][ k ] specifies the exponent part of ( j, k ) component of the rotation matrix for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The value of </w:t>
        </w:r>
        <w:proofErr w:type="spellStart"/>
        <w:r w:rsidRPr="000B7B83">
          <w:rPr>
            <w:rFonts w:eastAsia="Malgun Gothic"/>
            <w:sz w:val="20"/>
            <w:lang w:val="en-GB" w:eastAsia="de-DE"/>
          </w:rPr>
          <w:t>exponent_</w:t>
        </w:r>
        <w:proofErr w:type="gramStart"/>
        <w:r w:rsidRPr="000B7B83">
          <w:rPr>
            <w:rFonts w:eastAsia="Malgun Gothic"/>
            <w:sz w:val="20"/>
            <w:lang w:val="en-GB" w:eastAsia="de-DE"/>
          </w:rPr>
          <w:t>r</w:t>
        </w:r>
        <w:proofErr w:type="spellEnd"/>
        <w:r w:rsidRPr="000B7B83">
          <w:rPr>
            <w:rFonts w:eastAsia="Malgun Gothic"/>
            <w:sz w:val="20"/>
            <w:lang w:val="en-GB" w:eastAsia="de-DE"/>
          </w:rPr>
          <w:t>[</w:t>
        </w:r>
        <w:proofErr w:type="gramEnd"/>
        <w:r w:rsidRPr="000B7B83">
          <w:rPr>
            <w:rFonts w:eastAsia="Malgun Gothic"/>
            <w:sz w:val="20"/>
            <w:lang w:val="en-GB" w:eastAsia="de-DE"/>
          </w:rPr>
          <w:t> i ][ j ][ k ] shall be in the range of 0 to 62, inclusive. The value 63 is reserved for future use by ITU-T | ISO/IEC. Decoders shall treat the value 63 as indicating an unspecified rotation matrix.</w:t>
        </w:r>
      </w:ins>
    </w:p>
    <w:p w14:paraId="5250A8A1"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602" w:author="Ye-Kui Wang (yk1)" w:date="2021-02-19T16:38:00Z"/>
          <w:rFonts w:eastAsia="Malgun Gothic"/>
          <w:sz w:val="20"/>
          <w:lang w:val="en-GB" w:eastAsia="de-DE"/>
        </w:rPr>
      </w:pPr>
      <w:proofErr w:type="spellStart"/>
      <w:ins w:id="603" w:author="Ye-Kui Wang (yk1)" w:date="2021-02-19T16:38:00Z">
        <w:r w:rsidRPr="000B7B83">
          <w:rPr>
            <w:rFonts w:eastAsia="Malgun Gothic"/>
            <w:b/>
            <w:sz w:val="20"/>
            <w:lang w:val="en-GB" w:eastAsia="de-DE"/>
          </w:rPr>
          <w:t>mantissa_</w:t>
        </w:r>
        <w:proofErr w:type="gramStart"/>
        <w:r w:rsidRPr="000B7B83">
          <w:rPr>
            <w:rFonts w:eastAsia="Malgun Gothic"/>
            <w:b/>
            <w:sz w:val="20"/>
            <w:lang w:val="en-GB" w:eastAsia="de-DE"/>
          </w:rPr>
          <w:t>r</w:t>
        </w:r>
        <w:proofErr w:type="spellEnd"/>
        <w:r w:rsidRPr="000B7B83">
          <w:rPr>
            <w:rFonts w:eastAsia="Malgun Gothic"/>
            <w:sz w:val="20"/>
            <w:lang w:val="en-GB" w:eastAsia="de-DE"/>
          </w:rPr>
          <w:t>[</w:t>
        </w:r>
        <w:proofErr w:type="gramEnd"/>
        <w:r w:rsidRPr="000B7B83">
          <w:rPr>
            <w:rFonts w:eastAsia="Malgun Gothic"/>
            <w:sz w:val="20"/>
            <w:lang w:val="en-GB" w:eastAsia="de-DE"/>
          </w:rPr>
          <w:t> i ][ j ][ k ] specifies the mantissa part of ( j, k ) component of the rotation matrix for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The length of the </w:t>
        </w:r>
        <w:proofErr w:type="spellStart"/>
        <w:r w:rsidRPr="000B7B83">
          <w:rPr>
            <w:rFonts w:eastAsia="Malgun Gothic"/>
            <w:sz w:val="20"/>
            <w:lang w:val="en-GB" w:eastAsia="de-DE"/>
          </w:rPr>
          <w:t>mantissa_</w:t>
        </w:r>
        <w:proofErr w:type="gramStart"/>
        <w:r w:rsidRPr="000B7B83">
          <w:rPr>
            <w:rFonts w:eastAsia="Malgun Gothic"/>
            <w:sz w:val="20"/>
            <w:lang w:val="en-GB" w:eastAsia="de-DE"/>
          </w:rPr>
          <w:t>r</w:t>
        </w:r>
        <w:proofErr w:type="spellEnd"/>
        <w:r w:rsidRPr="000B7B83">
          <w:rPr>
            <w:rFonts w:eastAsia="Malgun Gothic"/>
            <w:sz w:val="20"/>
            <w:lang w:val="en-GB" w:eastAsia="de-DE"/>
          </w:rPr>
          <w:t>[</w:t>
        </w:r>
        <w:proofErr w:type="gramEnd"/>
        <w:r w:rsidRPr="000B7B83">
          <w:rPr>
            <w:rFonts w:eastAsia="Malgun Gothic"/>
            <w:sz w:val="20"/>
            <w:lang w:val="en-GB" w:eastAsia="de-DE"/>
          </w:rPr>
          <w:t> i ][ j ][ k ] syntax element in units of bits is variable and determined as follows:</w:t>
        </w:r>
      </w:ins>
    </w:p>
    <w:p w14:paraId="7B620219"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604" w:author="Ye-Kui Wang (yk1)" w:date="2021-02-19T16:38:00Z"/>
          <w:rFonts w:eastAsia="SimSun"/>
          <w:sz w:val="20"/>
          <w:lang w:val="en-GB" w:eastAsia="de-DE"/>
        </w:rPr>
      </w:pPr>
      <w:ins w:id="605" w:author="Ye-Kui Wang (yk1)" w:date="2021-02-19T16:38:00Z">
        <w:r w:rsidRPr="000B7B83">
          <w:rPr>
            <w:rFonts w:eastAsia="SimSun"/>
            <w:sz w:val="20"/>
            <w:lang w:val="en-GB" w:eastAsia="de-DE"/>
          </w:rPr>
          <w:t xml:space="preserve">If </w:t>
        </w:r>
        <w:proofErr w:type="spellStart"/>
        <w:r w:rsidRPr="000B7B83">
          <w:rPr>
            <w:rFonts w:eastAsia="SimSun"/>
            <w:sz w:val="20"/>
            <w:lang w:val="en-GB" w:eastAsia="de-DE"/>
          </w:rPr>
          <w:t>exponent_</w:t>
        </w:r>
        <w:proofErr w:type="gramStart"/>
        <w:r w:rsidRPr="000B7B83">
          <w:rPr>
            <w:rFonts w:eastAsia="SimSun"/>
            <w:sz w:val="20"/>
            <w:lang w:val="en-GB" w:eastAsia="de-DE"/>
          </w:rPr>
          <w:t>r</w:t>
        </w:r>
        <w:proofErr w:type="spellEnd"/>
        <w:r w:rsidRPr="000B7B83">
          <w:rPr>
            <w:rFonts w:eastAsia="SimSun"/>
            <w:sz w:val="20"/>
            <w:lang w:val="en-GB" w:eastAsia="de-DE"/>
          </w:rPr>
          <w:t>[</w:t>
        </w:r>
        <w:proofErr w:type="gramEnd"/>
        <w:r w:rsidRPr="000B7B83">
          <w:rPr>
            <w:rFonts w:eastAsia="SimSun"/>
            <w:sz w:val="20"/>
            <w:lang w:val="en-GB" w:eastAsia="de-DE"/>
          </w:rPr>
          <w:t> i ] is equal to 0, the length is Max( 0, </w:t>
        </w:r>
        <w:proofErr w:type="spellStart"/>
        <w:r w:rsidRPr="000B7B83">
          <w:rPr>
            <w:rFonts w:eastAsia="SimSun"/>
            <w:sz w:val="20"/>
            <w:lang w:val="en-GB" w:eastAsia="de-DE"/>
          </w:rPr>
          <w:t>prec_rotation_param</w:t>
        </w:r>
        <w:proofErr w:type="spellEnd"/>
        <w:r w:rsidRPr="000B7B83">
          <w:rPr>
            <w:rFonts w:eastAsia="SimSun"/>
            <w:sz w:val="20"/>
            <w:lang w:val="en-GB" w:eastAsia="de-DE"/>
          </w:rPr>
          <w:t> − 30 ).</w:t>
        </w:r>
      </w:ins>
    </w:p>
    <w:p w14:paraId="79F78292"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606" w:author="Ye-Kui Wang (yk1)" w:date="2021-02-19T16:38:00Z"/>
          <w:rFonts w:eastAsia="SimSun"/>
          <w:sz w:val="20"/>
          <w:lang w:val="en-GB" w:eastAsia="de-DE"/>
        </w:rPr>
      </w:pPr>
      <w:ins w:id="607" w:author="Ye-Kui Wang (yk1)" w:date="2021-02-19T16:38:00Z">
        <w:r w:rsidRPr="000B7B83">
          <w:rPr>
            <w:rFonts w:eastAsia="SimSun"/>
            <w:sz w:val="20"/>
            <w:lang w:val="en-GB" w:eastAsia="de-DE"/>
          </w:rPr>
          <w:t>Otherwise (</w:t>
        </w:r>
        <w:proofErr w:type="spellStart"/>
        <w:r w:rsidRPr="000B7B83">
          <w:rPr>
            <w:rFonts w:eastAsia="SimSun"/>
            <w:sz w:val="20"/>
            <w:lang w:val="en-GB" w:eastAsia="de-DE"/>
          </w:rPr>
          <w:t>exponent_</w:t>
        </w:r>
        <w:proofErr w:type="gramStart"/>
        <w:r w:rsidRPr="000B7B83">
          <w:rPr>
            <w:rFonts w:eastAsia="SimSun"/>
            <w:sz w:val="20"/>
            <w:lang w:val="en-GB" w:eastAsia="de-DE"/>
          </w:rPr>
          <w:t>r</w:t>
        </w:r>
        <w:proofErr w:type="spellEnd"/>
        <w:r w:rsidRPr="000B7B83">
          <w:rPr>
            <w:rFonts w:eastAsia="SimSun"/>
            <w:sz w:val="20"/>
            <w:lang w:val="en-GB" w:eastAsia="de-DE"/>
          </w:rPr>
          <w:t>[</w:t>
        </w:r>
        <w:proofErr w:type="gramEnd"/>
        <w:r w:rsidRPr="000B7B83">
          <w:rPr>
            <w:rFonts w:eastAsia="SimSun"/>
            <w:sz w:val="20"/>
            <w:lang w:val="en-GB" w:eastAsia="de-DE"/>
          </w:rPr>
          <w:t> i ] is in the range of 0 to 63, exclusive), the length is Max( 0, </w:t>
        </w:r>
        <w:proofErr w:type="spellStart"/>
        <w:r w:rsidRPr="000B7B83">
          <w:rPr>
            <w:rFonts w:eastAsia="SimSun"/>
            <w:sz w:val="20"/>
            <w:lang w:val="en-GB" w:eastAsia="de-DE"/>
          </w:rPr>
          <w:t>exponent_r</w:t>
        </w:r>
        <w:proofErr w:type="spellEnd"/>
        <w:r w:rsidRPr="000B7B83">
          <w:rPr>
            <w:rFonts w:eastAsia="SimSun"/>
            <w:sz w:val="20"/>
            <w:lang w:val="en-GB" w:eastAsia="de-DE"/>
          </w:rPr>
          <w:t>[ i ] + </w:t>
        </w:r>
        <w:proofErr w:type="spellStart"/>
        <w:r w:rsidRPr="000B7B83">
          <w:rPr>
            <w:rFonts w:eastAsia="SimSun"/>
            <w:sz w:val="20"/>
            <w:lang w:val="en-GB" w:eastAsia="de-DE"/>
          </w:rPr>
          <w:t>prec_rotation_param</w:t>
        </w:r>
        <w:proofErr w:type="spellEnd"/>
        <w:r w:rsidRPr="000B7B83">
          <w:rPr>
            <w:rFonts w:eastAsia="SimSun"/>
            <w:sz w:val="20"/>
            <w:lang w:val="en-GB" w:eastAsia="de-DE"/>
          </w:rPr>
          <w:t> − 31 ).</w:t>
        </w:r>
      </w:ins>
    </w:p>
    <w:p w14:paraId="2759273B" w14:textId="77777777" w:rsidR="000B7B83" w:rsidRPr="000B7B83" w:rsidRDefault="000B7B83" w:rsidP="000B7B83">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608" w:author="Ye-Kui Wang (yk1)" w:date="2021-02-19T16:38:00Z"/>
          <w:rFonts w:eastAsia="Malgun Gothic"/>
          <w:sz w:val="20"/>
          <w:lang w:val="en-GB" w:eastAsia="de-DE"/>
        </w:rPr>
      </w:pPr>
      <w:ins w:id="609" w:author="Ye-Kui Wang (yk1)" w:date="2021-02-19T16:38:00Z">
        <w:r w:rsidRPr="000B7B83">
          <w:rPr>
            <w:rFonts w:eastAsia="Malgun Gothic"/>
            <w:sz w:val="20"/>
            <w:lang w:val="en-GB" w:eastAsia="de-DE"/>
          </w:rPr>
          <w:t xml:space="preserve">The rotation matrix </w:t>
        </w:r>
        <w:proofErr w:type="gramStart"/>
        <w:r w:rsidRPr="000B7B83">
          <w:rPr>
            <w:rFonts w:eastAsia="Malgun Gothic"/>
            <w:sz w:val="20"/>
            <w:lang w:val="en-GB" w:eastAsia="de-DE"/>
          </w:rPr>
          <w:t>R[</w:t>
        </w:r>
        <w:proofErr w:type="gramEnd"/>
        <w:r w:rsidRPr="000B7B83">
          <w:rPr>
            <w:rFonts w:eastAsia="Malgun Gothic"/>
            <w:sz w:val="20"/>
            <w:lang w:val="en-GB" w:eastAsia="de-DE"/>
          </w:rPr>
          <w:t> i ] for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is represented as follows:</w:t>
        </w:r>
      </w:ins>
    </w:p>
    <w:p w14:paraId="2242D695"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864"/>
          <w:tab w:val="center" w:pos="4849"/>
          <w:tab w:val="right" w:pos="9696"/>
        </w:tabs>
        <w:spacing w:before="193" w:after="240"/>
        <w:ind w:left="1612"/>
        <w:jc w:val="left"/>
        <w:rPr>
          <w:ins w:id="610" w:author="Ye-Kui Wang (yk1)" w:date="2021-02-19T16:38:00Z"/>
          <w:rFonts w:eastAsia="SimSun"/>
          <w:sz w:val="20"/>
          <w:lang w:val="en-GB" w:eastAsia="zh-CN"/>
        </w:rPr>
      </w:pPr>
      <w:ins w:id="611" w:author="Ye-Kui Wang (yk1)" w:date="2021-02-19T16:38:00Z">
        <w:r w:rsidRPr="000B7B83">
          <w:rPr>
            <w:rFonts w:eastAsia="SimSun"/>
            <w:noProof/>
            <w:position w:val="-42"/>
            <w:sz w:val="20"/>
            <w:lang w:val="en-GB" w:eastAsia="de-DE"/>
          </w:rPr>
          <w:drawing>
            <wp:inline distT="0" distB="0" distL="0" distR="0" wp14:anchorId="3CED3E48" wp14:editId="747B1F6D">
              <wp:extent cx="2351405" cy="6477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51405" cy="647700"/>
                      </a:xfrm>
                      <a:prstGeom prst="rect">
                        <a:avLst/>
                      </a:prstGeom>
                      <a:noFill/>
                      <a:ln>
                        <a:noFill/>
                      </a:ln>
                    </pic:spPr>
                  </pic:pic>
                </a:graphicData>
              </a:graphic>
            </wp:inline>
          </w:drawing>
        </w:r>
        <w:r w:rsidRPr="000B7B83">
          <w:rPr>
            <w:rFonts w:eastAsia="SimSun"/>
            <w:sz w:val="20"/>
            <w:lang w:val="en-GB" w:eastAsia="zh-CN"/>
          </w:rPr>
          <w:tab/>
        </w:r>
        <w:r w:rsidRPr="000B7B83">
          <w:rPr>
            <w:rFonts w:eastAsia="Batang"/>
            <w:bCs/>
            <w:sz w:val="20"/>
            <w:lang w:val="en-GB" w:eastAsia="ko-KR"/>
          </w:rPr>
          <w:t>(</w:t>
        </w:r>
        <w:r w:rsidRPr="000B7B83">
          <w:rPr>
            <w:rFonts w:eastAsia="Batang"/>
            <w:bCs/>
            <w:sz w:val="20"/>
            <w:highlight w:val="yellow"/>
            <w:lang w:val="en-GB" w:eastAsia="ko-KR"/>
          </w:rPr>
          <w:t>X</w:t>
        </w:r>
        <w:r w:rsidRPr="000B7B83">
          <w:rPr>
            <w:rFonts w:eastAsia="SimSun"/>
            <w:sz w:val="20"/>
            <w:lang w:val="en-GB"/>
          </w:rPr>
          <w:t>)</w:t>
        </w:r>
      </w:ins>
    </w:p>
    <w:p w14:paraId="792EC4E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612" w:author="Ye-Kui Wang (yk1)" w:date="2021-02-19T16:38:00Z"/>
          <w:rFonts w:eastAsia="Malgun Gothic"/>
          <w:sz w:val="20"/>
          <w:lang w:val="en-GB" w:eastAsia="de-DE"/>
        </w:rPr>
      </w:pPr>
      <w:proofErr w:type="spellStart"/>
      <w:ins w:id="613" w:author="Ye-Kui Wang (yk1)" w:date="2021-02-19T16:38:00Z">
        <w:r w:rsidRPr="000B7B83">
          <w:rPr>
            <w:rFonts w:eastAsia="Malgun Gothic"/>
            <w:b/>
            <w:sz w:val="20"/>
            <w:lang w:val="en-GB" w:eastAsia="de-DE"/>
          </w:rPr>
          <w:t>sign_</w:t>
        </w:r>
        <w:proofErr w:type="gramStart"/>
        <w:r w:rsidRPr="000B7B83">
          <w:rPr>
            <w:rFonts w:eastAsia="Malgun Gothic"/>
            <w:b/>
            <w:sz w:val="20"/>
            <w:lang w:val="en-GB" w:eastAsia="de-DE"/>
          </w:rPr>
          <w:t>t</w:t>
        </w:r>
        <w:proofErr w:type="spellEnd"/>
        <w:r w:rsidRPr="000B7B83">
          <w:rPr>
            <w:rFonts w:eastAsia="Malgun Gothic"/>
            <w:sz w:val="20"/>
            <w:lang w:val="en-GB" w:eastAsia="de-DE"/>
          </w:rPr>
          <w:t>[</w:t>
        </w:r>
        <w:proofErr w:type="gramEnd"/>
        <w:r w:rsidRPr="000B7B83">
          <w:rPr>
            <w:rFonts w:eastAsia="Malgun Gothic"/>
            <w:sz w:val="20"/>
            <w:lang w:val="en-GB" w:eastAsia="de-DE"/>
          </w:rPr>
          <w:t> i ][ j ] equal to 0 indicates that the sign of the j-</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component of the translation vector for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is positive. </w:t>
        </w:r>
        <w:proofErr w:type="spellStart"/>
        <w:r w:rsidRPr="000B7B83">
          <w:rPr>
            <w:rFonts w:eastAsia="Malgun Gothic"/>
            <w:sz w:val="20"/>
            <w:lang w:val="en-GB" w:eastAsia="de-DE"/>
          </w:rPr>
          <w:t>sign_</w:t>
        </w:r>
        <w:proofErr w:type="gramStart"/>
        <w:r w:rsidRPr="000B7B83">
          <w:rPr>
            <w:rFonts w:eastAsia="Malgun Gothic"/>
            <w:sz w:val="20"/>
            <w:lang w:val="en-GB" w:eastAsia="de-DE"/>
          </w:rPr>
          <w:t>t</w:t>
        </w:r>
        <w:proofErr w:type="spellEnd"/>
        <w:r w:rsidRPr="000B7B83">
          <w:rPr>
            <w:rFonts w:eastAsia="Malgun Gothic"/>
            <w:sz w:val="20"/>
            <w:lang w:val="en-GB" w:eastAsia="de-DE"/>
          </w:rPr>
          <w:t>[</w:t>
        </w:r>
        <w:proofErr w:type="gramEnd"/>
        <w:r w:rsidRPr="000B7B83">
          <w:rPr>
            <w:rFonts w:eastAsia="Malgun Gothic"/>
            <w:sz w:val="20"/>
            <w:lang w:val="en-GB" w:eastAsia="de-DE"/>
          </w:rPr>
          <w:t> i ][ j ] equal to 1 indicates that the sign is negative.</w:t>
        </w:r>
      </w:ins>
    </w:p>
    <w:p w14:paraId="1245BE26"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614" w:author="Ye-Kui Wang (yk1)" w:date="2021-02-19T16:38:00Z"/>
          <w:rFonts w:eastAsia="Malgun Gothic"/>
          <w:sz w:val="20"/>
          <w:lang w:val="en-GB" w:eastAsia="de-DE"/>
        </w:rPr>
      </w:pPr>
      <w:proofErr w:type="spellStart"/>
      <w:ins w:id="615" w:author="Ye-Kui Wang (yk1)" w:date="2021-02-19T16:38:00Z">
        <w:r w:rsidRPr="000B7B83">
          <w:rPr>
            <w:rFonts w:eastAsia="Malgun Gothic"/>
            <w:b/>
            <w:sz w:val="20"/>
            <w:lang w:val="en-GB" w:eastAsia="de-DE"/>
          </w:rPr>
          <w:t>exponent_</w:t>
        </w:r>
        <w:proofErr w:type="gramStart"/>
        <w:r w:rsidRPr="000B7B83">
          <w:rPr>
            <w:rFonts w:eastAsia="Malgun Gothic"/>
            <w:b/>
            <w:sz w:val="20"/>
            <w:lang w:val="en-GB" w:eastAsia="de-DE"/>
          </w:rPr>
          <w:t>t</w:t>
        </w:r>
        <w:proofErr w:type="spellEnd"/>
        <w:r w:rsidRPr="000B7B83">
          <w:rPr>
            <w:rFonts w:eastAsia="Malgun Gothic"/>
            <w:sz w:val="20"/>
            <w:lang w:val="en-GB" w:eastAsia="de-DE"/>
          </w:rPr>
          <w:t>[</w:t>
        </w:r>
        <w:proofErr w:type="gramEnd"/>
        <w:r w:rsidRPr="000B7B83">
          <w:rPr>
            <w:rFonts w:eastAsia="Malgun Gothic"/>
            <w:sz w:val="20"/>
            <w:lang w:val="en-GB" w:eastAsia="de-DE"/>
          </w:rPr>
          <w:t> i ][ j ] specifies the exponent part of the j-</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component of the translation vector for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The value of </w:t>
        </w:r>
        <w:proofErr w:type="spellStart"/>
        <w:r w:rsidRPr="000B7B83">
          <w:rPr>
            <w:rFonts w:eastAsia="Malgun Gothic"/>
            <w:sz w:val="20"/>
            <w:lang w:val="en-GB" w:eastAsia="de-DE"/>
          </w:rPr>
          <w:t>exponent_</w:t>
        </w:r>
        <w:proofErr w:type="gramStart"/>
        <w:r w:rsidRPr="000B7B83">
          <w:rPr>
            <w:rFonts w:eastAsia="Malgun Gothic"/>
            <w:sz w:val="20"/>
            <w:lang w:val="en-GB" w:eastAsia="de-DE"/>
          </w:rPr>
          <w:t>t</w:t>
        </w:r>
        <w:proofErr w:type="spellEnd"/>
        <w:r w:rsidRPr="000B7B83">
          <w:rPr>
            <w:rFonts w:eastAsia="Malgun Gothic"/>
            <w:sz w:val="20"/>
            <w:lang w:val="en-GB" w:eastAsia="de-DE"/>
          </w:rPr>
          <w:t>[</w:t>
        </w:r>
        <w:proofErr w:type="gramEnd"/>
        <w:r w:rsidRPr="000B7B83">
          <w:rPr>
            <w:rFonts w:eastAsia="Malgun Gothic"/>
            <w:sz w:val="20"/>
            <w:lang w:val="en-GB" w:eastAsia="de-DE"/>
          </w:rPr>
          <w:t> i ][ j ] shall be in the range of 0 to 62, inclusive. The value 63 is reserved for future use by ITU-T | ISO/IEC. Decoders shall treat the value 63 as indicating an unspecified translation vector.</w:t>
        </w:r>
      </w:ins>
    </w:p>
    <w:p w14:paraId="189C69A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616" w:author="Ye-Kui Wang (yk1)" w:date="2021-02-19T16:38:00Z"/>
          <w:rFonts w:eastAsia="Malgun Gothic"/>
          <w:sz w:val="20"/>
          <w:lang w:val="en-GB" w:eastAsia="de-DE"/>
        </w:rPr>
      </w:pPr>
      <w:proofErr w:type="spellStart"/>
      <w:ins w:id="617" w:author="Ye-Kui Wang (yk1)" w:date="2021-02-19T16:38:00Z">
        <w:r w:rsidRPr="000B7B83">
          <w:rPr>
            <w:rFonts w:eastAsia="Malgun Gothic"/>
            <w:b/>
            <w:sz w:val="20"/>
            <w:lang w:val="en-GB" w:eastAsia="de-DE"/>
          </w:rPr>
          <w:t>mantissa_</w:t>
        </w:r>
        <w:proofErr w:type="gramStart"/>
        <w:r w:rsidRPr="000B7B83">
          <w:rPr>
            <w:rFonts w:eastAsia="Malgun Gothic"/>
            <w:b/>
            <w:sz w:val="20"/>
            <w:lang w:val="en-GB" w:eastAsia="de-DE"/>
          </w:rPr>
          <w:t>t</w:t>
        </w:r>
        <w:proofErr w:type="spellEnd"/>
        <w:r w:rsidRPr="000B7B83">
          <w:rPr>
            <w:rFonts w:eastAsia="Malgun Gothic"/>
            <w:sz w:val="20"/>
            <w:lang w:val="en-GB" w:eastAsia="de-DE"/>
          </w:rPr>
          <w:t>[</w:t>
        </w:r>
        <w:proofErr w:type="gramEnd"/>
        <w:r w:rsidRPr="000B7B83">
          <w:rPr>
            <w:rFonts w:eastAsia="Malgun Gothic"/>
            <w:sz w:val="20"/>
            <w:lang w:val="en-GB" w:eastAsia="de-DE"/>
          </w:rPr>
          <w:t> i ][ j ] specifies the mantissa part of the j-</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component of the translation vector for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The length v of the </w:t>
        </w:r>
        <w:proofErr w:type="spellStart"/>
        <w:r w:rsidRPr="000B7B83">
          <w:rPr>
            <w:rFonts w:eastAsia="Malgun Gothic"/>
            <w:sz w:val="20"/>
            <w:lang w:val="en-GB" w:eastAsia="de-DE"/>
          </w:rPr>
          <w:t>mantissa_</w:t>
        </w:r>
        <w:proofErr w:type="gramStart"/>
        <w:r w:rsidRPr="000B7B83">
          <w:rPr>
            <w:rFonts w:eastAsia="Malgun Gothic"/>
            <w:sz w:val="20"/>
            <w:lang w:val="en-GB" w:eastAsia="de-DE"/>
          </w:rPr>
          <w:t>t</w:t>
        </w:r>
        <w:proofErr w:type="spellEnd"/>
        <w:r w:rsidRPr="000B7B83">
          <w:rPr>
            <w:rFonts w:eastAsia="Malgun Gothic"/>
            <w:sz w:val="20"/>
            <w:lang w:val="en-GB" w:eastAsia="de-DE"/>
          </w:rPr>
          <w:t>[</w:t>
        </w:r>
        <w:proofErr w:type="gramEnd"/>
        <w:r w:rsidRPr="000B7B83">
          <w:rPr>
            <w:rFonts w:eastAsia="Malgun Gothic"/>
            <w:sz w:val="20"/>
            <w:lang w:val="en-GB" w:eastAsia="de-DE"/>
          </w:rPr>
          <w:t> i ][ j ] syntax element in units of bits is variable and is determined as follows:</w:t>
        </w:r>
      </w:ins>
    </w:p>
    <w:p w14:paraId="438D3DAC"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618" w:author="Ye-Kui Wang (yk1)" w:date="2021-02-19T16:38:00Z"/>
          <w:rFonts w:eastAsia="SimSun"/>
          <w:sz w:val="20"/>
          <w:lang w:val="en-GB" w:eastAsia="de-DE"/>
        </w:rPr>
      </w:pPr>
      <w:ins w:id="619" w:author="Ye-Kui Wang (yk1)" w:date="2021-02-19T16:38:00Z">
        <w:r w:rsidRPr="000B7B83">
          <w:rPr>
            <w:rFonts w:eastAsia="SimSun"/>
            <w:sz w:val="20"/>
            <w:lang w:val="en-GB" w:eastAsia="de-DE"/>
          </w:rPr>
          <w:t xml:space="preserve">If </w:t>
        </w:r>
        <w:proofErr w:type="spellStart"/>
        <w:r w:rsidRPr="000B7B83">
          <w:rPr>
            <w:rFonts w:eastAsia="SimSun"/>
            <w:sz w:val="20"/>
            <w:lang w:val="en-GB" w:eastAsia="de-DE"/>
          </w:rPr>
          <w:t>exponent_</w:t>
        </w:r>
        <w:proofErr w:type="gramStart"/>
        <w:r w:rsidRPr="000B7B83">
          <w:rPr>
            <w:rFonts w:eastAsia="SimSun"/>
            <w:sz w:val="20"/>
            <w:lang w:val="en-GB" w:eastAsia="de-DE"/>
          </w:rPr>
          <w:t>t</w:t>
        </w:r>
        <w:proofErr w:type="spellEnd"/>
        <w:r w:rsidRPr="000B7B83">
          <w:rPr>
            <w:rFonts w:eastAsia="SimSun"/>
            <w:sz w:val="20"/>
            <w:lang w:val="en-GB" w:eastAsia="de-DE"/>
          </w:rPr>
          <w:t>[</w:t>
        </w:r>
        <w:proofErr w:type="gramEnd"/>
        <w:r w:rsidRPr="000B7B83">
          <w:rPr>
            <w:rFonts w:eastAsia="SimSun"/>
            <w:sz w:val="20"/>
            <w:lang w:val="en-GB" w:eastAsia="de-DE"/>
          </w:rPr>
          <w:t xml:space="preserve"> i ] is equal to 0, the length v is set equal to Max( 0, </w:t>
        </w:r>
        <w:proofErr w:type="spellStart"/>
        <w:r w:rsidRPr="000B7B83">
          <w:rPr>
            <w:rFonts w:eastAsia="SimSun"/>
            <w:sz w:val="20"/>
            <w:lang w:val="en-GB" w:eastAsia="de-DE"/>
          </w:rPr>
          <w:t>prec_translation_param</w:t>
        </w:r>
        <w:proofErr w:type="spellEnd"/>
        <w:r w:rsidRPr="000B7B83">
          <w:rPr>
            <w:rFonts w:eastAsia="SimSun"/>
            <w:sz w:val="20"/>
            <w:lang w:val="en-GB" w:eastAsia="de-DE"/>
          </w:rPr>
          <w:t xml:space="preserve"> − 30 ).</w:t>
        </w:r>
      </w:ins>
    </w:p>
    <w:p w14:paraId="1C83D6D0"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620" w:author="Ye-Kui Wang (yk1)" w:date="2021-02-19T16:38:00Z"/>
          <w:rFonts w:eastAsia="SimSun"/>
          <w:sz w:val="20"/>
          <w:lang w:val="en-GB" w:eastAsia="de-DE"/>
        </w:rPr>
      </w:pPr>
      <w:ins w:id="621" w:author="Ye-Kui Wang (yk1)" w:date="2021-02-19T16:38:00Z">
        <w:r w:rsidRPr="000B7B83">
          <w:rPr>
            <w:rFonts w:eastAsia="SimSun"/>
            <w:sz w:val="20"/>
            <w:lang w:val="en-GB" w:eastAsia="de-DE"/>
          </w:rPr>
          <w:t>Otherwise (0 &lt; </w:t>
        </w:r>
        <w:proofErr w:type="spellStart"/>
        <w:r w:rsidRPr="000B7B83">
          <w:rPr>
            <w:rFonts w:eastAsia="SimSun"/>
            <w:sz w:val="20"/>
            <w:lang w:val="en-GB" w:eastAsia="de-DE"/>
          </w:rPr>
          <w:t>exponent_</w:t>
        </w:r>
        <w:proofErr w:type="gramStart"/>
        <w:r w:rsidRPr="000B7B83">
          <w:rPr>
            <w:rFonts w:eastAsia="SimSun"/>
            <w:sz w:val="20"/>
            <w:lang w:val="en-GB" w:eastAsia="de-DE"/>
          </w:rPr>
          <w:t>t</w:t>
        </w:r>
        <w:proofErr w:type="spellEnd"/>
        <w:r w:rsidRPr="000B7B83">
          <w:rPr>
            <w:rFonts w:eastAsia="SimSun"/>
            <w:sz w:val="20"/>
            <w:lang w:val="en-GB" w:eastAsia="de-DE"/>
          </w:rPr>
          <w:t>[</w:t>
        </w:r>
        <w:proofErr w:type="gramEnd"/>
        <w:r w:rsidRPr="000B7B83">
          <w:rPr>
            <w:rFonts w:eastAsia="SimSun"/>
            <w:sz w:val="20"/>
            <w:lang w:val="en-GB" w:eastAsia="de-DE"/>
          </w:rPr>
          <w:t> i ] &lt; 63), the length v is set equal to Max( 0, </w:t>
        </w:r>
        <w:proofErr w:type="spellStart"/>
        <w:r w:rsidRPr="000B7B83">
          <w:rPr>
            <w:rFonts w:eastAsia="SimSun"/>
            <w:sz w:val="20"/>
            <w:lang w:val="en-GB" w:eastAsia="de-DE"/>
          </w:rPr>
          <w:t>exponent_t</w:t>
        </w:r>
        <w:proofErr w:type="spellEnd"/>
        <w:r w:rsidRPr="000B7B83">
          <w:rPr>
            <w:rFonts w:eastAsia="SimSun"/>
            <w:sz w:val="20"/>
            <w:lang w:val="en-GB" w:eastAsia="de-DE"/>
          </w:rPr>
          <w:t>[ i ] + </w:t>
        </w:r>
        <w:proofErr w:type="spellStart"/>
        <w:r w:rsidRPr="000B7B83">
          <w:rPr>
            <w:rFonts w:eastAsia="SimSun"/>
            <w:sz w:val="20"/>
            <w:lang w:val="en-GB" w:eastAsia="de-DE"/>
          </w:rPr>
          <w:t>prec_translation_param</w:t>
        </w:r>
        <w:proofErr w:type="spellEnd"/>
        <w:r w:rsidRPr="000B7B83">
          <w:rPr>
            <w:rFonts w:eastAsia="SimSun"/>
            <w:sz w:val="20"/>
            <w:lang w:val="en-GB" w:eastAsia="de-DE"/>
          </w:rPr>
          <w:t> − 31 ).</w:t>
        </w:r>
      </w:ins>
    </w:p>
    <w:p w14:paraId="08D4AF8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622" w:author="Ye-Kui Wang (yk1)" w:date="2021-02-19T16:38:00Z"/>
          <w:rFonts w:eastAsia="Malgun Gothic"/>
          <w:sz w:val="20"/>
          <w:lang w:val="en-GB" w:eastAsia="de-DE"/>
        </w:rPr>
      </w:pPr>
      <w:ins w:id="623" w:author="Ye-Kui Wang (yk1)" w:date="2021-02-19T16:38:00Z">
        <w:r w:rsidRPr="000B7B83">
          <w:rPr>
            <w:rFonts w:eastAsia="Malgun Gothic"/>
            <w:sz w:val="20"/>
            <w:lang w:val="en-GB" w:eastAsia="de-DE"/>
          </w:rPr>
          <w:t xml:space="preserve">The translation vector </w:t>
        </w:r>
        <w:proofErr w:type="gramStart"/>
        <w:r w:rsidRPr="000B7B83">
          <w:rPr>
            <w:rFonts w:eastAsia="Malgun Gothic"/>
            <w:sz w:val="20"/>
            <w:lang w:val="en-GB" w:eastAsia="de-DE"/>
          </w:rPr>
          <w:t>T[</w:t>
        </w:r>
        <w:proofErr w:type="gramEnd"/>
        <w:r w:rsidRPr="000B7B83">
          <w:rPr>
            <w:rFonts w:eastAsia="Malgun Gothic"/>
            <w:sz w:val="20"/>
            <w:lang w:val="en-GB" w:eastAsia="de-DE"/>
          </w:rPr>
          <w:t> i ] for the i-</w:t>
        </w:r>
        <w:proofErr w:type="spellStart"/>
        <w:r w:rsidRPr="000B7B83">
          <w:rPr>
            <w:rFonts w:eastAsia="Malgun Gothic"/>
            <w:sz w:val="20"/>
            <w:lang w:val="en-GB" w:eastAsia="de-DE"/>
          </w:rPr>
          <w:t>th</w:t>
        </w:r>
        <w:proofErr w:type="spellEnd"/>
        <w:r w:rsidRPr="000B7B83">
          <w:rPr>
            <w:rFonts w:eastAsia="Malgun Gothic"/>
            <w:sz w:val="20"/>
            <w:lang w:val="en-GB" w:eastAsia="de-DE"/>
          </w:rPr>
          <w:t xml:space="preserve"> camera is represented by:</w:t>
        </w:r>
      </w:ins>
    </w:p>
    <w:p w14:paraId="625F5A5C"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right" w:pos="864"/>
          <w:tab w:val="left" w:pos="1588"/>
          <w:tab w:val="center" w:pos="4849"/>
          <w:tab w:val="right" w:pos="9696"/>
        </w:tabs>
        <w:spacing w:before="193" w:after="240"/>
        <w:ind w:left="2418"/>
        <w:jc w:val="left"/>
        <w:rPr>
          <w:ins w:id="624" w:author="Ye-Kui Wang (yk1)" w:date="2021-02-19T16:38:00Z"/>
          <w:rFonts w:eastAsia="SimSun"/>
          <w:sz w:val="20"/>
          <w:lang w:val="en-GB" w:eastAsia="zh-CN"/>
        </w:rPr>
      </w:pPr>
      <w:ins w:id="625" w:author="Ye-Kui Wang (yk1)" w:date="2021-02-19T16:38:00Z">
        <w:r w:rsidRPr="000B7B83">
          <w:rPr>
            <w:rFonts w:eastAsia="SimSun"/>
            <w:noProof/>
            <w:position w:val="-42"/>
            <w:sz w:val="20"/>
            <w:lang w:val="en-GB" w:eastAsia="de-DE"/>
          </w:rPr>
          <w:drawing>
            <wp:inline distT="0" distB="0" distL="0" distR="0" wp14:anchorId="32719F8B" wp14:editId="4C027694">
              <wp:extent cx="647700" cy="6477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r w:rsidRPr="000B7B83">
          <w:rPr>
            <w:rFonts w:eastAsia="SimSun"/>
            <w:sz w:val="20"/>
            <w:lang w:val="en-GB" w:eastAsia="zh-CN"/>
          </w:rPr>
          <w:tab/>
        </w:r>
        <w:r w:rsidRPr="000B7B83">
          <w:rPr>
            <w:rFonts w:eastAsia="SimSun"/>
            <w:sz w:val="20"/>
            <w:lang w:val="en-GB" w:eastAsia="zh-CN"/>
          </w:rPr>
          <w:tab/>
        </w:r>
        <w:r w:rsidRPr="000B7B83">
          <w:rPr>
            <w:rFonts w:eastAsia="Batang"/>
            <w:bCs/>
            <w:sz w:val="20"/>
            <w:lang w:val="en-GB" w:eastAsia="ko-KR"/>
          </w:rPr>
          <w:t>(</w:t>
        </w:r>
        <w:r w:rsidRPr="000B7B83">
          <w:rPr>
            <w:rFonts w:eastAsia="Batang"/>
            <w:bCs/>
            <w:sz w:val="20"/>
            <w:highlight w:val="yellow"/>
            <w:lang w:val="en-GB" w:eastAsia="ko-KR"/>
          </w:rPr>
          <w:t>X</w:t>
        </w:r>
        <w:r w:rsidRPr="000B7B83">
          <w:rPr>
            <w:rFonts w:eastAsia="SimSun"/>
            <w:sz w:val="20"/>
            <w:lang w:val="en-GB"/>
          </w:rPr>
          <w:t>)</w:t>
        </w:r>
      </w:ins>
    </w:p>
    <w:p w14:paraId="7F1A66B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626" w:author="Ye-Kui Wang (yk1)" w:date="2021-02-19T16:38:00Z"/>
          <w:rFonts w:eastAsia="Malgun Gothic"/>
          <w:sz w:val="20"/>
          <w:lang w:val="en-GB" w:eastAsia="de-DE"/>
        </w:rPr>
      </w:pPr>
      <w:ins w:id="627" w:author="Ye-Kui Wang (yk1)" w:date="2021-02-19T16:38:00Z">
        <w:r w:rsidRPr="000B7B83">
          <w:rPr>
            <w:rFonts w:eastAsia="Malgun Gothic"/>
            <w:sz w:val="20"/>
            <w:lang w:val="en-GB" w:eastAsia="de-DE"/>
          </w:rPr>
          <w:lastRenderedPageBreak/>
          <w:t xml:space="preserve">The association between the camera parameter variables and corresponding syntax elements is specified by </w:t>
        </w:r>
        <w:r w:rsidRPr="000B7B83">
          <w:rPr>
            <w:rFonts w:eastAsia="Malgun Gothic"/>
            <w:sz w:val="20"/>
            <w:lang w:val="en-GB"/>
          </w:rPr>
          <w:t>Table </w:t>
        </w:r>
        <w:r w:rsidRPr="000B7B83">
          <w:rPr>
            <w:rFonts w:eastAsia="Malgun Gothic"/>
            <w:sz w:val="20"/>
            <w:highlight w:val="yellow"/>
            <w:lang w:val="en-GB"/>
          </w:rPr>
          <w:t>ZZ</w:t>
        </w:r>
        <w:r w:rsidRPr="000B7B83">
          <w:rPr>
            <w:rFonts w:eastAsia="Malgun Gothic"/>
            <w:sz w:val="20"/>
            <w:lang w:val="en-GB" w:eastAsia="de-DE"/>
          </w:rPr>
          <w:t xml:space="preserve">. Each component of the intrinsic and rotation matrices and the translation vector is obtained from the variables specified in </w:t>
        </w:r>
        <w:r w:rsidRPr="000B7B83">
          <w:rPr>
            <w:rFonts w:eastAsia="Malgun Gothic"/>
            <w:sz w:val="20"/>
            <w:lang w:val="en-GB"/>
          </w:rPr>
          <w:t>Table </w:t>
        </w:r>
        <w:r w:rsidRPr="000B7B83">
          <w:rPr>
            <w:rFonts w:eastAsia="Malgun Gothic"/>
            <w:sz w:val="20"/>
            <w:highlight w:val="yellow"/>
            <w:lang w:val="en-GB"/>
          </w:rPr>
          <w:t>ZZ</w:t>
        </w:r>
        <w:r w:rsidRPr="000B7B83">
          <w:rPr>
            <w:rFonts w:eastAsia="Malgun Gothic"/>
            <w:sz w:val="20"/>
            <w:lang w:val="en-GB" w:eastAsia="de-DE"/>
          </w:rPr>
          <w:t xml:space="preserve"> as the variable x computed as follows:</w:t>
        </w:r>
      </w:ins>
    </w:p>
    <w:p w14:paraId="32E37EE1"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628" w:author="Ye-Kui Wang (yk1)" w:date="2021-02-19T16:38:00Z"/>
          <w:rFonts w:eastAsia="SimSun"/>
          <w:sz w:val="20"/>
          <w:lang w:val="en-GB" w:eastAsia="de-DE"/>
        </w:rPr>
      </w:pPr>
      <w:ins w:id="629" w:author="Ye-Kui Wang (yk1)" w:date="2021-02-19T16:38:00Z">
        <w:r w:rsidRPr="000B7B83">
          <w:rPr>
            <w:rFonts w:eastAsia="SimSun"/>
            <w:sz w:val="20"/>
            <w:lang w:val="en-GB" w:eastAsia="de-DE"/>
          </w:rPr>
          <w:t>If e is in the range of 0 to 63, exclusive, x is set equal to ( −</w:t>
        </w:r>
        <w:proofErr w:type="gramStart"/>
        <w:r w:rsidRPr="000B7B83">
          <w:rPr>
            <w:rFonts w:eastAsia="SimSun"/>
            <w:sz w:val="20"/>
            <w:lang w:val="en-GB" w:eastAsia="de-DE"/>
          </w:rPr>
          <w:t>1 )</w:t>
        </w:r>
        <w:r w:rsidRPr="000B7B83">
          <w:rPr>
            <w:rFonts w:eastAsia="SimSun"/>
            <w:sz w:val="20"/>
            <w:vertAlign w:val="superscript"/>
            <w:lang w:val="en-GB" w:eastAsia="de-DE"/>
          </w:rPr>
          <w:t>s</w:t>
        </w:r>
        <w:proofErr w:type="gramEnd"/>
        <w:r w:rsidRPr="000B7B83">
          <w:rPr>
            <w:rFonts w:eastAsia="SimSun"/>
            <w:sz w:val="20"/>
            <w:lang w:val="en-GB" w:eastAsia="de-DE"/>
          </w:rPr>
          <w:t xml:space="preserve"> * 2</w:t>
        </w:r>
        <w:r w:rsidRPr="000B7B83">
          <w:rPr>
            <w:rFonts w:eastAsia="SimSun"/>
            <w:sz w:val="20"/>
            <w:vertAlign w:val="superscript"/>
            <w:lang w:val="en-GB" w:eastAsia="de-DE"/>
          </w:rPr>
          <w:t>e − 31</w:t>
        </w:r>
        <w:r w:rsidRPr="000B7B83">
          <w:rPr>
            <w:rFonts w:eastAsia="SimSun"/>
            <w:sz w:val="20"/>
            <w:lang w:val="en-GB" w:eastAsia="de-DE"/>
          </w:rPr>
          <w:t xml:space="preserve"> * ( 1 + n ÷ 2</w:t>
        </w:r>
        <w:r w:rsidRPr="000B7B83">
          <w:rPr>
            <w:rFonts w:eastAsia="SimSun"/>
            <w:sz w:val="20"/>
            <w:vertAlign w:val="superscript"/>
            <w:lang w:val="en-GB" w:eastAsia="de-DE"/>
          </w:rPr>
          <w:t>v </w:t>
        </w:r>
        <w:r w:rsidRPr="000B7B83">
          <w:rPr>
            <w:rFonts w:eastAsia="SimSun"/>
            <w:sz w:val="20"/>
            <w:lang w:val="en-GB" w:eastAsia="de-DE"/>
          </w:rPr>
          <w:t>).</w:t>
        </w:r>
      </w:ins>
    </w:p>
    <w:p w14:paraId="5C875614" w14:textId="77777777" w:rsidR="000B7B83" w:rsidRPr="000B7B83" w:rsidRDefault="000B7B83" w:rsidP="000B7B83">
      <w:pPr>
        <w:numPr>
          <w:ilvl w:val="0"/>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3" w:hanging="403"/>
        <w:rPr>
          <w:ins w:id="630" w:author="Ye-Kui Wang (yk1)" w:date="2021-02-19T16:38:00Z"/>
          <w:rFonts w:eastAsia="SimSun"/>
          <w:sz w:val="20"/>
          <w:lang w:val="en-GB" w:eastAsia="de-DE"/>
        </w:rPr>
      </w:pPr>
      <w:ins w:id="631" w:author="Ye-Kui Wang (yk1)" w:date="2021-02-19T16:38:00Z">
        <w:r w:rsidRPr="000B7B83">
          <w:rPr>
            <w:rFonts w:eastAsia="SimSun"/>
            <w:sz w:val="20"/>
            <w:lang w:val="en-GB" w:eastAsia="de-DE"/>
          </w:rPr>
          <w:t>Otherwise (e is equal to 0), x is set equal to ( −</w:t>
        </w:r>
        <w:proofErr w:type="gramStart"/>
        <w:r w:rsidRPr="000B7B83">
          <w:rPr>
            <w:rFonts w:eastAsia="SimSun"/>
            <w:sz w:val="20"/>
            <w:lang w:val="en-GB" w:eastAsia="de-DE"/>
          </w:rPr>
          <w:t>1 )</w:t>
        </w:r>
        <w:r w:rsidRPr="000B7B83">
          <w:rPr>
            <w:rFonts w:eastAsia="SimSun"/>
            <w:sz w:val="20"/>
            <w:vertAlign w:val="superscript"/>
            <w:lang w:val="en-GB" w:eastAsia="de-DE"/>
          </w:rPr>
          <w:t>s</w:t>
        </w:r>
        <w:proofErr w:type="gramEnd"/>
        <w:r w:rsidRPr="000B7B83">
          <w:rPr>
            <w:rFonts w:eastAsia="SimSun"/>
            <w:sz w:val="20"/>
            <w:lang w:val="en-GB" w:eastAsia="de-DE"/>
          </w:rPr>
          <w:t xml:space="preserve"> * 2</w:t>
        </w:r>
        <w:r w:rsidRPr="000B7B83">
          <w:rPr>
            <w:rFonts w:eastAsia="SimSun"/>
            <w:sz w:val="20"/>
            <w:vertAlign w:val="superscript"/>
            <w:lang w:val="en-GB" w:eastAsia="de-DE"/>
          </w:rPr>
          <w:t>−( 30 + v )</w:t>
        </w:r>
        <w:r w:rsidRPr="000B7B83">
          <w:rPr>
            <w:rFonts w:eastAsia="SimSun"/>
            <w:sz w:val="20"/>
            <w:lang w:val="en-GB" w:eastAsia="de-DE"/>
          </w:rPr>
          <w:t xml:space="preserve"> * n.</w:t>
        </w:r>
      </w:ins>
    </w:p>
    <w:p w14:paraId="4EFE1D06"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632" w:author="Ye-Kui Wang (yk1)" w:date="2021-02-19T16:38:00Z"/>
          <w:rFonts w:eastAsia="SimSun"/>
          <w:i/>
          <w:sz w:val="18"/>
          <w:szCs w:val="18"/>
          <w:lang w:val="en-GB" w:eastAsia="de-DE"/>
        </w:rPr>
      </w:pPr>
      <w:ins w:id="633" w:author="Ye-Kui Wang (yk1)" w:date="2021-02-19T16:38:00Z">
        <w:r w:rsidRPr="000B7B83">
          <w:rPr>
            <w:rFonts w:eastAsia="SimSun"/>
            <w:sz w:val="18"/>
            <w:szCs w:val="18"/>
            <w:lang w:val="en-GB" w:eastAsia="de-DE"/>
          </w:rPr>
          <w:t xml:space="preserve">NOTE – The above specification is </w:t>
        </w:r>
        <w:proofErr w:type="gramStart"/>
        <w:r w:rsidRPr="000B7B83">
          <w:rPr>
            <w:rFonts w:eastAsia="SimSun"/>
            <w:sz w:val="18"/>
            <w:szCs w:val="18"/>
            <w:lang w:val="en-GB" w:eastAsia="de-DE"/>
          </w:rPr>
          <w:t>similar to</w:t>
        </w:r>
        <w:proofErr w:type="gramEnd"/>
        <w:r w:rsidRPr="000B7B83">
          <w:rPr>
            <w:rFonts w:eastAsia="SimSun"/>
            <w:sz w:val="18"/>
            <w:szCs w:val="18"/>
            <w:lang w:val="en-GB" w:eastAsia="de-DE"/>
          </w:rPr>
          <w:t xml:space="preserve"> that found in IEC 60559:1989.</w:t>
        </w:r>
      </w:ins>
    </w:p>
    <w:p w14:paraId="05AC4E44" w14:textId="77777777" w:rsidR="000B7B83" w:rsidRPr="000B7B83" w:rsidRDefault="000B7B83" w:rsidP="000B7B8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ins w:id="634" w:author="Ye-Kui Wang (yk1)" w:date="2021-02-19T16:38:00Z"/>
          <w:rFonts w:eastAsia="Malgun Gothic"/>
          <w:b/>
          <w:bCs/>
          <w:sz w:val="20"/>
          <w:lang w:val="en-GB"/>
        </w:rPr>
      </w:pPr>
      <w:bookmarkStart w:id="635" w:name="_Ref399011648"/>
      <w:bookmarkStart w:id="636" w:name="_Toc415476547"/>
      <w:bookmarkStart w:id="637" w:name="_Toc423602616"/>
      <w:bookmarkStart w:id="638" w:name="_Toc423602790"/>
      <w:bookmarkStart w:id="639" w:name="_Toc501130676"/>
      <w:bookmarkStart w:id="640" w:name="_Toc503770685"/>
      <w:ins w:id="641" w:author="Ye-Kui Wang (yk1)" w:date="2021-02-19T16:38:00Z">
        <w:r w:rsidRPr="000B7B83">
          <w:rPr>
            <w:rFonts w:eastAsia="Malgun Gothic"/>
            <w:b/>
            <w:bCs/>
            <w:sz w:val="20"/>
            <w:lang w:val="en-GB"/>
          </w:rPr>
          <w:t>Table </w:t>
        </w:r>
        <w:r w:rsidRPr="000B7B83">
          <w:rPr>
            <w:rFonts w:eastAsia="Malgun Gothic"/>
            <w:b/>
            <w:bCs/>
            <w:sz w:val="20"/>
            <w:highlight w:val="yellow"/>
            <w:lang w:val="en-GB"/>
          </w:rPr>
          <w:t>ZZ</w:t>
        </w:r>
        <w:bookmarkEnd w:id="635"/>
        <w:r w:rsidRPr="000B7B83">
          <w:rPr>
            <w:rFonts w:eastAsia="Malgun Gothic"/>
            <w:b/>
            <w:bCs/>
            <w:sz w:val="20"/>
            <w:lang w:val="en-GB"/>
          </w:rPr>
          <w:t xml:space="preserve"> – </w:t>
        </w:r>
        <w:r w:rsidRPr="000B7B83">
          <w:rPr>
            <w:rFonts w:eastAsia="Malgun Gothic"/>
            <w:b/>
            <w:bCs/>
            <w:sz w:val="20"/>
            <w:lang w:val="en-GB" w:eastAsia="zh-CN"/>
          </w:rPr>
          <w:t>Association between camera parameter variables and syntax elements.</w:t>
        </w:r>
        <w:bookmarkEnd w:id="636"/>
        <w:bookmarkEnd w:id="637"/>
        <w:bookmarkEnd w:id="638"/>
        <w:bookmarkEnd w:id="639"/>
        <w:bookmarkEnd w:id="640"/>
      </w:ins>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2269"/>
        <w:gridCol w:w="2651"/>
        <w:gridCol w:w="2619"/>
      </w:tblGrid>
      <w:tr w:rsidR="000B7B83" w:rsidRPr="000B7B83" w14:paraId="55D78615" w14:textId="77777777" w:rsidTr="00450C30">
        <w:trPr>
          <w:jc w:val="center"/>
          <w:ins w:id="642" w:author="Ye-Kui Wang (yk1)" w:date="2021-02-19T16:38:00Z"/>
        </w:trPr>
        <w:tc>
          <w:tcPr>
            <w:tcW w:w="928" w:type="pct"/>
          </w:tcPr>
          <w:p w14:paraId="3E434D70"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43" w:author="Ye-Kui Wang (yk1)" w:date="2021-02-19T16:38:00Z"/>
                <w:rFonts w:eastAsia="Malgun Gothic"/>
                <w:b/>
                <w:sz w:val="20"/>
                <w:lang w:val="en-GB" w:eastAsia="zh-CN"/>
              </w:rPr>
            </w:pPr>
            <w:ins w:id="644" w:author="Ye-Kui Wang (yk1)" w:date="2021-02-19T16:38:00Z">
              <w:r w:rsidRPr="000B7B83">
                <w:rPr>
                  <w:rFonts w:eastAsia="Malgun Gothic"/>
                  <w:b/>
                  <w:sz w:val="20"/>
                  <w:lang w:val="en-GB" w:eastAsia="zh-CN"/>
                </w:rPr>
                <w:t>x</w:t>
              </w:r>
            </w:ins>
          </w:p>
        </w:tc>
        <w:tc>
          <w:tcPr>
            <w:tcW w:w="1254" w:type="pct"/>
          </w:tcPr>
          <w:p w14:paraId="36FE8726"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45" w:author="Ye-Kui Wang (yk1)" w:date="2021-02-19T16:38:00Z"/>
                <w:rFonts w:eastAsia="Malgun Gothic"/>
                <w:b/>
                <w:sz w:val="20"/>
                <w:lang w:val="en-GB" w:eastAsia="zh-CN"/>
              </w:rPr>
            </w:pPr>
            <w:ins w:id="646" w:author="Ye-Kui Wang (yk1)" w:date="2021-02-19T16:38:00Z">
              <w:r w:rsidRPr="000B7B83">
                <w:rPr>
                  <w:rFonts w:eastAsia="Malgun Gothic"/>
                  <w:b/>
                  <w:sz w:val="20"/>
                  <w:lang w:val="en-GB" w:eastAsia="zh-CN"/>
                </w:rPr>
                <w:t>s</w:t>
              </w:r>
            </w:ins>
          </w:p>
        </w:tc>
        <w:tc>
          <w:tcPr>
            <w:tcW w:w="1401" w:type="pct"/>
          </w:tcPr>
          <w:p w14:paraId="5D937EE4"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47" w:author="Ye-Kui Wang (yk1)" w:date="2021-02-19T16:38:00Z"/>
                <w:rFonts w:eastAsia="Malgun Gothic"/>
                <w:b/>
                <w:sz w:val="20"/>
                <w:lang w:val="en-GB" w:eastAsia="zh-CN"/>
              </w:rPr>
            </w:pPr>
            <w:ins w:id="648" w:author="Ye-Kui Wang (yk1)" w:date="2021-02-19T16:38:00Z">
              <w:r w:rsidRPr="000B7B83">
                <w:rPr>
                  <w:rFonts w:eastAsia="Malgun Gothic"/>
                  <w:b/>
                  <w:sz w:val="20"/>
                  <w:lang w:val="en-GB" w:eastAsia="zh-CN"/>
                </w:rPr>
                <w:t>e</w:t>
              </w:r>
            </w:ins>
          </w:p>
        </w:tc>
        <w:tc>
          <w:tcPr>
            <w:tcW w:w="1417" w:type="pct"/>
          </w:tcPr>
          <w:p w14:paraId="7E77D29B"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49" w:author="Ye-Kui Wang (yk1)" w:date="2021-02-19T16:38:00Z"/>
                <w:rFonts w:eastAsia="Malgun Gothic"/>
                <w:b/>
                <w:sz w:val="20"/>
                <w:lang w:val="en-GB" w:eastAsia="zh-CN"/>
              </w:rPr>
            </w:pPr>
            <w:ins w:id="650" w:author="Ye-Kui Wang (yk1)" w:date="2021-02-19T16:38:00Z">
              <w:r w:rsidRPr="000B7B83">
                <w:rPr>
                  <w:rFonts w:eastAsia="Malgun Gothic"/>
                  <w:b/>
                  <w:sz w:val="20"/>
                  <w:lang w:val="en-GB" w:eastAsia="zh-CN"/>
                </w:rPr>
                <w:t>n</w:t>
              </w:r>
            </w:ins>
          </w:p>
        </w:tc>
      </w:tr>
      <w:tr w:rsidR="000B7B83" w:rsidRPr="000B7B83" w14:paraId="5F9F5351" w14:textId="77777777" w:rsidTr="00450C30">
        <w:trPr>
          <w:jc w:val="center"/>
          <w:ins w:id="651" w:author="Ye-Kui Wang (yk1)" w:date="2021-02-19T16:38:00Z"/>
        </w:trPr>
        <w:tc>
          <w:tcPr>
            <w:tcW w:w="928" w:type="pct"/>
          </w:tcPr>
          <w:p w14:paraId="483FC48C"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52" w:author="Ye-Kui Wang (yk1)" w:date="2021-02-19T16:38:00Z"/>
                <w:rFonts w:eastAsia="Malgun Gothic"/>
                <w:sz w:val="20"/>
                <w:lang w:val="en-GB" w:eastAsia="zh-CN"/>
              </w:rPr>
            </w:pPr>
            <w:proofErr w:type="spellStart"/>
            <w:proofErr w:type="gramStart"/>
            <w:ins w:id="653" w:author="Ye-Kui Wang (yk1)" w:date="2021-02-19T16:38:00Z">
              <w:r w:rsidRPr="000B7B83">
                <w:rPr>
                  <w:rFonts w:eastAsia="Malgun Gothic"/>
                  <w:b/>
                  <w:sz w:val="20"/>
                  <w:lang w:val="en-GB"/>
                </w:rPr>
                <w:t>focalLengthX</w:t>
              </w:r>
              <w:proofErr w:type="spellEnd"/>
              <w:r w:rsidRPr="000B7B83">
                <w:rPr>
                  <w:rFonts w:eastAsia="Malgun Gothic"/>
                  <w:sz w:val="20"/>
                  <w:lang w:val="en-GB"/>
                </w:rPr>
                <w:t>[</w:t>
              </w:r>
              <w:proofErr w:type="gramEnd"/>
              <w:r w:rsidRPr="000B7B83">
                <w:rPr>
                  <w:rFonts w:eastAsia="Malgun Gothic"/>
                  <w:sz w:val="20"/>
                  <w:lang w:val="en-GB"/>
                </w:rPr>
                <w:t> i ]</w:t>
              </w:r>
            </w:ins>
          </w:p>
        </w:tc>
        <w:tc>
          <w:tcPr>
            <w:tcW w:w="1254" w:type="pct"/>
          </w:tcPr>
          <w:p w14:paraId="5163FE6F"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54" w:author="Ye-Kui Wang (yk1)" w:date="2021-02-19T16:38:00Z"/>
                <w:rFonts w:eastAsia="Malgun Gothic"/>
                <w:sz w:val="20"/>
                <w:lang w:val="en-GB" w:eastAsia="zh-CN"/>
              </w:rPr>
            </w:pPr>
            <w:proofErr w:type="spellStart"/>
            <w:ins w:id="655" w:author="Ye-Kui Wang (yk1)" w:date="2021-02-19T16:38:00Z">
              <w:r w:rsidRPr="000B7B83">
                <w:rPr>
                  <w:rFonts w:eastAsia="Malgun Gothic"/>
                  <w:sz w:val="20"/>
                  <w:lang w:val="en-GB"/>
                </w:rPr>
                <w:t>sign_focal_length_</w:t>
              </w:r>
              <w:proofErr w:type="gramStart"/>
              <w:r w:rsidRPr="000B7B83">
                <w:rPr>
                  <w:rFonts w:eastAsia="Malgun Gothic"/>
                  <w:sz w:val="20"/>
                  <w:lang w:val="en-GB"/>
                </w:rPr>
                <w:t>x</w:t>
              </w:r>
              <w:proofErr w:type="spellEnd"/>
              <w:r w:rsidRPr="000B7B83">
                <w:rPr>
                  <w:rFonts w:eastAsia="Malgun Gothic"/>
                  <w:sz w:val="20"/>
                  <w:lang w:val="en-GB"/>
                </w:rPr>
                <w:t>[</w:t>
              </w:r>
              <w:proofErr w:type="gramEnd"/>
              <w:r w:rsidRPr="000B7B83">
                <w:rPr>
                  <w:rFonts w:eastAsia="Malgun Gothic"/>
                  <w:sz w:val="20"/>
                  <w:lang w:val="en-GB"/>
                </w:rPr>
                <w:t> i ]</w:t>
              </w:r>
            </w:ins>
          </w:p>
        </w:tc>
        <w:tc>
          <w:tcPr>
            <w:tcW w:w="1401" w:type="pct"/>
          </w:tcPr>
          <w:p w14:paraId="0424BE6C"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56" w:author="Ye-Kui Wang (yk1)" w:date="2021-02-19T16:38:00Z"/>
                <w:rFonts w:eastAsia="Malgun Gothic"/>
                <w:sz w:val="20"/>
                <w:lang w:val="en-GB" w:eastAsia="zh-CN"/>
              </w:rPr>
            </w:pPr>
            <w:proofErr w:type="spellStart"/>
            <w:ins w:id="657" w:author="Ye-Kui Wang (yk1)" w:date="2021-02-19T16:38:00Z">
              <w:r w:rsidRPr="000B7B83">
                <w:rPr>
                  <w:rFonts w:eastAsia="Malgun Gothic"/>
                  <w:sz w:val="20"/>
                  <w:lang w:val="en-GB"/>
                </w:rPr>
                <w:t>exponent_focal_length_</w:t>
              </w:r>
              <w:proofErr w:type="gramStart"/>
              <w:r w:rsidRPr="000B7B83">
                <w:rPr>
                  <w:rFonts w:eastAsia="Malgun Gothic"/>
                  <w:sz w:val="20"/>
                  <w:lang w:val="en-GB"/>
                </w:rPr>
                <w:t>x</w:t>
              </w:r>
              <w:proofErr w:type="spellEnd"/>
              <w:r w:rsidRPr="000B7B83">
                <w:rPr>
                  <w:rFonts w:eastAsia="Malgun Gothic"/>
                  <w:sz w:val="20"/>
                  <w:lang w:val="en-GB"/>
                </w:rPr>
                <w:t>[</w:t>
              </w:r>
              <w:proofErr w:type="gramEnd"/>
              <w:r w:rsidRPr="000B7B83">
                <w:rPr>
                  <w:rFonts w:eastAsia="Malgun Gothic"/>
                  <w:sz w:val="20"/>
                  <w:lang w:val="en-GB"/>
                </w:rPr>
                <w:t> i ]</w:t>
              </w:r>
            </w:ins>
          </w:p>
        </w:tc>
        <w:tc>
          <w:tcPr>
            <w:tcW w:w="1417" w:type="pct"/>
          </w:tcPr>
          <w:p w14:paraId="10A9DD66"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58" w:author="Ye-Kui Wang (yk1)" w:date="2021-02-19T16:38:00Z"/>
                <w:rFonts w:eastAsia="Malgun Gothic"/>
                <w:sz w:val="20"/>
                <w:lang w:val="en-GB" w:eastAsia="zh-CN"/>
              </w:rPr>
            </w:pPr>
            <w:proofErr w:type="spellStart"/>
            <w:ins w:id="659" w:author="Ye-Kui Wang (yk1)" w:date="2021-02-19T16:38:00Z">
              <w:r w:rsidRPr="000B7B83">
                <w:rPr>
                  <w:rFonts w:eastAsia="Malgun Gothic"/>
                  <w:sz w:val="20"/>
                  <w:lang w:val="en-GB"/>
                </w:rPr>
                <w:t>mantissa_focal_length_</w:t>
              </w:r>
              <w:proofErr w:type="gramStart"/>
              <w:r w:rsidRPr="000B7B83">
                <w:rPr>
                  <w:rFonts w:eastAsia="Malgun Gothic"/>
                  <w:sz w:val="20"/>
                  <w:lang w:val="en-GB"/>
                </w:rPr>
                <w:t>x</w:t>
              </w:r>
              <w:proofErr w:type="spellEnd"/>
              <w:r w:rsidRPr="000B7B83">
                <w:rPr>
                  <w:rFonts w:eastAsia="Malgun Gothic"/>
                  <w:sz w:val="20"/>
                  <w:lang w:val="en-GB"/>
                </w:rPr>
                <w:t>[</w:t>
              </w:r>
              <w:proofErr w:type="gramEnd"/>
              <w:r w:rsidRPr="000B7B83">
                <w:rPr>
                  <w:rFonts w:eastAsia="Malgun Gothic"/>
                  <w:sz w:val="20"/>
                  <w:lang w:val="en-GB"/>
                </w:rPr>
                <w:t> i ]</w:t>
              </w:r>
            </w:ins>
          </w:p>
        </w:tc>
      </w:tr>
      <w:tr w:rsidR="000B7B83" w:rsidRPr="000B7B83" w14:paraId="1D15B497" w14:textId="77777777" w:rsidTr="00450C30">
        <w:trPr>
          <w:jc w:val="center"/>
          <w:ins w:id="660" w:author="Ye-Kui Wang (yk1)" w:date="2021-02-19T16:38:00Z"/>
        </w:trPr>
        <w:tc>
          <w:tcPr>
            <w:tcW w:w="928" w:type="pct"/>
          </w:tcPr>
          <w:p w14:paraId="7E4C2C4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61" w:author="Ye-Kui Wang (yk1)" w:date="2021-02-19T16:38:00Z"/>
                <w:rFonts w:eastAsia="Malgun Gothic"/>
                <w:sz w:val="20"/>
                <w:lang w:val="en-GB" w:eastAsia="zh-CN"/>
              </w:rPr>
            </w:pPr>
            <w:proofErr w:type="spellStart"/>
            <w:proofErr w:type="gramStart"/>
            <w:ins w:id="662" w:author="Ye-Kui Wang (yk1)" w:date="2021-02-19T16:38:00Z">
              <w:r w:rsidRPr="000B7B83">
                <w:rPr>
                  <w:rFonts w:eastAsia="Malgun Gothic"/>
                  <w:b/>
                  <w:sz w:val="20"/>
                  <w:lang w:val="en-GB"/>
                </w:rPr>
                <w:t>focalLengthY</w:t>
              </w:r>
              <w:proofErr w:type="spellEnd"/>
              <w:r w:rsidRPr="000B7B83">
                <w:rPr>
                  <w:rFonts w:eastAsia="Malgun Gothic"/>
                  <w:sz w:val="20"/>
                  <w:lang w:val="en-GB"/>
                </w:rPr>
                <w:t>[</w:t>
              </w:r>
              <w:proofErr w:type="gramEnd"/>
              <w:r w:rsidRPr="000B7B83">
                <w:rPr>
                  <w:rFonts w:eastAsia="Malgun Gothic"/>
                  <w:sz w:val="20"/>
                  <w:lang w:val="en-GB"/>
                </w:rPr>
                <w:t> i ]</w:t>
              </w:r>
            </w:ins>
          </w:p>
        </w:tc>
        <w:tc>
          <w:tcPr>
            <w:tcW w:w="1254" w:type="pct"/>
          </w:tcPr>
          <w:p w14:paraId="4B4BA889"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63" w:author="Ye-Kui Wang (yk1)" w:date="2021-02-19T16:38:00Z"/>
                <w:rFonts w:eastAsia="Malgun Gothic"/>
                <w:sz w:val="20"/>
                <w:lang w:val="en-GB" w:eastAsia="zh-CN"/>
              </w:rPr>
            </w:pPr>
            <w:proofErr w:type="spellStart"/>
            <w:ins w:id="664" w:author="Ye-Kui Wang (yk1)" w:date="2021-02-19T16:38:00Z">
              <w:r w:rsidRPr="000B7B83">
                <w:rPr>
                  <w:rFonts w:eastAsia="Malgun Gothic"/>
                  <w:sz w:val="20"/>
                  <w:lang w:val="en-GB"/>
                </w:rPr>
                <w:t>sign_focal_length_</w:t>
              </w:r>
              <w:proofErr w:type="gramStart"/>
              <w:r w:rsidRPr="000B7B83">
                <w:rPr>
                  <w:rFonts w:eastAsia="Malgun Gothic"/>
                  <w:sz w:val="20"/>
                  <w:lang w:val="en-GB"/>
                </w:rPr>
                <w:t>y</w:t>
              </w:r>
              <w:proofErr w:type="spellEnd"/>
              <w:r w:rsidRPr="000B7B83">
                <w:rPr>
                  <w:rFonts w:eastAsia="Malgun Gothic"/>
                  <w:sz w:val="20"/>
                  <w:lang w:val="en-GB"/>
                </w:rPr>
                <w:t>[</w:t>
              </w:r>
              <w:proofErr w:type="gramEnd"/>
              <w:r w:rsidRPr="000B7B83">
                <w:rPr>
                  <w:rFonts w:eastAsia="Malgun Gothic"/>
                  <w:sz w:val="20"/>
                  <w:lang w:val="en-GB"/>
                </w:rPr>
                <w:t> i ]</w:t>
              </w:r>
            </w:ins>
          </w:p>
        </w:tc>
        <w:tc>
          <w:tcPr>
            <w:tcW w:w="1401" w:type="pct"/>
          </w:tcPr>
          <w:p w14:paraId="308D7CA4"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65" w:author="Ye-Kui Wang (yk1)" w:date="2021-02-19T16:38:00Z"/>
                <w:rFonts w:eastAsia="Malgun Gothic"/>
                <w:sz w:val="20"/>
                <w:lang w:val="en-GB" w:eastAsia="zh-CN"/>
              </w:rPr>
            </w:pPr>
            <w:proofErr w:type="spellStart"/>
            <w:ins w:id="666" w:author="Ye-Kui Wang (yk1)" w:date="2021-02-19T16:38:00Z">
              <w:r w:rsidRPr="000B7B83">
                <w:rPr>
                  <w:rFonts w:eastAsia="Malgun Gothic"/>
                  <w:sz w:val="20"/>
                  <w:lang w:val="en-GB"/>
                </w:rPr>
                <w:t>exponent_focal_length_</w:t>
              </w:r>
              <w:proofErr w:type="gramStart"/>
              <w:r w:rsidRPr="000B7B83">
                <w:rPr>
                  <w:rFonts w:eastAsia="Malgun Gothic"/>
                  <w:sz w:val="20"/>
                  <w:lang w:val="en-GB"/>
                </w:rPr>
                <w:t>y</w:t>
              </w:r>
              <w:proofErr w:type="spellEnd"/>
              <w:r w:rsidRPr="000B7B83">
                <w:rPr>
                  <w:rFonts w:eastAsia="Malgun Gothic"/>
                  <w:sz w:val="20"/>
                  <w:lang w:val="en-GB"/>
                </w:rPr>
                <w:t>[</w:t>
              </w:r>
              <w:proofErr w:type="gramEnd"/>
              <w:r w:rsidRPr="000B7B83">
                <w:rPr>
                  <w:rFonts w:eastAsia="Malgun Gothic"/>
                  <w:sz w:val="20"/>
                  <w:lang w:val="en-GB"/>
                </w:rPr>
                <w:t> i ]</w:t>
              </w:r>
            </w:ins>
          </w:p>
        </w:tc>
        <w:tc>
          <w:tcPr>
            <w:tcW w:w="1417" w:type="pct"/>
          </w:tcPr>
          <w:p w14:paraId="3EF3767F"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67" w:author="Ye-Kui Wang (yk1)" w:date="2021-02-19T16:38:00Z"/>
                <w:rFonts w:eastAsia="Malgun Gothic"/>
                <w:sz w:val="20"/>
                <w:lang w:val="en-GB" w:eastAsia="zh-CN"/>
              </w:rPr>
            </w:pPr>
            <w:proofErr w:type="spellStart"/>
            <w:ins w:id="668" w:author="Ye-Kui Wang (yk1)" w:date="2021-02-19T16:38:00Z">
              <w:r w:rsidRPr="000B7B83">
                <w:rPr>
                  <w:rFonts w:eastAsia="Malgun Gothic"/>
                  <w:sz w:val="20"/>
                  <w:lang w:val="en-GB"/>
                </w:rPr>
                <w:t>mantissa_focal_length_</w:t>
              </w:r>
              <w:proofErr w:type="gramStart"/>
              <w:r w:rsidRPr="000B7B83">
                <w:rPr>
                  <w:rFonts w:eastAsia="Malgun Gothic"/>
                  <w:sz w:val="20"/>
                  <w:lang w:val="en-GB"/>
                </w:rPr>
                <w:t>y</w:t>
              </w:r>
              <w:proofErr w:type="spellEnd"/>
              <w:r w:rsidRPr="000B7B83">
                <w:rPr>
                  <w:rFonts w:eastAsia="Malgun Gothic"/>
                  <w:sz w:val="20"/>
                  <w:lang w:val="en-GB"/>
                </w:rPr>
                <w:t>[</w:t>
              </w:r>
              <w:proofErr w:type="gramEnd"/>
              <w:r w:rsidRPr="000B7B83">
                <w:rPr>
                  <w:rFonts w:eastAsia="Malgun Gothic"/>
                  <w:sz w:val="20"/>
                  <w:lang w:val="en-GB"/>
                </w:rPr>
                <w:t> i ]</w:t>
              </w:r>
            </w:ins>
          </w:p>
        </w:tc>
      </w:tr>
      <w:tr w:rsidR="000B7B83" w:rsidRPr="000B7B83" w14:paraId="3CAE8DAC" w14:textId="77777777" w:rsidTr="00450C30">
        <w:trPr>
          <w:jc w:val="center"/>
          <w:ins w:id="669" w:author="Ye-Kui Wang (yk1)" w:date="2021-02-19T16:38:00Z"/>
        </w:trPr>
        <w:tc>
          <w:tcPr>
            <w:tcW w:w="928" w:type="pct"/>
          </w:tcPr>
          <w:p w14:paraId="64BDBF26"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70" w:author="Ye-Kui Wang (yk1)" w:date="2021-02-19T16:38:00Z"/>
                <w:rFonts w:eastAsia="Malgun Gothic"/>
                <w:sz w:val="20"/>
                <w:lang w:val="en-GB" w:eastAsia="zh-CN"/>
              </w:rPr>
            </w:pPr>
            <w:proofErr w:type="spellStart"/>
            <w:proofErr w:type="gramStart"/>
            <w:ins w:id="671" w:author="Ye-Kui Wang (yk1)" w:date="2021-02-19T16:38:00Z">
              <w:r w:rsidRPr="000B7B83">
                <w:rPr>
                  <w:rFonts w:eastAsia="Malgun Gothic"/>
                  <w:b/>
                  <w:sz w:val="20"/>
                  <w:lang w:val="en-GB"/>
                </w:rPr>
                <w:t>principalPointX</w:t>
              </w:r>
              <w:proofErr w:type="spellEnd"/>
              <w:r w:rsidRPr="000B7B83">
                <w:rPr>
                  <w:rFonts w:eastAsia="Malgun Gothic"/>
                  <w:sz w:val="20"/>
                  <w:lang w:val="en-GB"/>
                </w:rPr>
                <w:t>[</w:t>
              </w:r>
              <w:proofErr w:type="gramEnd"/>
              <w:r w:rsidRPr="000B7B83">
                <w:rPr>
                  <w:rFonts w:eastAsia="Malgun Gothic"/>
                  <w:sz w:val="20"/>
                  <w:lang w:val="en-GB"/>
                </w:rPr>
                <w:t> i ]</w:t>
              </w:r>
            </w:ins>
          </w:p>
        </w:tc>
        <w:tc>
          <w:tcPr>
            <w:tcW w:w="1254" w:type="pct"/>
          </w:tcPr>
          <w:p w14:paraId="5E5AFAC8"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72" w:author="Ye-Kui Wang (yk1)" w:date="2021-02-19T16:38:00Z"/>
                <w:rFonts w:eastAsia="Malgun Gothic"/>
                <w:sz w:val="20"/>
                <w:lang w:val="en-GB" w:eastAsia="zh-CN"/>
              </w:rPr>
            </w:pPr>
            <w:proofErr w:type="spellStart"/>
            <w:ins w:id="673" w:author="Ye-Kui Wang (yk1)" w:date="2021-02-19T16:38:00Z">
              <w:r w:rsidRPr="000B7B83">
                <w:rPr>
                  <w:rFonts w:eastAsia="Malgun Gothic"/>
                  <w:sz w:val="20"/>
                  <w:lang w:val="en-GB"/>
                </w:rPr>
                <w:t>sign_principal_point_</w:t>
              </w:r>
              <w:proofErr w:type="gramStart"/>
              <w:r w:rsidRPr="000B7B83">
                <w:rPr>
                  <w:rFonts w:eastAsia="Malgun Gothic"/>
                  <w:sz w:val="20"/>
                  <w:lang w:val="en-GB"/>
                </w:rPr>
                <w:t>x</w:t>
              </w:r>
              <w:proofErr w:type="spellEnd"/>
              <w:r w:rsidRPr="000B7B83">
                <w:rPr>
                  <w:rFonts w:eastAsia="Malgun Gothic"/>
                  <w:sz w:val="20"/>
                  <w:lang w:val="en-GB"/>
                </w:rPr>
                <w:t>[</w:t>
              </w:r>
              <w:proofErr w:type="gramEnd"/>
              <w:r w:rsidRPr="000B7B83">
                <w:rPr>
                  <w:rFonts w:eastAsia="Malgun Gothic"/>
                  <w:sz w:val="20"/>
                  <w:lang w:val="en-GB"/>
                </w:rPr>
                <w:t> i ]</w:t>
              </w:r>
            </w:ins>
          </w:p>
        </w:tc>
        <w:tc>
          <w:tcPr>
            <w:tcW w:w="1401" w:type="pct"/>
          </w:tcPr>
          <w:p w14:paraId="6353ACA9"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74" w:author="Ye-Kui Wang (yk1)" w:date="2021-02-19T16:38:00Z"/>
                <w:rFonts w:eastAsia="Malgun Gothic"/>
                <w:sz w:val="20"/>
                <w:lang w:val="en-GB" w:eastAsia="zh-CN"/>
              </w:rPr>
            </w:pPr>
            <w:proofErr w:type="spellStart"/>
            <w:ins w:id="675" w:author="Ye-Kui Wang (yk1)" w:date="2021-02-19T16:38:00Z">
              <w:r w:rsidRPr="000B7B83">
                <w:rPr>
                  <w:rFonts w:eastAsia="Malgun Gothic"/>
                  <w:sz w:val="20"/>
                  <w:lang w:val="en-GB"/>
                </w:rPr>
                <w:t>exponent_principal_point_</w:t>
              </w:r>
              <w:proofErr w:type="gramStart"/>
              <w:r w:rsidRPr="000B7B83">
                <w:rPr>
                  <w:rFonts w:eastAsia="Malgun Gothic"/>
                  <w:sz w:val="20"/>
                  <w:lang w:val="en-GB"/>
                </w:rPr>
                <w:t>x</w:t>
              </w:r>
              <w:proofErr w:type="spellEnd"/>
              <w:r w:rsidRPr="000B7B83">
                <w:rPr>
                  <w:rFonts w:eastAsia="Malgun Gothic"/>
                  <w:sz w:val="20"/>
                  <w:lang w:val="en-GB"/>
                </w:rPr>
                <w:t>[</w:t>
              </w:r>
              <w:proofErr w:type="gramEnd"/>
              <w:r w:rsidRPr="000B7B83">
                <w:rPr>
                  <w:rFonts w:eastAsia="Malgun Gothic"/>
                  <w:sz w:val="20"/>
                  <w:lang w:val="en-GB"/>
                </w:rPr>
                <w:t> i ]</w:t>
              </w:r>
            </w:ins>
          </w:p>
        </w:tc>
        <w:tc>
          <w:tcPr>
            <w:tcW w:w="1417" w:type="pct"/>
          </w:tcPr>
          <w:p w14:paraId="1C13BFB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76" w:author="Ye-Kui Wang (yk1)" w:date="2021-02-19T16:38:00Z"/>
                <w:rFonts w:eastAsia="Malgun Gothic"/>
                <w:sz w:val="20"/>
                <w:lang w:val="fr-CH" w:eastAsia="zh-CN"/>
              </w:rPr>
            </w:pPr>
            <w:ins w:id="677" w:author="Ye-Kui Wang (yk1)" w:date="2021-02-19T16:38:00Z">
              <w:r w:rsidRPr="000B7B83">
                <w:rPr>
                  <w:rFonts w:eastAsia="Malgun Gothic"/>
                  <w:sz w:val="20"/>
                  <w:lang w:val="fr-CH"/>
                </w:rPr>
                <w:t>mantissa_principal_point_x[ i ]</w:t>
              </w:r>
            </w:ins>
          </w:p>
        </w:tc>
      </w:tr>
      <w:tr w:rsidR="000B7B83" w:rsidRPr="000B7B83" w14:paraId="5BBC7D71" w14:textId="77777777" w:rsidTr="00450C30">
        <w:trPr>
          <w:jc w:val="center"/>
          <w:ins w:id="678" w:author="Ye-Kui Wang (yk1)" w:date="2021-02-19T16:38:00Z"/>
        </w:trPr>
        <w:tc>
          <w:tcPr>
            <w:tcW w:w="928" w:type="pct"/>
          </w:tcPr>
          <w:p w14:paraId="0F7DD02F"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79" w:author="Ye-Kui Wang (yk1)" w:date="2021-02-19T16:38:00Z"/>
                <w:rFonts w:eastAsia="Malgun Gothic"/>
                <w:sz w:val="20"/>
                <w:lang w:val="en-GB" w:eastAsia="zh-CN"/>
              </w:rPr>
            </w:pPr>
            <w:proofErr w:type="spellStart"/>
            <w:proofErr w:type="gramStart"/>
            <w:ins w:id="680" w:author="Ye-Kui Wang (yk1)" w:date="2021-02-19T16:38:00Z">
              <w:r w:rsidRPr="000B7B83">
                <w:rPr>
                  <w:rFonts w:eastAsia="Malgun Gothic"/>
                  <w:b/>
                  <w:sz w:val="20"/>
                  <w:lang w:val="en-GB"/>
                </w:rPr>
                <w:t>principalPointY</w:t>
              </w:r>
              <w:proofErr w:type="spellEnd"/>
              <w:r w:rsidRPr="000B7B83">
                <w:rPr>
                  <w:rFonts w:eastAsia="Malgun Gothic"/>
                  <w:sz w:val="20"/>
                  <w:lang w:val="en-GB"/>
                </w:rPr>
                <w:t>[</w:t>
              </w:r>
              <w:proofErr w:type="gramEnd"/>
              <w:r w:rsidRPr="000B7B83">
                <w:rPr>
                  <w:rFonts w:eastAsia="Malgun Gothic"/>
                  <w:sz w:val="20"/>
                  <w:lang w:val="en-GB"/>
                </w:rPr>
                <w:t> i ]</w:t>
              </w:r>
            </w:ins>
          </w:p>
        </w:tc>
        <w:tc>
          <w:tcPr>
            <w:tcW w:w="1254" w:type="pct"/>
          </w:tcPr>
          <w:p w14:paraId="68A8669A"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81" w:author="Ye-Kui Wang (yk1)" w:date="2021-02-19T16:38:00Z"/>
                <w:rFonts w:eastAsia="Malgun Gothic"/>
                <w:sz w:val="20"/>
                <w:lang w:val="en-GB" w:eastAsia="zh-CN"/>
              </w:rPr>
            </w:pPr>
            <w:proofErr w:type="spellStart"/>
            <w:ins w:id="682" w:author="Ye-Kui Wang (yk1)" w:date="2021-02-19T16:38:00Z">
              <w:r w:rsidRPr="000B7B83">
                <w:rPr>
                  <w:rFonts w:eastAsia="Malgun Gothic"/>
                  <w:sz w:val="20"/>
                  <w:lang w:val="en-GB"/>
                </w:rPr>
                <w:t>sign_principal_point_</w:t>
              </w:r>
              <w:proofErr w:type="gramStart"/>
              <w:r w:rsidRPr="000B7B83">
                <w:rPr>
                  <w:rFonts w:eastAsia="Malgun Gothic"/>
                  <w:sz w:val="20"/>
                  <w:lang w:val="en-GB"/>
                </w:rPr>
                <w:t>y</w:t>
              </w:r>
              <w:proofErr w:type="spellEnd"/>
              <w:r w:rsidRPr="000B7B83">
                <w:rPr>
                  <w:rFonts w:eastAsia="Malgun Gothic"/>
                  <w:sz w:val="20"/>
                  <w:lang w:val="en-GB"/>
                </w:rPr>
                <w:t>[</w:t>
              </w:r>
              <w:proofErr w:type="gramEnd"/>
              <w:r w:rsidRPr="000B7B83">
                <w:rPr>
                  <w:rFonts w:eastAsia="Malgun Gothic"/>
                  <w:sz w:val="20"/>
                  <w:lang w:val="en-GB"/>
                </w:rPr>
                <w:t> i ]</w:t>
              </w:r>
            </w:ins>
          </w:p>
        </w:tc>
        <w:tc>
          <w:tcPr>
            <w:tcW w:w="1401" w:type="pct"/>
          </w:tcPr>
          <w:p w14:paraId="1F74FF6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83" w:author="Ye-Kui Wang (yk1)" w:date="2021-02-19T16:38:00Z"/>
                <w:rFonts w:eastAsia="Malgun Gothic"/>
                <w:sz w:val="20"/>
                <w:lang w:val="en-GB" w:eastAsia="zh-CN"/>
              </w:rPr>
            </w:pPr>
            <w:proofErr w:type="spellStart"/>
            <w:ins w:id="684" w:author="Ye-Kui Wang (yk1)" w:date="2021-02-19T16:38:00Z">
              <w:r w:rsidRPr="000B7B83">
                <w:rPr>
                  <w:rFonts w:eastAsia="Malgun Gothic"/>
                  <w:sz w:val="20"/>
                  <w:lang w:val="en-GB"/>
                </w:rPr>
                <w:t>exponent_principal_point_</w:t>
              </w:r>
              <w:proofErr w:type="gramStart"/>
              <w:r w:rsidRPr="000B7B83">
                <w:rPr>
                  <w:rFonts w:eastAsia="Malgun Gothic"/>
                  <w:sz w:val="20"/>
                  <w:lang w:val="en-GB"/>
                </w:rPr>
                <w:t>y</w:t>
              </w:r>
              <w:proofErr w:type="spellEnd"/>
              <w:r w:rsidRPr="000B7B83">
                <w:rPr>
                  <w:rFonts w:eastAsia="Malgun Gothic"/>
                  <w:sz w:val="20"/>
                  <w:lang w:val="en-GB"/>
                </w:rPr>
                <w:t>[</w:t>
              </w:r>
              <w:proofErr w:type="gramEnd"/>
              <w:r w:rsidRPr="000B7B83">
                <w:rPr>
                  <w:rFonts w:eastAsia="Malgun Gothic"/>
                  <w:sz w:val="20"/>
                  <w:lang w:val="en-GB"/>
                </w:rPr>
                <w:t> i ]</w:t>
              </w:r>
            </w:ins>
          </w:p>
        </w:tc>
        <w:tc>
          <w:tcPr>
            <w:tcW w:w="1417" w:type="pct"/>
          </w:tcPr>
          <w:p w14:paraId="6676197B"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85" w:author="Ye-Kui Wang (yk1)" w:date="2021-02-19T16:38:00Z"/>
                <w:rFonts w:eastAsia="Malgun Gothic"/>
                <w:sz w:val="20"/>
                <w:lang w:val="fr-CH" w:eastAsia="zh-CN"/>
              </w:rPr>
            </w:pPr>
            <w:ins w:id="686" w:author="Ye-Kui Wang (yk1)" w:date="2021-02-19T16:38:00Z">
              <w:r w:rsidRPr="000B7B83">
                <w:rPr>
                  <w:rFonts w:eastAsia="Malgun Gothic"/>
                  <w:sz w:val="20"/>
                  <w:lang w:val="fr-CH"/>
                </w:rPr>
                <w:t>mantissa_principal_point_y[ i ]</w:t>
              </w:r>
            </w:ins>
          </w:p>
        </w:tc>
      </w:tr>
      <w:tr w:rsidR="000B7B83" w:rsidRPr="000B7B83" w14:paraId="30AC4834" w14:textId="77777777" w:rsidTr="00450C30">
        <w:trPr>
          <w:jc w:val="center"/>
          <w:ins w:id="687" w:author="Ye-Kui Wang (yk1)" w:date="2021-02-19T16:38:00Z"/>
        </w:trPr>
        <w:tc>
          <w:tcPr>
            <w:tcW w:w="928" w:type="pct"/>
          </w:tcPr>
          <w:p w14:paraId="6925384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88" w:author="Ye-Kui Wang (yk1)" w:date="2021-02-19T16:38:00Z"/>
                <w:rFonts w:eastAsia="Malgun Gothic"/>
                <w:sz w:val="20"/>
                <w:lang w:val="en-GB" w:eastAsia="zh-CN"/>
              </w:rPr>
            </w:pPr>
            <w:proofErr w:type="spellStart"/>
            <w:proofErr w:type="gramStart"/>
            <w:ins w:id="689" w:author="Ye-Kui Wang (yk1)" w:date="2021-02-19T16:38:00Z">
              <w:r w:rsidRPr="000B7B83">
                <w:rPr>
                  <w:rFonts w:eastAsia="Malgun Gothic"/>
                  <w:b/>
                  <w:sz w:val="20"/>
                  <w:lang w:val="en-GB"/>
                </w:rPr>
                <w:t>skewFactor</w:t>
              </w:r>
              <w:proofErr w:type="spellEnd"/>
              <w:r w:rsidRPr="000B7B83">
                <w:rPr>
                  <w:rFonts w:eastAsia="Malgun Gothic"/>
                  <w:sz w:val="20"/>
                  <w:lang w:val="en-GB"/>
                </w:rPr>
                <w:t>[</w:t>
              </w:r>
              <w:proofErr w:type="gramEnd"/>
              <w:r w:rsidRPr="000B7B83">
                <w:rPr>
                  <w:rFonts w:eastAsia="Malgun Gothic"/>
                  <w:sz w:val="20"/>
                  <w:lang w:val="en-GB"/>
                </w:rPr>
                <w:t> i ]</w:t>
              </w:r>
            </w:ins>
          </w:p>
        </w:tc>
        <w:tc>
          <w:tcPr>
            <w:tcW w:w="1254" w:type="pct"/>
          </w:tcPr>
          <w:p w14:paraId="53EC1E8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90" w:author="Ye-Kui Wang (yk1)" w:date="2021-02-19T16:38:00Z"/>
                <w:rFonts w:eastAsia="Malgun Gothic"/>
                <w:sz w:val="20"/>
                <w:lang w:val="en-GB" w:eastAsia="zh-CN"/>
              </w:rPr>
            </w:pPr>
            <w:proofErr w:type="spellStart"/>
            <w:ins w:id="691" w:author="Ye-Kui Wang (yk1)" w:date="2021-02-19T16:38:00Z">
              <w:r w:rsidRPr="000B7B83">
                <w:rPr>
                  <w:rFonts w:eastAsia="Malgun Gothic"/>
                  <w:sz w:val="20"/>
                  <w:lang w:val="en-GB"/>
                </w:rPr>
                <w:t>sign_skew_</w:t>
              </w:r>
              <w:proofErr w:type="gramStart"/>
              <w:r w:rsidRPr="000B7B83">
                <w:rPr>
                  <w:rFonts w:eastAsia="Malgun Gothic"/>
                  <w:sz w:val="20"/>
                  <w:lang w:val="en-GB"/>
                </w:rPr>
                <w:t>factor</w:t>
              </w:r>
              <w:proofErr w:type="spellEnd"/>
              <w:r w:rsidRPr="000B7B83">
                <w:rPr>
                  <w:rFonts w:eastAsia="Malgun Gothic"/>
                  <w:sz w:val="20"/>
                  <w:lang w:val="en-GB"/>
                </w:rPr>
                <w:t>[</w:t>
              </w:r>
              <w:proofErr w:type="gramEnd"/>
              <w:r w:rsidRPr="000B7B83">
                <w:rPr>
                  <w:rFonts w:eastAsia="Malgun Gothic"/>
                  <w:sz w:val="20"/>
                  <w:lang w:val="en-GB"/>
                </w:rPr>
                <w:t> i ]</w:t>
              </w:r>
            </w:ins>
          </w:p>
        </w:tc>
        <w:tc>
          <w:tcPr>
            <w:tcW w:w="1401" w:type="pct"/>
          </w:tcPr>
          <w:p w14:paraId="245B3599"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92" w:author="Ye-Kui Wang (yk1)" w:date="2021-02-19T16:38:00Z"/>
                <w:rFonts w:eastAsia="Malgun Gothic"/>
                <w:sz w:val="20"/>
                <w:lang w:val="en-GB" w:eastAsia="zh-CN"/>
              </w:rPr>
            </w:pPr>
            <w:proofErr w:type="spellStart"/>
            <w:ins w:id="693" w:author="Ye-Kui Wang (yk1)" w:date="2021-02-19T16:38:00Z">
              <w:r w:rsidRPr="000B7B83">
                <w:rPr>
                  <w:rFonts w:eastAsia="Malgun Gothic"/>
                  <w:sz w:val="20"/>
                  <w:lang w:val="en-GB"/>
                </w:rPr>
                <w:t>exponent_skew_</w:t>
              </w:r>
              <w:proofErr w:type="gramStart"/>
              <w:r w:rsidRPr="000B7B83">
                <w:rPr>
                  <w:rFonts w:eastAsia="Malgun Gothic"/>
                  <w:sz w:val="20"/>
                  <w:lang w:val="en-GB"/>
                </w:rPr>
                <w:t>factor</w:t>
              </w:r>
              <w:proofErr w:type="spellEnd"/>
              <w:r w:rsidRPr="000B7B83">
                <w:rPr>
                  <w:rFonts w:eastAsia="Malgun Gothic"/>
                  <w:sz w:val="20"/>
                  <w:lang w:val="en-GB"/>
                </w:rPr>
                <w:t>[</w:t>
              </w:r>
              <w:proofErr w:type="gramEnd"/>
              <w:r w:rsidRPr="000B7B83">
                <w:rPr>
                  <w:rFonts w:eastAsia="Malgun Gothic"/>
                  <w:sz w:val="20"/>
                  <w:lang w:val="en-GB"/>
                </w:rPr>
                <w:t> i ]</w:t>
              </w:r>
            </w:ins>
          </w:p>
        </w:tc>
        <w:tc>
          <w:tcPr>
            <w:tcW w:w="1417" w:type="pct"/>
          </w:tcPr>
          <w:p w14:paraId="5A23F64A"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94" w:author="Ye-Kui Wang (yk1)" w:date="2021-02-19T16:38:00Z"/>
                <w:rFonts w:eastAsia="Malgun Gothic"/>
                <w:sz w:val="20"/>
                <w:lang w:val="en-GB" w:eastAsia="zh-CN"/>
              </w:rPr>
            </w:pPr>
            <w:proofErr w:type="spellStart"/>
            <w:ins w:id="695" w:author="Ye-Kui Wang (yk1)" w:date="2021-02-19T16:38:00Z">
              <w:r w:rsidRPr="000B7B83">
                <w:rPr>
                  <w:rFonts w:eastAsia="Malgun Gothic"/>
                  <w:sz w:val="20"/>
                  <w:lang w:val="en-GB"/>
                </w:rPr>
                <w:t>mantissa_skew_</w:t>
              </w:r>
              <w:proofErr w:type="gramStart"/>
              <w:r w:rsidRPr="000B7B83">
                <w:rPr>
                  <w:rFonts w:eastAsia="Malgun Gothic"/>
                  <w:sz w:val="20"/>
                  <w:lang w:val="en-GB"/>
                </w:rPr>
                <w:t>factor</w:t>
              </w:r>
              <w:proofErr w:type="spellEnd"/>
              <w:r w:rsidRPr="000B7B83">
                <w:rPr>
                  <w:rFonts w:eastAsia="Malgun Gothic"/>
                  <w:sz w:val="20"/>
                  <w:lang w:val="en-GB"/>
                </w:rPr>
                <w:t>[</w:t>
              </w:r>
              <w:proofErr w:type="gramEnd"/>
              <w:r w:rsidRPr="000B7B83">
                <w:rPr>
                  <w:rFonts w:eastAsia="Malgun Gothic"/>
                  <w:sz w:val="20"/>
                  <w:lang w:val="en-GB"/>
                </w:rPr>
                <w:t> i ]</w:t>
              </w:r>
            </w:ins>
          </w:p>
        </w:tc>
      </w:tr>
      <w:tr w:rsidR="000B7B83" w:rsidRPr="000B7B83" w14:paraId="56ADF56A" w14:textId="77777777" w:rsidTr="00450C30">
        <w:trPr>
          <w:jc w:val="center"/>
          <w:ins w:id="696" w:author="Ye-Kui Wang (yk1)" w:date="2021-02-19T16:38:00Z"/>
        </w:trPr>
        <w:tc>
          <w:tcPr>
            <w:tcW w:w="928" w:type="pct"/>
          </w:tcPr>
          <w:p w14:paraId="5C5ACC21"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97" w:author="Ye-Kui Wang (yk1)" w:date="2021-02-19T16:38:00Z"/>
                <w:rFonts w:eastAsia="Malgun Gothic"/>
                <w:sz w:val="20"/>
                <w:lang w:val="en-GB" w:eastAsia="zh-CN"/>
              </w:rPr>
            </w:pPr>
            <w:proofErr w:type="spellStart"/>
            <w:proofErr w:type="gramStart"/>
            <w:ins w:id="698" w:author="Ye-Kui Wang (yk1)" w:date="2021-02-19T16:38:00Z">
              <w:r w:rsidRPr="000B7B83">
                <w:rPr>
                  <w:rFonts w:eastAsia="Malgun Gothic"/>
                  <w:b/>
                  <w:sz w:val="20"/>
                  <w:lang w:val="en-GB"/>
                </w:rPr>
                <w:t>rE</w:t>
              </w:r>
              <w:proofErr w:type="spellEnd"/>
              <w:r w:rsidRPr="000B7B83">
                <w:rPr>
                  <w:rFonts w:eastAsia="Malgun Gothic"/>
                  <w:sz w:val="20"/>
                  <w:lang w:val="en-GB"/>
                </w:rPr>
                <w:t>[</w:t>
              </w:r>
              <w:proofErr w:type="gramEnd"/>
              <w:r w:rsidRPr="000B7B83">
                <w:rPr>
                  <w:rFonts w:eastAsia="Malgun Gothic"/>
                  <w:sz w:val="20"/>
                  <w:lang w:val="en-GB"/>
                </w:rPr>
                <w:t> i ][ j ][ k ]</w:t>
              </w:r>
            </w:ins>
          </w:p>
        </w:tc>
        <w:tc>
          <w:tcPr>
            <w:tcW w:w="1254" w:type="pct"/>
          </w:tcPr>
          <w:p w14:paraId="2255F4A4"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699" w:author="Ye-Kui Wang (yk1)" w:date="2021-02-19T16:38:00Z"/>
                <w:rFonts w:eastAsia="Malgun Gothic"/>
                <w:sz w:val="20"/>
                <w:lang w:val="en-GB" w:eastAsia="zh-CN"/>
              </w:rPr>
            </w:pPr>
            <w:proofErr w:type="spellStart"/>
            <w:ins w:id="700" w:author="Ye-Kui Wang (yk1)" w:date="2021-02-19T16:38:00Z">
              <w:r w:rsidRPr="000B7B83">
                <w:rPr>
                  <w:rFonts w:eastAsia="Malgun Gothic"/>
                  <w:sz w:val="20"/>
                  <w:lang w:val="en-GB"/>
                </w:rPr>
                <w:t>sign_</w:t>
              </w:r>
              <w:proofErr w:type="gramStart"/>
              <w:r w:rsidRPr="000B7B83">
                <w:rPr>
                  <w:rFonts w:eastAsia="Malgun Gothic"/>
                  <w:sz w:val="20"/>
                  <w:lang w:val="en-GB"/>
                </w:rPr>
                <w:t>r</w:t>
              </w:r>
              <w:proofErr w:type="spellEnd"/>
              <w:r w:rsidRPr="000B7B83">
                <w:rPr>
                  <w:rFonts w:eastAsia="Malgun Gothic"/>
                  <w:sz w:val="20"/>
                  <w:lang w:val="en-GB"/>
                </w:rPr>
                <w:t>[</w:t>
              </w:r>
              <w:proofErr w:type="gramEnd"/>
              <w:r w:rsidRPr="000B7B83">
                <w:rPr>
                  <w:rFonts w:eastAsia="Malgun Gothic"/>
                  <w:sz w:val="20"/>
                  <w:lang w:val="en-GB"/>
                </w:rPr>
                <w:t> i ][ j ][ k ]</w:t>
              </w:r>
            </w:ins>
          </w:p>
        </w:tc>
        <w:tc>
          <w:tcPr>
            <w:tcW w:w="1401" w:type="pct"/>
          </w:tcPr>
          <w:p w14:paraId="56970B9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701" w:author="Ye-Kui Wang (yk1)" w:date="2021-02-19T16:38:00Z"/>
                <w:rFonts w:eastAsia="Malgun Gothic"/>
                <w:sz w:val="20"/>
                <w:lang w:val="en-GB" w:eastAsia="zh-CN"/>
              </w:rPr>
            </w:pPr>
            <w:proofErr w:type="spellStart"/>
            <w:ins w:id="702" w:author="Ye-Kui Wang (yk1)" w:date="2021-02-19T16:38:00Z">
              <w:r w:rsidRPr="000B7B83">
                <w:rPr>
                  <w:rFonts w:eastAsia="Malgun Gothic"/>
                  <w:sz w:val="20"/>
                  <w:lang w:val="en-GB"/>
                </w:rPr>
                <w:t>exponent_</w:t>
              </w:r>
              <w:proofErr w:type="gramStart"/>
              <w:r w:rsidRPr="000B7B83">
                <w:rPr>
                  <w:rFonts w:eastAsia="Malgun Gothic"/>
                  <w:sz w:val="20"/>
                  <w:lang w:val="en-GB"/>
                </w:rPr>
                <w:t>r</w:t>
              </w:r>
              <w:proofErr w:type="spellEnd"/>
              <w:r w:rsidRPr="000B7B83">
                <w:rPr>
                  <w:rFonts w:eastAsia="Malgun Gothic"/>
                  <w:sz w:val="20"/>
                  <w:lang w:val="en-GB"/>
                </w:rPr>
                <w:t>[</w:t>
              </w:r>
              <w:proofErr w:type="gramEnd"/>
              <w:r w:rsidRPr="000B7B83">
                <w:rPr>
                  <w:rFonts w:eastAsia="Malgun Gothic"/>
                  <w:sz w:val="20"/>
                  <w:lang w:val="en-GB"/>
                </w:rPr>
                <w:t> i ][ j ][ k ]</w:t>
              </w:r>
            </w:ins>
          </w:p>
        </w:tc>
        <w:tc>
          <w:tcPr>
            <w:tcW w:w="1417" w:type="pct"/>
          </w:tcPr>
          <w:p w14:paraId="7BA3D1A1"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703" w:author="Ye-Kui Wang (yk1)" w:date="2021-02-19T16:38:00Z"/>
                <w:rFonts w:eastAsia="Malgun Gothic"/>
                <w:sz w:val="20"/>
                <w:lang w:val="en-GB" w:eastAsia="zh-CN"/>
              </w:rPr>
            </w:pPr>
            <w:proofErr w:type="spellStart"/>
            <w:ins w:id="704" w:author="Ye-Kui Wang (yk1)" w:date="2021-02-19T16:38:00Z">
              <w:r w:rsidRPr="000B7B83">
                <w:rPr>
                  <w:rFonts w:eastAsia="Malgun Gothic"/>
                  <w:sz w:val="20"/>
                  <w:lang w:val="en-GB"/>
                </w:rPr>
                <w:t>mantissa_</w:t>
              </w:r>
              <w:proofErr w:type="gramStart"/>
              <w:r w:rsidRPr="000B7B83">
                <w:rPr>
                  <w:rFonts w:eastAsia="Malgun Gothic"/>
                  <w:sz w:val="20"/>
                  <w:lang w:val="en-GB"/>
                </w:rPr>
                <w:t>r</w:t>
              </w:r>
              <w:proofErr w:type="spellEnd"/>
              <w:r w:rsidRPr="000B7B83">
                <w:rPr>
                  <w:rFonts w:eastAsia="Malgun Gothic"/>
                  <w:sz w:val="20"/>
                  <w:lang w:val="en-GB"/>
                </w:rPr>
                <w:t>[</w:t>
              </w:r>
              <w:proofErr w:type="gramEnd"/>
              <w:r w:rsidRPr="000B7B83">
                <w:rPr>
                  <w:rFonts w:eastAsia="Malgun Gothic"/>
                  <w:sz w:val="20"/>
                  <w:lang w:val="en-GB"/>
                </w:rPr>
                <w:t> i ][ j ][ k ]</w:t>
              </w:r>
            </w:ins>
          </w:p>
        </w:tc>
      </w:tr>
      <w:tr w:rsidR="000B7B83" w:rsidRPr="000B7B83" w14:paraId="1311A76D" w14:textId="77777777" w:rsidTr="00450C30">
        <w:trPr>
          <w:jc w:val="center"/>
          <w:ins w:id="705" w:author="Ye-Kui Wang (yk1)" w:date="2021-02-19T16:38:00Z"/>
        </w:trPr>
        <w:tc>
          <w:tcPr>
            <w:tcW w:w="928" w:type="pct"/>
          </w:tcPr>
          <w:p w14:paraId="6AACBAF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706" w:author="Ye-Kui Wang (yk1)" w:date="2021-02-19T16:38:00Z"/>
                <w:rFonts w:eastAsia="Malgun Gothic"/>
                <w:sz w:val="20"/>
                <w:lang w:val="en-GB" w:eastAsia="zh-CN"/>
              </w:rPr>
            </w:pPr>
            <w:proofErr w:type="spellStart"/>
            <w:proofErr w:type="gramStart"/>
            <w:ins w:id="707" w:author="Ye-Kui Wang (yk1)" w:date="2021-02-19T16:38:00Z">
              <w:r w:rsidRPr="000B7B83">
                <w:rPr>
                  <w:rFonts w:eastAsia="Malgun Gothic"/>
                  <w:b/>
                  <w:sz w:val="20"/>
                  <w:lang w:val="en-GB"/>
                </w:rPr>
                <w:t>tE</w:t>
              </w:r>
              <w:proofErr w:type="spellEnd"/>
              <w:r w:rsidRPr="000B7B83">
                <w:rPr>
                  <w:rFonts w:eastAsia="Malgun Gothic"/>
                  <w:sz w:val="20"/>
                  <w:lang w:val="en-GB"/>
                </w:rPr>
                <w:t>[</w:t>
              </w:r>
              <w:proofErr w:type="gramEnd"/>
              <w:r w:rsidRPr="000B7B83">
                <w:rPr>
                  <w:rFonts w:eastAsia="Malgun Gothic"/>
                  <w:sz w:val="20"/>
                  <w:lang w:val="en-GB"/>
                </w:rPr>
                <w:t> i ][ j ]</w:t>
              </w:r>
            </w:ins>
          </w:p>
        </w:tc>
        <w:tc>
          <w:tcPr>
            <w:tcW w:w="1254" w:type="pct"/>
          </w:tcPr>
          <w:p w14:paraId="7F8CD524"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708" w:author="Ye-Kui Wang (yk1)" w:date="2021-02-19T16:38:00Z"/>
                <w:rFonts w:eastAsia="Malgun Gothic"/>
                <w:sz w:val="20"/>
                <w:lang w:val="en-GB" w:eastAsia="zh-CN"/>
              </w:rPr>
            </w:pPr>
            <w:proofErr w:type="spellStart"/>
            <w:ins w:id="709" w:author="Ye-Kui Wang (yk1)" w:date="2021-02-19T16:38:00Z">
              <w:r w:rsidRPr="000B7B83">
                <w:rPr>
                  <w:rFonts w:eastAsia="Malgun Gothic"/>
                  <w:sz w:val="20"/>
                  <w:lang w:val="en-GB"/>
                </w:rPr>
                <w:t>sign_</w:t>
              </w:r>
              <w:proofErr w:type="gramStart"/>
              <w:r w:rsidRPr="000B7B83">
                <w:rPr>
                  <w:rFonts w:eastAsia="Malgun Gothic"/>
                  <w:sz w:val="20"/>
                  <w:lang w:val="en-GB"/>
                </w:rPr>
                <w:t>t</w:t>
              </w:r>
              <w:proofErr w:type="spellEnd"/>
              <w:r w:rsidRPr="000B7B83">
                <w:rPr>
                  <w:rFonts w:eastAsia="Malgun Gothic"/>
                  <w:sz w:val="20"/>
                  <w:lang w:val="en-GB"/>
                </w:rPr>
                <w:t>[</w:t>
              </w:r>
              <w:proofErr w:type="gramEnd"/>
              <w:r w:rsidRPr="000B7B83">
                <w:rPr>
                  <w:rFonts w:eastAsia="Malgun Gothic"/>
                  <w:sz w:val="20"/>
                  <w:lang w:val="en-GB"/>
                </w:rPr>
                <w:t> i ][ j ]</w:t>
              </w:r>
            </w:ins>
          </w:p>
        </w:tc>
        <w:tc>
          <w:tcPr>
            <w:tcW w:w="1401" w:type="pct"/>
          </w:tcPr>
          <w:p w14:paraId="58D9B040"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710" w:author="Ye-Kui Wang (yk1)" w:date="2021-02-19T16:38:00Z"/>
                <w:rFonts w:eastAsia="Malgun Gothic"/>
                <w:sz w:val="20"/>
                <w:lang w:val="en-GB" w:eastAsia="zh-CN"/>
              </w:rPr>
            </w:pPr>
            <w:proofErr w:type="spellStart"/>
            <w:ins w:id="711" w:author="Ye-Kui Wang (yk1)" w:date="2021-02-19T16:38:00Z">
              <w:r w:rsidRPr="000B7B83">
                <w:rPr>
                  <w:rFonts w:eastAsia="Malgun Gothic"/>
                  <w:sz w:val="20"/>
                  <w:lang w:val="en-GB"/>
                </w:rPr>
                <w:t>exponent_</w:t>
              </w:r>
              <w:proofErr w:type="gramStart"/>
              <w:r w:rsidRPr="000B7B83">
                <w:rPr>
                  <w:rFonts w:eastAsia="Malgun Gothic"/>
                  <w:sz w:val="20"/>
                  <w:lang w:val="en-GB"/>
                </w:rPr>
                <w:t>t</w:t>
              </w:r>
              <w:proofErr w:type="spellEnd"/>
              <w:r w:rsidRPr="000B7B83">
                <w:rPr>
                  <w:rFonts w:eastAsia="Malgun Gothic"/>
                  <w:sz w:val="20"/>
                  <w:lang w:val="en-GB"/>
                </w:rPr>
                <w:t>[</w:t>
              </w:r>
              <w:proofErr w:type="gramEnd"/>
              <w:r w:rsidRPr="000B7B83">
                <w:rPr>
                  <w:rFonts w:eastAsia="Malgun Gothic"/>
                  <w:sz w:val="20"/>
                  <w:lang w:val="en-GB"/>
                </w:rPr>
                <w:t> i ][ j ]</w:t>
              </w:r>
            </w:ins>
          </w:p>
        </w:tc>
        <w:tc>
          <w:tcPr>
            <w:tcW w:w="1417" w:type="pct"/>
          </w:tcPr>
          <w:p w14:paraId="324B6FE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rPr>
                <w:ins w:id="712" w:author="Ye-Kui Wang (yk1)" w:date="2021-02-19T16:38:00Z"/>
                <w:rFonts w:eastAsia="Malgun Gothic"/>
                <w:sz w:val="20"/>
                <w:lang w:val="en-GB" w:eastAsia="zh-CN"/>
              </w:rPr>
            </w:pPr>
            <w:proofErr w:type="spellStart"/>
            <w:ins w:id="713" w:author="Ye-Kui Wang (yk1)" w:date="2021-02-19T16:38:00Z">
              <w:r w:rsidRPr="000B7B83">
                <w:rPr>
                  <w:rFonts w:eastAsia="Malgun Gothic"/>
                  <w:sz w:val="20"/>
                  <w:lang w:val="en-GB"/>
                </w:rPr>
                <w:t>mantissa_</w:t>
              </w:r>
              <w:proofErr w:type="gramStart"/>
              <w:r w:rsidRPr="000B7B83">
                <w:rPr>
                  <w:rFonts w:eastAsia="Malgun Gothic"/>
                  <w:sz w:val="20"/>
                  <w:lang w:val="en-GB"/>
                </w:rPr>
                <w:t>t</w:t>
              </w:r>
              <w:proofErr w:type="spellEnd"/>
              <w:r w:rsidRPr="000B7B83">
                <w:rPr>
                  <w:rFonts w:eastAsia="Malgun Gothic"/>
                  <w:sz w:val="20"/>
                  <w:lang w:val="en-GB"/>
                </w:rPr>
                <w:t>[</w:t>
              </w:r>
              <w:proofErr w:type="gramEnd"/>
              <w:r w:rsidRPr="000B7B83">
                <w:rPr>
                  <w:rFonts w:eastAsia="Malgun Gothic"/>
                  <w:sz w:val="20"/>
                  <w:lang w:val="en-GB"/>
                </w:rPr>
                <w:t> i ][ j ]</w:t>
              </w:r>
            </w:ins>
          </w:p>
        </w:tc>
      </w:tr>
    </w:tbl>
    <w:p w14:paraId="2750A949"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714" w:author="Ye-Kui Wang (yk1)" w:date="2021-02-19T16:38:00Z"/>
          <w:rFonts w:eastAsia="Malgun Gothic"/>
          <w:sz w:val="20"/>
          <w:lang w:val="en-GB" w:eastAsia="de-DE"/>
        </w:rPr>
      </w:pPr>
    </w:p>
    <w:p w14:paraId="5C7B2132" w14:textId="6BBAFAFE" w:rsidR="000B7B83" w:rsidRPr="00A40111" w:rsidRDefault="00A40111" w:rsidP="00A40111">
      <w:pPr>
        <w:pStyle w:val="ListParagraph"/>
        <w:keepNext/>
        <w:keepLines/>
        <w:numPr>
          <w:ilvl w:val="1"/>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ins w:id="715" w:author="Ye-Kui Wang (yk1)" w:date="2021-02-19T16:38:00Z"/>
          <w:rFonts w:eastAsia="SimSun"/>
          <w:b/>
          <w:lang w:val="en-GB"/>
        </w:rPr>
      </w:pPr>
      <w:ins w:id="716" w:author="Ye-Kui Wang (yk1)" w:date="2021-02-19T16:44:00Z">
        <w:r>
          <w:rPr>
            <w:rFonts w:eastAsia="SimSun"/>
            <w:b/>
            <w:lang w:val="en-GB"/>
          </w:rPr>
          <w:t xml:space="preserve"> </w:t>
        </w:r>
      </w:ins>
      <w:ins w:id="717" w:author="Ye-Kui Wang (yk1)" w:date="2021-02-19T16:38:00Z">
        <w:r w:rsidR="000B7B83" w:rsidRPr="00A40111">
          <w:rPr>
            <w:rFonts w:eastAsia="SimSun"/>
            <w:b/>
            <w:lang w:val="en-GB"/>
          </w:rPr>
          <w:t>Depth representation information SEI message</w:t>
        </w:r>
      </w:ins>
    </w:p>
    <w:p w14:paraId="7EC66E53" w14:textId="7F4A675C" w:rsidR="00953EAD" w:rsidRPr="00380AC5" w:rsidRDefault="00953EAD" w:rsidP="00953EAD">
      <w:pPr>
        <w:pStyle w:val="Annex3"/>
        <w:tabs>
          <w:tab w:val="clear" w:pos="720"/>
          <w:tab w:val="clear" w:pos="794"/>
          <w:tab w:val="clear" w:pos="1191"/>
          <w:tab w:val="clear" w:pos="1440"/>
          <w:tab w:val="clear" w:pos="2160"/>
          <w:tab w:val="left" w:pos="851"/>
        </w:tabs>
        <w:ind w:left="0" w:firstLine="0"/>
        <w:textAlignment w:val="auto"/>
        <w:rPr>
          <w:ins w:id="718" w:author="Ye-Kui Wang (yk1)" w:date="2021-02-19T16:42:00Z"/>
          <w:noProof/>
          <w:lang w:val="fr-CH"/>
        </w:rPr>
      </w:pPr>
      <w:ins w:id="719" w:author="Ye-Kui Wang (yk1)" w:date="2021-02-19T16:42:00Z">
        <w:r>
          <w:rPr>
            <w:noProof/>
            <w:lang w:val="fr-CH"/>
          </w:rPr>
          <w:t xml:space="preserve">8.20.1 </w:t>
        </w:r>
      </w:ins>
      <w:ins w:id="720" w:author="Ye-Kui Wang (yk1)" w:date="2021-02-19T16:45:00Z">
        <w:r w:rsidR="00A40111" w:rsidRPr="00A40111">
          <w:rPr>
            <w:noProof/>
            <w:lang w:val="fr-CH"/>
          </w:rPr>
          <w:t xml:space="preserve">Depth representation information SEI message </w:t>
        </w:r>
      </w:ins>
      <w:ins w:id="721" w:author="Ye-Kui Wang (yk1)" w:date="2021-02-19T16:42:00Z">
        <w:r>
          <w:rPr>
            <w:noProof/>
            <w:lang w:val="fr-CH"/>
          </w:rPr>
          <w:t>syntax</w:t>
        </w:r>
      </w:ins>
    </w:p>
    <w:p w14:paraId="7784493A" w14:textId="77777777" w:rsidR="0007231B" w:rsidRPr="000B7B83" w:rsidRDefault="0007231B" w:rsidP="0007231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722" w:author="Ye-Kui Wang (yk1)" w:date="2021-02-19T17:05:00Z"/>
          <w:rFonts w:eastAsia="SimSun"/>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7231B" w:rsidRPr="000B7B83" w14:paraId="11569EE7" w14:textId="77777777" w:rsidTr="00BB1FE0">
        <w:trPr>
          <w:jc w:val="center"/>
          <w:ins w:id="723" w:author="Ye-Kui Wang (yk1)" w:date="2021-02-19T17:05:00Z"/>
        </w:trPr>
        <w:tc>
          <w:tcPr>
            <w:tcW w:w="7920" w:type="dxa"/>
          </w:tcPr>
          <w:p w14:paraId="28FA1CE0" w14:textId="77777777" w:rsidR="0007231B" w:rsidRPr="000B7B83" w:rsidRDefault="0007231B" w:rsidP="00BB1FE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24" w:author="Ye-Kui Wang (yk1)" w:date="2021-02-19T17:05:00Z"/>
                <w:rFonts w:eastAsia="MS Mincho"/>
                <w:sz w:val="20"/>
                <w:lang w:val="en-GB"/>
              </w:rPr>
            </w:pPr>
            <w:proofErr w:type="spellStart"/>
            <w:ins w:id="725" w:author="Ye-Kui Wang (yk1)" w:date="2021-02-19T17:05:00Z">
              <w:r w:rsidRPr="000B7B83">
                <w:rPr>
                  <w:rFonts w:eastAsia="Malgun Gothic"/>
                  <w:sz w:val="20"/>
                  <w:lang w:val="en-GB"/>
                </w:rPr>
                <w:t>depth_representation_</w:t>
              </w:r>
              <w:proofErr w:type="gramStart"/>
              <w:r w:rsidRPr="000B7B83">
                <w:rPr>
                  <w:rFonts w:eastAsia="Malgun Gothic"/>
                  <w:sz w:val="20"/>
                  <w:lang w:val="en-GB"/>
                </w:rPr>
                <w:t>info</w:t>
              </w:r>
              <w:proofErr w:type="spellEnd"/>
              <w:r w:rsidRPr="000B7B83">
                <w:rPr>
                  <w:rFonts w:eastAsia="Malgun Gothic"/>
                  <w:sz w:val="20"/>
                  <w:lang w:val="en-GB"/>
                </w:rPr>
                <w:t>( </w:t>
              </w:r>
              <w:proofErr w:type="spellStart"/>
              <w:r w:rsidRPr="000B7B83">
                <w:rPr>
                  <w:rFonts w:eastAsia="Malgun Gothic"/>
                  <w:sz w:val="20"/>
                  <w:lang w:val="en-GB"/>
                </w:rPr>
                <w:t>payloadSize</w:t>
              </w:r>
              <w:proofErr w:type="spellEnd"/>
              <w:proofErr w:type="gramEnd"/>
              <w:r w:rsidRPr="000B7B83">
                <w:rPr>
                  <w:rFonts w:eastAsia="Malgun Gothic"/>
                  <w:sz w:val="20"/>
                  <w:lang w:val="en-GB"/>
                </w:rPr>
                <w:t> ) {</w:t>
              </w:r>
            </w:ins>
          </w:p>
        </w:tc>
        <w:tc>
          <w:tcPr>
            <w:tcW w:w="1152" w:type="dxa"/>
          </w:tcPr>
          <w:p w14:paraId="1E3278F2" w14:textId="77777777" w:rsidR="0007231B" w:rsidRPr="000B7B83" w:rsidRDefault="0007231B" w:rsidP="00BB1FE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26" w:author="Ye-Kui Wang (yk1)" w:date="2021-02-19T17:05:00Z"/>
                <w:rFonts w:eastAsia="MS Mincho"/>
                <w:b/>
                <w:bCs/>
                <w:sz w:val="20"/>
                <w:lang w:val="en-GB"/>
              </w:rPr>
            </w:pPr>
            <w:ins w:id="727" w:author="Ye-Kui Wang (yk1)" w:date="2021-02-19T17:05:00Z">
              <w:r w:rsidRPr="000B7B83">
                <w:rPr>
                  <w:rFonts w:eastAsia="MS Mincho"/>
                  <w:b/>
                  <w:bCs/>
                  <w:sz w:val="20"/>
                  <w:lang w:val="en-GB"/>
                </w:rPr>
                <w:t>Descriptor</w:t>
              </w:r>
            </w:ins>
          </w:p>
        </w:tc>
      </w:tr>
      <w:tr w:rsidR="0007231B" w:rsidRPr="000B7B83" w14:paraId="57050286" w14:textId="77777777" w:rsidTr="00BB1FE0">
        <w:trPr>
          <w:cantSplit/>
          <w:jc w:val="center"/>
          <w:ins w:id="728" w:author="Ye-Kui Wang (yk1)" w:date="2021-02-19T17:05:00Z"/>
        </w:trPr>
        <w:tc>
          <w:tcPr>
            <w:tcW w:w="7920" w:type="dxa"/>
          </w:tcPr>
          <w:p w14:paraId="431AC63B"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29" w:author="Ye-Kui Wang (yk1)" w:date="2021-02-19T17:05:00Z"/>
                <w:rFonts w:eastAsia="SimSun"/>
                <w:b/>
                <w:sz w:val="20"/>
                <w:lang w:val="en-GB"/>
              </w:rPr>
            </w:pPr>
            <w:ins w:id="730" w:author="Ye-Kui Wang (yk1)" w:date="2021-02-19T17:05:00Z">
              <w:r w:rsidRPr="000B7B83">
                <w:rPr>
                  <w:rFonts w:eastAsia="SimSun"/>
                  <w:b/>
                  <w:sz w:val="20"/>
                  <w:lang w:val="en-GB"/>
                </w:rPr>
                <w:tab/>
              </w:r>
              <w:proofErr w:type="spellStart"/>
              <w:r w:rsidRPr="000B7B83">
                <w:rPr>
                  <w:rFonts w:eastAsia="SimSun"/>
                  <w:b/>
                  <w:sz w:val="20"/>
                  <w:lang w:val="en-GB"/>
                </w:rPr>
                <w:t>z_near_flag</w:t>
              </w:r>
              <w:proofErr w:type="spellEnd"/>
            </w:ins>
          </w:p>
        </w:tc>
        <w:tc>
          <w:tcPr>
            <w:tcW w:w="1152" w:type="dxa"/>
          </w:tcPr>
          <w:p w14:paraId="753395C1"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31" w:author="Ye-Kui Wang (yk1)" w:date="2021-02-19T17:05:00Z"/>
                <w:rFonts w:eastAsia="SimSun"/>
                <w:sz w:val="20"/>
                <w:lang w:val="en-GB"/>
              </w:rPr>
            </w:pPr>
            <w:proofErr w:type="gramStart"/>
            <w:ins w:id="732" w:author="Ye-Kui Wang (yk1)" w:date="2021-02-19T17:05:00Z">
              <w:r w:rsidRPr="000B7B83">
                <w:rPr>
                  <w:rFonts w:eastAsia="SimSun"/>
                  <w:sz w:val="20"/>
                  <w:lang w:val="en-GB"/>
                </w:rPr>
                <w:t>u(</w:t>
              </w:r>
              <w:proofErr w:type="gramEnd"/>
              <w:r w:rsidRPr="000B7B83">
                <w:rPr>
                  <w:rFonts w:eastAsia="SimSun"/>
                  <w:sz w:val="20"/>
                  <w:lang w:val="en-GB"/>
                </w:rPr>
                <w:t>1)</w:t>
              </w:r>
            </w:ins>
          </w:p>
        </w:tc>
      </w:tr>
      <w:tr w:rsidR="0007231B" w:rsidRPr="000B7B83" w14:paraId="54CA1306" w14:textId="77777777" w:rsidTr="00BB1FE0">
        <w:trPr>
          <w:cantSplit/>
          <w:jc w:val="center"/>
          <w:ins w:id="733" w:author="Ye-Kui Wang (yk1)" w:date="2021-02-19T17:05:00Z"/>
        </w:trPr>
        <w:tc>
          <w:tcPr>
            <w:tcW w:w="7920" w:type="dxa"/>
          </w:tcPr>
          <w:p w14:paraId="763EC0CB"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34" w:author="Ye-Kui Wang (yk1)" w:date="2021-02-19T17:05:00Z"/>
                <w:rFonts w:eastAsia="SimSun"/>
                <w:sz w:val="20"/>
                <w:lang w:val="en-GB"/>
              </w:rPr>
            </w:pPr>
            <w:ins w:id="735" w:author="Ye-Kui Wang (yk1)" w:date="2021-02-19T17:05:00Z">
              <w:r w:rsidRPr="000B7B83">
                <w:rPr>
                  <w:rFonts w:eastAsia="SimSun"/>
                  <w:sz w:val="20"/>
                  <w:lang w:val="en-GB"/>
                </w:rPr>
                <w:tab/>
              </w:r>
              <w:proofErr w:type="spellStart"/>
              <w:r w:rsidRPr="000B7B83">
                <w:rPr>
                  <w:rFonts w:eastAsia="SimSun"/>
                  <w:b/>
                  <w:sz w:val="20"/>
                  <w:lang w:val="en-GB"/>
                </w:rPr>
                <w:t>z_far_flag</w:t>
              </w:r>
              <w:proofErr w:type="spellEnd"/>
            </w:ins>
          </w:p>
        </w:tc>
        <w:tc>
          <w:tcPr>
            <w:tcW w:w="1152" w:type="dxa"/>
          </w:tcPr>
          <w:p w14:paraId="60771E16"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36" w:author="Ye-Kui Wang (yk1)" w:date="2021-02-19T17:05:00Z"/>
                <w:rFonts w:eastAsia="SimSun"/>
                <w:sz w:val="20"/>
                <w:lang w:val="en-GB"/>
              </w:rPr>
            </w:pPr>
            <w:proofErr w:type="gramStart"/>
            <w:ins w:id="737" w:author="Ye-Kui Wang (yk1)" w:date="2021-02-19T17:05:00Z">
              <w:r w:rsidRPr="000B7B83">
                <w:rPr>
                  <w:rFonts w:eastAsia="SimSun"/>
                  <w:sz w:val="20"/>
                  <w:lang w:val="en-GB"/>
                </w:rPr>
                <w:t>u(</w:t>
              </w:r>
              <w:proofErr w:type="gramEnd"/>
              <w:r w:rsidRPr="000B7B83">
                <w:rPr>
                  <w:rFonts w:eastAsia="SimSun"/>
                  <w:sz w:val="20"/>
                  <w:lang w:val="en-GB"/>
                </w:rPr>
                <w:t>1)</w:t>
              </w:r>
            </w:ins>
          </w:p>
        </w:tc>
      </w:tr>
      <w:tr w:rsidR="0007231B" w:rsidRPr="000B7B83" w14:paraId="508AF23A" w14:textId="77777777" w:rsidTr="00BB1FE0">
        <w:trPr>
          <w:cantSplit/>
          <w:jc w:val="center"/>
          <w:ins w:id="738" w:author="Ye-Kui Wang (yk1)" w:date="2021-02-19T17:05:00Z"/>
        </w:trPr>
        <w:tc>
          <w:tcPr>
            <w:tcW w:w="7920" w:type="dxa"/>
          </w:tcPr>
          <w:p w14:paraId="6748AFA2"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39" w:author="Ye-Kui Wang (yk1)" w:date="2021-02-19T17:05:00Z"/>
                <w:rFonts w:eastAsia="SimSun"/>
                <w:b/>
                <w:sz w:val="20"/>
                <w:lang w:val="en-GB"/>
              </w:rPr>
            </w:pPr>
            <w:ins w:id="740" w:author="Ye-Kui Wang (yk1)" w:date="2021-02-19T17:05:00Z">
              <w:r w:rsidRPr="000B7B83">
                <w:rPr>
                  <w:rFonts w:eastAsia="SimSun"/>
                  <w:sz w:val="20"/>
                  <w:lang w:val="en-GB"/>
                </w:rPr>
                <w:tab/>
              </w:r>
              <w:proofErr w:type="spellStart"/>
              <w:r w:rsidRPr="000B7B83">
                <w:rPr>
                  <w:rFonts w:eastAsia="SimSun"/>
                  <w:b/>
                  <w:sz w:val="20"/>
                  <w:lang w:val="en-GB"/>
                </w:rPr>
                <w:t>d_min_flag</w:t>
              </w:r>
              <w:proofErr w:type="spellEnd"/>
            </w:ins>
          </w:p>
        </w:tc>
        <w:tc>
          <w:tcPr>
            <w:tcW w:w="1152" w:type="dxa"/>
          </w:tcPr>
          <w:p w14:paraId="6A86CD9D"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41" w:author="Ye-Kui Wang (yk1)" w:date="2021-02-19T17:05:00Z"/>
                <w:rFonts w:eastAsia="SimSun"/>
                <w:sz w:val="20"/>
                <w:lang w:val="en-GB"/>
              </w:rPr>
            </w:pPr>
            <w:proofErr w:type="gramStart"/>
            <w:ins w:id="742" w:author="Ye-Kui Wang (yk1)" w:date="2021-02-19T17:05:00Z">
              <w:r w:rsidRPr="000B7B83">
                <w:rPr>
                  <w:rFonts w:eastAsia="SimSun"/>
                  <w:sz w:val="20"/>
                  <w:lang w:val="en-GB"/>
                </w:rPr>
                <w:t>u(</w:t>
              </w:r>
              <w:proofErr w:type="gramEnd"/>
              <w:r w:rsidRPr="000B7B83">
                <w:rPr>
                  <w:rFonts w:eastAsia="SimSun"/>
                  <w:sz w:val="20"/>
                  <w:lang w:val="en-GB"/>
                </w:rPr>
                <w:t>1)</w:t>
              </w:r>
            </w:ins>
          </w:p>
        </w:tc>
      </w:tr>
      <w:tr w:rsidR="0007231B" w:rsidRPr="000B7B83" w14:paraId="269C4F07" w14:textId="77777777" w:rsidTr="00BB1FE0">
        <w:trPr>
          <w:cantSplit/>
          <w:jc w:val="center"/>
          <w:ins w:id="743" w:author="Ye-Kui Wang (yk1)" w:date="2021-02-19T17:05:00Z"/>
        </w:trPr>
        <w:tc>
          <w:tcPr>
            <w:tcW w:w="7920" w:type="dxa"/>
          </w:tcPr>
          <w:p w14:paraId="7D7B6E03"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44" w:author="Ye-Kui Wang (yk1)" w:date="2021-02-19T17:05:00Z"/>
                <w:rFonts w:eastAsia="SimSun"/>
                <w:b/>
                <w:sz w:val="20"/>
                <w:lang w:val="en-GB"/>
              </w:rPr>
            </w:pPr>
            <w:ins w:id="745" w:author="Ye-Kui Wang (yk1)" w:date="2021-02-19T17:05:00Z">
              <w:r w:rsidRPr="000B7B83">
                <w:rPr>
                  <w:rFonts w:eastAsia="SimSun"/>
                  <w:sz w:val="20"/>
                  <w:lang w:val="en-GB"/>
                </w:rPr>
                <w:tab/>
              </w:r>
              <w:proofErr w:type="spellStart"/>
              <w:r w:rsidRPr="000B7B83">
                <w:rPr>
                  <w:rFonts w:eastAsia="SimSun"/>
                  <w:b/>
                  <w:sz w:val="20"/>
                  <w:lang w:val="en-GB"/>
                </w:rPr>
                <w:t>d_max_flag</w:t>
              </w:r>
              <w:proofErr w:type="spellEnd"/>
            </w:ins>
          </w:p>
        </w:tc>
        <w:tc>
          <w:tcPr>
            <w:tcW w:w="1152" w:type="dxa"/>
          </w:tcPr>
          <w:p w14:paraId="03386C38"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46" w:author="Ye-Kui Wang (yk1)" w:date="2021-02-19T17:05:00Z"/>
                <w:rFonts w:eastAsia="SimSun"/>
                <w:sz w:val="20"/>
                <w:lang w:val="en-GB"/>
              </w:rPr>
            </w:pPr>
            <w:proofErr w:type="gramStart"/>
            <w:ins w:id="747" w:author="Ye-Kui Wang (yk1)" w:date="2021-02-19T17:05:00Z">
              <w:r w:rsidRPr="000B7B83">
                <w:rPr>
                  <w:rFonts w:eastAsia="SimSun"/>
                  <w:sz w:val="20"/>
                  <w:lang w:val="en-GB"/>
                </w:rPr>
                <w:t>u(</w:t>
              </w:r>
              <w:proofErr w:type="gramEnd"/>
              <w:r w:rsidRPr="000B7B83">
                <w:rPr>
                  <w:rFonts w:eastAsia="SimSun"/>
                  <w:sz w:val="20"/>
                  <w:lang w:val="en-GB"/>
                </w:rPr>
                <w:t>1)</w:t>
              </w:r>
            </w:ins>
          </w:p>
        </w:tc>
      </w:tr>
      <w:tr w:rsidR="0007231B" w:rsidRPr="000B7B83" w14:paraId="572B5A05" w14:textId="77777777" w:rsidTr="00BB1FE0">
        <w:trPr>
          <w:cantSplit/>
          <w:jc w:val="center"/>
          <w:ins w:id="748" w:author="Ye-Kui Wang (yk1)" w:date="2021-02-19T17:05:00Z"/>
        </w:trPr>
        <w:tc>
          <w:tcPr>
            <w:tcW w:w="7920" w:type="dxa"/>
          </w:tcPr>
          <w:p w14:paraId="5590793D"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49" w:author="Ye-Kui Wang (yk1)" w:date="2021-02-19T17:05:00Z"/>
                <w:rFonts w:eastAsia="SimSun"/>
                <w:b/>
                <w:sz w:val="20"/>
                <w:lang w:val="en-GB"/>
              </w:rPr>
            </w:pPr>
            <w:ins w:id="750" w:author="Ye-Kui Wang (yk1)" w:date="2021-02-19T17:05:00Z">
              <w:r w:rsidRPr="000B7B83">
                <w:rPr>
                  <w:rFonts w:eastAsia="SimSun"/>
                  <w:sz w:val="20"/>
                  <w:lang w:val="en-GB"/>
                </w:rPr>
                <w:tab/>
              </w:r>
              <w:proofErr w:type="spellStart"/>
              <w:r w:rsidRPr="000B7B83">
                <w:rPr>
                  <w:rFonts w:eastAsia="SimSun"/>
                  <w:b/>
                  <w:sz w:val="20"/>
                  <w:lang w:val="en-GB"/>
                </w:rPr>
                <w:t>depth_representation_type</w:t>
              </w:r>
              <w:proofErr w:type="spellEnd"/>
            </w:ins>
          </w:p>
        </w:tc>
        <w:tc>
          <w:tcPr>
            <w:tcW w:w="1152" w:type="dxa"/>
          </w:tcPr>
          <w:p w14:paraId="228804C2"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51" w:author="Ye-Kui Wang (yk1)" w:date="2021-02-19T17:05:00Z"/>
                <w:rFonts w:eastAsia="SimSun"/>
                <w:sz w:val="20"/>
                <w:lang w:val="en-GB"/>
              </w:rPr>
            </w:pPr>
            <w:proofErr w:type="spellStart"/>
            <w:ins w:id="752" w:author="Ye-Kui Wang (yk1)" w:date="2021-02-19T17:05:00Z">
              <w:r w:rsidRPr="000B7B83">
                <w:rPr>
                  <w:rFonts w:eastAsia="SimSun"/>
                  <w:sz w:val="20"/>
                  <w:lang w:val="en-GB"/>
                </w:rPr>
                <w:t>ue</w:t>
              </w:r>
              <w:proofErr w:type="spellEnd"/>
              <w:r w:rsidRPr="000B7B83">
                <w:rPr>
                  <w:rFonts w:eastAsia="SimSun"/>
                  <w:sz w:val="20"/>
                  <w:lang w:val="en-GB"/>
                </w:rPr>
                <w:t>(v)</w:t>
              </w:r>
            </w:ins>
          </w:p>
        </w:tc>
      </w:tr>
      <w:tr w:rsidR="0007231B" w:rsidRPr="000B7B83" w14:paraId="06FE1427" w14:textId="77777777" w:rsidTr="00BB1FE0">
        <w:trPr>
          <w:cantSplit/>
          <w:jc w:val="center"/>
          <w:ins w:id="753" w:author="Ye-Kui Wang (yk1)" w:date="2021-02-19T17:05:00Z"/>
        </w:trPr>
        <w:tc>
          <w:tcPr>
            <w:tcW w:w="7920" w:type="dxa"/>
          </w:tcPr>
          <w:p w14:paraId="35295FF6"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54" w:author="Ye-Kui Wang (yk1)" w:date="2021-02-19T17:05:00Z"/>
                <w:rFonts w:eastAsia="SimSun"/>
                <w:sz w:val="20"/>
                <w:lang w:val="en-GB"/>
              </w:rPr>
            </w:pPr>
            <w:ins w:id="755" w:author="Ye-Kui Wang (yk1)" w:date="2021-02-19T17:05:00Z">
              <w:r w:rsidRPr="000B7B83">
                <w:rPr>
                  <w:rFonts w:eastAsia="SimSun"/>
                  <w:sz w:val="20"/>
                  <w:lang w:val="en-GB"/>
                </w:rPr>
                <w:tab/>
              </w:r>
              <w:proofErr w:type="gramStart"/>
              <w:r w:rsidRPr="000B7B83">
                <w:rPr>
                  <w:rFonts w:eastAsia="SimSun"/>
                  <w:sz w:val="20"/>
                  <w:lang w:val="en-GB"/>
                </w:rPr>
                <w:t xml:space="preserve">if( </w:t>
              </w:r>
              <w:proofErr w:type="spellStart"/>
              <w:r w:rsidRPr="000B7B83">
                <w:rPr>
                  <w:rFonts w:eastAsia="SimSun"/>
                  <w:sz w:val="20"/>
                  <w:lang w:val="en-GB"/>
                </w:rPr>
                <w:t>d</w:t>
              </w:r>
              <w:proofErr w:type="gramEnd"/>
              <w:r w:rsidRPr="000B7B83">
                <w:rPr>
                  <w:rFonts w:eastAsia="SimSun"/>
                  <w:sz w:val="20"/>
                  <w:lang w:val="en-GB"/>
                </w:rPr>
                <w:t>_min_flag</w:t>
              </w:r>
              <w:proofErr w:type="spellEnd"/>
              <w:r w:rsidRPr="000B7B83">
                <w:rPr>
                  <w:rFonts w:eastAsia="SimSun"/>
                  <w:sz w:val="20"/>
                  <w:lang w:val="en-GB"/>
                </w:rPr>
                <w:t xml:space="preserve">  | |  </w:t>
              </w:r>
              <w:proofErr w:type="spellStart"/>
              <w:r w:rsidRPr="000B7B83">
                <w:rPr>
                  <w:rFonts w:eastAsia="SimSun"/>
                  <w:sz w:val="20"/>
                  <w:lang w:val="en-GB"/>
                </w:rPr>
                <w:t>d_max_flag</w:t>
              </w:r>
              <w:proofErr w:type="spellEnd"/>
              <w:r w:rsidRPr="000B7B83">
                <w:rPr>
                  <w:rFonts w:eastAsia="SimSun"/>
                  <w:sz w:val="20"/>
                  <w:lang w:val="en-GB"/>
                </w:rPr>
                <w:t xml:space="preserve"> ) </w:t>
              </w:r>
            </w:ins>
          </w:p>
        </w:tc>
        <w:tc>
          <w:tcPr>
            <w:tcW w:w="1152" w:type="dxa"/>
          </w:tcPr>
          <w:p w14:paraId="0F533AA9"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56" w:author="Ye-Kui Wang (yk1)" w:date="2021-02-19T17:05:00Z"/>
                <w:rFonts w:eastAsia="SimSun"/>
                <w:sz w:val="20"/>
                <w:lang w:val="en-GB"/>
              </w:rPr>
            </w:pPr>
          </w:p>
        </w:tc>
      </w:tr>
      <w:tr w:rsidR="0007231B" w:rsidRPr="000B7B83" w14:paraId="2097332F" w14:textId="77777777" w:rsidTr="00BB1FE0">
        <w:trPr>
          <w:cantSplit/>
          <w:jc w:val="center"/>
          <w:ins w:id="757" w:author="Ye-Kui Wang (yk1)" w:date="2021-02-19T17:05:00Z"/>
        </w:trPr>
        <w:tc>
          <w:tcPr>
            <w:tcW w:w="7920" w:type="dxa"/>
          </w:tcPr>
          <w:p w14:paraId="5C57DCD4"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58" w:author="Ye-Kui Wang (yk1)" w:date="2021-02-19T17:05:00Z"/>
                <w:rFonts w:eastAsia="SimSun"/>
                <w:b/>
                <w:sz w:val="20"/>
                <w:lang w:val="en-GB"/>
              </w:rPr>
            </w:pPr>
            <w:ins w:id="759" w:author="Ye-Kui Wang (yk1)" w:date="2021-02-19T17:05:00Z">
              <w:r w:rsidRPr="000B7B83">
                <w:rPr>
                  <w:rFonts w:eastAsia="SimSun"/>
                  <w:sz w:val="20"/>
                  <w:lang w:val="en-GB"/>
                </w:rPr>
                <w:tab/>
              </w:r>
              <w:r w:rsidRPr="000B7B83">
                <w:rPr>
                  <w:rFonts w:eastAsia="SimSun"/>
                  <w:sz w:val="20"/>
                  <w:lang w:val="en-GB"/>
                </w:rPr>
                <w:tab/>
              </w:r>
              <w:proofErr w:type="spellStart"/>
              <w:r w:rsidRPr="000B7B83">
                <w:rPr>
                  <w:rFonts w:eastAsia="SimSun"/>
                  <w:b/>
                  <w:sz w:val="20"/>
                  <w:lang w:val="en-GB"/>
                </w:rPr>
                <w:t>disparity_ref_view_id</w:t>
              </w:r>
              <w:proofErr w:type="spellEnd"/>
            </w:ins>
          </w:p>
        </w:tc>
        <w:tc>
          <w:tcPr>
            <w:tcW w:w="1152" w:type="dxa"/>
          </w:tcPr>
          <w:p w14:paraId="31BFA7DA"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60" w:author="Ye-Kui Wang (yk1)" w:date="2021-02-19T17:05:00Z"/>
                <w:rFonts w:eastAsia="SimSun"/>
                <w:sz w:val="20"/>
                <w:lang w:val="en-GB"/>
              </w:rPr>
            </w:pPr>
            <w:proofErr w:type="spellStart"/>
            <w:ins w:id="761" w:author="Ye-Kui Wang (yk1)" w:date="2021-02-19T17:05:00Z">
              <w:r w:rsidRPr="000B7B83">
                <w:rPr>
                  <w:rFonts w:eastAsia="SimSun"/>
                  <w:sz w:val="20"/>
                  <w:lang w:val="en-GB"/>
                </w:rPr>
                <w:t>ue</w:t>
              </w:r>
              <w:proofErr w:type="spellEnd"/>
              <w:r w:rsidRPr="000B7B83">
                <w:rPr>
                  <w:rFonts w:eastAsia="SimSun"/>
                  <w:sz w:val="20"/>
                  <w:lang w:val="en-GB"/>
                </w:rPr>
                <w:t>(v)</w:t>
              </w:r>
            </w:ins>
          </w:p>
        </w:tc>
      </w:tr>
      <w:tr w:rsidR="0007231B" w:rsidRPr="000B7B83" w14:paraId="24985C4B" w14:textId="77777777" w:rsidTr="00BB1FE0">
        <w:trPr>
          <w:cantSplit/>
          <w:jc w:val="center"/>
          <w:ins w:id="762" w:author="Ye-Kui Wang (yk1)" w:date="2021-02-19T17:05:00Z"/>
        </w:trPr>
        <w:tc>
          <w:tcPr>
            <w:tcW w:w="7920" w:type="dxa"/>
          </w:tcPr>
          <w:p w14:paraId="63935582"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63" w:author="Ye-Kui Wang (yk1)" w:date="2021-02-19T17:05:00Z"/>
                <w:rFonts w:eastAsia="SimSun"/>
                <w:sz w:val="20"/>
                <w:lang w:val="en-GB"/>
              </w:rPr>
            </w:pPr>
            <w:ins w:id="764" w:author="Ye-Kui Wang (yk1)" w:date="2021-02-19T17:05:00Z">
              <w:r w:rsidRPr="000B7B83">
                <w:rPr>
                  <w:rFonts w:eastAsia="SimSun"/>
                  <w:sz w:val="20"/>
                  <w:lang w:val="en-GB"/>
                </w:rPr>
                <w:tab/>
              </w:r>
              <w:proofErr w:type="gramStart"/>
              <w:r w:rsidRPr="000B7B83">
                <w:rPr>
                  <w:rFonts w:eastAsia="SimSun"/>
                  <w:sz w:val="20"/>
                  <w:lang w:val="en-GB"/>
                </w:rPr>
                <w:t xml:space="preserve">if( </w:t>
              </w:r>
              <w:proofErr w:type="spellStart"/>
              <w:r w:rsidRPr="000B7B83">
                <w:rPr>
                  <w:rFonts w:eastAsia="SimSun"/>
                  <w:sz w:val="20"/>
                  <w:lang w:val="en-GB"/>
                </w:rPr>
                <w:t>z</w:t>
              </w:r>
              <w:proofErr w:type="gramEnd"/>
              <w:r w:rsidRPr="000B7B83">
                <w:rPr>
                  <w:rFonts w:eastAsia="SimSun"/>
                  <w:sz w:val="20"/>
                  <w:lang w:val="en-GB"/>
                </w:rPr>
                <w:t>_near_flag</w:t>
              </w:r>
              <w:proofErr w:type="spellEnd"/>
              <w:r w:rsidRPr="000B7B83">
                <w:rPr>
                  <w:rFonts w:eastAsia="SimSun"/>
                  <w:sz w:val="20"/>
                  <w:lang w:val="en-GB"/>
                </w:rPr>
                <w:t xml:space="preserve"> )</w:t>
              </w:r>
            </w:ins>
          </w:p>
        </w:tc>
        <w:tc>
          <w:tcPr>
            <w:tcW w:w="1152" w:type="dxa"/>
          </w:tcPr>
          <w:p w14:paraId="2644485A"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65" w:author="Ye-Kui Wang (yk1)" w:date="2021-02-19T17:05:00Z"/>
                <w:rFonts w:eastAsia="SimSun"/>
                <w:sz w:val="20"/>
                <w:lang w:val="en-GB"/>
              </w:rPr>
            </w:pPr>
          </w:p>
        </w:tc>
      </w:tr>
      <w:tr w:rsidR="0007231B" w:rsidRPr="000B7B83" w14:paraId="03B28F9E" w14:textId="77777777" w:rsidTr="00BB1FE0">
        <w:trPr>
          <w:cantSplit/>
          <w:jc w:val="center"/>
          <w:ins w:id="766" w:author="Ye-Kui Wang (yk1)" w:date="2021-02-19T17:05:00Z"/>
        </w:trPr>
        <w:tc>
          <w:tcPr>
            <w:tcW w:w="7920" w:type="dxa"/>
          </w:tcPr>
          <w:p w14:paraId="04197A8C"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67" w:author="Ye-Kui Wang (yk1)" w:date="2021-02-19T17:05:00Z"/>
                <w:rFonts w:eastAsia="SimSun"/>
                <w:sz w:val="20"/>
                <w:lang w:val="en-GB"/>
              </w:rPr>
            </w:pPr>
            <w:ins w:id="768" w:author="Ye-Kui Wang (yk1)" w:date="2021-02-19T17:05:00Z">
              <w:r w:rsidRPr="000B7B83">
                <w:rPr>
                  <w:rFonts w:eastAsia="SimSun"/>
                  <w:sz w:val="20"/>
                  <w:lang w:val="en-GB"/>
                </w:rPr>
                <w:tab/>
              </w:r>
              <w:r w:rsidRPr="000B7B83">
                <w:rPr>
                  <w:rFonts w:eastAsia="SimSun"/>
                  <w:sz w:val="20"/>
                  <w:lang w:val="en-GB"/>
                </w:rPr>
                <w:tab/>
              </w:r>
              <w:proofErr w:type="spellStart"/>
              <w:r w:rsidRPr="000B7B83">
                <w:rPr>
                  <w:rFonts w:eastAsia="SimSun"/>
                  <w:sz w:val="20"/>
                  <w:lang w:val="en-GB"/>
                </w:rPr>
                <w:t>depth_rep_info_</w:t>
              </w:r>
              <w:proofErr w:type="gramStart"/>
              <w:r w:rsidRPr="000B7B83">
                <w:rPr>
                  <w:rFonts w:eastAsia="SimSun"/>
                  <w:sz w:val="20"/>
                  <w:lang w:val="en-GB"/>
                </w:rPr>
                <w:t>element</w:t>
              </w:r>
              <w:proofErr w:type="spellEnd"/>
              <w:r w:rsidRPr="000B7B83">
                <w:rPr>
                  <w:rFonts w:eastAsia="SimSun"/>
                  <w:sz w:val="20"/>
                  <w:lang w:val="en-GB"/>
                </w:rPr>
                <w:t xml:space="preserve">( </w:t>
              </w:r>
              <w:proofErr w:type="spellStart"/>
              <w:r w:rsidRPr="000B7B83">
                <w:rPr>
                  <w:rFonts w:eastAsia="SimSun"/>
                  <w:sz w:val="20"/>
                  <w:lang w:val="en-GB"/>
                </w:rPr>
                <w:t>ZNearSign</w:t>
              </w:r>
              <w:proofErr w:type="spellEnd"/>
              <w:proofErr w:type="gramEnd"/>
              <w:r w:rsidRPr="000B7B83">
                <w:rPr>
                  <w:rFonts w:eastAsia="SimSun"/>
                  <w:sz w:val="20"/>
                  <w:lang w:val="en-GB"/>
                </w:rPr>
                <w:t xml:space="preserve">, </w:t>
              </w:r>
              <w:proofErr w:type="spellStart"/>
              <w:r w:rsidRPr="000B7B83">
                <w:rPr>
                  <w:rFonts w:eastAsia="SimSun"/>
                  <w:sz w:val="20"/>
                  <w:lang w:val="en-GB"/>
                </w:rPr>
                <w:t>ZNearExp</w:t>
              </w:r>
              <w:proofErr w:type="spellEnd"/>
              <w:r w:rsidRPr="000B7B83">
                <w:rPr>
                  <w:rFonts w:eastAsia="SimSun"/>
                  <w:sz w:val="20"/>
                  <w:lang w:val="en-GB"/>
                </w:rPr>
                <w:t xml:space="preserve">, </w:t>
              </w:r>
              <w:proofErr w:type="spellStart"/>
              <w:r w:rsidRPr="000B7B83">
                <w:rPr>
                  <w:rFonts w:eastAsia="SimSun"/>
                  <w:sz w:val="20"/>
                  <w:lang w:val="en-GB"/>
                </w:rPr>
                <w:t>ZNearMantissa</w:t>
              </w:r>
              <w:proofErr w:type="spellEnd"/>
              <w:r w:rsidRPr="000B7B83">
                <w:rPr>
                  <w:rFonts w:eastAsia="SimSun"/>
                  <w:sz w:val="20"/>
                  <w:lang w:val="en-GB"/>
                </w:rPr>
                <w:t xml:space="preserve">, </w:t>
              </w:r>
              <w:proofErr w:type="spellStart"/>
              <w:r w:rsidRPr="000B7B83">
                <w:rPr>
                  <w:rFonts w:eastAsia="SimSun"/>
                  <w:sz w:val="20"/>
                  <w:lang w:val="en-GB"/>
                </w:rPr>
                <w:t>ZNearManLen</w:t>
              </w:r>
              <w:proofErr w:type="spellEnd"/>
              <w:r w:rsidRPr="000B7B83">
                <w:rPr>
                  <w:rFonts w:eastAsia="SimSun"/>
                  <w:sz w:val="20"/>
                  <w:lang w:val="en-GB"/>
                </w:rPr>
                <w:t xml:space="preserve"> )</w:t>
              </w:r>
            </w:ins>
          </w:p>
        </w:tc>
        <w:tc>
          <w:tcPr>
            <w:tcW w:w="1152" w:type="dxa"/>
          </w:tcPr>
          <w:p w14:paraId="607F0368"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69" w:author="Ye-Kui Wang (yk1)" w:date="2021-02-19T17:05:00Z"/>
                <w:rFonts w:eastAsia="SimSun"/>
                <w:sz w:val="20"/>
                <w:lang w:val="en-GB"/>
              </w:rPr>
            </w:pPr>
          </w:p>
        </w:tc>
      </w:tr>
      <w:tr w:rsidR="0007231B" w:rsidRPr="000B7B83" w14:paraId="56A8AD1D" w14:textId="77777777" w:rsidTr="00BB1FE0">
        <w:trPr>
          <w:cantSplit/>
          <w:jc w:val="center"/>
          <w:ins w:id="770" w:author="Ye-Kui Wang (yk1)" w:date="2021-02-19T17:05:00Z"/>
        </w:trPr>
        <w:tc>
          <w:tcPr>
            <w:tcW w:w="7920" w:type="dxa"/>
          </w:tcPr>
          <w:p w14:paraId="743C43E9"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71" w:author="Ye-Kui Wang (yk1)" w:date="2021-02-19T17:05:00Z"/>
                <w:rFonts w:eastAsia="SimSun"/>
                <w:sz w:val="20"/>
                <w:lang w:val="en-GB"/>
              </w:rPr>
            </w:pPr>
            <w:ins w:id="772" w:author="Ye-Kui Wang (yk1)" w:date="2021-02-19T17:05:00Z">
              <w:r w:rsidRPr="000B7B83">
                <w:rPr>
                  <w:rFonts w:eastAsia="SimSun"/>
                  <w:sz w:val="20"/>
                  <w:lang w:val="en-GB"/>
                </w:rPr>
                <w:tab/>
              </w:r>
              <w:proofErr w:type="gramStart"/>
              <w:r w:rsidRPr="000B7B83">
                <w:rPr>
                  <w:rFonts w:eastAsia="SimSun"/>
                  <w:sz w:val="20"/>
                  <w:lang w:val="en-GB"/>
                </w:rPr>
                <w:t xml:space="preserve">if( </w:t>
              </w:r>
              <w:proofErr w:type="spellStart"/>
              <w:r w:rsidRPr="000B7B83">
                <w:rPr>
                  <w:rFonts w:eastAsia="SimSun"/>
                  <w:sz w:val="20"/>
                  <w:lang w:val="en-GB"/>
                </w:rPr>
                <w:t>z</w:t>
              </w:r>
              <w:proofErr w:type="gramEnd"/>
              <w:r w:rsidRPr="000B7B83">
                <w:rPr>
                  <w:rFonts w:eastAsia="SimSun"/>
                  <w:sz w:val="20"/>
                  <w:lang w:val="en-GB"/>
                </w:rPr>
                <w:t>_far_flag</w:t>
              </w:r>
              <w:proofErr w:type="spellEnd"/>
              <w:r w:rsidRPr="000B7B83">
                <w:rPr>
                  <w:rFonts w:eastAsia="SimSun"/>
                  <w:sz w:val="20"/>
                  <w:lang w:val="en-GB"/>
                </w:rPr>
                <w:t xml:space="preserve"> )</w:t>
              </w:r>
            </w:ins>
          </w:p>
        </w:tc>
        <w:tc>
          <w:tcPr>
            <w:tcW w:w="1152" w:type="dxa"/>
          </w:tcPr>
          <w:p w14:paraId="47064598"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73" w:author="Ye-Kui Wang (yk1)" w:date="2021-02-19T17:05:00Z"/>
                <w:rFonts w:eastAsia="SimSun"/>
                <w:sz w:val="20"/>
                <w:lang w:val="en-GB"/>
              </w:rPr>
            </w:pPr>
          </w:p>
        </w:tc>
      </w:tr>
      <w:tr w:rsidR="0007231B" w:rsidRPr="000B7B83" w14:paraId="6F44C082" w14:textId="77777777" w:rsidTr="00BB1FE0">
        <w:trPr>
          <w:cantSplit/>
          <w:jc w:val="center"/>
          <w:ins w:id="774" w:author="Ye-Kui Wang (yk1)" w:date="2021-02-19T17:05:00Z"/>
        </w:trPr>
        <w:tc>
          <w:tcPr>
            <w:tcW w:w="7920" w:type="dxa"/>
          </w:tcPr>
          <w:p w14:paraId="200603A9"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75" w:author="Ye-Kui Wang (yk1)" w:date="2021-02-19T17:05:00Z"/>
                <w:rFonts w:eastAsia="SimSun"/>
                <w:sz w:val="20"/>
                <w:lang w:val="en-GB"/>
              </w:rPr>
            </w:pPr>
            <w:ins w:id="776" w:author="Ye-Kui Wang (yk1)" w:date="2021-02-19T17:05:00Z">
              <w:r w:rsidRPr="000B7B83">
                <w:rPr>
                  <w:rFonts w:eastAsia="SimSun"/>
                  <w:sz w:val="20"/>
                  <w:lang w:val="en-GB"/>
                </w:rPr>
                <w:tab/>
              </w:r>
              <w:r w:rsidRPr="000B7B83">
                <w:rPr>
                  <w:rFonts w:eastAsia="SimSun"/>
                  <w:sz w:val="20"/>
                  <w:lang w:val="en-GB"/>
                </w:rPr>
                <w:tab/>
              </w:r>
              <w:proofErr w:type="spellStart"/>
              <w:r w:rsidRPr="000B7B83">
                <w:rPr>
                  <w:rFonts w:eastAsia="SimSun"/>
                  <w:sz w:val="20"/>
                  <w:lang w:val="en-GB"/>
                </w:rPr>
                <w:t>depth_rep_info_</w:t>
              </w:r>
              <w:proofErr w:type="gramStart"/>
              <w:r w:rsidRPr="000B7B83">
                <w:rPr>
                  <w:rFonts w:eastAsia="SimSun"/>
                  <w:sz w:val="20"/>
                  <w:lang w:val="en-GB"/>
                </w:rPr>
                <w:t>element</w:t>
              </w:r>
              <w:proofErr w:type="spellEnd"/>
              <w:r w:rsidRPr="000B7B83">
                <w:rPr>
                  <w:rFonts w:eastAsia="SimSun"/>
                  <w:sz w:val="20"/>
                  <w:lang w:val="en-GB"/>
                </w:rPr>
                <w:t xml:space="preserve">( </w:t>
              </w:r>
              <w:proofErr w:type="spellStart"/>
              <w:r w:rsidRPr="000B7B83">
                <w:rPr>
                  <w:rFonts w:eastAsia="SimSun"/>
                  <w:sz w:val="20"/>
                  <w:lang w:val="en-GB"/>
                </w:rPr>
                <w:t>ZFarSign</w:t>
              </w:r>
              <w:proofErr w:type="spellEnd"/>
              <w:proofErr w:type="gramEnd"/>
              <w:r w:rsidRPr="000B7B83">
                <w:rPr>
                  <w:rFonts w:eastAsia="SimSun"/>
                  <w:sz w:val="20"/>
                  <w:lang w:val="en-GB"/>
                </w:rPr>
                <w:t xml:space="preserve">, </w:t>
              </w:r>
              <w:proofErr w:type="spellStart"/>
              <w:r w:rsidRPr="000B7B83">
                <w:rPr>
                  <w:rFonts w:eastAsia="SimSun"/>
                  <w:sz w:val="20"/>
                  <w:lang w:val="en-GB"/>
                </w:rPr>
                <w:t>ZFarExp</w:t>
              </w:r>
              <w:proofErr w:type="spellEnd"/>
              <w:r w:rsidRPr="000B7B83">
                <w:rPr>
                  <w:rFonts w:eastAsia="SimSun"/>
                  <w:sz w:val="20"/>
                  <w:lang w:val="en-GB"/>
                </w:rPr>
                <w:t xml:space="preserve">, </w:t>
              </w:r>
              <w:proofErr w:type="spellStart"/>
              <w:r w:rsidRPr="000B7B83">
                <w:rPr>
                  <w:rFonts w:eastAsia="SimSun"/>
                  <w:sz w:val="20"/>
                  <w:lang w:val="en-GB"/>
                </w:rPr>
                <w:t>ZFarMantissa</w:t>
              </w:r>
              <w:proofErr w:type="spellEnd"/>
              <w:r w:rsidRPr="000B7B83">
                <w:rPr>
                  <w:rFonts w:eastAsia="SimSun"/>
                  <w:sz w:val="20"/>
                  <w:lang w:val="en-GB"/>
                </w:rPr>
                <w:t xml:space="preserve">, </w:t>
              </w:r>
              <w:proofErr w:type="spellStart"/>
              <w:r w:rsidRPr="000B7B83">
                <w:rPr>
                  <w:rFonts w:eastAsia="SimSun"/>
                  <w:sz w:val="20"/>
                  <w:lang w:val="en-GB"/>
                </w:rPr>
                <w:t>ZFarManLen</w:t>
              </w:r>
              <w:proofErr w:type="spellEnd"/>
              <w:r w:rsidRPr="000B7B83">
                <w:rPr>
                  <w:rFonts w:eastAsia="SimSun"/>
                  <w:sz w:val="20"/>
                  <w:lang w:val="en-GB"/>
                </w:rPr>
                <w:t xml:space="preserve"> )</w:t>
              </w:r>
            </w:ins>
          </w:p>
        </w:tc>
        <w:tc>
          <w:tcPr>
            <w:tcW w:w="1152" w:type="dxa"/>
          </w:tcPr>
          <w:p w14:paraId="21C720DF"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77" w:author="Ye-Kui Wang (yk1)" w:date="2021-02-19T17:05:00Z"/>
                <w:rFonts w:eastAsia="SimSun"/>
                <w:sz w:val="20"/>
                <w:lang w:val="en-GB"/>
              </w:rPr>
            </w:pPr>
          </w:p>
        </w:tc>
      </w:tr>
      <w:tr w:rsidR="0007231B" w:rsidRPr="000B7B83" w14:paraId="6D6CF162" w14:textId="77777777" w:rsidTr="00BB1FE0">
        <w:trPr>
          <w:cantSplit/>
          <w:jc w:val="center"/>
          <w:ins w:id="778" w:author="Ye-Kui Wang (yk1)" w:date="2021-02-19T17:05:00Z"/>
        </w:trPr>
        <w:tc>
          <w:tcPr>
            <w:tcW w:w="7920" w:type="dxa"/>
          </w:tcPr>
          <w:p w14:paraId="3B9A2F97"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79" w:author="Ye-Kui Wang (yk1)" w:date="2021-02-19T17:05:00Z"/>
                <w:rFonts w:eastAsia="SimSun"/>
                <w:sz w:val="20"/>
                <w:lang w:val="en-GB"/>
              </w:rPr>
            </w:pPr>
            <w:ins w:id="780" w:author="Ye-Kui Wang (yk1)" w:date="2021-02-19T17:05:00Z">
              <w:r w:rsidRPr="000B7B83">
                <w:rPr>
                  <w:rFonts w:eastAsia="SimSun"/>
                  <w:sz w:val="20"/>
                  <w:lang w:val="en-GB"/>
                </w:rPr>
                <w:tab/>
              </w:r>
              <w:proofErr w:type="gramStart"/>
              <w:r w:rsidRPr="000B7B83">
                <w:rPr>
                  <w:rFonts w:eastAsia="SimSun"/>
                  <w:sz w:val="20"/>
                  <w:lang w:val="en-GB"/>
                </w:rPr>
                <w:t xml:space="preserve">if( </w:t>
              </w:r>
              <w:proofErr w:type="spellStart"/>
              <w:r w:rsidRPr="000B7B83">
                <w:rPr>
                  <w:rFonts w:eastAsia="SimSun"/>
                  <w:sz w:val="20"/>
                  <w:lang w:val="en-GB"/>
                </w:rPr>
                <w:t>d</w:t>
              </w:r>
              <w:proofErr w:type="gramEnd"/>
              <w:r w:rsidRPr="000B7B83">
                <w:rPr>
                  <w:rFonts w:eastAsia="SimSun"/>
                  <w:sz w:val="20"/>
                  <w:lang w:val="en-GB"/>
                </w:rPr>
                <w:t>_min_flag</w:t>
              </w:r>
              <w:proofErr w:type="spellEnd"/>
              <w:r w:rsidRPr="000B7B83">
                <w:rPr>
                  <w:rFonts w:eastAsia="SimSun"/>
                  <w:sz w:val="20"/>
                  <w:lang w:val="en-GB"/>
                </w:rPr>
                <w:t xml:space="preserve"> )</w:t>
              </w:r>
            </w:ins>
          </w:p>
        </w:tc>
        <w:tc>
          <w:tcPr>
            <w:tcW w:w="1152" w:type="dxa"/>
          </w:tcPr>
          <w:p w14:paraId="25209125"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81" w:author="Ye-Kui Wang (yk1)" w:date="2021-02-19T17:05:00Z"/>
                <w:rFonts w:eastAsia="SimSun"/>
                <w:sz w:val="20"/>
                <w:lang w:val="en-GB"/>
              </w:rPr>
            </w:pPr>
          </w:p>
        </w:tc>
      </w:tr>
      <w:tr w:rsidR="0007231B" w:rsidRPr="000B7B83" w14:paraId="79142DDC" w14:textId="77777777" w:rsidTr="00BB1FE0">
        <w:trPr>
          <w:cantSplit/>
          <w:jc w:val="center"/>
          <w:ins w:id="782" w:author="Ye-Kui Wang (yk1)" w:date="2021-02-19T17:05:00Z"/>
        </w:trPr>
        <w:tc>
          <w:tcPr>
            <w:tcW w:w="7920" w:type="dxa"/>
          </w:tcPr>
          <w:p w14:paraId="07753E9B"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83" w:author="Ye-Kui Wang (yk1)" w:date="2021-02-19T17:05:00Z"/>
                <w:rFonts w:eastAsia="SimSun"/>
                <w:sz w:val="20"/>
                <w:lang w:val="en-GB"/>
              </w:rPr>
            </w:pPr>
            <w:ins w:id="784" w:author="Ye-Kui Wang (yk1)" w:date="2021-02-19T17:05:00Z">
              <w:r w:rsidRPr="000B7B83">
                <w:rPr>
                  <w:rFonts w:eastAsia="SimSun"/>
                  <w:sz w:val="20"/>
                  <w:lang w:val="en-GB"/>
                </w:rPr>
                <w:tab/>
              </w:r>
              <w:r w:rsidRPr="000B7B83">
                <w:rPr>
                  <w:rFonts w:eastAsia="SimSun"/>
                  <w:sz w:val="20"/>
                  <w:lang w:val="en-GB"/>
                </w:rPr>
                <w:tab/>
              </w:r>
              <w:proofErr w:type="spellStart"/>
              <w:r w:rsidRPr="000B7B83">
                <w:rPr>
                  <w:rFonts w:eastAsia="SimSun"/>
                  <w:sz w:val="20"/>
                  <w:lang w:val="en-GB"/>
                </w:rPr>
                <w:t>depth_rep_info_</w:t>
              </w:r>
              <w:proofErr w:type="gramStart"/>
              <w:r w:rsidRPr="000B7B83">
                <w:rPr>
                  <w:rFonts w:eastAsia="SimSun"/>
                  <w:sz w:val="20"/>
                  <w:lang w:val="en-GB"/>
                </w:rPr>
                <w:t>element</w:t>
              </w:r>
              <w:proofErr w:type="spellEnd"/>
              <w:r w:rsidRPr="000B7B83">
                <w:rPr>
                  <w:rFonts w:eastAsia="SimSun"/>
                  <w:sz w:val="20"/>
                  <w:lang w:val="en-GB"/>
                </w:rPr>
                <w:t xml:space="preserve">( </w:t>
              </w:r>
              <w:proofErr w:type="spellStart"/>
              <w:r w:rsidRPr="000B7B83">
                <w:rPr>
                  <w:rFonts w:eastAsia="SimSun"/>
                  <w:sz w:val="20"/>
                  <w:lang w:val="en-GB"/>
                </w:rPr>
                <w:t>DMinSign</w:t>
              </w:r>
              <w:proofErr w:type="spellEnd"/>
              <w:proofErr w:type="gramEnd"/>
              <w:r w:rsidRPr="000B7B83">
                <w:rPr>
                  <w:rFonts w:eastAsia="SimSun"/>
                  <w:sz w:val="20"/>
                  <w:lang w:val="en-GB"/>
                </w:rPr>
                <w:t xml:space="preserve">, </w:t>
              </w:r>
              <w:proofErr w:type="spellStart"/>
              <w:r w:rsidRPr="000B7B83">
                <w:rPr>
                  <w:rFonts w:eastAsia="SimSun"/>
                  <w:sz w:val="20"/>
                  <w:lang w:val="en-GB"/>
                </w:rPr>
                <w:t>DMinExp</w:t>
              </w:r>
              <w:proofErr w:type="spellEnd"/>
              <w:r w:rsidRPr="000B7B83">
                <w:rPr>
                  <w:rFonts w:eastAsia="SimSun"/>
                  <w:sz w:val="20"/>
                  <w:lang w:val="en-GB"/>
                </w:rPr>
                <w:t xml:space="preserve">, </w:t>
              </w:r>
              <w:proofErr w:type="spellStart"/>
              <w:r w:rsidRPr="000B7B83">
                <w:rPr>
                  <w:rFonts w:eastAsia="SimSun"/>
                  <w:sz w:val="20"/>
                  <w:lang w:val="en-GB"/>
                </w:rPr>
                <w:t>DMinMantissa</w:t>
              </w:r>
              <w:proofErr w:type="spellEnd"/>
              <w:r w:rsidRPr="000B7B83">
                <w:rPr>
                  <w:rFonts w:eastAsia="SimSun"/>
                  <w:sz w:val="20"/>
                  <w:lang w:val="en-GB"/>
                </w:rPr>
                <w:t xml:space="preserve">, </w:t>
              </w:r>
              <w:proofErr w:type="spellStart"/>
              <w:r w:rsidRPr="000B7B83">
                <w:rPr>
                  <w:rFonts w:eastAsia="SimSun"/>
                  <w:sz w:val="20"/>
                  <w:lang w:val="en-GB"/>
                </w:rPr>
                <w:t>DMinManLen</w:t>
              </w:r>
              <w:proofErr w:type="spellEnd"/>
              <w:r w:rsidRPr="000B7B83">
                <w:rPr>
                  <w:rFonts w:eastAsia="SimSun"/>
                  <w:sz w:val="20"/>
                  <w:lang w:val="en-GB"/>
                </w:rPr>
                <w:t xml:space="preserve"> )</w:t>
              </w:r>
            </w:ins>
          </w:p>
        </w:tc>
        <w:tc>
          <w:tcPr>
            <w:tcW w:w="1152" w:type="dxa"/>
          </w:tcPr>
          <w:p w14:paraId="37EF797B"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85" w:author="Ye-Kui Wang (yk1)" w:date="2021-02-19T17:05:00Z"/>
                <w:rFonts w:eastAsia="SimSun"/>
                <w:sz w:val="20"/>
                <w:lang w:val="en-GB"/>
              </w:rPr>
            </w:pPr>
          </w:p>
        </w:tc>
      </w:tr>
      <w:tr w:rsidR="0007231B" w:rsidRPr="000B7B83" w14:paraId="4FCA84B6" w14:textId="77777777" w:rsidTr="00BB1FE0">
        <w:trPr>
          <w:cantSplit/>
          <w:jc w:val="center"/>
          <w:ins w:id="786" w:author="Ye-Kui Wang (yk1)" w:date="2021-02-19T17:05:00Z"/>
        </w:trPr>
        <w:tc>
          <w:tcPr>
            <w:tcW w:w="7920" w:type="dxa"/>
          </w:tcPr>
          <w:p w14:paraId="16304A62"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87" w:author="Ye-Kui Wang (yk1)" w:date="2021-02-19T17:05:00Z"/>
                <w:rFonts w:eastAsia="SimSun"/>
                <w:sz w:val="20"/>
                <w:lang w:val="en-GB"/>
              </w:rPr>
            </w:pPr>
            <w:ins w:id="788" w:author="Ye-Kui Wang (yk1)" w:date="2021-02-19T17:05:00Z">
              <w:r w:rsidRPr="000B7B83">
                <w:rPr>
                  <w:rFonts w:eastAsia="SimSun"/>
                  <w:sz w:val="20"/>
                  <w:lang w:val="en-GB"/>
                </w:rPr>
                <w:tab/>
              </w:r>
              <w:proofErr w:type="gramStart"/>
              <w:r w:rsidRPr="000B7B83">
                <w:rPr>
                  <w:rFonts w:eastAsia="SimSun"/>
                  <w:sz w:val="20"/>
                  <w:lang w:val="en-GB"/>
                </w:rPr>
                <w:t xml:space="preserve">if( </w:t>
              </w:r>
              <w:proofErr w:type="spellStart"/>
              <w:r w:rsidRPr="000B7B83">
                <w:rPr>
                  <w:rFonts w:eastAsia="SimSun"/>
                  <w:sz w:val="20"/>
                  <w:lang w:val="en-GB"/>
                </w:rPr>
                <w:t>d</w:t>
              </w:r>
              <w:proofErr w:type="gramEnd"/>
              <w:r w:rsidRPr="000B7B83">
                <w:rPr>
                  <w:rFonts w:eastAsia="SimSun"/>
                  <w:sz w:val="20"/>
                  <w:lang w:val="en-GB"/>
                </w:rPr>
                <w:t>_max_flag</w:t>
              </w:r>
              <w:proofErr w:type="spellEnd"/>
              <w:r w:rsidRPr="000B7B83">
                <w:rPr>
                  <w:rFonts w:eastAsia="SimSun"/>
                  <w:sz w:val="20"/>
                  <w:lang w:val="en-GB"/>
                </w:rPr>
                <w:t xml:space="preserve"> )</w:t>
              </w:r>
            </w:ins>
          </w:p>
        </w:tc>
        <w:tc>
          <w:tcPr>
            <w:tcW w:w="1152" w:type="dxa"/>
          </w:tcPr>
          <w:p w14:paraId="55A25603"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89" w:author="Ye-Kui Wang (yk1)" w:date="2021-02-19T17:05:00Z"/>
                <w:rFonts w:eastAsia="SimSun"/>
                <w:sz w:val="20"/>
                <w:lang w:val="en-GB"/>
              </w:rPr>
            </w:pPr>
          </w:p>
        </w:tc>
      </w:tr>
      <w:tr w:rsidR="0007231B" w:rsidRPr="000B7B83" w14:paraId="3A17E16B" w14:textId="77777777" w:rsidTr="00BB1FE0">
        <w:trPr>
          <w:cantSplit/>
          <w:jc w:val="center"/>
          <w:ins w:id="790" w:author="Ye-Kui Wang (yk1)" w:date="2021-02-19T17:05:00Z"/>
        </w:trPr>
        <w:tc>
          <w:tcPr>
            <w:tcW w:w="7920" w:type="dxa"/>
          </w:tcPr>
          <w:p w14:paraId="275208DE"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91" w:author="Ye-Kui Wang (yk1)" w:date="2021-02-19T17:05:00Z"/>
                <w:rFonts w:eastAsia="SimSun"/>
                <w:sz w:val="20"/>
                <w:lang w:val="en-GB"/>
              </w:rPr>
            </w:pPr>
            <w:ins w:id="792" w:author="Ye-Kui Wang (yk1)" w:date="2021-02-19T17:05:00Z">
              <w:r w:rsidRPr="000B7B83">
                <w:rPr>
                  <w:rFonts w:eastAsia="SimSun"/>
                  <w:sz w:val="20"/>
                  <w:lang w:val="en-GB"/>
                </w:rPr>
                <w:tab/>
              </w:r>
              <w:r w:rsidRPr="000B7B83">
                <w:rPr>
                  <w:rFonts w:eastAsia="SimSun"/>
                  <w:sz w:val="20"/>
                  <w:lang w:val="en-GB"/>
                </w:rPr>
                <w:tab/>
              </w:r>
              <w:proofErr w:type="spellStart"/>
              <w:r w:rsidRPr="000B7B83">
                <w:rPr>
                  <w:rFonts w:eastAsia="SimSun"/>
                  <w:sz w:val="20"/>
                  <w:lang w:val="en-GB"/>
                </w:rPr>
                <w:t>depth_rep_info_</w:t>
              </w:r>
              <w:proofErr w:type="gramStart"/>
              <w:r w:rsidRPr="000B7B83">
                <w:rPr>
                  <w:rFonts w:eastAsia="SimSun"/>
                  <w:sz w:val="20"/>
                  <w:lang w:val="en-GB"/>
                </w:rPr>
                <w:t>element</w:t>
              </w:r>
              <w:proofErr w:type="spellEnd"/>
              <w:r w:rsidRPr="000B7B83">
                <w:rPr>
                  <w:rFonts w:eastAsia="SimSun"/>
                  <w:sz w:val="20"/>
                  <w:lang w:val="en-GB"/>
                </w:rPr>
                <w:t xml:space="preserve">( </w:t>
              </w:r>
              <w:proofErr w:type="spellStart"/>
              <w:r w:rsidRPr="000B7B83">
                <w:rPr>
                  <w:rFonts w:eastAsia="SimSun"/>
                  <w:sz w:val="20"/>
                  <w:lang w:val="en-GB"/>
                </w:rPr>
                <w:t>DMaxSign</w:t>
              </w:r>
              <w:proofErr w:type="spellEnd"/>
              <w:proofErr w:type="gramEnd"/>
              <w:r w:rsidRPr="000B7B83">
                <w:rPr>
                  <w:rFonts w:eastAsia="SimSun"/>
                  <w:sz w:val="20"/>
                  <w:lang w:val="en-GB"/>
                </w:rPr>
                <w:t xml:space="preserve">, </w:t>
              </w:r>
              <w:proofErr w:type="spellStart"/>
              <w:r w:rsidRPr="000B7B83">
                <w:rPr>
                  <w:rFonts w:eastAsia="SimSun"/>
                  <w:sz w:val="20"/>
                  <w:lang w:val="en-GB"/>
                </w:rPr>
                <w:t>DMaxExp</w:t>
              </w:r>
              <w:proofErr w:type="spellEnd"/>
              <w:r w:rsidRPr="000B7B83">
                <w:rPr>
                  <w:rFonts w:eastAsia="SimSun"/>
                  <w:sz w:val="20"/>
                  <w:lang w:val="en-GB"/>
                </w:rPr>
                <w:t xml:space="preserve">, </w:t>
              </w:r>
              <w:proofErr w:type="spellStart"/>
              <w:r w:rsidRPr="000B7B83">
                <w:rPr>
                  <w:rFonts w:eastAsia="SimSun"/>
                  <w:sz w:val="20"/>
                  <w:lang w:val="en-GB"/>
                </w:rPr>
                <w:t>DMaxMantissa</w:t>
              </w:r>
              <w:proofErr w:type="spellEnd"/>
              <w:r w:rsidRPr="000B7B83">
                <w:rPr>
                  <w:rFonts w:eastAsia="SimSun"/>
                  <w:sz w:val="20"/>
                  <w:lang w:val="en-GB"/>
                </w:rPr>
                <w:t xml:space="preserve">, </w:t>
              </w:r>
              <w:proofErr w:type="spellStart"/>
              <w:r w:rsidRPr="000B7B83">
                <w:rPr>
                  <w:rFonts w:eastAsia="SimSun"/>
                  <w:sz w:val="20"/>
                  <w:lang w:val="en-GB"/>
                </w:rPr>
                <w:t>DMaxManLen</w:t>
              </w:r>
              <w:proofErr w:type="spellEnd"/>
              <w:r w:rsidRPr="000B7B83">
                <w:rPr>
                  <w:rFonts w:eastAsia="SimSun"/>
                  <w:sz w:val="20"/>
                  <w:lang w:val="en-GB"/>
                </w:rPr>
                <w:t xml:space="preserve"> )</w:t>
              </w:r>
            </w:ins>
          </w:p>
        </w:tc>
        <w:tc>
          <w:tcPr>
            <w:tcW w:w="1152" w:type="dxa"/>
          </w:tcPr>
          <w:p w14:paraId="112B02D2"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93" w:author="Ye-Kui Wang (yk1)" w:date="2021-02-19T17:05:00Z"/>
                <w:rFonts w:eastAsia="SimSun"/>
                <w:sz w:val="20"/>
                <w:lang w:val="en-GB"/>
              </w:rPr>
            </w:pPr>
          </w:p>
        </w:tc>
      </w:tr>
      <w:tr w:rsidR="0007231B" w:rsidRPr="000B7B83" w14:paraId="7567ACAA" w14:textId="77777777" w:rsidTr="00BB1FE0">
        <w:trPr>
          <w:cantSplit/>
          <w:jc w:val="center"/>
          <w:ins w:id="794" w:author="Ye-Kui Wang (yk1)" w:date="2021-02-19T17:05:00Z"/>
        </w:trPr>
        <w:tc>
          <w:tcPr>
            <w:tcW w:w="7920" w:type="dxa"/>
          </w:tcPr>
          <w:p w14:paraId="412FA960"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95" w:author="Ye-Kui Wang (yk1)" w:date="2021-02-19T17:05:00Z"/>
                <w:rFonts w:eastAsia="SimSun"/>
                <w:sz w:val="20"/>
                <w:lang w:val="en-GB"/>
              </w:rPr>
            </w:pPr>
            <w:ins w:id="796" w:author="Ye-Kui Wang (yk1)" w:date="2021-02-19T17:05:00Z">
              <w:r w:rsidRPr="000B7B83">
                <w:rPr>
                  <w:rFonts w:eastAsia="SimSun"/>
                  <w:sz w:val="20"/>
                  <w:lang w:val="en-GB"/>
                </w:rPr>
                <w:tab/>
              </w:r>
              <w:proofErr w:type="gramStart"/>
              <w:r w:rsidRPr="000B7B83">
                <w:rPr>
                  <w:rFonts w:eastAsia="SimSun"/>
                  <w:sz w:val="20"/>
                  <w:lang w:val="en-GB"/>
                </w:rPr>
                <w:t xml:space="preserve">if( </w:t>
              </w:r>
              <w:proofErr w:type="spellStart"/>
              <w:r w:rsidRPr="000B7B83">
                <w:rPr>
                  <w:rFonts w:eastAsia="SimSun"/>
                  <w:sz w:val="20"/>
                  <w:lang w:val="en-GB"/>
                </w:rPr>
                <w:t>depth</w:t>
              </w:r>
              <w:proofErr w:type="gramEnd"/>
              <w:r w:rsidRPr="000B7B83">
                <w:rPr>
                  <w:rFonts w:eastAsia="SimSun"/>
                  <w:sz w:val="20"/>
                  <w:lang w:val="en-GB"/>
                </w:rPr>
                <w:t>_representation_type</w:t>
              </w:r>
              <w:proofErr w:type="spellEnd"/>
              <w:r w:rsidRPr="000B7B83">
                <w:rPr>
                  <w:rFonts w:eastAsia="SimSun"/>
                  <w:sz w:val="20"/>
                  <w:lang w:val="en-GB"/>
                </w:rPr>
                <w:t xml:space="preserve">  = =  3 ) {</w:t>
              </w:r>
            </w:ins>
          </w:p>
        </w:tc>
        <w:tc>
          <w:tcPr>
            <w:tcW w:w="1152" w:type="dxa"/>
          </w:tcPr>
          <w:p w14:paraId="5C81AA1B"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797" w:author="Ye-Kui Wang (yk1)" w:date="2021-02-19T17:05:00Z"/>
                <w:rFonts w:eastAsia="SimSun"/>
                <w:sz w:val="20"/>
                <w:lang w:val="en-GB"/>
              </w:rPr>
            </w:pPr>
          </w:p>
        </w:tc>
      </w:tr>
      <w:tr w:rsidR="0007231B" w:rsidRPr="000B7B83" w14:paraId="6EFB0F4C" w14:textId="77777777" w:rsidTr="00BB1FE0">
        <w:trPr>
          <w:cantSplit/>
          <w:jc w:val="center"/>
          <w:ins w:id="798" w:author="Ye-Kui Wang (yk1)" w:date="2021-02-19T17:05:00Z"/>
        </w:trPr>
        <w:tc>
          <w:tcPr>
            <w:tcW w:w="7920" w:type="dxa"/>
          </w:tcPr>
          <w:p w14:paraId="2557F450"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799" w:author="Ye-Kui Wang (yk1)" w:date="2021-02-19T17:05:00Z"/>
                <w:rFonts w:eastAsia="SimSun"/>
                <w:sz w:val="20"/>
                <w:lang w:val="en-GB"/>
              </w:rPr>
            </w:pPr>
            <w:ins w:id="800" w:author="Ye-Kui Wang (yk1)" w:date="2021-02-19T17:05:00Z">
              <w:r w:rsidRPr="000B7B83">
                <w:rPr>
                  <w:rFonts w:eastAsia="SimSun"/>
                  <w:sz w:val="20"/>
                  <w:lang w:val="en-GB"/>
                </w:rPr>
                <w:tab/>
              </w:r>
              <w:r w:rsidRPr="000B7B83">
                <w:rPr>
                  <w:rFonts w:eastAsia="SimSun"/>
                  <w:sz w:val="20"/>
                  <w:lang w:val="en-GB"/>
                </w:rPr>
                <w:tab/>
              </w:r>
              <w:r w:rsidRPr="000B7B83">
                <w:rPr>
                  <w:rFonts w:eastAsia="SimSun"/>
                  <w:b/>
                  <w:sz w:val="20"/>
                  <w:lang w:val="en-GB"/>
                </w:rPr>
                <w:t>depth_nonlinear_representation_num_minus1</w:t>
              </w:r>
            </w:ins>
          </w:p>
        </w:tc>
        <w:tc>
          <w:tcPr>
            <w:tcW w:w="1152" w:type="dxa"/>
          </w:tcPr>
          <w:p w14:paraId="3A4472F6"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01" w:author="Ye-Kui Wang (yk1)" w:date="2021-02-19T17:05:00Z"/>
                <w:rFonts w:eastAsia="SimSun"/>
                <w:sz w:val="20"/>
                <w:lang w:val="en-GB"/>
              </w:rPr>
            </w:pPr>
            <w:proofErr w:type="spellStart"/>
            <w:ins w:id="802" w:author="Ye-Kui Wang (yk1)" w:date="2021-02-19T17:05:00Z">
              <w:r w:rsidRPr="000B7B83">
                <w:rPr>
                  <w:rFonts w:eastAsia="SimSun"/>
                  <w:sz w:val="20"/>
                  <w:lang w:val="en-GB"/>
                </w:rPr>
                <w:t>ue</w:t>
              </w:r>
              <w:proofErr w:type="spellEnd"/>
              <w:r w:rsidRPr="000B7B83">
                <w:rPr>
                  <w:rFonts w:eastAsia="SimSun"/>
                  <w:sz w:val="20"/>
                  <w:lang w:val="en-GB"/>
                </w:rPr>
                <w:t>(v)</w:t>
              </w:r>
            </w:ins>
          </w:p>
        </w:tc>
      </w:tr>
      <w:tr w:rsidR="0007231B" w:rsidRPr="000B7B83" w14:paraId="7979490B" w14:textId="77777777" w:rsidTr="00BB1FE0">
        <w:trPr>
          <w:cantSplit/>
          <w:jc w:val="center"/>
          <w:ins w:id="803" w:author="Ye-Kui Wang (yk1)" w:date="2021-02-19T17:05:00Z"/>
        </w:trPr>
        <w:tc>
          <w:tcPr>
            <w:tcW w:w="7920" w:type="dxa"/>
          </w:tcPr>
          <w:p w14:paraId="3086BED6"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04" w:author="Ye-Kui Wang (yk1)" w:date="2021-02-19T17:05:00Z"/>
                <w:rFonts w:eastAsia="SimSun"/>
                <w:sz w:val="20"/>
                <w:lang w:val="en-GB"/>
              </w:rPr>
            </w:pPr>
            <w:ins w:id="805" w:author="Ye-Kui Wang (yk1)" w:date="2021-02-19T17:05:00Z">
              <w:r w:rsidRPr="000B7B83">
                <w:rPr>
                  <w:rFonts w:eastAsia="SimSun"/>
                  <w:sz w:val="20"/>
                  <w:lang w:val="en-GB"/>
                </w:rPr>
                <w:tab/>
              </w:r>
              <w:r w:rsidRPr="000B7B83">
                <w:rPr>
                  <w:rFonts w:eastAsia="SimSun"/>
                  <w:sz w:val="20"/>
                  <w:lang w:val="en-GB"/>
                </w:rPr>
                <w:tab/>
              </w:r>
              <w:proofErr w:type="gramStart"/>
              <w:r w:rsidRPr="000B7B83">
                <w:rPr>
                  <w:rFonts w:eastAsia="SimSun"/>
                  <w:sz w:val="20"/>
                  <w:lang w:val="en-GB" w:eastAsia="ja-JP"/>
                </w:rPr>
                <w:t>for( i</w:t>
              </w:r>
              <w:proofErr w:type="gramEnd"/>
              <w:r w:rsidRPr="000B7B83">
                <w:rPr>
                  <w:rFonts w:eastAsia="SimSun"/>
                  <w:sz w:val="20"/>
                  <w:lang w:val="en-GB" w:eastAsia="ja-JP"/>
                </w:rPr>
                <w:t xml:space="preserve"> = 1; i  &lt;=  depth_nonlinear_representation_num_minus1 + 1; i++ )</w:t>
              </w:r>
            </w:ins>
          </w:p>
        </w:tc>
        <w:tc>
          <w:tcPr>
            <w:tcW w:w="1152" w:type="dxa"/>
          </w:tcPr>
          <w:p w14:paraId="3C53E4B2"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06" w:author="Ye-Kui Wang (yk1)" w:date="2021-02-19T17:05:00Z"/>
                <w:rFonts w:eastAsia="SimSun"/>
                <w:sz w:val="20"/>
                <w:lang w:val="en-GB"/>
              </w:rPr>
            </w:pPr>
          </w:p>
        </w:tc>
      </w:tr>
      <w:tr w:rsidR="0007231B" w:rsidRPr="000B7B83" w14:paraId="2821A8BF" w14:textId="77777777" w:rsidTr="00BB1FE0">
        <w:trPr>
          <w:cantSplit/>
          <w:jc w:val="center"/>
          <w:ins w:id="807" w:author="Ye-Kui Wang (yk1)" w:date="2021-02-19T17:05:00Z"/>
        </w:trPr>
        <w:tc>
          <w:tcPr>
            <w:tcW w:w="7920" w:type="dxa"/>
          </w:tcPr>
          <w:p w14:paraId="3CF416AB"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08" w:author="Ye-Kui Wang (yk1)" w:date="2021-02-19T17:05:00Z"/>
                <w:rFonts w:eastAsia="SimSun"/>
                <w:sz w:val="20"/>
                <w:lang w:val="en-GB"/>
              </w:rPr>
            </w:pPr>
            <w:ins w:id="809" w:author="Ye-Kui Wang (yk1)" w:date="2021-02-19T17:05:00Z">
              <w:r w:rsidRPr="000B7B83">
                <w:rPr>
                  <w:rFonts w:eastAsia="SimSun"/>
                  <w:sz w:val="20"/>
                  <w:lang w:val="en-GB"/>
                </w:rPr>
                <w:tab/>
              </w:r>
              <w:r w:rsidRPr="000B7B83">
                <w:rPr>
                  <w:rFonts w:eastAsia="SimSun"/>
                  <w:sz w:val="20"/>
                  <w:lang w:val="en-GB"/>
                </w:rPr>
                <w:tab/>
              </w:r>
              <w:r w:rsidRPr="000B7B83">
                <w:rPr>
                  <w:rFonts w:eastAsia="SimSun"/>
                  <w:sz w:val="20"/>
                  <w:lang w:val="en-GB"/>
                </w:rPr>
                <w:tab/>
              </w:r>
              <w:proofErr w:type="spellStart"/>
              <w:r w:rsidRPr="000B7B83">
                <w:rPr>
                  <w:rFonts w:eastAsia="SimSun"/>
                  <w:b/>
                  <w:sz w:val="20"/>
                  <w:lang w:val="en-GB"/>
                </w:rPr>
                <w:t>depth_nonlinear_representation_</w:t>
              </w:r>
              <w:proofErr w:type="gramStart"/>
              <w:r w:rsidRPr="000B7B83">
                <w:rPr>
                  <w:rFonts w:eastAsia="SimSun"/>
                  <w:b/>
                  <w:sz w:val="20"/>
                  <w:lang w:val="en-GB"/>
                </w:rPr>
                <w:t>model</w:t>
              </w:r>
              <w:proofErr w:type="spellEnd"/>
              <w:r w:rsidRPr="000B7B83">
                <w:rPr>
                  <w:rFonts w:eastAsia="SimSun"/>
                  <w:sz w:val="20"/>
                  <w:lang w:val="en-GB"/>
                </w:rPr>
                <w:t>[</w:t>
              </w:r>
              <w:proofErr w:type="gramEnd"/>
              <w:r w:rsidRPr="000B7B83">
                <w:rPr>
                  <w:rFonts w:eastAsia="SimSun"/>
                  <w:sz w:val="20"/>
                  <w:lang w:val="en-GB"/>
                </w:rPr>
                <w:t> i ]</w:t>
              </w:r>
            </w:ins>
          </w:p>
        </w:tc>
        <w:tc>
          <w:tcPr>
            <w:tcW w:w="1152" w:type="dxa"/>
          </w:tcPr>
          <w:p w14:paraId="7B1678B5"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10" w:author="Ye-Kui Wang (yk1)" w:date="2021-02-19T17:05:00Z"/>
                <w:rFonts w:eastAsia="SimSun"/>
                <w:sz w:val="20"/>
                <w:lang w:val="en-GB"/>
              </w:rPr>
            </w:pPr>
          </w:p>
        </w:tc>
      </w:tr>
      <w:tr w:rsidR="0007231B" w:rsidRPr="000B7B83" w14:paraId="73F8A239" w14:textId="77777777" w:rsidTr="00BB1FE0">
        <w:trPr>
          <w:cantSplit/>
          <w:jc w:val="center"/>
          <w:ins w:id="811" w:author="Ye-Kui Wang (yk1)" w:date="2021-02-19T17:05:00Z"/>
        </w:trPr>
        <w:tc>
          <w:tcPr>
            <w:tcW w:w="7920" w:type="dxa"/>
          </w:tcPr>
          <w:p w14:paraId="2E537DEE"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12" w:author="Ye-Kui Wang (yk1)" w:date="2021-02-19T17:05:00Z"/>
                <w:rFonts w:eastAsia="SimSun"/>
                <w:sz w:val="20"/>
                <w:lang w:val="en-GB"/>
              </w:rPr>
            </w:pPr>
            <w:ins w:id="813" w:author="Ye-Kui Wang (yk1)" w:date="2021-02-19T17:05:00Z">
              <w:r w:rsidRPr="000B7B83">
                <w:rPr>
                  <w:rFonts w:eastAsia="SimSun"/>
                  <w:sz w:val="20"/>
                  <w:lang w:val="en-GB"/>
                </w:rPr>
                <w:lastRenderedPageBreak/>
                <w:tab/>
                <w:t>}</w:t>
              </w:r>
            </w:ins>
          </w:p>
        </w:tc>
        <w:tc>
          <w:tcPr>
            <w:tcW w:w="1152" w:type="dxa"/>
          </w:tcPr>
          <w:p w14:paraId="5412E56E"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14" w:author="Ye-Kui Wang (yk1)" w:date="2021-02-19T17:05:00Z"/>
                <w:rFonts w:eastAsia="SimSun"/>
                <w:sz w:val="20"/>
                <w:lang w:val="en-GB"/>
              </w:rPr>
            </w:pPr>
          </w:p>
        </w:tc>
      </w:tr>
      <w:tr w:rsidR="0007231B" w:rsidRPr="000B7B83" w14:paraId="3169AFD1" w14:textId="77777777" w:rsidTr="00BB1FE0">
        <w:trPr>
          <w:cantSplit/>
          <w:jc w:val="center"/>
          <w:ins w:id="815" w:author="Ye-Kui Wang (yk1)" w:date="2021-02-19T17:05:00Z"/>
        </w:trPr>
        <w:tc>
          <w:tcPr>
            <w:tcW w:w="7920" w:type="dxa"/>
          </w:tcPr>
          <w:p w14:paraId="247448D0" w14:textId="77777777" w:rsidR="0007231B" w:rsidRPr="000B7B83" w:rsidRDefault="0007231B" w:rsidP="00BB1FE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16" w:author="Ye-Kui Wang (yk1)" w:date="2021-02-19T17:05:00Z"/>
                <w:rFonts w:eastAsia="SimSun"/>
                <w:sz w:val="20"/>
                <w:lang w:val="en-GB"/>
              </w:rPr>
            </w:pPr>
            <w:ins w:id="817" w:author="Ye-Kui Wang (yk1)" w:date="2021-02-19T17:05:00Z">
              <w:r w:rsidRPr="000B7B83">
                <w:rPr>
                  <w:rFonts w:eastAsia="SimSun"/>
                  <w:sz w:val="20"/>
                  <w:lang w:val="en-GB"/>
                </w:rPr>
                <w:t>}</w:t>
              </w:r>
            </w:ins>
          </w:p>
        </w:tc>
        <w:tc>
          <w:tcPr>
            <w:tcW w:w="1152" w:type="dxa"/>
          </w:tcPr>
          <w:p w14:paraId="1C1A20D1" w14:textId="77777777" w:rsidR="0007231B" w:rsidRPr="000B7B83" w:rsidRDefault="0007231B" w:rsidP="00BB1FE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18" w:author="Ye-Kui Wang (yk1)" w:date="2021-02-19T17:05:00Z"/>
                <w:rFonts w:eastAsia="SimSun"/>
                <w:sz w:val="20"/>
                <w:lang w:val="en-GB"/>
              </w:rPr>
            </w:pPr>
          </w:p>
        </w:tc>
      </w:tr>
    </w:tbl>
    <w:p w14:paraId="5EE8B655" w14:textId="78D90D7A" w:rsid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19" w:author="Ye-Kui Wang (yk1)" w:date="2021-02-19T16:57:00Z"/>
          <w:rFonts w:eastAsia="Malgun Gothic"/>
          <w:bCs/>
          <w:sz w:val="20"/>
          <w:lang w:val="en-GB" w:eastAsia="zh-CN"/>
        </w:rPr>
      </w:pPr>
    </w:p>
    <w:p w14:paraId="6F57763C" w14:textId="38788048" w:rsidR="00403C9F" w:rsidRPr="0059730B" w:rsidRDefault="00403C9F" w:rsidP="00403C9F">
      <w:pPr>
        <w:pStyle w:val="Heading5"/>
        <w:numPr>
          <w:ilvl w:val="0"/>
          <w:numId w:val="0"/>
        </w:numPr>
        <w:rPr>
          <w:ins w:id="820" w:author="Ye-Kui Wang (yk1)" w:date="2021-02-19T16:57:00Z"/>
          <w:noProof/>
          <w:sz w:val="20"/>
          <w:szCs w:val="20"/>
        </w:rPr>
      </w:pPr>
      <w:ins w:id="821" w:author="Ye-Kui Wang (yk1)" w:date="2021-02-19T16:57:00Z">
        <w:r w:rsidRPr="0059730B">
          <w:rPr>
            <w:noProof/>
            <w:sz w:val="20"/>
            <w:szCs w:val="20"/>
          </w:rPr>
          <w:t xml:space="preserve">8.21.1 Depth representation information </w:t>
        </w:r>
      </w:ins>
      <w:ins w:id="822" w:author="Ye-Kui Wang (yk1)" w:date="2021-02-19T16:59:00Z">
        <w:r w:rsidR="0059730B" w:rsidRPr="0059730B">
          <w:rPr>
            <w:noProof/>
            <w:sz w:val="20"/>
            <w:szCs w:val="20"/>
          </w:rPr>
          <w:t xml:space="preserve">element </w:t>
        </w:r>
      </w:ins>
      <w:ins w:id="823" w:author="Ye-Kui Wang (yk1)" w:date="2021-02-19T16:57:00Z">
        <w:r w:rsidRPr="0059730B">
          <w:rPr>
            <w:noProof/>
            <w:sz w:val="20"/>
            <w:szCs w:val="20"/>
          </w:rPr>
          <w:t>syntax</w:t>
        </w:r>
      </w:ins>
    </w:p>
    <w:p w14:paraId="039FF6DE" w14:textId="77777777" w:rsidR="0007231B" w:rsidRPr="000B7B83" w:rsidRDefault="0007231B" w:rsidP="0007231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24" w:author="Ye-Kui Wang (yk1)" w:date="2021-02-19T17:05:00Z"/>
          <w:rFonts w:eastAsia="Malgun Gothic"/>
          <w:bCs/>
          <w:sz w:val="20"/>
          <w:lang w:val="en-GB"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7231B" w:rsidRPr="000B7B83" w14:paraId="6A7D783E" w14:textId="77777777" w:rsidTr="00BB1FE0">
        <w:trPr>
          <w:jc w:val="center"/>
          <w:ins w:id="825" w:author="Ye-Kui Wang (yk1)" w:date="2021-02-19T17:05:00Z"/>
        </w:trPr>
        <w:tc>
          <w:tcPr>
            <w:tcW w:w="7920" w:type="dxa"/>
          </w:tcPr>
          <w:p w14:paraId="2ACE4DBC" w14:textId="77777777" w:rsidR="0007231B" w:rsidRPr="000B7B83" w:rsidRDefault="0007231B" w:rsidP="00BB1FE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26" w:author="Ye-Kui Wang (yk1)" w:date="2021-02-19T17:05:00Z"/>
                <w:rFonts w:eastAsia="MS Mincho"/>
                <w:sz w:val="20"/>
                <w:lang w:val="en-GB"/>
              </w:rPr>
            </w:pPr>
            <w:proofErr w:type="spellStart"/>
            <w:ins w:id="827" w:author="Ye-Kui Wang (yk1)" w:date="2021-02-19T17:05:00Z">
              <w:r w:rsidRPr="000B7B83">
                <w:rPr>
                  <w:rFonts w:eastAsia="Malgun Gothic"/>
                  <w:sz w:val="20"/>
                  <w:lang w:val="en-GB"/>
                </w:rPr>
                <w:t>depth_rep_info_</w:t>
              </w:r>
              <w:proofErr w:type="gramStart"/>
              <w:r w:rsidRPr="000B7B83">
                <w:rPr>
                  <w:rFonts w:eastAsia="Malgun Gothic"/>
                  <w:sz w:val="20"/>
                  <w:lang w:val="en-GB"/>
                </w:rPr>
                <w:t>element</w:t>
              </w:r>
              <w:proofErr w:type="spellEnd"/>
              <w:r w:rsidRPr="000B7B83">
                <w:rPr>
                  <w:rFonts w:eastAsia="Malgun Gothic"/>
                  <w:sz w:val="20"/>
                  <w:lang w:val="en-GB"/>
                </w:rPr>
                <w:t xml:space="preserve">( </w:t>
              </w:r>
              <w:proofErr w:type="spellStart"/>
              <w:r w:rsidRPr="000B7B83">
                <w:rPr>
                  <w:rFonts w:eastAsia="Malgun Gothic"/>
                  <w:sz w:val="20"/>
                  <w:lang w:val="en-GB"/>
                </w:rPr>
                <w:t>OutSign</w:t>
              </w:r>
              <w:proofErr w:type="spellEnd"/>
              <w:proofErr w:type="gramEnd"/>
              <w:r w:rsidRPr="000B7B83">
                <w:rPr>
                  <w:rFonts w:eastAsia="Malgun Gothic"/>
                  <w:sz w:val="20"/>
                  <w:lang w:val="en-GB"/>
                </w:rPr>
                <w:t xml:space="preserve">, </w:t>
              </w:r>
              <w:proofErr w:type="spellStart"/>
              <w:r w:rsidRPr="000B7B83">
                <w:rPr>
                  <w:rFonts w:eastAsia="Malgun Gothic"/>
                  <w:sz w:val="20"/>
                  <w:lang w:val="en-GB"/>
                </w:rPr>
                <w:t>OutExp</w:t>
              </w:r>
              <w:proofErr w:type="spellEnd"/>
              <w:r w:rsidRPr="000B7B83">
                <w:rPr>
                  <w:rFonts w:eastAsia="Malgun Gothic"/>
                  <w:sz w:val="20"/>
                  <w:lang w:val="en-GB"/>
                </w:rPr>
                <w:t xml:space="preserve">, </w:t>
              </w:r>
              <w:proofErr w:type="spellStart"/>
              <w:r w:rsidRPr="000B7B83">
                <w:rPr>
                  <w:rFonts w:eastAsia="Malgun Gothic"/>
                  <w:sz w:val="20"/>
                  <w:lang w:val="en-GB"/>
                </w:rPr>
                <w:t>OutMantissa</w:t>
              </w:r>
              <w:proofErr w:type="spellEnd"/>
              <w:r w:rsidRPr="000B7B83">
                <w:rPr>
                  <w:rFonts w:eastAsia="Malgun Gothic"/>
                  <w:sz w:val="20"/>
                  <w:lang w:val="en-GB"/>
                </w:rPr>
                <w:t xml:space="preserve">, </w:t>
              </w:r>
              <w:proofErr w:type="spellStart"/>
              <w:r w:rsidRPr="000B7B83">
                <w:rPr>
                  <w:rFonts w:eastAsia="Malgun Gothic"/>
                  <w:sz w:val="20"/>
                  <w:lang w:val="en-GB"/>
                </w:rPr>
                <w:t>OutManLen</w:t>
              </w:r>
              <w:proofErr w:type="spellEnd"/>
              <w:r w:rsidRPr="000B7B83">
                <w:rPr>
                  <w:rFonts w:eastAsia="Malgun Gothic"/>
                  <w:sz w:val="20"/>
                  <w:lang w:val="en-GB"/>
                </w:rPr>
                <w:t xml:space="preserve"> ) {</w:t>
              </w:r>
            </w:ins>
          </w:p>
        </w:tc>
        <w:tc>
          <w:tcPr>
            <w:tcW w:w="1152" w:type="dxa"/>
          </w:tcPr>
          <w:p w14:paraId="4788E9C8" w14:textId="77777777" w:rsidR="0007231B" w:rsidRPr="000B7B83" w:rsidRDefault="0007231B" w:rsidP="00BB1FE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828" w:author="Ye-Kui Wang (yk1)" w:date="2021-02-19T17:05:00Z"/>
                <w:rFonts w:eastAsia="MS Mincho"/>
                <w:b/>
                <w:bCs/>
                <w:sz w:val="20"/>
                <w:lang w:val="en-GB"/>
              </w:rPr>
            </w:pPr>
            <w:ins w:id="829" w:author="Ye-Kui Wang (yk1)" w:date="2021-02-19T17:05:00Z">
              <w:r w:rsidRPr="000B7B83">
                <w:rPr>
                  <w:rFonts w:eastAsia="MS Mincho"/>
                  <w:b/>
                  <w:bCs/>
                  <w:sz w:val="20"/>
                  <w:lang w:val="en-GB"/>
                </w:rPr>
                <w:t>Descriptor</w:t>
              </w:r>
            </w:ins>
          </w:p>
        </w:tc>
      </w:tr>
      <w:tr w:rsidR="0007231B" w:rsidRPr="000B7B83" w14:paraId="02A3EB1D" w14:textId="77777777" w:rsidTr="00BB1FE0">
        <w:trPr>
          <w:cantSplit/>
          <w:jc w:val="center"/>
          <w:ins w:id="830" w:author="Ye-Kui Wang (yk1)" w:date="2021-02-19T17:05:00Z"/>
        </w:trPr>
        <w:tc>
          <w:tcPr>
            <w:tcW w:w="7920" w:type="dxa"/>
          </w:tcPr>
          <w:p w14:paraId="6A7AD383"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31" w:author="Ye-Kui Wang (yk1)" w:date="2021-02-19T17:05:00Z"/>
                <w:rFonts w:eastAsia="Malgun Gothic"/>
                <w:b/>
                <w:sz w:val="20"/>
                <w:lang w:val="en-GB"/>
              </w:rPr>
            </w:pPr>
            <w:ins w:id="832" w:author="Ye-Kui Wang (yk1)" w:date="2021-02-19T17:05:00Z">
              <w:r w:rsidRPr="000B7B83">
                <w:rPr>
                  <w:rFonts w:eastAsia="Malgun Gothic"/>
                  <w:sz w:val="20"/>
                  <w:lang w:val="en-GB"/>
                </w:rPr>
                <w:tab/>
              </w:r>
              <w:proofErr w:type="spellStart"/>
              <w:r w:rsidRPr="000B7B83">
                <w:rPr>
                  <w:rFonts w:eastAsia="Malgun Gothic"/>
                  <w:b/>
                  <w:sz w:val="20"/>
                  <w:lang w:val="en-GB"/>
                </w:rPr>
                <w:t>da_sign_flag</w:t>
              </w:r>
              <w:proofErr w:type="spellEnd"/>
            </w:ins>
          </w:p>
        </w:tc>
        <w:tc>
          <w:tcPr>
            <w:tcW w:w="1152" w:type="dxa"/>
          </w:tcPr>
          <w:p w14:paraId="05114580"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33" w:author="Ye-Kui Wang (yk1)" w:date="2021-02-19T17:05:00Z"/>
                <w:rFonts w:eastAsia="Malgun Gothic"/>
                <w:sz w:val="20"/>
                <w:lang w:val="en-GB"/>
              </w:rPr>
            </w:pPr>
            <w:proofErr w:type="gramStart"/>
            <w:ins w:id="834" w:author="Ye-Kui Wang (yk1)" w:date="2021-02-19T17:05:00Z">
              <w:r w:rsidRPr="000B7B83">
                <w:rPr>
                  <w:rFonts w:eastAsia="Malgun Gothic"/>
                  <w:sz w:val="20"/>
                  <w:lang w:val="en-GB"/>
                </w:rPr>
                <w:t>u(</w:t>
              </w:r>
              <w:proofErr w:type="gramEnd"/>
              <w:r w:rsidRPr="000B7B83">
                <w:rPr>
                  <w:rFonts w:eastAsia="Malgun Gothic"/>
                  <w:sz w:val="20"/>
                  <w:lang w:val="en-GB"/>
                </w:rPr>
                <w:t>1)</w:t>
              </w:r>
            </w:ins>
          </w:p>
        </w:tc>
      </w:tr>
      <w:tr w:rsidR="0007231B" w:rsidRPr="000B7B83" w14:paraId="1AF57C33" w14:textId="77777777" w:rsidTr="00BB1FE0">
        <w:trPr>
          <w:cantSplit/>
          <w:jc w:val="center"/>
          <w:ins w:id="835" w:author="Ye-Kui Wang (yk1)" w:date="2021-02-19T17:05:00Z"/>
        </w:trPr>
        <w:tc>
          <w:tcPr>
            <w:tcW w:w="7920" w:type="dxa"/>
          </w:tcPr>
          <w:p w14:paraId="657F6012"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36" w:author="Ye-Kui Wang (yk1)" w:date="2021-02-19T17:05:00Z"/>
                <w:rFonts w:eastAsia="Malgun Gothic"/>
                <w:b/>
                <w:sz w:val="20"/>
                <w:lang w:val="en-GB"/>
              </w:rPr>
            </w:pPr>
            <w:ins w:id="837" w:author="Ye-Kui Wang (yk1)" w:date="2021-02-19T17:05:00Z">
              <w:r w:rsidRPr="000B7B83">
                <w:rPr>
                  <w:rFonts w:eastAsia="Malgun Gothic"/>
                  <w:sz w:val="20"/>
                  <w:lang w:val="en-GB"/>
                </w:rPr>
                <w:tab/>
              </w:r>
              <w:proofErr w:type="spellStart"/>
              <w:r w:rsidRPr="000B7B83">
                <w:rPr>
                  <w:rFonts w:eastAsia="Malgun Gothic"/>
                  <w:b/>
                  <w:sz w:val="20"/>
                  <w:lang w:val="en-GB"/>
                </w:rPr>
                <w:t>da_exponent</w:t>
              </w:r>
              <w:proofErr w:type="spellEnd"/>
            </w:ins>
          </w:p>
        </w:tc>
        <w:tc>
          <w:tcPr>
            <w:tcW w:w="1152" w:type="dxa"/>
          </w:tcPr>
          <w:p w14:paraId="629576A5"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38" w:author="Ye-Kui Wang (yk1)" w:date="2021-02-19T17:05:00Z"/>
                <w:rFonts w:eastAsia="Malgun Gothic"/>
                <w:sz w:val="20"/>
                <w:lang w:val="en-GB"/>
              </w:rPr>
            </w:pPr>
            <w:proofErr w:type="gramStart"/>
            <w:ins w:id="839" w:author="Ye-Kui Wang (yk1)" w:date="2021-02-19T17:05:00Z">
              <w:r w:rsidRPr="000B7B83">
                <w:rPr>
                  <w:rFonts w:eastAsia="Malgun Gothic"/>
                  <w:sz w:val="20"/>
                  <w:lang w:val="en-GB"/>
                </w:rPr>
                <w:t>u(</w:t>
              </w:r>
              <w:proofErr w:type="gramEnd"/>
              <w:r w:rsidRPr="000B7B83">
                <w:rPr>
                  <w:rFonts w:eastAsia="Malgun Gothic"/>
                  <w:sz w:val="20"/>
                  <w:lang w:val="en-GB"/>
                </w:rPr>
                <w:t>7)</w:t>
              </w:r>
            </w:ins>
          </w:p>
        </w:tc>
      </w:tr>
      <w:tr w:rsidR="0007231B" w:rsidRPr="000B7B83" w14:paraId="102440B2" w14:textId="77777777" w:rsidTr="00BB1FE0">
        <w:trPr>
          <w:cantSplit/>
          <w:jc w:val="center"/>
          <w:ins w:id="840" w:author="Ye-Kui Wang (yk1)" w:date="2021-02-19T17:05:00Z"/>
        </w:trPr>
        <w:tc>
          <w:tcPr>
            <w:tcW w:w="7920" w:type="dxa"/>
          </w:tcPr>
          <w:p w14:paraId="56AA655A"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41" w:author="Ye-Kui Wang (yk1)" w:date="2021-02-19T17:05:00Z"/>
                <w:rFonts w:eastAsia="Malgun Gothic"/>
                <w:b/>
                <w:sz w:val="20"/>
                <w:lang w:val="en-GB"/>
              </w:rPr>
            </w:pPr>
            <w:ins w:id="842" w:author="Ye-Kui Wang (yk1)" w:date="2021-02-19T17:05:00Z">
              <w:r w:rsidRPr="000B7B83">
                <w:rPr>
                  <w:rFonts w:eastAsia="Malgun Gothic"/>
                  <w:sz w:val="20"/>
                  <w:lang w:val="en-GB"/>
                </w:rPr>
                <w:tab/>
              </w:r>
              <w:r w:rsidRPr="000B7B83">
                <w:rPr>
                  <w:rFonts w:eastAsia="Malgun Gothic"/>
                  <w:b/>
                  <w:sz w:val="20"/>
                  <w:lang w:val="en-GB"/>
                </w:rPr>
                <w:t>da_mantissa_len_minus1</w:t>
              </w:r>
            </w:ins>
          </w:p>
        </w:tc>
        <w:tc>
          <w:tcPr>
            <w:tcW w:w="1152" w:type="dxa"/>
          </w:tcPr>
          <w:p w14:paraId="61FF09B5"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43" w:author="Ye-Kui Wang (yk1)" w:date="2021-02-19T17:05:00Z"/>
                <w:rFonts w:eastAsia="Malgun Gothic"/>
                <w:sz w:val="20"/>
                <w:lang w:val="en-GB"/>
              </w:rPr>
            </w:pPr>
            <w:proofErr w:type="gramStart"/>
            <w:ins w:id="844" w:author="Ye-Kui Wang (yk1)" w:date="2021-02-19T17:05:00Z">
              <w:r w:rsidRPr="000B7B83">
                <w:rPr>
                  <w:rFonts w:eastAsia="Malgun Gothic"/>
                  <w:sz w:val="20"/>
                  <w:lang w:val="en-GB"/>
                </w:rPr>
                <w:t>u(</w:t>
              </w:r>
              <w:proofErr w:type="gramEnd"/>
              <w:r w:rsidRPr="000B7B83">
                <w:rPr>
                  <w:rFonts w:eastAsia="Malgun Gothic"/>
                  <w:sz w:val="20"/>
                  <w:lang w:val="en-GB"/>
                </w:rPr>
                <w:t>5)</w:t>
              </w:r>
            </w:ins>
          </w:p>
        </w:tc>
      </w:tr>
      <w:tr w:rsidR="0007231B" w:rsidRPr="000B7B83" w14:paraId="0B69FA40" w14:textId="77777777" w:rsidTr="00BB1FE0">
        <w:trPr>
          <w:cantSplit/>
          <w:jc w:val="center"/>
          <w:ins w:id="845" w:author="Ye-Kui Wang (yk1)" w:date="2021-02-19T17:05:00Z"/>
        </w:trPr>
        <w:tc>
          <w:tcPr>
            <w:tcW w:w="7920" w:type="dxa"/>
          </w:tcPr>
          <w:p w14:paraId="59D29B45"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46" w:author="Ye-Kui Wang (yk1)" w:date="2021-02-19T17:05:00Z"/>
                <w:rFonts w:eastAsia="Malgun Gothic"/>
                <w:b/>
                <w:sz w:val="20"/>
                <w:lang w:val="en-GB"/>
              </w:rPr>
            </w:pPr>
            <w:ins w:id="847" w:author="Ye-Kui Wang (yk1)" w:date="2021-02-19T17:05:00Z">
              <w:r w:rsidRPr="000B7B83">
                <w:rPr>
                  <w:rFonts w:eastAsia="Malgun Gothic"/>
                  <w:sz w:val="20"/>
                  <w:lang w:val="en-GB"/>
                </w:rPr>
                <w:tab/>
              </w:r>
              <w:proofErr w:type="spellStart"/>
              <w:r w:rsidRPr="000B7B83">
                <w:rPr>
                  <w:rFonts w:eastAsia="Malgun Gothic"/>
                  <w:b/>
                  <w:sz w:val="20"/>
                  <w:lang w:val="en-GB"/>
                </w:rPr>
                <w:t>da_mantissa</w:t>
              </w:r>
              <w:proofErr w:type="spellEnd"/>
            </w:ins>
          </w:p>
        </w:tc>
        <w:tc>
          <w:tcPr>
            <w:tcW w:w="1152" w:type="dxa"/>
          </w:tcPr>
          <w:p w14:paraId="7F9B7F27"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48" w:author="Ye-Kui Wang (yk1)" w:date="2021-02-19T17:05:00Z"/>
                <w:rFonts w:eastAsia="Malgun Gothic"/>
                <w:sz w:val="20"/>
                <w:lang w:val="en-GB"/>
              </w:rPr>
            </w:pPr>
            <w:ins w:id="849" w:author="Ye-Kui Wang (yk1)" w:date="2021-02-19T17:05:00Z">
              <w:r w:rsidRPr="000B7B83">
                <w:rPr>
                  <w:rFonts w:eastAsia="Malgun Gothic"/>
                  <w:sz w:val="20"/>
                  <w:lang w:val="en-GB"/>
                </w:rPr>
                <w:t>u(v)</w:t>
              </w:r>
            </w:ins>
          </w:p>
        </w:tc>
      </w:tr>
      <w:tr w:rsidR="0007231B" w:rsidRPr="000B7B83" w14:paraId="4D75A990" w14:textId="77777777" w:rsidTr="00BB1FE0">
        <w:trPr>
          <w:cantSplit/>
          <w:jc w:val="center"/>
          <w:ins w:id="850" w:author="Ye-Kui Wang (yk1)" w:date="2021-02-19T17:05:00Z"/>
        </w:trPr>
        <w:tc>
          <w:tcPr>
            <w:tcW w:w="7920" w:type="dxa"/>
          </w:tcPr>
          <w:p w14:paraId="7BB21F1F" w14:textId="77777777" w:rsidR="0007231B" w:rsidRPr="000B7B83" w:rsidRDefault="0007231B" w:rsidP="00BB1FE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851" w:author="Ye-Kui Wang (yk1)" w:date="2021-02-19T17:05:00Z"/>
                <w:rFonts w:eastAsia="Malgun Gothic"/>
                <w:sz w:val="20"/>
                <w:lang w:val="en-GB"/>
              </w:rPr>
            </w:pPr>
            <w:ins w:id="852" w:author="Ye-Kui Wang (yk1)" w:date="2021-02-19T17:05:00Z">
              <w:r w:rsidRPr="000B7B83">
                <w:rPr>
                  <w:rFonts w:eastAsia="Malgun Gothic"/>
                  <w:sz w:val="20"/>
                  <w:lang w:val="en-GB"/>
                </w:rPr>
                <w:t>}</w:t>
              </w:r>
            </w:ins>
          </w:p>
        </w:tc>
        <w:tc>
          <w:tcPr>
            <w:tcW w:w="1152" w:type="dxa"/>
          </w:tcPr>
          <w:p w14:paraId="7B60D91A" w14:textId="77777777" w:rsidR="0007231B" w:rsidRPr="000B7B83" w:rsidRDefault="0007231B" w:rsidP="00BB1FE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853" w:author="Ye-Kui Wang (yk1)" w:date="2021-02-19T17:05:00Z"/>
                <w:rFonts w:eastAsia="Malgun Gothic"/>
                <w:sz w:val="20"/>
                <w:lang w:val="en-GB"/>
              </w:rPr>
            </w:pPr>
          </w:p>
        </w:tc>
      </w:tr>
    </w:tbl>
    <w:p w14:paraId="39E7092A" w14:textId="77777777" w:rsidR="00403C9F" w:rsidRPr="000B7B83" w:rsidRDefault="00403C9F"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54" w:author="Ye-Kui Wang (yk1)" w:date="2021-02-19T16:38:00Z"/>
          <w:rFonts w:eastAsia="Malgun Gothic"/>
          <w:bCs/>
          <w:sz w:val="20"/>
          <w:lang w:val="en-GB" w:eastAsia="zh-CN"/>
        </w:rPr>
      </w:pPr>
    </w:p>
    <w:p w14:paraId="1D8353ED" w14:textId="4F6B89A7" w:rsidR="00953EAD" w:rsidRPr="00380AC5" w:rsidRDefault="00953EAD" w:rsidP="00953EAD">
      <w:pPr>
        <w:pStyle w:val="Annex3"/>
        <w:tabs>
          <w:tab w:val="clear" w:pos="720"/>
          <w:tab w:val="clear" w:pos="794"/>
          <w:tab w:val="clear" w:pos="1191"/>
          <w:tab w:val="clear" w:pos="1440"/>
          <w:tab w:val="clear" w:pos="2160"/>
          <w:tab w:val="left" w:pos="851"/>
        </w:tabs>
        <w:ind w:left="0" w:firstLine="0"/>
        <w:textAlignment w:val="auto"/>
        <w:rPr>
          <w:ins w:id="855" w:author="Ye-Kui Wang (yk1)" w:date="2021-02-19T16:42:00Z"/>
          <w:noProof/>
          <w:lang w:val="fr-CH"/>
        </w:rPr>
      </w:pPr>
      <w:ins w:id="856" w:author="Ye-Kui Wang (yk1)" w:date="2021-02-19T16:42:00Z">
        <w:r>
          <w:rPr>
            <w:noProof/>
            <w:lang w:val="fr-CH"/>
          </w:rPr>
          <w:t>8.2</w:t>
        </w:r>
      </w:ins>
      <w:ins w:id="857" w:author="Ye-Kui Wang (yk1)" w:date="2021-02-19T16:57:00Z">
        <w:r w:rsidR="00403C9F">
          <w:rPr>
            <w:noProof/>
            <w:lang w:val="fr-CH"/>
          </w:rPr>
          <w:t>1.</w:t>
        </w:r>
      </w:ins>
      <w:ins w:id="858" w:author="Ye-Kui Wang (yk1)" w:date="2021-02-19T16:42:00Z">
        <w:r>
          <w:rPr>
            <w:noProof/>
            <w:lang w:val="fr-CH"/>
          </w:rPr>
          <w:t xml:space="preserve">1 </w:t>
        </w:r>
      </w:ins>
      <w:ins w:id="859" w:author="Ye-Kui Wang (yk1)" w:date="2021-02-19T16:45:00Z">
        <w:r w:rsidR="00A40111" w:rsidRPr="00A40111">
          <w:rPr>
            <w:noProof/>
            <w:lang w:val="fr-CH"/>
          </w:rPr>
          <w:t xml:space="preserve">Depth representation information SEI message </w:t>
        </w:r>
      </w:ins>
      <w:ins w:id="860" w:author="Ye-Kui Wang (yk1)" w:date="2021-02-19T16:42:00Z">
        <w:r>
          <w:rPr>
            <w:noProof/>
            <w:lang w:val="fr-CH"/>
          </w:rPr>
          <w:t>s</w:t>
        </w:r>
      </w:ins>
      <w:ins w:id="861" w:author="Ye-Kui Wang (yk1)" w:date="2021-02-19T16:46:00Z">
        <w:r w:rsidR="00A40111">
          <w:rPr>
            <w:noProof/>
            <w:lang w:val="fr-CH"/>
          </w:rPr>
          <w:t>emantics</w:t>
        </w:r>
      </w:ins>
    </w:p>
    <w:p w14:paraId="20A7C4D4"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62" w:author="Ye-Kui Wang (yk1)" w:date="2021-02-19T16:38:00Z"/>
          <w:rFonts w:eastAsia="Malgun Gothic"/>
          <w:sz w:val="20"/>
          <w:lang w:val="en-GB" w:eastAsia="zh-CN"/>
        </w:rPr>
      </w:pPr>
      <w:ins w:id="863" w:author="Ye-Kui Wang (yk1)" w:date="2021-02-19T16:38:00Z">
        <w:r w:rsidRPr="000B7B83">
          <w:rPr>
            <w:rFonts w:eastAsia="Malgun Gothic"/>
            <w:sz w:val="20"/>
            <w:lang w:val="en-GB" w:eastAsia="zh-CN"/>
          </w:rPr>
          <w:t>The syntax elements in the depth representation information SEI message specify various parameters for auxiliary pictures of type AUX_DEPTH for the purpose of processing decoded primary and auxiliary pictures prior to rendering on a 3D display, such as view synthesis. Specifically, depth or disparity ranges for depth pictures are specified.</w:t>
        </w:r>
      </w:ins>
    </w:p>
    <w:p w14:paraId="5F36CCB5"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64" w:author="Ye-Kui Wang (yk1)" w:date="2021-02-19T16:38:00Z"/>
          <w:rFonts w:eastAsia="Malgun Gothic"/>
          <w:sz w:val="20"/>
          <w:lang w:val="en-GB" w:eastAsia="zh-CN"/>
        </w:rPr>
      </w:pPr>
      <w:ins w:id="865" w:author="Ye-Kui Wang (yk1)" w:date="2021-02-19T16:38:00Z">
        <w:r w:rsidRPr="000B7B83">
          <w:rPr>
            <w:rFonts w:eastAsia="Malgun Gothic"/>
            <w:sz w:val="20"/>
            <w:lang w:val="en-GB" w:eastAsia="zh-CN"/>
          </w:rPr>
          <w:t xml:space="preserve">When present, the depth representation information SEI message shall be associated with one or more layers with </w:t>
        </w:r>
        <w:proofErr w:type="spellStart"/>
        <w:r w:rsidRPr="000B7B83">
          <w:rPr>
            <w:rFonts w:eastAsia="Malgun Gothic"/>
            <w:sz w:val="20"/>
            <w:lang w:val="en-GB" w:eastAsia="zh-CN"/>
          </w:rPr>
          <w:t>AuxId</w:t>
        </w:r>
        <w:proofErr w:type="spellEnd"/>
        <w:r w:rsidRPr="000B7B83">
          <w:rPr>
            <w:rFonts w:eastAsia="Malgun Gothic"/>
            <w:sz w:val="20"/>
            <w:lang w:val="en-GB" w:eastAsia="zh-CN"/>
          </w:rPr>
          <w:t xml:space="preserve"> value equal to AUX_DEPTH. </w:t>
        </w:r>
        <w:r w:rsidRPr="000B7B83">
          <w:rPr>
            <w:rFonts w:eastAsia="Malgun Gothic"/>
            <w:sz w:val="20"/>
            <w:lang w:val="en-GB"/>
          </w:rPr>
          <w:t xml:space="preserve">The following semantics apply separately to each </w:t>
        </w:r>
        <w:proofErr w:type="spellStart"/>
        <w:r w:rsidRPr="000B7B83">
          <w:rPr>
            <w:rFonts w:eastAsia="Malgun Gothic"/>
            <w:sz w:val="20"/>
            <w:lang w:val="en-GB"/>
          </w:rPr>
          <w:t>nuh_layer_id</w:t>
        </w:r>
        <w:proofErr w:type="spellEnd"/>
        <w:r w:rsidRPr="000B7B83">
          <w:rPr>
            <w:rFonts w:eastAsia="Malgun Gothic"/>
            <w:sz w:val="20"/>
            <w:lang w:val="en-GB"/>
          </w:rPr>
          <w:t xml:space="preserve"> </w:t>
        </w:r>
        <w:proofErr w:type="spellStart"/>
        <w:r w:rsidRPr="000B7B83">
          <w:rPr>
            <w:rFonts w:eastAsia="Malgun Gothic"/>
            <w:sz w:val="20"/>
            <w:lang w:val="en-GB"/>
          </w:rPr>
          <w:t>targetLayerId</w:t>
        </w:r>
        <w:proofErr w:type="spellEnd"/>
        <w:r w:rsidRPr="000B7B83">
          <w:rPr>
            <w:rFonts w:eastAsia="Malgun Gothic"/>
            <w:sz w:val="20"/>
            <w:lang w:val="en-GB"/>
          </w:rPr>
          <w:t xml:space="preserve"> among the </w:t>
        </w:r>
        <w:proofErr w:type="spellStart"/>
        <w:r w:rsidRPr="000B7B83">
          <w:rPr>
            <w:rFonts w:eastAsia="Malgun Gothic"/>
            <w:sz w:val="20"/>
            <w:lang w:val="en-GB"/>
          </w:rPr>
          <w:t>nuh_layer_id</w:t>
        </w:r>
        <w:proofErr w:type="spellEnd"/>
        <w:r w:rsidRPr="000B7B83">
          <w:rPr>
            <w:rFonts w:eastAsia="Malgun Gothic"/>
            <w:sz w:val="20"/>
            <w:lang w:val="en-GB"/>
          </w:rPr>
          <w:t xml:space="preserve"> values to which the depth representation information SEI message applies.</w:t>
        </w:r>
      </w:ins>
    </w:p>
    <w:p w14:paraId="545837D6"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66" w:author="Ye-Kui Wang (yk1)" w:date="2021-02-19T16:38:00Z"/>
          <w:rFonts w:eastAsia="Malgun Gothic"/>
          <w:sz w:val="20"/>
          <w:lang w:val="en-GB" w:eastAsia="zh-CN"/>
        </w:rPr>
      </w:pPr>
      <w:ins w:id="867" w:author="Ye-Kui Wang (yk1)" w:date="2021-02-19T16:38:00Z">
        <w:r w:rsidRPr="000B7B83">
          <w:rPr>
            <w:rFonts w:eastAsia="Malgun Gothic"/>
            <w:sz w:val="20"/>
            <w:lang w:val="en-GB" w:eastAsia="zh-CN"/>
          </w:rPr>
          <w:t xml:space="preserve">When present, the depth representation information SEI message may be included in any access unit. It is recommended that, when present, the SEI message is included for the purpose of random access in an access unit in which the coded picture with </w:t>
        </w:r>
        <w:proofErr w:type="spellStart"/>
        <w:r w:rsidRPr="000B7B83">
          <w:rPr>
            <w:rFonts w:eastAsia="Malgun Gothic"/>
            <w:sz w:val="20"/>
            <w:lang w:val="en-GB" w:eastAsia="zh-CN"/>
          </w:rPr>
          <w:t>nuh_layer_id</w:t>
        </w:r>
        <w:proofErr w:type="spellEnd"/>
        <w:r w:rsidRPr="000B7B83">
          <w:rPr>
            <w:rFonts w:eastAsia="Malgun Gothic"/>
            <w:sz w:val="20"/>
            <w:lang w:val="en-GB" w:eastAsia="zh-CN"/>
          </w:rPr>
          <w:t xml:space="preserve"> equal to </w:t>
        </w:r>
        <w:proofErr w:type="spellStart"/>
        <w:r w:rsidRPr="000B7B83">
          <w:rPr>
            <w:rFonts w:eastAsia="Malgun Gothic"/>
            <w:sz w:val="20"/>
            <w:lang w:val="en-GB" w:eastAsia="zh-CN"/>
          </w:rPr>
          <w:t>targetLayerId</w:t>
        </w:r>
        <w:proofErr w:type="spellEnd"/>
        <w:r w:rsidRPr="000B7B83">
          <w:rPr>
            <w:rFonts w:eastAsia="Malgun Gothic"/>
            <w:sz w:val="20"/>
            <w:lang w:val="en-GB" w:eastAsia="zh-CN"/>
          </w:rPr>
          <w:t xml:space="preserve"> is an IRAP picture.</w:t>
        </w:r>
      </w:ins>
    </w:p>
    <w:p w14:paraId="5762DECA"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868" w:author="Ye-Kui Wang (yk1)" w:date="2021-02-19T16:38:00Z"/>
          <w:rFonts w:eastAsia="SimSun"/>
          <w:sz w:val="20"/>
          <w:szCs w:val="22"/>
          <w:lang w:val="en-GB"/>
        </w:rPr>
      </w:pPr>
      <w:ins w:id="869" w:author="Ye-Kui Wang (yk1)" w:date="2021-02-19T16:38:00Z">
        <w:r w:rsidRPr="000B7B83">
          <w:rPr>
            <w:rFonts w:eastAsia="SimSun"/>
            <w:sz w:val="20"/>
            <w:lang w:val="en-GB"/>
          </w:rPr>
          <w:t xml:space="preserve">For an auxiliary picture with </w:t>
        </w:r>
        <w:proofErr w:type="spellStart"/>
        <w:r w:rsidRPr="000B7B83">
          <w:rPr>
            <w:rFonts w:eastAsia="SimSun"/>
            <w:sz w:val="20"/>
            <w:lang w:val="en-GB"/>
          </w:rPr>
          <w:t>AuxId</w:t>
        </w:r>
        <w:proofErr w:type="spellEnd"/>
        <w:r w:rsidRPr="000B7B83">
          <w:rPr>
            <w:rFonts w:eastAsia="SimSun"/>
            <w:sz w:val="20"/>
            <w:lang w:val="en-GB"/>
          </w:rPr>
          <w:t>[ </w:t>
        </w:r>
        <w:proofErr w:type="spellStart"/>
        <w:r w:rsidRPr="000B7B83">
          <w:rPr>
            <w:rFonts w:eastAsia="SimSun"/>
            <w:sz w:val="20"/>
            <w:lang w:val="en-GB"/>
          </w:rPr>
          <w:t>targetLayerId</w:t>
        </w:r>
        <w:proofErr w:type="spellEnd"/>
        <w:r w:rsidRPr="000B7B83">
          <w:rPr>
            <w:rFonts w:eastAsia="SimSun"/>
            <w:sz w:val="20"/>
            <w:lang w:val="en-GB"/>
          </w:rPr>
          <w:t xml:space="preserve"> ] equal to AUX_DEPTH, an associated primary picture, if any, is a picture in the same access unit having </w:t>
        </w:r>
        <w:proofErr w:type="spellStart"/>
        <w:r w:rsidRPr="000B7B83">
          <w:rPr>
            <w:rFonts w:eastAsia="SimSun"/>
            <w:sz w:val="20"/>
            <w:lang w:val="en-GB"/>
          </w:rPr>
          <w:t>AuxId</w:t>
        </w:r>
        <w:proofErr w:type="spellEnd"/>
        <w:r w:rsidRPr="000B7B83">
          <w:rPr>
            <w:rFonts w:eastAsia="SimSun"/>
            <w:sz w:val="20"/>
            <w:lang w:val="en-GB"/>
          </w:rPr>
          <w:t>[ </w:t>
        </w:r>
        <w:proofErr w:type="spellStart"/>
        <w:r w:rsidRPr="000B7B83">
          <w:rPr>
            <w:rFonts w:eastAsia="SimSun"/>
            <w:sz w:val="20"/>
            <w:lang w:val="en-GB"/>
          </w:rPr>
          <w:t>nuhLayerIdB</w:t>
        </w:r>
        <w:proofErr w:type="spellEnd"/>
        <w:r w:rsidRPr="000B7B83">
          <w:rPr>
            <w:rFonts w:eastAsia="SimSun"/>
            <w:sz w:val="20"/>
            <w:lang w:val="en-GB"/>
          </w:rPr>
          <w:t xml:space="preserve"> ] equal to 0 such that </w:t>
        </w:r>
        <w:proofErr w:type="spellStart"/>
        <w:r w:rsidRPr="000B7B83">
          <w:rPr>
            <w:rFonts w:eastAsia="SimSun"/>
            <w:sz w:val="20"/>
            <w:lang w:val="en-GB"/>
          </w:rPr>
          <w:t>ScalabilityId</w:t>
        </w:r>
        <w:proofErr w:type="spellEnd"/>
        <w:r w:rsidRPr="000B7B83">
          <w:rPr>
            <w:rFonts w:eastAsia="SimSun"/>
            <w:sz w:val="20"/>
            <w:lang w:val="en-GB"/>
          </w:rPr>
          <w:t>[ </w:t>
        </w:r>
        <w:proofErr w:type="spellStart"/>
        <w:r w:rsidRPr="000B7B83">
          <w:rPr>
            <w:rFonts w:eastAsia="SimSun"/>
            <w:sz w:val="20"/>
            <w:lang w:val="en-GB"/>
          </w:rPr>
          <w:t>LayerIdxInVps</w:t>
        </w:r>
        <w:proofErr w:type="spellEnd"/>
        <w:r w:rsidRPr="000B7B83">
          <w:rPr>
            <w:rFonts w:eastAsia="SimSun"/>
            <w:sz w:val="20"/>
            <w:lang w:val="en-GB"/>
          </w:rPr>
          <w:t>[ </w:t>
        </w:r>
        <w:proofErr w:type="spellStart"/>
        <w:r w:rsidRPr="000B7B83">
          <w:rPr>
            <w:rFonts w:eastAsia="SimSun"/>
            <w:sz w:val="20"/>
            <w:lang w:val="en-GB"/>
          </w:rPr>
          <w:t>targetLayerId</w:t>
        </w:r>
        <w:proofErr w:type="spellEnd"/>
        <w:r w:rsidRPr="000B7B83">
          <w:rPr>
            <w:rFonts w:eastAsia="SimSun"/>
            <w:sz w:val="20"/>
            <w:lang w:val="en-GB"/>
          </w:rPr>
          <w:t xml:space="preserve"> ] ][ j ] is equal to </w:t>
        </w:r>
        <w:proofErr w:type="spellStart"/>
        <w:r w:rsidRPr="000B7B83">
          <w:rPr>
            <w:rFonts w:eastAsia="SimSun"/>
            <w:sz w:val="20"/>
            <w:lang w:val="en-GB"/>
          </w:rPr>
          <w:t>ScalabilityId</w:t>
        </w:r>
        <w:proofErr w:type="spellEnd"/>
        <w:r w:rsidRPr="000B7B83">
          <w:rPr>
            <w:rFonts w:eastAsia="SimSun"/>
            <w:sz w:val="20"/>
            <w:lang w:val="en-GB"/>
          </w:rPr>
          <w:t>[ </w:t>
        </w:r>
        <w:proofErr w:type="spellStart"/>
        <w:r w:rsidRPr="000B7B83">
          <w:rPr>
            <w:rFonts w:eastAsia="SimSun"/>
            <w:sz w:val="20"/>
            <w:lang w:val="en-GB"/>
          </w:rPr>
          <w:t>LayerIdxInVps</w:t>
        </w:r>
        <w:proofErr w:type="spellEnd"/>
        <w:r w:rsidRPr="000B7B83">
          <w:rPr>
            <w:rFonts w:eastAsia="SimSun"/>
            <w:sz w:val="20"/>
            <w:lang w:val="en-GB"/>
          </w:rPr>
          <w:t>[ </w:t>
        </w:r>
        <w:proofErr w:type="spellStart"/>
        <w:r w:rsidRPr="000B7B83">
          <w:rPr>
            <w:rFonts w:eastAsia="SimSun"/>
            <w:sz w:val="20"/>
            <w:lang w:val="en-GB"/>
          </w:rPr>
          <w:t>nuhLayerIdB</w:t>
        </w:r>
        <w:proofErr w:type="spellEnd"/>
        <w:r w:rsidRPr="000B7B83">
          <w:rPr>
            <w:rFonts w:eastAsia="SimSun"/>
            <w:sz w:val="20"/>
            <w:lang w:val="en-GB"/>
          </w:rPr>
          <w:t> ] ][ j ] for all values of j in the range of 0 to 2, inclusive, and 4 to 15, inclusive.</w:t>
        </w:r>
      </w:ins>
    </w:p>
    <w:p w14:paraId="0709C141"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70" w:author="Ye-Kui Wang (yk1)" w:date="2021-02-19T16:38:00Z"/>
          <w:rFonts w:eastAsia="Malgun Gothic"/>
          <w:sz w:val="20"/>
          <w:lang w:val="en-GB" w:eastAsia="zh-CN"/>
        </w:rPr>
      </w:pPr>
      <w:ins w:id="871" w:author="Ye-Kui Wang (yk1)" w:date="2021-02-19T16:38:00Z">
        <w:r w:rsidRPr="000B7B83">
          <w:rPr>
            <w:rFonts w:eastAsia="Malgun Gothic"/>
            <w:sz w:val="20"/>
            <w:lang w:val="en-GB" w:eastAsia="zh-CN"/>
          </w:rPr>
          <w:t xml:space="preserve">The information indicated in the SEI message applies to all the pictures with </w:t>
        </w:r>
        <w:proofErr w:type="spellStart"/>
        <w:r w:rsidRPr="000B7B83">
          <w:rPr>
            <w:rFonts w:eastAsia="Malgun Gothic"/>
            <w:sz w:val="20"/>
            <w:lang w:val="en-GB" w:eastAsia="zh-CN"/>
          </w:rPr>
          <w:t>nuh_layer_id</w:t>
        </w:r>
        <w:proofErr w:type="spellEnd"/>
        <w:r w:rsidRPr="000B7B83">
          <w:rPr>
            <w:rFonts w:eastAsia="Malgun Gothic"/>
            <w:sz w:val="20"/>
            <w:lang w:val="en-GB" w:eastAsia="zh-CN"/>
          </w:rPr>
          <w:t xml:space="preserve"> equal to </w:t>
        </w:r>
        <w:proofErr w:type="spellStart"/>
        <w:r w:rsidRPr="000B7B83">
          <w:rPr>
            <w:rFonts w:eastAsia="Malgun Gothic"/>
            <w:sz w:val="20"/>
            <w:lang w:val="en-GB" w:eastAsia="zh-CN"/>
          </w:rPr>
          <w:t>targetLayerId</w:t>
        </w:r>
        <w:proofErr w:type="spellEnd"/>
        <w:r w:rsidRPr="000B7B83">
          <w:rPr>
            <w:rFonts w:eastAsia="Malgun Gothic"/>
            <w:sz w:val="20"/>
            <w:lang w:val="en-GB" w:eastAsia="zh-CN"/>
          </w:rPr>
          <w:t xml:space="preserve"> from the access unit containing the SEI message up to but excluding the next picture, in decoding order, associated with a depth representation information SEI message applicable to </w:t>
        </w:r>
        <w:proofErr w:type="spellStart"/>
        <w:r w:rsidRPr="000B7B83">
          <w:rPr>
            <w:rFonts w:eastAsia="Malgun Gothic"/>
            <w:sz w:val="20"/>
            <w:lang w:val="en-GB" w:eastAsia="zh-CN"/>
          </w:rPr>
          <w:t>targetLayerId</w:t>
        </w:r>
        <w:proofErr w:type="spellEnd"/>
        <w:r w:rsidRPr="000B7B83">
          <w:rPr>
            <w:rFonts w:eastAsia="Malgun Gothic"/>
            <w:sz w:val="20"/>
            <w:lang w:val="en-GB" w:eastAsia="zh-CN"/>
          </w:rPr>
          <w:t xml:space="preserve"> or to the end of the CLVS of the </w:t>
        </w:r>
        <w:proofErr w:type="spellStart"/>
        <w:r w:rsidRPr="000B7B83">
          <w:rPr>
            <w:rFonts w:eastAsia="Malgun Gothic"/>
            <w:sz w:val="20"/>
            <w:lang w:val="en-GB" w:eastAsia="zh-CN"/>
          </w:rPr>
          <w:t>nuh_layer_id</w:t>
        </w:r>
        <w:proofErr w:type="spellEnd"/>
        <w:r w:rsidRPr="000B7B83">
          <w:rPr>
            <w:rFonts w:eastAsia="Malgun Gothic"/>
            <w:sz w:val="20"/>
            <w:lang w:val="en-GB" w:eastAsia="zh-CN"/>
          </w:rPr>
          <w:t xml:space="preserve"> equal to </w:t>
        </w:r>
        <w:proofErr w:type="spellStart"/>
        <w:r w:rsidRPr="000B7B83">
          <w:rPr>
            <w:rFonts w:eastAsia="Malgun Gothic"/>
            <w:sz w:val="20"/>
            <w:lang w:val="en-GB" w:eastAsia="zh-CN"/>
          </w:rPr>
          <w:t>targetLayerId</w:t>
        </w:r>
        <w:proofErr w:type="spellEnd"/>
        <w:r w:rsidRPr="000B7B83">
          <w:rPr>
            <w:rFonts w:eastAsia="Malgun Gothic"/>
            <w:sz w:val="20"/>
            <w:lang w:val="en-GB" w:eastAsia="zh-CN"/>
          </w:rPr>
          <w:t>, whichever is earlier in decoding order.</w:t>
        </w:r>
      </w:ins>
    </w:p>
    <w:p w14:paraId="1C47943C"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72" w:author="Ye-Kui Wang (yk1)" w:date="2021-02-19T16:38:00Z"/>
          <w:rFonts w:eastAsia="Malgun Gothic"/>
          <w:sz w:val="20"/>
          <w:lang w:val="en-GB" w:eastAsia="zh-CN"/>
        </w:rPr>
      </w:pPr>
      <w:proofErr w:type="spellStart"/>
      <w:ins w:id="873" w:author="Ye-Kui Wang (yk1)" w:date="2021-02-19T16:38:00Z">
        <w:r w:rsidRPr="000B7B83">
          <w:rPr>
            <w:rFonts w:eastAsia="Malgun Gothic"/>
            <w:b/>
            <w:sz w:val="20"/>
            <w:lang w:val="en-GB" w:eastAsia="zh-CN"/>
          </w:rPr>
          <w:t>z_near_flag</w:t>
        </w:r>
        <w:proofErr w:type="spellEnd"/>
        <w:r w:rsidRPr="000B7B83">
          <w:rPr>
            <w:rFonts w:eastAsia="Malgun Gothic"/>
            <w:sz w:val="20"/>
            <w:lang w:val="en-GB" w:eastAsia="zh-CN"/>
          </w:rPr>
          <w:t xml:space="preserve"> equal to 0 specifies that the syntax elements specifying the nearest depth value are not present in the syntax structure. </w:t>
        </w:r>
        <w:proofErr w:type="spellStart"/>
        <w:r w:rsidRPr="000B7B83">
          <w:rPr>
            <w:rFonts w:eastAsia="Malgun Gothic"/>
            <w:sz w:val="20"/>
            <w:lang w:val="en-GB" w:eastAsia="zh-CN"/>
          </w:rPr>
          <w:t>z_near_flag</w:t>
        </w:r>
        <w:proofErr w:type="spellEnd"/>
        <w:r w:rsidRPr="000B7B83">
          <w:rPr>
            <w:rFonts w:eastAsia="Malgun Gothic"/>
            <w:sz w:val="20"/>
            <w:lang w:val="en-GB" w:eastAsia="zh-CN"/>
          </w:rPr>
          <w:t xml:space="preserve"> equal to 1 specifies that the syntax elements specifying the nearest depth value are present in the syntax structure.</w:t>
        </w:r>
      </w:ins>
    </w:p>
    <w:p w14:paraId="010E8F6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74" w:author="Ye-Kui Wang (yk1)" w:date="2021-02-19T16:38:00Z"/>
          <w:rFonts w:eastAsia="Malgun Gothic"/>
          <w:sz w:val="20"/>
          <w:lang w:val="en-GB" w:eastAsia="zh-CN"/>
        </w:rPr>
      </w:pPr>
      <w:proofErr w:type="spellStart"/>
      <w:ins w:id="875" w:author="Ye-Kui Wang (yk1)" w:date="2021-02-19T16:38:00Z">
        <w:r w:rsidRPr="000B7B83">
          <w:rPr>
            <w:rFonts w:eastAsia="Malgun Gothic"/>
            <w:b/>
            <w:sz w:val="20"/>
            <w:lang w:val="en-GB" w:eastAsia="zh-CN"/>
          </w:rPr>
          <w:t>z_far_flag</w:t>
        </w:r>
        <w:proofErr w:type="spellEnd"/>
        <w:r w:rsidRPr="000B7B83">
          <w:rPr>
            <w:rFonts w:eastAsia="Malgun Gothic"/>
            <w:sz w:val="20"/>
            <w:lang w:val="en-GB" w:eastAsia="zh-CN"/>
          </w:rPr>
          <w:t xml:space="preserve"> equal to 0 specifies that the syntax elements specifying the farthest depth value are not present in the syntax structure. </w:t>
        </w:r>
        <w:proofErr w:type="spellStart"/>
        <w:r w:rsidRPr="000B7B83">
          <w:rPr>
            <w:rFonts w:eastAsia="Malgun Gothic"/>
            <w:sz w:val="20"/>
            <w:lang w:val="en-GB" w:eastAsia="zh-CN"/>
          </w:rPr>
          <w:t>z_far_flag</w:t>
        </w:r>
        <w:proofErr w:type="spellEnd"/>
        <w:r w:rsidRPr="000B7B83">
          <w:rPr>
            <w:rFonts w:eastAsia="Malgun Gothic"/>
            <w:sz w:val="20"/>
            <w:lang w:val="en-GB" w:eastAsia="zh-CN"/>
          </w:rPr>
          <w:t xml:space="preserve"> equal to 1 specifies that the syntax elements specifying the farthest depth value are present in the syntax structure.</w:t>
        </w:r>
      </w:ins>
    </w:p>
    <w:p w14:paraId="26A102F8"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76" w:author="Ye-Kui Wang (yk1)" w:date="2021-02-19T16:38:00Z"/>
          <w:rFonts w:eastAsia="Malgun Gothic"/>
          <w:sz w:val="20"/>
          <w:lang w:val="en-GB" w:eastAsia="zh-CN"/>
        </w:rPr>
      </w:pPr>
      <w:proofErr w:type="spellStart"/>
      <w:ins w:id="877" w:author="Ye-Kui Wang (yk1)" w:date="2021-02-19T16:38:00Z">
        <w:r w:rsidRPr="000B7B83">
          <w:rPr>
            <w:rFonts w:eastAsia="Malgun Gothic"/>
            <w:b/>
            <w:sz w:val="20"/>
            <w:lang w:val="en-GB" w:eastAsia="zh-CN"/>
          </w:rPr>
          <w:t>d_min_flag</w:t>
        </w:r>
        <w:proofErr w:type="spellEnd"/>
        <w:r w:rsidRPr="000B7B83">
          <w:rPr>
            <w:rFonts w:eastAsia="Malgun Gothic"/>
            <w:sz w:val="20"/>
            <w:lang w:val="en-GB" w:eastAsia="zh-CN"/>
          </w:rPr>
          <w:t xml:space="preserve"> equal to 0 specifies that the syntax elements specifying the minimum disparity value are not present in the syntax structure. </w:t>
        </w:r>
        <w:proofErr w:type="spellStart"/>
        <w:r w:rsidRPr="000B7B83">
          <w:rPr>
            <w:rFonts w:eastAsia="Malgun Gothic"/>
            <w:sz w:val="20"/>
            <w:lang w:val="en-GB" w:eastAsia="zh-CN"/>
          </w:rPr>
          <w:t>d_min_flag</w:t>
        </w:r>
        <w:proofErr w:type="spellEnd"/>
        <w:r w:rsidRPr="000B7B83">
          <w:rPr>
            <w:rFonts w:eastAsia="Malgun Gothic"/>
            <w:sz w:val="20"/>
            <w:lang w:val="en-GB" w:eastAsia="zh-CN"/>
          </w:rPr>
          <w:t xml:space="preserve"> equal to 1 specifies that the syntax elements specifying the minimum disparity value are present in the syntax structure.</w:t>
        </w:r>
      </w:ins>
    </w:p>
    <w:p w14:paraId="09FBAAAE"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78" w:author="Ye-Kui Wang (yk1)" w:date="2021-02-19T16:38:00Z"/>
          <w:rFonts w:eastAsia="Malgun Gothic"/>
          <w:sz w:val="20"/>
          <w:lang w:val="en-GB" w:eastAsia="zh-CN"/>
        </w:rPr>
      </w:pPr>
      <w:proofErr w:type="spellStart"/>
      <w:ins w:id="879" w:author="Ye-Kui Wang (yk1)" w:date="2021-02-19T16:38:00Z">
        <w:r w:rsidRPr="000B7B83">
          <w:rPr>
            <w:rFonts w:eastAsia="Malgun Gothic"/>
            <w:b/>
            <w:sz w:val="20"/>
            <w:lang w:val="en-GB" w:eastAsia="zh-CN"/>
          </w:rPr>
          <w:t>d_max_flag</w:t>
        </w:r>
        <w:proofErr w:type="spellEnd"/>
        <w:r w:rsidRPr="000B7B83">
          <w:rPr>
            <w:rFonts w:eastAsia="Malgun Gothic"/>
            <w:sz w:val="20"/>
            <w:lang w:val="en-GB" w:eastAsia="zh-CN"/>
          </w:rPr>
          <w:t xml:space="preserve"> equal to 0 specifies that the syntax elements specifying the maximum disparity value are not present in the syntax structure. </w:t>
        </w:r>
        <w:proofErr w:type="spellStart"/>
        <w:r w:rsidRPr="000B7B83">
          <w:rPr>
            <w:rFonts w:eastAsia="Malgun Gothic"/>
            <w:sz w:val="20"/>
            <w:lang w:val="en-GB" w:eastAsia="zh-CN"/>
          </w:rPr>
          <w:t>d_max_flag</w:t>
        </w:r>
        <w:proofErr w:type="spellEnd"/>
        <w:r w:rsidRPr="000B7B83">
          <w:rPr>
            <w:rFonts w:eastAsia="Malgun Gothic"/>
            <w:sz w:val="20"/>
            <w:lang w:val="en-GB" w:eastAsia="zh-CN"/>
          </w:rPr>
          <w:t xml:space="preserve"> equal to 1 specifies that the syntax elements specifying the maximum disparity value are present in the syntax structure.</w:t>
        </w:r>
      </w:ins>
    </w:p>
    <w:p w14:paraId="16CF983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80" w:author="Ye-Kui Wang (yk1)" w:date="2021-02-19T16:38:00Z"/>
          <w:rFonts w:eastAsia="Malgun Gothic"/>
          <w:sz w:val="20"/>
          <w:lang w:val="en-GB" w:eastAsia="zh-CN"/>
        </w:rPr>
      </w:pPr>
      <w:proofErr w:type="spellStart"/>
      <w:ins w:id="881" w:author="Ye-Kui Wang (yk1)" w:date="2021-02-19T16:38:00Z">
        <w:r w:rsidRPr="000B7B83">
          <w:rPr>
            <w:rFonts w:eastAsia="Malgun Gothic"/>
            <w:b/>
            <w:sz w:val="20"/>
            <w:lang w:val="en-GB" w:eastAsia="zh-CN"/>
          </w:rPr>
          <w:t>depth_representation_type</w:t>
        </w:r>
        <w:proofErr w:type="spellEnd"/>
        <w:r w:rsidRPr="000B7B83">
          <w:rPr>
            <w:rFonts w:eastAsia="Malgun Gothic"/>
            <w:sz w:val="20"/>
            <w:lang w:val="en-GB" w:eastAsia="zh-CN"/>
          </w:rPr>
          <w:t xml:space="preserve"> specifies the representation definition of decoded luma samples of auxiliary pictures as specified in </w:t>
        </w:r>
        <w:r w:rsidRPr="000B7B83">
          <w:rPr>
            <w:rFonts w:eastAsia="Malgun Gothic"/>
            <w:sz w:val="20"/>
            <w:lang w:val="en-GB"/>
          </w:rPr>
          <w:t>Table </w:t>
        </w:r>
        <w:bookmarkStart w:id="882" w:name="_Hlk60083402"/>
        <w:r w:rsidRPr="000B7B83">
          <w:rPr>
            <w:rFonts w:eastAsia="Malgun Gothic"/>
            <w:sz w:val="20"/>
            <w:highlight w:val="yellow"/>
            <w:lang w:val="en-GB"/>
          </w:rPr>
          <w:t>Y1</w:t>
        </w:r>
        <w:bookmarkEnd w:id="882"/>
        <w:r w:rsidRPr="000B7B83">
          <w:rPr>
            <w:rFonts w:eastAsia="Malgun Gothic"/>
            <w:sz w:val="20"/>
            <w:lang w:val="en-GB" w:eastAsia="zh-CN"/>
          </w:rPr>
          <w:t xml:space="preserve">. In </w:t>
        </w:r>
        <w:r w:rsidRPr="000B7B83">
          <w:rPr>
            <w:rFonts w:eastAsia="Malgun Gothic"/>
            <w:sz w:val="20"/>
            <w:lang w:val="en-GB"/>
          </w:rPr>
          <w:t>Table </w:t>
        </w:r>
        <w:r w:rsidRPr="000B7B83">
          <w:rPr>
            <w:rFonts w:eastAsia="Malgun Gothic"/>
            <w:sz w:val="20"/>
            <w:highlight w:val="yellow"/>
            <w:lang w:val="en-GB"/>
          </w:rPr>
          <w:t>Y1</w:t>
        </w:r>
        <w:r w:rsidRPr="000B7B83">
          <w:rPr>
            <w:rFonts w:eastAsia="Malgun Gothic"/>
            <w:sz w:val="20"/>
            <w:lang w:val="en-GB" w:eastAsia="zh-CN"/>
          </w:rPr>
          <w:t>, disparity specifies the horizontal displacement between two texture views and Z value specifies the distance from a camera.</w:t>
        </w:r>
      </w:ins>
    </w:p>
    <w:p w14:paraId="35100EC6"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883" w:author="Ye-Kui Wang (yk1)" w:date="2021-02-19T16:38:00Z"/>
          <w:rFonts w:eastAsia="Malgun Gothic"/>
          <w:sz w:val="20"/>
          <w:lang w:val="en-GB" w:eastAsia="zh-CN"/>
        </w:rPr>
      </w:pPr>
      <w:ins w:id="884" w:author="Ye-Kui Wang (yk1)" w:date="2021-02-19T16:38:00Z">
        <w:r w:rsidRPr="000B7B83">
          <w:rPr>
            <w:rFonts w:eastAsia="Malgun Gothic"/>
            <w:sz w:val="20"/>
            <w:lang w:val="en-GB" w:eastAsia="zh-CN"/>
          </w:rPr>
          <w:t xml:space="preserve">The variable </w:t>
        </w:r>
        <w:proofErr w:type="spellStart"/>
        <w:r w:rsidRPr="000B7B83">
          <w:rPr>
            <w:rFonts w:eastAsia="Malgun Gothic"/>
            <w:sz w:val="20"/>
            <w:lang w:val="en-GB" w:eastAsia="zh-CN"/>
          </w:rPr>
          <w:t>maxVal</w:t>
        </w:r>
        <w:proofErr w:type="spellEnd"/>
        <w:r w:rsidRPr="000B7B83">
          <w:rPr>
            <w:rFonts w:eastAsia="Malgun Gothic"/>
            <w:sz w:val="20"/>
            <w:lang w:val="en-GB" w:eastAsia="zh-CN"/>
          </w:rPr>
          <w:t xml:space="preserve"> is set equal to ( 1  &lt;&lt;  ( 8 + bit_depth_luma_minus8 ) ) − 1, where bit_depth_luma_minus8 is </w:t>
        </w:r>
        <w:r w:rsidRPr="000B7B83">
          <w:rPr>
            <w:rFonts w:eastAsia="Malgun Gothic"/>
            <w:sz w:val="20"/>
            <w:lang w:val="en-GB" w:eastAsia="zh-CN"/>
          </w:rPr>
          <w:lastRenderedPageBreak/>
          <w:t xml:space="preserve">the value included in or inferred for the active SPS of the layer with </w:t>
        </w:r>
        <w:proofErr w:type="spellStart"/>
        <w:r w:rsidRPr="000B7B83">
          <w:rPr>
            <w:rFonts w:eastAsia="Malgun Gothic"/>
            <w:sz w:val="20"/>
            <w:lang w:val="en-GB" w:eastAsia="zh-CN"/>
          </w:rPr>
          <w:t>nuh_layer_id</w:t>
        </w:r>
        <w:proofErr w:type="spellEnd"/>
        <w:r w:rsidRPr="000B7B83">
          <w:rPr>
            <w:rFonts w:eastAsia="Malgun Gothic"/>
            <w:sz w:val="20"/>
            <w:lang w:val="en-GB" w:eastAsia="zh-CN"/>
          </w:rPr>
          <w:t xml:space="preserve"> equal to </w:t>
        </w:r>
        <w:proofErr w:type="spellStart"/>
        <w:r w:rsidRPr="000B7B83">
          <w:rPr>
            <w:rFonts w:eastAsia="Malgun Gothic"/>
            <w:sz w:val="20"/>
            <w:lang w:val="en-GB" w:eastAsia="zh-CN"/>
          </w:rPr>
          <w:t>targetLayerId</w:t>
        </w:r>
        <w:proofErr w:type="spellEnd"/>
        <w:r w:rsidRPr="000B7B83">
          <w:rPr>
            <w:rFonts w:eastAsia="Malgun Gothic"/>
            <w:sz w:val="20"/>
            <w:lang w:val="en-GB" w:eastAsia="zh-CN"/>
          </w:rPr>
          <w:t>.</w:t>
        </w:r>
      </w:ins>
    </w:p>
    <w:p w14:paraId="4413A360" w14:textId="77777777" w:rsidR="000B7B83" w:rsidRPr="000B7B83" w:rsidRDefault="000B7B83" w:rsidP="000B7B8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ins w:id="885" w:author="Ye-Kui Wang (yk1)" w:date="2021-02-19T16:38:00Z"/>
          <w:rFonts w:eastAsia="Malgun Gothic"/>
          <w:b/>
          <w:bCs/>
          <w:sz w:val="20"/>
          <w:lang w:val="en-GB"/>
        </w:rPr>
      </w:pPr>
      <w:bookmarkStart w:id="886" w:name="_Ref399011480"/>
      <w:bookmarkStart w:id="887" w:name="_Toc415476545"/>
      <w:bookmarkStart w:id="888" w:name="_Toc423602614"/>
      <w:bookmarkStart w:id="889" w:name="_Toc423602788"/>
      <w:bookmarkStart w:id="890" w:name="_Toc501130674"/>
      <w:bookmarkStart w:id="891" w:name="_Toc503770683"/>
      <w:ins w:id="892" w:author="Ye-Kui Wang (yk1)" w:date="2021-02-19T16:38:00Z">
        <w:r w:rsidRPr="000B7B83">
          <w:rPr>
            <w:rFonts w:eastAsia="Malgun Gothic"/>
            <w:b/>
            <w:bCs/>
            <w:sz w:val="20"/>
            <w:lang w:val="en-GB"/>
          </w:rPr>
          <w:t>Table </w:t>
        </w:r>
        <w:bookmarkEnd w:id="886"/>
        <w:r w:rsidRPr="000B7B83">
          <w:rPr>
            <w:rFonts w:eastAsia="Malgun Gothic"/>
            <w:b/>
            <w:bCs/>
            <w:sz w:val="20"/>
            <w:highlight w:val="yellow"/>
            <w:lang w:val="en-GB"/>
          </w:rPr>
          <w:t>Y1</w:t>
        </w:r>
        <w:r w:rsidRPr="000B7B83">
          <w:rPr>
            <w:rFonts w:eastAsia="Malgun Gothic"/>
            <w:b/>
            <w:bCs/>
            <w:sz w:val="20"/>
            <w:lang w:val="en-GB"/>
          </w:rPr>
          <w:t xml:space="preserve"> – </w:t>
        </w:r>
        <w:r w:rsidRPr="000B7B83">
          <w:rPr>
            <w:rFonts w:eastAsia="Malgun Gothic"/>
            <w:b/>
            <w:bCs/>
            <w:sz w:val="20"/>
            <w:lang w:val="en-GB" w:eastAsia="zh-CN"/>
          </w:rPr>
          <w:t xml:space="preserve">Definition of </w:t>
        </w:r>
        <w:proofErr w:type="spellStart"/>
        <w:r w:rsidRPr="000B7B83">
          <w:rPr>
            <w:rFonts w:eastAsia="Malgun Gothic"/>
            <w:b/>
            <w:bCs/>
            <w:sz w:val="20"/>
            <w:lang w:val="en-GB" w:eastAsia="zh-CN"/>
          </w:rPr>
          <w:t>depth_representation_type</w:t>
        </w:r>
        <w:bookmarkEnd w:id="887"/>
        <w:bookmarkEnd w:id="888"/>
        <w:bookmarkEnd w:id="889"/>
        <w:bookmarkEnd w:id="890"/>
        <w:bookmarkEnd w:id="891"/>
        <w:proofErr w:type="spellEnd"/>
      </w:ins>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1"/>
        <w:gridCol w:w="6861"/>
      </w:tblGrid>
      <w:tr w:rsidR="000B7B83" w:rsidRPr="000B7B83" w14:paraId="2A608B18" w14:textId="77777777" w:rsidTr="00450C30">
        <w:trPr>
          <w:jc w:val="center"/>
          <w:ins w:id="893" w:author="Ye-Kui Wang (yk1)" w:date="2021-02-19T16:38:00Z"/>
        </w:trPr>
        <w:tc>
          <w:tcPr>
            <w:tcW w:w="2521" w:type="dxa"/>
          </w:tcPr>
          <w:p w14:paraId="406F691D" w14:textId="77777777" w:rsidR="000B7B83" w:rsidRPr="000B7B83" w:rsidRDefault="000B7B83" w:rsidP="000B7B8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894" w:author="Ye-Kui Wang (yk1)" w:date="2021-02-19T16:38:00Z"/>
                <w:rFonts w:eastAsia="SimSun"/>
                <w:b/>
                <w:noProof/>
                <w:sz w:val="18"/>
                <w:lang w:val="en-GB" w:eastAsia="zh-CN"/>
              </w:rPr>
            </w:pPr>
            <w:ins w:id="895" w:author="Ye-Kui Wang (yk1)" w:date="2021-02-19T16:38:00Z">
              <w:r w:rsidRPr="000B7B83">
                <w:rPr>
                  <w:rFonts w:eastAsia="SimSun"/>
                  <w:b/>
                  <w:noProof/>
                  <w:sz w:val="18"/>
                  <w:lang w:val="en-GB" w:eastAsia="zh-CN"/>
                </w:rPr>
                <w:t>depth_representation_type</w:t>
              </w:r>
            </w:ins>
          </w:p>
        </w:tc>
        <w:tc>
          <w:tcPr>
            <w:tcW w:w="6861" w:type="dxa"/>
          </w:tcPr>
          <w:p w14:paraId="0D20476B" w14:textId="77777777" w:rsidR="000B7B83" w:rsidRPr="000B7B83" w:rsidRDefault="000B7B83" w:rsidP="000B7B8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896" w:author="Ye-Kui Wang (yk1)" w:date="2021-02-19T16:38:00Z"/>
                <w:rFonts w:eastAsia="SimSun"/>
                <w:b/>
                <w:noProof/>
                <w:sz w:val="18"/>
                <w:lang w:val="en-GB" w:eastAsia="zh-CN"/>
              </w:rPr>
            </w:pPr>
            <w:ins w:id="897" w:author="Ye-Kui Wang (yk1)" w:date="2021-02-19T16:38:00Z">
              <w:r w:rsidRPr="000B7B83">
                <w:rPr>
                  <w:rFonts w:eastAsia="SimSun"/>
                  <w:b/>
                  <w:noProof/>
                  <w:sz w:val="18"/>
                  <w:lang w:val="en-GB" w:eastAsia="zh-CN"/>
                </w:rPr>
                <w:t>Interpretation</w:t>
              </w:r>
            </w:ins>
          </w:p>
        </w:tc>
      </w:tr>
      <w:tr w:rsidR="000B7B83" w:rsidRPr="000B7B83" w14:paraId="4AA1ADCF" w14:textId="77777777" w:rsidTr="00450C30">
        <w:trPr>
          <w:jc w:val="center"/>
          <w:ins w:id="898" w:author="Ye-Kui Wang (yk1)" w:date="2021-02-19T16:38:00Z"/>
        </w:trPr>
        <w:tc>
          <w:tcPr>
            <w:tcW w:w="2521" w:type="dxa"/>
          </w:tcPr>
          <w:p w14:paraId="54C4EC89"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899" w:author="Ye-Kui Wang (yk1)" w:date="2021-02-19T16:38:00Z"/>
                <w:rFonts w:eastAsia="SimSun"/>
                <w:sz w:val="18"/>
                <w:lang w:val="en-GB" w:eastAsia="zh-CN"/>
              </w:rPr>
            </w:pPr>
            <w:ins w:id="900" w:author="Ye-Kui Wang (yk1)" w:date="2021-02-19T16:38:00Z">
              <w:r w:rsidRPr="000B7B83">
                <w:rPr>
                  <w:rFonts w:eastAsia="SimSun"/>
                  <w:sz w:val="18"/>
                  <w:lang w:val="en-GB" w:eastAsia="zh-CN"/>
                </w:rPr>
                <w:t>0</w:t>
              </w:r>
            </w:ins>
          </w:p>
        </w:tc>
        <w:tc>
          <w:tcPr>
            <w:tcW w:w="6861" w:type="dxa"/>
          </w:tcPr>
          <w:p w14:paraId="21B3354A"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01" w:author="Ye-Kui Wang (yk1)" w:date="2021-02-19T16:38:00Z"/>
                <w:rFonts w:eastAsia="SimSun"/>
                <w:sz w:val="18"/>
                <w:lang w:val="en-GB" w:eastAsia="zh-CN"/>
              </w:rPr>
            </w:pPr>
            <w:ins w:id="902" w:author="Ye-Kui Wang (yk1)" w:date="2021-02-19T16:38:00Z">
              <w:r w:rsidRPr="000B7B83">
                <w:rPr>
                  <w:rFonts w:eastAsia="SimSun"/>
                  <w:sz w:val="18"/>
                  <w:lang w:val="en-GB" w:eastAsia="zh-CN"/>
                </w:rPr>
                <w:t xml:space="preserve">Each decoded luma sample value of an auxiliary picture represents an inverse of Z value that is uniformly quantized into the range of 0 to </w:t>
              </w:r>
              <w:proofErr w:type="spellStart"/>
              <w:r w:rsidRPr="000B7B83">
                <w:rPr>
                  <w:rFonts w:eastAsia="SimSun"/>
                  <w:sz w:val="18"/>
                  <w:lang w:val="en-GB" w:eastAsia="zh-CN"/>
                </w:rPr>
                <w:t>maxVal</w:t>
              </w:r>
              <w:proofErr w:type="spellEnd"/>
              <w:r w:rsidRPr="000B7B83">
                <w:rPr>
                  <w:rFonts w:eastAsia="SimSun"/>
                  <w:sz w:val="18"/>
                  <w:lang w:val="en-GB" w:eastAsia="zh-CN"/>
                </w:rPr>
                <w:t>, inclusive.</w:t>
              </w:r>
            </w:ins>
          </w:p>
          <w:p w14:paraId="73101279"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03" w:author="Ye-Kui Wang (yk1)" w:date="2021-02-19T16:38:00Z"/>
                <w:rFonts w:eastAsia="SimSun"/>
                <w:sz w:val="18"/>
                <w:lang w:val="en-GB" w:eastAsia="zh-CN"/>
              </w:rPr>
            </w:pPr>
            <w:ins w:id="904" w:author="Ye-Kui Wang (yk1)" w:date="2021-02-19T16:38:00Z">
              <w:r w:rsidRPr="000B7B83">
                <w:rPr>
                  <w:rFonts w:eastAsia="SimSun"/>
                  <w:sz w:val="18"/>
                  <w:lang w:val="en-GB" w:eastAsia="zh-CN"/>
                </w:rPr>
                <w:t xml:space="preserve">When </w:t>
              </w:r>
              <w:proofErr w:type="spellStart"/>
              <w:r w:rsidRPr="000B7B83">
                <w:rPr>
                  <w:rFonts w:eastAsia="SimSun"/>
                  <w:sz w:val="18"/>
                  <w:lang w:val="en-GB" w:eastAsia="zh-CN"/>
                </w:rPr>
                <w:t>z_far_flag</w:t>
              </w:r>
              <w:proofErr w:type="spellEnd"/>
              <w:r w:rsidRPr="000B7B83">
                <w:rPr>
                  <w:rFonts w:eastAsia="SimSun"/>
                  <w:sz w:val="18"/>
                  <w:lang w:val="en-GB" w:eastAsia="zh-CN"/>
                </w:rPr>
                <w:t xml:space="preserve"> is equal to 1, the luma sample value equal to 0 represents the inverse of </w:t>
              </w:r>
              <w:proofErr w:type="spellStart"/>
              <w:r w:rsidRPr="000B7B83">
                <w:rPr>
                  <w:rFonts w:eastAsia="SimSun"/>
                  <w:sz w:val="18"/>
                  <w:lang w:val="en-GB" w:eastAsia="zh-CN"/>
                </w:rPr>
                <w:t>ZFar</w:t>
              </w:r>
              <w:proofErr w:type="spellEnd"/>
              <w:r w:rsidRPr="000B7B83">
                <w:rPr>
                  <w:rFonts w:eastAsia="SimSun"/>
                  <w:sz w:val="18"/>
                  <w:lang w:val="en-GB" w:eastAsia="zh-CN"/>
                </w:rPr>
                <w:t xml:space="preserve"> (specified below). When </w:t>
              </w:r>
              <w:proofErr w:type="spellStart"/>
              <w:r w:rsidRPr="000B7B83">
                <w:rPr>
                  <w:rFonts w:eastAsia="SimSun"/>
                  <w:sz w:val="18"/>
                  <w:lang w:val="en-GB" w:eastAsia="zh-CN"/>
                </w:rPr>
                <w:t>z_near_flag</w:t>
              </w:r>
              <w:proofErr w:type="spellEnd"/>
              <w:r w:rsidRPr="000B7B83">
                <w:rPr>
                  <w:rFonts w:eastAsia="SimSun"/>
                  <w:sz w:val="18"/>
                  <w:lang w:val="en-GB" w:eastAsia="zh-CN"/>
                </w:rPr>
                <w:t xml:space="preserve"> is equal to 1, the luma sample value equal to </w:t>
              </w:r>
              <w:proofErr w:type="spellStart"/>
              <w:r w:rsidRPr="000B7B83">
                <w:rPr>
                  <w:rFonts w:eastAsia="SimSun"/>
                  <w:sz w:val="18"/>
                  <w:lang w:val="en-GB" w:eastAsia="zh-CN"/>
                </w:rPr>
                <w:t>maxVal</w:t>
              </w:r>
              <w:proofErr w:type="spellEnd"/>
              <w:r w:rsidRPr="000B7B83">
                <w:rPr>
                  <w:rFonts w:eastAsia="SimSun"/>
                  <w:sz w:val="18"/>
                  <w:lang w:val="en-GB" w:eastAsia="zh-CN"/>
                </w:rPr>
                <w:t xml:space="preserve"> represents the inverse of </w:t>
              </w:r>
              <w:proofErr w:type="spellStart"/>
              <w:r w:rsidRPr="000B7B83">
                <w:rPr>
                  <w:rFonts w:eastAsia="SimSun"/>
                  <w:sz w:val="18"/>
                  <w:lang w:val="en-GB" w:eastAsia="zh-CN"/>
                </w:rPr>
                <w:t>ZNear</w:t>
              </w:r>
              <w:proofErr w:type="spellEnd"/>
              <w:r w:rsidRPr="000B7B83">
                <w:rPr>
                  <w:rFonts w:eastAsia="SimSun"/>
                  <w:sz w:val="18"/>
                  <w:lang w:val="en-GB" w:eastAsia="zh-CN"/>
                </w:rPr>
                <w:t xml:space="preserve"> (specified below).</w:t>
              </w:r>
            </w:ins>
          </w:p>
        </w:tc>
      </w:tr>
      <w:tr w:rsidR="000B7B83" w:rsidRPr="000B7B83" w14:paraId="21552D7E" w14:textId="77777777" w:rsidTr="00450C30">
        <w:trPr>
          <w:jc w:val="center"/>
          <w:ins w:id="905" w:author="Ye-Kui Wang (yk1)" w:date="2021-02-19T16:38:00Z"/>
        </w:trPr>
        <w:tc>
          <w:tcPr>
            <w:tcW w:w="2521" w:type="dxa"/>
          </w:tcPr>
          <w:p w14:paraId="3795AFCC"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06" w:author="Ye-Kui Wang (yk1)" w:date="2021-02-19T16:38:00Z"/>
                <w:rFonts w:eastAsia="SimSun"/>
                <w:sz w:val="18"/>
                <w:lang w:val="en-GB" w:eastAsia="zh-CN"/>
              </w:rPr>
            </w:pPr>
            <w:ins w:id="907" w:author="Ye-Kui Wang (yk1)" w:date="2021-02-19T16:38:00Z">
              <w:r w:rsidRPr="000B7B83">
                <w:rPr>
                  <w:rFonts w:eastAsia="SimSun"/>
                  <w:sz w:val="18"/>
                  <w:lang w:val="en-GB" w:eastAsia="zh-CN"/>
                </w:rPr>
                <w:t>1</w:t>
              </w:r>
            </w:ins>
          </w:p>
        </w:tc>
        <w:tc>
          <w:tcPr>
            <w:tcW w:w="6861" w:type="dxa"/>
          </w:tcPr>
          <w:p w14:paraId="0485F789"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08" w:author="Ye-Kui Wang (yk1)" w:date="2021-02-19T16:38:00Z"/>
                <w:rFonts w:eastAsia="SimSun"/>
                <w:sz w:val="18"/>
                <w:lang w:val="en-GB" w:eastAsia="zh-CN"/>
              </w:rPr>
            </w:pPr>
            <w:ins w:id="909" w:author="Ye-Kui Wang (yk1)" w:date="2021-02-19T16:38:00Z">
              <w:r w:rsidRPr="000B7B83">
                <w:rPr>
                  <w:rFonts w:eastAsia="SimSun"/>
                  <w:sz w:val="18"/>
                  <w:lang w:val="en-GB" w:eastAsia="zh-CN"/>
                </w:rPr>
                <w:t xml:space="preserve">Each decoded luma sample value of an auxiliary picture represents disparity that is uniformly quantized into the range of 0 to </w:t>
              </w:r>
              <w:proofErr w:type="spellStart"/>
              <w:r w:rsidRPr="000B7B83">
                <w:rPr>
                  <w:rFonts w:eastAsia="SimSun"/>
                  <w:sz w:val="18"/>
                  <w:lang w:val="en-GB" w:eastAsia="zh-CN"/>
                </w:rPr>
                <w:t>maxVal</w:t>
              </w:r>
              <w:proofErr w:type="spellEnd"/>
              <w:r w:rsidRPr="000B7B83">
                <w:rPr>
                  <w:rFonts w:eastAsia="SimSun"/>
                  <w:sz w:val="18"/>
                  <w:lang w:val="en-GB" w:eastAsia="zh-CN"/>
                </w:rPr>
                <w:t>, inclusive.</w:t>
              </w:r>
            </w:ins>
          </w:p>
          <w:p w14:paraId="2275EEC1"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10" w:author="Ye-Kui Wang (yk1)" w:date="2021-02-19T16:38:00Z"/>
                <w:rFonts w:eastAsia="SimSun"/>
                <w:sz w:val="18"/>
                <w:lang w:val="en-GB" w:eastAsia="zh-CN"/>
              </w:rPr>
            </w:pPr>
            <w:ins w:id="911" w:author="Ye-Kui Wang (yk1)" w:date="2021-02-19T16:38:00Z">
              <w:r w:rsidRPr="000B7B83">
                <w:rPr>
                  <w:rFonts w:eastAsia="SimSun"/>
                  <w:sz w:val="18"/>
                  <w:lang w:val="en-GB" w:eastAsia="zh-CN"/>
                </w:rPr>
                <w:t xml:space="preserve">When </w:t>
              </w:r>
              <w:proofErr w:type="spellStart"/>
              <w:r w:rsidRPr="000B7B83">
                <w:rPr>
                  <w:rFonts w:eastAsia="SimSun"/>
                  <w:sz w:val="18"/>
                  <w:lang w:val="en-GB" w:eastAsia="zh-CN"/>
                </w:rPr>
                <w:t>d_min_flag</w:t>
              </w:r>
              <w:proofErr w:type="spellEnd"/>
              <w:r w:rsidRPr="000B7B83">
                <w:rPr>
                  <w:rFonts w:eastAsia="SimSun"/>
                  <w:sz w:val="18"/>
                  <w:lang w:val="en-GB" w:eastAsia="zh-CN"/>
                </w:rPr>
                <w:t xml:space="preserve"> is equal to 1, the luma sample value equal to 0 represents </w:t>
              </w:r>
              <w:proofErr w:type="spellStart"/>
              <w:r w:rsidRPr="000B7B83">
                <w:rPr>
                  <w:rFonts w:eastAsia="SimSun"/>
                  <w:sz w:val="18"/>
                  <w:lang w:val="en-GB" w:eastAsia="zh-CN"/>
                </w:rPr>
                <w:t>DMin</w:t>
              </w:r>
              <w:proofErr w:type="spellEnd"/>
              <w:r w:rsidRPr="000B7B83">
                <w:rPr>
                  <w:rFonts w:eastAsia="SimSun"/>
                  <w:sz w:val="18"/>
                  <w:lang w:val="en-GB" w:eastAsia="zh-CN"/>
                </w:rPr>
                <w:t xml:space="preserve"> (specified below). When </w:t>
              </w:r>
              <w:proofErr w:type="spellStart"/>
              <w:r w:rsidRPr="000B7B83">
                <w:rPr>
                  <w:rFonts w:eastAsia="SimSun"/>
                  <w:sz w:val="18"/>
                  <w:lang w:val="en-GB" w:eastAsia="zh-CN"/>
                </w:rPr>
                <w:t>d_max_flag</w:t>
              </w:r>
              <w:proofErr w:type="spellEnd"/>
              <w:r w:rsidRPr="000B7B83">
                <w:rPr>
                  <w:rFonts w:eastAsia="SimSun"/>
                  <w:sz w:val="18"/>
                  <w:lang w:val="en-GB" w:eastAsia="zh-CN"/>
                </w:rPr>
                <w:t xml:space="preserve"> is equal to 1, the luma sample value equal to </w:t>
              </w:r>
              <w:proofErr w:type="spellStart"/>
              <w:r w:rsidRPr="000B7B83">
                <w:rPr>
                  <w:rFonts w:eastAsia="SimSun"/>
                  <w:sz w:val="18"/>
                  <w:lang w:val="en-GB" w:eastAsia="zh-CN"/>
                </w:rPr>
                <w:t>maxVal</w:t>
              </w:r>
              <w:proofErr w:type="spellEnd"/>
              <w:r w:rsidRPr="000B7B83">
                <w:rPr>
                  <w:rFonts w:eastAsia="SimSun"/>
                  <w:sz w:val="18"/>
                  <w:lang w:val="en-GB" w:eastAsia="zh-CN"/>
                </w:rPr>
                <w:t xml:space="preserve"> represents </w:t>
              </w:r>
              <w:proofErr w:type="spellStart"/>
              <w:r w:rsidRPr="000B7B83">
                <w:rPr>
                  <w:rFonts w:eastAsia="SimSun"/>
                  <w:sz w:val="18"/>
                  <w:lang w:val="en-GB" w:eastAsia="zh-CN"/>
                </w:rPr>
                <w:t>DMax</w:t>
              </w:r>
              <w:proofErr w:type="spellEnd"/>
              <w:r w:rsidRPr="000B7B83">
                <w:rPr>
                  <w:rFonts w:eastAsia="SimSun"/>
                  <w:sz w:val="18"/>
                  <w:lang w:val="en-GB" w:eastAsia="zh-CN"/>
                </w:rPr>
                <w:t xml:space="preserve"> (specified below). </w:t>
              </w:r>
            </w:ins>
          </w:p>
        </w:tc>
      </w:tr>
      <w:tr w:rsidR="000B7B83" w:rsidRPr="000B7B83" w14:paraId="7B470EAE" w14:textId="77777777" w:rsidTr="00450C30">
        <w:trPr>
          <w:jc w:val="center"/>
          <w:ins w:id="912" w:author="Ye-Kui Wang (yk1)" w:date="2021-02-19T16:38:00Z"/>
        </w:trPr>
        <w:tc>
          <w:tcPr>
            <w:tcW w:w="2521" w:type="dxa"/>
          </w:tcPr>
          <w:p w14:paraId="5BBF0A45"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13" w:author="Ye-Kui Wang (yk1)" w:date="2021-02-19T16:38:00Z"/>
                <w:rFonts w:eastAsia="SimSun"/>
                <w:sz w:val="18"/>
                <w:lang w:val="en-GB" w:eastAsia="zh-CN"/>
              </w:rPr>
            </w:pPr>
            <w:ins w:id="914" w:author="Ye-Kui Wang (yk1)" w:date="2021-02-19T16:38:00Z">
              <w:r w:rsidRPr="000B7B83">
                <w:rPr>
                  <w:rFonts w:eastAsia="SimSun"/>
                  <w:sz w:val="18"/>
                  <w:lang w:val="en-GB" w:eastAsia="zh-CN"/>
                </w:rPr>
                <w:t>2</w:t>
              </w:r>
            </w:ins>
          </w:p>
        </w:tc>
        <w:tc>
          <w:tcPr>
            <w:tcW w:w="6861" w:type="dxa"/>
          </w:tcPr>
          <w:p w14:paraId="4AF9EE8E"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15" w:author="Ye-Kui Wang (yk1)" w:date="2021-02-19T16:38:00Z"/>
                <w:rFonts w:eastAsia="SimSun"/>
                <w:sz w:val="18"/>
                <w:lang w:val="en-GB" w:eastAsia="zh-CN"/>
              </w:rPr>
            </w:pPr>
            <w:ins w:id="916" w:author="Ye-Kui Wang (yk1)" w:date="2021-02-19T16:38:00Z">
              <w:r w:rsidRPr="000B7B83">
                <w:rPr>
                  <w:rFonts w:eastAsia="SimSun"/>
                  <w:sz w:val="18"/>
                  <w:lang w:val="en-GB" w:eastAsia="zh-CN"/>
                </w:rPr>
                <w:t xml:space="preserve">Each decoded luma sample value of an auxiliary picture represents a Z value uniformly quantized into the range of 0 to </w:t>
              </w:r>
              <w:proofErr w:type="spellStart"/>
              <w:r w:rsidRPr="000B7B83">
                <w:rPr>
                  <w:rFonts w:eastAsia="SimSun"/>
                  <w:sz w:val="18"/>
                  <w:lang w:val="en-GB" w:eastAsia="zh-CN"/>
                </w:rPr>
                <w:t>maxVal</w:t>
              </w:r>
              <w:proofErr w:type="spellEnd"/>
              <w:r w:rsidRPr="000B7B83">
                <w:rPr>
                  <w:rFonts w:eastAsia="SimSun"/>
                  <w:sz w:val="18"/>
                  <w:lang w:val="en-GB" w:eastAsia="zh-CN"/>
                </w:rPr>
                <w:t>, inclusive.</w:t>
              </w:r>
            </w:ins>
          </w:p>
          <w:p w14:paraId="7141903B"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17" w:author="Ye-Kui Wang (yk1)" w:date="2021-02-19T16:38:00Z"/>
                <w:rFonts w:eastAsia="SimSun"/>
                <w:sz w:val="18"/>
                <w:lang w:val="en-GB" w:eastAsia="zh-CN"/>
              </w:rPr>
            </w:pPr>
            <w:ins w:id="918" w:author="Ye-Kui Wang (yk1)" w:date="2021-02-19T16:38:00Z">
              <w:r w:rsidRPr="000B7B83">
                <w:rPr>
                  <w:rFonts w:eastAsia="SimSun"/>
                  <w:sz w:val="18"/>
                  <w:lang w:val="en-GB" w:eastAsia="zh-CN"/>
                </w:rPr>
                <w:t xml:space="preserve">When </w:t>
              </w:r>
              <w:proofErr w:type="spellStart"/>
              <w:r w:rsidRPr="000B7B83">
                <w:rPr>
                  <w:rFonts w:eastAsia="SimSun"/>
                  <w:sz w:val="18"/>
                  <w:lang w:val="en-GB" w:eastAsia="zh-CN"/>
                </w:rPr>
                <w:t>z_far_flag</w:t>
              </w:r>
              <w:proofErr w:type="spellEnd"/>
              <w:r w:rsidRPr="000B7B83">
                <w:rPr>
                  <w:rFonts w:eastAsia="SimSun"/>
                  <w:sz w:val="18"/>
                  <w:lang w:val="en-GB" w:eastAsia="zh-CN"/>
                </w:rPr>
                <w:t xml:space="preserve"> is equal to 1, the luma sample value equal to 0 corresponds to </w:t>
              </w:r>
              <w:proofErr w:type="spellStart"/>
              <w:r w:rsidRPr="000B7B83">
                <w:rPr>
                  <w:rFonts w:eastAsia="SimSun"/>
                  <w:sz w:val="18"/>
                  <w:lang w:val="en-GB" w:eastAsia="zh-CN"/>
                </w:rPr>
                <w:t>ZFar</w:t>
              </w:r>
              <w:proofErr w:type="spellEnd"/>
              <w:r w:rsidRPr="000B7B83">
                <w:rPr>
                  <w:rFonts w:eastAsia="SimSun"/>
                  <w:sz w:val="18"/>
                  <w:lang w:val="en-GB" w:eastAsia="zh-CN"/>
                </w:rPr>
                <w:t xml:space="preserve"> (specified below). When </w:t>
              </w:r>
              <w:proofErr w:type="spellStart"/>
              <w:r w:rsidRPr="000B7B83">
                <w:rPr>
                  <w:rFonts w:eastAsia="SimSun"/>
                  <w:sz w:val="18"/>
                  <w:lang w:val="en-GB" w:eastAsia="zh-CN"/>
                </w:rPr>
                <w:t>z_near_flag</w:t>
              </w:r>
              <w:proofErr w:type="spellEnd"/>
              <w:r w:rsidRPr="000B7B83">
                <w:rPr>
                  <w:rFonts w:eastAsia="SimSun"/>
                  <w:sz w:val="18"/>
                  <w:lang w:val="en-GB" w:eastAsia="zh-CN"/>
                </w:rPr>
                <w:t xml:space="preserve"> is equal to 1, the luma sample value equal to </w:t>
              </w:r>
              <w:proofErr w:type="spellStart"/>
              <w:r w:rsidRPr="000B7B83">
                <w:rPr>
                  <w:rFonts w:eastAsia="SimSun"/>
                  <w:sz w:val="18"/>
                  <w:lang w:val="en-GB" w:eastAsia="zh-CN"/>
                </w:rPr>
                <w:t>maxVal</w:t>
              </w:r>
              <w:proofErr w:type="spellEnd"/>
              <w:r w:rsidRPr="000B7B83">
                <w:rPr>
                  <w:rFonts w:eastAsia="SimSun"/>
                  <w:sz w:val="18"/>
                  <w:lang w:val="en-GB" w:eastAsia="zh-CN"/>
                </w:rPr>
                <w:t xml:space="preserve"> represents </w:t>
              </w:r>
              <w:proofErr w:type="spellStart"/>
              <w:r w:rsidRPr="000B7B83">
                <w:rPr>
                  <w:rFonts w:eastAsia="SimSun"/>
                  <w:sz w:val="18"/>
                  <w:lang w:val="en-GB" w:eastAsia="zh-CN"/>
                </w:rPr>
                <w:t>ZNear</w:t>
              </w:r>
              <w:proofErr w:type="spellEnd"/>
              <w:r w:rsidRPr="000B7B83">
                <w:rPr>
                  <w:rFonts w:eastAsia="SimSun"/>
                  <w:sz w:val="18"/>
                  <w:lang w:val="en-GB" w:eastAsia="zh-CN"/>
                </w:rPr>
                <w:t xml:space="preserve"> (specified below). </w:t>
              </w:r>
            </w:ins>
          </w:p>
        </w:tc>
      </w:tr>
      <w:tr w:rsidR="000B7B83" w:rsidRPr="000B7B83" w14:paraId="49E80423" w14:textId="77777777" w:rsidTr="00450C30">
        <w:trPr>
          <w:jc w:val="center"/>
          <w:ins w:id="919" w:author="Ye-Kui Wang (yk1)" w:date="2021-02-19T16:38:00Z"/>
        </w:trPr>
        <w:tc>
          <w:tcPr>
            <w:tcW w:w="2521" w:type="dxa"/>
          </w:tcPr>
          <w:p w14:paraId="700B3519"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20" w:author="Ye-Kui Wang (yk1)" w:date="2021-02-19T16:38:00Z"/>
                <w:rFonts w:eastAsia="SimSun"/>
                <w:sz w:val="18"/>
                <w:lang w:val="en-GB" w:eastAsia="zh-CN"/>
              </w:rPr>
            </w:pPr>
            <w:ins w:id="921" w:author="Ye-Kui Wang (yk1)" w:date="2021-02-19T16:38:00Z">
              <w:r w:rsidRPr="000B7B83">
                <w:rPr>
                  <w:rFonts w:eastAsia="SimSun"/>
                  <w:sz w:val="18"/>
                  <w:lang w:val="en-GB" w:eastAsia="zh-CN"/>
                </w:rPr>
                <w:t>3</w:t>
              </w:r>
            </w:ins>
          </w:p>
        </w:tc>
        <w:tc>
          <w:tcPr>
            <w:tcW w:w="6861" w:type="dxa"/>
          </w:tcPr>
          <w:p w14:paraId="79010514"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22" w:author="Ye-Kui Wang (yk1)" w:date="2021-02-19T16:38:00Z"/>
                <w:rFonts w:eastAsia="SimSun"/>
                <w:sz w:val="18"/>
                <w:lang w:val="en-GB" w:eastAsia="zh-CN"/>
              </w:rPr>
            </w:pPr>
            <w:ins w:id="923" w:author="Ye-Kui Wang (yk1)" w:date="2021-02-19T16:38:00Z">
              <w:r w:rsidRPr="000B7B83">
                <w:rPr>
                  <w:rFonts w:eastAsia="SimSun"/>
                  <w:sz w:val="18"/>
                  <w:lang w:val="en-GB" w:eastAsia="zh-CN"/>
                </w:rPr>
                <w:t xml:space="preserve">Each decoded luma sample value of an auxiliary picture represents a nonlinearly mapped disparity, normalized in range from 0 to </w:t>
              </w:r>
              <w:proofErr w:type="spellStart"/>
              <w:r w:rsidRPr="000B7B83">
                <w:rPr>
                  <w:rFonts w:eastAsia="SimSun"/>
                  <w:sz w:val="18"/>
                  <w:lang w:val="en-GB" w:eastAsia="zh-CN"/>
                </w:rPr>
                <w:t>maxVal</w:t>
              </w:r>
              <w:proofErr w:type="spellEnd"/>
              <w:r w:rsidRPr="000B7B83">
                <w:rPr>
                  <w:rFonts w:eastAsia="SimSun"/>
                  <w:sz w:val="18"/>
                  <w:lang w:val="en-GB" w:eastAsia="zh-CN"/>
                </w:rPr>
                <w:t xml:space="preserve">, as specified by depth_nonlinear_representation_num_minus1 and </w:t>
              </w:r>
              <w:proofErr w:type="spellStart"/>
              <w:r w:rsidRPr="000B7B83">
                <w:rPr>
                  <w:rFonts w:eastAsia="SimSun"/>
                  <w:sz w:val="18"/>
                  <w:lang w:val="en-GB" w:eastAsia="zh-CN"/>
                </w:rPr>
                <w:t>depth_nonlinear_representation_</w:t>
              </w:r>
              <w:proofErr w:type="gramStart"/>
              <w:r w:rsidRPr="000B7B83">
                <w:rPr>
                  <w:rFonts w:eastAsia="SimSun"/>
                  <w:sz w:val="18"/>
                  <w:lang w:val="en-GB" w:eastAsia="zh-CN"/>
                </w:rPr>
                <w:t>model</w:t>
              </w:r>
              <w:proofErr w:type="spellEnd"/>
              <w:r w:rsidRPr="000B7B83">
                <w:rPr>
                  <w:rFonts w:eastAsia="SimSun"/>
                  <w:sz w:val="18"/>
                  <w:lang w:val="en-GB" w:eastAsia="zh-CN"/>
                </w:rPr>
                <w:t>[</w:t>
              </w:r>
              <w:proofErr w:type="gramEnd"/>
              <w:r w:rsidRPr="000B7B83">
                <w:rPr>
                  <w:rFonts w:eastAsia="SimSun"/>
                  <w:sz w:val="18"/>
                  <w:lang w:val="en-GB" w:eastAsia="zh-CN"/>
                </w:rPr>
                <w:t> i ].</w:t>
              </w:r>
            </w:ins>
          </w:p>
          <w:p w14:paraId="372CB9FE"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24" w:author="Ye-Kui Wang (yk1)" w:date="2021-02-19T16:38:00Z"/>
                <w:rFonts w:eastAsia="SimSun"/>
                <w:sz w:val="18"/>
                <w:lang w:val="en-GB" w:eastAsia="zh-CN"/>
              </w:rPr>
            </w:pPr>
            <w:ins w:id="925" w:author="Ye-Kui Wang (yk1)" w:date="2021-02-19T16:38:00Z">
              <w:r w:rsidRPr="000B7B83">
                <w:rPr>
                  <w:rFonts w:eastAsia="SimSun"/>
                  <w:sz w:val="18"/>
                  <w:lang w:val="en-GB" w:eastAsia="zh-CN"/>
                </w:rPr>
                <w:t xml:space="preserve">When </w:t>
              </w:r>
              <w:proofErr w:type="spellStart"/>
              <w:r w:rsidRPr="000B7B83">
                <w:rPr>
                  <w:rFonts w:eastAsia="SimSun"/>
                  <w:sz w:val="18"/>
                  <w:lang w:val="en-GB" w:eastAsia="zh-CN"/>
                </w:rPr>
                <w:t>d_min_flag</w:t>
              </w:r>
              <w:proofErr w:type="spellEnd"/>
              <w:r w:rsidRPr="000B7B83">
                <w:rPr>
                  <w:rFonts w:eastAsia="SimSun"/>
                  <w:sz w:val="18"/>
                  <w:lang w:val="en-GB" w:eastAsia="zh-CN"/>
                </w:rPr>
                <w:t xml:space="preserve"> is equal to 1, the luma sample value equal to 0 represents </w:t>
              </w:r>
              <w:proofErr w:type="spellStart"/>
              <w:r w:rsidRPr="000B7B83">
                <w:rPr>
                  <w:rFonts w:eastAsia="SimSun"/>
                  <w:sz w:val="18"/>
                  <w:lang w:val="en-GB" w:eastAsia="zh-CN"/>
                </w:rPr>
                <w:t>DMin</w:t>
              </w:r>
              <w:proofErr w:type="spellEnd"/>
              <w:r w:rsidRPr="000B7B83">
                <w:rPr>
                  <w:rFonts w:eastAsia="SimSun"/>
                  <w:sz w:val="18"/>
                  <w:lang w:val="en-GB" w:eastAsia="zh-CN"/>
                </w:rPr>
                <w:t xml:space="preserve"> (specified below). When </w:t>
              </w:r>
              <w:proofErr w:type="spellStart"/>
              <w:r w:rsidRPr="000B7B83">
                <w:rPr>
                  <w:rFonts w:eastAsia="SimSun"/>
                  <w:sz w:val="18"/>
                  <w:lang w:val="en-GB" w:eastAsia="zh-CN"/>
                </w:rPr>
                <w:t>d_max_flag</w:t>
              </w:r>
              <w:proofErr w:type="spellEnd"/>
              <w:r w:rsidRPr="000B7B83">
                <w:rPr>
                  <w:rFonts w:eastAsia="SimSun"/>
                  <w:sz w:val="18"/>
                  <w:lang w:val="en-GB" w:eastAsia="zh-CN"/>
                </w:rPr>
                <w:t xml:space="preserve"> is equal to 1, the luma sample value equal to </w:t>
              </w:r>
              <w:proofErr w:type="spellStart"/>
              <w:r w:rsidRPr="000B7B83">
                <w:rPr>
                  <w:rFonts w:eastAsia="SimSun"/>
                  <w:sz w:val="18"/>
                  <w:lang w:val="en-GB" w:eastAsia="zh-CN"/>
                </w:rPr>
                <w:t>maxVal</w:t>
              </w:r>
              <w:proofErr w:type="spellEnd"/>
              <w:r w:rsidRPr="000B7B83">
                <w:rPr>
                  <w:rFonts w:eastAsia="SimSun"/>
                  <w:sz w:val="18"/>
                  <w:lang w:val="en-GB" w:eastAsia="zh-CN"/>
                </w:rPr>
                <w:t xml:space="preserve"> represents </w:t>
              </w:r>
              <w:proofErr w:type="spellStart"/>
              <w:r w:rsidRPr="000B7B83">
                <w:rPr>
                  <w:rFonts w:eastAsia="SimSun"/>
                  <w:sz w:val="18"/>
                  <w:lang w:val="en-GB" w:eastAsia="zh-CN"/>
                </w:rPr>
                <w:t>DMax</w:t>
              </w:r>
              <w:proofErr w:type="spellEnd"/>
              <w:r w:rsidRPr="000B7B83">
                <w:rPr>
                  <w:rFonts w:eastAsia="SimSun"/>
                  <w:sz w:val="18"/>
                  <w:lang w:val="en-GB" w:eastAsia="zh-CN"/>
                </w:rPr>
                <w:t xml:space="preserve"> (specified below).</w:t>
              </w:r>
            </w:ins>
          </w:p>
        </w:tc>
      </w:tr>
      <w:tr w:rsidR="000B7B83" w:rsidRPr="000B7B83" w14:paraId="7D9AB62B" w14:textId="77777777" w:rsidTr="00450C30">
        <w:trPr>
          <w:jc w:val="center"/>
          <w:ins w:id="926" w:author="Ye-Kui Wang (yk1)" w:date="2021-02-19T16:38:00Z"/>
        </w:trPr>
        <w:tc>
          <w:tcPr>
            <w:tcW w:w="2521" w:type="dxa"/>
          </w:tcPr>
          <w:p w14:paraId="64F39BC3"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27" w:author="Ye-Kui Wang (yk1)" w:date="2021-02-19T16:38:00Z"/>
                <w:rFonts w:eastAsia="SimSun"/>
                <w:sz w:val="18"/>
                <w:lang w:val="en-GB" w:eastAsia="zh-CN"/>
              </w:rPr>
            </w:pPr>
            <w:ins w:id="928" w:author="Ye-Kui Wang (yk1)" w:date="2021-02-19T16:38:00Z">
              <w:r w:rsidRPr="000B7B83">
                <w:rPr>
                  <w:rFonts w:eastAsia="SimSun"/>
                  <w:sz w:val="18"/>
                  <w:lang w:val="en-GB" w:eastAsia="zh-CN"/>
                </w:rPr>
                <w:t>Other values</w:t>
              </w:r>
            </w:ins>
          </w:p>
        </w:tc>
        <w:tc>
          <w:tcPr>
            <w:tcW w:w="6861" w:type="dxa"/>
          </w:tcPr>
          <w:p w14:paraId="70AB7B01"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929" w:author="Ye-Kui Wang (yk1)" w:date="2021-02-19T16:38:00Z"/>
                <w:rFonts w:eastAsia="SimSun"/>
                <w:sz w:val="18"/>
                <w:lang w:val="en-GB" w:eastAsia="zh-CN"/>
              </w:rPr>
            </w:pPr>
            <w:ins w:id="930" w:author="Ye-Kui Wang (yk1)" w:date="2021-02-19T16:38:00Z">
              <w:r w:rsidRPr="000B7B83">
                <w:rPr>
                  <w:rFonts w:eastAsia="SimSun"/>
                  <w:sz w:val="18"/>
                  <w:lang w:val="en-GB" w:eastAsia="zh-CN"/>
                </w:rPr>
                <w:t>Reserved for future use</w:t>
              </w:r>
            </w:ins>
          </w:p>
        </w:tc>
      </w:tr>
    </w:tbl>
    <w:p w14:paraId="334B8389"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794"/>
          <w:tab w:val="left" w:pos="1191"/>
          <w:tab w:val="left" w:pos="1588"/>
          <w:tab w:val="left" w:pos="1985"/>
        </w:tabs>
        <w:ind w:left="400" w:hanging="400"/>
        <w:rPr>
          <w:ins w:id="931" w:author="Ye-Kui Wang (yk1)" w:date="2021-02-19T16:38:00Z"/>
          <w:rFonts w:eastAsia="SimSun"/>
          <w:bCs/>
          <w:sz w:val="20"/>
          <w:lang w:val="en-GB" w:eastAsia="zh-CN"/>
        </w:rPr>
      </w:pPr>
    </w:p>
    <w:p w14:paraId="7301F89B"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932" w:author="Ye-Kui Wang (yk1)" w:date="2021-02-19T16:38:00Z"/>
          <w:rFonts w:eastAsia="Malgun Gothic"/>
          <w:sz w:val="20"/>
          <w:lang w:val="en-GB" w:eastAsia="zh-CN"/>
        </w:rPr>
      </w:pPr>
      <w:proofErr w:type="spellStart"/>
      <w:ins w:id="933" w:author="Ye-Kui Wang (yk1)" w:date="2021-02-19T16:38:00Z">
        <w:r w:rsidRPr="000B7B83">
          <w:rPr>
            <w:rFonts w:eastAsia="Malgun Gothic"/>
            <w:b/>
            <w:sz w:val="20"/>
            <w:lang w:val="en-GB" w:eastAsia="zh-CN"/>
          </w:rPr>
          <w:t>disparity_ref_view_id</w:t>
        </w:r>
        <w:proofErr w:type="spellEnd"/>
        <w:r w:rsidRPr="000B7B83">
          <w:rPr>
            <w:rFonts w:eastAsia="Malgun Gothic"/>
            <w:sz w:val="20"/>
            <w:lang w:val="en-GB" w:eastAsia="zh-CN"/>
          </w:rPr>
          <w:t xml:space="preserve"> specifies the </w:t>
        </w:r>
        <w:proofErr w:type="spellStart"/>
        <w:r w:rsidRPr="000B7B83">
          <w:rPr>
            <w:rFonts w:eastAsia="Malgun Gothic"/>
            <w:sz w:val="20"/>
            <w:lang w:val="en-GB" w:eastAsia="zh-CN"/>
          </w:rPr>
          <w:t>ViewId</w:t>
        </w:r>
        <w:proofErr w:type="spellEnd"/>
        <w:r w:rsidRPr="000B7B83">
          <w:rPr>
            <w:rFonts w:eastAsia="Malgun Gothic"/>
            <w:sz w:val="20"/>
            <w:lang w:val="en-GB" w:eastAsia="zh-CN"/>
          </w:rPr>
          <w:t xml:space="preserve"> value against which the disparity values are derived.</w:t>
        </w:r>
      </w:ins>
    </w:p>
    <w:p w14:paraId="2DAB4A58"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934" w:author="Ye-Kui Wang (yk1)" w:date="2021-02-19T16:38:00Z"/>
          <w:rFonts w:eastAsia="SimSun"/>
          <w:sz w:val="18"/>
          <w:lang w:val="en-GB"/>
        </w:rPr>
      </w:pPr>
      <w:ins w:id="935" w:author="Ye-Kui Wang (yk1)" w:date="2021-02-19T16:38:00Z">
        <w:r w:rsidRPr="000B7B83">
          <w:rPr>
            <w:rFonts w:eastAsia="SimSun"/>
            <w:sz w:val="18"/>
            <w:lang w:val="en-GB" w:eastAsia="zh-CN"/>
          </w:rPr>
          <w:t>NOTE</w:t>
        </w:r>
        <w:r w:rsidRPr="000B7B83">
          <w:rPr>
            <w:rFonts w:eastAsia="SimSun"/>
            <w:sz w:val="18"/>
            <w:lang w:val="en-GB"/>
          </w:rPr>
          <w:t> </w:t>
        </w:r>
        <w:r w:rsidRPr="000B7B83">
          <w:rPr>
            <w:rFonts w:eastAsia="SimSun"/>
            <w:sz w:val="18"/>
            <w:lang w:val="en-GB"/>
          </w:rPr>
          <w:fldChar w:fldCharType="begin"/>
        </w:r>
        <w:r w:rsidRPr="000B7B83">
          <w:rPr>
            <w:rFonts w:eastAsia="SimSun"/>
            <w:sz w:val="18"/>
            <w:lang w:val="en-GB"/>
          </w:rPr>
          <w:instrText xml:space="preserve"> SEQ NoteCounter \r 1 \* MERGEFORMAT </w:instrText>
        </w:r>
        <w:r w:rsidRPr="000B7B83">
          <w:rPr>
            <w:rFonts w:eastAsia="SimSun"/>
            <w:sz w:val="18"/>
            <w:lang w:val="en-GB"/>
          </w:rPr>
          <w:fldChar w:fldCharType="separate"/>
        </w:r>
        <w:r w:rsidRPr="000B7B83">
          <w:rPr>
            <w:rFonts w:eastAsia="SimSun"/>
            <w:noProof/>
            <w:sz w:val="18"/>
            <w:lang w:val="en-GB"/>
          </w:rPr>
          <w:t>1</w:t>
        </w:r>
        <w:r w:rsidRPr="000B7B83">
          <w:rPr>
            <w:rFonts w:eastAsia="SimSun"/>
            <w:noProof/>
            <w:sz w:val="18"/>
            <w:lang w:val="en-GB"/>
          </w:rPr>
          <w:fldChar w:fldCharType="end"/>
        </w:r>
        <w:r w:rsidRPr="000B7B83">
          <w:rPr>
            <w:rFonts w:eastAsia="SimSun"/>
            <w:sz w:val="18"/>
            <w:lang w:val="en-GB"/>
          </w:rPr>
          <w:t> </w:t>
        </w:r>
        <w:r w:rsidRPr="000B7B83">
          <w:rPr>
            <w:rFonts w:eastAsia="SimSun"/>
            <w:sz w:val="18"/>
            <w:lang w:val="en-GB" w:eastAsia="zh-CN"/>
          </w:rPr>
          <w:t>– </w:t>
        </w:r>
        <w:proofErr w:type="spellStart"/>
        <w:r w:rsidRPr="000B7B83">
          <w:rPr>
            <w:rFonts w:eastAsia="SimSun"/>
            <w:sz w:val="18"/>
            <w:lang w:val="en-GB" w:eastAsia="zh-CN"/>
          </w:rPr>
          <w:t>disparity_ref_view_id</w:t>
        </w:r>
        <w:proofErr w:type="spellEnd"/>
        <w:r w:rsidRPr="000B7B83">
          <w:rPr>
            <w:rFonts w:eastAsia="SimSun"/>
            <w:sz w:val="18"/>
            <w:lang w:val="en-GB" w:eastAsia="zh-CN"/>
          </w:rPr>
          <w:t xml:space="preserve"> is present only if </w:t>
        </w:r>
        <w:proofErr w:type="spellStart"/>
        <w:r w:rsidRPr="000B7B83">
          <w:rPr>
            <w:rFonts w:eastAsia="SimSun"/>
            <w:sz w:val="18"/>
            <w:lang w:val="en-GB" w:eastAsia="zh-CN"/>
          </w:rPr>
          <w:t>d_min_flag</w:t>
        </w:r>
        <w:proofErr w:type="spellEnd"/>
        <w:r w:rsidRPr="000B7B83">
          <w:rPr>
            <w:rFonts w:eastAsia="SimSun"/>
            <w:sz w:val="18"/>
            <w:lang w:val="en-GB" w:eastAsia="zh-CN"/>
          </w:rPr>
          <w:t xml:space="preserve"> is equal to 1 or </w:t>
        </w:r>
        <w:proofErr w:type="spellStart"/>
        <w:r w:rsidRPr="000B7B83">
          <w:rPr>
            <w:rFonts w:eastAsia="SimSun"/>
            <w:sz w:val="18"/>
            <w:lang w:val="en-GB" w:eastAsia="zh-CN"/>
          </w:rPr>
          <w:t>d_max_flag</w:t>
        </w:r>
        <w:proofErr w:type="spellEnd"/>
        <w:r w:rsidRPr="000B7B83">
          <w:rPr>
            <w:rFonts w:eastAsia="SimSun"/>
            <w:sz w:val="18"/>
            <w:lang w:val="en-GB" w:eastAsia="zh-CN"/>
          </w:rPr>
          <w:t xml:space="preserve"> is equal to 1 and is useful for </w:t>
        </w:r>
        <w:proofErr w:type="spellStart"/>
        <w:r w:rsidRPr="000B7B83">
          <w:rPr>
            <w:rFonts w:eastAsia="SimSun"/>
            <w:sz w:val="18"/>
            <w:lang w:val="en-GB" w:eastAsia="zh-CN"/>
          </w:rPr>
          <w:t>depth_representation_type</w:t>
        </w:r>
        <w:proofErr w:type="spellEnd"/>
        <w:r w:rsidRPr="000B7B83">
          <w:rPr>
            <w:rFonts w:eastAsia="SimSun"/>
            <w:sz w:val="18"/>
            <w:lang w:val="en-GB" w:eastAsia="zh-CN"/>
          </w:rPr>
          <w:t xml:space="preserve"> values equal to 1 and 3.</w:t>
        </w:r>
      </w:ins>
    </w:p>
    <w:p w14:paraId="1F4FEB83"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936" w:author="Ye-Kui Wang (yk1)" w:date="2021-02-19T16:38:00Z"/>
          <w:rFonts w:eastAsia="Malgun Gothic"/>
          <w:sz w:val="20"/>
          <w:lang w:val="en-GB" w:eastAsia="zh-CN"/>
        </w:rPr>
      </w:pPr>
      <w:ins w:id="937" w:author="Ye-Kui Wang (yk1)" w:date="2021-02-19T16:38:00Z">
        <w:r w:rsidRPr="000B7B83">
          <w:rPr>
            <w:rFonts w:eastAsia="Malgun Gothic"/>
            <w:sz w:val="20"/>
            <w:lang w:val="en-GB" w:eastAsia="zh-CN"/>
          </w:rPr>
          <w:t xml:space="preserve">The variables in the x column of </w:t>
        </w:r>
        <w:r w:rsidRPr="000B7B83">
          <w:rPr>
            <w:rFonts w:eastAsia="Malgun Gothic"/>
            <w:sz w:val="20"/>
            <w:lang w:val="en-GB"/>
          </w:rPr>
          <w:t>Table </w:t>
        </w:r>
        <w:r w:rsidRPr="000B7B83">
          <w:rPr>
            <w:rFonts w:eastAsia="Malgun Gothic"/>
            <w:sz w:val="20"/>
            <w:highlight w:val="yellow"/>
            <w:lang w:val="en-GB"/>
          </w:rPr>
          <w:t>Y2</w:t>
        </w:r>
        <w:r w:rsidRPr="000B7B83">
          <w:rPr>
            <w:rFonts w:eastAsia="Malgun Gothic"/>
            <w:sz w:val="20"/>
            <w:lang w:val="en-GB" w:eastAsia="zh-CN"/>
          </w:rPr>
          <w:t xml:space="preserve"> are derived from the respective variables in the s, e, n and v columns of </w:t>
        </w:r>
        <w:r w:rsidRPr="000B7B83">
          <w:rPr>
            <w:rFonts w:eastAsia="Malgun Gothic"/>
            <w:sz w:val="20"/>
            <w:lang w:val="en-GB"/>
          </w:rPr>
          <w:t>Table </w:t>
        </w:r>
        <w:r w:rsidRPr="000B7B83">
          <w:rPr>
            <w:rFonts w:eastAsia="Malgun Gothic"/>
            <w:sz w:val="20"/>
            <w:highlight w:val="yellow"/>
            <w:lang w:val="en-GB"/>
          </w:rPr>
          <w:t>Y2</w:t>
        </w:r>
        <w:r w:rsidRPr="000B7B83">
          <w:rPr>
            <w:rFonts w:eastAsia="Malgun Gothic"/>
            <w:sz w:val="20"/>
            <w:lang w:val="en-GB" w:eastAsia="zh-CN"/>
          </w:rPr>
          <w:t xml:space="preserve"> as follows:</w:t>
        </w:r>
      </w:ins>
    </w:p>
    <w:p w14:paraId="580AB663"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938" w:author="Ye-Kui Wang (yk1)" w:date="2021-02-19T16:38:00Z"/>
          <w:rFonts w:eastAsia="Malgun Gothic"/>
          <w:sz w:val="20"/>
          <w:lang w:val="en-GB" w:eastAsia="zh-CN"/>
        </w:rPr>
      </w:pPr>
      <w:ins w:id="939" w:author="Ye-Kui Wang (yk1)" w:date="2021-02-19T16:38:00Z">
        <w:r w:rsidRPr="000B7B83">
          <w:rPr>
            <w:rFonts w:eastAsia="Malgun Gothic"/>
            <w:sz w:val="20"/>
            <w:lang w:val="en-GB" w:eastAsia="zh-CN"/>
          </w:rPr>
          <w:t>–</w:t>
        </w:r>
        <w:r w:rsidRPr="000B7B83">
          <w:rPr>
            <w:rFonts w:eastAsia="Malgun Gothic"/>
            <w:sz w:val="20"/>
            <w:lang w:val="en-GB" w:eastAsia="zh-CN"/>
          </w:rPr>
          <w:tab/>
          <w:t>If the value of e is in the range of 0 to 127, exclusive, x is set equal to ( −</w:t>
        </w:r>
        <w:proofErr w:type="gramStart"/>
        <w:r w:rsidRPr="000B7B83">
          <w:rPr>
            <w:rFonts w:eastAsia="Malgun Gothic"/>
            <w:sz w:val="20"/>
            <w:lang w:val="en-GB" w:eastAsia="zh-CN"/>
          </w:rPr>
          <w:t>1 )</w:t>
        </w:r>
        <w:r w:rsidRPr="000B7B83">
          <w:rPr>
            <w:rFonts w:eastAsia="Malgun Gothic"/>
            <w:sz w:val="20"/>
            <w:vertAlign w:val="superscript"/>
            <w:lang w:val="en-GB" w:eastAsia="zh-CN"/>
          </w:rPr>
          <w:t>s</w:t>
        </w:r>
        <w:proofErr w:type="gramEnd"/>
        <w:r w:rsidRPr="000B7B83">
          <w:rPr>
            <w:rFonts w:eastAsia="Malgun Gothic"/>
            <w:sz w:val="20"/>
            <w:lang w:val="en-GB" w:eastAsia="zh-CN"/>
          </w:rPr>
          <w:t xml:space="preserve"> * 2</w:t>
        </w:r>
        <w:r w:rsidRPr="000B7B83">
          <w:rPr>
            <w:rFonts w:eastAsia="Malgun Gothic"/>
            <w:sz w:val="20"/>
            <w:vertAlign w:val="superscript"/>
            <w:lang w:val="en-GB" w:eastAsia="zh-CN"/>
          </w:rPr>
          <w:t>e − 31</w:t>
        </w:r>
        <w:r w:rsidRPr="000B7B83">
          <w:rPr>
            <w:rFonts w:eastAsia="Malgun Gothic"/>
            <w:sz w:val="20"/>
            <w:lang w:val="en-GB" w:eastAsia="zh-CN"/>
          </w:rPr>
          <w:t xml:space="preserve"> * ( 1 + n ÷ 2</w:t>
        </w:r>
        <w:r w:rsidRPr="000B7B83">
          <w:rPr>
            <w:rFonts w:eastAsia="Malgun Gothic"/>
            <w:sz w:val="20"/>
            <w:vertAlign w:val="superscript"/>
            <w:lang w:val="en-GB" w:eastAsia="zh-CN"/>
          </w:rPr>
          <w:t>v</w:t>
        </w:r>
        <w:r w:rsidRPr="000B7B83">
          <w:rPr>
            <w:rFonts w:eastAsia="Malgun Gothic"/>
            <w:sz w:val="20"/>
            <w:lang w:val="en-GB" w:eastAsia="zh-CN"/>
          </w:rPr>
          <w:t> ).</w:t>
        </w:r>
      </w:ins>
    </w:p>
    <w:p w14:paraId="2E03DDD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940" w:author="Ye-Kui Wang (yk1)" w:date="2021-02-19T16:38:00Z"/>
          <w:rFonts w:eastAsia="Malgun Gothic"/>
          <w:sz w:val="20"/>
          <w:lang w:val="en-GB" w:eastAsia="zh-CN"/>
        </w:rPr>
      </w:pPr>
      <w:ins w:id="941" w:author="Ye-Kui Wang (yk1)" w:date="2021-02-19T16:38:00Z">
        <w:r w:rsidRPr="000B7B83">
          <w:rPr>
            <w:rFonts w:eastAsia="Malgun Gothic"/>
            <w:sz w:val="20"/>
            <w:lang w:val="en-GB" w:eastAsia="zh-CN"/>
          </w:rPr>
          <w:t>–</w:t>
        </w:r>
        <w:r w:rsidRPr="000B7B83">
          <w:rPr>
            <w:rFonts w:eastAsia="Malgun Gothic"/>
            <w:sz w:val="20"/>
            <w:lang w:val="en-GB" w:eastAsia="zh-CN"/>
          </w:rPr>
          <w:tab/>
          <w:t>Otherwise (e is equal to 0), x is set equal to ( −</w:t>
        </w:r>
        <w:proofErr w:type="gramStart"/>
        <w:r w:rsidRPr="000B7B83">
          <w:rPr>
            <w:rFonts w:eastAsia="Malgun Gothic"/>
            <w:sz w:val="20"/>
            <w:lang w:val="en-GB" w:eastAsia="zh-CN"/>
          </w:rPr>
          <w:t>1 )</w:t>
        </w:r>
        <w:r w:rsidRPr="000B7B83">
          <w:rPr>
            <w:rFonts w:eastAsia="Malgun Gothic"/>
            <w:sz w:val="20"/>
            <w:vertAlign w:val="superscript"/>
            <w:lang w:val="en-GB" w:eastAsia="zh-CN"/>
          </w:rPr>
          <w:t>s</w:t>
        </w:r>
        <w:proofErr w:type="gramEnd"/>
        <w:r w:rsidRPr="000B7B83">
          <w:rPr>
            <w:rFonts w:eastAsia="Malgun Gothic"/>
            <w:sz w:val="20"/>
            <w:lang w:val="en-GB" w:eastAsia="zh-CN"/>
          </w:rPr>
          <w:t xml:space="preserve"> * 2</w:t>
        </w:r>
        <w:r w:rsidRPr="000B7B83">
          <w:rPr>
            <w:rFonts w:eastAsia="Malgun Gothic"/>
            <w:sz w:val="20"/>
            <w:vertAlign w:val="superscript"/>
            <w:lang w:val="en-GB" w:eastAsia="zh-CN"/>
          </w:rPr>
          <w:t>−( 30 + v )</w:t>
        </w:r>
        <w:r w:rsidRPr="000B7B83">
          <w:rPr>
            <w:rFonts w:eastAsia="Malgun Gothic"/>
            <w:sz w:val="20"/>
            <w:lang w:val="en-GB" w:eastAsia="zh-CN"/>
          </w:rPr>
          <w:t xml:space="preserve"> * n.</w:t>
        </w:r>
      </w:ins>
    </w:p>
    <w:p w14:paraId="65624DD5"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942" w:author="Ye-Kui Wang (yk1)" w:date="2021-02-19T16:38:00Z"/>
          <w:rFonts w:eastAsia="SimSun"/>
          <w:sz w:val="18"/>
          <w:lang w:val="en-GB" w:eastAsia="zh-CN"/>
        </w:rPr>
      </w:pPr>
      <w:ins w:id="943" w:author="Ye-Kui Wang (yk1)" w:date="2021-02-19T16:38:00Z">
        <w:r w:rsidRPr="000B7B83">
          <w:rPr>
            <w:rFonts w:eastAsia="SimSun"/>
            <w:sz w:val="18"/>
            <w:lang w:val="en-GB" w:eastAsia="zh-CN"/>
          </w:rPr>
          <w:t>NOTE</w:t>
        </w:r>
        <w:r w:rsidRPr="000B7B83">
          <w:rPr>
            <w:rFonts w:eastAsia="SimSun"/>
            <w:sz w:val="18"/>
            <w:lang w:val="en-GB"/>
          </w:rPr>
          <w:t> </w:t>
        </w:r>
        <w:r w:rsidRPr="000B7B83">
          <w:rPr>
            <w:rFonts w:eastAsia="SimSun"/>
            <w:sz w:val="18"/>
            <w:lang w:val="en-GB"/>
          </w:rPr>
          <w:fldChar w:fldCharType="begin"/>
        </w:r>
        <w:r w:rsidRPr="000B7B83">
          <w:rPr>
            <w:rFonts w:eastAsia="SimSun"/>
            <w:sz w:val="18"/>
            <w:lang w:val="en-GB"/>
          </w:rPr>
          <w:instrText xml:space="preserve"> SEQ NoteCounter \r 1 \* MERGEFORMAT </w:instrText>
        </w:r>
        <w:r w:rsidRPr="000B7B83">
          <w:rPr>
            <w:rFonts w:eastAsia="SimSun"/>
            <w:sz w:val="18"/>
            <w:lang w:val="en-GB"/>
          </w:rPr>
          <w:fldChar w:fldCharType="separate"/>
        </w:r>
        <w:r w:rsidRPr="000B7B83">
          <w:rPr>
            <w:rFonts w:eastAsia="SimSun"/>
            <w:noProof/>
            <w:sz w:val="18"/>
            <w:lang w:val="en-GB"/>
          </w:rPr>
          <w:t>1</w:t>
        </w:r>
        <w:r w:rsidRPr="000B7B83">
          <w:rPr>
            <w:rFonts w:eastAsia="SimSun"/>
            <w:noProof/>
            <w:sz w:val="18"/>
            <w:lang w:val="en-GB"/>
          </w:rPr>
          <w:fldChar w:fldCharType="end"/>
        </w:r>
        <w:r w:rsidRPr="000B7B83">
          <w:rPr>
            <w:rFonts w:eastAsia="SimSun"/>
            <w:sz w:val="18"/>
            <w:lang w:val="en-GB"/>
          </w:rPr>
          <w:t> </w:t>
        </w:r>
        <w:r w:rsidRPr="000B7B83">
          <w:rPr>
            <w:rFonts w:eastAsia="SimSun"/>
            <w:sz w:val="18"/>
            <w:lang w:val="en-GB" w:eastAsia="zh-CN"/>
          </w:rPr>
          <w:t>– The above specification is similar to that found in IEC 60559:1989.</w:t>
        </w:r>
      </w:ins>
    </w:p>
    <w:p w14:paraId="0750BE39"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944" w:author="Ye-Kui Wang (yk1)" w:date="2021-02-19T16:38:00Z"/>
          <w:rFonts w:eastAsia="SimSun"/>
          <w:sz w:val="18"/>
          <w:lang w:val="en-GB"/>
        </w:rPr>
      </w:pPr>
    </w:p>
    <w:p w14:paraId="3F9E3C04" w14:textId="77777777" w:rsidR="000B7B83" w:rsidRPr="000B7B83" w:rsidRDefault="000B7B83" w:rsidP="000B7B83">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ins w:id="945" w:author="Ye-Kui Wang (yk1)" w:date="2021-02-19T16:38:00Z"/>
          <w:rFonts w:eastAsia="Malgun Gothic"/>
          <w:b/>
          <w:bCs/>
          <w:sz w:val="20"/>
          <w:lang w:val="en-GB"/>
        </w:rPr>
      </w:pPr>
      <w:bookmarkStart w:id="946" w:name="_Ref399011511"/>
      <w:bookmarkStart w:id="947" w:name="_Toc415476546"/>
      <w:bookmarkStart w:id="948" w:name="_Toc423602615"/>
      <w:bookmarkStart w:id="949" w:name="_Toc423602789"/>
      <w:bookmarkStart w:id="950" w:name="_Toc501130675"/>
      <w:bookmarkStart w:id="951" w:name="_Toc503770684"/>
      <w:ins w:id="952" w:author="Ye-Kui Wang (yk1)" w:date="2021-02-19T16:38:00Z">
        <w:r w:rsidRPr="000B7B83">
          <w:rPr>
            <w:rFonts w:eastAsia="Malgun Gothic"/>
            <w:b/>
            <w:bCs/>
            <w:sz w:val="20"/>
            <w:lang w:val="en-GB"/>
          </w:rPr>
          <w:t>Table </w:t>
        </w:r>
        <w:r w:rsidRPr="000B7B83">
          <w:rPr>
            <w:rFonts w:eastAsia="Malgun Gothic"/>
            <w:b/>
            <w:bCs/>
            <w:sz w:val="20"/>
            <w:highlight w:val="yellow"/>
            <w:lang w:val="en-GB"/>
          </w:rPr>
          <w:t>Y2</w:t>
        </w:r>
        <w:bookmarkEnd w:id="946"/>
        <w:r w:rsidRPr="000B7B83">
          <w:rPr>
            <w:rFonts w:eastAsia="Malgun Gothic"/>
            <w:b/>
            <w:bCs/>
            <w:sz w:val="20"/>
            <w:lang w:val="en-GB"/>
          </w:rPr>
          <w:t xml:space="preserve"> – </w:t>
        </w:r>
        <w:r w:rsidRPr="000B7B83">
          <w:rPr>
            <w:rFonts w:eastAsia="Malgun Gothic"/>
            <w:b/>
            <w:bCs/>
            <w:sz w:val="20"/>
            <w:lang w:val="en-GB" w:eastAsia="zh-CN"/>
          </w:rPr>
          <w:t>Association between depth parameter variables and syntax elements</w:t>
        </w:r>
        <w:bookmarkEnd w:id="947"/>
        <w:bookmarkEnd w:id="948"/>
        <w:bookmarkEnd w:id="949"/>
        <w:bookmarkEnd w:id="950"/>
        <w:bookmarkEnd w:id="951"/>
      </w:ins>
    </w:p>
    <w:tbl>
      <w:tblPr>
        <w:tblW w:w="37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310"/>
        <w:gridCol w:w="1269"/>
        <w:gridCol w:w="1607"/>
        <w:gridCol w:w="1524"/>
      </w:tblGrid>
      <w:tr w:rsidR="000B7B83" w:rsidRPr="000B7B83" w14:paraId="60897A0A" w14:textId="77777777" w:rsidTr="00450C30">
        <w:trPr>
          <w:jc w:val="center"/>
          <w:ins w:id="953" w:author="Ye-Kui Wang (yk1)" w:date="2021-02-19T16:38:00Z"/>
        </w:trPr>
        <w:tc>
          <w:tcPr>
            <w:tcW w:w="878" w:type="pct"/>
          </w:tcPr>
          <w:p w14:paraId="34713ED8" w14:textId="77777777" w:rsidR="000B7B83" w:rsidRPr="000B7B83" w:rsidRDefault="000B7B83" w:rsidP="000B7B8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954" w:author="Ye-Kui Wang (yk1)" w:date="2021-02-19T16:38:00Z"/>
                <w:rFonts w:eastAsia="SimSun"/>
                <w:b/>
                <w:noProof/>
                <w:sz w:val="18"/>
                <w:lang w:val="en-GB" w:eastAsia="zh-CN"/>
              </w:rPr>
            </w:pPr>
            <w:ins w:id="955" w:author="Ye-Kui Wang (yk1)" w:date="2021-02-19T16:38:00Z">
              <w:r w:rsidRPr="000B7B83">
                <w:rPr>
                  <w:rFonts w:eastAsia="SimSun"/>
                  <w:b/>
                  <w:noProof/>
                  <w:sz w:val="18"/>
                  <w:lang w:val="en-GB" w:eastAsia="zh-CN"/>
                </w:rPr>
                <w:t>x</w:t>
              </w:r>
            </w:ins>
          </w:p>
        </w:tc>
        <w:tc>
          <w:tcPr>
            <w:tcW w:w="946" w:type="pct"/>
          </w:tcPr>
          <w:p w14:paraId="7784B2B1" w14:textId="4B99D107" w:rsidR="000B7B83" w:rsidRPr="000B7B83" w:rsidRDefault="000B7B83" w:rsidP="000B7B8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956" w:author="Ye-Kui Wang (yk1)" w:date="2021-02-19T16:38:00Z"/>
                <w:rFonts w:eastAsia="SimSun"/>
                <w:b/>
                <w:noProof/>
                <w:sz w:val="18"/>
                <w:lang w:val="en-GB" w:eastAsia="zh-CN"/>
              </w:rPr>
            </w:pPr>
            <w:ins w:id="957" w:author="Ye-Kui Wang (yk1)" w:date="2021-02-19T16:38:00Z">
              <w:del w:id="958" w:author="Jill Boyce" w:date="2021-02-24T07:57:00Z">
                <w:r w:rsidRPr="000B7B83" w:rsidDel="00D97819">
                  <w:rPr>
                    <w:rFonts w:eastAsia="SimSun"/>
                    <w:b/>
                    <w:noProof/>
                    <w:sz w:val="18"/>
                    <w:lang w:val="en-GB" w:eastAsia="zh-CN"/>
                  </w:rPr>
                  <w:delText>S</w:delText>
                </w:r>
              </w:del>
            </w:ins>
            <w:ins w:id="959" w:author="Jill Boyce" w:date="2021-02-24T07:57:00Z">
              <w:r w:rsidR="00D97819">
                <w:rPr>
                  <w:rFonts w:eastAsia="SimSun"/>
                  <w:b/>
                  <w:noProof/>
                  <w:sz w:val="18"/>
                  <w:lang w:val="en-GB" w:eastAsia="zh-CN"/>
                </w:rPr>
                <w:t>s</w:t>
              </w:r>
            </w:ins>
          </w:p>
        </w:tc>
        <w:tc>
          <w:tcPr>
            <w:tcW w:w="916" w:type="pct"/>
          </w:tcPr>
          <w:p w14:paraId="38C8226B" w14:textId="77777777" w:rsidR="000B7B83" w:rsidRPr="000B7B83" w:rsidRDefault="000B7B83" w:rsidP="000B7B8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960" w:author="Ye-Kui Wang (yk1)" w:date="2021-02-19T16:38:00Z"/>
                <w:rFonts w:eastAsia="SimSun"/>
                <w:b/>
                <w:noProof/>
                <w:sz w:val="18"/>
                <w:lang w:val="en-GB" w:eastAsia="zh-CN"/>
              </w:rPr>
            </w:pPr>
            <w:ins w:id="961" w:author="Ye-Kui Wang (yk1)" w:date="2021-02-19T16:38:00Z">
              <w:r w:rsidRPr="000B7B83">
                <w:rPr>
                  <w:rFonts w:eastAsia="SimSun"/>
                  <w:b/>
                  <w:noProof/>
                  <w:sz w:val="18"/>
                  <w:lang w:val="en-GB" w:eastAsia="zh-CN"/>
                </w:rPr>
                <w:t>e</w:t>
              </w:r>
            </w:ins>
          </w:p>
        </w:tc>
        <w:tc>
          <w:tcPr>
            <w:tcW w:w="1160" w:type="pct"/>
          </w:tcPr>
          <w:p w14:paraId="70DD2EEC" w14:textId="77777777" w:rsidR="000B7B83" w:rsidRPr="000B7B83" w:rsidRDefault="000B7B83" w:rsidP="000B7B8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962" w:author="Ye-Kui Wang (yk1)" w:date="2021-02-19T16:38:00Z"/>
                <w:rFonts w:eastAsia="SimSun"/>
                <w:b/>
                <w:noProof/>
                <w:sz w:val="18"/>
                <w:lang w:val="en-GB" w:eastAsia="zh-CN"/>
              </w:rPr>
            </w:pPr>
            <w:ins w:id="963" w:author="Ye-Kui Wang (yk1)" w:date="2021-02-19T16:38:00Z">
              <w:r w:rsidRPr="000B7B83">
                <w:rPr>
                  <w:rFonts w:eastAsia="SimSun"/>
                  <w:b/>
                  <w:noProof/>
                  <w:sz w:val="18"/>
                  <w:lang w:val="en-GB" w:eastAsia="zh-CN"/>
                </w:rPr>
                <w:t>n</w:t>
              </w:r>
            </w:ins>
          </w:p>
        </w:tc>
        <w:tc>
          <w:tcPr>
            <w:tcW w:w="1100" w:type="pct"/>
          </w:tcPr>
          <w:p w14:paraId="705DFB95" w14:textId="77777777" w:rsidR="000B7B83" w:rsidRPr="000B7B83" w:rsidRDefault="000B7B83" w:rsidP="000B7B83">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ins w:id="964" w:author="Ye-Kui Wang (yk1)" w:date="2021-02-19T16:38:00Z"/>
                <w:rFonts w:eastAsia="SimSun"/>
                <w:b/>
                <w:noProof/>
                <w:sz w:val="18"/>
                <w:lang w:val="en-GB" w:eastAsia="zh-CN"/>
              </w:rPr>
            </w:pPr>
            <w:ins w:id="965" w:author="Ye-Kui Wang (yk1)" w:date="2021-02-19T16:38:00Z">
              <w:r w:rsidRPr="000B7B83">
                <w:rPr>
                  <w:rFonts w:eastAsia="SimSun"/>
                  <w:b/>
                  <w:noProof/>
                  <w:sz w:val="18"/>
                  <w:lang w:val="en-GB" w:eastAsia="zh-CN"/>
                </w:rPr>
                <w:t>v</w:t>
              </w:r>
            </w:ins>
          </w:p>
        </w:tc>
      </w:tr>
      <w:tr w:rsidR="000B7B83" w:rsidRPr="000B7B83" w14:paraId="75781B4C" w14:textId="77777777" w:rsidTr="00450C30">
        <w:trPr>
          <w:jc w:val="center"/>
          <w:ins w:id="966" w:author="Ye-Kui Wang (yk1)" w:date="2021-02-19T16:38:00Z"/>
        </w:trPr>
        <w:tc>
          <w:tcPr>
            <w:tcW w:w="878" w:type="pct"/>
          </w:tcPr>
          <w:p w14:paraId="151BB5AA"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67" w:author="Ye-Kui Wang (yk1)" w:date="2021-02-19T16:38:00Z"/>
                <w:rFonts w:eastAsia="SimSun"/>
                <w:sz w:val="18"/>
                <w:lang w:val="en-GB" w:eastAsia="zh-CN"/>
              </w:rPr>
            </w:pPr>
            <w:proofErr w:type="spellStart"/>
            <w:ins w:id="968" w:author="Ye-Kui Wang (yk1)" w:date="2021-02-19T16:38:00Z">
              <w:r w:rsidRPr="000B7B83">
                <w:rPr>
                  <w:rFonts w:eastAsia="SimSun"/>
                  <w:sz w:val="18"/>
                  <w:lang w:val="en-GB" w:eastAsia="zh-CN"/>
                </w:rPr>
                <w:t>ZNear</w:t>
              </w:r>
              <w:proofErr w:type="spellEnd"/>
            </w:ins>
          </w:p>
        </w:tc>
        <w:tc>
          <w:tcPr>
            <w:tcW w:w="946" w:type="pct"/>
          </w:tcPr>
          <w:p w14:paraId="6315010A"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69" w:author="Ye-Kui Wang (yk1)" w:date="2021-02-19T16:38:00Z"/>
                <w:rFonts w:eastAsia="SimSun"/>
                <w:sz w:val="18"/>
                <w:lang w:val="en-GB" w:eastAsia="zh-CN"/>
              </w:rPr>
            </w:pPr>
            <w:proofErr w:type="spellStart"/>
            <w:ins w:id="970" w:author="Ye-Kui Wang (yk1)" w:date="2021-02-19T16:38:00Z">
              <w:r w:rsidRPr="000B7B83">
                <w:rPr>
                  <w:rFonts w:eastAsia="SimSun"/>
                  <w:sz w:val="18"/>
                  <w:lang w:val="en-GB" w:eastAsia="zh-CN"/>
                </w:rPr>
                <w:t>ZNearSign</w:t>
              </w:r>
              <w:proofErr w:type="spellEnd"/>
            </w:ins>
          </w:p>
        </w:tc>
        <w:tc>
          <w:tcPr>
            <w:tcW w:w="916" w:type="pct"/>
          </w:tcPr>
          <w:p w14:paraId="37D5C502"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71" w:author="Ye-Kui Wang (yk1)" w:date="2021-02-19T16:38:00Z"/>
                <w:rFonts w:eastAsia="SimSun"/>
                <w:sz w:val="18"/>
                <w:lang w:val="en-GB" w:eastAsia="zh-CN"/>
              </w:rPr>
            </w:pPr>
            <w:proofErr w:type="spellStart"/>
            <w:ins w:id="972" w:author="Ye-Kui Wang (yk1)" w:date="2021-02-19T16:38:00Z">
              <w:r w:rsidRPr="000B7B83">
                <w:rPr>
                  <w:rFonts w:eastAsia="SimSun"/>
                  <w:sz w:val="18"/>
                  <w:lang w:val="en-GB" w:eastAsia="zh-CN"/>
                </w:rPr>
                <w:t>ZNearExp</w:t>
              </w:r>
              <w:proofErr w:type="spellEnd"/>
            </w:ins>
          </w:p>
        </w:tc>
        <w:tc>
          <w:tcPr>
            <w:tcW w:w="1160" w:type="pct"/>
          </w:tcPr>
          <w:p w14:paraId="1EF3B88B"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73" w:author="Ye-Kui Wang (yk1)" w:date="2021-02-19T16:38:00Z"/>
                <w:rFonts w:eastAsia="SimSun"/>
                <w:sz w:val="18"/>
                <w:lang w:val="en-GB" w:eastAsia="zh-CN"/>
              </w:rPr>
            </w:pPr>
            <w:proofErr w:type="spellStart"/>
            <w:ins w:id="974" w:author="Ye-Kui Wang (yk1)" w:date="2021-02-19T16:38:00Z">
              <w:r w:rsidRPr="000B7B83">
                <w:rPr>
                  <w:rFonts w:eastAsia="SimSun"/>
                  <w:sz w:val="18"/>
                  <w:lang w:val="en-GB" w:eastAsia="zh-CN"/>
                </w:rPr>
                <w:t>ZNearMantissa</w:t>
              </w:r>
              <w:proofErr w:type="spellEnd"/>
            </w:ins>
          </w:p>
        </w:tc>
        <w:tc>
          <w:tcPr>
            <w:tcW w:w="1100" w:type="pct"/>
          </w:tcPr>
          <w:p w14:paraId="06FB65AC"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75" w:author="Ye-Kui Wang (yk1)" w:date="2021-02-19T16:38:00Z"/>
                <w:rFonts w:eastAsia="SimSun"/>
                <w:sz w:val="18"/>
                <w:lang w:val="en-GB" w:eastAsia="zh-CN"/>
              </w:rPr>
            </w:pPr>
            <w:proofErr w:type="spellStart"/>
            <w:ins w:id="976" w:author="Ye-Kui Wang (yk1)" w:date="2021-02-19T16:38:00Z">
              <w:r w:rsidRPr="000B7B83">
                <w:rPr>
                  <w:rFonts w:eastAsia="SimSun"/>
                  <w:sz w:val="18"/>
                  <w:lang w:val="en-GB" w:eastAsia="zh-CN"/>
                </w:rPr>
                <w:t>ZNearManLen</w:t>
              </w:r>
              <w:proofErr w:type="spellEnd"/>
            </w:ins>
          </w:p>
        </w:tc>
      </w:tr>
      <w:tr w:rsidR="000B7B83" w:rsidRPr="000B7B83" w14:paraId="2BF5115C" w14:textId="77777777" w:rsidTr="00450C30">
        <w:trPr>
          <w:jc w:val="center"/>
          <w:ins w:id="977" w:author="Ye-Kui Wang (yk1)" w:date="2021-02-19T16:38:00Z"/>
        </w:trPr>
        <w:tc>
          <w:tcPr>
            <w:tcW w:w="878" w:type="pct"/>
          </w:tcPr>
          <w:p w14:paraId="1BBC2C12"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78" w:author="Ye-Kui Wang (yk1)" w:date="2021-02-19T16:38:00Z"/>
                <w:rFonts w:eastAsia="SimSun"/>
                <w:sz w:val="18"/>
                <w:lang w:val="en-GB" w:eastAsia="zh-CN"/>
              </w:rPr>
            </w:pPr>
            <w:proofErr w:type="spellStart"/>
            <w:ins w:id="979" w:author="Ye-Kui Wang (yk1)" w:date="2021-02-19T16:38:00Z">
              <w:r w:rsidRPr="000B7B83">
                <w:rPr>
                  <w:rFonts w:eastAsia="SimSun"/>
                  <w:sz w:val="18"/>
                  <w:lang w:val="en-GB" w:eastAsia="zh-CN"/>
                </w:rPr>
                <w:t>ZFar</w:t>
              </w:r>
              <w:proofErr w:type="spellEnd"/>
            </w:ins>
          </w:p>
        </w:tc>
        <w:tc>
          <w:tcPr>
            <w:tcW w:w="946" w:type="pct"/>
          </w:tcPr>
          <w:p w14:paraId="1CF372F3"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80" w:author="Ye-Kui Wang (yk1)" w:date="2021-02-19T16:38:00Z"/>
                <w:rFonts w:eastAsia="SimSun"/>
                <w:sz w:val="18"/>
                <w:lang w:val="en-GB" w:eastAsia="zh-CN"/>
              </w:rPr>
            </w:pPr>
            <w:proofErr w:type="spellStart"/>
            <w:ins w:id="981" w:author="Ye-Kui Wang (yk1)" w:date="2021-02-19T16:38:00Z">
              <w:r w:rsidRPr="000B7B83">
                <w:rPr>
                  <w:rFonts w:eastAsia="SimSun"/>
                  <w:sz w:val="18"/>
                  <w:lang w:val="en-GB" w:eastAsia="zh-CN"/>
                </w:rPr>
                <w:t>ZFarSign</w:t>
              </w:r>
              <w:proofErr w:type="spellEnd"/>
            </w:ins>
          </w:p>
        </w:tc>
        <w:tc>
          <w:tcPr>
            <w:tcW w:w="916" w:type="pct"/>
          </w:tcPr>
          <w:p w14:paraId="428DA7E6"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82" w:author="Ye-Kui Wang (yk1)" w:date="2021-02-19T16:38:00Z"/>
                <w:rFonts w:eastAsia="SimSun"/>
                <w:sz w:val="18"/>
                <w:lang w:val="en-GB" w:eastAsia="zh-CN"/>
              </w:rPr>
            </w:pPr>
            <w:proofErr w:type="spellStart"/>
            <w:ins w:id="983" w:author="Ye-Kui Wang (yk1)" w:date="2021-02-19T16:38:00Z">
              <w:r w:rsidRPr="000B7B83">
                <w:rPr>
                  <w:rFonts w:eastAsia="SimSun"/>
                  <w:sz w:val="18"/>
                  <w:lang w:val="en-GB" w:eastAsia="zh-CN"/>
                </w:rPr>
                <w:t>ZFarExp</w:t>
              </w:r>
              <w:proofErr w:type="spellEnd"/>
            </w:ins>
          </w:p>
        </w:tc>
        <w:tc>
          <w:tcPr>
            <w:tcW w:w="1160" w:type="pct"/>
          </w:tcPr>
          <w:p w14:paraId="4F6EF14E"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84" w:author="Ye-Kui Wang (yk1)" w:date="2021-02-19T16:38:00Z"/>
                <w:rFonts w:eastAsia="SimSun"/>
                <w:sz w:val="18"/>
                <w:lang w:val="en-GB" w:eastAsia="zh-CN"/>
              </w:rPr>
            </w:pPr>
            <w:proofErr w:type="spellStart"/>
            <w:ins w:id="985" w:author="Ye-Kui Wang (yk1)" w:date="2021-02-19T16:38:00Z">
              <w:r w:rsidRPr="000B7B83">
                <w:rPr>
                  <w:rFonts w:eastAsia="SimSun"/>
                  <w:sz w:val="18"/>
                  <w:lang w:val="en-GB" w:eastAsia="zh-CN"/>
                </w:rPr>
                <w:t>ZFarMantissa</w:t>
              </w:r>
              <w:proofErr w:type="spellEnd"/>
            </w:ins>
          </w:p>
        </w:tc>
        <w:tc>
          <w:tcPr>
            <w:tcW w:w="1100" w:type="pct"/>
          </w:tcPr>
          <w:p w14:paraId="6E2C1380"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86" w:author="Ye-Kui Wang (yk1)" w:date="2021-02-19T16:38:00Z"/>
                <w:rFonts w:eastAsia="SimSun"/>
                <w:sz w:val="18"/>
                <w:lang w:val="en-GB" w:eastAsia="zh-CN"/>
              </w:rPr>
            </w:pPr>
            <w:proofErr w:type="spellStart"/>
            <w:ins w:id="987" w:author="Ye-Kui Wang (yk1)" w:date="2021-02-19T16:38:00Z">
              <w:r w:rsidRPr="000B7B83">
                <w:rPr>
                  <w:rFonts w:eastAsia="SimSun"/>
                  <w:sz w:val="18"/>
                  <w:lang w:val="en-GB" w:eastAsia="zh-CN"/>
                </w:rPr>
                <w:t>ZFarManLen</w:t>
              </w:r>
              <w:proofErr w:type="spellEnd"/>
            </w:ins>
          </w:p>
        </w:tc>
      </w:tr>
      <w:tr w:rsidR="000B7B83" w:rsidRPr="000B7B83" w14:paraId="349B20C6" w14:textId="77777777" w:rsidTr="00450C30">
        <w:trPr>
          <w:jc w:val="center"/>
          <w:ins w:id="988" w:author="Ye-Kui Wang (yk1)" w:date="2021-02-19T16:38:00Z"/>
        </w:trPr>
        <w:tc>
          <w:tcPr>
            <w:tcW w:w="878" w:type="pct"/>
          </w:tcPr>
          <w:p w14:paraId="73A7B3A3"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89" w:author="Ye-Kui Wang (yk1)" w:date="2021-02-19T16:38:00Z"/>
                <w:rFonts w:eastAsia="SimSun"/>
                <w:sz w:val="18"/>
                <w:lang w:val="en-GB" w:eastAsia="zh-CN"/>
              </w:rPr>
            </w:pPr>
            <w:proofErr w:type="spellStart"/>
            <w:ins w:id="990" w:author="Ye-Kui Wang (yk1)" w:date="2021-02-19T16:38:00Z">
              <w:r w:rsidRPr="000B7B83">
                <w:rPr>
                  <w:rFonts w:eastAsia="SimSun"/>
                  <w:sz w:val="18"/>
                  <w:lang w:val="en-GB" w:eastAsia="zh-CN"/>
                </w:rPr>
                <w:t>DMax</w:t>
              </w:r>
              <w:proofErr w:type="spellEnd"/>
            </w:ins>
          </w:p>
        </w:tc>
        <w:tc>
          <w:tcPr>
            <w:tcW w:w="946" w:type="pct"/>
          </w:tcPr>
          <w:p w14:paraId="03A35D6B"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91" w:author="Ye-Kui Wang (yk1)" w:date="2021-02-19T16:38:00Z"/>
                <w:rFonts w:eastAsia="SimSun"/>
                <w:sz w:val="18"/>
                <w:lang w:val="en-GB" w:eastAsia="zh-CN"/>
              </w:rPr>
            </w:pPr>
            <w:proofErr w:type="spellStart"/>
            <w:ins w:id="992" w:author="Ye-Kui Wang (yk1)" w:date="2021-02-19T16:38:00Z">
              <w:r w:rsidRPr="000B7B83">
                <w:rPr>
                  <w:rFonts w:eastAsia="SimSun"/>
                  <w:sz w:val="18"/>
                  <w:lang w:val="en-GB" w:eastAsia="zh-CN"/>
                </w:rPr>
                <w:t>DMaxSign</w:t>
              </w:r>
              <w:proofErr w:type="spellEnd"/>
            </w:ins>
          </w:p>
        </w:tc>
        <w:tc>
          <w:tcPr>
            <w:tcW w:w="916" w:type="pct"/>
          </w:tcPr>
          <w:p w14:paraId="2D43863F"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93" w:author="Ye-Kui Wang (yk1)" w:date="2021-02-19T16:38:00Z"/>
                <w:rFonts w:eastAsia="SimSun"/>
                <w:sz w:val="18"/>
                <w:lang w:val="en-GB" w:eastAsia="zh-CN"/>
              </w:rPr>
            </w:pPr>
            <w:proofErr w:type="spellStart"/>
            <w:ins w:id="994" w:author="Ye-Kui Wang (yk1)" w:date="2021-02-19T16:38:00Z">
              <w:r w:rsidRPr="000B7B83">
                <w:rPr>
                  <w:rFonts w:eastAsia="SimSun"/>
                  <w:sz w:val="18"/>
                  <w:lang w:val="en-GB" w:eastAsia="zh-CN"/>
                </w:rPr>
                <w:t>DMaxExp</w:t>
              </w:r>
              <w:proofErr w:type="spellEnd"/>
            </w:ins>
          </w:p>
        </w:tc>
        <w:tc>
          <w:tcPr>
            <w:tcW w:w="1160" w:type="pct"/>
          </w:tcPr>
          <w:p w14:paraId="1281F774"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95" w:author="Ye-Kui Wang (yk1)" w:date="2021-02-19T16:38:00Z"/>
                <w:rFonts w:eastAsia="SimSun"/>
                <w:sz w:val="18"/>
                <w:lang w:val="en-GB" w:eastAsia="zh-CN"/>
              </w:rPr>
            </w:pPr>
            <w:proofErr w:type="spellStart"/>
            <w:ins w:id="996" w:author="Ye-Kui Wang (yk1)" w:date="2021-02-19T16:38:00Z">
              <w:r w:rsidRPr="000B7B83">
                <w:rPr>
                  <w:rFonts w:eastAsia="SimSun"/>
                  <w:sz w:val="18"/>
                  <w:lang w:val="en-GB" w:eastAsia="zh-CN"/>
                </w:rPr>
                <w:t>DMaxMantissa</w:t>
              </w:r>
              <w:proofErr w:type="spellEnd"/>
            </w:ins>
          </w:p>
        </w:tc>
        <w:tc>
          <w:tcPr>
            <w:tcW w:w="1100" w:type="pct"/>
          </w:tcPr>
          <w:p w14:paraId="1EFEEB71"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997" w:author="Ye-Kui Wang (yk1)" w:date="2021-02-19T16:38:00Z"/>
                <w:rFonts w:eastAsia="SimSun"/>
                <w:sz w:val="18"/>
                <w:lang w:val="en-GB" w:eastAsia="zh-CN"/>
              </w:rPr>
            </w:pPr>
            <w:proofErr w:type="spellStart"/>
            <w:ins w:id="998" w:author="Ye-Kui Wang (yk1)" w:date="2021-02-19T16:38:00Z">
              <w:r w:rsidRPr="000B7B83">
                <w:rPr>
                  <w:rFonts w:eastAsia="SimSun"/>
                  <w:sz w:val="18"/>
                  <w:lang w:val="en-GB" w:eastAsia="zh-CN"/>
                </w:rPr>
                <w:t>DMaxManLen</w:t>
              </w:r>
              <w:proofErr w:type="spellEnd"/>
            </w:ins>
          </w:p>
        </w:tc>
      </w:tr>
      <w:tr w:rsidR="000B7B83" w:rsidRPr="000B7B83" w14:paraId="0A6D289A" w14:textId="77777777" w:rsidTr="00450C30">
        <w:trPr>
          <w:jc w:val="center"/>
          <w:ins w:id="999" w:author="Ye-Kui Wang (yk1)" w:date="2021-02-19T16:38:00Z"/>
        </w:trPr>
        <w:tc>
          <w:tcPr>
            <w:tcW w:w="878" w:type="pct"/>
          </w:tcPr>
          <w:p w14:paraId="3E4513C9"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1000" w:author="Ye-Kui Wang (yk1)" w:date="2021-02-19T16:38:00Z"/>
                <w:rFonts w:eastAsia="SimSun"/>
                <w:sz w:val="18"/>
                <w:lang w:val="en-GB" w:eastAsia="zh-CN"/>
              </w:rPr>
            </w:pPr>
            <w:proofErr w:type="spellStart"/>
            <w:ins w:id="1001" w:author="Ye-Kui Wang (yk1)" w:date="2021-02-19T16:38:00Z">
              <w:r w:rsidRPr="000B7B83">
                <w:rPr>
                  <w:rFonts w:eastAsia="SimSun"/>
                  <w:sz w:val="18"/>
                  <w:lang w:val="en-GB" w:eastAsia="zh-CN"/>
                </w:rPr>
                <w:t>DMin</w:t>
              </w:r>
              <w:proofErr w:type="spellEnd"/>
            </w:ins>
          </w:p>
        </w:tc>
        <w:tc>
          <w:tcPr>
            <w:tcW w:w="946" w:type="pct"/>
          </w:tcPr>
          <w:p w14:paraId="7B14E746"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1002" w:author="Ye-Kui Wang (yk1)" w:date="2021-02-19T16:38:00Z"/>
                <w:rFonts w:eastAsia="SimSun"/>
                <w:sz w:val="18"/>
                <w:lang w:val="en-GB" w:eastAsia="zh-CN"/>
              </w:rPr>
            </w:pPr>
            <w:proofErr w:type="spellStart"/>
            <w:ins w:id="1003" w:author="Ye-Kui Wang (yk1)" w:date="2021-02-19T16:38:00Z">
              <w:r w:rsidRPr="000B7B83">
                <w:rPr>
                  <w:rFonts w:eastAsia="SimSun"/>
                  <w:sz w:val="18"/>
                  <w:lang w:val="en-GB" w:eastAsia="zh-CN"/>
                </w:rPr>
                <w:t>DMinSign</w:t>
              </w:r>
              <w:proofErr w:type="spellEnd"/>
            </w:ins>
          </w:p>
        </w:tc>
        <w:tc>
          <w:tcPr>
            <w:tcW w:w="916" w:type="pct"/>
          </w:tcPr>
          <w:p w14:paraId="6BF95FCA"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1004" w:author="Ye-Kui Wang (yk1)" w:date="2021-02-19T16:38:00Z"/>
                <w:rFonts w:eastAsia="SimSun"/>
                <w:sz w:val="18"/>
                <w:lang w:val="en-GB" w:eastAsia="zh-CN"/>
              </w:rPr>
            </w:pPr>
            <w:proofErr w:type="spellStart"/>
            <w:ins w:id="1005" w:author="Ye-Kui Wang (yk1)" w:date="2021-02-19T16:38:00Z">
              <w:r w:rsidRPr="000B7B83">
                <w:rPr>
                  <w:rFonts w:eastAsia="SimSun"/>
                  <w:sz w:val="18"/>
                  <w:lang w:val="en-GB" w:eastAsia="zh-CN"/>
                </w:rPr>
                <w:t>DMinExp</w:t>
              </w:r>
              <w:proofErr w:type="spellEnd"/>
            </w:ins>
          </w:p>
        </w:tc>
        <w:tc>
          <w:tcPr>
            <w:tcW w:w="1160" w:type="pct"/>
          </w:tcPr>
          <w:p w14:paraId="58DCAFDC"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1006" w:author="Ye-Kui Wang (yk1)" w:date="2021-02-19T16:38:00Z"/>
                <w:rFonts w:eastAsia="SimSun"/>
                <w:sz w:val="18"/>
                <w:lang w:val="en-GB" w:eastAsia="zh-CN"/>
              </w:rPr>
            </w:pPr>
            <w:proofErr w:type="spellStart"/>
            <w:ins w:id="1007" w:author="Ye-Kui Wang (yk1)" w:date="2021-02-19T16:38:00Z">
              <w:r w:rsidRPr="000B7B83">
                <w:rPr>
                  <w:rFonts w:eastAsia="SimSun"/>
                  <w:sz w:val="18"/>
                  <w:lang w:val="en-GB" w:eastAsia="zh-CN"/>
                </w:rPr>
                <w:t>DMinMantissa</w:t>
              </w:r>
              <w:proofErr w:type="spellEnd"/>
            </w:ins>
          </w:p>
        </w:tc>
        <w:tc>
          <w:tcPr>
            <w:tcW w:w="1100" w:type="pct"/>
          </w:tcPr>
          <w:p w14:paraId="25535EEB" w14:textId="77777777" w:rsidR="000B7B83" w:rsidRPr="000B7B83" w:rsidRDefault="000B7B83" w:rsidP="000B7B83">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1008" w:author="Ye-Kui Wang (yk1)" w:date="2021-02-19T16:38:00Z"/>
                <w:rFonts w:eastAsia="SimSun"/>
                <w:sz w:val="18"/>
                <w:lang w:val="en-GB" w:eastAsia="zh-CN"/>
              </w:rPr>
            </w:pPr>
            <w:proofErr w:type="spellStart"/>
            <w:ins w:id="1009" w:author="Ye-Kui Wang (yk1)" w:date="2021-02-19T16:38:00Z">
              <w:r w:rsidRPr="000B7B83">
                <w:rPr>
                  <w:rFonts w:eastAsia="SimSun"/>
                  <w:sz w:val="18"/>
                  <w:lang w:val="en-GB" w:eastAsia="zh-CN"/>
                </w:rPr>
                <w:t>DMinManLen</w:t>
              </w:r>
              <w:proofErr w:type="spellEnd"/>
            </w:ins>
          </w:p>
        </w:tc>
      </w:tr>
    </w:tbl>
    <w:p w14:paraId="18BB5D83"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10" w:author="Ye-Kui Wang (yk1)" w:date="2021-02-19T16:38:00Z"/>
          <w:rFonts w:eastAsia="Malgun Gothic"/>
          <w:sz w:val="20"/>
          <w:lang w:val="en-GB" w:eastAsia="zh-CN"/>
        </w:rPr>
      </w:pPr>
    </w:p>
    <w:p w14:paraId="66FF1B9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11" w:author="Ye-Kui Wang (yk1)" w:date="2021-02-19T16:38:00Z"/>
          <w:rFonts w:eastAsia="Malgun Gothic"/>
          <w:sz w:val="20"/>
          <w:lang w:val="en-GB" w:eastAsia="zh-CN"/>
        </w:rPr>
      </w:pPr>
      <w:ins w:id="1012" w:author="Ye-Kui Wang (yk1)" w:date="2021-02-19T16:38:00Z">
        <w:r w:rsidRPr="000B7B83">
          <w:rPr>
            <w:rFonts w:eastAsia="Malgun Gothic"/>
            <w:sz w:val="20"/>
            <w:lang w:val="en-GB" w:eastAsia="zh-CN"/>
          </w:rPr>
          <w:t xml:space="preserve">The </w:t>
        </w:r>
        <w:proofErr w:type="spellStart"/>
        <w:r w:rsidRPr="000B7B83">
          <w:rPr>
            <w:rFonts w:eastAsia="Malgun Gothic"/>
            <w:sz w:val="20"/>
            <w:lang w:val="en-GB" w:eastAsia="zh-CN"/>
          </w:rPr>
          <w:t>DMin</w:t>
        </w:r>
        <w:proofErr w:type="spellEnd"/>
        <w:r w:rsidRPr="000B7B83">
          <w:rPr>
            <w:rFonts w:eastAsia="Malgun Gothic"/>
            <w:sz w:val="20"/>
            <w:lang w:val="en-GB" w:eastAsia="zh-CN"/>
          </w:rPr>
          <w:t xml:space="preserve"> and </w:t>
        </w:r>
        <w:proofErr w:type="spellStart"/>
        <w:r w:rsidRPr="000B7B83">
          <w:rPr>
            <w:rFonts w:eastAsia="Malgun Gothic"/>
            <w:sz w:val="20"/>
            <w:lang w:val="en-GB" w:eastAsia="zh-CN"/>
          </w:rPr>
          <w:t>DMax</w:t>
        </w:r>
        <w:proofErr w:type="spellEnd"/>
        <w:r w:rsidRPr="000B7B83">
          <w:rPr>
            <w:rFonts w:eastAsia="Malgun Gothic"/>
            <w:sz w:val="20"/>
            <w:lang w:val="en-GB" w:eastAsia="zh-CN"/>
          </w:rPr>
          <w:t xml:space="preserve"> values, when present, are specified in units of a luma sample width of the coded picture with </w:t>
        </w:r>
        <w:proofErr w:type="spellStart"/>
        <w:r w:rsidRPr="000B7B83">
          <w:rPr>
            <w:rFonts w:eastAsia="Malgun Gothic"/>
            <w:sz w:val="20"/>
            <w:lang w:val="en-GB" w:eastAsia="zh-CN"/>
          </w:rPr>
          <w:t>ViewId</w:t>
        </w:r>
        <w:proofErr w:type="spellEnd"/>
        <w:r w:rsidRPr="000B7B83">
          <w:rPr>
            <w:rFonts w:eastAsia="Malgun Gothic"/>
            <w:sz w:val="20"/>
            <w:lang w:val="en-GB" w:eastAsia="zh-CN"/>
          </w:rPr>
          <w:t xml:space="preserve"> equal to </w:t>
        </w:r>
        <w:proofErr w:type="spellStart"/>
        <w:r w:rsidRPr="000B7B83">
          <w:rPr>
            <w:rFonts w:eastAsia="Malgun Gothic"/>
            <w:sz w:val="20"/>
            <w:lang w:val="en-GB" w:eastAsia="zh-CN"/>
          </w:rPr>
          <w:t>ViewId</w:t>
        </w:r>
        <w:proofErr w:type="spellEnd"/>
        <w:r w:rsidRPr="000B7B83">
          <w:rPr>
            <w:rFonts w:eastAsia="Malgun Gothic"/>
            <w:sz w:val="20"/>
            <w:lang w:val="en-GB" w:eastAsia="zh-CN"/>
          </w:rPr>
          <w:t xml:space="preserve"> of the auxiliary picture.</w:t>
        </w:r>
      </w:ins>
    </w:p>
    <w:p w14:paraId="63D2681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13" w:author="Ye-Kui Wang (yk1)" w:date="2021-02-19T16:38:00Z"/>
          <w:rFonts w:eastAsia="Malgun Gothic"/>
          <w:sz w:val="20"/>
          <w:lang w:val="en-GB" w:eastAsia="zh-CN"/>
        </w:rPr>
      </w:pPr>
      <w:ins w:id="1014" w:author="Ye-Kui Wang (yk1)" w:date="2021-02-19T16:38:00Z">
        <w:r w:rsidRPr="000B7B83">
          <w:rPr>
            <w:rFonts w:eastAsia="Malgun Gothic"/>
            <w:sz w:val="20"/>
            <w:lang w:val="en-GB" w:eastAsia="zh-CN"/>
          </w:rPr>
          <w:t xml:space="preserve">The units for the </w:t>
        </w:r>
        <w:proofErr w:type="spellStart"/>
        <w:r w:rsidRPr="000B7B83">
          <w:rPr>
            <w:rFonts w:eastAsia="Malgun Gothic"/>
            <w:sz w:val="20"/>
            <w:lang w:val="en-GB" w:eastAsia="zh-CN"/>
          </w:rPr>
          <w:t>ZNear</w:t>
        </w:r>
        <w:proofErr w:type="spellEnd"/>
        <w:r w:rsidRPr="000B7B83">
          <w:rPr>
            <w:rFonts w:eastAsia="Malgun Gothic"/>
            <w:sz w:val="20"/>
            <w:lang w:val="en-GB" w:eastAsia="zh-CN"/>
          </w:rPr>
          <w:t xml:space="preserve"> and </w:t>
        </w:r>
        <w:proofErr w:type="spellStart"/>
        <w:r w:rsidRPr="000B7B83">
          <w:rPr>
            <w:rFonts w:eastAsia="Malgun Gothic"/>
            <w:sz w:val="20"/>
            <w:lang w:val="en-GB" w:eastAsia="zh-CN"/>
          </w:rPr>
          <w:t>ZFar</w:t>
        </w:r>
        <w:proofErr w:type="spellEnd"/>
        <w:r w:rsidRPr="000B7B83">
          <w:rPr>
            <w:rFonts w:eastAsia="Malgun Gothic"/>
            <w:sz w:val="20"/>
            <w:lang w:val="en-GB" w:eastAsia="zh-CN"/>
          </w:rPr>
          <w:t xml:space="preserve"> values, when present, are identical but unspecified.</w:t>
        </w:r>
      </w:ins>
    </w:p>
    <w:p w14:paraId="19F10ED5" w14:textId="77777777" w:rsidR="000B7B83" w:rsidRPr="000B7B83" w:rsidRDefault="000B7B83" w:rsidP="000B7B83">
      <w:pPr>
        <w:keepNext/>
        <w:keepLines/>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15" w:author="Ye-Kui Wang (yk1)" w:date="2021-02-19T16:38:00Z"/>
          <w:rFonts w:eastAsia="Malgun Gothic"/>
          <w:sz w:val="20"/>
          <w:lang w:val="en-GB" w:eastAsia="zh-CN"/>
        </w:rPr>
      </w:pPr>
      <w:ins w:id="1016" w:author="Ye-Kui Wang (yk1)" w:date="2021-02-19T16:38:00Z">
        <w:r w:rsidRPr="000B7B83">
          <w:rPr>
            <w:rFonts w:eastAsia="Malgun Gothic"/>
            <w:b/>
            <w:sz w:val="20"/>
            <w:lang w:val="en-GB" w:eastAsia="zh-CN"/>
          </w:rPr>
          <w:lastRenderedPageBreak/>
          <w:t>depth_nonlinear_representation_num_minus1</w:t>
        </w:r>
        <w:r w:rsidRPr="000B7B83">
          <w:rPr>
            <w:rFonts w:eastAsia="Malgun Gothic"/>
            <w:sz w:val="20"/>
            <w:lang w:val="en-GB" w:eastAsia="zh-CN"/>
          </w:rPr>
          <w:t xml:space="preserve"> plus 2 specifies the number of piece-wise linear segments for mapping of depth values to a scale that is uniformly quantized in terms of disparity.</w:t>
        </w:r>
      </w:ins>
    </w:p>
    <w:p w14:paraId="4FD2C33E"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17" w:author="Ye-Kui Wang (yk1)" w:date="2021-02-19T16:38:00Z"/>
          <w:rFonts w:eastAsia="Malgun Gothic"/>
          <w:sz w:val="20"/>
          <w:lang w:val="en-GB" w:eastAsia="zh-CN"/>
        </w:rPr>
      </w:pPr>
      <w:proofErr w:type="spellStart"/>
      <w:ins w:id="1018" w:author="Ye-Kui Wang (yk1)" w:date="2021-02-19T16:38:00Z">
        <w:r w:rsidRPr="000B7B83">
          <w:rPr>
            <w:rFonts w:eastAsia="Malgun Gothic"/>
            <w:b/>
            <w:sz w:val="20"/>
            <w:lang w:val="en-GB" w:eastAsia="zh-CN"/>
          </w:rPr>
          <w:t>depth_nonlinear_representation_model</w:t>
        </w:r>
        <w:proofErr w:type="spellEnd"/>
        <w:r w:rsidRPr="000B7B83">
          <w:rPr>
            <w:rFonts w:eastAsia="Malgun Gothic"/>
            <w:sz w:val="20"/>
            <w:lang w:val="en-GB" w:eastAsia="zh-CN"/>
          </w:rPr>
          <w:t xml:space="preserve">[ i ] for i ranging from 0 to </w:t>
        </w:r>
        <w:r w:rsidRPr="000B7B83">
          <w:rPr>
            <w:rFonts w:eastAsia="Malgun Gothic"/>
            <w:sz w:val="20"/>
            <w:lang w:val="en-GB"/>
          </w:rPr>
          <w:t>depth_nonlinear_representation_num_minus1 + 2, inclusive,</w:t>
        </w:r>
        <w:r w:rsidRPr="000B7B83">
          <w:rPr>
            <w:rFonts w:eastAsia="Malgun Gothic"/>
            <w:sz w:val="18"/>
            <w:szCs w:val="18"/>
            <w:lang w:val="en-GB"/>
          </w:rPr>
          <w:t xml:space="preserve"> </w:t>
        </w:r>
        <w:r w:rsidRPr="000B7B83">
          <w:rPr>
            <w:rFonts w:eastAsia="Malgun Gothic"/>
            <w:sz w:val="20"/>
            <w:lang w:val="en-GB" w:eastAsia="zh-CN"/>
          </w:rPr>
          <w:t xml:space="preserve">specify the piece-wise linear segments for mapping of decoded luma sample values of an auxiliary picture to a scale that is uniformly quantized in terms of disparity. The values of </w:t>
        </w:r>
        <w:proofErr w:type="spellStart"/>
        <w:r w:rsidRPr="000B7B83">
          <w:rPr>
            <w:rFonts w:eastAsia="Malgun Gothic"/>
            <w:sz w:val="20"/>
            <w:lang w:val="en-GB" w:eastAsia="zh-CN"/>
          </w:rPr>
          <w:t>depth_nonlinear_representation_</w:t>
        </w:r>
        <w:proofErr w:type="gramStart"/>
        <w:r w:rsidRPr="000B7B83">
          <w:rPr>
            <w:rFonts w:eastAsia="Malgun Gothic"/>
            <w:sz w:val="20"/>
            <w:lang w:val="en-GB" w:eastAsia="zh-CN"/>
          </w:rPr>
          <w:t>model</w:t>
        </w:r>
        <w:proofErr w:type="spellEnd"/>
        <w:r w:rsidRPr="000B7B83">
          <w:rPr>
            <w:rFonts w:eastAsia="Malgun Gothic"/>
            <w:sz w:val="20"/>
            <w:lang w:val="en-GB" w:eastAsia="zh-CN"/>
          </w:rPr>
          <w:t>[</w:t>
        </w:r>
        <w:proofErr w:type="gramEnd"/>
        <w:r w:rsidRPr="000B7B83">
          <w:rPr>
            <w:rFonts w:eastAsia="Malgun Gothic"/>
            <w:sz w:val="20"/>
            <w:lang w:val="en-GB" w:eastAsia="zh-CN"/>
          </w:rPr>
          <w:t> 0 ] and depth_nonlinear_representation_model[ </w:t>
        </w:r>
        <w:r w:rsidRPr="000B7B83">
          <w:rPr>
            <w:rFonts w:eastAsia="Malgun Gothic"/>
            <w:sz w:val="20"/>
            <w:lang w:val="en-GB"/>
          </w:rPr>
          <w:t>depth_nonlinear_representation_num_minus1 + 2</w:t>
        </w:r>
        <w:r w:rsidRPr="000B7B83">
          <w:rPr>
            <w:rFonts w:eastAsia="Malgun Gothic"/>
            <w:sz w:val="20"/>
            <w:lang w:val="en-GB" w:eastAsia="zh-CN"/>
          </w:rPr>
          <w:t> ] are both inferred to be equal to 0.</w:t>
        </w:r>
      </w:ins>
    </w:p>
    <w:p w14:paraId="6398EE66"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1019" w:author="Ye-Kui Wang (yk1)" w:date="2021-02-19T16:38:00Z"/>
          <w:rFonts w:eastAsia="SimSun"/>
          <w:sz w:val="18"/>
          <w:lang w:val="en-GB" w:eastAsia="zh-CN"/>
        </w:rPr>
      </w:pPr>
      <w:ins w:id="1020" w:author="Ye-Kui Wang (yk1)" w:date="2021-02-19T16:38:00Z">
        <w:r w:rsidRPr="000B7B83">
          <w:rPr>
            <w:rFonts w:eastAsia="SimSun"/>
            <w:sz w:val="18"/>
            <w:lang w:val="en-GB" w:eastAsia="zh-CN"/>
          </w:rPr>
          <w:t>NOTE</w:t>
        </w:r>
        <w:r w:rsidRPr="000B7B83">
          <w:rPr>
            <w:rFonts w:eastAsia="SimSun"/>
            <w:sz w:val="18"/>
            <w:lang w:val="en-GB"/>
          </w:rPr>
          <w:t> </w:t>
        </w:r>
        <w:r w:rsidRPr="000B7B83">
          <w:rPr>
            <w:rFonts w:eastAsia="SimSun"/>
            <w:sz w:val="18"/>
            <w:lang w:val="en-GB"/>
          </w:rPr>
          <w:fldChar w:fldCharType="begin"/>
        </w:r>
        <w:r w:rsidRPr="000B7B83">
          <w:rPr>
            <w:rFonts w:eastAsia="SimSun"/>
            <w:sz w:val="18"/>
            <w:lang w:val="en-GB"/>
          </w:rPr>
          <w:instrText xml:space="preserve"> SEQ NoteCounter \* MERGEFORMAT  \* MERGEFORMAT </w:instrText>
        </w:r>
        <w:r w:rsidRPr="000B7B83">
          <w:rPr>
            <w:rFonts w:eastAsia="SimSun"/>
            <w:sz w:val="18"/>
            <w:lang w:val="en-GB"/>
          </w:rPr>
          <w:fldChar w:fldCharType="separate"/>
        </w:r>
        <w:r w:rsidRPr="000B7B83">
          <w:rPr>
            <w:rFonts w:eastAsia="SimSun"/>
            <w:noProof/>
            <w:sz w:val="18"/>
            <w:lang w:val="en-GB"/>
          </w:rPr>
          <w:t>2</w:t>
        </w:r>
        <w:r w:rsidRPr="000B7B83">
          <w:rPr>
            <w:rFonts w:eastAsia="SimSun"/>
            <w:noProof/>
            <w:sz w:val="18"/>
            <w:lang w:val="en-GB"/>
          </w:rPr>
          <w:fldChar w:fldCharType="end"/>
        </w:r>
        <w:r w:rsidRPr="000B7B83">
          <w:rPr>
            <w:rFonts w:eastAsia="SimSun"/>
            <w:sz w:val="18"/>
            <w:lang w:val="en-GB"/>
          </w:rPr>
          <w:t> </w:t>
        </w:r>
        <w:r w:rsidRPr="000B7B83">
          <w:rPr>
            <w:rFonts w:eastAsia="SimSun"/>
            <w:sz w:val="18"/>
            <w:lang w:val="en-GB" w:eastAsia="zh-CN"/>
          </w:rPr>
          <w:t xml:space="preserve">– When </w:t>
        </w:r>
        <w:proofErr w:type="spellStart"/>
        <w:r w:rsidRPr="000B7B83">
          <w:rPr>
            <w:rFonts w:eastAsia="SimSun"/>
            <w:sz w:val="18"/>
            <w:lang w:val="en-GB" w:eastAsia="zh-CN"/>
          </w:rPr>
          <w:t>depth_representation_type</w:t>
        </w:r>
        <w:proofErr w:type="spellEnd"/>
        <w:r w:rsidRPr="000B7B83">
          <w:rPr>
            <w:rFonts w:eastAsia="SimSun"/>
            <w:sz w:val="18"/>
            <w:lang w:val="en-GB" w:eastAsia="zh-CN"/>
          </w:rPr>
          <w:t xml:space="preserve"> is equal to 3, an auxiliary picture contains nonlinearly transformed depth samples. The variable </w:t>
        </w:r>
        <w:proofErr w:type="spellStart"/>
        <w:proofErr w:type="gramStart"/>
        <w:r w:rsidRPr="000B7B83">
          <w:rPr>
            <w:rFonts w:eastAsia="SimSun"/>
            <w:sz w:val="18"/>
            <w:lang w:val="en-GB" w:eastAsia="zh-CN"/>
          </w:rPr>
          <w:t>DepthLUT</w:t>
        </w:r>
        <w:proofErr w:type="spellEnd"/>
        <w:r w:rsidRPr="000B7B83">
          <w:rPr>
            <w:rFonts w:eastAsia="SimSun"/>
            <w:sz w:val="18"/>
            <w:lang w:val="en-GB" w:eastAsia="zh-CN"/>
          </w:rPr>
          <w:t>[</w:t>
        </w:r>
        <w:proofErr w:type="gramEnd"/>
        <w:r w:rsidRPr="000B7B83">
          <w:rPr>
            <w:rFonts w:eastAsia="SimSun"/>
            <w:sz w:val="18"/>
            <w:lang w:val="en-GB" w:eastAsia="zh-CN"/>
          </w:rPr>
          <w:t xml:space="preserve"> i ], as specified below, is used to transform decoded depth sample values from the nonlinear representation to the linear representation, i.e., uniformly quantized disparity values. The shape of this transform is defined by means of line-segment approximation in two-dimensional linear-disparity-to-nonlinear-disparity space. The first </w:t>
        </w:r>
        <w:proofErr w:type="gramStart"/>
        <w:r w:rsidRPr="000B7B83">
          <w:rPr>
            <w:rFonts w:eastAsia="SimSun"/>
            <w:sz w:val="18"/>
            <w:lang w:val="en-GB" w:eastAsia="zh-CN"/>
          </w:rPr>
          <w:t>( 0</w:t>
        </w:r>
        <w:proofErr w:type="gramEnd"/>
        <w:r w:rsidRPr="000B7B83">
          <w:rPr>
            <w:rFonts w:eastAsia="SimSun"/>
            <w:sz w:val="18"/>
            <w:lang w:val="en-GB" w:eastAsia="zh-CN"/>
          </w:rPr>
          <w:t>, 0 ) and the last ( </w:t>
        </w:r>
        <w:proofErr w:type="spellStart"/>
        <w:r w:rsidRPr="000B7B83">
          <w:rPr>
            <w:rFonts w:eastAsia="SimSun"/>
            <w:sz w:val="18"/>
            <w:lang w:val="en-GB" w:eastAsia="zh-CN"/>
          </w:rPr>
          <w:t>maxVal</w:t>
        </w:r>
        <w:proofErr w:type="spellEnd"/>
        <w:r w:rsidRPr="000B7B83">
          <w:rPr>
            <w:rFonts w:eastAsia="SimSun"/>
            <w:sz w:val="18"/>
            <w:lang w:val="en-GB" w:eastAsia="zh-CN"/>
          </w:rPr>
          <w:t>, </w:t>
        </w:r>
        <w:proofErr w:type="spellStart"/>
        <w:r w:rsidRPr="000B7B83">
          <w:rPr>
            <w:rFonts w:eastAsia="SimSun"/>
            <w:sz w:val="18"/>
            <w:lang w:val="en-GB" w:eastAsia="zh-CN"/>
          </w:rPr>
          <w:t>maxVal</w:t>
        </w:r>
        <w:proofErr w:type="spellEnd"/>
        <w:r w:rsidRPr="000B7B83">
          <w:rPr>
            <w:rFonts w:eastAsia="SimSun"/>
            <w:sz w:val="18"/>
            <w:lang w:val="en-GB" w:eastAsia="zh-CN"/>
          </w:rPr>
          <w:t> ) nodes of the curve are predefined. Positions of additional nodes are transmitted in form of deviations (</w:t>
        </w:r>
        <w:proofErr w:type="spellStart"/>
        <w:r w:rsidRPr="000B7B83">
          <w:rPr>
            <w:rFonts w:eastAsia="SimSun"/>
            <w:sz w:val="18"/>
            <w:lang w:val="en-GB" w:eastAsia="zh-CN"/>
          </w:rPr>
          <w:t>depth_nonlinear_representation_</w:t>
        </w:r>
        <w:proofErr w:type="gramStart"/>
        <w:r w:rsidRPr="000B7B83">
          <w:rPr>
            <w:rFonts w:eastAsia="SimSun"/>
            <w:sz w:val="18"/>
            <w:lang w:val="en-GB" w:eastAsia="zh-CN"/>
          </w:rPr>
          <w:t>model</w:t>
        </w:r>
        <w:proofErr w:type="spellEnd"/>
        <w:r w:rsidRPr="000B7B83">
          <w:rPr>
            <w:rFonts w:eastAsia="SimSun"/>
            <w:sz w:val="18"/>
            <w:lang w:val="en-GB" w:eastAsia="zh-CN"/>
          </w:rPr>
          <w:t>[</w:t>
        </w:r>
        <w:proofErr w:type="gramEnd"/>
        <w:r w:rsidRPr="000B7B83">
          <w:rPr>
            <w:rFonts w:eastAsia="SimSun"/>
            <w:sz w:val="18"/>
            <w:lang w:val="en-GB" w:eastAsia="zh-CN"/>
          </w:rPr>
          <w:t xml:space="preserve"> i ]) from the straight-line curve. These deviations are uniformly distributed along the whole range of 0 to </w:t>
        </w:r>
        <w:proofErr w:type="spellStart"/>
        <w:r w:rsidRPr="000B7B83">
          <w:rPr>
            <w:rFonts w:eastAsia="SimSun"/>
            <w:sz w:val="18"/>
            <w:lang w:val="en-GB" w:eastAsia="zh-CN"/>
          </w:rPr>
          <w:t>maxVal</w:t>
        </w:r>
        <w:proofErr w:type="spellEnd"/>
        <w:r w:rsidRPr="000B7B83">
          <w:rPr>
            <w:rFonts w:eastAsia="SimSun"/>
            <w:sz w:val="18"/>
            <w:lang w:val="en-GB" w:eastAsia="zh-CN"/>
          </w:rPr>
          <w:t>, inclusive, with spacing depending on the value of nonlinear_depth_representation_num_minus1.</w:t>
        </w:r>
      </w:ins>
    </w:p>
    <w:p w14:paraId="7CFEA6D4"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1021" w:author="Ye-Kui Wang (yk1)" w:date="2021-02-19T16:38:00Z"/>
          <w:rFonts w:eastAsia="SimSun"/>
          <w:sz w:val="18"/>
          <w:lang w:val="en-GB" w:eastAsia="zh-CN"/>
        </w:rPr>
      </w:pPr>
      <w:ins w:id="1022" w:author="Ye-Kui Wang (yk1)" w:date="2021-02-19T16:38:00Z">
        <w:r w:rsidRPr="000B7B83">
          <w:rPr>
            <w:rFonts w:eastAsia="SimSun"/>
            <w:sz w:val="18"/>
            <w:lang w:val="en-GB" w:eastAsia="zh-CN"/>
          </w:rPr>
          <w:t xml:space="preserve">The variable </w:t>
        </w:r>
        <w:proofErr w:type="spellStart"/>
        <w:proofErr w:type="gramStart"/>
        <w:r w:rsidRPr="000B7B83">
          <w:rPr>
            <w:rFonts w:eastAsia="SimSun"/>
            <w:sz w:val="18"/>
            <w:lang w:val="en-GB" w:eastAsia="zh-CN"/>
          </w:rPr>
          <w:t>DepthLUT</w:t>
        </w:r>
        <w:proofErr w:type="spellEnd"/>
        <w:r w:rsidRPr="000B7B83">
          <w:rPr>
            <w:rFonts w:eastAsia="SimSun"/>
            <w:sz w:val="18"/>
            <w:lang w:val="en-GB" w:eastAsia="zh-CN"/>
          </w:rPr>
          <w:t>[</w:t>
        </w:r>
        <w:proofErr w:type="gramEnd"/>
        <w:r w:rsidRPr="000B7B83">
          <w:rPr>
            <w:rFonts w:eastAsia="SimSun"/>
            <w:sz w:val="18"/>
            <w:lang w:val="en-GB" w:eastAsia="zh-CN"/>
          </w:rPr>
          <w:t xml:space="preserve"> i ] for i in the range of 0 to </w:t>
        </w:r>
        <w:proofErr w:type="spellStart"/>
        <w:r w:rsidRPr="000B7B83">
          <w:rPr>
            <w:rFonts w:eastAsia="SimSun"/>
            <w:sz w:val="18"/>
            <w:lang w:val="en-GB" w:eastAsia="zh-CN"/>
          </w:rPr>
          <w:t>maxVal</w:t>
        </w:r>
        <w:proofErr w:type="spellEnd"/>
        <w:r w:rsidRPr="000B7B83">
          <w:rPr>
            <w:rFonts w:eastAsia="SimSun"/>
            <w:sz w:val="18"/>
            <w:lang w:val="en-GB" w:eastAsia="zh-CN"/>
          </w:rPr>
          <w:t>, inclusive, is specified as follows:</w:t>
        </w:r>
      </w:ins>
    </w:p>
    <w:p w14:paraId="505302CF" w14:textId="77777777" w:rsidR="000B7B83" w:rsidRPr="000B7B83" w:rsidRDefault="000B7B83" w:rsidP="000B7B83">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70"/>
          <w:tab w:val="left" w:pos="1588"/>
          <w:tab w:val="left" w:pos="1890"/>
          <w:tab w:val="left" w:pos="2430"/>
          <w:tab w:val="center" w:pos="4849"/>
          <w:tab w:val="right" w:pos="9696"/>
        </w:tabs>
        <w:ind w:left="794"/>
        <w:jc w:val="left"/>
        <w:rPr>
          <w:ins w:id="1023" w:author="Ye-Kui Wang (yk1)" w:date="2021-02-19T16:38:00Z"/>
          <w:rFonts w:eastAsia="Malgun Gothic"/>
          <w:sz w:val="18"/>
          <w:szCs w:val="18"/>
          <w:lang w:val="en-GB" w:eastAsia="ko-KR"/>
        </w:rPr>
      </w:pPr>
      <w:ins w:id="1024" w:author="Ye-Kui Wang (yk1)" w:date="2021-02-19T16:38:00Z">
        <w:r w:rsidRPr="000B7B83">
          <w:rPr>
            <w:rFonts w:eastAsia="Malgun Gothic"/>
            <w:sz w:val="18"/>
            <w:szCs w:val="18"/>
            <w:lang w:val="en-GB" w:eastAsia="ko-KR"/>
          </w:rPr>
          <w:t>for( k = 0; k  &lt;=  depth_nonlinear_representation_num_minus1 + 1; k++ ) {</w:t>
        </w:r>
        <w:r w:rsidRPr="000B7B83">
          <w:rPr>
            <w:rFonts w:eastAsia="Malgun Gothic"/>
            <w:sz w:val="18"/>
            <w:szCs w:val="18"/>
            <w:lang w:val="en-GB" w:eastAsia="ko-KR"/>
          </w:rPr>
          <w:br/>
        </w:r>
        <w:r w:rsidRPr="000B7B83">
          <w:rPr>
            <w:rFonts w:eastAsia="Malgun Gothic"/>
            <w:sz w:val="18"/>
            <w:szCs w:val="18"/>
            <w:lang w:val="en-GB" w:eastAsia="ko-KR"/>
          </w:rPr>
          <w:tab/>
          <w:t>pos1 = ( </w:t>
        </w:r>
        <w:proofErr w:type="spellStart"/>
        <w:r w:rsidRPr="000B7B83">
          <w:rPr>
            <w:rFonts w:eastAsia="Malgun Gothic"/>
            <w:sz w:val="18"/>
            <w:szCs w:val="18"/>
            <w:lang w:val="en-GB" w:eastAsia="ko-KR"/>
          </w:rPr>
          <w:t>maxVal</w:t>
        </w:r>
        <w:proofErr w:type="spellEnd"/>
        <w:r w:rsidRPr="000B7B83">
          <w:rPr>
            <w:rFonts w:eastAsia="Malgun Gothic"/>
            <w:sz w:val="18"/>
            <w:szCs w:val="18"/>
            <w:lang w:val="en-GB" w:eastAsia="ko-KR"/>
          </w:rPr>
          <w:t> * k ) / (depth_nonlinear_representation_num_minus1 + 2 )</w:t>
        </w:r>
        <w:r w:rsidRPr="000B7B83">
          <w:rPr>
            <w:rFonts w:eastAsia="Malgun Gothic"/>
            <w:sz w:val="18"/>
            <w:szCs w:val="18"/>
            <w:lang w:val="en-GB" w:eastAsia="ko-KR"/>
          </w:rPr>
          <w:br/>
        </w:r>
        <w:r w:rsidRPr="000B7B83">
          <w:rPr>
            <w:rFonts w:eastAsia="Malgun Gothic"/>
            <w:sz w:val="18"/>
            <w:szCs w:val="18"/>
            <w:lang w:val="en-GB" w:eastAsia="ko-KR"/>
          </w:rPr>
          <w:tab/>
          <w:t xml:space="preserve">dev1 = </w:t>
        </w:r>
        <w:proofErr w:type="spellStart"/>
        <w:r w:rsidRPr="000B7B83">
          <w:rPr>
            <w:rFonts w:eastAsia="Malgun Gothic"/>
            <w:sz w:val="18"/>
            <w:szCs w:val="18"/>
            <w:lang w:val="en-GB" w:eastAsia="ko-KR"/>
          </w:rPr>
          <w:t>depth_nonlinear_representation_model</w:t>
        </w:r>
        <w:proofErr w:type="spellEnd"/>
        <w:r w:rsidRPr="000B7B83">
          <w:rPr>
            <w:rFonts w:eastAsia="Malgun Gothic"/>
            <w:sz w:val="18"/>
            <w:szCs w:val="18"/>
            <w:lang w:val="en-GB" w:eastAsia="ko-KR"/>
          </w:rPr>
          <w:t>[ k ]</w:t>
        </w:r>
        <w:r w:rsidRPr="000B7B83">
          <w:rPr>
            <w:rFonts w:eastAsia="Malgun Gothic"/>
            <w:sz w:val="18"/>
            <w:szCs w:val="18"/>
            <w:lang w:val="en-GB" w:eastAsia="ko-KR"/>
          </w:rPr>
          <w:br/>
        </w:r>
        <w:r w:rsidRPr="000B7B83">
          <w:rPr>
            <w:rFonts w:eastAsia="Malgun Gothic"/>
            <w:sz w:val="18"/>
            <w:szCs w:val="18"/>
            <w:lang w:val="en-GB" w:eastAsia="ko-KR"/>
          </w:rPr>
          <w:tab/>
          <w:t xml:space="preserve">pos2 = ( </w:t>
        </w:r>
        <w:proofErr w:type="spellStart"/>
        <w:r w:rsidRPr="000B7B83">
          <w:rPr>
            <w:rFonts w:eastAsia="Malgun Gothic"/>
            <w:sz w:val="18"/>
            <w:szCs w:val="18"/>
            <w:lang w:val="en-GB" w:eastAsia="ko-KR"/>
          </w:rPr>
          <w:t>maxVal</w:t>
        </w:r>
        <w:proofErr w:type="spellEnd"/>
        <w:r w:rsidRPr="000B7B83">
          <w:rPr>
            <w:rFonts w:eastAsia="Malgun Gothic"/>
            <w:sz w:val="18"/>
            <w:szCs w:val="18"/>
            <w:lang w:val="en-GB" w:eastAsia="ko-KR"/>
          </w:rPr>
          <w:t xml:space="preserve"> * ( k + 1 ) ) / (depth_nonlinear_representation_num_minus1 + 2 )</w:t>
        </w:r>
        <w:r w:rsidRPr="000B7B83">
          <w:rPr>
            <w:rFonts w:eastAsia="Malgun Gothic"/>
            <w:sz w:val="18"/>
            <w:szCs w:val="18"/>
            <w:lang w:val="en-GB" w:eastAsia="ko-KR"/>
          </w:rPr>
          <w:br/>
        </w:r>
        <w:r w:rsidRPr="000B7B83">
          <w:rPr>
            <w:rFonts w:eastAsia="Malgun Gothic"/>
            <w:sz w:val="18"/>
            <w:szCs w:val="18"/>
            <w:lang w:val="en-GB" w:eastAsia="ko-KR"/>
          </w:rPr>
          <w:tab/>
          <w:t xml:space="preserve">dev2 = </w:t>
        </w:r>
        <w:proofErr w:type="spellStart"/>
        <w:r w:rsidRPr="000B7B83">
          <w:rPr>
            <w:rFonts w:eastAsia="Malgun Gothic"/>
            <w:sz w:val="18"/>
            <w:szCs w:val="18"/>
            <w:lang w:val="en-GB" w:eastAsia="ko-KR"/>
          </w:rPr>
          <w:t>depth_nonlinear_representation_model</w:t>
        </w:r>
        <w:proofErr w:type="spellEnd"/>
        <w:r w:rsidRPr="000B7B83">
          <w:rPr>
            <w:rFonts w:eastAsia="Malgun Gothic"/>
            <w:sz w:val="18"/>
            <w:szCs w:val="18"/>
            <w:lang w:val="en-GB" w:eastAsia="ko-KR"/>
          </w:rPr>
          <w:t>[ k + 1 ]</w:t>
        </w:r>
        <w:r w:rsidRPr="000B7B83">
          <w:rPr>
            <w:rFonts w:eastAsia="Malgun Gothic"/>
            <w:sz w:val="18"/>
            <w:szCs w:val="18"/>
            <w:lang w:val="en-GB" w:eastAsia="ko-KR"/>
          </w:rPr>
          <w:tab/>
        </w:r>
        <w:r w:rsidRPr="000B7B83">
          <w:rPr>
            <w:rFonts w:eastAsia="Batang"/>
            <w:bCs/>
            <w:sz w:val="18"/>
            <w:szCs w:val="18"/>
            <w:lang w:val="en-GB" w:eastAsia="ko-KR"/>
          </w:rPr>
          <w:t>(</w:t>
        </w:r>
        <w:r w:rsidRPr="000B7B83">
          <w:rPr>
            <w:rFonts w:eastAsia="Batang"/>
            <w:bCs/>
            <w:sz w:val="18"/>
            <w:szCs w:val="18"/>
            <w:highlight w:val="yellow"/>
            <w:lang w:val="en-GB" w:eastAsia="ko-KR"/>
          </w:rPr>
          <w:t>X</w:t>
        </w:r>
        <w:r w:rsidRPr="000B7B83">
          <w:rPr>
            <w:rFonts w:eastAsia="Malgun Gothic"/>
            <w:sz w:val="18"/>
            <w:szCs w:val="18"/>
            <w:lang w:val="en-GB" w:eastAsia="ko-KR"/>
          </w:rPr>
          <w:t>)</w:t>
        </w:r>
        <w:r w:rsidRPr="000B7B83">
          <w:rPr>
            <w:rFonts w:eastAsia="Malgun Gothic"/>
            <w:sz w:val="18"/>
            <w:szCs w:val="18"/>
            <w:lang w:val="en-GB" w:eastAsia="ko-KR"/>
          </w:rPr>
          <w:br/>
        </w:r>
        <w:r w:rsidRPr="000B7B83">
          <w:rPr>
            <w:rFonts w:eastAsia="Malgun Gothic"/>
            <w:sz w:val="18"/>
            <w:szCs w:val="18"/>
            <w:lang w:val="en-GB" w:eastAsia="ko-KR"/>
          </w:rPr>
          <w:br/>
        </w:r>
        <w:r w:rsidRPr="000B7B83">
          <w:rPr>
            <w:rFonts w:eastAsia="Malgun Gothic"/>
            <w:sz w:val="18"/>
            <w:szCs w:val="18"/>
            <w:lang w:val="en-GB" w:eastAsia="ko-KR"/>
          </w:rPr>
          <w:tab/>
          <w:t>x1 = pos1 − dev1</w:t>
        </w:r>
        <w:r w:rsidRPr="000B7B83">
          <w:rPr>
            <w:rFonts w:eastAsia="Malgun Gothic"/>
            <w:sz w:val="18"/>
            <w:szCs w:val="18"/>
            <w:lang w:val="en-GB" w:eastAsia="ko-KR"/>
          </w:rPr>
          <w:br/>
        </w:r>
        <w:r w:rsidRPr="000B7B83">
          <w:rPr>
            <w:rFonts w:eastAsia="Malgun Gothic"/>
            <w:sz w:val="18"/>
            <w:szCs w:val="18"/>
            <w:lang w:val="en-GB" w:eastAsia="ko-KR"/>
          </w:rPr>
          <w:tab/>
          <w:t>y1 = pos1 + dev1</w:t>
        </w:r>
        <w:r w:rsidRPr="000B7B83">
          <w:rPr>
            <w:rFonts w:eastAsia="Malgun Gothic"/>
            <w:sz w:val="18"/>
            <w:szCs w:val="18"/>
            <w:lang w:val="en-GB" w:eastAsia="ko-KR"/>
          </w:rPr>
          <w:br/>
        </w:r>
        <w:r w:rsidRPr="000B7B83">
          <w:rPr>
            <w:rFonts w:eastAsia="Malgun Gothic"/>
            <w:sz w:val="18"/>
            <w:szCs w:val="18"/>
            <w:lang w:val="en-GB" w:eastAsia="ko-KR"/>
          </w:rPr>
          <w:tab/>
          <w:t>x2 = pos2 − dev2</w:t>
        </w:r>
        <w:r w:rsidRPr="000B7B83">
          <w:rPr>
            <w:rFonts w:eastAsia="Malgun Gothic"/>
            <w:sz w:val="18"/>
            <w:szCs w:val="18"/>
            <w:lang w:val="en-GB" w:eastAsia="ko-KR"/>
          </w:rPr>
          <w:br/>
        </w:r>
        <w:r w:rsidRPr="000B7B83">
          <w:rPr>
            <w:rFonts w:eastAsia="Malgun Gothic"/>
            <w:sz w:val="18"/>
            <w:szCs w:val="18"/>
            <w:lang w:val="en-GB" w:eastAsia="ko-KR"/>
          </w:rPr>
          <w:tab/>
          <w:t>y2 = pos2 + dev2</w:t>
        </w:r>
        <w:r w:rsidRPr="000B7B83">
          <w:rPr>
            <w:rFonts w:eastAsia="Malgun Gothic"/>
            <w:sz w:val="18"/>
            <w:szCs w:val="18"/>
            <w:lang w:val="en-GB" w:eastAsia="ko-KR"/>
          </w:rPr>
          <w:br/>
        </w:r>
        <w:r w:rsidRPr="000B7B83">
          <w:rPr>
            <w:rFonts w:eastAsia="Malgun Gothic"/>
            <w:sz w:val="18"/>
            <w:szCs w:val="18"/>
            <w:lang w:val="en-GB" w:eastAsia="ko-KR"/>
          </w:rPr>
          <w:br/>
        </w:r>
        <w:r w:rsidRPr="000B7B83">
          <w:rPr>
            <w:rFonts w:eastAsia="Malgun Gothic"/>
            <w:sz w:val="18"/>
            <w:szCs w:val="18"/>
            <w:lang w:val="en-GB" w:eastAsia="ko-KR"/>
          </w:rPr>
          <w:tab/>
          <w:t xml:space="preserve">for( x = Max( x1, 0 ); x  &lt;=  Min( x2, </w:t>
        </w:r>
        <w:proofErr w:type="spellStart"/>
        <w:r w:rsidRPr="000B7B83">
          <w:rPr>
            <w:rFonts w:eastAsia="Malgun Gothic"/>
            <w:sz w:val="18"/>
            <w:szCs w:val="18"/>
            <w:lang w:val="en-GB" w:eastAsia="ko-KR"/>
          </w:rPr>
          <w:t>maxVal</w:t>
        </w:r>
        <w:proofErr w:type="spellEnd"/>
        <w:r w:rsidRPr="000B7B83">
          <w:rPr>
            <w:rFonts w:eastAsia="Malgun Gothic"/>
            <w:sz w:val="18"/>
            <w:szCs w:val="18"/>
            <w:lang w:val="en-GB" w:eastAsia="ko-KR"/>
          </w:rPr>
          <w:t xml:space="preserve"> ); x++ )</w:t>
        </w:r>
        <w:r w:rsidRPr="000B7B83">
          <w:rPr>
            <w:rFonts w:eastAsia="Malgun Gothic"/>
            <w:sz w:val="18"/>
            <w:szCs w:val="18"/>
            <w:lang w:val="en-GB" w:eastAsia="ko-KR"/>
          </w:rPr>
          <w:br/>
        </w:r>
        <w:r w:rsidRPr="000B7B83">
          <w:rPr>
            <w:rFonts w:eastAsia="Malgun Gothic"/>
            <w:sz w:val="18"/>
            <w:szCs w:val="18"/>
            <w:lang w:val="en-GB" w:eastAsia="ko-KR"/>
          </w:rPr>
          <w:tab/>
        </w:r>
        <w:r w:rsidRPr="000B7B83">
          <w:rPr>
            <w:rFonts w:eastAsia="Malgun Gothic"/>
            <w:sz w:val="18"/>
            <w:szCs w:val="18"/>
            <w:lang w:val="en-GB" w:eastAsia="ko-KR"/>
          </w:rPr>
          <w:tab/>
        </w:r>
        <w:r w:rsidRPr="000B7B83">
          <w:rPr>
            <w:rFonts w:eastAsia="Malgun Gothic"/>
            <w:sz w:val="18"/>
            <w:szCs w:val="18"/>
            <w:lang w:val="en-GB" w:eastAsia="ko-KR"/>
          </w:rPr>
          <w:tab/>
        </w:r>
        <w:proofErr w:type="spellStart"/>
        <w:r w:rsidRPr="000B7B83">
          <w:rPr>
            <w:rFonts w:eastAsia="Malgun Gothic"/>
            <w:sz w:val="18"/>
            <w:szCs w:val="18"/>
            <w:lang w:val="en-GB" w:eastAsia="ko-KR"/>
          </w:rPr>
          <w:t>DepthLUT</w:t>
        </w:r>
        <w:proofErr w:type="spellEnd"/>
        <w:r w:rsidRPr="000B7B83">
          <w:rPr>
            <w:rFonts w:eastAsia="Malgun Gothic"/>
            <w:sz w:val="18"/>
            <w:szCs w:val="18"/>
            <w:lang w:val="en-GB" w:eastAsia="ko-KR"/>
          </w:rPr>
          <w:t xml:space="preserve">[ x ] = Clip3( 0, </w:t>
        </w:r>
        <w:proofErr w:type="spellStart"/>
        <w:r w:rsidRPr="000B7B83">
          <w:rPr>
            <w:rFonts w:eastAsia="Malgun Gothic"/>
            <w:sz w:val="18"/>
            <w:szCs w:val="18"/>
            <w:lang w:val="en-GB" w:eastAsia="ko-KR"/>
          </w:rPr>
          <w:t>maxVal</w:t>
        </w:r>
        <w:proofErr w:type="spellEnd"/>
        <w:r w:rsidRPr="000B7B83">
          <w:rPr>
            <w:rFonts w:eastAsia="Malgun Gothic"/>
            <w:sz w:val="18"/>
            <w:szCs w:val="18"/>
            <w:lang w:val="en-GB" w:eastAsia="ko-KR"/>
          </w:rPr>
          <w:t>, Round( ( ( x − x1 ) * ( y2 − y1 ) ) ÷ ( x2 − x1 ) + y1 ) )</w:t>
        </w:r>
        <w:r w:rsidRPr="000B7B83">
          <w:rPr>
            <w:rFonts w:eastAsia="Malgun Gothic"/>
            <w:sz w:val="18"/>
            <w:szCs w:val="18"/>
            <w:lang w:val="en-GB" w:eastAsia="ko-KR"/>
          </w:rPr>
          <w:br/>
          <w:t>}</w:t>
        </w:r>
      </w:ins>
    </w:p>
    <w:p w14:paraId="1B9F9957"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ins w:id="1025" w:author="Ye-Kui Wang (yk1)" w:date="2021-02-19T16:38:00Z"/>
          <w:rFonts w:eastAsia="SimSun"/>
          <w:sz w:val="18"/>
          <w:lang w:val="en-GB" w:eastAsia="zh-CN"/>
        </w:rPr>
      </w:pPr>
      <w:ins w:id="1026" w:author="Ye-Kui Wang (yk1)" w:date="2021-02-19T16:38:00Z">
        <w:r w:rsidRPr="000B7B83">
          <w:rPr>
            <w:rFonts w:eastAsia="SimSun"/>
            <w:sz w:val="18"/>
            <w:lang w:val="en-GB" w:eastAsia="zh-CN"/>
          </w:rPr>
          <w:t xml:space="preserve">When </w:t>
        </w:r>
        <w:proofErr w:type="spellStart"/>
        <w:r w:rsidRPr="000B7B83">
          <w:rPr>
            <w:rFonts w:eastAsia="SimSun"/>
            <w:sz w:val="18"/>
            <w:lang w:val="en-GB" w:eastAsia="zh-CN"/>
          </w:rPr>
          <w:t>depth_representation_type</w:t>
        </w:r>
        <w:proofErr w:type="spellEnd"/>
        <w:r w:rsidRPr="000B7B83">
          <w:rPr>
            <w:rFonts w:eastAsia="SimSun"/>
            <w:sz w:val="18"/>
            <w:lang w:val="en-GB" w:eastAsia="zh-CN"/>
          </w:rPr>
          <w:t xml:space="preserve"> is equal to 3, </w:t>
        </w:r>
        <w:proofErr w:type="spellStart"/>
        <w:r w:rsidRPr="000B7B83">
          <w:rPr>
            <w:rFonts w:eastAsia="SimSun"/>
            <w:sz w:val="18"/>
            <w:lang w:val="en-GB" w:eastAsia="zh-CN"/>
          </w:rPr>
          <w:t>DepthLUT</w:t>
        </w:r>
        <w:proofErr w:type="spellEnd"/>
        <w:r w:rsidRPr="000B7B83">
          <w:rPr>
            <w:rFonts w:eastAsia="SimSun"/>
            <w:sz w:val="18"/>
            <w:lang w:val="en-GB" w:eastAsia="zh-CN"/>
          </w:rPr>
          <w:t>[ </w:t>
        </w:r>
        <w:proofErr w:type="spellStart"/>
        <w:r w:rsidRPr="000B7B83">
          <w:rPr>
            <w:rFonts w:eastAsia="SimSun"/>
            <w:sz w:val="18"/>
            <w:lang w:val="en-GB" w:eastAsia="zh-CN"/>
          </w:rPr>
          <w:t>dS</w:t>
        </w:r>
        <w:proofErr w:type="spellEnd"/>
        <w:r w:rsidRPr="000B7B83">
          <w:rPr>
            <w:rFonts w:eastAsia="SimSun"/>
            <w:sz w:val="18"/>
            <w:lang w:val="en-GB" w:eastAsia="zh-CN"/>
          </w:rPr>
          <w:t xml:space="preserve"> ] for all decoded luma sample values </w:t>
        </w:r>
        <w:proofErr w:type="spellStart"/>
        <w:r w:rsidRPr="000B7B83">
          <w:rPr>
            <w:rFonts w:eastAsia="SimSun"/>
            <w:sz w:val="18"/>
            <w:lang w:val="en-GB" w:eastAsia="zh-CN"/>
          </w:rPr>
          <w:t>dS</w:t>
        </w:r>
        <w:proofErr w:type="spellEnd"/>
        <w:r w:rsidRPr="000B7B83">
          <w:rPr>
            <w:rFonts w:eastAsia="SimSun"/>
            <w:sz w:val="18"/>
            <w:lang w:val="en-GB" w:eastAsia="zh-CN"/>
          </w:rPr>
          <w:t xml:space="preserve"> of an auxiliary picture in the range of 0 to </w:t>
        </w:r>
        <w:proofErr w:type="spellStart"/>
        <w:r w:rsidRPr="000B7B83">
          <w:rPr>
            <w:rFonts w:eastAsia="SimSun"/>
            <w:sz w:val="18"/>
            <w:lang w:val="en-GB" w:eastAsia="zh-CN"/>
          </w:rPr>
          <w:t>maxVal</w:t>
        </w:r>
        <w:proofErr w:type="spellEnd"/>
        <w:r w:rsidRPr="000B7B83">
          <w:rPr>
            <w:rFonts w:eastAsia="SimSun"/>
            <w:sz w:val="18"/>
            <w:lang w:val="en-GB" w:eastAsia="zh-CN"/>
          </w:rPr>
          <w:t xml:space="preserve">, inclusive, represents disparity that is uniformly quantized into the range of 0 to </w:t>
        </w:r>
        <w:proofErr w:type="spellStart"/>
        <w:r w:rsidRPr="000B7B83">
          <w:rPr>
            <w:rFonts w:eastAsia="SimSun"/>
            <w:sz w:val="18"/>
            <w:lang w:val="en-GB" w:eastAsia="zh-CN"/>
          </w:rPr>
          <w:t>maxVal</w:t>
        </w:r>
        <w:proofErr w:type="spellEnd"/>
        <w:r w:rsidRPr="000B7B83">
          <w:rPr>
            <w:rFonts w:eastAsia="SimSun"/>
            <w:sz w:val="18"/>
            <w:lang w:val="en-GB" w:eastAsia="zh-CN"/>
          </w:rPr>
          <w:t>, inclusive.</w:t>
        </w:r>
      </w:ins>
    </w:p>
    <w:p w14:paraId="2B940ACA" w14:textId="4F917CBB" w:rsidR="00403C9F" w:rsidRPr="0059730B" w:rsidRDefault="00403C9F" w:rsidP="00403C9F">
      <w:pPr>
        <w:pStyle w:val="Heading5"/>
        <w:numPr>
          <w:ilvl w:val="0"/>
          <w:numId w:val="0"/>
        </w:numPr>
        <w:rPr>
          <w:ins w:id="1027" w:author="Ye-Kui Wang (yk1)" w:date="2021-02-19T16:56:00Z"/>
          <w:noProof/>
          <w:sz w:val="20"/>
          <w:szCs w:val="20"/>
        </w:rPr>
      </w:pPr>
      <w:ins w:id="1028" w:author="Ye-Kui Wang (yk1)" w:date="2021-02-19T16:56:00Z">
        <w:r w:rsidRPr="0059730B">
          <w:rPr>
            <w:noProof/>
            <w:sz w:val="20"/>
            <w:szCs w:val="20"/>
          </w:rPr>
          <w:t>8.2</w:t>
        </w:r>
      </w:ins>
      <w:ins w:id="1029" w:author="Ye-Kui Wang (yk1)" w:date="2021-02-19T16:58:00Z">
        <w:r w:rsidRPr="0059730B">
          <w:rPr>
            <w:noProof/>
            <w:sz w:val="20"/>
            <w:szCs w:val="20"/>
          </w:rPr>
          <w:t>1</w:t>
        </w:r>
      </w:ins>
      <w:ins w:id="1030" w:author="Ye-Kui Wang (yk1)" w:date="2021-02-19T16:56:00Z">
        <w:r w:rsidRPr="0059730B">
          <w:rPr>
            <w:noProof/>
            <w:sz w:val="20"/>
            <w:szCs w:val="20"/>
          </w:rPr>
          <w:t>.1</w:t>
        </w:r>
      </w:ins>
      <w:ins w:id="1031" w:author="Ye-Kui Wang (yk1)" w:date="2021-02-19T16:58:00Z">
        <w:r w:rsidRPr="0059730B">
          <w:rPr>
            <w:noProof/>
            <w:sz w:val="20"/>
            <w:szCs w:val="20"/>
          </w:rPr>
          <w:t>.1</w:t>
        </w:r>
      </w:ins>
      <w:ins w:id="1032" w:author="Ye-Kui Wang (yk1)" w:date="2021-02-19T16:56:00Z">
        <w:r w:rsidRPr="0059730B">
          <w:rPr>
            <w:noProof/>
            <w:sz w:val="20"/>
            <w:szCs w:val="20"/>
          </w:rPr>
          <w:t xml:space="preserve"> Depth representation information </w:t>
        </w:r>
      </w:ins>
      <w:ins w:id="1033" w:author="Ye-Kui Wang (yk1)" w:date="2021-02-19T17:00:00Z">
        <w:r w:rsidR="0059730B" w:rsidRPr="0059730B">
          <w:rPr>
            <w:noProof/>
            <w:sz w:val="20"/>
            <w:szCs w:val="20"/>
          </w:rPr>
          <w:t xml:space="preserve">element </w:t>
        </w:r>
      </w:ins>
      <w:ins w:id="1034" w:author="Ye-Kui Wang (yk1)" w:date="2021-02-19T16:56:00Z">
        <w:r w:rsidRPr="0059730B">
          <w:rPr>
            <w:noProof/>
            <w:sz w:val="20"/>
            <w:szCs w:val="20"/>
          </w:rPr>
          <w:t>s</w:t>
        </w:r>
      </w:ins>
      <w:ins w:id="1035" w:author="Ye-Kui Wang (yk1)" w:date="2021-02-19T17:00:00Z">
        <w:r w:rsidR="0059730B">
          <w:rPr>
            <w:noProof/>
            <w:sz w:val="20"/>
            <w:szCs w:val="20"/>
          </w:rPr>
          <w:t>emantics</w:t>
        </w:r>
      </w:ins>
    </w:p>
    <w:p w14:paraId="77C44E05"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36" w:author="Ye-Kui Wang (yk1)" w:date="2021-02-19T16:38:00Z"/>
          <w:rFonts w:eastAsia="Malgun Gothic"/>
          <w:sz w:val="20"/>
          <w:lang w:val="en-GB" w:eastAsia="zh-CN"/>
        </w:rPr>
      </w:pPr>
      <w:ins w:id="1037" w:author="Ye-Kui Wang (yk1)" w:date="2021-02-19T16:38:00Z">
        <w:r w:rsidRPr="000B7B83">
          <w:rPr>
            <w:rFonts w:eastAsia="Malgun Gothic"/>
            <w:sz w:val="20"/>
            <w:lang w:val="en-GB" w:eastAsia="zh-CN"/>
          </w:rPr>
          <w:t>The syntax structure specifies the value of an element in the depth representation information SEI message.</w:t>
        </w:r>
      </w:ins>
    </w:p>
    <w:p w14:paraId="40F2010A"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38" w:author="Ye-Kui Wang (yk1)" w:date="2021-02-19T16:38:00Z"/>
          <w:rFonts w:eastAsia="Malgun Gothic"/>
          <w:sz w:val="20"/>
          <w:lang w:val="en-GB" w:eastAsia="zh-CN"/>
        </w:rPr>
      </w:pPr>
      <w:ins w:id="1039" w:author="Ye-Kui Wang (yk1)" w:date="2021-02-19T16:38:00Z">
        <w:r w:rsidRPr="000B7B83">
          <w:rPr>
            <w:rFonts w:eastAsia="Malgun Gothic"/>
            <w:sz w:val="20"/>
            <w:lang w:val="en-GB" w:eastAsia="zh-CN"/>
          </w:rPr>
          <w:t xml:space="preserve">The syntax structure sets the values of the </w:t>
        </w:r>
        <w:proofErr w:type="spellStart"/>
        <w:r w:rsidRPr="000B7B83">
          <w:rPr>
            <w:rFonts w:eastAsia="Malgun Gothic"/>
            <w:sz w:val="20"/>
            <w:lang w:val="en-GB" w:eastAsia="zh-CN"/>
          </w:rPr>
          <w:t>OutSign</w:t>
        </w:r>
        <w:proofErr w:type="spellEnd"/>
        <w:r w:rsidRPr="000B7B83">
          <w:rPr>
            <w:rFonts w:eastAsia="Malgun Gothic"/>
            <w:sz w:val="20"/>
            <w:lang w:val="en-GB" w:eastAsia="zh-CN"/>
          </w:rPr>
          <w:t xml:space="preserve">, </w:t>
        </w:r>
        <w:proofErr w:type="spellStart"/>
        <w:r w:rsidRPr="000B7B83">
          <w:rPr>
            <w:rFonts w:eastAsia="Malgun Gothic"/>
            <w:sz w:val="20"/>
            <w:lang w:val="en-GB" w:eastAsia="zh-CN"/>
          </w:rPr>
          <w:t>OutExp</w:t>
        </w:r>
        <w:proofErr w:type="spellEnd"/>
        <w:r w:rsidRPr="000B7B83">
          <w:rPr>
            <w:rFonts w:eastAsia="Malgun Gothic"/>
            <w:sz w:val="20"/>
            <w:lang w:val="en-GB" w:eastAsia="zh-CN"/>
          </w:rPr>
          <w:t xml:space="preserve">, </w:t>
        </w:r>
        <w:proofErr w:type="spellStart"/>
        <w:r w:rsidRPr="000B7B83">
          <w:rPr>
            <w:rFonts w:eastAsia="Malgun Gothic"/>
            <w:sz w:val="20"/>
            <w:lang w:val="en-GB" w:eastAsia="zh-CN"/>
          </w:rPr>
          <w:t>OutMantissa</w:t>
        </w:r>
        <w:proofErr w:type="spellEnd"/>
        <w:r w:rsidRPr="000B7B83">
          <w:rPr>
            <w:rFonts w:eastAsia="Malgun Gothic"/>
            <w:sz w:val="20"/>
            <w:lang w:val="en-GB" w:eastAsia="zh-CN"/>
          </w:rPr>
          <w:t xml:space="preserve"> and </w:t>
        </w:r>
        <w:proofErr w:type="spellStart"/>
        <w:r w:rsidRPr="000B7B83">
          <w:rPr>
            <w:rFonts w:eastAsia="Malgun Gothic"/>
            <w:sz w:val="20"/>
            <w:lang w:val="en-GB" w:eastAsia="zh-CN"/>
          </w:rPr>
          <w:t>OutManLen</w:t>
        </w:r>
        <w:proofErr w:type="spellEnd"/>
        <w:r w:rsidRPr="000B7B83">
          <w:rPr>
            <w:rFonts w:eastAsia="Malgun Gothic"/>
            <w:sz w:val="20"/>
            <w:lang w:val="en-GB" w:eastAsia="zh-CN"/>
          </w:rPr>
          <w:t xml:space="preserve"> variables that represent a floating-point value. When the syntax structure is included in another syntax structure, the variable names </w:t>
        </w:r>
        <w:proofErr w:type="spellStart"/>
        <w:r w:rsidRPr="000B7B83">
          <w:rPr>
            <w:rFonts w:eastAsia="Malgun Gothic"/>
            <w:sz w:val="20"/>
            <w:lang w:val="en-GB" w:eastAsia="zh-CN"/>
          </w:rPr>
          <w:t>OutSign</w:t>
        </w:r>
        <w:proofErr w:type="spellEnd"/>
        <w:r w:rsidRPr="000B7B83">
          <w:rPr>
            <w:rFonts w:eastAsia="Malgun Gothic"/>
            <w:sz w:val="20"/>
            <w:lang w:val="en-GB" w:eastAsia="zh-CN"/>
          </w:rPr>
          <w:t xml:space="preserve">, </w:t>
        </w:r>
        <w:proofErr w:type="spellStart"/>
        <w:r w:rsidRPr="000B7B83">
          <w:rPr>
            <w:rFonts w:eastAsia="Malgun Gothic"/>
            <w:sz w:val="20"/>
            <w:lang w:val="en-GB" w:eastAsia="zh-CN"/>
          </w:rPr>
          <w:t>OutExp</w:t>
        </w:r>
        <w:proofErr w:type="spellEnd"/>
        <w:r w:rsidRPr="000B7B83">
          <w:rPr>
            <w:rFonts w:eastAsia="Malgun Gothic"/>
            <w:sz w:val="20"/>
            <w:lang w:val="en-GB" w:eastAsia="zh-CN"/>
          </w:rPr>
          <w:t xml:space="preserve">, </w:t>
        </w:r>
        <w:proofErr w:type="spellStart"/>
        <w:r w:rsidRPr="000B7B83">
          <w:rPr>
            <w:rFonts w:eastAsia="Malgun Gothic"/>
            <w:sz w:val="20"/>
            <w:lang w:val="en-GB" w:eastAsia="zh-CN"/>
          </w:rPr>
          <w:t>OutMantissa</w:t>
        </w:r>
        <w:proofErr w:type="spellEnd"/>
        <w:r w:rsidRPr="000B7B83">
          <w:rPr>
            <w:rFonts w:eastAsia="Malgun Gothic"/>
            <w:sz w:val="20"/>
            <w:lang w:val="en-GB" w:eastAsia="zh-CN"/>
          </w:rPr>
          <w:t xml:space="preserve"> and </w:t>
        </w:r>
        <w:proofErr w:type="spellStart"/>
        <w:r w:rsidRPr="000B7B83">
          <w:rPr>
            <w:rFonts w:eastAsia="Malgun Gothic"/>
            <w:sz w:val="20"/>
            <w:lang w:val="en-GB" w:eastAsia="zh-CN"/>
          </w:rPr>
          <w:t>OutManLen</w:t>
        </w:r>
        <w:proofErr w:type="spellEnd"/>
        <w:r w:rsidRPr="000B7B83">
          <w:rPr>
            <w:rFonts w:eastAsia="Malgun Gothic"/>
            <w:sz w:val="20"/>
            <w:lang w:val="en-GB" w:eastAsia="zh-CN"/>
          </w:rPr>
          <w:t xml:space="preserve"> are to be interpreted as being replaced by the variable names used when the syntax structure is included.</w:t>
        </w:r>
      </w:ins>
    </w:p>
    <w:p w14:paraId="1F1EB3C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40" w:author="Ye-Kui Wang (yk1)" w:date="2021-02-19T16:38:00Z"/>
          <w:rFonts w:eastAsia="Malgun Gothic"/>
          <w:sz w:val="20"/>
          <w:lang w:val="en-GB" w:eastAsia="zh-CN"/>
        </w:rPr>
      </w:pPr>
      <w:proofErr w:type="spellStart"/>
      <w:ins w:id="1041" w:author="Ye-Kui Wang (yk1)" w:date="2021-02-19T16:38:00Z">
        <w:r w:rsidRPr="000B7B83">
          <w:rPr>
            <w:rFonts w:eastAsia="Malgun Gothic"/>
            <w:b/>
            <w:sz w:val="20"/>
            <w:lang w:val="en-GB" w:eastAsia="zh-CN"/>
          </w:rPr>
          <w:t>da_sign_flag</w:t>
        </w:r>
        <w:proofErr w:type="spellEnd"/>
        <w:r w:rsidRPr="000B7B83">
          <w:rPr>
            <w:rFonts w:eastAsia="Malgun Gothic"/>
            <w:sz w:val="20"/>
            <w:lang w:val="en-GB" w:eastAsia="zh-CN"/>
          </w:rPr>
          <w:t xml:space="preserve"> equal to 0 indicates that the sign of the floating-point value is positive. </w:t>
        </w:r>
        <w:proofErr w:type="spellStart"/>
        <w:r w:rsidRPr="000B7B83">
          <w:rPr>
            <w:rFonts w:eastAsia="Malgun Gothic"/>
            <w:sz w:val="20"/>
            <w:lang w:val="en-GB" w:eastAsia="zh-CN"/>
          </w:rPr>
          <w:t>da_sign_flag</w:t>
        </w:r>
        <w:proofErr w:type="spellEnd"/>
        <w:r w:rsidRPr="000B7B83">
          <w:rPr>
            <w:rFonts w:eastAsia="Malgun Gothic"/>
            <w:sz w:val="20"/>
            <w:lang w:val="en-GB" w:eastAsia="zh-CN"/>
          </w:rPr>
          <w:t xml:space="preserve"> equal to 1 indicates that the sign is negative. The variable </w:t>
        </w:r>
        <w:proofErr w:type="spellStart"/>
        <w:r w:rsidRPr="000B7B83">
          <w:rPr>
            <w:rFonts w:eastAsia="Malgun Gothic"/>
            <w:sz w:val="20"/>
            <w:lang w:val="en-GB" w:eastAsia="zh-CN"/>
          </w:rPr>
          <w:t>OutSign</w:t>
        </w:r>
        <w:proofErr w:type="spellEnd"/>
        <w:r w:rsidRPr="000B7B83">
          <w:rPr>
            <w:rFonts w:eastAsia="Malgun Gothic"/>
            <w:sz w:val="20"/>
            <w:lang w:val="en-GB" w:eastAsia="zh-CN"/>
          </w:rPr>
          <w:t xml:space="preserve"> is set equal to </w:t>
        </w:r>
        <w:proofErr w:type="spellStart"/>
        <w:r w:rsidRPr="000B7B83">
          <w:rPr>
            <w:rFonts w:eastAsia="Malgun Gothic"/>
            <w:sz w:val="20"/>
            <w:lang w:val="en-GB" w:eastAsia="zh-CN"/>
          </w:rPr>
          <w:t>da_sign_flag</w:t>
        </w:r>
        <w:proofErr w:type="spellEnd"/>
        <w:r w:rsidRPr="000B7B83">
          <w:rPr>
            <w:rFonts w:eastAsia="Malgun Gothic"/>
            <w:sz w:val="20"/>
            <w:lang w:val="en-GB" w:eastAsia="zh-CN"/>
          </w:rPr>
          <w:t>.</w:t>
        </w:r>
      </w:ins>
    </w:p>
    <w:p w14:paraId="77E39648"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42" w:author="Ye-Kui Wang (yk1)" w:date="2021-02-19T16:38:00Z"/>
          <w:rFonts w:eastAsia="Malgun Gothic"/>
          <w:sz w:val="20"/>
          <w:lang w:val="en-GB" w:eastAsia="zh-CN"/>
        </w:rPr>
      </w:pPr>
      <w:proofErr w:type="spellStart"/>
      <w:ins w:id="1043" w:author="Ye-Kui Wang (yk1)" w:date="2021-02-19T16:38:00Z">
        <w:r w:rsidRPr="000B7B83">
          <w:rPr>
            <w:rFonts w:eastAsia="Malgun Gothic"/>
            <w:b/>
            <w:sz w:val="20"/>
            <w:lang w:val="en-GB" w:eastAsia="zh-CN"/>
          </w:rPr>
          <w:t>da_exponent</w:t>
        </w:r>
        <w:proofErr w:type="spellEnd"/>
        <w:r w:rsidRPr="000B7B83">
          <w:rPr>
            <w:rFonts w:eastAsia="Malgun Gothic"/>
            <w:b/>
            <w:sz w:val="20"/>
            <w:lang w:val="en-GB" w:eastAsia="zh-CN"/>
          </w:rPr>
          <w:t xml:space="preserve"> </w:t>
        </w:r>
        <w:r w:rsidRPr="000B7B83">
          <w:rPr>
            <w:rFonts w:eastAsia="Malgun Gothic"/>
            <w:sz w:val="20"/>
            <w:lang w:val="en-GB" w:eastAsia="zh-CN"/>
          </w:rPr>
          <w:t xml:space="preserve">specifies the exponent of the floating-point value. The value of </w:t>
        </w:r>
        <w:proofErr w:type="spellStart"/>
        <w:r w:rsidRPr="000B7B83">
          <w:rPr>
            <w:rFonts w:eastAsia="Malgun Gothic"/>
            <w:sz w:val="20"/>
            <w:lang w:val="en-GB" w:eastAsia="zh-CN"/>
          </w:rPr>
          <w:t>da_exponent</w:t>
        </w:r>
        <w:proofErr w:type="spellEnd"/>
        <w:r w:rsidRPr="000B7B83">
          <w:rPr>
            <w:rFonts w:eastAsia="Malgun Gothic"/>
            <w:sz w:val="20"/>
            <w:lang w:val="en-GB" w:eastAsia="zh-CN"/>
          </w:rPr>
          <w:t xml:space="preserve"> shall be in the range of 0 to 2</w:t>
        </w:r>
        <w:r w:rsidRPr="000B7B83">
          <w:rPr>
            <w:rFonts w:eastAsia="Malgun Gothic"/>
            <w:sz w:val="20"/>
            <w:vertAlign w:val="superscript"/>
            <w:lang w:val="en-GB" w:eastAsia="zh-CN"/>
          </w:rPr>
          <w:t>7</w:t>
        </w:r>
        <w:r w:rsidRPr="000B7B83">
          <w:rPr>
            <w:rFonts w:eastAsia="Malgun Gothic"/>
            <w:sz w:val="20"/>
            <w:lang w:val="en-GB" w:eastAsia="zh-CN"/>
          </w:rPr>
          <w:t> − 2, inclusive. The value 2</w:t>
        </w:r>
        <w:r w:rsidRPr="000B7B83">
          <w:rPr>
            <w:rFonts w:eastAsia="Malgun Gothic"/>
            <w:sz w:val="20"/>
            <w:vertAlign w:val="superscript"/>
            <w:lang w:val="en-GB" w:eastAsia="zh-CN"/>
          </w:rPr>
          <w:t>7</w:t>
        </w:r>
        <w:r w:rsidRPr="000B7B83">
          <w:rPr>
            <w:rFonts w:eastAsia="Malgun Gothic"/>
            <w:sz w:val="20"/>
            <w:lang w:val="en-GB" w:eastAsia="zh-CN"/>
          </w:rPr>
          <w:t> − 1 is reserved for future use by ITU</w:t>
        </w:r>
        <w:r w:rsidRPr="000B7B83">
          <w:rPr>
            <w:rFonts w:eastAsia="Malgun Gothic"/>
            <w:sz w:val="20"/>
            <w:lang w:val="en-GB"/>
          </w:rPr>
          <w:t>-</w:t>
        </w:r>
        <w:r w:rsidRPr="000B7B83">
          <w:rPr>
            <w:rFonts w:eastAsia="Malgun Gothic"/>
            <w:sz w:val="20"/>
            <w:lang w:val="en-GB" w:eastAsia="zh-CN"/>
          </w:rPr>
          <w:t>T | ISO/IEC. Decoders shall treat the value 2</w:t>
        </w:r>
        <w:r w:rsidRPr="000B7B83">
          <w:rPr>
            <w:rFonts w:eastAsia="Malgun Gothic"/>
            <w:sz w:val="20"/>
            <w:vertAlign w:val="superscript"/>
            <w:lang w:val="en-GB" w:eastAsia="zh-CN"/>
          </w:rPr>
          <w:t>7</w:t>
        </w:r>
        <w:r w:rsidRPr="000B7B83">
          <w:rPr>
            <w:rFonts w:eastAsia="Malgun Gothic"/>
            <w:sz w:val="20"/>
            <w:lang w:val="en-GB" w:eastAsia="zh-CN"/>
          </w:rPr>
          <w:t xml:space="preserve"> − 1 as indicating an unspecified value. The variable </w:t>
        </w:r>
        <w:proofErr w:type="spellStart"/>
        <w:r w:rsidRPr="000B7B83">
          <w:rPr>
            <w:rFonts w:eastAsia="Malgun Gothic"/>
            <w:sz w:val="20"/>
            <w:lang w:val="en-GB" w:eastAsia="zh-CN"/>
          </w:rPr>
          <w:t>OutExp</w:t>
        </w:r>
        <w:proofErr w:type="spellEnd"/>
        <w:r w:rsidRPr="000B7B83">
          <w:rPr>
            <w:rFonts w:eastAsia="Malgun Gothic"/>
            <w:sz w:val="20"/>
            <w:lang w:val="en-GB" w:eastAsia="zh-CN"/>
          </w:rPr>
          <w:t xml:space="preserve"> is set equal to </w:t>
        </w:r>
        <w:proofErr w:type="spellStart"/>
        <w:r w:rsidRPr="000B7B83">
          <w:rPr>
            <w:rFonts w:eastAsia="Malgun Gothic"/>
            <w:sz w:val="20"/>
            <w:lang w:val="en-GB" w:eastAsia="zh-CN"/>
          </w:rPr>
          <w:t>da_exponent</w:t>
        </w:r>
        <w:proofErr w:type="spellEnd"/>
        <w:r w:rsidRPr="000B7B83">
          <w:rPr>
            <w:rFonts w:eastAsia="Malgun Gothic"/>
            <w:sz w:val="20"/>
            <w:lang w:val="en-GB" w:eastAsia="zh-CN"/>
          </w:rPr>
          <w:t>.</w:t>
        </w:r>
      </w:ins>
    </w:p>
    <w:p w14:paraId="710942D0"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44" w:author="Ye-Kui Wang (yk1)" w:date="2021-02-19T16:38:00Z"/>
          <w:rFonts w:eastAsia="Malgun Gothic"/>
          <w:sz w:val="20"/>
          <w:lang w:val="en-GB" w:eastAsia="zh-CN"/>
        </w:rPr>
      </w:pPr>
      <w:ins w:id="1045" w:author="Ye-Kui Wang (yk1)" w:date="2021-02-19T16:38:00Z">
        <w:r w:rsidRPr="000B7B83">
          <w:rPr>
            <w:rFonts w:eastAsia="Malgun Gothic"/>
            <w:b/>
            <w:sz w:val="20"/>
            <w:lang w:val="en-GB" w:eastAsia="zh-CN"/>
          </w:rPr>
          <w:t>da_mantissa_len_minus1</w:t>
        </w:r>
        <w:r w:rsidRPr="000B7B83">
          <w:rPr>
            <w:rFonts w:eastAsia="Malgun Gothic"/>
            <w:sz w:val="20"/>
            <w:lang w:val="en-GB" w:eastAsia="zh-CN"/>
          </w:rPr>
          <w:t xml:space="preserve"> plus 1 specifies the number of bits in the </w:t>
        </w:r>
        <w:proofErr w:type="spellStart"/>
        <w:r w:rsidRPr="000B7B83">
          <w:rPr>
            <w:rFonts w:eastAsia="Malgun Gothic"/>
            <w:sz w:val="20"/>
            <w:lang w:val="en-GB" w:eastAsia="zh-CN"/>
          </w:rPr>
          <w:t>da_mantissa</w:t>
        </w:r>
        <w:proofErr w:type="spellEnd"/>
        <w:r w:rsidRPr="000B7B83">
          <w:rPr>
            <w:rFonts w:eastAsia="Malgun Gothic"/>
            <w:sz w:val="20"/>
            <w:lang w:val="en-GB" w:eastAsia="zh-CN"/>
          </w:rPr>
          <w:t xml:space="preserve"> syntax element. The value of da_mantissa_len_minus1 shall be in the range of 0 to 31, inclusive. The variable </w:t>
        </w:r>
        <w:proofErr w:type="spellStart"/>
        <w:r w:rsidRPr="000B7B83">
          <w:rPr>
            <w:rFonts w:eastAsia="Malgun Gothic"/>
            <w:sz w:val="20"/>
            <w:lang w:val="en-GB" w:eastAsia="zh-CN"/>
          </w:rPr>
          <w:t>OutManLen</w:t>
        </w:r>
        <w:proofErr w:type="spellEnd"/>
        <w:r w:rsidRPr="000B7B83">
          <w:rPr>
            <w:rFonts w:eastAsia="Malgun Gothic"/>
            <w:sz w:val="20"/>
            <w:lang w:val="en-GB" w:eastAsia="zh-CN"/>
          </w:rPr>
          <w:t xml:space="preserve"> is set equal to da_mantissa_len_minus1 + 1.</w:t>
        </w:r>
      </w:ins>
    </w:p>
    <w:p w14:paraId="58D68D25" w14:textId="3D662073"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046" w:author="Ye-Kui Wang (yk1)" w:date="2021-02-19T16:38:00Z"/>
          <w:rFonts w:eastAsia="Malgun Gothic"/>
          <w:bCs/>
          <w:sz w:val="20"/>
          <w:lang w:val="en-GB" w:eastAsia="zh-CN"/>
        </w:rPr>
      </w:pPr>
      <w:proofErr w:type="spellStart"/>
      <w:ins w:id="1047" w:author="Ye-Kui Wang (yk1)" w:date="2021-02-19T16:38:00Z">
        <w:r w:rsidRPr="000B7B83">
          <w:rPr>
            <w:rFonts w:eastAsia="Malgun Gothic"/>
            <w:b/>
            <w:sz w:val="20"/>
            <w:lang w:val="en-GB" w:eastAsia="zh-CN"/>
          </w:rPr>
          <w:t>da_mantissa</w:t>
        </w:r>
        <w:proofErr w:type="spellEnd"/>
        <w:r w:rsidRPr="000B7B83">
          <w:rPr>
            <w:rFonts w:eastAsia="Malgun Gothic"/>
            <w:b/>
            <w:sz w:val="20"/>
            <w:lang w:val="en-GB" w:eastAsia="zh-CN"/>
          </w:rPr>
          <w:t xml:space="preserve"> </w:t>
        </w:r>
        <w:r w:rsidRPr="000B7B83">
          <w:rPr>
            <w:rFonts w:eastAsia="Malgun Gothic"/>
            <w:sz w:val="20"/>
            <w:lang w:val="en-GB" w:eastAsia="zh-CN"/>
          </w:rPr>
          <w:t xml:space="preserve">specifies the mantissa of the floating-point value. The variable </w:t>
        </w:r>
        <w:proofErr w:type="spellStart"/>
        <w:r w:rsidRPr="000B7B83">
          <w:rPr>
            <w:rFonts w:eastAsia="Malgun Gothic"/>
            <w:sz w:val="20"/>
            <w:lang w:val="en-GB" w:eastAsia="zh-CN"/>
          </w:rPr>
          <w:t>OutMantissa</w:t>
        </w:r>
        <w:proofErr w:type="spellEnd"/>
        <w:r w:rsidRPr="000B7B83">
          <w:rPr>
            <w:rFonts w:eastAsia="Malgun Gothic"/>
            <w:sz w:val="20"/>
            <w:lang w:val="en-GB" w:eastAsia="zh-CN"/>
          </w:rPr>
          <w:t xml:space="preserve"> is set equal to </w:t>
        </w:r>
        <w:proofErr w:type="spellStart"/>
        <w:r w:rsidRPr="000B7B83">
          <w:rPr>
            <w:rFonts w:eastAsia="Malgun Gothic"/>
            <w:sz w:val="20"/>
            <w:lang w:val="en-GB" w:eastAsia="zh-CN"/>
          </w:rPr>
          <w:t>da_mantissa</w:t>
        </w:r>
        <w:proofErr w:type="spellEnd"/>
        <w:r w:rsidRPr="000B7B83">
          <w:rPr>
            <w:rFonts w:eastAsia="Malgun Gothic"/>
            <w:sz w:val="20"/>
            <w:lang w:val="en-GB" w:eastAsia="zh-CN"/>
          </w:rPr>
          <w:t>.</w:t>
        </w:r>
      </w:ins>
    </w:p>
    <w:p w14:paraId="39F1A028" w14:textId="6268E7D5" w:rsidR="000B7B83" w:rsidRPr="00953EAD" w:rsidRDefault="00A40111" w:rsidP="00953EAD">
      <w:pPr>
        <w:pStyle w:val="ListParagraph"/>
        <w:keepNext/>
        <w:keepLines/>
        <w:numPr>
          <w:ilvl w:val="1"/>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ins w:id="1048" w:author="Ye-Kui Wang (yk1)" w:date="2021-02-19T16:38:00Z"/>
          <w:rFonts w:eastAsia="SimSun"/>
          <w:b/>
          <w:lang w:val="en-GB"/>
        </w:rPr>
      </w:pPr>
      <w:ins w:id="1049" w:author="Ye-Kui Wang (yk1)" w:date="2021-02-19T16:46:00Z">
        <w:r>
          <w:rPr>
            <w:rFonts w:eastAsia="SimSun"/>
            <w:b/>
            <w:lang w:val="en-GB"/>
          </w:rPr>
          <w:lastRenderedPageBreak/>
          <w:t xml:space="preserve"> </w:t>
        </w:r>
      </w:ins>
      <w:ins w:id="1050" w:author="Ye-Kui Wang (yk1)" w:date="2021-02-19T16:38:00Z">
        <w:r w:rsidR="000B7B83" w:rsidRPr="00953EAD">
          <w:rPr>
            <w:rFonts w:eastAsia="SimSun"/>
            <w:b/>
            <w:lang w:val="en-GB"/>
          </w:rPr>
          <w:t>Alpha channel information SEI message</w:t>
        </w:r>
      </w:ins>
    </w:p>
    <w:p w14:paraId="75A7AB62" w14:textId="737C7A6F" w:rsidR="00953EAD" w:rsidRPr="00380AC5" w:rsidRDefault="00953EAD" w:rsidP="00953EAD">
      <w:pPr>
        <w:pStyle w:val="Annex3"/>
        <w:tabs>
          <w:tab w:val="clear" w:pos="720"/>
          <w:tab w:val="clear" w:pos="794"/>
          <w:tab w:val="clear" w:pos="1191"/>
          <w:tab w:val="clear" w:pos="1440"/>
          <w:tab w:val="clear" w:pos="2160"/>
          <w:tab w:val="left" w:pos="851"/>
        </w:tabs>
        <w:ind w:left="0" w:firstLine="0"/>
        <w:textAlignment w:val="auto"/>
        <w:rPr>
          <w:ins w:id="1051" w:author="Ye-Kui Wang (yk1)" w:date="2021-02-19T16:42:00Z"/>
          <w:noProof/>
          <w:lang w:val="fr-CH"/>
        </w:rPr>
      </w:pPr>
      <w:ins w:id="1052" w:author="Ye-Kui Wang (yk1)" w:date="2021-02-19T16:42:00Z">
        <w:r>
          <w:rPr>
            <w:noProof/>
            <w:lang w:val="fr-CH"/>
          </w:rPr>
          <w:t xml:space="preserve">8.20.1 </w:t>
        </w:r>
      </w:ins>
      <w:ins w:id="1053" w:author="Ye-Kui Wang (yk1)" w:date="2021-02-19T16:46:00Z">
        <w:r w:rsidR="00A40111" w:rsidRPr="00A40111">
          <w:rPr>
            <w:noProof/>
            <w:lang w:val="fr-CH"/>
          </w:rPr>
          <w:t xml:space="preserve">Alpha channel information SEI message </w:t>
        </w:r>
      </w:ins>
      <w:ins w:id="1054" w:author="Ye-Kui Wang (yk1)" w:date="2021-02-19T16:42:00Z">
        <w:r>
          <w:rPr>
            <w:noProof/>
            <w:lang w:val="fr-CH"/>
          </w:rPr>
          <w:t>syntax</w:t>
        </w:r>
      </w:ins>
    </w:p>
    <w:p w14:paraId="321BD5A5" w14:textId="77777777" w:rsidR="0007231B" w:rsidRPr="00953EAD" w:rsidRDefault="0007231B" w:rsidP="0007231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055" w:author="Ye-Kui Wang (yk1)" w:date="2021-02-19T17:04:00Z"/>
          <w:rFonts w:eastAsia="SimSun"/>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7231B" w:rsidRPr="000B7B83" w14:paraId="2229524C" w14:textId="77777777" w:rsidTr="00BB1FE0">
        <w:trPr>
          <w:trHeight w:val="204"/>
          <w:jc w:val="center"/>
          <w:ins w:id="1056" w:author="Ye-Kui Wang (yk1)" w:date="2021-02-19T17:04:00Z"/>
        </w:trPr>
        <w:tc>
          <w:tcPr>
            <w:tcW w:w="7920" w:type="dxa"/>
          </w:tcPr>
          <w:p w14:paraId="70DFD7C8" w14:textId="77777777" w:rsidR="0007231B" w:rsidRPr="000B7B83" w:rsidRDefault="0007231B" w:rsidP="00BB1FE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1057" w:author="Ye-Kui Wang (yk1)" w:date="2021-02-19T17:04:00Z"/>
                <w:rFonts w:eastAsia="SimSun"/>
                <w:b/>
                <w:sz w:val="20"/>
                <w:lang w:val="en-GB"/>
              </w:rPr>
            </w:pPr>
            <w:proofErr w:type="spellStart"/>
            <w:ins w:id="1058" w:author="Ye-Kui Wang (yk1)" w:date="2021-02-19T17:04:00Z">
              <w:r w:rsidRPr="000B7B83">
                <w:rPr>
                  <w:rFonts w:eastAsia="SimSun"/>
                  <w:sz w:val="20"/>
                  <w:lang w:val="en-GB"/>
                </w:rPr>
                <w:t>alpha_channel_</w:t>
              </w:r>
              <w:proofErr w:type="gramStart"/>
              <w:r w:rsidRPr="000B7B83">
                <w:rPr>
                  <w:rFonts w:eastAsia="SimSun"/>
                  <w:sz w:val="20"/>
                  <w:lang w:val="en-GB"/>
                </w:rPr>
                <w:t>info</w:t>
              </w:r>
              <w:proofErr w:type="spellEnd"/>
              <w:r w:rsidRPr="000B7B83">
                <w:rPr>
                  <w:rFonts w:eastAsia="SimSun"/>
                  <w:sz w:val="20"/>
                  <w:lang w:val="en-GB"/>
                </w:rPr>
                <w:t>( </w:t>
              </w:r>
              <w:proofErr w:type="spellStart"/>
              <w:r w:rsidRPr="000B7B83">
                <w:rPr>
                  <w:rFonts w:eastAsia="SimSun"/>
                  <w:sz w:val="20"/>
                  <w:lang w:val="en-GB"/>
                </w:rPr>
                <w:t>payloadSize</w:t>
              </w:r>
              <w:proofErr w:type="spellEnd"/>
              <w:proofErr w:type="gramEnd"/>
              <w:r w:rsidRPr="000B7B83">
                <w:rPr>
                  <w:rFonts w:eastAsia="SimSun"/>
                  <w:sz w:val="20"/>
                  <w:lang w:val="en-GB"/>
                </w:rPr>
                <w:t> ) {</w:t>
              </w:r>
            </w:ins>
          </w:p>
        </w:tc>
        <w:tc>
          <w:tcPr>
            <w:tcW w:w="1153" w:type="dxa"/>
          </w:tcPr>
          <w:p w14:paraId="56660060" w14:textId="77777777" w:rsidR="0007231B" w:rsidRPr="000B7B83" w:rsidRDefault="0007231B" w:rsidP="00BB1FE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059" w:author="Ye-Kui Wang (yk1)" w:date="2021-02-19T17:04:00Z"/>
                <w:rFonts w:eastAsia="SimSun"/>
                <w:b/>
                <w:bCs/>
                <w:sz w:val="20"/>
                <w:lang w:val="en-GB"/>
              </w:rPr>
            </w:pPr>
            <w:ins w:id="1060" w:author="Ye-Kui Wang (yk1)" w:date="2021-02-19T17:04:00Z">
              <w:r w:rsidRPr="000B7B83">
                <w:rPr>
                  <w:rFonts w:eastAsia="SimSun"/>
                  <w:b/>
                  <w:bCs/>
                  <w:sz w:val="20"/>
                  <w:lang w:val="en-GB"/>
                </w:rPr>
                <w:t>Descriptor</w:t>
              </w:r>
            </w:ins>
          </w:p>
        </w:tc>
      </w:tr>
      <w:tr w:rsidR="0007231B" w:rsidRPr="000B7B83" w14:paraId="0D199D93" w14:textId="77777777" w:rsidTr="00BB1FE0">
        <w:trPr>
          <w:trHeight w:val="204"/>
          <w:jc w:val="center"/>
          <w:ins w:id="1061" w:author="Ye-Kui Wang (yk1)" w:date="2021-02-19T17:04:00Z"/>
        </w:trPr>
        <w:tc>
          <w:tcPr>
            <w:tcW w:w="7920" w:type="dxa"/>
          </w:tcPr>
          <w:p w14:paraId="2646E4E9" w14:textId="77777777" w:rsidR="0007231B" w:rsidRPr="000B7B83" w:rsidRDefault="0007231B" w:rsidP="00BB1FE0">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1062" w:author="Ye-Kui Wang (yk1)" w:date="2021-02-19T17:04:00Z"/>
                <w:rFonts w:eastAsia="SimSun"/>
                <w:bCs/>
                <w:sz w:val="20"/>
                <w:lang w:val="en-GB"/>
              </w:rPr>
            </w:pPr>
            <w:ins w:id="1063" w:author="Ye-Kui Wang (yk1)" w:date="2021-02-19T17:04:00Z">
              <w:r w:rsidRPr="000B7B83">
                <w:rPr>
                  <w:rFonts w:eastAsia="SimSun"/>
                  <w:bCs/>
                  <w:sz w:val="20"/>
                  <w:lang w:val="en-GB"/>
                </w:rPr>
                <w:tab/>
              </w:r>
              <w:proofErr w:type="spellStart"/>
              <w:r w:rsidRPr="000B7B83">
                <w:rPr>
                  <w:rFonts w:eastAsia="SimSun"/>
                  <w:b/>
                  <w:bCs/>
                  <w:sz w:val="20"/>
                  <w:lang w:val="en-GB"/>
                </w:rPr>
                <w:t>alpha_channel_cancel_flag</w:t>
              </w:r>
              <w:proofErr w:type="spellEnd"/>
            </w:ins>
          </w:p>
        </w:tc>
        <w:tc>
          <w:tcPr>
            <w:tcW w:w="1153" w:type="dxa"/>
          </w:tcPr>
          <w:p w14:paraId="08C87412"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064" w:author="Ye-Kui Wang (yk1)" w:date="2021-02-19T17:04:00Z"/>
                <w:rFonts w:eastAsia="SimSun"/>
                <w:sz w:val="20"/>
                <w:lang w:val="en-GB"/>
              </w:rPr>
            </w:pPr>
            <w:proofErr w:type="gramStart"/>
            <w:ins w:id="1065" w:author="Ye-Kui Wang (yk1)" w:date="2021-02-19T17:04:00Z">
              <w:r w:rsidRPr="000B7B83">
                <w:rPr>
                  <w:rFonts w:eastAsia="SimSun"/>
                  <w:sz w:val="20"/>
                  <w:lang w:val="en-GB"/>
                </w:rPr>
                <w:t>u(</w:t>
              </w:r>
              <w:proofErr w:type="gramEnd"/>
              <w:r w:rsidRPr="000B7B83">
                <w:rPr>
                  <w:rFonts w:eastAsia="SimSun"/>
                  <w:sz w:val="20"/>
                  <w:lang w:val="en-GB"/>
                </w:rPr>
                <w:t>1)</w:t>
              </w:r>
            </w:ins>
          </w:p>
        </w:tc>
      </w:tr>
      <w:tr w:rsidR="0007231B" w:rsidRPr="000B7B83" w14:paraId="5999D299" w14:textId="77777777" w:rsidTr="00BB1FE0">
        <w:trPr>
          <w:trHeight w:val="204"/>
          <w:jc w:val="center"/>
          <w:ins w:id="1066" w:author="Ye-Kui Wang (yk1)" w:date="2021-02-19T17:04:00Z"/>
        </w:trPr>
        <w:tc>
          <w:tcPr>
            <w:tcW w:w="7920" w:type="dxa"/>
          </w:tcPr>
          <w:p w14:paraId="2ABECB5F" w14:textId="77777777" w:rsidR="0007231B" w:rsidRPr="000B7B83" w:rsidRDefault="0007231B" w:rsidP="00BB1FE0">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ins w:id="1067" w:author="Ye-Kui Wang (yk1)" w:date="2021-02-19T17:04:00Z"/>
                <w:rFonts w:eastAsia="SimSun"/>
                <w:bCs/>
                <w:sz w:val="20"/>
                <w:lang w:val="en-GB"/>
              </w:rPr>
            </w:pPr>
            <w:ins w:id="1068" w:author="Ye-Kui Wang (yk1)" w:date="2021-02-19T17:04:00Z">
              <w:r w:rsidRPr="000B7B83">
                <w:rPr>
                  <w:rFonts w:eastAsia="SimSun"/>
                  <w:sz w:val="20"/>
                  <w:lang w:val="en-GB"/>
                </w:rPr>
                <w:tab/>
              </w:r>
              <w:proofErr w:type="gramStart"/>
              <w:r w:rsidRPr="000B7B83">
                <w:rPr>
                  <w:rFonts w:eastAsia="SimSun"/>
                  <w:sz w:val="20"/>
                  <w:lang w:val="en-GB"/>
                </w:rPr>
                <w:t>if(</w:t>
              </w:r>
              <w:r w:rsidRPr="000B7B83">
                <w:rPr>
                  <w:rFonts w:eastAsia="MS Mincho"/>
                  <w:sz w:val="20"/>
                  <w:lang w:val="en-GB"/>
                </w:rPr>
                <w:t xml:space="preserve"> !</w:t>
              </w:r>
              <w:proofErr w:type="spellStart"/>
              <w:proofErr w:type="gramEnd"/>
              <w:r w:rsidRPr="000B7B83">
                <w:rPr>
                  <w:rFonts w:eastAsia="MS Mincho"/>
                  <w:sz w:val="20"/>
                  <w:lang w:val="en-GB"/>
                </w:rPr>
                <w:t>alpha_channel_cancel_flag</w:t>
              </w:r>
              <w:proofErr w:type="spellEnd"/>
              <w:r w:rsidRPr="000B7B83">
                <w:rPr>
                  <w:rFonts w:eastAsia="MS Mincho"/>
                  <w:sz w:val="20"/>
                  <w:lang w:val="en-GB"/>
                </w:rPr>
                <w:t xml:space="preserve"> ) {</w:t>
              </w:r>
            </w:ins>
          </w:p>
        </w:tc>
        <w:tc>
          <w:tcPr>
            <w:tcW w:w="1153" w:type="dxa"/>
          </w:tcPr>
          <w:p w14:paraId="748CD37A"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40"/>
              <w:jc w:val="center"/>
              <w:rPr>
                <w:ins w:id="1069" w:author="Ye-Kui Wang (yk1)" w:date="2021-02-19T17:04:00Z"/>
                <w:rFonts w:eastAsia="SimSun"/>
                <w:sz w:val="20"/>
                <w:lang w:val="en-GB"/>
              </w:rPr>
            </w:pPr>
          </w:p>
        </w:tc>
      </w:tr>
      <w:tr w:rsidR="0007231B" w:rsidRPr="000B7B83" w14:paraId="01F714D8" w14:textId="77777777" w:rsidTr="00BB1FE0">
        <w:trPr>
          <w:trHeight w:val="204"/>
          <w:jc w:val="center"/>
          <w:ins w:id="1070" w:author="Ye-Kui Wang (yk1)" w:date="2021-02-19T17:04:00Z"/>
        </w:trPr>
        <w:tc>
          <w:tcPr>
            <w:tcW w:w="7920" w:type="dxa"/>
          </w:tcPr>
          <w:p w14:paraId="7D312B58"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071" w:author="Ye-Kui Wang (yk1)" w:date="2021-02-19T17:04:00Z"/>
                <w:rFonts w:eastAsia="Malgun Gothic"/>
                <w:sz w:val="20"/>
                <w:lang w:val="en-GB"/>
              </w:rPr>
            </w:pPr>
            <w:ins w:id="1072" w:author="Ye-Kui Wang (yk1)" w:date="2021-02-19T17:04:00Z">
              <w:r w:rsidRPr="000B7B83">
                <w:rPr>
                  <w:rFonts w:eastAsia="Malgun Gothic"/>
                  <w:sz w:val="20"/>
                  <w:lang w:val="en-GB"/>
                </w:rPr>
                <w:tab/>
              </w:r>
              <w:r w:rsidRPr="000B7B83">
                <w:rPr>
                  <w:rFonts w:eastAsia="Malgun Gothic"/>
                  <w:sz w:val="20"/>
                  <w:lang w:val="en-GB"/>
                </w:rPr>
                <w:tab/>
              </w:r>
              <w:proofErr w:type="spellStart"/>
              <w:r w:rsidRPr="000B7B83">
                <w:rPr>
                  <w:rFonts w:eastAsia="Malgun Gothic"/>
                  <w:b/>
                  <w:sz w:val="20"/>
                  <w:lang w:val="en-GB"/>
                </w:rPr>
                <w:t>alpha_channel_use_idc</w:t>
              </w:r>
              <w:proofErr w:type="spellEnd"/>
            </w:ins>
          </w:p>
        </w:tc>
        <w:tc>
          <w:tcPr>
            <w:tcW w:w="1153" w:type="dxa"/>
          </w:tcPr>
          <w:p w14:paraId="6258C128"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073" w:author="Ye-Kui Wang (yk1)" w:date="2021-02-19T17:04:00Z"/>
                <w:rFonts w:eastAsia="Malgun Gothic"/>
                <w:sz w:val="20"/>
                <w:lang w:val="en-GB"/>
              </w:rPr>
            </w:pPr>
            <w:proofErr w:type="gramStart"/>
            <w:ins w:id="1074" w:author="Ye-Kui Wang (yk1)" w:date="2021-02-19T17:04:00Z">
              <w:r w:rsidRPr="000B7B83">
                <w:rPr>
                  <w:rFonts w:eastAsia="Malgun Gothic"/>
                  <w:sz w:val="20"/>
                  <w:lang w:val="en-GB"/>
                </w:rPr>
                <w:t>u(</w:t>
              </w:r>
              <w:proofErr w:type="gramEnd"/>
              <w:r w:rsidRPr="000B7B83">
                <w:rPr>
                  <w:rFonts w:eastAsia="Malgun Gothic"/>
                  <w:sz w:val="20"/>
                  <w:lang w:val="en-GB"/>
                </w:rPr>
                <w:t>3)</w:t>
              </w:r>
            </w:ins>
          </w:p>
        </w:tc>
      </w:tr>
      <w:tr w:rsidR="0007231B" w:rsidRPr="000B7B83" w14:paraId="6A32EA9E" w14:textId="77777777" w:rsidTr="00BB1FE0">
        <w:trPr>
          <w:trHeight w:val="204"/>
          <w:jc w:val="center"/>
          <w:ins w:id="1075" w:author="Ye-Kui Wang (yk1)" w:date="2021-02-19T17:04:00Z"/>
        </w:trPr>
        <w:tc>
          <w:tcPr>
            <w:tcW w:w="7920" w:type="dxa"/>
          </w:tcPr>
          <w:p w14:paraId="7EE758DD"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076" w:author="Ye-Kui Wang (yk1)" w:date="2021-02-19T17:04:00Z"/>
                <w:rFonts w:eastAsia="Malgun Gothic"/>
                <w:sz w:val="20"/>
                <w:lang w:val="en-GB"/>
              </w:rPr>
            </w:pPr>
            <w:ins w:id="1077" w:author="Ye-Kui Wang (yk1)" w:date="2021-02-19T17:04:00Z">
              <w:r w:rsidRPr="000B7B83">
                <w:rPr>
                  <w:rFonts w:eastAsia="Malgun Gothic"/>
                  <w:sz w:val="20"/>
                  <w:lang w:val="en-GB"/>
                </w:rPr>
                <w:tab/>
              </w:r>
              <w:r w:rsidRPr="000B7B83">
                <w:rPr>
                  <w:rFonts w:eastAsia="Malgun Gothic"/>
                  <w:sz w:val="20"/>
                  <w:lang w:val="en-GB"/>
                </w:rPr>
                <w:tab/>
              </w:r>
              <w:r w:rsidRPr="000B7B83">
                <w:rPr>
                  <w:rFonts w:eastAsia="Malgun Gothic"/>
                  <w:b/>
                  <w:sz w:val="20"/>
                  <w:lang w:val="en-GB"/>
                </w:rPr>
                <w:t>alpha_channel_bit_depth_minus8</w:t>
              </w:r>
            </w:ins>
          </w:p>
        </w:tc>
        <w:tc>
          <w:tcPr>
            <w:tcW w:w="1153" w:type="dxa"/>
          </w:tcPr>
          <w:p w14:paraId="0C49118C"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078" w:author="Ye-Kui Wang (yk1)" w:date="2021-02-19T17:04:00Z"/>
                <w:rFonts w:eastAsia="Malgun Gothic"/>
                <w:sz w:val="20"/>
                <w:lang w:val="en-GB"/>
              </w:rPr>
            </w:pPr>
            <w:proofErr w:type="gramStart"/>
            <w:ins w:id="1079" w:author="Ye-Kui Wang (yk1)" w:date="2021-02-19T17:04:00Z">
              <w:r w:rsidRPr="000B7B83">
                <w:rPr>
                  <w:rFonts w:eastAsia="Malgun Gothic"/>
                  <w:sz w:val="20"/>
                  <w:lang w:val="en-GB"/>
                </w:rPr>
                <w:t>u(</w:t>
              </w:r>
              <w:proofErr w:type="gramEnd"/>
              <w:r w:rsidRPr="000B7B83">
                <w:rPr>
                  <w:rFonts w:eastAsia="Malgun Gothic"/>
                  <w:sz w:val="20"/>
                  <w:lang w:val="en-GB"/>
                </w:rPr>
                <w:t>3)</w:t>
              </w:r>
            </w:ins>
          </w:p>
        </w:tc>
      </w:tr>
      <w:tr w:rsidR="0007231B" w:rsidRPr="000B7B83" w14:paraId="15389DA6" w14:textId="77777777" w:rsidTr="00BB1FE0">
        <w:trPr>
          <w:trHeight w:val="204"/>
          <w:jc w:val="center"/>
          <w:ins w:id="1080" w:author="Ye-Kui Wang (yk1)" w:date="2021-02-19T17:04:00Z"/>
        </w:trPr>
        <w:tc>
          <w:tcPr>
            <w:tcW w:w="7920" w:type="dxa"/>
          </w:tcPr>
          <w:p w14:paraId="3E5FA988"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081" w:author="Ye-Kui Wang (yk1)" w:date="2021-02-19T17:04:00Z"/>
                <w:rFonts w:eastAsia="Malgun Gothic"/>
                <w:sz w:val="20"/>
                <w:lang w:val="en-GB"/>
              </w:rPr>
            </w:pPr>
            <w:ins w:id="1082" w:author="Ye-Kui Wang (yk1)" w:date="2021-02-19T17:04:00Z">
              <w:r w:rsidRPr="000B7B83">
                <w:rPr>
                  <w:rFonts w:eastAsia="Malgun Gothic"/>
                  <w:sz w:val="20"/>
                  <w:lang w:val="en-GB"/>
                </w:rPr>
                <w:tab/>
              </w:r>
              <w:r w:rsidRPr="000B7B83">
                <w:rPr>
                  <w:rFonts w:eastAsia="Malgun Gothic"/>
                  <w:sz w:val="20"/>
                  <w:lang w:val="en-GB"/>
                </w:rPr>
                <w:tab/>
              </w:r>
              <w:proofErr w:type="spellStart"/>
              <w:r w:rsidRPr="000B7B83">
                <w:rPr>
                  <w:rFonts w:eastAsia="Malgun Gothic"/>
                  <w:b/>
                  <w:sz w:val="20"/>
                  <w:lang w:val="en-GB"/>
                </w:rPr>
                <w:t>alpha_transparent_value</w:t>
              </w:r>
              <w:proofErr w:type="spellEnd"/>
            </w:ins>
          </w:p>
        </w:tc>
        <w:tc>
          <w:tcPr>
            <w:tcW w:w="1153" w:type="dxa"/>
          </w:tcPr>
          <w:p w14:paraId="76F7A317"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083" w:author="Ye-Kui Wang (yk1)" w:date="2021-02-19T17:04:00Z"/>
                <w:rFonts w:eastAsia="Malgun Gothic"/>
                <w:sz w:val="20"/>
                <w:lang w:val="en-GB"/>
              </w:rPr>
            </w:pPr>
            <w:ins w:id="1084" w:author="Ye-Kui Wang (yk1)" w:date="2021-02-19T17:04:00Z">
              <w:r w:rsidRPr="000B7B83">
                <w:rPr>
                  <w:rFonts w:eastAsia="Malgun Gothic"/>
                  <w:sz w:val="20"/>
                  <w:lang w:val="en-GB"/>
                </w:rPr>
                <w:t>u(v)</w:t>
              </w:r>
            </w:ins>
          </w:p>
        </w:tc>
      </w:tr>
      <w:tr w:rsidR="0007231B" w:rsidRPr="000B7B83" w14:paraId="6D377327" w14:textId="77777777" w:rsidTr="00BB1FE0">
        <w:trPr>
          <w:trHeight w:val="204"/>
          <w:jc w:val="center"/>
          <w:ins w:id="1085" w:author="Ye-Kui Wang (yk1)" w:date="2021-02-19T17:04:00Z"/>
        </w:trPr>
        <w:tc>
          <w:tcPr>
            <w:tcW w:w="7920" w:type="dxa"/>
          </w:tcPr>
          <w:p w14:paraId="3804992F"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086" w:author="Ye-Kui Wang (yk1)" w:date="2021-02-19T17:04:00Z"/>
                <w:rFonts w:eastAsia="Malgun Gothic"/>
                <w:sz w:val="20"/>
                <w:lang w:val="en-GB"/>
              </w:rPr>
            </w:pPr>
            <w:ins w:id="1087" w:author="Ye-Kui Wang (yk1)" w:date="2021-02-19T17:04:00Z">
              <w:r w:rsidRPr="000B7B83">
                <w:rPr>
                  <w:rFonts w:eastAsia="Malgun Gothic"/>
                  <w:sz w:val="20"/>
                  <w:lang w:val="en-GB"/>
                </w:rPr>
                <w:tab/>
              </w:r>
              <w:r w:rsidRPr="000B7B83">
                <w:rPr>
                  <w:rFonts w:eastAsia="Malgun Gothic"/>
                  <w:sz w:val="20"/>
                  <w:lang w:val="en-GB"/>
                </w:rPr>
                <w:tab/>
              </w:r>
              <w:proofErr w:type="spellStart"/>
              <w:r w:rsidRPr="000B7B83">
                <w:rPr>
                  <w:rFonts w:eastAsia="Malgun Gothic"/>
                  <w:b/>
                  <w:sz w:val="20"/>
                  <w:lang w:val="en-GB"/>
                </w:rPr>
                <w:t>alpha_opaque_value</w:t>
              </w:r>
              <w:proofErr w:type="spellEnd"/>
            </w:ins>
          </w:p>
        </w:tc>
        <w:tc>
          <w:tcPr>
            <w:tcW w:w="1153" w:type="dxa"/>
          </w:tcPr>
          <w:p w14:paraId="23757C8A"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088" w:author="Ye-Kui Wang (yk1)" w:date="2021-02-19T17:04:00Z"/>
                <w:rFonts w:eastAsia="Malgun Gothic"/>
                <w:sz w:val="20"/>
                <w:lang w:val="en-GB"/>
              </w:rPr>
            </w:pPr>
            <w:ins w:id="1089" w:author="Ye-Kui Wang (yk1)" w:date="2021-02-19T17:04:00Z">
              <w:r w:rsidRPr="000B7B83">
                <w:rPr>
                  <w:rFonts w:eastAsia="Malgun Gothic"/>
                  <w:sz w:val="20"/>
                  <w:lang w:val="en-GB"/>
                </w:rPr>
                <w:t>u(v)</w:t>
              </w:r>
            </w:ins>
          </w:p>
        </w:tc>
      </w:tr>
      <w:tr w:rsidR="0007231B" w:rsidRPr="000B7B83" w14:paraId="61876EA7" w14:textId="77777777" w:rsidTr="00BB1FE0">
        <w:trPr>
          <w:trHeight w:val="204"/>
          <w:jc w:val="center"/>
          <w:ins w:id="1090" w:author="Ye-Kui Wang (yk1)" w:date="2021-02-19T17:04:00Z"/>
        </w:trPr>
        <w:tc>
          <w:tcPr>
            <w:tcW w:w="7920" w:type="dxa"/>
          </w:tcPr>
          <w:p w14:paraId="034981C7"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091" w:author="Ye-Kui Wang (yk1)" w:date="2021-02-19T17:04:00Z"/>
                <w:rFonts w:eastAsia="Malgun Gothic"/>
                <w:sz w:val="20"/>
                <w:lang w:val="en-GB"/>
              </w:rPr>
            </w:pPr>
            <w:ins w:id="1092" w:author="Ye-Kui Wang (yk1)" w:date="2021-02-19T17:04:00Z">
              <w:r w:rsidRPr="000B7B83">
                <w:rPr>
                  <w:rFonts w:eastAsia="Malgun Gothic"/>
                  <w:sz w:val="20"/>
                  <w:lang w:val="en-GB"/>
                </w:rPr>
                <w:tab/>
              </w:r>
              <w:r w:rsidRPr="000B7B83">
                <w:rPr>
                  <w:rFonts w:eastAsia="Malgun Gothic"/>
                  <w:sz w:val="20"/>
                  <w:lang w:val="en-GB"/>
                </w:rPr>
                <w:tab/>
              </w:r>
              <w:proofErr w:type="spellStart"/>
              <w:r w:rsidRPr="000B7B83">
                <w:rPr>
                  <w:rFonts w:eastAsia="Malgun Gothic"/>
                  <w:b/>
                  <w:sz w:val="20"/>
                  <w:lang w:val="en-GB"/>
                </w:rPr>
                <w:t>alpha_channel_incr_flag</w:t>
              </w:r>
              <w:proofErr w:type="spellEnd"/>
            </w:ins>
          </w:p>
        </w:tc>
        <w:tc>
          <w:tcPr>
            <w:tcW w:w="1153" w:type="dxa"/>
          </w:tcPr>
          <w:p w14:paraId="36046445"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093" w:author="Ye-Kui Wang (yk1)" w:date="2021-02-19T17:04:00Z"/>
                <w:rFonts w:eastAsia="Malgun Gothic"/>
                <w:sz w:val="20"/>
                <w:lang w:val="en-GB"/>
              </w:rPr>
            </w:pPr>
            <w:proofErr w:type="gramStart"/>
            <w:ins w:id="1094" w:author="Ye-Kui Wang (yk1)" w:date="2021-02-19T17:04:00Z">
              <w:r w:rsidRPr="000B7B83">
                <w:rPr>
                  <w:rFonts w:eastAsia="Malgun Gothic"/>
                  <w:sz w:val="20"/>
                  <w:lang w:val="en-GB"/>
                </w:rPr>
                <w:t>u(</w:t>
              </w:r>
              <w:proofErr w:type="gramEnd"/>
              <w:r w:rsidRPr="000B7B83">
                <w:rPr>
                  <w:rFonts w:eastAsia="Malgun Gothic"/>
                  <w:sz w:val="20"/>
                  <w:lang w:val="en-GB"/>
                </w:rPr>
                <w:t>1)</w:t>
              </w:r>
            </w:ins>
          </w:p>
        </w:tc>
      </w:tr>
      <w:tr w:rsidR="0007231B" w:rsidRPr="000B7B83" w14:paraId="73C80457" w14:textId="77777777" w:rsidTr="00BB1FE0">
        <w:trPr>
          <w:trHeight w:val="204"/>
          <w:jc w:val="center"/>
          <w:ins w:id="1095" w:author="Ye-Kui Wang (yk1)" w:date="2021-02-19T17:04:00Z"/>
        </w:trPr>
        <w:tc>
          <w:tcPr>
            <w:tcW w:w="7920" w:type="dxa"/>
          </w:tcPr>
          <w:p w14:paraId="23ACE75E"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096" w:author="Ye-Kui Wang (yk1)" w:date="2021-02-19T17:04:00Z"/>
                <w:rFonts w:eastAsia="Malgun Gothic"/>
                <w:sz w:val="20"/>
                <w:lang w:val="en-GB"/>
              </w:rPr>
            </w:pPr>
            <w:ins w:id="1097" w:author="Ye-Kui Wang (yk1)" w:date="2021-02-19T17:04:00Z">
              <w:r w:rsidRPr="000B7B83">
                <w:rPr>
                  <w:rFonts w:eastAsia="Malgun Gothic"/>
                  <w:sz w:val="20"/>
                  <w:lang w:val="en-GB"/>
                </w:rPr>
                <w:tab/>
              </w:r>
              <w:r w:rsidRPr="000B7B83">
                <w:rPr>
                  <w:rFonts w:eastAsia="Malgun Gothic"/>
                  <w:sz w:val="20"/>
                  <w:lang w:val="en-GB"/>
                </w:rPr>
                <w:tab/>
              </w:r>
              <w:proofErr w:type="spellStart"/>
              <w:r w:rsidRPr="000B7B83">
                <w:rPr>
                  <w:rFonts w:eastAsia="Malgun Gothic"/>
                  <w:b/>
                  <w:sz w:val="20"/>
                  <w:lang w:val="en-GB"/>
                </w:rPr>
                <w:t>alpha_channel_clip_flag</w:t>
              </w:r>
              <w:proofErr w:type="spellEnd"/>
            </w:ins>
          </w:p>
        </w:tc>
        <w:tc>
          <w:tcPr>
            <w:tcW w:w="1153" w:type="dxa"/>
          </w:tcPr>
          <w:p w14:paraId="3B34CDCD"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098" w:author="Ye-Kui Wang (yk1)" w:date="2021-02-19T17:04:00Z"/>
                <w:rFonts w:eastAsia="Malgun Gothic"/>
                <w:sz w:val="20"/>
                <w:lang w:val="en-GB"/>
              </w:rPr>
            </w:pPr>
            <w:proofErr w:type="gramStart"/>
            <w:ins w:id="1099" w:author="Ye-Kui Wang (yk1)" w:date="2021-02-19T17:04:00Z">
              <w:r w:rsidRPr="000B7B83">
                <w:rPr>
                  <w:rFonts w:eastAsia="Malgun Gothic"/>
                  <w:sz w:val="20"/>
                  <w:lang w:val="en-GB"/>
                </w:rPr>
                <w:t>u(</w:t>
              </w:r>
              <w:proofErr w:type="gramEnd"/>
              <w:r w:rsidRPr="000B7B83">
                <w:rPr>
                  <w:rFonts w:eastAsia="Malgun Gothic"/>
                  <w:sz w:val="20"/>
                  <w:lang w:val="en-GB"/>
                </w:rPr>
                <w:t>1)</w:t>
              </w:r>
            </w:ins>
          </w:p>
        </w:tc>
      </w:tr>
      <w:tr w:rsidR="0007231B" w:rsidRPr="000B7B83" w14:paraId="4225B12D" w14:textId="77777777" w:rsidTr="00BB1FE0">
        <w:trPr>
          <w:trHeight w:val="204"/>
          <w:jc w:val="center"/>
          <w:ins w:id="1100" w:author="Ye-Kui Wang (yk1)" w:date="2021-02-19T17:04:00Z"/>
        </w:trPr>
        <w:tc>
          <w:tcPr>
            <w:tcW w:w="7920" w:type="dxa"/>
          </w:tcPr>
          <w:p w14:paraId="5B5B79C3"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101" w:author="Ye-Kui Wang (yk1)" w:date="2021-02-19T17:04:00Z"/>
                <w:rFonts w:eastAsia="Malgun Gothic"/>
                <w:sz w:val="20"/>
                <w:lang w:val="en-GB"/>
              </w:rPr>
            </w:pPr>
            <w:ins w:id="1102" w:author="Ye-Kui Wang (yk1)" w:date="2021-02-19T17:04:00Z">
              <w:r w:rsidRPr="000B7B83">
                <w:rPr>
                  <w:rFonts w:eastAsia="Malgun Gothic"/>
                  <w:sz w:val="20"/>
                  <w:lang w:val="en-GB"/>
                </w:rPr>
                <w:tab/>
              </w:r>
              <w:r w:rsidRPr="000B7B83">
                <w:rPr>
                  <w:rFonts w:eastAsia="Malgun Gothic"/>
                  <w:sz w:val="20"/>
                  <w:lang w:val="en-GB"/>
                </w:rPr>
                <w:tab/>
              </w:r>
              <w:proofErr w:type="gramStart"/>
              <w:r w:rsidRPr="000B7B83">
                <w:rPr>
                  <w:rFonts w:eastAsia="Malgun Gothic"/>
                  <w:sz w:val="20"/>
                  <w:lang w:val="en-GB"/>
                </w:rPr>
                <w:t xml:space="preserve">if( </w:t>
              </w:r>
              <w:proofErr w:type="spellStart"/>
              <w:r w:rsidRPr="000B7B83">
                <w:rPr>
                  <w:rFonts w:eastAsia="Malgun Gothic"/>
                  <w:sz w:val="20"/>
                  <w:lang w:val="en-GB"/>
                </w:rPr>
                <w:t>alpha</w:t>
              </w:r>
              <w:proofErr w:type="gramEnd"/>
              <w:r w:rsidRPr="000B7B83">
                <w:rPr>
                  <w:rFonts w:eastAsia="Malgun Gothic"/>
                  <w:sz w:val="20"/>
                  <w:lang w:val="en-GB"/>
                </w:rPr>
                <w:t>_channel_clip_flag</w:t>
              </w:r>
              <w:proofErr w:type="spellEnd"/>
              <w:r w:rsidRPr="000B7B83">
                <w:rPr>
                  <w:rFonts w:eastAsia="Malgun Gothic"/>
                  <w:sz w:val="20"/>
                  <w:lang w:val="en-GB"/>
                </w:rPr>
                <w:t xml:space="preserve"> )</w:t>
              </w:r>
            </w:ins>
          </w:p>
        </w:tc>
        <w:tc>
          <w:tcPr>
            <w:tcW w:w="1153" w:type="dxa"/>
          </w:tcPr>
          <w:p w14:paraId="5F5B06EE"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103" w:author="Ye-Kui Wang (yk1)" w:date="2021-02-19T17:04:00Z"/>
                <w:rFonts w:eastAsia="Malgun Gothic"/>
                <w:sz w:val="20"/>
                <w:lang w:val="en-GB"/>
              </w:rPr>
            </w:pPr>
          </w:p>
        </w:tc>
      </w:tr>
      <w:tr w:rsidR="0007231B" w:rsidRPr="000B7B83" w14:paraId="74342C0F" w14:textId="77777777" w:rsidTr="00BB1FE0">
        <w:trPr>
          <w:trHeight w:val="204"/>
          <w:jc w:val="center"/>
          <w:ins w:id="1104" w:author="Ye-Kui Wang (yk1)" w:date="2021-02-19T17:04:00Z"/>
        </w:trPr>
        <w:tc>
          <w:tcPr>
            <w:tcW w:w="7920" w:type="dxa"/>
          </w:tcPr>
          <w:p w14:paraId="3B0AE796"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105" w:author="Ye-Kui Wang (yk1)" w:date="2021-02-19T17:04:00Z"/>
                <w:rFonts w:eastAsia="Malgun Gothic"/>
                <w:b/>
                <w:sz w:val="20"/>
                <w:lang w:val="en-GB"/>
              </w:rPr>
            </w:pPr>
            <w:ins w:id="1106" w:author="Ye-Kui Wang (yk1)" w:date="2021-02-19T17:04:00Z">
              <w:r w:rsidRPr="000B7B83">
                <w:rPr>
                  <w:rFonts w:eastAsia="Malgun Gothic"/>
                  <w:sz w:val="20"/>
                  <w:lang w:val="en-GB"/>
                </w:rPr>
                <w:tab/>
              </w:r>
              <w:r w:rsidRPr="000B7B83">
                <w:rPr>
                  <w:rFonts w:eastAsia="Malgun Gothic"/>
                  <w:sz w:val="20"/>
                  <w:lang w:val="en-GB"/>
                </w:rPr>
                <w:tab/>
              </w:r>
              <w:r w:rsidRPr="000B7B83">
                <w:rPr>
                  <w:rFonts w:eastAsia="Malgun Gothic"/>
                  <w:sz w:val="20"/>
                  <w:lang w:val="en-GB"/>
                </w:rPr>
                <w:tab/>
              </w:r>
              <w:proofErr w:type="spellStart"/>
              <w:r w:rsidRPr="000B7B83">
                <w:rPr>
                  <w:rFonts w:eastAsia="Malgun Gothic"/>
                  <w:b/>
                  <w:sz w:val="20"/>
                  <w:lang w:val="en-GB"/>
                </w:rPr>
                <w:t>alpha_channel_clip_type_flag</w:t>
              </w:r>
              <w:proofErr w:type="spellEnd"/>
            </w:ins>
          </w:p>
        </w:tc>
        <w:tc>
          <w:tcPr>
            <w:tcW w:w="1153" w:type="dxa"/>
          </w:tcPr>
          <w:p w14:paraId="2C632FF9"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107" w:author="Ye-Kui Wang (yk1)" w:date="2021-02-19T17:04:00Z"/>
                <w:rFonts w:eastAsia="Malgun Gothic"/>
                <w:sz w:val="20"/>
                <w:lang w:val="en-GB"/>
              </w:rPr>
            </w:pPr>
            <w:proofErr w:type="gramStart"/>
            <w:ins w:id="1108" w:author="Ye-Kui Wang (yk1)" w:date="2021-02-19T17:04:00Z">
              <w:r w:rsidRPr="000B7B83">
                <w:rPr>
                  <w:rFonts w:eastAsia="Malgun Gothic"/>
                  <w:sz w:val="20"/>
                  <w:lang w:val="en-GB"/>
                </w:rPr>
                <w:t>u(</w:t>
              </w:r>
              <w:proofErr w:type="gramEnd"/>
              <w:r w:rsidRPr="000B7B83">
                <w:rPr>
                  <w:rFonts w:eastAsia="Malgun Gothic"/>
                  <w:sz w:val="20"/>
                  <w:lang w:val="en-GB"/>
                </w:rPr>
                <w:t>1)</w:t>
              </w:r>
            </w:ins>
          </w:p>
        </w:tc>
      </w:tr>
      <w:tr w:rsidR="0007231B" w:rsidRPr="000B7B83" w14:paraId="0A29BF74" w14:textId="77777777" w:rsidTr="00BB1FE0">
        <w:trPr>
          <w:trHeight w:val="204"/>
          <w:jc w:val="center"/>
          <w:ins w:id="1109" w:author="Ye-Kui Wang (yk1)" w:date="2021-02-19T17:04:00Z"/>
        </w:trPr>
        <w:tc>
          <w:tcPr>
            <w:tcW w:w="7920" w:type="dxa"/>
          </w:tcPr>
          <w:p w14:paraId="108B3C08" w14:textId="77777777" w:rsidR="0007231B" w:rsidRPr="000B7B83" w:rsidRDefault="0007231B" w:rsidP="00BB1FE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110" w:author="Ye-Kui Wang (yk1)" w:date="2021-02-19T17:04:00Z"/>
                <w:rFonts w:eastAsia="Malgun Gothic"/>
                <w:b/>
                <w:sz w:val="18"/>
                <w:lang w:val="en-GB"/>
              </w:rPr>
            </w:pPr>
            <w:ins w:id="1111" w:author="Ye-Kui Wang (yk1)" w:date="2021-02-19T17:04:00Z">
              <w:r w:rsidRPr="000B7B83">
                <w:rPr>
                  <w:rFonts w:eastAsia="Malgun Gothic"/>
                  <w:sz w:val="20"/>
                  <w:lang w:val="en-GB"/>
                </w:rPr>
                <w:tab/>
                <w:t>}</w:t>
              </w:r>
            </w:ins>
          </w:p>
        </w:tc>
        <w:tc>
          <w:tcPr>
            <w:tcW w:w="1153" w:type="dxa"/>
          </w:tcPr>
          <w:p w14:paraId="488AA6B1" w14:textId="77777777" w:rsidR="0007231B" w:rsidRPr="000B7B83" w:rsidRDefault="0007231B" w:rsidP="00BB1F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112" w:author="Ye-Kui Wang (yk1)" w:date="2021-02-19T17:04:00Z"/>
                <w:rFonts w:eastAsia="Malgun Gothic"/>
                <w:sz w:val="20"/>
                <w:lang w:val="en-GB"/>
              </w:rPr>
            </w:pPr>
          </w:p>
        </w:tc>
      </w:tr>
      <w:tr w:rsidR="0007231B" w:rsidRPr="000B7B83" w14:paraId="4A922124" w14:textId="77777777" w:rsidTr="00BB1FE0">
        <w:trPr>
          <w:trHeight w:val="204"/>
          <w:jc w:val="center"/>
          <w:ins w:id="1113" w:author="Ye-Kui Wang (yk1)" w:date="2021-02-19T17:04:00Z"/>
        </w:trPr>
        <w:tc>
          <w:tcPr>
            <w:tcW w:w="7920" w:type="dxa"/>
          </w:tcPr>
          <w:p w14:paraId="7EA26EDF" w14:textId="77777777" w:rsidR="0007231B" w:rsidRPr="000B7B83" w:rsidRDefault="0007231B" w:rsidP="00BB1FE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ins w:id="1114" w:author="Ye-Kui Wang (yk1)" w:date="2021-02-19T17:04:00Z"/>
                <w:rFonts w:eastAsia="Malgun Gothic"/>
                <w:sz w:val="20"/>
                <w:lang w:val="en-GB"/>
              </w:rPr>
            </w:pPr>
            <w:ins w:id="1115" w:author="Ye-Kui Wang (yk1)" w:date="2021-02-19T17:04:00Z">
              <w:r w:rsidRPr="000B7B83">
                <w:rPr>
                  <w:rFonts w:eastAsia="Malgun Gothic"/>
                  <w:sz w:val="20"/>
                  <w:lang w:val="en-GB"/>
                </w:rPr>
                <w:t>}</w:t>
              </w:r>
            </w:ins>
          </w:p>
        </w:tc>
        <w:tc>
          <w:tcPr>
            <w:tcW w:w="1153" w:type="dxa"/>
          </w:tcPr>
          <w:p w14:paraId="388467E2" w14:textId="77777777" w:rsidR="0007231B" w:rsidRPr="000B7B83" w:rsidRDefault="0007231B" w:rsidP="00BB1FE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ins w:id="1116" w:author="Ye-Kui Wang (yk1)" w:date="2021-02-19T17:04:00Z"/>
                <w:rFonts w:eastAsia="Malgun Gothic"/>
                <w:sz w:val="20"/>
                <w:lang w:val="en-GB"/>
              </w:rPr>
            </w:pPr>
          </w:p>
        </w:tc>
      </w:tr>
    </w:tbl>
    <w:p w14:paraId="6B808ED7"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rPr>
          <w:ins w:id="1117" w:author="Ye-Kui Wang (yk1)" w:date="2021-02-19T16:38:00Z"/>
          <w:rFonts w:eastAsia="Malgun Gothic"/>
          <w:sz w:val="20"/>
          <w:lang w:val="en-GB"/>
        </w:rPr>
      </w:pPr>
    </w:p>
    <w:p w14:paraId="3C66D76C" w14:textId="4DE8D00F" w:rsidR="00953EAD" w:rsidRPr="00380AC5" w:rsidRDefault="00953EAD" w:rsidP="00953EAD">
      <w:pPr>
        <w:pStyle w:val="Annex3"/>
        <w:tabs>
          <w:tab w:val="clear" w:pos="720"/>
          <w:tab w:val="clear" w:pos="794"/>
          <w:tab w:val="clear" w:pos="1191"/>
          <w:tab w:val="clear" w:pos="1440"/>
          <w:tab w:val="clear" w:pos="2160"/>
          <w:tab w:val="left" w:pos="851"/>
        </w:tabs>
        <w:ind w:left="0" w:firstLine="0"/>
        <w:textAlignment w:val="auto"/>
        <w:rPr>
          <w:ins w:id="1118" w:author="Ye-Kui Wang (yk1)" w:date="2021-02-19T16:42:00Z"/>
          <w:noProof/>
          <w:lang w:val="fr-CH"/>
        </w:rPr>
      </w:pPr>
      <w:ins w:id="1119" w:author="Ye-Kui Wang (yk1)" w:date="2021-02-19T16:42:00Z">
        <w:r>
          <w:rPr>
            <w:noProof/>
            <w:lang w:val="fr-CH"/>
          </w:rPr>
          <w:t xml:space="preserve">8.20.1 </w:t>
        </w:r>
      </w:ins>
      <w:ins w:id="1120" w:author="Ye-Kui Wang (yk1)" w:date="2021-02-19T16:46:00Z">
        <w:r w:rsidR="00A40111" w:rsidRPr="00A40111">
          <w:rPr>
            <w:noProof/>
            <w:lang w:val="fr-CH"/>
          </w:rPr>
          <w:t xml:space="preserve">Alpha channel information SEI message </w:t>
        </w:r>
      </w:ins>
      <w:ins w:id="1121" w:author="Ye-Kui Wang (yk1)" w:date="2021-02-19T16:42:00Z">
        <w:r>
          <w:rPr>
            <w:noProof/>
            <w:lang w:val="fr-CH"/>
          </w:rPr>
          <w:t>s</w:t>
        </w:r>
      </w:ins>
      <w:ins w:id="1122" w:author="Ye-Kui Wang (yk1)" w:date="2021-02-19T16:47:00Z">
        <w:r w:rsidR="003301B4">
          <w:rPr>
            <w:noProof/>
            <w:lang w:val="fr-CH"/>
          </w:rPr>
          <w:t>emantics</w:t>
        </w:r>
      </w:ins>
    </w:p>
    <w:p w14:paraId="3DF4C71D"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23" w:author="Ye-Kui Wang (yk1)" w:date="2021-02-19T16:38:00Z"/>
          <w:rFonts w:eastAsia="SimSun"/>
          <w:sz w:val="20"/>
          <w:szCs w:val="22"/>
          <w:lang w:val="en-GB"/>
        </w:rPr>
      </w:pPr>
      <w:ins w:id="1124" w:author="Ye-Kui Wang (yk1)" w:date="2021-02-19T16:38:00Z">
        <w:r w:rsidRPr="000B7B83">
          <w:rPr>
            <w:rFonts w:eastAsia="SimSun"/>
            <w:sz w:val="20"/>
            <w:szCs w:val="22"/>
            <w:lang w:val="en-GB"/>
          </w:rPr>
          <w:t>The alpha channel information SEI message provides information about alpha channel sample values and post-processing applied to the decoded alpha planes coded in auxiliary pictures of type AUX_ALPHA and one or more associated primary pictures.</w:t>
        </w:r>
      </w:ins>
    </w:p>
    <w:p w14:paraId="72878ADC"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25" w:author="Ye-Kui Wang (yk1)" w:date="2021-02-19T16:38:00Z"/>
          <w:rFonts w:eastAsia="SimSun"/>
          <w:sz w:val="20"/>
          <w:szCs w:val="22"/>
          <w:lang w:val="en-GB"/>
        </w:rPr>
      </w:pPr>
      <w:ins w:id="1126" w:author="Ye-Kui Wang (yk1)" w:date="2021-02-19T16:38:00Z">
        <w:r w:rsidRPr="000B7B83">
          <w:rPr>
            <w:rFonts w:eastAsia="SimSun"/>
            <w:sz w:val="20"/>
            <w:lang w:val="en-GB"/>
          </w:rPr>
          <w:t xml:space="preserve">For an auxiliary picture with </w:t>
        </w:r>
        <w:proofErr w:type="spellStart"/>
        <w:r w:rsidRPr="000B7B83">
          <w:rPr>
            <w:rFonts w:eastAsia="SimSun"/>
            <w:sz w:val="20"/>
            <w:lang w:val="en-GB"/>
          </w:rPr>
          <w:t>nuh_layer_id</w:t>
        </w:r>
        <w:proofErr w:type="spellEnd"/>
        <w:r w:rsidRPr="000B7B83">
          <w:rPr>
            <w:rFonts w:eastAsia="SimSun"/>
            <w:sz w:val="20"/>
            <w:lang w:val="en-GB"/>
          </w:rPr>
          <w:t xml:space="preserve"> equal to </w:t>
        </w:r>
        <w:proofErr w:type="spellStart"/>
        <w:r w:rsidRPr="000B7B83">
          <w:rPr>
            <w:rFonts w:eastAsia="SimSun"/>
            <w:sz w:val="20"/>
            <w:lang w:val="en-GB"/>
          </w:rPr>
          <w:t>nuhLayerIdA</w:t>
        </w:r>
        <w:proofErr w:type="spellEnd"/>
        <w:r w:rsidRPr="000B7B83">
          <w:rPr>
            <w:rFonts w:eastAsia="SimSun"/>
            <w:sz w:val="20"/>
            <w:lang w:val="en-GB"/>
          </w:rPr>
          <w:t xml:space="preserve"> and </w:t>
        </w:r>
        <w:proofErr w:type="spellStart"/>
        <w:r w:rsidRPr="000B7B83">
          <w:rPr>
            <w:rFonts w:eastAsia="SimSun"/>
            <w:sz w:val="20"/>
            <w:lang w:val="en-GB"/>
          </w:rPr>
          <w:t>AuxId</w:t>
        </w:r>
        <w:proofErr w:type="spellEnd"/>
        <w:r w:rsidRPr="000B7B83">
          <w:rPr>
            <w:rFonts w:eastAsia="SimSun"/>
            <w:sz w:val="20"/>
            <w:lang w:val="en-GB"/>
          </w:rPr>
          <w:t>[ </w:t>
        </w:r>
        <w:proofErr w:type="spellStart"/>
        <w:r w:rsidRPr="000B7B83">
          <w:rPr>
            <w:rFonts w:eastAsia="SimSun"/>
            <w:sz w:val="20"/>
            <w:lang w:val="en-GB"/>
          </w:rPr>
          <w:t>nuhLayerIdA</w:t>
        </w:r>
        <w:proofErr w:type="spellEnd"/>
        <w:r w:rsidRPr="000B7B83">
          <w:rPr>
            <w:rFonts w:eastAsia="SimSun"/>
            <w:sz w:val="20"/>
            <w:lang w:val="en-GB"/>
          </w:rPr>
          <w:t xml:space="preserve"> ] equal to AUX_ALPHA, an associated primary picture, if any, is a picture in the same access unit having </w:t>
        </w:r>
        <w:proofErr w:type="spellStart"/>
        <w:r w:rsidRPr="000B7B83">
          <w:rPr>
            <w:rFonts w:eastAsia="SimSun"/>
            <w:sz w:val="20"/>
            <w:lang w:val="en-GB"/>
          </w:rPr>
          <w:t>AuxId</w:t>
        </w:r>
        <w:proofErr w:type="spellEnd"/>
        <w:r w:rsidRPr="000B7B83">
          <w:rPr>
            <w:rFonts w:eastAsia="SimSun"/>
            <w:sz w:val="20"/>
            <w:lang w:val="en-GB"/>
          </w:rPr>
          <w:t>[ </w:t>
        </w:r>
        <w:proofErr w:type="spellStart"/>
        <w:r w:rsidRPr="000B7B83">
          <w:rPr>
            <w:rFonts w:eastAsia="SimSun"/>
            <w:sz w:val="20"/>
            <w:lang w:val="en-GB"/>
          </w:rPr>
          <w:t>nuhLayerIdB</w:t>
        </w:r>
        <w:proofErr w:type="spellEnd"/>
        <w:r w:rsidRPr="000B7B83">
          <w:rPr>
            <w:rFonts w:eastAsia="SimSun"/>
            <w:sz w:val="20"/>
            <w:lang w:val="en-GB"/>
          </w:rPr>
          <w:t xml:space="preserve"> ] equal to 0 such that </w:t>
        </w:r>
        <w:proofErr w:type="spellStart"/>
        <w:r w:rsidRPr="000B7B83">
          <w:rPr>
            <w:rFonts w:eastAsia="SimSun"/>
            <w:sz w:val="20"/>
            <w:lang w:val="en-GB"/>
          </w:rPr>
          <w:t>ScalabilityId</w:t>
        </w:r>
        <w:proofErr w:type="spellEnd"/>
        <w:r w:rsidRPr="000B7B83">
          <w:rPr>
            <w:rFonts w:eastAsia="SimSun"/>
            <w:sz w:val="20"/>
            <w:lang w:val="en-GB"/>
          </w:rPr>
          <w:t>[ </w:t>
        </w:r>
        <w:proofErr w:type="spellStart"/>
        <w:r w:rsidRPr="000B7B83">
          <w:rPr>
            <w:rFonts w:eastAsia="SimSun"/>
            <w:sz w:val="20"/>
            <w:lang w:val="en-GB"/>
          </w:rPr>
          <w:t>LayerIdxInVps</w:t>
        </w:r>
        <w:proofErr w:type="spellEnd"/>
        <w:r w:rsidRPr="000B7B83">
          <w:rPr>
            <w:rFonts w:eastAsia="SimSun"/>
            <w:sz w:val="20"/>
            <w:lang w:val="en-GB"/>
          </w:rPr>
          <w:t>[ </w:t>
        </w:r>
        <w:proofErr w:type="spellStart"/>
        <w:r w:rsidRPr="000B7B83">
          <w:rPr>
            <w:rFonts w:eastAsia="SimSun"/>
            <w:sz w:val="20"/>
            <w:lang w:val="en-GB"/>
          </w:rPr>
          <w:t>nuhLayerIdA</w:t>
        </w:r>
        <w:proofErr w:type="spellEnd"/>
        <w:r w:rsidRPr="000B7B83">
          <w:rPr>
            <w:rFonts w:eastAsia="SimSun"/>
            <w:sz w:val="20"/>
            <w:lang w:val="en-GB"/>
          </w:rPr>
          <w:t xml:space="preserve"> ] ][ j ] is equal to </w:t>
        </w:r>
        <w:proofErr w:type="spellStart"/>
        <w:r w:rsidRPr="000B7B83">
          <w:rPr>
            <w:rFonts w:eastAsia="SimSun"/>
            <w:sz w:val="20"/>
            <w:lang w:val="en-GB"/>
          </w:rPr>
          <w:t>ScalabilityId</w:t>
        </w:r>
        <w:proofErr w:type="spellEnd"/>
        <w:r w:rsidRPr="000B7B83">
          <w:rPr>
            <w:rFonts w:eastAsia="SimSun"/>
            <w:sz w:val="20"/>
            <w:lang w:val="en-GB"/>
          </w:rPr>
          <w:t>[ </w:t>
        </w:r>
        <w:proofErr w:type="spellStart"/>
        <w:r w:rsidRPr="000B7B83">
          <w:rPr>
            <w:rFonts w:eastAsia="SimSun"/>
            <w:sz w:val="20"/>
            <w:lang w:val="en-GB"/>
          </w:rPr>
          <w:t>LayerIdxInVps</w:t>
        </w:r>
        <w:proofErr w:type="spellEnd"/>
        <w:r w:rsidRPr="000B7B83">
          <w:rPr>
            <w:rFonts w:eastAsia="SimSun"/>
            <w:sz w:val="20"/>
            <w:lang w:val="en-GB"/>
          </w:rPr>
          <w:t>[ </w:t>
        </w:r>
        <w:proofErr w:type="spellStart"/>
        <w:r w:rsidRPr="000B7B83">
          <w:rPr>
            <w:rFonts w:eastAsia="SimSun"/>
            <w:sz w:val="20"/>
            <w:lang w:val="en-GB"/>
          </w:rPr>
          <w:t>nuhLayerIdB</w:t>
        </w:r>
        <w:proofErr w:type="spellEnd"/>
        <w:r w:rsidRPr="000B7B83">
          <w:rPr>
            <w:rFonts w:eastAsia="SimSun"/>
            <w:sz w:val="20"/>
            <w:lang w:val="en-GB"/>
          </w:rPr>
          <w:t> ] ][ j ] for all values of j in the range of 0 to 2, inclusive, and 4 to 15, inclusive.</w:t>
        </w:r>
      </w:ins>
    </w:p>
    <w:p w14:paraId="54E70644"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27" w:author="Ye-Kui Wang (yk1)" w:date="2021-02-19T16:38:00Z"/>
          <w:rFonts w:eastAsia="SimSun"/>
          <w:sz w:val="20"/>
          <w:lang w:val="en-GB"/>
        </w:rPr>
      </w:pPr>
      <w:ins w:id="1128" w:author="Ye-Kui Wang (yk1)" w:date="2021-02-19T16:38:00Z">
        <w:r w:rsidRPr="000B7B83">
          <w:rPr>
            <w:rFonts w:eastAsia="SimSun"/>
            <w:sz w:val="20"/>
            <w:szCs w:val="22"/>
            <w:lang w:val="en-GB"/>
          </w:rPr>
          <w:t xml:space="preserve">When an access unit contains an auxiliary picture </w:t>
        </w:r>
        <w:proofErr w:type="spellStart"/>
        <w:r w:rsidRPr="000B7B83">
          <w:rPr>
            <w:rFonts w:eastAsia="SimSun"/>
            <w:sz w:val="20"/>
            <w:szCs w:val="22"/>
            <w:lang w:val="en-GB"/>
          </w:rPr>
          <w:t>picA</w:t>
        </w:r>
        <w:proofErr w:type="spellEnd"/>
        <w:r w:rsidRPr="000B7B83">
          <w:rPr>
            <w:rFonts w:eastAsia="SimSun"/>
            <w:sz w:val="20"/>
            <w:szCs w:val="22"/>
            <w:lang w:val="en-GB"/>
          </w:rPr>
          <w:t xml:space="preserve"> </w:t>
        </w:r>
        <w:r w:rsidRPr="000B7B83">
          <w:rPr>
            <w:rFonts w:eastAsia="SimSun"/>
            <w:sz w:val="20"/>
            <w:lang w:val="en-GB"/>
          </w:rPr>
          <w:t xml:space="preserve">with </w:t>
        </w:r>
        <w:proofErr w:type="spellStart"/>
        <w:r w:rsidRPr="000B7B83">
          <w:rPr>
            <w:rFonts w:eastAsia="SimSun"/>
            <w:sz w:val="20"/>
            <w:lang w:val="en-GB"/>
          </w:rPr>
          <w:t>nuh_layer_id</w:t>
        </w:r>
        <w:proofErr w:type="spellEnd"/>
        <w:r w:rsidRPr="000B7B83">
          <w:rPr>
            <w:rFonts w:eastAsia="SimSun"/>
            <w:sz w:val="20"/>
            <w:lang w:val="en-GB"/>
          </w:rPr>
          <w:t xml:space="preserve"> equal to </w:t>
        </w:r>
        <w:proofErr w:type="spellStart"/>
        <w:r w:rsidRPr="000B7B83">
          <w:rPr>
            <w:rFonts w:eastAsia="SimSun"/>
            <w:sz w:val="20"/>
            <w:lang w:val="en-GB"/>
          </w:rPr>
          <w:t>nuhLayerIdA</w:t>
        </w:r>
        <w:proofErr w:type="spellEnd"/>
        <w:r w:rsidRPr="000B7B83">
          <w:rPr>
            <w:rFonts w:eastAsia="SimSun"/>
            <w:sz w:val="20"/>
            <w:lang w:val="en-GB"/>
          </w:rPr>
          <w:t xml:space="preserve"> and </w:t>
        </w:r>
        <w:proofErr w:type="spellStart"/>
        <w:r w:rsidRPr="000B7B83">
          <w:rPr>
            <w:rFonts w:eastAsia="SimSun"/>
            <w:sz w:val="20"/>
            <w:lang w:val="en-GB"/>
          </w:rPr>
          <w:t>AuxId</w:t>
        </w:r>
        <w:proofErr w:type="spellEnd"/>
        <w:r w:rsidRPr="000B7B83">
          <w:rPr>
            <w:rFonts w:eastAsia="SimSun"/>
            <w:sz w:val="20"/>
            <w:lang w:val="en-GB"/>
          </w:rPr>
          <w:t>[ </w:t>
        </w:r>
        <w:proofErr w:type="spellStart"/>
        <w:r w:rsidRPr="000B7B83">
          <w:rPr>
            <w:rFonts w:eastAsia="SimSun"/>
            <w:sz w:val="20"/>
            <w:lang w:val="en-GB"/>
          </w:rPr>
          <w:t>nuhLayerIdA</w:t>
        </w:r>
        <w:proofErr w:type="spellEnd"/>
        <w:r w:rsidRPr="000B7B83">
          <w:rPr>
            <w:rFonts w:eastAsia="SimSun"/>
            <w:sz w:val="20"/>
            <w:lang w:val="en-GB"/>
          </w:rPr>
          <w:t xml:space="preserve"> ] equal to AUX_ALPHA, the alpha channel sample values of </w:t>
        </w:r>
        <w:proofErr w:type="spellStart"/>
        <w:r w:rsidRPr="000B7B83">
          <w:rPr>
            <w:rFonts w:eastAsia="SimSun"/>
            <w:sz w:val="20"/>
            <w:lang w:val="en-GB"/>
          </w:rPr>
          <w:t>picA</w:t>
        </w:r>
        <w:proofErr w:type="spellEnd"/>
        <w:r w:rsidRPr="000B7B83">
          <w:rPr>
            <w:rFonts w:eastAsia="SimSun"/>
            <w:sz w:val="20"/>
            <w:lang w:val="en-GB"/>
          </w:rPr>
          <w:t xml:space="preserve"> persist in output order until one or more of the following conditions are true:</w:t>
        </w:r>
      </w:ins>
    </w:p>
    <w:p w14:paraId="3DE851B8"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ins w:id="1129" w:author="Ye-Kui Wang (yk1)" w:date="2021-02-19T16:38:00Z"/>
          <w:rFonts w:eastAsia="SimSun"/>
          <w:sz w:val="20"/>
          <w:lang w:val="en-GB"/>
        </w:rPr>
      </w:pPr>
      <w:ins w:id="1130" w:author="Ye-Kui Wang (yk1)" w:date="2021-02-19T16:38:00Z">
        <w:r w:rsidRPr="000B7B83">
          <w:rPr>
            <w:rFonts w:eastAsia="SimSun"/>
            <w:sz w:val="20"/>
            <w:lang w:val="en-GB"/>
          </w:rPr>
          <w:t>–</w:t>
        </w:r>
        <w:r w:rsidRPr="000B7B83">
          <w:rPr>
            <w:rFonts w:eastAsia="SimSun"/>
            <w:sz w:val="20"/>
            <w:lang w:val="en-GB"/>
          </w:rPr>
          <w:tab/>
          <w:t xml:space="preserve">The next picture, in output order, with </w:t>
        </w:r>
        <w:proofErr w:type="spellStart"/>
        <w:r w:rsidRPr="000B7B83">
          <w:rPr>
            <w:rFonts w:eastAsia="SimSun"/>
            <w:sz w:val="20"/>
            <w:lang w:val="en-GB"/>
          </w:rPr>
          <w:t>nuh_layer_id</w:t>
        </w:r>
        <w:proofErr w:type="spellEnd"/>
        <w:r w:rsidRPr="000B7B83">
          <w:rPr>
            <w:rFonts w:eastAsia="SimSun"/>
            <w:sz w:val="20"/>
            <w:lang w:val="en-GB"/>
          </w:rPr>
          <w:t xml:space="preserve"> equal to </w:t>
        </w:r>
        <w:proofErr w:type="spellStart"/>
        <w:r w:rsidRPr="000B7B83">
          <w:rPr>
            <w:rFonts w:eastAsia="SimSun"/>
            <w:sz w:val="20"/>
            <w:lang w:val="en-GB"/>
          </w:rPr>
          <w:t>nuhLayerIdA</w:t>
        </w:r>
        <w:proofErr w:type="spellEnd"/>
        <w:r w:rsidRPr="000B7B83">
          <w:rPr>
            <w:rFonts w:eastAsia="SimSun"/>
            <w:sz w:val="20"/>
            <w:lang w:val="en-GB"/>
          </w:rPr>
          <w:t xml:space="preserve"> is output.</w:t>
        </w:r>
      </w:ins>
    </w:p>
    <w:p w14:paraId="1493D2B8"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ins w:id="1131" w:author="Ye-Kui Wang (yk1)" w:date="2021-02-19T16:38:00Z"/>
          <w:rFonts w:eastAsia="SimSun"/>
          <w:sz w:val="20"/>
          <w:lang w:val="en-GB"/>
        </w:rPr>
      </w:pPr>
      <w:ins w:id="1132" w:author="Ye-Kui Wang (yk1)" w:date="2021-02-19T16:38:00Z">
        <w:r w:rsidRPr="000B7B83">
          <w:rPr>
            <w:rFonts w:eastAsia="SimSun"/>
            <w:sz w:val="20"/>
            <w:lang w:val="en-GB"/>
          </w:rPr>
          <w:t>–</w:t>
        </w:r>
        <w:r w:rsidRPr="000B7B83">
          <w:rPr>
            <w:rFonts w:eastAsia="SimSun"/>
            <w:sz w:val="20"/>
            <w:lang w:val="en-GB"/>
          </w:rPr>
          <w:tab/>
          <w:t xml:space="preserve">A CLVS containing the auxiliary picture </w:t>
        </w:r>
        <w:proofErr w:type="spellStart"/>
        <w:r w:rsidRPr="000B7B83">
          <w:rPr>
            <w:rFonts w:eastAsia="SimSun"/>
            <w:sz w:val="20"/>
            <w:lang w:val="en-GB"/>
          </w:rPr>
          <w:t>picA</w:t>
        </w:r>
        <w:proofErr w:type="spellEnd"/>
        <w:r w:rsidRPr="000B7B83">
          <w:rPr>
            <w:rFonts w:eastAsia="SimSun"/>
            <w:sz w:val="20"/>
            <w:lang w:val="en-GB"/>
          </w:rPr>
          <w:t xml:space="preserve"> ends.</w:t>
        </w:r>
      </w:ins>
    </w:p>
    <w:p w14:paraId="06078C47"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ins w:id="1133" w:author="Ye-Kui Wang (yk1)" w:date="2021-02-19T16:38:00Z"/>
          <w:rFonts w:eastAsia="SimSun"/>
          <w:sz w:val="20"/>
          <w:lang w:val="en-GB"/>
        </w:rPr>
      </w:pPr>
      <w:ins w:id="1134" w:author="Ye-Kui Wang (yk1)" w:date="2021-02-19T16:38:00Z">
        <w:r w:rsidRPr="000B7B83">
          <w:rPr>
            <w:rFonts w:eastAsia="SimSun"/>
            <w:sz w:val="20"/>
            <w:lang w:val="en-GB"/>
          </w:rPr>
          <w:t>–</w:t>
        </w:r>
        <w:r w:rsidRPr="000B7B83">
          <w:rPr>
            <w:rFonts w:eastAsia="SimSun"/>
            <w:sz w:val="20"/>
            <w:lang w:val="en-GB"/>
          </w:rPr>
          <w:tab/>
          <w:t>The bitstream ends.</w:t>
        </w:r>
      </w:ins>
    </w:p>
    <w:p w14:paraId="6A9D3271"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ins w:id="1135" w:author="Ye-Kui Wang (yk1)" w:date="2021-02-19T16:38:00Z"/>
          <w:rFonts w:eastAsia="SimSun"/>
          <w:sz w:val="20"/>
          <w:lang w:val="en-GB"/>
        </w:rPr>
      </w:pPr>
      <w:ins w:id="1136" w:author="Ye-Kui Wang (yk1)" w:date="2021-02-19T16:38:00Z">
        <w:r w:rsidRPr="000B7B83">
          <w:rPr>
            <w:rFonts w:eastAsia="SimSun"/>
            <w:sz w:val="20"/>
            <w:lang w:val="en-GB"/>
          </w:rPr>
          <w:t>–</w:t>
        </w:r>
        <w:r w:rsidRPr="000B7B83">
          <w:rPr>
            <w:rFonts w:eastAsia="SimSun"/>
            <w:sz w:val="20"/>
            <w:lang w:val="en-GB"/>
          </w:rPr>
          <w:tab/>
          <w:t xml:space="preserve">A CLVS of any associated primary layer of the auxiliary picture layer with </w:t>
        </w:r>
        <w:proofErr w:type="spellStart"/>
        <w:r w:rsidRPr="000B7B83">
          <w:rPr>
            <w:rFonts w:eastAsia="SimSun"/>
            <w:sz w:val="20"/>
            <w:lang w:val="en-GB"/>
          </w:rPr>
          <w:t>nuh_layer_id</w:t>
        </w:r>
        <w:proofErr w:type="spellEnd"/>
        <w:r w:rsidRPr="000B7B83">
          <w:rPr>
            <w:rFonts w:eastAsia="SimSun"/>
            <w:sz w:val="20"/>
            <w:lang w:val="en-GB"/>
          </w:rPr>
          <w:t xml:space="preserve"> equal to </w:t>
        </w:r>
        <w:proofErr w:type="spellStart"/>
        <w:r w:rsidRPr="000B7B83">
          <w:rPr>
            <w:rFonts w:eastAsia="SimSun"/>
            <w:sz w:val="20"/>
            <w:lang w:val="en-GB"/>
          </w:rPr>
          <w:t>nuhLayerIdA</w:t>
        </w:r>
        <w:proofErr w:type="spellEnd"/>
        <w:r w:rsidRPr="000B7B83">
          <w:rPr>
            <w:rFonts w:eastAsia="SimSun"/>
            <w:sz w:val="20"/>
            <w:lang w:val="en-GB"/>
          </w:rPr>
          <w:t xml:space="preserve"> ends.</w:t>
        </w:r>
      </w:ins>
    </w:p>
    <w:p w14:paraId="2BA5112A"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37" w:author="Ye-Kui Wang (yk1)" w:date="2021-02-19T16:38:00Z"/>
          <w:rFonts w:eastAsia="SimSun"/>
          <w:sz w:val="20"/>
          <w:lang w:val="en-GB"/>
        </w:rPr>
      </w:pPr>
      <w:ins w:id="1138" w:author="Ye-Kui Wang (yk1)" w:date="2021-02-19T16:38:00Z">
        <w:r w:rsidRPr="000B7B83">
          <w:rPr>
            <w:rFonts w:eastAsia="SimSun"/>
            <w:sz w:val="20"/>
            <w:lang w:val="en-GB"/>
          </w:rPr>
          <w:t xml:space="preserve">The following semantics apply separately to each </w:t>
        </w:r>
        <w:proofErr w:type="spellStart"/>
        <w:r w:rsidRPr="000B7B83">
          <w:rPr>
            <w:rFonts w:eastAsia="SimSun"/>
            <w:sz w:val="20"/>
            <w:lang w:val="en-GB"/>
          </w:rPr>
          <w:t>nuh_layer_id</w:t>
        </w:r>
        <w:proofErr w:type="spellEnd"/>
        <w:r w:rsidRPr="000B7B83">
          <w:rPr>
            <w:rFonts w:eastAsia="SimSun"/>
            <w:sz w:val="20"/>
            <w:lang w:val="en-GB"/>
          </w:rPr>
          <w:t xml:space="preserve"> </w:t>
        </w:r>
        <w:proofErr w:type="spellStart"/>
        <w:r w:rsidRPr="000B7B83">
          <w:rPr>
            <w:rFonts w:eastAsia="SimSun"/>
            <w:sz w:val="20"/>
            <w:lang w:val="en-GB"/>
          </w:rPr>
          <w:t>targetLayerId</w:t>
        </w:r>
        <w:proofErr w:type="spellEnd"/>
        <w:r w:rsidRPr="000B7B83">
          <w:rPr>
            <w:rFonts w:eastAsia="SimSun"/>
            <w:sz w:val="20"/>
            <w:lang w:val="en-GB"/>
          </w:rPr>
          <w:t xml:space="preserve"> among the </w:t>
        </w:r>
        <w:proofErr w:type="spellStart"/>
        <w:r w:rsidRPr="000B7B83">
          <w:rPr>
            <w:rFonts w:eastAsia="SimSun"/>
            <w:sz w:val="20"/>
            <w:lang w:val="en-GB"/>
          </w:rPr>
          <w:t>nuh_layer_id</w:t>
        </w:r>
        <w:proofErr w:type="spellEnd"/>
        <w:r w:rsidRPr="000B7B83">
          <w:rPr>
            <w:rFonts w:eastAsia="SimSun"/>
            <w:sz w:val="20"/>
            <w:lang w:val="en-GB"/>
          </w:rPr>
          <w:t xml:space="preserve"> values to which the alpha channel information SEI message applies.</w:t>
        </w:r>
      </w:ins>
    </w:p>
    <w:p w14:paraId="76903240"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39" w:author="Ye-Kui Wang (yk1)" w:date="2021-02-19T16:38:00Z"/>
          <w:rFonts w:eastAsia="SimSun"/>
          <w:sz w:val="20"/>
          <w:szCs w:val="22"/>
          <w:lang w:val="en-GB"/>
        </w:rPr>
      </w:pPr>
      <w:proofErr w:type="spellStart"/>
      <w:ins w:id="1140" w:author="Ye-Kui Wang (yk1)" w:date="2021-02-19T16:38:00Z">
        <w:r w:rsidRPr="000B7B83">
          <w:rPr>
            <w:rFonts w:eastAsia="SimSun"/>
            <w:b/>
            <w:sz w:val="20"/>
            <w:szCs w:val="22"/>
            <w:lang w:val="en-GB"/>
          </w:rPr>
          <w:t>alpha_channel_cancel_flag</w:t>
        </w:r>
        <w:proofErr w:type="spellEnd"/>
        <w:r w:rsidRPr="000B7B83">
          <w:rPr>
            <w:rFonts w:eastAsia="SimSun"/>
            <w:sz w:val="20"/>
            <w:szCs w:val="22"/>
            <w:lang w:val="en-GB"/>
          </w:rPr>
          <w:t xml:space="preserve"> equal to 1 </w:t>
        </w:r>
        <w:r w:rsidRPr="000B7B83">
          <w:rPr>
            <w:rFonts w:eastAsia="SimSun"/>
            <w:sz w:val="20"/>
            <w:lang w:val="en-GB"/>
          </w:rPr>
          <w:t xml:space="preserve">indicates that the alpha channel information SEI message cancels the persistence of any previous alpha channel information SEI message in output order that applies to the current layer. </w:t>
        </w:r>
        <w:proofErr w:type="spellStart"/>
        <w:r w:rsidRPr="000B7B83">
          <w:rPr>
            <w:rFonts w:eastAsia="SimSun"/>
            <w:sz w:val="20"/>
            <w:lang w:val="en-GB"/>
          </w:rPr>
          <w:t>alpha_channel_cancel_flag</w:t>
        </w:r>
        <w:proofErr w:type="spellEnd"/>
        <w:r w:rsidRPr="000B7B83">
          <w:rPr>
            <w:rFonts w:eastAsia="SimSun"/>
            <w:sz w:val="20"/>
            <w:lang w:val="en-GB"/>
          </w:rPr>
          <w:t xml:space="preserve"> equal to 0 indicates that alpha channel information follows.</w:t>
        </w:r>
      </w:ins>
    </w:p>
    <w:p w14:paraId="14E4B1B8"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41" w:author="Ye-Kui Wang (yk1)" w:date="2021-02-19T16:38:00Z"/>
          <w:rFonts w:eastAsia="SimSun"/>
          <w:sz w:val="20"/>
          <w:lang w:val="en-GB"/>
        </w:rPr>
      </w:pPr>
      <w:ins w:id="1142" w:author="Ye-Kui Wang (yk1)" w:date="2021-02-19T16:38:00Z">
        <w:r w:rsidRPr="000B7B83">
          <w:rPr>
            <w:rFonts w:eastAsia="SimSun"/>
            <w:sz w:val="20"/>
            <w:szCs w:val="22"/>
            <w:lang w:val="en-GB"/>
          </w:rPr>
          <w:t xml:space="preserve">Let </w:t>
        </w:r>
        <w:proofErr w:type="spellStart"/>
        <w:r w:rsidRPr="000B7B83">
          <w:rPr>
            <w:rFonts w:eastAsia="SimSun"/>
            <w:sz w:val="20"/>
            <w:szCs w:val="22"/>
            <w:lang w:val="en-GB"/>
          </w:rPr>
          <w:t>currPic</w:t>
        </w:r>
        <w:proofErr w:type="spellEnd"/>
        <w:r w:rsidRPr="000B7B83">
          <w:rPr>
            <w:rFonts w:eastAsia="SimSun"/>
            <w:sz w:val="20"/>
            <w:szCs w:val="22"/>
            <w:lang w:val="en-GB"/>
          </w:rPr>
          <w:t xml:space="preserve"> be the picture that the alpha channel information SEI message is associated with. The semantics of alpha channel information SEI message </w:t>
        </w:r>
        <w:r w:rsidRPr="000B7B83">
          <w:rPr>
            <w:rFonts w:eastAsia="SimSun"/>
            <w:sz w:val="20"/>
            <w:lang w:val="en-GB"/>
          </w:rPr>
          <w:t>persist for the current layer in output order until one or more of the following conditions are true:</w:t>
        </w:r>
      </w:ins>
    </w:p>
    <w:p w14:paraId="2482AC0C"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ins w:id="1143" w:author="Ye-Kui Wang (yk1)" w:date="2021-02-19T16:38:00Z"/>
          <w:rFonts w:eastAsia="SimSun"/>
          <w:sz w:val="20"/>
          <w:lang w:val="en-GB"/>
        </w:rPr>
      </w:pPr>
      <w:ins w:id="1144" w:author="Ye-Kui Wang (yk1)" w:date="2021-02-19T16:38:00Z">
        <w:r w:rsidRPr="000B7B83">
          <w:rPr>
            <w:rFonts w:eastAsia="SimSun"/>
            <w:sz w:val="20"/>
            <w:lang w:val="en-GB"/>
          </w:rPr>
          <w:t>–</w:t>
        </w:r>
        <w:r w:rsidRPr="000B7B83">
          <w:rPr>
            <w:rFonts w:eastAsia="SimSun"/>
            <w:sz w:val="20"/>
            <w:lang w:val="en-GB"/>
          </w:rPr>
          <w:tab/>
          <w:t>A new CLVS of the current layer begins.</w:t>
        </w:r>
      </w:ins>
    </w:p>
    <w:p w14:paraId="440F17C9"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ins w:id="1145" w:author="Ye-Kui Wang (yk1)" w:date="2021-02-19T16:38:00Z"/>
          <w:rFonts w:eastAsia="SimSun"/>
          <w:sz w:val="20"/>
          <w:lang w:val="en-GB"/>
        </w:rPr>
      </w:pPr>
      <w:ins w:id="1146" w:author="Ye-Kui Wang (yk1)" w:date="2021-02-19T16:38:00Z">
        <w:r w:rsidRPr="000B7B83">
          <w:rPr>
            <w:rFonts w:eastAsia="SimSun"/>
            <w:sz w:val="20"/>
            <w:lang w:val="en-GB"/>
          </w:rPr>
          <w:t>–</w:t>
        </w:r>
        <w:r w:rsidRPr="000B7B83">
          <w:rPr>
            <w:rFonts w:eastAsia="SimSun"/>
            <w:sz w:val="20"/>
            <w:lang w:val="en-GB"/>
          </w:rPr>
          <w:tab/>
          <w:t>The bitstream ends.</w:t>
        </w:r>
      </w:ins>
    </w:p>
    <w:p w14:paraId="1210422E"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ins w:id="1147" w:author="Ye-Kui Wang (yk1)" w:date="2021-02-19T16:38:00Z"/>
          <w:rFonts w:eastAsia="SimSun"/>
          <w:sz w:val="20"/>
          <w:lang w:val="en-GB"/>
        </w:rPr>
      </w:pPr>
      <w:ins w:id="1148" w:author="Ye-Kui Wang (yk1)" w:date="2021-02-19T16:38:00Z">
        <w:r w:rsidRPr="000B7B83">
          <w:rPr>
            <w:rFonts w:eastAsia="SimSun"/>
            <w:sz w:val="20"/>
            <w:lang w:val="en-GB"/>
          </w:rPr>
          <w:t>–</w:t>
        </w:r>
        <w:r w:rsidRPr="000B7B83">
          <w:rPr>
            <w:rFonts w:eastAsia="SimSun"/>
            <w:sz w:val="20"/>
            <w:lang w:val="en-GB"/>
          </w:rPr>
          <w:tab/>
          <w:t xml:space="preserve">A picture </w:t>
        </w:r>
        <w:proofErr w:type="spellStart"/>
        <w:r w:rsidRPr="000B7B83">
          <w:rPr>
            <w:rFonts w:eastAsia="SimSun"/>
            <w:sz w:val="20"/>
            <w:lang w:val="en-GB"/>
          </w:rPr>
          <w:t>picB</w:t>
        </w:r>
        <w:proofErr w:type="spellEnd"/>
        <w:r w:rsidRPr="000B7B83">
          <w:rPr>
            <w:rFonts w:eastAsia="SimSun"/>
            <w:sz w:val="20"/>
            <w:lang w:val="en-GB"/>
          </w:rPr>
          <w:t xml:space="preserve"> with </w:t>
        </w:r>
        <w:proofErr w:type="spellStart"/>
        <w:r w:rsidRPr="000B7B83">
          <w:rPr>
            <w:rFonts w:eastAsia="SimSun"/>
            <w:sz w:val="20"/>
            <w:lang w:val="en-GB"/>
          </w:rPr>
          <w:t>nuh_layer_id</w:t>
        </w:r>
        <w:proofErr w:type="spellEnd"/>
        <w:r w:rsidRPr="000B7B83">
          <w:rPr>
            <w:rFonts w:eastAsia="SimSun"/>
            <w:sz w:val="20"/>
            <w:lang w:val="en-GB"/>
          </w:rPr>
          <w:t xml:space="preserve"> equal to </w:t>
        </w:r>
        <w:proofErr w:type="spellStart"/>
        <w:r w:rsidRPr="000B7B83">
          <w:rPr>
            <w:rFonts w:eastAsia="SimSun"/>
            <w:sz w:val="20"/>
            <w:lang w:val="en-GB"/>
          </w:rPr>
          <w:t>targetLayerId</w:t>
        </w:r>
        <w:proofErr w:type="spellEnd"/>
        <w:r w:rsidRPr="000B7B83">
          <w:rPr>
            <w:rFonts w:eastAsia="SimSun"/>
            <w:sz w:val="20"/>
            <w:lang w:val="en-GB"/>
          </w:rPr>
          <w:t xml:space="preserve"> in an access unit containing an alpha channel information SEI message with </w:t>
        </w:r>
        <w:proofErr w:type="spellStart"/>
        <w:r w:rsidRPr="000B7B83">
          <w:rPr>
            <w:rFonts w:eastAsia="SimSun"/>
            <w:sz w:val="20"/>
            <w:lang w:val="en-GB"/>
          </w:rPr>
          <w:t>nuh_layer_id</w:t>
        </w:r>
        <w:proofErr w:type="spellEnd"/>
        <w:r w:rsidRPr="000B7B83">
          <w:rPr>
            <w:rFonts w:eastAsia="SimSun"/>
            <w:sz w:val="20"/>
            <w:lang w:val="en-GB"/>
          </w:rPr>
          <w:t xml:space="preserve"> equal to </w:t>
        </w:r>
        <w:proofErr w:type="spellStart"/>
        <w:r w:rsidRPr="000B7B83">
          <w:rPr>
            <w:rFonts w:eastAsia="SimSun"/>
            <w:sz w:val="20"/>
            <w:lang w:val="en-GB"/>
          </w:rPr>
          <w:t>targetLayerId</w:t>
        </w:r>
        <w:proofErr w:type="spellEnd"/>
        <w:r w:rsidRPr="000B7B83">
          <w:rPr>
            <w:rFonts w:eastAsia="SimSun"/>
            <w:sz w:val="20"/>
            <w:lang w:val="en-GB"/>
          </w:rPr>
          <w:t xml:space="preserve"> is output having </w:t>
        </w:r>
        <w:proofErr w:type="spellStart"/>
        <w:r w:rsidRPr="000B7B83">
          <w:rPr>
            <w:rFonts w:eastAsia="SimSun"/>
            <w:sz w:val="20"/>
            <w:lang w:val="en-GB"/>
          </w:rPr>
          <w:t>PicOrderCnt</w:t>
        </w:r>
        <w:proofErr w:type="spellEnd"/>
        <w:r w:rsidRPr="000B7B83">
          <w:rPr>
            <w:rFonts w:eastAsia="SimSun"/>
            <w:sz w:val="20"/>
            <w:lang w:val="en-GB"/>
          </w:rPr>
          <w:t>( </w:t>
        </w:r>
        <w:proofErr w:type="spellStart"/>
        <w:r w:rsidRPr="000B7B83">
          <w:rPr>
            <w:rFonts w:eastAsia="SimSun"/>
            <w:sz w:val="20"/>
            <w:lang w:val="en-GB"/>
          </w:rPr>
          <w:t>picB</w:t>
        </w:r>
        <w:proofErr w:type="spellEnd"/>
        <w:r w:rsidRPr="000B7B83">
          <w:rPr>
            <w:rFonts w:eastAsia="SimSun"/>
            <w:sz w:val="20"/>
            <w:lang w:val="en-GB"/>
          </w:rPr>
          <w:t xml:space="preserve"> ) greater </w:t>
        </w:r>
        <w:r w:rsidRPr="000B7B83">
          <w:rPr>
            <w:rFonts w:eastAsia="SimSun"/>
            <w:sz w:val="20"/>
            <w:lang w:val="en-GB"/>
          </w:rPr>
          <w:lastRenderedPageBreak/>
          <w:t xml:space="preserve">than </w:t>
        </w:r>
        <w:proofErr w:type="spellStart"/>
        <w:r w:rsidRPr="000B7B83">
          <w:rPr>
            <w:rFonts w:eastAsia="SimSun"/>
            <w:sz w:val="20"/>
            <w:lang w:val="en-GB"/>
          </w:rPr>
          <w:t>PicOrderCnt</w:t>
        </w:r>
        <w:proofErr w:type="spellEnd"/>
        <w:r w:rsidRPr="000B7B83">
          <w:rPr>
            <w:rFonts w:eastAsia="SimSun"/>
            <w:sz w:val="20"/>
            <w:lang w:val="en-GB"/>
          </w:rPr>
          <w:t>( </w:t>
        </w:r>
        <w:proofErr w:type="spellStart"/>
        <w:r w:rsidRPr="000B7B83">
          <w:rPr>
            <w:rFonts w:eastAsia="SimSun"/>
            <w:sz w:val="20"/>
            <w:lang w:val="en-GB"/>
          </w:rPr>
          <w:t>currPic</w:t>
        </w:r>
        <w:proofErr w:type="spellEnd"/>
        <w:r w:rsidRPr="000B7B83">
          <w:rPr>
            <w:rFonts w:eastAsia="SimSun"/>
            <w:sz w:val="20"/>
            <w:lang w:val="en-GB"/>
          </w:rPr>
          <w:t xml:space="preserve"> ), where </w:t>
        </w:r>
        <w:proofErr w:type="spellStart"/>
        <w:r w:rsidRPr="000B7B83">
          <w:rPr>
            <w:rFonts w:eastAsia="SimSun"/>
            <w:sz w:val="20"/>
            <w:lang w:val="en-GB"/>
          </w:rPr>
          <w:t>PicOrderCnt</w:t>
        </w:r>
        <w:proofErr w:type="spellEnd"/>
        <w:r w:rsidRPr="000B7B83">
          <w:rPr>
            <w:rFonts w:eastAsia="SimSun"/>
            <w:sz w:val="20"/>
            <w:lang w:val="en-GB"/>
          </w:rPr>
          <w:t>( </w:t>
        </w:r>
        <w:proofErr w:type="spellStart"/>
        <w:r w:rsidRPr="000B7B83">
          <w:rPr>
            <w:rFonts w:eastAsia="SimSun"/>
            <w:sz w:val="20"/>
            <w:lang w:val="en-GB"/>
          </w:rPr>
          <w:t>picB</w:t>
        </w:r>
        <w:proofErr w:type="spellEnd"/>
        <w:r w:rsidRPr="000B7B83">
          <w:rPr>
            <w:rFonts w:eastAsia="SimSun"/>
            <w:sz w:val="20"/>
            <w:lang w:val="en-GB"/>
          </w:rPr>
          <w:t xml:space="preserve"> ) and </w:t>
        </w:r>
        <w:proofErr w:type="spellStart"/>
        <w:r w:rsidRPr="000B7B83">
          <w:rPr>
            <w:rFonts w:eastAsia="SimSun"/>
            <w:sz w:val="20"/>
            <w:lang w:val="en-GB"/>
          </w:rPr>
          <w:t>PicOrderCnt</w:t>
        </w:r>
        <w:proofErr w:type="spellEnd"/>
        <w:r w:rsidRPr="000B7B83">
          <w:rPr>
            <w:rFonts w:eastAsia="SimSun"/>
            <w:sz w:val="20"/>
            <w:lang w:val="en-GB"/>
          </w:rPr>
          <w:t>( </w:t>
        </w:r>
        <w:proofErr w:type="spellStart"/>
        <w:r w:rsidRPr="000B7B83">
          <w:rPr>
            <w:rFonts w:eastAsia="SimSun"/>
            <w:sz w:val="20"/>
            <w:lang w:val="en-GB"/>
          </w:rPr>
          <w:t>currPic</w:t>
        </w:r>
        <w:proofErr w:type="spellEnd"/>
        <w:r w:rsidRPr="000B7B83">
          <w:rPr>
            <w:rFonts w:eastAsia="SimSun"/>
            <w:sz w:val="20"/>
            <w:lang w:val="en-GB"/>
          </w:rPr>
          <w:t xml:space="preserve"> ) are the </w:t>
        </w:r>
        <w:proofErr w:type="spellStart"/>
        <w:r w:rsidRPr="000B7B83">
          <w:rPr>
            <w:rFonts w:eastAsia="SimSun"/>
            <w:sz w:val="20"/>
            <w:lang w:val="en-GB"/>
          </w:rPr>
          <w:t>PicOrderCntVal</w:t>
        </w:r>
        <w:proofErr w:type="spellEnd"/>
        <w:r w:rsidRPr="000B7B83">
          <w:rPr>
            <w:rFonts w:eastAsia="SimSun"/>
            <w:sz w:val="20"/>
            <w:lang w:val="en-GB"/>
          </w:rPr>
          <w:t xml:space="preserve"> values of </w:t>
        </w:r>
        <w:proofErr w:type="spellStart"/>
        <w:r w:rsidRPr="000B7B83">
          <w:rPr>
            <w:rFonts w:eastAsia="SimSun"/>
            <w:sz w:val="20"/>
            <w:lang w:val="en-GB"/>
          </w:rPr>
          <w:t>picB</w:t>
        </w:r>
        <w:proofErr w:type="spellEnd"/>
        <w:r w:rsidRPr="000B7B83">
          <w:rPr>
            <w:rFonts w:eastAsia="SimSun"/>
            <w:sz w:val="20"/>
            <w:lang w:val="en-GB"/>
          </w:rPr>
          <w:t xml:space="preserve"> and </w:t>
        </w:r>
        <w:proofErr w:type="spellStart"/>
        <w:r w:rsidRPr="000B7B83">
          <w:rPr>
            <w:rFonts w:eastAsia="SimSun"/>
            <w:sz w:val="20"/>
            <w:lang w:val="en-GB"/>
          </w:rPr>
          <w:t>currPic</w:t>
        </w:r>
        <w:proofErr w:type="spellEnd"/>
        <w:r w:rsidRPr="000B7B83">
          <w:rPr>
            <w:rFonts w:eastAsia="SimSun"/>
            <w:sz w:val="20"/>
            <w:lang w:val="en-GB"/>
          </w:rPr>
          <w:t xml:space="preserve">, respectively, immediately after the invocation of the decoding process for picture order count for </w:t>
        </w:r>
        <w:proofErr w:type="spellStart"/>
        <w:r w:rsidRPr="000B7B83">
          <w:rPr>
            <w:rFonts w:eastAsia="SimSun"/>
            <w:sz w:val="20"/>
            <w:lang w:val="en-GB"/>
          </w:rPr>
          <w:t>picB</w:t>
        </w:r>
        <w:proofErr w:type="spellEnd"/>
        <w:r w:rsidRPr="000B7B83">
          <w:rPr>
            <w:rFonts w:eastAsia="SimSun"/>
            <w:sz w:val="20"/>
            <w:lang w:val="en-GB"/>
          </w:rPr>
          <w:t>.</w:t>
        </w:r>
      </w:ins>
    </w:p>
    <w:p w14:paraId="14C78F1E"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49" w:author="Ye-Kui Wang (yk1)" w:date="2021-02-19T16:38:00Z"/>
          <w:rFonts w:eastAsia="SimSun"/>
          <w:sz w:val="20"/>
          <w:lang w:val="en-GB"/>
        </w:rPr>
      </w:pPr>
      <w:proofErr w:type="spellStart"/>
      <w:ins w:id="1150" w:author="Ye-Kui Wang (yk1)" w:date="2021-02-19T16:38:00Z">
        <w:r w:rsidRPr="000B7B83">
          <w:rPr>
            <w:rFonts w:eastAsia="SimSun"/>
            <w:b/>
            <w:sz w:val="20"/>
            <w:lang w:val="en-GB"/>
          </w:rPr>
          <w:t>alpha_channel_use_idc</w:t>
        </w:r>
        <w:proofErr w:type="spellEnd"/>
        <w:r w:rsidRPr="000B7B83">
          <w:rPr>
            <w:rFonts w:eastAsia="SimSun"/>
            <w:sz w:val="20"/>
            <w:lang w:val="en-GB"/>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w:t>
        </w:r>
        <w:proofErr w:type="spellStart"/>
        <w:r w:rsidRPr="000B7B83">
          <w:rPr>
            <w:rFonts w:eastAsia="SimSun"/>
            <w:sz w:val="20"/>
            <w:lang w:val="en-GB"/>
          </w:rPr>
          <w:t>alpha_channel_use_idc</w:t>
        </w:r>
        <w:proofErr w:type="spellEnd"/>
        <w:r w:rsidRPr="000B7B83">
          <w:rPr>
            <w:rFonts w:eastAsia="SimSun"/>
            <w:sz w:val="20"/>
            <w:lang w:val="en-GB"/>
          </w:rPr>
          <w:t xml:space="preserve"> equal to 1 indicates that for alpha blending purposes the decoded samples of the associated primary picture should not be multiplied by the interpretation sample values of the auxiliary coded picture in the display process after output from the decoding process. </w:t>
        </w:r>
        <w:proofErr w:type="spellStart"/>
        <w:r w:rsidRPr="000B7B83">
          <w:rPr>
            <w:rFonts w:eastAsia="SimSun"/>
            <w:sz w:val="20"/>
            <w:lang w:val="en-GB"/>
          </w:rPr>
          <w:t>alpha_channel_use_idc</w:t>
        </w:r>
        <w:proofErr w:type="spellEnd"/>
        <w:r w:rsidRPr="000B7B83">
          <w:rPr>
            <w:rFonts w:eastAsia="SimSun"/>
            <w:sz w:val="20"/>
            <w:lang w:val="en-GB"/>
          </w:rPr>
          <w:t xml:space="preserve"> equal to 2 indicates that the usage of the auxiliary picture is unspecified. Values greater than 2 for </w:t>
        </w:r>
        <w:proofErr w:type="spellStart"/>
        <w:r w:rsidRPr="000B7B83">
          <w:rPr>
            <w:rFonts w:eastAsia="SimSun"/>
            <w:sz w:val="20"/>
            <w:lang w:val="en-GB"/>
          </w:rPr>
          <w:t>alpha_channel_use_idc</w:t>
        </w:r>
        <w:proofErr w:type="spellEnd"/>
        <w:r w:rsidRPr="000B7B83">
          <w:rPr>
            <w:rFonts w:eastAsia="SimSun"/>
            <w:sz w:val="20"/>
            <w:lang w:val="en-GB"/>
          </w:rPr>
          <w:t xml:space="preserve"> are reserved for future use by ITU-T | ISO/IEC. When not present, the value of </w:t>
        </w:r>
        <w:proofErr w:type="spellStart"/>
        <w:r w:rsidRPr="000B7B83">
          <w:rPr>
            <w:rFonts w:eastAsia="SimSun"/>
            <w:sz w:val="20"/>
            <w:lang w:val="en-GB"/>
          </w:rPr>
          <w:t>alpha_channel_use_idc</w:t>
        </w:r>
        <w:proofErr w:type="spellEnd"/>
        <w:r w:rsidRPr="000B7B83">
          <w:rPr>
            <w:rFonts w:eastAsia="SimSun"/>
            <w:sz w:val="20"/>
            <w:lang w:val="en-GB"/>
          </w:rPr>
          <w:t xml:space="preserve"> is inferred to be equal to 2.</w:t>
        </w:r>
      </w:ins>
    </w:p>
    <w:p w14:paraId="46CA3269"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51" w:author="Ye-Kui Wang (yk1)" w:date="2021-02-19T16:38:00Z"/>
          <w:rFonts w:eastAsia="SimSun"/>
          <w:sz w:val="20"/>
          <w:lang w:val="en-GB"/>
        </w:rPr>
      </w:pPr>
      <w:ins w:id="1152" w:author="Ye-Kui Wang (yk1)" w:date="2021-02-19T16:38:00Z">
        <w:r w:rsidRPr="000B7B83">
          <w:rPr>
            <w:rFonts w:eastAsia="SimSun"/>
            <w:b/>
            <w:sz w:val="20"/>
            <w:lang w:val="en-GB"/>
          </w:rPr>
          <w:t>alpha_channel_bit_depth_minus8</w:t>
        </w:r>
        <w:r w:rsidRPr="000B7B83">
          <w:rPr>
            <w:rFonts w:eastAsia="SimSun"/>
            <w:sz w:val="20"/>
            <w:lang w:val="en-GB"/>
          </w:rPr>
          <w:t xml:space="preserve"> plus 8 specifies the bit depth of the samples of the luma sample array of the auxiliary picture. alpha_channel_bit_depth_minus8 shall be in the range 0 to 7 inclusive. alpha_channel_bit_depth_minus8 shall be equal to bit_depth_luma_minus8 of the associated primary picture.</w:t>
        </w:r>
      </w:ins>
    </w:p>
    <w:p w14:paraId="55FCCF0B"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53" w:author="Ye-Kui Wang (yk1)" w:date="2021-02-19T16:38:00Z"/>
          <w:rFonts w:eastAsia="SimSun"/>
          <w:sz w:val="20"/>
          <w:lang w:val="en-GB"/>
        </w:rPr>
      </w:pPr>
      <w:proofErr w:type="spellStart"/>
      <w:ins w:id="1154" w:author="Ye-Kui Wang (yk1)" w:date="2021-02-19T16:38:00Z">
        <w:r w:rsidRPr="000B7B83">
          <w:rPr>
            <w:rFonts w:eastAsia="SimSun"/>
            <w:b/>
            <w:sz w:val="20"/>
            <w:lang w:val="en-GB"/>
          </w:rPr>
          <w:t>alpha_transparent_value</w:t>
        </w:r>
        <w:proofErr w:type="spellEnd"/>
        <w:r w:rsidRPr="000B7B83">
          <w:rPr>
            <w:rFonts w:eastAsia="SimSun"/>
            <w:sz w:val="20"/>
            <w:lang w:val="en-GB"/>
          </w:rPr>
          <w:t xml:space="preserve"> specifies the interpretation sample value of an auxiliary coded picture luma sample for which the associated luma and chroma samples of the primary coded picture are considered transparent for purposes of alpha blending. The number of bits used for the representation of the </w:t>
        </w:r>
        <w:proofErr w:type="spellStart"/>
        <w:r w:rsidRPr="000B7B83">
          <w:rPr>
            <w:rFonts w:eastAsia="SimSun"/>
            <w:sz w:val="20"/>
            <w:lang w:val="en-GB"/>
          </w:rPr>
          <w:t>alpha_transparent_value</w:t>
        </w:r>
        <w:proofErr w:type="spellEnd"/>
        <w:r w:rsidRPr="000B7B83">
          <w:rPr>
            <w:rFonts w:eastAsia="SimSun"/>
            <w:sz w:val="20"/>
            <w:lang w:val="en-GB"/>
          </w:rPr>
          <w:t xml:space="preserve"> syntax element is alpha_channel_bit_depth_minus8 + 9.</w:t>
        </w:r>
      </w:ins>
    </w:p>
    <w:p w14:paraId="5E9FBE39"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55" w:author="Ye-Kui Wang (yk1)" w:date="2021-02-19T16:38:00Z"/>
          <w:rFonts w:eastAsia="SimSun"/>
          <w:sz w:val="20"/>
          <w:lang w:val="en-GB"/>
        </w:rPr>
      </w:pPr>
      <w:proofErr w:type="spellStart"/>
      <w:ins w:id="1156" w:author="Ye-Kui Wang (yk1)" w:date="2021-02-19T16:38:00Z">
        <w:r w:rsidRPr="000B7B83">
          <w:rPr>
            <w:rFonts w:eastAsia="SimSun"/>
            <w:b/>
            <w:sz w:val="20"/>
            <w:lang w:val="en-GB"/>
          </w:rPr>
          <w:t>alpha_opaque_value</w:t>
        </w:r>
        <w:proofErr w:type="spellEnd"/>
        <w:r w:rsidRPr="000B7B83">
          <w:rPr>
            <w:rFonts w:eastAsia="SimSun"/>
            <w:sz w:val="20"/>
            <w:lang w:val="en-GB"/>
          </w:rPr>
          <w:t xml:space="preserve"> specifies the interpretation sample value of an auxiliary coded picture luma sample for which the associated luma and chroma samples of the primary coded picture are considered opaque for purposes of alpha blending. The number of bits used for the representation of the </w:t>
        </w:r>
        <w:proofErr w:type="spellStart"/>
        <w:r w:rsidRPr="000B7B83">
          <w:rPr>
            <w:rFonts w:eastAsia="SimSun"/>
            <w:sz w:val="20"/>
            <w:lang w:val="en-GB"/>
          </w:rPr>
          <w:t>alpha_opaque_value</w:t>
        </w:r>
        <w:proofErr w:type="spellEnd"/>
        <w:r w:rsidRPr="000B7B83">
          <w:rPr>
            <w:rFonts w:eastAsia="SimSun"/>
            <w:sz w:val="20"/>
            <w:lang w:val="en-GB"/>
          </w:rPr>
          <w:t xml:space="preserve"> syntax element is alpha_channel_bit_depth_minus8 + 9.</w:t>
        </w:r>
      </w:ins>
    </w:p>
    <w:p w14:paraId="315179C2"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57" w:author="Ye-Kui Wang (yk1)" w:date="2021-02-19T16:38:00Z"/>
          <w:rFonts w:eastAsia="SimSun"/>
          <w:sz w:val="20"/>
          <w:szCs w:val="22"/>
          <w:lang w:val="en-GB"/>
        </w:rPr>
      </w:pPr>
      <w:proofErr w:type="spellStart"/>
      <w:ins w:id="1158" w:author="Ye-Kui Wang (yk1)" w:date="2021-02-19T16:38:00Z">
        <w:r w:rsidRPr="000B7B83">
          <w:rPr>
            <w:rFonts w:eastAsia="SimSun"/>
            <w:b/>
            <w:sz w:val="20"/>
            <w:lang w:val="en-GB"/>
          </w:rPr>
          <w:t>alpha_channel_incr_flag</w:t>
        </w:r>
        <w:proofErr w:type="spellEnd"/>
        <w:r w:rsidRPr="000B7B83">
          <w:rPr>
            <w:rFonts w:eastAsia="SimSun"/>
            <w:sz w:val="20"/>
            <w:lang w:val="en-GB"/>
          </w:rPr>
          <w:t xml:space="preserve"> equal to 0 indicates that the interpretation sample value for each decoded auxiliary picture luma sample value is equal to the decoded auxiliary picture sample value for purposes of alpha blending. </w:t>
        </w:r>
        <w:proofErr w:type="spellStart"/>
        <w:r w:rsidRPr="000B7B83">
          <w:rPr>
            <w:rFonts w:eastAsia="SimSun"/>
            <w:sz w:val="20"/>
            <w:lang w:val="en-GB"/>
          </w:rPr>
          <w:t>alpha_channel_incr_flag</w:t>
        </w:r>
        <w:proofErr w:type="spellEnd"/>
        <w:r w:rsidRPr="000B7B83">
          <w:rPr>
            <w:rFonts w:eastAsia="SimSun"/>
            <w:sz w:val="20"/>
            <w:lang w:val="en-GB"/>
          </w:rPr>
          <w:t xml:space="preserve"> equal to 1 indicates that, for purposes of alpha blending, after decoding the auxiliary picture samples, any auxiliary picture luma sample value that is greater than Min( </w:t>
        </w:r>
        <w:proofErr w:type="spellStart"/>
        <w:r w:rsidRPr="000B7B83">
          <w:rPr>
            <w:rFonts w:eastAsia="SimSun"/>
            <w:sz w:val="20"/>
            <w:lang w:val="en-GB"/>
          </w:rPr>
          <w:t>alpha_opaque_value</w:t>
        </w:r>
        <w:proofErr w:type="spellEnd"/>
        <w:r w:rsidRPr="000B7B83">
          <w:rPr>
            <w:rFonts w:eastAsia="SimSun"/>
            <w:sz w:val="20"/>
            <w:lang w:val="en-GB"/>
          </w:rPr>
          <w:t>, </w:t>
        </w:r>
        <w:proofErr w:type="spellStart"/>
        <w:r w:rsidRPr="000B7B83">
          <w:rPr>
            <w:rFonts w:eastAsia="SimSun"/>
            <w:sz w:val="20"/>
            <w:lang w:val="en-GB"/>
          </w:rPr>
          <w:t>alpha_transparent_value</w:t>
        </w:r>
        <w:proofErr w:type="spellEnd"/>
        <w:r w:rsidRPr="000B7B83">
          <w:rPr>
            <w:rFonts w:eastAsia="SimSun"/>
            <w:sz w:val="20"/>
            <w:lang w:val="en-GB"/>
          </w:rPr>
          <w:t> ) should be increased by one to obtain the interpretation sample value for the auxiliary picture sample and any auxiliary picture luma sample value that is less than or equal to Min( </w:t>
        </w:r>
        <w:proofErr w:type="spellStart"/>
        <w:r w:rsidRPr="000B7B83">
          <w:rPr>
            <w:rFonts w:eastAsia="SimSun"/>
            <w:sz w:val="20"/>
            <w:lang w:val="en-GB"/>
          </w:rPr>
          <w:t>alpha_opaque_value</w:t>
        </w:r>
        <w:proofErr w:type="spellEnd"/>
        <w:r w:rsidRPr="000B7B83">
          <w:rPr>
            <w:rFonts w:eastAsia="SimSun"/>
            <w:sz w:val="20"/>
            <w:lang w:val="en-GB"/>
          </w:rPr>
          <w:t>, </w:t>
        </w:r>
        <w:proofErr w:type="spellStart"/>
        <w:r w:rsidRPr="000B7B83">
          <w:rPr>
            <w:rFonts w:eastAsia="SimSun"/>
            <w:sz w:val="20"/>
            <w:lang w:val="en-GB"/>
          </w:rPr>
          <w:t>alpha_transparent_value</w:t>
        </w:r>
        <w:proofErr w:type="spellEnd"/>
        <w:r w:rsidRPr="000B7B83">
          <w:rPr>
            <w:rFonts w:eastAsia="SimSun"/>
            <w:sz w:val="20"/>
            <w:lang w:val="en-GB"/>
          </w:rPr>
          <w:t xml:space="preserve"> ) should be used, without alteration, as the interpretation sample value for the decoded auxiliary picture sample value. When not present, the value of </w:t>
        </w:r>
        <w:proofErr w:type="spellStart"/>
        <w:r w:rsidRPr="000B7B83">
          <w:rPr>
            <w:rFonts w:eastAsia="SimSun"/>
            <w:sz w:val="20"/>
            <w:lang w:val="en-GB"/>
          </w:rPr>
          <w:t>alpha_channel_incr_flag</w:t>
        </w:r>
        <w:proofErr w:type="spellEnd"/>
        <w:r w:rsidRPr="000B7B83">
          <w:rPr>
            <w:rFonts w:eastAsia="SimSun"/>
            <w:sz w:val="20"/>
            <w:lang w:val="en-GB"/>
          </w:rPr>
          <w:t xml:space="preserve"> is inferred to be equal to 0.</w:t>
        </w:r>
      </w:ins>
    </w:p>
    <w:p w14:paraId="1DB8D448"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59" w:author="Ye-Kui Wang (yk1)" w:date="2021-02-19T16:38:00Z"/>
          <w:rFonts w:eastAsia="SimSun"/>
          <w:sz w:val="20"/>
          <w:szCs w:val="22"/>
          <w:lang w:val="en-GB"/>
        </w:rPr>
      </w:pPr>
      <w:proofErr w:type="spellStart"/>
      <w:ins w:id="1160" w:author="Ye-Kui Wang (yk1)" w:date="2021-02-19T16:38:00Z">
        <w:r w:rsidRPr="000B7B83">
          <w:rPr>
            <w:rFonts w:eastAsia="SimSun"/>
            <w:b/>
            <w:sz w:val="20"/>
            <w:lang w:val="en-GB"/>
          </w:rPr>
          <w:t>alpha_channel_clip_flag</w:t>
        </w:r>
        <w:proofErr w:type="spellEnd"/>
        <w:r w:rsidRPr="000B7B83">
          <w:rPr>
            <w:rFonts w:eastAsia="SimSun"/>
            <w:sz w:val="20"/>
            <w:lang w:val="en-GB"/>
          </w:rPr>
          <w:t xml:space="preserve"> equal to 0 indicates that no clipping operation is applied to obtain the interpretation sample values of the decoded auxiliary picture. </w:t>
        </w:r>
        <w:proofErr w:type="spellStart"/>
        <w:r w:rsidRPr="000B7B83">
          <w:rPr>
            <w:rFonts w:eastAsia="SimSun"/>
            <w:sz w:val="20"/>
            <w:lang w:val="en-GB"/>
          </w:rPr>
          <w:t>alpha_channel_clip_flag</w:t>
        </w:r>
        <w:proofErr w:type="spellEnd"/>
        <w:r w:rsidRPr="000B7B83">
          <w:rPr>
            <w:rFonts w:eastAsia="SimSun"/>
            <w:sz w:val="20"/>
            <w:lang w:val="en-GB"/>
          </w:rPr>
          <w:t xml:space="preserve"> equal to 1 indicates that the interpretation sample values of the decoded auxiliary picture are altered according to the clipping process described by the </w:t>
        </w:r>
        <w:proofErr w:type="spellStart"/>
        <w:r w:rsidRPr="000B7B83">
          <w:rPr>
            <w:rFonts w:eastAsia="SimSun"/>
            <w:sz w:val="20"/>
            <w:lang w:val="en-GB"/>
          </w:rPr>
          <w:t>alpha_channel_clip_type_flag</w:t>
        </w:r>
        <w:proofErr w:type="spellEnd"/>
        <w:r w:rsidRPr="000B7B83">
          <w:rPr>
            <w:rFonts w:eastAsia="SimSun"/>
            <w:sz w:val="20"/>
            <w:lang w:val="en-GB"/>
          </w:rPr>
          <w:t xml:space="preserve"> syntax element. When not present, the value of </w:t>
        </w:r>
        <w:proofErr w:type="spellStart"/>
        <w:r w:rsidRPr="000B7B83">
          <w:rPr>
            <w:rFonts w:eastAsia="SimSun"/>
            <w:sz w:val="20"/>
            <w:lang w:val="en-GB"/>
          </w:rPr>
          <w:t>alpha_channel_clip_flag</w:t>
        </w:r>
        <w:proofErr w:type="spellEnd"/>
        <w:r w:rsidRPr="000B7B83">
          <w:rPr>
            <w:rFonts w:eastAsia="SimSun"/>
            <w:sz w:val="20"/>
            <w:lang w:val="en-GB"/>
          </w:rPr>
          <w:t xml:space="preserve"> is inferred to be equal to 0.</w:t>
        </w:r>
      </w:ins>
    </w:p>
    <w:p w14:paraId="56B48899" w14:textId="77777777" w:rsidR="000B7B83" w:rsidRPr="000B7B83" w:rsidRDefault="000B7B83" w:rsidP="000B7B83">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161" w:author="Ye-Kui Wang (yk1)" w:date="2021-02-19T16:38:00Z"/>
          <w:rFonts w:eastAsia="SimSun"/>
          <w:sz w:val="20"/>
          <w:szCs w:val="22"/>
          <w:lang w:val="en-GB"/>
        </w:rPr>
      </w:pPr>
      <w:proofErr w:type="spellStart"/>
      <w:ins w:id="1162" w:author="Ye-Kui Wang (yk1)" w:date="2021-02-19T16:38:00Z">
        <w:r w:rsidRPr="000B7B83">
          <w:rPr>
            <w:rFonts w:eastAsia="SimSun"/>
            <w:b/>
            <w:sz w:val="20"/>
            <w:szCs w:val="22"/>
            <w:lang w:val="en-GB"/>
          </w:rPr>
          <w:t>alpha_channel_clip_type_flag</w:t>
        </w:r>
        <w:proofErr w:type="spellEnd"/>
        <w:r w:rsidRPr="000B7B83">
          <w:rPr>
            <w:rFonts w:eastAsia="SimSun"/>
            <w:sz w:val="20"/>
            <w:szCs w:val="22"/>
            <w:lang w:val="en-GB"/>
          </w:rPr>
          <w:t xml:space="preserve"> equal to 0 indicates that, for purposes of alpha blending, after decoding the auxiliary picture samples, any auxiliary picture luma sample that is greater than ( </w:t>
        </w:r>
        <w:proofErr w:type="spellStart"/>
        <w:r w:rsidRPr="000B7B83">
          <w:rPr>
            <w:rFonts w:eastAsia="SimSun"/>
            <w:sz w:val="20"/>
            <w:szCs w:val="22"/>
            <w:lang w:val="en-GB"/>
          </w:rPr>
          <w:t>alpha_opaque_value</w:t>
        </w:r>
        <w:proofErr w:type="spellEnd"/>
        <w:r w:rsidRPr="000B7B83">
          <w:rPr>
            <w:rFonts w:eastAsia="SimSun"/>
            <w:sz w:val="20"/>
            <w:szCs w:val="22"/>
            <w:lang w:val="en-GB"/>
          </w:rPr>
          <w:t> − </w:t>
        </w:r>
        <w:proofErr w:type="spellStart"/>
        <w:r w:rsidRPr="000B7B83">
          <w:rPr>
            <w:rFonts w:eastAsia="SimSun"/>
            <w:sz w:val="20"/>
            <w:szCs w:val="22"/>
            <w:lang w:val="en-GB"/>
          </w:rPr>
          <w:t>alpha_transparent_value</w:t>
        </w:r>
        <w:proofErr w:type="spellEnd"/>
        <w:r w:rsidRPr="000B7B83">
          <w:rPr>
            <w:rFonts w:eastAsia="SimSun"/>
            <w:sz w:val="20"/>
            <w:szCs w:val="22"/>
            <w:lang w:val="en-GB"/>
          </w:rPr>
          <w:t xml:space="preserve"> ) / 2 is set equal to </w:t>
        </w:r>
        <w:proofErr w:type="spellStart"/>
        <w:r w:rsidRPr="000B7B83">
          <w:rPr>
            <w:rFonts w:eastAsia="SimSun"/>
            <w:sz w:val="20"/>
            <w:szCs w:val="22"/>
            <w:lang w:val="en-GB"/>
          </w:rPr>
          <w:t>alpha_opaque_value</w:t>
        </w:r>
        <w:proofErr w:type="spellEnd"/>
        <w:r w:rsidRPr="000B7B83">
          <w:rPr>
            <w:rFonts w:eastAsia="SimSun"/>
            <w:sz w:val="20"/>
            <w:szCs w:val="22"/>
            <w:lang w:val="en-GB"/>
          </w:rPr>
          <w:t xml:space="preserve"> to obtain the interpretation sample value for the auxiliary picture luma sample and any auxiliary picture luma sample that is less or equal than ( </w:t>
        </w:r>
        <w:proofErr w:type="spellStart"/>
        <w:r w:rsidRPr="000B7B83">
          <w:rPr>
            <w:rFonts w:eastAsia="SimSun"/>
            <w:sz w:val="20"/>
            <w:szCs w:val="22"/>
            <w:lang w:val="en-GB"/>
          </w:rPr>
          <w:t>alpha_opaque_value</w:t>
        </w:r>
        <w:proofErr w:type="spellEnd"/>
        <w:r w:rsidRPr="000B7B83">
          <w:rPr>
            <w:rFonts w:eastAsia="SimSun"/>
            <w:sz w:val="20"/>
            <w:szCs w:val="22"/>
            <w:lang w:val="en-GB"/>
          </w:rPr>
          <w:t> − </w:t>
        </w:r>
        <w:proofErr w:type="spellStart"/>
        <w:r w:rsidRPr="000B7B83">
          <w:rPr>
            <w:rFonts w:eastAsia="SimSun"/>
            <w:sz w:val="20"/>
            <w:szCs w:val="22"/>
            <w:lang w:val="en-GB"/>
          </w:rPr>
          <w:t>alpha_transparent_value</w:t>
        </w:r>
        <w:proofErr w:type="spellEnd"/>
        <w:r w:rsidRPr="000B7B83">
          <w:rPr>
            <w:rFonts w:eastAsia="SimSun"/>
            <w:sz w:val="20"/>
            <w:szCs w:val="22"/>
            <w:lang w:val="en-GB"/>
          </w:rPr>
          <w:t xml:space="preserve"> ) / 2 is set equal to </w:t>
        </w:r>
        <w:proofErr w:type="spellStart"/>
        <w:r w:rsidRPr="000B7B83">
          <w:rPr>
            <w:rFonts w:eastAsia="SimSun"/>
            <w:sz w:val="20"/>
            <w:szCs w:val="22"/>
            <w:lang w:val="en-GB"/>
          </w:rPr>
          <w:t>alpha_transparent_value</w:t>
        </w:r>
        <w:proofErr w:type="spellEnd"/>
        <w:r w:rsidRPr="000B7B83">
          <w:rPr>
            <w:rFonts w:eastAsia="SimSun"/>
            <w:sz w:val="20"/>
            <w:szCs w:val="22"/>
            <w:lang w:val="en-GB"/>
          </w:rPr>
          <w:t xml:space="preserve"> to obtain the interpretation sample value for the auxiliary picture luma sample. </w:t>
        </w:r>
        <w:proofErr w:type="spellStart"/>
        <w:r w:rsidRPr="000B7B83">
          <w:rPr>
            <w:rFonts w:eastAsia="SimSun"/>
            <w:sz w:val="20"/>
            <w:szCs w:val="22"/>
            <w:lang w:val="en-GB"/>
          </w:rPr>
          <w:t>alpha_channel_clip_type_flag</w:t>
        </w:r>
        <w:proofErr w:type="spellEnd"/>
        <w:r w:rsidRPr="000B7B83">
          <w:rPr>
            <w:rFonts w:eastAsia="SimSun"/>
            <w:sz w:val="20"/>
            <w:szCs w:val="22"/>
            <w:lang w:val="en-GB"/>
          </w:rPr>
          <w:t xml:space="preserve"> equal to 1 indicates that, for purposes of alpha blending, after decoding the auxiliary picture samples, any auxiliary picture luma sample that is greater than </w:t>
        </w:r>
        <w:proofErr w:type="spellStart"/>
        <w:r w:rsidRPr="000B7B83">
          <w:rPr>
            <w:rFonts w:eastAsia="SimSun"/>
            <w:sz w:val="20"/>
            <w:szCs w:val="22"/>
            <w:lang w:val="en-GB"/>
          </w:rPr>
          <w:t>alpha_opaque_value</w:t>
        </w:r>
        <w:proofErr w:type="spellEnd"/>
        <w:r w:rsidRPr="000B7B83">
          <w:rPr>
            <w:rFonts w:eastAsia="SimSun"/>
            <w:sz w:val="20"/>
            <w:szCs w:val="22"/>
            <w:lang w:val="en-GB"/>
          </w:rPr>
          <w:t xml:space="preserve"> is set equal to </w:t>
        </w:r>
        <w:proofErr w:type="spellStart"/>
        <w:r w:rsidRPr="000B7B83">
          <w:rPr>
            <w:rFonts w:eastAsia="SimSun"/>
            <w:sz w:val="20"/>
            <w:szCs w:val="22"/>
            <w:lang w:val="en-GB"/>
          </w:rPr>
          <w:t>alpha_opaque_value</w:t>
        </w:r>
        <w:proofErr w:type="spellEnd"/>
        <w:r w:rsidRPr="000B7B83">
          <w:rPr>
            <w:rFonts w:eastAsia="SimSun"/>
            <w:sz w:val="20"/>
            <w:szCs w:val="22"/>
            <w:lang w:val="en-GB"/>
          </w:rPr>
          <w:t xml:space="preserve"> to obtain the interpretation sample value for the auxiliary picture luma sample and any auxiliary picture luma sample that is less than or equal to </w:t>
        </w:r>
        <w:proofErr w:type="spellStart"/>
        <w:r w:rsidRPr="000B7B83">
          <w:rPr>
            <w:rFonts w:eastAsia="SimSun"/>
            <w:sz w:val="20"/>
            <w:szCs w:val="22"/>
            <w:lang w:val="en-GB"/>
          </w:rPr>
          <w:t>alpha_transparent_value</w:t>
        </w:r>
        <w:proofErr w:type="spellEnd"/>
        <w:r w:rsidRPr="000B7B83">
          <w:rPr>
            <w:rFonts w:eastAsia="SimSun"/>
            <w:sz w:val="20"/>
            <w:szCs w:val="22"/>
            <w:lang w:val="en-GB"/>
          </w:rPr>
          <w:t xml:space="preserve"> is set equal to </w:t>
        </w:r>
        <w:proofErr w:type="spellStart"/>
        <w:r w:rsidRPr="000B7B83">
          <w:rPr>
            <w:rFonts w:eastAsia="SimSun"/>
            <w:sz w:val="20"/>
            <w:szCs w:val="22"/>
            <w:lang w:val="en-GB"/>
          </w:rPr>
          <w:t>alpha_transparent_value</w:t>
        </w:r>
        <w:proofErr w:type="spellEnd"/>
        <w:r w:rsidRPr="000B7B83">
          <w:rPr>
            <w:rFonts w:eastAsia="SimSun"/>
            <w:sz w:val="20"/>
            <w:szCs w:val="22"/>
            <w:lang w:val="en-GB"/>
          </w:rPr>
          <w:t xml:space="preserve"> to obtain the interpretation sample value for the auxiliary picture luma sample.</w:t>
        </w:r>
      </w:ins>
    </w:p>
    <w:p w14:paraId="66E9497E" w14:textId="77777777" w:rsidR="000B7B83" w:rsidRPr="000B7B83" w:rsidRDefault="000B7B83" w:rsidP="000B7B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ind w:left="288"/>
        <w:rPr>
          <w:ins w:id="1163" w:author="Ye-Kui Wang (yk1)" w:date="2021-02-19T16:38:00Z"/>
          <w:rFonts w:eastAsia="SimSun"/>
          <w:sz w:val="18"/>
          <w:szCs w:val="18"/>
          <w:lang w:val="en-GB"/>
        </w:rPr>
      </w:pPr>
      <w:ins w:id="1164" w:author="Ye-Kui Wang (yk1)" w:date="2021-02-19T16:38:00Z">
        <w:r w:rsidRPr="000B7B83">
          <w:rPr>
            <w:rFonts w:eastAsia="SimSun"/>
            <w:sz w:val="18"/>
            <w:szCs w:val="18"/>
            <w:lang w:val="en-GB"/>
          </w:rPr>
          <w:t xml:space="preserve">NOTE – When both </w:t>
        </w:r>
        <w:proofErr w:type="spellStart"/>
        <w:r w:rsidRPr="000B7B83">
          <w:rPr>
            <w:rFonts w:eastAsia="SimSun"/>
            <w:sz w:val="18"/>
            <w:szCs w:val="18"/>
            <w:lang w:val="en-GB"/>
          </w:rPr>
          <w:t>alpha_channel_incr_flag</w:t>
        </w:r>
        <w:proofErr w:type="spellEnd"/>
        <w:r w:rsidRPr="000B7B83">
          <w:rPr>
            <w:rFonts w:eastAsia="SimSun"/>
            <w:sz w:val="18"/>
            <w:szCs w:val="18"/>
            <w:lang w:val="en-GB"/>
          </w:rPr>
          <w:t xml:space="preserve"> and </w:t>
        </w:r>
        <w:proofErr w:type="spellStart"/>
        <w:r w:rsidRPr="000B7B83">
          <w:rPr>
            <w:rFonts w:eastAsia="SimSun"/>
            <w:sz w:val="18"/>
            <w:szCs w:val="18"/>
            <w:lang w:val="en-GB"/>
          </w:rPr>
          <w:t>alpha_channel_clip_flag</w:t>
        </w:r>
        <w:proofErr w:type="spellEnd"/>
        <w:r w:rsidRPr="000B7B83">
          <w:rPr>
            <w:rFonts w:eastAsia="SimSun"/>
            <w:sz w:val="18"/>
            <w:szCs w:val="18"/>
            <w:lang w:val="en-GB"/>
          </w:rPr>
          <w:t xml:space="preserve"> are equal to one, the clipping operation specified by </w:t>
        </w:r>
        <w:proofErr w:type="spellStart"/>
        <w:r w:rsidRPr="000B7B83">
          <w:rPr>
            <w:rFonts w:eastAsia="SimSun"/>
            <w:sz w:val="18"/>
            <w:szCs w:val="18"/>
            <w:lang w:val="en-GB"/>
          </w:rPr>
          <w:t>alpha_channel_clip_type_flag</w:t>
        </w:r>
        <w:proofErr w:type="spellEnd"/>
        <w:r w:rsidRPr="000B7B83">
          <w:rPr>
            <w:rFonts w:eastAsia="SimSun"/>
            <w:sz w:val="18"/>
            <w:szCs w:val="18"/>
            <w:lang w:val="en-GB"/>
          </w:rPr>
          <w:t xml:space="preserve"> should be applied first followed by the alteration specified by </w:t>
        </w:r>
        <w:proofErr w:type="spellStart"/>
        <w:r w:rsidRPr="000B7B83">
          <w:rPr>
            <w:rFonts w:eastAsia="SimSun"/>
            <w:sz w:val="18"/>
            <w:szCs w:val="18"/>
            <w:lang w:val="en-GB"/>
          </w:rPr>
          <w:t>alpha_channel_incr_flag</w:t>
        </w:r>
        <w:proofErr w:type="spellEnd"/>
        <w:r w:rsidRPr="000B7B83">
          <w:rPr>
            <w:rFonts w:eastAsia="SimSun"/>
            <w:sz w:val="18"/>
            <w:szCs w:val="18"/>
            <w:lang w:val="en-GB"/>
          </w:rPr>
          <w:t xml:space="preserve"> to obtain the interpretation sample value for the auxiliary picture luma sample.</w:t>
        </w:r>
      </w:ins>
    </w:p>
    <w:p w14:paraId="4E7E0D5F" w14:textId="10D8B87E" w:rsidR="0059730B" w:rsidRPr="00953EAD" w:rsidRDefault="0059730B" w:rsidP="0059730B">
      <w:pPr>
        <w:pStyle w:val="ListParagraph"/>
        <w:keepNext/>
        <w:keepLines/>
        <w:numPr>
          <w:ilvl w:val="1"/>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ins w:id="1165" w:author="Ye-Kui Wang (yk1)" w:date="2021-02-19T17:02:00Z"/>
          <w:rFonts w:eastAsia="SimSun"/>
          <w:b/>
          <w:lang w:val="en-GB"/>
        </w:rPr>
      </w:pPr>
      <w:ins w:id="1166" w:author="Ye-Kui Wang (yk1)" w:date="2021-02-19T17:02:00Z">
        <w:r>
          <w:rPr>
            <w:rFonts w:eastAsia="SimSun"/>
            <w:b/>
            <w:lang w:val="en-GB"/>
          </w:rPr>
          <w:lastRenderedPageBreak/>
          <w:t xml:space="preserve"> </w:t>
        </w:r>
      </w:ins>
      <w:ins w:id="1167" w:author="Ye-Kui Wang (yk1)" w:date="2021-02-19T17:03:00Z">
        <w:r w:rsidR="0007231B">
          <w:rPr>
            <w:rFonts w:eastAsia="SimSun"/>
            <w:b/>
            <w:lang w:val="en-GB"/>
          </w:rPr>
          <w:t xml:space="preserve">Extended DRAP indication </w:t>
        </w:r>
      </w:ins>
      <w:ins w:id="1168" w:author="Ye-Kui Wang (yk1)" w:date="2021-02-19T17:02:00Z">
        <w:r w:rsidRPr="00953EAD">
          <w:rPr>
            <w:rFonts w:eastAsia="SimSun"/>
            <w:b/>
            <w:lang w:val="en-GB"/>
          </w:rPr>
          <w:t>SEI message</w:t>
        </w:r>
      </w:ins>
    </w:p>
    <w:p w14:paraId="54D3C71C" w14:textId="74567805" w:rsidR="0059730B" w:rsidRPr="00380AC5" w:rsidRDefault="0059730B" w:rsidP="0059730B">
      <w:pPr>
        <w:pStyle w:val="Annex3"/>
        <w:tabs>
          <w:tab w:val="clear" w:pos="720"/>
          <w:tab w:val="clear" w:pos="794"/>
          <w:tab w:val="clear" w:pos="1191"/>
          <w:tab w:val="clear" w:pos="1440"/>
          <w:tab w:val="clear" w:pos="2160"/>
          <w:tab w:val="left" w:pos="851"/>
        </w:tabs>
        <w:ind w:left="0" w:firstLine="0"/>
        <w:textAlignment w:val="auto"/>
        <w:rPr>
          <w:ins w:id="1169" w:author="Ye-Kui Wang (yk1)" w:date="2021-02-19T17:02:00Z"/>
          <w:noProof/>
          <w:lang w:val="fr-CH"/>
        </w:rPr>
      </w:pPr>
      <w:ins w:id="1170" w:author="Ye-Kui Wang (yk1)" w:date="2021-02-19T17:02:00Z">
        <w:r>
          <w:rPr>
            <w:noProof/>
            <w:lang w:val="fr-CH"/>
          </w:rPr>
          <w:t xml:space="preserve">8.20.1 </w:t>
        </w:r>
      </w:ins>
      <w:ins w:id="1171" w:author="Ye-Kui Wang (yk1)" w:date="2021-02-19T17:03:00Z">
        <w:r w:rsidR="0007231B" w:rsidRPr="0007231B">
          <w:rPr>
            <w:noProof/>
            <w:lang w:val="fr-CH"/>
          </w:rPr>
          <w:t xml:space="preserve">Extended DRAP indication </w:t>
        </w:r>
      </w:ins>
      <w:ins w:id="1172" w:author="Ye-Kui Wang (yk1)" w:date="2021-02-19T17:02:00Z">
        <w:r w:rsidRPr="00A40111">
          <w:rPr>
            <w:noProof/>
            <w:lang w:val="fr-CH"/>
          </w:rPr>
          <w:t xml:space="preserve">SEI message </w:t>
        </w:r>
        <w:r>
          <w:rPr>
            <w:noProof/>
            <w:lang w:val="fr-CH"/>
          </w:rPr>
          <w:t>syntax</w:t>
        </w:r>
      </w:ins>
    </w:p>
    <w:p w14:paraId="414FC2B5" w14:textId="77777777" w:rsidR="0007231B" w:rsidRPr="0007231B" w:rsidRDefault="0007231B" w:rsidP="0007231B">
      <w:pPr>
        <w:keepNext/>
        <w:keepLines/>
        <w:tabs>
          <w:tab w:val="left" w:pos="794"/>
          <w:tab w:val="left" w:pos="1191"/>
          <w:tab w:val="left" w:pos="1588"/>
          <w:tab w:val="left" w:pos="1985"/>
        </w:tabs>
        <w:rPr>
          <w:ins w:id="1173" w:author="Ye-Kui Wang (yk1)" w:date="2021-02-19T17:03:00Z"/>
          <w:rFonts w:eastAsia="SimSun"/>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7231B" w:rsidRPr="0007231B" w14:paraId="68339095" w14:textId="77777777" w:rsidTr="00BB1FE0">
        <w:trPr>
          <w:cantSplit/>
          <w:jc w:val="center"/>
          <w:ins w:id="1174" w:author="Ye-Kui Wang (yk1)" w:date="2021-02-19T17:03:00Z"/>
        </w:trPr>
        <w:tc>
          <w:tcPr>
            <w:tcW w:w="7920" w:type="dxa"/>
          </w:tcPr>
          <w:p w14:paraId="2BED6236" w14:textId="54829072" w:rsidR="0007231B" w:rsidRPr="0007231B" w:rsidRDefault="0007231B" w:rsidP="0007231B">
            <w:pPr>
              <w:keepNext/>
              <w:keepLines/>
              <w:tabs>
                <w:tab w:val="left" w:pos="216"/>
                <w:tab w:val="left" w:pos="432"/>
                <w:tab w:val="left" w:pos="648"/>
                <w:tab w:val="left" w:pos="864"/>
                <w:tab w:val="left" w:pos="1296"/>
                <w:tab w:val="left" w:pos="1512"/>
                <w:tab w:val="left" w:pos="1728"/>
                <w:tab w:val="left" w:pos="1944"/>
              </w:tabs>
              <w:spacing w:before="20" w:after="40"/>
              <w:rPr>
                <w:ins w:id="1175" w:author="Ye-Kui Wang (yk1)" w:date="2021-02-19T17:03:00Z"/>
                <w:rFonts w:eastAsia="Malgun Gothic"/>
                <w:sz w:val="20"/>
                <w:lang w:val="en-CA"/>
              </w:rPr>
            </w:pPr>
            <w:proofErr w:type="spellStart"/>
            <w:ins w:id="1176" w:author="Ye-Kui Wang (yk1)" w:date="2021-02-19T17:06:00Z">
              <w:r>
                <w:rPr>
                  <w:rFonts w:eastAsia="Malgun Gothic"/>
                  <w:sz w:val="20"/>
                  <w:lang w:val="en-CA"/>
                </w:rPr>
                <w:t>extended_drap</w:t>
              </w:r>
            </w:ins>
            <w:ins w:id="1177" w:author="Ye-Kui Wang (yk1)" w:date="2021-02-19T17:03:00Z">
              <w:r w:rsidRPr="0007231B">
                <w:rPr>
                  <w:rFonts w:eastAsia="Malgun Gothic"/>
                  <w:sz w:val="20"/>
                  <w:lang w:val="en-CA"/>
                </w:rPr>
                <w:t>_</w:t>
              </w:r>
              <w:proofErr w:type="gramStart"/>
              <w:r w:rsidRPr="0007231B">
                <w:rPr>
                  <w:rFonts w:eastAsia="Malgun Gothic"/>
                  <w:sz w:val="20"/>
                  <w:lang w:val="en-CA"/>
                </w:rPr>
                <w:t>indication</w:t>
              </w:r>
              <w:proofErr w:type="spellEnd"/>
              <w:r w:rsidRPr="0007231B">
                <w:rPr>
                  <w:rFonts w:eastAsia="Malgun Gothic"/>
                  <w:sz w:val="20"/>
                  <w:lang w:val="en-CA"/>
                </w:rPr>
                <w:t xml:space="preserve">( </w:t>
              </w:r>
              <w:proofErr w:type="spellStart"/>
              <w:r w:rsidRPr="0007231B">
                <w:rPr>
                  <w:rFonts w:eastAsia="Malgun Gothic"/>
                  <w:sz w:val="20"/>
                  <w:lang w:val="en-CA"/>
                </w:rPr>
                <w:t>payloadSize</w:t>
              </w:r>
              <w:proofErr w:type="spellEnd"/>
              <w:proofErr w:type="gramEnd"/>
              <w:r w:rsidRPr="0007231B">
                <w:rPr>
                  <w:rFonts w:eastAsia="Malgun Gothic"/>
                  <w:sz w:val="20"/>
                  <w:lang w:val="en-CA"/>
                </w:rPr>
                <w:t xml:space="preserve"> ) {</w:t>
              </w:r>
            </w:ins>
          </w:p>
        </w:tc>
        <w:tc>
          <w:tcPr>
            <w:tcW w:w="1157" w:type="dxa"/>
          </w:tcPr>
          <w:p w14:paraId="4CDD7DE5" w14:textId="77777777" w:rsidR="0007231B" w:rsidRPr="0007231B" w:rsidRDefault="0007231B" w:rsidP="0007231B">
            <w:pPr>
              <w:keepNext/>
              <w:keepLines/>
              <w:spacing w:before="20" w:after="40"/>
              <w:jc w:val="center"/>
              <w:rPr>
                <w:ins w:id="1178" w:author="Ye-Kui Wang (yk1)" w:date="2021-02-19T17:03:00Z"/>
                <w:rFonts w:eastAsia="Malgun Gothic"/>
                <w:bCs/>
                <w:sz w:val="20"/>
                <w:lang w:val="en-CA"/>
              </w:rPr>
            </w:pPr>
            <w:ins w:id="1179" w:author="Ye-Kui Wang (yk1)" w:date="2021-02-19T17:03:00Z">
              <w:r w:rsidRPr="0007231B">
                <w:rPr>
                  <w:rFonts w:eastAsia="Malgun Gothic"/>
                  <w:b/>
                  <w:bCs/>
                  <w:sz w:val="20"/>
                  <w:lang w:val="en-CA"/>
                </w:rPr>
                <w:t>Descriptor</w:t>
              </w:r>
            </w:ins>
          </w:p>
        </w:tc>
      </w:tr>
      <w:tr w:rsidR="0007231B" w:rsidRPr="0007231B" w14:paraId="75B6F66D" w14:textId="77777777" w:rsidTr="00BB1FE0">
        <w:trPr>
          <w:cantSplit/>
          <w:jc w:val="center"/>
          <w:ins w:id="1180" w:author="Ye-Kui Wang (yk1)" w:date="2021-02-19T17:03:00Z"/>
        </w:trPr>
        <w:tc>
          <w:tcPr>
            <w:tcW w:w="7920" w:type="dxa"/>
          </w:tcPr>
          <w:p w14:paraId="1D3E8E88" w14:textId="045C9765" w:rsidR="0007231B" w:rsidRPr="0007231B" w:rsidRDefault="0007231B" w:rsidP="0007231B">
            <w:pPr>
              <w:tabs>
                <w:tab w:val="left" w:pos="216"/>
                <w:tab w:val="left" w:pos="432"/>
                <w:tab w:val="left" w:pos="648"/>
                <w:tab w:val="left" w:pos="864"/>
                <w:tab w:val="left" w:pos="1296"/>
                <w:tab w:val="left" w:pos="1512"/>
                <w:tab w:val="left" w:pos="1728"/>
                <w:tab w:val="left" w:pos="1944"/>
              </w:tabs>
              <w:spacing w:before="20" w:after="40"/>
              <w:rPr>
                <w:ins w:id="1181" w:author="Ye-Kui Wang (yk1)" w:date="2021-02-19T17:03:00Z"/>
                <w:rFonts w:eastAsia="Malgun Gothic"/>
                <w:sz w:val="20"/>
                <w:lang w:val="en-CA"/>
              </w:rPr>
            </w:pPr>
            <w:ins w:id="1182" w:author="Ye-Kui Wang (yk1)" w:date="2021-02-19T17:03:00Z">
              <w:r w:rsidRPr="0007231B">
                <w:rPr>
                  <w:rFonts w:eastAsia="Malgun Gothic"/>
                  <w:sz w:val="20"/>
                  <w:lang w:val="en-CA"/>
                </w:rPr>
                <w:tab/>
              </w:r>
            </w:ins>
            <w:proofErr w:type="spellStart"/>
            <w:ins w:id="1183" w:author="Ye-Kui Wang (yk1)" w:date="2021-02-19T17:07:00Z">
              <w:r>
                <w:rPr>
                  <w:rFonts w:eastAsia="Malgun Gothic"/>
                  <w:b/>
                  <w:bCs/>
                  <w:sz w:val="20"/>
                  <w:lang w:val="en-CA"/>
                </w:rPr>
                <w:t>edrap_</w:t>
              </w:r>
            </w:ins>
            <w:ins w:id="1184" w:author="Ye-Kui Wang (yk1)" w:date="2021-02-19T17:03:00Z">
              <w:r w:rsidRPr="0007231B">
                <w:rPr>
                  <w:rFonts w:eastAsia="Malgun Gothic"/>
                  <w:b/>
                  <w:bCs/>
                  <w:sz w:val="20"/>
                  <w:lang w:val="en-CA"/>
                </w:rPr>
                <w:t>rap_id_in_clvs</w:t>
              </w:r>
              <w:proofErr w:type="spellEnd"/>
            </w:ins>
          </w:p>
        </w:tc>
        <w:tc>
          <w:tcPr>
            <w:tcW w:w="1157" w:type="dxa"/>
          </w:tcPr>
          <w:p w14:paraId="03EEA830" w14:textId="77777777" w:rsidR="0007231B" w:rsidRPr="0007231B" w:rsidRDefault="0007231B" w:rsidP="0007231B">
            <w:pPr>
              <w:spacing w:before="20" w:after="40"/>
              <w:jc w:val="center"/>
              <w:rPr>
                <w:ins w:id="1185" w:author="Ye-Kui Wang (yk1)" w:date="2021-02-19T17:03:00Z"/>
                <w:rFonts w:eastAsia="Malgun Gothic"/>
                <w:bCs/>
                <w:sz w:val="20"/>
                <w:lang w:val="en-CA"/>
              </w:rPr>
            </w:pPr>
            <w:proofErr w:type="gramStart"/>
            <w:ins w:id="1186" w:author="Ye-Kui Wang (yk1)" w:date="2021-02-19T17:03:00Z">
              <w:r w:rsidRPr="0007231B">
                <w:rPr>
                  <w:rFonts w:eastAsia="Malgun Gothic"/>
                  <w:bCs/>
                  <w:sz w:val="20"/>
                  <w:lang w:val="en-CA"/>
                </w:rPr>
                <w:t>u(</w:t>
              </w:r>
              <w:proofErr w:type="gramEnd"/>
              <w:r w:rsidRPr="0007231B">
                <w:rPr>
                  <w:rFonts w:eastAsia="Malgun Gothic"/>
                  <w:bCs/>
                  <w:sz w:val="20"/>
                  <w:lang w:val="en-CA"/>
                </w:rPr>
                <w:t>16)</w:t>
              </w:r>
            </w:ins>
          </w:p>
        </w:tc>
      </w:tr>
      <w:tr w:rsidR="0007231B" w:rsidRPr="0007231B" w14:paraId="6B9355CA" w14:textId="77777777" w:rsidTr="00BB1FE0">
        <w:trPr>
          <w:cantSplit/>
          <w:jc w:val="center"/>
          <w:ins w:id="1187" w:author="Ye-Kui Wang (yk1)" w:date="2021-02-19T17:03:00Z"/>
        </w:trPr>
        <w:tc>
          <w:tcPr>
            <w:tcW w:w="7920" w:type="dxa"/>
          </w:tcPr>
          <w:p w14:paraId="0718AE42" w14:textId="3B7617A9" w:rsidR="0007231B" w:rsidRPr="0007231B" w:rsidRDefault="0007231B" w:rsidP="0007231B">
            <w:pPr>
              <w:tabs>
                <w:tab w:val="left" w:pos="216"/>
                <w:tab w:val="left" w:pos="432"/>
                <w:tab w:val="left" w:pos="648"/>
                <w:tab w:val="left" w:pos="864"/>
                <w:tab w:val="left" w:pos="1296"/>
                <w:tab w:val="left" w:pos="1512"/>
                <w:tab w:val="left" w:pos="1728"/>
                <w:tab w:val="left" w:pos="1944"/>
              </w:tabs>
              <w:spacing w:before="20" w:after="40"/>
              <w:rPr>
                <w:ins w:id="1188" w:author="Ye-Kui Wang (yk1)" w:date="2021-02-19T17:03:00Z"/>
                <w:rFonts w:eastAsia="Malgun Gothic"/>
                <w:sz w:val="20"/>
                <w:lang w:val="en-CA"/>
              </w:rPr>
            </w:pPr>
            <w:ins w:id="1189" w:author="Ye-Kui Wang (yk1)" w:date="2021-02-19T17:03:00Z">
              <w:r w:rsidRPr="0007231B">
                <w:rPr>
                  <w:rFonts w:eastAsia="Malgun Gothic"/>
                  <w:sz w:val="20"/>
                  <w:lang w:val="en-CA"/>
                </w:rPr>
                <w:tab/>
              </w:r>
            </w:ins>
            <w:proofErr w:type="spellStart"/>
            <w:ins w:id="1190" w:author="Ye-Kui Wang (yk1)" w:date="2021-02-19T17:07:00Z">
              <w:r>
                <w:rPr>
                  <w:rFonts w:eastAsia="Malgun Gothic"/>
                  <w:b/>
                  <w:bCs/>
                  <w:sz w:val="20"/>
                  <w:lang w:val="en-CA"/>
                </w:rPr>
                <w:t>edrap_</w:t>
              </w:r>
            </w:ins>
            <w:ins w:id="1191" w:author="Ye-Kui Wang (yk1)" w:date="2021-02-19T17:03:00Z">
              <w:r w:rsidRPr="0007231B">
                <w:rPr>
                  <w:rFonts w:eastAsia="Malgun Gothic"/>
                  <w:b/>
                  <w:bCs/>
                  <w:sz w:val="20"/>
                  <w:lang w:val="en-CA"/>
                </w:rPr>
                <w:t>leading_pictures_decodable_flag</w:t>
              </w:r>
              <w:proofErr w:type="spellEnd"/>
            </w:ins>
          </w:p>
        </w:tc>
        <w:tc>
          <w:tcPr>
            <w:tcW w:w="1157" w:type="dxa"/>
          </w:tcPr>
          <w:p w14:paraId="58E1DACA" w14:textId="77777777" w:rsidR="0007231B" w:rsidRPr="0007231B" w:rsidRDefault="0007231B" w:rsidP="0007231B">
            <w:pPr>
              <w:spacing w:before="20" w:after="40"/>
              <w:jc w:val="center"/>
              <w:rPr>
                <w:ins w:id="1192" w:author="Ye-Kui Wang (yk1)" w:date="2021-02-19T17:03:00Z"/>
                <w:rFonts w:eastAsia="Malgun Gothic"/>
                <w:bCs/>
                <w:sz w:val="20"/>
                <w:lang w:val="en-CA"/>
              </w:rPr>
            </w:pPr>
            <w:proofErr w:type="gramStart"/>
            <w:ins w:id="1193" w:author="Ye-Kui Wang (yk1)" w:date="2021-02-19T17:03:00Z">
              <w:r w:rsidRPr="0007231B">
                <w:rPr>
                  <w:rFonts w:eastAsia="Malgun Gothic"/>
                  <w:bCs/>
                  <w:sz w:val="20"/>
                  <w:lang w:val="en-CA"/>
                </w:rPr>
                <w:t>u(</w:t>
              </w:r>
              <w:proofErr w:type="gramEnd"/>
              <w:r w:rsidRPr="0007231B">
                <w:rPr>
                  <w:rFonts w:eastAsia="Malgun Gothic"/>
                  <w:bCs/>
                  <w:sz w:val="20"/>
                  <w:lang w:val="en-CA"/>
                </w:rPr>
                <w:t>1)</w:t>
              </w:r>
            </w:ins>
          </w:p>
        </w:tc>
      </w:tr>
      <w:tr w:rsidR="0007231B" w:rsidRPr="0007231B" w14:paraId="6EAF55F3" w14:textId="77777777" w:rsidTr="00BB1FE0">
        <w:trPr>
          <w:cantSplit/>
          <w:jc w:val="center"/>
          <w:ins w:id="1194" w:author="Ye-Kui Wang (yk1)" w:date="2021-02-19T17:03:00Z"/>
        </w:trPr>
        <w:tc>
          <w:tcPr>
            <w:tcW w:w="7920" w:type="dxa"/>
          </w:tcPr>
          <w:p w14:paraId="0E4F217E" w14:textId="41C416F8" w:rsidR="0007231B" w:rsidRPr="0007231B" w:rsidRDefault="0007231B" w:rsidP="0007231B">
            <w:pPr>
              <w:tabs>
                <w:tab w:val="left" w:pos="216"/>
                <w:tab w:val="left" w:pos="432"/>
                <w:tab w:val="left" w:pos="648"/>
                <w:tab w:val="left" w:pos="864"/>
                <w:tab w:val="left" w:pos="1296"/>
                <w:tab w:val="left" w:pos="1512"/>
                <w:tab w:val="left" w:pos="1728"/>
                <w:tab w:val="left" w:pos="1944"/>
              </w:tabs>
              <w:spacing w:before="20" w:after="40"/>
              <w:rPr>
                <w:ins w:id="1195" w:author="Ye-Kui Wang (yk1)" w:date="2021-02-19T17:03:00Z"/>
                <w:rFonts w:eastAsia="Malgun Gothic"/>
                <w:sz w:val="20"/>
                <w:lang w:val="en-CA"/>
              </w:rPr>
            </w:pPr>
            <w:ins w:id="1196" w:author="Ye-Kui Wang (yk1)" w:date="2021-02-19T17:03:00Z">
              <w:r w:rsidRPr="0007231B">
                <w:rPr>
                  <w:rFonts w:eastAsia="Malgun Gothic"/>
                  <w:sz w:val="20"/>
                  <w:lang w:val="en-CA"/>
                </w:rPr>
                <w:tab/>
              </w:r>
            </w:ins>
            <w:ins w:id="1197" w:author="Ye-Kui Wang (yk1)" w:date="2021-02-19T17:07:00Z">
              <w:r>
                <w:rPr>
                  <w:rFonts w:eastAsia="Malgun Gothic"/>
                  <w:b/>
                  <w:bCs/>
                  <w:sz w:val="20"/>
                  <w:lang w:val="en-CA"/>
                </w:rPr>
                <w:t>edrap_</w:t>
              </w:r>
            </w:ins>
            <w:ins w:id="1198" w:author="Ye-Kui Wang (yk1)" w:date="2021-02-19T17:03:00Z">
              <w:r w:rsidRPr="0007231B">
                <w:rPr>
                  <w:rFonts w:eastAsia="Malgun Gothic"/>
                  <w:b/>
                  <w:bCs/>
                  <w:sz w:val="20"/>
                  <w:lang w:val="en-CA"/>
                </w:rPr>
                <w:t>reserved_zero_12bits</w:t>
              </w:r>
            </w:ins>
          </w:p>
        </w:tc>
        <w:tc>
          <w:tcPr>
            <w:tcW w:w="1157" w:type="dxa"/>
          </w:tcPr>
          <w:p w14:paraId="0CC4A309" w14:textId="77777777" w:rsidR="0007231B" w:rsidRPr="0007231B" w:rsidRDefault="0007231B" w:rsidP="0007231B">
            <w:pPr>
              <w:spacing w:before="20" w:after="40"/>
              <w:jc w:val="center"/>
              <w:rPr>
                <w:ins w:id="1199" w:author="Ye-Kui Wang (yk1)" w:date="2021-02-19T17:03:00Z"/>
                <w:rFonts w:eastAsia="Malgun Gothic"/>
                <w:bCs/>
                <w:sz w:val="20"/>
                <w:lang w:val="en-CA"/>
              </w:rPr>
            </w:pPr>
            <w:proofErr w:type="gramStart"/>
            <w:ins w:id="1200" w:author="Ye-Kui Wang (yk1)" w:date="2021-02-19T17:03:00Z">
              <w:r w:rsidRPr="0007231B">
                <w:rPr>
                  <w:rFonts w:eastAsia="Malgun Gothic"/>
                  <w:bCs/>
                  <w:sz w:val="20"/>
                  <w:lang w:val="en-CA"/>
                </w:rPr>
                <w:t>u(</w:t>
              </w:r>
              <w:proofErr w:type="gramEnd"/>
              <w:r w:rsidRPr="0007231B">
                <w:rPr>
                  <w:rFonts w:eastAsia="Malgun Gothic"/>
                  <w:bCs/>
                  <w:sz w:val="20"/>
                  <w:lang w:val="en-CA"/>
                </w:rPr>
                <w:t>12)</w:t>
              </w:r>
            </w:ins>
          </w:p>
        </w:tc>
      </w:tr>
      <w:tr w:rsidR="0007231B" w:rsidRPr="0007231B" w14:paraId="5866C779" w14:textId="77777777" w:rsidTr="00BB1FE0">
        <w:trPr>
          <w:cantSplit/>
          <w:jc w:val="center"/>
          <w:ins w:id="1201" w:author="Ye-Kui Wang (yk1)" w:date="2021-02-19T17:03:00Z"/>
        </w:trPr>
        <w:tc>
          <w:tcPr>
            <w:tcW w:w="7920" w:type="dxa"/>
          </w:tcPr>
          <w:p w14:paraId="578148A2" w14:textId="2C53CA65" w:rsidR="0007231B" w:rsidRPr="0007231B" w:rsidRDefault="0007231B" w:rsidP="0007231B">
            <w:pPr>
              <w:tabs>
                <w:tab w:val="left" w:pos="216"/>
                <w:tab w:val="left" w:pos="432"/>
                <w:tab w:val="left" w:pos="648"/>
                <w:tab w:val="left" w:pos="864"/>
                <w:tab w:val="left" w:pos="1296"/>
                <w:tab w:val="left" w:pos="1512"/>
                <w:tab w:val="left" w:pos="1728"/>
                <w:tab w:val="left" w:pos="1944"/>
              </w:tabs>
              <w:spacing w:before="20" w:after="40"/>
              <w:rPr>
                <w:ins w:id="1202" w:author="Ye-Kui Wang (yk1)" w:date="2021-02-19T17:03:00Z"/>
                <w:rFonts w:eastAsia="Malgun Gothic"/>
                <w:sz w:val="20"/>
                <w:lang w:val="en-CA"/>
              </w:rPr>
            </w:pPr>
            <w:ins w:id="1203" w:author="Ye-Kui Wang (yk1)" w:date="2021-02-19T17:03:00Z">
              <w:r w:rsidRPr="0007231B">
                <w:rPr>
                  <w:rFonts w:eastAsia="Malgun Gothic"/>
                  <w:sz w:val="20"/>
                  <w:lang w:val="en-CA"/>
                </w:rPr>
                <w:tab/>
              </w:r>
            </w:ins>
            <w:bookmarkStart w:id="1204" w:name="_Hlk52221880"/>
            <w:ins w:id="1205" w:author="Ye-Kui Wang (yk1)" w:date="2021-02-19T17:07:00Z">
              <w:r>
                <w:rPr>
                  <w:rFonts w:eastAsia="Malgun Gothic"/>
                  <w:b/>
                  <w:bCs/>
                  <w:sz w:val="20"/>
                  <w:lang w:val="en-CA"/>
                </w:rPr>
                <w:t>edrap_</w:t>
              </w:r>
            </w:ins>
            <w:ins w:id="1206" w:author="Ye-Kui Wang (yk1)" w:date="2021-02-19T17:03:00Z">
              <w:r w:rsidRPr="0007231B">
                <w:rPr>
                  <w:rFonts w:eastAsia="Malgun Gothic"/>
                  <w:b/>
                  <w:bCs/>
                  <w:sz w:val="20"/>
                  <w:lang w:val="en-CA"/>
                </w:rPr>
                <w:t>num_ref_rap_pics_minus1</w:t>
              </w:r>
              <w:bookmarkEnd w:id="1204"/>
            </w:ins>
          </w:p>
        </w:tc>
        <w:tc>
          <w:tcPr>
            <w:tcW w:w="1157" w:type="dxa"/>
          </w:tcPr>
          <w:p w14:paraId="15CC4459" w14:textId="77777777" w:rsidR="0007231B" w:rsidRPr="0007231B" w:rsidRDefault="0007231B" w:rsidP="0007231B">
            <w:pPr>
              <w:spacing w:before="20" w:after="40"/>
              <w:jc w:val="center"/>
              <w:rPr>
                <w:ins w:id="1207" w:author="Ye-Kui Wang (yk1)" w:date="2021-02-19T17:03:00Z"/>
                <w:rFonts w:eastAsia="Malgun Gothic"/>
                <w:bCs/>
                <w:sz w:val="20"/>
                <w:lang w:val="en-CA"/>
              </w:rPr>
            </w:pPr>
            <w:proofErr w:type="gramStart"/>
            <w:ins w:id="1208" w:author="Ye-Kui Wang (yk1)" w:date="2021-02-19T17:03:00Z">
              <w:r w:rsidRPr="0007231B">
                <w:rPr>
                  <w:rFonts w:eastAsia="Malgun Gothic"/>
                  <w:bCs/>
                  <w:sz w:val="20"/>
                  <w:lang w:val="en-CA"/>
                </w:rPr>
                <w:t>u(</w:t>
              </w:r>
              <w:proofErr w:type="gramEnd"/>
              <w:r w:rsidRPr="0007231B">
                <w:rPr>
                  <w:rFonts w:eastAsia="Malgun Gothic"/>
                  <w:bCs/>
                  <w:sz w:val="20"/>
                  <w:lang w:val="en-CA"/>
                </w:rPr>
                <w:t>3)</w:t>
              </w:r>
            </w:ins>
          </w:p>
        </w:tc>
      </w:tr>
      <w:tr w:rsidR="0007231B" w:rsidRPr="0007231B" w14:paraId="238A12F4" w14:textId="77777777" w:rsidTr="00BB1FE0">
        <w:trPr>
          <w:cantSplit/>
          <w:jc w:val="center"/>
          <w:ins w:id="1209" w:author="Ye-Kui Wang (yk1)" w:date="2021-02-19T17:03:00Z"/>
        </w:trPr>
        <w:tc>
          <w:tcPr>
            <w:tcW w:w="7920" w:type="dxa"/>
          </w:tcPr>
          <w:p w14:paraId="79FF4F2F" w14:textId="2A950FB3" w:rsidR="0007231B" w:rsidRPr="0007231B" w:rsidRDefault="0007231B" w:rsidP="0007231B">
            <w:pPr>
              <w:tabs>
                <w:tab w:val="left" w:pos="216"/>
                <w:tab w:val="left" w:pos="432"/>
                <w:tab w:val="left" w:pos="648"/>
                <w:tab w:val="left" w:pos="864"/>
                <w:tab w:val="left" w:pos="1296"/>
                <w:tab w:val="left" w:pos="1512"/>
                <w:tab w:val="left" w:pos="1728"/>
                <w:tab w:val="left" w:pos="1944"/>
              </w:tabs>
              <w:spacing w:before="20" w:after="40"/>
              <w:rPr>
                <w:ins w:id="1210" w:author="Ye-Kui Wang (yk1)" w:date="2021-02-19T17:03:00Z"/>
                <w:rFonts w:eastAsia="Malgun Gothic"/>
                <w:bCs/>
                <w:noProof/>
                <w:sz w:val="20"/>
                <w:lang w:val="en-CA"/>
              </w:rPr>
            </w:pPr>
            <w:ins w:id="1211" w:author="Ye-Kui Wang (yk1)" w:date="2021-02-19T17:03:00Z">
              <w:r w:rsidRPr="0007231B">
                <w:rPr>
                  <w:rFonts w:eastAsia="Malgun Gothic"/>
                  <w:bCs/>
                  <w:noProof/>
                  <w:sz w:val="20"/>
                  <w:lang w:val="en-CA"/>
                </w:rPr>
                <w:tab/>
                <w:t>for( i = 0; i  &lt;=  </w:t>
              </w:r>
            </w:ins>
            <w:ins w:id="1212" w:author="Ye-Kui Wang (yk1)" w:date="2021-02-19T17:07:00Z">
              <w:r>
                <w:rPr>
                  <w:rFonts w:eastAsia="Malgun Gothic"/>
                  <w:bCs/>
                  <w:noProof/>
                  <w:sz w:val="20"/>
                  <w:lang w:val="en-CA"/>
                </w:rPr>
                <w:t>edrap_</w:t>
              </w:r>
            </w:ins>
            <w:ins w:id="1213" w:author="Ye-Kui Wang (yk1)" w:date="2021-02-19T17:03:00Z">
              <w:r w:rsidRPr="0007231B">
                <w:rPr>
                  <w:rFonts w:eastAsia="Malgun Gothic"/>
                  <w:bCs/>
                  <w:noProof/>
                  <w:sz w:val="20"/>
                  <w:lang w:val="en-CA"/>
                </w:rPr>
                <w:t>num_ref_rap_pics_minus1; i++ )</w:t>
              </w:r>
            </w:ins>
          </w:p>
        </w:tc>
        <w:tc>
          <w:tcPr>
            <w:tcW w:w="1157" w:type="dxa"/>
          </w:tcPr>
          <w:p w14:paraId="528DC34C" w14:textId="77777777" w:rsidR="0007231B" w:rsidRPr="0007231B" w:rsidRDefault="0007231B" w:rsidP="0007231B">
            <w:pPr>
              <w:spacing w:before="20" w:after="40"/>
              <w:jc w:val="center"/>
              <w:rPr>
                <w:ins w:id="1214" w:author="Ye-Kui Wang (yk1)" w:date="2021-02-19T17:03:00Z"/>
                <w:rFonts w:eastAsia="Malgun Gothic"/>
                <w:bCs/>
                <w:noProof/>
                <w:sz w:val="20"/>
                <w:lang w:val="en-CA"/>
              </w:rPr>
            </w:pPr>
          </w:p>
        </w:tc>
      </w:tr>
      <w:tr w:rsidR="0007231B" w:rsidRPr="0007231B" w14:paraId="64AC35CB" w14:textId="77777777" w:rsidTr="00BB1FE0">
        <w:trPr>
          <w:cantSplit/>
          <w:jc w:val="center"/>
          <w:ins w:id="1215" w:author="Ye-Kui Wang (yk1)" w:date="2021-02-19T17:03:00Z"/>
        </w:trPr>
        <w:tc>
          <w:tcPr>
            <w:tcW w:w="7920" w:type="dxa"/>
          </w:tcPr>
          <w:p w14:paraId="0305D40A" w14:textId="545D1B1C" w:rsidR="0007231B" w:rsidRPr="0007231B" w:rsidRDefault="0007231B" w:rsidP="0007231B">
            <w:pPr>
              <w:tabs>
                <w:tab w:val="left" w:pos="216"/>
                <w:tab w:val="left" w:pos="432"/>
                <w:tab w:val="left" w:pos="648"/>
                <w:tab w:val="left" w:pos="864"/>
                <w:tab w:val="left" w:pos="1296"/>
                <w:tab w:val="left" w:pos="1512"/>
                <w:tab w:val="left" w:pos="1728"/>
                <w:tab w:val="left" w:pos="1944"/>
              </w:tabs>
              <w:spacing w:before="20" w:after="40"/>
              <w:rPr>
                <w:ins w:id="1216" w:author="Ye-Kui Wang (yk1)" w:date="2021-02-19T17:03:00Z"/>
                <w:rFonts w:eastAsia="Malgun Gothic"/>
                <w:bCs/>
                <w:noProof/>
                <w:sz w:val="20"/>
                <w:lang w:val="en-CA"/>
              </w:rPr>
            </w:pPr>
            <w:ins w:id="1217" w:author="Ye-Kui Wang (yk1)" w:date="2021-02-19T17:03:00Z">
              <w:r w:rsidRPr="0007231B">
                <w:rPr>
                  <w:rFonts w:eastAsia="Malgun Gothic"/>
                  <w:bCs/>
                  <w:noProof/>
                  <w:sz w:val="20"/>
                  <w:lang w:val="en-CA"/>
                </w:rPr>
                <w:tab/>
              </w:r>
              <w:r w:rsidRPr="0007231B">
                <w:rPr>
                  <w:rFonts w:eastAsia="Malgun Gothic"/>
                  <w:bCs/>
                  <w:noProof/>
                  <w:sz w:val="20"/>
                  <w:lang w:val="en-CA"/>
                </w:rPr>
                <w:tab/>
              </w:r>
            </w:ins>
            <w:proofErr w:type="spellStart"/>
            <w:ins w:id="1218" w:author="Ye-Kui Wang (yk1)" w:date="2021-02-19T17:07:00Z">
              <w:r>
                <w:rPr>
                  <w:rFonts w:eastAsia="Malgun Gothic"/>
                  <w:b/>
                  <w:bCs/>
                  <w:sz w:val="20"/>
                  <w:lang w:val="en-CA"/>
                </w:rPr>
                <w:t>edrap_</w:t>
              </w:r>
            </w:ins>
            <w:ins w:id="1219" w:author="Ye-Kui Wang (yk1)" w:date="2021-02-19T17:03:00Z">
              <w:r w:rsidRPr="0007231B">
                <w:rPr>
                  <w:rFonts w:eastAsia="Malgun Gothic"/>
                  <w:b/>
                  <w:bCs/>
                  <w:sz w:val="20"/>
                  <w:lang w:val="en-CA"/>
                </w:rPr>
                <w:t>ref_rap_</w:t>
              </w:r>
              <w:proofErr w:type="gramStart"/>
              <w:r w:rsidRPr="0007231B">
                <w:rPr>
                  <w:rFonts w:eastAsia="Malgun Gothic"/>
                  <w:b/>
                  <w:bCs/>
                  <w:sz w:val="20"/>
                  <w:lang w:val="en-CA"/>
                </w:rPr>
                <w:t>id</w:t>
              </w:r>
              <w:proofErr w:type="spellEnd"/>
              <w:r w:rsidRPr="0007231B">
                <w:rPr>
                  <w:rFonts w:eastAsia="Malgun Gothic"/>
                  <w:sz w:val="20"/>
                  <w:lang w:val="en-CA"/>
                </w:rPr>
                <w:t>[</w:t>
              </w:r>
              <w:proofErr w:type="gramEnd"/>
              <w:r w:rsidRPr="0007231B">
                <w:rPr>
                  <w:rFonts w:eastAsia="Malgun Gothic"/>
                  <w:sz w:val="20"/>
                  <w:lang w:val="en-CA"/>
                </w:rPr>
                <w:t> i ]</w:t>
              </w:r>
            </w:ins>
          </w:p>
        </w:tc>
        <w:tc>
          <w:tcPr>
            <w:tcW w:w="1157" w:type="dxa"/>
          </w:tcPr>
          <w:p w14:paraId="11A43C5B" w14:textId="77777777" w:rsidR="0007231B" w:rsidRPr="0007231B" w:rsidRDefault="0007231B" w:rsidP="0007231B">
            <w:pPr>
              <w:spacing w:before="20" w:after="40"/>
              <w:jc w:val="center"/>
              <w:rPr>
                <w:ins w:id="1220" w:author="Ye-Kui Wang (yk1)" w:date="2021-02-19T17:03:00Z"/>
                <w:rFonts w:eastAsia="Malgun Gothic"/>
                <w:bCs/>
                <w:noProof/>
                <w:sz w:val="20"/>
                <w:lang w:val="en-CA"/>
              </w:rPr>
            </w:pPr>
            <w:ins w:id="1221" w:author="Ye-Kui Wang (yk1)" w:date="2021-02-19T17:03:00Z">
              <w:r w:rsidRPr="0007231B">
                <w:rPr>
                  <w:rFonts w:eastAsia="Malgun Gothic"/>
                  <w:bCs/>
                  <w:noProof/>
                  <w:sz w:val="20"/>
                  <w:lang w:val="en-CA"/>
                </w:rPr>
                <w:t>u(16)</w:t>
              </w:r>
            </w:ins>
          </w:p>
        </w:tc>
      </w:tr>
      <w:tr w:rsidR="0007231B" w:rsidRPr="0007231B" w14:paraId="397D70D2" w14:textId="77777777" w:rsidTr="00BB1FE0">
        <w:trPr>
          <w:cantSplit/>
          <w:jc w:val="center"/>
          <w:ins w:id="1222" w:author="Ye-Kui Wang (yk1)" w:date="2021-02-19T17:03:00Z"/>
        </w:trPr>
        <w:tc>
          <w:tcPr>
            <w:tcW w:w="7920" w:type="dxa"/>
          </w:tcPr>
          <w:p w14:paraId="3D988935" w14:textId="77777777" w:rsidR="0007231B" w:rsidRPr="0007231B" w:rsidRDefault="0007231B" w:rsidP="0007231B">
            <w:pPr>
              <w:keepNext/>
              <w:keepLines/>
              <w:tabs>
                <w:tab w:val="left" w:pos="216"/>
                <w:tab w:val="left" w:pos="432"/>
                <w:tab w:val="left" w:pos="648"/>
                <w:tab w:val="left" w:pos="864"/>
                <w:tab w:val="left" w:pos="1296"/>
                <w:tab w:val="left" w:pos="1512"/>
                <w:tab w:val="left" w:pos="1728"/>
                <w:tab w:val="left" w:pos="1944"/>
              </w:tabs>
              <w:spacing w:before="20" w:after="40"/>
              <w:rPr>
                <w:ins w:id="1223" w:author="Ye-Kui Wang (yk1)" w:date="2021-02-19T17:03:00Z"/>
                <w:rFonts w:eastAsia="Malgun Gothic"/>
                <w:sz w:val="20"/>
                <w:lang w:val="en-CA"/>
              </w:rPr>
            </w:pPr>
            <w:ins w:id="1224" w:author="Ye-Kui Wang (yk1)" w:date="2021-02-19T17:03:00Z">
              <w:r w:rsidRPr="0007231B">
                <w:rPr>
                  <w:rFonts w:eastAsia="Malgun Gothic"/>
                  <w:sz w:val="20"/>
                  <w:lang w:val="en-CA"/>
                </w:rPr>
                <w:t>}</w:t>
              </w:r>
            </w:ins>
          </w:p>
        </w:tc>
        <w:tc>
          <w:tcPr>
            <w:tcW w:w="1157" w:type="dxa"/>
          </w:tcPr>
          <w:p w14:paraId="1FD495A4" w14:textId="77777777" w:rsidR="0007231B" w:rsidRPr="0007231B" w:rsidRDefault="0007231B" w:rsidP="0007231B">
            <w:pPr>
              <w:keepNext/>
              <w:keepLines/>
              <w:spacing w:before="20" w:after="40"/>
              <w:jc w:val="center"/>
              <w:rPr>
                <w:ins w:id="1225" w:author="Ye-Kui Wang (yk1)" w:date="2021-02-19T17:03:00Z"/>
                <w:rFonts w:eastAsia="Malgun Gothic"/>
                <w:bCs/>
                <w:sz w:val="20"/>
                <w:lang w:val="en-CA"/>
              </w:rPr>
            </w:pPr>
          </w:p>
        </w:tc>
      </w:tr>
    </w:tbl>
    <w:p w14:paraId="1C5E03A1" w14:textId="77777777" w:rsidR="0007231B" w:rsidRPr="0007231B" w:rsidRDefault="0007231B" w:rsidP="0007231B">
      <w:pPr>
        <w:tabs>
          <w:tab w:val="left" w:pos="400"/>
          <w:tab w:val="left" w:pos="1191"/>
          <w:tab w:val="left" w:pos="1588"/>
          <w:tab w:val="left" w:pos="1985"/>
        </w:tabs>
        <w:ind w:left="400" w:hanging="400"/>
        <w:rPr>
          <w:ins w:id="1226" w:author="Ye-Kui Wang (yk1)" w:date="2021-02-19T17:03:00Z"/>
          <w:rFonts w:eastAsia="SimSun"/>
          <w:noProof/>
          <w:sz w:val="20"/>
          <w:lang w:val="en-CA"/>
        </w:rPr>
      </w:pPr>
    </w:p>
    <w:p w14:paraId="4FFAB7CA" w14:textId="0B24264D" w:rsidR="0059730B" w:rsidRPr="00380AC5" w:rsidRDefault="0059730B" w:rsidP="0059730B">
      <w:pPr>
        <w:pStyle w:val="Annex3"/>
        <w:tabs>
          <w:tab w:val="clear" w:pos="720"/>
          <w:tab w:val="clear" w:pos="794"/>
          <w:tab w:val="clear" w:pos="1191"/>
          <w:tab w:val="clear" w:pos="1440"/>
          <w:tab w:val="clear" w:pos="2160"/>
          <w:tab w:val="left" w:pos="851"/>
        </w:tabs>
        <w:ind w:left="0" w:firstLine="0"/>
        <w:textAlignment w:val="auto"/>
        <w:rPr>
          <w:ins w:id="1227" w:author="Ye-Kui Wang (yk1)" w:date="2021-02-19T17:02:00Z"/>
          <w:noProof/>
          <w:lang w:val="fr-CH"/>
        </w:rPr>
      </w:pPr>
      <w:ins w:id="1228" w:author="Ye-Kui Wang (yk1)" w:date="2021-02-19T17:02:00Z">
        <w:r>
          <w:rPr>
            <w:noProof/>
            <w:lang w:val="fr-CH"/>
          </w:rPr>
          <w:t xml:space="preserve">8.20.1 </w:t>
        </w:r>
      </w:ins>
      <w:ins w:id="1229" w:author="Ye-Kui Wang (yk1)" w:date="2021-02-19T17:05:00Z">
        <w:r w:rsidR="0007231B" w:rsidRPr="0007231B">
          <w:rPr>
            <w:noProof/>
            <w:lang w:val="fr-CH"/>
          </w:rPr>
          <w:t>Extended DRAP indication SEI message</w:t>
        </w:r>
      </w:ins>
      <w:ins w:id="1230" w:author="Ye-Kui Wang (yk1)" w:date="2021-02-19T17:02:00Z">
        <w:r w:rsidRPr="00A40111">
          <w:rPr>
            <w:noProof/>
            <w:lang w:val="fr-CH"/>
          </w:rPr>
          <w:t xml:space="preserve"> </w:t>
        </w:r>
        <w:r>
          <w:rPr>
            <w:noProof/>
            <w:lang w:val="fr-CH"/>
          </w:rPr>
          <w:t>semantics</w:t>
        </w:r>
      </w:ins>
    </w:p>
    <w:p w14:paraId="3DF2D529" w14:textId="60F6DCB9" w:rsidR="0007231B" w:rsidRPr="0007231B" w:rsidRDefault="0007231B" w:rsidP="0007231B">
      <w:pPr>
        <w:tabs>
          <w:tab w:val="left" w:pos="794"/>
          <w:tab w:val="left" w:pos="1191"/>
          <w:tab w:val="left" w:pos="1588"/>
          <w:tab w:val="left" w:pos="1985"/>
        </w:tabs>
        <w:rPr>
          <w:ins w:id="1231" w:author="Ye-Kui Wang (yk1)" w:date="2021-02-19T17:06:00Z"/>
          <w:rFonts w:eastAsia="SimSun"/>
          <w:sz w:val="20"/>
          <w:lang w:val="en-CA"/>
        </w:rPr>
      </w:pPr>
      <w:ins w:id="1232" w:author="Ye-Kui Wang (yk1)" w:date="2021-02-19T17:06:00Z">
        <w:r w:rsidRPr="0007231B">
          <w:rPr>
            <w:rFonts w:eastAsia="SimSun"/>
            <w:sz w:val="20"/>
            <w:lang w:val="en-CA"/>
          </w:rPr>
          <w:t>The picture associated with a</w:t>
        </w:r>
      </w:ins>
      <w:ins w:id="1233" w:author="Ye-Kui Wang (yk1)" w:date="2021-02-19T17:09:00Z">
        <w:r>
          <w:rPr>
            <w:rFonts w:eastAsia="SimSun"/>
            <w:sz w:val="20"/>
            <w:lang w:val="en-CA"/>
          </w:rPr>
          <w:t xml:space="preserve">n </w:t>
        </w:r>
      </w:ins>
      <w:ins w:id="1234" w:author="Ye-Kui Wang (yk1)" w:date="2021-02-19T17:13:00Z">
        <w:r w:rsidR="00BF0AE0">
          <w:rPr>
            <w:rFonts w:eastAsia="SimSun"/>
            <w:sz w:val="20"/>
            <w:lang w:val="en-CA"/>
          </w:rPr>
          <w:t xml:space="preserve">extended DRAP </w:t>
        </w:r>
        <w:r w:rsidR="00BF0AE0" w:rsidRPr="00BF0AE0">
          <w:rPr>
            <w:rFonts w:eastAsia="SimSun"/>
            <w:sz w:val="20"/>
            <w:lang w:val="en-CA"/>
          </w:rPr>
          <w:t xml:space="preserve">(EDRAP) </w:t>
        </w:r>
      </w:ins>
      <w:ins w:id="1235" w:author="Ye-Kui Wang (yk1)" w:date="2021-02-19T17:08:00Z">
        <w:r>
          <w:rPr>
            <w:rFonts w:eastAsia="SimSun"/>
            <w:sz w:val="20"/>
            <w:lang w:val="en-CA"/>
          </w:rPr>
          <w:t>indication SEI message</w:t>
        </w:r>
      </w:ins>
      <w:ins w:id="1236" w:author="Ye-Kui Wang (yk1)" w:date="2021-02-19T17:06:00Z">
        <w:r w:rsidRPr="0007231B">
          <w:rPr>
            <w:rFonts w:eastAsia="SimSun"/>
            <w:sz w:val="20"/>
            <w:lang w:val="en-CA"/>
          </w:rPr>
          <w:t xml:space="preserve"> is referred to as </w:t>
        </w:r>
      </w:ins>
      <w:ins w:id="1237" w:author="Ye-Kui Wang (yk1)" w:date="2021-02-19T17:11:00Z">
        <w:r>
          <w:rPr>
            <w:rFonts w:eastAsia="SimSun"/>
            <w:sz w:val="20"/>
            <w:lang w:val="en-CA"/>
          </w:rPr>
          <w:t xml:space="preserve">an </w:t>
        </w:r>
      </w:ins>
      <w:ins w:id="1238" w:author="Ye-Kui Wang (yk1)" w:date="2021-02-19T17:13:00Z">
        <w:r w:rsidR="00BF0AE0">
          <w:rPr>
            <w:rFonts w:eastAsia="SimSun"/>
            <w:sz w:val="20"/>
            <w:lang w:val="en-CA"/>
          </w:rPr>
          <w:t>EDRAP</w:t>
        </w:r>
      </w:ins>
      <w:ins w:id="1239" w:author="Ye-Kui Wang (yk1)" w:date="2021-02-19T17:06:00Z">
        <w:r w:rsidRPr="0007231B">
          <w:rPr>
            <w:rFonts w:eastAsia="SimSun"/>
            <w:sz w:val="20"/>
            <w:lang w:val="en-CA"/>
          </w:rPr>
          <w:t xml:space="preserve"> picture.</w:t>
        </w:r>
      </w:ins>
    </w:p>
    <w:p w14:paraId="27E85672" w14:textId="5BF2C366" w:rsidR="0007231B" w:rsidRPr="0007231B" w:rsidRDefault="0007231B" w:rsidP="0007231B">
      <w:pPr>
        <w:tabs>
          <w:tab w:val="left" w:pos="794"/>
          <w:tab w:val="left" w:pos="1191"/>
          <w:tab w:val="left" w:pos="1588"/>
          <w:tab w:val="left" w:pos="1985"/>
        </w:tabs>
        <w:rPr>
          <w:ins w:id="1240" w:author="Ye-Kui Wang (yk1)" w:date="2021-02-19T17:06:00Z"/>
          <w:rFonts w:eastAsia="SimSun"/>
          <w:sz w:val="20"/>
          <w:lang w:val="en-CA"/>
        </w:rPr>
      </w:pPr>
      <w:ins w:id="1241" w:author="Ye-Kui Wang (yk1)" w:date="2021-02-19T17:06:00Z">
        <w:r w:rsidRPr="0007231B">
          <w:rPr>
            <w:rFonts w:eastAsia="SimSun"/>
            <w:sz w:val="20"/>
            <w:lang w:val="en-CA"/>
          </w:rPr>
          <w:t xml:space="preserve">The presence of the </w:t>
        </w:r>
      </w:ins>
      <w:ins w:id="1242" w:author="Ye-Kui Wang (yk1)" w:date="2021-02-19T17:13:00Z">
        <w:r w:rsidR="00BF0AE0">
          <w:rPr>
            <w:rFonts w:eastAsia="SimSun"/>
            <w:sz w:val="20"/>
            <w:lang w:val="en-CA"/>
          </w:rPr>
          <w:t>EDRAP</w:t>
        </w:r>
      </w:ins>
      <w:ins w:id="1243" w:author="Ye-Kui Wang (yk1)" w:date="2021-02-19T17:08:00Z">
        <w:r>
          <w:rPr>
            <w:rFonts w:eastAsia="SimSun"/>
            <w:sz w:val="20"/>
            <w:lang w:val="en-CA"/>
          </w:rPr>
          <w:t xml:space="preserve"> indication SEI message</w:t>
        </w:r>
      </w:ins>
      <w:ins w:id="1244" w:author="Ye-Kui Wang (yk1)" w:date="2021-02-19T17:06:00Z">
        <w:r w:rsidRPr="0007231B">
          <w:rPr>
            <w:rFonts w:eastAsia="SimSun"/>
            <w:sz w:val="20"/>
            <w:lang w:val="en-CA"/>
          </w:rPr>
          <w:t xml:space="preserve"> indicates that the constraints on picture order and picture referencing specified in this subclause apply. These constraints can enable a decoder to properly decode the </w:t>
        </w:r>
      </w:ins>
      <w:ins w:id="1245" w:author="Ye-Kui Wang (yk1)" w:date="2021-02-19T17:10:00Z">
        <w:r>
          <w:rPr>
            <w:rFonts w:eastAsia="SimSun"/>
            <w:sz w:val="20"/>
            <w:lang w:val="en-CA"/>
          </w:rPr>
          <w:t>EDRAP</w:t>
        </w:r>
      </w:ins>
      <w:ins w:id="1246" w:author="Ye-Kui Wang (yk1)" w:date="2021-02-19T17:06:00Z">
        <w:r w:rsidRPr="0007231B">
          <w:rPr>
            <w:rFonts w:eastAsia="SimSun"/>
            <w:sz w:val="20"/>
            <w:lang w:val="en-CA"/>
          </w:rPr>
          <w:t xml:space="preserve"> picture and the pictures that are in the same layer and follow it in both decoding order and output order without needing to decode any other pictures in the same layer except the list of pictures </w:t>
        </w:r>
        <w:proofErr w:type="spellStart"/>
        <w:r w:rsidRPr="0007231B">
          <w:rPr>
            <w:rFonts w:eastAsia="SimSun"/>
            <w:sz w:val="20"/>
            <w:lang w:val="en-CA"/>
          </w:rPr>
          <w:t>referenceablePictures</w:t>
        </w:r>
        <w:proofErr w:type="spellEnd"/>
        <w:r w:rsidRPr="0007231B">
          <w:rPr>
            <w:rFonts w:eastAsia="SimSun"/>
            <w:sz w:val="20"/>
            <w:lang w:val="en-CA"/>
          </w:rPr>
          <w:t xml:space="preserve">, which consists of a list of IRAP or </w:t>
        </w:r>
      </w:ins>
      <w:ins w:id="1247" w:author="Ye-Kui Wang (yk1)" w:date="2021-02-19T17:10:00Z">
        <w:r>
          <w:rPr>
            <w:rFonts w:eastAsia="SimSun"/>
            <w:sz w:val="20"/>
            <w:lang w:val="en-CA"/>
          </w:rPr>
          <w:t>EDRAP</w:t>
        </w:r>
      </w:ins>
      <w:ins w:id="1248" w:author="Ye-Kui Wang (yk1)" w:date="2021-02-19T17:06:00Z">
        <w:r w:rsidRPr="0007231B">
          <w:rPr>
            <w:rFonts w:eastAsia="SimSun"/>
            <w:sz w:val="20"/>
            <w:lang w:val="en-CA"/>
          </w:rPr>
          <w:t xml:space="preserve"> pictures in decoding order that are within the same CLVS and identified by the </w:t>
        </w:r>
      </w:ins>
      <w:proofErr w:type="spellStart"/>
      <w:ins w:id="1249" w:author="Ye-Kui Wang (yk1)" w:date="2021-02-19T17:07:00Z">
        <w:r>
          <w:rPr>
            <w:rFonts w:eastAsia="SimSun"/>
            <w:sz w:val="20"/>
            <w:lang w:val="en-CA"/>
          </w:rPr>
          <w:t>edrap_</w:t>
        </w:r>
      </w:ins>
      <w:ins w:id="1250" w:author="Ye-Kui Wang (yk1)" w:date="2021-02-19T17:06:00Z">
        <w:r w:rsidRPr="0007231B">
          <w:rPr>
            <w:rFonts w:eastAsia="SimSun"/>
            <w:sz w:val="20"/>
            <w:lang w:val="en-CA"/>
          </w:rPr>
          <w:t>ref_rap_id</w:t>
        </w:r>
        <w:proofErr w:type="spellEnd"/>
        <w:r w:rsidRPr="0007231B">
          <w:rPr>
            <w:rFonts w:eastAsia="SimSun"/>
            <w:sz w:val="20"/>
            <w:lang w:val="en-CA"/>
          </w:rPr>
          <w:t>[ i ] syntax elements.</w:t>
        </w:r>
      </w:ins>
    </w:p>
    <w:p w14:paraId="17491102" w14:textId="69DC68BA" w:rsidR="0007231B" w:rsidRPr="0007231B" w:rsidRDefault="0007231B" w:rsidP="0007231B">
      <w:pPr>
        <w:tabs>
          <w:tab w:val="left" w:pos="794"/>
          <w:tab w:val="left" w:pos="1191"/>
          <w:tab w:val="left" w:pos="1588"/>
          <w:tab w:val="left" w:pos="1985"/>
        </w:tabs>
        <w:rPr>
          <w:ins w:id="1251" w:author="Ye-Kui Wang (yk1)" w:date="2021-02-19T17:06:00Z"/>
          <w:rFonts w:eastAsia="SimSun"/>
          <w:sz w:val="20"/>
          <w:lang w:val="en-CA"/>
        </w:rPr>
      </w:pPr>
      <w:ins w:id="1252" w:author="Ye-Kui Wang (yk1)" w:date="2021-02-19T17:06:00Z">
        <w:r w:rsidRPr="0007231B">
          <w:rPr>
            <w:rFonts w:eastAsia="SimSun"/>
            <w:sz w:val="20"/>
            <w:lang w:val="en-CA"/>
          </w:rPr>
          <w:t xml:space="preserve">The constraints indicated by the presence of the </w:t>
        </w:r>
      </w:ins>
      <w:ins w:id="1253" w:author="Ye-Kui Wang (yk1)" w:date="2021-02-19T17:13:00Z">
        <w:r w:rsidR="00BF0AE0">
          <w:rPr>
            <w:rFonts w:eastAsia="SimSun"/>
            <w:sz w:val="20"/>
            <w:lang w:val="en-CA"/>
          </w:rPr>
          <w:t>EDRAP</w:t>
        </w:r>
      </w:ins>
      <w:ins w:id="1254" w:author="Ye-Kui Wang (yk1)" w:date="2021-02-19T17:08:00Z">
        <w:r>
          <w:rPr>
            <w:rFonts w:eastAsia="SimSun"/>
            <w:sz w:val="20"/>
            <w:lang w:val="en-CA"/>
          </w:rPr>
          <w:t xml:space="preserve"> indication SEI message</w:t>
        </w:r>
      </w:ins>
      <w:ins w:id="1255" w:author="Ye-Kui Wang (yk1)" w:date="2021-02-19T17:06:00Z">
        <w:r w:rsidRPr="0007231B">
          <w:rPr>
            <w:rFonts w:eastAsia="SimSun"/>
            <w:sz w:val="20"/>
            <w:lang w:val="en-CA"/>
          </w:rPr>
          <w:t>, which shall all apply, are as follows:</w:t>
        </w:r>
      </w:ins>
    </w:p>
    <w:p w14:paraId="691E390A" w14:textId="25F6A904" w:rsidR="0007231B" w:rsidRPr="0007231B" w:rsidRDefault="0007231B" w:rsidP="0007231B">
      <w:pPr>
        <w:tabs>
          <w:tab w:val="left" w:pos="794"/>
          <w:tab w:val="left" w:pos="1191"/>
          <w:tab w:val="left" w:pos="1588"/>
          <w:tab w:val="left" w:pos="1985"/>
        </w:tabs>
        <w:spacing w:before="86"/>
        <w:ind w:left="397" w:hanging="397"/>
        <w:rPr>
          <w:ins w:id="1256" w:author="Ye-Kui Wang (yk1)" w:date="2021-02-19T17:06:00Z"/>
          <w:rFonts w:eastAsia="SimSun"/>
          <w:sz w:val="20"/>
          <w:lang w:val="en-CA"/>
        </w:rPr>
      </w:pPr>
      <w:ins w:id="1257" w:author="Ye-Kui Wang (yk1)" w:date="2021-02-19T17:06:00Z">
        <w:r w:rsidRPr="0007231B">
          <w:rPr>
            <w:rFonts w:eastAsia="SimSun"/>
            <w:sz w:val="20"/>
            <w:lang w:val="en-CA"/>
          </w:rPr>
          <w:t>–</w:t>
        </w:r>
        <w:r w:rsidRPr="0007231B">
          <w:rPr>
            <w:rFonts w:eastAsia="SimSun"/>
            <w:sz w:val="20"/>
            <w:lang w:val="en-CA"/>
          </w:rPr>
          <w:tab/>
          <w:t xml:space="preserve">The </w:t>
        </w:r>
      </w:ins>
      <w:ins w:id="1258" w:author="Ye-Kui Wang (yk1)" w:date="2021-02-19T17:10:00Z">
        <w:r>
          <w:rPr>
            <w:rFonts w:eastAsia="SimSun"/>
            <w:sz w:val="20"/>
            <w:lang w:val="en-CA"/>
          </w:rPr>
          <w:t>EDRAP</w:t>
        </w:r>
      </w:ins>
      <w:ins w:id="1259" w:author="Ye-Kui Wang (yk1)" w:date="2021-02-19T17:06:00Z">
        <w:r w:rsidRPr="0007231B">
          <w:rPr>
            <w:rFonts w:eastAsia="SimSun"/>
            <w:sz w:val="20"/>
            <w:lang w:val="en-CA"/>
          </w:rPr>
          <w:t xml:space="preserve"> picture is a trailing picture.</w:t>
        </w:r>
      </w:ins>
    </w:p>
    <w:p w14:paraId="477F2121" w14:textId="691E84BC" w:rsidR="0007231B" w:rsidRPr="0007231B" w:rsidRDefault="0007231B" w:rsidP="0007231B">
      <w:pPr>
        <w:tabs>
          <w:tab w:val="left" w:pos="794"/>
          <w:tab w:val="left" w:pos="1191"/>
          <w:tab w:val="left" w:pos="1588"/>
          <w:tab w:val="left" w:pos="1985"/>
        </w:tabs>
        <w:spacing w:before="86"/>
        <w:ind w:left="397" w:hanging="397"/>
        <w:rPr>
          <w:ins w:id="1260" w:author="Ye-Kui Wang (yk1)" w:date="2021-02-19T17:06:00Z"/>
          <w:rFonts w:eastAsia="SimSun"/>
          <w:sz w:val="20"/>
          <w:lang w:val="en-CA"/>
        </w:rPr>
      </w:pPr>
      <w:ins w:id="1261" w:author="Ye-Kui Wang (yk1)" w:date="2021-02-19T17:06:00Z">
        <w:r w:rsidRPr="0007231B">
          <w:rPr>
            <w:rFonts w:eastAsia="SimSun"/>
            <w:sz w:val="20"/>
            <w:lang w:val="en-CA"/>
          </w:rPr>
          <w:t>–</w:t>
        </w:r>
        <w:r w:rsidRPr="0007231B">
          <w:rPr>
            <w:rFonts w:eastAsia="SimSun"/>
            <w:sz w:val="20"/>
            <w:lang w:val="en-CA"/>
          </w:rPr>
          <w:tab/>
          <w:t xml:space="preserve">The </w:t>
        </w:r>
      </w:ins>
      <w:ins w:id="1262" w:author="Ye-Kui Wang (yk1)" w:date="2021-02-19T17:10:00Z">
        <w:r>
          <w:rPr>
            <w:rFonts w:eastAsia="SimSun"/>
            <w:sz w:val="20"/>
            <w:lang w:val="en-CA"/>
          </w:rPr>
          <w:t>EDRAP</w:t>
        </w:r>
      </w:ins>
      <w:ins w:id="1263" w:author="Ye-Kui Wang (yk1)" w:date="2021-02-19T17:06:00Z">
        <w:r w:rsidRPr="0007231B">
          <w:rPr>
            <w:rFonts w:eastAsia="SimSun"/>
            <w:sz w:val="20"/>
            <w:lang w:val="en-CA"/>
          </w:rPr>
          <w:t xml:space="preserve"> picture has a temporal sublayer identifier equal to 0.</w:t>
        </w:r>
      </w:ins>
    </w:p>
    <w:p w14:paraId="7326C96D" w14:textId="1E356326" w:rsidR="0007231B" w:rsidRPr="0007231B" w:rsidRDefault="0007231B" w:rsidP="0007231B">
      <w:pPr>
        <w:tabs>
          <w:tab w:val="left" w:pos="794"/>
          <w:tab w:val="left" w:pos="1191"/>
          <w:tab w:val="left" w:pos="1588"/>
          <w:tab w:val="left" w:pos="1985"/>
        </w:tabs>
        <w:spacing w:before="86"/>
        <w:ind w:left="397" w:hanging="397"/>
        <w:rPr>
          <w:ins w:id="1264" w:author="Ye-Kui Wang (yk1)" w:date="2021-02-19T17:06:00Z"/>
          <w:rFonts w:eastAsia="SimSun"/>
          <w:sz w:val="20"/>
          <w:lang w:val="en-CA"/>
        </w:rPr>
      </w:pPr>
      <w:ins w:id="1265" w:author="Ye-Kui Wang (yk1)" w:date="2021-02-19T17:06:00Z">
        <w:r w:rsidRPr="0007231B">
          <w:rPr>
            <w:rFonts w:eastAsia="SimSun"/>
            <w:sz w:val="20"/>
            <w:lang w:val="en-CA"/>
          </w:rPr>
          <w:t>–</w:t>
        </w:r>
        <w:r w:rsidRPr="0007231B">
          <w:rPr>
            <w:rFonts w:eastAsia="SimSun"/>
            <w:sz w:val="20"/>
            <w:lang w:val="en-CA"/>
          </w:rPr>
          <w:tab/>
          <w:t xml:space="preserve">The </w:t>
        </w:r>
      </w:ins>
      <w:ins w:id="1266" w:author="Ye-Kui Wang (yk1)" w:date="2021-02-19T17:10:00Z">
        <w:r>
          <w:rPr>
            <w:rFonts w:eastAsia="SimSun"/>
            <w:sz w:val="20"/>
            <w:lang w:val="en-CA"/>
          </w:rPr>
          <w:t>EDRAP</w:t>
        </w:r>
      </w:ins>
      <w:ins w:id="1267" w:author="Ye-Kui Wang (yk1)" w:date="2021-02-19T17:06:00Z">
        <w:r w:rsidRPr="0007231B">
          <w:rPr>
            <w:rFonts w:eastAsia="SimSun"/>
            <w:sz w:val="20"/>
            <w:lang w:val="en-CA"/>
          </w:rPr>
          <w:t xml:space="preserve"> picture does not include any pictures in the same layer in the active entries of its reference picture lists except the </w:t>
        </w:r>
        <w:proofErr w:type="spellStart"/>
        <w:r w:rsidRPr="0007231B">
          <w:rPr>
            <w:rFonts w:eastAsia="SimSun"/>
            <w:sz w:val="20"/>
            <w:lang w:val="en-CA"/>
          </w:rPr>
          <w:t>referenceablePictures</w:t>
        </w:r>
        <w:proofErr w:type="spellEnd"/>
        <w:r w:rsidRPr="0007231B">
          <w:rPr>
            <w:rFonts w:eastAsia="SimSun"/>
            <w:sz w:val="20"/>
            <w:lang w:val="en-CA"/>
          </w:rPr>
          <w:t>.</w:t>
        </w:r>
      </w:ins>
    </w:p>
    <w:p w14:paraId="320A3DA7" w14:textId="6C748118" w:rsidR="0007231B" w:rsidRPr="0007231B" w:rsidRDefault="0007231B" w:rsidP="0007231B">
      <w:pPr>
        <w:tabs>
          <w:tab w:val="left" w:pos="794"/>
          <w:tab w:val="left" w:pos="1191"/>
          <w:tab w:val="left" w:pos="1588"/>
          <w:tab w:val="left" w:pos="1985"/>
        </w:tabs>
        <w:spacing w:before="86"/>
        <w:ind w:left="397" w:hanging="397"/>
        <w:rPr>
          <w:ins w:id="1268" w:author="Ye-Kui Wang (yk1)" w:date="2021-02-19T17:06:00Z"/>
          <w:rFonts w:eastAsia="SimSun"/>
          <w:sz w:val="20"/>
          <w:lang w:val="en-CA"/>
        </w:rPr>
      </w:pPr>
      <w:ins w:id="1269" w:author="Ye-Kui Wang (yk1)" w:date="2021-02-19T17:06:00Z">
        <w:r w:rsidRPr="0007231B">
          <w:rPr>
            <w:rFonts w:eastAsia="SimSun"/>
            <w:sz w:val="20"/>
            <w:lang w:val="en-CA"/>
          </w:rPr>
          <w:t>–</w:t>
        </w:r>
        <w:r w:rsidRPr="0007231B">
          <w:rPr>
            <w:rFonts w:eastAsia="SimSun"/>
            <w:sz w:val="20"/>
            <w:lang w:val="en-CA"/>
          </w:rPr>
          <w:tab/>
          <w:t xml:space="preserve">Any picture that is in the same layer and follows the </w:t>
        </w:r>
      </w:ins>
      <w:ins w:id="1270" w:author="Ye-Kui Wang (yk1)" w:date="2021-02-19T17:10:00Z">
        <w:r>
          <w:rPr>
            <w:rFonts w:eastAsia="SimSun"/>
            <w:sz w:val="20"/>
            <w:lang w:val="en-CA"/>
          </w:rPr>
          <w:t>EDRAP</w:t>
        </w:r>
      </w:ins>
      <w:ins w:id="1271" w:author="Ye-Kui Wang (yk1)" w:date="2021-02-19T17:06:00Z">
        <w:r w:rsidRPr="0007231B">
          <w:rPr>
            <w:rFonts w:eastAsia="SimSun"/>
            <w:sz w:val="20"/>
            <w:lang w:val="en-CA"/>
          </w:rPr>
          <w:t xml:space="preserve"> picture in both decoding order and output order does not include, in the active entries of its reference picture lists, any picture that is in the same layer and precedes the </w:t>
        </w:r>
      </w:ins>
      <w:ins w:id="1272" w:author="Ye-Kui Wang (yk1)" w:date="2021-02-19T17:10:00Z">
        <w:r>
          <w:rPr>
            <w:rFonts w:eastAsia="SimSun"/>
            <w:sz w:val="20"/>
            <w:lang w:val="en-CA"/>
          </w:rPr>
          <w:t>EDRAP</w:t>
        </w:r>
      </w:ins>
      <w:ins w:id="1273" w:author="Ye-Kui Wang (yk1)" w:date="2021-02-19T17:06:00Z">
        <w:r w:rsidRPr="0007231B">
          <w:rPr>
            <w:rFonts w:eastAsia="SimSun"/>
            <w:sz w:val="20"/>
            <w:lang w:val="en-CA"/>
          </w:rPr>
          <w:t xml:space="preserve"> picture in decoding order or output order, with the exception of the </w:t>
        </w:r>
        <w:proofErr w:type="spellStart"/>
        <w:r w:rsidRPr="0007231B">
          <w:rPr>
            <w:rFonts w:eastAsia="SimSun"/>
            <w:sz w:val="20"/>
            <w:lang w:val="en-CA"/>
          </w:rPr>
          <w:t>referenceablePictures</w:t>
        </w:r>
        <w:proofErr w:type="spellEnd"/>
        <w:r w:rsidRPr="0007231B">
          <w:rPr>
            <w:rFonts w:eastAsia="SimSun"/>
            <w:sz w:val="20"/>
            <w:lang w:val="en-CA"/>
          </w:rPr>
          <w:t>.</w:t>
        </w:r>
      </w:ins>
    </w:p>
    <w:p w14:paraId="4DEC0E9A" w14:textId="236E5B43" w:rsidR="0007231B" w:rsidRPr="0007231B" w:rsidRDefault="0007231B" w:rsidP="0007231B">
      <w:pPr>
        <w:tabs>
          <w:tab w:val="left" w:pos="794"/>
          <w:tab w:val="left" w:pos="1191"/>
          <w:tab w:val="left" w:pos="1588"/>
          <w:tab w:val="left" w:pos="1985"/>
        </w:tabs>
        <w:spacing w:before="86"/>
        <w:ind w:left="397" w:hanging="397"/>
        <w:rPr>
          <w:ins w:id="1274" w:author="Ye-Kui Wang (yk1)" w:date="2021-02-19T17:06:00Z"/>
          <w:rFonts w:eastAsia="SimSun"/>
          <w:sz w:val="20"/>
          <w:lang w:val="en-CA"/>
        </w:rPr>
      </w:pPr>
      <w:ins w:id="1275" w:author="Ye-Kui Wang (yk1)" w:date="2021-02-19T17:06:00Z">
        <w:r w:rsidRPr="0007231B">
          <w:rPr>
            <w:rFonts w:eastAsia="SimSun"/>
            <w:sz w:val="20"/>
            <w:lang w:val="en-CA"/>
          </w:rPr>
          <w:t>–</w:t>
        </w:r>
        <w:r w:rsidRPr="0007231B">
          <w:rPr>
            <w:rFonts w:eastAsia="SimSun"/>
            <w:sz w:val="20"/>
            <w:lang w:val="en-CA"/>
          </w:rPr>
          <w:tab/>
          <w:t xml:space="preserve">When </w:t>
        </w:r>
      </w:ins>
      <w:proofErr w:type="spellStart"/>
      <w:ins w:id="1276" w:author="Ye-Kui Wang (yk1)" w:date="2021-02-19T17:07:00Z">
        <w:r>
          <w:rPr>
            <w:rFonts w:eastAsia="SimSun"/>
            <w:sz w:val="20"/>
            <w:lang w:val="en-CA"/>
          </w:rPr>
          <w:t>edrap_</w:t>
        </w:r>
      </w:ins>
      <w:ins w:id="1277" w:author="Ye-Kui Wang (yk1)" w:date="2021-02-19T17:06:00Z">
        <w:r w:rsidRPr="0007231B">
          <w:rPr>
            <w:rFonts w:eastAsia="SimSun"/>
            <w:sz w:val="20"/>
            <w:lang w:val="en-CA"/>
          </w:rPr>
          <w:t>leading_pictures_decodable_flag</w:t>
        </w:r>
        <w:proofErr w:type="spellEnd"/>
        <w:r w:rsidRPr="0007231B">
          <w:rPr>
            <w:rFonts w:eastAsia="SimSun"/>
            <w:sz w:val="20"/>
            <w:lang w:val="en-CA"/>
          </w:rPr>
          <w:t xml:space="preserve"> is equal to 1, the following applies:</w:t>
        </w:r>
      </w:ins>
    </w:p>
    <w:p w14:paraId="73F9091A" w14:textId="748880B6" w:rsidR="0007231B" w:rsidRPr="0007231B" w:rsidRDefault="0007231B" w:rsidP="0007231B">
      <w:pPr>
        <w:tabs>
          <w:tab w:val="left" w:pos="794"/>
          <w:tab w:val="left" w:pos="1191"/>
          <w:tab w:val="left" w:pos="1588"/>
          <w:tab w:val="left" w:pos="1985"/>
        </w:tabs>
        <w:spacing w:before="86"/>
        <w:ind w:left="757" w:hanging="397"/>
        <w:rPr>
          <w:ins w:id="1278" w:author="Ye-Kui Wang (yk1)" w:date="2021-02-19T17:06:00Z"/>
          <w:rFonts w:eastAsia="SimSun"/>
          <w:sz w:val="20"/>
          <w:lang w:val="en-CA"/>
        </w:rPr>
      </w:pPr>
      <w:ins w:id="1279" w:author="Ye-Kui Wang (yk1)" w:date="2021-02-19T17:06:00Z">
        <w:r w:rsidRPr="0007231B">
          <w:rPr>
            <w:rFonts w:eastAsia="SimSun"/>
            <w:sz w:val="20"/>
            <w:lang w:val="en-CA"/>
          </w:rPr>
          <w:t>–</w:t>
        </w:r>
        <w:r w:rsidRPr="0007231B">
          <w:rPr>
            <w:rFonts w:eastAsia="SimSun"/>
            <w:sz w:val="20"/>
            <w:lang w:val="en-CA"/>
          </w:rPr>
          <w:tab/>
          <w:t xml:space="preserve">Any picture that is in the same layer and follows the </w:t>
        </w:r>
      </w:ins>
      <w:ins w:id="1280" w:author="Ye-Kui Wang (yk1)" w:date="2021-02-19T17:10:00Z">
        <w:r>
          <w:rPr>
            <w:rFonts w:eastAsia="SimSun"/>
            <w:sz w:val="20"/>
            <w:lang w:val="en-CA"/>
          </w:rPr>
          <w:t>EDRAP</w:t>
        </w:r>
      </w:ins>
      <w:ins w:id="1281" w:author="Ye-Kui Wang (yk1)" w:date="2021-02-19T17:06:00Z">
        <w:r w:rsidRPr="0007231B">
          <w:rPr>
            <w:rFonts w:eastAsia="SimSun"/>
            <w:sz w:val="20"/>
            <w:lang w:val="en-CA"/>
          </w:rPr>
          <w:t xml:space="preserve"> picture in decoding order shall follow, in output order, any picture that is in the same layer and precedes the </w:t>
        </w:r>
      </w:ins>
      <w:ins w:id="1282" w:author="Ye-Kui Wang (yk1)" w:date="2021-02-19T17:11:00Z">
        <w:r>
          <w:rPr>
            <w:rFonts w:eastAsia="SimSun"/>
            <w:sz w:val="20"/>
            <w:lang w:val="en-CA"/>
          </w:rPr>
          <w:t>EDRAP</w:t>
        </w:r>
      </w:ins>
      <w:ins w:id="1283" w:author="Ye-Kui Wang (yk1)" w:date="2021-02-19T17:06:00Z">
        <w:r w:rsidRPr="0007231B">
          <w:rPr>
            <w:rFonts w:eastAsia="SimSun"/>
            <w:sz w:val="20"/>
            <w:lang w:val="en-CA"/>
          </w:rPr>
          <w:t xml:space="preserve"> picture in decoding order.</w:t>
        </w:r>
      </w:ins>
    </w:p>
    <w:p w14:paraId="33DF1E83" w14:textId="3730B0C7" w:rsidR="0007231B" w:rsidRPr="0007231B" w:rsidRDefault="0007231B" w:rsidP="0007231B">
      <w:pPr>
        <w:tabs>
          <w:tab w:val="left" w:pos="794"/>
          <w:tab w:val="left" w:pos="1191"/>
          <w:tab w:val="left" w:pos="1588"/>
          <w:tab w:val="left" w:pos="1985"/>
        </w:tabs>
        <w:spacing w:before="86"/>
        <w:ind w:left="757" w:hanging="397"/>
        <w:rPr>
          <w:ins w:id="1284" w:author="Ye-Kui Wang (yk1)" w:date="2021-02-19T17:06:00Z"/>
          <w:rFonts w:eastAsia="SimSun"/>
          <w:sz w:val="20"/>
          <w:lang w:val="en-CA"/>
        </w:rPr>
      </w:pPr>
      <w:ins w:id="1285" w:author="Ye-Kui Wang (yk1)" w:date="2021-02-19T17:06:00Z">
        <w:r w:rsidRPr="0007231B">
          <w:rPr>
            <w:rFonts w:eastAsia="SimSun"/>
            <w:sz w:val="20"/>
            <w:lang w:val="en-CA"/>
          </w:rPr>
          <w:t>–</w:t>
        </w:r>
        <w:r w:rsidRPr="0007231B">
          <w:rPr>
            <w:rFonts w:eastAsia="SimSun"/>
            <w:sz w:val="20"/>
            <w:lang w:val="en-CA"/>
          </w:rPr>
          <w:tab/>
          <w:t xml:space="preserve">Any picture that is in the same layer and follows the </w:t>
        </w:r>
      </w:ins>
      <w:ins w:id="1286" w:author="Ye-Kui Wang (yk1)" w:date="2021-02-19T17:11:00Z">
        <w:r>
          <w:rPr>
            <w:rFonts w:eastAsia="SimSun"/>
            <w:sz w:val="20"/>
            <w:lang w:val="en-CA"/>
          </w:rPr>
          <w:t>EDRAP</w:t>
        </w:r>
      </w:ins>
      <w:ins w:id="1287" w:author="Ye-Kui Wang (yk1)" w:date="2021-02-19T17:06:00Z">
        <w:r w:rsidRPr="0007231B">
          <w:rPr>
            <w:rFonts w:eastAsia="SimSun"/>
            <w:sz w:val="20"/>
            <w:lang w:val="en-CA"/>
          </w:rPr>
          <w:t xml:space="preserve"> picture in decoding order and precedes the </w:t>
        </w:r>
      </w:ins>
      <w:ins w:id="1288" w:author="Ye-Kui Wang (yk1)" w:date="2021-02-19T17:11:00Z">
        <w:r>
          <w:rPr>
            <w:rFonts w:eastAsia="SimSun"/>
            <w:sz w:val="20"/>
            <w:lang w:val="en-CA"/>
          </w:rPr>
          <w:t>EDRAP</w:t>
        </w:r>
      </w:ins>
      <w:ins w:id="1289" w:author="Ye-Kui Wang (yk1)" w:date="2021-02-19T17:06:00Z">
        <w:r w:rsidRPr="0007231B">
          <w:rPr>
            <w:rFonts w:eastAsia="SimSun"/>
            <w:sz w:val="20"/>
            <w:lang w:val="en-CA"/>
          </w:rPr>
          <w:t xml:space="preserve"> picture in output order does not include, in the active entries of its reference picture lists, any picture that is in the same layer and precedes the </w:t>
        </w:r>
      </w:ins>
      <w:ins w:id="1290" w:author="Ye-Kui Wang (yk1)" w:date="2021-02-19T17:11:00Z">
        <w:r>
          <w:rPr>
            <w:rFonts w:eastAsia="SimSun"/>
            <w:sz w:val="20"/>
            <w:lang w:val="en-CA"/>
          </w:rPr>
          <w:t>EDRAP</w:t>
        </w:r>
      </w:ins>
      <w:ins w:id="1291" w:author="Ye-Kui Wang (yk1)" w:date="2021-02-19T17:06:00Z">
        <w:r w:rsidRPr="0007231B">
          <w:rPr>
            <w:rFonts w:eastAsia="SimSun"/>
            <w:sz w:val="20"/>
            <w:lang w:val="en-CA"/>
          </w:rPr>
          <w:t xml:space="preserve"> picture in decoding order, with the exception of the </w:t>
        </w:r>
        <w:proofErr w:type="spellStart"/>
        <w:r w:rsidRPr="0007231B">
          <w:rPr>
            <w:rFonts w:eastAsia="SimSun"/>
            <w:sz w:val="20"/>
            <w:lang w:val="en-CA"/>
          </w:rPr>
          <w:t>referenceablePictures</w:t>
        </w:r>
        <w:proofErr w:type="spellEnd"/>
        <w:r w:rsidRPr="0007231B">
          <w:rPr>
            <w:rFonts w:eastAsia="SimSun"/>
            <w:sz w:val="20"/>
            <w:lang w:val="en-CA"/>
          </w:rPr>
          <w:t>.</w:t>
        </w:r>
      </w:ins>
    </w:p>
    <w:p w14:paraId="11A24901" w14:textId="77777777" w:rsidR="0007231B" w:rsidRPr="0007231B" w:rsidRDefault="0007231B" w:rsidP="0007231B">
      <w:pPr>
        <w:tabs>
          <w:tab w:val="left" w:pos="794"/>
          <w:tab w:val="left" w:pos="1191"/>
          <w:tab w:val="left" w:pos="1588"/>
          <w:tab w:val="left" w:pos="1985"/>
        </w:tabs>
        <w:spacing w:before="86"/>
        <w:ind w:left="397" w:hanging="397"/>
        <w:rPr>
          <w:ins w:id="1292" w:author="Ye-Kui Wang (yk1)" w:date="2021-02-19T17:06:00Z"/>
          <w:rFonts w:eastAsia="SimSun"/>
          <w:sz w:val="20"/>
          <w:lang w:val="en-CA"/>
        </w:rPr>
      </w:pPr>
      <w:ins w:id="1293" w:author="Ye-Kui Wang (yk1)" w:date="2021-02-19T17:06:00Z">
        <w:r w:rsidRPr="0007231B">
          <w:rPr>
            <w:rFonts w:eastAsia="SimSun"/>
            <w:sz w:val="20"/>
            <w:lang w:val="en-CA"/>
          </w:rPr>
          <w:t>–</w:t>
        </w:r>
        <w:r w:rsidRPr="0007231B">
          <w:rPr>
            <w:rFonts w:eastAsia="SimSun"/>
            <w:sz w:val="20"/>
            <w:lang w:val="en-CA"/>
          </w:rPr>
          <w:tab/>
          <w:t xml:space="preserve">Any picture in the list </w:t>
        </w:r>
        <w:proofErr w:type="spellStart"/>
        <w:r w:rsidRPr="0007231B">
          <w:rPr>
            <w:rFonts w:eastAsia="SimSun"/>
            <w:sz w:val="20"/>
            <w:lang w:val="en-CA"/>
          </w:rPr>
          <w:t>referenceablePictures</w:t>
        </w:r>
        <w:proofErr w:type="spellEnd"/>
        <w:r w:rsidRPr="0007231B">
          <w:rPr>
            <w:rFonts w:eastAsia="SimSun"/>
            <w:sz w:val="20"/>
            <w:lang w:val="en-CA"/>
          </w:rPr>
          <w:t xml:space="preserve"> does not include, in the active entries of its reference picture lists, any picture that is in the same layer and is not a picture at an earlier position in the list </w:t>
        </w:r>
        <w:proofErr w:type="spellStart"/>
        <w:r w:rsidRPr="0007231B">
          <w:rPr>
            <w:rFonts w:eastAsia="SimSun"/>
            <w:sz w:val="20"/>
            <w:lang w:val="en-CA"/>
          </w:rPr>
          <w:t>referenceablePictures</w:t>
        </w:r>
        <w:proofErr w:type="spellEnd"/>
        <w:r w:rsidRPr="0007231B">
          <w:rPr>
            <w:rFonts w:eastAsia="SimSun"/>
            <w:sz w:val="20"/>
            <w:lang w:val="en-CA"/>
          </w:rPr>
          <w:t>.</w:t>
        </w:r>
      </w:ins>
    </w:p>
    <w:p w14:paraId="19D774CC" w14:textId="30767730" w:rsidR="0007231B" w:rsidRPr="0007231B" w:rsidRDefault="0007231B" w:rsidP="0007231B">
      <w:pPr>
        <w:spacing w:before="60" w:line="199" w:lineRule="exact"/>
        <w:ind w:left="720"/>
        <w:rPr>
          <w:ins w:id="1294" w:author="Ye-Kui Wang (yk1)" w:date="2021-02-19T17:06:00Z"/>
          <w:rFonts w:eastAsia="SimSun"/>
          <w:noProof/>
          <w:sz w:val="20"/>
          <w:lang w:val="en-CA"/>
        </w:rPr>
      </w:pPr>
      <w:ins w:id="1295" w:author="Ye-Kui Wang (yk1)" w:date="2021-02-19T17:06:00Z">
        <w:r w:rsidRPr="0007231B">
          <w:rPr>
            <w:rFonts w:eastAsia="SimSun"/>
            <w:noProof/>
            <w:sz w:val="20"/>
            <w:lang w:val="en-CA"/>
          </w:rPr>
          <w:t xml:space="preserve">NOTE – Consequenlty, the first picture in </w:t>
        </w:r>
        <w:proofErr w:type="spellStart"/>
        <w:r w:rsidRPr="0007231B">
          <w:rPr>
            <w:rFonts w:eastAsia="SimSun"/>
            <w:sz w:val="20"/>
            <w:lang w:val="en-CA"/>
          </w:rPr>
          <w:t>referenceablePictures</w:t>
        </w:r>
        <w:proofErr w:type="spellEnd"/>
        <w:r w:rsidRPr="0007231B">
          <w:rPr>
            <w:rFonts w:eastAsia="SimSun"/>
            <w:sz w:val="20"/>
            <w:lang w:val="en-CA"/>
          </w:rPr>
          <w:t xml:space="preserve">, even when it is </w:t>
        </w:r>
      </w:ins>
      <w:ins w:id="1296" w:author="Ye-Kui Wang (yk1)" w:date="2021-02-19T17:11:00Z">
        <w:r>
          <w:rPr>
            <w:rFonts w:eastAsia="SimSun"/>
            <w:sz w:val="20"/>
            <w:lang w:val="en-CA"/>
          </w:rPr>
          <w:t>an EDRAP</w:t>
        </w:r>
      </w:ins>
      <w:ins w:id="1297" w:author="Ye-Kui Wang (yk1)" w:date="2021-02-19T17:06:00Z">
        <w:r w:rsidRPr="0007231B">
          <w:rPr>
            <w:rFonts w:eastAsia="SimSun"/>
            <w:sz w:val="20"/>
            <w:lang w:val="en-CA"/>
          </w:rPr>
          <w:t xml:space="preserve"> picture instead of an IRAP picture, does not include any picture from the same layer in the active entries of its reference picture lists.</w:t>
        </w:r>
      </w:ins>
    </w:p>
    <w:p w14:paraId="79A869E2" w14:textId="348F3F1B" w:rsidR="0007231B" w:rsidRPr="0007231B" w:rsidRDefault="0007231B" w:rsidP="0007231B">
      <w:pPr>
        <w:tabs>
          <w:tab w:val="left" w:pos="794"/>
          <w:tab w:val="left" w:pos="1191"/>
          <w:tab w:val="left" w:pos="1588"/>
          <w:tab w:val="left" w:pos="1985"/>
        </w:tabs>
        <w:rPr>
          <w:ins w:id="1298" w:author="Ye-Kui Wang (yk1)" w:date="2021-02-19T17:06:00Z"/>
          <w:rFonts w:eastAsia="SimSun"/>
          <w:sz w:val="20"/>
          <w:lang w:val="en-CA"/>
        </w:rPr>
      </w:pPr>
      <w:proofErr w:type="spellStart"/>
      <w:ins w:id="1299" w:author="Ye-Kui Wang (yk1)" w:date="2021-02-19T17:07:00Z">
        <w:r>
          <w:rPr>
            <w:rFonts w:eastAsia="SimSun"/>
            <w:b/>
            <w:sz w:val="20"/>
            <w:lang w:val="en-CA"/>
          </w:rPr>
          <w:t>edrap_</w:t>
        </w:r>
      </w:ins>
      <w:ins w:id="1300" w:author="Ye-Kui Wang (yk1)" w:date="2021-02-19T17:06:00Z">
        <w:r w:rsidRPr="0007231B">
          <w:rPr>
            <w:rFonts w:eastAsia="SimSun"/>
            <w:b/>
            <w:sz w:val="20"/>
            <w:lang w:val="en-CA"/>
          </w:rPr>
          <w:t>rap_id_in_clvs</w:t>
        </w:r>
        <w:proofErr w:type="spellEnd"/>
        <w:r w:rsidRPr="0007231B">
          <w:rPr>
            <w:rFonts w:eastAsia="SimSun"/>
            <w:sz w:val="20"/>
            <w:lang w:val="en-CA"/>
          </w:rPr>
          <w:t xml:space="preserve"> specifies the RAP picture identifier, denoted as </w:t>
        </w:r>
        <w:proofErr w:type="spellStart"/>
        <w:r w:rsidRPr="0007231B">
          <w:rPr>
            <w:rFonts w:eastAsia="SimSun"/>
            <w:sz w:val="20"/>
            <w:lang w:val="en-CA"/>
          </w:rPr>
          <w:t>RapPicId</w:t>
        </w:r>
        <w:proofErr w:type="spellEnd"/>
        <w:r w:rsidRPr="0007231B">
          <w:rPr>
            <w:rFonts w:eastAsia="SimSun"/>
            <w:sz w:val="20"/>
            <w:lang w:val="en-CA"/>
          </w:rPr>
          <w:t xml:space="preserve">, of the </w:t>
        </w:r>
      </w:ins>
      <w:ins w:id="1301" w:author="Ye-Kui Wang (yk1)" w:date="2021-02-19T17:11:00Z">
        <w:r>
          <w:rPr>
            <w:rFonts w:eastAsia="SimSun"/>
            <w:sz w:val="20"/>
            <w:lang w:val="en-CA"/>
          </w:rPr>
          <w:t>EDRAP</w:t>
        </w:r>
      </w:ins>
      <w:ins w:id="1302" w:author="Ye-Kui Wang (yk1)" w:date="2021-02-19T17:06:00Z">
        <w:r w:rsidRPr="0007231B">
          <w:rPr>
            <w:rFonts w:eastAsia="SimSun"/>
            <w:sz w:val="20"/>
            <w:lang w:val="en-CA"/>
          </w:rPr>
          <w:t xml:space="preserve"> picture.</w:t>
        </w:r>
      </w:ins>
    </w:p>
    <w:p w14:paraId="4CF2F0A5" w14:textId="3A8BAB15" w:rsidR="0007231B" w:rsidRPr="0007231B" w:rsidRDefault="0007231B" w:rsidP="0007231B">
      <w:pPr>
        <w:tabs>
          <w:tab w:val="left" w:pos="794"/>
          <w:tab w:val="left" w:pos="1191"/>
          <w:tab w:val="left" w:pos="1588"/>
          <w:tab w:val="left" w:pos="1985"/>
        </w:tabs>
        <w:rPr>
          <w:ins w:id="1303" w:author="Ye-Kui Wang (yk1)" w:date="2021-02-19T17:06:00Z"/>
          <w:rFonts w:eastAsia="SimSun"/>
          <w:sz w:val="20"/>
          <w:lang w:val="en-CA"/>
        </w:rPr>
      </w:pPr>
      <w:bookmarkStart w:id="1304" w:name="_Hlk52220472"/>
      <w:ins w:id="1305" w:author="Ye-Kui Wang (yk1)" w:date="2021-02-19T17:06:00Z">
        <w:r w:rsidRPr="0007231B">
          <w:rPr>
            <w:rFonts w:eastAsia="SimSun"/>
            <w:sz w:val="20"/>
            <w:lang w:val="en-CA"/>
          </w:rPr>
          <w:t xml:space="preserve">Each IRAP or </w:t>
        </w:r>
      </w:ins>
      <w:ins w:id="1306" w:author="Ye-Kui Wang (yk1)" w:date="2021-02-19T17:11:00Z">
        <w:r>
          <w:rPr>
            <w:rFonts w:eastAsia="SimSun"/>
            <w:sz w:val="20"/>
            <w:lang w:val="en-CA"/>
          </w:rPr>
          <w:t>EDRAP</w:t>
        </w:r>
      </w:ins>
      <w:ins w:id="1307" w:author="Ye-Kui Wang (yk1)" w:date="2021-02-19T17:06:00Z">
        <w:r w:rsidRPr="0007231B">
          <w:rPr>
            <w:rFonts w:eastAsia="SimSun"/>
            <w:sz w:val="20"/>
            <w:lang w:val="en-CA"/>
          </w:rPr>
          <w:t xml:space="preserve"> picture is associated with a </w:t>
        </w:r>
        <w:proofErr w:type="spellStart"/>
        <w:r w:rsidRPr="0007231B">
          <w:rPr>
            <w:rFonts w:eastAsia="SimSun"/>
            <w:sz w:val="20"/>
            <w:lang w:val="en-CA"/>
          </w:rPr>
          <w:t>RapPicId</w:t>
        </w:r>
        <w:proofErr w:type="spellEnd"/>
        <w:r w:rsidRPr="0007231B">
          <w:rPr>
            <w:rFonts w:eastAsia="SimSun"/>
            <w:sz w:val="20"/>
            <w:lang w:val="en-CA"/>
          </w:rPr>
          <w:t xml:space="preserve"> value. The </w:t>
        </w:r>
        <w:proofErr w:type="spellStart"/>
        <w:r w:rsidRPr="0007231B">
          <w:rPr>
            <w:rFonts w:eastAsia="SimSun"/>
            <w:sz w:val="20"/>
            <w:lang w:val="en-CA"/>
          </w:rPr>
          <w:t>RapPicId</w:t>
        </w:r>
        <w:proofErr w:type="spellEnd"/>
        <w:r w:rsidRPr="0007231B">
          <w:rPr>
            <w:rFonts w:eastAsia="SimSun"/>
            <w:sz w:val="20"/>
            <w:lang w:val="en-CA"/>
          </w:rPr>
          <w:t xml:space="preserve"> value for an IRAP picture is inferred to be equal to 0. The </w:t>
        </w:r>
        <w:proofErr w:type="spellStart"/>
        <w:r w:rsidRPr="0007231B">
          <w:rPr>
            <w:rFonts w:eastAsia="SimSun"/>
            <w:sz w:val="20"/>
            <w:lang w:val="en-CA"/>
          </w:rPr>
          <w:t>RapPicId</w:t>
        </w:r>
        <w:proofErr w:type="spellEnd"/>
        <w:r w:rsidRPr="0007231B">
          <w:rPr>
            <w:rFonts w:eastAsia="SimSun"/>
            <w:sz w:val="20"/>
            <w:lang w:val="en-CA"/>
          </w:rPr>
          <w:t xml:space="preserve"> values for any two IRAP or </w:t>
        </w:r>
      </w:ins>
      <w:ins w:id="1308" w:author="Ye-Kui Wang (yk1)" w:date="2021-02-19T17:11:00Z">
        <w:r>
          <w:rPr>
            <w:rFonts w:eastAsia="SimSun"/>
            <w:sz w:val="20"/>
            <w:lang w:val="en-CA"/>
          </w:rPr>
          <w:t>EDRAP</w:t>
        </w:r>
      </w:ins>
      <w:ins w:id="1309" w:author="Ye-Kui Wang (yk1)" w:date="2021-02-19T17:06:00Z">
        <w:r w:rsidRPr="0007231B">
          <w:rPr>
            <w:rFonts w:eastAsia="SimSun"/>
            <w:sz w:val="20"/>
            <w:lang w:val="en-CA"/>
          </w:rPr>
          <w:t xml:space="preserve"> pictures within a CLVS shall be different.</w:t>
        </w:r>
        <w:bookmarkEnd w:id="1304"/>
      </w:ins>
    </w:p>
    <w:p w14:paraId="1F06D95D" w14:textId="24279B25" w:rsidR="0007231B" w:rsidRPr="0007231B" w:rsidRDefault="0007231B" w:rsidP="0007231B">
      <w:pPr>
        <w:tabs>
          <w:tab w:val="left" w:pos="794"/>
          <w:tab w:val="left" w:pos="1191"/>
          <w:tab w:val="left" w:pos="1588"/>
          <w:tab w:val="left" w:pos="1985"/>
        </w:tabs>
        <w:rPr>
          <w:ins w:id="1310" w:author="Ye-Kui Wang (yk1)" w:date="2021-02-19T17:06:00Z"/>
          <w:rFonts w:eastAsia="Malgun Gothic"/>
          <w:noProof/>
          <w:sz w:val="20"/>
          <w:lang w:val="en-GB"/>
        </w:rPr>
      </w:pPr>
      <w:ins w:id="1311" w:author="Ye-Kui Wang (yk1)" w:date="2021-02-19T17:07:00Z">
        <w:r>
          <w:rPr>
            <w:rFonts w:eastAsia="SimSun"/>
            <w:b/>
            <w:bCs/>
            <w:sz w:val="20"/>
            <w:lang w:val="en-CA"/>
          </w:rPr>
          <w:t>edrap_</w:t>
        </w:r>
      </w:ins>
      <w:ins w:id="1312" w:author="Ye-Kui Wang (yk1)" w:date="2021-02-19T17:06:00Z">
        <w:r w:rsidRPr="0007231B">
          <w:rPr>
            <w:rFonts w:eastAsia="SimSun"/>
            <w:b/>
            <w:bCs/>
            <w:sz w:val="20"/>
            <w:lang w:val="en-CA"/>
          </w:rPr>
          <w:t>reserved_zero_12bits</w:t>
        </w:r>
        <w:r w:rsidRPr="0007231B">
          <w:rPr>
            <w:rFonts w:eastAsia="Malgun Gothic"/>
            <w:noProof/>
            <w:sz w:val="20"/>
            <w:lang w:val="en-GB"/>
          </w:rPr>
          <w:t xml:space="preserve"> shall be equal to 0</w:t>
        </w:r>
        <w:r w:rsidRPr="0007231B">
          <w:rPr>
            <w:rFonts w:eastAsia="SimSun"/>
            <w:bCs/>
            <w:noProof/>
            <w:sz w:val="20"/>
            <w:lang w:val="en-GB"/>
          </w:rPr>
          <w:t xml:space="preserve"> in bitstreams conforming to this version of this Specification. Other values for </w:t>
        </w:r>
      </w:ins>
      <w:ins w:id="1313" w:author="Ye-Kui Wang (yk1)" w:date="2021-02-19T17:07:00Z">
        <w:r>
          <w:rPr>
            <w:rFonts w:eastAsia="SimSun"/>
            <w:bCs/>
            <w:noProof/>
            <w:sz w:val="20"/>
            <w:lang w:val="en-GB"/>
          </w:rPr>
          <w:t>edrap_</w:t>
        </w:r>
      </w:ins>
      <w:ins w:id="1314" w:author="Ye-Kui Wang (yk1)" w:date="2021-02-19T17:06:00Z">
        <w:r w:rsidRPr="0007231B">
          <w:rPr>
            <w:rFonts w:eastAsia="SimSun"/>
            <w:bCs/>
            <w:noProof/>
            <w:sz w:val="20"/>
            <w:lang w:val="en-GB"/>
          </w:rPr>
          <w:t xml:space="preserve">reserved_zero_12bits are reserved for future use by ITU-T | ISO/IEC. Decoders shall ignore the value of </w:t>
        </w:r>
      </w:ins>
      <w:ins w:id="1315" w:author="Ye-Kui Wang (yk1)" w:date="2021-02-19T17:07:00Z">
        <w:r>
          <w:rPr>
            <w:rFonts w:eastAsia="SimSun"/>
            <w:bCs/>
            <w:noProof/>
            <w:sz w:val="20"/>
            <w:lang w:val="en-GB"/>
          </w:rPr>
          <w:t>edrap_</w:t>
        </w:r>
      </w:ins>
      <w:ins w:id="1316" w:author="Ye-Kui Wang (yk1)" w:date="2021-02-19T17:06:00Z">
        <w:r w:rsidRPr="0007231B">
          <w:rPr>
            <w:rFonts w:eastAsia="SimSun"/>
            <w:bCs/>
            <w:noProof/>
            <w:sz w:val="20"/>
            <w:lang w:val="en-GB"/>
          </w:rPr>
          <w:t>reserved_zero_12bits</w:t>
        </w:r>
        <w:r w:rsidRPr="0007231B">
          <w:rPr>
            <w:rFonts w:eastAsia="Malgun Gothic"/>
            <w:noProof/>
            <w:sz w:val="20"/>
            <w:lang w:val="en-GB"/>
          </w:rPr>
          <w:t>.</w:t>
        </w:r>
      </w:ins>
    </w:p>
    <w:p w14:paraId="64CD7C15" w14:textId="05E0E416" w:rsidR="0007231B" w:rsidRPr="0007231B" w:rsidRDefault="0007231B" w:rsidP="0007231B">
      <w:pPr>
        <w:tabs>
          <w:tab w:val="left" w:pos="794"/>
          <w:tab w:val="left" w:pos="1191"/>
          <w:tab w:val="left" w:pos="1588"/>
          <w:tab w:val="left" w:pos="1985"/>
        </w:tabs>
        <w:rPr>
          <w:ins w:id="1317" w:author="Ye-Kui Wang (yk1)" w:date="2021-02-19T17:06:00Z"/>
          <w:rFonts w:eastAsia="SimSun"/>
          <w:sz w:val="20"/>
          <w:lang w:val="en-CA"/>
        </w:rPr>
      </w:pPr>
      <w:ins w:id="1318" w:author="Ye-Kui Wang (yk1)" w:date="2021-02-19T17:07:00Z">
        <w:r>
          <w:rPr>
            <w:rFonts w:eastAsia="SimSun"/>
            <w:b/>
            <w:bCs/>
            <w:sz w:val="20"/>
            <w:lang w:val="en-CA"/>
          </w:rPr>
          <w:lastRenderedPageBreak/>
          <w:t>edrap_</w:t>
        </w:r>
      </w:ins>
      <w:ins w:id="1319" w:author="Ye-Kui Wang (yk1)" w:date="2021-02-19T17:06:00Z">
        <w:r w:rsidRPr="0007231B">
          <w:rPr>
            <w:rFonts w:eastAsia="SimSun"/>
            <w:b/>
            <w:bCs/>
            <w:sz w:val="20"/>
            <w:lang w:val="en-CA"/>
          </w:rPr>
          <w:t>num_ref_rap_pics_minus1</w:t>
        </w:r>
        <w:r w:rsidRPr="0007231B">
          <w:rPr>
            <w:rFonts w:eastAsia="SimSun"/>
            <w:sz w:val="20"/>
            <w:lang w:val="en-CA"/>
          </w:rPr>
          <w:t xml:space="preserve"> plus 1 indicates the number of </w:t>
        </w:r>
        <w:bookmarkStart w:id="1320" w:name="_Hlk52220130"/>
        <w:r w:rsidRPr="0007231B">
          <w:rPr>
            <w:rFonts w:eastAsia="SimSun"/>
            <w:sz w:val="20"/>
            <w:lang w:val="en-CA"/>
          </w:rPr>
          <w:t xml:space="preserve">IRAP or </w:t>
        </w:r>
      </w:ins>
      <w:ins w:id="1321" w:author="Ye-Kui Wang (yk1)" w:date="2021-02-19T17:11:00Z">
        <w:r>
          <w:rPr>
            <w:rFonts w:eastAsia="SimSun"/>
            <w:sz w:val="20"/>
            <w:lang w:val="en-CA"/>
          </w:rPr>
          <w:t>EDRAP</w:t>
        </w:r>
      </w:ins>
      <w:ins w:id="1322" w:author="Ye-Kui Wang (yk1)" w:date="2021-02-19T17:06:00Z">
        <w:r w:rsidRPr="0007231B">
          <w:rPr>
            <w:rFonts w:eastAsia="SimSun"/>
            <w:sz w:val="20"/>
            <w:lang w:val="en-CA"/>
          </w:rPr>
          <w:t xml:space="preserve"> pictures that are within the same CLVS as the </w:t>
        </w:r>
      </w:ins>
      <w:ins w:id="1323" w:author="Ye-Kui Wang (yk1)" w:date="2021-02-19T17:11:00Z">
        <w:r>
          <w:rPr>
            <w:rFonts w:eastAsia="SimSun"/>
            <w:sz w:val="20"/>
            <w:lang w:val="en-CA"/>
          </w:rPr>
          <w:t>EDRAP</w:t>
        </w:r>
      </w:ins>
      <w:ins w:id="1324" w:author="Ye-Kui Wang (yk1)" w:date="2021-02-19T17:06:00Z">
        <w:r w:rsidRPr="0007231B">
          <w:rPr>
            <w:rFonts w:eastAsia="SimSun"/>
            <w:sz w:val="20"/>
            <w:lang w:val="en-CA"/>
          </w:rPr>
          <w:t xml:space="preserve"> picture and may be included in the active entries of the reference picture lists of the </w:t>
        </w:r>
      </w:ins>
      <w:ins w:id="1325" w:author="Ye-Kui Wang (yk1)" w:date="2021-02-19T17:11:00Z">
        <w:r>
          <w:rPr>
            <w:rFonts w:eastAsia="SimSun"/>
            <w:sz w:val="20"/>
            <w:lang w:val="en-CA"/>
          </w:rPr>
          <w:t>EDRAP</w:t>
        </w:r>
      </w:ins>
      <w:ins w:id="1326" w:author="Ye-Kui Wang (yk1)" w:date="2021-02-19T17:06:00Z">
        <w:r w:rsidRPr="0007231B">
          <w:rPr>
            <w:rFonts w:eastAsia="SimSun"/>
            <w:sz w:val="20"/>
            <w:lang w:val="en-CA"/>
          </w:rPr>
          <w:t xml:space="preserve"> picture</w:t>
        </w:r>
        <w:bookmarkEnd w:id="1320"/>
        <w:r w:rsidRPr="0007231B">
          <w:rPr>
            <w:rFonts w:eastAsia="SimSun"/>
            <w:sz w:val="20"/>
            <w:lang w:val="en-CA"/>
          </w:rPr>
          <w:t>.</w:t>
        </w:r>
      </w:ins>
    </w:p>
    <w:p w14:paraId="3A1E0D6B" w14:textId="1176EAE1" w:rsidR="0007231B" w:rsidRPr="0007231B" w:rsidRDefault="0007231B" w:rsidP="0007231B">
      <w:pPr>
        <w:tabs>
          <w:tab w:val="left" w:pos="794"/>
          <w:tab w:val="left" w:pos="1191"/>
          <w:tab w:val="left" w:pos="1588"/>
          <w:tab w:val="left" w:pos="1985"/>
        </w:tabs>
        <w:rPr>
          <w:ins w:id="1327" w:author="Ye-Kui Wang (yk1)" w:date="2021-02-19T17:06:00Z"/>
          <w:rFonts w:eastAsia="SimSun"/>
          <w:sz w:val="20"/>
          <w:lang w:val="en-CA"/>
        </w:rPr>
      </w:pPr>
      <w:proofErr w:type="spellStart"/>
      <w:ins w:id="1328" w:author="Ye-Kui Wang (yk1)" w:date="2021-02-19T17:07:00Z">
        <w:r>
          <w:rPr>
            <w:rFonts w:eastAsia="SimSun"/>
            <w:b/>
            <w:bCs/>
            <w:sz w:val="20"/>
            <w:lang w:val="en-CA"/>
          </w:rPr>
          <w:t>edrap_</w:t>
        </w:r>
      </w:ins>
      <w:ins w:id="1329" w:author="Ye-Kui Wang (yk1)" w:date="2021-02-19T17:06:00Z">
        <w:r w:rsidRPr="0007231B">
          <w:rPr>
            <w:rFonts w:eastAsia="SimSun"/>
            <w:b/>
            <w:bCs/>
            <w:sz w:val="20"/>
            <w:lang w:val="en-CA"/>
          </w:rPr>
          <w:t>ref_rap_id</w:t>
        </w:r>
        <w:proofErr w:type="spellEnd"/>
        <w:r w:rsidRPr="0007231B">
          <w:rPr>
            <w:rFonts w:eastAsia="SimSun"/>
            <w:sz w:val="20"/>
            <w:lang w:val="en-CA"/>
          </w:rPr>
          <w:t xml:space="preserve">[ i ] indicates </w:t>
        </w:r>
        <w:proofErr w:type="spellStart"/>
        <w:r w:rsidRPr="0007231B">
          <w:rPr>
            <w:rFonts w:eastAsia="SimSun"/>
            <w:sz w:val="20"/>
            <w:lang w:val="en-CA"/>
          </w:rPr>
          <w:t>RapPicId</w:t>
        </w:r>
        <w:proofErr w:type="spellEnd"/>
        <w:r w:rsidRPr="0007231B">
          <w:rPr>
            <w:rFonts w:eastAsia="SimSun"/>
            <w:sz w:val="20"/>
            <w:lang w:val="en-CA"/>
          </w:rPr>
          <w:t xml:space="preserve"> of the i-</w:t>
        </w:r>
        <w:proofErr w:type="spellStart"/>
        <w:r w:rsidRPr="0007231B">
          <w:rPr>
            <w:rFonts w:eastAsia="SimSun"/>
            <w:sz w:val="20"/>
            <w:lang w:val="en-CA"/>
          </w:rPr>
          <w:t>th</w:t>
        </w:r>
        <w:proofErr w:type="spellEnd"/>
        <w:r w:rsidRPr="0007231B">
          <w:rPr>
            <w:rFonts w:eastAsia="SimSun"/>
            <w:sz w:val="20"/>
            <w:lang w:val="en-CA"/>
          </w:rPr>
          <w:t xml:space="preserve"> IRAP or </w:t>
        </w:r>
      </w:ins>
      <w:ins w:id="1330" w:author="Ye-Kui Wang (yk1)" w:date="2021-02-19T17:11:00Z">
        <w:r>
          <w:rPr>
            <w:rFonts w:eastAsia="SimSun"/>
            <w:sz w:val="20"/>
            <w:lang w:val="en-CA"/>
          </w:rPr>
          <w:t>EDRAP</w:t>
        </w:r>
      </w:ins>
      <w:ins w:id="1331" w:author="Ye-Kui Wang (yk1)" w:date="2021-02-19T17:06:00Z">
        <w:r w:rsidRPr="0007231B">
          <w:rPr>
            <w:rFonts w:eastAsia="SimSun"/>
            <w:sz w:val="20"/>
            <w:lang w:val="en-CA"/>
          </w:rPr>
          <w:t xml:space="preserve"> picture that is within the same CLVS as the </w:t>
        </w:r>
      </w:ins>
      <w:ins w:id="1332" w:author="Ye-Kui Wang (yk1)" w:date="2021-02-19T17:11:00Z">
        <w:r>
          <w:rPr>
            <w:rFonts w:eastAsia="SimSun"/>
            <w:sz w:val="20"/>
            <w:lang w:val="en-CA"/>
          </w:rPr>
          <w:t>EDRAP</w:t>
        </w:r>
      </w:ins>
      <w:ins w:id="1333" w:author="Ye-Kui Wang (yk1)" w:date="2021-02-19T17:06:00Z">
        <w:r w:rsidRPr="0007231B">
          <w:rPr>
            <w:rFonts w:eastAsia="SimSun"/>
            <w:sz w:val="20"/>
            <w:lang w:val="en-CA"/>
          </w:rPr>
          <w:t xml:space="preserve"> picture and may be included in the active entries of the reference picture lists of the </w:t>
        </w:r>
      </w:ins>
      <w:ins w:id="1334" w:author="Ye-Kui Wang (yk1)" w:date="2021-02-19T17:11:00Z">
        <w:r>
          <w:rPr>
            <w:rFonts w:eastAsia="SimSun"/>
            <w:sz w:val="20"/>
            <w:lang w:val="en-CA"/>
          </w:rPr>
          <w:t>EDRAP</w:t>
        </w:r>
      </w:ins>
      <w:ins w:id="1335" w:author="Ye-Kui Wang (yk1)" w:date="2021-02-19T17:06:00Z">
        <w:r w:rsidRPr="0007231B">
          <w:rPr>
            <w:rFonts w:eastAsia="SimSun"/>
            <w:sz w:val="20"/>
            <w:lang w:val="en-CA"/>
          </w:rPr>
          <w:t xml:space="preserve"> picture.</w:t>
        </w:r>
      </w:ins>
    </w:p>
    <w:p w14:paraId="32EAF635" w14:textId="77777777" w:rsidR="007F1F8B" w:rsidRPr="00953EAD" w:rsidRDefault="007F1F8B" w:rsidP="00953EAD">
      <w:pPr>
        <w:rPr>
          <w:bCs/>
          <w:noProof/>
          <w:sz w:val="20"/>
        </w:rPr>
      </w:pPr>
    </w:p>
    <w:sectPr w:rsidR="007F1F8B" w:rsidRPr="00953EAD" w:rsidSect="002C6908">
      <w:footerReference w:type="default" r:id="rId14"/>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9DEAA" w14:textId="77777777" w:rsidR="00DA1C2C" w:rsidRDefault="00DA1C2C">
      <w:r>
        <w:separator/>
      </w:r>
    </w:p>
  </w:endnote>
  <w:endnote w:type="continuationSeparator" w:id="0">
    <w:p w14:paraId="5393A217" w14:textId="77777777" w:rsidR="00DA1C2C" w:rsidRDefault="00DA1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0FB46F95" w:rsidR="00BB1FE0" w:rsidRPr="00C00DDE" w:rsidRDefault="00BB1FE0"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ins w:id="1336" w:author="Gary Sullivan" w:date="2021-04-24T14:49:00Z">
      <w:r w:rsidR="002C6908">
        <w:rPr>
          <w:rStyle w:val="PageNumber"/>
          <w:noProof/>
        </w:rPr>
        <w:t>2021-03-05</w:t>
      </w:r>
    </w:ins>
    <w:del w:id="1337" w:author="Gary Sullivan" w:date="2021-04-24T14:49:00Z">
      <w:r w:rsidR="00537171" w:rsidDel="002C6908">
        <w:rPr>
          <w:rStyle w:val="PageNumber"/>
          <w:noProof/>
        </w:rPr>
        <w:delText>2021-02-24</w:delText>
      </w:r>
    </w:del>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654C7" w14:textId="77777777" w:rsidR="00DA1C2C" w:rsidRDefault="00DA1C2C">
      <w:r>
        <w:separator/>
      </w:r>
    </w:p>
  </w:footnote>
  <w:footnote w:type="continuationSeparator" w:id="0">
    <w:p w14:paraId="4F8866A5" w14:textId="77777777" w:rsidR="00DA1C2C" w:rsidRDefault="00DA1C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B213D"/>
    <w:multiLevelType w:val="multilevel"/>
    <w:tmpl w:val="D01EB04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2474D"/>
    <w:multiLevelType w:val="multilevel"/>
    <w:tmpl w:val="220472E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4503E4"/>
    <w:multiLevelType w:val="multilevel"/>
    <w:tmpl w:val="CAAA58FC"/>
    <w:lvl w:ilvl="0">
      <w:start w:val="8"/>
      <w:numFmt w:val="decimal"/>
      <w:lvlText w:val="%1"/>
      <w:lvlJc w:val="left"/>
      <w:pPr>
        <w:ind w:left="394" w:hanging="394"/>
      </w:pPr>
      <w:rPr>
        <w:rFonts w:hint="default"/>
      </w:rPr>
    </w:lvl>
    <w:lvl w:ilvl="1">
      <w:start w:val="18"/>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2"/>
  </w:num>
  <w:num w:numId="4">
    <w:abstractNumId w:val="10"/>
  </w:num>
  <w:num w:numId="5">
    <w:abstractNumId w:val="11"/>
  </w:num>
  <w:num w:numId="6">
    <w:abstractNumId w:val="6"/>
  </w:num>
  <w:num w:numId="7">
    <w:abstractNumId w:val="7"/>
  </w:num>
  <w:num w:numId="8">
    <w:abstractNumId w:val="6"/>
  </w:num>
  <w:num w:numId="9">
    <w:abstractNumId w:val="1"/>
  </w:num>
  <w:num w:numId="10">
    <w:abstractNumId w:val="5"/>
  </w:num>
  <w:num w:numId="11">
    <w:abstractNumId w:val="4"/>
  </w:num>
  <w:num w:numId="12">
    <w:abstractNumId w:val="8"/>
  </w:num>
  <w:num w:numId="13">
    <w:abstractNumId w:val="9"/>
  </w:num>
  <w:num w:numId="14">
    <w:abstractNumId w:val="3"/>
  </w:num>
  <w:num w:numId="15">
    <w:abstractNumId w:val="2"/>
  </w:num>
  <w:num w:numId="16">
    <w:abstractNumId w:val="15"/>
  </w:num>
  <w:num w:numId="17">
    <w:abstractNumId w:val="13"/>
  </w:num>
  <w:num w:numId="1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1)">
    <w15:presenceInfo w15:providerId="None" w15:userId="Ye-Kui Wang (yk1)"/>
  </w15:person>
  <w15:person w15:author="Jill Boyce">
    <w15:presenceInfo w15:providerId="None" w15:userId="Jill Boyce"/>
  </w15:person>
  <w15:person w15:author="Ye-Kui Wang (yk2)">
    <w15:presenceInfo w15:providerId="None" w15:userId="Ye-Kui Wang (yk2)"/>
  </w15:person>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458BC"/>
    <w:rsid w:val="00045C41"/>
    <w:rsid w:val="00046C03"/>
    <w:rsid w:val="00065039"/>
    <w:rsid w:val="0007231B"/>
    <w:rsid w:val="0007614F"/>
    <w:rsid w:val="00080E4C"/>
    <w:rsid w:val="00081398"/>
    <w:rsid w:val="00084393"/>
    <w:rsid w:val="00094479"/>
    <w:rsid w:val="000962AC"/>
    <w:rsid w:val="000A63D7"/>
    <w:rsid w:val="000B0C0F"/>
    <w:rsid w:val="000B1C6B"/>
    <w:rsid w:val="000B4FF9"/>
    <w:rsid w:val="000B7B83"/>
    <w:rsid w:val="000C09AC"/>
    <w:rsid w:val="000C2BAA"/>
    <w:rsid w:val="000E00F3"/>
    <w:rsid w:val="000E5B26"/>
    <w:rsid w:val="000F158C"/>
    <w:rsid w:val="00102F3D"/>
    <w:rsid w:val="00124E38"/>
    <w:rsid w:val="0012580B"/>
    <w:rsid w:val="00131F90"/>
    <w:rsid w:val="0013458C"/>
    <w:rsid w:val="0013526E"/>
    <w:rsid w:val="00136713"/>
    <w:rsid w:val="00146152"/>
    <w:rsid w:val="00155526"/>
    <w:rsid w:val="00171371"/>
    <w:rsid w:val="00175A24"/>
    <w:rsid w:val="00187E58"/>
    <w:rsid w:val="001A297E"/>
    <w:rsid w:val="001A368E"/>
    <w:rsid w:val="001A7329"/>
    <w:rsid w:val="001A792F"/>
    <w:rsid w:val="001B4E28"/>
    <w:rsid w:val="001C3525"/>
    <w:rsid w:val="001C3AFB"/>
    <w:rsid w:val="001D07F0"/>
    <w:rsid w:val="001D1BD2"/>
    <w:rsid w:val="001E0248"/>
    <w:rsid w:val="001E02BE"/>
    <w:rsid w:val="001E17E7"/>
    <w:rsid w:val="001E3B37"/>
    <w:rsid w:val="001E5B27"/>
    <w:rsid w:val="001F2594"/>
    <w:rsid w:val="002055A6"/>
    <w:rsid w:val="00206460"/>
    <w:rsid w:val="002069B4"/>
    <w:rsid w:val="00215DFC"/>
    <w:rsid w:val="002212DF"/>
    <w:rsid w:val="00222CD4"/>
    <w:rsid w:val="00225016"/>
    <w:rsid w:val="002253CA"/>
    <w:rsid w:val="002264A6"/>
    <w:rsid w:val="00227BA7"/>
    <w:rsid w:val="0023011C"/>
    <w:rsid w:val="002375C1"/>
    <w:rsid w:val="00247E1E"/>
    <w:rsid w:val="00263398"/>
    <w:rsid w:val="00263B99"/>
    <w:rsid w:val="002647D8"/>
    <w:rsid w:val="00266F06"/>
    <w:rsid w:val="00275BCF"/>
    <w:rsid w:val="00280114"/>
    <w:rsid w:val="00280613"/>
    <w:rsid w:val="00291E36"/>
    <w:rsid w:val="00292257"/>
    <w:rsid w:val="002A54E0"/>
    <w:rsid w:val="002B1595"/>
    <w:rsid w:val="002B191D"/>
    <w:rsid w:val="002B2E83"/>
    <w:rsid w:val="002C6908"/>
    <w:rsid w:val="002D0AF6"/>
    <w:rsid w:val="002E3617"/>
    <w:rsid w:val="002F164D"/>
    <w:rsid w:val="003021BC"/>
    <w:rsid w:val="00306206"/>
    <w:rsid w:val="003067FE"/>
    <w:rsid w:val="003122EC"/>
    <w:rsid w:val="00317D85"/>
    <w:rsid w:val="00327C56"/>
    <w:rsid w:val="003301B4"/>
    <w:rsid w:val="003315A1"/>
    <w:rsid w:val="003373EC"/>
    <w:rsid w:val="00342FF4"/>
    <w:rsid w:val="00344E5A"/>
    <w:rsid w:val="00346148"/>
    <w:rsid w:val="003608A8"/>
    <w:rsid w:val="003669EA"/>
    <w:rsid w:val="003706CC"/>
    <w:rsid w:val="00377710"/>
    <w:rsid w:val="003A2D8E"/>
    <w:rsid w:val="003A7CE6"/>
    <w:rsid w:val="003C20E4"/>
    <w:rsid w:val="003D6342"/>
    <w:rsid w:val="003E6F90"/>
    <w:rsid w:val="003E73ED"/>
    <w:rsid w:val="003F5D0F"/>
    <w:rsid w:val="00403C9F"/>
    <w:rsid w:val="00414101"/>
    <w:rsid w:val="004219CF"/>
    <w:rsid w:val="004234F0"/>
    <w:rsid w:val="00427EEC"/>
    <w:rsid w:val="00433DDB"/>
    <w:rsid w:val="00435A29"/>
    <w:rsid w:val="00437619"/>
    <w:rsid w:val="00450C30"/>
    <w:rsid w:val="00465A1E"/>
    <w:rsid w:val="0049445A"/>
    <w:rsid w:val="004A2560"/>
    <w:rsid w:val="004A2A63"/>
    <w:rsid w:val="004B210C"/>
    <w:rsid w:val="004B5A6F"/>
    <w:rsid w:val="004B6170"/>
    <w:rsid w:val="004D405F"/>
    <w:rsid w:val="004E4F4F"/>
    <w:rsid w:val="004E6789"/>
    <w:rsid w:val="004F61E3"/>
    <w:rsid w:val="00502E10"/>
    <w:rsid w:val="0050354E"/>
    <w:rsid w:val="0051015C"/>
    <w:rsid w:val="00513683"/>
    <w:rsid w:val="00516CF1"/>
    <w:rsid w:val="00531AE9"/>
    <w:rsid w:val="00536188"/>
    <w:rsid w:val="00537171"/>
    <w:rsid w:val="00550A66"/>
    <w:rsid w:val="00567EC7"/>
    <w:rsid w:val="00570013"/>
    <w:rsid w:val="00572FBD"/>
    <w:rsid w:val="005753EC"/>
    <w:rsid w:val="005801A2"/>
    <w:rsid w:val="005952A5"/>
    <w:rsid w:val="0059730B"/>
    <w:rsid w:val="005A33A1"/>
    <w:rsid w:val="005B217D"/>
    <w:rsid w:val="005C385F"/>
    <w:rsid w:val="005C7C26"/>
    <w:rsid w:val="005E1AC6"/>
    <w:rsid w:val="005E3F2B"/>
    <w:rsid w:val="005F68D9"/>
    <w:rsid w:val="005F6F1B"/>
    <w:rsid w:val="00615995"/>
    <w:rsid w:val="00616155"/>
    <w:rsid w:val="00624B33"/>
    <w:rsid w:val="0063041A"/>
    <w:rsid w:val="00630AA2"/>
    <w:rsid w:val="00631D8B"/>
    <w:rsid w:val="00633F68"/>
    <w:rsid w:val="00646707"/>
    <w:rsid w:val="00657F7E"/>
    <w:rsid w:val="00662E58"/>
    <w:rsid w:val="006637F2"/>
    <w:rsid w:val="006642A5"/>
    <w:rsid w:val="00664DCF"/>
    <w:rsid w:val="006C5D39"/>
    <w:rsid w:val="006D1CC9"/>
    <w:rsid w:val="006D6D9B"/>
    <w:rsid w:val="006E2810"/>
    <w:rsid w:val="006E5417"/>
    <w:rsid w:val="006F0794"/>
    <w:rsid w:val="006F7528"/>
    <w:rsid w:val="007023DE"/>
    <w:rsid w:val="00712F60"/>
    <w:rsid w:val="00720E3B"/>
    <w:rsid w:val="0074393F"/>
    <w:rsid w:val="00745F6B"/>
    <w:rsid w:val="0075175B"/>
    <w:rsid w:val="0075585E"/>
    <w:rsid w:val="00770571"/>
    <w:rsid w:val="007768FF"/>
    <w:rsid w:val="007824D3"/>
    <w:rsid w:val="00796EE3"/>
    <w:rsid w:val="007A7D29"/>
    <w:rsid w:val="007B4AB8"/>
    <w:rsid w:val="007C0E1A"/>
    <w:rsid w:val="007D1181"/>
    <w:rsid w:val="007E01A3"/>
    <w:rsid w:val="007F1F8B"/>
    <w:rsid w:val="007F6205"/>
    <w:rsid w:val="007F67A1"/>
    <w:rsid w:val="00811C05"/>
    <w:rsid w:val="008206C8"/>
    <w:rsid w:val="0086387C"/>
    <w:rsid w:val="00874A6C"/>
    <w:rsid w:val="00876C65"/>
    <w:rsid w:val="00882F72"/>
    <w:rsid w:val="00893DC4"/>
    <w:rsid w:val="008A18AB"/>
    <w:rsid w:val="008A29D0"/>
    <w:rsid w:val="008A4B4C"/>
    <w:rsid w:val="008C239F"/>
    <w:rsid w:val="008E480C"/>
    <w:rsid w:val="00907757"/>
    <w:rsid w:val="009212B0"/>
    <w:rsid w:val="00921FA1"/>
    <w:rsid w:val="009234A5"/>
    <w:rsid w:val="00933453"/>
    <w:rsid w:val="009336F7"/>
    <w:rsid w:val="0093636C"/>
    <w:rsid w:val="009374A7"/>
    <w:rsid w:val="00937F03"/>
    <w:rsid w:val="009527B2"/>
    <w:rsid w:val="00953EAD"/>
    <w:rsid w:val="00955F6D"/>
    <w:rsid w:val="00960E67"/>
    <w:rsid w:val="00977C16"/>
    <w:rsid w:val="0098551D"/>
    <w:rsid w:val="00985DCB"/>
    <w:rsid w:val="0099518F"/>
    <w:rsid w:val="009A523D"/>
    <w:rsid w:val="009B02A1"/>
    <w:rsid w:val="009B3361"/>
    <w:rsid w:val="009B7F3F"/>
    <w:rsid w:val="009D7CE6"/>
    <w:rsid w:val="009E448E"/>
    <w:rsid w:val="009F496B"/>
    <w:rsid w:val="00A01439"/>
    <w:rsid w:val="00A02E61"/>
    <w:rsid w:val="00A05CFF"/>
    <w:rsid w:val="00A13048"/>
    <w:rsid w:val="00A17985"/>
    <w:rsid w:val="00A40111"/>
    <w:rsid w:val="00A46843"/>
    <w:rsid w:val="00A56B97"/>
    <w:rsid w:val="00A6093D"/>
    <w:rsid w:val="00A72017"/>
    <w:rsid w:val="00A767DC"/>
    <w:rsid w:val="00A76A6D"/>
    <w:rsid w:val="00A83253"/>
    <w:rsid w:val="00AA6E84"/>
    <w:rsid w:val="00AB1A1C"/>
    <w:rsid w:val="00AD05A8"/>
    <w:rsid w:val="00AD5322"/>
    <w:rsid w:val="00AE341B"/>
    <w:rsid w:val="00B01905"/>
    <w:rsid w:val="00B07CA7"/>
    <w:rsid w:val="00B1279A"/>
    <w:rsid w:val="00B3640F"/>
    <w:rsid w:val="00B4194A"/>
    <w:rsid w:val="00B437E8"/>
    <w:rsid w:val="00B5222E"/>
    <w:rsid w:val="00B530F4"/>
    <w:rsid w:val="00B53179"/>
    <w:rsid w:val="00B532EA"/>
    <w:rsid w:val="00B57A23"/>
    <w:rsid w:val="00B600CD"/>
    <w:rsid w:val="00B61C96"/>
    <w:rsid w:val="00B73A2A"/>
    <w:rsid w:val="00B75A51"/>
    <w:rsid w:val="00B827C6"/>
    <w:rsid w:val="00B94B06"/>
    <w:rsid w:val="00B94C28"/>
    <w:rsid w:val="00BB08C1"/>
    <w:rsid w:val="00BB1FE0"/>
    <w:rsid w:val="00BC10BA"/>
    <w:rsid w:val="00BC5AFD"/>
    <w:rsid w:val="00BF0AE0"/>
    <w:rsid w:val="00C00DDE"/>
    <w:rsid w:val="00C04F43"/>
    <w:rsid w:val="00C05271"/>
    <w:rsid w:val="00C0609D"/>
    <w:rsid w:val="00C115AB"/>
    <w:rsid w:val="00C26CCB"/>
    <w:rsid w:val="00C30249"/>
    <w:rsid w:val="00C3723B"/>
    <w:rsid w:val="00C42466"/>
    <w:rsid w:val="00C56ECE"/>
    <w:rsid w:val="00C606C9"/>
    <w:rsid w:val="00C80288"/>
    <w:rsid w:val="00C836F0"/>
    <w:rsid w:val="00C84003"/>
    <w:rsid w:val="00C90650"/>
    <w:rsid w:val="00C97D78"/>
    <w:rsid w:val="00CA6625"/>
    <w:rsid w:val="00CC2AAE"/>
    <w:rsid w:val="00CC3F08"/>
    <w:rsid w:val="00CC5A42"/>
    <w:rsid w:val="00CD0EAB"/>
    <w:rsid w:val="00CE5C9A"/>
    <w:rsid w:val="00CE5E02"/>
    <w:rsid w:val="00CF34DB"/>
    <w:rsid w:val="00CF3917"/>
    <w:rsid w:val="00CF558F"/>
    <w:rsid w:val="00D010C0"/>
    <w:rsid w:val="00D073E2"/>
    <w:rsid w:val="00D14A45"/>
    <w:rsid w:val="00D1555A"/>
    <w:rsid w:val="00D446EC"/>
    <w:rsid w:val="00D51BF0"/>
    <w:rsid w:val="00D531DB"/>
    <w:rsid w:val="00D55942"/>
    <w:rsid w:val="00D807BF"/>
    <w:rsid w:val="00D82FCC"/>
    <w:rsid w:val="00D97819"/>
    <w:rsid w:val="00DA17FC"/>
    <w:rsid w:val="00DA1C2C"/>
    <w:rsid w:val="00DA7887"/>
    <w:rsid w:val="00DB2C26"/>
    <w:rsid w:val="00DD02F4"/>
    <w:rsid w:val="00DD6622"/>
    <w:rsid w:val="00DE1C7C"/>
    <w:rsid w:val="00DE6B43"/>
    <w:rsid w:val="00E11923"/>
    <w:rsid w:val="00E262D4"/>
    <w:rsid w:val="00E36250"/>
    <w:rsid w:val="00E40511"/>
    <w:rsid w:val="00E47F2D"/>
    <w:rsid w:val="00E54511"/>
    <w:rsid w:val="00E57CC1"/>
    <w:rsid w:val="00E60EDC"/>
    <w:rsid w:val="00E61DAC"/>
    <w:rsid w:val="00E72B80"/>
    <w:rsid w:val="00E75FE3"/>
    <w:rsid w:val="00E86C4C"/>
    <w:rsid w:val="00E907A3"/>
    <w:rsid w:val="00EA5AE0"/>
    <w:rsid w:val="00EB56E1"/>
    <w:rsid w:val="00EB7AB1"/>
    <w:rsid w:val="00EC32BD"/>
    <w:rsid w:val="00EC46B3"/>
    <w:rsid w:val="00EE7CD8"/>
    <w:rsid w:val="00EF37F6"/>
    <w:rsid w:val="00EF48CC"/>
    <w:rsid w:val="00F00801"/>
    <w:rsid w:val="00F16198"/>
    <w:rsid w:val="00F2488D"/>
    <w:rsid w:val="00F54BF6"/>
    <w:rsid w:val="00F601A0"/>
    <w:rsid w:val="00F712E9"/>
    <w:rsid w:val="00F73032"/>
    <w:rsid w:val="00F8040E"/>
    <w:rsid w:val="00F848FC"/>
    <w:rsid w:val="00F906F6"/>
    <w:rsid w:val="00F9282A"/>
    <w:rsid w:val="00F95C0A"/>
    <w:rsid w:val="00F96BAD"/>
    <w:rsid w:val="00FA139D"/>
    <w:rsid w:val="00FA60F5"/>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513683"/>
    <w:rPr>
      <w:color w:val="605E5C"/>
      <w:shd w:val="clear" w:color="auto" w:fill="E1DFDD"/>
    </w:rPr>
  </w:style>
  <w:style w:type="paragraph" w:customStyle="1" w:styleId="enumlev1">
    <w:name w:val="enumlev1"/>
    <w:basedOn w:val="Normal"/>
    <w:rsid w:val="008A18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styleId="ListParagraph">
    <w:name w:val="List Paragraph"/>
    <w:basedOn w:val="Normal"/>
    <w:uiPriority w:val="34"/>
    <w:qFormat/>
    <w:rsid w:val="000E5B26"/>
    <w:pPr>
      <w:ind w:left="720"/>
      <w:contextualSpacing/>
    </w:pPr>
  </w:style>
  <w:style w:type="paragraph" w:customStyle="1" w:styleId="Annex3">
    <w:name w:val="Annex 3"/>
    <w:basedOn w:val="Normal"/>
    <w:next w:val="Normal"/>
    <w:link w:val="Annex3Char2"/>
    <w:qFormat/>
    <w:rsid w:val="000E5B26"/>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character" w:customStyle="1" w:styleId="Annex3Char2">
    <w:name w:val="Annex 3 Char2"/>
    <w:link w:val="Annex3"/>
    <w:rsid w:val="000E5B26"/>
    <w:rPr>
      <w:rFonts w:eastAsia="Malgun Gothic"/>
      <w:b/>
      <w:bCs/>
      <w:lang w:val="en-GB"/>
    </w:rPr>
  </w:style>
  <w:style w:type="character" w:customStyle="1" w:styleId="fontstyle01">
    <w:name w:val="fontstyle01"/>
    <w:rsid w:val="000E5B26"/>
    <w:rPr>
      <w:rFonts w:ascii="Times New Roman" w:hAnsi="Times New Roman" w:cs="Times New Roman" w:hint="default"/>
      <w:b/>
      <w:bCs/>
      <w:i w:val="0"/>
      <w:iCs w:val="0"/>
      <w:color w:val="000000"/>
      <w:sz w:val="20"/>
      <w:szCs w:val="20"/>
    </w:rPr>
  </w:style>
  <w:style w:type="character" w:styleId="CommentReference">
    <w:name w:val="annotation reference"/>
    <w:basedOn w:val="DefaultParagraphFont"/>
    <w:rsid w:val="006D1CC9"/>
    <w:rPr>
      <w:sz w:val="16"/>
      <w:szCs w:val="16"/>
    </w:rPr>
  </w:style>
  <w:style w:type="paragraph" w:styleId="CommentText">
    <w:name w:val="annotation text"/>
    <w:basedOn w:val="Normal"/>
    <w:link w:val="CommentTextChar"/>
    <w:rsid w:val="006D1CC9"/>
    <w:rPr>
      <w:rFonts w:eastAsia="SimSun"/>
      <w:sz w:val="20"/>
    </w:rPr>
  </w:style>
  <w:style w:type="character" w:customStyle="1" w:styleId="CommentTextChar">
    <w:name w:val="Comment Text Char"/>
    <w:basedOn w:val="DefaultParagraphFont"/>
    <w:link w:val="CommentText"/>
    <w:rsid w:val="006D1CC9"/>
    <w:rPr>
      <w:rFonts w:eastAsia="SimSun"/>
    </w:rPr>
  </w:style>
  <w:style w:type="paragraph" w:styleId="Revision">
    <w:name w:val="Revision"/>
    <w:hidden/>
    <w:uiPriority w:val="99"/>
    <w:semiHidden/>
    <w:rsid w:val="003067FE"/>
    <w:rPr>
      <w:sz w:val="22"/>
    </w:rPr>
  </w:style>
  <w:style w:type="paragraph" w:styleId="BodyText">
    <w:name w:val="Body Text"/>
    <w:basedOn w:val="Normal"/>
    <w:link w:val="BodyTextChar"/>
    <w:uiPriority w:val="1"/>
    <w:qFormat/>
    <w:rsid w:val="002C690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eastAsia="Arial" w:cs="Arial"/>
      <w:sz w:val="24"/>
      <w:szCs w:val="24"/>
    </w:rPr>
  </w:style>
  <w:style w:type="character" w:customStyle="1" w:styleId="BodyTextChar">
    <w:name w:val="Body Text Char"/>
    <w:basedOn w:val="DefaultParagraphFont"/>
    <w:link w:val="BodyText"/>
    <w:uiPriority w:val="1"/>
    <w:rsid w:val="002C6908"/>
    <w:rPr>
      <w:rFonts w:eastAsia="Arial" w:cs="Arial"/>
      <w:sz w:val="24"/>
      <w:szCs w:val="24"/>
    </w:rPr>
  </w:style>
  <w:style w:type="paragraph" w:styleId="Title">
    <w:name w:val="Title"/>
    <w:basedOn w:val="Normal"/>
    <w:link w:val="TitleChar"/>
    <w:uiPriority w:val="10"/>
    <w:qFormat/>
    <w:rsid w:val="002C690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eastAsia="Arial" w:cs="Arial"/>
      <w:b/>
      <w:bCs/>
      <w:sz w:val="29"/>
      <w:szCs w:val="29"/>
      <w:u w:val="single" w:color="000000"/>
    </w:rPr>
  </w:style>
  <w:style w:type="character" w:customStyle="1" w:styleId="TitleChar">
    <w:name w:val="Title Char"/>
    <w:basedOn w:val="DefaultParagraphFont"/>
    <w:link w:val="Title"/>
    <w:uiPriority w:val="10"/>
    <w:rsid w:val="002C6908"/>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w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ACA8A-2C73-4AEC-A9EC-F35F2952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49E3A1-4AD0-4ABA-ADD1-CCC671D2FD0A}">
  <ds:schemaRefs>
    <ds:schemaRef ds:uri="http://schemas.microsoft.com/sharepoint/v3/contenttype/forms"/>
  </ds:schemaRefs>
</ds:datastoreItem>
</file>

<file path=customXml/itemProps3.xml><?xml version="1.0" encoding="utf-8"?>
<ds:datastoreItem xmlns:ds="http://schemas.openxmlformats.org/officeDocument/2006/customXml" ds:itemID="{476CF7D3-7BF3-40CB-98AF-A45EF58F13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9471</Words>
  <Characters>53985</Characters>
  <Application>Microsoft Office Word</Application>
  <DocSecurity>0</DocSecurity>
  <Lines>449</Lines>
  <Paragraphs>126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63330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5</cp:revision>
  <cp:lastPrinted>1900-01-01T08:00:00Z</cp:lastPrinted>
  <dcterms:created xsi:type="dcterms:W3CDTF">2021-02-24T18:22:00Z</dcterms:created>
  <dcterms:modified xsi:type="dcterms:W3CDTF">2021-04-24T21:56:00Z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0x010100AC0126C978B1944B820454711F428BF6</vt:lpwstr>
  </property>
</Properties>
</file>