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DD7340A" w:rsidR="00CB798F" w:rsidRPr="00196997" w:rsidRDefault="00E843CE" w:rsidP="00385C5D">
      <w:pPr>
        <w:pStyle w:val="a4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000</w:t>
      </w:r>
      <w:r w:rsidR="00FE7D66">
        <w:rPr>
          <w:rFonts w:ascii="Times New Roman" w:hAnsi="Times New Roman" w:cs="Times New Roman"/>
          <w:w w:val="115"/>
          <w:sz w:val="48"/>
          <w:szCs w:val="48"/>
          <w:u w:val="thick"/>
        </w:rPr>
        <w:t>6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3436BFC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F419DA" w:rsidRPr="00980E7B">
        <w:rPr>
          <w:rFonts w:ascii="Times New Roman" w:hAnsi="Times New Roman" w:cs="Times New Roman"/>
          <w:snapToGrid w:val="0"/>
        </w:rPr>
        <w:t xml:space="preserve">Insert Document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F44F348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2020-</w:t>
      </w:r>
      <w:r w:rsidR="00B24CCE" w:rsidRPr="00980E7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F1629" w:rsidRPr="00980E7B">
        <w:rPr>
          <w:rFonts w:ascii="Times New Roman" w:hAnsi="Times New Roman" w:cs="Times New Roman"/>
          <w:snapToGrid w:val="0"/>
          <w:sz w:val="24"/>
          <w:szCs w:val="24"/>
        </w:rPr>
        <w:t>16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50AA400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BE71CA1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000</w:t>
      </w:r>
      <w:r w:rsidR="00FE7D6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</w:t>
      </w:r>
    </w:p>
    <w:p w14:paraId="1E14C2FC" w14:textId="071F5F10" w:rsidR="00385C5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2020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1CCC70BF" w:rsidR="00954B0D" w:rsidRDefault="001B335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  <w:r w:rsidR="00954B0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G </w:t>
            </w:r>
            <w:r w:rsidR="00F419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</w:t>
            </w:r>
            <w:r w:rsidR="00954B0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 w:rsidR="00954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75389C4" w:rsidR="00954B0D" w:rsidRPr="00954B0D" w:rsidRDefault="00FE7D66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19861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7681F589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1" w:author="Seong Yong Lim" w:date="2019-03-28T23:51:00Z"/>
          <w:b/>
          <w:color w:val="000000" w:themeColor="text1"/>
          <w:sz w:val="28"/>
          <w:szCs w:val="28"/>
          <w:rPrChange w:id="2" w:author="Seong Yong Lim" w:date="2019-03-28T23:46:00Z">
            <w:rPr>
              <w:del w:id="3" w:author="Seong Yong Lim" w:date="2019-03-28T23:51:00Z"/>
              <w:b/>
              <w:sz w:val="28"/>
              <w:szCs w:val="28"/>
            </w:rPr>
          </w:rPrChange>
        </w:rPr>
      </w:pPr>
      <w:del w:id="4" w:author="Seong Yong Lim" w:date="2019-03-28T23:51:00Z">
        <w:r w:rsidRPr="002D27F3" w:rsidDel="0003021F">
          <w:rPr>
            <w:b/>
            <w:color w:val="000000" w:themeColor="text1"/>
            <w:sz w:val="28"/>
            <w:szCs w:val="28"/>
            <w:rPrChange w:id="5" w:author="Seong Yong Lim" w:date="2019-03-28T23:46:00Z">
              <w:rPr>
                <w:b/>
                <w:sz w:val="28"/>
                <w:szCs w:val="28"/>
              </w:rPr>
            </w:rPrChange>
          </w:rPr>
          <w:delText>INTERNATIONAL ORGANISATION FOR STANDARDISATION</w:delText>
        </w:r>
      </w:del>
    </w:p>
    <w:p w14:paraId="72B58EE3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6" w:author="Seong Yong Lim" w:date="2019-03-28T23:51:00Z"/>
          <w:b/>
          <w:color w:val="000000" w:themeColor="text1"/>
          <w:sz w:val="28"/>
          <w:rPrChange w:id="7" w:author="Seong Yong Lim" w:date="2019-03-28T23:46:00Z">
            <w:rPr>
              <w:del w:id="8" w:author="Seong Yong Lim" w:date="2019-03-28T23:51:00Z"/>
              <w:b/>
              <w:sz w:val="28"/>
            </w:rPr>
          </w:rPrChange>
        </w:rPr>
      </w:pPr>
      <w:del w:id="9" w:author="Seong Yong Lim" w:date="2019-03-28T23:51:00Z">
        <w:r w:rsidRPr="002D27F3" w:rsidDel="0003021F">
          <w:rPr>
            <w:b/>
            <w:color w:val="000000" w:themeColor="text1"/>
            <w:sz w:val="28"/>
            <w:rPrChange w:id="10" w:author="Seong Yong Lim" w:date="2019-03-28T23:46:00Z">
              <w:rPr>
                <w:b/>
                <w:sz w:val="28"/>
              </w:rPr>
            </w:rPrChange>
          </w:rPr>
          <w:delText>ORGANISATION INTERNATIONALE DE NORMALISATION</w:delText>
        </w:r>
      </w:del>
    </w:p>
    <w:p w14:paraId="3A37A010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11" w:author="Seong Yong Lim" w:date="2019-03-28T23:51:00Z"/>
          <w:b/>
          <w:color w:val="000000" w:themeColor="text1"/>
          <w:sz w:val="28"/>
          <w:rPrChange w:id="12" w:author="Seong Yong Lim" w:date="2019-03-28T23:46:00Z">
            <w:rPr>
              <w:del w:id="13" w:author="Seong Yong Lim" w:date="2019-03-28T23:51:00Z"/>
              <w:b/>
              <w:sz w:val="28"/>
            </w:rPr>
          </w:rPrChange>
        </w:rPr>
      </w:pPr>
      <w:del w:id="14" w:author="Seong Yong Lim" w:date="2019-03-28T23:51:00Z">
        <w:r w:rsidRPr="002D27F3" w:rsidDel="0003021F">
          <w:rPr>
            <w:b/>
            <w:color w:val="000000" w:themeColor="text1"/>
            <w:sz w:val="28"/>
            <w:rPrChange w:id="15" w:author="Seong Yong Lim" w:date="2019-03-28T23:46:00Z">
              <w:rPr>
                <w:b/>
                <w:sz w:val="28"/>
              </w:rPr>
            </w:rPrChange>
          </w:rPr>
          <w:delText>ISO/IEC JTC1/SC29/WG11</w:delText>
        </w:r>
      </w:del>
    </w:p>
    <w:p w14:paraId="03045A8F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16" w:author="Seong Yong Lim" w:date="2019-03-28T23:51:00Z"/>
          <w:b/>
          <w:color w:val="000000" w:themeColor="text1"/>
          <w:rPrChange w:id="17" w:author="Seong Yong Lim" w:date="2019-03-28T23:46:00Z">
            <w:rPr>
              <w:del w:id="18" w:author="Seong Yong Lim" w:date="2019-03-28T23:51:00Z"/>
              <w:b/>
            </w:rPr>
          </w:rPrChange>
        </w:rPr>
      </w:pPr>
      <w:del w:id="19" w:author="Seong Yong Lim" w:date="2019-03-28T23:51:00Z">
        <w:r w:rsidRPr="002D27F3" w:rsidDel="0003021F">
          <w:rPr>
            <w:b/>
            <w:color w:val="000000" w:themeColor="text1"/>
            <w:sz w:val="28"/>
            <w:rPrChange w:id="20" w:author="Seong Yong Lim" w:date="2019-03-28T23:46:00Z">
              <w:rPr>
                <w:b/>
                <w:sz w:val="28"/>
              </w:rPr>
            </w:rPrChange>
          </w:rPr>
          <w:delText>CODING OF MOVING PICTURES AND AUDIO</w:delText>
        </w:r>
      </w:del>
    </w:p>
    <w:p w14:paraId="5912E422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tabs>
          <w:tab w:val="left" w:pos="5387"/>
        </w:tabs>
        <w:autoSpaceDE/>
        <w:autoSpaceDN/>
        <w:spacing w:before="240" w:line="240" w:lineRule="exact"/>
        <w:jc w:val="center"/>
        <w:rPr>
          <w:del w:id="21" w:author="Seong Yong Lim" w:date="2019-03-28T23:51:00Z"/>
          <w:b/>
          <w:color w:val="000000" w:themeColor="text1"/>
          <w:rPrChange w:id="22" w:author="Seong Yong Lim" w:date="2019-03-28T23:46:00Z">
            <w:rPr>
              <w:del w:id="23" w:author="Seong Yong Lim" w:date="2019-03-28T23:51:00Z"/>
              <w:b/>
            </w:rPr>
          </w:rPrChange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1A5D5B14" w14:textId="5E259FB6" w:rsidR="00FE7D66" w:rsidRPr="00876357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>Assets produced over the 1st MPEG meetings.</w:t>
      </w:r>
    </w:p>
    <w:p w14:paraId="0A7BDA3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ajor achievements in the meeting</w:t>
      </w:r>
    </w:p>
    <w:p w14:paraId="4C705D68" w14:textId="77777777" w:rsidR="00FE7D66" w:rsidRDefault="00FE7D66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rPr>
          <w:rFonts w:hint="eastAsia"/>
        </w:rPr>
        <w:t>R</w:t>
      </w:r>
      <w:r>
        <w:t>equirement</w:t>
      </w:r>
    </w:p>
    <w:p w14:paraId="0DBC334E" w14:textId="4F65E5B5" w:rsidR="00FE7D66" w:rsidRDefault="00702B9F" w:rsidP="00FE7D66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r>
        <w:t>Results of</w:t>
      </w:r>
      <w:r w:rsidR="00FE7D66">
        <w:t xml:space="preserve"> </w:t>
      </w:r>
      <w:proofErr w:type="spellStart"/>
      <w:r>
        <w:t>CfP</w:t>
      </w:r>
      <w:proofErr w:type="spellEnd"/>
      <w:r>
        <w:t xml:space="preserve"> on </w:t>
      </w:r>
      <w:r w:rsidR="00FE7D66">
        <w:t>Smart Contracts</w:t>
      </w:r>
    </w:p>
    <w:p w14:paraId="0808E69F" w14:textId="77777777" w:rsidR="00FE7D66" w:rsidRDefault="00FE7D66" w:rsidP="00FE7D66">
      <w:pPr>
        <w:pStyle w:val="a5"/>
        <w:ind w:left="1276"/>
      </w:pPr>
    </w:p>
    <w:p w14:paraId="5884067A" w14:textId="09E938E2" w:rsidR="00FE7D66" w:rsidRDefault="00702B9F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t>Systems</w:t>
      </w:r>
    </w:p>
    <w:p w14:paraId="5BF9504F" w14:textId="7C5BA8B6" w:rsidR="00FE7D66" w:rsidRDefault="00702B9F" w:rsidP="00FE7D66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r>
        <w:t>DASH FDAM</w:t>
      </w:r>
    </w:p>
    <w:p w14:paraId="63644554" w14:textId="4C26ED3D" w:rsidR="00702B9F" w:rsidRDefault="00702B9F" w:rsidP="00FE7D66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r>
        <w:rPr>
          <w:rFonts w:hint="eastAsia"/>
        </w:rPr>
        <w:t>O</w:t>
      </w:r>
      <w:r>
        <w:t>MAF 2</w:t>
      </w:r>
      <w:r w:rsidRPr="00702B9F">
        <w:rPr>
          <w:vertAlign w:val="superscript"/>
        </w:rPr>
        <w:t>nd</w:t>
      </w:r>
      <w:r>
        <w:t xml:space="preserve"> FDIS</w:t>
      </w:r>
    </w:p>
    <w:p w14:paraId="068AC650" w14:textId="77777777" w:rsidR="00FE7D66" w:rsidRDefault="00FE7D66" w:rsidP="00FE7D66">
      <w:pPr>
        <w:pStyle w:val="a5"/>
        <w:ind w:left="1276"/>
      </w:pPr>
    </w:p>
    <w:p w14:paraId="4D94EF57" w14:textId="4EE5A66D" w:rsidR="00702B9F" w:rsidRDefault="00702B9F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rPr>
          <w:rFonts w:hint="eastAsia"/>
        </w:rPr>
        <w:t>V</w:t>
      </w:r>
      <w:r>
        <w:t>ideo</w:t>
      </w:r>
    </w:p>
    <w:p w14:paraId="5B2E7485" w14:textId="70777444" w:rsidR="00702B9F" w:rsidRDefault="00702B9F" w:rsidP="00702B9F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r>
        <w:rPr>
          <w:rFonts w:hint="eastAsia"/>
        </w:rPr>
        <w:t>L</w:t>
      </w:r>
      <w:r>
        <w:t>C-EVC FDIS</w:t>
      </w:r>
    </w:p>
    <w:p w14:paraId="4A1DB361" w14:textId="77777777" w:rsidR="00702B9F" w:rsidRDefault="00702B9F" w:rsidP="00702B9F">
      <w:pPr>
        <w:pStyle w:val="a5"/>
        <w:widowControl/>
        <w:autoSpaceDE/>
        <w:autoSpaceDN/>
        <w:ind w:left="1276"/>
        <w:contextualSpacing/>
        <w:jc w:val="both"/>
      </w:pPr>
    </w:p>
    <w:p w14:paraId="14E695D9" w14:textId="64B34CC4" w:rsidR="00FE7D66" w:rsidRDefault="00FE7D66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t>J</w:t>
      </w:r>
      <w:r>
        <w:rPr>
          <w:rFonts w:hint="eastAsia"/>
        </w:rPr>
        <w:t>V</w:t>
      </w:r>
      <w:r>
        <w:t>ET</w:t>
      </w:r>
    </w:p>
    <w:p w14:paraId="6D0F74CE" w14:textId="362C833B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r>
        <w:rPr>
          <w:rFonts w:hint="eastAsia"/>
        </w:rPr>
        <w:t>V</w:t>
      </w:r>
      <w:r w:rsidR="00702B9F">
        <w:t>erification test SDR</w:t>
      </w:r>
    </w:p>
    <w:p w14:paraId="0500EDEA" w14:textId="77777777" w:rsidR="00FE7D66" w:rsidRDefault="00FE7D66" w:rsidP="00FE7D66">
      <w:pPr>
        <w:pStyle w:val="a5"/>
        <w:ind w:left="1276"/>
      </w:pPr>
    </w:p>
    <w:p w14:paraId="0FB3CCDA" w14:textId="77777777" w:rsidR="00FE7D66" w:rsidRDefault="00FE7D66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rPr>
          <w:rFonts w:hint="eastAsia"/>
        </w:rPr>
        <w:t>3</w:t>
      </w:r>
      <w:r>
        <w:t>DGC</w:t>
      </w:r>
    </w:p>
    <w:p w14:paraId="7FC68C6D" w14:textId="06E81B99" w:rsidR="00FE7D66" w:rsidRDefault="00702B9F" w:rsidP="00FE7D66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r>
        <w:t>G-</w:t>
      </w:r>
      <w:r w:rsidR="00FE7D66">
        <w:t>PCC FDIS</w:t>
      </w:r>
    </w:p>
    <w:p w14:paraId="11777AB3" w14:textId="7A735D25" w:rsidR="00702B9F" w:rsidRDefault="00702B9F" w:rsidP="00702B9F">
      <w:pPr>
        <w:widowControl/>
        <w:autoSpaceDE/>
        <w:autoSpaceDN/>
        <w:contextualSpacing/>
        <w:jc w:val="both"/>
      </w:pPr>
    </w:p>
    <w:p w14:paraId="6661DCDC" w14:textId="25725545" w:rsidR="00702B9F" w:rsidRDefault="00702B9F" w:rsidP="00702B9F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t>Genome</w:t>
      </w:r>
    </w:p>
    <w:p w14:paraId="5362CD92" w14:textId="2F9337D4" w:rsidR="00702B9F" w:rsidRPr="00F01B2D" w:rsidRDefault="00702B9F" w:rsidP="00702B9F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  <w:proofErr w:type="spellStart"/>
      <w:r>
        <w:t>CfP</w:t>
      </w:r>
      <w:proofErr w:type="spellEnd"/>
      <w:r>
        <w:t xml:space="preserve"> Results</w:t>
      </w:r>
    </w:p>
    <w:p w14:paraId="36C95F82" w14:textId="77777777" w:rsidR="00702B9F" w:rsidRPr="00F01B2D" w:rsidRDefault="00702B9F" w:rsidP="00702B9F">
      <w:pPr>
        <w:widowControl/>
        <w:autoSpaceDE/>
        <w:autoSpaceDN/>
        <w:contextualSpacing/>
        <w:jc w:val="both"/>
      </w:pPr>
    </w:p>
    <w:p w14:paraId="7F062B81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L</w:t>
      </w:r>
      <w:r>
        <w:t>iaisons</w:t>
      </w:r>
    </w:p>
    <w:p w14:paraId="2ABFE216" w14:textId="77777777" w:rsidR="00FE7D66" w:rsidRDefault="00FE7D66" w:rsidP="00FE7D66">
      <w:pPr>
        <w:rPr>
          <w:lang w:eastAsia="ko-KR"/>
        </w:rPr>
      </w:pPr>
    </w:p>
    <w:tbl>
      <w:tblPr>
        <w:tblW w:w="0" w:type="auto"/>
        <w:tblCellSpacing w:w="15" w:type="dxa"/>
        <w:tblInd w:w="4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1359"/>
        <w:gridCol w:w="4476"/>
        <w:gridCol w:w="1855"/>
      </w:tblGrid>
      <w:tr w:rsidR="007A0987" w14:paraId="2ACC3262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37C0DBD" w14:textId="77777777" w:rsidR="007A0987" w:rsidRDefault="007A0987" w:rsidP="00DB710F">
            <w:pPr>
              <w:jc w:val="center"/>
              <w:rPr>
                <w:rFonts w:eastAsia="Times New Roman"/>
                <w:sz w:val="20"/>
                <w:szCs w:val="20"/>
              </w:rPr>
            </w:pPr>
            <w:hyperlink r:id="rId9" w:history="1">
              <w:r>
                <w:rPr>
                  <w:rStyle w:val="a6"/>
                  <w:sz w:val="20"/>
                  <w:szCs w:val="20"/>
                </w:rPr>
                <w:t>Number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927FB61" w14:textId="77777777" w:rsidR="007A0987" w:rsidRDefault="007A0987" w:rsidP="00DB710F">
            <w:pPr>
              <w:rPr>
                <w:sz w:val="20"/>
                <w:szCs w:val="20"/>
              </w:rPr>
            </w:pPr>
            <w:hyperlink r:id="rId10" w:history="1">
              <w:r>
                <w:rPr>
                  <w:rStyle w:val="a6"/>
                  <w:sz w:val="20"/>
                  <w:szCs w:val="20"/>
                </w:rPr>
                <w:t>Group</w:t>
              </w:r>
              <w:r>
                <w:rPr>
                  <w:color w:val="0000FF"/>
                  <w:sz w:val="20"/>
                  <w:szCs w:val="20"/>
                  <w:u w:val="single"/>
                </w:rPr>
                <w:br/>
              </w:r>
              <w:r>
                <w:rPr>
                  <w:rStyle w:val="a6"/>
                  <w:sz w:val="20"/>
                  <w:szCs w:val="20"/>
                </w:rPr>
                <w:t>Working Group /</w:t>
              </w:r>
              <w:r>
                <w:rPr>
                  <w:color w:val="0000FF"/>
                  <w:sz w:val="20"/>
                  <w:szCs w:val="20"/>
                  <w:u w:val="single"/>
                </w:rPr>
                <w:br/>
              </w:r>
              <w:r>
                <w:rPr>
                  <w:rStyle w:val="a6"/>
                  <w:sz w:val="20"/>
                  <w:szCs w:val="20"/>
                </w:rPr>
                <w:t>SubGroup</w:t>
              </w:r>
            </w:hyperlink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DE38B68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1" w:history="1">
              <w:r>
                <w:rPr>
                  <w:rStyle w:val="a6"/>
                  <w:sz w:val="20"/>
                  <w:szCs w:val="20"/>
                </w:rPr>
                <w:t>Title</w:t>
              </w:r>
            </w:hyperlink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4D680672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2" w:history="1">
              <w:r>
                <w:rPr>
                  <w:rStyle w:val="a6"/>
                  <w:sz w:val="20"/>
                  <w:szCs w:val="20"/>
                </w:rPr>
                <w:t>Source</w:t>
              </w:r>
            </w:hyperlink>
          </w:p>
        </w:tc>
      </w:tr>
      <w:tr w:rsidR="007A0987" w14:paraId="73E8E3D6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76B5B3D0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3" w:history="1">
              <w:r>
                <w:rPr>
                  <w:rStyle w:val="a6"/>
                  <w:sz w:val="20"/>
                  <w:szCs w:val="20"/>
                </w:rPr>
                <w:t>m55186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33C02714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Explorations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6DA7EF1F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[MPEG-I Future] On the benefits of establishing a liaison with Immersive Digital Experiences Alliance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5E8D75B1" w14:textId="77777777" w:rsidR="007A0987" w:rsidRDefault="007A0987" w:rsidP="00DB710F">
            <w:pPr>
              <w:rPr>
                <w:sz w:val="20"/>
                <w:szCs w:val="20"/>
              </w:rPr>
            </w:pPr>
            <w:hyperlink r:id="rId14" w:history="1">
              <w:r>
                <w:rPr>
                  <w:rStyle w:val="a6"/>
                  <w:sz w:val="20"/>
                  <w:szCs w:val="20"/>
                </w:rPr>
                <w:t>Arianne T. Hinds</w:t>
              </w:r>
            </w:hyperlink>
            <w:r>
              <w:rPr>
                <w:sz w:val="20"/>
                <w:szCs w:val="20"/>
              </w:rPr>
              <w:t>, </w:t>
            </w:r>
            <w:hyperlink r:id="rId15" w:history="1">
              <w:r>
                <w:rPr>
                  <w:rStyle w:val="a6"/>
                  <w:sz w:val="20"/>
                  <w:szCs w:val="20"/>
                </w:rPr>
                <w:t>Pete Lude</w:t>
              </w:r>
            </w:hyperlink>
          </w:p>
        </w:tc>
      </w:tr>
      <w:tr w:rsidR="007A0987" w14:paraId="10C29C1D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796F18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6" w:history="1">
              <w:r>
                <w:rPr>
                  <w:rStyle w:val="a6"/>
                  <w:sz w:val="20"/>
                  <w:szCs w:val="20"/>
                </w:rPr>
                <w:t>m55464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A7CA5A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0AC858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ITU-T SG 16 to WG 2 on video coding for machines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B4B64D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16 via SC29 Secretariat</w:t>
            </w:r>
          </w:p>
        </w:tc>
      </w:tr>
      <w:tr w:rsidR="007A0987" w14:paraId="08589EBB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14EBCCD8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7" w:history="1">
              <w:r>
                <w:rPr>
                  <w:rStyle w:val="a6"/>
                  <w:sz w:val="20"/>
                  <w:szCs w:val="20"/>
                </w:rPr>
                <w:t>m55465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351E38CF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63763BD5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Liaison statement from ITU-T SG 16 to WG 2 on a new Q21/16 work item ITU-T </w:t>
            </w:r>
            <w:proofErr w:type="spellStart"/>
            <w:proofErr w:type="gramStart"/>
            <w:r>
              <w:rPr>
                <w:sz w:val="20"/>
                <w:szCs w:val="20"/>
              </w:rPr>
              <w:t>F.MVSreqs</w:t>
            </w:r>
            <w:proofErr w:type="spellEnd"/>
            <w:proofErr w:type="gramEnd"/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49E24407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16 via SC29 Secretariat</w:t>
            </w:r>
          </w:p>
        </w:tc>
      </w:tr>
      <w:tr w:rsidR="007A0987" w14:paraId="608A024E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CE2BC6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8" w:history="1">
              <w:r>
                <w:rPr>
                  <w:rStyle w:val="a6"/>
                  <w:sz w:val="20"/>
                  <w:szCs w:val="20"/>
                </w:rPr>
                <w:t>m55466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721B7A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94FB46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ITU-T SG 13 to WG 2 on Deliverables of Focus Group ML5G to ITU-T, ITU-R study groups and other groups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78921C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13 via SC29 Secretariat</w:t>
            </w:r>
          </w:p>
        </w:tc>
      </w:tr>
      <w:tr w:rsidR="007A0987" w14:paraId="7D57CD62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298744C7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19" w:history="1">
              <w:r>
                <w:rPr>
                  <w:rStyle w:val="a6"/>
                  <w:sz w:val="20"/>
                  <w:szCs w:val="20"/>
                </w:rPr>
                <w:t>m55467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456642FC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7F249C54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ITU-T SG 13 to WG 2 on new Recommendation ITU-T Y.3531 "Cloud computing- Functional requirements for machine learning as a service"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3A8E3A1A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13 via SC29 Secretariat</w:t>
            </w:r>
          </w:p>
        </w:tc>
      </w:tr>
      <w:tr w:rsidR="007A0987" w14:paraId="7FCB5ADB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6F35EB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0" w:history="1">
              <w:r>
                <w:rPr>
                  <w:rStyle w:val="a6"/>
                  <w:sz w:val="20"/>
                  <w:szCs w:val="20"/>
                </w:rPr>
                <w:t>m55468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744207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5CF3A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ITU-T SG 13 to WG 2 on invitation to review Artificial Intelligence Standardization Roadmap and provide missing or updated information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BB9EE3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13 via SC29 Secretariat</w:t>
            </w:r>
          </w:p>
        </w:tc>
      </w:tr>
      <w:tr w:rsidR="007A0987" w14:paraId="51407455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37696F15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1" w:history="1">
              <w:r>
                <w:rPr>
                  <w:rStyle w:val="a6"/>
                  <w:sz w:val="20"/>
                  <w:szCs w:val="20"/>
                </w:rPr>
                <w:t>m55469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62D74547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WG 02 MPEG Technical requirements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7789AE06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ITU-T SG 16 to WG 2 on new Question on digital culture-related systems, services, and applications (ISO/IEC JTC1/SC29/WG11-N18919) [to MPEG]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77E61855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16 via SC29 Secretariat</w:t>
            </w:r>
          </w:p>
        </w:tc>
      </w:tr>
      <w:tr w:rsidR="007A0987" w14:paraId="07EBFFC1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BBB9AC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2" w:history="1">
              <w:r>
                <w:rPr>
                  <w:rStyle w:val="a6"/>
                  <w:sz w:val="20"/>
                  <w:szCs w:val="20"/>
                </w:rPr>
                <w:t>m55476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CEB854" w14:textId="77777777" w:rsidR="007A0987" w:rsidRPr="002B4E2F" w:rsidRDefault="007A0987" w:rsidP="00DB710F">
            <w:pPr>
              <w:rPr>
                <w:sz w:val="20"/>
                <w:szCs w:val="20"/>
              </w:rPr>
            </w:pPr>
            <w:r w:rsidRPr="002B4E2F">
              <w:rPr>
                <w:sz w:val="20"/>
                <w:szCs w:val="20"/>
              </w:rPr>
              <w:t>All</w:t>
            </w:r>
            <w:r w:rsidRPr="002B4E2F">
              <w:rPr>
                <w:sz w:val="20"/>
                <w:szCs w:val="20"/>
              </w:rPr>
              <w:br/>
              <w:t>WG 03 MPEG Systems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8234E0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DASH-IF to WG 3 on new video codecs test cases and conformance requirements for streaming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333E5B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DASH-IF via SC 29 Secretariat</w:t>
            </w:r>
          </w:p>
        </w:tc>
      </w:tr>
      <w:tr w:rsidR="007A0987" w14:paraId="028891DE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03BF48AA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3" w:history="1">
              <w:r>
                <w:rPr>
                  <w:rStyle w:val="a6"/>
                  <w:sz w:val="20"/>
                  <w:szCs w:val="20"/>
                </w:rPr>
                <w:t>m55477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5C53420D" w14:textId="77777777" w:rsidR="007A0987" w:rsidRPr="002B4E2F" w:rsidRDefault="007A0987" w:rsidP="00DB710F">
            <w:pPr>
              <w:rPr>
                <w:sz w:val="20"/>
                <w:szCs w:val="20"/>
              </w:rPr>
            </w:pPr>
            <w:r w:rsidRPr="002B4E2F">
              <w:rPr>
                <w:sz w:val="20"/>
                <w:szCs w:val="20"/>
              </w:rPr>
              <w:t>All</w:t>
            </w:r>
            <w:r w:rsidRPr="002B4E2F">
              <w:rPr>
                <w:sz w:val="20"/>
                <w:szCs w:val="20"/>
              </w:rPr>
              <w:br/>
              <w:t>WG 03 MPEG Systems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0119D195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DASH-IF to WG 3 on DASH standardization activities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5689E0F9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DASH-IF via SC 29 Secretariat</w:t>
            </w:r>
          </w:p>
        </w:tc>
      </w:tr>
      <w:tr w:rsidR="007A0987" w14:paraId="0BE5E6CF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50B5AF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4" w:history="1">
              <w:r>
                <w:rPr>
                  <w:rStyle w:val="a6"/>
                  <w:sz w:val="20"/>
                  <w:szCs w:val="20"/>
                </w:rPr>
                <w:t>m55478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56D1B8" w14:textId="77777777" w:rsidR="007A0987" w:rsidRPr="002B4E2F" w:rsidRDefault="007A0987" w:rsidP="00DB710F">
            <w:pPr>
              <w:rPr>
                <w:sz w:val="20"/>
                <w:szCs w:val="20"/>
              </w:rPr>
            </w:pPr>
            <w:r w:rsidRPr="002B4E2F">
              <w:rPr>
                <w:sz w:val="20"/>
                <w:szCs w:val="20"/>
              </w:rPr>
              <w:t>All</w:t>
            </w:r>
            <w:r w:rsidRPr="002B4E2F">
              <w:rPr>
                <w:sz w:val="20"/>
                <w:szCs w:val="20"/>
              </w:rPr>
              <w:br/>
              <w:t>WG 03 MPEG Systems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B853D6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DVB to WG 3 on MPEG-DASH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752A55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DVB via SC 29 Secretariat</w:t>
            </w:r>
          </w:p>
        </w:tc>
      </w:tr>
      <w:tr w:rsidR="007A0987" w14:paraId="5C75D9C2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0DD44435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5" w:history="1">
              <w:r>
                <w:rPr>
                  <w:rStyle w:val="a6"/>
                  <w:sz w:val="20"/>
                  <w:szCs w:val="20"/>
                </w:rPr>
                <w:t>m55481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234950CA" w14:textId="77777777" w:rsidR="007A0987" w:rsidRPr="00415494" w:rsidRDefault="007A0987" w:rsidP="00DB710F">
            <w:pPr>
              <w:rPr>
                <w:sz w:val="20"/>
                <w:szCs w:val="20"/>
                <w:highlight w:val="yellow"/>
              </w:rPr>
            </w:pPr>
            <w:r w:rsidRPr="007A0987">
              <w:rPr>
                <w:sz w:val="20"/>
                <w:szCs w:val="20"/>
              </w:rPr>
              <w:t>All</w:t>
            </w:r>
            <w:r w:rsidRPr="007A0987">
              <w:rPr>
                <w:sz w:val="20"/>
                <w:szCs w:val="20"/>
              </w:rPr>
              <w:br/>
              <w:t>WG 03 MPEG Systems</w:t>
            </w:r>
            <w:bookmarkStart w:id="24" w:name="_GoBack"/>
            <w:bookmarkEnd w:id="24"/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4EAD1D50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ITU-T SG 16 to WG 3 on new ITU-T Recommendation for reference models for ILE presentation environment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14:paraId="624A6E49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ITU-T SG 16 via SC 29 Secretariat</w:t>
            </w:r>
          </w:p>
        </w:tc>
      </w:tr>
      <w:tr w:rsidR="007A0987" w14:paraId="69953375" w14:textId="77777777" w:rsidTr="00DB710F">
        <w:trPr>
          <w:tblCellSpacing w:w="15" w:type="dxa"/>
        </w:trPr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2FCF41" w14:textId="77777777" w:rsidR="007A0987" w:rsidRDefault="007A0987" w:rsidP="00DB710F">
            <w:pPr>
              <w:jc w:val="center"/>
              <w:rPr>
                <w:sz w:val="20"/>
                <w:szCs w:val="20"/>
              </w:rPr>
            </w:pPr>
            <w:hyperlink r:id="rId26" w:history="1">
              <w:r>
                <w:rPr>
                  <w:rStyle w:val="a6"/>
                  <w:sz w:val="20"/>
                  <w:szCs w:val="20"/>
                </w:rPr>
                <w:t>m55499</w:t>
              </w:r>
            </w:hyperlink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2EBA0B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br/>
              <w:t>Liaison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A41222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 Statement from SC 29/WG 1 to SC 29/WG 2, SC 29/WG 4, SC 29/WG 5, SC 29/AG 2, SC 29/AG 4, and SC 29/AG 5 on JPEG-AI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588FE6" w14:textId="77777777" w:rsidR="007A0987" w:rsidRDefault="007A0987" w:rsidP="00DB7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29/WG 1 via SC 29 Secretariat</w:t>
            </w:r>
          </w:p>
        </w:tc>
      </w:tr>
    </w:tbl>
    <w:p w14:paraId="315FCF39" w14:textId="77777777" w:rsidR="00FE7D66" w:rsidRPr="007A0987" w:rsidRDefault="00FE7D66" w:rsidP="00FE7D66">
      <w:pPr>
        <w:pStyle w:val="a5"/>
        <w:ind w:left="800"/>
        <w:rPr>
          <w:lang w:eastAsia="ko-KR"/>
        </w:rPr>
      </w:pPr>
    </w:p>
    <w:p w14:paraId="78F60F91" w14:textId="77777777" w:rsidR="00FE7D66" w:rsidRDefault="00FE7D66" w:rsidP="00FE7D66"/>
    <w:p w14:paraId="12C01E25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(51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19AAEF1B" w14:textId="77777777" w:rsidR="00FE7D66" w:rsidRDefault="00FE7D66" w:rsidP="00FE7D66">
      <w:pPr>
        <w:widowControl/>
        <w:numPr>
          <w:ilvl w:val="0"/>
          <w:numId w:val="7"/>
        </w:numPr>
        <w:autoSpaceDE/>
        <w:autoSpaceDN/>
        <w:jc w:val="both"/>
      </w:pPr>
      <w:r>
        <w:rPr>
          <w:rFonts w:hint="eastAsia"/>
          <w:sz w:val="20"/>
        </w:rPr>
        <w:t>N</w:t>
      </w:r>
      <w:r>
        <w:rPr>
          <w:sz w:val="20"/>
        </w:rPr>
        <w:t>BMP</w:t>
      </w:r>
    </w:p>
    <w:p w14:paraId="4DA39F79" w14:textId="77777777" w:rsidR="00FE7D66" w:rsidRDefault="00FE7D66" w:rsidP="00FE7D66">
      <w:pPr>
        <w:widowControl/>
        <w:numPr>
          <w:ilvl w:val="0"/>
          <w:numId w:val="7"/>
        </w:numPr>
        <w:autoSpaceDE/>
        <w:autoSpaceDN/>
        <w:jc w:val="both"/>
      </w:pPr>
      <w:r>
        <w:rPr>
          <w:rFonts w:hint="eastAsia"/>
        </w:rPr>
        <w:t>V</w:t>
      </w:r>
      <w:r>
        <w:t>-PCC</w:t>
      </w:r>
    </w:p>
    <w:p w14:paraId="1929B56F" w14:textId="77777777" w:rsidR="00FE7D66" w:rsidRPr="00CF0203" w:rsidRDefault="00FE7D66" w:rsidP="00FE7D66">
      <w:pPr>
        <w:widowControl/>
        <w:numPr>
          <w:ilvl w:val="0"/>
          <w:numId w:val="7"/>
        </w:numPr>
        <w:autoSpaceDE/>
        <w:autoSpaceDN/>
        <w:jc w:val="both"/>
        <w:rPr>
          <w:sz w:val="20"/>
        </w:rPr>
      </w:pPr>
      <w:r>
        <w:rPr>
          <w:rFonts w:hint="eastAsia"/>
        </w:rPr>
        <w:t>V</w:t>
      </w:r>
      <w:r>
        <w:t>VC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913" w:type="dxa"/>
        <w:tblLook w:val="04A0" w:firstRow="1" w:lastRow="0" w:firstColumn="1" w:lastColumn="0" w:noHBand="0" w:noVBand="1"/>
      </w:tblPr>
      <w:tblGrid>
        <w:gridCol w:w="1520"/>
        <w:gridCol w:w="1520"/>
        <w:gridCol w:w="6873"/>
      </w:tblGrid>
      <w:tr w:rsidR="00FE7D66" w:rsidRPr="00091928" w14:paraId="379658C1" w14:textId="77777777" w:rsidTr="00842C22">
        <w:tc>
          <w:tcPr>
            <w:tcW w:w="1520" w:type="dxa"/>
            <w:noWrap/>
            <w:hideMark/>
          </w:tcPr>
          <w:p w14:paraId="1A23FE1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bookmarkStart w:id="25" w:name="RANGE!A1:C81"/>
            <w:r w:rsidRPr="00091928">
              <w:rPr>
                <w:rFonts w:eastAsia="맑은 고딕"/>
                <w:color w:val="000000"/>
                <w:lang w:eastAsia="ko-KR"/>
              </w:rPr>
              <w:t>Meetings</w:t>
            </w:r>
            <w:bookmarkEnd w:id="25"/>
          </w:p>
        </w:tc>
        <w:tc>
          <w:tcPr>
            <w:tcW w:w="1520" w:type="dxa"/>
            <w:noWrap/>
            <w:hideMark/>
          </w:tcPr>
          <w:p w14:paraId="71D8BC8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proofErr w:type="spellStart"/>
            <w:r w:rsidRPr="00091928">
              <w:rPr>
                <w:rFonts w:eastAsia="맑은 고딕"/>
                <w:color w:val="000000"/>
                <w:lang w:eastAsia="ko-KR"/>
              </w:rPr>
              <w:t>Onput</w:t>
            </w:r>
            <w:proofErr w:type="spellEnd"/>
            <w:r w:rsidRPr="00091928">
              <w:rPr>
                <w:rFonts w:eastAsia="맑은 고딕"/>
                <w:color w:val="000000"/>
                <w:lang w:eastAsia="ko-KR"/>
              </w:rPr>
              <w:t xml:space="preserve"> No</w:t>
            </w:r>
          </w:p>
        </w:tc>
        <w:tc>
          <w:tcPr>
            <w:tcW w:w="6873" w:type="dxa"/>
            <w:noWrap/>
            <w:hideMark/>
          </w:tcPr>
          <w:p w14:paraId="22C696DD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FE7D66" w:rsidRPr="00091928" w14:paraId="65C376F6" w14:textId="77777777" w:rsidTr="00842C22">
        <w:tc>
          <w:tcPr>
            <w:tcW w:w="1520" w:type="dxa"/>
            <w:noWrap/>
          </w:tcPr>
          <w:p w14:paraId="585E3771" w14:textId="16B7AA44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</w:p>
        </w:tc>
        <w:tc>
          <w:tcPr>
            <w:tcW w:w="1520" w:type="dxa"/>
            <w:noWrap/>
          </w:tcPr>
          <w:p w14:paraId="3181D9C5" w14:textId="40A41925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6873" w:type="dxa"/>
            <w:noWrap/>
          </w:tcPr>
          <w:p w14:paraId="5D8C2DBC" w14:textId="24009DD5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FE7D66" w:rsidRPr="00091928" w14:paraId="3967D62D" w14:textId="77777777" w:rsidTr="00842C22">
        <w:tc>
          <w:tcPr>
            <w:tcW w:w="1520" w:type="dxa"/>
            <w:noWrap/>
            <w:hideMark/>
          </w:tcPr>
          <w:p w14:paraId="1DD7ADF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lastRenderedPageBreak/>
              <w:t>128</w:t>
            </w:r>
          </w:p>
        </w:tc>
        <w:tc>
          <w:tcPr>
            <w:tcW w:w="1520" w:type="dxa"/>
            <w:noWrap/>
            <w:hideMark/>
          </w:tcPr>
          <w:p w14:paraId="763AC6D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6873" w:type="dxa"/>
            <w:noWrap/>
            <w:hideMark/>
          </w:tcPr>
          <w:p w14:paraId="47EBBAB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IoMT</w:t>
            </w:r>
            <w:proofErr w:type="spellEnd"/>
          </w:p>
        </w:tc>
      </w:tr>
      <w:tr w:rsidR="00FE7D66" w:rsidRPr="00091928" w14:paraId="7A362DCC" w14:textId="77777777" w:rsidTr="00842C22">
        <w:tc>
          <w:tcPr>
            <w:tcW w:w="1520" w:type="dxa"/>
            <w:noWrap/>
            <w:hideMark/>
          </w:tcPr>
          <w:p w14:paraId="5F905D4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127</w:t>
            </w:r>
          </w:p>
        </w:tc>
        <w:tc>
          <w:tcPr>
            <w:tcW w:w="1520" w:type="dxa"/>
            <w:noWrap/>
            <w:hideMark/>
          </w:tcPr>
          <w:p w14:paraId="405854D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6873" w:type="dxa"/>
            <w:noWrap/>
            <w:hideMark/>
          </w:tcPr>
          <w:p w14:paraId="17BAF42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FE7D66" w:rsidRPr="00091928" w14:paraId="28511FA1" w14:textId="77777777" w:rsidTr="00842C22">
        <w:tc>
          <w:tcPr>
            <w:tcW w:w="1520" w:type="dxa"/>
            <w:vMerge w:val="restart"/>
            <w:noWrap/>
            <w:hideMark/>
          </w:tcPr>
          <w:p w14:paraId="0B87E7F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126</w:t>
            </w:r>
          </w:p>
          <w:p w14:paraId="77D9D3B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noWrap/>
            <w:hideMark/>
          </w:tcPr>
          <w:p w14:paraId="7A9B815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6873" w:type="dxa"/>
            <w:noWrap/>
            <w:hideMark/>
          </w:tcPr>
          <w:p w14:paraId="3ABE0EF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FE7D66" w:rsidRPr="00091928" w14:paraId="411993DD" w14:textId="77777777" w:rsidTr="00842C22">
        <w:tc>
          <w:tcPr>
            <w:tcW w:w="1520" w:type="dxa"/>
            <w:vMerge/>
            <w:noWrap/>
            <w:hideMark/>
          </w:tcPr>
          <w:p w14:paraId="4B372DA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noWrap/>
            <w:hideMark/>
          </w:tcPr>
          <w:p w14:paraId="1EDFCC3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6873" w:type="dxa"/>
            <w:noWrap/>
            <w:hideMark/>
          </w:tcPr>
          <w:p w14:paraId="0AAA44AF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FE7D66" w:rsidRPr="00091928" w14:paraId="71E39A81" w14:textId="77777777" w:rsidTr="00842C22">
        <w:tc>
          <w:tcPr>
            <w:tcW w:w="1520" w:type="dxa"/>
            <w:vMerge w:val="restart"/>
            <w:noWrap/>
            <w:hideMark/>
          </w:tcPr>
          <w:p w14:paraId="0D4A582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125</w:t>
            </w:r>
          </w:p>
          <w:p w14:paraId="7824CC5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noWrap/>
            <w:hideMark/>
          </w:tcPr>
          <w:p w14:paraId="36BF652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6873" w:type="dxa"/>
            <w:hideMark/>
          </w:tcPr>
          <w:p w14:paraId="6798F45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FE7D66" w:rsidRPr="00091928" w14:paraId="10BA863F" w14:textId="77777777" w:rsidTr="00842C22">
        <w:tc>
          <w:tcPr>
            <w:tcW w:w="1520" w:type="dxa"/>
            <w:vMerge/>
            <w:noWrap/>
            <w:hideMark/>
          </w:tcPr>
          <w:p w14:paraId="43AB375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noWrap/>
            <w:hideMark/>
          </w:tcPr>
          <w:p w14:paraId="1A76841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6873" w:type="dxa"/>
            <w:hideMark/>
          </w:tcPr>
          <w:p w14:paraId="4FB5E90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FE7D66" w:rsidRPr="00091928" w14:paraId="6BA4271A" w14:textId="77777777" w:rsidTr="00842C22">
        <w:tc>
          <w:tcPr>
            <w:tcW w:w="1520" w:type="dxa"/>
            <w:noWrap/>
            <w:hideMark/>
          </w:tcPr>
          <w:p w14:paraId="5EBCCF4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124</w:t>
            </w:r>
          </w:p>
        </w:tc>
        <w:tc>
          <w:tcPr>
            <w:tcW w:w="1520" w:type="dxa"/>
            <w:hideMark/>
          </w:tcPr>
          <w:p w14:paraId="0C6930C3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6873" w:type="dxa"/>
            <w:hideMark/>
          </w:tcPr>
          <w:p w14:paraId="3A806B60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FE7D66" w:rsidRPr="00091928" w14:paraId="4EE243F8" w14:textId="77777777" w:rsidTr="00842C22">
        <w:tc>
          <w:tcPr>
            <w:tcW w:w="1520" w:type="dxa"/>
            <w:noWrap/>
            <w:hideMark/>
          </w:tcPr>
          <w:p w14:paraId="137CF97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123</w:t>
            </w:r>
          </w:p>
        </w:tc>
        <w:tc>
          <w:tcPr>
            <w:tcW w:w="1520" w:type="dxa"/>
            <w:hideMark/>
          </w:tcPr>
          <w:p w14:paraId="3C7C4A17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6873" w:type="dxa"/>
            <w:hideMark/>
          </w:tcPr>
          <w:p w14:paraId="07331CB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FE7D66" w:rsidRPr="00091928" w14:paraId="47724724" w14:textId="77777777" w:rsidTr="00842C22">
        <w:tc>
          <w:tcPr>
            <w:tcW w:w="1520" w:type="dxa"/>
            <w:vMerge w:val="restart"/>
            <w:noWrap/>
            <w:hideMark/>
          </w:tcPr>
          <w:p w14:paraId="59565B9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122</w:t>
            </w:r>
          </w:p>
          <w:p w14:paraId="6105335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1F8F1E8B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6873" w:type="dxa"/>
            <w:hideMark/>
          </w:tcPr>
          <w:p w14:paraId="50938C1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FE7D66" w:rsidRPr="00091928" w14:paraId="636EB0E9" w14:textId="77777777" w:rsidTr="00842C22">
        <w:tc>
          <w:tcPr>
            <w:tcW w:w="1520" w:type="dxa"/>
            <w:vMerge/>
            <w:noWrap/>
            <w:hideMark/>
          </w:tcPr>
          <w:p w14:paraId="0620026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1509DAF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6873" w:type="dxa"/>
            <w:hideMark/>
          </w:tcPr>
          <w:p w14:paraId="36227852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FE7D66" w:rsidRPr="00091928" w14:paraId="0400F660" w14:textId="77777777" w:rsidTr="00842C22">
        <w:tc>
          <w:tcPr>
            <w:tcW w:w="1520" w:type="dxa"/>
            <w:noWrap/>
            <w:hideMark/>
          </w:tcPr>
          <w:p w14:paraId="2885D3A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121</w:t>
            </w:r>
          </w:p>
        </w:tc>
        <w:tc>
          <w:tcPr>
            <w:tcW w:w="1520" w:type="dxa"/>
            <w:hideMark/>
          </w:tcPr>
          <w:p w14:paraId="311594EC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6873" w:type="dxa"/>
            <w:hideMark/>
          </w:tcPr>
          <w:p w14:paraId="23FEE0C0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FE7D66" w:rsidRPr="00091928" w14:paraId="5A115AFF" w14:textId="77777777" w:rsidTr="00842C22">
        <w:tc>
          <w:tcPr>
            <w:tcW w:w="1520" w:type="dxa"/>
            <w:vMerge w:val="restart"/>
            <w:noWrap/>
            <w:hideMark/>
          </w:tcPr>
          <w:p w14:paraId="33F8856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120</w:t>
            </w:r>
          </w:p>
          <w:p w14:paraId="6023D4E1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59AAA89C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03133F98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6873" w:type="dxa"/>
            <w:hideMark/>
          </w:tcPr>
          <w:p w14:paraId="147B524F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FE7D66" w:rsidRPr="00091928" w14:paraId="4528DF44" w14:textId="77777777" w:rsidTr="00842C22">
        <w:tc>
          <w:tcPr>
            <w:tcW w:w="1520" w:type="dxa"/>
            <w:vMerge/>
            <w:noWrap/>
            <w:hideMark/>
          </w:tcPr>
          <w:p w14:paraId="66DCBF40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3DA1F98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6873" w:type="dxa"/>
            <w:hideMark/>
          </w:tcPr>
          <w:p w14:paraId="09EF875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FE7D66" w:rsidRPr="00091928" w14:paraId="156DBBB9" w14:textId="77777777" w:rsidTr="00842C22">
        <w:tc>
          <w:tcPr>
            <w:tcW w:w="1520" w:type="dxa"/>
            <w:vMerge/>
            <w:noWrap/>
            <w:hideMark/>
          </w:tcPr>
          <w:p w14:paraId="4C09FD6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364C5AF9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6873" w:type="dxa"/>
            <w:hideMark/>
          </w:tcPr>
          <w:p w14:paraId="2A4ADF85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FE7D66" w:rsidRPr="00091928" w14:paraId="2F46F458" w14:textId="77777777" w:rsidTr="00842C22">
        <w:tc>
          <w:tcPr>
            <w:tcW w:w="1520" w:type="dxa"/>
            <w:noWrap/>
            <w:hideMark/>
          </w:tcPr>
          <w:p w14:paraId="2DC769D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119</w:t>
            </w:r>
          </w:p>
        </w:tc>
        <w:tc>
          <w:tcPr>
            <w:tcW w:w="1520" w:type="dxa"/>
            <w:hideMark/>
          </w:tcPr>
          <w:p w14:paraId="563461CD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6873" w:type="dxa"/>
            <w:hideMark/>
          </w:tcPr>
          <w:p w14:paraId="3298E99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FE7D66" w:rsidRPr="00091928" w14:paraId="7B33BD45" w14:textId="77777777" w:rsidTr="00842C22">
        <w:tc>
          <w:tcPr>
            <w:tcW w:w="1520" w:type="dxa"/>
            <w:vMerge w:val="restart"/>
            <w:noWrap/>
            <w:hideMark/>
          </w:tcPr>
          <w:p w14:paraId="5018924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117</w:t>
            </w:r>
          </w:p>
          <w:p w14:paraId="59B1BF5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13060988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6873" w:type="dxa"/>
            <w:hideMark/>
          </w:tcPr>
          <w:p w14:paraId="69A85E3A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FE7D66" w:rsidRPr="00091928" w14:paraId="1F46B5B3" w14:textId="77777777" w:rsidTr="00842C22">
        <w:tc>
          <w:tcPr>
            <w:tcW w:w="1520" w:type="dxa"/>
            <w:vMerge/>
            <w:noWrap/>
            <w:hideMark/>
          </w:tcPr>
          <w:p w14:paraId="0AF0F6F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593FB8D9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6873" w:type="dxa"/>
            <w:hideMark/>
          </w:tcPr>
          <w:p w14:paraId="7CA3497A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New features in DASH</w:t>
            </w:r>
          </w:p>
        </w:tc>
      </w:tr>
      <w:tr w:rsidR="00FE7D66" w:rsidRPr="00091928" w14:paraId="7113CBF5" w14:textId="77777777" w:rsidTr="00842C22">
        <w:tc>
          <w:tcPr>
            <w:tcW w:w="1520" w:type="dxa"/>
            <w:noWrap/>
            <w:hideMark/>
          </w:tcPr>
          <w:p w14:paraId="76B5488D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115</w:t>
            </w:r>
          </w:p>
        </w:tc>
        <w:tc>
          <w:tcPr>
            <w:tcW w:w="1520" w:type="dxa"/>
            <w:hideMark/>
          </w:tcPr>
          <w:p w14:paraId="23AD2FB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6873" w:type="dxa"/>
            <w:hideMark/>
          </w:tcPr>
          <w:p w14:paraId="460CB8A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FE7D66" w:rsidRPr="00091928" w14:paraId="5D9B75ED" w14:textId="77777777" w:rsidTr="00842C22">
        <w:tc>
          <w:tcPr>
            <w:tcW w:w="1520" w:type="dxa"/>
            <w:vMerge w:val="restart"/>
            <w:noWrap/>
            <w:hideMark/>
          </w:tcPr>
          <w:p w14:paraId="1F845D2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114</w:t>
            </w:r>
          </w:p>
          <w:p w14:paraId="33F78C3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3ACA35E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6873" w:type="dxa"/>
            <w:hideMark/>
          </w:tcPr>
          <w:p w14:paraId="7A81B8CC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FE7D66" w:rsidRPr="00091928" w14:paraId="0FF7509D" w14:textId="77777777" w:rsidTr="00842C22">
        <w:tc>
          <w:tcPr>
            <w:tcW w:w="1520" w:type="dxa"/>
            <w:vMerge/>
            <w:noWrap/>
            <w:hideMark/>
          </w:tcPr>
          <w:p w14:paraId="3007DCD7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38AFF27B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6873" w:type="dxa"/>
            <w:hideMark/>
          </w:tcPr>
          <w:p w14:paraId="50F6325F" w14:textId="77777777" w:rsidR="00FE7D66" w:rsidRPr="00091928" w:rsidRDefault="00FE7D66" w:rsidP="00842C22">
            <w:pPr>
              <w:rPr>
                <w:rFonts w:eastAsia="맑은 고딕"/>
                <w:bCs/>
                <w:lang w:eastAsia="ko-KR"/>
              </w:rPr>
            </w:pPr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FE7D66" w:rsidRPr="00E437AA" w14:paraId="6AAA9D3F" w14:textId="77777777" w:rsidTr="00842C22">
        <w:tc>
          <w:tcPr>
            <w:tcW w:w="1520" w:type="dxa"/>
            <w:vMerge/>
            <w:noWrap/>
            <w:hideMark/>
          </w:tcPr>
          <w:p w14:paraId="1DDC524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284E47D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6873" w:type="dxa"/>
            <w:hideMark/>
          </w:tcPr>
          <w:p w14:paraId="5E25C95B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FE7D66" w:rsidRPr="00091928" w14:paraId="02DEF729" w14:textId="77777777" w:rsidTr="00842C22">
        <w:tc>
          <w:tcPr>
            <w:tcW w:w="1520" w:type="dxa"/>
            <w:vMerge/>
            <w:noWrap/>
            <w:hideMark/>
          </w:tcPr>
          <w:p w14:paraId="2E5F570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1A9A528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6873" w:type="dxa"/>
            <w:hideMark/>
          </w:tcPr>
          <w:p w14:paraId="2D5DCF1B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FE7D66" w:rsidRPr="00091928" w14:paraId="23BCA294" w14:textId="77777777" w:rsidTr="00842C22">
        <w:tc>
          <w:tcPr>
            <w:tcW w:w="1520" w:type="dxa"/>
            <w:vMerge/>
            <w:noWrap/>
            <w:hideMark/>
          </w:tcPr>
          <w:p w14:paraId="3EBC83C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6118901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6873" w:type="dxa"/>
            <w:hideMark/>
          </w:tcPr>
          <w:p w14:paraId="065C7336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FE7D66" w:rsidRPr="00091928" w14:paraId="0A6A54A5" w14:textId="77777777" w:rsidTr="00842C22">
        <w:tc>
          <w:tcPr>
            <w:tcW w:w="1520" w:type="dxa"/>
            <w:noWrap/>
            <w:hideMark/>
          </w:tcPr>
          <w:p w14:paraId="16B5D7F1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112</w:t>
            </w:r>
          </w:p>
          <w:p w14:paraId="5929F9A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3A5BC2A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6873" w:type="dxa"/>
            <w:hideMark/>
          </w:tcPr>
          <w:p w14:paraId="6D48517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FE7D66" w:rsidRPr="00091928" w14:paraId="783954E4" w14:textId="77777777" w:rsidTr="00842C22">
        <w:tc>
          <w:tcPr>
            <w:tcW w:w="1520" w:type="dxa"/>
            <w:vMerge w:val="restart"/>
            <w:noWrap/>
            <w:hideMark/>
          </w:tcPr>
          <w:p w14:paraId="2C3DEEB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111</w:t>
            </w:r>
          </w:p>
          <w:p w14:paraId="5EFBEC3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01A134D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2074436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274A2AC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6357ABE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356BC24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02092D3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6873" w:type="dxa"/>
            <w:hideMark/>
          </w:tcPr>
          <w:p w14:paraId="3518170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FE7D66" w:rsidRPr="00091928" w14:paraId="7B168788" w14:textId="77777777" w:rsidTr="00842C22">
        <w:tc>
          <w:tcPr>
            <w:tcW w:w="1520" w:type="dxa"/>
            <w:vMerge/>
            <w:noWrap/>
            <w:hideMark/>
          </w:tcPr>
          <w:p w14:paraId="4A7AB9B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6134A53C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6873" w:type="dxa"/>
            <w:hideMark/>
          </w:tcPr>
          <w:p w14:paraId="3BB3C84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FE7D66" w:rsidRPr="00091928" w14:paraId="01EF1961" w14:textId="77777777" w:rsidTr="00842C22">
        <w:tc>
          <w:tcPr>
            <w:tcW w:w="1520" w:type="dxa"/>
            <w:vMerge/>
            <w:noWrap/>
            <w:hideMark/>
          </w:tcPr>
          <w:p w14:paraId="2A5A5A67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674AEDC5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6873" w:type="dxa"/>
            <w:hideMark/>
          </w:tcPr>
          <w:p w14:paraId="40907BE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FE7D66" w:rsidRPr="00091928" w14:paraId="48708E2F" w14:textId="77777777" w:rsidTr="00842C22">
        <w:tc>
          <w:tcPr>
            <w:tcW w:w="1520" w:type="dxa"/>
            <w:vMerge/>
            <w:noWrap/>
            <w:hideMark/>
          </w:tcPr>
          <w:p w14:paraId="4CAD4F6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2FCB8F2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6873" w:type="dxa"/>
            <w:hideMark/>
          </w:tcPr>
          <w:p w14:paraId="2F4014F4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FE7D66" w:rsidRPr="00091928" w14:paraId="069BA615" w14:textId="77777777" w:rsidTr="00842C22">
        <w:tc>
          <w:tcPr>
            <w:tcW w:w="1520" w:type="dxa"/>
            <w:vMerge/>
            <w:noWrap/>
            <w:hideMark/>
          </w:tcPr>
          <w:p w14:paraId="210B8E1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5357139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6873" w:type="dxa"/>
            <w:hideMark/>
          </w:tcPr>
          <w:p w14:paraId="4E96B49C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FE7D66" w:rsidRPr="00091928" w14:paraId="197C64EB" w14:textId="77777777" w:rsidTr="00842C22">
        <w:tc>
          <w:tcPr>
            <w:tcW w:w="1520" w:type="dxa"/>
            <w:vMerge/>
            <w:noWrap/>
            <w:hideMark/>
          </w:tcPr>
          <w:p w14:paraId="1C3F2C3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3E8F7FB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6873" w:type="dxa"/>
            <w:hideMark/>
          </w:tcPr>
          <w:p w14:paraId="222250A4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FE7D66" w:rsidRPr="00091928" w14:paraId="78D9A663" w14:textId="77777777" w:rsidTr="00842C22">
        <w:tc>
          <w:tcPr>
            <w:tcW w:w="1520" w:type="dxa"/>
            <w:vMerge/>
            <w:noWrap/>
            <w:hideMark/>
          </w:tcPr>
          <w:p w14:paraId="54384DD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0F0EC2A4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6873" w:type="dxa"/>
            <w:hideMark/>
          </w:tcPr>
          <w:p w14:paraId="444DD46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FE7D66" w:rsidRPr="00091928" w14:paraId="5DF7CEB7" w14:textId="77777777" w:rsidTr="00842C22">
        <w:tc>
          <w:tcPr>
            <w:tcW w:w="1520" w:type="dxa"/>
            <w:vMerge/>
            <w:noWrap/>
            <w:hideMark/>
          </w:tcPr>
          <w:p w14:paraId="50D12EA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03F7C544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6873" w:type="dxa"/>
            <w:hideMark/>
          </w:tcPr>
          <w:p w14:paraId="53577A3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FE7D66" w:rsidRPr="00091928" w14:paraId="0568BB53" w14:textId="77777777" w:rsidTr="00842C22">
        <w:tc>
          <w:tcPr>
            <w:tcW w:w="1520" w:type="dxa"/>
            <w:vMerge/>
            <w:noWrap/>
            <w:hideMark/>
          </w:tcPr>
          <w:p w14:paraId="06C23AA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64517315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6873" w:type="dxa"/>
            <w:hideMark/>
          </w:tcPr>
          <w:p w14:paraId="23B8D8FA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FE7D66" w:rsidRPr="00091928" w14:paraId="59665FFD" w14:textId="77777777" w:rsidTr="00842C22">
        <w:tc>
          <w:tcPr>
            <w:tcW w:w="1520" w:type="dxa"/>
            <w:vMerge/>
            <w:noWrap/>
            <w:hideMark/>
          </w:tcPr>
          <w:p w14:paraId="1DE72417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47603E07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6873" w:type="dxa"/>
            <w:hideMark/>
          </w:tcPr>
          <w:p w14:paraId="52386ACF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FE7D66" w:rsidRPr="00091928" w14:paraId="599B7A92" w14:textId="77777777" w:rsidTr="00842C22">
        <w:tc>
          <w:tcPr>
            <w:tcW w:w="1520" w:type="dxa"/>
            <w:vMerge w:val="restart"/>
            <w:noWrap/>
            <w:hideMark/>
          </w:tcPr>
          <w:p w14:paraId="477D501D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109</w:t>
            </w:r>
          </w:p>
          <w:p w14:paraId="2D77554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560E8DF5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6873" w:type="dxa"/>
            <w:hideMark/>
          </w:tcPr>
          <w:p w14:paraId="0768C6B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FE7D66" w:rsidRPr="00091928" w14:paraId="55A277E7" w14:textId="77777777" w:rsidTr="00842C22">
        <w:tc>
          <w:tcPr>
            <w:tcW w:w="1520" w:type="dxa"/>
            <w:vMerge/>
            <w:noWrap/>
            <w:hideMark/>
          </w:tcPr>
          <w:p w14:paraId="3CBA200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4B6CC44D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6873" w:type="dxa"/>
            <w:hideMark/>
          </w:tcPr>
          <w:p w14:paraId="26B3AA8C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FE7D66" w:rsidRPr="00091928" w14:paraId="300C620B" w14:textId="77777777" w:rsidTr="00842C22">
        <w:tc>
          <w:tcPr>
            <w:tcW w:w="1520" w:type="dxa"/>
            <w:vMerge w:val="restart"/>
            <w:noWrap/>
            <w:hideMark/>
          </w:tcPr>
          <w:p w14:paraId="54DEB7D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107</w:t>
            </w:r>
          </w:p>
          <w:p w14:paraId="7F40055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561A41C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6873" w:type="dxa"/>
            <w:hideMark/>
          </w:tcPr>
          <w:p w14:paraId="4859974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FE7D66" w:rsidRPr="00091928" w14:paraId="19722D98" w14:textId="77777777" w:rsidTr="00842C22">
        <w:tc>
          <w:tcPr>
            <w:tcW w:w="1520" w:type="dxa"/>
            <w:vMerge/>
            <w:noWrap/>
            <w:hideMark/>
          </w:tcPr>
          <w:p w14:paraId="661A1A2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126977E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6873" w:type="dxa"/>
            <w:hideMark/>
          </w:tcPr>
          <w:p w14:paraId="73297B75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FE7D66" w:rsidRPr="00091928" w14:paraId="254C09A8" w14:textId="77777777" w:rsidTr="00842C22">
        <w:tc>
          <w:tcPr>
            <w:tcW w:w="1520" w:type="dxa"/>
            <w:vMerge/>
            <w:noWrap/>
            <w:hideMark/>
          </w:tcPr>
          <w:p w14:paraId="4C4BDDE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158C13C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6873" w:type="dxa"/>
            <w:hideMark/>
          </w:tcPr>
          <w:p w14:paraId="39DE6EC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FE7D66" w:rsidRPr="00091928" w14:paraId="3DD6164B" w14:textId="77777777" w:rsidTr="00842C22">
        <w:tc>
          <w:tcPr>
            <w:tcW w:w="1520" w:type="dxa"/>
            <w:noWrap/>
            <w:hideMark/>
          </w:tcPr>
          <w:p w14:paraId="711B2B3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106</w:t>
            </w:r>
          </w:p>
        </w:tc>
        <w:tc>
          <w:tcPr>
            <w:tcW w:w="1520" w:type="dxa"/>
            <w:hideMark/>
          </w:tcPr>
          <w:p w14:paraId="3A55341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6873" w:type="dxa"/>
            <w:hideMark/>
          </w:tcPr>
          <w:p w14:paraId="71BB69C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FE7D66" w:rsidRPr="00091928" w14:paraId="7EF472DC" w14:textId="77777777" w:rsidTr="00842C22">
        <w:tc>
          <w:tcPr>
            <w:tcW w:w="1520" w:type="dxa"/>
            <w:vMerge w:val="restart"/>
            <w:noWrap/>
            <w:hideMark/>
          </w:tcPr>
          <w:p w14:paraId="5921FFC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105</w:t>
            </w:r>
          </w:p>
          <w:p w14:paraId="085F636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4E74E033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6873" w:type="dxa"/>
            <w:hideMark/>
          </w:tcPr>
          <w:p w14:paraId="74C9DB7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FE7D66" w:rsidRPr="00091928" w14:paraId="276E79C5" w14:textId="77777777" w:rsidTr="00842C22">
        <w:tc>
          <w:tcPr>
            <w:tcW w:w="1520" w:type="dxa"/>
            <w:vMerge/>
            <w:noWrap/>
            <w:hideMark/>
          </w:tcPr>
          <w:p w14:paraId="02E7690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02B4AB7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6873" w:type="dxa"/>
            <w:hideMark/>
          </w:tcPr>
          <w:p w14:paraId="682325D0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FE7D66" w:rsidRPr="00091928" w14:paraId="72CA6C95" w14:textId="77777777" w:rsidTr="00842C22">
        <w:tc>
          <w:tcPr>
            <w:tcW w:w="1520" w:type="dxa"/>
            <w:vMerge w:val="restart"/>
            <w:noWrap/>
            <w:hideMark/>
          </w:tcPr>
          <w:p w14:paraId="54424B4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104</w:t>
            </w:r>
          </w:p>
          <w:p w14:paraId="0E4E3B3C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6A4323D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6873" w:type="dxa"/>
            <w:hideMark/>
          </w:tcPr>
          <w:p w14:paraId="2CC3E8E5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FE7D66" w:rsidRPr="00091928" w14:paraId="36DC167F" w14:textId="77777777" w:rsidTr="00842C22">
        <w:tc>
          <w:tcPr>
            <w:tcW w:w="1520" w:type="dxa"/>
            <w:vMerge/>
            <w:noWrap/>
            <w:hideMark/>
          </w:tcPr>
          <w:p w14:paraId="5AB496B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5D06338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6873" w:type="dxa"/>
            <w:hideMark/>
          </w:tcPr>
          <w:p w14:paraId="51F4C95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FE7D66" w:rsidRPr="00091928" w14:paraId="36FEA9D8" w14:textId="77777777" w:rsidTr="00842C22">
        <w:tc>
          <w:tcPr>
            <w:tcW w:w="1520" w:type="dxa"/>
            <w:vMerge/>
            <w:noWrap/>
            <w:hideMark/>
          </w:tcPr>
          <w:p w14:paraId="3457D97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293E36BF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6873" w:type="dxa"/>
            <w:hideMark/>
          </w:tcPr>
          <w:p w14:paraId="52C6FDA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FE7D66" w:rsidRPr="00091928" w14:paraId="5AA7380E" w14:textId="77777777" w:rsidTr="00842C22">
        <w:tc>
          <w:tcPr>
            <w:tcW w:w="1520" w:type="dxa"/>
            <w:noWrap/>
            <w:hideMark/>
          </w:tcPr>
          <w:p w14:paraId="62C68EB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103</w:t>
            </w:r>
          </w:p>
          <w:p w14:paraId="765D2A9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6F37BA38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6873" w:type="dxa"/>
            <w:hideMark/>
          </w:tcPr>
          <w:p w14:paraId="47EFEEC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FE7D66" w:rsidRPr="00091928" w14:paraId="19480ED7" w14:textId="77777777" w:rsidTr="00842C22">
        <w:tc>
          <w:tcPr>
            <w:tcW w:w="1520" w:type="dxa"/>
            <w:vMerge w:val="restart"/>
            <w:noWrap/>
            <w:hideMark/>
          </w:tcPr>
          <w:p w14:paraId="5C1E580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lastRenderedPageBreak/>
              <w:t>102</w:t>
            </w:r>
          </w:p>
          <w:p w14:paraId="1324412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520" w:type="dxa"/>
            <w:hideMark/>
          </w:tcPr>
          <w:p w14:paraId="70E3BCD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6873" w:type="dxa"/>
            <w:hideMark/>
          </w:tcPr>
          <w:p w14:paraId="6BCFADB6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FE7D66" w:rsidRPr="00091928" w14:paraId="5D28D968" w14:textId="77777777" w:rsidTr="00842C22">
        <w:tc>
          <w:tcPr>
            <w:tcW w:w="1520" w:type="dxa"/>
            <w:vMerge/>
            <w:noWrap/>
            <w:hideMark/>
          </w:tcPr>
          <w:p w14:paraId="7C6DFAFC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520" w:type="dxa"/>
            <w:hideMark/>
          </w:tcPr>
          <w:p w14:paraId="22428E2F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6873" w:type="dxa"/>
            <w:hideMark/>
          </w:tcPr>
          <w:p w14:paraId="6E5565A2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FE7D66" w:rsidRPr="00091928" w14:paraId="72F5159D" w14:textId="77777777" w:rsidTr="00842C22">
        <w:tc>
          <w:tcPr>
            <w:tcW w:w="1520" w:type="dxa"/>
            <w:noWrap/>
            <w:hideMark/>
          </w:tcPr>
          <w:p w14:paraId="032957C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101</w:t>
            </w:r>
          </w:p>
        </w:tc>
        <w:tc>
          <w:tcPr>
            <w:tcW w:w="1520" w:type="dxa"/>
            <w:hideMark/>
          </w:tcPr>
          <w:p w14:paraId="641A3853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6873" w:type="dxa"/>
            <w:hideMark/>
          </w:tcPr>
          <w:p w14:paraId="5CEFB4B9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FE7D66" w:rsidRPr="00091928" w14:paraId="7E1BE5D3" w14:textId="77777777" w:rsidTr="00842C22">
        <w:tc>
          <w:tcPr>
            <w:tcW w:w="1520" w:type="dxa"/>
            <w:noWrap/>
            <w:hideMark/>
          </w:tcPr>
          <w:p w14:paraId="3F4B244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100</w:t>
            </w:r>
          </w:p>
        </w:tc>
        <w:tc>
          <w:tcPr>
            <w:tcW w:w="1520" w:type="dxa"/>
            <w:hideMark/>
          </w:tcPr>
          <w:p w14:paraId="40BB24D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6873" w:type="dxa"/>
            <w:hideMark/>
          </w:tcPr>
          <w:p w14:paraId="6681014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27" w:history="1">
        <w:r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28" w:history="1">
        <w:r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29" w:history="1">
        <w:r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30" w:history="1">
        <w:r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31" w:history="1">
        <w:r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32" w:history="1">
        <w:r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33" w:history="1">
        <w:r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34" w:history="1">
        <w:r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tooltip="sort by Standard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tooltip="sort by Part name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tooltip="w15073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4" w:tooltip="sort by Standard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5" w:tooltip="sort by Part name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6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7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8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9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0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1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2" w:tooltip="w15085-v2-w15085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3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4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5" w:tooltip="w15094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6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7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8" w:tooltip="w15200.docx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59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60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61" w:tooltip="w15303.zip" w:history="1">
              <w:r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62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62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FE7D66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64" w:tooltip="sort by Date" w:history="1">
              <w:r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FE7D66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65" w:tooltip="sort by Venue" w:history="1">
              <w:r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68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68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2" w:history="1">
              <w:r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3" w:history="1">
              <w:r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4" w:history="1">
              <w:r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5" w:history="1">
              <w:r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6" w:history="1">
              <w:r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7" w:history="1">
              <w:r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8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79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79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0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1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2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3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4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5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Gwangju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6" w:history="1">
              <w:r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Gwangju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7" w:history="1">
              <w:r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8" w:history="1">
              <w:r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89" w:history="1">
              <w:r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26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9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C0419" w14:textId="77777777" w:rsidR="00B7591A" w:rsidRDefault="00B7591A" w:rsidP="009E784A">
      <w:r>
        <w:separator/>
      </w:r>
    </w:p>
  </w:endnote>
  <w:endnote w:type="continuationSeparator" w:id="0">
    <w:p w14:paraId="78BA3462" w14:textId="77777777" w:rsidR="00B7591A" w:rsidRDefault="00B7591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8D897" w14:textId="77777777" w:rsidR="00B7591A" w:rsidRDefault="00B7591A" w:rsidP="009E784A">
      <w:r>
        <w:separator/>
      </w:r>
    </w:p>
  </w:footnote>
  <w:footnote w:type="continuationSeparator" w:id="0">
    <w:p w14:paraId="20F8E8BE" w14:textId="77777777" w:rsidR="00B7591A" w:rsidRDefault="00B7591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B335E"/>
    <w:rsid w:val="00263789"/>
    <w:rsid w:val="00266BDB"/>
    <w:rsid w:val="003226C8"/>
    <w:rsid w:val="00385C5D"/>
    <w:rsid w:val="003B0FC6"/>
    <w:rsid w:val="004E45B6"/>
    <w:rsid w:val="004F5473"/>
    <w:rsid w:val="005612C2"/>
    <w:rsid w:val="005C2A51"/>
    <w:rsid w:val="0063127E"/>
    <w:rsid w:val="00702B9F"/>
    <w:rsid w:val="007A0987"/>
    <w:rsid w:val="00842C22"/>
    <w:rsid w:val="008E7795"/>
    <w:rsid w:val="00954B0D"/>
    <w:rsid w:val="009636E0"/>
    <w:rsid w:val="00980E7B"/>
    <w:rsid w:val="009B09C2"/>
    <w:rsid w:val="009C5AAC"/>
    <w:rsid w:val="009D5D9F"/>
    <w:rsid w:val="009E784A"/>
    <w:rsid w:val="00B07B30"/>
    <w:rsid w:val="00B24CCE"/>
    <w:rsid w:val="00B7591A"/>
    <w:rsid w:val="00CB798F"/>
    <w:rsid w:val="00CD36BE"/>
    <w:rsid w:val="00CF1629"/>
    <w:rsid w:val="00D709E9"/>
    <w:rsid w:val="00E565AB"/>
    <w:rsid w:val="00E843CE"/>
    <w:rsid w:val="00E9507F"/>
    <w:rsid w:val="00E965CC"/>
    <w:rsid w:val="00EF2D59"/>
    <w:rsid w:val="00F03F9B"/>
    <w:rsid w:val="00F419DA"/>
    <w:rsid w:val="00F73309"/>
    <w:rsid w:val="00FE7D6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5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g11.sc29.org/doc_end_user/current_document.php?id=76556&amp;id_meeting=184" TargetMode="External"/><Relationship Id="rId21" Type="http://schemas.openxmlformats.org/officeDocument/2006/relationships/hyperlink" Target="http://wg11.sc29.org/doc_end_user/current_document.php?id=76526&amp;id_meeting=184" TargetMode="External"/><Relationship Id="rId42" Type="http://schemas.openxmlformats.org/officeDocument/2006/relationships/hyperlink" Target="https://mpeg.chiariglione.org/standards/mpeg-dash" TargetMode="External"/><Relationship Id="rId47" Type="http://schemas.openxmlformats.org/officeDocument/2006/relationships/hyperlink" Target="https://mpeg.chiariglione.org/standards/mpeg-i/network-based-media-processing" TargetMode="External"/><Relationship Id="rId63" Type="http://schemas.openxmlformats.org/officeDocument/2006/relationships/image" Target="media/image2.png"/><Relationship Id="rId68" Type="http://schemas.openxmlformats.org/officeDocument/2006/relationships/hyperlink" Target="https://mpeg.chiariglione.org/events?page=1&amp;order=field_event_date&amp;sort=asc" TargetMode="External"/><Relationship Id="rId84" Type="http://schemas.openxmlformats.org/officeDocument/2006/relationships/hyperlink" Target="https://mpeg.chiariglione.org/about/events/workshop-genomic-information-representation-mpeg-g" TargetMode="External"/><Relationship Id="rId89" Type="http://schemas.openxmlformats.org/officeDocument/2006/relationships/hyperlink" Target="https://mpeg.chiariglione.org/about/events/mpeg-workshop-%E2%80%9Cglobal-media-technology-standards-immersive-age%E2%80%9D" TargetMode="External"/><Relationship Id="rId16" Type="http://schemas.openxmlformats.org/officeDocument/2006/relationships/hyperlink" Target="http://wg11.sc29.org/doc_end_user/current_document.php?id=76521&amp;id_meeting=184" TargetMode="External"/><Relationship Id="rId11" Type="http://schemas.openxmlformats.org/officeDocument/2006/relationships/hyperlink" Target="http://wg11.sc29.org/doc_end_user/current_meeting.php?id_meeting=184&amp;type_order=0&amp;sql_type=title" TargetMode="External"/><Relationship Id="rId32" Type="http://schemas.openxmlformats.org/officeDocument/2006/relationships/hyperlink" Target="https://mpeg.chiariglione.org/news/green-mpeg-uses-metadata-right-size-power-use-video" TargetMode="External"/><Relationship Id="rId37" Type="http://schemas.openxmlformats.org/officeDocument/2006/relationships/hyperlink" Target="https://mpeg.chiariglione.org/standards/mpeg-dash" TargetMode="External"/><Relationship Id="rId53" Type="http://schemas.openxmlformats.org/officeDocument/2006/relationships/hyperlink" Target="https://mpeg.chiariglione.org/standards/mpeg-g" TargetMode="External"/><Relationship Id="rId58" Type="http://schemas.openxmlformats.org/officeDocument/2006/relationships/hyperlink" Target="https://mpeg.chiariglione.org/sites/default/files/files/standards/docs/w15200.docx.zip" TargetMode="External"/><Relationship Id="rId74" Type="http://schemas.openxmlformats.org/officeDocument/2006/relationships/hyperlink" Target="https://mpeg.chiariglione.org/about/events/2nd-mmt-developer%E2%80%99s-day" TargetMode="External"/><Relationship Id="rId79" Type="http://schemas.openxmlformats.org/officeDocument/2006/relationships/hyperlink" Target="https://mpeg.chiariglione.org/events?order=field_event_date&amp;sort=asc" TargetMode="External"/><Relationship Id="rId5" Type="http://schemas.openxmlformats.org/officeDocument/2006/relationships/footnotes" Target="footnotes.xml"/><Relationship Id="rId90" Type="http://schemas.openxmlformats.org/officeDocument/2006/relationships/footer" Target="footer1.xml"/><Relationship Id="rId22" Type="http://schemas.openxmlformats.org/officeDocument/2006/relationships/hyperlink" Target="http://wg11.sc29.org/doc_end_user/current_document.php?id=76533&amp;id_meeting=184" TargetMode="External"/><Relationship Id="rId27" Type="http://schemas.openxmlformats.org/officeDocument/2006/relationships/hyperlink" Target="https://mpeg.chiariglione.org/news/reconfigurable-media-decoding-modules-assignable-a-dataflow-network" TargetMode="External"/><Relationship Id="rId43" Type="http://schemas.openxmlformats.org/officeDocument/2006/relationships/hyperlink" Target="https://mpeg.chiariglione.org/standards/mpeg-dash/implementation-guidelines" TargetMode="External"/><Relationship Id="rId48" Type="http://schemas.openxmlformats.org/officeDocument/2006/relationships/hyperlink" Target="https://mpeg.chiariglione.org/standards/mpeg-i" TargetMode="External"/><Relationship Id="rId64" Type="http://schemas.openxmlformats.org/officeDocument/2006/relationships/hyperlink" Target="https://mpeg.chiariglione.org/events?page=2&amp;order=field_event_date&amp;sort=asc" TargetMode="External"/><Relationship Id="rId69" Type="http://schemas.openxmlformats.org/officeDocument/2006/relationships/image" Target="media/image3.png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hyperlink" Target="https://mpeg.chiariglione.org/standards/mpeg-iomt/iomt-architecture" TargetMode="External"/><Relationship Id="rId72" Type="http://schemas.openxmlformats.org/officeDocument/2006/relationships/hyperlink" Target="https://mpeg.chiariglione.org/about/events/seminar-genome-compression-standardization" TargetMode="External"/><Relationship Id="rId80" Type="http://schemas.openxmlformats.org/officeDocument/2006/relationships/hyperlink" Target="https://mpeg.chiariglione.org/about/events/workshop-standard-coding-technologies-immersive-audio-and-visual-experiences" TargetMode="External"/><Relationship Id="rId85" Type="http://schemas.openxmlformats.org/officeDocument/2006/relationships/hyperlink" Target="https://mpeg.chiariglione.org/about/events/mpeg-workshop-immersive-services-roadmap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g11.sc29.org/doc_end_user/current_meeting.php?id_meeting=184&amp;type_order=0&amp;sql_type=authors" TargetMode="External"/><Relationship Id="rId17" Type="http://schemas.openxmlformats.org/officeDocument/2006/relationships/hyperlink" Target="http://wg11.sc29.org/doc_end_user/current_document.php?id=76522&amp;id_meeting=184" TargetMode="External"/><Relationship Id="rId25" Type="http://schemas.openxmlformats.org/officeDocument/2006/relationships/hyperlink" Target="http://wg11.sc29.org/doc_end_user/current_document.php?id=76538&amp;id_meeting=184" TargetMode="External"/><Relationship Id="rId33" Type="http://schemas.openxmlformats.org/officeDocument/2006/relationships/hyperlink" Target="https://mpeg.chiariglione.org/news/introducing-media-things-internet-things" TargetMode="External"/><Relationship Id="rId38" Type="http://schemas.openxmlformats.org/officeDocument/2006/relationships/hyperlink" Target="https://mpeg.chiariglione.org/standards/mpeg-dash/implementation-guidelines" TargetMode="External"/><Relationship Id="rId46" Type="http://schemas.openxmlformats.org/officeDocument/2006/relationships/hyperlink" Target="https://mpeg.chiariglione.org/standards/mpeg-i" TargetMode="External"/><Relationship Id="rId59" Type="http://schemas.openxmlformats.org/officeDocument/2006/relationships/hyperlink" Target="https://mpeg.chiariglione.org/standards/exploration" TargetMode="External"/><Relationship Id="rId67" Type="http://schemas.openxmlformats.org/officeDocument/2006/relationships/hyperlink" Target="https://mpeg.chiariglione.org/events/mpeg-h-3d-audio-workshop-0" TargetMode="External"/><Relationship Id="rId20" Type="http://schemas.openxmlformats.org/officeDocument/2006/relationships/hyperlink" Target="http://wg11.sc29.org/doc_end_user/current_document.php?id=76525&amp;id_meeting=184" TargetMode="External"/><Relationship Id="rId41" Type="http://schemas.openxmlformats.org/officeDocument/2006/relationships/hyperlink" Target="https://mpeg.chiariglione.org/sites/default/files/files/standards/docs/w15073.zip" TargetMode="External"/><Relationship Id="rId54" Type="http://schemas.openxmlformats.org/officeDocument/2006/relationships/hyperlink" Target="https://mpeg.chiariglione.org/standards/mpeg-g/transport-and-storage-genomic-information" TargetMode="External"/><Relationship Id="rId62" Type="http://schemas.openxmlformats.org/officeDocument/2006/relationships/hyperlink" Target="https://mpeg.chiariglione.org/events?page=2&amp;order=field_event_date&amp;sort=asc" TargetMode="External"/><Relationship Id="rId70" Type="http://schemas.openxmlformats.org/officeDocument/2006/relationships/hyperlink" Target="https://mpeg.chiariglione.org/about/events/mp20-workshop-mpeg-roadmap" TargetMode="External"/><Relationship Id="rId75" Type="http://schemas.openxmlformats.org/officeDocument/2006/relationships/hyperlink" Target="https://mpeg.chiariglione.org/about/events/brainstorming-panel-discussion-session-future-video-coding" TargetMode="External"/><Relationship Id="rId83" Type="http://schemas.openxmlformats.org/officeDocument/2006/relationships/hyperlink" Target="https://mpeg.chiariglione.org/about/events/workshop-mpeg-g-shenzhen-cn" TargetMode="External"/><Relationship Id="rId88" Type="http://schemas.openxmlformats.org/officeDocument/2006/relationships/hyperlink" Target="https://mpeg.chiariglione.org/about/events/workshop-processing-genomic-information-standards-deployment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pete@missionrockdigital.com" TargetMode="External"/><Relationship Id="rId23" Type="http://schemas.openxmlformats.org/officeDocument/2006/relationships/hyperlink" Target="http://wg11.sc29.org/doc_end_user/current_document.php?id=76534&amp;id_meeting=184" TargetMode="External"/><Relationship Id="rId28" Type="http://schemas.openxmlformats.org/officeDocument/2006/relationships/hyperlink" Target="https://mpeg.chiariglione.org/news/common-media-application-format-brings-bitstreams-together" TargetMode="External"/><Relationship Id="rId36" Type="http://schemas.openxmlformats.org/officeDocument/2006/relationships/hyperlink" Target="https://mpeg.chiariglione.org/white-papers?order=title&amp;sort=desc" TargetMode="External"/><Relationship Id="rId49" Type="http://schemas.openxmlformats.org/officeDocument/2006/relationships/hyperlink" Target="https://mpeg.chiariglione.org/standards/mpeg-i/network-based-media-processing" TargetMode="External"/><Relationship Id="rId57" Type="http://schemas.openxmlformats.org/officeDocument/2006/relationships/hyperlink" Target="https://mpeg.chiariglione.org/standards/mpeg-iomt/iomt-architecture-0" TargetMode="External"/><Relationship Id="rId10" Type="http://schemas.openxmlformats.org/officeDocument/2006/relationships/hyperlink" Target="http://wg11.sc29.org/doc_end_user/current_meeting.php?id_meeting=184&amp;type_order=0&amp;sql_type=document.id_sub_group" TargetMode="External"/><Relationship Id="rId31" Type="http://schemas.openxmlformats.org/officeDocument/2006/relationships/hyperlink" Target="https://mpeg.chiariglione.org/news/multimedia-preservation-application-format-supports-digital-archives" TargetMode="External"/><Relationship Id="rId44" Type="http://schemas.openxmlformats.org/officeDocument/2006/relationships/hyperlink" Target="https://mpeg.chiariglione.org/white-papers?order=title_1&amp;sort=asc" TargetMode="External"/><Relationship Id="rId52" Type="http://schemas.openxmlformats.org/officeDocument/2006/relationships/hyperlink" Target="https://mpeg.chiariglione.org/sites/default/files/files/standards/docs/w15085-v2-w15085.zip" TargetMode="External"/><Relationship Id="rId60" Type="http://schemas.openxmlformats.org/officeDocument/2006/relationships/hyperlink" Target="https://mpeg.chiariglione.org/standards/exploration/3d-printing" TargetMode="External"/><Relationship Id="rId65" Type="http://schemas.openxmlformats.org/officeDocument/2006/relationships/hyperlink" Target="https://mpeg.chiariglione.org/events?page=2&amp;order=field_venue&amp;sort=asc" TargetMode="External"/><Relationship Id="rId73" Type="http://schemas.openxmlformats.org/officeDocument/2006/relationships/hyperlink" Target="https://mpeg.chiariglione.org/about/events/seminar-media-synchronization-hybrid-delivery" TargetMode="External"/><Relationship Id="rId78" Type="http://schemas.openxmlformats.org/officeDocument/2006/relationships/hyperlink" Target="https://mpeg.chiariglione.org/about/events/workshop-session-management-and-control-mpeg-dash" TargetMode="External"/><Relationship Id="rId81" Type="http://schemas.openxmlformats.org/officeDocument/2006/relationships/hyperlink" Target="https://mpeg.chiariglione.org/about/events/workshop-coding-technologies-immersive-audiovisual-experiences" TargetMode="External"/><Relationship Id="rId86" Type="http://schemas.openxmlformats.org/officeDocument/2006/relationships/hyperlink" Target="https://mpeg.chiariglione.org/about/events/omaf-developers-d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g11.sc29.org/doc_end_user/current_meeting.php?id_meeting=184&amp;type_order=0&amp;sql_type=document_number" TargetMode="External"/><Relationship Id="rId13" Type="http://schemas.openxmlformats.org/officeDocument/2006/relationships/hyperlink" Target="http://wg11.sc29.org/doc_end_user/current_document.php?id=76243&amp;id_meeting=184" TargetMode="External"/><Relationship Id="rId18" Type="http://schemas.openxmlformats.org/officeDocument/2006/relationships/hyperlink" Target="http://wg11.sc29.org/doc_end_user/current_document.php?id=76523&amp;id_meeting=184" TargetMode="External"/><Relationship Id="rId39" Type="http://schemas.openxmlformats.org/officeDocument/2006/relationships/hyperlink" Target="https://mpeg.chiariglione.org/standards/mpeg-4" TargetMode="External"/><Relationship Id="rId34" Type="http://schemas.openxmlformats.org/officeDocument/2006/relationships/hyperlink" Target="https://mpeg.chiariglione.org/news/global-video-ground-plan-genomics-data-transmission" TargetMode="External"/><Relationship Id="rId50" Type="http://schemas.openxmlformats.org/officeDocument/2006/relationships/hyperlink" Target="https://mpeg.chiariglione.org/standards/mpeg-iomt" TargetMode="External"/><Relationship Id="rId55" Type="http://schemas.openxmlformats.org/officeDocument/2006/relationships/hyperlink" Target="https://mpeg.chiariglione.org/sites/default/files/files/standards/docs/w15094.zip" TargetMode="External"/><Relationship Id="rId76" Type="http://schemas.openxmlformats.org/officeDocument/2006/relationships/hyperlink" Target="https://mpeg.chiariglione.org/about/events/ftv-seminar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workshop-5g-beyond-uhd-media" TargetMode="External"/><Relationship Id="rId92" Type="http://schemas.microsoft.com/office/2011/relationships/people" Target="people.xml"/><Relationship Id="rId2" Type="http://schemas.openxmlformats.org/officeDocument/2006/relationships/styles" Target="styles.xml"/><Relationship Id="rId29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://wg11.sc29.org/doc_end_user/current_document.php?id=76535&amp;id_meeting=184" TargetMode="External"/><Relationship Id="rId40" Type="http://schemas.openxmlformats.org/officeDocument/2006/relationships/hyperlink" Target="https://mpeg.chiariglione.org/standards/mpeg-4/audio" TargetMode="External"/><Relationship Id="rId45" Type="http://schemas.openxmlformats.org/officeDocument/2006/relationships/hyperlink" Target="https://mpeg.chiariglione.org/white-papers?order=title&amp;sort=desc" TargetMode="External"/><Relationship Id="rId66" Type="http://schemas.openxmlformats.org/officeDocument/2006/relationships/hyperlink" Target="https://mpeg.chiariglione.org/events/mpeg-h-3d-audio-workshop" TargetMode="External"/><Relationship Id="rId87" Type="http://schemas.openxmlformats.org/officeDocument/2006/relationships/hyperlink" Target="https://mpeg.chiariglione.org/about/events/mp20-workshop-standards-plans-and-explorations-immersive-media" TargetMode="External"/><Relationship Id="rId61" Type="http://schemas.openxmlformats.org/officeDocument/2006/relationships/hyperlink" Target="https://mpeg.chiariglione.org/sites/default/files/files/standards/docs/w15303.zip" TargetMode="External"/><Relationship Id="rId82" Type="http://schemas.openxmlformats.org/officeDocument/2006/relationships/hyperlink" Target="https://mpeg.chiariglione.org/about/events/workshop-coding-technologies-immersive-audiovisual-experiences-0" TargetMode="External"/><Relationship Id="rId19" Type="http://schemas.openxmlformats.org/officeDocument/2006/relationships/hyperlink" Target="http://wg11.sc29.org/doc_end_user/current_document.php?id=76524&amp;id_meeting=184" TargetMode="External"/><Relationship Id="rId14" Type="http://schemas.openxmlformats.org/officeDocument/2006/relationships/hyperlink" Target="mailto:ahinds@tencent.com" TargetMode="External"/><Relationship Id="rId30" Type="http://schemas.openxmlformats.org/officeDocument/2006/relationships/hyperlink" Target="https://mpeg.chiariglione.org/news/supporting-deeper-and-richer-visual-displays-hevc" TargetMode="External"/><Relationship Id="rId35" Type="http://schemas.openxmlformats.org/officeDocument/2006/relationships/hyperlink" Target="https://mpeg.chiariglione.org/white-papers?order=title_1&amp;sort=asc" TargetMode="External"/><Relationship Id="rId56" Type="http://schemas.openxmlformats.org/officeDocument/2006/relationships/hyperlink" Target="https://mpeg.chiariglione.org/standards/mpeg-iomt" TargetMode="External"/><Relationship Id="rId77" Type="http://schemas.openxmlformats.org/officeDocument/2006/relationships/hyperlink" Target="https://mpeg.chiariglione.org/about/events/mmt-developers%E2%80%99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2677</Words>
  <Characters>15261</Characters>
  <Application>Microsoft Office Word</Application>
  <DocSecurity>0</DocSecurity>
  <Lines>127</Lines>
  <Paragraphs>35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Gommy in Sapporo, JP[규헌]</cp:lastModifiedBy>
  <cp:revision>4</cp:revision>
  <dcterms:created xsi:type="dcterms:W3CDTF">2020-10-16T15:00:00Z</dcterms:created>
  <dcterms:modified xsi:type="dcterms:W3CDTF">2020-10-16T15:08:00Z</dcterms:modified>
</cp:coreProperties>
</file>