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05609" w14:textId="77777777" w:rsidR="00F85A8B" w:rsidRPr="003226C8" w:rsidRDefault="00F85A8B" w:rsidP="00F85A8B">
      <w:pPr>
        <w:jc w:val="center"/>
      </w:pPr>
    </w:p>
    <w:p w14:paraId="5BD1CB0D" w14:textId="160A8802" w:rsidR="00F85A8B" w:rsidRDefault="00F85A8B" w:rsidP="00F85A8B">
      <w:pPr>
        <w:rPr>
          <w:ins w:id="0" w:author="m55577" w:date="2020-10-15T07:32:00Z"/>
          <w:lang w:val="en-GB" w:eastAsia="zh-CN"/>
        </w:rPr>
      </w:pPr>
    </w:p>
    <w:p w14:paraId="2D106B0D" w14:textId="69E79FA5" w:rsidR="00476826" w:rsidRDefault="00476826" w:rsidP="00F85A8B">
      <w:pPr>
        <w:rPr>
          <w:ins w:id="1" w:author="m55577" w:date="2020-10-15T07:32:00Z"/>
          <w:lang w:val="en-GB" w:eastAsia="zh-CN"/>
        </w:rPr>
      </w:pPr>
    </w:p>
    <w:p w14:paraId="689E4B54" w14:textId="46BCA6F0" w:rsidR="00476826" w:rsidRPr="00196997" w:rsidRDefault="00476826" w:rsidP="00476826">
      <w:pPr>
        <w:pStyle w:val="Title"/>
        <w:tabs>
          <w:tab w:val="left" w:pos="4589"/>
        </w:tabs>
        <w:jc w:val="right"/>
        <w:rPr>
          <w:ins w:id="2" w:author="m55577" w:date="2020-10-15T07:32:00Z"/>
          <w:rFonts w:ascii="Times New Roman" w:hAnsi="Times New Roman" w:cs="Times New Roman"/>
          <w:sz w:val="28"/>
          <w:szCs w:val="28"/>
        </w:rPr>
      </w:pPr>
      <w:ins w:id="3" w:author="m55577" w:date="2020-10-15T07:32:00Z">
        <w:r w:rsidRPr="004F5473">
          <w:rPr>
            <w:rFonts w:eastAsiaTheme="minorHAnsi"/>
            <w:noProof/>
            <w:lang w:val="en-CA" w:eastAsia="en-CA"/>
          </w:rPr>
          <w:drawing>
            <wp:anchor distT="0" distB="0" distL="114300" distR="114300" simplePos="0" relativeHeight="251660288" behindDoc="0" locked="0" layoutInCell="1" allowOverlap="1" wp14:anchorId="3EA5E127" wp14:editId="7CBB5873">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29/WG</w:t>
        </w:r>
        <w:r w:rsidRPr="00196997">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2</w:t>
        </w:r>
        <w:r w:rsidRPr="00196997">
          <w:rPr>
            <w:rFonts w:ascii="Times New Roman" w:hAnsi="Times New Roman" w:cs="Times New Roman"/>
            <w:w w:val="115"/>
            <w:sz w:val="28"/>
            <w:szCs w:val="28"/>
            <w:u w:val="thick"/>
          </w:rPr>
          <w:t xml:space="preserve"> </w:t>
        </w:r>
        <w:r w:rsidRPr="00196997">
          <w:rPr>
            <w:rFonts w:ascii="Times New Roman" w:hAnsi="Times New Roman" w:cs="Times New Roman"/>
            <w:w w:val="115"/>
            <w:sz w:val="48"/>
            <w:szCs w:val="48"/>
            <w:u w:val="thick"/>
          </w:rPr>
          <w:t>N</w:t>
        </w:r>
        <w:del w:id="4" w:author="Bailer, Werner" w:date="2020-10-16T07:18:00Z">
          <w:r w:rsidRPr="00196997" w:rsidDel="00390D8C">
            <w:rPr>
              <w:rFonts w:ascii="Times New Roman" w:hAnsi="Times New Roman" w:cs="Times New Roman"/>
              <w:spacing w:val="28"/>
              <w:w w:val="115"/>
              <w:sz w:val="48"/>
              <w:szCs w:val="48"/>
              <w:u w:val="thick"/>
            </w:rPr>
            <w:delText>000</w:delText>
          </w:r>
          <w:r w:rsidRPr="00196997" w:rsidDel="00390D8C">
            <w:rPr>
              <w:rFonts w:ascii="Times New Roman" w:hAnsi="Times New Roman" w:cs="Times New Roman"/>
              <w:w w:val="115"/>
              <w:sz w:val="48"/>
              <w:szCs w:val="48"/>
              <w:u w:val="thick"/>
            </w:rPr>
            <w:delText>0</w:delText>
          </w:r>
        </w:del>
      </w:ins>
      <w:ins w:id="5" w:author="Bailer, Werner" w:date="2020-10-16T08:17:00Z">
        <w:r w:rsidR="006B66B1">
          <w:rPr>
            <w:rFonts w:ascii="Times New Roman" w:hAnsi="Times New Roman" w:cs="Times New Roman"/>
            <w:w w:val="115"/>
            <w:sz w:val="48"/>
            <w:szCs w:val="48"/>
            <w:u w:val="thick"/>
          </w:rPr>
          <w:t>00</w:t>
        </w:r>
      </w:ins>
      <w:ins w:id="6" w:author="Bailer, Werner" w:date="2020-10-16T07:18:00Z">
        <w:r w:rsidR="00390D8C">
          <w:rPr>
            <w:rFonts w:ascii="Times New Roman" w:hAnsi="Times New Roman" w:cs="Times New Roman"/>
            <w:spacing w:val="28"/>
            <w:w w:val="115"/>
            <w:sz w:val="48"/>
            <w:szCs w:val="48"/>
            <w:u w:val="thick"/>
          </w:rPr>
          <w:t>16</w:t>
        </w:r>
      </w:ins>
    </w:p>
    <w:p w14:paraId="1BBCCEFA" w14:textId="77777777" w:rsidR="00476826" w:rsidRPr="004F5473" w:rsidRDefault="00476826" w:rsidP="00476826">
      <w:pPr>
        <w:rPr>
          <w:ins w:id="7" w:author="m55577" w:date="2020-10-15T07:32:00Z"/>
          <w:b/>
          <w:sz w:val="20"/>
        </w:rPr>
      </w:pPr>
    </w:p>
    <w:p w14:paraId="355D1C9F" w14:textId="77777777" w:rsidR="00476826" w:rsidRPr="004F5473" w:rsidRDefault="00476826" w:rsidP="00476826">
      <w:pPr>
        <w:rPr>
          <w:ins w:id="8" w:author="m55577" w:date="2020-10-15T07:32:00Z"/>
          <w:b/>
          <w:sz w:val="20"/>
        </w:rPr>
      </w:pPr>
    </w:p>
    <w:p w14:paraId="501FC465" w14:textId="77777777" w:rsidR="00476826" w:rsidRPr="004F5473" w:rsidRDefault="00476826" w:rsidP="00476826">
      <w:pPr>
        <w:spacing w:before="3"/>
        <w:rPr>
          <w:ins w:id="9" w:author="m55577" w:date="2020-10-15T07:32:00Z"/>
          <w:b/>
          <w:sz w:val="23"/>
        </w:rPr>
      </w:pPr>
      <w:ins w:id="10" w:author="m55577" w:date="2020-10-15T07:32:00Z">
        <w:r w:rsidRPr="004F5473">
          <w:rPr>
            <w:noProof/>
            <w:lang w:val="en-CA" w:eastAsia="en-CA"/>
          </w:rPr>
          <mc:AlternateContent>
            <mc:Choice Requires="wps">
              <w:drawing>
                <wp:anchor distT="0" distB="0" distL="0" distR="0" simplePos="0" relativeHeight="251659264" behindDoc="1" locked="0" layoutInCell="1" allowOverlap="1" wp14:anchorId="3A3D3854" wp14:editId="59A6AE6E">
                  <wp:simplePos x="0" y="0"/>
                  <wp:positionH relativeFrom="page">
                    <wp:posOffset>704850</wp:posOffset>
                  </wp:positionH>
                  <wp:positionV relativeFrom="paragraph">
                    <wp:posOffset>201930</wp:posOffset>
                  </wp:positionV>
                  <wp:extent cx="6155055" cy="971550"/>
                  <wp:effectExtent l="0" t="0" r="17145" b="1905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17CC52" w14:textId="77777777" w:rsidR="00476826" w:rsidRPr="00196997" w:rsidRDefault="00476826" w:rsidP="0047682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D3854"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zkQoinYCAAD/BAAADgAAAAAA&#10;AAAAAAAAAAAuAgAAZHJzL2Uyb0RvYy54bWxQSwECLQAUAAYACAAAACEAQuKej9wAAAALAQAADwAA&#10;AAAAAAAAAAAAAADQBAAAZHJzL2Rvd25yZXYueG1sUEsFBgAAAAAEAAQA8wAAANkFAAAAAA==&#10;" filled="f" strokeweight=".27094mm">
                  <v:textbox inset="0,0,0,0">
                    <w:txbxContent>
                      <w:p w14:paraId="5917CC52" w14:textId="77777777" w:rsidR="00476826" w:rsidRPr="00196997" w:rsidRDefault="00476826" w:rsidP="0047682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ins>
    </w:p>
    <w:p w14:paraId="6DBE3F37" w14:textId="77777777" w:rsidR="00476826" w:rsidRPr="004F5473" w:rsidRDefault="00476826" w:rsidP="00476826">
      <w:pPr>
        <w:rPr>
          <w:ins w:id="11" w:author="m55577" w:date="2020-10-15T07:32:00Z"/>
          <w:b/>
          <w:sz w:val="20"/>
        </w:rPr>
      </w:pPr>
    </w:p>
    <w:p w14:paraId="368C09BB" w14:textId="77777777" w:rsidR="00476826" w:rsidRPr="004F5473" w:rsidRDefault="00476826" w:rsidP="00476826">
      <w:pPr>
        <w:rPr>
          <w:ins w:id="12" w:author="m55577" w:date="2020-10-15T07:32:00Z"/>
          <w:b/>
          <w:sz w:val="21"/>
        </w:rPr>
      </w:pPr>
    </w:p>
    <w:p w14:paraId="355E2260" w14:textId="77777777" w:rsidR="00476826" w:rsidRPr="00980E7B" w:rsidRDefault="00476826" w:rsidP="00476826">
      <w:pPr>
        <w:tabs>
          <w:tab w:val="left" w:pos="3099"/>
        </w:tabs>
        <w:spacing w:before="103"/>
        <w:ind w:left="104"/>
        <w:rPr>
          <w:ins w:id="13" w:author="m55577" w:date="2020-10-15T07:32:00Z"/>
          <w:snapToGrid w:val="0"/>
        </w:rPr>
      </w:pPr>
      <w:ins w:id="14" w:author="m55577" w:date="2020-10-15T07:32:00Z">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ins>
    </w:p>
    <w:p w14:paraId="775995BD" w14:textId="77777777" w:rsidR="00476826" w:rsidRPr="00980E7B" w:rsidRDefault="00476826" w:rsidP="00476826">
      <w:pPr>
        <w:spacing w:before="1"/>
        <w:rPr>
          <w:ins w:id="15" w:author="m55577" w:date="2020-10-15T07:32:00Z"/>
          <w:snapToGrid w:val="0"/>
        </w:rPr>
      </w:pPr>
    </w:p>
    <w:p w14:paraId="42D25DD5" w14:textId="20CFF043" w:rsidR="00476826" w:rsidRPr="00980E7B" w:rsidRDefault="00476826" w:rsidP="00476826">
      <w:pPr>
        <w:pStyle w:val="BodyText"/>
        <w:tabs>
          <w:tab w:val="left" w:pos="3099"/>
        </w:tabs>
        <w:spacing w:line="254" w:lineRule="auto"/>
        <w:ind w:left="3099" w:right="214" w:hanging="2996"/>
        <w:rPr>
          <w:ins w:id="16" w:author="m55577" w:date="2020-10-15T07:32:00Z"/>
          <w:snapToGrid w:val="0"/>
        </w:rPr>
      </w:pPr>
      <w:ins w:id="17" w:author="m55577" w:date="2020-10-15T07:32:00Z">
        <w:r w:rsidRPr="00980E7B">
          <w:rPr>
            <w:b/>
            <w:snapToGrid w:val="0"/>
          </w:rPr>
          <w:t>Title:</w:t>
        </w:r>
        <w:r w:rsidRPr="00980E7B">
          <w:rPr>
            <w:snapToGrid w:val="0"/>
          </w:rPr>
          <w:tab/>
        </w:r>
      </w:ins>
      <w:ins w:id="18" w:author="m55577" w:date="2020-10-15T07:34:00Z">
        <w:r w:rsidR="0006371D" w:rsidRPr="0006371D">
          <w:rPr>
            <w:snapToGrid w:val="0"/>
          </w:rPr>
          <w:t>Call for Proposals on Incremental Compression of Neural Networks for multimedia content description and analysis</w:t>
        </w:r>
      </w:ins>
    </w:p>
    <w:p w14:paraId="1B669D0E" w14:textId="77777777" w:rsidR="00476826" w:rsidRPr="00980E7B" w:rsidRDefault="00476826" w:rsidP="00476826">
      <w:pPr>
        <w:spacing w:before="6"/>
        <w:rPr>
          <w:ins w:id="19" w:author="m55577" w:date="2020-10-15T07:32:00Z"/>
          <w:snapToGrid w:val="0"/>
        </w:rPr>
      </w:pPr>
    </w:p>
    <w:p w14:paraId="4AA3F269" w14:textId="77777777" w:rsidR="00476826" w:rsidRPr="00980E7B" w:rsidRDefault="00476826" w:rsidP="00476826">
      <w:pPr>
        <w:pStyle w:val="BodyText"/>
        <w:tabs>
          <w:tab w:val="left" w:pos="3099"/>
        </w:tabs>
        <w:spacing w:line="254" w:lineRule="auto"/>
        <w:ind w:left="3099" w:right="214" w:hanging="2996"/>
        <w:rPr>
          <w:ins w:id="20" w:author="m55577" w:date="2020-10-15T07:32:00Z"/>
          <w:snapToGrid w:val="0"/>
        </w:rPr>
      </w:pPr>
      <w:ins w:id="21" w:author="m55577" w:date="2020-10-15T07:32:00Z">
        <w:r w:rsidRPr="00980E7B">
          <w:rPr>
            <w:b/>
            <w:snapToGrid w:val="0"/>
          </w:rPr>
          <w:t>Status:</w:t>
        </w:r>
        <w:r w:rsidRPr="00980E7B">
          <w:rPr>
            <w:snapToGrid w:val="0"/>
          </w:rPr>
          <w:tab/>
          <w:t>Approved</w:t>
        </w:r>
      </w:ins>
    </w:p>
    <w:p w14:paraId="0E977532" w14:textId="77777777" w:rsidR="00476826" w:rsidRPr="00980E7B" w:rsidRDefault="00476826" w:rsidP="00476826">
      <w:pPr>
        <w:tabs>
          <w:tab w:val="left" w:pos="3099"/>
        </w:tabs>
        <w:ind w:left="104"/>
        <w:rPr>
          <w:ins w:id="22" w:author="m55577" w:date="2020-10-15T07:32:00Z"/>
          <w:snapToGrid w:val="0"/>
        </w:rPr>
      </w:pPr>
    </w:p>
    <w:p w14:paraId="6377CAD7" w14:textId="2E0BA1D1" w:rsidR="00476826" w:rsidRPr="00980E7B" w:rsidRDefault="00476826" w:rsidP="00476826">
      <w:pPr>
        <w:tabs>
          <w:tab w:val="left" w:pos="3099"/>
        </w:tabs>
        <w:ind w:left="104"/>
        <w:rPr>
          <w:ins w:id="23" w:author="m55577" w:date="2020-10-15T07:32:00Z"/>
          <w:snapToGrid w:val="0"/>
        </w:rPr>
      </w:pPr>
      <w:ins w:id="24" w:author="m55577" w:date="2020-10-15T07:32:00Z">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Pr="001A247F">
          <w:rPr>
            <w:snapToGrid w:val="0"/>
          </w:rPr>
          <w:t>2020-10-</w:t>
        </w:r>
        <w:del w:id="25" w:author="Bailer, Werner" w:date="2020-10-16T07:19:00Z">
          <w:r w:rsidRPr="001A247F" w:rsidDel="00390D8C">
            <w:rPr>
              <w:snapToGrid w:val="0"/>
            </w:rPr>
            <w:delText>16</w:delText>
          </w:r>
        </w:del>
      </w:ins>
      <w:ins w:id="26" w:author="Bailer, Werner" w:date="2020-10-16T07:19:00Z">
        <w:del w:id="27" w:author="Curcio, Igor (Nokia - FI/Tampere)" w:date="2020-10-23T18:12:00Z">
          <w:r w:rsidR="005E20EF" w:rsidRPr="001A247F" w:rsidDel="0031024B">
            <w:rPr>
              <w:snapToGrid w:val="0"/>
            </w:rPr>
            <w:tab/>
          </w:r>
        </w:del>
        <w:r w:rsidR="005E20EF" w:rsidRPr="001A247F">
          <w:rPr>
            <w:snapToGrid w:val="0"/>
          </w:rPr>
          <w:t>16</w:t>
        </w:r>
      </w:ins>
    </w:p>
    <w:p w14:paraId="05AD857B" w14:textId="77777777" w:rsidR="00476826" w:rsidRPr="00980E7B" w:rsidRDefault="00476826" w:rsidP="00476826">
      <w:pPr>
        <w:spacing w:before="1"/>
        <w:rPr>
          <w:ins w:id="28" w:author="m55577" w:date="2020-10-15T07:32:00Z"/>
          <w:snapToGrid w:val="0"/>
        </w:rPr>
      </w:pPr>
    </w:p>
    <w:p w14:paraId="6CE67E52" w14:textId="77777777" w:rsidR="00476826" w:rsidRPr="00980E7B" w:rsidRDefault="00476826" w:rsidP="00476826">
      <w:pPr>
        <w:tabs>
          <w:tab w:val="left" w:pos="3099"/>
        </w:tabs>
        <w:ind w:left="104"/>
        <w:rPr>
          <w:ins w:id="29" w:author="m55577" w:date="2020-10-15T07:32:00Z"/>
          <w:snapToGrid w:val="0"/>
        </w:rPr>
      </w:pPr>
      <w:ins w:id="30" w:author="m55577" w:date="2020-10-15T07:32:00Z">
        <w:r w:rsidRPr="00980E7B">
          <w:rPr>
            <w:b/>
            <w:snapToGrid w:val="0"/>
          </w:rPr>
          <w:t>Source:</w:t>
        </w:r>
        <w:r w:rsidRPr="00980E7B">
          <w:rPr>
            <w:snapToGrid w:val="0"/>
          </w:rPr>
          <w:tab/>
          <w:t>ISO/IEC JTC 1/SC 29/WG</w:t>
        </w:r>
        <w:r w:rsidRPr="00980E7B">
          <w:rPr>
            <w:snapToGrid w:val="0"/>
            <w:spacing w:val="4"/>
          </w:rPr>
          <w:t xml:space="preserve"> </w:t>
        </w:r>
        <w:r>
          <w:rPr>
            <w:snapToGrid w:val="0"/>
          </w:rPr>
          <w:t>2</w:t>
        </w:r>
      </w:ins>
    </w:p>
    <w:p w14:paraId="61890A4C" w14:textId="77777777" w:rsidR="00476826" w:rsidRPr="00980E7B" w:rsidRDefault="00476826" w:rsidP="00476826">
      <w:pPr>
        <w:spacing w:before="1"/>
        <w:rPr>
          <w:ins w:id="31" w:author="m55577" w:date="2020-10-15T07:32:00Z"/>
          <w:snapToGrid w:val="0"/>
        </w:rPr>
      </w:pPr>
    </w:p>
    <w:p w14:paraId="615CDED9" w14:textId="77777777" w:rsidR="00476826" w:rsidRPr="00476826" w:rsidRDefault="00476826">
      <w:pPr>
        <w:tabs>
          <w:tab w:val="left" w:pos="3099"/>
        </w:tabs>
        <w:ind w:left="104"/>
        <w:rPr>
          <w:ins w:id="32" w:author="m55577" w:date="2020-10-15T07:32:00Z"/>
          <w:b/>
          <w:snapToGrid w:val="0"/>
          <w:rPrChange w:id="33" w:author="m55577" w:date="2020-10-15T07:33:00Z">
            <w:rPr>
              <w:ins w:id="34" w:author="m55577" w:date="2020-10-15T07:32:00Z"/>
              <w:rFonts w:ascii="Times New Roman" w:hAnsi="Times New Roman"/>
              <w:b w:val="0"/>
              <w:snapToGrid w:val="0"/>
            </w:rPr>
          </w:rPrChange>
        </w:rPr>
        <w:pPrChange w:id="35" w:author="m55577" w:date="2020-10-15T07:34:00Z">
          <w:pPr>
            <w:pStyle w:val="Heading1"/>
            <w:tabs>
              <w:tab w:val="left" w:pos="3099"/>
            </w:tabs>
          </w:pPr>
        </w:pPrChange>
      </w:pPr>
      <w:ins w:id="36" w:author="m55577" w:date="2020-10-15T07:32:00Z">
        <w:r w:rsidRPr="0006371D">
          <w:rPr>
            <w:b/>
            <w:snapToGrid w:val="0"/>
            <w:rPrChange w:id="37" w:author="m55577" w:date="2020-10-15T07:34:00Z">
              <w:rPr>
                <w:snapToGrid w:val="0"/>
              </w:rPr>
            </w:rPrChange>
          </w:rPr>
          <w:t>Expected</w:t>
        </w:r>
        <w:r w:rsidRPr="0006371D">
          <w:rPr>
            <w:b/>
            <w:snapToGrid w:val="0"/>
            <w:rPrChange w:id="38" w:author="m55577" w:date="2020-10-15T07:34:00Z">
              <w:rPr>
                <w:snapToGrid w:val="0"/>
                <w:spacing w:val="42"/>
              </w:rPr>
            </w:rPrChange>
          </w:rPr>
          <w:t xml:space="preserve"> </w:t>
        </w:r>
        <w:r w:rsidRPr="0006371D">
          <w:rPr>
            <w:b/>
            <w:snapToGrid w:val="0"/>
            <w:rPrChange w:id="39" w:author="m55577" w:date="2020-10-15T07:34:00Z">
              <w:rPr>
                <w:snapToGrid w:val="0"/>
              </w:rPr>
            </w:rPrChange>
          </w:rPr>
          <w:t>action:</w:t>
        </w:r>
        <w:r w:rsidRPr="00476826">
          <w:rPr>
            <w:b/>
            <w:snapToGrid w:val="0"/>
            <w:rPrChange w:id="40" w:author="m55577" w:date="2020-10-15T07:33:00Z">
              <w:rPr>
                <w:b w:val="0"/>
                <w:snapToGrid w:val="0"/>
              </w:rPr>
            </w:rPrChange>
          </w:rPr>
          <w:tab/>
        </w:r>
        <w:r w:rsidRPr="0006371D">
          <w:rPr>
            <w:snapToGrid w:val="0"/>
          </w:rPr>
          <w:t>None</w:t>
        </w:r>
      </w:ins>
    </w:p>
    <w:p w14:paraId="42DE117C" w14:textId="77777777" w:rsidR="00476826" w:rsidRPr="00476826" w:rsidRDefault="00476826">
      <w:pPr>
        <w:tabs>
          <w:tab w:val="left" w:pos="3099"/>
        </w:tabs>
        <w:ind w:left="104"/>
        <w:rPr>
          <w:ins w:id="41" w:author="m55577" w:date="2020-10-15T07:32:00Z"/>
          <w:b/>
          <w:snapToGrid w:val="0"/>
          <w:rPrChange w:id="42" w:author="m55577" w:date="2020-10-15T07:33:00Z">
            <w:rPr>
              <w:ins w:id="43" w:author="m55577" w:date="2020-10-15T07:32:00Z"/>
              <w:snapToGrid w:val="0"/>
            </w:rPr>
          </w:rPrChange>
        </w:rPr>
        <w:pPrChange w:id="44" w:author="m55577" w:date="2020-10-15T07:34:00Z">
          <w:pPr>
            <w:spacing w:before="1"/>
          </w:pPr>
        </w:pPrChange>
      </w:pPr>
    </w:p>
    <w:p w14:paraId="5C51960A" w14:textId="77777777" w:rsidR="00476826" w:rsidRPr="00476826" w:rsidRDefault="00476826">
      <w:pPr>
        <w:tabs>
          <w:tab w:val="left" w:pos="3099"/>
        </w:tabs>
        <w:ind w:left="104"/>
        <w:rPr>
          <w:ins w:id="45" w:author="m55577" w:date="2020-10-15T07:32:00Z"/>
          <w:b/>
          <w:snapToGrid w:val="0"/>
          <w:rPrChange w:id="46" w:author="m55577" w:date="2020-10-15T07:34:00Z">
            <w:rPr>
              <w:ins w:id="47" w:author="m55577" w:date="2020-10-15T07:32:00Z"/>
              <w:rFonts w:ascii="Times New Roman" w:hAnsi="Times New Roman"/>
              <w:b w:val="0"/>
              <w:snapToGrid w:val="0"/>
            </w:rPr>
          </w:rPrChange>
        </w:rPr>
        <w:pPrChange w:id="48" w:author="m55577" w:date="2020-10-15T07:34:00Z">
          <w:pPr>
            <w:pStyle w:val="Heading1"/>
            <w:tabs>
              <w:tab w:val="left" w:pos="3099"/>
            </w:tabs>
          </w:pPr>
        </w:pPrChange>
      </w:pPr>
      <w:ins w:id="49" w:author="m55577" w:date="2020-10-15T07:32:00Z">
        <w:r w:rsidRPr="0006371D">
          <w:rPr>
            <w:b/>
            <w:snapToGrid w:val="0"/>
            <w:rPrChange w:id="50" w:author="m55577" w:date="2020-10-15T07:34:00Z">
              <w:rPr>
                <w:snapToGrid w:val="0"/>
              </w:rPr>
            </w:rPrChange>
          </w:rPr>
          <w:t>Action due date:</w:t>
        </w:r>
        <w:r w:rsidRPr="00476826">
          <w:rPr>
            <w:b/>
            <w:snapToGrid w:val="0"/>
            <w:rPrChange w:id="51" w:author="m55577" w:date="2020-10-15T07:34:00Z">
              <w:rPr>
                <w:b w:val="0"/>
                <w:snapToGrid w:val="0"/>
              </w:rPr>
            </w:rPrChange>
          </w:rPr>
          <w:tab/>
        </w:r>
        <w:r w:rsidRPr="0006371D">
          <w:rPr>
            <w:snapToGrid w:val="0"/>
          </w:rPr>
          <w:t>None</w:t>
        </w:r>
      </w:ins>
    </w:p>
    <w:p w14:paraId="40F5EF39" w14:textId="77777777" w:rsidR="00476826" w:rsidRPr="0006371D" w:rsidRDefault="00476826">
      <w:pPr>
        <w:tabs>
          <w:tab w:val="left" w:pos="3099"/>
        </w:tabs>
        <w:ind w:left="104"/>
        <w:rPr>
          <w:ins w:id="52" w:author="m55577" w:date="2020-10-15T07:32:00Z"/>
          <w:b/>
          <w:snapToGrid w:val="0"/>
          <w:rPrChange w:id="53" w:author="m55577" w:date="2020-10-15T07:34:00Z">
            <w:rPr>
              <w:ins w:id="54" w:author="m55577" w:date="2020-10-15T07:32:00Z"/>
              <w:snapToGrid w:val="0"/>
            </w:rPr>
          </w:rPrChange>
        </w:rPr>
        <w:pPrChange w:id="55" w:author="m55577" w:date="2020-10-15T07:34:00Z">
          <w:pPr>
            <w:spacing w:before="1"/>
          </w:pPr>
        </w:pPrChange>
      </w:pPr>
    </w:p>
    <w:p w14:paraId="35E745A2" w14:textId="02F06988" w:rsidR="00476826" w:rsidRPr="00980E7B" w:rsidRDefault="00476826" w:rsidP="00476826">
      <w:pPr>
        <w:tabs>
          <w:tab w:val="left" w:pos="3099"/>
        </w:tabs>
        <w:ind w:left="104"/>
        <w:rPr>
          <w:ins w:id="56" w:author="m55577" w:date="2020-10-15T07:32:00Z"/>
          <w:snapToGrid w:val="0"/>
        </w:rPr>
      </w:pPr>
      <w:ins w:id="57" w:author="m55577" w:date="2020-10-15T07:32:00Z">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del w:id="58" w:author="Bailer, Werner" w:date="2020-10-16T07:21:00Z">
          <w:r w:rsidRPr="00980E7B" w:rsidDel="005E20EF">
            <w:rPr>
              <w:snapToGrid w:val="0"/>
            </w:rPr>
            <w:fldChar w:fldCharType="begin"/>
          </w:r>
          <w:r w:rsidRPr="00980E7B" w:rsidDel="005E20EF">
            <w:rPr>
              <w:snapToGrid w:val="0"/>
            </w:rPr>
            <w:delInstrText xml:space="preserve"> NUMPAGES  \* Arabic  \* MERGEFORMAT </w:delInstrText>
          </w:r>
          <w:r w:rsidRPr="00980E7B" w:rsidDel="005E20EF">
            <w:rPr>
              <w:snapToGrid w:val="0"/>
            </w:rPr>
            <w:fldChar w:fldCharType="separate"/>
          </w:r>
          <w:r w:rsidRPr="00980E7B" w:rsidDel="005E20EF">
            <w:rPr>
              <w:snapToGrid w:val="0"/>
            </w:rPr>
            <w:delText>2</w:delText>
          </w:r>
          <w:r w:rsidRPr="00980E7B" w:rsidDel="005E20EF">
            <w:rPr>
              <w:snapToGrid w:val="0"/>
            </w:rPr>
            <w:fldChar w:fldCharType="end"/>
          </w:r>
        </w:del>
      </w:ins>
      <w:ins w:id="59" w:author="Bailer, Werner" w:date="2020-10-16T07:21:00Z">
        <w:r w:rsidR="005E20EF">
          <w:rPr>
            <w:snapToGrid w:val="0"/>
          </w:rPr>
          <w:t>9</w:t>
        </w:r>
      </w:ins>
      <w:ins w:id="60" w:author="m55577" w:date="2020-10-15T07:32:00Z">
        <w:r w:rsidRPr="00980E7B">
          <w:rPr>
            <w:snapToGrid w:val="0"/>
          </w:rPr>
          <w:t xml:space="preserve"> (with cover</w:t>
        </w:r>
        <w:r w:rsidRPr="00980E7B">
          <w:rPr>
            <w:snapToGrid w:val="0"/>
            <w:spacing w:val="-10"/>
          </w:rPr>
          <w:t xml:space="preserve"> </w:t>
        </w:r>
        <w:r w:rsidRPr="00980E7B">
          <w:rPr>
            <w:snapToGrid w:val="0"/>
          </w:rPr>
          <w:t>page)</w:t>
        </w:r>
      </w:ins>
    </w:p>
    <w:p w14:paraId="04672F39" w14:textId="77777777" w:rsidR="00476826" w:rsidRPr="00980E7B" w:rsidRDefault="00476826" w:rsidP="00476826">
      <w:pPr>
        <w:spacing w:before="1"/>
        <w:rPr>
          <w:ins w:id="61" w:author="m55577" w:date="2020-10-15T07:32:00Z"/>
          <w:snapToGrid w:val="0"/>
        </w:rPr>
      </w:pPr>
    </w:p>
    <w:p w14:paraId="058B493F" w14:textId="77777777" w:rsidR="00476826" w:rsidRPr="00980E7B" w:rsidRDefault="00476826" w:rsidP="00476826">
      <w:pPr>
        <w:tabs>
          <w:tab w:val="left" w:pos="3099"/>
        </w:tabs>
        <w:ind w:left="104"/>
        <w:rPr>
          <w:ins w:id="62" w:author="m55577" w:date="2020-10-15T07:32:00Z"/>
          <w:snapToGrid w:val="0"/>
        </w:rPr>
      </w:pPr>
      <w:ins w:id="63" w:author="m55577" w:date="2020-10-15T07:32:00Z">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ins>
    </w:p>
    <w:p w14:paraId="4B859774" w14:textId="77777777" w:rsidR="00476826" w:rsidRPr="00980E7B" w:rsidRDefault="00476826" w:rsidP="00476826">
      <w:pPr>
        <w:spacing w:before="1"/>
        <w:rPr>
          <w:ins w:id="64" w:author="m55577" w:date="2020-10-15T07:32:00Z"/>
          <w:snapToGrid w:val="0"/>
        </w:rPr>
      </w:pPr>
    </w:p>
    <w:p w14:paraId="5F10255D" w14:textId="77777777" w:rsidR="00476826" w:rsidRPr="00980E7B" w:rsidRDefault="00476826" w:rsidP="00476826">
      <w:pPr>
        <w:tabs>
          <w:tab w:val="left" w:pos="3099"/>
        </w:tabs>
        <w:ind w:left="104"/>
        <w:rPr>
          <w:ins w:id="65" w:author="m55577" w:date="2020-10-15T07:32:00Z"/>
          <w:snapToGrid w:val="0"/>
          <w:color w:val="0000EE"/>
          <w:u w:color="0000EE"/>
        </w:rPr>
      </w:pPr>
      <w:ins w:id="66" w:author="m55577" w:date="2020-10-15T07:32:00Z">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r>
          <w:fldChar w:fldCharType="begin"/>
        </w:r>
        <w:r>
          <w:instrText xml:space="preserve"> HYPERLINK "https://isotc.iso.org/livelink/livelink/open/jtc1sc29wg2" </w:instrText>
        </w:r>
        <w:r>
          <w:fldChar w:fldCharType="separate"/>
        </w:r>
        <w:r w:rsidRPr="0070546A">
          <w:rPr>
            <w:rStyle w:val="Hyperlink"/>
          </w:rPr>
          <w:t>https://isotc.iso.org/livelink/livelink/open/jtc1sc29wg2</w:t>
        </w:r>
        <w:r>
          <w:rPr>
            <w:rStyle w:val="Hyperlink"/>
          </w:rPr>
          <w:fldChar w:fldCharType="end"/>
        </w:r>
      </w:ins>
    </w:p>
    <w:p w14:paraId="09765407" w14:textId="77777777" w:rsidR="00476826" w:rsidRPr="00196997" w:rsidRDefault="00476826" w:rsidP="00476826">
      <w:pPr>
        <w:tabs>
          <w:tab w:val="left" w:pos="3099"/>
        </w:tabs>
        <w:ind w:left="104"/>
        <w:rPr>
          <w:ins w:id="67" w:author="m55577" w:date="2020-10-15T07:32:00Z"/>
          <w:color w:val="0000EE"/>
          <w:w w:val="120"/>
          <w:u w:val="single" w:color="0000EE"/>
        </w:rPr>
      </w:pPr>
    </w:p>
    <w:p w14:paraId="1B8251F5" w14:textId="77777777" w:rsidR="00476826" w:rsidRPr="004F5473" w:rsidRDefault="00476826" w:rsidP="00476826">
      <w:pPr>
        <w:tabs>
          <w:tab w:val="left" w:pos="3099"/>
        </w:tabs>
        <w:ind w:left="104"/>
        <w:rPr>
          <w:ins w:id="68" w:author="m55577" w:date="2020-10-15T07:32:00Z"/>
          <w:color w:val="0000EE"/>
          <w:w w:val="120"/>
          <w:u w:val="single" w:color="0000EE"/>
        </w:rPr>
      </w:pPr>
    </w:p>
    <w:p w14:paraId="718EED6E" w14:textId="77777777" w:rsidR="00476826" w:rsidRPr="004F5473" w:rsidRDefault="00476826" w:rsidP="00476826">
      <w:pPr>
        <w:tabs>
          <w:tab w:val="left" w:pos="3099"/>
        </w:tabs>
        <w:ind w:left="104"/>
        <w:rPr>
          <w:ins w:id="69" w:author="m55577" w:date="2020-10-15T07:32:00Z"/>
          <w:color w:val="0000EE"/>
          <w:w w:val="120"/>
          <w:u w:val="single" w:color="0000EE"/>
        </w:rPr>
      </w:pPr>
    </w:p>
    <w:p w14:paraId="13379577" w14:textId="77777777" w:rsidR="00476826" w:rsidRPr="004F5473" w:rsidRDefault="00476826" w:rsidP="00476826">
      <w:pPr>
        <w:tabs>
          <w:tab w:val="left" w:pos="3099"/>
        </w:tabs>
        <w:ind w:left="104"/>
        <w:rPr>
          <w:ins w:id="70" w:author="m55577" w:date="2020-10-15T07:32:00Z"/>
          <w:color w:val="0000EE"/>
          <w:w w:val="120"/>
          <w:u w:val="single" w:color="0000EE"/>
        </w:rPr>
        <w:sectPr w:rsidR="00476826" w:rsidRPr="004F5473" w:rsidSect="00476826">
          <w:pgSz w:w="11900" w:h="16840"/>
          <w:pgMar w:top="540" w:right="980" w:bottom="280" w:left="1000" w:header="720" w:footer="720" w:gutter="0"/>
          <w:cols w:space="720"/>
        </w:sectPr>
      </w:pPr>
    </w:p>
    <w:p w14:paraId="566DBD7C" w14:textId="77777777" w:rsidR="00476826" w:rsidRPr="003226C8" w:rsidRDefault="00476826" w:rsidP="00476826">
      <w:pPr>
        <w:jc w:val="center"/>
        <w:rPr>
          <w:ins w:id="71" w:author="m55577" w:date="2020-10-15T07:32:00Z"/>
          <w:rFonts w:eastAsia="SimSun"/>
          <w:b/>
          <w:sz w:val="28"/>
          <w:lang w:val="en-GB" w:eastAsia="zh-CN"/>
        </w:rPr>
      </w:pPr>
      <w:ins w:id="72" w:author="m55577" w:date="2020-10-15T07:32:00Z">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ins>
    </w:p>
    <w:p w14:paraId="4B0B3449" w14:textId="77777777" w:rsidR="00476826" w:rsidRPr="003226C8" w:rsidRDefault="00476826" w:rsidP="00476826">
      <w:pPr>
        <w:jc w:val="center"/>
        <w:rPr>
          <w:ins w:id="73" w:author="m55577" w:date="2020-10-15T07:32:00Z"/>
          <w:rFonts w:eastAsia="SimSun"/>
          <w:b/>
          <w:sz w:val="28"/>
          <w:lang w:val="en-GB" w:eastAsia="zh-CN"/>
        </w:rPr>
      </w:pPr>
      <w:ins w:id="74" w:author="m55577" w:date="2020-10-15T07:32:00Z">
        <w:r w:rsidRPr="003226C8">
          <w:rPr>
            <w:rFonts w:eastAsia="SimSun"/>
            <w:b/>
            <w:sz w:val="28"/>
            <w:lang w:val="en-GB" w:eastAsia="zh-CN"/>
          </w:rPr>
          <w:t>ORGANISATION INTERNATIONALE DE NORMALISATION</w:t>
        </w:r>
      </w:ins>
    </w:p>
    <w:p w14:paraId="07E1A020" w14:textId="77777777" w:rsidR="00476826" w:rsidRPr="003226C8" w:rsidRDefault="00476826" w:rsidP="00476826">
      <w:pPr>
        <w:jc w:val="center"/>
        <w:rPr>
          <w:ins w:id="75" w:author="m55577" w:date="2020-10-15T07:32:00Z"/>
          <w:rFonts w:eastAsia="SimSun"/>
          <w:b/>
          <w:sz w:val="28"/>
          <w:lang w:val="en-GB" w:eastAsia="zh-CN"/>
        </w:rPr>
      </w:pPr>
      <w:ins w:id="76" w:author="m55577" w:date="2020-10-15T07:32:00Z">
        <w:r w:rsidRPr="003226C8">
          <w:rPr>
            <w:rFonts w:eastAsia="SimSun"/>
            <w:b/>
            <w:sz w:val="28"/>
            <w:lang w:val="en-GB" w:eastAsia="zh-CN"/>
          </w:rPr>
          <w:t xml:space="preserve">ISO/IEC JTC 1/SC 29/WG </w:t>
        </w:r>
        <w:r>
          <w:rPr>
            <w:rFonts w:eastAsia="SimSun"/>
            <w:b/>
            <w:sz w:val="28"/>
            <w:lang w:val="en-GB" w:eastAsia="zh-CN"/>
          </w:rPr>
          <w:t>2</w:t>
        </w:r>
      </w:ins>
    </w:p>
    <w:p w14:paraId="75C8A9AA" w14:textId="77777777" w:rsidR="00476826" w:rsidRPr="003226C8" w:rsidRDefault="00476826" w:rsidP="00476826">
      <w:pPr>
        <w:jc w:val="center"/>
        <w:rPr>
          <w:ins w:id="77" w:author="m55577" w:date="2020-10-15T07:32:00Z"/>
          <w:rFonts w:eastAsia="SimSun"/>
          <w:b/>
          <w:sz w:val="28"/>
          <w:lang w:val="en-GB" w:eastAsia="zh-CN"/>
        </w:rPr>
      </w:pPr>
      <w:ins w:id="78" w:author="m55577" w:date="2020-10-15T07:32:00Z">
        <w:r>
          <w:rPr>
            <w:rFonts w:eastAsia="SimSun"/>
            <w:b/>
            <w:sz w:val="28"/>
            <w:lang w:val="en-GB" w:eastAsia="zh-CN"/>
          </w:rPr>
          <w:t>MPEG TECHNICAL REQUIREMENTS</w:t>
        </w:r>
      </w:ins>
    </w:p>
    <w:p w14:paraId="2E21C7E2" w14:textId="77777777" w:rsidR="00476826" w:rsidRPr="003226C8" w:rsidRDefault="00476826" w:rsidP="00476826">
      <w:pPr>
        <w:rPr>
          <w:ins w:id="79" w:author="m55577" w:date="2020-10-15T07:32:00Z"/>
          <w:lang w:val="en-GB"/>
        </w:rPr>
      </w:pPr>
    </w:p>
    <w:p w14:paraId="60FDFCF2" w14:textId="65C3FDFB" w:rsidR="00476826" w:rsidRPr="003226C8" w:rsidRDefault="00476826" w:rsidP="00476826">
      <w:pPr>
        <w:jc w:val="right"/>
        <w:rPr>
          <w:ins w:id="80" w:author="m55577" w:date="2020-10-15T07:32:00Z"/>
          <w:rFonts w:eastAsia="SimSun"/>
          <w:b/>
          <w:sz w:val="48"/>
          <w:lang w:val="en-GB" w:eastAsia="zh-CN"/>
        </w:rPr>
      </w:pPr>
      <w:ins w:id="81" w:author="m55577" w:date="2020-10-15T07:32:00Z">
        <w:r w:rsidRPr="003226C8">
          <w:rPr>
            <w:rFonts w:eastAsia="SimSun"/>
            <w:b/>
            <w:sz w:val="28"/>
            <w:lang w:val="en-GB" w:eastAsia="zh-CN"/>
          </w:rPr>
          <w:t xml:space="preserve">ISO/IEC JTC 1/SC 29/WG </w:t>
        </w:r>
        <w:r>
          <w:rPr>
            <w:rFonts w:eastAsia="SimSun"/>
            <w:b/>
            <w:sz w:val="28"/>
            <w:lang w:val="en-GB" w:eastAsia="zh-CN"/>
          </w:rPr>
          <w:t>2</w:t>
        </w:r>
        <w:r w:rsidRPr="003226C8">
          <w:rPr>
            <w:rFonts w:eastAsia="SimSun"/>
            <w:b/>
            <w:sz w:val="28"/>
            <w:lang w:val="en-GB" w:eastAsia="zh-CN"/>
          </w:rPr>
          <w:t xml:space="preserve"> </w:t>
        </w:r>
        <w:r w:rsidRPr="003226C8">
          <w:rPr>
            <w:rFonts w:eastAsia="SimSun"/>
            <w:b/>
            <w:sz w:val="48"/>
            <w:lang w:val="en-GB" w:eastAsia="zh-CN"/>
          </w:rPr>
          <w:t>N</w:t>
        </w:r>
        <w:r w:rsidRPr="003226C8">
          <w:rPr>
            <w:lang w:val="en-GB"/>
          </w:rPr>
          <w:t xml:space="preserve"> </w:t>
        </w:r>
        <w:del w:id="82" w:author="Bailer, Werner" w:date="2020-10-16T07:19:00Z">
          <w:r w:rsidDel="00390D8C">
            <w:rPr>
              <w:rFonts w:eastAsia="SimSun"/>
              <w:b/>
              <w:sz w:val="48"/>
              <w:lang w:val="en-GB" w:eastAsia="zh-CN"/>
            </w:rPr>
            <w:delText>0000</w:delText>
          </w:r>
        </w:del>
      </w:ins>
      <w:ins w:id="83" w:author="Bailer, Werner" w:date="2020-10-16T08:17:00Z">
        <w:r w:rsidR="006B66B1">
          <w:rPr>
            <w:rFonts w:eastAsia="SimSun"/>
            <w:b/>
            <w:sz w:val="48"/>
            <w:lang w:val="en-GB" w:eastAsia="zh-CN"/>
          </w:rPr>
          <w:t>00</w:t>
        </w:r>
      </w:ins>
      <w:ins w:id="84" w:author="Bailer, Werner" w:date="2020-10-16T07:19:00Z">
        <w:r w:rsidR="00390D8C">
          <w:rPr>
            <w:rFonts w:eastAsia="SimSun"/>
            <w:b/>
            <w:sz w:val="48"/>
            <w:lang w:val="en-GB" w:eastAsia="zh-CN"/>
          </w:rPr>
          <w:t>16</w:t>
        </w:r>
      </w:ins>
    </w:p>
    <w:p w14:paraId="0ADDB392" w14:textId="77777777" w:rsidR="00476826" w:rsidRDefault="00476826" w:rsidP="00476826">
      <w:pPr>
        <w:jc w:val="right"/>
        <w:rPr>
          <w:ins w:id="85" w:author="m55577" w:date="2020-10-15T07:32:00Z"/>
          <w:rFonts w:eastAsia="SimSun"/>
          <w:b/>
          <w:sz w:val="28"/>
          <w:lang w:val="en-GB" w:eastAsia="zh-CN"/>
        </w:rPr>
      </w:pPr>
      <w:ins w:id="86" w:author="m55577" w:date="2020-10-15T07:32:00Z">
        <w:r>
          <w:rPr>
            <w:rFonts w:eastAsia="SimSun"/>
            <w:b/>
            <w:sz w:val="28"/>
            <w:lang w:val="en-GB" w:eastAsia="zh-CN"/>
          </w:rPr>
          <w:t xml:space="preserve">Online - </w:t>
        </w:r>
        <w:r w:rsidRPr="003226C8">
          <w:rPr>
            <w:rFonts w:eastAsia="SimSun"/>
            <w:b/>
            <w:sz w:val="28"/>
            <w:lang w:val="en-GB" w:eastAsia="zh-CN"/>
          </w:rPr>
          <w:t>October 2020</w:t>
        </w:r>
      </w:ins>
    </w:p>
    <w:p w14:paraId="763EB1D7" w14:textId="77777777" w:rsidR="00476826" w:rsidRDefault="00476826" w:rsidP="00476826">
      <w:pPr>
        <w:jc w:val="right"/>
        <w:rPr>
          <w:ins w:id="87" w:author="m55577" w:date="2020-10-15T07:32:00Z"/>
          <w:rFonts w:eastAsia="SimSun"/>
          <w:b/>
          <w:sz w:val="28"/>
          <w:lang w:val="en-GB" w:eastAsia="zh-CN"/>
        </w:rPr>
      </w:pPr>
    </w:p>
    <w:p w14:paraId="5E398216" w14:textId="77777777" w:rsidR="00476826" w:rsidRPr="003226C8" w:rsidRDefault="00476826" w:rsidP="00476826">
      <w:pPr>
        <w:jc w:val="right"/>
        <w:rPr>
          <w:ins w:id="88" w:author="m55577" w:date="2020-10-15T07:32:00Z"/>
          <w:rFonts w:eastAsia="SimSun"/>
          <w:b/>
          <w:sz w:val="28"/>
          <w:lang w:val="en-GB" w:eastAsia="zh-CN"/>
        </w:rPr>
      </w:pPr>
    </w:p>
    <w:tbl>
      <w:tblPr>
        <w:tblW w:w="9322" w:type="dxa"/>
        <w:tblLook w:val="01E0" w:firstRow="1" w:lastRow="1" w:firstColumn="1" w:lastColumn="1" w:noHBand="0" w:noVBand="0"/>
        <w:tblPrChange w:id="89" w:author="m55577" w:date="2020-10-15T07:33:00Z">
          <w:tblPr>
            <w:tblW w:w="10169" w:type="dxa"/>
            <w:tblLook w:val="01E0" w:firstRow="1" w:lastRow="1" w:firstColumn="1" w:lastColumn="1" w:noHBand="0" w:noVBand="0"/>
          </w:tblPr>
        </w:tblPrChange>
      </w:tblPr>
      <w:tblGrid>
        <w:gridCol w:w="1890"/>
        <w:gridCol w:w="7432"/>
        <w:tblGridChange w:id="90">
          <w:tblGrid>
            <w:gridCol w:w="1890"/>
            <w:gridCol w:w="8279"/>
          </w:tblGrid>
        </w:tblGridChange>
      </w:tblGrid>
      <w:tr w:rsidR="00476826" w14:paraId="23BE156D" w14:textId="77777777" w:rsidTr="00476826">
        <w:trPr>
          <w:ins w:id="91" w:author="m55577" w:date="2020-10-15T07:32:00Z"/>
        </w:trPr>
        <w:tc>
          <w:tcPr>
            <w:tcW w:w="1890" w:type="dxa"/>
            <w:hideMark/>
            <w:tcPrChange w:id="92" w:author="m55577" w:date="2020-10-15T07:33:00Z">
              <w:tcPr>
                <w:tcW w:w="1890" w:type="dxa"/>
                <w:hideMark/>
              </w:tcPr>
            </w:tcPrChange>
          </w:tcPr>
          <w:p w14:paraId="5F405EEE" w14:textId="77777777" w:rsidR="00476826" w:rsidRDefault="00476826" w:rsidP="00F634F6">
            <w:pPr>
              <w:suppressAutoHyphens/>
              <w:rPr>
                <w:ins w:id="93" w:author="m55577" w:date="2020-10-15T07:32:00Z"/>
                <w:b/>
              </w:rPr>
            </w:pPr>
            <w:ins w:id="94" w:author="m55577" w:date="2020-10-15T07:32:00Z">
              <w:r>
                <w:rPr>
                  <w:b/>
                </w:rPr>
                <w:t>Title</w:t>
              </w:r>
            </w:ins>
          </w:p>
        </w:tc>
        <w:tc>
          <w:tcPr>
            <w:tcW w:w="7432" w:type="dxa"/>
            <w:hideMark/>
            <w:tcPrChange w:id="95" w:author="m55577" w:date="2020-10-15T07:33:00Z">
              <w:tcPr>
                <w:tcW w:w="8279" w:type="dxa"/>
                <w:hideMark/>
              </w:tcPr>
            </w:tcPrChange>
          </w:tcPr>
          <w:p w14:paraId="4386C19A" w14:textId="066A266D" w:rsidR="00476826" w:rsidRDefault="00476826" w:rsidP="00F634F6">
            <w:pPr>
              <w:suppressAutoHyphens/>
              <w:rPr>
                <w:ins w:id="96" w:author="m55577" w:date="2020-10-15T07:32:00Z"/>
                <w:b/>
                <w:highlight w:val="yellow"/>
              </w:rPr>
            </w:pPr>
            <w:ins w:id="97" w:author="m55577" w:date="2020-10-15T07:33:00Z">
              <w:r w:rsidRPr="00476826">
                <w:rPr>
                  <w:b/>
                </w:rPr>
                <w:t>Call for Proposals on Incremental Compression of Neural Networks for multimedia content description and analysis</w:t>
              </w:r>
            </w:ins>
          </w:p>
        </w:tc>
      </w:tr>
      <w:tr w:rsidR="00476826" w14:paraId="254FF652" w14:textId="77777777" w:rsidTr="00476826">
        <w:trPr>
          <w:ins w:id="98" w:author="m55577" w:date="2020-10-15T07:32:00Z"/>
        </w:trPr>
        <w:tc>
          <w:tcPr>
            <w:tcW w:w="1890" w:type="dxa"/>
            <w:hideMark/>
            <w:tcPrChange w:id="99" w:author="m55577" w:date="2020-10-15T07:33:00Z">
              <w:tcPr>
                <w:tcW w:w="1890" w:type="dxa"/>
                <w:hideMark/>
              </w:tcPr>
            </w:tcPrChange>
          </w:tcPr>
          <w:p w14:paraId="4E48C054" w14:textId="77777777" w:rsidR="00476826" w:rsidRDefault="00476826" w:rsidP="00F634F6">
            <w:pPr>
              <w:suppressAutoHyphens/>
              <w:rPr>
                <w:ins w:id="100" w:author="m55577" w:date="2020-10-15T07:32:00Z"/>
                <w:b/>
              </w:rPr>
            </w:pPr>
            <w:ins w:id="101" w:author="m55577" w:date="2020-10-15T07:32:00Z">
              <w:r>
                <w:rPr>
                  <w:b/>
                </w:rPr>
                <w:t>Source</w:t>
              </w:r>
            </w:ins>
          </w:p>
        </w:tc>
        <w:tc>
          <w:tcPr>
            <w:tcW w:w="7432" w:type="dxa"/>
            <w:hideMark/>
            <w:tcPrChange w:id="102" w:author="m55577" w:date="2020-10-15T07:33:00Z">
              <w:tcPr>
                <w:tcW w:w="8279" w:type="dxa"/>
                <w:hideMark/>
              </w:tcPr>
            </w:tcPrChange>
          </w:tcPr>
          <w:p w14:paraId="5807262A" w14:textId="77777777" w:rsidR="00476826" w:rsidRDefault="00476826" w:rsidP="00F634F6">
            <w:pPr>
              <w:suppressAutoHyphens/>
              <w:rPr>
                <w:ins w:id="103" w:author="m55577" w:date="2020-10-15T07:32:00Z"/>
                <w:b/>
              </w:rPr>
            </w:pPr>
            <w:ins w:id="104" w:author="m55577" w:date="2020-10-15T07:32:00Z">
              <w:r>
                <w:rPr>
                  <w:b/>
                  <w:lang w:val="fr-FR"/>
                </w:rPr>
                <w:t xml:space="preserve">WG 2, </w:t>
              </w:r>
              <w:r>
                <w:rPr>
                  <w:b/>
                </w:rPr>
                <w:t>MPEG Technical requirements</w:t>
              </w:r>
            </w:ins>
          </w:p>
        </w:tc>
      </w:tr>
      <w:tr w:rsidR="00476826" w14:paraId="1E14FBCF" w14:textId="77777777" w:rsidTr="00476826">
        <w:trPr>
          <w:ins w:id="105" w:author="m55577" w:date="2020-10-15T07:32:00Z"/>
        </w:trPr>
        <w:tc>
          <w:tcPr>
            <w:tcW w:w="1890" w:type="dxa"/>
            <w:hideMark/>
            <w:tcPrChange w:id="106" w:author="m55577" w:date="2020-10-15T07:33:00Z">
              <w:tcPr>
                <w:tcW w:w="1890" w:type="dxa"/>
                <w:hideMark/>
              </w:tcPr>
            </w:tcPrChange>
          </w:tcPr>
          <w:p w14:paraId="07A97232" w14:textId="77777777" w:rsidR="00476826" w:rsidRDefault="00476826" w:rsidP="00F634F6">
            <w:pPr>
              <w:suppressAutoHyphens/>
              <w:rPr>
                <w:ins w:id="107" w:author="m55577" w:date="2020-10-15T07:32:00Z"/>
                <w:b/>
              </w:rPr>
            </w:pPr>
            <w:ins w:id="108" w:author="m55577" w:date="2020-10-15T07:32:00Z">
              <w:r>
                <w:rPr>
                  <w:b/>
                </w:rPr>
                <w:t>Status</w:t>
              </w:r>
            </w:ins>
          </w:p>
        </w:tc>
        <w:tc>
          <w:tcPr>
            <w:tcW w:w="7432" w:type="dxa"/>
            <w:hideMark/>
            <w:tcPrChange w:id="109" w:author="m55577" w:date="2020-10-15T07:33:00Z">
              <w:tcPr>
                <w:tcW w:w="8279" w:type="dxa"/>
                <w:hideMark/>
              </w:tcPr>
            </w:tcPrChange>
          </w:tcPr>
          <w:p w14:paraId="0A8EA9CE" w14:textId="77777777" w:rsidR="00476826" w:rsidRDefault="00476826" w:rsidP="00F634F6">
            <w:pPr>
              <w:suppressAutoHyphens/>
              <w:rPr>
                <w:ins w:id="110" w:author="m55577" w:date="2020-10-15T07:32:00Z"/>
                <w:b/>
                <w:lang w:val="fr-FR"/>
              </w:rPr>
            </w:pPr>
            <w:proofErr w:type="spellStart"/>
            <w:ins w:id="111" w:author="m55577" w:date="2020-10-15T07:32:00Z">
              <w:r>
                <w:rPr>
                  <w:b/>
                  <w:lang w:val="fr-FR"/>
                </w:rPr>
                <w:t>Approved</w:t>
              </w:r>
              <w:proofErr w:type="spellEnd"/>
            </w:ins>
          </w:p>
        </w:tc>
      </w:tr>
      <w:tr w:rsidR="00476826" w14:paraId="2A9F5C55" w14:textId="77777777" w:rsidTr="00476826">
        <w:trPr>
          <w:ins w:id="112" w:author="m55577" w:date="2020-10-15T07:32:00Z"/>
        </w:trPr>
        <w:tc>
          <w:tcPr>
            <w:tcW w:w="1890" w:type="dxa"/>
            <w:hideMark/>
            <w:tcPrChange w:id="113" w:author="m55577" w:date="2020-10-15T07:33:00Z">
              <w:tcPr>
                <w:tcW w:w="1890" w:type="dxa"/>
                <w:hideMark/>
              </w:tcPr>
            </w:tcPrChange>
          </w:tcPr>
          <w:p w14:paraId="260D01FA" w14:textId="77777777" w:rsidR="00476826" w:rsidRDefault="00476826" w:rsidP="00F634F6">
            <w:pPr>
              <w:suppressAutoHyphens/>
              <w:rPr>
                <w:ins w:id="114" w:author="m55577" w:date="2020-10-15T07:32:00Z"/>
                <w:b/>
              </w:rPr>
            </w:pPr>
            <w:ins w:id="115" w:author="m55577" w:date="2020-10-15T07:32:00Z">
              <w:r>
                <w:rPr>
                  <w:b/>
                </w:rPr>
                <w:t>Serial Number</w:t>
              </w:r>
            </w:ins>
          </w:p>
        </w:tc>
        <w:tc>
          <w:tcPr>
            <w:tcW w:w="7432" w:type="dxa"/>
            <w:hideMark/>
            <w:tcPrChange w:id="116" w:author="m55577" w:date="2020-10-15T07:33:00Z">
              <w:tcPr>
                <w:tcW w:w="8279" w:type="dxa"/>
                <w:hideMark/>
              </w:tcPr>
            </w:tcPrChange>
          </w:tcPr>
          <w:p w14:paraId="5C119C20" w14:textId="744411BA" w:rsidR="00476826" w:rsidRPr="00954B0D" w:rsidRDefault="0011025A" w:rsidP="00F634F6">
            <w:pPr>
              <w:suppressAutoHyphens/>
              <w:rPr>
                <w:ins w:id="117" w:author="m55577" w:date="2020-10-15T07:32:00Z"/>
                <w:b/>
                <w:lang w:val="fr-FR"/>
              </w:rPr>
            </w:pPr>
            <w:ins w:id="118" w:author="Bailer, Werner" w:date="2020-10-16T08:32:00Z">
              <w:r>
                <w:rPr>
                  <w:b/>
                  <w:lang w:val="fr-FR"/>
                </w:rPr>
                <w:t>19</w:t>
              </w:r>
            </w:ins>
            <w:ins w:id="119" w:author="Curcio, Igor (Nokia - FI/Tampere)" w:date="2020-10-23T18:12:00Z">
              <w:r w:rsidR="0031024B">
                <w:rPr>
                  <w:b/>
                  <w:lang w:val="fr-FR"/>
                </w:rPr>
                <w:t>850</w:t>
              </w:r>
            </w:ins>
            <w:ins w:id="120" w:author="Bailer, Werner" w:date="2020-10-16T08:32:00Z">
              <w:del w:id="121" w:author="Curcio, Igor (Nokia - FI/Tampere)" w:date="2020-10-23T18:12:00Z">
                <w:r w:rsidDel="0031024B">
                  <w:rPr>
                    <w:b/>
                    <w:lang w:val="fr-FR"/>
                  </w:rPr>
                  <w:delText>xxx</w:delText>
                </w:r>
              </w:del>
            </w:ins>
            <w:ins w:id="122" w:author="m55577" w:date="2020-10-15T07:32:00Z">
              <w:del w:id="123" w:author="Bailer, Werner" w:date="2020-10-16T07:19:00Z">
                <w:r w:rsidR="00476826" w:rsidRPr="0070546A" w:rsidDel="00390D8C">
                  <w:rPr>
                    <w:b/>
                    <w:highlight w:val="yellow"/>
                    <w:lang w:val="fr-FR"/>
                  </w:rPr>
                  <w:delText>MPEG number, digits only</w:delText>
                </w:r>
              </w:del>
            </w:ins>
          </w:p>
        </w:tc>
      </w:tr>
    </w:tbl>
    <w:p w14:paraId="75E4798B" w14:textId="77777777" w:rsidR="00476826" w:rsidRPr="00F85A8B" w:rsidRDefault="00476826" w:rsidP="00F85A8B">
      <w:pPr>
        <w:rPr>
          <w:lang w:val="en-GB" w:eastAsia="zh-CN"/>
        </w:rPr>
      </w:pPr>
    </w:p>
    <w:p w14:paraId="229E6A5B" w14:textId="77777777" w:rsidR="00D345CF" w:rsidRPr="00AB3DE9" w:rsidRDefault="00D345CF" w:rsidP="00D345CF">
      <w:pPr>
        <w:pStyle w:val="TOC1"/>
        <w:tabs>
          <w:tab w:val="right" w:leader="dot" w:pos="9350"/>
        </w:tabs>
      </w:pPr>
    </w:p>
    <w:p w14:paraId="35A2DD42" w14:textId="77777777" w:rsidR="00955EA7" w:rsidRDefault="00955EA7" w:rsidP="00955EA7">
      <w:pPr>
        <w:pStyle w:val="Heading1"/>
        <w:numPr>
          <w:ilvl w:val="0"/>
          <w:numId w:val="1"/>
        </w:numPr>
        <w:rPr>
          <w:noProof/>
        </w:rPr>
      </w:pPr>
      <w:bookmarkStart w:id="124" w:name="_Ref526924022"/>
      <w:r w:rsidRPr="007A183B">
        <w:rPr>
          <w:noProof/>
        </w:rPr>
        <w:t>Introduction</w:t>
      </w:r>
      <w:bookmarkEnd w:id="124"/>
    </w:p>
    <w:p w14:paraId="440EF488" w14:textId="77777777" w:rsidR="00955EA7" w:rsidRDefault="00955EA7" w:rsidP="00955EA7">
      <w:r>
        <w:t xml:space="preserve">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and 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(or its updates) needs to </w:t>
      </w:r>
      <w:proofErr w:type="gramStart"/>
      <w:r>
        <w:t>deployed</w:t>
      </w:r>
      <w:proofErr w:type="gramEnd"/>
      <w:r>
        <w:t xml:space="preserve"> to a number of devices could thus benefit from a standard for the compressed representation of neural networks. In addition, </w:t>
      </w:r>
      <w:proofErr w:type="gramStart"/>
      <w:r>
        <w:t>these trained network</w:t>
      </w:r>
      <w:proofErr w:type="gramEnd"/>
      <w:r>
        <w:t xml:space="preserve"> are often updated, or networks for different applications are derived from the same base network. This requires also considering the efficient representation of incremental updates. </w:t>
      </w:r>
    </w:p>
    <w:p w14:paraId="0CC7F128" w14:textId="77777777" w:rsidR="00955EA7" w:rsidRDefault="00955EA7" w:rsidP="00955EA7"/>
    <w:p w14:paraId="6D7B46A6" w14:textId="3B1301DC" w:rsidR="00955EA7" w:rsidRPr="00877BBE" w:rsidRDefault="00955EA7" w:rsidP="00955EA7">
      <w:r>
        <w:t xml:space="preserve">Building on the </w:t>
      </w:r>
      <w:ins w:id="125" w:author="m55577" w:date="2020-10-15T07:27:00Z">
        <w:r w:rsidR="0067352F">
          <w:t>standard for</w:t>
        </w:r>
      </w:ins>
      <w:ins w:id="126" w:author="m55577" w:date="2020-10-15T07:26:00Z">
        <w:r w:rsidR="0067352F">
          <w:t xml:space="preserve"> c</w:t>
        </w:r>
        <w:r w:rsidR="0067352F" w:rsidRPr="0067352F">
          <w:t>ompression of neural networks for multimedia content description and analysis</w:t>
        </w:r>
      </w:ins>
      <w:del w:id="127" w:author="m55577" w:date="2020-10-15T07:26:00Z">
        <w:r w:rsidDel="0067352F">
          <w:delText>earlier CfP for Compression of Neural Networks</w:delText>
        </w:r>
      </w:del>
      <w:r>
        <w:t xml:space="preserve"> </w:t>
      </w:r>
      <w:r>
        <w:fldChar w:fldCharType="begin"/>
      </w:r>
      <w:r>
        <w:instrText xml:space="preserve"> REF _Ref43913335 \r \h </w:instrText>
      </w:r>
      <w:r>
        <w:fldChar w:fldCharType="separate"/>
      </w:r>
      <w:r>
        <w:t>[3]</w:t>
      </w:r>
      <w:r>
        <w:fldChar w:fldCharType="end"/>
      </w:r>
      <w:r>
        <w:t xml:space="preserve">, this call aims at technology for the </w:t>
      </w:r>
      <w:r w:rsidRPr="00821700">
        <w:rPr>
          <w:lang w:val="en-CA"/>
        </w:rPr>
        <w:t xml:space="preserve">compressed, interpretable and interoperable representation </w:t>
      </w:r>
      <w:r>
        <w:rPr>
          <w:lang w:val="en-CA"/>
        </w:rPr>
        <w:t xml:space="preserve">of updates of </w:t>
      </w:r>
      <w:r w:rsidRPr="00821700">
        <w:rPr>
          <w:lang w:val="en-CA"/>
        </w:rPr>
        <w:t>trained neural networks</w:t>
      </w:r>
      <w:r>
        <w:rPr>
          <w:lang w:val="en-CA"/>
        </w:rPr>
        <w:t>. The representation</w:t>
      </w:r>
      <w:r w:rsidRPr="00821700">
        <w:rPr>
          <w:lang w:val="en-CA"/>
        </w:rPr>
        <w:t xml:space="preserve"> shall be able to</w:t>
      </w:r>
    </w:p>
    <w:p w14:paraId="2D523435" w14:textId="77777777" w:rsidR="00955EA7" w:rsidRPr="007E7EE9" w:rsidRDefault="00955EA7" w:rsidP="00955EA7">
      <w:pPr>
        <w:pStyle w:val="ListParagraph"/>
        <w:numPr>
          <w:ilvl w:val="0"/>
          <w:numId w:val="6"/>
        </w:numPr>
        <w:rPr>
          <w:sz w:val="24"/>
          <w:lang w:val="en-CA"/>
        </w:rPr>
      </w:pPr>
      <w:r w:rsidRPr="007E7EE9">
        <w:rPr>
          <w:sz w:val="24"/>
          <w:lang w:val="en-CA"/>
        </w:rPr>
        <w:t>represent incremental updates different artificial neural network types (e.g., feedforward networks such as CNN and autoencoder, recurrent networks such as LSTM, etc.)</w:t>
      </w:r>
    </w:p>
    <w:p w14:paraId="45A9B04B" w14:textId="77777777" w:rsidR="00955EA7" w:rsidRPr="007E7EE9" w:rsidRDefault="00955EA7" w:rsidP="00955EA7">
      <w:pPr>
        <w:pStyle w:val="ListParagraph"/>
        <w:numPr>
          <w:ilvl w:val="0"/>
          <w:numId w:val="6"/>
        </w:numPr>
        <w:rPr>
          <w:sz w:val="24"/>
          <w:lang w:val="en-CA"/>
        </w:rPr>
      </w:pPr>
      <w:r w:rsidRPr="007E7EE9">
        <w:rPr>
          <w:sz w:val="24"/>
          <w:lang w:val="en-CA"/>
        </w:rPr>
        <w:t>represent incremental updates that do not require changes to the network structure, as well as those that do</w:t>
      </w:r>
    </w:p>
    <w:p w14:paraId="19DCFB53" w14:textId="77777777" w:rsidR="00955EA7" w:rsidRPr="007E7EE9" w:rsidRDefault="00955EA7" w:rsidP="00955EA7">
      <w:pPr>
        <w:pStyle w:val="ListParagraph"/>
        <w:numPr>
          <w:ilvl w:val="0"/>
          <w:numId w:val="6"/>
        </w:numPr>
        <w:rPr>
          <w:sz w:val="24"/>
          <w:lang w:val="en-CA"/>
        </w:rPr>
      </w:pPr>
      <w:r w:rsidRPr="007E7EE9">
        <w:rPr>
          <w:sz w:val="24"/>
          <w:lang w:val="en-CA"/>
        </w:rPr>
        <w:t>enable comparable performance to the original network in a set of use cases</w:t>
      </w:r>
    </w:p>
    <w:p w14:paraId="4DA25CF8" w14:textId="77777777" w:rsidR="00955EA7" w:rsidRPr="007E7EE9" w:rsidRDefault="00955EA7" w:rsidP="00955EA7">
      <w:pPr>
        <w:pStyle w:val="ListParagraph"/>
        <w:numPr>
          <w:ilvl w:val="0"/>
          <w:numId w:val="6"/>
        </w:numPr>
        <w:rPr>
          <w:sz w:val="24"/>
          <w:lang w:val="en-CA"/>
        </w:rPr>
      </w:pPr>
      <w:r w:rsidRPr="007E7EE9">
        <w:rPr>
          <w:sz w:val="24"/>
          <w:lang w:val="en-CA"/>
        </w:rPr>
        <w:t>enable use under resource limitations (computation, memory, power, bandwidth)</w:t>
      </w:r>
    </w:p>
    <w:p w14:paraId="68D56A50" w14:textId="77777777" w:rsidR="00955EA7" w:rsidRPr="007E7EE9" w:rsidRDefault="00955EA7" w:rsidP="00955EA7">
      <w:pPr>
        <w:rPr>
          <w:lang w:val="en-CA"/>
        </w:rPr>
      </w:pPr>
    </w:p>
    <w:p w14:paraId="5E5C5F32" w14:textId="77777777" w:rsidR="00955EA7" w:rsidRDefault="00955EA7" w:rsidP="00955EA7">
      <w:pPr>
        <w:rPr>
          <w:lang w:val="en-CA"/>
        </w:rPr>
      </w:pPr>
      <w:r w:rsidRPr="00821700">
        <w:rPr>
          <w:lang w:val="en-CA"/>
        </w:rPr>
        <w:t>The scope of existing exchange formats (</w:t>
      </w:r>
      <w:r>
        <w:rPr>
          <w:lang w:val="en-CA"/>
        </w:rPr>
        <w:t xml:space="preserve">e.g., </w:t>
      </w:r>
      <w:r w:rsidRPr="00821700">
        <w:rPr>
          <w:lang w:val="en-CA"/>
        </w:rPr>
        <w:t>NNEF, ONNX) is the interface between the framework used for training and the acceleration library/optimisation engine for a specific platform.</w:t>
      </w:r>
      <w:r>
        <w:rPr>
          <w:lang w:val="en-CA"/>
        </w:rPr>
        <w:t xml:space="preserve"> However, these exchange formats do not yet take features such as scalable and </w:t>
      </w:r>
      <w:r>
        <w:rPr>
          <w:lang w:val="en-CA"/>
        </w:rPr>
        <w:lastRenderedPageBreak/>
        <w:t>incremental updates and compression into account. The scope of this call is a self-contained representation of the compressed parameters/weights of a trained network, complementing the description of the network structure/architecture in existing (exchange) formats for neural networks.</w:t>
      </w:r>
    </w:p>
    <w:p w14:paraId="18BCDCBB" w14:textId="77777777" w:rsidR="00955EA7" w:rsidRDefault="00955EA7" w:rsidP="00955EA7">
      <w:pPr>
        <w:rPr>
          <w:lang w:val="en-CA"/>
        </w:rPr>
      </w:pPr>
    </w:p>
    <w:p w14:paraId="206CA410" w14:textId="77777777" w:rsidR="00955EA7" w:rsidRDefault="00955EA7" w:rsidP="00955EA7">
      <w:pPr>
        <w:rPr>
          <w:lang w:val="en-CA"/>
        </w:rPr>
      </w:pPr>
      <w:r>
        <w:rPr>
          <w:lang w:val="en-CA"/>
        </w:rPr>
        <w:t xml:space="preserve">MPEG has identified a set of relevant use cases and related requirements </w:t>
      </w:r>
      <w:r>
        <w:rPr>
          <w:lang w:val="en-CA"/>
        </w:rPr>
        <w:fldChar w:fldCharType="begin"/>
      </w:r>
      <w:r>
        <w:rPr>
          <w:lang w:val="en-CA"/>
        </w:rPr>
        <w:instrText xml:space="preserve"> REF _Ref43912166 \r \h </w:instrText>
      </w:r>
      <w:r>
        <w:rPr>
          <w:lang w:val="en-CA"/>
        </w:rPr>
      </w:r>
      <w:r>
        <w:rPr>
          <w:lang w:val="en-CA"/>
        </w:rPr>
        <w:fldChar w:fldCharType="separate"/>
      </w:r>
      <w:r>
        <w:rPr>
          <w:lang w:val="en-CA"/>
        </w:rPr>
        <w:t>[1]</w:t>
      </w:r>
      <w:r>
        <w:rPr>
          <w:lang w:val="en-CA"/>
        </w:rPr>
        <w:fldChar w:fldCharType="end"/>
      </w:r>
      <w:r>
        <w:rPr>
          <w:lang w:val="en-CA"/>
        </w:rPr>
        <w:t xml:space="preserve">, including applications of neural networks in multimedia and beyond. </w:t>
      </w:r>
    </w:p>
    <w:p w14:paraId="02DEC126" w14:textId="77777777" w:rsidR="00955EA7" w:rsidRDefault="00955EA7" w:rsidP="00955EA7">
      <w:pPr>
        <w:rPr>
          <w:lang w:val="en-CA"/>
        </w:rPr>
      </w:pPr>
    </w:p>
    <w:p w14:paraId="36A47F49" w14:textId="77777777" w:rsidR="00955EA7" w:rsidRDefault="00955EA7" w:rsidP="00955EA7">
      <w:pPr>
        <w:rPr>
          <w:lang w:val="en-CA"/>
        </w:rPr>
      </w:pPr>
      <w:r>
        <w:rPr>
          <w:lang w:val="en-CA"/>
        </w:rPr>
        <w:t>MPEG is thus calling for proposals on incremental compression technology for neural networks, which is applicable to neural networks in the different use cases.</w:t>
      </w:r>
    </w:p>
    <w:p w14:paraId="5FB3DB00" w14:textId="77777777" w:rsidR="00955EA7" w:rsidRPr="007A183B" w:rsidRDefault="00955EA7" w:rsidP="00955EA7">
      <w:pPr>
        <w:pStyle w:val="Heading1"/>
        <w:numPr>
          <w:ilvl w:val="0"/>
          <w:numId w:val="1"/>
        </w:numPr>
        <w:rPr>
          <w:noProof/>
        </w:rPr>
      </w:pPr>
      <w:r w:rsidRPr="007A183B">
        <w:rPr>
          <w:noProof/>
        </w:rPr>
        <w:t>Scope</w:t>
      </w:r>
    </w:p>
    <w:p w14:paraId="11E58AC9" w14:textId="77777777" w:rsidR="00955EA7" w:rsidRDefault="00955EA7" w:rsidP="00955EA7">
      <w:pPr>
        <w:spacing w:before="120"/>
        <w:rPr>
          <w:noProof/>
          <w:lang w:val="en-GB"/>
        </w:rPr>
      </w:pPr>
      <w:r>
        <w:rPr>
          <w:noProof/>
          <w:lang w:val="en-GB"/>
        </w:rPr>
        <w:t>The scope of this CfP is technology to reduce the size of trained neural networks, i.e., the representation of its weights/parameters. The technology shall provide a complete representation of the parameters/weights of the neural network that contains all information to correctly interpret the compressed parameters/weights. The description of the network structure/topology itself is not in the scope of the call, but the representation of any required structure updates must be included. The proposed representation shall enable integration into existing neural network exchange formats (e.g., NNEF, ONNX).</w:t>
      </w:r>
    </w:p>
    <w:p w14:paraId="2E09F732" w14:textId="77777777" w:rsidR="00955EA7" w:rsidRDefault="00955EA7" w:rsidP="00955EA7">
      <w:pPr>
        <w:spacing w:before="120"/>
        <w:rPr>
          <w:lang w:eastAsia="x-none"/>
        </w:rPr>
      </w:pPr>
      <w:r>
        <w:rPr>
          <w:noProof/>
          <w:lang w:val="en-GB"/>
        </w:rPr>
        <w:t xml:space="preserve">In this call we define the scope of a compression as </w:t>
      </w:r>
      <w:r>
        <w:rPr>
          <w:lang w:eastAsia="x-none"/>
        </w:rPr>
        <w:t xml:space="preserve">a method using two trained models as a starting point: a base network (i.e., an instance of a trained neural network for the particular use case) and an updated network, which represents an incremental update </w:t>
      </w:r>
      <w:proofErr w:type="spellStart"/>
      <w:r>
        <w:rPr>
          <w:lang w:eastAsia="x-none"/>
        </w:rPr>
        <w:t>wrt</w:t>
      </w:r>
      <w:proofErr w:type="spellEnd"/>
      <w:r>
        <w:rPr>
          <w:lang w:eastAsia="x-none"/>
        </w:rPr>
        <w:t>. the base network. The updated model is typically the result of one of the following operations (this list is considered non-exhaustive):</w:t>
      </w:r>
    </w:p>
    <w:p w14:paraId="4F5CF927" w14:textId="77777777" w:rsidR="00955EA7" w:rsidRPr="00DE35D5" w:rsidRDefault="00955EA7" w:rsidP="00955EA7">
      <w:pPr>
        <w:pStyle w:val="ListParagraph"/>
        <w:numPr>
          <w:ilvl w:val="0"/>
          <w:numId w:val="16"/>
        </w:numPr>
        <w:spacing w:before="120"/>
        <w:rPr>
          <w:sz w:val="24"/>
          <w:lang w:eastAsia="x-none"/>
          <w:rPrChange w:id="128" w:author="m55577" w:date="2020-10-14T19:04:00Z">
            <w:rPr>
              <w:lang w:eastAsia="x-none"/>
            </w:rPr>
          </w:rPrChange>
        </w:rPr>
      </w:pPr>
      <w:r w:rsidRPr="00DE35D5">
        <w:rPr>
          <w:sz w:val="24"/>
          <w:lang w:eastAsia="x-none"/>
          <w:rPrChange w:id="129" w:author="m55577" w:date="2020-10-14T19:04:00Z">
            <w:rPr>
              <w:lang w:eastAsia="x-none"/>
            </w:rPr>
          </w:rPrChange>
        </w:rPr>
        <w:t>Retrain the base network with other data or parameters.</w:t>
      </w:r>
    </w:p>
    <w:p w14:paraId="3CCF2BA7" w14:textId="77777777" w:rsidR="00955EA7" w:rsidRPr="00DE35D5" w:rsidRDefault="00955EA7" w:rsidP="00955EA7">
      <w:pPr>
        <w:pStyle w:val="ListParagraph"/>
        <w:numPr>
          <w:ilvl w:val="0"/>
          <w:numId w:val="16"/>
        </w:numPr>
        <w:spacing w:before="120"/>
        <w:rPr>
          <w:sz w:val="24"/>
          <w:lang w:eastAsia="x-none"/>
          <w:rPrChange w:id="130" w:author="m55577" w:date="2020-10-14T19:04:00Z">
            <w:rPr>
              <w:lang w:eastAsia="x-none"/>
            </w:rPr>
          </w:rPrChange>
        </w:rPr>
      </w:pPr>
      <w:r w:rsidRPr="00DE35D5">
        <w:rPr>
          <w:sz w:val="24"/>
          <w:lang w:eastAsia="x-none"/>
          <w:rPrChange w:id="131" w:author="m55577" w:date="2020-10-14T19:04:00Z">
            <w:rPr>
              <w:lang w:eastAsia="x-none"/>
            </w:rPr>
          </w:rPrChange>
        </w:rPr>
        <w:t>The base network and the updated model are compressed versions of the same network with different compression ratio.</w:t>
      </w:r>
    </w:p>
    <w:p w14:paraId="72CA8161" w14:textId="77777777" w:rsidR="00955EA7" w:rsidRPr="00DE35D5" w:rsidRDefault="00955EA7" w:rsidP="00955EA7">
      <w:pPr>
        <w:pStyle w:val="ListParagraph"/>
        <w:numPr>
          <w:ilvl w:val="0"/>
          <w:numId w:val="16"/>
        </w:numPr>
        <w:spacing w:before="120"/>
        <w:rPr>
          <w:sz w:val="24"/>
          <w:lang w:eastAsia="x-none"/>
          <w:rPrChange w:id="132" w:author="m55577" w:date="2020-10-14T19:04:00Z">
            <w:rPr>
              <w:lang w:eastAsia="x-none"/>
            </w:rPr>
          </w:rPrChange>
        </w:rPr>
      </w:pPr>
      <w:r w:rsidRPr="00DE35D5">
        <w:rPr>
          <w:sz w:val="24"/>
          <w:lang w:eastAsia="x-none"/>
          <w:rPrChange w:id="133" w:author="m55577" w:date="2020-10-14T19:04:00Z">
            <w:rPr>
              <w:lang w:eastAsia="x-none"/>
            </w:rPr>
          </w:rPrChange>
        </w:rPr>
        <w:t>The updated network is the result of applying transfer learning, starting from the base network.</w:t>
      </w:r>
    </w:p>
    <w:p w14:paraId="5DD24CAA" w14:textId="77777777" w:rsidR="00955EA7" w:rsidRPr="00DE35D5" w:rsidRDefault="00955EA7" w:rsidP="00955EA7">
      <w:pPr>
        <w:pStyle w:val="ListParagraph"/>
        <w:numPr>
          <w:ilvl w:val="0"/>
          <w:numId w:val="16"/>
        </w:numPr>
        <w:spacing w:before="120"/>
        <w:rPr>
          <w:sz w:val="24"/>
          <w:lang w:eastAsia="x-none"/>
          <w:rPrChange w:id="134" w:author="m55577" w:date="2020-10-14T19:04:00Z">
            <w:rPr>
              <w:lang w:eastAsia="x-none"/>
            </w:rPr>
          </w:rPrChange>
        </w:rPr>
      </w:pPr>
      <w:r w:rsidRPr="00DE35D5">
        <w:rPr>
          <w:sz w:val="24"/>
          <w:lang w:eastAsia="x-none"/>
          <w:rPrChange w:id="135" w:author="m55577" w:date="2020-10-14T19:04:00Z">
            <w:rPr>
              <w:lang w:eastAsia="x-none"/>
            </w:rPr>
          </w:rPrChange>
        </w:rPr>
        <w:t>The updated network uses (part of) the base network in its structure, possibly with retraining (parts of) the base network.</w:t>
      </w:r>
    </w:p>
    <w:p w14:paraId="67D3FB49" w14:textId="77777777" w:rsidR="00955EA7" w:rsidRPr="00DE35D5" w:rsidRDefault="00955EA7" w:rsidP="00955EA7">
      <w:pPr>
        <w:pStyle w:val="ListParagraph"/>
        <w:spacing w:before="120"/>
        <w:rPr>
          <w:sz w:val="24"/>
          <w:lang w:eastAsia="x-none"/>
          <w:rPrChange w:id="136" w:author="m55577" w:date="2020-10-14T19:04:00Z">
            <w:rPr>
              <w:lang w:eastAsia="x-none"/>
            </w:rPr>
          </w:rPrChange>
        </w:rPr>
      </w:pPr>
    </w:p>
    <w:p w14:paraId="4A5BFE14" w14:textId="77777777" w:rsidR="00955EA7" w:rsidRPr="00935DE6" w:rsidRDefault="00955EA7" w:rsidP="00955EA7">
      <w:r w:rsidRPr="00935DE6">
        <w:t>The use cases considered so far fall into the following categories: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309"/>
        <w:gridCol w:w="2268"/>
        <w:gridCol w:w="1763"/>
      </w:tblGrid>
      <w:tr w:rsidR="00955EA7" w:rsidRPr="00257017" w14:paraId="6953D648" w14:textId="77777777" w:rsidTr="00747436">
        <w:tc>
          <w:tcPr>
            <w:tcW w:w="3652" w:type="dxa"/>
            <w:shd w:val="clear" w:color="auto" w:fill="auto"/>
            <w:tcMar>
              <w:top w:w="0" w:type="dxa"/>
              <w:left w:w="108" w:type="dxa"/>
              <w:bottom w:w="0" w:type="dxa"/>
              <w:right w:w="108" w:type="dxa"/>
            </w:tcMar>
          </w:tcPr>
          <w:p w14:paraId="462F27F2" w14:textId="77777777" w:rsidR="00955EA7" w:rsidRPr="00257017" w:rsidRDefault="00955EA7" w:rsidP="00747436">
            <w:r w:rsidRPr="00257017">
              <w:rPr>
                <w:b/>
                <w:color w:val="000000"/>
              </w:rPr>
              <w:t>Solution categories</w:t>
            </w:r>
          </w:p>
        </w:tc>
        <w:tc>
          <w:tcPr>
            <w:tcW w:w="1276" w:type="dxa"/>
            <w:shd w:val="clear" w:color="auto" w:fill="auto"/>
            <w:tcMar>
              <w:top w:w="0" w:type="dxa"/>
              <w:left w:w="108" w:type="dxa"/>
              <w:bottom w:w="0" w:type="dxa"/>
              <w:right w:w="108" w:type="dxa"/>
            </w:tcMar>
          </w:tcPr>
          <w:p w14:paraId="1A1C5139" w14:textId="77777777" w:rsidR="00955EA7" w:rsidRPr="00257017" w:rsidRDefault="00955EA7" w:rsidP="00747436">
            <w:r w:rsidRPr="00257017">
              <w:rPr>
                <w:b/>
                <w:color w:val="000000"/>
              </w:rPr>
              <w:t>Parameter updates</w:t>
            </w:r>
          </w:p>
        </w:tc>
        <w:tc>
          <w:tcPr>
            <w:tcW w:w="2268" w:type="dxa"/>
            <w:shd w:val="clear" w:color="auto" w:fill="auto"/>
            <w:tcMar>
              <w:top w:w="0" w:type="dxa"/>
              <w:left w:w="108" w:type="dxa"/>
              <w:bottom w:w="0" w:type="dxa"/>
              <w:right w:w="108" w:type="dxa"/>
            </w:tcMar>
          </w:tcPr>
          <w:p w14:paraId="4B64B72C" w14:textId="77777777" w:rsidR="00955EA7" w:rsidRPr="00257017" w:rsidRDefault="00955EA7" w:rsidP="00747436">
            <w:r w:rsidRPr="00257017">
              <w:rPr>
                <w:b/>
                <w:color w:val="000000"/>
              </w:rPr>
              <w:t>Structure changes</w:t>
            </w:r>
          </w:p>
        </w:tc>
        <w:tc>
          <w:tcPr>
            <w:tcW w:w="1763" w:type="dxa"/>
            <w:shd w:val="clear" w:color="auto" w:fill="auto"/>
            <w:tcMar>
              <w:top w:w="0" w:type="dxa"/>
              <w:left w:w="108" w:type="dxa"/>
              <w:bottom w:w="0" w:type="dxa"/>
              <w:right w:w="108" w:type="dxa"/>
            </w:tcMar>
          </w:tcPr>
          <w:p w14:paraId="71D3E70D" w14:textId="77777777" w:rsidR="00955EA7" w:rsidRPr="00257017" w:rsidRDefault="00955EA7" w:rsidP="00747436">
            <w:pPr>
              <w:rPr>
                <w:b/>
                <w:color w:val="000000"/>
              </w:rPr>
            </w:pPr>
            <w:r w:rsidRPr="00257017">
              <w:rPr>
                <w:b/>
                <w:color w:val="000000"/>
              </w:rPr>
              <w:t>Data</w:t>
            </w:r>
          </w:p>
        </w:tc>
      </w:tr>
      <w:tr w:rsidR="00955EA7" w:rsidRPr="00257017" w14:paraId="28F2A454" w14:textId="77777777" w:rsidTr="00747436">
        <w:tc>
          <w:tcPr>
            <w:tcW w:w="3652" w:type="dxa"/>
            <w:shd w:val="clear" w:color="auto" w:fill="auto"/>
            <w:tcMar>
              <w:top w:w="0" w:type="dxa"/>
              <w:left w:w="108" w:type="dxa"/>
              <w:bottom w:w="0" w:type="dxa"/>
              <w:right w:w="108" w:type="dxa"/>
            </w:tcMar>
          </w:tcPr>
          <w:p w14:paraId="50506C09" w14:textId="77777777" w:rsidR="00955EA7" w:rsidRPr="00257017" w:rsidRDefault="00955EA7" w:rsidP="00747436">
            <w:pPr>
              <w:jc w:val="left"/>
            </w:pPr>
            <w:r w:rsidRPr="00257017">
              <w:rPr>
                <w:color w:val="000000"/>
              </w:rPr>
              <w:t>Update of a network after refining/adding more training data, e.g. in federated learning</w:t>
            </w:r>
          </w:p>
        </w:tc>
        <w:tc>
          <w:tcPr>
            <w:tcW w:w="1276" w:type="dxa"/>
            <w:shd w:val="clear" w:color="auto" w:fill="auto"/>
            <w:tcMar>
              <w:top w:w="0" w:type="dxa"/>
              <w:left w:w="108" w:type="dxa"/>
              <w:bottom w:w="0" w:type="dxa"/>
              <w:right w:w="108" w:type="dxa"/>
            </w:tcMar>
          </w:tcPr>
          <w:p w14:paraId="384D73FB" w14:textId="77777777" w:rsidR="00955EA7" w:rsidRPr="00257017" w:rsidRDefault="00955EA7" w:rsidP="00747436">
            <w:pPr>
              <w:jc w:val="left"/>
            </w:pPr>
            <w:r w:rsidRPr="00257017">
              <w:rPr>
                <w:color w:val="000000"/>
              </w:rPr>
              <w:t>yes</w:t>
            </w:r>
          </w:p>
        </w:tc>
        <w:tc>
          <w:tcPr>
            <w:tcW w:w="2268" w:type="dxa"/>
            <w:shd w:val="clear" w:color="auto" w:fill="auto"/>
            <w:tcMar>
              <w:top w:w="0" w:type="dxa"/>
              <w:left w:w="108" w:type="dxa"/>
              <w:bottom w:w="0" w:type="dxa"/>
              <w:right w:w="108" w:type="dxa"/>
            </w:tcMar>
          </w:tcPr>
          <w:p w14:paraId="0E672E71" w14:textId="77777777" w:rsidR="00955EA7" w:rsidRPr="00257017" w:rsidRDefault="00955EA7" w:rsidP="00747436">
            <w:pPr>
              <w:jc w:val="left"/>
            </w:pPr>
            <w:r w:rsidRPr="00257017">
              <w:rPr>
                <w:color w:val="000000"/>
              </w:rPr>
              <w:t>no</w:t>
            </w:r>
          </w:p>
        </w:tc>
        <w:tc>
          <w:tcPr>
            <w:tcW w:w="1763" w:type="dxa"/>
            <w:shd w:val="clear" w:color="auto" w:fill="auto"/>
            <w:tcMar>
              <w:top w:w="0" w:type="dxa"/>
              <w:left w:w="108" w:type="dxa"/>
              <w:bottom w:w="0" w:type="dxa"/>
              <w:right w:w="108" w:type="dxa"/>
            </w:tcMar>
          </w:tcPr>
          <w:p w14:paraId="276D58C1" w14:textId="77777777" w:rsidR="00955EA7" w:rsidRPr="00257017" w:rsidRDefault="00955EA7" w:rsidP="00747436">
            <w:pPr>
              <w:jc w:val="left"/>
            </w:pPr>
            <w:r w:rsidRPr="00257017">
              <w:t>same as base model</w:t>
            </w:r>
          </w:p>
        </w:tc>
      </w:tr>
      <w:tr w:rsidR="00955EA7" w:rsidRPr="00257017" w14:paraId="1B357088" w14:textId="77777777" w:rsidTr="00747436">
        <w:tc>
          <w:tcPr>
            <w:tcW w:w="3652" w:type="dxa"/>
            <w:shd w:val="clear" w:color="auto" w:fill="auto"/>
            <w:tcMar>
              <w:top w:w="0" w:type="dxa"/>
              <w:left w:w="108" w:type="dxa"/>
              <w:bottom w:w="0" w:type="dxa"/>
              <w:right w:w="108" w:type="dxa"/>
            </w:tcMar>
          </w:tcPr>
          <w:p w14:paraId="7F96F78A" w14:textId="77777777" w:rsidR="00955EA7" w:rsidRPr="00257017" w:rsidRDefault="00955EA7" w:rsidP="00747436">
            <w:pPr>
              <w:jc w:val="left"/>
            </w:pPr>
            <w:r w:rsidRPr="00257017">
              <w:rPr>
                <w:color w:val="000000"/>
              </w:rPr>
              <w:t>Update of a network after transfer learning/adapting to specific data</w:t>
            </w:r>
          </w:p>
        </w:tc>
        <w:tc>
          <w:tcPr>
            <w:tcW w:w="1276" w:type="dxa"/>
            <w:shd w:val="clear" w:color="auto" w:fill="auto"/>
            <w:tcMar>
              <w:top w:w="0" w:type="dxa"/>
              <w:left w:w="108" w:type="dxa"/>
              <w:bottom w:w="0" w:type="dxa"/>
              <w:right w:w="108" w:type="dxa"/>
            </w:tcMar>
          </w:tcPr>
          <w:p w14:paraId="5DA35ED8" w14:textId="77777777" w:rsidR="00955EA7" w:rsidRPr="00257017" w:rsidRDefault="00955EA7" w:rsidP="00747436">
            <w:pPr>
              <w:jc w:val="left"/>
            </w:pPr>
            <w:r w:rsidRPr="00257017">
              <w:rPr>
                <w:color w:val="000000"/>
              </w:rPr>
              <w:t>yes</w:t>
            </w:r>
          </w:p>
        </w:tc>
        <w:tc>
          <w:tcPr>
            <w:tcW w:w="2268" w:type="dxa"/>
            <w:shd w:val="clear" w:color="auto" w:fill="auto"/>
            <w:tcMar>
              <w:top w:w="0" w:type="dxa"/>
              <w:left w:w="108" w:type="dxa"/>
              <w:bottom w:w="0" w:type="dxa"/>
              <w:right w:w="108" w:type="dxa"/>
            </w:tcMar>
          </w:tcPr>
          <w:p w14:paraId="5F7A6C18" w14:textId="77777777" w:rsidR="00955EA7" w:rsidRPr="00257017" w:rsidRDefault="00955EA7" w:rsidP="00747436">
            <w:pPr>
              <w:jc w:val="left"/>
            </w:pPr>
            <w:r w:rsidRPr="00257017">
              <w:rPr>
                <w:color w:val="000000"/>
              </w:rPr>
              <w:t>no</w:t>
            </w:r>
          </w:p>
        </w:tc>
        <w:tc>
          <w:tcPr>
            <w:tcW w:w="1763" w:type="dxa"/>
            <w:shd w:val="clear" w:color="auto" w:fill="auto"/>
            <w:tcMar>
              <w:top w:w="0" w:type="dxa"/>
              <w:left w:w="108" w:type="dxa"/>
              <w:bottom w:w="0" w:type="dxa"/>
              <w:right w:w="108" w:type="dxa"/>
            </w:tcMar>
          </w:tcPr>
          <w:p w14:paraId="7691B692" w14:textId="77777777" w:rsidR="00955EA7" w:rsidRPr="00257017" w:rsidRDefault="00955EA7" w:rsidP="00747436">
            <w:pPr>
              <w:jc w:val="left"/>
              <w:rPr>
                <w:color w:val="000000"/>
              </w:rPr>
            </w:pPr>
            <w:r w:rsidRPr="00257017">
              <w:rPr>
                <w:color w:val="000000"/>
              </w:rPr>
              <w:t>different data set needed</w:t>
            </w:r>
          </w:p>
          <w:p w14:paraId="4F1607C8" w14:textId="77777777" w:rsidR="00955EA7" w:rsidRPr="00257017" w:rsidRDefault="00955EA7" w:rsidP="00747436">
            <w:pPr>
              <w:jc w:val="left"/>
              <w:rPr>
                <w:color w:val="000000"/>
              </w:rPr>
            </w:pPr>
          </w:p>
        </w:tc>
      </w:tr>
      <w:tr w:rsidR="00955EA7" w:rsidRPr="00257017" w14:paraId="4D7B93B4" w14:textId="77777777" w:rsidTr="00747436">
        <w:trPr>
          <w:trHeight w:val="353"/>
        </w:trPr>
        <w:tc>
          <w:tcPr>
            <w:tcW w:w="3652" w:type="dxa"/>
            <w:shd w:val="clear" w:color="auto" w:fill="auto"/>
            <w:tcMar>
              <w:top w:w="0" w:type="dxa"/>
              <w:left w:w="108" w:type="dxa"/>
              <w:bottom w:w="0" w:type="dxa"/>
              <w:right w:w="108" w:type="dxa"/>
            </w:tcMar>
          </w:tcPr>
          <w:p w14:paraId="6C2AC1F5" w14:textId="77777777" w:rsidR="00955EA7" w:rsidRPr="00257017" w:rsidRDefault="00955EA7" w:rsidP="00747436">
            <w:pPr>
              <w:jc w:val="left"/>
            </w:pPr>
            <w:r w:rsidRPr="00257017">
              <w:rPr>
                <w:color w:val="000000"/>
              </w:rPr>
              <w:t>Update of a network after transfer learning</w:t>
            </w:r>
          </w:p>
        </w:tc>
        <w:tc>
          <w:tcPr>
            <w:tcW w:w="1276" w:type="dxa"/>
            <w:shd w:val="clear" w:color="auto" w:fill="auto"/>
            <w:tcMar>
              <w:top w:w="0" w:type="dxa"/>
              <w:left w:w="108" w:type="dxa"/>
              <w:bottom w:w="0" w:type="dxa"/>
              <w:right w:w="108" w:type="dxa"/>
            </w:tcMar>
          </w:tcPr>
          <w:p w14:paraId="3F5FC8D1" w14:textId="77777777" w:rsidR="00955EA7" w:rsidRPr="00257017" w:rsidRDefault="00955EA7" w:rsidP="00747436">
            <w:pPr>
              <w:jc w:val="left"/>
              <w:rPr>
                <w:color w:val="000000"/>
              </w:rPr>
            </w:pPr>
            <w:r w:rsidRPr="00257017">
              <w:rPr>
                <w:color w:val="000000"/>
              </w:rPr>
              <w:t>yes</w:t>
            </w:r>
          </w:p>
        </w:tc>
        <w:tc>
          <w:tcPr>
            <w:tcW w:w="2268" w:type="dxa"/>
            <w:shd w:val="clear" w:color="auto" w:fill="auto"/>
            <w:tcMar>
              <w:top w:w="0" w:type="dxa"/>
              <w:left w:w="108" w:type="dxa"/>
              <w:bottom w:w="0" w:type="dxa"/>
              <w:right w:w="108" w:type="dxa"/>
            </w:tcMar>
          </w:tcPr>
          <w:p w14:paraId="58A7DAA8" w14:textId="77777777" w:rsidR="00955EA7" w:rsidRPr="00257017" w:rsidRDefault="00955EA7" w:rsidP="00747436">
            <w:pPr>
              <w:jc w:val="left"/>
            </w:pPr>
            <w:r w:rsidRPr="00257017">
              <w:rPr>
                <w:color w:val="000000"/>
              </w:rPr>
              <w:t>yes (e.g., different number of target classes)</w:t>
            </w:r>
          </w:p>
        </w:tc>
        <w:tc>
          <w:tcPr>
            <w:tcW w:w="1763" w:type="dxa"/>
            <w:shd w:val="clear" w:color="auto" w:fill="auto"/>
            <w:tcMar>
              <w:top w:w="0" w:type="dxa"/>
              <w:left w:w="108" w:type="dxa"/>
              <w:bottom w:w="0" w:type="dxa"/>
              <w:right w:w="108" w:type="dxa"/>
            </w:tcMar>
          </w:tcPr>
          <w:p w14:paraId="3A7C4BFA" w14:textId="77777777" w:rsidR="00955EA7" w:rsidRPr="00257017" w:rsidRDefault="00955EA7" w:rsidP="00747436">
            <w:pPr>
              <w:jc w:val="left"/>
              <w:rPr>
                <w:color w:val="000000"/>
              </w:rPr>
            </w:pPr>
            <w:r w:rsidRPr="00257017">
              <w:rPr>
                <w:color w:val="000000"/>
              </w:rPr>
              <w:t>different data set needed</w:t>
            </w:r>
          </w:p>
        </w:tc>
      </w:tr>
      <w:tr w:rsidR="00955EA7" w:rsidRPr="00257017" w14:paraId="29B02D69" w14:textId="77777777" w:rsidTr="00747436">
        <w:tc>
          <w:tcPr>
            <w:tcW w:w="3652" w:type="dxa"/>
            <w:shd w:val="clear" w:color="auto" w:fill="auto"/>
            <w:tcMar>
              <w:top w:w="0" w:type="dxa"/>
              <w:left w:w="108" w:type="dxa"/>
              <w:bottom w:w="0" w:type="dxa"/>
              <w:right w:w="108" w:type="dxa"/>
            </w:tcMar>
          </w:tcPr>
          <w:p w14:paraId="18DE5116" w14:textId="77777777" w:rsidR="00955EA7" w:rsidRPr="00257017" w:rsidRDefault="00955EA7" w:rsidP="00747436">
            <w:pPr>
              <w:jc w:val="left"/>
            </w:pPr>
            <w:r w:rsidRPr="00257017">
              <w:rPr>
                <w:color w:val="000000"/>
              </w:rPr>
              <w:t>Update of a network with higher precision/less compression</w:t>
            </w:r>
          </w:p>
        </w:tc>
        <w:tc>
          <w:tcPr>
            <w:tcW w:w="1276" w:type="dxa"/>
            <w:shd w:val="clear" w:color="auto" w:fill="auto"/>
            <w:tcMar>
              <w:top w:w="0" w:type="dxa"/>
              <w:left w:w="108" w:type="dxa"/>
              <w:bottom w:w="0" w:type="dxa"/>
              <w:right w:w="108" w:type="dxa"/>
            </w:tcMar>
          </w:tcPr>
          <w:p w14:paraId="23D973AA" w14:textId="77777777" w:rsidR="00955EA7" w:rsidRPr="00257017" w:rsidRDefault="00955EA7" w:rsidP="00747436">
            <w:pPr>
              <w:jc w:val="left"/>
            </w:pPr>
            <w:r w:rsidRPr="00257017">
              <w:rPr>
                <w:color w:val="000000"/>
              </w:rPr>
              <w:t>yes</w:t>
            </w:r>
          </w:p>
        </w:tc>
        <w:tc>
          <w:tcPr>
            <w:tcW w:w="2268" w:type="dxa"/>
            <w:shd w:val="clear" w:color="auto" w:fill="auto"/>
            <w:tcMar>
              <w:top w:w="0" w:type="dxa"/>
              <w:left w:w="108" w:type="dxa"/>
              <w:bottom w:w="0" w:type="dxa"/>
              <w:right w:w="108" w:type="dxa"/>
            </w:tcMar>
          </w:tcPr>
          <w:p w14:paraId="6836FCD9" w14:textId="77777777" w:rsidR="00955EA7" w:rsidRPr="00257017" w:rsidRDefault="00955EA7" w:rsidP="00747436">
            <w:pPr>
              <w:jc w:val="left"/>
            </w:pPr>
            <w:r w:rsidRPr="00257017">
              <w:rPr>
                <w:color w:val="000000"/>
              </w:rPr>
              <w:t>yes, if sparsity/pruning methods were applied</w:t>
            </w:r>
          </w:p>
        </w:tc>
        <w:tc>
          <w:tcPr>
            <w:tcW w:w="1763" w:type="dxa"/>
            <w:shd w:val="clear" w:color="auto" w:fill="auto"/>
            <w:tcMar>
              <w:top w:w="0" w:type="dxa"/>
              <w:left w:w="108" w:type="dxa"/>
              <w:bottom w:w="0" w:type="dxa"/>
              <w:right w:w="108" w:type="dxa"/>
            </w:tcMar>
          </w:tcPr>
          <w:p w14:paraId="208F0499" w14:textId="77777777" w:rsidR="00955EA7" w:rsidRPr="00257017" w:rsidRDefault="00955EA7" w:rsidP="00747436">
            <w:pPr>
              <w:jc w:val="left"/>
            </w:pPr>
            <w:r w:rsidRPr="00257017">
              <w:t>same as base model</w:t>
            </w:r>
          </w:p>
        </w:tc>
      </w:tr>
    </w:tbl>
    <w:p w14:paraId="66CAE817" w14:textId="77777777" w:rsidR="00955EA7" w:rsidRPr="00935DE6" w:rsidRDefault="00955EA7" w:rsidP="00955EA7"/>
    <w:p w14:paraId="1136971F" w14:textId="77777777" w:rsidR="00955EA7" w:rsidRPr="00935DE6" w:rsidRDefault="00955EA7" w:rsidP="00955EA7">
      <w:pPr>
        <w:spacing w:before="120"/>
        <w:rPr>
          <w:lang w:eastAsia="x-none"/>
        </w:rPr>
      </w:pPr>
      <w:r w:rsidRPr="00935DE6">
        <w:rPr>
          <w:lang w:eastAsia="x-none"/>
        </w:rPr>
        <w:t>The following constraints apply.</w:t>
      </w:r>
    </w:p>
    <w:p w14:paraId="76502ECA" w14:textId="77777777" w:rsidR="00955EA7" w:rsidRPr="00443823" w:rsidRDefault="00955EA7" w:rsidP="00955EA7">
      <w:pPr>
        <w:pStyle w:val="ListParagraph"/>
        <w:numPr>
          <w:ilvl w:val="0"/>
          <w:numId w:val="15"/>
        </w:numPr>
        <w:spacing w:before="120"/>
        <w:rPr>
          <w:noProof/>
          <w:lang w:val="en-GB"/>
        </w:rPr>
      </w:pPr>
      <w:r>
        <w:rPr>
          <w:lang w:eastAsia="x-none"/>
        </w:rPr>
        <w:t>Searching for an optimal model architecture for the particular problem and training from scratch is considered out of scope.</w:t>
      </w:r>
    </w:p>
    <w:p w14:paraId="7D1FF3DD" w14:textId="77777777" w:rsidR="00955EA7" w:rsidRDefault="00955EA7" w:rsidP="00955EA7">
      <w:pPr>
        <w:numPr>
          <w:ilvl w:val="0"/>
          <w:numId w:val="14"/>
        </w:numPr>
        <w:rPr>
          <w:lang w:eastAsia="x-none"/>
        </w:rPr>
      </w:pPr>
      <w:r>
        <w:rPr>
          <w:lang w:eastAsia="x-none"/>
        </w:rPr>
        <w:t xml:space="preserve">Modification of the architecture is acceptable, if it follows an automated and deterministic procedure. The model architecture is defined in terms of a sequence of linear and non-linear operations, where the number of non-linear operations is expected not to increase during the compression operation. The kernel size and number of neurons (non-linearity operators) per layer and the number of connections between layers is expected not to increase during the compression operation. Introducing additional hyperparameters is considered in scope. </w:t>
      </w:r>
    </w:p>
    <w:p w14:paraId="4DDB687C" w14:textId="77777777" w:rsidR="00955EA7" w:rsidRDefault="00955EA7" w:rsidP="00955EA7">
      <w:pPr>
        <w:numPr>
          <w:ilvl w:val="0"/>
          <w:numId w:val="14"/>
        </w:numPr>
        <w:rPr>
          <w:lang w:eastAsia="x-none"/>
        </w:rPr>
      </w:pPr>
      <w:r>
        <w:rPr>
          <w:lang w:eastAsia="x-none"/>
        </w:rPr>
        <w:t>Examples of operations considered in scope are</w:t>
      </w:r>
    </w:p>
    <w:p w14:paraId="754438FB" w14:textId="77777777" w:rsidR="00955EA7" w:rsidRDefault="00955EA7" w:rsidP="00955EA7">
      <w:pPr>
        <w:numPr>
          <w:ilvl w:val="1"/>
          <w:numId w:val="14"/>
        </w:numPr>
        <w:rPr>
          <w:lang w:eastAsia="x-none"/>
        </w:rPr>
      </w:pPr>
      <w:r>
        <w:rPr>
          <w:lang w:eastAsia="x-none"/>
        </w:rPr>
        <w:t>dropping connections</w:t>
      </w:r>
    </w:p>
    <w:p w14:paraId="554AF084" w14:textId="77777777" w:rsidR="00955EA7" w:rsidRDefault="00955EA7" w:rsidP="00955EA7">
      <w:pPr>
        <w:numPr>
          <w:ilvl w:val="1"/>
          <w:numId w:val="14"/>
        </w:numPr>
        <w:rPr>
          <w:lang w:eastAsia="x-none"/>
        </w:rPr>
      </w:pPr>
      <w:r>
        <w:rPr>
          <w:lang w:eastAsia="x-none"/>
        </w:rPr>
        <w:t>dropping layers</w:t>
      </w:r>
    </w:p>
    <w:p w14:paraId="36F9D132" w14:textId="77777777" w:rsidR="00955EA7" w:rsidRDefault="00955EA7" w:rsidP="00955EA7">
      <w:pPr>
        <w:numPr>
          <w:ilvl w:val="1"/>
          <w:numId w:val="14"/>
        </w:numPr>
        <w:rPr>
          <w:lang w:eastAsia="x-none"/>
        </w:rPr>
      </w:pPr>
      <w:r>
        <w:rPr>
          <w:lang w:eastAsia="x-none"/>
        </w:rPr>
        <w:t>replacing convolutions with lower dimensional ones</w:t>
      </w:r>
    </w:p>
    <w:p w14:paraId="28DB2B74" w14:textId="77777777" w:rsidR="00955EA7" w:rsidRDefault="00955EA7" w:rsidP="00955EA7">
      <w:pPr>
        <w:numPr>
          <w:ilvl w:val="1"/>
          <w:numId w:val="14"/>
        </w:numPr>
        <w:rPr>
          <w:lang w:eastAsia="x-none"/>
        </w:rPr>
      </w:pPr>
      <w:r>
        <w:rPr>
          <w:lang w:eastAsia="x-none"/>
        </w:rPr>
        <w:t>changing stride in convolutions without increasing output size</w:t>
      </w:r>
    </w:p>
    <w:p w14:paraId="7B1ED522" w14:textId="77777777" w:rsidR="00955EA7" w:rsidRPr="006F4632" w:rsidRDefault="00955EA7" w:rsidP="00955EA7">
      <w:pPr>
        <w:numPr>
          <w:ilvl w:val="0"/>
          <w:numId w:val="14"/>
        </w:numPr>
        <w:rPr>
          <w:lang w:eastAsia="x-none"/>
        </w:rPr>
      </w:pPr>
      <w:r>
        <w:rPr>
          <w:lang w:eastAsia="x-none"/>
        </w:rPr>
        <w:t xml:space="preserve">Retraining denotes an actual fine-tuning or retraining </w:t>
      </w:r>
      <w:proofErr w:type="gramStart"/>
      <w:r>
        <w:rPr>
          <w:lang w:eastAsia="x-none"/>
        </w:rPr>
        <w:t>step, but</w:t>
      </w:r>
      <w:proofErr w:type="gramEnd"/>
      <w:r>
        <w:rPr>
          <w:lang w:eastAsia="x-none"/>
        </w:rPr>
        <w:t xml:space="preserve"> does not refer to compression methods that perform data-dependent transformations (e.g., pruning).</w:t>
      </w:r>
    </w:p>
    <w:p w14:paraId="68E36AF1" w14:textId="77777777" w:rsidR="00955EA7" w:rsidRDefault="00955EA7" w:rsidP="00955EA7">
      <w:pPr>
        <w:spacing w:before="120"/>
        <w:rPr>
          <w:noProof/>
          <w:lang w:val="en-GB"/>
        </w:rPr>
      </w:pPr>
    </w:p>
    <w:p w14:paraId="778A8779" w14:textId="1F765249" w:rsidR="00955EA7" w:rsidRDefault="00955EA7" w:rsidP="00955EA7">
      <w:pPr>
        <w:rPr>
          <w:noProof/>
          <w:lang w:val="en-GB"/>
        </w:rPr>
      </w:pPr>
      <w:r w:rsidRPr="00D94FEF">
        <w:rPr>
          <w:noProof/>
          <w:lang w:val="en-GB"/>
        </w:rPr>
        <w:t xml:space="preserve">The starting point is a </w:t>
      </w:r>
      <w:r w:rsidR="007E7EE9">
        <w:rPr>
          <w:noProof/>
          <w:lang w:val="en-GB"/>
        </w:rPr>
        <w:t xml:space="preserve">pair of </w:t>
      </w:r>
      <w:r>
        <w:rPr>
          <w:noProof/>
          <w:lang w:val="en-GB"/>
        </w:rPr>
        <w:t>base and updated</w:t>
      </w:r>
      <w:r w:rsidRPr="00D94FEF">
        <w:rPr>
          <w:noProof/>
          <w:lang w:val="en-GB"/>
        </w:rPr>
        <w:t xml:space="preserve"> neural network</w:t>
      </w:r>
      <w:r>
        <w:rPr>
          <w:noProof/>
          <w:lang w:val="en-GB"/>
        </w:rPr>
        <w:t>s</w:t>
      </w:r>
      <w:r w:rsidRPr="00D94FEF">
        <w:rPr>
          <w:noProof/>
          <w:lang w:val="en-GB"/>
        </w:rPr>
        <w:t xml:space="preserve"> for </w:t>
      </w:r>
      <w:r>
        <w:rPr>
          <w:noProof/>
          <w:lang w:val="en-GB"/>
        </w:rPr>
        <w:t xml:space="preserve">one of </w:t>
      </w:r>
      <w:r w:rsidRPr="00D94FEF">
        <w:rPr>
          <w:noProof/>
          <w:lang w:val="en-GB"/>
        </w:rPr>
        <w:t xml:space="preserve">the following </w:t>
      </w:r>
      <w:r>
        <w:rPr>
          <w:noProof/>
          <w:lang w:val="en-GB"/>
        </w:rPr>
        <w:t>applications:</w:t>
      </w:r>
    </w:p>
    <w:p w14:paraId="187C2AB1" w14:textId="2BCF5574" w:rsidR="00955EA7" w:rsidRPr="007E7EE9" w:rsidRDefault="007E7EE9" w:rsidP="007E7EE9">
      <w:pPr>
        <w:pStyle w:val="ListParagraph"/>
        <w:numPr>
          <w:ilvl w:val="0"/>
          <w:numId w:val="7"/>
        </w:numPr>
        <w:spacing w:before="120"/>
        <w:rPr>
          <w:noProof/>
          <w:sz w:val="24"/>
          <w:lang w:val="en-GB"/>
        </w:rPr>
      </w:pPr>
      <w:r w:rsidRPr="007E7EE9">
        <w:rPr>
          <w:sz w:val="24"/>
          <w:lang w:val="en-CA"/>
        </w:rPr>
        <w:t>UC10 Federated training and evaluation of neural networks for media content analysis</w:t>
      </w:r>
    </w:p>
    <w:p w14:paraId="6E7E73FB" w14:textId="42FA6413" w:rsidR="00955EA7" w:rsidRPr="007E7EE9" w:rsidRDefault="007E7EE9" w:rsidP="007E7EE9">
      <w:pPr>
        <w:pStyle w:val="ListParagraph"/>
        <w:numPr>
          <w:ilvl w:val="0"/>
          <w:numId w:val="7"/>
        </w:numPr>
        <w:spacing w:before="120"/>
        <w:rPr>
          <w:noProof/>
          <w:sz w:val="24"/>
          <w:lang w:val="en-GB"/>
        </w:rPr>
      </w:pPr>
      <w:r w:rsidRPr="007E7EE9">
        <w:rPr>
          <w:noProof/>
          <w:sz w:val="24"/>
          <w:lang w:val="en-GB"/>
        </w:rPr>
        <w:t>UC14A Federated Learning for Medical Applications</w:t>
      </w:r>
    </w:p>
    <w:p w14:paraId="1ADDF489" w14:textId="77777777" w:rsidR="007E7EE9" w:rsidRPr="007E7EE9" w:rsidRDefault="007E7EE9" w:rsidP="007E7EE9">
      <w:pPr>
        <w:spacing w:before="120"/>
        <w:rPr>
          <w:noProof/>
          <w:lang w:val="en-GB"/>
        </w:rPr>
      </w:pPr>
    </w:p>
    <w:p w14:paraId="0434606B" w14:textId="77777777" w:rsidR="00955EA7" w:rsidRPr="006F4632" w:rsidRDefault="00955EA7" w:rsidP="00955EA7">
      <w:pPr>
        <w:rPr>
          <w:noProof/>
          <w:lang w:val="en-GB"/>
        </w:rPr>
      </w:pPr>
      <w:r w:rsidRPr="006F4632">
        <w:rPr>
          <w:noProof/>
          <w:lang w:val="en-GB"/>
        </w:rPr>
        <w:t>Proponents can convert the provided models for each of the applications to a framework of their choice, and use this implementation as the reference uncompressed model, this includes models with the same architecture trained with other frameworks. In this case, all metrics shall be reported with respect to the uncompressed model in the format actually used in the experiments.</w:t>
      </w:r>
    </w:p>
    <w:p w14:paraId="6863A2A3" w14:textId="77777777" w:rsidR="00955EA7" w:rsidRDefault="00955EA7" w:rsidP="00955EA7">
      <w:pPr>
        <w:spacing w:before="120"/>
        <w:rPr>
          <w:noProof/>
          <w:lang w:val="en-GB"/>
        </w:rPr>
      </w:pPr>
      <w:r>
        <w:rPr>
          <w:noProof/>
          <w:lang w:val="en-GB"/>
        </w:rPr>
        <w:t>The size reduction will impact the size of the serialized/stored network and/or the memory footprint of the reconstructed network used for inference. The complexity of compression and particularly of decompression needed for inference shall be taken into account, as well as the impact of the applied compression technology on the complexity of inference.</w:t>
      </w:r>
    </w:p>
    <w:p w14:paraId="51634924" w14:textId="77777777" w:rsidR="00955EA7" w:rsidRDefault="00955EA7" w:rsidP="00955EA7">
      <w:pPr>
        <w:spacing w:before="120"/>
        <w:rPr>
          <w:noProof/>
          <w:lang w:val="en-GB"/>
        </w:rPr>
      </w:pPr>
      <w:r w:rsidRPr="00155D7F">
        <w:rPr>
          <w:noProof/>
          <w:lang w:val="en-GB"/>
        </w:rPr>
        <w:t>The performance assessment in the applications is limited to testing the compressed representation for inference in these applications (e.g., not taking incremental training into account).</w:t>
      </w:r>
    </w:p>
    <w:p w14:paraId="68F9C291" w14:textId="77777777" w:rsidR="00955EA7" w:rsidRDefault="00955EA7" w:rsidP="00955EA7">
      <w:pPr>
        <w:spacing w:before="120"/>
        <w:rPr>
          <w:noProof/>
          <w:lang w:val="en-GB"/>
        </w:rPr>
      </w:pPr>
      <w:r>
        <w:rPr>
          <w:noProof/>
          <w:lang w:val="en-GB"/>
        </w:rPr>
        <w:t>Proponents are required to submit complete results for at least one network for each of at least three of the applications, but preferably results should be provided for all use cases.</w:t>
      </w:r>
    </w:p>
    <w:p w14:paraId="50AA225F" w14:textId="77777777" w:rsidR="00955EA7" w:rsidRPr="007A183B" w:rsidRDefault="00955EA7" w:rsidP="00955EA7">
      <w:pPr>
        <w:pStyle w:val="Heading1"/>
        <w:numPr>
          <w:ilvl w:val="0"/>
          <w:numId w:val="1"/>
        </w:numPr>
        <w:rPr>
          <w:noProof/>
        </w:rPr>
      </w:pPr>
      <w:r w:rsidRPr="007A183B">
        <w:rPr>
          <w:noProof/>
        </w:rPr>
        <w:lastRenderedPageBreak/>
        <w:t>Timeline</w:t>
      </w:r>
    </w:p>
    <w:tbl>
      <w:tblPr>
        <w:tblW w:w="0" w:type="auto"/>
        <w:tblLook w:val="04A0" w:firstRow="1" w:lastRow="0" w:firstColumn="1" w:lastColumn="0" w:noHBand="0" w:noVBand="1"/>
        <w:tblPrChange w:id="137" w:author="Bailer, Werner (2020-07-26)" w:date="2020-10-12T21:18:00Z">
          <w:tblPr>
            <w:tblW w:w="0" w:type="auto"/>
            <w:tblLook w:val="04A0" w:firstRow="1" w:lastRow="0" w:firstColumn="1" w:lastColumn="0" w:noHBand="0" w:noVBand="1"/>
          </w:tblPr>
        </w:tblPrChange>
      </w:tblPr>
      <w:tblGrid>
        <w:gridCol w:w="1870"/>
        <w:gridCol w:w="7372"/>
        <w:tblGridChange w:id="138">
          <w:tblGrid>
            <w:gridCol w:w="1802"/>
            <w:gridCol w:w="7440"/>
          </w:tblGrid>
        </w:tblGridChange>
      </w:tblGrid>
      <w:tr w:rsidR="00955EA7" w:rsidRPr="00935DE6" w:rsidDel="00592A32" w14:paraId="55A1A9E9" w14:textId="47D982AF" w:rsidTr="00592A32">
        <w:trPr>
          <w:del w:id="139" w:author="Bailer, Werner (2020-07-26)" w:date="2020-10-12T21:18:00Z"/>
        </w:trPr>
        <w:tc>
          <w:tcPr>
            <w:tcW w:w="1802" w:type="dxa"/>
            <w:shd w:val="clear" w:color="auto" w:fill="auto"/>
            <w:tcPrChange w:id="140" w:author="Bailer, Werner (2020-07-26)" w:date="2020-10-12T21:18:00Z">
              <w:tcPr>
                <w:tcW w:w="1809" w:type="dxa"/>
                <w:shd w:val="clear" w:color="auto" w:fill="auto"/>
              </w:tcPr>
            </w:tcPrChange>
          </w:tcPr>
          <w:p w14:paraId="29F56D5B" w14:textId="2FB149FC" w:rsidR="00955EA7" w:rsidRPr="00935DE6" w:rsidDel="00592A32" w:rsidRDefault="00955EA7" w:rsidP="00747436">
            <w:pPr>
              <w:keepNext/>
              <w:tabs>
                <w:tab w:val="left" w:pos="1985"/>
              </w:tabs>
              <w:spacing w:before="120"/>
              <w:rPr>
                <w:del w:id="141" w:author="Bailer, Werner (2020-07-26)" w:date="2020-10-12T21:18:00Z"/>
                <w:rFonts w:eastAsia="PMingLiU"/>
                <w:noProof/>
                <w:color w:val="000000"/>
                <w:lang w:val="en-GB" w:eastAsia="ja-JP"/>
              </w:rPr>
            </w:pPr>
            <w:del w:id="142" w:author="Bailer, Werner (2020-07-26)" w:date="2020-10-12T21:18:00Z">
              <w:r w:rsidRPr="00935DE6" w:rsidDel="00592A32">
                <w:rPr>
                  <w:rFonts w:eastAsia="PMingLiU"/>
                  <w:noProof/>
                  <w:color w:val="000000"/>
                  <w:lang w:val="en-GB" w:eastAsia="ja-JP"/>
                </w:rPr>
                <w:delText>2020/08/31</w:delText>
              </w:r>
            </w:del>
          </w:p>
        </w:tc>
        <w:tc>
          <w:tcPr>
            <w:tcW w:w="7440" w:type="dxa"/>
            <w:shd w:val="clear" w:color="auto" w:fill="auto"/>
            <w:tcPrChange w:id="143" w:author="Bailer, Werner (2020-07-26)" w:date="2020-10-12T21:18:00Z">
              <w:tcPr>
                <w:tcW w:w="7546" w:type="dxa"/>
                <w:shd w:val="clear" w:color="auto" w:fill="auto"/>
              </w:tcPr>
            </w:tcPrChange>
          </w:tcPr>
          <w:p w14:paraId="4771038A" w14:textId="42E0DF0B" w:rsidR="00955EA7" w:rsidRPr="00935DE6" w:rsidDel="00592A32" w:rsidRDefault="00955EA7" w:rsidP="00747436">
            <w:pPr>
              <w:keepNext/>
              <w:tabs>
                <w:tab w:val="left" w:pos="1985"/>
              </w:tabs>
              <w:spacing w:before="120"/>
              <w:rPr>
                <w:del w:id="144" w:author="Bailer, Werner (2020-07-26)" w:date="2020-10-12T21:18:00Z"/>
                <w:rFonts w:eastAsia="PMingLiU"/>
                <w:noProof/>
                <w:color w:val="000000"/>
                <w:lang w:val="en-GB" w:eastAsia="ja-JP"/>
              </w:rPr>
            </w:pPr>
            <w:del w:id="145" w:author="Bailer, Werner (2020-07-26)" w:date="2020-10-12T21:18:00Z">
              <w:r w:rsidRPr="00935DE6" w:rsidDel="00592A32">
                <w:rPr>
                  <w:rFonts w:eastAsia="PMingLiU"/>
                  <w:noProof/>
                  <w:color w:val="000000"/>
                  <w:lang w:val="en-GB" w:eastAsia="ja-JP"/>
                </w:rPr>
                <w:delText>Availability of initial set of neural networks, test data and detailed description for the respective applications</w:delText>
              </w:r>
            </w:del>
          </w:p>
        </w:tc>
      </w:tr>
      <w:tr w:rsidR="00955EA7" w:rsidRPr="00935DE6" w14:paraId="5B489C11" w14:textId="77777777" w:rsidTr="00592A32">
        <w:tc>
          <w:tcPr>
            <w:tcW w:w="1802" w:type="dxa"/>
            <w:shd w:val="clear" w:color="auto" w:fill="auto"/>
            <w:tcPrChange w:id="146" w:author="Bailer, Werner (2020-07-26)" w:date="2020-10-12T21:18:00Z">
              <w:tcPr>
                <w:tcW w:w="1809" w:type="dxa"/>
                <w:shd w:val="clear" w:color="auto" w:fill="auto"/>
              </w:tcPr>
            </w:tcPrChange>
          </w:tcPr>
          <w:p w14:paraId="36003540"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2020/10/31</w:t>
            </w:r>
          </w:p>
        </w:tc>
        <w:tc>
          <w:tcPr>
            <w:tcW w:w="7440" w:type="dxa"/>
            <w:shd w:val="clear" w:color="auto" w:fill="auto"/>
            <w:tcPrChange w:id="147" w:author="Bailer, Werner (2020-07-26)" w:date="2020-10-12T21:18:00Z">
              <w:tcPr>
                <w:tcW w:w="7546" w:type="dxa"/>
                <w:shd w:val="clear" w:color="auto" w:fill="auto"/>
              </w:tcPr>
            </w:tcPrChange>
          </w:tcPr>
          <w:p w14:paraId="4107976A"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Availability of all neural networks, test data and detailed description for the respective applications</w:t>
            </w:r>
          </w:p>
        </w:tc>
      </w:tr>
      <w:tr w:rsidR="00955EA7" w:rsidRPr="00935DE6" w14:paraId="0EF8751E" w14:textId="77777777" w:rsidTr="00592A32">
        <w:tc>
          <w:tcPr>
            <w:tcW w:w="1802" w:type="dxa"/>
            <w:shd w:val="clear" w:color="auto" w:fill="auto"/>
            <w:tcPrChange w:id="148" w:author="Bailer, Werner (2020-07-26)" w:date="2020-10-12T21:18:00Z">
              <w:tcPr>
                <w:tcW w:w="1809" w:type="dxa"/>
                <w:shd w:val="clear" w:color="auto" w:fill="auto"/>
              </w:tcPr>
            </w:tcPrChange>
          </w:tcPr>
          <w:p w14:paraId="0B981ADC"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2021/01/10</w:t>
            </w:r>
          </w:p>
        </w:tc>
        <w:tc>
          <w:tcPr>
            <w:tcW w:w="7440" w:type="dxa"/>
            <w:shd w:val="clear" w:color="auto" w:fill="auto"/>
            <w:tcPrChange w:id="149" w:author="Bailer, Werner (2020-07-26)" w:date="2020-10-12T21:18:00Z">
              <w:tcPr>
                <w:tcW w:w="7546" w:type="dxa"/>
                <w:shd w:val="clear" w:color="auto" w:fill="auto"/>
              </w:tcPr>
            </w:tcPrChange>
          </w:tcPr>
          <w:p w14:paraId="654B25DD"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Registration deadline</w:t>
            </w:r>
          </w:p>
        </w:tc>
      </w:tr>
      <w:tr w:rsidR="00955EA7" w:rsidRPr="00935DE6" w14:paraId="683A69BE" w14:textId="77777777" w:rsidTr="00592A32">
        <w:tc>
          <w:tcPr>
            <w:tcW w:w="1802" w:type="dxa"/>
            <w:shd w:val="clear" w:color="auto" w:fill="auto"/>
            <w:tcPrChange w:id="150" w:author="Bailer, Werner (2020-07-26)" w:date="2020-10-12T21:18:00Z">
              <w:tcPr>
                <w:tcW w:w="1809" w:type="dxa"/>
                <w:shd w:val="clear" w:color="auto" w:fill="auto"/>
              </w:tcPr>
            </w:tcPrChange>
          </w:tcPr>
          <w:p w14:paraId="6CB1AD9A" w14:textId="3211CF5C" w:rsidR="00955EA7" w:rsidRPr="00935DE6" w:rsidRDefault="00955EA7" w:rsidP="00747436">
            <w:pPr>
              <w:keepNext/>
              <w:tabs>
                <w:tab w:val="left" w:pos="1985"/>
              </w:tabs>
              <w:spacing w:before="120"/>
              <w:rPr>
                <w:rFonts w:eastAsia="PMingLiU"/>
                <w:noProof/>
                <w:color w:val="000000"/>
                <w:lang w:val="en-GB" w:eastAsia="ja-JP"/>
              </w:rPr>
            </w:pPr>
          </w:p>
        </w:tc>
        <w:tc>
          <w:tcPr>
            <w:tcW w:w="7440" w:type="dxa"/>
            <w:shd w:val="clear" w:color="auto" w:fill="auto"/>
            <w:tcPrChange w:id="151" w:author="Bailer, Werner (2020-07-26)" w:date="2020-10-12T21:18:00Z">
              <w:tcPr>
                <w:tcW w:w="7546" w:type="dxa"/>
                <w:shd w:val="clear" w:color="auto" w:fill="auto"/>
              </w:tcPr>
            </w:tcPrChange>
          </w:tcPr>
          <w:p w14:paraId="775DE580" w14:textId="704CCD91" w:rsidR="00955EA7" w:rsidRPr="00935DE6" w:rsidRDefault="00955EA7" w:rsidP="00747436">
            <w:pPr>
              <w:keepNext/>
              <w:tabs>
                <w:tab w:val="left" w:pos="1985"/>
              </w:tabs>
              <w:spacing w:before="120"/>
              <w:rPr>
                <w:rFonts w:eastAsia="PMingLiU"/>
                <w:noProof/>
                <w:color w:val="000000"/>
                <w:lang w:val="en-GB" w:eastAsia="ja-JP"/>
              </w:rPr>
            </w:pPr>
          </w:p>
        </w:tc>
      </w:tr>
      <w:tr w:rsidR="00955EA7" w:rsidRPr="00935DE6" w14:paraId="73AA1F2D" w14:textId="77777777" w:rsidTr="00592A32">
        <w:tc>
          <w:tcPr>
            <w:tcW w:w="1802" w:type="dxa"/>
            <w:shd w:val="clear" w:color="auto" w:fill="auto"/>
            <w:tcPrChange w:id="152" w:author="Bailer, Werner (2020-07-26)" w:date="2020-10-12T21:18:00Z">
              <w:tcPr>
                <w:tcW w:w="1809" w:type="dxa"/>
                <w:shd w:val="clear" w:color="auto" w:fill="auto"/>
              </w:tcPr>
            </w:tcPrChange>
          </w:tcPr>
          <w:p w14:paraId="23F77CCF" w14:textId="0BB849BB" w:rsidR="00955EA7" w:rsidRPr="00935DE6" w:rsidRDefault="00955EA7" w:rsidP="00764856">
            <w:pPr>
              <w:keepNext/>
              <w:tabs>
                <w:tab w:val="left" w:pos="1985"/>
              </w:tabs>
              <w:spacing w:before="120"/>
              <w:rPr>
                <w:rFonts w:eastAsia="PMingLiU"/>
                <w:noProof/>
                <w:color w:val="000000"/>
                <w:lang w:val="en-GB" w:eastAsia="ja-JP"/>
              </w:rPr>
            </w:pPr>
            <w:del w:id="153" w:author="m55577" w:date="2020-10-15T07:23:00Z">
              <w:r w:rsidRPr="00935DE6" w:rsidDel="00764856">
                <w:rPr>
                  <w:rFonts w:eastAsia="PMingLiU"/>
                  <w:noProof/>
                  <w:color w:val="000000"/>
                  <w:lang w:val="en-GB" w:eastAsia="ja-JP"/>
                </w:rPr>
                <w:delText>2020</w:delText>
              </w:r>
            </w:del>
            <w:ins w:id="154" w:author="m55577" w:date="2020-10-15T07:23:00Z">
              <w:r w:rsidR="00764856" w:rsidRPr="00935DE6">
                <w:rPr>
                  <w:rFonts w:eastAsia="PMingLiU"/>
                  <w:noProof/>
                  <w:color w:val="000000"/>
                  <w:lang w:val="en-GB" w:eastAsia="ja-JP"/>
                </w:rPr>
                <w:t>202</w:t>
              </w:r>
              <w:r w:rsidR="00764856">
                <w:rPr>
                  <w:rFonts w:eastAsia="PMingLiU"/>
                  <w:noProof/>
                  <w:color w:val="000000"/>
                  <w:lang w:val="en-GB" w:eastAsia="ja-JP"/>
                </w:rPr>
                <w:t>1</w:t>
              </w:r>
            </w:ins>
            <w:r w:rsidRPr="00935DE6">
              <w:rPr>
                <w:rFonts w:eastAsia="PMingLiU"/>
                <w:noProof/>
                <w:color w:val="000000"/>
                <w:lang w:val="en-GB" w:eastAsia="ja-JP"/>
              </w:rPr>
              <w:t>/04/18</w:t>
            </w:r>
          </w:p>
        </w:tc>
        <w:tc>
          <w:tcPr>
            <w:tcW w:w="7440" w:type="dxa"/>
            <w:shd w:val="clear" w:color="auto" w:fill="auto"/>
            <w:tcPrChange w:id="155" w:author="Bailer, Werner (2020-07-26)" w:date="2020-10-12T21:18:00Z">
              <w:tcPr>
                <w:tcW w:w="7546" w:type="dxa"/>
                <w:shd w:val="clear" w:color="auto" w:fill="auto"/>
              </w:tcPr>
            </w:tcPrChange>
          </w:tcPr>
          <w:p w14:paraId="687BE26B" w14:textId="4D772903" w:rsidR="00955EA7" w:rsidRPr="00935DE6" w:rsidRDefault="00955EA7" w:rsidP="00AE0A1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 xml:space="preserve">Deadline for submission of descriptions (MPEG input contribution) of approaches and evaluation </w:t>
            </w:r>
          </w:p>
        </w:tc>
      </w:tr>
      <w:tr w:rsidR="00955EA7" w:rsidRPr="00935DE6" w14:paraId="2515382C" w14:textId="77777777" w:rsidTr="00592A32">
        <w:tc>
          <w:tcPr>
            <w:tcW w:w="1802" w:type="dxa"/>
            <w:shd w:val="clear" w:color="auto" w:fill="auto"/>
            <w:tcPrChange w:id="156" w:author="Bailer, Werner (2020-07-26)" w:date="2020-10-12T21:18:00Z">
              <w:tcPr>
                <w:tcW w:w="1809" w:type="dxa"/>
                <w:shd w:val="clear" w:color="auto" w:fill="auto"/>
              </w:tcPr>
            </w:tcPrChange>
          </w:tcPr>
          <w:p w14:paraId="607AE84C" w14:textId="610F5E20" w:rsidR="00955EA7" w:rsidRPr="00935DE6" w:rsidRDefault="00955EA7" w:rsidP="00764856">
            <w:pPr>
              <w:keepNext/>
              <w:tabs>
                <w:tab w:val="left" w:pos="1985"/>
              </w:tabs>
              <w:spacing w:before="120"/>
              <w:rPr>
                <w:rFonts w:eastAsia="PMingLiU"/>
                <w:noProof/>
                <w:color w:val="000000"/>
                <w:lang w:val="en-GB" w:eastAsia="ja-JP"/>
              </w:rPr>
            </w:pPr>
            <w:del w:id="157" w:author="m55577" w:date="2020-10-15T07:24:00Z">
              <w:r w:rsidRPr="00935DE6" w:rsidDel="00764856">
                <w:rPr>
                  <w:rFonts w:eastAsia="PMingLiU"/>
                  <w:noProof/>
                  <w:color w:val="000000"/>
                  <w:lang w:val="en-GB" w:eastAsia="ja-JP"/>
                </w:rPr>
                <w:delText>2020</w:delText>
              </w:r>
            </w:del>
            <w:ins w:id="158" w:author="m55577" w:date="2020-10-15T07:24:00Z">
              <w:r w:rsidR="00764856" w:rsidRPr="00935DE6">
                <w:rPr>
                  <w:rFonts w:eastAsia="PMingLiU"/>
                  <w:noProof/>
                  <w:color w:val="000000"/>
                  <w:lang w:val="en-GB" w:eastAsia="ja-JP"/>
                </w:rPr>
                <w:t>202</w:t>
              </w:r>
              <w:r w:rsidR="00764856">
                <w:rPr>
                  <w:rFonts w:eastAsia="PMingLiU"/>
                  <w:noProof/>
                  <w:color w:val="000000"/>
                  <w:lang w:val="en-GB" w:eastAsia="ja-JP"/>
                </w:rPr>
                <w:t>1</w:t>
              </w:r>
            </w:ins>
            <w:r w:rsidRPr="00935DE6">
              <w:rPr>
                <w:rFonts w:eastAsia="PMingLiU"/>
                <w:noProof/>
                <w:color w:val="000000"/>
                <w:lang w:val="en-GB" w:eastAsia="ja-JP"/>
              </w:rPr>
              <w:t>/04/23-29</w:t>
            </w:r>
          </w:p>
        </w:tc>
        <w:tc>
          <w:tcPr>
            <w:tcW w:w="7440" w:type="dxa"/>
            <w:shd w:val="clear" w:color="auto" w:fill="auto"/>
            <w:tcPrChange w:id="159" w:author="Bailer, Werner (2020-07-26)" w:date="2020-10-12T21:18:00Z">
              <w:tcPr>
                <w:tcW w:w="7546" w:type="dxa"/>
                <w:shd w:val="clear" w:color="auto" w:fill="auto"/>
              </w:tcPr>
            </w:tcPrChange>
          </w:tcPr>
          <w:p w14:paraId="662E9BA0" w14:textId="202DFE64"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Evaluation of responses at the 134</w:t>
            </w:r>
            <w:r w:rsidRPr="00935DE6">
              <w:rPr>
                <w:rFonts w:eastAsia="PMingLiU"/>
                <w:noProof/>
                <w:color w:val="000000"/>
                <w:vertAlign w:val="superscript"/>
                <w:lang w:val="en-GB" w:eastAsia="ja-JP"/>
              </w:rPr>
              <w:t>th</w:t>
            </w:r>
            <w:r w:rsidRPr="00935DE6">
              <w:rPr>
                <w:rFonts w:eastAsia="PMingLiU"/>
                <w:noProof/>
                <w:color w:val="000000"/>
                <w:lang w:val="en-GB" w:eastAsia="ja-JP"/>
              </w:rPr>
              <w:t xml:space="preserve"> MPEG</w:t>
            </w:r>
            <w:ins w:id="160" w:author="BAW (Fri)" w:date="2020-10-16T15:31:00Z">
              <w:r w:rsidR="00316595">
                <w:rPr>
                  <w:rFonts w:eastAsia="PMingLiU"/>
                  <w:noProof/>
                  <w:color w:val="000000"/>
                  <w:lang w:val="en-GB" w:eastAsia="ja-JP"/>
                </w:rPr>
                <w:t>/3</w:t>
              </w:r>
              <w:r w:rsidR="00316595" w:rsidRPr="00316595">
                <w:rPr>
                  <w:rFonts w:eastAsia="PMingLiU"/>
                  <w:noProof/>
                  <w:color w:val="000000"/>
                  <w:vertAlign w:val="superscript"/>
                  <w:lang w:val="en-GB" w:eastAsia="ja-JP"/>
                  <w:rPrChange w:id="161" w:author="BAW (Fri)" w:date="2020-10-16T15:31:00Z">
                    <w:rPr>
                      <w:rFonts w:eastAsia="PMingLiU"/>
                      <w:noProof/>
                      <w:color w:val="000000"/>
                      <w:lang w:val="en-GB" w:eastAsia="ja-JP"/>
                    </w:rPr>
                  </w:rPrChange>
                </w:rPr>
                <w:t>rd</w:t>
              </w:r>
              <w:r w:rsidR="00316595">
                <w:rPr>
                  <w:rFonts w:eastAsia="PMingLiU"/>
                  <w:noProof/>
                  <w:color w:val="000000"/>
                  <w:lang w:val="en-GB" w:eastAsia="ja-JP"/>
                </w:rPr>
                <w:t xml:space="preserve"> WG2</w:t>
              </w:r>
            </w:ins>
            <w:r w:rsidRPr="00935DE6">
              <w:rPr>
                <w:rFonts w:eastAsia="PMingLiU"/>
                <w:noProof/>
                <w:color w:val="000000"/>
                <w:lang w:val="en-GB" w:eastAsia="ja-JP"/>
              </w:rPr>
              <w:t xml:space="preserve"> meeting.</w:t>
            </w:r>
          </w:p>
        </w:tc>
      </w:tr>
    </w:tbl>
    <w:p w14:paraId="3A18AACE" w14:textId="77777777" w:rsidR="00955EA7" w:rsidRPr="007A183B" w:rsidRDefault="00955EA7" w:rsidP="00955EA7">
      <w:pPr>
        <w:pStyle w:val="Heading1"/>
        <w:numPr>
          <w:ilvl w:val="0"/>
          <w:numId w:val="1"/>
        </w:numPr>
        <w:rPr>
          <w:noProof/>
        </w:rPr>
      </w:pPr>
      <w:bookmarkStart w:id="162" w:name="_Ref465331424"/>
      <w:r w:rsidRPr="007A183B">
        <w:rPr>
          <w:noProof/>
        </w:rPr>
        <w:t>Test Conditions</w:t>
      </w:r>
      <w:bookmarkEnd w:id="162"/>
    </w:p>
    <w:p w14:paraId="5F5D6ADD" w14:textId="77777777" w:rsidR="00955EA7" w:rsidRPr="002806E0" w:rsidRDefault="00955EA7" w:rsidP="00955EA7">
      <w:pPr>
        <w:rPr>
          <w:noProof/>
          <w:lang w:val="en-GB" w:eastAsia="zh-TW"/>
        </w:rPr>
      </w:pPr>
      <w:r>
        <w:rPr>
          <w:noProof/>
          <w:lang w:val="en-GB" w:eastAsia="zh-TW"/>
        </w:rPr>
        <w:t xml:space="preserve">Given the provided trained neural networks for the different use cases (see </w:t>
      </w:r>
      <w:r>
        <w:rPr>
          <w:noProof/>
          <w:lang w:val="en-GB"/>
        </w:rPr>
        <w:fldChar w:fldCharType="begin"/>
      </w:r>
      <w:r>
        <w:rPr>
          <w:noProof/>
          <w:lang w:val="en-GB"/>
        </w:rPr>
        <w:instrText xml:space="preserve"> REF _Ref43912115 \r \h </w:instrText>
      </w:r>
      <w:r>
        <w:rPr>
          <w:noProof/>
          <w:lang w:val="en-GB"/>
        </w:rPr>
      </w:r>
      <w:r>
        <w:rPr>
          <w:noProof/>
          <w:lang w:val="en-GB"/>
        </w:rPr>
        <w:fldChar w:fldCharType="separate"/>
      </w:r>
      <w:r>
        <w:rPr>
          <w:noProof/>
          <w:lang w:val="en-GB"/>
        </w:rPr>
        <w:t>[2]</w:t>
      </w:r>
      <w:r>
        <w:rPr>
          <w:noProof/>
          <w:lang w:val="en-GB"/>
        </w:rPr>
        <w:fldChar w:fldCharType="end"/>
      </w:r>
      <w:r>
        <w:rPr>
          <w:noProof/>
          <w:lang w:val="en-GB"/>
        </w:rPr>
        <w:t xml:space="preserve"> </w:t>
      </w:r>
      <w:r w:rsidRPr="002806E0">
        <w:rPr>
          <w:noProof/>
          <w:lang w:val="en-GB" w:eastAsia="zh-TW"/>
        </w:rPr>
        <w:t xml:space="preserve">for details about the data), proponents are asked to test one </w:t>
      </w:r>
      <w:r>
        <w:rPr>
          <w:noProof/>
          <w:lang w:val="en-GB" w:eastAsia="zh-TW"/>
        </w:rPr>
        <w:t xml:space="preserve">or </w:t>
      </w:r>
      <w:r w:rsidRPr="002806E0">
        <w:rPr>
          <w:noProof/>
          <w:lang w:val="en-GB" w:eastAsia="zh-TW"/>
        </w:rPr>
        <w:t xml:space="preserve">more approaches for neural network compression on these trained networks. </w:t>
      </w:r>
    </w:p>
    <w:p w14:paraId="1DD98BCF" w14:textId="77777777" w:rsidR="00955EA7" w:rsidRDefault="00955EA7" w:rsidP="00955EA7">
      <w:pPr>
        <w:rPr>
          <w:noProof/>
          <w:lang w:val="en-GB" w:eastAsia="zh-TW"/>
        </w:rPr>
      </w:pPr>
      <w:r>
        <w:rPr>
          <w:noProof/>
          <w:lang w:val="en-GB" w:eastAsia="zh-TW"/>
        </w:rPr>
        <w:t>Retraining the network during/after compression is permitted. In any case the results for the reconstructed (but not retrained) network must be reported. Results for the compressed and additionally retrained network may be reported in addition.</w:t>
      </w:r>
    </w:p>
    <w:p w14:paraId="3DD550C7" w14:textId="77777777" w:rsidR="00955EA7" w:rsidRPr="007A183B" w:rsidRDefault="00955EA7" w:rsidP="00955EA7">
      <w:pPr>
        <w:pStyle w:val="Heading1"/>
        <w:numPr>
          <w:ilvl w:val="0"/>
          <w:numId w:val="1"/>
        </w:numPr>
        <w:rPr>
          <w:noProof/>
        </w:rPr>
      </w:pPr>
      <w:bookmarkStart w:id="163" w:name="_Ref526924026"/>
      <w:r w:rsidRPr="007A183B">
        <w:rPr>
          <w:noProof/>
        </w:rPr>
        <w:t>Evaluation Methods and Procedures</w:t>
      </w:r>
      <w:bookmarkEnd w:id="163"/>
    </w:p>
    <w:p w14:paraId="3B88AE32" w14:textId="77777777" w:rsidR="00955EA7" w:rsidRDefault="00955EA7" w:rsidP="00955EA7">
      <w:pPr>
        <w:tabs>
          <w:tab w:val="left" w:pos="1123"/>
        </w:tabs>
        <w:rPr>
          <w:noProof/>
          <w:lang w:val="en-GB"/>
        </w:rPr>
      </w:pPr>
      <w:r>
        <w:rPr>
          <w:noProof/>
          <w:lang w:val="en-GB"/>
        </w:rPr>
        <w:t xml:space="preserve">The evaluation procedure and metrics are described in </w:t>
      </w:r>
      <w:r>
        <w:rPr>
          <w:noProof/>
          <w:lang w:val="en-GB"/>
        </w:rPr>
        <w:fldChar w:fldCharType="begin"/>
      </w:r>
      <w:r>
        <w:rPr>
          <w:noProof/>
          <w:lang w:val="en-GB"/>
        </w:rPr>
        <w:instrText xml:space="preserve"> REF _Ref43912115 \r \h </w:instrText>
      </w:r>
      <w:r>
        <w:rPr>
          <w:noProof/>
          <w:lang w:val="en-GB"/>
        </w:rPr>
      </w:r>
      <w:r>
        <w:rPr>
          <w:noProof/>
          <w:lang w:val="en-GB"/>
        </w:rPr>
        <w:fldChar w:fldCharType="separate"/>
      </w:r>
      <w:r>
        <w:rPr>
          <w:noProof/>
          <w:lang w:val="en-GB"/>
        </w:rPr>
        <w:t>[2]</w:t>
      </w:r>
      <w:r>
        <w:rPr>
          <w:noProof/>
          <w:lang w:val="en-GB"/>
        </w:rPr>
        <w:fldChar w:fldCharType="end"/>
      </w:r>
      <w:r>
        <w:rPr>
          <w:noProof/>
          <w:lang w:val="en-GB"/>
        </w:rPr>
        <w:t>. The metrics consist of two parts:</w:t>
      </w:r>
    </w:p>
    <w:p w14:paraId="058F8E15" w14:textId="77777777" w:rsidR="00955EA7" w:rsidRPr="007E7EE9" w:rsidRDefault="00955EA7" w:rsidP="00955EA7">
      <w:pPr>
        <w:pStyle w:val="ListParagraph"/>
        <w:numPr>
          <w:ilvl w:val="0"/>
          <w:numId w:val="10"/>
        </w:numPr>
        <w:tabs>
          <w:tab w:val="left" w:pos="1123"/>
        </w:tabs>
        <w:rPr>
          <w:noProof/>
          <w:sz w:val="24"/>
          <w:lang w:val="en-GB"/>
        </w:rPr>
      </w:pPr>
      <w:r w:rsidRPr="007E7EE9">
        <w:rPr>
          <w:b/>
          <w:noProof/>
          <w:sz w:val="24"/>
          <w:lang w:val="en-GB"/>
        </w:rPr>
        <w:t>Application independent metrics</w:t>
      </w:r>
      <w:r w:rsidRPr="007E7EE9">
        <w:rPr>
          <w:noProof/>
          <w:sz w:val="24"/>
          <w:lang w:val="en-GB"/>
        </w:rPr>
        <w:t>: Compression efficiency, runtime complexity and memory consumption of compression/decompression (measurement is independent of the application)</w:t>
      </w:r>
    </w:p>
    <w:p w14:paraId="1567328D" w14:textId="4797093E" w:rsidR="00955EA7" w:rsidRPr="007E7EE9" w:rsidRDefault="00955EA7" w:rsidP="00B0112D">
      <w:pPr>
        <w:pStyle w:val="ListParagraph"/>
        <w:numPr>
          <w:ilvl w:val="0"/>
          <w:numId w:val="10"/>
        </w:numPr>
        <w:tabs>
          <w:tab w:val="left" w:pos="1123"/>
        </w:tabs>
        <w:rPr>
          <w:noProof/>
          <w:sz w:val="24"/>
          <w:lang w:val="en-GB"/>
        </w:rPr>
      </w:pPr>
      <w:r w:rsidRPr="007E7EE9">
        <w:rPr>
          <w:b/>
          <w:noProof/>
          <w:sz w:val="24"/>
          <w:lang w:val="en-GB"/>
        </w:rPr>
        <w:t>Application specific performance metrics</w:t>
      </w:r>
      <w:r w:rsidRPr="007E7EE9">
        <w:rPr>
          <w:noProof/>
          <w:sz w:val="24"/>
          <w:lang w:val="en-GB"/>
        </w:rPr>
        <w:t>, comparing the performance of inference using the reconstructed network after compression</w:t>
      </w:r>
      <w:r w:rsidRPr="007E7EE9">
        <w:rPr>
          <w:rStyle w:val="FootnoteReference"/>
          <w:noProof/>
          <w:sz w:val="24"/>
          <w:lang w:val="en-GB"/>
        </w:rPr>
        <w:footnoteReference w:id="1"/>
      </w:r>
      <w:r w:rsidRPr="007E7EE9">
        <w:rPr>
          <w:noProof/>
          <w:sz w:val="24"/>
          <w:lang w:val="en-GB"/>
        </w:rPr>
        <w:t xml:space="preserve"> with using the original network. Proponents perform the entire evaluation themselves. They obtain the frameworks/tools as described in </w:t>
      </w:r>
      <w:r w:rsidRPr="007E7EE9">
        <w:rPr>
          <w:noProof/>
          <w:sz w:val="24"/>
          <w:lang w:val="en-GB"/>
        </w:rPr>
        <w:fldChar w:fldCharType="begin"/>
      </w:r>
      <w:r w:rsidRPr="007E7EE9">
        <w:rPr>
          <w:noProof/>
          <w:sz w:val="24"/>
          <w:lang w:val="en-GB"/>
        </w:rPr>
        <w:instrText xml:space="preserve"> REF _Ref43912115 \r \h </w:instrText>
      </w:r>
      <w:r w:rsidR="007E7EE9">
        <w:rPr>
          <w:noProof/>
          <w:sz w:val="24"/>
          <w:lang w:val="en-GB"/>
        </w:rPr>
        <w:instrText xml:space="preserve"> \* MERGEFORMAT </w:instrText>
      </w:r>
      <w:r w:rsidRPr="007E7EE9">
        <w:rPr>
          <w:noProof/>
          <w:sz w:val="24"/>
          <w:lang w:val="en-GB"/>
        </w:rPr>
      </w:r>
      <w:r w:rsidRPr="007E7EE9">
        <w:rPr>
          <w:noProof/>
          <w:sz w:val="24"/>
          <w:lang w:val="en-GB"/>
        </w:rPr>
        <w:fldChar w:fldCharType="separate"/>
      </w:r>
      <w:r w:rsidRPr="007E7EE9">
        <w:rPr>
          <w:noProof/>
          <w:sz w:val="24"/>
          <w:lang w:val="en-GB"/>
        </w:rPr>
        <w:t>[2]</w:t>
      </w:r>
      <w:r w:rsidRPr="007E7EE9">
        <w:rPr>
          <w:noProof/>
          <w:sz w:val="24"/>
          <w:lang w:val="en-GB"/>
        </w:rPr>
        <w:fldChar w:fldCharType="end"/>
      </w:r>
      <w:r w:rsidRPr="007E7EE9">
        <w:rPr>
          <w:noProof/>
          <w:sz w:val="24"/>
          <w:lang w:val="en-GB"/>
        </w:rPr>
        <w:t>, build them themselves, and run them both with the original and the compressed (and reconstructed) neural network. The results must be reported in an input document to 134</w:t>
      </w:r>
      <w:r w:rsidRPr="007E7EE9">
        <w:rPr>
          <w:noProof/>
          <w:sz w:val="24"/>
          <w:vertAlign w:val="superscript"/>
          <w:lang w:val="en-GB"/>
        </w:rPr>
        <w:t>th</w:t>
      </w:r>
      <w:r w:rsidRPr="007E7EE9">
        <w:rPr>
          <w:noProof/>
          <w:sz w:val="24"/>
          <w:lang w:val="en-GB"/>
        </w:rPr>
        <w:t xml:space="preserve"> MPEG, and the compressed (and reconstructed) neural networks should be provided.</w:t>
      </w:r>
    </w:p>
    <w:p w14:paraId="5A2C3E9E" w14:textId="77777777" w:rsidR="00955EA7" w:rsidRPr="007A183B" w:rsidRDefault="00955EA7" w:rsidP="00955EA7">
      <w:pPr>
        <w:pStyle w:val="Heading1"/>
        <w:numPr>
          <w:ilvl w:val="0"/>
          <w:numId w:val="1"/>
        </w:numPr>
        <w:rPr>
          <w:noProof/>
        </w:rPr>
      </w:pPr>
      <w:r w:rsidRPr="007A183B">
        <w:rPr>
          <w:noProof/>
        </w:rPr>
        <w:t>Submission Requirements</w:t>
      </w:r>
    </w:p>
    <w:p w14:paraId="6E6B16E7" w14:textId="77777777" w:rsidR="00955EA7" w:rsidRDefault="00955EA7" w:rsidP="00955EA7">
      <w:r w:rsidRPr="009E2590">
        <w:t xml:space="preserve">The following steps are envisioned for the </w:t>
      </w:r>
      <w:r>
        <w:t>participation in the call for proposals</w:t>
      </w:r>
      <w:r w:rsidRPr="009E2590">
        <w:t>:</w:t>
      </w:r>
    </w:p>
    <w:p w14:paraId="1D5A7E27" w14:textId="77777777" w:rsidR="00955EA7" w:rsidRPr="009E2590" w:rsidRDefault="00955EA7" w:rsidP="00955EA7">
      <w:pPr>
        <w:numPr>
          <w:ilvl w:val="0"/>
          <w:numId w:val="12"/>
        </w:numPr>
        <w:jc w:val="left"/>
        <w:rPr>
          <w:rFonts w:eastAsia="MS PGothic"/>
        </w:rPr>
      </w:pPr>
      <w:r w:rsidRPr="009E2590">
        <w:rPr>
          <w:rFonts w:eastAsia="MS PGothic"/>
        </w:rPr>
        <w:t xml:space="preserve">All proposals shall be prepared in accordance with the requirements </w:t>
      </w:r>
      <w:r>
        <w:rPr>
          <w:rFonts w:eastAsia="MS PGothic"/>
        </w:rPr>
        <w:t>provided in Annex A.</w:t>
      </w:r>
    </w:p>
    <w:p w14:paraId="33A656BD" w14:textId="77777777" w:rsidR="00955EA7" w:rsidRDefault="00955EA7" w:rsidP="00955EA7">
      <w:pPr>
        <w:numPr>
          <w:ilvl w:val="0"/>
          <w:numId w:val="12"/>
        </w:numPr>
        <w:jc w:val="left"/>
      </w:pPr>
      <w:r w:rsidRPr="009E2590">
        <w:t xml:space="preserve">All proposals will be evaluated </w:t>
      </w:r>
      <w:r>
        <w:t>according to</w:t>
      </w:r>
      <w:r w:rsidRPr="009E2590">
        <w:t xml:space="preserve"> the procedure described </w:t>
      </w:r>
      <w:r>
        <w:t>in Section </w:t>
      </w:r>
      <w:r>
        <w:fldChar w:fldCharType="begin"/>
      </w:r>
      <w:r>
        <w:instrText xml:space="preserve"> REF _Ref526924026 \r \h </w:instrText>
      </w:r>
      <w:r>
        <w:fldChar w:fldCharType="separate"/>
      </w:r>
      <w:r>
        <w:t>5</w:t>
      </w:r>
      <w:r>
        <w:fldChar w:fldCharType="end"/>
      </w:r>
      <w:r w:rsidRPr="009E2590">
        <w:t xml:space="preserve">. </w:t>
      </w:r>
    </w:p>
    <w:p w14:paraId="0F5A6FD3" w14:textId="77777777" w:rsidR="00955EA7" w:rsidRDefault="00955EA7" w:rsidP="00955EA7">
      <w:pPr>
        <w:numPr>
          <w:ilvl w:val="0"/>
          <w:numId w:val="12"/>
        </w:numPr>
        <w:jc w:val="left"/>
      </w:pPr>
      <w:r>
        <w:t>It is expected that proponents produce results by using tools and procedures described in the evaluation framework. Proposals bringing partial results, or results produced in manner that is different from the described evaluation procedure, may also be considered and evaluated as part of the core experiment process.</w:t>
      </w:r>
    </w:p>
    <w:p w14:paraId="1B8098FE" w14:textId="77777777" w:rsidR="00955EA7" w:rsidRDefault="00955EA7" w:rsidP="00955EA7">
      <w:pPr>
        <w:pStyle w:val="ListParagraph"/>
        <w:numPr>
          <w:ilvl w:val="0"/>
          <w:numId w:val="13"/>
        </w:numPr>
        <w:jc w:val="left"/>
        <w:rPr>
          <w:rFonts w:eastAsia="MS PGothic"/>
        </w:rPr>
      </w:pPr>
      <w:r w:rsidRPr="00CC7D93">
        <w:rPr>
          <w:rFonts w:eastAsia="MS PGothic"/>
        </w:rPr>
        <w:t>In order to participate and get access to the evaluation framework and test material, proponent</w:t>
      </w:r>
      <w:r>
        <w:rPr>
          <w:rFonts w:eastAsia="MS PGothic"/>
        </w:rPr>
        <w:t>s</w:t>
      </w:r>
      <w:r w:rsidRPr="00CC7D93">
        <w:rPr>
          <w:rFonts w:eastAsia="MS PGothic"/>
        </w:rPr>
        <w:t xml:space="preserve"> will be required to register their intent to participate</w:t>
      </w:r>
      <w:r>
        <w:rPr>
          <w:rFonts w:eastAsia="MS PGothic"/>
        </w:rPr>
        <w:t>.</w:t>
      </w:r>
    </w:p>
    <w:p w14:paraId="2F7A099D" w14:textId="77777777" w:rsidR="00955EA7" w:rsidRPr="003A66E8" w:rsidRDefault="00955EA7" w:rsidP="00955EA7">
      <w:pPr>
        <w:pStyle w:val="ListParagraph"/>
        <w:numPr>
          <w:ilvl w:val="0"/>
          <w:numId w:val="13"/>
        </w:numPr>
        <w:jc w:val="left"/>
        <w:rPr>
          <w:rFonts w:eastAsia="MS PGothic"/>
        </w:rPr>
      </w:pPr>
      <w:r>
        <w:t>P</w:t>
      </w:r>
      <w:r w:rsidRPr="00C66270">
        <w:t>roponents are require</w:t>
      </w:r>
      <w:r>
        <w:t>d</w:t>
      </w:r>
      <w:r w:rsidRPr="00C66270">
        <w:t xml:space="preserve"> to subscribe to AHG reflector</w:t>
      </w:r>
    </w:p>
    <w:p w14:paraId="77CF8E7E" w14:textId="77777777" w:rsidR="00955EA7" w:rsidRDefault="00040E4A" w:rsidP="00955EA7">
      <w:pPr>
        <w:pStyle w:val="ListParagraph"/>
      </w:pPr>
      <w:hyperlink r:id="rId9" w:history="1">
        <w:r w:rsidR="00955EA7" w:rsidRPr="000E3FF0">
          <w:rPr>
            <w:rStyle w:val="Hyperlink"/>
          </w:rPr>
          <w:t>https://lists.aau.at/mailman/listinfo/mpeg-nnr</w:t>
        </w:r>
      </w:hyperlink>
    </w:p>
    <w:p w14:paraId="709A7C65" w14:textId="77777777" w:rsidR="00955EA7" w:rsidRPr="003A66E8" w:rsidRDefault="00955EA7" w:rsidP="00955EA7">
      <w:pPr>
        <w:pStyle w:val="ListParagraph"/>
        <w:rPr>
          <w:rFonts w:eastAsia="MS PGothic"/>
        </w:rPr>
      </w:pPr>
    </w:p>
    <w:p w14:paraId="71A31C02" w14:textId="77777777" w:rsidR="00955EA7" w:rsidRDefault="00955EA7" w:rsidP="00955EA7">
      <w:pPr>
        <w:rPr>
          <w:noProof/>
          <w:lang w:val="en-GB"/>
        </w:rPr>
      </w:pPr>
      <w:r w:rsidRPr="007A183B">
        <w:rPr>
          <w:noProof/>
          <w:lang w:val="en-GB"/>
        </w:rPr>
        <w:t xml:space="preserve">The following material </w:t>
      </w:r>
      <w:r>
        <w:rPr>
          <w:noProof/>
          <w:lang w:val="en-GB"/>
        </w:rPr>
        <w:t>is to</w:t>
      </w:r>
      <w:r w:rsidRPr="007A183B">
        <w:rPr>
          <w:noProof/>
          <w:lang w:val="en-GB"/>
        </w:rPr>
        <w:t xml:space="preserve"> be submitted electronically</w:t>
      </w:r>
      <w:r>
        <w:rPr>
          <w:noProof/>
          <w:lang w:val="en-GB"/>
        </w:rPr>
        <w:t>.</w:t>
      </w:r>
      <w:r w:rsidRPr="007A183B">
        <w:rPr>
          <w:noProof/>
          <w:lang w:val="en-GB"/>
        </w:rPr>
        <w:t xml:space="preserve"> The material shall also be brought to the </w:t>
      </w:r>
      <w:r>
        <w:rPr>
          <w:noProof/>
          <w:lang w:val="en-GB"/>
        </w:rPr>
        <w:t>134th</w:t>
      </w:r>
      <w:r w:rsidRPr="007A183B">
        <w:rPr>
          <w:noProof/>
          <w:lang w:val="en-GB"/>
        </w:rPr>
        <w:t xml:space="preserve"> MPEG me</w:t>
      </w:r>
      <w:r>
        <w:rPr>
          <w:noProof/>
          <w:lang w:val="en-GB"/>
        </w:rPr>
        <w:t>eting.</w:t>
      </w:r>
    </w:p>
    <w:p w14:paraId="19767988" w14:textId="77777777" w:rsidR="00955EA7" w:rsidRPr="003A66E8" w:rsidRDefault="00955EA7" w:rsidP="00955EA7">
      <w:pPr>
        <w:rPr>
          <w:noProof/>
        </w:rPr>
      </w:pPr>
    </w:p>
    <w:p w14:paraId="7121132C" w14:textId="77777777" w:rsidR="00955EA7" w:rsidRDefault="00955EA7" w:rsidP="00955EA7">
      <w:pPr>
        <w:rPr>
          <w:noProof/>
          <w:lang w:val="en-GB"/>
        </w:rPr>
      </w:pPr>
      <w:r>
        <w:rPr>
          <w:noProof/>
          <w:lang w:val="en-GB"/>
        </w:rPr>
        <w:t>A submission must contain:</w:t>
      </w:r>
    </w:p>
    <w:p w14:paraId="1CE964BD" w14:textId="77777777" w:rsidR="00955EA7" w:rsidRPr="00D8474B" w:rsidRDefault="00955EA7" w:rsidP="00955EA7">
      <w:pPr>
        <w:pStyle w:val="ListParagraph"/>
        <w:numPr>
          <w:ilvl w:val="0"/>
          <w:numId w:val="9"/>
        </w:numPr>
        <w:rPr>
          <w:noProof/>
          <w:sz w:val="24"/>
          <w:lang w:val="en-GB"/>
          <w:rPrChange w:id="164" w:author="m55577" w:date="2020-10-15T07:27:00Z">
            <w:rPr>
              <w:noProof/>
              <w:lang w:val="en-GB"/>
            </w:rPr>
          </w:rPrChange>
        </w:rPr>
      </w:pPr>
      <w:r w:rsidRPr="00D8474B">
        <w:rPr>
          <w:noProof/>
          <w:sz w:val="24"/>
          <w:lang w:val="en-GB"/>
          <w:rPrChange w:id="165" w:author="m55577" w:date="2020-10-15T07:27:00Z">
            <w:rPr>
              <w:noProof/>
              <w:lang w:val="en-GB"/>
            </w:rPr>
          </w:rPrChange>
        </w:rPr>
        <w:t>evaluation results for the specific metrics for the applications (measured according to the evaluation framework, reported in the attached template)</w:t>
      </w:r>
    </w:p>
    <w:p w14:paraId="40CA73E9" w14:textId="77777777" w:rsidR="00955EA7" w:rsidRPr="00D8474B" w:rsidRDefault="00955EA7" w:rsidP="00955EA7">
      <w:pPr>
        <w:pStyle w:val="ListParagraph"/>
        <w:numPr>
          <w:ilvl w:val="0"/>
          <w:numId w:val="9"/>
        </w:numPr>
        <w:rPr>
          <w:noProof/>
          <w:sz w:val="24"/>
          <w:lang w:val="en-GB"/>
          <w:rPrChange w:id="166" w:author="m55577" w:date="2020-10-15T07:27:00Z">
            <w:rPr>
              <w:noProof/>
              <w:lang w:val="en-GB"/>
            </w:rPr>
          </w:rPrChange>
        </w:rPr>
      </w:pPr>
      <w:r w:rsidRPr="00D8474B">
        <w:rPr>
          <w:noProof/>
          <w:sz w:val="24"/>
          <w:lang w:val="en-GB"/>
          <w:rPrChange w:id="167" w:author="m55577" w:date="2020-10-15T07:27:00Z">
            <w:rPr>
              <w:noProof/>
              <w:lang w:val="en-GB"/>
            </w:rPr>
          </w:rPrChange>
        </w:rPr>
        <w:t>evaluation results for the generic metrics: runtime (and optionally energy consumption) of compression, decompression and inference, memory consumption of compression and decompression  (measured according to the evaluation framework, reported in the attached template)</w:t>
      </w:r>
    </w:p>
    <w:p w14:paraId="31CD95E6" w14:textId="77777777" w:rsidR="00955EA7" w:rsidRPr="00D8474B" w:rsidRDefault="00955EA7" w:rsidP="00955EA7">
      <w:pPr>
        <w:pStyle w:val="ListParagraph"/>
        <w:numPr>
          <w:ilvl w:val="0"/>
          <w:numId w:val="9"/>
        </w:numPr>
        <w:rPr>
          <w:noProof/>
          <w:sz w:val="24"/>
          <w:lang w:val="en-GB"/>
          <w:rPrChange w:id="168" w:author="m55577" w:date="2020-10-15T07:27:00Z">
            <w:rPr>
              <w:noProof/>
              <w:lang w:val="en-GB"/>
            </w:rPr>
          </w:rPrChange>
        </w:rPr>
      </w:pPr>
      <w:r w:rsidRPr="00D8474B">
        <w:rPr>
          <w:noProof/>
          <w:sz w:val="24"/>
          <w:lang w:val="en-GB"/>
          <w:rPrChange w:id="169" w:author="m55577" w:date="2020-10-15T07:27:00Z">
            <w:rPr>
              <w:noProof/>
              <w:lang w:val="en-GB"/>
            </w:rPr>
          </w:rPrChange>
        </w:rPr>
        <w:t>the compressed/reconstructed network(s) used for inference (in the same model format as the uncompressed input network)</w:t>
      </w:r>
    </w:p>
    <w:p w14:paraId="36FC73BE" w14:textId="77777777" w:rsidR="00955EA7" w:rsidRPr="00D8474B" w:rsidRDefault="00955EA7" w:rsidP="00955EA7">
      <w:pPr>
        <w:pStyle w:val="ListParagraph"/>
        <w:numPr>
          <w:ilvl w:val="0"/>
          <w:numId w:val="9"/>
        </w:numPr>
        <w:rPr>
          <w:noProof/>
          <w:sz w:val="24"/>
          <w:lang w:val="en-GB"/>
          <w:rPrChange w:id="170" w:author="m55577" w:date="2020-10-15T07:27:00Z">
            <w:rPr>
              <w:noProof/>
              <w:lang w:val="en-GB"/>
            </w:rPr>
          </w:rPrChange>
        </w:rPr>
      </w:pPr>
      <w:r w:rsidRPr="00D8474B">
        <w:rPr>
          <w:noProof/>
          <w:sz w:val="24"/>
          <w:lang w:val="en-GB"/>
          <w:rPrChange w:id="171" w:author="m55577" w:date="2020-10-15T07:27:00Z">
            <w:rPr>
              <w:noProof/>
              <w:lang w:val="en-GB"/>
            </w:rPr>
          </w:rPrChange>
        </w:rPr>
        <w:t>the compressed bitstream of the neural network(s)</w:t>
      </w:r>
    </w:p>
    <w:p w14:paraId="0DF11C0A" w14:textId="77777777" w:rsidR="00955EA7" w:rsidRPr="00D8474B" w:rsidRDefault="00955EA7" w:rsidP="00955EA7">
      <w:pPr>
        <w:pStyle w:val="ListParagraph"/>
        <w:numPr>
          <w:ilvl w:val="0"/>
          <w:numId w:val="9"/>
        </w:numPr>
        <w:rPr>
          <w:noProof/>
          <w:sz w:val="24"/>
          <w:lang w:val="en-GB"/>
          <w:rPrChange w:id="172" w:author="m55577" w:date="2020-10-15T07:27:00Z">
            <w:rPr>
              <w:noProof/>
              <w:lang w:val="en-GB"/>
            </w:rPr>
          </w:rPrChange>
        </w:rPr>
      </w:pPr>
      <w:r w:rsidRPr="00D8474B">
        <w:rPr>
          <w:noProof/>
          <w:sz w:val="24"/>
          <w:lang w:val="en-GB"/>
          <w:rPrChange w:id="173" w:author="m55577" w:date="2020-10-15T07:27:00Z">
            <w:rPr>
              <w:noProof/>
              <w:lang w:val="en-GB"/>
            </w:rPr>
          </w:rPrChange>
        </w:rPr>
        <w:t>the binaries used to decode the submitted compressed bitstream(s)</w:t>
      </w:r>
    </w:p>
    <w:p w14:paraId="75CD6134" w14:textId="77777777" w:rsidR="00955EA7" w:rsidRPr="00D8474B" w:rsidRDefault="00955EA7" w:rsidP="00955EA7">
      <w:pPr>
        <w:pStyle w:val="ListParagraph"/>
        <w:numPr>
          <w:ilvl w:val="0"/>
          <w:numId w:val="9"/>
        </w:numPr>
        <w:rPr>
          <w:noProof/>
          <w:sz w:val="24"/>
          <w:lang w:val="en-GB"/>
          <w:rPrChange w:id="174" w:author="m55577" w:date="2020-10-15T07:27:00Z">
            <w:rPr>
              <w:noProof/>
              <w:lang w:val="en-GB"/>
            </w:rPr>
          </w:rPrChange>
        </w:rPr>
      </w:pPr>
      <w:r w:rsidRPr="00D8474B">
        <w:rPr>
          <w:noProof/>
          <w:sz w:val="24"/>
          <w:lang w:val="en-GB"/>
          <w:rPrChange w:id="175" w:author="m55577" w:date="2020-10-15T07:27:00Z">
            <w:rPr>
              <w:noProof/>
              <w:lang w:val="en-GB"/>
            </w:rPr>
          </w:rPrChange>
        </w:rPr>
        <w:t>a description of the compression approach, including the parameterization used, as well as hyperparameters, seeds etc. used for training in order to enable reproducability of the training process</w:t>
      </w:r>
    </w:p>
    <w:p w14:paraId="63170339" w14:textId="77777777" w:rsidR="00955EA7" w:rsidRPr="00D8474B" w:rsidRDefault="00955EA7" w:rsidP="00955EA7">
      <w:pPr>
        <w:pStyle w:val="ListParagraph"/>
        <w:numPr>
          <w:ilvl w:val="0"/>
          <w:numId w:val="9"/>
        </w:numPr>
        <w:rPr>
          <w:noProof/>
          <w:sz w:val="24"/>
          <w:lang w:val="en-GB"/>
          <w:rPrChange w:id="176" w:author="m55577" w:date="2020-10-15T07:27:00Z">
            <w:rPr>
              <w:noProof/>
              <w:lang w:val="en-GB"/>
            </w:rPr>
          </w:rPrChange>
        </w:rPr>
      </w:pPr>
      <w:r w:rsidRPr="00D8474B">
        <w:rPr>
          <w:noProof/>
          <w:sz w:val="24"/>
          <w:lang w:val="en-GB"/>
          <w:rPrChange w:id="177" w:author="m55577" w:date="2020-10-15T07:27:00Z">
            <w:rPr>
              <w:noProof/>
              <w:lang w:val="en-GB"/>
            </w:rPr>
          </w:rPrChange>
        </w:rPr>
        <w:t>a description whether external data is needed for the compression (or included retraining), and whether (part of) the original training data or other data is used for this purpose</w:t>
      </w:r>
    </w:p>
    <w:p w14:paraId="04E37AF3" w14:textId="77777777" w:rsidR="00955EA7" w:rsidRDefault="00955EA7" w:rsidP="00955EA7">
      <w:pPr>
        <w:spacing w:before="120"/>
        <w:rPr>
          <w:noProof/>
          <w:lang w:val="en-GB"/>
        </w:rPr>
      </w:pPr>
      <w:r>
        <w:rPr>
          <w:noProof/>
          <w:lang w:val="en-GB"/>
        </w:rPr>
        <w:t>Proponents are required to submit complete results for at least one network for each of at least three applications, but preferably results should be provided for all applications.</w:t>
      </w:r>
    </w:p>
    <w:p w14:paraId="25F07C91" w14:textId="77777777" w:rsidR="00955EA7" w:rsidRPr="003A66E8" w:rsidRDefault="00955EA7" w:rsidP="00955EA7">
      <w:pPr>
        <w:spacing w:before="120"/>
        <w:rPr>
          <w:noProof/>
          <w:lang w:val="en-GB"/>
        </w:rPr>
      </w:pPr>
      <w:r w:rsidRPr="003A66E8">
        <w:rPr>
          <w:noProof/>
          <w:lang w:val="en-GB"/>
        </w:rPr>
        <w:t>Proponents are encouraged (but not required) to allow other committee participants to have access, on a temporary or permanent basis,</w:t>
      </w:r>
      <w:r>
        <w:rPr>
          <w:noProof/>
          <w:lang w:val="en-GB"/>
        </w:rPr>
        <w:t xml:space="preserve"> to their </w:t>
      </w:r>
      <w:r w:rsidRPr="003A66E8">
        <w:rPr>
          <w:noProof/>
          <w:lang w:val="en-GB"/>
        </w:rPr>
        <w:t>source code.</w:t>
      </w:r>
    </w:p>
    <w:p w14:paraId="15E79AAC" w14:textId="77777777" w:rsidR="00955EA7" w:rsidRPr="003A66E8" w:rsidRDefault="00955EA7" w:rsidP="00955EA7">
      <w:pPr>
        <w:spacing w:before="120"/>
        <w:rPr>
          <w:noProof/>
          <w:lang w:val="en-GB"/>
        </w:rPr>
      </w:pPr>
      <w:r w:rsidRPr="003A66E8">
        <w:rPr>
          <w:noProof/>
          <w:lang w:val="en-GB"/>
        </w:rPr>
        <w:t xml:space="preserve">Proponents are encouraged to submit a statement about the programming language in which the software is written, e.g. C/C++, </w:t>
      </w:r>
      <w:r>
        <w:rPr>
          <w:noProof/>
          <w:lang w:val="en-GB"/>
        </w:rPr>
        <w:t xml:space="preserve">the frameworks used (e.g., Tensorflow, PyTorch) </w:t>
      </w:r>
      <w:r w:rsidRPr="003A66E8">
        <w:rPr>
          <w:noProof/>
          <w:lang w:val="en-GB"/>
        </w:rPr>
        <w:t>and the platform(s) on which the binaries were compiled.</w:t>
      </w:r>
    </w:p>
    <w:p w14:paraId="712583B6" w14:textId="77777777" w:rsidR="00955EA7" w:rsidRPr="00D32FDA" w:rsidRDefault="00955EA7" w:rsidP="00955EA7">
      <w:pPr>
        <w:spacing w:before="120"/>
        <w:rPr>
          <w:noProof/>
          <w:lang w:val="en-GB"/>
        </w:rPr>
      </w:pPr>
      <w:r w:rsidRPr="003A66E8">
        <w:rPr>
          <w:noProof/>
          <w:lang w:val="en-GB"/>
        </w:rPr>
        <w:t>Proponents are advised that, upon acceptance for further evaluation, it will be required that certain parts of any proposed technology be made available in source code format to participants in the core experiments process and for potential inclusion in the prospective standard as reference software. When a particular technology is a candidate for further evaluation, commitment to provide such software is a condition of participation. The software shall produce identical results to those submitted to the test. Additionally, submission of improvements (bug fixes, etc.) is strongly encouraged.</w:t>
      </w:r>
    </w:p>
    <w:p w14:paraId="473AC50B" w14:textId="77777777" w:rsidR="00955EA7" w:rsidRPr="007A183B" w:rsidRDefault="00955EA7" w:rsidP="00955EA7">
      <w:pPr>
        <w:pStyle w:val="Heading1"/>
        <w:numPr>
          <w:ilvl w:val="0"/>
          <w:numId w:val="1"/>
        </w:numPr>
        <w:rPr>
          <w:noProof/>
        </w:rPr>
      </w:pPr>
      <w:r w:rsidRPr="007A183B">
        <w:rPr>
          <w:noProof/>
        </w:rPr>
        <w:t>Participation fee</w:t>
      </w:r>
    </w:p>
    <w:p w14:paraId="34A60E70" w14:textId="77777777" w:rsidR="00955EA7" w:rsidRDefault="00955EA7" w:rsidP="00955EA7">
      <w:pPr>
        <w:rPr>
          <w:noProof/>
          <w:lang w:val="en-GB" w:eastAsia="zh-TW"/>
        </w:rPr>
      </w:pPr>
      <w:r w:rsidRPr="007A183B">
        <w:rPr>
          <w:noProof/>
          <w:lang w:val="en-GB" w:eastAsia="zh-TW"/>
        </w:rPr>
        <w:t xml:space="preserve">Participation in the </w:t>
      </w:r>
      <w:r>
        <w:rPr>
          <w:noProof/>
          <w:lang w:val="en-GB" w:eastAsia="zh-TW"/>
        </w:rPr>
        <w:t>call</w:t>
      </w:r>
      <w:r w:rsidRPr="007A183B">
        <w:rPr>
          <w:noProof/>
          <w:lang w:val="en-GB" w:eastAsia="zh-TW"/>
        </w:rPr>
        <w:t xml:space="preserve"> will not be associated with any fee.</w:t>
      </w:r>
    </w:p>
    <w:p w14:paraId="6184B78D" w14:textId="77777777" w:rsidR="00955EA7" w:rsidRPr="00F436EC" w:rsidRDefault="00955EA7" w:rsidP="00955EA7">
      <w:pPr>
        <w:pStyle w:val="Heading1"/>
        <w:numPr>
          <w:ilvl w:val="0"/>
          <w:numId w:val="1"/>
        </w:numPr>
        <w:rPr>
          <w:noProof/>
        </w:rPr>
      </w:pPr>
      <w:r w:rsidRPr="00F436EC">
        <w:rPr>
          <w:noProof/>
        </w:rPr>
        <w:t>IPR</w:t>
      </w:r>
    </w:p>
    <w:p w14:paraId="3B828666" w14:textId="77777777" w:rsidR="00955EA7" w:rsidRPr="00F436EC" w:rsidRDefault="00955EA7" w:rsidP="00955EA7">
      <w:pPr>
        <w:rPr>
          <w:noProof/>
          <w:lang w:eastAsia="zh-TW"/>
        </w:rPr>
      </w:pPr>
      <w:r w:rsidRPr="008B4070">
        <w:rPr>
          <w:lang w:eastAsia="zh-TW"/>
        </w:rPr>
        <w:t>Proponents are advised that this call is being made subject to the patent policy of ISO/IEC</w:t>
      </w:r>
      <w:r>
        <w:rPr>
          <w:lang w:eastAsia="zh-TW"/>
        </w:rPr>
        <w:t xml:space="preserve"> </w:t>
      </w:r>
      <w:r w:rsidRPr="00A05535">
        <w:t xml:space="preserve">(see </w:t>
      </w:r>
      <w:hyperlink r:id="rId10" w:history="1">
        <w:r w:rsidRPr="00A05535">
          <w:rPr>
            <w:rStyle w:val="Hyperlink"/>
          </w:rPr>
          <w:t>ISO/IEC Directives Part 1</w:t>
        </w:r>
      </w:hyperlink>
      <w:r w:rsidRPr="00A05535">
        <w:t>, Appendix I)</w:t>
      </w:r>
      <w:r w:rsidRPr="008B4070">
        <w:rPr>
          <w:lang w:eastAsia="zh-TW"/>
        </w:rPr>
        <w:t xml:space="preserve"> and other established policies of the standardization organization.</w:t>
      </w:r>
    </w:p>
    <w:p w14:paraId="196AB94B" w14:textId="77777777" w:rsidR="00955EA7" w:rsidRDefault="00955EA7" w:rsidP="00955EA7">
      <w:pPr>
        <w:pStyle w:val="Heading1"/>
        <w:numPr>
          <w:ilvl w:val="0"/>
          <w:numId w:val="1"/>
        </w:numPr>
        <w:rPr>
          <w:noProof/>
        </w:rPr>
      </w:pPr>
      <w:bookmarkStart w:id="178" w:name="_Ref465329326"/>
      <w:r>
        <w:rPr>
          <w:noProof/>
        </w:rPr>
        <w:lastRenderedPageBreak/>
        <w:t>Logistics</w:t>
      </w:r>
      <w:bookmarkEnd w:id="178"/>
    </w:p>
    <w:p w14:paraId="2E533B9A" w14:textId="5E458FEF" w:rsidR="00955EA7" w:rsidRDefault="00955EA7" w:rsidP="00955EA7">
      <w:pPr>
        <w:keepNext/>
        <w:rPr>
          <w:ins w:id="179" w:author="Bailer, Werner" w:date="2020-10-16T07:20:00Z"/>
          <w:lang w:val="en-GB"/>
        </w:rPr>
      </w:pPr>
      <w:r>
        <w:rPr>
          <w:lang w:val="en-GB"/>
        </w:rPr>
        <w:t>Prospective contributors of responses to the Call for Proposals should contact the following people:</w:t>
      </w:r>
    </w:p>
    <w:p w14:paraId="46BEA33B" w14:textId="77777777" w:rsidR="00390D8C" w:rsidRPr="00F71ED0" w:rsidRDefault="00390D8C" w:rsidP="00390D8C">
      <w:pPr>
        <w:keepNext/>
        <w:spacing w:before="240"/>
        <w:ind w:firstLine="706"/>
        <w:rPr>
          <w:moveTo w:id="180" w:author="Bailer, Werner" w:date="2020-10-16T07:20:00Z"/>
          <w:lang w:val="en-CA"/>
        </w:rPr>
      </w:pPr>
      <w:moveToRangeStart w:id="181" w:author="Bailer, Werner" w:date="2020-10-16T07:20:00Z" w:name="move53725243"/>
      <w:moveTo w:id="182" w:author="Bailer, Werner" w:date="2020-10-16T07:20:00Z">
        <w:r>
          <w:rPr>
            <w:lang w:val="en-CA"/>
          </w:rPr>
          <w:t>Werner Bailer</w:t>
        </w:r>
      </w:moveTo>
    </w:p>
    <w:p w14:paraId="1A88DCD0" w14:textId="77777777" w:rsidR="00390D8C" w:rsidRDefault="00390D8C" w:rsidP="00390D8C">
      <w:pPr>
        <w:keepNext/>
        <w:ind w:firstLine="706"/>
        <w:rPr>
          <w:moveTo w:id="183" w:author="Bailer, Werner" w:date="2020-10-16T07:20:00Z"/>
          <w:lang w:val="en-CA"/>
        </w:rPr>
      </w:pPr>
      <w:moveTo w:id="184" w:author="Bailer, Werner" w:date="2020-10-16T07:20:00Z">
        <w:r>
          <w:rPr>
            <w:lang w:val="en-CA"/>
          </w:rPr>
          <w:t>JOANNEUM RESEARCH</w:t>
        </w:r>
      </w:moveTo>
    </w:p>
    <w:p w14:paraId="0F8BCAE4" w14:textId="77777777" w:rsidR="00390D8C" w:rsidRPr="00F71ED0" w:rsidRDefault="00390D8C" w:rsidP="00390D8C">
      <w:pPr>
        <w:ind w:firstLine="709"/>
        <w:rPr>
          <w:moveTo w:id="185" w:author="Bailer, Werner" w:date="2020-10-16T07:20:00Z"/>
          <w:lang w:val="en-CA"/>
        </w:rPr>
      </w:pPr>
      <w:moveTo w:id="186" w:author="Bailer, Werner" w:date="2020-10-16T07:20:00Z">
        <w:r>
          <w:rPr>
            <w:lang w:val="en-CA"/>
          </w:rPr>
          <w:t xml:space="preserve">Tel. +43 316 876 1218, </w:t>
        </w:r>
        <w:r w:rsidRPr="00F71ED0">
          <w:rPr>
            <w:lang w:val="en-CA"/>
          </w:rPr>
          <w:t xml:space="preserve">email </w:t>
        </w:r>
        <w:r>
          <w:rPr>
            <w:lang w:val="en-CA"/>
          </w:rPr>
          <w:t>werner.bailer@joanneum.at</w:t>
        </w:r>
      </w:moveTo>
    </w:p>
    <w:p w14:paraId="00F35091" w14:textId="592474A0" w:rsidR="00390D8C" w:rsidDel="00390D8C" w:rsidRDefault="00390D8C" w:rsidP="00390D8C">
      <w:pPr>
        <w:rPr>
          <w:del w:id="187" w:author="Bailer, Werner" w:date="2020-10-16T07:20:00Z"/>
          <w:moveTo w:id="188" w:author="Bailer, Werner" w:date="2020-10-16T07:20:00Z"/>
          <w:noProof/>
          <w:lang w:val="en-GB"/>
        </w:rPr>
      </w:pPr>
    </w:p>
    <w:moveToRangeEnd w:id="181"/>
    <w:p w14:paraId="2DAFA7A1" w14:textId="77777777" w:rsidR="00390D8C" w:rsidRDefault="00390D8C" w:rsidP="00955EA7">
      <w:pPr>
        <w:keepNext/>
        <w:rPr>
          <w:lang w:val="en-GB"/>
        </w:rPr>
      </w:pPr>
    </w:p>
    <w:p w14:paraId="2E45BDBF" w14:textId="77777777" w:rsidR="00533C9A" w:rsidRPr="00533C9A" w:rsidRDefault="00533C9A" w:rsidP="00533C9A">
      <w:pPr>
        <w:keepNext/>
        <w:spacing w:before="240"/>
        <w:ind w:firstLine="706"/>
        <w:rPr>
          <w:ins w:id="189" w:author="Bailer, Werner (2020-07-26)" w:date="2020-10-12T21:20:00Z"/>
          <w:lang w:val="en-GB"/>
        </w:rPr>
      </w:pPr>
      <w:proofErr w:type="spellStart"/>
      <w:ins w:id="190" w:author="Bailer, Werner (2020-07-26)" w:date="2020-10-12T21:20:00Z">
        <w:r w:rsidRPr="00533C9A">
          <w:rPr>
            <w:lang w:val="en-GB"/>
          </w:rPr>
          <w:t>Dr.</w:t>
        </w:r>
        <w:proofErr w:type="spellEnd"/>
        <w:r w:rsidRPr="00533C9A">
          <w:rPr>
            <w:lang w:val="en-GB"/>
          </w:rPr>
          <w:t xml:space="preserve"> Igor Curcio</w:t>
        </w:r>
      </w:ins>
    </w:p>
    <w:p w14:paraId="72140305" w14:textId="1CB7672D" w:rsidR="00533C9A" w:rsidRPr="00533C9A" w:rsidRDefault="00533C9A">
      <w:pPr>
        <w:keepNext/>
        <w:ind w:firstLine="709"/>
        <w:rPr>
          <w:ins w:id="191" w:author="Bailer, Werner (2020-07-26)" w:date="2020-10-12T21:20:00Z"/>
          <w:lang w:val="en-GB"/>
        </w:rPr>
        <w:pPrChange w:id="192" w:author="Bailer, Werner (2020-07-26)" w:date="2020-10-12T21:21:00Z">
          <w:pPr>
            <w:keepNext/>
            <w:spacing w:before="240"/>
            <w:ind w:firstLine="706"/>
          </w:pPr>
        </w:pPrChange>
      </w:pPr>
      <w:ins w:id="193" w:author="Bailer, Werner (2020-07-26)" w:date="2020-10-12T21:20:00Z">
        <w:r w:rsidRPr="00533C9A">
          <w:rPr>
            <w:lang w:val="en-GB"/>
          </w:rPr>
          <w:t xml:space="preserve">Convenor </w:t>
        </w:r>
      </w:ins>
      <w:ins w:id="194" w:author="Bailer, Werner (2020-07-26)" w:date="2020-10-12T21:21:00Z">
        <w:r>
          <w:rPr>
            <w:lang w:val="en-GB"/>
          </w:rPr>
          <w:t xml:space="preserve">of </w:t>
        </w:r>
      </w:ins>
      <w:ins w:id="195" w:author="Bailer, Werner (2020-07-26)" w:date="2020-10-12T21:20:00Z">
        <w:r w:rsidRPr="00533C9A">
          <w:rPr>
            <w:lang w:val="en-GB"/>
          </w:rPr>
          <w:t>ISO/IEC JTC1/SC29/WG2 on MPEG Technical Requirements</w:t>
        </w:r>
      </w:ins>
    </w:p>
    <w:p w14:paraId="04C4CEC8" w14:textId="77777777" w:rsidR="00533C9A" w:rsidRPr="00533C9A" w:rsidRDefault="00533C9A">
      <w:pPr>
        <w:keepNext/>
        <w:ind w:firstLine="709"/>
        <w:rPr>
          <w:ins w:id="196" w:author="Bailer, Werner (2020-07-26)" w:date="2020-10-12T21:20:00Z"/>
          <w:lang w:val="en-GB"/>
        </w:rPr>
        <w:pPrChange w:id="197" w:author="Bailer, Werner (2020-07-26)" w:date="2020-10-12T21:21:00Z">
          <w:pPr>
            <w:keepNext/>
            <w:spacing w:before="240"/>
            <w:ind w:firstLine="706"/>
          </w:pPr>
        </w:pPrChange>
      </w:pPr>
      <w:ins w:id="198" w:author="Bailer, Werner (2020-07-26)" w:date="2020-10-12T21:20:00Z">
        <w:r w:rsidRPr="00533C9A">
          <w:rPr>
            <w:lang w:val="en-GB"/>
          </w:rPr>
          <w:t>Bell Labs Distinguished Member of Technical Staff, CTO</w:t>
        </w:r>
      </w:ins>
    </w:p>
    <w:p w14:paraId="322425BB" w14:textId="16F06407" w:rsidR="00533C9A" w:rsidRDefault="00533C9A">
      <w:pPr>
        <w:keepNext/>
        <w:ind w:firstLine="709"/>
        <w:rPr>
          <w:ins w:id="199" w:author="Bailer, Werner (2020-07-26)" w:date="2020-10-12T21:21:00Z"/>
          <w:lang w:val="en-GB"/>
        </w:rPr>
        <w:pPrChange w:id="200" w:author="Bailer, Werner (2020-07-26)" w:date="2020-10-12T21:21:00Z">
          <w:pPr>
            <w:keepNext/>
            <w:spacing w:before="240"/>
            <w:ind w:firstLine="706"/>
          </w:pPr>
        </w:pPrChange>
      </w:pPr>
      <w:ins w:id="201" w:author="Bailer, Werner (2020-07-26)" w:date="2020-10-12T21:20:00Z">
        <w:r w:rsidRPr="00533C9A">
          <w:rPr>
            <w:lang w:val="en-GB"/>
          </w:rPr>
          <w:t>Nokia Technologies</w:t>
        </w:r>
      </w:ins>
      <w:ins w:id="202" w:author="Bailer, Werner (2020-07-26)" w:date="2020-10-12T21:21:00Z">
        <w:r>
          <w:rPr>
            <w:lang w:val="en-GB"/>
          </w:rPr>
          <w:t xml:space="preserve">, </w:t>
        </w:r>
      </w:ins>
      <w:ins w:id="203" w:author="Bailer, Werner (2020-07-26)" w:date="2020-10-12T21:20:00Z">
        <w:r w:rsidRPr="00533C9A">
          <w:rPr>
            <w:lang w:val="en-GB"/>
          </w:rPr>
          <w:t>Tampere, Finland</w:t>
        </w:r>
      </w:ins>
    </w:p>
    <w:p w14:paraId="1F3A1A51" w14:textId="2B598818" w:rsidR="00533C9A" w:rsidRDefault="00533C9A">
      <w:pPr>
        <w:keepNext/>
        <w:ind w:firstLine="709"/>
        <w:rPr>
          <w:ins w:id="204" w:author="Bailer, Werner (2020-07-26)" w:date="2020-10-12T21:21:00Z"/>
          <w:lang w:val="en-GB"/>
        </w:rPr>
        <w:pPrChange w:id="205" w:author="Bailer, Werner (2020-07-26)" w:date="2020-10-12T21:21:00Z">
          <w:pPr>
            <w:keepNext/>
            <w:spacing w:before="240"/>
            <w:ind w:firstLine="706"/>
          </w:pPr>
        </w:pPrChange>
      </w:pPr>
      <w:ins w:id="206" w:author="Bailer, Werner (2020-07-26)" w:date="2020-10-12T21:21:00Z">
        <w:r>
          <w:rPr>
            <w:lang w:val="en-GB"/>
          </w:rPr>
          <w:t xml:space="preserve">email: </w:t>
        </w:r>
        <w:r w:rsidRPr="00533C9A">
          <w:rPr>
            <w:lang w:val="en-GB"/>
          </w:rPr>
          <w:t>igor.curcio@</w:t>
        </w:r>
        <w:r>
          <w:rPr>
            <w:lang w:val="en-GB"/>
          </w:rPr>
          <w:t>nokia.com</w:t>
        </w:r>
      </w:ins>
    </w:p>
    <w:p w14:paraId="4A22561E" w14:textId="0648CE6F" w:rsidR="00955EA7" w:rsidDel="00533C9A" w:rsidRDefault="00955EA7" w:rsidP="00533C9A">
      <w:pPr>
        <w:keepNext/>
        <w:spacing w:before="240"/>
        <w:ind w:firstLine="706"/>
        <w:rPr>
          <w:del w:id="207" w:author="Bailer, Werner (2020-07-26)" w:date="2020-10-12T21:20:00Z"/>
          <w:lang w:val="en-GB"/>
        </w:rPr>
      </w:pPr>
      <w:del w:id="208" w:author="Bailer, Werner (2020-07-26)" w:date="2020-10-12T21:20:00Z">
        <w:r w:rsidDel="00533C9A">
          <w:rPr>
            <w:lang w:val="en-GB"/>
          </w:rPr>
          <w:delText>Jörn Ostermann</w:delText>
        </w:r>
        <w:r w:rsidRPr="000069F0" w:rsidDel="00533C9A">
          <w:rPr>
            <w:lang w:val="en-GB"/>
          </w:rPr>
          <w:delText xml:space="preserve"> (</w:delText>
        </w:r>
        <w:r w:rsidDel="00533C9A">
          <w:rPr>
            <w:lang w:val="en-GB"/>
          </w:rPr>
          <w:delText>MPEG requirements chair</w:delText>
        </w:r>
        <w:r w:rsidRPr="000069F0" w:rsidDel="00533C9A">
          <w:rPr>
            <w:lang w:val="en-GB"/>
          </w:rPr>
          <w:delText>)</w:delText>
        </w:r>
      </w:del>
    </w:p>
    <w:p w14:paraId="224E8834" w14:textId="075EC348" w:rsidR="00955EA7" w:rsidRPr="00533C9A" w:rsidDel="00533C9A" w:rsidRDefault="00955EA7" w:rsidP="00955EA7">
      <w:pPr>
        <w:keepNext/>
        <w:ind w:firstLine="709"/>
        <w:rPr>
          <w:del w:id="209" w:author="Bailer, Werner (2020-07-26)" w:date="2020-10-12T21:20:00Z"/>
          <w:rPrChange w:id="210" w:author="Bailer, Werner (2020-07-26)" w:date="2020-10-12T21:21:00Z">
            <w:rPr>
              <w:del w:id="211" w:author="Bailer, Werner (2020-07-26)" w:date="2020-10-12T21:20:00Z"/>
              <w:lang w:val="de-DE"/>
            </w:rPr>
          </w:rPrChange>
        </w:rPr>
      </w:pPr>
      <w:del w:id="212" w:author="Bailer, Werner (2020-07-26)" w:date="2020-10-12T21:20:00Z">
        <w:r w:rsidRPr="00533C9A" w:rsidDel="00533C9A">
          <w:rPr>
            <w:rPrChange w:id="213" w:author="Bailer, Werner (2020-07-26)" w:date="2020-10-12T21:21:00Z">
              <w:rPr>
                <w:lang w:val="de-DE"/>
              </w:rPr>
            </w:rPrChange>
          </w:rPr>
          <w:delText>Leibniz Universität Hannover.</w:delText>
        </w:r>
      </w:del>
    </w:p>
    <w:p w14:paraId="39CBFB6C" w14:textId="1C2B3B0C" w:rsidR="00955EA7" w:rsidRPr="00533C9A" w:rsidDel="00804768" w:rsidRDefault="00955EA7" w:rsidP="00955EA7">
      <w:pPr>
        <w:keepNext/>
        <w:ind w:firstLine="709"/>
        <w:rPr>
          <w:del w:id="214" w:author="Bailer, Werner (2020-07-26)" w:date="2020-10-12T21:21:00Z"/>
          <w:rPrChange w:id="215" w:author="Bailer, Werner (2020-07-26)" w:date="2020-10-12T21:21:00Z">
            <w:rPr>
              <w:del w:id="216" w:author="Bailer, Werner (2020-07-26)" w:date="2020-10-12T21:21:00Z"/>
              <w:lang w:val="de-DE"/>
            </w:rPr>
          </w:rPrChange>
        </w:rPr>
      </w:pPr>
      <w:del w:id="217" w:author="Bailer, Werner (2020-07-26)" w:date="2020-10-12T21:20:00Z">
        <w:r w:rsidRPr="00533C9A" w:rsidDel="00533C9A">
          <w:rPr>
            <w:rPrChange w:id="218" w:author="Bailer, Werner (2020-07-26)" w:date="2020-10-12T21:21:00Z">
              <w:rPr>
                <w:lang w:val="de-DE"/>
              </w:rPr>
            </w:rPrChange>
          </w:rPr>
          <w:delText>Institut für Informationsverarbeitung</w:delText>
        </w:r>
      </w:del>
    </w:p>
    <w:p w14:paraId="6179317A" w14:textId="00E10942" w:rsidR="00955EA7" w:rsidDel="00804768" w:rsidRDefault="00955EA7" w:rsidP="00955EA7">
      <w:pPr>
        <w:ind w:firstLine="709"/>
        <w:rPr>
          <w:del w:id="219" w:author="Bailer, Werner (2020-07-26)" w:date="2020-10-12T21:21:00Z"/>
          <w:lang w:val="en-GB"/>
        </w:rPr>
      </w:pPr>
      <w:del w:id="220" w:author="Bailer, Werner (2020-07-26)" w:date="2020-10-12T21:21:00Z">
        <w:r w:rsidDel="00804768">
          <w:delText xml:space="preserve">Tel. </w:delText>
        </w:r>
        <w:r w:rsidRPr="00F503C1" w:rsidDel="00804768">
          <w:delText>+</w:delText>
        </w:r>
        <w:r w:rsidRPr="00CF17E9" w:rsidDel="00804768">
          <w:delText>49-5117625316,</w:delText>
        </w:r>
        <w:r w:rsidDel="00804768">
          <w:delText xml:space="preserve"> email </w:delText>
        </w:r>
        <w:r w:rsidRPr="00F67510" w:rsidDel="00804768">
          <w:delText>ostermann@tnt.uni-hannover.de</w:delText>
        </w:r>
      </w:del>
    </w:p>
    <w:p w14:paraId="016C0DF6" w14:textId="51823931" w:rsidR="00955EA7" w:rsidRPr="00F71ED0" w:rsidDel="00390D8C" w:rsidRDefault="00955EA7" w:rsidP="00955EA7">
      <w:pPr>
        <w:keepNext/>
        <w:spacing w:before="240"/>
        <w:ind w:firstLine="706"/>
        <w:rPr>
          <w:moveFrom w:id="221" w:author="Bailer, Werner" w:date="2020-10-16T07:20:00Z"/>
          <w:lang w:val="en-CA"/>
        </w:rPr>
      </w:pPr>
      <w:moveFromRangeStart w:id="222" w:author="Bailer, Werner" w:date="2020-10-16T07:20:00Z" w:name="move53725243"/>
      <w:moveFrom w:id="223" w:author="Bailer, Werner" w:date="2020-10-16T07:20:00Z">
        <w:r w:rsidDel="00390D8C">
          <w:rPr>
            <w:lang w:val="en-CA"/>
          </w:rPr>
          <w:t>Werner Bailer</w:t>
        </w:r>
      </w:moveFrom>
    </w:p>
    <w:p w14:paraId="2960346A" w14:textId="1A0C7F27" w:rsidR="00955EA7" w:rsidDel="00390D8C" w:rsidRDefault="00955EA7" w:rsidP="00955EA7">
      <w:pPr>
        <w:keepNext/>
        <w:ind w:firstLine="706"/>
        <w:rPr>
          <w:moveFrom w:id="224" w:author="Bailer, Werner" w:date="2020-10-16T07:20:00Z"/>
          <w:lang w:val="en-CA"/>
        </w:rPr>
      </w:pPr>
      <w:moveFrom w:id="225" w:author="Bailer, Werner" w:date="2020-10-16T07:20:00Z">
        <w:r w:rsidDel="00390D8C">
          <w:rPr>
            <w:lang w:val="en-CA"/>
          </w:rPr>
          <w:t>JOANNEUM RESEARCH</w:t>
        </w:r>
      </w:moveFrom>
    </w:p>
    <w:p w14:paraId="6AC79A20" w14:textId="0141DF72" w:rsidR="00955EA7" w:rsidRPr="00F71ED0" w:rsidDel="00390D8C" w:rsidRDefault="00955EA7" w:rsidP="00955EA7">
      <w:pPr>
        <w:ind w:firstLine="709"/>
        <w:rPr>
          <w:moveFrom w:id="226" w:author="Bailer, Werner" w:date="2020-10-16T07:20:00Z"/>
          <w:lang w:val="en-CA"/>
        </w:rPr>
      </w:pPr>
      <w:moveFrom w:id="227" w:author="Bailer, Werner" w:date="2020-10-16T07:20:00Z">
        <w:r w:rsidDel="00390D8C">
          <w:rPr>
            <w:lang w:val="en-CA"/>
          </w:rPr>
          <w:t xml:space="preserve">Tel. +43 316 876 1218, </w:t>
        </w:r>
        <w:r w:rsidRPr="00F71ED0" w:rsidDel="00390D8C">
          <w:rPr>
            <w:lang w:val="en-CA"/>
          </w:rPr>
          <w:t xml:space="preserve">email </w:t>
        </w:r>
        <w:r w:rsidDel="00390D8C">
          <w:rPr>
            <w:lang w:val="en-CA"/>
          </w:rPr>
          <w:t>werner.bailer@joanneum.at</w:t>
        </w:r>
      </w:moveFrom>
    </w:p>
    <w:p w14:paraId="0670BE3E" w14:textId="5725C00D" w:rsidR="00955EA7" w:rsidDel="00390D8C" w:rsidRDefault="00955EA7" w:rsidP="00955EA7">
      <w:pPr>
        <w:rPr>
          <w:moveFrom w:id="228" w:author="Bailer, Werner" w:date="2020-10-16T07:20:00Z"/>
          <w:noProof/>
          <w:lang w:val="en-GB"/>
        </w:rPr>
      </w:pPr>
    </w:p>
    <w:moveFromRangeEnd w:id="222"/>
    <w:p w14:paraId="2E3F0F17" w14:textId="77777777" w:rsidR="00955EA7" w:rsidRDefault="00955EA7" w:rsidP="00955EA7">
      <w:pPr>
        <w:rPr>
          <w:noProof/>
          <w:lang w:val="en-GB"/>
        </w:rPr>
      </w:pPr>
      <w:r w:rsidRPr="00BC2C22">
        <w:rPr>
          <w:noProof/>
          <w:lang w:val="en-GB"/>
        </w:rPr>
        <w:t xml:space="preserve">Expressions of interest to submit a response shall be made by contacting the people above on or before </w:t>
      </w:r>
      <w:r>
        <w:rPr>
          <w:noProof/>
          <w:lang w:val="en-GB"/>
        </w:rPr>
        <w:t>2021/01/10</w:t>
      </w:r>
      <w:r w:rsidRPr="00BC2C22">
        <w:rPr>
          <w:noProof/>
          <w:lang w:val="en-GB"/>
        </w:rPr>
        <w:t xml:space="preserve">. Interested parties are kindly invited to express their intent as early as possible. </w:t>
      </w:r>
    </w:p>
    <w:p w14:paraId="4432B288" w14:textId="77777777" w:rsidR="00955EA7" w:rsidRPr="00BC2C22" w:rsidRDefault="00955EA7" w:rsidP="00955EA7">
      <w:pPr>
        <w:rPr>
          <w:noProof/>
          <w:lang w:val="en-GB"/>
        </w:rPr>
      </w:pPr>
    </w:p>
    <w:p w14:paraId="67F7E8B1" w14:textId="77777777" w:rsidR="00955EA7" w:rsidRDefault="00955EA7" w:rsidP="00955EA7">
      <w:pPr>
        <w:rPr>
          <w:noProof/>
          <w:lang w:val="en-GB"/>
        </w:rPr>
      </w:pPr>
      <w:r>
        <w:rPr>
          <w:noProof/>
          <w:lang w:val="en-GB"/>
        </w:rPr>
        <w:t>Further d</w:t>
      </w:r>
      <w:r w:rsidRPr="00BC2C22">
        <w:rPr>
          <w:noProof/>
          <w:lang w:val="en-GB"/>
        </w:rPr>
        <w:t>etails on how to format and submit documents, bitstreams, and other required data will be communicated directly to those who express an interest of participation</w:t>
      </w:r>
      <w:r>
        <w:rPr>
          <w:noProof/>
          <w:lang w:val="en-GB"/>
        </w:rPr>
        <w:t>.</w:t>
      </w:r>
    </w:p>
    <w:p w14:paraId="2CA6AD9C" w14:textId="77777777" w:rsidR="00955EA7" w:rsidRPr="00BC2C22" w:rsidRDefault="00955EA7" w:rsidP="00955EA7">
      <w:pPr>
        <w:rPr>
          <w:noProof/>
          <w:lang w:val="en-GB"/>
        </w:rPr>
      </w:pPr>
    </w:p>
    <w:p w14:paraId="115F1550" w14:textId="77777777" w:rsidR="00955EA7" w:rsidRPr="00473055" w:rsidRDefault="00955EA7" w:rsidP="00955EA7">
      <w:pPr>
        <w:rPr>
          <w:noProof/>
          <w:lang w:val="en-GB"/>
        </w:rPr>
      </w:pPr>
      <w:r>
        <w:rPr>
          <w:noProof/>
          <w:lang w:val="en-GB"/>
        </w:rPr>
        <w:t xml:space="preserve">Details for access to the test data and tools for evaluation can be found in </w:t>
      </w:r>
      <w:r>
        <w:rPr>
          <w:noProof/>
          <w:lang w:val="en-GB"/>
        </w:rPr>
        <w:fldChar w:fldCharType="begin"/>
      </w:r>
      <w:r>
        <w:rPr>
          <w:noProof/>
          <w:lang w:val="en-GB"/>
        </w:rPr>
        <w:instrText xml:space="preserve"> REF _Ref43912115 \r \h </w:instrText>
      </w:r>
      <w:r>
        <w:rPr>
          <w:noProof/>
          <w:lang w:val="en-GB"/>
        </w:rPr>
      </w:r>
      <w:r>
        <w:rPr>
          <w:noProof/>
          <w:lang w:val="en-GB"/>
        </w:rPr>
        <w:fldChar w:fldCharType="separate"/>
      </w:r>
      <w:r>
        <w:rPr>
          <w:noProof/>
          <w:lang w:val="en-GB"/>
        </w:rPr>
        <w:t>[2]</w:t>
      </w:r>
      <w:r>
        <w:rPr>
          <w:noProof/>
          <w:lang w:val="en-GB"/>
        </w:rPr>
        <w:fldChar w:fldCharType="end"/>
      </w:r>
      <w:r>
        <w:rPr>
          <w:noProof/>
          <w:lang w:val="en-GB"/>
        </w:rPr>
        <w:t xml:space="preserve">, for futher questions </w:t>
      </w:r>
      <w:r w:rsidRPr="00BC2C22">
        <w:rPr>
          <w:noProof/>
          <w:lang w:val="en-GB"/>
        </w:rPr>
        <w:t>contact one of the above individuals.</w:t>
      </w:r>
    </w:p>
    <w:p w14:paraId="07C15729" w14:textId="77777777" w:rsidR="00955EA7" w:rsidRPr="007A183B" w:rsidRDefault="00955EA7" w:rsidP="00955EA7">
      <w:pPr>
        <w:pStyle w:val="Heading1"/>
        <w:numPr>
          <w:ilvl w:val="0"/>
          <w:numId w:val="1"/>
        </w:numPr>
        <w:rPr>
          <w:noProof/>
          <w:lang w:eastAsia="ko-KR"/>
        </w:rPr>
      </w:pPr>
      <w:r w:rsidRPr="007A183B">
        <w:rPr>
          <w:noProof/>
        </w:rPr>
        <w:t>References</w:t>
      </w:r>
    </w:p>
    <w:p w14:paraId="1F39831C" w14:textId="5AB9742A" w:rsidR="00955EA7" w:rsidRPr="00D22540" w:rsidRDefault="001A247F" w:rsidP="00955EA7">
      <w:pPr>
        <w:pStyle w:val="ListParagraph"/>
        <w:numPr>
          <w:ilvl w:val="0"/>
          <w:numId w:val="5"/>
        </w:numPr>
        <w:suppressAutoHyphens/>
        <w:spacing w:line="100" w:lineRule="atLeast"/>
        <w:jc w:val="left"/>
        <w:rPr>
          <w:noProof/>
          <w:lang w:val="en-GB" w:eastAsia="ko-KR"/>
        </w:rPr>
      </w:pPr>
      <w:bookmarkStart w:id="229" w:name="_Ref43912166"/>
      <w:ins w:id="230" w:author="Bailer, Werner" w:date="2020-10-16T07:24:00Z">
        <w:r>
          <w:rPr>
            <w:noProof/>
            <w:lang w:val="en-GB" w:eastAsia="ko-KR"/>
          </w:rPr>
          <w:t xml:space="preserve">SC29 WG11 </w:t>
        </w:r>
      </w:ins>
      <w:r w:rsidR="00955EA7" w:rsidRPr="00D22540">
        <w:rPr>
          <w:noProof/>
          <w:lang w:val="en-GB" w:eastAsia="ko-KR"/>
        </w:rPr>
        <w:t>N18770, Use cases and requirements for neural network compression for multimedia content description and analysis, Oct. 2019, Geneva, CH.</w:t>
      </w:r>
      <w:bookmarkEnd w:id="229"/>
    </w:p>
    <w:p w14:paraId="7C677A06" w14:textId="577523CE" w:rsidR="00955EA7" w:rsidRPr="00D22540" w:rsidRDefault="001A247F" w:rsidP="00955EA7">
      <w:pPr>
        <w:pStyle w:val="ListParagraph"/>
        <w:numPr>
          <w:ilvl w:val="0"/>
          <w:numId w:val="5"/>
        </w:numPr>
        <w:rPr>
          <w:noProof/>
          <w:lang w:val="en-GB" w:eastAsia="ko-KR"/>
        </w:rPr>
      </w:pPr>
      <w:bookmarkStart w:id="231" w:name="_Ref43912115"/>
      <w:ins w:id="232" w:author="Bailer, Werner" w:date="2020-10-16T07:24:00Z">
        <w:r>
          <w:rPr>
            <w:noProof/>
            <w:lang w:val="en-GB" w:eastAsia="ko-KR"/>
          </w:rPr>
          <w:t xml:space="preserve">SC29 WG2 </w:t>
        </w:r>
      </w:ins>
      <w:del w:id="233" w:author="Bailer, Werner (2020-07-26)" w:date="2020-10-12T21:18:00Z">
        <w:r w:rsidR="00C40F6D" w:rsidRPr="00B0112D" w:rsidDel="00592A32">
          <w:rPr>
            <w:noProof/>
            <w:lang w:val="en-GB" w:eastAsia="ko-KR"/>
          </w:rPr>
          <w:delText>N</w:delText>
        </w:r>
        <w:r w:rsidR="00C40F6D" w:rsidRPr="00D22540" w:rsidDel="00592A32">
          <w:rPr>
            <w:noProof/>
            <w:lang w:val="en-GB" w:eastAsia="ko-KR"/>
          </w:rPr>
          <w:delText>19516</w:delText>
        </w:r>
      </w:del>
      <w:ins w:id="234" w:author="Bailer, Werner (2020-07-26)" w:date="2020-10-12T21:18:00Z">
        <w:r w:rsidR="00592A32" w:rsidRPr="00B0112D">
          <w:rPr>
            <w:noProof/>
            <w:lang w:val="en-GB" w:eastAsia="ko-KR"/>
          </w:rPr>
          <w:t>N</w:t>
        </w:r>
        <w:del w:id="235" w:author="Bailer, Werner" w:date="2020-10-16T07:24:00Z">
          <w:r w:rsidR="00592A32" w:rsidDel="001A247F">
            <w:rPr>
              <w:noProof/>
              <w:lang w:val="en-GB" w:eastAsia="ko-KR"/>
            </w:rPr>
            <w:delText>xxxx</w:delText>
          </w:r>
        </w:del>
      </w:ins>
      <w:ins w:id="236" w:author="Bailer, Werner" w:date="2020-10-16T08:17:00Z">
        <w:r w:rsidR="006B66B1">
          <w:rPr>
            <w:noProof/>
            <w:lang w:val="en-GB" w:eastAsia="ko-KR"/>
          </w:rPr>
          <w:t>00</w:t>
        </w:r>
      </w:ins>
      <w:ins w:id="237" w:author="Bailer, Werner" w:date="2020-10-16T07:24:00Z">
        <w:r>
          <w:rPr>
            <w:noProof/>
            <w:lang w:val="en-GB" w:eastAsia="ko-KR"/>
          </w:rPr>
          <w:t>17</w:t>
        </w:r>
      </w:ins>
      <w:r w:rsidR="00955EA7" w:rsidRPr="00D22540">
        <w:rPr>
          <w:noProof/>
          <w:lang w:val="en-GB" w:eastAsia="ko-KR"/>
        </w:rPr>
        <w:t xml:space="preserve">, Evaluation Framework for Compressed Representation of Neural Networks, </w:t>
      </w:r>
      <w:del w:id="238" w:author="Bailer, Werner (2020-07-26)" w:date="2020-10-12T21:18:00Z">
        <w:r w:rsidR="00955EA7" w:rsidRPr="00D22540" w:rsidDel="00592A32">
          <w:rPr>
            <w:noProof/>
            <w:lang w:val="en-GB" w:eastAsia="ko-KR"/>
          </w:rPr>
          <w:delText xml:space="preserve">July </w:delText>
        </w:r>
      </w:del>
      <w:ins w:id="239" w:author="Bailer, Werner (2020-07-26)" w:date="2020-10-12T21:18:00Z">
        <w:r w:rsidR="00592A32">
          <w:rPr>
            <w:noProof/>
            <w:lang w:val="en-GB" w:eastAsia="ko-KR"/>
          </w:rPr>
          <w:t>October</w:t>
        </w:r>
        <w:r w:rsidR="00592A32" w:rsidRPr="00D22540">
          <w:rPr>
            <w:noProof/>
            <w:lang w:val="en-GB" w:eastAsia="ko-KR"/>
          </w:rPr>
          <w:t xml:space="preserve"> </w:t>
        </w:r>
      </w:ins>
      <w:r w:rsidR="00955EA7" w:rsidRPr="00D22540">
        <w:rPr>
          <w:noProof/>
          <w:lang w:val="en-GB" w:eastAsia="ko-KR"/>
        </w:rPr>
        <w:t>2020, Online.</w:t>
      </w:r>
      <w:bookmarkEnd w:id="231"/>
    </w:p>
    <w:p w14:paraId="28C12281" w14:textId="3DA82BB4" w:rsidR="00955EA7" w:rsidRPr="00C55232" w:rsidRDefault="00955EA7" w:rsidP="00764856">
      <w:pPr>
        <w:pStyle w:val="ListParagraph"/>
        <w:numPr>
          <w:ilvl w:val="0"/>
          <w:numId w:val="5"/>
        </w:numPr>
        <w:rPr>
          <w:noProof/>
          <w:lang w:val="en-GB" w:eastAsia="ko-KR"/>
        </w:rPr>
      </w:pPr>
      <w:bookmarkStart w:id="240" w:name="_Ref43913335"/>
      <w:del w:id="241" w:author="m55577" w:date="2020-10-15T07:25:00Z">
        <w:r w:rsidRPr="00D22540" w:rsidDel="00764856">
          <w:rPr>
            <w:noProof/>
            <w:lang w:val="en-GB" w:eastAsia="ko-KR"/>
          </w:rPr>
          <w:delText>N18162, Updated</w:delText>
        </w:r>
        <w:r w:rsidRPr="00C55232" w:rsidDel="00764856">
          <w:rPr>
            <w:noProof/>
            <w:lang w:val="en-GB" w:eastAsia="ko-KR"/>
          </w:rPr>
          <w:delText xml:space="preserve"> Call for Proposals</w:delText>
        </w:r>
        <w:r w:rsidDel="00764856">
          <w:rPr>
            <w:noProof/>
            <w:lang w:val="en-GB" w:eastAsia="ko-KR"/>
          </w:rPr>
          <w:delText xml:space="preserve"> on Neural Network Compression, Jan. 2019, Marrakech, MA.</w:delText>
        </w:r>
      </w:del>
      <w:bookmarkEnd w:id="240"/>
      <w:ins w:id="242" w:author="m55577" w:date="2020-10-15T07:25:00Z">
        <w:r w:rsidR="00764856">
          <w:rPr>
            <w:noProof/>
            <w:lang w:val="en-GB" w:eastAsia="ko-KR"/>
          </w:rPr>
          <w:t xml:space="preserve">ISO/IEC CD 15938-17 </w:t>
        </w:r>
      </w:ins>
      <w:ins w:id="243" w:author="m55577" w:date="2020-10-15T07:26:00Z">
        <w:r w:rsidR="00764856" w:rsidRPr="00764856">
          <w:rPr>
            <w:noProof/>
            <w:lang w:val="en-GB" w:eastAsia="ko-KR"/>
          </w:rPr>
          <w:t>Information technology — Multimedia content description interface — Part 17: Compression of neural networks for multimedia content description and analysis</w:t>
        </w:r>
        <w:r w:rsidR="00764856">
          <w:rPr>
            <w:noProof/>
            <w:lang w:val="en-GB" w:eastAsia="ko-KR"/>
          </w:rPr>
          <w:t>, July 2020.</w:t>
        </w:r>
      </w:ins>
    </w:p>
    <w:p w14:paraId="14557F1D" w14:textId="77777777" w:rsidR="00955EA7" w:rsidRDefault="00955EA7" w:rsidP="00955EA7">
      <w:pPr>
        <w:jc w:val="left"/>
        <w:rPr>
          <w:noProof/>
          <w:lang w:val="en-GB" w:eastAsia="ko-KR"/>
        </w:rPr>
      </w:pPr>
      <w:r>
        <w:rPr>
          <w:noProof/>
          <w:lang w:val="en-GB" w:eastAsia="ko-KR"/>
        </w:rPr>
        <w:br w:type="page"/>
      </w:r>
    </w:p>
    <w:p w14:paraId="2EFA439E" w14:textId="77777777" w:rsidR="00955EA7" w:rsidRDefault="00955EA7" w:rsidP="00955EA7">
      <w:pPr>
        <w:pStyle w:val="Heading1"/>
        <w:numPr>
          <w:ilvl w:val="0"/>
          <w:numId w:val="0"/>
        </w:numPr>
        <w:ind w:left="432" w:hanging="432"/>
      </w:pPr>
      <w:r w:rsidRPr="00D268BB">
        <w:lastRenderedPageBreak/>
        <w:t>A</w:t>
      </w:r>
      <w:r>
        <w:t>nne</w:t>
      </w:r>
      <w:r w:rsidRPr="00D268BB">
        <w:t>x A.</w:t>
      </w:r>
      <w:bookmarkStart w:id="244" w:name="_Toc433141191"/>
      <w:bookmarkStart w:id="245" w:name="_Toc433533290"/>
      <w:bookmarkStart w:id="246" w:name="_Toc3941788"/>
      <w:r>
        <w:t xml:space="preserve"> </w:t>
      </w:r>
      <w:r w:rsidRPr="00D268BB">
        <w:rPr>
          <w:lang w:eastAsia="ko-KR"/>
        </w:rPr>
        <w:t xml:space="preserve">Information </w:t>
      </w:r>
      <w:r w:rsidRPr="00D268BB">
        <w:t>Form</w:t>
      </w:r>
      <w:bookmarkEnd w:id="244"/>
      <w:bookmarkEnd w:id="245"/>
      <w:bookmarkEnd w:id="246"/>
    </w:p>
    <w:p w14:paraId="5200D432" w14:textId="77777777" w:rsidR="00955EA7" w:rsidRDefault="00955EA7" w:rsidP="00955EA7"/>
    <w:p w14:paraId="04D96D2A" w14:textId="77777777" w:rsidR="00955EA7" w:rsidRPr="00F12DCE" w:rsidRDefault="00955EA7" w:rsidP="00955EA7">
      <w:pPr>
        <w:pStyle w:val="BodyText"/>
        <w:rPr>
          <w:rFonts w:ascii="Calibri" w:hAnsi="Calibri"/>
          <w:b/>
          <w:sz w:val="28"/>
        </w:rPr>
      </w:pPr>
      <w:r w:rsidRPr="00F12DCE">
        <w:rPr>
          <w:rFonts w:ascii="Calibri" w:hAnsi="Calibri"/>
          <w:b/>
          <w:sz w:val="28"/>
        </w:rPr>
        <w:t>Information form</w:t>
      </w:r>
    </w:p>
    <w:p w14:paraId="243DA66C" w14:textId="77777777" w:rsidR="00955EA7" w:rsidRPr="00F12DCE" w:rsidRDefault="00955EA7" w:rsidP="00955EA7">
      <w:pPr>
        <w:pStyle w:val="ListParagraph"/>
        <w:numPr>
          <w:ilvl w:val="0"/>
          <w:numId w:val="11"/>
        </w:numPr>
        <w:ind w:left="360"/>
        <w:jc w:val="left"/>
      </w:pPr>
      <w:r w:rsidRPr="00F12DCE">
        <w:t>Title of the proposal</w:t>
      </w:r>
    </w:p>
    <w:p w14:paraId="6C263F9E" w14:textId="77777777" w:rsidR="00955EA7" w:rsidRPr="00F12DCE" w:rsidRDefault="00955EA7" w:rsidP="00955EA7">
      <w:pPr>
        <w:pStyle w:val="ListParagraph"/>
        <w:numPr>
          <w:ilvl w:val="0"/>
          <w:numId w:val="11"/>
        </w:numPr>
        <w:ind w:left="360"/>
        <w:jc w:val="left"/>
      </w:pPr>
      <w:r w:rsidRPr="00F12DCE">
        <w:t xml:space="preserve">Organization </w:t>
      </w:r>
      <w:r>
        <w:t>name</w:t>
      </w:r>
    </w:p>
    <w:p w14:paraId="12638E0E" w14:textId="77777777" w:rsidR="00955EA7" w:rsidRDefault="00955EA7" w:rsidP="00955EA7">
      <w:pPr>
        <w:pStyle w:val="ListParagraph"/>
        <w:numPr>
          <w:ilvl w:val="0"/>
          <w:numId w:val="11"/>
        </w:numPr>
        <w:ind w:left="360"/>
        <w:jc w:val="left"/>
      </w:pPr>
      <w:r>
        <w:t>Applications addressed by proposal</w:t>
      </w:r>
    </w:p>
    <w:p w14:paraId="104D7A18" w14:textId="77777777" w:rsidR="00955EA7" w:rsidRPr="00F12DCE" w:rsidRDefault="00955EA7" w:rsidP="00955EA7">
      <w:pPr>
        <w:pStyle w:val="ListParagraph"/>
        <w:numPr>
          <w:ilvl w:val="0"/>
          <w:numId w:val="11"/>
        </w:numPr>
        <w:ind w:left="360"/>
        <w:jc w:val="left"/>
      </w:pPr>
      <w:r>
        <w:t>I</w:t>
      </w:r>
      <w:r w:rsidRPr="003E2C70">
        <w:t xml:space="preserve">ndication whether retraining </w:t>
      </w:r>
      <w:r>
        <w:t>has been performed during/after compression</w:t>
      </w:r>
      <w:r w:rsidRPr="003E2C70">
        <w:t>, and a reference to the data set used for retraining</w:t>
      </w:r>
    </w:p>
    <w:p w14:paraId="07519761" w14:textId="77777777" w:rsidR="00955EA7" w:rsidRPr="00F12DCE" w:rsidRDefault="00955EA7" w:rsidP="00955EA7">
      <w:pPr>
        <w:pStyle w:val="ListParagraph"/>
        <w:numPr>
          <w:ilvl w:val="0"/>
          <w:numId w:val="11"/>
        </w:numPr>
        <w:ind w:left="360"/>
        <w:jc w:val="left"/>
      </w:pPr>
      <w:r>
        <w:t>Availability of</w:t>
      </w:r>
      <w:r w:rsidRPr="00F12DCE">
        <w:t xml:space="preserve"> </w:t>
      </w:r>
      <w:r>
        <w:t>software modules needed for evaluation of the proposal</w:t>
      </w:r>
    </w:p>
    <w:p w14:paraId="6029219A" w14:textId="77777777" w:rsidR="00955EA7" w:rsidRPr="00F12DCE" w:rsidRDefault="00955EA7" w:rsidP="00955EA7">
      <w:pPr>
        <w:pStyle w:val="ListParagraph"/>
        <w:numPr>
          <w:ilvl w:val="0"/>
          <w:numId w:val="11"/>
        </w:numPr>
        <w:ind w:left="360"/>
        <w:jc w:val="left"/>
      </w:pPr>
      <w:r>
        <w:t>Information on additional functionality supported by the proposal</w:t>
      </w:r>
    </w:p>
    <w:p w14:paraId="24FB0815" w14:textId="77777777" w:rsidR="00955EA7" w:rsidRDefault="00955EA7" w:rsidP="00955EA7">
      <w:pPr>
        <w:pStyle w:val="ListParagraph"/>
        <w:numPr>
          <w:ilvl w:val="0"/>
          <w:numId w:val="11"/>
        </w:numPr>
        <w:ind w:left="360"/>
        <w:jc w:val="left"/>
      </w:pPr>
      <w:r>
        <w:t>Information on parts of the proposal that must be defined as normative to ensure interoperability</w:t>
      </w:r>
    </w:p>
    <w:p w14:paraId="4D71E020" w14:textId="77777777" w:rsidR="00955EA7" w:rsidRDefault="00955EA7" w:rsidP="00955EA7">
      <w:pPr>
        <w:spacing w:after="120"/>
        <w:rPr>
          <w:b/>
          <w:sz w:val="28"/>
        </w:rPr>
      </w:pPr>
    </w:p>
    <w:p w14:paraId="24B004F1" w14:textId="77777777" w:rsidR="00955EA7" w:rsidRPr="003A66E8" w:rsidRDefault="00955EA7" w:rsidP="00955EA7">
      <w:pPr>
        <w:pStyle w:val="BodyText"/>
        <w:rPr>
          <w:rFonts w:ascii="Calibri" w:hAnsi="Calibri"/>
          <w:b/>
          <w:sz w:val="28"/>
        </w:rPr>
      </w:pPr>
      <w:r w:rsidRPr="003A66E8">
        <w:rPr>
          <w:rFonts w:ascii="Calibri" w:hAnsi="Calibri"/>
          <w:b/>
          <w:sz w:val="28"/>
        </w:rPr>
        <w:t>Requirements</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394"/>
        <w:gridCol w:w="3101"/>
      </w:tblGrid>
      <w:tr w:rsidR="00955EA7" w:rsidRPr="00742D6F" w14:paraId="4A35C258" w14:textId="77777777" w:rsidTr="00747436">
        <w:trPr>
          <w:trHeight w:val="73"/>
          <w:tblHeader/>
        </w:trPr>
        <w:tc>
          <w:tcPr>
            <w:tcW w:w="2093" w:type="dxa"/>
            <w:shd w:val="clear" w:color="auto" w:fill="auto"/>
          </w:tcPr>
          <w:p w14:paraId="0FBA58D0" w14:textId="77777777" w:rsidR="00955EA7" w:rsidRPr="00742D6F" w:rsidRDefault="00955EA7" w:rsidP="00747436">
            <w:pPr>
              <w:jc w:val="left"/>
              <w:rPr>
                <w:b/>
                <w:lang w:val="en-GB"/>
              </w:rPr>
            </w:pPr>
            <w:r w:rsidRPr="00742D6F">
              <w:rPr>
                <w:b/>
                <w:lang w:val="en-GB"/>
              </w:rPr>
              <w:t>Requirement</w:t>
            </w:r>
          </w:p>
        </w:tc>
        <w:tc>
          <w:tcPr>
            <w:tcW w:w="4394" w:type="dxa"/>
            <w:shd w:val="clear" w:color="auto" w:fill="auto"/>
          </w:tcPr>
          <w:p w14:paraId="7AEDCD12" w14:textId="77777777" w:rsidR="00955EA7" w:rsidRPr="00742D6F" w:rsidRDefault="00955EA7" w:rsidP="00747436">
            <w:pPr>
              <w:rPr>
                <w:b/>
                <w:lang w:val="en-GB"/>
              </w:rPr>
            </w:pPr>
            <w:r w:rsidRPr="00742D6F">
              <w:rPr>
                <w:b/>
                <w:lang w:val="en-GB"/>
              </w:rPr>
              <w:t>Description</w:t>
            </w:r>
          </w:p>
        </w:tc>
        <w:tc>
          <w:tcPr>
            <w:tcW w:w="3101" w:type="dxa"/>
            <w:shd w:val="clear" w:color="auto" w:fill="auto"/>
          </w:tcPr>
          <w:p w14:paraId="0FE11D82" w14:textId="77777777" w:rsidR="00955EA7" w:rsidRPr="00742D6F" w:rsidRDefault="00955EA7" w:rsidP="00747436">
            <w:pPr>
              <w:jc w:val="left"/>
              <w:rPr>
                <w:b/>
                <w:lang w:val="en-GB"/>
              </w:rPr>
            </w:pPr>
            <w:r>
              <w:rPr>
                <w:b/>
                <w:lang w:val="en-GB"/>
              </w:rPr>
              <w:t>Fulfilment information</w:t>
            </w:r>
          </w:p>
        </w:tc>
      </w:tr>
      <w:tr w:rsidR="00955EA7" w:rsidRPr="00742D6F" w14:paraId="30D02B0D" w14:textId="77777777" w:rsidTr="00747436">
        <w:trPr>
          <w:trHeight w:val="73"/>
          <w:tblHeader/>
        </w:trPr>
        <w:tc>
          <w:tcPr>
            <w:tcW w:w="2093" w:type="dxa"/>
            <w:shd w:val="clear" w:color="auto" w:fill="auto"/>
          </w:tcPr>
          <w:p w14:paraId="0B6D73B4" w14:textId="77777777" w:rsidR="00955EA7" w:rsidRPr="00742D6F" w:rsidRDefault="00955EA7" w:rsidP="00747436">
            <w:pPr>
              <w:jc w:val="left"/>
              <w:rPr>
                <w:b/>
                <w:lang w:val="en-GB"/>
              </w:rPr>
            </w:pPr>
            <w:r w:rsidRPr="000E5CF0">
              <w:rPr>
                <w:lang w:val="en-CA"/>
              </w:rPr>
              <w:t xml:space="preserve">Efficient representation of the </w:t>
            </w:r>
            <w:r>
              <w:rPr>
                <w:lang w:val="en-CA"/>
              </w:rPr>
              <w:t>(partial) network update</w:t>
            </w:r>
          </w:p>
        </w:tc>
        <w:tc>
          <w:tcPr>
            <w:tcW w:w="4394" w:type="dxa"/>
            <w:shd w:val="clear" w:color="auto" w:fill="auto"/>
          </w:tcPr>
          <w:p w14:paraId="00FC69AE" w14:textId="77777777" w:rsidR="00955EA7" w:rsidRPr="00742D6F" w:rsidRDefault="00955EA7" w:rsidP="00747436">
            <w:pPr>
              <w:rPr>
                <w:b/>
                <w:lang w:val="en-GB"/>
              </w:rPr>
            </w:pPr>
            <w:r w:rsidRPr="000E5CF0">
              <w:rPr>
                <w:lang w:val="en-CA"/>
              </w:rPr>
              <w:t>The size needed to represent the compressed network should be lower th</w:t>
            </w:r>
            <w:r>
              <w:rPr>
                <w:lang w:val="en-CA"/>
              </w:rPr>
              <w:t>a</w:t>
            </w:r>
            <w:r w:rsidRPr="000E5CF0">
              <w:rPr>
                <w:lang w:val="en-CA"/>
              </w:rPr>
              <w:t xml:space="preserve">n </w:t>
            </w:r>
            <w:r>
              <w:rPr>
                <w:lang w:val="en-CA"/>
              </w:rPr>
              <w:t xml:space="preserve">10% of </w:t>
            </w:r>
            <w:r w:rsidRPr="000E5CF0">
              <w:rPr>
                <w:lang w:val="en-CA"/>
              </w:rPr>
              <w:t>the size of the original</w:t>
            </w:r>
            <w:r>
              <w:rPr>
                <w:lang w:val="en-CA"/>
              </w:rPr>
              <w:t xml:space="preserve"> (partial)</w:t>
            </w:r>
            <w:r w:rsidRPr="000E5CF0">
              <w:rPr>
                <w:lang w:val="en-CA"/>
              </w:rPr>
              <w:t xml:space="preserve"> network.</w:t>
            </w:r>
          </w:p>
        </w:tc>
        <w:tc>
          <w:tcPr>
            <w:tcW w:w="3101" w:type="dxa"/>
            <w:shd w:val="clear" w:color="auto" w:fill="auto"/>
          </w:tcPr>
          <w:p w14:paraId="6E6EEEE8" w14:textId="77777777" w:rsidR="00955EA7" w:rsidRPr="003A66E8" w:rsidRDefault="00955EA7" w:rsidP="00747436">
            <w:pPr>
              <w:jc w:val="left"/>
              <w:rPr>
                <w:lang w:val="en-GB"/>
              </w:rPr>
            </w:pPr>
            <w:r w:rsidRPr="00007490">
              <w:rPr>
                <w:lang w:val="en-CA"/>
              </w:rPr>
              <w:t>Measured as described in the evaluation framework.</w:t>
            </w:r>
          </w:p>
        </w:tc>
      </w:tr>
      <w:tr w:rsidR="00955EA7" w:rsidRPr="00742D6F" w14:paraId="56046F82" w14:textId="77777777" w:rsidTr="00747436">
        <w:trPr>
          <w:trHeight w:val="73"/>
          <w:tblHeader/>
        </w:trPr>
        <w:tc>
          <w:tcPr>
            <w:tcW w:w="2093" w:type="dxa"/>
            <w:shd w:val="clear" w:color="auto" w:fill="auto"/>
          </w:tcPr>
          <w:p w14:paraId="3D105EF9" w14:textId="77777777" w:rsidR="00955EA7" w:rsidRPr="000E5CF0" w:rsidRDefault="00955EA7" w:rsidP="00747436">
            <w:pPr>
              <w:jc w:val="left"/>
              <w:rPr>
                <w:lang w:val="en-CA"/>
              </w:rPr>
            </w:pPr>
            <w:r>
              <w:rPr>
                <w:lang w:val="en-CA"/>
              </w:rPr>
              <w:t>E</w:t>
            </w:r>
            <w:r w:rsidRPr="00F9023C">
              <w:rPr>
                <w:lang w:val="en-CA"/>
              </w:rPr>
              <w:t xml:space="preserve">fficient incremental representation of </w:t>
            </w:r>
            <w:r>
              <w:rPr>
                <w:lang w:val="en-CA"/>
              </w:rPr>
              <w:t>neural networks.</w:t>
            </w:r>
          </w:p>
        </w:tc>
        <w:tc>
          <w:tcPr>
            <w:tcW w:w="4394" w:type="dxa"/>
            <w:shd w:val="clear" w:color="auto" w:fill="auto"/>
          </w:tcPr>
          <w:p w14:paraId="38185AB6" w14:textId="77777777" w:rsidR="00955EA7" w:rsidRPr="00954F07" w:rsidRDefault="00955EA7" w:rsidP="00747436">
            <w:pPr>
              <w:rPr>
                <w:lang w:val="en-CA"/>
              </w:rPr>
            </w:pPr>
            <w:r w:rsidRPr="00954F07">
              <w:rPr>
                <w:lang w:val="en-CA"/>
              </w:rPr>
              <w:t xml:space="preserve">The </w:t>
            </w:r>
            <w:r>
              <w:rPr>
                <w:lang w:val="en-CA"/>
              </w:rPr>
              <w:t>compressed representation</w:t>
            </w:r>
            <w:r w:rsidRPr="00954F07">
              <w:rPr>
                <w:lang w:val="en-CA"/>
              </w:rPr>
              <w:t xml:space="preserve"> shall allow updates of networks with the following characteristics:</w:t>
            </w:r>
          </w:p>
          <w:p w14:paraId="195CD34F" w14:textId="77777777" w:rsidR="00955EA7" w:rsidRPr="00954F07" w:rsidRDefault="00955EA7" w:rsidP="00955EA7">
            <w:pPr>
              <w:pStyle w:val="ListParagraph"/>
              <w:numPr>
                <w:ilvl w:val="0"/>
                <w:numId w:val="17"/>
              </w:numPr>
              <w:rPr>
                <w:lang w:val="en-CA"/>
              </w:rPr>
            </w:pPr>
            <w:r w:rsidRPr="00954F07">
              <w:rPr>
                <w:lang w:val="en-CA"/>
              </w:rPr>
              <w:t xml:space="preserve">Updates of some or all </w:t>
            </w:r>
            <w:r>
              <w:rPr>
                <w:lang w:val="en-CA"/>
              </w:rPr>
              <w:t>parameters</w:t>
            </w:r>
            <w:r w:rsidRPr="00954F07">
              <w:rPr>
                <w:lang w:val="en-CA"/>
              </w:rPr>
              <w:t xml:space="preserve"> of a network without structure changes</w:t>
            </w:r>
            <w:r>
              <w:rPr>
                <w:lang w:val="en-CA"/>
              </w:rPr>
              <w:t xml:space="preserve"> (e.g. after (partial) retraining or transfer learning)</w:t>
            </w:r>
          </w:p>
          <w:p w14:paraId="1923335A" w14:textId="77777777" w:rsidR="00955EA7" w:rsidRPr="00954F07" w:rsidRDefault="00955EA7" w:rsidP="00955EA7">
            <w:pPr>
              <w:pStyle w:val="ListParagraph"/>
              <w:numPr>
                <w:ilvl w:val="0"/>
                <w:numId w:val="17"/>
              </w:numPr>
              <w:rPr>
                <w:lang w:val="en-CA"/>
              </w:rPr>
            </w:pPr>
            <w:r w:rsidRPr="00954F07">
              <w:rPr>
                <w:lang w:val="en-CA"/>
              </w:rPr>
              <w:t>Updates of networks adding weights for new neurons/layers.</w:t>
            </w:r>
          </w:p>
          <w:p w14:paraId="7675B944" w14:textId="77777777" w:rsidR="00955EA7" w:rsidRPr="00954F07" w:rsidRDefault="00955EA7" w:rsidP="00955EA7">
            <w:pPr>
              <w:pStyle w:val="ListParagraph"/>
              <w:numPr>
                <w:ilvl w:val="0"/>
                <w:numId w:val="17"/>
              </w:numPr>
              <w:rPr>
                <w:lang w:val="en-CA"/>
              </w:rPr>
            </w:pPr>
            <w:r>
              <w:rPr>
                <w:lang w:val="en-CA"/>
              </w:rPr>
              <w:t>Combinations of these two cases.</w:t>
            </w:r>
          </w:p>
        </w:tc>
        <w:tc>
          <w:tcPr>
            <w:tcW w:w="3101" w:type="dxa"/>
            <w:shd w:val="clear" w:color="auto" w:fill="auto"/>
          </w:tcPr>
          <w:p w14:paraId="1D51610A" w14:textId="77777777" w:rsidR="00955EA7" w:rsidRPr="00007490" w:rsidRDefault="00955EA7" w:rsidP="00747436">
            <w:pPr>
              <w:jc w:val="left"/>
              <w:rPr>
                <w:lang w:val="en-CA"/>
              </w:rPr>
            </w:pPr>
            <w:r>
              <w:rPr>
                <w:lang w:val="en-CA"/>
              </w:rPr>
              <w:t>Tested</w:t>
            </w:r>
            <w:r w:rsidRPr="00007490">
              <w:rPr>
                <w:lang w:val="en-CA"/>
              </w:rPr>
              <w:t xml:space="preserve"> as described in the evaluation framework.</w:t>
            </w:r>
          </w:p>
        </w:tc>
      </w:tr>
      <w:tr w:rsidR="00955EA7" w:rsidRPr="00742D6F" w14:paraId="1F88759C" w14:textId="77777777" w:rsidTr="00747436">
        <w:trPr>
          <w:trHeight w:val="73"/>
          <w:tblHeader/>
        </w:trPr>
        <w:tc>
          <w:tcPr>
            <w:tcW w:w="2093" w:type="dxa"/>
            <w:shd w:val="clear" w:color="auto" w:fill="auto"/>
          </w:tcPr>
          <w:p w14:paraId="0336B4E2" w14:textId="77777777" w:rsidR="00955EA7" w:rsidRPr="000E5CF0" w:rsidRDefault="00955EA7" w:rsidP="00747436">
            <w:pPr>
              <w:jc w:val="left"/>
              <w:rPr>
                <w:lang w:val="en-CA"/>
              </w:rPr>
            </w:pPr>
            <w:r>
              <w:rPr>
                <w:lang w:val="en-CA"/>
              </w:rPr>
              <w:t>Support updates for s</w:t>
            </w:r>
            <w:r w:rsidRPr="00954F07">
              <w:rPr>
                <w:lang w:val="en-CA"/>
              </w:rPr>
              <w:t>calable compression</w:t>
            </w:r>
            <w:r>
              <w:rPr>
                <w:lang w:val="en-CA"/>
              </w:rPr>
              <w:t>.</w:t>
            </w:r>
          </w:p>
        </w:tc>
        <w:tc>
          <w:tcPr>
            <w:tcW w:w="4394" w:type="dxa"/>
            <w:shd w:val="clear" w:color="auto" w:fill="auto"/>
          </w:tcPr>
          <w:p w14:paraId="64C5EFBB" w14:textId="77777777" w:rsidR="00955EA7" w:rsidRPr="000E5CF0" w:rsidRDefault="00955EA7" w:rsidP="00747436">
            <w:pPr>
              <w:rPr>
                <w:lang w:val="en-CA"/>
              </w:rPr>
            </w:pPr>
            <w:r>
              <w:rPr>
                <w:lang w:val="en-CA"/>
              </w:rPr>
              <w:t xml:space="preserve">The compressed representation shall allow updates of networks that provide higher precision versions of some or all parameters. </w:t>
            </w:r>
          </w:p>
        </w:tc>
        <w:tc>
          <w:tcPr>
            <w:tcW w:w="3101" w:type="dxa"/>
            <w:shd w:val="clear" w:color="auto" w:fill="auto"/>
          </w:tcPr>
          <w:p w14:paraId="188ACA88" w14:textId="04B1C252" w:rsidR="00955EA7" w:rsidRPr="00007490" w:rsidRDefault="00D8474B" w:rsidP="00747436">
            <w:pPr>
              <w:jc w:val="left"/>
              <w:rPr>
                <w:lang w:val="en-CA"/>
              </w:rPr>
            </w:pPr>
            <w:ins w:id="247" w:author="m55577" w:date="2020-10-15T07:28:00Z">
              <w:r w:rsidRPr="003A66E8">
                <w:rPr>
                  <w:lang w:val="en-GB"/>
                </w:rPr>
                <w:t>Y/N</w:t>
              </w:r>
            </w:ins>
          </w:p>
        </w:tc>
      </w:tr>
      <w:tr w:rsidR="00955EA7" w:rsidRPr="00742D6F" w14:paraId="5323FDEF" w14:textId="77777777" w:rsidTr="00747436">
        <w:trPr>
          <w:trHeight w:val="73"/>
          <w:tblHeader/>
        </w:trPr>
        <w:tc>
          <w:tcPr>
            <w:tcW w:w="2093" w:type="dxa"/>
            <w:shd w:val="clear" w:color="auto" w:fill="auto"/>
          </w:tcPr>
          <w:p w14:paraId="5114AFF9" w14:textId="77777777" w:rsidR="00955EA7" w:rsidRPr="00742D6F" w:rsidRDefault="00955EA7" w:rsidP="00747436">
            <w:pPr>
              <w:jc w:val="left"/>
              <w:rPr>
                <w:b/>
                <w:lang w:val="en-GB"/>
              </w:rPr>
            </w:pPr>
            <w:r w:rsidRPr="000E5CF0">
              <w:rPr>
                <w:lang w:val="en-CA"/>
              </w:rPr>
              <w:t>Support representation of different types of artificial neural networks</w:t>
            </w:r>
          </w:p>
        </w:tc>
        <w:tc>
          <w:tcPr>
            <w:tcW w:w="4394" w:type="dxa"/>
            <w:shd w:val="clear" w:color="auto" w:fill="auto"/>
          </w:tcPr>
          <w:p w14:paraId="21AFB62E" w14:textId="77777777" w:rsidR="00955EA7" w:rsidRPr="00742D6F" w:rsidRDefault="00955EA7" w:rsidP="00747436">
            <w:pPr>
              <w:rPr>
                <w:b/>
                <w:lang w:val="en-GB"/>
              </w:rPr>
            </w:pPr>
            <w:r>
              <w:rPr>
                <w:lang w:val="en-CA"/>
              </w:rPr>
              <w:t>The compression method shall be applicable to any type/architecture of neural network, and not specific to particular types (e.g., CNNs).</w:t>
            </w:r>
          </w:p>
        </w:tc>
        <w:tc>
          <w:tcPr>
            <w:tcW w:w="3101" w:type="dxa"/>
            <w:shd w:val="clear" w:color="auto" w:fill="auto"/>
          </w:tcPr>
          <w:p w14:paraId="6CECCA91" w14:textId="77777777" w:rsidR="00955EA7" w:rsidRPr="003A66E8" w:rsidRDefault="00955EA7" w:rsidP="00747436">
            <w:pPr>
              <w:jc w:val="left"/>
              <w:rPr>
                <w:lang w:val="en-GB"/>
              </w:rPr>
            </w:pPr>
            <w:r w:rsidRPr="003A66E8">
              <w:rPr>
                <w:lang w:val="en-GB"/>
              </w:rPr>
              <w:t xml:space="preserve">Supported types or </w:t>
            </w:r>
            <w:r w:rsidRPr="00007490">
              <w:rPr>
                <w:lang w:val="en-GB"/>
              </w:rPr>
              <w:t xml:space="preserve">any </w:t>
            </w:r>
            <w:r w:rsidRPr="003A66E8">
              <w:rPr>
                <w:lang w:val="en-GB"/>
              </w:rPr>
              <w:t>limitations to be described.</w:t>
            </w:r>
          </w:p>
        </w:tc>
      </w:tr>
      <w:tr w:rsidR="00955EA7" w:rsidRPr="00742D6F" w14:paraId="022B9667" w14:textId="77777777" w:rsidTr="00747436">
        <w:trPr>
          <w:trHeight w:val="73"/>
          <w:tblHeader/>
        </w:trPr>
        <w:tc>
          <w:tcPr>
            <w:tcW w:w="2093" w:type="dxa"/>
            <w:shd w:val="clear" w:color="auto" w:fill="auto"/>
          </w:tcPr>
          <w:p w14:paraId="26D18AF9" w14:textId="77777777" w:rsidR="00955EA7" w:rsidRPr="00742D6F" w:rsidRDefault="00955EA7" w:rsidP="00747436">
            <w:pPr>
              <w:jc w:val="left"/>
              <w:rPr>
                <w:b/>
                <w:lang w:val="en-GB"/>
              </w:rPr>
            </w:pPr>
            <w:r>
              <w:rPr>
                <w:lang w:val="en-CA"/>
              </w:rPr>
              <w:t>Self-contained representation of parameters and weights</w:t>
            </w:r>
          </w:p>
        </w:tc>
        <w:tc>
          <w:tcPr>
            <w:tcW w:w="4394" w:type="dxa"/>
            <w:shd w:val="clear" w:color="auto" w:fill="auto"/>
          </w:tcPr>
          <w:p w14:paraId="4FCD416E" w14:textId="77777777" w:rsidR="00955EA7" w:rsidRPr="00742D6F" w:rsidRDefault="00955EA7" w:rsidP="00747436">
            <w:pPr>
              <w:rPr>
                <w:b/>
                <w:lang w:val="en-GB"/>
              </w:rPr>
            </w:pPr>
            <w:r>
              <w:rPr>
                <w:lang w:val="en-CA"/>
              </w:rPr>
              <w:t>The representation of the compressed neural network update, together with the representation of the network to be updated, shall contain all required information for decoding the parameters and weights (i.e., not require external information for their interpretation).</w:t>
            </w:r>
          </w:p>
        </w:tc>
        <w:tc>
          <w:tcPr>
            <w:tcW w:w="3101" w:type="dxa"/>
            <w:shd w:val="clear" w:color="auto" w:fill="auto"/>
          </w:tcPr>
          <w:p w14:paraId="10540409" w14:textId="77777777" w:rsidR="00955EA7" w:rsidRPr="003A66E8" w:rsidRDefault="00955EA7" w:rsidP="00747436">
            <w:pPr>
              <w:jc w:val="left"/>
              <w:rPr>
                <w:lang w:val="en-GB"/>
              </w:rPr>
            </w:pPr>
            <w:r w:rsidRPr="003A66E8">
              <w:rPr>
                <w:lang w:val="en-GB"/>
              </w:rPr>
              <w:t>Y/N</w:t>
            </w:r>
          </w:p>
        </w:tc>
      </w:tr>
      <w:tr w:rsidR="00955EA7" w:rsidRPr="00742D6F" w14:paraId="38D9E5C9" w14:textId="77777777" w:rsidTr="00747436">
        <w:trPr>
          <w:trHeight w:val="73"/>
          <w:tblHeader/>
        </w:trPr>
        <w:tc>
          <w:tcPr>
            <w:tcW w:w="2093" w:type="dxa"/>
            <w:shd w:val="clear" w:color="auto" w:fill="auto"/>
          </w:tcPr>
          <w:p w14:paraId="5D35ABAF" w14:textId="77777777" w:rsidR="00955EA7" w:rsidRPr="00742D6F" w:rsidRDefault="00955EA7" w:rsidP="00747436">
            <w:pPr>
              <w:jc w:val="left"/>
              <w:rPr>
                <w:b/>
                <w:lang w:val="en-GB"/>
              </w:rPr>
            </w:pPr>
            <w:r>
              <w:rPr>
                <w:lang w:val="en-CA"/>
              </w:rPr>
              <w:lastRenderedPageBreak/>
              <w:t>P</w:t>
            </w:r>
            <w:r w:rsidRPr="000E5CF0">
              <w:rPr>
                <w:lang w:val="en-CA"/>
              </w:rPr>
              <w:t xml:space="preserve">erformance of </w:t>
            </w:r>
            <w:r>
              <w:rPr>
                <w:lang w:val="en-CA"/>
              </w:rPr>
              <w:t>reconstructed</w:t>
            </w:r>
            <w:r w:rsidRPr="000E5CF0">
              <w:rPr>
                <w:lang w:val="en-CA"/>
              </w:rPr>
              <w:t xml:space="preserve"> </w:t>
            </w:r>
            <w:r>
              <w:rPr>
                <w:lang w:val="en-CA"/>
              </w:rPr>
              <w:t xml:space="preserve">updated </w:t>
            </w:r>
            <w:r w:rsidRPr="000E5CF0">
              <w:rPr>
                <w:lang w:val="en-CA"/>
              </w:rPr>
              <w:t xml:space="preserve">network </w:t>
            </w:r>
            <w:r>
              <w:rPr>
                <w:lang w:val="en-CA"/>
              </w:rPr>
              <w:t>c</w:t>
            </w:r>
            <w:r w:rsidRPr="000E5CF0">
              <w:rPr>
                <w:lang w:val="en-CA"/>
              </w:rPr>
              <w:t xml:space="preserve">omparable </w:t>
            </w:r>
            <w:r>
              <w:rPr>
                <w:lang w:val="en-CA"/>
              </w:rPr>
              <w:t>to</w:t>
            </w:r>
            <w:r w:rsidRPr="000E5CF0">
              <w:rPr>
                <w:lang w:val="en-CA"/>
              </w:rPr>
              <w:t xml:space="preserve"> original network</w:t>
            </w:r>
          </w:p>
        </w:tc>
        <w:tc>
          <w:tcPr>
            <w:tcW w:w="4394" w:type="dxa"/>
            <w:shd w:val="clear" w:color="auto" w:fill="auto"/>
          </w:tcPr>
          <w:p w14:paraId="6F08303D" w14:textId="77777777" w:rsidR="00955EA7" w:rsidRDefault="00955EA7" w:rsidP="00747436">
            <w:pPr>
              <w:jc w:val="left"/>
              <w:rPr>
                <w:lang w:val="en-CA"/>
              </w:rPr>
            </w:pPr>
            <w:r>
              <w:rPr>
                <w:lang w:val="en-CA"/>
              </w:rPr>
              <w:t>The use of the reconstructed network after decoding and applying the update to the network to be updated shall result in a performance comparable to the original uncompressed network in the specified applications.</w:t>
            </w:r>
          </w:p>
          <w:p w14:paraId="282F98EF" w14:textId="77777777" w:rsidR="00955EA7" w:rsidRPr="00742D6F" w:rsidRDefault="00955EA7" w:rsidP="00747436">
            <w:pPr>
              <w:rPr>
                <w:b/>
                <w:lang w:val="en-GB"/>
              </w:rPr>
            </w:pPr>
          </w:p>
        </w:tc>
        <w:tc>
          <w:tcPr>
            <w:tcW w:w="3101" w:type="dxa"/>
            <w:shd w:val="clear" w:color="auto" w:fill="auto"/>
          </w:tcPr>
          <w:p w14:paraId="450ADD91" w14:textId="77777777" w:rsidR="00955EA7" w:rsidRPr="00007490" w:rsidRDefault="00955EA7" w:rsidP="00747436">
            <w:pPr>
              <w:jc w:val="left"/>
              <w:rPr>
                <w:lang w:val="en-CA"/>
              </w:rPr>
            </w:pPr>
            <w:r w:rsidRPr="00007490">
              <w:rPr>
                <w:lang w:val="en-CA"/>
              </w:rPr>
              <w:t>Measured as described in the evaluation framework.</w:t>
            </w:r>
          </w:p>
          <w:p w14:paraId="4CE2EE39" w14:textId="77777777" w:rsidR="00955EA7" w:rsidRPr="003A66E8" w:rsidRDefault="00955EA7" w:rsidP="00747436">
            <w:pPr>
              <w:jc w:val="left"/>
              <w:rPr>
                <w:lang w:val="en-GB"/>
              </w:rPr>
            </w:pPr>
            <w:r w:rsidRPr="00007490">
              <w:rPr>
                <w:lang w:val="en-CA"/>
              </w:rPr>
              <w:t>The best performance achievable with a particular method should be reported. If the proposed method supports lossy compression, additional working points trading performance against compression efficiency should be reported.</w:t>
            </w:r>
          </w:p>
        </w:tc>
      </w:tr>
      <w:tr w:rsidR="00955EA7" w:rsidRPr="00742D6F" w14:paraId="4ADC4058" w14:textId="77777777" w:rsidTr="00747436">
        <w:trPr>
          <w:trHeight w:val="73"/>
          <w:tblHeader/>
        </w:trPr>
        <w:tc>
          <w:tcPr>
            <w:tcW w:w="2093" w:type="dxa"/>
            <w:shd w:val="clear" w:color="auto" w:fill="auto"/>
          </w:tcPr>
          <w:p w14:paraId="1A512B23" w14:textId="77777777" w:rsidR="00955EA7" w:rsidRPr="00742D6F" w:rsidRDefault="00955EA7" w:rsidP="00747436">
            <w:pPr>
              <w:jc w:val="left"/>
              <w:rPr>
                <w:b/>
                <w:lang w:val="en-GB"/>
              </w:rPr>
            </w:pPr>
            <w:r>
              <w:rPr>
                <w:lang w:val="en-CA"/>
              </w:rPr>
              <w:t>Use of additional training data</w:t>
            </w:r>
          </w:p>
        </w:tc>
        <w:tc>
          <w:tcPr>
            <w:tcW w:w="4394" w:type="dxa"/>
            <w:shd w:val="clear" w:color="auto" w:fill="auto"/>
          </w:tcPr>
          <w:p w14:paraId="36F08C65" w14:textId="77777777" w:rsidR="00955EA7" w:rsidRPr="00742D6F" w:rsidRDefault="00955EA7" w:rsidP="00747436">
            <w:pPr>
              <w:rPr>
                <w:b/>
                <w:lang w:val="en-GB"/>
              </w:rPr>
            </w:pPr>
            <w:r>
              <w:rPr>
                <w:lang w:val="en-CA"/>
              </w:rPr>
              <w:t>It must be described whether the method uses (optional) retraining or fine-tuning, and which type and amount of data is required.</w:t>
            </w:r>
          </w:p>
        </w:tc>
        <w:tc>
          <w:tcPr>
            <w:tcW w:w="3101" w:type="dxa"/>
            <w:shd w:val="clear" w:color="auto" w:fill="auto"/>
          </w:tcPr>
          <w:p w14:paraId="4546DEC0" w14:textId="77777777" w:rsidR="00955EA7" w:rsidRPr="003A66E8" w:rsidRDefault="00955EA7" w:rsidP="00747436">
            <w:pPr>
              <w:jc w:val="left"/>
              <w:rPr>
                <w:lang w:val="en-GB"/>
              </w:rPr>
            </w:pPr>
            <w:r>
              <w:rPr>
                <w:lang w:val="en-GB"/>
              </w:rPr>
              <w:t>Steps for which training data is used (if applicable), indication whether training is required or optional</w:t>
            </w:r>
          </w:p>
        </w:tc>
      </w:tr>
      <w:tr w:rsidR="00955EA7" w:rsidRPr="00742D6F" w14:paraId="3490DC18" w14:textId="77777777" w:rsidTr="00747436">
        <w:trPr>
          <w:trHeight w:val="73"/>
          <w:tblHeader/>
        </w:trPr>
        <w:tc>
          <w:tcPr>
            <w:tcW w:w="2093" w:type="dxa"/>
            <w:shd w:val="clear" w:color="auto" w:fill="auto"/>
          </w:tcPr>
          <w:p w14:paraId="7E9D4C94" w14:textId="77777777" w:rsidR="00955EA7" w:rsidRPr="00742D6F" w:rsidRDefault="00955EA7" w:rsidP="00747436">
            <w:pPr>
              <w:jc w:val="left"/>
              <w:rPr>
                <w:b/>
                <w:lang w:val="en-GB"/>
              </w:rPr>
            </w:pPr>
            <w:r w:rsidRPr="000E5CF0">
              <w:rPr>
                <w:lang w:val="en-CA"/>
              </w:rPr>
              <w:t>Low computational complexity</w:t>
            </w:r>
            <w:r>
              <w:rPr>
                <w:lang w:val="en-CA"/>
              </w:rPr>
              <w:t xml:space="preserve"> and memory consumption of</w:t>
            </w:r>
            <w:r w:rsidRPr="000E5CF0">
              <w:rPr>
                <w:lang w:val="en-CA"/>
              </w:rPr>
              <w:t xml:space="preserve"> decoding</w:t>
            </w:r>
          </w:p>
        </w:tc>
        <w:tc>
          <w:tcPr>
            <w:tcW w:w="4394" w:type="dxa"/>
            <w:shd w:val="clear" w:color="auto" w:fill="auto"/>
          </w:tcPr>
          <w:p w14:paraId="738FB715" w14:textId="77777777" w:rsidR="00955EA7" w:rsidRPr="00742D6F" w:rsidRDefault="00955EA7" w:rsidP="00747436">
            <w:pPr>
              <w:rPr>
                <w:b/>
                <w:lang w:val="en-GB"/>
              </w:rPr>
            </w:pPr>
            <w:r>
              <w:rPr>
                <w:lang w:val="en-CA"/>
              </w:rPr>
              <w:t>The computational complexity and memory consumption of the decoding process needs to be suitable to support use on devices with limited capabilities (e.g., mobile phones, smart cameras).</w:t>
            </w:r>
          </w:p>
        </w:tc>
        <w:tc>
          <w:tcPr>
            <w:tcW w:w="3101" w:type="dxa"/>
            <w:shd w:val="clear" w:color="auto" w:fill="auto"/>
          </w:tcPr>
          <w:p w14:paraId="6B6FA16E" w14:textId="77777777" w:rsidR="00955EA7" w:rsidRPr="003A66E8" w:rsidRDefault="00955EA7" w:rsidP="00747436">
            <w:pPr>
              <w:jc w:val="left"/>
              <w:rPr>
                <w:lang w:val="en-CA"/>
              </w:rPr>
            </w:pPr>
            <w:r w:rsidRPr="00007490">
              <w:rPr>
                <w:lang w:val="en-CA"/>
              </w:rPr>
              <w:t>Measured as described in the evaluation framework.</w:t>
            </w:r>
            <w:r>
              <w:rPr>
                <w:lang w:val="en-CA"/>
              </w:rPr>
              <w:t xml:space="preserve"> It shall be reported, whether layers of the network can be decoded independently.</w:t>
            </w:r>
          </w:p>
        </w:tc>
      </w:tr>
    </w:tbl>
    <w:p w14:paraId="3458442F" w14:textId="77777777" w:rsidR="00955EA7" w:rsidRPr="00CB190B" w:rsidRDefault="00955EA7" w:rsidP="00955EA7"/>
    <w:p w14:paraId="3B4B79E7" w14:textId="77777777" w:rsidR="008252ED" w:rsidRPr="00955EA7" w:rsidRDefault="008252ED" w:rsidP="008252ED"/>
    <w:sectPr w:rsidR="008252ED" w:rsidRPr="00955EA7" w:rsidSect="008B088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9CEB0" w14:textId="77777777" w:rsidR="00040E4A" w:rsidRDefault="00040E4A" w:rsidP="00186E3B">
      <w:r>
        <w:separator/>
      </w:r>
    </w:p>
  </w:endnote>
  <w:endnote w:type="continuationSeparator" w:id="0">
    <w:p w14:paraId="1605E014" w14:textId="77777777" w:rsidR="00040E4A" w:rsidRDefault="00040E4A" w:rsidP="0018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Mono">
    <w:altName w:val="Courier New"/>
    <w:panose1 w:val="020B0604020202020204"/>
    <w:charset w:val="01"/>
    <w:family w:val="roman"/>
    <w:pitch w:val="variable"/>
  </w:font>
  <w:font w:name="DejaVu Sans Mono">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AE4D4" w14:textId="77777777" w:rsidR="00040E4A" w:rsidRDefault="00040E4A" w:rsidP="00186E3B">
      <w:r>
        <w:separator/>
      </w:r>
    </w:p>
  </w:footnote>
  <w:footnote w:type="continuationSeparator" w:id="0">
    <w:p w14:paraId="307350A7" w14:textId="77777777" w:rsidR="00040E4A" w:rsidRDefault="00040E4A" w:rsidP="00186E3B">
      <w:r>
        <w:continuationSeparator/>
      </w:r>
    </w:p>
  </w:footnote>
  <w:footnote w:id="1">
    <w:p w14:paraId="393C9325" w14:textId="77777777" w:rsidR="00955EA7" w:rsidRPr="00DC3CCE" w:rsidRDefault="00955EA7" w:rsidP="00955EA7">
      <w:pPr>
        <w:pStyle w:val="FootnoteText"/>
        <w:rPr>
          <w:rFonts w:ascii="Times New Roman" w:hAnsi="Times New Roman"/>
        </w:rPr>
      </w:pPr>
      <w:r w:rsidRPr="00DC3CCE">
        <w:rPr>
          <w:rStyle w:val="FootnoteReference"/>
          <w:rFonts w:ascii="Times New Roman" w:hAnsi="Times New Roman"/>
        </w:rPr>
        <w:footnoteRef/>
      </w:r>
      <w:r w:rsidRPr="00DC3CCE">
        <w:rPr>
          <w:rFonts w:ascii="Times New Roman" w:hAnsi="Times New Roman"/>
        </w:rPr>
        <w:t xml:space="preserve"> Depending on the compression methods applied, the compressed network may not be directly usable for inference, but decompression must be applied in order to obtain a reconstructed network, that is used for inference.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45F9B"/>
    <w:multiLevelType w:val="hybridMultilevel"/>
    <w:tmpl w:val="14C2C7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6ED2A46"/>
    <w:multiLevelType w:val="hybridMultilevel"/>
    <w:tmpl w:val="13D4F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B79F6"/>
    <w:multiLevelType w:val="hybridMultilevel"/>
    <w:tmpl w:val="3AECE36E"/>
    <w:styleLink w:val="Bullet"/>
    <w:lvl w:ilvl="0" w:tplc="7DC8E6F0">
      <w:start w:val="1"/>
      <w:numFmt w:val="bullet"/>
      <w:lvlText w:val="•"/>
      <w:lvlJc w:val="left"/>
      <w:pPr>
        <w:ind w:left="800" w:hanging="400"/>
      </w:pPr>
      <w:rPr>
        <w:rFonts w:ascii="Batang" w:eastAsia="Batang" w:hAnsi="Batang"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 w15:restartNumberingAfterBreak="0">
    <w:nsid w:val="22AF5A37"/>
    <w:multiLevelType w:val="hybridMultilevel"/>
    <w:tmpl w:val="67B874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7655B0"/>
    <w:multiLevelType w:val="hybridMultilevel"/>
    <w:tmpl w:val="062C3D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CF5691C"/>
    <w:multiLevelType w:val="hybridMultilevel"/>
    <w:tmpl w:val="6CCAFE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6DF28A0"/>
    <w:multiLevelType w:val="hybridMultilevel"/>
    <w:tmpl w:val="5B08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5390"/>
    <w:multiLevelType w:val="hybridMultilevel"/>
    <w:tmpl w:val="A7B40F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9" w15:restartNumberingAfterBreak="0">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6C611A7D"/>
    <w:multiLevelType w:val="hybridMultilevel"/>
    <w:tmpl w:val="D74CFB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75A34068"/>
    <w:multiLevelType w:val="multilevel"/>
    <w:tmpl w:val="15A810C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3"/>
  </w:num>
  <w:num w:numId="4">
    <w:abstractNumId w:val="2"/>
  </w:num>
  <w:num w:numId="5">
    <w:abstractNumId w:val="6"/>
  </w:num>
  <w:num w:numId="6">
    <w:abstractNumId w:val="9"/>
  </w:num>
  <w:num w:numId="7">
    <w:abstractNumId w:val="10"/>
  </w:num>
  <w:num w:numId="8">
    <w:abstractNumId w:val="4"/>
  </w:num>
  <w:num w:numId="9">
    <w:abstractNumId w:val="11"/>
  </w:num>
  <w:num w:numId="10">
    <w:abstractNumId w:val="14"/>
  </w:num>
  <w:num w:numId="11">
    <w:abstractNumId w:val="1"/>
  </w:num>
  <w:num w:numId="12">
    <w:abstractNumId w:val="3"/>
  </w:num>
  <w:num w:numId="13">
    <w:abstractNumId w:val="7"/>
  </w:num>
  <w:num w:numId="14">
    <w:abstractNumId w:val="8"/>
  </w:num>
  <w:num w:numId="15">
    <w:abstractNumId w:val="5"/>
  </w:num>
  <w:num w:numId="16">
    <w:abstractNumId w:val="12"/>
  </w:num>
  <w:num w:numId="17">
    <w:abstractNumId w:val="0"/>
  </w:num>
  <w:num w:numId="18">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55577">
    <w15:presenceInfo w15:providerId="None" w15:userId="m55577"/>
  </w15:person>
  <w15:person w15:author="Bailer, Werner">
    <w15:presenceInfo w15:providerId="None" w15:userId="Bailer, Werner"/>
  </w15:person>
  <w15:person w15:author="Curcio, Igor (Nokia - FI/Tampere)">
    <w15:presenceInfo w15:providerId="AD" w15:userId="S::igor.curcio@tech.nokia.com::af09ff23-4d0d-4530-80b9-29a362cbfb39"/>
  </w15:person>
  <w15:person w15:author="Bailer, Werner (2020-07-26)">
    <w15:presenceInfo w15:providerId="None" w15:userId="Bailer, Werner (2020-07-26)"/>
  </w15:person>
  <w15:person w15:author="BAW (Fri)">
    <w15:presenceInfo w15:providerId="None" w15:userId="BAW (F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de-AT"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de-DE" w:vendorID="64" w:dllVersion="6" w:nlCheck="1" w:checkStyle="0"/>
  <w:activeWritingStyle w:appName="MSWord" w:lang="de-DE" w:vendorID="64" w:dllVersion="0" w:nlCheck="1" w:checkStyle="0"/>
  <w:activeWritingStyle w:appName="MSWord" w:lang="de-AT" w:vendorID="64" w:dllVersion="0" w:nlCheck="1" w:checkStyle="0"/>
  <w:activeWritingStyle w:appName="MSWord" w:lang="fr-FR" w:vendorID="64" w:dllVersion="0" w:nlCheck="1" w:checkStyle="0"/>
  <w:activeWritingStyle w:appName="MSWord" w:lang="es-ES" w:vendorID="64" w:dllVersion="0" w:nlCheck="1" w:checkStyle="0"/>
  <w:activeWritingStyle w:appName="MSWord" w:lang="en-CA" w:vendorID="64" w:dllVersion="4096" w:nlCheck="1" w:checkStyle="0"/>
  <w:activeWritingStyle w:appName="MSWord" w:lang="de-DE" w:vendorID="64" w:dllVersion="4096" w:nlCheck="1" w:checkStyle="0"/>
  <w:activeWritingStyle w:appName="MSWord" w:lang="de-AT"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n-AU" w:vendorID="64" w:dllVersion="0" w:nlCheck="1" w:checkStyle="0"/>
  <w:activeWritingStyle w:appName="MSWord" w:lang="en-AU" w:vendorID="64" w:dllVersion="4096" w:nlCheck="1" w:checkStyle="0"/>
  <w:proofState w:spelling="clean" w:grammar="clean"/>
  <w:trackRevisions/>
  <w:defaultTabStop w:val="40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5A6"/>
    <w:rsid w:val="000005CD"/>
    <w:rsid w:val="00002158"/>
    <w:rsid w:val="00003527"/>
    <w:rsid w:val="00006217"/>
    <w:rsid w:val="0000741C"/>
    <w:rsid w:val="00010375"/>
    <w:rsid w:val="00010705"/>
    <w:rsid w:val="00011004"/>
    <w:rsid w:val="0001284A"/>
    <w:rsid w:val="000145A5"/>
    <w:rsid w:val="000158A1"/>
    <w:rsid w:val="0001609D"/>
    <w:rsid w:val="00016540"/>
    <w:rsid w:val="00021BEE"/>
    <w:rsid w:val="00022AAD"/>
    <w:rsid w:val="000257BC"/>
    <w:rsid w:val="000262D1"/>
    <w:rsid w:val="00026B4A"/>
    <w:rsid w:val="000275DF"/>
    <w:rsid w:val="000313E0"/>
    <w:rsid w:val="00033032"/>
    <w:rsid w:val="0003357E"/>
    <w:rsid w:val="00040E4A"/>
    <w:rsid w:val="0005116C"/>
    <w:rsid w:val="00053198"/>
    <w:rsid w:val="0005352D"/>
    <w:rsid w:val="0005364C"/>
    <w:rsid w:val="000542C3"/>
    <w:rsid w:val="00054D69"/>
    <w:rsid w:val="0005649F"/>
    <w:rsid w:val="000610B0"/>
    <w:rsid w:val="00062858"/>
    <w:rsid w:val="0006371D"/>
    <w:rsid w:val="0006390F"/>
    <w:rsid w:val="000709B1"/>
    <w:rsid w:val="00070E53"/>
    <w:rsid w:val="000736EC"/>
    <w:rsid w:val="000755F9"/>
    <w:rsid w:val="00077913"/>
    <w:rsid w:val="00077E77"/>
    <w:rsid w:val="00081C1B"/>
    <w:rsid w:val="00081F4A"/>
    <w:rsid w:val="000822FE"/>
    <w:rsid w:val="000828AD"/>
    <w:rsid w:val="000831B4"/>
    <w:rsid w:val="00084653"/>
    <w:rsid w:val="000906BD"/>
    <w:rsid w:val="00091F4E"/>
    <w:rsid w:val="00092A92"/>
    <w:rsid w:val="00094D95"/>
    <w:rsid w:val="00097801"/>
    <w:rsid w:val="00097AE8"/>
    <w:rsid w:val="000A0B1A"/>
    <w:rsid w:val="000A0EFF"/>
    <w:rsid w:val="000A1317"/>
    <w:rsid w:val="000A200C"/>
    <w:rsid w:val="000A3399"/>
    <w:rsid w:val="000A466F"/>
    <w:rsid w:val="000A58D2"/>
    <w:rsid w:val="000A62F3"/>
    <w:rsid w:val="000B079A"/>
    <w:rsid w:val="000B0810"/>
    <w:rsid w:val="000B2AE8"/>
    <w:rsid w:val="000B40AB"/>
    <w:rsid w:val="000B4493"/>
    <w:rsid w:val="000B6B17"/>
    <w:rsid w:val="000B6B45"/>
    <w:rsid w:val="000C0C5B"/>
    <w:rsid w:val="000C1D68"/>
    <w:rsid w:val="000C3F5D"/>
    <w:rsid w:val="000C41DE"/>
    <w:rsid w:val="000C68D0"/>
    <w:rsid w:val="000D0E9A"/>
    <w:rsid w:val="000D161E"/>
    <w:rsid w:val="000D3A98"/>
    <w:rsid w:val="000D4415"/>
    <w:rsid w:val="000D57D5"/>
    <w:rsid w:val="000E02AE"/>
    <w:rsid w:val="000E07DE"/>
    <w:rsid w:val="000E0CC5"/>
    <w:rsid w:val="000E399B"/>
    <w:rsid w:val="000E425D"/>
    <w:rsid w:val="000E46AD"/>
    <w:rsid w:val="000E5F65"/>
    <w:rsid w:val="000E5FF7"/>
    <w:rsid w:val="000F138E"/>
    <w:rsid w:val="000F1BF8"/>
    <w:rsid w:val="000F3860"/>
    <w:rsid w:val="000F39F0"/>
    <w:rsid w:val="000F4DF3"/>
    <w:rsid w:val="000F66DD"/>
    <w:rsid w:val="000F72CB"/>
    <w:rsid w:val="00100B92"/>
    <w:rsid w:val="00100BEF"/>
    <w:rsid w:val="0010113B"/>
    <w:rsid w:val="001025FF"/>
    <w:rsid w:val="001040B4"/>
    <w:rsid w:val="001074D0"/>
    <w:rsid w:val="0010754E"/>
    <w:rsid w:val="0011025A"/>
    <w:rsid w:val="00110678"/>
    <w:rsid w:val="00110CF5"/>
    <w:rsid w:val="00110DD3"/>
    <w:rsid w:val="001129C3"/>
    <w:rsid w:val="00112A0D"/>
    <w:rsid w:val="00113CC9"/>
    <w:rsid w:val="00114769"/>
    <w:rsid w:val="0011576E"/>
    <w:rsid w:val="00115F72"/>
    <w:rsid w:val="001161EE"/>
    <w:rsid w:val="00116E9F"/>
    <w:rsid w:val="001170AE"/>
    <w:rsid w:val="00122331"/>
    <w:rsid w:val="001224D3"/>
    <w:rsid w:val="00125BA7"/>
    <w:rsid w:val="001278D6"/>
    <w:rsid w:val="0013026C"/>
    <w:rsid w:val="0013032A"/>
    <w:rsid w:val="00130D96"/>
    <w:rsid w:val="0013193C"/>
    <w:rsid w:val="00135CF0"/>
    <w:rsid w:val="0013730A"/>
    <w:rsid w:val="00142121"/>
    <w:rsid w:val="00142573"/>
    <w:rsid w:val="00144724"/>
    <w:rsid w:val="00146A8A"/>
    <w:rsid w:val="00146FAB"/>
    <w:rsid w:val="00147B26"/>
    <w:rsid w:val="001507D1"/>
    <w:rsid w:val="00151926"/>
    <w:rsid w:val="001547ED"/>
    <w:rsid w:val="0015494A"/>
    <w:rsid w:val="001564E0"/>
    <w:rsid w:val="00160427"/>
    <w:rsid w:val="00162FF7"/>
    <w:rsid w:val="00163193"/>
    <w:rsid w:val="00173B57"/>
    <w:rsid w:val="0017527B"/>
    <w:rsid w:val="001761CF"/>
    <w:rsid w:val="00176E85"/>
    <w:rsid w:val="00176F97"/>
    <w:rsid w:val="00177B90"/>
    <w:rsid w:val="00180229"/>
    <w:rsid w:val="00183C42"/>
    <w:rsid w:val="00184B6A"/>
    <w:rsid w:val="0018519A"/>
    <w:rsid w:val="00186E3B"/>
    <w:rsid w:val="00187BA6"/>
    <w:rsid w:val="001914D1"/>
    <w:rsid w:val="00191831"/>
    <w:rsid w:val="001919FA"/>
    <w:rsid w:val="00196410"/>
    <w:rsid w:val="001A247F"/>
    <w:rsid w:val="001A6180"/>
    <w:rsid w:val="001A6A83"/>
    <w:rsid w:val="001A6DEE"/>
    <w:rsid w:val="001A6EE0"/>
    <w:rsid w:val="001B0F65"/>
    <w:rsid w:val="001B327F"/>
    <w:rsid w:val="001B4A6E"/>
    <w:rsid w:val="001B4CF4"/>
    <w:rsid w:val="001B5BC9"/>
    <w:rsid w:val="001B5E8A"/>
    <w:rsid w:val="001C0800"/>
    <w:rsid w:val="001C4761"/>
    <w:rsid w:val="001C4EC6"/>
    <w:rsid w:val="001C6206"/>
    <w:rsid w:val="001C697D"/>
    <w:rsid w:val="001C783A"/>
    <w:rsid w:val="001C7D23"/>
    <w:rsid w:val="001D130D"/>
    <w:rsid w:val="001D1359"/>
    <w:rsid w:val="001D1A8E"/>
    <w:rsid w:val="001D305A"/>
    <w:rsid w:val="001D3110"/>
    <w:rsid w:val="001D6596"/>
    <w:rsid w:val="001D7BE2"/>
    <w:rsid w:val="001E0C75"/>
    <w:rsid w:val="001E0DDB"/>
    <w:rsid w:val="001E23DB"/>
    <w:rsid w:val="001E29B2"/>
    <w:rsid w:val="001E3869"/>
    <w:rsid w:val="001E4469"/>
    <w:rsid w:val="001E4A94"/>
    <w:rsid w:val="001E4F40"/>
    <w:rsid w:val="001E681C"/>
    <w:rsid w:val="001F1A3D"/>
    <w:rsid w:val="001F358E"/>
    <w:rsid w:val="001F3723"/>
    <w:rsid w:val="001F483B"/>
    <w:rsid w:val="001F719A"/>
    <w:rsid w:val="00201795"/>
    <w:rsid w:val="0020215A"/>
    <w:rsid w:val="00202B9E"/>
    <w:rsid w:val="00203266"/>
    <w:rsid w:val="00203D59"/>
    <w:rsid w:val="00205D48"/>
    <w:rsid w:val="00206195"/>
    <w:rsid w:val="00206BF5"/>
    <w:rsid w:val="002100A0"/>
    <w:rsid w:val="002100C2"/>
    <w:rsid w:val="0021020D"/>
    <w:rsid w:val="002105D9"/>
    <w:rsid w:val="0021150E"/>
    <w:rsid w:val="0021174E"/>
    <w:rsid w:val="00211E29"/>
    <w:rsid w:val="0021262F"/>
    <w:rsid w:val="00212AFC"/>
    <w:rsid w:val="00213691"/>
    <w:rsid w:val="00213AAA"/>
    <w:rsid w:val="002148D7"/>
    <w:rsid w:val="00214C38"/>
    <w:rsid w:val="00214E46"/>
    <w:rsid w:val="00215F60"/>
    <w:rsid w:val="00216F83"/>
    <w:rsid w:val="0022020F"/>
    <w:rsid w:val="00222194"/>
    <w:rsid w:val="002236F6"/>
    <w:rsid w:val="00224200"/>
    <w:rsid w:val="002265B4"/>
    <w:rsid w:val="002303F8"/>
    <w:rsid w:val="002307A7"/>
    <w:rsid w:val="00230F62"/>
    <w:rsid w:val="00231582"/>
    <w:rsid w:val="002319FB"/>
    <w:rsid w:val="00233382"/>
    <w:rsid w:val="00236CB4"/>
    <w:rsid w:val="00240C0F"/>
    <w:rsid w:val="00245089"/>
    <w:rsid w:val="0024654E"/>
    <w:rsid w:val="002507B7"/>
    <w:rsid w:val="002533D9"/>
    <w:rsid w:val="00254F9A"/>
    <w:rsid w:val="002569EF"/>
    <w:rsid w:val="0026067A"/>
    <w:rsid w:val="002632EB"/>
    <w:rsid w:val="00265169"/>
    <w:rsid w:val="00265B88"/>
    <w:rsid w:val="00265F70"/>
    <w:rsid w:val="00266DEA"/>
    <w:rsid w:val="002675E0"/>
    <w:rsid w:val="0027016D"/>
    <w:rsid w:val="00271730"/>
    <w:rsid w:val="00271C88"/>
    <w:rsid w:val="00273813"/>
    <w:rsid w:val="00273C55"/>
    <w:rsid w:val="002818F4"/>
    <w:rsid w:val="00281F45"/>
    <w:rsid w:val="00283B0F"/>
    <w:rsid w:val="00285C7A"/>
    <w:rsid w:val="0028764A"/>
    <w:rsid w:val="0029033E"/>
    <w:rsid w:val="00290ABA"/>
    <w:rsid w:val="002925A8"/>
    <w:rsid w:val="002926B7"/>
    <w:rsid w:val="00297204"/>
    <w:rsid w:val="002A0176"/>
    <w:rsid w:val="002A0C08"/>
    <w:rsid w:val="002A3F4B"/>
    <w:rsid w:val="002A425B"/>
    <w:rsid w:val="002A45D9"/>
    <w:rsid w:val="002A79C8"/>
    <w:rsid w:val="002A7D28"/>
    <w:rsid w:val="002B05BD"/>
    <w:rsid w:val="002B0C34"/>
    <w:rsid w:val="002B4715"/>
    <w:rsid w:val="002B6236"/>
    <w:rsid w:val="002B6994"/>
    <w:rsid w:val="002B6FE0"/>
    <w:rsid w:val="002B7491"/>
    <w:rsid w:val="002C05AA"/>
    <w:rsid w:val="002C1283"/>
    <w:rsid w:val="002C1A6E"/>
    <w:rsid w:val="002C4793"/>
    <w:rsid w:val="002C5374"/>
    <w:rsid w:val="002C7753"/>
    <w:rsid w:val="002C78A1"/>
    <w:rsid w:val="002D26C8"/>
    <w:rsid w:val="002D33DC"/>
    <w:rsid w:val="002D35A5"/>
    <w:rsid w:val="002D41F3"/>
    <w:rsid w:val="002D6A65"/>
    <w:rsid w:val="002D6CA6"/>
    <w:rsid w:val="002D6DDF"/>
    <w:rsid w:val="002D7573"/>
    <w:rsid w:val="002D7D79"/>
    <w:rsid w:val="002D7FCC"/>
    <w:rsid w:val="002E0446"/>
    <w:rsid w:val="002E072E"/>
    <w:rsid w:val="002E30E5"/>
    <w:rsid w:val="002E3726"/>
    <w:rsid w:val="002E3A62"/>
    <w:rsid w:val="002E5C58"/>
    <w:rsid w:val="002F0D5D"/>
    <w:rsid w:val="002F1369"/>
    <w:rsid w:val="002F40C0"/>
    <w:rsid w:val="002F51DC"/>
    <w:rsid w:val="002F55C4"/>
    <w:rsid w:val="002F6F07"/>
    <w:rsid w:val="00300CA9"/>
    <w:rsid w:val="00302A2A"/>
    <w:rsid w:val="00302C34"/>
    <w:rsid w:val="0030377F"/>
    <w:rsid w:val="00303D2F"/>
    <w:rsid w:val="00305D8A"/>
    <w:rsid w:val="003074C5"/>
    <w:rsid w:val="00310196"/>
    <w:rsid w:val="0031024B"/>
    <w:rsid w:val="00310410"/>
    <w:rsid w:val="003133F6"/>
    <w:rsid w:val="00313C53"/>
    <w:rsid w:val="00316595"/>
    <w:rsid w:val="00316BAB"/>
    <w:rsid w:val="00317992"/>
    <w:rsid w:val="00317995"/>
    <w:rsid w:val="00317DAD"/>
    <w:rsid w:val="00321C33"/>
    <w:rsid w:val="0032455B"/>
    <w:rsid w:val="00325772"/>
    <w:rsid w:val="00325F8D"/>
    <w:rsid w:val="00326354"/>
    <w:rsid w:val="00327ED3"/>
    <w:rsid w:val="003302D3"/>
    <w:rsid w:val="00331332"/>
    <w:rsid w:val="003321AB"/>
    <w:rsid w:val="00332D16"/>
    <w:rsid w:val="003348C3"/>
    <w:rsid w:val="00335FCA"/>
    <w:rsid w:val="00343643"/>
    <w:rsid w:val="003441C7"/>
    <w:rsid w:val="00344D9A"/>
    <w:rsid w:val="00346053"/>
    <w:rsid w:val="00350877"/>
    <w:rsid w:val="00351255"/>
    <w:rsid w:val="00353ACF"/>
    <w:rsid w:val="0035705D"/>
    <w:rsid w:val="00357838"/>
    <w:rsid w:val="00357FC4"/>
    <w:rsid w:val="00361BA7"/>
    <w:rsid w:val="00362968"/>
    <w:rsid w:val="003645B9"/>
    <w:rsid w:val="003652C5"/>
    <w:rsid w:val="003665F3"/>
    <w:rsid w:val="0036694D"/>
    <w:rsid w:val="00370192"/>
    <w:rsid w:val="00371A3F"/>
    <w:rsid w:val="003724E1"/>
    <w:rsid w:val="00373150"/>
    <w:rsid w:val="00375929"/>
    <w:rsid w:val="00375C01"/>
    <w:rsid w:val="00375CF1"/>
    <w:rsid w:val="00376E39"/>
    <w:rsid w:val="00380D1B"/>
    <w:rsid w:val="00380D68"/>
    <w:rsid w:val="003811A6"/>
    <w:rsid w:val="00382E76"/>
    <w:rsid w:val="003836EB"/>
    <w:rsid w:val="00383D55"/>
    <w:rsid w:val="00384769"/>
    <w:rsid w:val="00385C6C"/>
    <w:rsid w:val="003861BC"/>
    <w:rsid w:val="00386EE4"/>
    <w:rsid w:val="00387046"/>
    <w:rsid w:val="00390D8C"/>
    <w:rsid w:val="003936D5"/>
    <w:rsid w:val="00393C78"/>
    <w:rsid w:val="00394657"/>
    <w:rsid w:val="003A1589"/>
    <w:rsid w:val="003A18E5"/>
    <w:rsid w:val="003A2776"/>
    <w:rsid w:val="003A2970"/>
    <w:rsid w:val="003A4A68"/>
    <w:rsid w:val="003A6DBE"/>
    <w:rsid w:val="003A7EE2"/>
    <w:rsid w:val="003B1F16"/>
    <w:rsid w:val="003B3DC5"/>
    <w:rsid w:val="003B3F50"/>
    <w:rsid w:val="003B41EA"/>
    <w:rsid w:val="003C03C3"/>
    <w:rsid w:val="003C146C"/>
    <w:rsid w:val="003C189A"/>
    <w:rsid w:val="003C2D5E"/>
    <w:rsid w:val="003C34B7"/>
    <w:rsid w:val="003C3A01"/>
    <w:rsid w:val="003C3F59"/>
    <w:rsid w:val="003C6D63"/>
    <w:rsid w:val="003C72BA"/>
    <w:rsid w:val="003C7FD9"/>
    <w:rsid w:val="003D1B6C"/>
    <w:rsid w:val="003D2FCA"/>
    <w:rsid w:val="003D35F0"/>
    <w:rsid w:val="003D3E7A"/>
    <w:rsid w:val="003D4E5C"/>
    <w:rsid w:val="003D5001"/>
    <w:rsid w:val="003D518F"/>
    <w:rsid w:val="003D7B27"/>
    <w:rsid w:val="003E08DE"/>
    <w:rsid w:val="003E1AEC"/>
    <w:rsid w:val="003E1DAF"/>
    <w:rsid w:val="003E46D5"/>
    <w:rsid w:val="003E59D8"/>
    <w:rsid w:val="003E78D9"/>
    <w:rsid w:val="003E7CEB"/>
    <w:rsid w:val="003F41A5"/>
    <w:rsid w:val="003F5C12"/>
    <w:rsid w:val="00401EE7"/>
    <w:rsid w:val="0040440A"/>
    <w:rsid w:val="004047F3"/>
    <w:rsid w:val="00405DA9"/>
    <w:rsid w:val="00407684"/>
    <w:rsid w:val="00410363"/>
    <w:rsid w:val="00410E56"/>
    <w:rsid w:val="004115D2"/>
    <w:rsid w:val="00411EEE"/>
    <w:rsid w:val="00412BE7"/>
    <w:rsid w:val="004142E2"/>
    <w:rsid w:val="0041431D"/>
    <w:rsid w:val="00416600"/>
    <w:rsid w:val="00416C53"/>
    <w:rsid w:val="004173AA"/>
    <w:rsid w:val="004174EA"/>
    <w:rsid w:val="004223F0"/>
    <w:rsid w:val="00422CB2"/>
    <w:rsid w:val="00425C73"/>
    <w:rsid w:val="0042766F"/>
    <w:rsid w:val="004315AC"/>
    <w:rsid w:val="00434695"/>
    <w:rsid w:val="00435F98"/>
    <w:rsid w:val="004371D7"/>
    <w:rsid w:val="00437F54"/>
    <w:rsid w:val="004403DE"/>
    <w:rsid w:val="00440A88"/>
    <w:rsid w:val="004411FA"/>
    <w:rsid w:val="00442371"/>
    <w:rsid w:val="00442DDE"/>
    <w:rsid w:val="0044419C"/>
    <w:rsid w:val="00444F43"/>
    <w:rsid w:val="0044706D"/>
    <w:rsid w:val="0044794E"/>
    <w:rsid w:val="00447C9C"/>
    <w:rsid w:val="00447F11"/>
    <w:rsid w:val="00450951"/>
    <w:rsid w:val="00451C1C"/>
    <w:rsid w:val="0045260C"/>
    <w:rsid w:val="00454871"/>
    <w:rsid w:val="004552D8"/>
    <w:rsid w:val="004578A2"/>
    <w:rsid w:val="00461727"/>
    <w:rsid w:val="00461B71"/>
    <w:rsid w:val="00462D9C"/>
    <w:rsid w:val="00464E86"/>
    <w:rsid w:val="00470889"/>
    <w:rsid w:val="00472D20"/>
    <w:rsid w:val="00474B10"/>
    <w:rsid w:val="00475937"/>
    <w:rsid w:val="00475CF2"/>
    <w:rsid w:val="00476826"/>
    <w:rsid w:val="004803A1"/>
    <w:rsid w:val="0048148C"/>
    <w:rsid w:val="0048338D"/>
    <w:rsid w:val="004834A2"/>
    <w:rsid w:val="004837D3"/>
    <w:rsid w:val="00485299"/>
    <w:rsid w:val="0048767D"/>
    <w:rsid w:val="00487D38"/>
    <w:rsid w:val="00490325"/>
    <w:rsid w:val="0049174D"/>
    <w:rsid w:val="00492AB2"/>
    <w:rsid w:val="00493E67"/>
    <w:rsid w:val="00494B33"/>
    <w:rsid w:val="0049517F"/>
    <w:rsid w:val="004976F2"/>
    <w:rsid w:val="00497BE4"/>
    <w:rsid w:val="004A0C1F"/>
    <w:rsid w:val="004A0DBC"/>
    <w:rsid w:val="004B3CA1"/>
    <w:rsid w:val="004B43F6"/>
    <w:rsid w:val="004B5B94"/>
    <w:rsid w:val="004B6425"/>
    <w:rsid w:val="004B6676"/>
    <w:rsid w:val="004C09D6"/>
    <w:rsid w:val="004C10F2"/>
    <w:rsid w:val="004C1330"/>
    <w:rsid w:val="004C1A81"/>
    <w:rsid w:val="004C3C28"/>
    <w:rsid w:val="004C4B00"/>
    <w:rsid w:val="004C5C7C"/>
    <w:rsid w:val="004C6E2D"/>
    <w:rsid w:val="004D176F"/>
    <w:rsid w:val="004D1E3E"/>
    <w:rsid w:val="004D2052"/>
    <w:rsid w:val="004D2913"/>
    <w:rsid w:val="004D3159"/>
    <w:rsid w:val="004D37F1"/>
    <w:rsid w:val="004D40C9"/>
    <w:rsid w:val="004D751C"/>
    <w:rsid w:val="004E0485"/>
    <w:rsid w:val="004E0F6F"/>
    <w:rsid w:val="004E46BF"/>
    <w:rsid w:val="004E4B2F"/>
    <w:rsid w:val="004E4D6F"/>
    <w:rsid w:val="004E5552"/>
    <w:rsid w:val="004E6C09"/>
    <w:rsid w:val="004F1809"/>
    <w:rsid w:val="004F4098"/>
    <w:rsid w:val="004F75AE"/>
    <w:rsid w:val="00502F88"/>
    <w:rsid w:val="00504AE0"/>
    <w:rsid w:val="00505B74"/>
    <w:rsid w:val="00506D12"/>
    <w:rsid w:val="005073B3"/>
    <w:rsid w:val="00510936"/>
    <w:rsid w:val="005114B3"/>
    <w:rsid w:val="00512760"/>
    <w:rsid w:val="00512D89"/>
    <w:rsid w:val="00514E60"/>
    <w:rsid w:val="005161A2"/>
    <w:rsid w:val="005206AE"/>
    <w:rsid w:val="005216CA"/>
    <w:rsid w:val="005260D4"/>
    <w:rsid w:val="00526577"/>
    <w:rsid w:val="00527322"/>
    <w:rsid w:val="00527A42"/>
    <w:rsid w:val="00527BDA"/>
    <w:rsid w:val="005309ED"/>
    <w:rsid w:val="005315C8"/>
    <w:rsid w:val="00531BC2"/>
    <w:rsid w:val="005325E8"/>
    <w:rsid w:val="005329E1"/>
    <w:rsid w:val="00533C9A"/>
    <w:rsid w:val="00534215"/>
    <w:rsid w:val="00535218"/>
    <w:rsid w:val="00535422"/>
    <w:rsid w:val="00536180"/>
    <w:rsid w:val="0054308F"/>
    <w:rsid w:val="0054452F"/>
    <w:rsid w:val="0055039B"/>
    <w:rsid w:val="00550C0D"/>
    <w:rsid w:val="005513EA"/>
    <w:rsid w:val="00551CD8"/>
    <w:rsid w:val="0055225B"/>
    <w:rsid w:val="005555F2"/>
    <w:rsid w:val="00555ECF"/>
    <w:rsid w:val="00561816"/>
    <w:rsid w:val="00561FF6"/>
    <w:rsid w:val="00563290"/>
    <w:rsid w:val="00565AEE"/>
    <w:rsid w:val="0056667C"/>
    <w:rsid w:val="00566681"/>
    <w:rsid w:val="00566BFC"/>
    <w:rsid w:val="00567F0A"/>
    <w:rsid w:val="00570030"/>
    <w:rsid w:val="00570123"/>
    <w:rsid w:val="00570EF1"/>
    <w:rsid w:val="005737AD"/>
    <w:rsid w:val="00573D63"/>
    <w:rsid w:val="00574A6D"/>
    <w:rsid w:val="005766C7"/>
    <w:rsid w:val="00576903"/>
    <w:rsid w:val="005815E9"/>
    <w:rsid w:val="00583BD2"/>
    <w:rsid w:val="00584C73"/>
    <w:rsid w:val="005850C2"/>
    <w:rsid w:val="00586727"/>
    <w:rsid w:val="00592A32"/>
    <w:rsid w:val="00594FB7"/>
    <w:rsid w:val="00595315"/>
    <w:rsid w:val="00595594"/>
    <w:rsid w:val="0059580C"/>
    <w:rsid w:val="005970A6"/>
    <w:rsid w:val="005974D0"/>
    <w:rsid w:val="00597947"/>
    <w:rsid w:val="005A0644"/>
    <w:rsid w:val="005A0A00"/>
    <w:rsid w:val="005A1E79"/>
    <w:rsid w:val="005A279D"/>
    <w:rsid w:val="005A7D3F"/>
    <w:rsid w:val="005B1974"/>
    <w:rsid w:val="005B2D56"/>
    <w:rsid w:val="005B3114"/>
    <w:rsid w:val="005B4274"/>
    <w:rsid w:val="005B4FEB"/>
    <w:rsid w:val="005B6B45"/>
    <w:rsid w:val="005B6FBF"/>
    <w:rsid w:val="005C0004"/>
    <w:rsid w:val="005C3821"/>
    <w:rsid w:val="005C67CD"/>
    <w:rsid w:val="005C7A41"/>
    <w:rsid w:val="005D04CF"/>
    <w:rsid w:val="005D0C0B"/>
    <w:rsid w:val="005D15A2"/>
    <w:rsid w:val="005D3AC1"/>
    <w:rsid w:val="005D4418"/>
    <w:rsid w:val="005D614F"/>
    <w:rsid w:val="005D6213"/>
    <w:rsid w:val="005D6661"/>
    <w:rsid w:val="005E08B6"/>
    <w:rsid w:val="005E20CA"/>
    <w:rsid w:val="005E20EF"/>
    <w:rsid w:val="005E2D2C"/>
    <w:rsid w:val="005E2E2F"/>
    <w:rsid w:val="005E377F"/>
    <w:rsid w:val="005E3A22"/>
    <w:rsid w:val="005F074B"/>
    <w:rsid w:val="005F1919"/>
    <w:rsid w:val="005F25A8"/>
    <w:rsid w:val="005F3DD8"/>
    <w:rsid w:val="005F4186"/>
    <w:rsid w:val="005F75B1"/>
    <w:rsid w:val="005F75C9"/>
    <w:rsid w:val="00600706"/>
    <w:rsid w:val="00600FFA"/>
    <w:rsid w:val="00602016"/>
    <w:rsid w:val="0060276A"/>
    <w:rsid w:val="00602E47"/>
    <w:rsid w:val="00610E2E"/>
    <w:rsid w:val="006128A3"/>
    <w:rsid w:val="00612BFA"/>
    <w:rsid w:val="00612D2F"/>
    <w:rsid w:val="0061310C"/>
    <w:rsid w:val="00613958"/>
    <w:rsid w:val="006147D8"/>
    <w:rsid w:val="00614E1B"/>
    <w:rsid w:val="00615740"/>
    <w:rsid w:val="00615A4F"/>
    <w:rsid w:val="00625121"/>
    <w:rsid w:val="00625A7A"/>
    <w:rsid w:val="00625F7C"/>
    <w:rsid w:val="006322C6"/>
    <w:rsid w:val="0063356A"/>
    <w:rsid w:val="00633A63"/>
    <w:rsid w:val="00633CED"/>
    <w:rsid w:val="00635729"/>
    <w:rsid w:val="00636332"/>
    <w:rsid w:val="00636D53"/>
    <w:rsid w:val="00642407"/>
    <w:rsid w:val="006476E0"/>
    <w:rsid w:val="006505A6"/>
    <w:rsid w:val="00652DA3"/>
    <w:rsid w:val="00653035"/>
    <w:rsid w:val="00660B9A"/>
    <w:rsid w:val="00661FBD"/>
    <w:rsid w:val="00663E9C"/>
    <w:rsid w:val="00664188"/>
    <w:rsid w:val="00665B5F"/>
    <w:rsid w:val="00667A6D"/>
    <w:rsid w:val="006731A0"/>
    <w:rsid w:val="0067352F"/>
    <w:rsid w:val="006738DB"/>
    <w:rsid w:val="00675F98"/>
    <w:rsid w:val="00676288"/>
    <w:rsid w:val="006777E4"/>
    <w:rsid w:val="00680347"/>
    <w:rsid w:val="0068034D"/>
    <w:rsid w:val="0068110F"/>
    <w:rsid w:val="00681CB5"/>
    <w:rsid w:val="00690280"/>
    <w:rsid w:val="006907C3"/>
    <w:rsid w:val="00690F79"/>
    <w:rsid w:val="00692765"/>
    <w:rsid w:val="00693DD3"/>
    <w:rsid w:val="00693FA9"/>
    <w:rsid w:val="006957AE"/>
    <w:rsid w:val="00695C97"/>
    <w:rsid w:val="00695DA6"/>
    <w:rsid w:val="006963C8"/>
    <w:rsid w:val="00696575"/>
    <w:rsid w:val="006A133F"/>
    <w:rsid w:val="006A2780"/>
    <w:rsid w:val="006A4981"/>
    <w:rsid w:val="006A61B7"/>
    <w:rsid w:val="006B24BF"/>
    <w:rsid w:val="006B2649"/>
    <w:rsid w:val="006B63FF"/>
    <w:rsid w:val="006B66B1"/>
    <w:rsid w:val="006C024D"/>
    <w:rsid w:val="006C0C6C"/>
    <w:rsid w:val="006C170D"/>
    <w:rsid w:val="006C17F1"/>
    <w:rsid w:val="006C3C89"/>
    <w:rsid w:val="006C59CC"/>
    <w:rsid w:val="006C7426"/>
    <w:rsid w:val="006C7B14"/>
    <w:rsid w:val="006D12D7"/>
    <w:rsid w:val="006D1CF3"/>
    <w:rsid w:val="006D2327"/>
    <w:rsid w:val="006D3C8B"/>
    <w:rsid w:val="006D4107"/>
    <w:rsid w:val="006D5ECB"/>
    <w:rsid w:val="006D66C3"/>
    <w:rsid w:val="006D7175"/>
    <w:rsid w:val="006D7BC5"/>
    <w:rsid w:val="006E0586"/>
    <w:rsid w:val="006E1D72"/>
    <w:rsid w:val="006E235F"/>
    <w:rsid w:val="006E579B"/>
    <w:rsid w:val="006F09C8"/>
    <w:rsid w:val="006F0B0C"/>
    <w:rsid w:val="006F266C"/>
    <w:rsid w:val="006F2AFC"/>
    <w:rsid w:val="006F3192"/>
    <w:rsid w:val="006F427C"/>
    <w:rsid w:val="006F4774"/>
    <w:rsid w:val="006F5892"/>
    <w:rsid w:val="006F7090"/>
    <w:rsid w:val="006F7919"/>
    <w:rsid w:val="007018F0"/>
    <w:rsid w:val="007019B0"/>
    <w:rsid w:val="0070239D"/>
    <w:rsid w:val="00702A66"/>
    <w:rsid w:val="00703380"/>
    <w:rsid w:val="007053C6"/>
    <w:rsid w:val="007073FC"/>
    <w:rsid w:val="00707802"/>
    <w:rsid w:val="00707DC5"/>
    <w:rsid w:val="007130E2"/>
    <w:rsid w:val="007133C3"/>
    <w:rsid w:val="00713686"/>
    <w:rsid w:val="00713FF7"/>
    <w:rsid w:val="007161FB"/>
    <w:rsid w:val="007179BB"/>
    <w:rsid w:val="00721EC7"/>
    <w:rsid w:val="00723207"/>
    <w:rsid w:val="00723282"/>
    <w:rsid w:val="007234D0"/>
    <w:rsid w:val="007254F6"/>
    <w:rsid w:val="0073105B"/>
    <w:rsid w:val="00731926"/>
    <w:rsid w:val="00731B45"/>
    <w:rsid w:val="007341E0"/>
    <w:rsid w:val="00736B4C"/>
    <w:rsid w:val="007422D7"/>
    <w:rsid w:val="00742CD7"/>
    <w:rsid w:val="007431BD"/>
    <w:rsid w:val="00744832"/>
    <w:rsid w:val="00745E1D"/>
    <w:rsid w:val="00747056"/>
    <w:rsid w:val="00750E74"/>
    <w:rsid w:val="007520C2"/>
    <w:rsid w:val="007536DC"/>
    <w:rsid w:val="00753D7B"/>
    <w:rsid w:val="00756388"/>
    <w:rsid w:val="007575E2"/>
    <w:rsid w:val="00757FB6"/>
    <w:rsid w:val="00761C80"/>
    <w:rsid w:val="00762581"/>
    <w:rsid w:val="0076271E"/>
    <w:rsid w:val="007629C2"/>
    <w:rsid w:val="0076321D"/>
    <w:rsid w:val="007643E2"/>
    <w:rsid w:val="00764856"/>
    <w:rsid w:val="00764D60"/>
    <w:rsid w:val="007655DA"/>
    <w:rsid w:val="00765BE6"/>
    <w:rsid w:val="00765EF9"/>
    <w:rsid w:val="00766996"/>
    <w:rsid w:val="00766E47"/>
    <w:rsid w:val="00766F98"/>
    <w:rsid w:val="00767CEE"/>
    <w:rsid w:val="00770D1C"/>
    <w:rsid w:val="007714EA"/>
    <w:rsid w:val="00773CDE"/>
    <w:rsid w:val="0077549E"/>
    <w:rsid w:val="00780D05"/>
    <w:rsid w:val="007832BE"/>
    <w:rsid w:val="00784B08"/>
    <w:rsid w:val="00791FA3"/>
    <w:rsid w:val="00793731"/>
    <w:rsid w:val="00797491"/>
    <w:rsid w:val="00797ABC"/>
    <w:rsid w:val="007A3E2B"/>
    <w:rsid w:val="007A4160"/>
    <w:rsid w:val="007A62C0"/>
    <w:rsid w:val="007A67E1"/>
    <w:rsid w:val="007A7092"/>
    <w:rsid w:val="007A7236"/>
    <w:rsid w:val="007B06CD"/>
    <w:rsid w:val="007B08EF"/>
    <w:rsid w:val="007B382A"/>
    <w:rsid w:val="007B510B"/>
    <w:rsid w:val="007B52D3"/>
    <w:rsid w:val="007B574E"/>
    <w:rsid w:val="007B7821"/>
    <w:rsid w:val="007C240B"/>
    <w:rsid w:val="007C2B4D"/>
    <w:rsid w:val="007C42E4"/>
    <w:rsid w:val="007C52C0"/>
    <w:rsid w:val="007C5F78"/>
    <w:rsid w:val="007C6454"/>
    <w:rsid w:val="007C7998"/>
    <w:rsid w:val="007D299E"/>
    <w:rsid w:val="007D2CB0"/>
    <w:rsid w:val="007D51E8"/>
    <w:rsid w:val="007D6E3A"/>
    <w:rsid w:val="007E0FDB"/>
    <w:rsid w:val="007E250E"/>
    <w:rsid w:val="007E2E87"/>
    <w:rsid w:val="007E592D"/>
    <w:rsid w:val="007E7EE9"/>
    <w:rsid w:val="007F16BB"/>
    <w:rsid w:val="007F22A3"/>
    <w:rsid w:val="007F23CF"/>
    <w:rsid w:val="007F4CB0"/>
    <w:rsid w:val="007F508B"/>
    <w:rsid w:val="007F652A"/>
    <w:rsid w:val="007F7DBB"/>
    <w:rsid w:val="008005E2"/>
    <w:rsid w:val="008018C5"/>
    <w:rsid w:val="008021BA"/>
    <w:rsid w:val="00802D23"/>
    <w:rsid w:val="0080317F"/>
    <w:rsid w:val="008038F4"/>
    <w:rsid w:val="00803A9C"/>
    <w:rsid w:val="00804131"/>
    <w:rsid w:val="00804768"/>
    <w:rsid w:val="00807CEA"/>
    <w:rsid w:val="00807DAD"/>
    <w:rsid w:val="008114EB"/>
    <w:rsid w:val="00811D4C"/>
    <w:rsid w:val="008122C5"/>
    <w:rsid w:val="00814498"/>
    <w:rsid w:val="0081606B"/>
    <w:rsid w:val="00817E6D"/>
    <w:rsid w:val="00822164"/>
    <w:rsid w:val="008242F6"/>
    <w:rsid w:val="00824313"/>
    <w:rsid w:val="008245BD"/>
    <w:rsid w:val="00824908"/>
    <w:rsid w:val="008252ED"/>
    <w:rsid w:val="00826920"/>
    <w:rsid w:val="0083163D"/>
    <w:rsid w:val="00832C08"/>
    <w:rsid w:val="00832EDE"/>
    <w:rsid w:val="008407D8"/>
    <w:rsid w:val="00850377"/>
    <w:rsid w:val="008504BF"/>
    <w:rsid w:val="00850941"/>
    <w:rsid w:val="00852490"/>
    <w:rsid w:val="0085269F"/>
    <w:rsid w:val="00853956"/>
    <w:rsid w:val="00853CF0"/>
    <w:rsid w:val="00854961"/>
    <w:rsid w:val="00855A6E"/>
    <w:rsid w:val="00862B3F"/>
    <w:rsid w:val="00862C60"/>
    <w:rsid w:val="008635FD"/>
    <w:rsid w:val="00864208"/>
    <w:rsid w:val="00864433"/>
    <w:rsid w:val="008657E6"/>
    <w:rsid w:val="0086594C"/>
    <w:rsid w:val="00866A6D"/>
    <w:rsid w:val="0087011C"/>
    <w:rsid w:val="00871194"/>
    <w:rsid w:val="0087175F"/>
    <w:rsid w:val="00872909"/>
    <w:rsid w:val="00872992"/>
    <w:rsid w:val="0087571C"/>
    <w:rsid w:val="00875997"/>
    <w:rsid w:val="008771EC"/>
    <w:rsid w:val="00877A81"/>
    <w:rsid w:val="008812D8"/>
    <w:rsid w:val="00881BB1"/>
    <w:rsid w:val="008826EC"/>
    <w:rsid w:val="00883B5E"/>
    <w:rsid w:val="0088631F"/>
    <w:rsid w:val="00890544"/>
    <w:rsid w:val="00890EC6"/>
    <w:rsid w:val="00890FFE"/>
    <w:rsid w:val="00891290"/>
    <w:rsid w:val="00892990"/>
    <w:rsid w:val="00893587"/>
    <w:rsid w:val="00895304"/>
    <w:rsid w:val="008A1B38"/>
    <w:rsid w:val="008A200B"/>
    <w:rsid w:val="008A2D80"/>
    <w:rsid w:val="008A2E76"/>
    <w:rsid w:val="008A3BA4"/>
    <w:rsid w:val="008A4AD3"/>
    <w:rsid w:val="008A4D99"/>
    <w:rsid w:val="008B032A"/>
    <w:rsid w:val="008B0887"/>
    <w:rsid w:val="008B1F9F"/>
    <w:rsid w:val="008B2BDA"/>
    <w:rsid w:val="008B3749"/>
    <w:rsid w:val="008B440A"/>
    <w:rsid w:val="008B6745"/>
    <w:rsid w:val="008C0EAD"/>
    <w:rsid w:val="008C1D7D"/>
    <w:rsid w:val="008C39AC"/>
    <w:rsid w:val="008C3F62"/>
    <w:rsid w:val="008C66B8"/>
    <w:rsid w:val="008C6934"/>
    <w:rsid w:val="008C6A97"/>
    <w:rsid w:val="008D1608"/>
    <w:rsid w:val="008D2C8A"/>
    <w:rsid w:val="008D3102"/>
    <w:rsid w:val="008D4270"/>
    <w:rsid w:val="008D56CD"/>
    <w:rsid w:val="008D65B0"/>
    <w:rsid w:val="008D65EC"/>
    <w:rsid w:val="008E0D62"/>
    <w:rsid w:val="008E227A"/>
    <w:rsid w:val="008E3C40"/>
    <w:rsid w:val="008E4525"/>
    <w:rsid w:val="008F080D"/>
    <w:rsid w:val="008F1DE8"/>
    <w:rsid w:val="008F3F91"/>
    <w:rsid w:val="008F60B1"/>
    <w:rsid w:val="008F6D7B"/>
    <w:rsid w:val="00900E83"/>
    <w:rsid w:val="00902665"/>
    <w:rsid w:val="0090334A"/>
    <w:rsid w:val="00904345"/>
    <w:rsid w:val="00905F36"/>
    <w:rsid w:val="009060C6"/>
    <w:rsid w:val="00906CA2"/>
    <w:rsid w:val="00906F86"/>
    <w:rsid w:val="00911BC5"/>
    <w:rsid w:val="00912D2B"/>
    <w:rsid w:val="00914E22"/>
    <w:rsid w:val="0091593A"/>
    <w:rsid w:val="0091623F"/>
    <w:rsid w:val="009163B4"/>
    <w:rsid w:val="0092271D"/>
    <w:rsid w:val="00924203"/>
    <w:rsid w:val="0092508F"/>
    <w:rsid w:val="0093103C"/>
    <w:rsid w:val="0093296D"/>
    <w:rsid w:val="00937198"/>
    <w:rsid w:val="00940C20"/>
    <w:rsid w:val="00942F64"/>
    <w:rsid w:val="00943080"/>
    <w:rsid w:val="00944C73"/>
    <w:rsid w:val="00946D34"/>
    <w:rsid w:val="00953958"/>
    <w:rsid w:val="00954656"/>
    <w:rsid w:val="0095538D"/>
    <w:rsid w:val="00955EA7"/>
    <w:rsid w:val="00956511"/>
    <w:rsid w:val="00957163"/>
    <w:rsid w:val="00957263"/>
    <w:rsid w:val="009606D3"/>
    <w:rsid w:val="00960BBB"/>
    <w:rsid w:val="00962BCE"/>
    <w:rsid w:val="00964212"/>
    <w:rsid w:val="00964AD7"/>
    <w:rsid w:val="009652DF"/>
    <w:rsid w:val="00966EE0"/>
    <w:rsid w:val="00966FE0"/>
    <w:rsid w:val="00970238"/>
    <w:rsid w:val="00971E13"/>
    <w:rsid w:val="00973F01"/>
    <w:rsid w:val="00974799"/>
    <w:rsid w:val="00977289"/>
    <w:rsid w:val="009834C0"/>
    <w:rsid w:val="00986B76"/>
    <w:rsid w:val="0099049B"/>
    <w:rsid w:val="00992CBD"/>
    <w:rsid w:val="009932A3"/>
    <w:rsid w:val="0099336E"/>
    <w:rsid w:val="00993AA2"/>
    <w:rsid w:val="00993E89"/>
    <w:rsid w:val="00995F7B"/>
    <w:rsid w:val="00996F5E"/>
    <w:rsid w:val="009971FC"/>
    <w:rsid w:val="00997CF2"/>
    <w:rsid w:val="009A13DE"/>
    <w:rsid w:val="009A1456"/>
    <w:rsid w:val="009A1997"/>
    <w:rsid w:val="009A202B"/>
    <w:rsid w:val="009A3532"/>
    <w:rsid w:val="009A6FEB"/>
    <w:rsid w:val="009A708D"/>
    <w:rsid w:val="009B0BEF"/>
    <w:rsid w:val="009B1434"/>
    <w:rsid w:val="009B17BA"/>
    <w:rsid w:val="009B1C5C"/>
    <w:rsid w:val="009B423D"/>
    <w:rsid w:val="009B56B9"/>
    <w:rsid w:val="009B5A5E"/>
    <w:rsid w:val="009B5D04"/>
    <w:rsid w:val="009B6CC4"/>
    <w:rsid w:val="009C1A46"/>
    <w:rsid w:val="009C2F61"/>
    <w:rsid w:val="009C632F"/>
    <w:rsid w:val="009D13DA"/>
    <w:rsid w:val="009D1C5E"/>
    <w:rsid w:val="009D35B5"/>
    <w:rsid w:val="009D6B1F"/>
    <w:rsid w:val="009E0D21"/>
    <w:rsid w:val="009E1165"/>
    <w:rsid w:val="009E1D40"/>
    <w:rsid w:val="009E2590"/>
    <w:rsid w:val="009E43EF"/>
    <w:rsid w:val="009E4440"/>
    <w:rsid w:val="009E5514"/>
    <w:rsid w:val="009E5BCD"/>
    <w:rsid w:val="009E6134"/>
    <w:rsid w:val="009E7D9D"/>
    <w:rsid w:val="009F02CC"/>
    <w:rsid w:val="009F0BA5"/>
    <w:rsid w:val="009F106A"/>
    <w:rsid w:val="009F209A"/>
    <w:rsid w:val="009F2C4C"/>
    <w:rsid w:val="009F32AD"/>
    <w:rsid w:val="009F6767"/>
    <w:rsid w:val="009F71D2"/>
    <w:rsid w:val="009F7591"/>
    <w:rsid w:val="009F79C9"/>
    <w:rsid w:val="00A02396"/>
    <w:rsid w:val="00A027BC"/>
    <w:rsid w:val="00A07A8B"/>
    <w:rsid w:val="00A07CA1"/>
    <w:rsid w:val="00A103B0"/>
    <w:rsid w:val="00A11AC2"/>
    <w:rsid w:val="00A1277F"/>
    <w:rsid w:val="00A128F9"/>
    <w:rsid w:val="00A1423B"/>
    <w:rsid w:val="00A14813"/>
    <w:rsid w:val="00A17ED6"/>
    <w:rsid w:val="00A20471"/>
    <w:rsid w:val="00A21C8C"/>
    <w:rsid w:val="00A229DE"/>
    <w:rsid w:val="00A25ED9"/>
    <w:rsid w:val="00A262D9"/>
    <w:rsid w:val="00A2741E"/>
    <w:rsid w:val="00A308D3"/>
    <w:rsid w:val="00A32D9F"/>
    <w:rsid w:val="00A33B67"/>
    <w:rsid w:val="00A33CE6"/>
    <w:rsid w:val="00A36C61"/>
    <w:rsid w:val="00A37BD0"/>
    <w:rsid w:val="00A42966"/>
    <w:rsid w:val="00A44474"/>
    <w:rsid w:val="00A450FD"/>
    <w:rsid w:val="00A455F7"/>
    <w:rsid w:val="00A46470"/>
    <w:rsid w:val="00A47870"/>
    <w:rsid w:val="00A509A7"/>
    <w:rsid w:val="00A5412A"/>
    <w:rsid w:val="00A541E8"/>
    <w:rsid w:val="00A61559"/>
    <w:rsid w:val="00A637EE"/>
    <w:rsid w:val="00A6521F"/>
    <w:rsid w:val="00A67FBD"/>
    <w:rsid w:val="00A72208"/>
    <w:rsid w:val="00A7453C"/>
    <w:rsid w:val="00A7598B"/>
    <w:rsid w:val="00A77463"/>
    <w:rsid w:val="00A777D9"/>
    <w:rsid w:val="00A807C8"/>
    <w:rsid w:val="00A830F6"/>
    <w:rsid w:val="00A84C07"/>
    <w:rsid w:val="00A85999"/>
    <w:rsid w:val="00A86355"/>
    <w:rsid w:val="00A863DA"/>
    <w:rsid w:val="00A8678A"/>
    <w:rsid w:val="00A9163D"/>
    <w:rsid w:val="00A91EBE"/>
    <w:rsid w:val="00A92930"/>
    <w:rsid w:val="00A92953"/>
    <w:rsid w:val="00A97EA0"/>
    <w:rsid w:val="00AA1FAD"/>
    <w:rsid w:val="00AA2883"/>
    <w:rsid w:val="00AA3CAC"/>
    <w:rsid w:val="00AA3F10"/>
    <w:rsid w:val="00AA7EB4"/>
    <w:rsid w:val="00AB074F"/>
    <w:rsid w:val="00AB25DA"/>
    <w:rsid w:val="00AB3D76"/>
    <w:rsid w:val="00AB3DE9"/>
    <w:rsid w:val="00AB43D7"/>
    <w:rsid w:val="00AB5A2D"/>
    <w:rsid w:val="00AB6218"/>
    <w:rsid w:val="00AB6791"/>
    <w:rsid w:val="00AC23F5"/>
    <w:rsid w:val="00AC3E84"/>
    <w:rsid w:val="00AC568A"/>
    <w:rsid w:val="00AC6CFD"/>
    <w:rsid w:val="00AC6FE3"/>
    <w:rsid w:val="00AC791F"/>
    <w:rsid w:val="00AC7B70"/>
    <w:rsid w:val="00AC7C51"/>
    <w:rsid w:val="00AC7CDE"/>
    <w:rsid w:val="00AD1C9B"/>
    <w:rsid w:val="00AD24E1"/>
    <w:rsid w:val="00AD2559"/>
    <w:rsid w:val="00AD3044"/>
    <w:rsid w:val="00AD3651"/>
    <w:rsid w:val="00AD41F1"/>
    <w:rsid w:val="00AD72AD"/>
    <w:rsid w:val="00AE05CB"/>
    <w:rsid w:val="00AE0A16"/>
    <w:rsid w:val="00AE13C7"/>
    <w:rsid w:val="00AE1CA4"/>
    <w:rsid w:val="00AE1FCF"/>
    <w:rsid w:val="00AE2469"/>
    <w:rsid w:val="00AE6564"/>
    <w:rsid w:val="00AE684F"/>
    <w:rsid w:val="00AF041F"/>
    <w:rsid w:val="00AF4FD8"/>
    <w:rsid w:val="00AF5C70"/>
    <w:rsid w:val="00AF6FE5"/>
    <w:rsid w:val="00B0053E"/>
    <w:rsid w:val="00B00600"/>
    <w:rsid w:val="00B00847"/>
    <w:rsid w:val="00B0112D"/>
    <w:rsid w:val="00B01A35"/>
    <w:rsid w:val="00B03164"/>
    <w:rsid w:val="00B05403"/>
    <w:rsid w:val="00B06777"/>
    <w:rsid w:val="00B07D50"/>
    <w:rsid w:val="00B10F64"/>
    <w:rsid w:val="00B113F3"/>
    <w:rsid w:val="00B140AF"/>
    <w:rsid w:val="00B15475"/>
    <w:rsid w:val="00B15D41"/>
    <w:rsid w:val="00B179A4"/>
    <w:rsid w:val="00B208A7"/>
    <w:rsid w:val="00B20D20"/>
    <w:rsid w:val="00B20E95"/>
    <w:rsid w:val="00B215B4"/>
    <w:rsid w:val="00B23529"/>
    <w:rsid w:val="00B24631"/>
    <w:rsid w:val="00B25C1E"/>
    <w:rsid w:val="00B261FC"/>
    <w:rsid w:val="00B26261"/>
    <w:rsid w:val="00B303BB"/>
    <w:rsid w:val="00B30EBC"/>
    <w:rsid w:val="00B324F1"/>
    <w:rsid w:val="00B32D91"/>
    <w:rsid w:val="00B3425C"/>
    <w:rsid w:val="00B34539"/>
    <w:rsid w:val="00B35EBA"/>
    <w:rsid w:val="00B366A7"/>
    <w:rsid w:val="00B36C41"/>
    <w:rsid w:val="00B40EA7"/>
    <w:rsid w:val="00B44728"/>
    <w:rsid w:val="00B46439"/>
    <w:rsid w:val="00B46B28"/>
    <w:rsid w:val="00B470B1"/>
    <w:rsid w:val="00B539C2"/>
    <w:rsid w:val="00B54EA0"/>
    <w:rsid w:val="00B57A69"/>
    <w:rsid w:val="00B61904"/>
    <w:rsid w:val="00B62DE2"/>
    <w:rsid w:val="00B6360C"/>
    <w:rsid w:val="00B64C44"/>
    <w:rsid w:val="00B6582A"/>
    <w:rsid w:val="00B6774F"/>
    <w:rsid w:val="00B702BF"/>
    <w:rsid w:val="00B704E8"/>
    <w:rsid w:val="00B75298"/>
    <w:rsid w:val="00B76D54"/>
    <w:rsid w:val="00B80735"/>
    <w:rsid w:val="00B82697"/>
    <w:rsid w:val="00B83237"/>
    <w:rsid w:val="00B85BD6"/>
    <w:rsid w:val="00B8778E"/>
    <w:rsid w:val="00B91E82"/>
    <w:rsid w:val="00B92D92"/>
    <w:rsid w:val="00B92F09"/>
    <w:rsid w:val="00B96802"/>
    <w:rsid w:val="00B972C3"/>
    <w:rsid w:val="00BA1BA4"/>
    <w:rsid w:val="00BA5368"/>
    <w:rsid w:val="00BA62A5"/>
    <w:rsid w:val="00BA6631"/>
    <w:rsid w:val="00BA78BE"/>
    <w:rsid w:val="00BB015B"/>
    <w:rsid w:val="00BB121A"/>
    <w:rsid w:val="00BB394B"/>
    <w:rsid w:val="00BB3DC4"/>
    <w:rsid w:val="00BB414F"/>
    <w:rsid w:val="00BB58B6"/>
    <w:rsid w:val="00BB5E74"/>
    <w:rsid w:val="00BB67E4"/>
    <w:rsid w:val="00BC0F14"/>
    <w:rsid w:val="00BC1207"/>
    <w:rsid w:val="00BC176F"/>
    <w:rsid w:val="00BD0C8F"/>
    <w:rsid w:val="00BD2D5A"/>
    <w:rsid w:val="00BD3399"/>
    <w:rsid w:val="00BD57DA"/>
    <w:rsid w:val="00BD6803"/>
    <w:rsid w:val="00BD75EB"/>
    <w:rsid w:val="00BE14A1"/>
    <w:rsid w:val="00BE170E"/>
    <w:rsid w:val="00BE17E1"/>
    <w:rsid w:val="00BE2400"/>
    <w:rsid w:val="00BE28BC"/>
    <w:rsid w:val="00BE4A92"/>
    <w:rsid w:val="00BE617B"/>
    <w:rsid w:val="00BF14C7"/>
    <w:rsid w:val="00BF1BEA"/>
    <w:rsid w:val="00BF3B22"/>
    <w:rsid w:val="00BF5A75"/>
    <w:rsid w:val="00C02264"/>
    <w:rsid w:val="00C02D6B"/>
    <w:rsid w:val="00C03CB0"/>
    <w:rsid w:val="00C03DA4"/>
    <w:rsid w:val="00C069E4"/>
    <w:rsid w:val="00C06BEF"/>
    <w:rsid w:val="00C10D15"/>
    <w:rsid w:val="00C1149A"/>
    <w:rsid w:val="00C118B3"/>
    <w:rsid w:val="00C1438F"/>
    <w:rsid w:val="00C15F17"/>
    <w:rsid w:val="00C1731E"/>
    <w:rsid w:val="00C17351"/>
    <w:rsid w:val="00C20E2D"/>
    <w:rsid w:val="00C21567"/>
    <w:rsid w:val="00C2187E"/>
    <w:rsid w:val="00C228DE"/>
    <w:rsid w:val="00C22B66"/>
    <w:rsid w:val="00C26702"/>
    <w:rsid w:val="00C274F2"/>
    <w:rsid w:val="00C314C1"/>
    <w:rsid w:val="00C32098"/>
    <w:rsid w:val="00C32C57"/>
    <w:rsid w:val="00C32FA0"/>
    <w:rsid w:val="00C3374A"/>
    <w:rsid w:val="00C3491F"/>
    <w:rsid w:val="00C35673"/>
    <w:rsid w:val="00C36D3C"/>
    <w:rsid w:val="00C40F6D"/>
    <w:rsid w:val="00C41C75"/>
    <w:rsid w:val="00C41DD4"/>
    <w:rsid w:val="00C41E9C"/>
    <w:rsid w:val="00C426F8"/>
    <w:rsid w:val="00C45D24"/>
    <w:rsid w:val="00C46769"/>
    <w:rsid w:val="00C46E96"/>
    <w:rsid w:val="00C52778"/>
    <w:rsid w:val="00C5358C"/>
    <w:rsid w:val="00C5457C"/>
    <w:rsid w:val="00C54955"/>
    <w:rsid w:val="00C57533"/>
    <w:rsid w:val="00C5766C"/>
    <w:rsid w:val="00C60DCF"/>
    <w:rsid w:val="00C659E6"/>
    <w:rsid w:val="00C67657"/>
    <w:rsid w:val="00C6779C"/>
    <w:rsid w:val="00C67A27"/>
    <w:rsid w:val="00C67DB7"/>
    <w:rsid w:val="00C725A1"/>
    <w:rsid w:val="00C735CE"/>
    <w:rsid w:val="00C74D1E"/>
    <w:rsid w:val="00C81A23"/>
    <w:rsid w:val="00C82101"/>
    <w:rsid w:val="00C86FA9"/>
    <w:rsid w:val="00C951A4"/>
    <w:rsid w:val="00C953D1"/>
    <w:rsid w:val="00C95DA5"/>
    <w:rsid w:val="00C95E5F"/>
    <w:rsid w:val="00C96B5A"/>
    <w:rsid w:val="00CA3AD8"/>
    <w:rsid w:val="00CA3B79"/>
    <w:rsid w:val="00CA435E"/>
    <w:rsid w:val="00CA51A7"/>
    <w:rsid w:val="00CA7507"/>
    <w:rsid w:val="00CB003B"/>
    <w:rsid w:val="00CB16D8"/>
    <w:rsid w:val="00CB2A48"/>
    <w:rsid w:val="00CB3006"/>
    <w:rsid w:val="00CB4327"/>
    <w:rsid w:val="00CB4ED0"/>
    <w:rsid w:val="00CB61B7"/>
    <w:rsid w:val="00CB68D3"/>
    <w:rsid w:val="00CB7EC0"/>
    <w:rsid w:val="00CC2CCB"/>
    <w:rsid w:val="00CC40C0"/>
    <w:rsid w:val="00CC42CA"/>
    <w:rsid w:val="00CC4F6B"/>
    <w:rsid w:val="00CC5765"/>
    <w:rsid w:val="00CC750F"/>
    <w:rsid w:val="00CC7D93"/>
    <w:rsid w:val="00CC7E15"/>
    <w:rsid w:val="00CD020C"/>
    <w:rsid w:val="00CD0B9A"/>
    <w:rsid w:val="00CD0CF0"/>
    <w:rsid w:val="00CD5BFD"/>
    <w:rsid w:val="00CD7C4A"/>
    <w:rsid w:val="00CE0028"/>
    <w:rsid w:val="00CE0307"/>
    <w:rsid w:val="00CE2552"/>
    <w:rsid w:val="00CE2C1F"/>
    <w:rsid w:val="00CE499B"/>
    <w:rsid w:val="00CE4B81"/>
    <w:rsid w:val="00CE5A09"/>
    <w:rsid w:val="00CE7B22"/>
    <w:rsid w:val="00CF09E9"/>
    <w:rsid w:val="00CF0B25"/>
    <w:rsid w:val="00CF4897"/>
    <w:rsid w:val="00CF5DEE"/>
    <w:rsid w:val="00CF5E4E"/>
    <w:rsid w:val="00CF6B96"/>
    <w:rsid w:val="00CF7202"/>
    <w:rsid w:val="00CF7FA3"/>
    <w:rsid w:val="00D00673"/>
    <w:rsid w:val="00D00AF5"/>
    <w:rsid w:val="00D02256"/>
    <w:rsid w:val="00D03D4B"/>
    <w:rsid w:val="00D05899"/>
    <w:rsid w:val="00D05A0C"/>
    <w:rsid w:val="00D07518"/>
    <w:rsid w:val="00D07A9D"/>
    <w:rsid w:val="00D07BD0"/>
    <w:rsid w:val="00D117F1"/>
    <w:rsid w:val="00D11F31"/>
    <w:rsid w:val="00D12EE7"/>
    <w:rsid w:val="00D144A4"/>
    <w:rsid w:val="00D1477B"/>
    <w:rsid w:val="00D15BBA"/>
    <w:rsid w:val="00D17019"/>
    <w:rsid w:val="00D2061C"/>
    <w:rsid w:val="00D20A5D"/>
    <w:rsid w:val="00D20B02"/>
    <w:rsid w:val="00D20FC4"/>
    <w:rsid w:val="00D21891"/>
    <w:rsid w:val="00D2224E"/>
    <w:rsid w:val="00D22540"/>
    <w:rsid w:val="00D231FA"/>
    <w:rsid w:val="00D235F6"/>
    <w:rsid w:val="00D24438"/>
    <w:rsid w:val="00D246E6"/>
    <w:rsid w:val="00D249A9"/>
    <w:rsid w:val="00D25183"/>
    <w:rsid w:val="00D25F2C"/>
    <w:rsid w:val="00D268BB"/>
    <w:rsid w:val="00D27131"/>
    <w:rsid w:val="00D27C13"/>
    <w:rsid w:val="00D30794"/>
    <w:rsid w:val="00D31495"/>
    <w:rsid w:val="00D31DA4"/>
    <w:rsid w:val="00D323E0"/>
    <w:rsid w:val="00D345CF"/>
    <w:rsid w:val="00D35680"/>
    <w:rsid w:val="00D40A4F"/>
    <w:rsid w:val="00D40E1D"/>
    <w:rsid w:val="00D41F48"/>
    <w:rsid w:val="00D41F69"/>
    <w:rsid w:val="00D42476"/>
    <w:rsid w:val="00D42DEB"/>
    <w:rsid w:val="00D44439"/>
    <w:rsid w:val="00D449A1"/>
    <w:rsid w:val="00D5013D"/>
    <w:rsid w:val="00D501AF"/>
    <w:rsid w:val="00D50820"/>
    <w:rsid w:val="00D50D2F"/>
    <w:rsid w:val="00D516DA"/>
    <w:rsid w:val="00D54F87"/>
    <w:rsid w:val="00D5555C"/>
    <w:rsid w:val="00D569AC"/>
    <w:rsid w:val="00D6161B"/>
    <w:rsid w:val="00D643E0"/>
    <w:rsid w:val="00D65197"/>
    <w:rsid w:val="00D656EF"/>
    <w:rsid w:val="00D67C00"/>
    <w:rsid w:val="00D72E14"/>
    <w:rsid w:val="00D7366F"/>
    <w:rsid w:val="00D75692"/>
    <w:rsid w:val="00D75D10"/>
    <w:rsid w:val="00D801EC"/>
    <w:rsid w:val="00D81BAD"/>
    <w:rsid w:val="00D81C14"/>
    <w:rsid w:val="00D8474B"/>
    <w:rsid w:val="00D84AC2"/>
    <w:rsid w:val="00D8538A"/>
    <w:rsid w:val="00D856FD"/>
    <w:rsid w:val="00D90B57"/>
    <w:rsid w:val="00D9110F"/>
    <w:rsid w:val="00D91273"/>
    <w:rsid w:val="00D92537"/>
    <w:rsid w:val="00D92646"/>
    <w:rsid w:val="00D928AF"/>
    <w:rsid w:val="00D940AF"/>
    <w:rsid w:val="00D9467A"/>
    <w:rsid w:val="00D94836"/>
    <w:rsid w:val="00D94B26"/>
    <w:rsid w:val="00D97810"/>
    <w:rsid w:val="00DA0A34"/>
    <w:rsid w:val="00DA2CC0"/>
    <w:rsid w:val="00DA346D"/>
    <w:rsid w:val="00DA5406"/>
    <w:rsid w:val="00DA559A"/>
    <w:rsid w:val="00DA5F78"/>
    <w:rsid w:val="00DB032B"/>
    <w:rsid w:val="00DB1071"/>
    <w:rsid w:val="00DB1B09"/>
    <w:rsid w:val="00DB1E37"/>
    <w:rsid w:val="00DB667E"/>
    <w:rsid w:val="00DB6759"/>
    <w:rsid w:val="00DC209D"/>
    <w:rsid w:val="00DC7CD9"/>
    <w:rsid w:val="00DC7D40"/>
    <w:rsid w:val="00DD2E1A"/>
    <w:rsid w:val="00DD3790"/>
    <w:rsid w:val="00DD3F94"/>
    <w:rsid w:val="00DD475C"/>
    <w:rsid w:val="00DD4BC5"/>
    <w:rsid w:val="00DD54DA"/>
    <w:rsid w:val="00DD66A5"/>
    <w:rsid w:val="00DD6833"/>
    <w:rsid w:val="00DD7EA1"/>
    <w:rsid w:val="00DE35D5"/>
    <w:rsid w:val="00DE3723"/>
    <w:rsid w:val="00DE4000"/>
    <w:rsid w:val="00DE5EFA"/>
    <w:rsid w:val="00DE679A"/>
    <w:rsid w:val="00DF100A"/>
    <w:rsid w:val="00DF1415"/>
    <w:rsid w:val="00DF1F4E"/>
    <w:rsid w:val="00DF5496"/>
    <w:rsid w:val="00DF7FEF"/>
    <w:rsid w:val="00E0056B"/>
    <w:rsid w:val="00E02D8F"/>
    <w:rsid w:val="00E034FF"/>
    <w:rsid w:val="00E04CC5"/>
    <w:rsid w:val="00E05214"/>
    <w:rsid w:val="00E10401"/>
    <w:rsid w:val="00E10425"/>
    <w:rsid w:val="00E10AB3"/>
    <w:rsid w:val="00E10E1D"/>
    <w:rsid w:val="00E13FAA"/>
    <w:rsid w:val="00E14893"/>
    <w:rsid w:val="00E16209"/>
    <w:rsid w:val="00E162A8"/>
    <w:rsid w:val="00E17E05"/>
    <w:rsid w:val="00E24B94"/>
    <w:rsid w:val="00E25F30"/>
    <w:rsid w:val="00E321A4"/>
    <w:rsid w:val="00E3246E"/>
    <w:rsid w:val="00E32A8D"/>
    <w:rsid w:val="00E343B7"/>
    <w:rsid w:val="00E358A2"/>
    <w:rsid w:val="00E36E84"/>
    <w:rsid w:val="00E4019C"/>
    <w:rsid w:val="00E420E8"/>
    <w:rsid w:val="00E43CFC"/>
    <w:rsid w:val="00E4627D"/>
    <w:rsid w:val="00E50EB4"/>
    <w:rsid w:val="00E5147A"/>
    <w:rsid w:val="00E51E86"/>
    <w:rsid w:val="00E52436"/>
    <w:rsid w:val="00E538BA"/>
    <w:rsid w:val="00E563A1"/>
    <w:rsid w:val="00E56B36"/>
    <w:rsid w:val="00E60842"/>
    <w:rsid w:val="00E6086B"/>
    <w:rsid w:val="00E61E1C"/>
    <w:rsid w:val="00E62B36"/>
    <w:rsid w:val="00E63199"/>
    <w:rsid w:val="00E66A0A"/>
    <w:rsid w:val="00E70CD6"/>
    <w:rsid w:val="00E7288E"/>
    <w:rsid w:val="00E731EA"/>
    <w:rsid w:val="00E732CA"/>
    <w:rsid w:val="00E7492C"/>
    <w:rsid w:val="00E74E2D"/>
    <w:rsid w:val="00E76DA9"/>
    <w:rsid w:val="00E7799A"/>
    <w:rsid w:val="00E816A9"/>
    <w:rsid w:val="00E829DC"/>
    <w:rsid w:val="00E847BA"/>
    <w:rsid w:val="00E861F0"/>
    <w:rsid w:val="00E87A4B"/>
    <w:rsid w:val="00E90579"/>
    <w:rsid w:val="00E90846"/>
    <w:rsid w:val="00E911C5"/>
    <w:rsid w:val="00E91B43"/>
    <w:rsid w:val="00E933C1"/>
    <w:rsid w:val="00E9559B"/>
    <w:rsid w:val="00E962DD"/>
    <w:rsid w:val="00E972FF"/>
    <w:rsid w:val="00E9763B"/>
    <w:rsid w:val="00E9783D"/>
    <w:rsid w:val="00EA0FC9"/>
    <w:rsid w:val="00EA1A09"/>
    <w:rsid w:val="00EA2076"/>
    <w:rsid w:val="00EA22D9"/>
    <w:rsid w:val="00EA24E7"/>
    <w:rsid w:val="00EA274B"/>
    <w:rsid w:val="00EA4ACD"/>
    <w:rsid w:val="00EA707C"/>
    <w:rsid w:val="00EB0846"/>
    <w:rsid w:val="00EB1E00"/>
    <w:rsid w:val="00EB6520"/>
    <w:rsid w:val="00EB76BB"/>
    <w:rsid w:val="00EB76D5"/>
    <w:rsid w:val="00EB788E"/>
    <w:rsid w:val="00EC123E"/>
    <w:rsid w:val="00EC2BE4"/>
    <w:rsid w:val="00EC3BAD"/>
    <w:rsid w:val="00EC5403"/>
    <w:rsid w:val="00EC7A09"/>
    <w:rsid w:val="00EC7FA6"/>
    <w:rsid w:val="00ED21C8"/>
    <w:rsid w:val="00ED5F50"/>
    <w:rsid w:val="00ED5FD5"/>
    <w:rsid w:val="00ED7A7F"/>
    <w:rsid w:val="00EE006B"/>
    <w:rsid w:val="00EE4154"/>
    <w:rsid w:val="00EE602C"/>
    <w:rsid w:val="00EF248A"/>
    <w:rsid w:val="00EF4014"/>
    <w:rsid w:val="00EF4E9C"/>
    <w:rsid w:val="00EF50CF"/>
    <w:rsid w:val="00EF6780"/>
    <w:rsid w:val="00F0025D"/>
    <w:rsid w:val="00F029BF"/>
    <w:rsid w:val="00F047AD"/>
    <w:rsid w:val="00F04A67"/>
    <w:rsid w:val="00F053ED"/>
    <w:rsid w:val="00F066E0"/>
    <w:rsid w:val="00F07798"/>
    <w:rsid w:val="00F10290"/>
    <w:rsid w:val="00F11DA5"/>
    <w:rsid w:val="00F12DCE"/>
    <w:rsid w:val="00F13198"/>
    <w:rsid w:val="00F13F1D"/>
    <w:rsid w:val="00F13F7F"/>
    <w:rsid w:val="00F14AC8"/>
    <w:rsid w:val="00F156F2"/>
    <w:rsid w:val="00F15D74"/>
    <w:rsid w:val="00F160B5"/>
    <w:rsid w:val="00F16763"/>
    <w:rsid w:val="00F1723C"/>
    <w:rsid w:val="00F17F5D"/>
    <w:rsid w:val="00F21482"/>
    <w:rsid w:val="00F218B1"/>
    <w:rsid w:val="00F21A56"/>
    <w:rsid w:val="00F231D5"/>
    <w:rsid w:val="00F236B3"/>
    <w:rsid w:val="00F2434E"/>
    <w:rsid w:val="00F243C2"/>
    <w:rsid w:val="00F245EA"/>
    <w:rsid w:val="00F24930"/>
    <w:rsid w:val="00F2567C"/>
    <w:rsid w:val="00F261FB"/>
    <w:rsid w:val="00F26D60"/>
    <w:rsid w:val="00F30460"/>
    <w:rsid w:val="00F306C3"/>
    <w:rsid w:val="00F353DE"/>
    <w:rsid w:val="00F37C17"/>
    <w:rsid w:val="00F40934"/>
    <w:rsid w:val="00F418D1"/>
    <w:rsid w:val="00F41A68"/>
    <w:rsid w:val="00F43852"/>
    <w:rsid w:val="00F45472"/>
    <w:rsid w:val="00F47003"/>
    <w:rsid w:val="00F474B2"/>
    <w:rsid w:val="00F50D45"/>
    <w:rsid w:val="00F52B01"/>
    <w:rsid w:val="00F5471D"/>
    <w:rsid w:val="00F54AC5"/>
    <w:rsid w:val="00F5639F"/>
    <w:rsid w:val="00F6189E"/>
    <w:rsid w:val="00F621D6"/>
    <w:rsid w:val="00F632DD"/>
    <w:rsid w:val="00F63592"/>
    <w:rsid w:val="00F644C4"/>
    <w:rsid w:val="00F654BA"/>
    <w:rsid w:val="00F65F40"/>
    <w:rsid w:val="00F7062B"/>
    <w:rsid w:val="00F70F3A"/>
    <w:rsid w:val="00F731AC"/>
    <w:rsid w:val="00F73CD9"/>
    <w:rsid w:val="00F77D52"/>
    <w:rsid w:val="00F8002C"/>
    <w:rsid w:val="00F8203B"/>
    <w:rsid w:val="00F847EE"/>
    <w:rsid w:val="00F856EB"/>
    <w:rsid w:val="00F85A8B"/>
    <w:rsid w:val="00F8781D"/>
    <w:rsid w:val="00F906CC"/>
    <w:rsid w:val="00F95368"/>
    <w:rsid w:val="00F961D6"/>
    <w:rsid w:val="00FA130C"/>
    <w:rsid w:val="00FA304C"/>
    <w:rsid w:val="00FA435E"/>
    <w:rsid w:val="00FA4E13"/>
    <w:rsid w:val="00FA5D9B"/>
    <w:rsid w:val="00FB2EDD"/>
    <w:rsid w:val="00FB4626"/>
    <w:rsid w:val="00FB4E92"/>
    <w:rsid w:val="00FB54BB"/>
    <w:rsid w:val="00FB5C98"/>
    <w:rsid w:val="00FB605A"/>
    <w:rsid w:val="00FC0484"/>
    <w:rsid w:val="00FC1150"/>
    <w:rsid w:val="00FC7140"/>
    <w:rsid w:val="00FD49C3"/>
    <w:rsid w:val="00FD4E5F"/>
    <w:rsid w:val="00FD6738"/>
    <w:rsid w:val="00FD766F"/>
    <w:rsid w:val="00FE2BAD"/>
    <w:rsid w:val="00FE2D77"/>
    <w:rsid w:val="00FE3CDB"/>
    <w:rsid w:val="00FE7A65"/>
    <w:rsid w:val="00FF02AD"/>
    <w:rsid w:val="00FF0628"/>
    <w:rsid w:val="00FF06FE"/>
    <w:rsid w:val="00FF2096"/>
    <w:rsid w:val="00FF5550"/>
    <w:rsid w:val="00FF57E6"/>
    <w:rsid w:val="00FF67CC"/>
    <w:rsid w:val="00FF6E6D"/>
    <w:rsid w:val="119BEF20"/>
    <w:rsid w:val="169F2A9E"/>
    <w:rsid w:val="2D720046"/>
    <w:rsid w:val="2D8B8C84"/>
    <w:rsid w:val="33463F8D"/>
    <w:rsid w:val="3BB512DC"/>
    <w:rsid w:val="4DAE88F0"/>
    <w:rsid w:val="4F3CE39B"/>
    <w:rsid w:val="5197D3E8"/>
    <w:rsid w:val="5C6B67AC"/>
    <w:rsid w:val="61BAB52D"/>
    <w:rsid w:val="673C88F1"/>
    <w:rsid w:val="6E0E8A3E"/>
    <w:rsid w:val="6EA63593"/>
    <w:rsid w:val="7541134D"/>
    <w:rsid w:val="77A54E8F"/>
    <w:rsid w:val="7B903438"/>
    <w:rsid w:val="7CD46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6DA875"/>
  <w15:docId w15:val="{389336ED-399F-4526-AD57-8B0F872A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BC5"/>
    <w:pPr>
      <w:jc w:val="both"/>
    </w:pPr>
    <w:rPr>
      <w:sz w:val="24"/>
      <w:szCs w:val="24"/>
    </w:rPr>
  </w:style>
  <w:style w:type="paragraph" w:styleId="Heading1">
    <w:name w:val="heading 1"/>
    <w:aliases w:val="Heading U,H1,H11,Œ©o‚µ 1,?co??E 1,h1,뙥,?c,?co?ƒÊ 1,?,Œ,Titre 1,µ 2 +...,µ 2,Titre Partie,Œ©,Heading,título 1,DO NOT USE_h1,Œ...,?co?ƒÊ,app heading 1,l1,Huvudrubrik,h11,h12,h13,h14,h15,h16,Heading 1_a,Heading 1 (NN),Titolo Sezione"/>
    <w:basedOn w:val="Normal"/>
    <w:next w:val="Normal"/>
    <w:link w:val="Heading1Char"/>
    <w:uiPriority w:val="9"/>
    <w:qFormat/>
    <w:rsid w:val="001F719A"/>
    <w:pPr>
      <w:keepNext/>
      <w:numPr>
        <w:numId w:val="3"/>
      </w:numPr>
      <w:spacing w:before="240" w:after="60"/>
      <w:outlineLvl w:val="0"/>
    </w:pPr>
    <w:rPr>
      <w:rFonts w:ascii="Calibri" w:hAnsi="Calibri"/>
      <w:b/>
      <w:bCs/>
      <w:kern w:val="32"/>
      <w:sz w:val="32"/>
      <w:szCs w:val="32"/>
    </w:rPr>
  </w:style>
  <w:style w:type="paragraph" w:styleId="Heading2">
    <w:name w:val="heading 2"/>
    <w:aliases w:val="H2,H21,Œ©o‚µ 2,?co??E 2,h2,뙥2,?c1,?co?ƒÊ 2,?2,Œ1,Œ2,Titre 2,Œ©1,Œ©2,©1,Œ©_o‚µ 2,2,Header 2,2nd level,DO NOT USE_h2,título 2,...,Head2A,Break before,UNDERRUBRIK 1-2,level 2,Heading Two,Prophead 2,headi,heading2,h21,h22,21"/>
    <w:basedOn w:val="Normal"/>
    <w:next w:val="Normal"/>
    <w:link w:val="Heading2Char"/>
    <w:uiPriority w:val="9"/>
    <w:qFormat/>
    <w:locked/>
    <w:rsid w:val="001F719A"/>
    <w:pPr>
      <w:keepNext/>
      <w:numPr>
        <w:ilvl w:val="1"/>
        <w:numId w:val="3"/>
      </w:numPr>
      <w:spacing w:before="240" w:after="60"/>
      <w:outlineLvl w:val="1"/>
    </w:pPr>
    <w:rPr>
      <w:rFonts w:ascii="Calibri" w:hAnsi="Calibri"/>
      <w:b/>
      <w:bCs/>
      <w:i/>
      <w:iCs/>
      <w:sz w:val="28"/>
      <w:szCs w:val="28"/>
    </w:rPr>
  </w:style>
  <w:style w:type="paragraph" w:styleId="Heading3">
    <w:name w:val="heading 3"/>
    <w:aliases w:val="H3,H31,h3,Titre 3,Org Heading 1,h31,h32,THeading 3,Alt+3,Alt+31,Alt+32,Alt+33,Alt+311,Alt+321,Alt+34,Alt+35,Alt+36,Alt+37,Alt+38,Alt+39,Alt+310,Alt+312,Alt+322,Alt+313,Alt+314,Title3,3,GS_3,0H,bullet,b,3 bullet,SECOND,Second,l3"/>
    <w:basedOn w:val="Normal"/>
    <w:next w:val="Normal"/>
    <w:link w:val="Heading3Char"/>
    <w:uiPriority w:val="9"/>
    <w:qFormat/>
    <w:locked/>
    <w:rsid w:val="001F719A"/>
    <w:pPr>
      <w:keepNext/>
      <w:numPr>
        <w:ilvl w:val="2"/>
        <w:numId w:val="3"/>
      </w:numPr>
      <w:spacing w:before="240" w:after="60"/>
      <w:outlineLvl w:val="2"/>
    </w:pPr>
    <w:rPr>
      <w:rFonts w:ascii="Calibri" w:hAnsi="Calibri"/>
      <w:b/>
      <w:bCs/>
      <w:sz w:val="26"/>
      <w:szCs w:val="26"/>
    </w:rPr>
  </w:style>
  <w:style w:type="paragraph" w:styleId="Heading4">
    <w:name w:val="heading 4"/>
    <w:aliases w:val="Heading 4 Char1 Char,Heading 4 Char Char Char,Heading 4 Char1,Heading 4 Char Char,H4,H41,h4,Titre 4,Org Heading 2,0.1.1.1 Titre 4 + Left:  0&quot;,First line:  0&quot;,0.1.1...,0.1.1.1 Titre 4,h41,heading 41,h42,heading 42,h43,H42,H43,H411,h411,H421"/>
    <w:basedOn w:val="Normal"/>
    <w:next w:val="Normal"/>
    <w:link w:val="Heading4Char"/>
    <w:uiPriority w:val="9"/>
    <w:qFormat/>
    <w:locked/>
    <w:rsid w:val="001F719A"/>
    <w:pPr>
      <w:keepNext/>
      <w:numPr>
        <w:ilvl w:val="3"/>
        <w:numId w:val="3"/>
      </w:numPr>
      <w:spacing w:before="240" w:after="60"/>
      <w:outlineLvl w:val="3"/>
    </w:pPr>
    <w:rPr>
      <w:rFonts w:ascii="Cambria" w:hAnsi="Cambria"/>
      <w:b/>
      <w:bCs/>
      <w:sz w:val="28"/>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9"/>
    <w:qFormat/>
    <w:locked/>
    <w:rsid w:val="001F719A"/>
    <w:pPr>
      <w:numPr>
        <w:ilvl w:val="4"/>
        <w:numId w:val="3"/>
      </w:numPr>
      <w:spacing w:before="240" w:after="60"/>
      <w:outlineLvl w:val="4"/>
    </w:pPr>
    <w:rPr>
      <w:rFonts w:ascii="Cambria" w:hAnsi="Cambria"/>
      <w:b/>
      <w:bCs/>
      <w:i/>
      <w:iCs/>
      <w:sz w:val="26"/>
      <w:szCs w:val="26"/>
    </w:rPr>
  </w:style>
  <w:style w:type="paragraph" w:styleId="Heading6">
    <w:name w:val="heading 6"/>
    <w:aliases w:val="H6,H61,h6,Titre 6,TOC header,Bullet list,sub-dash,sd,5,T1,Heading6,h61,h62,Alt+6"/>
    <w:basedOn w:val="Normal"/>
    <w:next w:val="Normal"/>
    <w:link w:val="Heading6Char"/>
    <w:uiPriority w:val="9"/>
    <w:qFormat/>
    <w:locked/>
    <w:rsid w:val="001F719A"/>
    <w:pPr>
      <w:numPr>
        <w:ilvl w:val="5"/>
        <w:numId w:val="2"/>
      </w:numPr>
      <w:spacing w:before="240" w:after="60"/>
      <w:outlineLvl w:val="5"/>
    </w:pPr>
    <w:rPr>
      <w:rFonts w:ascii="Cambria"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locked/>
    <w:rsid w:val="001F719A"/>
    <w:pPr>
      <w:spacing w:before="240" w:after="60"/>
      <w:ind w:left="1296" w:hanging="1296"/>
      <w:outlineLvl w:val="6"/>
    </w:pPr>
    <w:rPr>
      <w:rFonts w:ascii="Cambria"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locked/>
    <w:rsid w:val="001F719A"/>
    <w:pPr>
      <w:spacing w:before="240" w:after="60"/>
      <w:ind w:left="1440" w:hanging="1440"/>
      <w:outlineLvl w:val="7"/>
    </w:pPr>
    <w:rPr>
      <w:rFonts w:ascii="Cambria" w:hAnsi="Cambria"/>
      <w:i/>
      <w:iCs/>
    </w:rPr>
  </w:style>
  <w:style w:type="paragraph" w:styleId="Heading9">
    <w:name w:val="heading 9"/>
    <w:aliases w:val="Figure Heading,FH,Titre 10,tt,ft,HF,Figures,Alt+9"/>
    <w:basedOn w:val="Normal"/>
    <w:next w:val="Normal"/>
    <w:link w:val="Heading9Char"/>
    <w:uiPriority w:val="9"/>
    <w:qFormat/>
    <w:locked/>
    <w:rsid w:val="001F719A"/>
    <w:pPr>
      <w:spacing w:before="240" w:after="60"/>
      <w:ind w:left="1584" w:hanging="1584"/>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co??E 1 Char,h1 Char,뙥 Char,?c Char,?co?ƒÊ 1 Char,? Char,Œ Char,Titre 1 Char,µ 2 +... Char,µ 2 Char,Titre Partie Char,Œ© Char,Heading Char,título 1 Char,DO NOT USE_h1 Char,Œ... Char,l1 Char"/>
    <w:link w:val="Heading1"/>
    <w:uiPriority w:val="9"/>
    <w:locked/>
    <w:rsid w:val="001F719A"/>
    <w:rPr>
      <w:rFonts w:ascii="Calibri" w:hAnsi="Calibri"/>
      <w:b/>
      <w:bCs/>
      <w:kern w:val="32"/>
      <w:sz w:val="32"/>
      <w:szCs w:val="32"/>
    </w:rPr>
  </w:style>
  <w:style w:type="character" w:customStyle="1" w:styleId="Heading2Char">
    <w:name w:val="Heading 2 Char"/>
    <w:aliases w:val="H2 Char,H21 Char,Œ©o‚µ 2 Char,?co??E 2 Char,h2 Char,뙥2 Char,?c1 Char,?co?ƒÊ 2 Char,?2 Char,Œ1 Char,Œ2 Char,Titre 2 Char,Œ©1 Char,Œ©2 Char,©1 Char,Œ©_o‚µ 2 Char,2 Char,Header 2 Char,2nd level Char,DO NOT USE_h2 Char,título 2 Char"/>
    <w:link w:val="Heading2"/>
    <w:uiPriority w:val="9"/>
    <w:rsid w:val="001F719A"/>
    <w:rPr>
      <w:rFonts w:ascii="Calibri" w:hAnsi="Calibri"/>
      <w:b/>
      <w:bCs/>
      <w:i/>
      <w:iCs/>
      <w:sz w:val="28"/>
      <w:szCs w:val="28"/>
    </w:rPr>
  </w:style>
  <w:style w:type="paragraph" w:styleId="TOC1">
    <w:name w:val="toc 1"/>
    <w:basedOn w:val="Normal"/>
    <w:next w:val="Normal"/>
    <w:autoRedefine/>
    <w:uiPriority w:val="39"/>
    <w:rsid w:val="006505A6"/>
    <w:rPr>
      <w:rFonts w:eastAsia="SimSun"/>
      <w:lang w:val="en-GB" w:eastAsia="zh-CN"/>
    </w:rPr>
  </w:style>
  <w:style w:type="paragraph" w:styleId="ListParagraph">
    <w:name w:val="List Paragraph"/>
    <w:basedOn w:val="Normal"/>
    <w:link w:val="ListParagraphChar"/>
    <w:uiPriority w:val="34"/>
    <w:qFormat/>
    <w:rsid w:val="001F719A"/>
    <w:pPr>
      <w:ind w:left="720"/>
      <w:contextualSpacing/>
    </w:pPr>
    <w:rPr>
      <w:sz w:val="22"/>
    </w:rPr>
  </w:style>
  <w:style w:type="table" w:styleId="TableGrid">
    <w:name w:val="Table Grid"/>
    <w:basedOn w:val="TableNormal"/>
    <w:uiPriority w:val="59"/>
    <w:rsid w:val="00E343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TableNormal"/>
    <w:uiPriority w:val="99"/>
    <w:rsid w:val="00E343B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Hyperlink">
    <w:name w:val="Hyperlink"/>
    <w:basedOn w:val="DefaultParagraphFont"/>
    <w:uiPriority w:val="99"/>
    <w:rsid w:val="00AB43D7"/>
    <w:rPr>
      <w:rFonts w:cs="Times New Roman"/>
      <w:color w:val="0000FF"/>
      <w:u w:val="single"/>
    </w:rPr>
  </w:style>
  <w:style w:type="paragraph" w:styleId="BodyText">
    <w:name w:val="Body Text"/>
    <w:basedOn w:val="Normal"/>
    <w:link w:val="BodyTextChar"/>
    <w:uiPriority w:val="99"/>
    <w:rsid w:val="000F1BF8"/>
    <w:pPr>
      <w:spacing w:after="120"/>
    </w:pPr>
    <w:rPr>
      <w:rFonts w:eastAsia="Batang"/>
      <w:szCs w:val="20"/>
    </w:rPr>
  </w:style>
  <w:style w:type="character" w:customStyle="1" w:styleId="BodyTextChar">
    <w:name w:val="Body Text Char"/>
    <w:basedOn w:val="DefaultParagraphFont"/>
    <w:link w:val="BodyText"/>
    <w:uiPriority w:val="99"/>
    <w:semiHidden/>
    <w:rsid w:val="0077192B"/>
    <w:rPr>
      <w:lang w:val="en-US" w:eastAsia="en-US"/>
    </w:rPr>
  </w:style>
  <w:style w:type="paragraph" w:styleId="BalloonText">
    <w:name w:val="Balloon Text"/>
    <w:basedOn w:val="Normal"/>
    <w:link w:val="BalloonTextChar"/>
    <w:uiPriority w:val="99"/>
    <w:semiHidden/>
    <w:rsid w:val="000F1BF8"/>
    <w:rPr>
      <w:rFonts w:ascii="Tahoma" w:hAnsi="Tahoma"/>
      <w:sz w:val="16"/>
      <w:szCs w:val="16"/>
    </w:rPr>
  </w:style>
  <w:style w:type="character" w:customStyle="1" w:styleId="BalloonTextChar">
    <w:name w:val="Balloon Text Char"/>
    <w:basedOn w:val="DefaultParagraphFont"/>
    <w:link w:val="BalloonText"/>
    <w:uiPriority w:val="99"/>
    <w:semiHidden/>
    <w:rsid w:val="0077192B"/>
    <w:rPr>
      <w:rFonts w:ascii="Times New Roman" w:hAnsi="Times New Roman"/>
      <w:sz w:val="0"/>
      <w:szCs w:val="0"/>
      <w:lang w:val="en-US" w:eastAsia="en-US"/>
    </w:rPr>
  </w:style>
  <w:style w:type="character" w:customStyle="1" w:styleId="Heading3Char">
    <w:name w:val="Heading 3 Char"/>
    <w:aliases w:val="H3 Char,H31 Char,h3 Char,Titre 3 Char,Org Heading 1 Char,h31 Char,h32 Char,THeading 3 Char,Alt+3 Char,Alt+31 Char,Alt+32 Char,Alt+33 Char,Alt+311 Char,Alt+321 Char,Alt+34 Char,Alt+35 Char,Alt+36 Char,Alt+37 Char,Alt+38 Char,Alt+39 Char"/>
    <w:link w:val="Heading3"/>
    <w:uiPriority w:val="9"/>
    <w:rsid w:val="001F719A"/>
    <w:rPr>
      <w:rFonts w:ascii="Calibri" w:hAnsi="Calibri"/>
      <w:b/>
      <w:bCs/>
      <w:sz w:val="26"/>
      <w:szCs w:val="26"/>
    </w:rPr>
  </w:style>
  <w:style w:type="paragraph" w:styleId="NormalWeb">
    <w:name w:val="Normal (Web)"/>
    <w:basedOn w:val="Normal"/>
    <w:uiPriority w:val="99"/>
    <w:semiHidden/>
    <w:unhideWhenUsed/>
    <w:rsid w:val="00565AEE"/>
    <w:pPr>
      <w:spacing w:before="100" w:beforeAutospacing="1" w:after="100" w:afterAutospacing="1"/>
    </w:pPr>
    <w:rPr>
      <w:rFonts w:eastAsia="Times New Roman"/>
    </w:rPr>
  </w:style>
  <w:style w:type="table" w:customStyle="1" w:styleId="LightList-Accent11">
    <w:name w:val="Light List - Accent 11"/>
    <w:basedOn w:val="TableNormal"/>
    <w:uiPriority w:val="61"/>
    <w:rsid w:val="00C576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HTMLCite">
    <w:name w:val="HTML Cite"/>
    <w:basedOn w:val="DefaultParagraphFont"/>
    <w:uiPriority w:val="99"/>
    <w:semiHidden/>
    <w:unhideWhenUsed/>
    <w:rsid w:val="006731A0"/>
    <w:rPr>
      <w:i/>
      <w:iCs/>
    </w:rPr>
  </w:style>
  <w:style w:type="character" w:customStyle="1" w:styleId="Heading4Char">
    <w:name w:val="Heading 4 Char"/>
    <w:aliases w:val="Heading 4 Char1 Char Char,Heading 4 Char Char Char Char,Heading 4 Char1 Char1,Heading 4 Char Char Char1,H4 Char,H41 Char,h4 Char,Titre 4 Char,Org Heading 2 Char,0.1.1.1 Titre 4 + Left:  0&quot; Char,First line:  0&quot; Char,0.1.1... Char,h41 Char"/>
    <w:link w:val="Heading4"/>
    <w:uiPriority w:val="9"/>
    <w:rsid w:val="001F719A"/>
    <w:rPr>
      <w:rFonts w:ascii="Cambria" w:hAnsi="Cambria"/>
      <w:b/>
      <w:bCs/>
      <w:sz w:val="28"/>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1F719A"/>
    <w:rPr>
      <w:rFonts w:ascii="Cambria" w:hAnsi="Cambria"/>
      <w:b/>
      <w:bCs/>
      <w:i/>
      <w:iCs/>
      <w:sz w:val="26"/>
      <w:szCs w:val="26"/>
    </w:rPr>
  </w:style>
  <w:style w:type="character" w:customStyle="1" w:styleId="Heading6Char">
    <w:name w:val="Heading 6 Char"/>
    <w:aliases w:val="H6 Char,H61 Char,h6 Char,Titre 6 Char,TOC header Char,Bullet list Char,sub-dash Char,sd Char,5 Char,T1 Char,Heading6 Char,h61 Char,h62 Char,Alt+6 Char"/>
    <w:link w:val="Heading6"/>
    <w:uiPriority w:val="9"/>
    <w:rsid w:val="001F719A"/>
    <w:rPr>
      <w:rFonts w:ascii="Cambria" w:hAnsi="Cambria"/>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rsid w:val="001F719A"/>
    <w:rPr>
      <w:rFonts w:ascii="Cambria" w:hAnsi="Cambria"/>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rsid w:val="001F719A"/>
    <w:rPr>
      <w:rFonts w:ascii="Cambria" w:hAnsi="Cambria"/>
      <w:i/>
      <w:iCs/>
      <w:sz w:val="24"/>
      <w:szCs w:val="24"/>
    </w:rPr>
  </w:style>
  <w:style w:type="character" w:customStyle="1" w:styleId="Heading9Char">
    <w:name w:val="Heading 9 Char"/>
    <w:aliases w:val="Figure Heading Char,FH Char,Titre 10 Char,tt Char,ft Char,HF Char,Figures Char,Alt+9 Char"/>
    <w:link w:val="Heading9"/>
    <w:uiPriority w:val="9"/>
    <w:rsid w:val="001F719A"/>
    <w:rPr>
      <w:rFonts w:ascii="Calibri" w:hAnsi="Calibri"/>
      <w:sz w:val="22"/>
      <w:szCs w:val="22"/>
    </w:rPr>
  </w:style>
  <w:style w:type="paragraph" w:styleId="Bibliography">
    <w:name w:val="Bibliography"/>
    <w:basedOn w:val="Normal"/>
    <w:next w:val="Normal"/>
    <w:uiPriority w:val="37"/>
    <w:unhideWhenUsed/>
    <w:rsid w:val="006C170D"/>
    <w:pPr>
      <w:spacing w:after="200" w:line="276" w:lineRule="auto"/>
    </w:pPr>
    <w:rPr>
      <w:rFonts w:asciiTheme="minorHAnsi" w:eastAsiaTheme="minorEastAsia" w:hAnsiTheme="minorHAnsi" w:cstheme="minorBidi"/>
      <w:szCs w:val="20"/>
      <w:lang w:val="it-IT" w:eastAsia="it-IT"/>
    </w:rPr>
  </w:style>
  <w:style w:type="paragraph" w:styleId="Caption">
    <w:name w:val="caption"/>
    <w:aliases w:val="Labelling,TF,legend1,Caption Char Char Char1,Caption Char Char Char Char Char Char Char1,Caption Char Char Char Char Char Char Char Char Char Char Char Char1,Caption21,Caption Char Char Char21,legend,Figure-caption4,CAPTLégende,Figure"/>
    <w:basedOn w:val="Normal"/>
    <w:next w:val="Normal"/>
    <w:link w:val="CaptionChar"/>
    <w:qFormat/>
    <w:locked/>
    <w:rsid w:val="001F719A"/>
    <w:pPr>
      <w:jc w:val="left"/>
    </w:pPr>
    <w:rPr>
      <w:rFonts w:eastAsia="SimSun"/>
      <w:b/>
      <w:bCs/>
      <w:sz w:val="20"/>
      <w:szCs w:val="20"/>
      <w:lang w:val="en-AU" w:eastAsia="zh-CN"/>
    </w:rPr>
  </w:style>
  <w:style w:type="character" w:styleId="PlaceholderText">
    <w:name w:val="Placeholder Text"/>
    <w:basedOn w:val="DefaultParagraphFont"/>
    <w:uiPriority w:val="99"/>
    <w:semiHidden/>
    <w:rsid w:val="00D235F6"/>
    <w:rPr>
      <w:color w:val="808080"/>
    </w:rPr>
  </w:style>
  <w:style w:type="paragraph" w:styleId="Title">
    <w:name w:val="Title"/>
    <w:basedOn w:val="Normal"/>
    <w:next w:val="Normal"/>
    <w:link w:val="TitleChar"/>
    <w:uiPriority w:val="10"/>
    <w:qFormat/>
    <w:rsid w:val="001F719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1F719A"/>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1F719A"/>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1F719A"/>
    <w:rPr>
      <w:rFonts w:asciiTheme="majorHAnsi" w:eastAsiaTheme="majorEastAsia" w:hAnsiTheme="majorHAnsi" w:cstheme="majorBidi"/>
      <w:sz w:val="24"/>
      <w:szCs w:val="24"/>
    </w:rPr>
  </w:style>
  <w:style w:type="character" w:styleId="Strong">
    <w:name w:val="Strong"/>
    <w:uiPriority w:val="22"/>
    <w:qFormat/>
    <w:rsid w:val="001F719A"/>
    <w:rPr>
      <w:b/>
      <w:bCs/>
    </w:rPr>
  </w:style>
  <w:style w:type="character" w:styleId="Emphasis">
    <w:name w:val="Emphasis"/>
    <w:uiPriority w:val="20"/>
    <w:qFormat/>
    <w:rsid w:val="001F719A"/>
    <w:rPr>
      <w:i/>
      <w:iCs/>
    </w:rPr>
  </w:style>
  <w:style w:type="paragraph" w:styleId="NoSpacing">
    <w:name w:val="No Spacing"/>
    <w:basedOn w:val="Normal"/>
    <w:link w:val="NoSpacingChar"/>
    <w:uiPriority w:val="1"/>
    <w:qFormat/>
    <w:rsid w:val="001F719A"/>
  </w:style>
  <w:style w:type="character" w:customStyle="1" w:styleId="NoSpacingChar">
    <w:name w:val="No Spacing Char"/>
    <w:basedOn w:val="DefaultParagraphFont"/>
    <w:link w:val="NoSpacing"/>
    <w:uiPriority w:val="1"/>
    <w:rsid w:val="001F719A"/>
    <w:rPr>
      <w:sz w:val="24"/>
      <w:szCs w:val="24"/>
    </w:rPr>
  </w:style>
  <w:style w:type="paragraph" w:styleId="Quote">
    <w:name w:val="Quote"/>
    <w:basedOn w:val="Normal"/>
    <w:next w:val="Normal"/>
    <w:link w:val="QuoteChar"/>
    <w:uiPriority w:val="29"/>
    <w:qFormat/>
    <w:rsid w:val="001F719A"/>
    <w:rPr>
      <w:i/>
      <w:iCs/>
      <w:color w:val="000000" w:themeColor="text1"/>
    </w:rPr>
  </w:style>
  <w:style w:type="character" w:customStyle="1" w:styleId="QuoteChar">
    <w:name w:val="Quote Char"/>
    <w:basedOn w:val="DefaultParagraphFont"/>
    <w:link w:val="Quote"/>
    <w:uiPriority w:val="29"/>
    <w:rsid w:val="001F719A"/>
    <w:rPr>
      <w:i/>
      <w:iCs/>
      <w:color w:val="000000" w:themeColor="text1"/>
      <w:sz w:val="24"/>
      <w:szCs w:val="24"/>
    </w:rPr>
  </w:style>
  <w:style w:type="paragraph" w:styleId="IntenseQuote">
    <w:name w:val="Intense Quote"/>
    <w:basedOn w:val="Normal"/>
    <w:next w:val="Normal"/>
    <w:link w:val="IntenseQuoteChar"/>
    <w:uiPriority w:val="30"/>
    <w:qFormat/>
    <w:rsid w:val="001F719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F719A"/>
    <w:rPr>
      <w:b/>
      <w:bCs/>
      <w:i/>
      <w:iCs/>
      <w:color w:val="4F81BD" w:themeColor="accent1"/>
      <w:sz w:val="24"/>
      <w:szCs w:val="24"/>
    </w:rPr>
  </w:style>
  <w:style w:type="character" w:styleId="SubtleEmphasis">
    <w:name w:val="Subtle Emphasis"/>
    <w:uiPriority w:val="19"/>
    <w:qFormat/>
    <w:rsid w:val="001F719A"/>
    <w:rPr>
      <w:i/>
      <w:iCs/>
      <w:color w:val="808080" w:themeColor="text1" w:themeTint="7F"/>
    </w:rPr>
  </w:style>
  <w:style w:type="character" w:styleId="IntenseEmphasis">
    <w:name w:val="Intense Emphasis"/>
    <w:uiPriority w:val="21"/>
    <w:qFormat/>
    <w:rsid w:val="001F719A"/>
    <w:rPr>
      <w:b/>
      <w:bCs/>
      <w:i/>
      <w:iCs/>
      <w:color w:val="4F81BD" w:themeColor="accent1"/>
    </w:rPr>
  </w:style>
  <w:style w:type="character" w:styleId="SubtleReference">
    <w:name w:val="Subtle Reference"/>
    <w:basedOn w:val="DefaultParagraphFont"/>
    <w:uiPriority w:val="31"/>
    <w:qFormat/>
    <w:rsid w:val="001F719A"/>
    <w:rPr>
      <w:smallCaps/>
      <w:color w:val="C0504D" w:themeColor="accent2"/>
      <w:u w:val="single"/>
    </w:rPr>
  </w:style>
  <w:style w:type="character" w:styleId="IntenseReference">
    <w:name w:val="Intense Reference"/>
    <w:uiPriority w:val="32"/>
    <w:qFormat/>
    <w:rsid w:val="001F719A"/>
    <w:rPr>
      <w:b/>
      <w:bCs/>
      <w:smallCaps/>
      <w:color w:val="C0504D" w:themeColor="accent2"/>
      <w:spacing w:val="5"/>
      <w:u w:val="single"/>
    </w:rPr>
  </w:style>
  <w:style w:type="character" w:styleId="BookTitle">
    <w:name w:val="Book Title"/>
    <w:basedOn w:val="DefaultParagraphFont"/>
    <w:uiPriority w:val="33"/>
    <w:qFormat/>
    <w:rsid w:val="001F719A"/>
    <w:rPr>
      <w:b/>
      <w:bCs/>
      <w:smallCaps/>
      <w:spacing w:val="5"/>
    </w:rPr>
  </w:style>
  <w:style w:type="paragraph" w:styleId="TOCHeading">
    <w:name w:val="TOC Heading"/>
    <w:basedOn w:val="Heading1"/>
    <w:next w:val="Normal"/>
    <w:uiPriority w:val="39"/>
    <w:semiHidden/>
    <w:unhideWhenUsed/>
    <w:qFormat/>
    <w:rsid w:val="001F719A"/>
    <w:pPr>
      <w:keepLines/>
      <w:numPr>
        <w:numId w:val="0"/>
      </w:numPr>
      <w:spacing w:before="480" w:after="0" w:line="276" w:lineRule="auto"/>
      <w:jc w:val="left"/>
      <w:outlineLvl w:val="9"/>
    </w:pPr>
    <w:rPr>
      <w:rFonts w:ascii="Cambria" w:hAnsi="Cambria"/>
      <w:color w:val="365F91"/>
      <w:kern w:val="0"/>
      <w:sz w:val="28"/>
      <w:szCs w:val="28"/>
      <w:lang w:val="x-none" w:eastAsia="x-none"/>
    </w:rPr>
  </w:style>
  <w:style w:type="paragraph" w:customStyle="1" w:styleId="PersonalName">
    <w:name w:val="Personal Name"/>
    <w:basedOn w:val="Title"/>
    <w:rsid w:val="00487D38"/>
    <w:rPr>
      <w:b w:val="0"/>
      <w:caps/>
      <w:color w:val="000000"/>
      <w:sz w:val="28"/>
      <w:szCs w:val="28"/>
    </w:rPr>
  </w:style>
  <w:style w:type="paragraph" w:styleId="TOC2">
    <w:name w:val="toc 2"/>
    <w:basedOn w:val="Normal"/>
    <w:next w:val="Normal"/>
    <w:autoRedefine/>
    <w:uiPriority w:val="39"/>
    <w:locked/>
    <w:rsid w:val="00D345CF"/>
    <w:pPr>
      <w:spacing w:after="100"/>
      <w:ind w:left="240"/>
    </w:pPr>
  </w:style>
  <w:style w:type="character" w:styleId="FollowedHyperlink">
    <w:name w:val="FollowedHyperlink"/>
    <w:basedOn w:val="DefaultParagraphFont"/>
    <w:uiPriority w:val="99"/>
    <w:semiHidden/>
    <w:unhideWhenUsed/>
    <w:rsid w:val="00C41DD4"/>
    <w:rPr>
      <w:color w:val="800080" w:themeColor="followedHyperlink"/>
      <w:u w:val="single"/>
    </w:rPr>
  </w:style>
  <w:style w:type="character" w:customStyle="1" w:styleId="apple-converted-space">
    <w:name w:val="apple-converted-space"/>
    <w:basedOn w:val="DefaultParagraphFont"/>
    <w:rsid w:val="009932A3"/>
  </w:style>
  <w:style w:type="numbering" w:customStyle="1" w:styleId="Bullet">
    <w:name w:val="Bullet"/>
    <w:rsid w:val="00EB76D5"/>
    <w:pPr>
      <w:numPr>
        <w:numId w:val="4"/>
      </w:numPr>
    </w:pPr>
  </w:style>
  <w:style w:type="character" w:styleId="CommentReference">
    <w:name w:val="annotation reference"/>
    <w:basedOn w:val="DefaultParagraphFont"/>
    <w:uiPriority w:val="99"/>
    <w:semiHidden/>
    <w:unhideWhenUsed/>
    <w:rsid w:val="000610B0"/>
    <w:rPr>
      <w:sz w:val="16"/>
      <w:szCs w:val="16"/>
    </w:rPr>
  </w:style>
  <w:style w:type="paragraph" w:styleId="CommentText">
    <w:name w:val="annotation text"/>
    <w:basedOn w:val="Normal"/>
    <w:link w:val="CommentTextChar"/>
    <w:uiPriority w:val="99"/>
    <w:semiHidden/>
    <w:unhideWhenUsed/>
    <w:rsid w:val="000610B0"/>
    <w:rPr>
      <w:sz w:val="20"/>
      <w:szCs w:val="20"/>
    </w:rPr>
  </w:style>
  <w:style w:type="character" w:customStyle="1" w:styleId="CommentTextChar">
    <w:name w:val="Comment Text Char"/>
    <w:basedOn w:val="DefaultParagraphFont"/>
    <w:link w:val="CommentText"/>
    <w:uiPriority w:val="99"/>
    <w:semiHidden/>
    <w:rsid w:val="000610B0"/>
  </w:style>
  <w:style w:type="paragraph" w:styleId="CommentSubject">
    <w:name w:val="annotation subject"/>
    <w:basedOn w:val="CommentText"/>
    <w:next w:val="CommentText"/>
    <w:link w:val="CommentSubjectChar"/>
    <w:uiPriority w:val="99"/>
    <w:semiHidden/>
    <w:unhideWhenUsed/>
    <w:rsid w:val="000610B0"/>
    <w:rPr>
      <w:b/>
      <w:bCs/>
    </w:rPr>
  </w:style>
  <w:style w:type="character" w:customStyle="1" w:styleId="CommentSubjectChar">
    <w:name w:val="Comment Subject Char"/>
    <w:basedOn w:val="CommentTextChar"/>
    <w:link w:val="CommentSubject"/>
    <w:uiPriority w:val="99"/>
    <w:semiHidden/>
    <w:rsid w:val="000610B0"/>
    <w:rPr>
      <w:b/>
      <w:bCs/>
    </w:rPr>
  </w:style>
  <w:style w:type="character" w:customStyle="1" w:styleId="UnresolvedMention1">
    <w:name w:val="Unresolved Mention1"/>
    <w:basedOn w:val="DefaultParagraphFont"/>
    <w:uiPriority w:val="99"/>
    <w:semiHidden/>
    <w:unhideWhenUsed/>
    <w:rsid w:val="00B06777"/>
    <w:rPr>
      <w:color w:val="605E5C"/>
      <w:shd w:val="clear" w:color="auto" w:fill="E1DFDD"/>
    </w:rPr>
  </w:style>
  <w:style w:type="character" w:customStyle="1" w:styleId="CaptionChar">
    <w:name w:val="Caption Char"/>
    <w:aliases w:val="Labelling Char,TF Char,legend1 Char,Caption Char Char Char1 Char,Caption Char Char Char Char Char Char Char1 Char,Caption Char Char Char Char Char Char Char Char Char Char Char Char1 Char,Caption21 Char,Caption Char Char Char21 Char"/>
    <w:link w:val="Caption"/>
    <w:locked/>
    <w:rsid w:val="0060276A"/>
    <w:rPr>
      <w:rFonts w:eastAsia="SimSun"/>
      <w:b/>
      <w:bCs/>
      <w:lang w:val="en-AU" w:eastAsia="zh-CN"/>
    </w:rPr>
  </w:style>
  <w:style w:type="paragraph" w:styleId="PlainText">
    <w:name w:val="Plain Text"/>
    <w:basedOn w:val="Normal"/>
    <w:link w:val="PlainTextChar"/>
    <w:uiPriority w:val="99"/>
    <w:semiHidden/>
    <w:unhideWhenUsed/>
    <w:rsid w:val="00FC0484"/>
    <w:pPr>
      <w:jc w:val="left"/>
    </w:pPr>
    <w:rPr>
      <w:rFonts w:ascii="Calibri" w:eastAsiaTheme="minorHAnsi" w:hAnsi="Calibri" w:cstheme="minorBidi"/>
      <w:sz w:val="22"/>
      <w:szCs w:val="21"/>
      <w:lang w:val="de-AT"/>
    </w:rPr>
  </w:style>
  <w:style w:type="character" w:customStyle="1" w:styleId="PlainTextChar">
    <w:name w:val="Plain Text Char"/>
    <w:basedOn w:val="DefaultParagraphFont"/>
    <w:link w:val="PlainText"/>
    <w:uiPriority w:val="99"/>
    <w:semiHidden/>
    <w:rsid w:val="00FC0484"/>
    <w:rPr>
      <w:rFonts w:ascii="Calibri" w:eastAsiaTheme="minorHAnsi" w:hAnsi="Calibri" w:cstheme="minorBidi"/>
      <w:sz w:val="22"/>
      <w:szCs w:val="21"/>
      <w:lang w:val="de-AT"/>
    </w:rPr>
  </w:style>
  <w:style w:type="paragraph" w:styleId="Revision">
    <w:name w:val="Revision"/>
    <w:hidden/>
    <w:uiPriority w:val="99"/>
    <w:semiHidden/>
    <w:rsid w:val="00110CF5"/>
    <w:rPr>
      <w:sz w:val="24"/>
      <w:szCs w:val="24"/>
    </w:rPr>
  </w:style>
  <w:style w:type="character" w:customStyle="1" w:styleId="ListParagraphChar">
    <w:name w:val="List Paragraph Char"/>
    <w:link w:val="ListParagraph"/>
    <w:uiPriority w:val="34"/>
    <w:rsid w:val="00F906CC"/>
    <w:rPr>
      <w:sz w:val="22"/>
      <w:szCs w:val="24"/>
    </w:rPr>
  </w:style>
  <w:style w:type="paragraph" w:customStyle="1" w:styleId="PreformattedText">
    <w:name w:val="Preformatted Text"/>
    <w:basedOn w:val="Normal"/>
    <w:qFormat/>
    <w:rsid w:val="00271C88"/>
    <w:pPr>
      <w:widowControl w:val="0"/>
    </w:pPr>
    <w:rPr>
      <w:rFonts w:ascii="Liberation Mono" w:eastAsia="DejaVu Sans Mono" w:hAnsi="Liberation Mono" w:cs="Liberation Mono"/>
      <w:kern w:val="2"/>
      <w:sz w:val="20"/>
      <w:szCs w:val="20"/>
      <w:lang w:eastAsia="zh-CN"/>
    </w:rPr>
  </w:style>
  <w:style w:type="character" w:styleId="FootnoteReference">
    <w:name w:val="footnote reference"/>
    <w:aliases w:val="Footnote symbol,Times 10 Point,Exposant 3 Point"/>
    <w:rsid w:val="00955EA7"/>
    <w:rPr>
      <w:position w:val="6"/>
      <w:sz w:val="16"/>
      <w:vertAlign w:val="baseline"/>
    </w:rPr>
  </w:style>
  <w:style w:type="paragraph" w:styleId="FootnoteText">
    <w:name w:val="footnote text"/>
    <w:basedOn w:val="Normal"/>
    <w:link w:val="FootnoteTextChar"/>
    <w:semiHidden/>
    <w:rsid w:val="00955EA7"/>
    <w:pPr>
      <w:tabs>
        <w:tab w:val="left" w:pos="340"/>
      </w:tabs>
      <w:spacing w:after="120" w:line="210" w:lineRule="auto"/>
    </w:pPr>
    <w:rPr>
      <w:rFonts w:ascii="Arial" w:eastAsia="Times New Roman" w:hAnsi="Arial"/>
      <w:sz w:val="18"/>
      <w:szCs w:val="20"/>
      <w:lang w:val="en-GB"/>
    </w:rPr>
  </w:style>
  <w:style w:type="character" w:customStyle="1" w:styleId="FootnoteTextChar">
    <w:name w:val="Footnote Text Char"/>
    <w:basedOn w:val="DefaultParagraphFont"/>
    <w:link w:val="FootnoteText"/>
    <w:semiHidden/>
    <w:rsid w:val="00955EA7"/>
    <w:rPr>
      <w:rFonts w:ascii="Arial" w:eastAsia="Times New Roman"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79239">
      <w:bodyDiv w:val="1"/>
      <w:marLeft w:val="0"/>
      <w:marRight w:val="0"/>
      <w:marTop w:val="0"/>
      <w:marBottom w:val="0"/>
      <w:divBdr>
        <w:top w:val="none" w:sz="0" w:space="0" w:color="auto"/>
        <w:left w:val="none" w:sz="0" w:space="0" w:color="auto"/>
        <w:bottom w:val="none" w:sz="0" w:space="0" w:color="auto"/>
        <w:right w:val="none" w:sz="0" w:space="0" w:color="auto"/>
      </w:divBdr>
    </w:div>
    <w:div w:id="139927971">
      <w:bodyDiv w:val="1"/>
      <w:marLeft w:val="0"/>
      <w:marRight w:val="0"/>
      <w:marTop w:val="0"/>
      <w:marBottom w:val="0"/>
      <w:divBdr>
        <w:top w:val="none" w:sz="0" w:space="0" w:color="auto"/>
        <w:left w:val="none" w:sz="0" w:space="0" w:color="auto"/>
        <w:bottom w:val="none" w:sz="0" w:space="0" w:color="auto"/>
        <w:right w:val="none" w:sz="0" w:space="0" w:color="auto"/>
      </w:divBdr>
      <w:divsChild>
        <w:div w:id="1887375172">
          <w:marLeft w:val="0"/>
          <w:marRight w:val="0"/>
          <w:marTop w:val="0"/>
          <w:marBottom w:val="0"/>
          <w:divBdr>
            <w:top w:val="none" w:sz="0" w:space="0" w:color="auto"/>
            <w:left w:val="none" w:sz="0" w:space="0" w:color="auto"/>
            <w:bottom w:val="none" w:sz="0" w:space="0" w:color="auto"/>
            <w:right w:val="none" w:sz="0" w:space="0" w:color="auto"/>
          </w:divBdr>
        </w:div>
      </w:divsChild>
    </w:div>
    <w:div w:id="190531241">
      <w:bodyDiv w:val="1"/>
      <w:marLeft w:val="0"/>
      <w:marRight w:val="0"/>
      <w:marTop w:val="0"/>
      <w:marBottom w:val="0"/>
      <w:divBdr>
        <w:top w:val="none" w:sz="0" w:space="0" w:color="auto"/>
        <w:left w:val="none" w:sz="0" w:space="0" w:color="auto"/>
        <w:bottom w:val="none" w:sz="0" w:space="0" w:color="auto"/>
        <w:right w:val="none" w:sz="0" w:space="0" w:color="auto"/>
      </w:divBdr>
    </w:div>
    <w:div w:id="199822547">
      <w:bodyDiv w:val="1"/>
      <w:marLeft w:val="0"/>
      <w:marRight w:val="0"/>
      <w:marTop w:val="0"/>
      <w:marBottom w:val="0"/>
      <w:divBdr>
        <w:top w:val="none" w:sz="0" w:space="0" w:color="auto"/>
        <w:left w:val="none" w:sz="0" w:space="0" w:color="auto"/>
        <w:bottom w:val="none" w:sz="0" w:space="0" w:color="auto"/>
        <w:right w:val="none" w:sz="0" w:space="0" w:color="auto"/>
      </w:divBdr>
    </w:div>
    <w:div w:id="213665328">
      <w:bodyDiv w:val="1"/>
      <w:marLeft w:val="0"/>
      <w:marRight w:val="0"/>
      <w:marTop w:val="0"/>
      <w:marBottom w:val="0"/>
      <w:divBdr>
        <w:top w:val="none" w:sz="0" w:space="0" w:color="auto"/>
        <w:left w:val="none" w:sz="0" w:space="0" w:color="auto"/>
        <w:bottom w:val="none" w:sz="0" w:space="0" w:color="auto"/>
        <w:right w:val="none" w:sz="0" w:space="0" w:color="auto"/>
      </w:divBdr>
      <w:divsChild>
        <w:div w:id="2113669986">
          <w:marLeft w:val="0"/>
          <w:marRight w:val="0"/>
          <w:marTop w:val="0"/>
          <w:marBottom w:val="0"/>
          <w:divBdr>
            <w:top w:val="none" w:sz="0" w:space="0" w:color="auto"/>
            <w:left w:val="none" w:sz="0" w:space="0" w:color="auto"/>
            <w:bottom w:val="none" w:sz="0" w:space="0" w:color="auto"/>
            <w:right w:val="none" w:sz="0" w:space="0" w:color="auto"/>
          </w:divBdr>
        </w:div>
      </w:divsChild>
    </w:div>
    <w:div w:id="312561361">
      <w:bodyDiv w:val="1"/>
      <w:marLeft w:val="0"/>
      <w:marRight w:val="0"/>
      <w:marTop w:val="0"/>
      <w:marBottom w:val="0"/>
      <w:divBdr>
        <w:top w:val="none" w:sz="0" w:space="0" w:color="auto"/>
        <w:left w:val="none" w:sz="0" w:space="0" w:color="auto"/>
        <w:bottom w:val="none" w:sz="0" w:space="0" w:color="auto"/>
        <w:right w:val="none" w:sz="0" w:space="0" w:color="auto"/>
      </w:divBdr>
    </w:div>
    <w:div w:id="381175768">
      <w:bodyDiv w:val="1"/>
      <w:marLeft w:val="0"/>
      <w:marRight w:val="0"/>
      <w:marTop w:val="0"/>
      <w:marBottom w:val="0"/>
      <w:divBdr>
        <w:top w:val="none" w:sz="0" w:space="0" w:color="auto"/>
        <w:left w:val="none" w:sz="0" w:space="0" w:color="auto"/>
        <w:bottom w:val="none" w:sz="0" w:space="0" w:color="auto"/>
        <w:right w:val="none" w:sz="0" w:space="0" w:color="auto"/>
      </w:divBdr>
    </w:div>
    <w:div w:id="456803439">
      <w:bodyDiv w:val="1"/>
      <w:marLeft w:val="0"/>
      <w:marRight w:val="0"/>
      <w:marTop w:val="0"/>
      <w:marBottom w:val="0"/>
      <w:divBdr>
        <w:top w:val="none" w:sz="0" w:space="0" w:color="auto"/>
        <w:left w:val="none" w:sz="0" w:space="0" w:color="auto"/>
        <w:bottom w:val="none" w:sz="0" w:space="0" w:color="auto"/>
        <w:right w:val="none" w:sz="0" w:space="0" w:color="auto"/>
      </w:divBdr>
    </w:div>
    <w:div w:id="530147303">
      <w:bodyDiv w:val="1"/>
      <w:marLeft w:val="0"/>
      <w:marRight w:val="0"/>
      <w:marTop w:val="0"/>
      <w:marBottom w:val="0"/>
      <w:divBdr>
        <w:top w:val="none" w:sz="0" w:space="0" w:color="auto"/>
        <w:left w:val="none" w:sz="0" w:space="0" w:color="auto"/>
        <w:bottom w:val="none" w:sz="0" w:space="0" w:color="auto"/>
        <w:right w:val="none" w:sz="0" w:space="0" w:color="auto"/>
      </w:divBdr>
      <w:divsChild>
        <w:div w:id="297688649">
          <w:marLeft w:val="0"/>
          <w:marRight w:val="0"/>
          <w:marTop w:val="0"/>
          <w:marBottom w:val="0"/>
          <w:divBdr>
            <w:top w:val="none" w:sz="0" w:space="0" w:color="auto"/>
            <w:left w:val="none" w:sz="0" w:space="0" w:color="auto"/>
            <w:bottom w:val="none" w:sz="0" w:space="0" w:color="auto"/>
            <w:right w:val="none" w:sz="0" w:space="0" w:color="auto"/>
          </w:divBdr>
        </w:div>
        <w:div w:id="950891309">
          <w:marLeft w:val="0"/>
          <w:marRight w:val="0"/>
          <w:marTop w:val="0"/>
          <w:marBottom w:val="0"/>
          <w:divBdr>
            <w:top w:val="none" w:sz="0" w:space="0" w:color="auto"/>
            <w:left w:val="none" w:sz="0" w:space="0" w:color="auto"/>
            <w:bottom w:val="none" w:sz="0" w:space="0" w:color="auto"/>
            <w:right w:val="none" w:sz="0" w:space="0" w:color="auto"/>
          </w:divBdr>
          <w:divsChild>
            <w:div w:id="1291478214">
              <w:marLeft w:val="0"/>
              <w:marRight w:val="0"/>
              <w:marTop w:val="0"/>
              <w:marBottom w:val="0"/>
              <w:divBdr>
                <w:top w:val="none" w:sz="0" w:space="0" w:color="auto"/>
                <w:left w:val="none" w:sz="0" w:space="0" w:color="auto"/>
                <w:bottom w:val="none" w:sz="0" w:space="0" w:color="auto"/>
                <w:right w:val="none" w:sz="0" w:space="0" w:color="auto"/>
              </w:divBdr>
            </w:div>
            <w:div w:id="1373110848">
              <w:marLeft w:val="0"/>
              <w:marRight w:val="0"/>
              <w:marTop w:val="0"/>
              <w:marBottom w:val="0"/>
              <w:divBdr>
                <w:top w:val="none" w:sz="0" w:space="0" w:color="auto"/>
                <w:left w:val="none" w:sz="0" w:space="0" w:color="auto"/>
                <w:bottom w:val="none" w:sz="0" w:space="0" w:color="auto"/>
                <w:right w:val="none" w:sz="0" w:space="0" w:color="auto"/>
              </w:divBdr>
            </w:div>
            <w:div w:id="1701280919">
              <w:marLeft w:val="0"/>
              <w:marRight w:val="0"/>
              <w:marTop w:val="0"/>
              <w:marBottom w:val="0"/>
              <w:divBdr>
                <w:top w:val="none" w:sz="0" w:space="0" w:color="auto"/>
                <w:left w:val="none" w:sz="0" w:space="0" w:color="auto"/>
                <w:bottom w:val="none" w:sz="0" w:space="0" w:color="auto"/>
                <w:right w:val="none" w:sz="0" w:space="0" w:color="auto"/>
              </w:divBdr>
            </w:div>
          </w:divsChild>
        </w:div>
        <w:div w:id="1179199267">
          <w:marLeft w:val="0"/>
          <w:marRight w:val="0"/>
          <w:marTop w:val="0"/>
          <w:marBottom w:val="0"/>
          <w:divBdr>
            <w:top w:val="none" w:sz="0" w:space="0" w:color="auto"/>
            <w:left w:val="none" w:sz="0" w:space="0" w:color="auto"/>
            <w:bottom w:val="none" w:sz="0" w:space="0" w:color="auto"/>
            <w:right w:val="none" w:sz="0" w:space="0" w:color="auto"/>
          </w:divBdr>
        </w:div>
        <w:div w:id="2061055920">
          <w:marLeft w:val="0"/>
          <w:marRight w:val="0"/>
          <w:marTop w:val="0"/>
          <w:marBottom w:val="0"/>
          <w:divBdr>
            <w:top w:val="none" w:sz="0" w:space="0" w:color="auto"/>
            <w:left w:val="none" w:sz="0" w:space="0" w:color="auto"/>
            <w:bottom w:val="none" w:sz="0" w:space="0" w:color="auto"/>
            <w:right w:val="none" w:sz="0" w:space="0" w:color="auto"/>
          </w:divBdr>
          <w:divsChild>
            <w:div w:id="1016153019">
              <w:marLeft w:val="0"/>
              <w:marRight w:val="0"/>
              <w:marTop w:val="0"/>
              <w:marBottom w:val="0"/>
              <w:divBdr>
                <w:top w:val="none" w:sz="0" w:space="0" w:color="auto"/>
                <w:left w:val="none" w:sz="0" w:space="0" w:color="auto"/>
                <w:bottom w:val="none" w:sz="0" w:space="0" w:color="auto"/>
                <w:right w:val="none" w:sz="0" w:space="0" w:color="auto"/>
              </w:divBdr>
            </w:div>
            <w:div w:id="1899316480">
              <w:marLeft w:val="0"/>
              <w:marRight w:val="0"/>
              <w:marTop w:val="0"/>
              <w:marBottom w:val="0"/>
              <w:divBdr>
                <w:top w:val="none" w:sz="0" w:space="0" w:color="auto"/>
                <w:left w:val="none" w:sz="0" w:space="0" w:color="auto"/>
                <w:bottom w:val="none" w:sz="0" w:space="0" w:color="auto"/>
                <w:right w:val="none" w:sz="0" w:space="0" w:color="auto"/>
              </w:divBdr>
            </w:div>
            <w:div w:id="20566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7642">
      <w:bodyDiv w:val="1"/>
      <w:marLeft w:val="0"/>
      <w:marRight w:val="0"/>
      <w:marTop w:val="0"/>
      <w:marBottom w:val="0"/>
      <w:divBdr>
        <w:top w:val="none" w:sz="0" w:space="0" w:color="auto"/>
        <w:left w:val="none" w:sz="0" w:space="0" w:color="auto"/>
        <w:bottom w:val="none" w:sz="0" w:space="0" w:color="auto"/>
        <w:right w:val="none" w:sz="0" w:space="0" w:color="auto"/>
      </w:divBdr>
    </w:div>
    <w:div w:id="664092187">
      <w:bodyDiv w:val="1"/>
      <w:marLeft w:val="0"/>
      <w:marRight w:val="0"/>
      <w:marTop w:val="0"/>
      <w:marBottom w:val="0"/>
      <w:divBdr>
        <w:top w:val="none" w:sz="0" w:space="0" w:color="auto"/>
        <w:left w:val="none" w:sz="0" w:space="0" w:color="auto"/>
        <w:bottom w:val="none" w:sz="0" w:space="0" w:color="auto"/>
        <w:right w:val="none" w:sz="0" w:space="0" w:color="auto"/>
      </w:divBdr>
    </w:div>
    <w:div w:id="916331219">
      <w:bodyDiv w:val="1"/>
      <w:marLeft w:val="0"/>
      <w:marRight w:val="0"/>
      <w:marTop w:val="0"/>
      <w:marBottom w:val="0"/>
      <w:divBdr>
        <w:top w:val="none" w:sz="0" w:space="0" w:color="auto"/>
        <w:left w:val="none" w:sz="0" w:space="0" w:color="auto"/>
        <w:bottom w:val="none" w:sz="0" w:space="0" w:color="auto"/>
        <w:right w:val="none" w:sz="0" w:space="0" w:color="auto"/>
      </w:divBdr>
    </w:div>
    <w:div w:id="966279978">
      <w:bodyDiv w:val="1"/>
      <w:marLeft w:val="0"/>
      <w:marRight w:val="0"/>
      <w:marTop w:val="0"/>
      <w:marBottom w:val="0"/>
      <w:divBdr>
        <w:top w:val="none" w:sz="0" w:space="0" w:color="auto"/>
        <w:left w:val="none" w:sz="0" w:space="0" w:color="auto"/>
        <w:bottom w:val="none" w:sz="0" w:space="0" w:color="auto"/>
        <w:right w:val="none" w:sz="0" w:space="0" w:color="auto"/>
      </w:divBdr>
    </w:div>
    <w:div w:id="1029991922">
      <w:bodyDiv w:val="1"/>
      <w:marLeft w:val="0"/>
      <w:marRight w:val="0"/>
      <w:marTop w:val="0"/>
      <w:marBottom w:val="0"/>
      <w:divBdr>
        <w:top w:val="none" w:sz="0" w:space="0" w:color="auto"/>
        <w:left w:val="none" w:sz="0" w:space="0" w:color="auto"/>
        <w:bottom w:val="none" w:sz="0" w:space="0" w:color="auto"/>
        <w:right w:val="none" w:sz="0" w:space="0" w:color="auto"/>
      </w:divBdr>
    </w:div>
    <w:div w:id="1053970880">
      <w:bodyDiv w:val="1"/>
      <w:marLeft w:val="0"/>
      <w:marRight w:val="0"/>
      <w:marTop w:val="0"/>
      <w:marBottom w:val="0"/>
      <w:divBdr>
        <w:top w:val="none" w:sz="0" w:space="0" w:color="auto"/>
        <w:left w:val="none" w:sz="0" w:space="0" w:color="auto"/>
        <w:bottom w:val="none" w:sz="0" w:space="0" w:color="auto"/>
        <w:right w:val="none" w:sz="0" w:space="0" w:color="auto"/>
      </w:divBdr>
    </w:div>
    <w:div w:id="1211308668">
      <w:bodyDiv w:val="1"/>
      <w:marLeft w:val="0"/>
      <w:marRight w:val="0"/>
      <w:marTop w:val="0"/>
      <w:marBottom w:val="0"/>
      <w:divBdr>
        <w:top w:val="none" w:sz="0" w:space="0" w:color="auto"/>
        <w:left w:val="none" w:sz="0" w:space="0" w:color="auto"/>
        <w:bottom w:val="none" w:sz="0" w:space="0" w:color="auto"/>
        <w:right w:val="none" w:sz="0" w:space="0" w:color="auto"/>
      </w:divBdr>
    </w:div>
    <w:div w:id="1289163797">
      <w:bodyDiv w:val="1"/>
      <w:marLeft w:val="0"/>
      <w:marRight w:val="0"/>
      <w:marTop w:val="0"/>
      <w:marBottom w:val="0"/>
      <w:divBdr>
        <w:top w:val="none" w:sz="0" w:space="0" w:color="auto"/>
        <w:left w:val="none" w:sz="0" w:space="0" w:color="auto"/>
        <w:bottom w:val="none" w:sz="0" w:space="0" w:color="auto"/>
        <w:right w:val="none" w:sz="0" w:space="0" w:color="auto"/>
      </w:divBdr>
    </w:div>
    <w:div w:id="1367022236">
      <w:bodyDiv w:val="1"/>
      <w:marLeft w:val="0"/>
      <w:marRight w:val="0"/>
      <w:marTop w:val="0"/>
      <w:marBottom w:val="0"/>
      <w:divBdr>
        <w:top w:val="none" w:sz="0" w:space="0" w:color="auto"/>
        <w:left w:val="none" w:sz="0" w:space="0" w:color="auto"/>
        <w:bottom w:val="none" w:sz="0" w:space="0" w:color="auto"/>
        <w:right w:val="none" w:sz="0" w:space="0" w:color="auto"/>
      </w:divBdr>
    </w:div>
    <w:div w:id="1482961986">
      <w:bodyDiv w:val="1"/>
      <w:marLeft w:val="0"/>
      <w:marRight w:val="0"/>
      <w:marTop w:val="0"/>
      <w:marBottom w:val="0"/>
      <w:divBdr>
        <w:top w:val="none" w:sz="0" w:space="0" w:color="auto"/>
        <w:left w:val="none" w:sz="0" w:space="0" w:color="auto"/>
        <w:bottom w:val="none" w:sz="0" w:space="0" w:color="auto"/>
        <w:right w:val="none" w:sz="0" w:space="0" w:color="auto"/>
      </w:divBdr>
    </w:div>
    <w:div w:id="1512135650">
      <w:bodyDiv w:val="1"/>
      <w:marLeft w:val="0"/>
      <w:marRight w:val="0"/>
      <w:marTop w:val="0"/>
      <w:marBottom w:val="0"/>
      <w:divBdr>
        <w:top w:val="none" w:sz="0" w:space="0" w:color="auto"/>
        <w:left w:val="none" w:sz="0" w:space="0" w:color="auto"/>
        <w:bottom w:val="none" w:sz="0" w:space="0" w:color="auto"/>
        <w:right w:val="none" w:sz="0" w:space="0" w:color="auto"/>
      </w:divBdr>
    </w:div>
    <w:div w:id="1516652212">
      <w:bodyDiv w:val="1"/>
      <w:marLeft w:val="0"/>
      <w:marRight w:val="0"/>
      <w:marTop w:val="0"/>
      <w:marBottom w:val="0"/>
      <w:divBdr>
        <w:top w:val="none" w:sz="0" w:space="0" w:color="auto"/>
        <w:left w:val="none" w:sz="0" w:space="0" w:color="auto"/>
        <w:bottom w:val="none" w:sz="0" w:space="0" w:color="auto"/>
        <w:right w:val="none" w:sz="0" w:space="0" w:color="auto"/>
      </w:divBdr>
    </w:div>
    <w:div w:id="1702628527">
      <w:bodyDiv w:val="1"/>
      <w:marLeft w:val="0"/>
      <w:marRight w:val="0"/>
      <w:marTop w:val="0"/>
      <w:marBottom w:val="0"/>
      <w:divBdr>
        <w:top w:val="none" w:sz="0" w:space="0" w:color="auto"/>
        <w:left w:val="none" w:sz="0" w:space="0" w:color="auto"/>
        <w:bottom w:val="none" w:sz="0" w:space="0" w:color="auto"/>
        <w:right w:val="none" w:sz="0" w:space="0" w:color="auto"/>
      </w:divBdr>
    </w:div>
    <w:div w:id="1828323851">
      <w:bodyDiv w:val="1"/>
      <w:marLeft w:val="0"/>
      <w:marRight w:val="0"/>
      <w:marTop w:val="0"/>
      <w:marBottom w:val="0"/>
      <w:divBdr>
        <w:top w:val="none" w:sz="0" w:space="0" w:color="auto"/>
        <w:left w:val="none" w:sz="0" w:space="0" w:color="auto"/>
        <w:bottom w:val="none" w:sz="0" w:space="0" w:color="auto"/>
        <w:right w:val="none" w:sz="0" w:space="0" w:color="auto"/>
      </w:divBdr>
    </w:div>
    <w:div w:id="1831871943">
      <w:bodyDiv w:val="1"/>
      <w:marLeft w:val="0"/>
      <w:marRight w:val="0"/>
      <w:marTop w:val="0"/>
      <w:marBottom w:val="0"/>
      <w:divBdr>
        <w:top w:val="none" w:sz="0" w:space="0" w:color="auto"/>
        <w:left w:val="none" w:sz="0" w:space="0" w:color="auto"/>
        <w:bottom w:val="none" w:sz="0" w:space="0" w:color="auto"/>
        <w:right w:val="none" w:sz="0" w:space="0" w:color="auto"/>
      </w:divBdr>
    </w:div>
    <w:div w:id="1930458884">
      <w:bodyDiv w:val="1"/>
      <w:marLeft w:val="0"/>
      <w:marRight w:val="0"/>
      <w:marTop w:val="0"/>
      <w:marBottom w:val="0"/>
      <w:divBdr>
        <w:top w:val="none" w:sz="0" w:space="0" w:color="auto"/>
        <w:left w:val="none" w:sz="0" w:space="0" w:color="auto"/>
        <w:bottom w:val="none" w:sz="0" w:space="0" w:color="auto"/>
        <w:right w:val="none" w:sz="0" w:space="0" w:color="auto"/>
      </w:divBdr>
    </w:div>
    <w:div w:id="1961647179">
      <w:bodyDiv w:val="1"/>
      <w:marLeft w:val="0"/>
      <w:marRight w:val="0"/>
      <w:marTop w:val="0"/>
      <w:marBottom w:val="0"/>
      <w:divBdr>
        <w:top w:val="none" w:sz="0" w:space="0" w:color="auto"/>
        <w:left w:val="none" w:sz="0" w:space="0" w:color="auto"/>
        <w:bottom w:val="none" w:sz="0" w:space="0" w:color="auto"/>
        <w:right w:val="none" w:sz="0" w:space="0" w:color="auto"/>
      </w:divBdr>
    </w:div>
    <w:div w:id="209835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sotc.iso.org/livelink/livelink?func=ll&amp;objId=4230455&amp;objAction=browse&amp;sort=subtype" TargetMode="External"/><Relationship Id="rId4" Type="http://schemas.openxmlformats.org/officeDocument/2006/relationships/settings" Target="settings.xml"/><Relationship Id="rId9" Type="http://schemas.openxmlformats.org/officeDocument/2006/relationships/hyperlink" Target="https://lists.aau.at/mailman/listinfo/mpeg-nn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All92</b:Tag>
    <b:SourceType>Book</b:SourceType>
    <b:Guid>{CE808E94-128B-42E7-BFB3-6AD7061EE7B2}</b:Guid>
    <b:Title>Vector Quantization and Signal Compression</b:Title>
    <b:Year>1992</b:Year>
    <b:Publisher>Kluwer Academic Publishers</b:Publisher>
    <b:LCID>en-US</b:LCID>
    <b:Author>
      <b:Author>
        <b:NameList>
          <b:Person>
            <b:Last>Gersho</b:Last>
            <b:First>Allen</b:First>
          </b:Person>
          <b:Person>
            <b:Last>Gray</b:Last>
            <b:First>Robert</b:First>
            <b:Middle>M.</b:Middle>
          </b:Person>
        </b:NameList>
      </b:Author>
    </b:Author>
    <b:RefOrder>3</b:RefOrder>
  </b:Source>
  <b:Source>
    <b:Tag>Har03</b:Tag>
    <b:SourceType>Book</b:SourceType>
    <b:Guid>{704E19B8-E0C2-4E0E-8906-48740F417485}</b:Guid>
    <b:Title>Multiple View Geometry in Computer Vision</b:Title>
    <b:Pages>88-109</b:Pages>
    <b:Year>2003</b:Year>
    <b:Publisher>Cambridge University Press</b:Publisher>
    <b:Author>
      <b:Author>
        <b:NameList>
          <b:Person>
            <b:Last>Hartley</b:Last>
            <b:First>R.</b:First>
          </b:Person>
          <b:Person>
            <b:Last>Zisserman</b:Last>
            <b:First>A.</b:First>
          </b:Person>
        </b:NameList>
      </b:Author>
      <b:BookAuthor>
        <b:NameList>
          <b:Person>
            <b:Last>Hartley</b:Last>
            <b:First>R.</b:First>
          </b:Person>
          <b:Person>
            <b:Last>Zisserman</b:Last>
            <b:First>A.</b:First>
          </b:Person>
        </b:NameList>
      </b:BookAuthor>
    </b:Author>
    <b:Edition>2</b:Edition>
    <b:RefOrder>7</b:RefOrder>
  </b:Source>
  <b:Source>
    <b:Tag>Eva11</b:Tag>
    <b:SourceType>Report</b:SourceType>
    <b:Guid>{93EE5CBB-39C8-4931-8ADB-69426A4E0E55}</b:Guid>
    <b:Title>Evaluation Framework for Compact Descriptors for Visual Search, N12202</b:Title>
    <b:Year>2011</b:Year>
    <b:City>Turin, Italy</b:City>
    <b:Author>
      <b:Author>
        <b:NameList>
          <b:Person>
            <b:Last>CDVS</b:Last>
          </b:Person>
        </b:NameList>
      </b:Author>
    </b:Author>
    <b:Publisher>ISO/IEC JTC1/SC29/WG11</b:Publisher>
    <b:RefOrder>9</b:RefOrder>
  </b:Source>
  <b:Source>
    <b:Tag>MJH08</b:Tag>
    <b:SourceType>ConferenceProceedings</b:SourceType>
    <b:Guid>{711D2A46-1036-4947-96C8-8F499FF07756}</b:Guid>
    <b:Title>The MIR Flickr Retrieval Evaluation</b:Title>
    <b:Year>2008</b:Year>
    <b:City>Vancouver, Canada</b:City>
    <b:LCID>en-US</b:LCID>
    <b:Author>
      <b:Author>
        <b:NameList>
          <b:Person>
            <b:Last>Huiskes</b:Last>
            <b:First>M.J.</b:First>
          </b:Person>
          <b:Person>
            <b:Last>Lew</b:Last>
            <b:First>M.S.</b:First>
          </b:Person>
        </b:NameList>
      </b:Author>
    </b:Author>
    <b:ConferenceName>ACM International Conference on Multimedia Information Retrieval (MIR'08)</b:ConferenceName>
    <b:RefOrder>2</b:RefOrder>
  </b:Source>
  <b:Source>
    <b:Tag>Lep11</b:Tag>
    <b:SourceType>ConferenceProceedings</b:SourceType>
    <b:Guid>{CBB5513D-0705-4F97-B073-17BA5DC262F9}</b:Guid>
    <b:Title>Statistical modelling of outliers for fast visual search</b:Title>
    <b:Author>
      <b:Author>
        <b:NameList>
          <b:Person>
            <b:Last>Lepsøy</b:Last>
            <b:First>Skjalg</b:First>
          </b:Person>
          <b:Person>
            <b:Last>Francini</b:Last>
            <b:First>Gianluca</b:First>
          </b:Person>
          <b:Person>
            <b:Last>Cordara</b:Last>
            <b:First>Giovanni</b:First>
          </b:Person>
          <b:Person>
            <b:Last>Gusmao</b:Last>
            <b:First>Pedro</b:First>
            <b:Middle>Porto Buarque de</b:Middle>
          </b:Person>
        </b:NameList>
      </b:Author>
    </b:Author>
    <b:Year>2011</b:Year>
    <b:ConferenceName>IEEE Workshop on Visual Content Identification and Search (VCIDS 2011)</b:ConferenceName>
    <b:City>Barcelona, Spain</b:City>
    <b:RefOrder>6</b:RefOrder>
  </b:Source>
  <b:Source>
    <b:Tag>DGL04</b:Tag>
    <b:SourceType>JournalArticle</b:SourceType>
    <b:Guid>{9B422063-AFE6-477B-B130-8BC18CE45031}</b:Guid>
    <b:Title>Distinctive Image Features from Scale-Invariant Keypoints</b:Title>
    <b:Year>2004</b:Year>
    <b:Author>
      <b:Author>
        <b:NameList>
          <b:Person>
            <b:Last>Lowe</b:Last>
            <b:First>D.G.</b:First>
          </b:Person>
        </b:NameList>
      </b:Author>
    </b:Author>
    <b:JournalName>International Journal of Computer Vision</b:JournalName>
    <b:Pages>91-110</b:Pages>
    <b:Volume>60</b:Volume>
    <b:RefOrder>1</b:RefOrder>
  </b:Source>
  <b:Source>
    <b:Tag>Jam</b:Tag>
    <b:SourceType>ConferenceProceedings</b:SourceType>
    <b:Guid>{577EB249-6B48-43C9-80E8-8EAE2EEB3236}</b:Guid>
    <b:Title>Object retrieval with large vocabularies and fast spatial matching</b:Title>
    <b:Author>
      <b:Author>
        <b:NameList>
          <b:Person>
            <b:Last>Philbin</b:Last>
            <b:First>James</b:First>
          </b:Person>
          <b:Person>
            <b:Last>Chum</b:Last>
            <b:First>Ondrej</b:First>
          </b:Person>
          <b:Person>
            <b:Last>Isard</b:Last>
            <b:First>Michael</b:First>
          </b:Person>
          <b:Person>
            <b:Last>Sivic</b:Last>
            <b:First>Josef</b:First>
          </b:Person>
          <b:Person>
            <b:Last>Zisserman</b:Last>
            <b:First>Andrew</b:First>
          </b:Person>
        </b:NameList>
      </b:Author>
    </b:Author>
    <b:Year>2007</b:Year>
    <b:ConferenceName>Proceedings of the IEEE Conference on Computer Vision and Pattern Recognition (CVPR)</b:ConferenceName>
    <b:RefOrder>8</b:RefOrder>
  </b:Source>
  <b:Source>
    <b:Tag>STs10</b:Tag>
    <b:SourceType>ConferenceProceedings</b:SourceType>
    <b:Guid>{1AFE5C55-C9CA-4E58-BEFD-D70C81900805}</b:Guid>
    <b:Author>
      <b:Author>
        <b:NameList>
          <b:Person>
            <b:Last>Tsai</b:Last>
            <b:First>S.</b:First>
          </b:Person>
          <b:Person>
            <b:Last>Chen</b:Last>
            <b:First>D.</b:First>
          </b:Person>
          <b:Person>
            <b:Last>Takacs</b:Last>
            <b:First>G.</b:First>
          </b:Person>
          <b:Person>
            <b:Last>Chandrasekhar</b:Last>
            <b:First>V.</b:First>
          </b:Person>
          <b:Person>
            <b:Last>Vedantham</b:Last>
            <b:First>R.</b:First>
          </b:Person>
          <b:Person>
            <b:Last>Grzeszczuk</b:Last>
            <b:First>R.</b:First>
          </b:Person>
          <b:Person>
            <b:Last>Girod</b:Last>
            <b:First>B.</b:First>
          </b:Person>
        </b:NameList>
      </b:Author>
    </b:Author>
    <b:Title>Fast geometric re-ranking for image-based retrieval</b:Title>
    <b:Year>2010</b:Year>
    <b:ConferenceName>Proceedings of the IEEE International Conference on Image Processing</b:ConferenceName>
    <b:RefOrder>5</b:RefOrder>
  </b:Source>
  <b:Source>
    <b:Tag>Sam09</b:Tag>
    <b:SourceType>ConferenceProceedings</b:SourceType>
    <b:Guid>{8759773F-1E05-47D3-B64F-6E7244289439}</b:Guid>
    <b:LCID>en-US</b:LCID>
    <b:Author>
      <b:Author>
        <b:NameList>
          <b:Person>
            <b:Last>Tsai</b:Last>
            <b:First>Sam</b:First>
            <b:Middle>S.</b:Middle>
          </b:Person>
          <b:Person>
            <b:Last>Chen</b:Last>
            <b:First>David</b:First>
          </b:Person>
          <b:Person>
            <b:Last>Takacs</b:Last>
            <b:First>Gabriel</b:First>
          </b:Person>
          <b:Person>
            <b:Last>Chandrasekhar</b:Last>
            <b:First>Vijay</b:First>
          </b:Person>
          <b:Person>
            <b:Last>Singh</b:Last>
            <b:First>Jatinder</b:First>
            <b:Middle>P.</b:Middle>
          </b:Person>
          <b:Person>
            <b:Last>Girod</b:Last>
            <b:First>Bernd</b:First>
          </b:Person>
        </b:NameList>
      </b:Author>
    </b:Author>
    <b:Title>Location Coding for Mobile Image Retrieval</b:Title>
    <b:Year>2009</b:Year>
    <b:ConferenceName>Proceedings of the 5th International ICST Mobile Multimedia Communications Conference (Mobimedia’09)</b:ConferenceName>
    <b:City>London, UK</b:City>
    <b:Publisher>ICST (Institute for Computer Sciences, Social-Informatics and Telecommunications Engineering)</b:Publisher>
    <b:RefOrder>4</b:RefOrder>
  </b:Source>
</b:Sources>
</file>

<file path=customXml/itemProps1.xml><?xml version="1.0" encoding="utf-8"?>
<ds:datastoreItem xmlns:ds="http://schemas.openxmlformats.org/officeDocument/2006/customXml" ds:itemID="{E73E1B6A-CB00-4338-AAE0-ECDB56131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2821</Words>
  <Characters>16086</Characters>
  <Application>Microsoft Office Word</Application>
  <DocSecurity>0</DocSecurity>
  <Lines>134</Lines>
  <Paragraphs>37</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Qualcomm Inc.</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Qualcomm</dc:creator>
  <cp:lastModifiedBy>Curcio, Igor (Nokia - FI/Tampere)</cp:lastModifiedBy>
  <cp:revision>154</cp:revision>
  <dcterms:created xsi:type="dcterms:W3CDTF">2019-10-08T13:55:00Z</dcterms:created>
  <dcterms:modified xsi:type="dcterms:W3CDTF">2020-10-23T15:13:00Z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