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894B0" w14:textId="72B06886" w:rsidR="00E00742" w:rsidRPr="003226C8" w:rsidRDefault="00E00742" w:rsidP="00E00742">
      <w:pPr>
        <w:jc w:val="center"/>
      </w:pPr>
    </w:p>
    <w:p w14:paraId="3958472B" w14:textId="35697C8D" w:rsidR="00A00320" w:rsidRPr="00196997" w:rsidRDefault="00A00320" w:rsidP="00A00320">
      <w:pPr>
        <w:pStyle w:val="Title"/>
        <w:tabs>
          <w:tab w:val="left" w:pos="4589"/>
        </w:tabs>
        <w:jc w:val="right"/>
        <w:rPr>
          <w:ins w:id="0" w:author="m55577" w:date="2020-10-15T07:36:00Z"/>
          <w:rFonts w:ascii="Times New Roman" w:hAnsi="Times New Roman" w:cs="Times New Roman"/>
          <w:sz w:val="28"/>
          <w:szCs w:val="28"/>
          <w:u w:val="none"/>
        </w:rPr>
      </w:pPr>
      <w:ins w:id="1" w:author="m55577" w:date="2020-10-15T07:36:00Z">
        <w:r w:rsidRPr="004F5473">
          <w:rPr>
            <w:rFonts w:eastAsiaTheme="minorHAnsi"/>
            <w:noProof/>
            <w:lang w:val="de-AT" w:eastAsia="de-AT"/>
          </w:rPr>
          <w:drawing>
            <wp:anchor distT="0" distB="0" distL="114300" distR="114300" simplePos="0" relativeHeight="251662336" behindDoc="0" locked="0" layoutInCell="1" allowOverlap="1" wp14:anchorId="409B3C5D" wp14:editId="1E67994C">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29/WG</w:t>
        </w:r>
        <w:r w:rsidRPr="00196997">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2</w:t>
        </w:r>
        <w:r w:rsidRPr="00196997">
          <w:rPr>
            <w:rFonts w:ascii="Times New Roman" w:hAnsi="Times New Roman" w:cs="Times New Roman"/>
            <w:w w:val="115"/>
            <w:sz w:val="28"/>
            <w:szCs w:val="28"/>
            <w:u w:val="thick"/>
          </w:rPr>
          <w:t xml:space="preserve"> </w:t>
        </w:r>
        <w:r w:rsidRPr="00196997">
          <w:rPr>
            <w:rFonts w:ascii="Times New Roman" w:hAnsi="Times New Roman" w:cs="Times New Roman"/>
            <w:w w:val="115"/>
            <w:sz w:val="48"/>
            <w:szCs w:val="48"/>
            <w:u w:val="thick"/>
          </w:rPr>
          <w:t>N</w:t>
        </w:r>
        <w:del w:id="2" w:author="Bailer, Werner [2]" w:date="2020-10-16T07:23:00Z">
          <w:r w:rsidRPr="00196997" w:rsidDel="00D9071C">
            <w:rPr>
              <w:rFonts w:ascii="Times New Roman" w:hAnsi="Times New Roman" w:cs="Times New Roman"/>
              <w:spacing w:val="28"/>
              <w:w w:val="115"/>
              <w:sz w:val="48"/>
              <w:szCs w:val="48"/>
              <w:u w:val="thick"/>
            </w:rPr>
            <w:delText>000</w:delText>
          </w:r>
          <w:r w:rsidRPr="00196997" w:rsidDel="00D9071C">
            <w:rPr>
              <w:rFonts w:ascii="Times New Roman" w:hAnsi="Times New Roman" w:cs="Times New Roman"/>
              <w:w w:val="115"/>
              <w:sz w:val="48"/>
              <w:szCs w:val="48"/>
              <w:u w:val="thick"/>
            </w:rPr>
            <w:delText>0</w:delText>
          </w:r>
        </w:del>
      </w:ins>
      <w:ins w:id="3" w:author="Bailer, Werner [2]" w:date="2020-10-16T08:17:00Z">
        <w:r w:rsidR="00B364F7">
          <w:rPr>
            <w:rFonts w:ascii="Times New Roman" w:hAnsi="Times New Roman" w:cs="Times New Roman"/>
            <w:w w:val="115"/>
            <w:sz w:val="48"/>
            <w:szCs w:val="48"/>
            <w:u w:val="thick"/>
          </w:rPr>
          <w:t>00</w:t>
        </w:r>
      </w:ins>
      <w:ins w:id="4" w:author="Bailer, Werner [2]" w:date="2020-10-16T07:23:00Z">
        <w:r w:rsidR="00D9071C">
          <w:rPr>
            <w:rFonts w:ascii="Times New Roman" w:hAnsi="Times New Roman" w:cs="Times New Roman"/>
            <w:spacing w:val="28"/>
            <w:w w:val="115"/>
            <w:sz w:val="48"/>
            <w:szCs w:val="48"/>
            <w:u w:val="thick"/>
          </w:rPr>
          <w:t>17</w:t>
        </w:r>
      </w:ins>
    </w:p>
    <w:p w14:paraId="0AAF1D82" w14:textId="77777777" w:rsidR="00A00320" w:rsidRPr="004F5473" w:rsidRDefault="00A00320" w:rsidP="00A00320">
      <w:pPr>
        <w:rPr>
          <w:ins w:id="5" w:author="m55577" w:date="2020-10-15T07:36:00Z"/>
          <w:b/>
          <w:sz w:val="20"/>
        </w:rPr>
      </w:pPr>
    </w:p>
    <w:p w14:paraId="7B0BB261" w14:textId="77777777" w:rsidR="00A00320" w:rsidRPr="004F5473" w:rsidRDefault="00A00320" w:rsidP="00A00320">
      <w:pPr>
        <w:rPr>
          <w:ins w:id="6" w:author="m55577" w:date="2020-10-15T07:36:00Z"/>
          <w:b/>
          <w:sz w:val="20"/>
        </w:rPr>
      </w:pPr>
    </w:p>
    <w:p w14:paraId="0AC72F40" w14:textId="77777777" w:rsidR="00A00320" w:rsidRPr="004F5473" w:rsidRDefault="00A00320" w:rsidP="00A00320">
      <w:pPr>
        <w:spacing w:before="3"/>
        <w:rPr>
          <w:ins w:id="7" w:author="m55577" w:date="2020-10-15T07:36:00Z"/>
          <w:b/>
          <w:sz w:val="23"/>
        </w:rPr>
      </w:pPr>
      <w:ins w:id="8" w:author="m55577" w:date="2020-10-15T07:36:00Z">
        <w:r w:rsidRPr="004F5473">
          <w:rPr>
            <w:noProof/>
            <w:lang w:val="de-AT" w:eastAsia="de-AT"/>
          </w:rPr>
          <mc:AlternateContent>
            <mc:Choice Requires="wps">
              <w:drawing>
                <wp:anchor distT="0" distB="0" distL="0" distR="0" simplePos="0" relativeHeight="251661312" behindDoc="1" locked="0" layoutInCell="1" allowOverlap="1" wp14:anchorId="0770C677" wp14:editId="0C7A6C25">
                  <wp:simplePos x="0" y="0"/>
                  <wp:positionH relativeFrom="page">
                    <wp:posOffset>704850</wp:posOffset>
                  </wp:positionH>
                  <wp:positionV relativeFrom="paragraph">
                    <wp:posOffset>201930</wp:posOffset>
                  </wp:positionV>
                  <wp:extent cx="6155055" cy="971550"/>
                  <wp:effectExtent l="0" t="0" r="17145" b="1905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01EF5A" w14:textId="77777777" w:rsidR="0022169B" w:rsidRPr="00196997" w:rsidRDefault="0022169B" w:rsidP="00A00320">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0C677"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zkQoinYCAAD/BAAADgAAAAAA&#10;AAAAAAAAAAAuAgAAZHJzL2Uyb0RvYy54bWxQSwECLQAUAAYACAAAACEAQuKej9wAAAALAQAADwAA&#10;AAAAAAAAAAAAAADQBAAAZHJzL2Rvd25yZXYueG1sUEsFBgAAAAAEAAQA8wAAANkFAAAAAA==&#10;" filled="f" strokeweight=".27094mm">
                  <v:textbox inset="0,0,0,0">
                    <w:txbxContent>
                      <w:p w14:paraId="7C01EF5A" w14:textId="77777777" w:rsidR="0022169B" w:rsidRPr="00196997" w:rsidRDefault="0022169B" w:rsidP="00A00320">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ins>
    </w:p>
    <w:p w14:paraId="166C4F0B" w14:textId="77777777" w:rsidR="00A00320" w:rsidRPr="004F5473" w:rsidRDefault="00A00320" w:rsidP="00A00320">
      <w:pPr>
        <w:rPr>
          <w:ins w:id="9" w:author="m55577" w:date="2020-10-15T07:36:00Z"/>
          <w:b/>
          <w:sz w:val="20"/>
        </w:rPr>
      </w:pPr>
    </w:p>
    <w:p w14:paraId="54211397" w14:textId="77777777" w:rsidR="00A00320" w:rsidRPr="004F5473" w:rsidRDefault="00A00320" w:rsidP="00A00320">
      <w:pPr>
        <w:rPr>
          <w:ins w:id="10" w:author="m55577" w:date="2020-10-15T07:36:00Z"/>
          <w:b/>
          <w:sz w:val="21"/>
        </w:rPr>
      </w:pPr>
    </w:p>
    <w:p w14:paraId="13F96359" w14:textId="77777777" w:rsidR="00A00320" w:rsidRPr="00980E7B" w:rsidRDefault="00A00320" w:rsidP="00A00320">
      <w:pPr>
        <w:tabs>
          <w:tab w:val="left" w:pos="3099"/>
        </w:tabs>
        <w:spacing w:before="103"/>
        <w:ind w:left="104"/>
        <w:rPr>
          <w:ins w:id="11" w:author="m55577" w:date="2020-10-15T07:36:00Z"/>
          <w:snapToGrid w:val="0"/>
        </w:rPr>
      </w:pPr>
      <w:ins w:id="12" w:author="m55577" w:date="2020-10-15T07:36:00Z">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ins>
    </w:p>
    <w:p w14:paraId="6164F87D" w14:textId="77777777" w:rsidR="00A00320" w:rsidRPr="00980E7B" w:rsidRDefault="00A00320" w:rsidP="00A00320">
      <w:pPr>
        <w:spacing w:before="1"/>
        <w:rPr>
          <w:ins w:id="13" w:author="m55577" w:date="2020-10-15T07:36:00Z"/>
          <w:snapToGrid w:val="0"/>
        </w:rPr>
      </w:pPr>
    </w:p>
    <w:p w14:paraId="799DC539" w14:textId="373B7D8E" w:rsidR="00A00320" w:rsidRPr="00A00320" w:rsidRDefault="00A00320" w:rsidP="00A00320">
      <w:pPr>
        <w:pStyle w:val="BodyText"/>
        <w:tabs>
          <w:tab w:val="left" w:pos="3099"/>
        </w:tabs>
        <w:spacing w:line="254" w:lineRule="auto"/>
        <w:ind w:left="3099" w:right="214" w:hanging="2996"/>
        <w:rPr>
          <w:ins w:id="14" w:author="m55577" w:date="2020-10-15T07:36:00Z"/>
          <w:rFonts w:ascii="Times New Roman" w:hAnsi="Times New Roman" w:cs="Times New Roman"/>
          <w:snapToGrid w:val="0"/>
        </w:rPr>
      </w:pPr>
      <w:ins w:id="15" w:author="m55577" w:date="2020-10-15T07:36:00Z">
        <w:r w:rsidRPr="00A00320">
          <w:rPr>
            <w:rFonts w:ascii="Times New Roman" w:hAnsi="Times New Roman" w:cs="Times New Roman"/>
            <w:b/>
            <w:snapToGrid w:val="0"/>
          </w:rPr>
          <w:t>Title:</w:t>
        </w:r>
        <w:r w:rsidRPr="00A00320">
          <w:rPr>
            <w:rFonts w:ascii="Times New Roman" w:hAnsi="Times New Roman" w:cs="Times New Roman"/>
            <w:snapToGrid w:val="0"/>
          </w:rPr>
          <w:tab/>
        </w:r>
        <w:r w:rsidRPr="00A00320">
          <w:rPr>
            <w:rFonts w:ascii="Times New Roman" w:hAnsi="Times New Roman" w:cs="Times New Roman"/>
            <w:snapToGrid w:val="0"/>
            <w:rPrChange w:id="16" w:author="m55577" w:date="2020-10-15T07:37:00Z">
              <w:rPr>
                <w:snapToGrid w:val="0"/>
              </w:rPr>
            </w:rPrChange>
          </w:rPr>
          <w:t>Evaluation Framework for Compression of neural networks for multimedia content description and analysis</w:t>
        </w:r>
      </w:ins>
    </w:p>
    <w:p w14:paraId="34A4188A" w14:textId="77777777" w:rsidR="00A00320" w:rsidRPr="00A00320" w:rsidRDefault="00A00320" w:rsidP="00A00320">
      <w:pPr>
        <w:spacing w:before="6"/>
        <w:rPr>
          <w:ins w:id="17" w:author="m55577" w:date="2020-10-15T07:36:00Z"/>
          <w:snapToGrid w:val="0"/>
        </w:rPr>
      </w:pPr>
    </w:p>
    <w:p w14:paraId="164E314A" w14:textId="77777777" w:rsidR="00A00320" w:rsidRPr="00980E7B" w:rsidRDefault="00A00320" w:rsidP="00A00320">
      <w:pPr>
        <w:pStyle w:val="BodyText"/>
        <w:tabs>
          <w:tab w:val="left" w:pos="3099"/>
        </w:tabs>
        <w:spacing w:line="254" w:lineRule="auto"/>
        <w:ind w:left="3099" w:right="214" w:hanging="2996"/>
        <w:rPr>
          <w:ins w:id="18" w:author="m55577" w:date="2020-10-15T07:36:00Z"/>
          <w:rFonts w:ascii="Times New Roman" w:hAnsi="Times New Roman" w:cs="Times New Roman"/>
          <w:snapToGrid w:val="0"/>
        </w:rPr>
      </w:pPr>
      <w:ins w:id="19" w:author="m55577" w:date="2020-10-15T07:36:00Z">
        <w:r w:rsidRPr="00191DFB">
          <w:rPr>
            <w:rFonts w:ascii="Times New Roman" w:hAnsi="Times New Roman" w:cs="Times New Roman"/>
            <w:b/>
            <w:snapToGrid w:val="0"/>
          </w:rPr>
          <w:t>Status</w:t>
        </w:r>
        <w:r w:rsidRPr="00980E7B">
          <w:rPr>
            <w:rFonts w:ascii="Times New Roman" w:hAnsi="Times New Roman" w:cs="Times New Roman"/>
            <w:b/>
            <w:snapToGrid w:val="0"/>
          </w:rPr>
          <w:t>:</w:t>
        </w:r>
        <w:r w:rsidRPr="00980E7B">
          <w:rPr>
            <w:rFonts w:ascii="Times New Roman" w:hAnsi="Times New Roman" w:cs="Times New Roman"/>
            <w:snapToGrid w:val="0"/>
          </w:rPr>
          <w:tab/>
          <w:t>Approved</w:t>
        </w:r>
      </w:ins>
    </w:p>
    <w:p w14:paraId="50C59E7A" w14:textId="77777777" w:rsidR="00A00320" w:rsidRPr="00980E7B" w:rsidRDefault="00A00320" w:rsidP="00A00320">
      <w:pPr>
        <w:tabs>
          <w:tab w:val="left" w:pos="3099"/>
        </w:tabs>
        <w:ind w:left="104"/>
        <w:rPr>
          <w:ins w:id="20" w:author="m55577" w:date="2020-10-15T07:36:00Z"/>
          <w:snapToGrid w:val="0"/>
        </w:rPr>
      </w:pPr>
    </w:p>
    <w:p w14:paraId="485D89CF" w14:textId="69121DFA" w:rsidR="00A00320" w:rsidRPr="00980E7B" w:rsidRDefault="00A00320" w:rsidP="00A00320">
      <w:pPr>
        <w:tabs>
          <w:tab w:val="left" w:pos="3099"/>
        </w:tabs>
        <w:ind w:left="104"/>
        <w:rPr>
          <w:ins w:id="21" w:author="m55577" w:date="2020-10-15T07:36:00Z"/>
          <w:snapToGrid w:val="0"/>
        </w:rPr>
      </w:pPr>
      <w:ins w:id="22" w:author="m55577" w:date="2020-10-15T07:36:00Z">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t>2020-10-</w:t>
        </w:r>
        <w:del w:id="23" w:author="Bailer, Werner [2]" w:date="2020-10-16T07:23:00Z">
          <w:r w:rsidRPr="00980E7B" w:rsidDel="00D9071C">
            <w:rPr>
              <w:snapToGrid w:val="0"/>
            </w:rPr>
            <w:delText>16</w:delText>
          </w:r>
        </w:del>
      </w:ins>
      <w:ins w:id="24" w:author="Bailer, Werner [2]" w:date="2020-10-16T07:23:00Z">
        <w:del w:id="25" w:author="BAW (Fri)" w:date="2020-10-16T15:50:00Z">
          <w:r w:rsidR="00D9071C" w:rsidDel="000A673A">
            <w:rPr>
              <w:snapToGrid w:val="0"/>
            </w:rPr>
            <w:delText>31</w:delText>
          </w:r>
        </w:del>
      </w:ins>
      <w:ins w:id="26" w:author="BAW (Fri)" w:date="2020-10-16T15:50:00Z">
        <w:r w:rsidR="000A673A">
          <w:rPr>
            <w:snapToGrid w:val="0"/>
          </w:rPr>
          <w:t>23</w:t>
        </w:r>
      </w:ins>
    </w:p>
    <w:p w14:paraId="477C9BB9" w14:textId="77777777" w:rsidR="00A00320" w:rsidRPr="00980E7B" w:rsidRDefault="00A00320" w:rsidP="00A00320">
      <w:pPr>
        <w:spacing w:before="1"/>
        <w:rPr>
          <w:ins w:id="27" w:author="m55577" w:date="2020-10-15T07:36:00Z"/>
          <w:snapToGrid w:val="0"/>
        </w:rPr>
      </w:pPr>
    </w:p>
    <w:p w14:paraId="126ED3AA" w14:textId="77777777" w:rsidR="00A00320" w:rsidRPr="00980E7B" w:rsidRDefault="00A00320" w:rsidP="00A00320">
      <w:pPr>
        <w:tabs>
          <w:tab w:val="left" w:pos="3099"/>
        </w:tabs>
        <w:ind w:left="104"/>
        <w:rPr>
          <w:ins w:id="28" w:author="m55577" w:date="2020-10-15T07:36:00Z"/>
          <w:snapToGrid w:val="0"/>
        </w:rPr>
      </w:pPr>
      <w:ins w:id="29" w:author="m55577" w:date="2020-10-15T07:36:00Z">
        <w:r w:rsidRPr="00980E7B">
          <w:rPr>
            <w:b/>
            <w:snapToGrid w:val="0"/>
          </w:rPr>
          <w:t>Source:</w:t>
        </w:r>
        <w:r w:rsidRPr="00980E7B">
          <w:rPr>
            <w:snapToGrid w:val="0"/>
          </w:rPr>
          <w:tab/>
          <w:t>ISO/IEC JTC 1/SC 29/WG</w:t>
        </w:r>
        <w:r w:rsidRPr="00980E7B">
          <w:rPr>
            <w:snapToGrid w:val="0"/>
            <w:spacing w:val="4"/>
          </w:rPr>
          <w:t xml:space="preserve"> </w:t>
        </w:r>
        <w:r>
          <w:rPr>
            <w:snapToGrid w:val="0"/>
          </w:rPr>
          <w:t>2</w:t>
        </w:r>
      </w:ins>
    </w:p>
    <w:p w14:paraId="40BAD0DD" w14:textId="77777777" w:rsidR="00A00320" w:rsidRPr="00980E7B" w:rsidRDefault="00A00320" w:rsidP="00A00320">
      <w:pPr>
        <w:spacing w:before="1"/>
        <w:rPr>
          <w:ins w:id="30" w:author="m55577" w:date="2020-10-15T07:36:00Z"/>
          <w:snapToGrid w:val="0"/>
        </w:rPr>
      </w:pPr>
    </w:p>
    <w:p w14:paraId="59EB794A" w14:textId="77777777" w:rsidR="00A00320" w:rsidRPr="00F634F6" w:rsidRDefault="00A00320" w:rsidP="00A00320">
      <w:pPr>
        <w:tabs>
          <w:tab w:val="left" w:pos="3099"/>
        </w:tabs>
        <w:ind w:left="104"/>
        <w:rPr>
          <w:ins w:id="31" w:author="m55577" w:date="2020-10-15T07:36:00Z"/>
          <w:b/>
          <w:snapToGrid w:val="0"/>
        </w:rPr>
      </w:pPr>
      <w:ins w:id="32" w:author="m55577" w:date="2020-10-15T07:36:00Z">
        <w:r w:rsidRPr="00F634F6">
          <w:rPr>
            <w:b/>
            <w:snapToGrid w:val="0"/>
          </w:rPr>
          <w:t>Expected action:</w:t>
        </w:r>
        <w:r w:rsidRPr="00F634F6">
          <w:rPr>
            <w:b/>
            <w:snapToGrid w:val="0"/>
          </w:rPr>
          <w:tab/>
        </w:r>
        <w:r w:rsidRPr="0006371D">
          <w:rPr>
            <w:snapToGrid w:val="0"/>
          </w:rPr>
          <w:t>None</w:t>
        </w:r>
      </w:ins>
    </w:p>
    <w:p w14:paraId="3998DEE7" w14:textId="77777777" w:rsidR="00A00320" w:rsidRPr="00F634F6" w:rsidRDefault="00A00320" w:rsidP="00A00320">
      <w:pPr>
        <w:tabs>
          <w:tab w:val="left" w:pos="3099"/>
        </w:tabs>
        <w:ind w:left="104"/>
        <w:rPr>
          <w:ins w:id="33" w:author="m55577" w:date="2020-10-15T07:36:00Z"/>
          <w:b/>
          <w:snapToGrid w:val="0"/>
        </w:rPr>
      </w:pPr>
    </w:p>
    <w:p w14:paraId="38AC27A6" w14:textId="77777777" w:rsidR="00A00320" w:rsidRPr="00F634F6" w:rsidRDefault="00A00320" w:rsidP="00A00320">
      <w:pPr>
        <w:tabs>
          <w:tab w:val="left" w:pos="3099"/>
        </w:tabs>
        <w:ind w:left="104"/>
        <w:rPr>
          <w:ins w:id="34" w:author="m55577" w:date="2020-10-15T07:36:00Z"/>
          <w:b/>
          <w:snapToGrid w:val="0"/>
        </w:rPr>
      </w:pPr>
      <w:ins w:id="35" w:author="m55577" w:date="2020-10-15T07:36:00Z">
        <w:r w:rsidRPr="00F634F6">
          <w:rPr>
            <w:b/>
            <w:snapToGrid w:val="0"/>
          </w:rPr>
          <w:t>Action due date:</w:t>
        </w:r>
        <w:r w:rsidRPr="00F634F6">
          <w:rPr>
            <w:b/>
            <w:snapToGrid w:val="0"/>
          </w:rPr>
          <w:tab/>
        </w:r>
        <w:r w:rsidRPr="0006371D">
          <w:rPr>
            <w:snapToGrid w:val="0"/>
          </w:rPr>
          <w:t>None</w:t>
        </w:r>
      </w:ins>
    </w:p>
    <w:p w14:paraId="3F79DC14" w14:textId="77777777" w:rsidR="00A00320" w:rsidRPr="00F634F6" w:rsidRDefault="00A00320" w:rsidP="00A00320">
      <w:pPr>
        <w:tabs>
          <w:tab w:val="left" w:pos="3099"/>
        </w:tabs>
        <w:ind w:left="104"/>
        <w:rPr>
          <w:ins w:id="36" w:author="m55577" w:date="2020-10-15T07:36:00Z"/>
          <w:b/>
          <w:snapToGrid w:val="0"/>
        </w:rPr>
      </w:pPr>
    </w:p>
    <w:p w14:paraId="40FCBDC3" w14:textId="75EF57FF" w:rsidR="00A00320" w:rsidRPr="00980E7B" w:rsidRDefault="00A00320" w:rsidP="00A00320">
      <w:pPr>
        <w:tabs>
          <w:tab w:val="left" w:pos="3099"/>
        </w:tabs>
        <w:ind w:left="104"/>
        <w:rPr>
          <w:ins w:id="37" w:author="m55577" w:date="2020-10-15T07:36:00Z"/>
          <w:snapToGrid w:val="0"/>
        </w:rPr>
      </w:pPr>
      <w:ins w:id="38" w:author="m55577" w:date="2020-10-15T07:36:00Z">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Pr="00980E7B">
          <w:rPr>
            <w:snapToGrid w:val="0"/>
          </w:rPr>
          <w:fldChar w:fldCharType="begin"/>
        </w:r>
        <w:r w:rsidRPr="00980E7B">
          <w:rPr>
            <w:snapToGrid w:val="0"/>
          </w:rPr>
          <w:instrText xml:space="preserve"> NUMPAGES  \* Arabic  \* MERGEFORMAT </w:instrText>
        </w:r>
        <w:r w:rsidRPr="00980E7B">
          <w:rPr>
            <w:snapToGrid w:val="0"/>
          </w:rPr>
          <w:fldChar w:fldCharType="separate"/>
        </w:r>
        <w:r w:rsidRPr="00980E7B">
          <w:rPr>
            <w:snapToGrid w:val="0"/>
          </w:rPr>
          <w:t>2</w:t>
        </w:r>
        <w:r w:rsidRPr="00980E7B">
          <w:rPr>
            <w:snapToGrid w:val="0"/>
          </w:rPr>
          <w:fldChar w:fldCharType="end"/>
        </w:r>
      </w:ins>
      <w:ins w:id="39" w:author="Bailer, Werner [2]" w:date="2020-10-16T07:27:00Z">
        <w:r w:rsidR="0072751F">
          <w:rPr>
            <w:snapToGrid w:val="0"/>
          </w:rPr>
          <w:t>0</w:t>
        </w:r>
      </w:ins>
      <w:ins w:id="40" w:author="m55577" w:date="2020-10-15T07:36:00Z">
        <w:r w:rsidRPr="00980E7B">
          <w:rPr>
            <w:snapToGrid w:val="0"/>
          </w:rPr>
          <w:t xml:space="preserve"> (with cover</w:t>
        </w:r>
        <w:r w:rsidRPr="00980E7B">
          <w:rPr>
            <w:snapToGrid w:val="0"/>
            <w:spacing w:val="-10"/>
          </w:rPr>
          <w:t xml:space="preserve"> </w:t>
        </w:r>
        <w:r w:rsidRPr="00980E7B">
          <w:rPr>
            <w:snapToGrid w:val="0"/>
          </w:rPr>
          <w:t>page)</w:t>
        </w:r>
      </w:ins>
    </w:p>
    <w:p w14:paraId="3B08BB28" w14:textId="77777777" w:rsidR="00A00320" w:rsidRPr="00980E7B" w:rsidRDefault="00A00320" w:rsidP="00A00320">
      <w:pPr>
        <w:spacing w:before="1"/>
        <w:rPr>
          <w:ins w:id="41" w:author="m55577" w:date="2020-10-15T07:36:00Z"/>
          <w:snapToGrid w:val="0"/>
        </w:rPr>
      </w:pPr>
    </w:p>
    <w:p w14:paraId="5900B4C9" w14:textId="77777777" w:rsidR="00A00320" w:rsidRPr="00980E7B" w:rsidRDefault="00A00320" w:rsidP="00A00320">
      <w:pPr>
        <w:tabs>
          <w:tab w:val="left" w:pos="3099"/>
        </w:tabs>
        <w:ind w:left="104"/>
        <w:rPr>
          <w:ins w:id="42" w:author="m55577" w:date="2020-10-15T07:36:00Z"/>
          <w:snapToGrid w:val="0"/>
        </w:rPr>
      </w:pPr>
      <w:ins w:id="43" w:author="m55577" w:date="2020-10-15T07:36:00Z">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ins>
    </w:p>
    <w:p w14:paraId="0B247943" w14:textId="77777777" w:rsidR="00A00320" w:rsidRPr="00980E7B" w:rsidRDefault="00A00320" w:rsidP="00A00320">
      <w:pPr>
        <w:spacing w:before="1"/>
        <w:rPr>
          <w:ins w:id="44" w:author="m55577" w:date="2020-10-15T07:36:00Z"/>
          <w:snapToGrid w:val="0"/>
        </w:rPr>
      </w:pPr>
    </w:p>
    <w:p w14:paraId="114CA495" w14:textId="77777777" w:rsidR="00A00320" w:rsidRPr="00980E7B" w:rsidRDefault="00A00320" w:rsidP="00A00320">
      <w:pPr>
        <w:tabs>
          <w:tab w:val="left" w:pos="3099"/>
        </w:tabs>
        <w:ind w:left="104"/>
        <w:rPr>
          <w:ins w:id="45" w:author="m55577" w:date="2020-10-15T07:36:00Z"/>
          <w:snapToGrid w:val="0"/>
          <w:color w:val="0000EE"/>
          <w:u w:color="0000EE"/>
        </w:rPr>
      </w:pPr>
      <w:ins w:id="46" w:author="m55577" w:date="2020-10-15T07:36:00Z">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r>
          <w:fldChar w:fldCharType="begin"/>
        </w:r>
        <w:r>
          <w:instrText xml:space="preserve"> HYPERLINK "https://isotc.iso.org/livelink/livelink/open/jtc1sc29wg2" </w:instrText>
        </w:r>
        <w:r>
          <w:fldChar w:fldCharType="separate"/>
        </w:r>
        <w:r w:rsidRPr="0070546A">
          <w:rPr>
            <w:rStyle w:val="Hyperlink"/>
          </w:rPr>
          <w:t>https://isotc.iso.org/livelink/livelink/open/jtc1sc29wg2</w:t>
        </w:r>
        <w:r>
          <w:rPr>
            <w:rStyle w:val="Hyperlink"/>
          </w:rPr>
          <w:fldChar w:fldCharType="end"/>
        </w:r>
      </w:ins>
    </w:p>
    <w:p w14:paraId="4452A62B" w14:textId="77777777" w:rsidR="00A00320" w:rsidRPr="00196997" w:rsidRDefault="00A00320" w:rsidP="00A00320">
      <w:pPr>
        <w:tabs>
          <w:tab w:val="left" w:pos="3099"/>
        </w:tabs>
        <w:ind w:left="104"/>
        <w:rPr>
          <w:ins w:id="47" w:author="m55577" w:date="2020-10-15T07:36:00Z"/>
          <w:color w:val="0000EE"/>
          <w:w w:val="120"/>
          <w:u w:val="single" w:color="0000EE"/>
        </w:rPr>
      </w:pPr>
    </w:p>
    <w:p w14:paraId="31BDA8BF" w14:textId="77777777" w:rsidR="00A00320" w:rsidRPr="004F5473" w:rsidRDefault="00A00320" w:rsidP="00A00320">
      <w:pPr>
        <w:tabs>
          <w:tab w:val="left" w:pos="3099"/>
        </w:tabs>
        <w:ind w:left="104"/>
        <w:rPr>
          <w:ins w:id="48" w:author="m55577" w:date="2020-10-15T07:36:00Z"/>
          <w:color w:val="0000EE"/>
          <w:w w:val="120"/>
          <w:u w:val="single" w:color="0000EE"/>
        </w:rPr>
      </w:pPr>
    </w:p>
    <w:p w14:paraId="53FF7B28" w14:textId="77777777" w:rsidR="00A00320" w:rsidRPr="004F5473" w:rsidRDefault="00A00320" w:rsidP="00A00320">
      <w:pPr>
        <w:tabs>
          <w:tab w:val="left" w:pos="3099"/>
        </w:tabs>
        <w:ind w:left="104"/>
        <w:rPr>
          <w:ins w:id="49" w:author="m55577" w:date="2020-10-15T07:36:00Z"/>
          <w:color w:val="0000EE"/>
          <w:w w:val="120"/>
          <w:u w:val="single" w:color="0000EE"/>
        </w:rPr>
      </w:pPr>
    </w:p>
    <w:p w14:paraId="0B248A39" w14:textId="77777777" w:rsidR="00A00320" w:rsidRPr="004F5473" w:rsidRDefault="00A00320" w:rsidP="00A00320">
      <w:pPr>
        <w:tabs>
          <w:tab w:val="left" w:pos="3099"/>
        </w:tabs>
        <w:ind w:left="104"/>
        <w:rPr>
          <w:ins w:id="50" w:author="m55577" w:date="2020-10-15T07:36:00Z"/>
          <w:color w:val="0000EE"/>
          <w:w w:val="120"/>
          <w:u w:val="single" w:color="0000EE"/>
        </w:rPr>
        <w:sectPr w:rsidR="00A00320" w:rsidRPr="004F5473" w:rsidSect="0022169B">
          <w:pgSz w:w="11900" w:h="16840"/>
          <w:pgMar w:top="540" w:right="980" w:bottom="280" w:left="1000" w:header="720" w:footer="720" w:gutter="0"/>
          <w:cols w:space="720"/>
        </w:sectPr>
      </w:pPr>
    </w:p>
    <w:p w14:paraId="13D75446" w14:textId="77777777" w:rsidR="00A00320" w:rsidRPr="003226C8" w:rsidRDefault="00A00320" w:rsidP="00A00320">
      <w:pPr>
        <w:jc w:val="center"/>
        <w:rPr>
          <w:ins w:id="51" w:author="m55577" w:date="2020-10-15T07:36:00Z"/>
          <w:rFonts w:eastAsia="SimSun"/>
          <w:b/>
          <w:sz w:val="28"/>
          <w:lang w:val="en-GB" w:eastAsia="zh-CN"/>
        </w:rPr>
      </w:pPr>
      <w:ins w:id="52" w:author="m55577" w:date="2020-10-15T07:36:00Z">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ins>
    </w:p>
    <w:p w14:paraId="46C8B14F" w14:textId="77777777" w:rsidR="00A00320" w:rsidRPr="003226C8" w:rsidRDefault="00A00320" w:rsidP="00A00320">
      <w:pPr>
        <w:jc w:val="center"/>
        <w:rPr>
          <w:ins w:id="53" w:author="m55577" w:date="2020-10-15T07:36:00Z"/>
          <w:rFonts w:eastAsia="SimSun"/>
          <w:b/>
          <w:sz w:val="28"/>
          <w:lang w:val="en-GB" w:eastAsia="zh-CN"/>
        </w:rPr>
      </w:pPr>
      <w:ins w:id="54" w:author="m55577" w:date="2020-10-15T07:36:00Z">
        <w:r w:rsidRPr="003226C8">
          <w:rPr>
            <w:rFonts w:eastAsia="SimSun"/>
            <w:b/>
            <w:sz w:val="28"/>
            <w:lang w:val="en-GB" w:eastAsia="zh-CN"/>
          </w:rPr>
          <w:t>ORGANISATION INTERNATIONALE DE NORMALISATION</w:t>
        </w:r>
      </w:ins>
    </w:p>
    <w:p w14:paraId="1C47002A" w14:textId="77777777" w:rsidR="00A00320" w:rsidRPr="003226C8" w:rsidRDefault="00A00320" w:rsidP="00A00320">
      <w:pPr>
        <w:jc w:val="center"/>
        <w:rPr>
          <w:ins w:id="55" w:author="m55577" w:date="2020-10-15T07:36:00Z"/>
          <w:rFonts w:eastAsia="SimSun"/>
          <w:b/>
          <w:sz w:val="28"/>
          <w:lang w:val="en-GB" w:eastAsia="zh-CN"/>
        </w:rPr>
      </w:pPr>
      <w:ins w:id="56" w:author="m55577" w:date="2020-10-15T07:36:00Z">
        <w:r w:rsidRPr="003226C8">
          <w:rPr>
            <w:rFonts w:eastAsia="SimSun"/>
            <w:b/>
            <w:sz w:val="28"/>
            <w:lang w:val="en-GB" w:eastAsia="zh-CN"/>
          </w:rPr>
          <w:t xml:space="preserve">ISO/IEC JTC 1/SC 29/WG </w:t>
        </w:r>
        <w:r>
          <w:rPr>
            <w:rFonts w:eastAsia="SimSun"/>
            <w:b/>
            <w:sz w:val="28"/>
            <w:lang w:val="en-GB" w:eastAsia="zh-CN"/>
          </w:rPr>
          <w:t>2</w:t>
        </w:r>
      </w:ins>
    </w:p>
    <w:p w14:paraId="6ADE0447" w14:textId="77777777" w:rsidR="00A00320" w:rsidRPr="003226C8" w:rsidRDefault="00A00320" w:rsidP="00A00320">
      <w:pPr>
        <w:jc w:val="center"/>
        <w:rPr>
          <w:ins w:id="57" w:author="m55577" w:date="2020-10-15T07:36:00Z"/>
          <w:rFonts w:eastAsia="SimSun"/>
          <w:b/>
          <w:sz w:val="28"/>
          <w:lang w:val="en-GB" w:eastAsia="zh-CN"/>
        </w:rPr>
      </w:pPr>
      <w:ins w:id="58" w:author="m55577" w:date="2020-10-15T07:36:00Z">
        <w:r>
          <w:rPr>
            <w:rFonts w:eastAsia="SimSun"/>
            <w:b/>
            <w:sz w:val="28"/>
            <w:lang w:val="en-GB" w:eastAsia="zh-CN"/>
          </w:rPr>
          <w:t>MPEG TECHNICAL REQUIREMENTS</w:t>
        </w:r>
      </w:ins>
    </w:p>
    <w:p w14:paraId="6256FA66" w14:textId="77777777" w:rsidR="00A00320" w:rsidRPr="003226C8" w:rsidRDefault="00A00320" w:rsidP="00A00320">
      <w:pPr>
        <w:rPr>
          <w:ins w:id="59" w:author="m55577" w:date="2020-10-15T07:36:00Z"/>
          <w:lang w:val="en-GB"/>
        </w:rPr>
      </w:pPr>
    </w:p>
    <w:p w14:paraId="3DD0F665" w14:textId="55B1865D" w:rsidR="00A00320" w:rsidRPr="003226C8" w:rsidRDefault="00A00320" w:rsidP="00A00320">
      <w:pPr>
        <w:jc w:val="right"/>
        <w:rPr>
          <w:ins w:id="60" w:author="m55577" w:date="2020-10-15T07:36:00Z"/>
          <w:rFonts w:eastAsia="SimSun"/>
          <w:b/>
          <w:sz w:val="48"/>
          <w:lang w:val="en-GB" w:eastAsia="zh-CN"/>
        </w:rPr>
      </w:pPr>
      <w:ins w:id="61" w:author="m55577" w:date="2020-10-15T07:36:00Z">
        <w:r w:rsidRPr="003226C8">
          <w:rPr>
            <w:rFonts w:eastAsia="SimSun"/>
            <w:b/>
            <w:sz w:val="28"/>
            <w:lang w:val="en-GB" w:eastAsia="zh-CN"/>
          </w:rPr>
          <w:t xml:space="preserve">ISO/IEC JTC 1/SC 29/WG </w:t>
        </w:r>
        <w:r>
          <w:rPr>
            <w:rFonts w:eastAsia="SimSun"/>
            <w:b/>
            <w:sz w:val="28"/>
            <w:lang w:val="en-GB" w:eastAsia="zh-CN"/>
          </w:rPr>
          <w:t>2</w:t>
        </w:r>
        <w:r w:rsidRPr="003226C8">
          <w:rPr>
            <w:rFonts w:eastAsia="SimSun"/>
            <w:b/>
            <w:sz w:val="28"/>
            <w:lang w:val="en-GB" w:eastAsia="zh-CN"/>
          </w:rPr>
          <w:t xml:space="preserve"> </w:t>
        </w:r>
        <w:r w:rsidRPr="003226C8">
          <w:rPr>
            <w:rFonts w:eastAsia="SimSun"/>
            <w:b/>
            <w:sz w:val="48"/>
            <w:lang w:val="en-GB" w:eastAsia="zh-CN"/>
          </w:rPr>
          <w:t>N</w:t>
        </w:r>
        <w:r w:rsidRPr="003226C8">
          <w:rPr>
            <w:lang w:val="en-GB"/>
          </w:rPr>
          <w:t xml:space="preserve"> </w:t>
        </w:r>
        <w:del w:id="62" w:author="Bailer, Werner [2]" w:date="2020-10-16T07:23:00Z">
          <w:r w:rsidDel="00D9071C">
            <w:rPr>
              <w:rFonts w:eastAsia="SimSun"/>
              <w:b/>
              <w:sz w:val="48"/>
              <w:lang w:val="en-GB" w:eastAsia="zh-CN"/>
            </w:rPr>
            <w:delText>0000</w:delText>
          </w:r>
        </w:del>
      </w:ins>
      <w:ins w:id="63" w:author="Bailer, Werner [2]" w:date="2020-10-16T08:17:00Z">
        <w:r w:rsidR="00B364F7">
          <w:rPr>
            <w:rFonts w:eastAsia="SimSun"/>
            <w:b/>
            <w:sz w:val="48"/>
            <w:lang w:val="en-GB" w:eastAsia="zh-CN"/>
          </w:rPr>
          <w:t>00</w:t>
        </w:r>
      </w:ins>
      <w:ins w:id="64" w:author="Bailer, Werner [2]" w:date="2020-10-16T07:23:00Z">
        <w:r w:rsidR="00D9071C">
          <w:rPr>
            <w:rFonts w:eastAsia="SimSun"/>
            <w:b/>
            <w:sz w:val="48"/>
            <w:lang w:val="en-GB" w:eastAsia="zh-CN"/>
          </w:rPr>
          <w:t>17</w:t>
        </w:r>
      </w:ins>
    </w:p>
    <w:p w14:paraId="14894448" w14:textId="77777777" w:rsidR="00A00320" w:rsidRDefault="00A00320" w:rsidP="00A00320">
      <w:pPr>
        <w:jc w:val="right"/>
        <w:rPr>
          <w:ins w:id="65" w:author="m55577" w:date="2020-10-15T07:36:00Z"/>
          <w:rFonts w:eastAsia="SimSun"/>
          <w:b/>
          <w:sz w:val="28"/>
          <w:lang w:val="en-GB" w:eastAsia="zh-CN"/>
        </w:rPr>
      </w:pPr>
      <w:ins w:id="66" w:author="m55577" w:date="2020-10-15T07:36:00Z">
        <w:r>
          <w:rPr>
            <w:rFonts w:eastAsia="SimSun"/>
            <w:b/>
            <w:sz w:val="28"/>
            <w:lang w:val="en-GB" w:eastAsia="zh-CN"/>
          </w:rPr>
          <w:t xml:space="preserve">Online - </w:t>
        </w:r>
        <w:r w:rsidRPr="003226C8">
          <w:rPr>
            <w:rFonts w:eastAsia="SimSun"/>
            <w:b/>
            <w:sz w:val="28"/>
            <w:lang w:val="en-GB" w:eastAsia="zh-CN"/>
          </w:rPr>
          <w:t>October 2020</w:t>
        </w:r>
      </w:ins>
    </w:p>
    <w:p w14:paraId="710D2B7C" w14:textId="77777777" w:rsidR="00A00320" w:rsidRDefault="00A00320" w:rsidP="00A00320">
      <w:pPr>
        <w:jc w:val="right"/>
        <w:rPr>
          <w:ins w:id="67" w:author="m55577" w:date="2020-10-15T07:36:00Z"/>
          <w:rFonts w:eastAsia="SimSun"/>
          <w:b/>
          <w:sz w:val="28"/>
          <w:lang w:val="en-GB" w:eastAsia="zh-CN"/>
        </w:rPr>
      </w:pPr>
    </w:p>
    <w:p w14:paraId="214A3021" w14:textId="77777777" w:rsidR="00A00320" w:rsidRPr="003226C8" w:rsidRDefault="00A00320" w:rsidP="00A00320">
      <w:pPr>
        <w:jc w:val="right"/>
        <w:rPr>
          <w:ins w:id="68" w:author="m55577" w:date="2020-10-15T07:36:00Z"/>
          <w:rFonts w:eastAsia="SimSun"/>
          <w:b/>
          <w:sz w:val="28"/>
          <w:lang w:val="en-GB" w:eastAsia="zh-CN"/>
        </w:rPr>
      </w:pPr>
    </w:p>
    <w:tbl>
      <w:tblPr>
        <w:tblW w:w="9464" w:type="dxa"/>
        <w:tblLook w:val="01E0" w:firstRow="1" w:lastRow="1" w:firstColumn="1" w:lastColumn="1" w:noHBand="0" w:noVBand="0"/>
        <w:tblPrChange w:id="69" w:author="m55577" w:date="2020-10-15T07:38:00Z">
          <w:tblPr>
            <w:tblW w:w="9322" w:type="dxa"/>
            <w:tblLook w:val="01E0" w:firstRow="1" w:lastRow="1" w:firstColumn="1" w:lastColumn="1" w:noHBand="0" w:noVBand="0"/>
          </w:tblPr>
        </w:tblPrChange>
      </w:tblPr>
      <w:tblGrid>
        <w:gridCol w:w="1890"/>
        <w:gridCol w:w="7432"/>
        <w:gridCol w:w="142"/>
        <w:tblGridChange w:id="70">
          <w:tblGrid>
            <w:gridCol w:w="1890"/>
            <w:gridCol w:w="7432"/>
          </w:tblGrid>
        </w:tblGridChange>
      </w:tblGrid>
      <w:tr w:rsidR="00A00320" w14:paraId="50CD05B3" w14:textId="77777777" w:rsidTr="00191DFB">
        <w:trPr>
          <w:ins w:id="71" w:author="m55577" w:date="2020-10-15T07:36:00Z"/>
        </w:trPr>
        <w:tc>
          <w:tcPr>
            <w:tcW w:w="1890" w:type="dxa"/>
            <w:hideMark/>
            <w:tcPrChange w:id="72" w:author="m55577" w:date="2020-10-15T07:38:00Z">
              <w:tcPr>
                <w:tcW w:w="1890" w:type="dxa"/>
                <w:hideMark/>
              </w:tcPr>
            </w:tcPrChange>
          </w:tcPr>
          <w:p w14:paraId="36253409" w14:textId="77777777" w:rsidR="00A00320" w:rsidRDefault="00A00320" w:rsidP="0022169B">
            <w:pPr>
              <w:suppressAutoHyphens/>
              <w:rPr>
                <w:ins w:id="73" w:author="m55577" w:date="2020-10-15T07:36:00Z"/>
                <w:b/>
              </w:rPr>
            </w:pPr>
            <w:ins w:id="74" w:author="m55577" w:date="2020-10-15T07:36:00Z">
              <w:r>
                <w:rPr>
                  <w:b/>
                </w:rPr>
                <w:t>Title</w:t>
              </w:r>
            </w:ins>
          </w:p>
        </w:tc>
        <w:tc>
          <w:tcPr>
            <w:tcW w:w="7574" w:type="dxa"/>
            <w:gridSpan w:val="2"/>
            <w:hideMark/>
            <w:tcPrChange w:id="75" w:author="m55577" w:date="2020-10-15T07:38:00Z">
              <w:tcPr>
                <w:tcW w:w="7432" w:type="dxa"/>
                <w:hideMark/>
              </w:tcPr>
            </w:tcPrChange>
          </w:tcPr>
          <w:p w14:paraId="4C4A1323" w14:textId="3B03547C" w:rsidR="00A00320" w:rsidRDefault="00A00320" w:rsidP="0022169B">
            <w:pPr>
              <w:suppressAutoHyphens/>
              <w:rPr>
                <w:ins w:id="76" w:author="m55577" w:date="2020-10-15T07:36:00Z"/>
                <w:b/>
                <w:highlight w:val="yellow"/>
              </w:rPr>
            </w:pPr>
            <w:ins w:id="77" w:author="m55577" w:date="2020-10-15T07:37:00Z">
              <w:r w:rsidRPr="00A00320">
                <w:rPr>
                  <w:b/>
                </w:rPr>
                <w:t>Evaluation Framework for Compression of neural networks for multimedia content description and analysis</w:t>
              </w:r>
            </w:ins>
          </w:p>
        </w:tc>
      </w:tr>
      <w:tr w:rsidR="00A00320" w14:paraId="6A50DA00" w14:textId="77777777" w:rsidTr="00191DFB">
        <w:trPr>
          <w:gridAfter w:val="1"/>
          <w:wAfter w:w="142" w:type="dxa"/>
          <w:ins w:id="78" w:author="m55577" w:date="2020-10-15T07:36:00Z"/>
        </w:trPr>
        <w:tc>
          <w:tcPr>
            <w:tcW w:w="1890" w:type="dxa"/>
            <w:hideMark/>
            <w:tcPrChange w:id="79" w:author="m55577" w:date="2020-10-15T07:38:00Z">
              <w:tcPr>
                <w:tcW w:w="1890" w:type="dxa"/>
                <w:hideMark/>
              </w:tcPr>
            </w:tcPrChange>
          </w:tcPr>
          <w:p w14:paraId="646071A7" w14:textId="77777777" w:rsidR="00A00320" w:rsidRDefault="00A00320" w:rsidP="0022169B">
            <w:pPr>
              <w:suppressAutoHyphens/>
              <w:rPr>
                <w:ins w:id="80" w:author="m55577" w:date="2020-10-15T07:36:00Z"/>
                <w:b/>
              </w:rPr>
            </w:pPr>
            <w:ins w:id="81" w:author="m55577" w:date="2020-10-15T07:36:00Z">
              <w:r>
                <w:rPr>
                  <w:b/>
                </w:rPr>
                <w:t>Source</w:t>
              </w:r>
            </w:ins>
          </w:p>
        </w:tc>
        <w:tc>
          <w:tcPr>
            <w:tcW w:w="7432" w:type="dxa"/>
            <w:hideMark/>
            <w:tcPrChange w:id="82" w:author="m55577" w:date="2020-10-15T07:38:00Z">
              <w:tcPr>
                <w:tcW w:w="7432" w:type="dxa"/>
                <w:hideMark/>
              </w:tcPr>
            </w:tcPrChange>
          </w:tcPr>
          <w:p w14:paraId="62F4F466" w14:textId="77777777" w:rsidR="00A00320" w:rsidRDefault="00A00320" w:rsidP="0022169B">
            <w:pPr>
              <w:suppressAutoHyphens/>
              <w:rPr>
                <w:ins w:id="83" w:author="m55577" w:date="2020-10-15T07:36:00Z"/>
                <w:b/>
              </w:rPr>
            </w:pPr>
            <w:ins w:id="84" w:author="m55577" w:date="2020-10-15T07:36:00Z">
              <w:r>
                <w:rPr>
                  <w:b/>
                  <w:lang w:val="fr-FR"/>
                </w:rPr>
                <w:t xml:space="preserve">WG 2, </w:t>
              </w:r>
              <w:r>
                <w:rPr>
                  <w:b/>
                </w:rPr>
                <w:t>MPEG Technical requirements</w:t>
              </w:r>
            </w:ins>
          </w:p>
        </w:tc>
      </w:tr>
      <w:tr w:rsidR="00A00320" w14:paraId="78E6E9C6" w14:textId="77777777" w:rsidTr="00191DFB">
        <w:trPr>
          <w:gridAfter w:val="1"/>
          <w:wAfter w:w="142" w:type="dxa"/>
          <w:ins w:id="85" w:author="m55577" w:date="2020-10-15T07:36:00Z"/>
        </w:trPr>
        <w:tc>
          <w:tcPr>
            <w:tcW w:w="1890" w:type="dxa"/>
            <w:hideMark/>
            <w:tcPrChange w:id="86" w:author="m55577" w:date="2020-10-15T07:38:00Z">
              <w:tcPr>
                <w:tcW w:w="1890" w:type="dxa"/>
                <w:hideMark/>
              </w:tcPr>
            </w:tcPrChange>
          </w:tcPr>
          <w:p w14:paraId="3AC80FE3" w14:textId="77777777" w:rsidR="00A00320" w:rsidRDefault="00A00320" w:rsidP="0022169B">
            <w:pPr>
              <w:suppressAutoHyphens/>
              <w:rPr>
                <w:ins w:id="87" w:author="m55577" w:date="2020-10-15T07:36:00Z"/>
                <w:b/>
              </w:rPr>
            </w:pPr>
            <w:ins w:id="88" w:author="m55577" w:date="2020-10-15T07:36:00Z">
              <w:r>
                <w:rPr>
                  <w:b/>
                </w:rPr>
                <w:t>Status</w:t>
              </w:r>
            </w:ins>
          </w:p>
        </w:tc>
        <w:tc>
          <w:tcPr>
            <w:tcW w:w="7432" w:type="dxa"/>
            <w:hideMark/>
            <w:tcPrChange w:id="89" w:author="m55577" w:date="2020-10-15T07:38:00Z">
              <w:tcPr>
                <w:tcW w:w="7432" w:type="dxa"/>
                <w:hideMark/>
              </w:tcPr>
            </w:tcPrChange>
          </w:tcPr>
          <w:p w14:paraId="281641CC" w14:textId="77777777" w:rsidR="00A00320" w:rsidRDefault="00A00320" w:rsidP="0022169B">
            <w:pPr>
              <w:suppressAutoHyphens/>
              <w:rPr>
                <w:ins w:id="90" w:author="m55577" w:date="2020-10-15T07:36:00Z"/>
                <w:b/>
                <w:lang w:val="fr-FR"/>
              </w:rPr>
            </w:pPr>
            <w:proofErr w:type="spellStart"/>
            <w:ins w:id="91" w:author="m55577" w:date="2020-10-15T07:36:00Z">
              <w:r>
                <w:rPr>
                  <w:b/>
                  <w:lang w:val="fr-FR"/>
                </w:rPr>
                <w:t>Approved</w:t>
              </w:r>
              <w:proofErr w:type="spellEnd"/>
            </w:ins>
          </w:p>
        </w:tc>
      </w:tr>
      <w:tr w:rsidR="00A00320" w14:paraId="19FAABBD" w14:textId="77777777" w:rsidTr="00191DFB">
        <w:trPr>
          <w:gridAfter w:val="1"/>
          <w:wAfter w:w="142" w:type="dxa"/>
          <w:ins w:id="92" w:author="m55577" w:date="2020-10-15T07:36:00Z"/>
        </w:trPr>
        <w:tc>
          <w:tcPr>
            <w:tcW w:w="1890" w:type="dxa"/>
            <w:hideMark/>
            <w:tcPrChange w:id="93" w:author="m55577" w:date="2020-10-15T07:38:00Z">
              <w:tcPr>
                <w:tcW w:w="1890" w:type="dxa"/>
                <w:hideMark/>
              </w:tcPr>
            </w:tcPrChange>
          </w:tcPr>
          <w:p w14:paraId="4DA359C0" w14:textId="77777777" w:rsidR="00A00320" w:rsidRDefault="00A00320" w:rsidP="0022169B">
            <w:pPr>
              <w:suppressAutoHyphens/>
              <w:rPr>
                <w:ins w:id="94" w:author="m55577" w:date="2020-10-15T07:36:00Z"/>
                <w:b/>
              </w:rPr>
            </w:pPr>
            <w:ins w:id="95" w:author="m55577" w:date="2020-10-15T07:36:00Z">
              <w:r>
                <w:rPr>
                  <w:b/>
                </w:rPr>
                <w:t>Serial Number</w:t>
              </w:r>
            </w:ins>
          </w:p>
        </w:tc>
        <w:tc>
          <w:tcPr>
            <w:tcW w:w="7432" w:type="dxa"/>
            <w:hideMark/>
            <w:tcPrChange w:id="96" w:author="m55577" w:date="2020-10-15T07:38:00Z">
              <w:tcPr>
                <w:tcW w:w="7432" w:type="dxa"/>
                <w:hideMark/>
              </w:tcPr>
            </w:tcPrChange>
          </w:tcPr>
          <w:p w14:paraId="0EB6E84E" w14:textId="5B1BCA0E" w:rsidR="00A00320" w:rsidRPr="00954B0D" w:rsidRDefault="002902FE" w:rsidP="0022169B">
            <w:pPr>
              <w:suppressAutoHyphens/>
              <w:rPr>
                <w:ins w:id="97" w:author="m55577" w:date="2020-10-15T07:36:00Z"/>
                <w:b/>
                <w:lang w:val="fr-FR"/>
              </w:rPr>
            </w:pPr>
            <w:ins w:id="98" w:author="Bailer, Werner [2]" w:date="2020-10-16T08:32:00Z">
              <w:r>
                <w:rPr>
                  <w:b/>
                  <w:lang w:val="fr-FR"/>
                </w:rPr>
                <w:t>19</w:t>
              </w:r>
            </w:ins>
            <w:ins w:id="99" w:author="Curcio, Igor (Nokia - FI/Tampere)" w:date="2020-10-23T16:58:00Z">
              <w:r w:rsidR="007B27C0">
                <w:rPr>
                  <w:b/>
                  <w:lang w:val="fr-FR"/>
                </w:rPr>
                <w:t>842</w:t>
              </w:r>
            </w:ins>
            <w:ins w:id="100" w:author="Bailer, Werner [2]" w:date="2020-10-16T08:32:00Z">
              <w:del w:id="101" w:author="Curcio, Igor (Nokia - FI/Tampere)" w:date="2020-10-23T16:58:00Z">
                <w:r w:rsidDel="007B27C0">
                  <w:rPr>
                    <w:b/>
                    <w:lang w:val="fr-FR"/>
                  </w:rPr>
                  <w:delText>xxx</w:delText>
                </w:r>
              </w:del>
            </w:ins>
            <w:ins w:id="102" w:author="m55577" w:date="2020-10-15T07:36:00Z">
              <w:del w:id="103" w:author="Bailer, Werner [2]" w:date="2020-10-16T07:23:00Z">
                <w:r w:rsidR="00A00320" w:rsidRPr="0070546A" w:rsidDel="00D9071C">
                  <w:rPr>
                    <w:b/>
                    <w:highlight w:val="yellow"/>
                    <w:lang w:val="fr-FR"/>
                  </w:rPr>
                  <w:delText>MPEG number, digits only</w:delText>
                </w:r>
              </w:del>
            </w:ins>
          </w:p>
        </w:tc>
      </w:tr>
    </w:tbl>
    <w:p w14:paraId="42BFEF79" w14:textId="32814B73" w:rsidR="00E00742" w:rsidRDefault="00E00742" w:rsidP="00EA5EC9">
      <w:pPr>
        <w:ind w:left="1440" w:hanging="1440"/>
        <w:rPr>
          <w:ins w:id="104" w:author="m55577" w:date="2020-10-15T07:36:00Z"/>
          <w:b/>
        </w:rPr>
      </w:pPr>
    </w:p>
    <w:p w14:paraId="25384D80" w14:textId="77777777" w:rsidR="00A00320" w:rsidRDefault="00A00320" w:rsidP="00EA5EC9">
      <w:pPr>
        <w:ind w:left="1440" w:hanging="1440"/>
        <w:rPr>
          <w:b/>
        </w:rPr>
      </w:pPr>
    </w:p>
    <w:p w14:paraId="4BAD606B" w14:textId="77777777" w:rsidR="008E2FB1" w:rsidRDefault="008E2FB1" w:rsidP="00E97816">
      <w:pPr>
        <w:pStyle w:val="Heading1"/>
      </w:pPr>
      <w:r>
        <w:rPr>
          <w:rFonts w:hint="eastAsia"/>
        </w:rPr>
        <w:t>Introduction</w:t>
      </w:r>
    </w:p>
    <w:p w14:paraId="5558C602" w14:textId="77777777" w:rsidR="00F357EB" w:rsidRPr="00EF72B9" w:rsidRDefault="00F357EB" w:rsidP="00EF72B9">
      <w:pPr>
        <w:rPr>
          <w:lang w:eastAsia="zh-CN"/>
        </w:rPr>
      </w:pPr>
    </w:p>
    <w:p w14:paraId="49B10C19" w14:textId="77777777" w:rsidR="00C234CA" w:rsidRPr="008E2FB1" w:rsidRDefault="00C234CA" w:rsidP="00C234CA">
      <w:pPr>
        <w:ind w:firstLine="432"/>
        <w:rPr>
          <w:rFonts w:eastAsiaTheme="minorEastAsia"/>
          <w:lang w:eastAsia="zh-CN"/>
        </w:rPr>
      </w:pPr>
      <w:r>
        <w:rPr>
          <w:rFonts w:eastAsiaTheme="minorEastAsia"/>
          <w:lang w:eastAsia="zh-CN"/>
        </w:rPr>
        <w:t xml:space="preserve">This document describes </w:t>
      </w:r>
      <w:r w:rsidR="00A3793C">
        <w:rPr>
          <w:rFonts w:eastAsiaTheme="minorEastAsia"/>
          <w:lang w:eastAsia="zh-CN"/>
        </w:rPr>
        <w:t xml:space="preserve">the </w:t>
      </w:r>
      <w:r w:rsidR="0054002E">
        <w:rPr>
          <w:rFonts w:eastAsiaTheme="minorEastAsia"/>
          <w:lang w:eastAsia="zh-CN"/>
        </w:rPr>
        <w:t>evaluation framework</w:t>
      </w:r>
      <w:r w:rsidR="00A3793C">
        <w:rPr>
          <w:rFonts w:eastAsiaTheme="minorEastAsia"/>
          <w:lang w:eastAsia="zh-CN"/>
        </w:rPr>
        <w:t xml:space="preserve"> for MPEG </w:t>
      </w:r>
      <w:r w:rsidR="00A3793C" w:rsidRPr="00A3793C">
        <w:rPr>
          <w:rFonts w:eastAsiaTheme="minorEastAsia"/>
          <w:lang w:eastAsia="zh-CN"/>
        </w:rPr>
        <w:t>Compression of neural networks for multimedia content description and analysis</w:t>
      </w:r>
      <w:r w:rsidR="00771279">
        <w:rPr>
          <w:rFonts w:eastAsiaTheme="minorEastAsia"/>
          <w:lang w:eastAsia="zh-CN"/>
        </w:rPr>
        <w:t>, including incremental updates of models</w:t>
      </w:r>
      <w:r>
        <w:rPr>
          <w:rFonts w:eastAsiaTheme="minorEastAsia"/>
          <w:lang w:eastAsia="zh-CN"/>
        </w:rPr>
        <w:t>.</w:t>
      </w:r>
    </w:p>
    <w:p w14:paraId="2829FEF7" w14:textId="77777777" w:rsidR="00FA7014" w:rsidRPr="004D10D7" w:rsidRDefault="004D10D7" w:rsidP="00E97816">
      <w:pPr>
        <w:pStyle w:val="Heading1"/>
      </w:pPr>
      <w:r>
        <w:t>Evaluation</w:t>
      </w:r>
      <w:r w:rsidRPr="004D10D7">
        <w:t xml:space="preserve"> </w:t>
      </w:r>
      <w:r>
        <w:t>Framework</w:t>
      </w:r>
    </w:p>
    <w:p w14:paraId="6E270213" w14:textId="77777777" w:rsidR="00D25221" w:rsidRDefault="004D10D7" w:rsidP="00854A3B">
      <w:pPr>
        <w:rPr>
          <w:rFonts w:eastAsiaTheme="minorEastAsia"/>
          <w:lang w:eastAsia="zh-CN"/>
        </w:rPr>
      </w:pPr>
      <w:r>
        <w:rPr>
          <w:rFonts w:eastAsiaTheme="minorEastAsia" w:hint="eastAsia"/>
          <w:lang w:eastAsia="zh-CN"/>
        </w:rPr>
        <w:t xml:space="preserve">The </w:t>
      </w:r>
      <w:r w:rsidR="00670081">
        <w:rPr>
          <w:rFonts w:eastAsiaTheme="minorEastAsia"/>
          <w:lang w:eastAsia="zh-CN"/>
        </w:rPr>
        <w:t xml:space="preserve">straightforward </w:t>
      </w:r>
      <w:r>
        <w:rPr>
          <w:rFonts w:eastAsiaTheme="minorEastAsia"/>
          <w:lang w:eastAsia="zh-CN"/>
        </w:rPr>
        <w:t xml:space="preserve">evaluation </w:t>
      </w:r>
      <w:r w:rsidR="00C234CA">
        <w:rPr>
          <w:rFonts w:eastAsiaTheme="minorEastAsia"/>
          <w:lang w:eastAsia="zh-CN"/>
        </w:rPr>
        <w:t>approach</w:t>
      </w:r>
      <w:r>
        <w:rPr>
          <w:rFonts w:eastAsiaTheme="minorEastAsia"/>
          <w:lang w:eastAsia="zh-CN"/>
        </w:rPr>
        <w:t xml:space="preserve"> is to evaluate the compression ratio of </w:t>
      </w:r>
      <w:r w:rsidR="00CA7208">
        <w:rPr>
          <w:rFonts w:eastAsiaTheme="minorEastAsia"/>
          <w:lang w:eastAsia="zh-CN"/>
        </w:rPr>
        <w:t xml:space="preserve">compressed </w:t>
      </w:r>
      <w:r>
        <w:rPr>
          <w:rFonts w:eastAsiaTheme="minorEastAsia"/>
          <w:lang w:eastAsia="zh-CN"/>
        </w:rPr>
        <w:t xml:space="preserve">model and the </w:t>
      </w:r>
      <w:r w:rsidR="00095A5B">
        <w:rPr>
          <w:rFonts w:eastAsiaTheme="minorEastAsia"/>
          <w:lang w:eastAsia="zh-CN"/>
        </w:rPr>
        <w:t>performance</w:t>
      </w:r>
      <w:r w:rsidR="00035583">
        <w:rPr>
          <w:rFonts w:eastAsiaTheme="minorEastAsia"/>
          <w:lang w:eastAsia="zh-CN"/>
        </w:rPr>
        <w:t xml:space="preserve"> with the reconstruct</w:t>
      </w:r>
      <w:r w:rsidR="00C234CA">
        <w:rPr>
          <w:rFonts w:eastAsiaTheme="minorEastAsia"/>
          <w:lang w:eastAsia="zh-CN"/>
        </w:rPr>
        <w:t>ed</w:t>
      </w:r>
      <w:r w:rsidR="00035583">
        <w:rPr>
          <w:rFonts w:eastAsiaTheme="minorEastAsia"/>
          <w:lang w:eastAsia="zh-CN"/>
        </w:rPr>
        <w:t xml:space="preserve"> model</w:t>
      </w:r>
      <w:r w:rsidR="00095A5B">
        <w:rPr>
          <w:rFonts w:eastAsiaTheme="minorEastAsia"/>
          <w:lang w:eastAsia="zh-CN"/>
        </w:rPr>
        <w:t xml:space="preserve">. </w:t>
      </w:r>
      <w:r w:rsidR="00854A3B">
        <w:rPr>
          <w:rFonts w:eastAsiaTheme="minorEastAsia"/>
          <w:lang w:eastAsia="zh-CN"/>
        </w:rPr>
        <w:t>T</w:t>
      </w:r>
      <w:r w:rsidR="00D25221">
        <w:rPr>
          <w:rFonts w:eastAsiaTheme="minorEastAsia"/>
          <w:lang w:eastAsia="zh-CN"/>
        </w:rPr>
        <w:t xml:space="preserve">he </w:t>
      </w:r>
      <w:r w:rsidR="00854A3B">
        <w:rPr>
          <w:rFonts w:eastAsiaTheme="minorEastAsia"/>
          <w:lang w:eastAsia="zh-CN"/>
        </w:rPr>
        <w:t xml:space="preserve">proposed </w:t>
      </w:r>
      <w:r w:rsidR="00D25221">
        <w:rPr>
          <w:rFonts w:eastAsiaTheme="minorEastAsia"/>
          <w:lang w:eastAsia="zh-CN"/>
        </w:rPr>
        <w:t xml:space="preserve">evaluation framework </w:t>
      </w:r>
      <w:r w:rsidR="00854A3B">
        <w:rPr>
          <w:rFonts w:eastAsiaTheme="minorEastAsia"/>
          <w:lang w:eastAsia="zh-CN"/>
        </w:rPr>
        <w:t>is shown in</w:t>
      </w:r>
      <w:r w:rsidR="00D25221">
        <w:rPr>
          <w:rFonts w:eastAsiaTheme="minorEastAsia"/>
          <w:lang w:eastAsia="zh-CN"/>
        </w:rPr>
        <w:t xml:space="preserve"> Figure 1.</w:t>
      </w:r>
      <w:r w:rsidR="001E4E54">
        <w:rPr>
          <w:rFonts w:eastAsiaTheme="minorEastAsia"/>
          <w:lang w:eastAsia="zh-CN"/>
        </w:rPr>
        <w:t xml:space="preserve"> Firstly, the original model performance along with the model size is recorded. Then the </w:t>
      </w:r>
      <w:r w:rsidR="00854A3B">
        <w:rPr>
          <w:rFonts w:eastAsiaTheme="minorEastAsia"/>
          <w:lang w:eastAsia="zh-CN"/>
        </w:rPr>
        <w:t xml:space="preserve">model is compressed using the method under test </w:t>
      </w:r>
      <w:r w:rsidR="009D6F22">
        <w:rPr>
          <w:rFonts w:eastAsiaTheme="minorEastAsia"/>
          <w:lang w:eastAsia="zh-CN"/>
        </w:rPr>
        <w:t xml:space="preserve">(which could optionally include retraining) </w:t>
      </w:r>
      <w:r w:rsidR="00854A3B">
        <w:rPr>
          <w:rFonts w:eastAsiaTheme="minorEastAsia"/>
          <w:lang w:eastAsia="zh-CN"/>
        </w:rPr>
        <w:t xml:space="preserve">and the </w:t>
      </w:r>
      <w:r w:rsidR="00CA7208">
        <w:rPr>
          <w:rFonts w:eastAsiaTheme="minorEastAsia"/>
          <w:lang w:eastAsia="zh-CN"/>
        </w:rPr>
        <w:t xml:space="preserve">compressed </w:t>
      </w:r>
      <w:r w:rsidR="001E4E54">
        <w:rPr>
          <w:rFonts w:eastAsiaTheme="minorEastAsia"/>
          <w:lang w:eastAsia="zh-CN"/>
        </w:rPr>
        <w:t xml:space="preserve">model size </w:t>
      </w:r>
      <w:r w:rsidR="00854A3B">
        <w:rPr>
          <w:rFonts w:eastAsiaTheme="minorEastAsia"/>
          <w:lang w:eastAsia="zh-CN"/>
        </w:rPr>
        <w:t xml:space="preserve">is evaluated. After decompression, the reconstructed model is used in the target application and the </w:t>
      </w:r>
      <w:r w:rsidR="001E4E54">
        <w:rPr>
          <w:rFonts w:eastAsiaTheme="minorEastAsia"/>
          <w:lang w:eastAsia="zh-CN"/>
        </w:rPr>
        <w:t xml:space="preserve">model performance is evaluated. </w:t>
      </w:r>
      <w:r w:rsidR="00771279">
        <w:rPr>
          <w:rFonts w:eastAsiaTheme="minorEastAsia"/>
          <w:lang w:eastAsia="zh-CN"/>
        </w:rPr>
        <w:t>A similar pipeline applies to models that are update w.r.t a base model, and the updated is to be compressed and transmitted to the receiver, where reconstruction includes decompression and applying the update to the based mode</w:t>
      </w:r>
      <w:r w:rsidR="00371D6F">
        <w:rPr>
          <w:rFonts w:eastAsiaTheme="minorEastAsia"/>
          <w:lang w:eastAsia="zh-CN"/>
        </w:rPr>
        <w:t>l.</w:t>
      </w:r>
    </w:p>
    <w:p w14:paraId="69878384" w14:textId="77777777" w:rsidR="00EF4131" w:rsidRDefault="00EF4131" w:rsidP="00854A3B">
      <w:pPr>
        <w:rPr>
          <w:rFonts w:eastAsiaTheme="minorEastAsia"/>
          <w:lang w:eastAsia="zh-CN"/>
        </w:rPr>
      </w:pPr>
    </w:p>
    <w:p w14:paraId="0ECD5F75" w14:textId="77777777" w:rsidR="00C234CA" w:rsidRDefault="00EF4131">
      <w:pPr>
        <w:rPr>
          <w:rFonts w:eastAsiaTheme="minorEastAsia"/>
          <w:lang w:eastAsia="zh-CN"/>
        </w:rPr>
      </w:pPr>
      <w:r>
        <w:rPr>
          <w:rFonts w:eastAsiaTheme="minorEastAsia"/>
          <w:noProof/>
          <w:lang w:val="de-AT" w:eastAsia="de-AT"/>
        </w:rPr>
        <w:drawing>
          <wp:inline distT="0" distB="0" distL="0" distR="0" wp14:anchorId="144371A0" wp14:editId="7A6AC816">
            <wp:extent cx="5894928" cy="1109134"/>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s.png"/>
                    <pic:cNvPicPr/>
                  </pic:nvPicPr>
                  <pic:blipFill>
                    <a:blip r:embed="rId9">
                      <a:extLst>
                        <a:ext uri="{28A0092B-C50C-407E-A947-70E740481C1C}">
                          <a14:useLocalDpi xmlns:a14="http://schemas.microsoft.com/office/drawing/2010/main" val="0"/>
                        </a:ext>
                      </a:extLst>
                    </a:blip>
                    <a:stretch>
                      <a:fillRect/>
                    </a:stretch>
                  </pic:blipFill>
                  <pic:spPr>
                    <a:xfrm>
                      <a:off x="0" y="0"/>
                      <a:ext cx="5896502" cy="1109430"/>
                    </a:xfrm>
                    <a:prstGeom prst="rect">
                      <a:avLst/>
                    </a:prstGeom>
                  </pic:spPr>
                </pic:pic>
              </a:graphicData>
            </a:graphic>
          </wp:inline>
        </w:drawing>
      </w:r>
    </w:p>
    <w:p w14:paraId="77D3D2AF" w14:textId="77777777" w:rsidR="00D25221" w:rsidRPr="00B9697B" w:rsidRDefault="00D25221" w:rsidP="00D25221">
      <w:pPr>
        <w:pStyle w:val="Caption"/>
      </w:pPr>
      <w:bookmarkStart w:id="105" w:name="_Ref503450064"/>
      <w:r>
        <w:t xml:space="preserve">Figure </w:t>
      </w:r>
      <w:r>
        <w:fldChar w:fldCharType="begin"/>
      </w:r>
      <w:r>
        <w:instrText xml:space="preserve"> SEQ Figure \* ARABIC </w:instrText>
      </w:r>
      <w:r>
        <w:fldChar w:fldCharType="separate"/>
      </w:r>
      <w:r w:rsidR="00DF0CF3">
        <w:rPr>
          <w:noProof/>
        </w:rPr>
        <w:t>1</w:t>
      </w:r>
      <w:r>
        <w:fldChar w:fldCharType="end"/>
      </w:r>
      <w:bookmarkEnd w:id="105"/>
      <w:r>
        <w:t xml:space="preserve">: </w:t>
      </w:r>
      <w:r w:rsidR="00C234CA">
        <w:t xml:space="preserve">Overview </w:t>
      </w:r>
      <w:r>
        <w:t xml:space="preserve">of </w:t>
      </w:r>
      <w:r w:rsidRPr="00B9697B">
        <w:t xml:space="preserve">the </w:t>
      </w:r>
      <w:r>
        <w:t xml:space="preserve">evaluation </w:t>
      </w:r>
      <w:r w:rsidR="00C234CA">
        <w:t>process.</w:t>
      </w:r>
    </w:p>
    <w:p w14:paraId="144672D9" w14:textId="77777777" w:rsidR="00D25221" w:rsidRDefault="00D25221" w:rsidP="008E2FB1">
      <w:pPr>
        <w:rPr>
          <w:rFonts w:eastAsiaTheme="minorEastAsia"/>
          <w:lang w:val="en-AU" w:eastAsia="zh-CN"/>
        </w:rPr>
      </w:pPr>
    </w:p>
    <w:p w14:paraId="6DB09844" w14:textId="77777777" w:rsidR="00854A3B" w:rsidRDefault="00854A3B" w:rsidP="008E2FB1">
      <w:pPr>
        <w:rPr>
          <w:rFonts w:eastAsiaTheme="minorEastAsia"/>
          <w:lang w:val="en-AU" w:eastAsia="zh-CN"/>
        </w:rPr>
      </w:pPr>
      <w:r>
        <w:rPr>
          <w:rFonts w:eastAsiaTheme="minorEastAsia"/>
          <w:lang w:val="en-AU" w:eastAsia="zh-CN"/>
        </w:rPr>
        <w:t>For lossless compression methods, the performance of the reconstructed model does not need to be evaluated, as it is expected to be identical to the original model. Only the correct reconstruction of the model has to be checked against the original model.</w:t>
      </w:r>
    </w:p>
    <w:p w14:paraId="2ACE53B4" w14:textId="77777777" w:rsidR="0061566E" w:rsidRDefault="0061566E" w:rsidP="008E2FB1">
      <w:pPr>
        <w:rPr>
          <w:rFonts w:eastAsiaTheme="minorEastAsia"/>
          <w:lang w:val="en-AU" w:eastAsia="zh-CN"/>
        </w:rPr>
      </w:pPr>
    </w:p>
    <w:p w14:paraId="486DE28D" w14:textId="77777777" w:rsidR="006B0C96" w:rsidRDefault="00854A3B" w:rsidP="008E2FB1">
      <w:pPr>
        <w:rPr>
          <w:rFonts w:eastAsiaTheme="minorEastAsia"/>
          <w:lang w:val="en-AU" w:eastAsia="zh-CN"/>
        </w:rPr>
      </w:pPr>
      <w:r>
        <w:rPr>
          <w:rFonts w:eastAsiaTheme="minorEastAsia"/>
          <w:lang w:val="en-AU" w:eastAsia="zh-CN"/>
        </w:rPr>
        <w:lastRenderedPageBreak/>
        <w:t>For lossy compression, the evaluation of the performance of the reconstructed model can only be measured in a particular application. The evalu</w:t>
      </w:r>
      <w:r w:rsidR="004C62EF">
        <w:rPr>
          <w:rFonts w:eastAsiaTheme="minorEastAsia"/>
          <w:lang w:val="en-AU" w:eastAsia="zh-CN"/>
        </w:rPr>
        <w:t>a</w:t>
      </w:r>
      <w:r>
        <w:rPr>
          <w:rFonts w:eastAsiaTheme="minorEastAsia"/>
          <w:lang w:val="en-AU" w:eastAsia="zh-CN"/>
        </w:rPr>
        <w:t>tion framework thus include</w:t>
      </w:r>
      <w:r w:rsidR="00CA7208">
        <w:rPr>
          <w:rFonts w:eastAsiaTheme="minorEastAsia"/>
          <w:lang w:val="en-AU" w:eastAsia="zh-CN"/>
        </w:rPr>
        <w:t>s</w:t>
      </w:r>
      <w:r>
        <w:rPr>
          <w:rFonts w:eastAsiaTheme="minorEastAsia"/>
          <w:lang w:val="en-AU" w:eastAsia="zh-CN"/>
        </w:rPr>
        <w:t xml:space="preserve"> a list of specific applications, in which the compressed representation is evaluated. For each of these applications, one more specific performance metrics </w:t>
      </w:r>
      <w:r w:rsidR="00CA7208">
        <w:rPr>
          <w:rFonts w:eastAsiaTheme="minorEastAsia"/>
          <w:lang w:val="en-AU" w:eastAsia="zh-CN"/>
        </w:rPr>
        <w:t>are</w:t>
      </w:r>
      <w:r>
        <w:rPr>
          <w:rFonts w:eastAsiaTheme="minorEastAsia"/>
          <w:lang w:val="en-AU" w:eastAsia="zh-CN"/>
        </w:rPr>
        <w:t xml:space="preserve"> defined.</w:t>
      </w:r>
      <w:r w:rsidR="00CA7208">
        <w:rPr>
          <w:rFonts w:eastAsiaTheme="minorEastAsia"/>
          <w:lang w:val="en-AU" w:eastAsia="zh-CN"/>
        </w:rPr>
        <w:t xml:space="preserve"> </w:t>
      </w:r>
      <w:r w:rsidR="00CC29FF">
        <w:rPr>
          <w:rFonts w:eastAsiaTheme="minorEastAsia"/>
          <w:lang w:val="en-AU" w:eastAsia="zh-CN"/>
        </w:rPr>
        <w:t xml:space="preserve">A preliminary list </w:t>
      </w:r>
      <w:r w:rsidR="00176727">
        <w:rPr>
          <w:rFonts w:eastAsiaTheme="minorEastAsia"/>
          <w:lang w:val="en-AU" w:eastAsia="zh-CN"/>
        </w:rPr>
        <w:t xml:space="preserve">of </w:t>
      </w:r>
      <w:r w:rsidR="00CC29FF">
        <w:rPr>
          <w:rFonts w:eastAsiaTheme="minorEastAsia"/>
          <w:lang w:val="en-AU" w:eastAsia="zh-CN"/>
        </w:rPr>
        <w:t>selected application</w:t>
      </w:r>
      <w:r w:rsidR="00176727">
        <w:rPr>
          <w:rFonts w:eastAsiaTheme="minorEastAsia"/>
          <w:lang w:val="en-AU" w:eastAsia="zh-CN"/>
        </w:rPr>
        <w:t>s</w:t>
      </w:r>
      <w:r w:rsidR="00CC29FF">
        <w:rPr>
          <w:rFonts w:eastAsiaTheme="minorEastAsia"/>
          <w:lang w:val="en-AU" w:eastAsia="zh-CN"/>
        </w:rPr>
        <w:t xml:space="preserve"> and the evaluation procedures for these applications </w:t>
      </w:r>
      <w:r w:rsidR="00CA7208">
        <w:rPr>
          <w:rFonts w:eastAsiaTheme="minorEastAsia"/>
          <w:lang w:val="en-AU" w:eastAsia="zh-CN"/>
        </w:rPr>
        <w:t xml:space="preserve">are </w:t>
      </w:r>
      <w:r w:rsidR="00CC29FF">
        <w:rPr>
          <w:rFonts w:eastAsiaTheme="minorEastAsia"/>
          <w:lang w:val="en-AU" w:eastAsia="zh-CN"/>
        </w:rPr>
        <w:t>provided in Section 4.</w:t>
      </w:r>
    </w:p>
    <w:p w14:paraId="3A9923F9" w14:textId="77777777" w:rsidR="00CC29FF" w:rsidRDefault="008D5EC3" w:rsidP="008E2FB1">
      <w:r>
        <w:rPr>
          <w:rFonts w:eastAsiaTheme="minorEastAsia"/>
          <w:lang w:val="en-AU" w:eastAsia="zh-CN"/>
        </w:rPr>
        <w:t xml:space="preserve">The procedures for measuring runtime, the number of operations and energy consumption are described in </w:t>
      </w:r>
      <w:r>
        <w:t xml:space="preserve">Section </w:t>
      </w:r>
      <w:r>
        <w:rPr>
          <w:highlight w:val="yellow"/>
        </w:rPr>
        <w:fldChar w:fldCharType="begin"/>
      </w:r>
      <w:r>
        <w:instrText xml:space="preserve"> REF _Ref535319346 \r \h </w:instrText>
      </w:r>
      <w:r>
        <w:rPr>
          <w:highlight w:val="yellow"/>
        </w:rPr>
      </w:r>
      <w:r>
        <w:rPr>
          <w:highlight w:val="yellow"/>
        </w:rPr>
        <w:fldChar w:fldCharType="separate"/>
      </w:r>
      <w:r>
        <w:t>5</w:t>
      </w:r>
      <w:r>
        <w:rPr>
          <w:highlight w:val="yellow"/>
        </w:rPr>
        <w:fldChar w:fldCharType="end"/>
      </w:r>
      <w:r>
        <w:t>.</w:t>
      </w:r>
    </w:p>
    <w:p w14:paraId="2005DEC0" w14:textId="77777777" w:rsidR="00BE5F0D" w:rsidRDefault="00BE5F0D" w:rsidP="008E2FB1"/>
    <w:p w14:paraId="1C3F36AE" w14:textId="77777777" w:rsidR="00501A93" w:rsidRDefault="005964D5" w:rsidP="008E2FB1">
      <w:r>
        <w:t>For reporting results, the attached evaluation sheet shall be used.</w:t>
      </w:r>
    </w:p>
    <w:p w14:paraId="40217D43" w14:textId="77777777" w:rsidR="005964D5" w:rsidRDefault="00BE5F0D" w:rsidP="005964D5">
      <w:pPr>
        <w:pStyle w:val="Heading1"/>
      </w:pPr>
      <w:r>
        <w:t>Test conditions</w:t>
      </w:r>
    </w:p>
    <w:p w14:paraId="5FCF5B30" w14:textId="77777777" w:rsidR="005964D5" w:rsidRPr="000001A8" w:rsidRDefault="005964D5" w:rsidP="008626E9">
      <w:r>
        <w:rPr>
          <w:lang w:eastAsia="zh-CN"/>
        </w:rPr>
        <w:t>The following test conditions are defined.</w:t>
      </w:r>
    </w:p>
    <w:p w14:paraId="30EA3733" w14:textId="77777777" w:rsidR="005964D5" w:rsidRDefault="005964D5" w:rsidP="008626E9">
      <w:pPr>
        <w:pStyle w:val="Heading2"/>
        <w:rPr>
          <w:lang w:eastAsia="zh-CN"/>
        </w:rPr>
      </w:pPr>
      <w:r>
        <w:rPr>
          <w:lang w:eastAsia="zh-CN"/>
        </w:rPr>
        <w:t>Availability of data</w:t>
      </w:r>
    </w:p>
    <w:p w14:paraId="2454758C" w14:textId="77777777" w:rsidR="00104BCE" w:rsidRPr="004D624B" w:rsidRDefault="00104BCE" w:rsidP="004D624B">
      <w:pPr>
        <w:rPr>
          <w:lang w:eastAsia="zh-CN"/>
        </w:rPr>
      </w:pPr>
      <w:r>
        <w:rPr>
          <w:lang w:val="en-GB" w:eastAsia="zh-CN"/>
        </w:rPr>
        <w:t>For each of the tasks, a small part of the original training data is reserved ("</w:t>
      </w:r>
      <w:r w:rsidR="00A04EDB">
        <w:rPr>
          <w:lang w:val="en-GB" w:eastAsia="zh-CN"/>
        </w:rPr>
        <w:t>parameter tuning</w:t>
      </w:r>
      <w:r>
        <w:rPr>
          <w:lang w:val="en-GB" w:eastAsia="zh-CN"/>
        </w:rPr>
        <w:t xml:space="preserve"> set") for (hyper)parameter search. As a starting point, models trained on the entire original training data set are used. For any data-dependent transformations requiring larger amounts of data, the training data set excluding the </w:t>
      </w:r>
      <w:r w:rsidR="007E1FA8">
        <w:rPr>
          <w:lang w:val="en-GB" w:eastAsia="zh-CN"/>
        </w:rPr>
        <w:t>parameter tuning</w:t>
      </w:r>
      <w:r>
        <w:rPr>
          <w:lang w:val="en-GB" w:eastAsia="zh-CN"/>
        </w:rPr>
        <w:t xml:space="preserve"> set shall be used. </w:t>
      </w:r>
    </w:p>
    <w:p w14:paraId="572E436A" w14:textId="77777777" w:rsidR="005964D5" w:rsidRPr="000F0DA1" w:rsidRDefault="005964D5" w:rsidP="000F0DA1">
      <w:pPr>
        <w:rPr>
          <w:lang w:eastAsia="zh-CN"/>
        </w:rPr>
      </w:pPr>
      <w:r w:rsidRPr="000F0DA1">
        <w:rPr>
          <w:lang w:eastAsia="zh-CN"/>
        </w:rPr>
        <w:t>For methods that include operations that use external data in optional steps, results for the following conditions shall be reported:</w:t>
      </w:r>
    </w:p>
    <w:p w14:paraId="24DD2542" w14:textId="77777777" w:rsidR="00BE5F0D" w:rsidRPr="008018C5" w:rsidRDefault="00BE5F0D" w:rsidP="00E00742">
      <w:pPr>
        <w:pStyle w:val="ListParagraph"/>
        <w:numPr>
          <w:ilvl w:val="0"/>
          <w:numId w:val="11"/>
        </w:numPr>
        <w:spacing w:after="200" w:line="276" w:lineRule="auto"/>
        <w:jc w:val="left"/>
      </w:pPr>
      <w:r w:rsidRPr="008018C5">
        <w:t>without using any data</w:t>
      </w:r>
      <w:r w:rsidR="005964D5">
        <w:t>: no use of data other than that of the input neural network is permitted</w:t>
      </w:r>
    </w:p>
    <w:p w14:paraId="52EB1018" w14:textId="77777777" w:rsidR="00BE5F0D" w:rsidRPr="008018C5" w:rsidRDefault="00BE5F0D" w:rsidP="00E00742">
      <w:pPr>
        <w:pStyle w:val="ListParagraph"/>
        <w:numPr>
          <w:ilvl w:val="0"/>
          <w:numId w:val="11"/>
        </w:numPr>
        <w:spacing w:after="200" w:line="276" w:lineRule="auto"/>
        <w:jc w:val="left"/>
      </w:pPr>
      <w:r w:rsidRPr="00AB6218">
        <w:t xml:space="preserve">using only </w:t>
      </w:r>
      <w:r w:rsidR="00A04EDB">
        <w:t>parameter tuning</w:t>
      </w:r>
      <w:r w:rsidR="00104BCE" w:rsidRPr="00AB6218">
        <w:t xml:space="preserve"> </w:t>
      </w:r>
      <w:r w:rsidRPr="00AB6218">
        <w:t>data (without labels)</w:t>
      </w:r>
      <w:r w:rsidR="005964D5">
        <w:t xml:space="preserve">: Only data from </w:t>
      </w:r>
      <w:r w:rsidR="00A736D9">
        <w:t xml:space="preserve">the </w:t>
      </w:r>
      <w:r w:rsidR="00A04EDB">
        <w:t>parameter tuning</w:t>
      </w:r>
      <w:r w:rsidR="00104BCE">
        <w:t xml:space="preserve"> </w:t>
      </w:r>
      <w:r w:rsidR="005964D5">
        <w:t xml:space="preserve">set defined for each of </w:t>
      </w:r>
      <w:r w:rsidR="00A736D9">
        <w:t xml:space="preserve">the applications </w:t>
      </w:r>
      <w:r w:rsidR="00E05A13">
        <w:t>may</w:t>
      </w:r>
      <w:r w:rsidR="00A736D9">
        <w:t xml:space="preserve"> be used, but without labels/annotation, i.e., only that data that is input to th</w:t>
      </w:r>
      <w:r w:rsidR="00E05A13">
        <w:t>e neural network shall be used, but no information related to the expected output.</w:t>
      </w:r>
    </w:p>
    <w:p w14:paraId="1ED54EA0" w14:textId="77777777" w:rsidR="00BE5F0D" w:rsidRDefault="00BE5F0D" w:rsidP="00E00742">
      <w:pPr>
        <w:pStyle w:val="ListParagraph"/>
        <w:numPr>
          <w:ilvl w:val="0"/>
          <w:numId w:val="11"/>
        </w:numPr>
        <w:spacing w:after="200" w:line="276" w:lineRule="auto"/>
        <w:jc w:val="left"/>
      </w:pPr>
      <w:r w:rsidRPr="008018C5">
        <w:t>using training data</w:t>
      </w:r>
      <w:r w:rsidR="00E05A13">
        <w:t xml:space="preserve">: The </w:t>
      </w:r>
      <w:r w:rsidR="00104BCE">
        <w:t xml:space="preserve">original training </w:t>
      </w:r>
      <w:r w:rsidR="00E05A13">
        <w:t>data set</w:t>
      </w:r>
      <w:r w:rsidR="00104BCE">
        <w:t xml:space="preserve"> excluding the </w:t>
      </w:r>
      <w:r w:rsidR="00A04EDB">
        <w:t>parameter tuning</w:t>
      </w:r>
      <w:r w:rsidR="00104BCE">
        <w:t xml:space="preserve"> set </w:t>
      </w:r>
      <w:r w:rsidR="00E05A13">
        <w:t>may be used</w:t>
      </w:r>
      <w:r w:rsidR="00A04EDB">
        <w:t>, while the parameter tuning set may only be used for (hyper)parameter search</w:t>
      </w:r>
      <w:r w:rsidR="00E05A13">
        <w:t>.</w:t>
      </w:r>
    </w:p>
    <w:p w14:paraId="783604CC" w14:textId="77777777" w:rsidR="00E05A13" w:rsidRDefault="00D83EF0" w:rsidP="008626E9">
      <w:pPr>
        <w:pStyle w:val="Heading2"/>
        <w:rPr>
          <w:lang w:eastAsia="zh-CN"/>
        </w:rPr>
      </w:pPr>
      <w:r>
        <w:rPr>
          <w:lang w:eastAsia="zh-CN"/>
        </w:rPr>
        <w:t>Hyperparameters for compression method</w:t>
      </w:r>
    </w:p>
    <w:p w14:paraId="4B62FA8C" w14:textId="77777777" w:rsidR="00E05A13" w:rsidRPr="008626E9" w:rsidRDefault="00E05A13" w:rsidP="008626E9">
      <w:pPr>
        <w:rPr>
          <w:rFonts w:eastAsiaTheme="minorEastAsia"/>
          <w:lang w:eastAsia="zh-CN"/>
        </w:rPr>
      </w:pPr>
      <w:r w:rsidRPr="008626E9">
        <w:rPr>
          <w:rFonts w:eastAsiaTheme="minorEastAsia"/>
          <w:lang w:eastAsia="zh-CN"/>
        </w:rPr>
        <w:t>Hyperparameters of the compression method are a small set of parameters chosen to control the trade-off between compression ratio and performance in the specific task, and typically determine (together with the input data) the full set of parameters of the method.</w:t>
      </w:r>
    </w:p>
    <w:p w14:paraId="2F32B131" w14:textId="77777777" w:rsidR="00D83EF0" w:rsidRDefault="00D83EF0" w:rsidP="00E00742">
      <w:pPr>
        <w:pStyle w:val="ListParagraph"/>
        <w:numPr>
          <w:ilvl w:val="0"/>
          <w:numId w:val="11"/>
        </w:numPr>
        <w:spacing w:after="200" w:line="276" w:lineRule="auto"/>
        <w:jc w:val="left"/>
      </w:pPr>
      <w:r>
        <w:t xml:space="preserve">For each working point, a set of hyperparameters shall be chosen. Results shall be  reported for these hyperparameters </w:t>
      </w:r>
      <w:r w:rsidR="00A40DB0">
        <w:t>across all applications.</w:t>
      </w:r>
    </w:p>
    <w:p w14:paraId="46C46098" w14:textId="77777777" w:rsidR="00BE5F0D" w:rsidRPr="00F0480D" w:rsidRDefault="00A40DB0" w:rsidP="00E00742">
      <w:pPr>
        <w:pStyle w:val="ListParagraph"/>
        <w:numPr>
          <w:ilvl w:val="0"/>
          <w:numId w:val="11"/>
        </w:numPr>
        <w:spacing w:after="200" w:line="276" w:lineRule="auto"/>
        <w:jc w:val="left"/>
        <w:rPr>
          <w:rFonts w:eastAsiaTheme="minorEastAsia"/>
          <w:lang w:val="en-AU" w:eastAsia="zh-CN"/>
        </w:rPr>
      </w:pPr>
      <w:r>
        <w:t>If automatic hyperparameter search is used, the processing time shall be reported as part of the encoding time.</w:t>
      </w:r>
    </w:p>
    <w:p w14:paraId="76BA7F1B" w14:textId="77777777" w:rsidR="00F0480D" w:rsidRDefault="00F0480D" w:rsidP="00F0480D">
      <w:pPr>
        <w:pStyle w:val="Heading2"/>
        <w:rPr>
          <w:lang w:eastAsia="zh-CN"/>
        </w:rPr>
      </w:pPr>
      <w:r>
        <w:rPr>
          <w:lang w:eastAsia="zh-CN"/>
        </w:rPr>
        <w:t>Guidelines for providing models and data</w:t>
      </w:r>
    </w:p>
    <w:p w14:paraId="6BAB317B" w14:textId="77777777" w:rsidR="00F0480D" w:rsidRPr="001710E6" w:rsidRDefault="00F0480D" w:rsidP="00E00742">
      <w:pPr>
        <w:pStyle w:val="ListParagraph"/>
        <w:numPr>
          <w:ilvl w:val="0"/>
          <w:numId w:val="14"/>
        </w:numPr>
      </w:pPr>
      <w:r w:rsidRPr="001710E6">
        <w:t xml:space="preserve">train the network </w:t>
      </w:r>
    </w:p>
    <w:p w14:paraId="2196337F" w14:textId="77777777" w:rsidR="00F0480D" w:rsidRPr="001710E6" w:rsidRDefault="00F0480D" w:rsidP="00E00742">
      <w:pPr>
        <w:pStyle w:val="ListParagraph"/>
        <w:numPr>
          <w:ilvl w:val="1"/>
          <w:numId w:val="14"/>
        </w:numPr>
      </w:pPr>
      <w:r w:rsidRPr="001710E6">
        <w:t>network input as will be read while training, ideally on</w:t>
      </w:r>
      <w:r>
        <w:t>e</w:t>
      </w:r>
      <w:r w:rsidRPr="001710E6">
        <w:t xml:space="preserve"> file/folder</w:t>
      </w:r>
      <w:r>
        <w:t>, example script for reading the data</w:t>
      </w:r>
    </w:p>
    <w:p w14:paraId="1A4253B3" w14:textId="77777777" w:rsidR="00F0480D" w:rsidRPr="001710E6" w:rsidRDefault="00F0480D" w:rsidP="00E00742">
      <w:pPr>
        <w:pStyle w:val="ListParagraph"/>
        <w:numPr>
          <w:ilvl w:val="1"/>
          <w:numId w:val="14"/>
        </w:numPr>
      </w:pPr>
      <w:r w:rsidRPr="001710E6">
        <w:t>labels such as appli</w:t>
      </w:r>
      <w:r>
        <w:t>cable for different classes etc</w:t>
      </w:r>
      <w:r w:rsidRPr="001710E6">
        <w:t>. used while training</w:t>
      </w:r>
    </w:p>
    <w:p w14:paraId="7D91B538" w14:textId="77777777" w:rsidR="00F0480D" w:rsidRPr="001710E6" w:rsidRDefault="00F0480D" w:rsidP="00E00742">
      <w:pPr>
        <w:pStyle w:val="ListParagraph"/>
        <w:numPr>
          <w:ilvl w:val="1"/>
          <w:numId w:val="14"/>
        </w:numPr>
      </w:pPr>
      <w:r w:rsidRPr="001710E6">
        <w:t xml:space="preserve">ideally, a dedicated training </w:t>
      </w:r>
      <w:r>
        <w:t xml:space="preserve">, </w:t>
      </w:r>
      <w:r w:rsidRPr="001710E6">
        <w:t xml:space="preserve">tuning </w:t>
      </w:r>
      <w:r>
        <w:t xml:space="preserve">and test </w:t>
      </w:r>
      <w:r w:rsidRPr="001710E6">
        <w:t>set, i.e. one large dataset for training the model</w:t>
      </w:r>
      <w:r>
        <w:t>,</w:t>
      </w:r>
      <w:r w:rsidRPr="001710E6">
        <w:t xml:space="preserve"> a smaller set for selecting hyperparameters or compression parameters</w:t>
      </w:r>
      <w:r>
        <w:t>, and an independent data set for testing</w:t>
      </w:r>
    </w:p>
    <w:p w14:paraId="59E21237" w14:textId="77777777" w:rsidR="00F0480D" w:rsidRPr="001710E6" w:rsidRDefault="00F0480D" w:rsidP="00E00742">
      <w:pPr>
        <w:pStyle w:val="ListParagraph"/>
        <w:numPr>
          <w:ilvl w:val="1"/>
          <w:numId w:val="14"/>
        </w:numPr>
      </w:pPr>
      <w:r w:rsidRPr="001710E6">
        <w:lastRenderedPageBreak/>
        <w:t xml:space="preserve">the test data shall contain the annotations used for computing the </w:t>
      </w:r>
      <w:r>
        <w:t xml:space="preserve">performance </w:t>
      </w:r>
      <w:r w:rsidRPr="001710E6">
        <w:t>metric</w:t>
      </w:r>
      <w:r>
        <w:t>s</w:t>
      </w:r>
      <w:r w:rsidRPr="001710E6">
        <w:t xml:space="preserve"> in accessible form, ideally output class labels etc. in a separate </w:t>
      </w:r>
      <w:proofErr w:type="spellStart"/>
      <w:r w:rsidRPr="001710E6">
        <w:t>numpy</w:t>
      </w:r>
      <w:proofErr w:type="spellEnd"/>
      <w:r w:rsidRPr="001710E6">
        <w:t xml:space="preserve"> array that is compared to the actual output of the network</w:t>
      </w:r>
    </w:p>
    <w:p w14:paraId="50E19EF9" w14:textId="77777777" w:rsidR="00F0480D" w:rsidRPr="001710E6" w:rsidRDefault="00F0480D" w:rsidP="00E00742">
      <w:pPr>
        <w:pStyle w:val="ListParagraph"/>
        <w:numPr>
          <w:ilvl w:val="0"/>
          <w:numId w:val="14"/>
        </w:numPr>
      </w:pPr>
      <w:r>
        <w:t xml:space="preserve">original model </w:t>
      </w:r>
      <w:r w:rsidR="000B447D">
        <w:t xml:space="preserve">(in the incremental case: original base model and updated model) </w:t>
      </w:r>
      <w:r>
        <w:t>and supporting code</w:t>
      </w:r>
    </w:p>
    <w:p w14:paraId="7A9C8BDF" w14:textId="77777777" w:rsidR="00F0480D" w:rsidRPr="001710E6" w:rsidRDefault="00F0480D" w:rsidP="00E00742">
      <w:pPr>
        <w:pStyle w:val="ListParagraph"/>
        <w:numPr>
          <w:ilvl w:val="1"/>
          <w:numId w:val="14"/>
        </w:numPr>
      </w:pPr>
      <w:r w:rsidRPr="001710E6">
        <w:t xml:space="preserve">at least one trained model file is to be provided </w:t>
      </w:r>
      <w:r w:rsidR="00630F3B">
        <w:t>(in the incremental case: at least on base model and updated model)</w:t>
      </w:r>
    </w:p>
    <w:p w14:paraId="62AEECE9" w14:textId="77777777" w:rsidR="00F0480D" w:rsidRPr="001710E6" w:rsidRDefault="00F0480D" w:rsidP="00E00742">
      <w:pPr>
        <w:pStyle w:val="ListParagraph"/>
        <w:numPr>
          <w:ilvl w:val="1"/>
          <w:numId w:val="14"/>
        </w:numPr>
      </w:pPr>
      <w:r w:rsidRPr="001710E6">
        <w:t>the</w:t>
      </w:r>
      <w:r>
        <w:t xml:space="preserve"> Python</w:t>
      </w:r>
      <w:r w:rsidRPr="001710E6">
        <w:t xml:space="preserve"> script provided should support using </w:t>
      </w:r>
      <w:proofErr w:type="gramStart"/>
      <w:r w:rsidRPr="001710E6">
        <w:t>an</w:t>
      </w:r>
      <w:proofErr w:type="gramEnd"/>
      <w:r w:rsidRPr="001710E6">
        <w:t xml:space="preserve"> </w:t>
      </w:r>
      <w:r>
        <w:t>compressed</w:t>
      </w:r>
      <w:r w:rsidRPr="001710E6">
        <w:t xml:space="preserve"> model, i.e. with pruned or quantized weights. This can happen inside the script. i.e. </w:t>
      </w:r>
      <w:proofErr w:type="spellStart"/>
      <w:r w:rsidRPr="001710E6">
        <w:t>keras.model.load</w:t>
      </w:r>
      <w:proofErr w:type="spellEnd"/>
      <w:r w:rsidRPr="001710E6">
        <w:t>(..)</w:t>
      </w:r>
    </w:p>
    <w:p w14:paraId="6BC38D12" w14:textId="77777777" w:rsidR="00F0480D" w:rsidRPr="001710E6" w:rsidRDefault="00F0480D" w:rsidP="00E00742">
      <w:pPr>
        <w:pStyle w:val="ListParagraph"/>
        <w:numPr>
          <w:ilvl w:val="1"/>
          <w:numId w:val="14"/>
        </w:numPr>
      </w:pPr>
      <w:r w:rsidRPr="001710E6">
        <w:t xml:space="preserve">the </w:t>
      </w:r>
      <w:r>
        <w:t xml:space="preserve">Python </w:t>
      </w:r>
      <w:r w:rsidRPr="001710E6">
        <w:t>script shall output the key performance metrics of running the model, ideally as numbers inside python (</w:t>
      </w:r>
      <w:proofErr w:type="spellStart"/>
      <w:r w:rsidRPr="001710E6">
        <w:t>result.perfo</w:t>
      </w:r>
      <w:r>
        <w:t>r</w:t>
      </w:r>
      <w:r w:rsidRPr="001710E6">
        <w:t>mance</w:t>
      </w:r>
      <w:proofErr w:type="spellEnd"/>
      <w:r w:rsidRPr="001710E6">
        <w:t xml:space="preserve"> = 0.93)</w:t>
      </w:r>
    </w:p>
    <w:p w14:paraId="4807D0FE" w14:textId="77777777" w:rsidR="001119C4" w:rsidRDefault="001119C4" w:rsidP="00E97816">
      <w:pPr>
        <w:pStyle w:val="Heading1"/>
      </w:pPr>
      <w:r>
        <w:t>Evaluation</w:t>
      </w:r>
      <w:r w:rsidRPr="004D10D7">
        <w:t xml:space="preserve"> </w:t>
      </w:r>
      <w:r w:rsidR="00854A3B">
        <w:t>Metrics</w:t>
      </w:r>
    </w:p>
    <w:p w14:paraId="6EE97803" w14:textId="77777777" w:rsidR="00D119B5" w:rsidRDefault="00D119B5" w:rsidP="008E2FB1">
      <w:pPr>
        <w:rPr>
          <w:rFonts w:eastAsiaTheme="minorEastAsia"/>
          <w:lang w:eastAsia="zh-CN"/>
        </w:rPr>
      </w:pPr>
      <w:r>
        <w:rPr>
          <w:rFonts w:eastAsiaTheme="minorEastAsia" w:hint="eastAsia"/>
          <w:lang w:eastAsia="zh-CN"/>
        </w:rPr>
        <w:t xml:space="preserve">As the evaluation framework aims to </w:t>
      </w:r>
      <w:r>
        <w:rPr>
          <w:rFonts w:eastAsiaTheme="minorEastAsia"/>
          <w:lang w:eastAsia="zh-CN"/>
        </w:rPr>
        <w:t>evaluate</w:t>
      </w:r>
      <w:r>
        <w:rPr>
          <w:rFonts w:eastAsiaTheme="minorEastAsia" w:hint="eastAsia"/>
          <w:lang w:eastAsia="zh-CN"/>
        </w:rPr>
        <w:t xml:space="preserve"> </w:t>
      </w:r>
      <w:r>
        <w:rPr>
          <w:rFonts w:eastAsiaTheme="minorEastAsia"/>
          <w:lang w:eastAsia="zh-CN"/>
        </w:rPr>
        <w:t>the</w:t>
      </w:r>
      <w:r w:rsidR="0061566E">
        <w:rPr>
          <w:rFonts w:eastAsiaTheme="minorEastAsia"/>
          <w:lang w:eastAsia="zh-CN"/>
        </w:rPr>
        <w:t xml:space="preserve"> compression rate and model</w:t>
      </w:r>
      <w:r>
        <w:rPr>
          <w:rFonts w:eastAsiaTheme="minorEastAsia"/>
          <w:lang w:eastAsia="zh-CN"/>
        </w:rPr>
        <w:t xml:space="preserve"> performance, several </w:t>
      </w:r>
      <w:r w:rsidR="00176727">
        <w:rPr>
          <w:rFonts w:eastAsiaTheme="minorEastAsia"/>
          <w:lang w:eastAsia="zh-CN"/>
        </w:rPr>
        <w:t xml:space="preserve">evaluation </w:t>
      </w:r>
      <w:r w:rsidR="0061566E">
        <w:rPr>
          <w:rFonts w:eastAsiaTheme="minorEastAsia"/>
          <w:lang w:eastAsia="zh-CN"/>
        </w:rPr>
        <w:t xml:space="preserve">metrics </w:t>
      </w:r>
      <w:r w:rsidR="00176727">
        <w:rPr>
          <w:rFonts w:eastAsiaTheme="minorEastAsia"/>
          <w:lang w:eastAsia="zh-CN"/>
        </w:rPr>
        <w:t>shown</w:t>
      </w:r>
      <w:r>
        <w:rPr>
          <w:rFonts w:eastAsiaTheme="minorEastAsia"/>
          <w:lang w:eastAsia="zh-CN"/>
        </w:rPr>
        <w:t xml:space="preserve"> in Figure 1</w:t>
      </w:r>
      <w:r w:rsidR="00176727">
        <w:rPr>
          <w:rFonts w:eastAsiaTheme="minorEastAsia"/>
          <w:lang w:eastAsia="zh-CN"/>
        </w:rPr>
        <w:t xml:space="preserve"> are</w:t>
      </w:r>
      <w:r w:rsidR="0025331C">
        <w:rPr>
          <w:rFonts w:eastAsiaTheme="minorEastAsia"/>
          <w:lang w:eastAsia="zh-CN"/>
        </w:rPr>
        <w:t xml:space="preserve"> listed below. </w:t>
      </w:r>
    </w:p>
    <w:p w14:paraId="0DADFFD5" w14:textId="77777777" w:rsidR="00DC3911" w:rsidRDefault="00DC3911" w:rsidP="00E97816">
      <w:pPr>
        <w:pStyle w:val="Heading2"/>
      </w:pPr>
      <w:r>
        <w:t>Model size (</w:t>
      </w:r>
      <w:proofErr w:type="spellStart"/>
      <w:r>
        <w:t>O_size</w:t>
      </w:r>
      <w:proofErr w:type="spellEnd"/>
      <w:r>
        <w:t xml:space="preserve">, </w:t>
      </w:r>
      <w:proofErr w:type="spellStart"/>
      <w:r>
        <w:t>R_size</w:t>
      </w:r>
      <w:proofErr w:type="spellEnd"/>
      <w:r>
        <w:t>)</w:t>
      </w:r>
      <w:r w:rsidR="00B11629">
        <w:t xml:space="preserve"> </w:t>
      </w:r>
      <w:r w:rsidR="00B11629" w:rsidRPr="00B11629">
        <w:t>(for lossy compression only)</w:t>
      </w:r>
    </w:p>
    <w:p w14:paraId="673C41DA" w14:textId="77777777" w:rsidR="00DC3911" w:rsidRDefault="00DC3911" w:rsidP="00DC3911">
      <w:pPr>
        <w:rPr>
          <w:rFonts w:eastAsiaTheme="minorEastAsia"/>
          <w:lang w:val="en-GB" w:eastAsia="zh-CN"/>
        </w:rPr>
      </w:pPr>
      <w:r>
        <w:rPr>
          <w:rFonts w:eastAsiaTheme="minorEastAsia"/>
          <w:lang w:val="en-GB" w:eastAsia="zh-CN"/>
        </w:rPr>
        <w:t xml:space="preserve">During transmission/storage, the compressed model size may be much smaller than the original model size </w:t>
      </w:r>
      <w:proofErr w:type="spellStart"/>
      <w:r>
        <w:rPr>
          <w:rFonts w:eastAsiaTheme="minorEastAsia"/>
          <w:lang w:val="en-GB" w:eastAsia="zh-CN"/>
        </w:rPr>
        <w:t>O_size</w:t>
      </w:r>
      <w:proofErr w:type="spellEnd"/>
      <w:r>
        <w:rPr>
          <w:rFonts w:eastAsiaTheme="minorEastAsia"/>
          <w:lang w:val="en-GB" w:eastAsia="zh-CN"/>
        </w:rPr>
        <w:t xml:space="preserve">, and the reconstructed model size </w:t>
      </w:r>
      <w:proofErr w:type="spellStart"/>
      <w:r>
        <w:rPr>
          <w:rFonts w:eastAsiaTheme="minorEastAsia"/>
          <w:lang w:val="en-GB" w:eastAsia="zh-CN"/>
        </w:rPr>
        <w:t>R_size</w:t>
      </w:r>
      <w:proofErr w:type="spellEnd"/>
      <w:r>
        <w:rPr>
          <w:rFonts w:eastAsiaTheme="minorEastAsia"/>
          <w:lang w:val="en-GB" w:eastAsia="zh-CN"/>
        </w:rPr>
        <w:t xml:space="preserve"> should also be considered as the reconstructed model size </w:t>
      </w:r>
      <w:r w:rsidR="00176727">
        <w:rPr>
          <w:rFonts w:eastAsiaTheme="minorEastAsia"/>
          <w:lang w:val="en-GB" w:eastAsia="zh-CN"/>
        </w:rPr>
        <w:t>indicates</w:t>
      </w:r>
      <w:r>
        <w:rPr>
          <w:rFonts w:eastAsiaTheme="minorEastAsia"/>
          <w:lang w:val="en-GB" w:eastAsia="zh-CN"/>
        </w:rPr>
        <w:t xml:space="preserve"> how much data were lost. Therefore, we also compare the </w:t>
      </w:r>
      <w:proofErr w:type="spellStart"/>
      <w:r>
        <w:rPr>
          <w:rFonts w:eastAsiaTheme="minorEastAsia"/>
          <w:lang w:val="en-GB" w:eastAsia="zh-CN"/>
        </w:rPr>
        <w:t>R_size</w:t>
      </w:r>
      <w:proofErr w:type="spellEnd"/>
      <w:r>
        <w:rPr>
          <w:rFonts w:eastAsiaTheme="minorEastAsia"/>
          <w:lang w:val="en-GB" w:eastAsia="zh-CN"/>
        </w:rPr>
        <w:t xml:space="preserve"> with original model size </w:t>
      </w:r>
      <w:proofErr w:type="spellStart"/>
      <w:r>
        <w:rPr>
          <w:rFonts w:eastAsiaTheme="minorEastAsia"/>
          <w:lang w:val="en-GB" w:eastAsia="zh-CN"/>
        </w:rPr>
        <w:t>O_size</w:t>
      </w:r>
      <w:proofErr w:type="spellEnd"/>
      <w:r w:rsidR="00176727">
        <w:rPr>
          <w:rFonts w:eastAsiaTheme="minorEastAsia"/>
          <w:lang w:val="en-GB" w:eastAsia="zh-CN"/>
        </w:rPr>
        <w:t>.</w:t>
      </w:r>
      <w:r>
        <w:rPr>
          <w:rFonts w:eastAsiaTheme="minorEastAsia"/>
          <w:lang w:val="en-GB" w:eastAsia="zh-CN"/>
        </w:rPr>
        <w:t xml:space="preserve"> </w:t>
      </w:r>
    </w:p>
    <w:p w14:paraId="0DB7403C" w14:textId="2133D546" w:rsidR="00DC3911" w:rsidRDefault="00DC3911" w:rsidP="00DC3911">
      <w:pPr>
        <w:rPr>
          <w:rFonts w:eastAsiaTheme="minorEastAsia"/>
          <w:lang w:eastAsia="zh-CN"/>
        </w:rPr>
      </w:pPr>
      <w:r>
        <w:rPr>
          <w:rFonts w:eastAsiaTheme="minorEastAsia"/>
          <w:lang w:eastAsia="zh-CN"/>
        </w:rPr>
        <w:t xml:space="preserve">The model sizes </w:t>
      </w:r>
      <w:proofErr w:type="spellStart"/>
      <w:r>
        <w:rPr>
          <w:rFonts w:eastAsiaTheme="minorEastAsia"/>
          <w:lang w:eastAsia="zh-CN"/>
        </w:rPr>
        <w:t>O_size</w:t>
      </w:r>
      <w:proofErr w:type="spellEnd"/>
      <w:r>
        <w:rPr>
          <w:rFonts w:eastAsiaTheme="minorEastAsia"/>
          <w:lang w:eastAsia="zh-CN"/>
        </w:rPr>
        <w:t xml:space="preserve"> and </w:t>
      </w:r>
      <w:proofErr w:type="spellStart"/>
      <w:r>
        <w:rPr>
          <w:rFonts w:eastAsiaTheme="minorEastAsia"/>
          <w:lang w:eastAsia="zh-CN"/>
        </w:rPr>
        <w:t>R_size</w:t>
      </w:r>
      <w:proofErr w:type="spellEnd"/>
      <w:r>
        <w:rPr>
          <w:rFonts w:eastAsiaTheme="minorEastAsia"/>
          <w:lang w:eastAsia="zh-CN"/>
        </w:rPr>
        <w:t xml:space="preserve"> </w:t>
      </w:r>
      <w:proofErr w:type="gramStart"/>
      <w:r w:rsidR="00176727">
        <w:rPr>
          <w:rFonts w:eastAsiaTheme="minorEastAsia"/>
          <w:lang w:eastAsia="zh-CN"/>
        </w:rPr>
        <w:t>are</w:t>
      </w:r>
      <w:proofErr w:type="gramEnd"/>
      <w:r w:rsidR="00176727">
        <w:rPr>
          <w:rFonts w:eastAsiaTheme="minorEastAsia"/>
          <w:lang w:eastAsia="zh-CN"/>
        </w:rPr>
        <w:t xml:space="preserve"> </w:t>
      </w:r>
      <w:r>
        <w:rPr>
          <w:rFonts w:eastAsiaTheme="minorEastAsia"/>
          <w:lang w:eastAsia="zh-CN"/>
        </w:rPr>
        <w:t xml:space="preserve">measured as the sum of the </w:t>
      </w:r>
      <w:r w:rsidR="001E5E56">
        <w:rPr>
          <w:rFonts w:eastAsiaTheme="minorEastAsia"/>
          <w:lang w:eastAsia="zh-CN"/>
        </w:rPr>
        <w:t xml:space="preserve">size of </w:t>
      </w:r>
      <w:r w:rsidR="00B333C4">
        <w:rPr>
          <w:rFonts w:eastAsiaTheme="minorEastAsia"/>
          <w:lang w:eastAsia="zh-CN"/>
        </w:rPr>
        <w:t>the entire model when loaded in memory</w:t>
      </w:r>
      <w:r>
        <w:rPr>
          <w:rFonts w:eastAsiaTheme="minorEastAsia"/>
          <w:lang w:eastAsia="zh-CN"/>
        </w:rPr>
        <w:t>.</w:t>
      </w:r>
      <w:r w:rsidR="00B333C4">
        <w:rPr>
          <w:rFonts w:eastAsiaTheme="minorEastAsia"/>
          <w:lang w:eastAsia="zh-CN"/>
        </w:rPr>
        <w:t xml:space="preserve"> </w:t>
      </w:r>
      <w:proofErr w:type="spellStart"/>
      <w:r w:rsidR="00B333C4">
        <w:rPr>
          <w:rFonts w:eastAsiaTheme="minorEastAsia"/>
          <w:lang w:eastAsia="zh-CN"/>
        </w:rPr>
        <w:t>R_size</w:t>
      </w:r>
      <w:proofErr w:type="spellEnd"/>
      <w:r w:rsidR="00B333C4">
        <w:rPr>
          <w:rFonts w:eastAsiaTheme="minorEastAsia"/>
          <w:lang w:eastAsia="zh-CN"/>
        </w:rPr>
        <w:t xml:space="preserve"> shall be measured from the representation of the model used for inference.</w:t>
      </w:r>
    </w:p>
    <w:p w14:paraId="26B4ABAD" w14:textId="4BC40135" w:rsidR="002B24E7" w:rsidRDefault="002B24E7" w:rsidP="002B24E7">
      <w:pPr>
        <w:rPr>
          <w:rFonts w:eastAsiaTheme="minorEastAsia"/>
          <w:lang w:eastAsia="zh-CN"/>
        </w:rPr>
      </w:pPr>
      <w:r>
        <w:rPr>
          <w:rFonts w:eastAsiaTheme="minorEastAsia"/>
          <w:lang w:eastAsia="zh-CN"/>
        </w:rPr>
        <w:t xml:space="preserve">For incremental compression, </w:t>
      </w:r>
      <w:proofErr w:type="spellStart"/>
      <w:r>
        <w:rPr>
          <w:rFonts w:eastAsiaTheme="minorEastAsia"/>
          <w:lang w:eastAsia="zh-CN"/>
        </w:rPr>
        <w:t>Os_size</w:t>
      </w:r>
      <w:proofErr w:type="spellEnd"/>
      <w:r>
        <w:rPr>
          <w:rFonts w:eastAsiaTheme="minorEastAsia"/>
          <w:lang w:eastAsia="zh-CN"/>
        </w:rPr>
        <w:t xml:space="preserve"> is the size of the updated model, and </w:t>
      </w:r>
      <w:proofErr w:type="spellStart"/>
      <w:r>
        <w:rPr>
          <w:rFonts w:eastAsiaTheme="minorEastAsia"/>
          <w:lang w:eastAsia="zh-CN"/>
        </w:rPr>
        <w:t>Rs_size</w:t>
      </w:r>
      <w:proofErr w:type="spellEnd"/>
      <w:r>
        <w:rPr>
          <w:rFonts w:eastAsiaTheme="minorEastAsia"/>
          <w:lang w:eastAsia="zh-CN"/>
        </w:rPr>
        <w:t xml:space="preserve"> is the size of the reconstructed model after applying the decoded update to the base model.</w:t>
      </w:r>
    </w:p>
    <w:p w14:paraId="5C899F64" w14:textId="77777777" w:rsidR="002B24E7" w:rsidRPr="00DC3911" w:rsidRDefault="002B24E7" w:rsidP="00DC3911">
      <w:pPr>
        <w:rPr>
          <w:rFonts w:eastAsiaTheme="minorEastAsia"/>
          <w:lang w:eastAsia="zh-CN"/>
        </w:rPr>
      </w:pPr>
    </w:p>
    <w:p w14:paraId="4A27F0D3" w14:textId="77777777" w:rsidR="00D119B5" w:rsidRDefault="00DC3911" w:rsidP="00E97816">
      <w:pPr>
        <w:pStyle w:val="Heading2"/>
      </w:pPr>
      <w:r>
        <w:t>Compressed</w:t>
      </w:r>
      <w:r w:rsidR="00D119B5">
        <w:t xml:space="preserve"> model </w:t>
      </w:r>
      <w:r>
        <w:t>size (</w:t>
      </w:r>
      <w:proofErr w:type="spellStart"/>
      <w:r w:rsidR="003A4909">
        <w:t>Os_size</w:t>
      </w:r>
      <w:proofErr w:type="spellEnd"/>
      <w:r w:rsidR="003A4909">
        <w:t xml:space="preserve">, </w:t>
      </w:r>
      <w:proofErr w:type="spellStart"/>
      <w:r>
        <w:t>C</w:t>
      </w:r>
      <w:r w:rsidR="003A4909">
        <w:t>s</w:t>
      </w:r>
      <w:r w:rsidR="00D119B5">
        <w:t>_size</w:t>
      </w:r>
      <w:proofErr w:type="spellEnd"/>
      <w:r w:rsidR="00D119B5">
        <w:t>)</w:t>
      </w:r>
    </w:p>
    <w:p w14:paraId="794E9CE0" w14:textId="6CE8FBD9" w:rsidR="00DC3911" w:rsidRDefault="00B11629" w:rsidP="00DC3911">
      <w:pPr>
        <w:rPr>
          <w:rFonts w:eastAsiaTheme="minorEastAsia"/>
          <w:lang w:eastAsia="zh-CN"/>
        </w:rPr>
      </w:pPr>
      <w:r>
        <w:rPr>
          <w:rFonts w:eastAsiaTheme="minorEastAsia"/>
          <w:lang w:eastAsia="zh-CN"/>
        </w:rPr>
        <w:t xml:space="preserve">One of the most important evaluation </w:t>
      </w:r>
      <w:r w:rsidR="002B1E98">
        <w:rPr>
          <w:rFonts w:eastAsiaTheme="minorEastAsia"/>
          <w:lang w:eastAsia="zh-CN"/>
        </w:rPr>
        <w:t xml:space="preserve">criteria </w:t>
      </w:r>
      <w:r>
        <w:rPr>
          <w:rFonts w:eastAsiaTheme="minorEastAsia"/>
          <w:lang w:eastAsia="zh-CN"/>
        </w:rPr>
        <w:t>is to compare the compressed model size between different approaches.</w:t>
      </w:r>
      <w:r>
        <w:rPr>
          <w:rFonts w:eastAsiaTheme="minorEastAsia" w:hint="eastAsia"/>
          <w:lang w:eastAsia="zh-CN"/>
        </w:rPr>
        <w:t xml:space="preserve"> </w:t>
      </w:r>
      <w:r w:rsidR="00DC3911">
        <w:rPr>
          <w:rFonts w:eastAsiaTheme="minorEastAsia"/>
          <w:lang w:val="en-GB" w:eastAsia="zh-CN"/>
        </w:rPr>
        <w:t xml:space="preserve">During transmission/storage, the compressed model size may be much smaller than the original model size </w:t>
      </w:r>
      <w:proofErr w:type="spellStart"/>
      <w:r w:rsidR="00DC3911">
        <w:rPr>
          <w:rFonts w:eastAsiaTheme="minorEastAsia"/>
          <w:lang w:val="en-GB" w:eastAsia="zh-CN"/>
        </w:rPr>
        <w:t>O</w:t>
      </w:r>
      <w:r w:rsidR="005831EA">
        <w:rPr>
          <w:rFonts w:eastAsiaTheme="minorEastAsia"/>
          <w:lang w:val="en-GB" w:eastAsia="zh-CN"/>
        </w:rPr>
        <w:t>s</w:t>
      </w:r>
      <w:r w:rsidR="00DC3911">
        <w:rPr>
          <w:rFonts w:eastAsiaTheme="minorEastAsia"/>
          <w:lang w:val="en-GB" w:eastAsia="zh-CN"/>
        </w:rPr>
        <w:t>_size</w:t>
      </w:r>
      <w:proofErr w:type="spellEnd"/>
      <w:r w:rsidR="00DC3911">
        <w:rPr>
          <w:rFonts w:eastAsiaTheme="minorEastAsia"/>
          <w:lang w:val="en-GB" w:eastAsia="zh-CN"/>
        </w:rPr>
        <w:t xml:space="preserve">. The size of the compressed model </w:t>
      </w:r>
      <w:proofErr w:type="spellStart"/>
      <w:r w:rsidR="00DC3911">
        <w:rPr>
          <w:rFonts w:eastAsiaTheme="minorEastAsia"/>
          <w:lang w:val="en-GB" w:eastAsia="zh-CN"/>
        </w:rPr>
        <w:t>C</w:t>
      </w:r>
      <w:r w:rsidR="005831EA">
        <w:rPr>
          <w:rFonts w:eastAsiaTheme="minorEastAsia"/>
          <w:lang w:val="en-GB" w:eastAsia="zh-CN"/>
        </w:rPr>
        <w:t>s</w:t>
      </w:r>
      <w:r w:rsidR="00DC3911">
        <w:rPr>
          <w:rFonts w:eastAsiaTheme="minorEastAsia"/>
          <w:lang w:val="en-GB" w:eastAsia="zh-CN"/>
        </w:rPr>
        <w:t>_size</w:t>
      </w:r>
      <w:proofErr w:type="spellEnd"/>
      <w:r w:rsidR="00DC3911">
        <w:rPr>
          <w:rFonts w:eastAsiaTheme="minorEastAsia"/>
          <w:lang w:val="en-GB" w:eastAsia="zh-CN"/>
        </w:rPr>
        <w:t xml:space="preserve"> </w:t>
      </w:r>
      <w:r w:rsidR="00DC3911">
        <w:rPr>
          <w:rFonts w:eastAsiaTheme="minorEastAsia"/>
          <w:lang w:eastAsia="zh-CN"/>
        </w:rPr>
        <w:t xml:space="preserve">is measured as the sum </w:t>
      </w:r>
      <w:r w:rsidR="001E5E56">
        <w:rPr>
          <w:rFonts w:eastAsiaTheme="minorEastAsia"/>
          <w:lang w:eastAsia="zh-CN"/>
        </w:rPr>
        <w:t xml:space="preserve">of the size of </w:t>
      </w:r>
      <w:r w:rsidR="005831EA">
        <w:rPr>
          <w:rFonts w:eastAsiaTheme="minorEastAsia"/>
          <w:lang w:eastAsia="zh-CN"/>
        </w:rPr>
        <w:t>components</w:t>
      </w:r>
      <w:r w:rsidR="00DC3911">
        <w:rPr>
          <w:rFonts w:eastAsiaTheme="minorEastAsia"/>
          <w:lang w:eastAsia="zh-CN"/>
        </w:rPr>
        <w:t xml:space="preserve"> of the serialized model</w:t>
      </w:r>
      <w:r w:rsidR="005831EA">
        <w:rPr>
          <w:rFonts w:eastAsiaTheme="minorEastAsia"/>
          <w:lang w:eastAsia="zh-CN"/>
        </w:rPr>
        <w:t>, using the same format for the</w:t>
      </w:r>
      <w:r w:rsidR="00165541">
        <w:rPr>
          <w:rFonts w:eastAsiaTheme="minorEastAsia"/>
          <w:lang w:eastAsia="zh-CN"/>
        </w:rPr>
        <w:t xml:space="preserve"> original and compressed model </w:t>
      </w:r>
      <w:r w:rsidR="005831EA">
        <w:rPr>
          <w:rFonts w:eastAsiaTheme="minorEastAsia"/>
          <w:lang w:eastAsia="zh-CN"/>
        </w:rPr>
        <w:t>where applicable</w:t>
      </w:r>
      <w:r w:rsidR="00165541">
        <w:rPr>
          <w:rFonts w:eastAsiaTheme="minorEastAsia"/>
          <w:lang w:eastAsia="zh-CN"/>
        </w:rPr>
        <w:t xml:space="preserve">. If the format used </w:t>
      </w:r>
      <w:r w:rsidR="00092012">
        <w:rPr>
          <w:rFonts w:eastAsiaTheme="minorEastAsia"/>
          <w:lang w:eastAsia="zh-CN"/>
        </w:rPr>
        <w:t xml:space="preserve">for the compressed model </w:t>
      </w:r>
      <w:r w:rsidR="00165541">
        <w:rPr>
          <w:rFonts w:eastAsiaTheme="minorEastAsia"/>
          <w:lang w:eastAsia="zh-CN"/>
        </w:rPr>
        <w:t>does not support the representation of specific data structures used in the proposal, those may be serialized in a custom format (in one or multiple files).</w:t>
      </w:r>
    </w:p>
    <w:p w14:paraId="41129BFC" w14:textId="4CA4890D" w:rsidR="006E5712" w:rsidRDefault="006E5712" w:rsidP="00DC3911">
      <w:pPr>
        <w:rPr>
          <w:rFonts w:eastAsiaTheme="minorEastAsia"/>
          <w:lang w:eastAsia="zh-CN"/>
        </w:rPr>
      </w:pPr>
      <w:r>
        <w:rPr>
          <w:rFonts w:eastAsiaTheme="minorEastAsia"/>
          <w:lang w:eastAsia="zh-CN"/>
        </w:rPr>
        <w:t xml:space="preserve">For incremental compression, </w:t>
      </w:r>
      <w:proofErr w:type="spellStart"/>
      <w:r>
        <w:rPr>
          <w:rFonts w:eastAsiaTheme="minorEastAsia"/>
          <w:lang w:eastAsia="zh-CN"/>
        </w:rPr>
        <w:t>Os_size</w:t>
      </w:r>
      <w:proofErr w:type="spellEnd"/>
      <w:r>
        <w:rPr>
          <w:rFonts w:eastAsiaTheme="minorEastAsia"/>
          <w:lang w:eastAsia="zh-CN"/>
        </w:rPr>
        <w:t xml:space="preserve"> is the size of the updated model, and </w:t>
      </w:r>
      <w:proofErr w:type="spellStart"/>
      <w:r>
        <w:rPr>
          <w:rFonts w:eastAsiaTheme="minorEastAsia"/>
          <w:lang w:eastAsia="zh-CN"/>
        </w:rPr>
        <w:t>Cs_size</w:t>
      </w:r>
      <w:proofErr w:type="spellEnd"/>
      <w:r>
        <w:rPr>
          <w:rFonts w:eastAsiaTheme="minorEastAsia"/>
          <w:lang w:eastAsia="zh-CN"/>
        </w:rPr>
        <w:t xml:space="preserve"> is the size of the incremental update.</w:t>
      </w:r>
    </w:p>
    <w:p w14:paraId="57E52F7D" w14:textId="77777777" w:rsidR="00DC3911" w:rsidRPr="00B11629" w:rsidRDefault="00DC3911" w:rsidP="00E97816">
      <w:pPr>
        <w:pStyle w:val="Heading2"/>
      </w:pPr>
      <w:r>
        <w:t>Reconstructed model performance (</w:t>
      </w:r>
      <w:proofErr w:type="spellStart"/>
      <w:r>
        <w:t>O_Per</w:t>
      </w:r>
      <w:proofErr w:type="spellEnd"/>
      <w:r>
        <w:t xml:space="preserve">, </w:t>
      </w:r>
      <w:proofErr w:type="spellStart"/>
      <w:r>
        <w:t>R_Per</w:t>
      </w:r>
      <w:proofErr w:type="spellEnd"/>
      <w:r w:rsidR="000C63F2">
        <w:t xml:space="preserve">, </w:t>
      </w:r>
      <w:proofErr w:type="spellStart"/>
      <w:r w:rsidR="000C63F2">
        <w:t>RR_Per</w:t>
      </w:r>
      <w:proofErr w:type="spellEnd"/>
      <w:r>
        <w:t>)</w:t>
      </w:r>
      <w:r w:rsidR="00B11629">
        <w:t xml:space="preserve"> (for lossy compression only)</w:t>
      </w:r>
    </w:p>
    <w:p w14:paraId="0E5BC0D4" w14:textId="161E7BDA" w:rsidR="00814C73" w:rsidRDefault="00814C73" w:rsidP="008E2FB1">
      <w:pPr>
        <w:rPr>
          <w:rFonts w:eastAsiaTheme="minorEastAsia"/>
          <w:lang w:val="en-GB" w:eastAsia="zh-CN"/>
        </w:rPr>
      </w:pPr>
      <w:r>
        <w:rPr>
          <w:rFonts w:eastAsiaTheme="minorEastAsia"/>
          <w:lang w:val="en-GB" w:eastAsia="zh-CN"/>
        </w:rPr>
        <w:t>Here we compare the model before and after compression</w:t>
      </w:r>
      <w:r w:rsidR="00A85769">
        <w:rPr>
          <w:rFonts w:eastAsiaTheme="minorEastAsia"/>
          <w:lang w:val="en-GB" w:eastAsia="zh-CN"/>
        </w:rPr>
        <w:t xml:space="preserve">, denoted as </w:t>
      </w:r>
      <w:proofErr w:type="spellStart"/>
      <w:r w:rsidR="00A85769">
        <w:rPr>
          <w:rFonts w:eastAsiaTheme="minorEastAsia"/>
          <w:lang w:val="en-GB" w:eastAsia="zh-CN"/>
        </w:rPr>
        <w:t>O_Per</w:t>
      </w:r>
      <w:proofErr w:type="spellEnd"/>
      <w:r w:rsidR="000C63F2">
        <w:rPr>
          <w:rFonts w:eastAsiaTheme="minorEastAsia"/>
          <w:lang w:val="en-GB" w:eastAsia="zh-CN"/>
        </w:rPr>
        <w:t xml:space="preserve">, </w:t>
      </w:r>
      <w:proofErr w:type="spellStart"/>
      <w:r w:rsidR="00EF72B9">
        <w:rPr>
          <w:rFonts w:eastAsiaTheme="minorEastAsia"/>
          <w:lang w:val="en-GB" w:eastAsia="zh-CN"/>
        </w:rPr>
        <w:t>R</w:t>
      </w:r>
      <w:r w:rsidR="00A85769">
        <w:rPr>
          <w:rFonts w:eastAsiaTheme="minorEastAsia"/>
          <w:lang w:val="en-GB" w:eastAsia="zh-CN"/>
        </w:rPr>
        <w:t>_Per</w:t>
      </w:r>
      <w:proofErr w:type="spellEnd"/>
      <w:r w:rsidR="000C63F2">
        <w:rPr>
          <w:rFonts w:eastAsiaTheme="minorEastAsia"/>
          <w:lang w:val="en-GB" w:eastAsia="zh-CN"/>
        </w:rPr>
        <w:t xml:space="preserve"> (performance of compressed model without fine-tuning/retraining) and </w:t>
      </w:r>
      <w:proofErr w:type="spellStart"/>
      <w:r w:rsidR="000C63F2">
        <w:rPr>
          <w:rFonts w:eastAsiaTheme="minorEastAsia"/>
          <w:lang w:val="en-GB" w:eastAsia="zh-CN"/>
        </w:rPr>
        <w:t>RR_Per</w:t>
      </w:r>
      <w:proofErr w:type="spellEnd"/>
      <w:r w:rsidR="000C63F2">
        <w:rPr>
          <w:rFonts w:eastAsiaTheme="minorEastAsia"/>
          <w:lang w:val="en-GB" w:eastAsia="zh-CN"/>
        </w:rPr>
        <w:t xml:space="preserve"> (performance of compressed model with fine-tuning/retraining)</w:t>
      </w:r>
      <w:r>
        <w:rPr>
          <w:rFonts w:eastAsiaTheme="minorEastAsia"/>
          <w:lang w:val="en-GB" w:eastAsia="zh-CN"/>
        </w:rPr>
        <w:t>. In other word</w:t>
      </w:r>
      <w:r w:rsidR="00E778CC">
        <w:rPr>
          <w:rFonts w:eastAsiaTheme="minorEastAsia"/>
          <w:lang w:val="en-GB" w:eastAsia="zh-CN"/>
        </w:rPr>
        <w:t>s</w:t>
      </w:r>
      <w:r>
        <w:rPr>
          <w:rFonts w:eastAsiaTheme="minorEastAsia"/>
          <w:lang w:val="en-GB" w:eastAsia="zh-CN"/>
        </w:rPr>
        <w:t xml:space="preserve">, </w:t>
      </w:r>
      <w:proofErr w:type="spellStart"/>
      <w:r>
        <w:rPr>
          <w:rFonts w:eastAsiaTheme="minorEastAsia"/>
          <w:lang w:val="en-GB" w:eastAsia="zh-CN"/>
        </w:rPr>
        <w:t>O_Per</w:t>
      </w:r>
      <w:proofErr w:type="spellEnd"/>
      <w:r>
        <w:rPr>
          <w:rFonts w:eastAsiaTheme="minorEastAsia"/>
          <w:lang w:val="en-GB" w:eastAsia="zh-CN"/>
        </w:rPr>
        <w:t xml:space="preserve"> and </w:t>
      </w:r>
      <w:proofErr w:type="spellStart"/>
      <w:r>
        <w:rPr>
          <w:rFonts w:eastAsiaTheme="minorEastAsia"/>
          <w:lang w:val="en-GB" w:eastAsia="zh-CN"/>
        </w:rPr>
        <w:t>R_Per</w:t>
      </w:r>
      <w:proofErr w:type="spellEnd"/>
      <w:r>
        <w:rPr>
          <w:rFonts w:eastAsiaTheme="minorEastAsia"/>
          <w:lang w:val="en-GB" w:eastAsia="zh-CN"/>
        </w:rPr>
        <w:t xml:space="preserve"> </w:t>
      </w:r>
      <w:r w:rsidR="000C63F2">
        <w:rPr>
          <w:rFonts w:eastAsiaTheme="minorEastAsia"/>
          <w:lang w:val="en-GB" w:eastAsia="zh-CN"/>
        </w:rPr>
        <w:t>(</w:t>
      </w:r>
      <w:proofErr w:type="spellStart"/>
      <w:r w:rsidR="000C63F2">
        <w:rPr>
          <w:rFonts w:eastAsiaTheme="minorEastAsia"/>
          <w:lang w:val="en-GB" w:eastAsia="zh-CN"/>
        </w:rPr>
        <w:t>RR_Per</w:t>
      </w:r>
      <w:proofErr w:type="spellEnd"/>
      <w:r w:rsidR="000C63F2">
        <w:rPr>
          <w:rFonts w:eastAsiaTheme="minorEastAsia"/>
          <w:lang w:val="en-GB" w:eastAsia="zh-CN"/>
        </w:rPr>
        <w:t xml:space="preserve">) </w:t>
      </w:r>
      <w:r>
        <w:rPr>
          <w:rFonts w:eastAsiaTheme="minorEastAsia"/>
          <w:lang w:val="en-GB" w:eastAsia="zh-CN"/>
        </w:rPr>
        <w:t>should be as close as possible.</w:t>
      </w:r>
      <w:r w:rsidR="00331040">
        <w:rPr>
          <w:rFonts w:eastAsiaTheme="minorEastAsia"/>
          <w:lang w:val="en-GB" w:eastAsia="zh-CN"/>
        </w:rPr>
        <w:t xml:space="preserve"> In order to ensure the same reference </w:t>
      </w:r>
      <w:proofErr w:type="spellStart"/>
      <w:r w:rsidR="00331040">
        <w:rPr>
          <w:rFonts w:eastAsiaTheme="minorEastAsia"/>
          <w:lang w:val="en-GB" w:eastAsia="zh-CN"/>
        </w:rPr>
        <w:t>O_Per</w:t>
      </w:r>
      <w:proofErr w:type="spellEnd"/>
      <w:r w:rsidR="00331040">
        <w:rPr>
          <w:rFonts w:eastAsiaTheme="minorEastAsia"/>
          <w:lang w:val="en-GB" w:eastAsia="zh-CN"/>
        </w:rPr>
        <w:t xml:space="preserve"> independent of the deep learning framework used in an experiment, a single model is selected as a starting point for ea</w:t>
      </w:r>
      <w:r w:rsidR="001D489D">
        <w:rPr>
          <w:rFonts w:eastAsiaTheme="minorEastAsia"/>
          <w:lang w:val="en-GB" w:eastAsia="zh-CN"/>
        </w:rPr>
        <w:t xml:space="preserve">ch task and also provided in a </w:t>
      </w:r>
      <w:r w:rsidR="00331040">
        <w:rPr>
          <w:rFonts w:eastAsiaTheme="minorEastAsia"/>
          <w:lang w:val="en-GB" w:eastAsia="zh-CN"/>
        </w:rPr>
        <w:t>representation to allow for import in other frameworks.</w:t>
      </w:r>
    </w:p>
    <w:p w14:paraId="71014680" w14:textId="77777777" w:rsidR="000C63F2" w:rsidRDefault="000C63F2" w:rsidP="008E2FB1">
      <w:pPr>
        <w:rPr>
          <w:rFonts w:eastAsiaTheme="minorEastAsia"/>
          <w:lang w:val="en-GB" w:eastAsia="zh-CN"/>
        </w:rPr>
      </w:pPr>
    </w:p>
    <w:p w14:paraId="58FA9343" w14:textId="77777777" w:rsidR="000C63F2" w:rsidRDefault="000C63F2" w:rsidP="008E2FB1">
      <w:pPr>
        <w:rPr>
          <w:rFonts w:eastAsiaTheme="minorEastAsia"/>
          <w:lang w:val="en-GB" w:eastAsia="zh-CN"/>
        </w:rPr>
      </w:pPr>
      <w:r>
        <w:rPr>
          <w:rFonts w:eastAsiaTheme="minorEastAsia"/>
          <w:lang w:val="en-GB" w:eastAsia="zh-CN"/>
        </w:rPr>
        <w:lastRenderedPageBreak/>
        <w:t xml:space="preserve">One of </w:t>
      </w:r>
      <w:proofErr w:type="spellStart"/>
      <w:r>
        <w:rPr>
          <w:rFonts w:eastAsiaTheme="minorEastAsia"/>
          <w:lang w:val="en-GB" w:eastAsia="zh-CN"/>
        </w:rPr>
        <w:t>R_Per</w:t>
      </w:r>
      <w:proofErr w:type="spellEnd"/>
      <w:r>
        <w:rPr>
          <w:rFonts w:eastAsiaTheme="minorEastAsia"/>
          <w:lang w:val="en-GB" w:eastAsia="zh-CN"/>
        </w:rPr>
        <w:t xml:space="preserve"> and </w:t>
      </w:r>
      <w:proofErr w:type="spellStart"/>
      <w:r>
        <w:rPr>
          <w:rFonts w:eastAsiaTheme="minorEastAsia"/>
          <w:lang w:val="en-GB" w:eastAsia="zh-CN"/>
        </w:rPr>
        <w:t>RR_Per</w:t>
      </w:r>
      <w:proofErr w:type="spellEnd"/>
      <w:r>
        <w:rPr>
          <w:rFonts w:eastAsiaTheme="minorEastAsia"/>
          <w:lang w:val="en-GB" w:eastAsia="zh-CN"/>
        </w:rPr>
        <w:t xml:space="preserve"> must be reported, the second one is optional (if feasible, both values shall be reported). For methods which strongly rely on retraining, </w:t>
      </w:r>
      <w:proofErr w:type="spellStart"/>
      <w:r>
        <w:rPr>
          <w:rFonts w:eastAsiaTheme="minorEastAsia"/>
          <w:lang w:val="en-GB" w:eastAsia="zh-CN"/>
        </w:rPr>
        <w:t>R_per</w:t>
      </w:r>
      <w:proofErr w:type="spellEnd"/>
      <w:r>
        <w:rPr>
          <w:rFonts w:eastAsiaTheme="minorEastAsia"/>
          <w:lang w:val="en-GB" w:eastAsia="zh-CN"/>
        </w:rPr>
        <w:t xml:space="preserve"> may not be meaningful, while </w:t>
      </w:r>
      <w:proofErr w:type="spellStart"/>
      <w:r>
        <w:rPr>
          <w:rFonts w:eastAsiaTheme="minorEastAsia"/>
          <w:lang w:val="en-GB" w:eastAsia="zh-CN"/>
        </w:rPr>
        <w:t>RR_Per</w:t>
      </w:r>
      <w:proofErr w:type="spellEnd"/>
      <w:r>
        <w:rPr>
          <w:rFonts w:eastAsiaTheme="minorEastAsia"/>
          <w:lang w:val="en-GB" w:eastAsia="zh-CN"/>
        </w:rPr>
        <w:t xml:space="preserve"> is not available for methods not applying retraining. </w:t>
      </w:r>
      <w:r w:rsidR="0059025C">
        <w:rPr>
          <w:rFonts w:eastAsiaTheme="minorEastAsia"/>
          <w:lang w:val="en-GB" w:eastAsia="zh-CN"/>
        </w:rPr>
        <w:t xml:space="preserve">For methods applying compression and fine-tuning steps iteratively, </w:t>
      </w:r>
      <w:proofErr w:type="spellStart"/>
      <w:r w:rsidR="0059025C">
        <w:rPr>
          <w:rFonts w:eastAsiaTheme="minorEastAsia"/>
          <w:lang w:val="en-GB" w:eastAsia="zh-CN"/>
        </w:rPr>
        <w:t>R_Per</w:t>
      </w:r>
      <w:proofErr w:type="spellEnd"/>
      <w:r w:rsidR="0059025C">
        <w:rPr>
          <w:rFonts w:eastAsiaTheme="minorEastAsia"/>
          <w:lang w:val="en-GB" w:eastAsia="zh-CN"/>
        </w:rPr>
        <w:t xml:space="preserve"> shall report the performance after the first compression, and </w:t>
      </w:r>
      <w:proofErr w:type="spellStart"/>
      <w:r w:rsidR="0059025C">
        <w:rPr>
          <w:rFonts w:eastAsiaTheme="minorEastAsia"/>
          <w:lang w:val="en-GB" w:eastAsia="zh-CN"/>
        </w:rPr>
        <w:t>RR_Per</w:t>
      </w:r>
      <w:proofErr w:type="spellEnd"/>
      <w:r w:rsidR="0059025C">
        <w:rPr>
          <w:rFonts w:eastAsiaTheme="minorEastAsia"/>
          <w:lang w:val="en-GB" w:eastAsia="zh-CN"/>
        </w:rPr>
        <w:t xml:space="preserve"> after the last fine-tuning.</w:t>
      </w:r>
    </w:p>
    <w:p w14:paraId="1FF0476F" w14:textId="77777777" w:rsidR="001557B5" w:rsidRDefault="001557B5" w:rsidP="008E2FB1">
      <w:pPr>
        <w:rPr>
          <w:rFonts w:eastAsiaTheme="minorEastAsia"/>
          <w:lang w:val="en-GB" w:eastAsia="zh-CN"/>
        </w:rPr>
      </w:pPr>
    </w:p>
    <w:p w14:paraId="5FF13BD9" w14:textId="2A8205E1" w:rsidR="001557B5" w:rsidRDefault="001557B5" w:rsidP="008E2FB1">
      <w:pPr>
        <w:rPr>
          <w:rFonts w:eastAsiaTheme="minorEastAsia"/>
          <w:lang w:val="en-GB" w:eastAsia="zh-CN"/>
        </w:rPr>
      </w:pPr>
      <w:r>
        <w:rPr>
          <w:rFonts w:eastAsiaTheme="minorEastAsia"/>
          <w:lang w:val="en-GB" w:eastAsia="zh-CN"/>
        </w:rPr>
        <w:t xml:space="preserve">If feasible, the performance of the methods should be reported for at least three working points per </w:t>
      </w:r>
      <w:r w:rsidR="002812AB">
        <w:rPr>
          <w:rFonts w:eastAsiaTheme="minorEastAsia"/>
          <w:lang w:val="en-GB" w:eastAsia="zh-CN"/>
        </w:rPr>
        <w:t>application</w:t>
      </w:r>
      <w:r>
        <w:rPr>
          <w:rFonts w:eastAsiaTheme="minorEastAsia"/>
          <w:lang w:val="en-GB" w:eastAsia="zh-CN"/>
        </w:rPr>
        <w:t xml:space="preserve">, covering </w:t>
      </w:r>
      <w:r w:rsidR="006B0C96">
        <w:rPr>
          <w:rFonts w:eastAsiaTheme="minorEastAsia"/>
          <w:lang w:val="en-GB" w:eastAsia="zh-CN"/>
        </w:rPr>
        <w:t xml:space="preserve">a </w:t>
      </w:r>
      <w:r>
        <w:rPr>
          <w:rFonts w:eastAsiaTheme="minorEastAsia"/>
          <w:lang w:val="en-GB" w:eastAsia="zh-CN"/>
        </w:rPr>
        <w:t>range of size vs. performance trade-offs</w:t>
      </w:r>
      <w:r w:rsidR="006B0C96">
        <w:rPr>
          <w:rFonts w:eastAsiaTheme="minorEastAsia"/>
          <w:lang w:val="en-GB" w:eastAsia="zh-CN"/>
        </w:rPr>
        <w:t xml:space="preserve"> that is as broad as possible</w:t>
      </w:r>
      <w:r>
        <w:rPr>
          <w:rFonts w:eastAsiaTheme="minorEastAsia"/>
          <w:lang w:val="en-GB" w:eastAsia="zh-CN"/>
        </w:rPr>
        <w:t>.</w:t>
      </w:r>
    </w:p>
    <w:p w14:paraId="30AC2B7F" w14:textId="580D7702" w:rsidR="009E03D8" w:rsidRDefault="009E03D8" w:rsidP="008E2FB1">
      <w:pPr>
        <w:rPr>
          <w:rFonts w:eastAsiaTheme="minorEastAsia"/>
          <w:lang w:val="en-GB" w:eastAsia="zh-CN"/>
        </w:rPr>
      </w:pPr>
    </w:p>
    <w:p w14:paraId="179B79B2" w14:textId="06B0213C" w:rsidR="009E03D8" w:rsidRDefault="009E03D8" w:rsidP="008E2FB1">
      <w:pPr>
        <w:rPr>
          <w:rFonts w:eastAsiaTheme="minorEastAsia"/>
          <w:lang w:val="en-GB" w:eastAsia="zh-CN"/>
        </w:rPr>
      </w:pPr>
      <w:r>
        <w:rPr>
          <w:rFonts w:eastAsiaTheme="minorEastAsia"/>
          <w:lang w:val="en-GB" w:eastAsia="zh-CN"/>
        </w:rPr>
        <w:t xml:space="preserve">For incremental updates </w:t>
      </w:r>
      <w:proofErr w:type="spellStart"/>
      <w:r>
        <w:rPr>
          <w:rFonts w:eastAsiaTheme="minorEastAsia"/>
          <w:lang w:val="en-GB" w:eastAsia="zh-CN"/>
        </w:rPr>
        <w:t>O_Per</w:t>
      </w:r>
      <w:proofErr w:type="spellEnd"/>
      <w:r>
        <w:rPr>
          <w:rFonts w:eastAsiaTheme="minorEastAsia"/>
          <w:lang w:val="en-GB" w:eastAsia="zh-CN"/>
        </w:rPr>
        <w:t xml:space="preserve"> refers to the performance of the updated model, and </w:t>
      </w:r>
      <w:proofErr w:type="spellStart"/>
      <w:r>
        <w:rPr>
          <w:rFonts w:eastAsiaTheme="minorEastAsia"/>
          <w:lang w:val="en-GB" w:eastAsia="zh-CN"/>
        </w:rPr>
        <w:t>R_Per</w:t>
      </w:r>
      <w:proofErr w:type="spellEnd"/>
      <w:r>
        <w:rPr>
          <w:rFonts w:eastAsiaTheme="minorEastAsia"/>
          <w:lang w:val="en-GB" w:eastAsia="zh-CN"/>
        </w:rPr>
        <w:t>/</w:t>
      </w:r>
      <w:proofErr w:type="spellStart"/>
      <w:r>
        <w:rPr>
          <w:rFonts w:eastAsiaTheme="minorEastAsia"/>
          <w:lang w:val="en-GB" w:eastAsia="zh-CN"/>
        </w:rPr>
        <w:t>RR_Per</w:t>
      </w:r>
      <w:proofErr w:type="spellEnd"/>
      <w:r>
        <w:rPr>
          <w:rFonts w:eastAsiaTheme="minorEastAsia"/>
          <w:lang w:val="en-GB" w:eastAsia="zh-CN"/>
        </w:rPr>
        <w:t xml:space="preserve"> refers to the performance of the reconstructed model, i.e. the model resulting from applying the decoded update to the base model.</w:t>
      </w:r>
    </w:p>
    <w:p w14:paraId="4491DB75" w14:textId="77777777" w:rsidR="007D41F3" w:rsidRDefault="007D41F3" w:rsidP="008E2FB1">
      <w:pPr>
        <w:rPr>
          <w:rFonts w:eastAsiaTheme="minorEastAsia"/>
          <w:lang w:val="en-GB" w:eastAsia="zh-CN"/>
        </w:rPr>
      </w:pPr>
    </w:p>
    <w:p w14:paraId="2A9CF95D" w14:textId="77777777" w:rsidR="007D41F3" w:rsidRDefault="0061566E" w:rsidP="008E2FB1">
      <w:pPr>
        <w:rPr>
          <w:rFonts w:eastAsiaTheme="minorEastAsia"/>
          <w:lang w:val="en-GB" w:eastAsia="zh-CN"/>
        </w:rPr>
      </w:pPr>
      <w:r>
        <w:rPr>
          <w:rFonts w:eastAsiaTheme="minorEastAsia"/>
          <w:lang w:val="en-GB" w:eastAsia="zh-CN"/>
        </w:rPr>
        <w:t>For</w:t>
      </w:r>
      <w:r w:rsidR="007D41F3">
        <w:rPr>
          <w:rFonts w:eastAsiaTheme="minorEastAsia"/>
          <w:lang w:val="en-GB" w:eastAsia="zh-CN"/>
        </w:rPr>
        <w:t xml:space="preserve"> a set of </w:t>
      </w:r>
      <w:r w:rsidR="00BE347D">
        <w:rPr>
          <w:rFonts w:eastAsiaTheme="minorEastAsia"/>
          <w:lang w:val="en-GB" w:eastAsia="zh-CN"/>
        </w:rPr>
        <w:t>applications</w:t>
      </w:r>
      <w:r w:rsidR="007D41F3">
        <w:rPr>
          <w:rFonts w:eastAsiaTheme="minorEastAsia"/>
          <w:lang w:val="en-GB" w:eastAsia="zh-CN"/>
        </w:rPr>
        <w:t xml:space="preserve"> (</w:t>
      </w:r>
      <w:r w:rsidR="00B0684B">
        <w:rPr>
          <w:rFonts w:eastAsiaTheme="minorEastAsia"/>
          <w:lang w:val="en-GB" w:eastAsia="zh-CN"/>
        </w:rPr>
        <w:t xml:space="preserve">see Section </w:t>
      </w:r>
      <w:r w:rsidR="00B0684B">
        <w:rPr>
          <w:rFonts w:eastAsiaTheme="minorEastAsia"/>
          <w:lang w:val="en-GB" w:eastAsia="zh-CN"/>
        </w:rPr>
        <w:fldChar w:fldCharType="begin"/>
      </w:r>
      <w:r w:rsidR="00B0684B">
        <w:rPr>
          <w:rFonts w:eastAsiaTheme="minorEastAsia"/>
          <w:lang w:val="en-GB" w:eastAsia="zh-CN"/>
        </w:rPr>
        <w:instrText xml:space="preserve"> REF _Ref527981898 \r \h </w:instrText>
      </w:r>
      <w:r w:rsidR="00B0684B">
        <w:rPr>
          <w:rFonts w:eastAsiaTheme="minorEastAsia"/>
          <w:lang w:val="en-GB" w:eastAsia="zh-CN"/>
        </w:rPr>
      </w:r>
      <w:r w:rsidR="00B0684B">
        <w:rPr>
          <w:rFonts w:eastAsiaTheme="minorEastAsia"/>
          <w:lang w:val="en-GB" w:eastAsia="zh-CN"/>
        </w:rPr>
        <w:fldChar w:fldCharType="separate"/>
      </w:r>
      <w:r w:rsidR="00B0684B">
        <w:rPr>
          <w:rFonts w:eastAsiaTheme="minorEastAsia"/>
          <w:lang w:val="en-GB" w:eastAsia="zh-CN"/>
        </w:rPr>
        <w:t>4</w:t>
      </w:r>
      <w:r w:rsidR="00B0684B">
        <w:rPr>
          <w:rFonts w:eastAsiaTheme="minorEastAsia"/>
          <w:lang w:val="en-GB" w:eastAsia="zh-CN"/>
        </w:rPr>
        <w:fldChar w:fldCharType="end"/>
      </w:r>
      <w:r w:rsidR="007D41F3">
        <w:rPr>
          <w:rFonts w:eastAsiaTheme="minorEastAsia"/>
          <w:lang w:val="en-GB" w:eastAsia="zh-CN"/>
        </w:rPr>
        <w:t xml:space="preserve">), </w:t>
      </w:r>
      <w:r>
        <w:rPr>
          <w:rFonts w:eastAsiaTheme="minorEastAsia"/>
          <w:lang w:val="en-GB" w:eastAsia="zh-CN"/>
        </w:rPr>
        <w:t>specific</w:t>
      </w:r>
      <w:r w:rsidR="007D41F3">
        <w:rPr>
          <w:rFonts w:eastAsiaTheme="minorEastAsia"/>
          <w:lang w:val="en-GB" w:eastAsia="zh-CN"/>
        </w:rPr>
        <w:t xml:space="preserve"> perform</w:t>
      </w:r>
      <w:r>
        <w:rPr>
          <w:rFonts w:eastAsiaTheme="minorEastAsia"/>
          <w:lang w:val="en-GB" w:eastAsia="zh-CN"/>
        </w:rPr>
        <w:t xml:space="preserve">ance metrics for each of these </w:t>
      </w:r>
      <w:r w:rsidR="00B0684B">
        <w:rPr>
          <w:rFonts w:eastAsiaTheme="minorEastAsia"/>
          <w:lang w:val="en-GB" w:eastAsia="zh-CN"/>
        </w:rPr>
        <w:t>have been</w:t>
      </w:r>
      <w:r>
        <w:rPr>
          <w:rFonts w:eastAsiaTheme="minorEastAsia"/>
          <w:lang w:val="en-GB" w:eastAsia="zh-CN"/>
        </w:rPr>
        <w:t xml:space="preserve"> defined.</w:t>
      </w:r>
      <w:r w:rsidR="00B43AB8">
        <w:rPr>
          <w:rFonts w:eastAsiaTheme="minorEastAsia"/>
          <w:lang w:val="en-GB" w:eastAsia="zh-CN"/>
        </w:rPr>
        <w:t xml:space="preserve"> The evaluation process and metrics for selected </w:t>
      </w:r>
      <w:r w:rsidR="00BE347D">
        <w:rPr>
          <w:rFonts w:eastAsiaTheme="minorEastAsia"/>
          <w:lang w:val="en-GB" w:eastAsia="zh-CN"/>
        </w:rPr>
        <w:t xml:space="preserve">applications </w:t>
      </w:r>
      <w:r w:rsidR="00B43AB8">
        <w:rPr>
          <w:rFonts w:eastAsiaTheme="minorEastAsia"/>
          <w:lang w:val="en-GB" w:eastAsia="zh-CN"/>
        </w:rPr>
        <w:t>are described in Section 4.</w:t>
      </w:r>
    </w:p>
    <w:p w14:paraId="631720CD" w14:textId="77777777" w:rsidR="00451659" w:rsidRDefault="00451659" w:rsidP="00E97816">
      <w:pPr>
        <w:pStyle w:val="Heading2"/>
      </w:pPr>
      <w:r>
        <w:t>Runtime and memory complexity</w:t>
      </w:r>
    </w:p>
    <w:p w14:paraId="09524546" w14:textId="77777777" w:rsidR="00B333C4" w:rsidRDefault="00B333C4" w:rsidP="00B333C4">
      <w:r>
        <w:t xml:space="preserve">Proponents are required to report the hardware and software configuration used for running the runtime measurements of the respective steps. </w:t>
      </w:r>
    </w:p>
    <w:p w14:paraId="34383804" w14:textId="77777777" w:rsidR="00B333C4" w:rsidRPr="002E5228" w:rsidRDefault="00B333C4" w:rsidP="006B0C96">
      <w:r>
        <w:t>It is recommended to r</w:t>
      </w:r>
      <w:r w:rsidRPr="00052624">
        <w:t xml:space="preserve">epeat runs and </w:t>
      </w:r>
      <w:r>
        <w:t xml:space="preserve">reports </w:t>
      </w:r>
      <w:r w:rsidRPr="00052624">
        <w:t>average</w:t>
      </w:r>
      <w:r>
        <w:t>d runtimes in order to</w:t>
      </w:r>
      <w:r w:rsidRPr="00052624">
        <w:t xml:space="preserve"> get reliable runtime measurements</w:t>
      </w:r>
      <w:r>
        <w:t>.</w:t>
      </w:r>
    </w:p>
    <w:p w14:paraId="6BC9C406" w14:textId="77777777" w:rsidR="00B333C4" w:rsidRPr="00B333C4" w:rsidRDefault="00B333C4" w:rsidP="006B0C96">
      <w:pPr>
        <w:pStyle w:val="Heading3"/>
      </w:pPr>
      <w:r>
        <w:t>Compression</w:t>
      </w:r>
    </w:p>
    <w:p w14:paraId="3671FA77" w14:textId="77777777" w:rsidR="00451659" w:rsidRPr="00EE3985" w:rsidRDefault="00B333C4" w:rsidP="00451659">
      <w:pPr>
        <w:rPr>
          <w:rFonts w:eastAsiaTheme="minorEastAsia"/>
          <w:lang w:val="en-GB" w:eastAsia="zh-CN"/>
        </w:rPr>
      </w:pPr>
      <w:r>
        <w:rPr>
          <w:rFonts w:eastAsiaTheme="minorEastAsia"/>
          <w:lang w:val="en-GB" w:eastAsia="zh-CN"/>
        </w:rPr>
        <w:t>R</w:t>
      </w:r>
      <w:r w:rsidR="00451659">
        <w:rPr>
          <w:rFonts w:eastAsiaTheme="minorEastAsia"/>
          <w:lang w:val="en-GB" w:eastAsia="zh-CN"/>
        </w:rPr>
        <w:t>untime and memory complexity of the compression step will be measured.</w:t>
      </w:r>
    </w:p>
    <w:p w14:paraId="4DA26A71" w14:textId="77777777" w:rsidR="00451659" w:rsidRDefault="00451659" w:rsidP="00451659"/>
    <w:p w14:paraId="6ADA4844" w14:textId="77777777" w:rsidR="007630E1" w:rsidRDefault="007630E1" w:rsidP="00451659">
      <w:r>
        <w:t>The following metrics shall be reported</w:t>
      </w:r>
    </w:p>
    <w:p w14:paraId="53134307" w14:textId="77777777" w:rsidR="007630E1" w:rsidRDefault="007630E1" w:rsidP="00E00742">
      <w:pPr>
        <w:pStyle w:val="ListParagraph"/>
        <w:numPr>
          <w:ilvl w:val="0"/>
          <w:numId w:val="2"/>
        </w:numPr>
      </w:pPr>
      <w:r>
        <w:t>Runtime of compression of the model</w:t>
      </w:r>
      <w:r w:rsidR="0047181D">
        <w:t xml:space="preserve"> (as defined in</w:t>
      </w:r>
      <w:r w:rsidR="008C159F">
        <w:t xml:space="preserve"> Section</w:t>
      </w:r>
      <w:r w:rsidR="0047181D">
        <w:t xml:space="preserve">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rsidR="0047181D">
        <w:t>)</w:t>
      </w:r>
      <w:r>
        <w:t>, and runtime of retraining (if applicable</w:t>
      </w:r>
      <w:r w:rsidR="003C6B37">
        <w:t xml:space="preserve">, as defined in Section </w:t>
      </w:r>
      <w:r w:rsidR="003C6B37">
        <w:rPr>
          <w:highlight w:val="yellow"/>
        </w:rPr>
        <w:fldChar w:fldCharType="begin"/>
      </w:r>
      <w:r w:rsidR="003C6B37">
        <w:instrText xml:space="preserve"> REF _Ref535319346 \r \h </w:instrText>
      </w:r>
      <w:r w:rsidR="003C6B37">
        <w:rPr>
          <w:highlight w:val="yellow"/>
        </w:rPr>
      </w:r>
      <w:r w:rsidR="003C6B37">
        <w:rPr>
          <w:highlight w:val="yellow"/>
        </w:rPr>
        <w:fldChar w:fldCharType="separate"/>
      </w:r>
      <w:r w:rsidR="003C6B37">
        <w:t>5</w:t>
      </w:r>
      <w:r w:rsidR="003C6B37">
        <w:rPr>
          <w:highlight w:val="yellow"/>
        </w:rPr>
        <w:fldChar w:fldCharType="end"/>
      </w:r>
      <w:r>
        <w:t>)</w:t>
      </w:r>
    </w:p>
    <w:p w14:paraId="24FF33CB" w14:textId="77777777" w:rsidR="00FC4251" w:rsidRDefault="00FC4251" w:rsidP="00E00742">
      <w:pPr>
        <w:pStyle w:val="ListParagraph"/>
        <w:numPr>
          <w:ilvl w:val="0"/>
          <w:numId w:val="2"/>
        </w:numPr>
      </w:pPr>
      <w:r>
        <w:t>Memory consumption of the model compression step</w:t>
      </w:r>
    </w:p>
    <w:p w14:paraId="6D72BAD3" w14:textId="77777777" w:rsidR="00451659" w:rsidRDefault="009E2B68" w:rsidP="00451659">
      <w:r>
        <w:t xml:space="preserve">If the method uses </w:t>
      </w:r>
      <w:r w:rsidR="003C6B37">
        <w:t>fine-tuning/retraining</w:t>
      </w:r>
      <w:r w:rsidR="00B41BD6">
        <w:t xml:space="preserve"> after compression</w:t>
      </w:r>
      <w:r>
        <w:t>, the runtime of this part of the encoding process shall be reported separately.</w:t>
      </w:r>
    </w:p>
    <w:p w14:paraId="657626D0" w14:textId="77777777" w:rsidR="00B333C4" w:rsidRDefault="00B333C4" w:rsidP="00B333C4">
      <w:pPr>
        <w:pStyle w:val="Heading3"/>
      </w:pPr>
      <w:r>
        <w:t>Decompression</w:t>
      </w:r>
    </w:p>
    <w:p w14:paraId="00BBE4A4" w14:textId="77777777" w:rsidR="00B333C4" w:rsidRPr="00EE3985" w:rsidRDefault="00B333C4" w:rsidP="00B333C4">
      <w:pPr>
        <w:rPr>
          <w:rFonts w:eastAsiaTheme="minorEastAsia"/>
          <w:lang w:val="en-GB" w:eastAsia="zh-CN"/>
        </w:rPr>
      </w:pPr>
      <w:r>
        <w:rPr>
          <w:rFonts w:eastAsiaTheme="minorEastAsia"/>
          <w:lang w:val="en-GB" w:eastAsia="zh-CN"/>
        </w:rPr>
        <w:t>Runtime and memory complexity of decompression step, i.e. loading and (if needed) decoding the model into the representation used for inference, will be measured.</w:t>
      </w:r>
    </w:p>
    <w:p w14:paraId="433F0A58" w14:textId="77777777" w:rsidR="00B333C4" w:rsidRDefault="00B333C4" w:rsidP="00B333C4"/>
    <w:p w14:paraId="647CB699" w14:textId="77777777" w:rsidR="00B333C4" w:rsidRDefault="00B333C4" w:rsidP="00B333C4">
      <w:r>
        <w:t>The following metrics shall be reported</w:t>
      </w:r>
    </w:p>
    <w:p w14:paraId="1F75EEB7" w14:textId="77777777" w:rsidR="00B333C4" w:rsidRDefault="00B333C4" w:rsidP="00E00742">
      <w:pPr>
        <w:pStyle w:val="ListParagraph"/>
        <w:numPr>
          <w:ilvl w:val="0"/>
          <w:numId w:val="2"/>
        </w:numPr>
      </w:pPr>
      <w:r>
        <w:t>Runtime of decompressing/loading the model</w:t>
      </w:r>
      <w:r w:rsidR="0047181D">
        <w:t xml:space="preserve">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rsidR="0047181D">
        <w:t>)</w:t>
      </w:r>
    </w:p>
    <w:p w14:paraId="0A53A1E0" w14:textId="77777777" w:rsidR="00B333C4" w:rsidRDefault="00B333C4" w:rsidP="00E00742">
      <w:pPr>
        <w:pStyle w:val="ListParagraph"/>
        <w:numPr>
          <w:ilvl w:val="0"/>
          <w:numId w:val="2"/>
        </w:numPr>
      </w:pPr>
      <w:r>
        <w:t xml:space="preserve">Number of operations of decompressing the model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t>)</w:t>
      </w:r>
    </w:p>
    <w:p w14:paraId="4575B51D" w14:textId="77777777" w:rsidR="00B333C4" w:rsidRDefault="00B333C4" w:rsidP="00E00742">
      <w:pPr>
        <w:pStyle w:val="ListParagraph"/>
        <w:numPr>
          <w:ilvl w:val="0"/>
          <w:numId w:val="2"/>
        </w:numPr>
      </w:pPr>
      <w:r>
        <w:t>Memory consumption of the model decompression step</w:t>
      </w:r>
    </w:p>
    <w:p w14:paraId="4FB1EFDA" w14:textId="77777777" w:rsidR="00B333C4" w:rsidRPr="00B333C4" w:rsidRDefault="00B333C4" w:rsidP="00B333C4">
      <w:pPr>
        <w:pStyle w:val="Heading3"/>
      </w:pPr>
      <w:r>
        <w:t>Inference</w:t>
      </w:r>
    </w:p>
    <w:p w14:paraId="784B619F" w14:textId="77777777" w:rsidR="0047181D" w:rsidRPr="00EE3985" w:rsidRDefault="0047181D" w:rsidP="0047181D">
      <w:pPr>
        <w:rPr>
          <w:rFonts w:eastAsiaTheme="minorEastAsia"/>
          <w:lang w:val="en-GB" w:eastAsia="zh-CN"/>
        </w:rPr>
      </w:pPr>
      <w:r>
        <w:rPr>
          <w:rFonts w:eastAsiaTheme="minorEastAsia"/>
          <w:lang w:val="en-GB" w:eastAsia="zh-CN"/>
        </w:rPr>
        <w:t>Runtime complexity of inference step using both the uncompressed and the reconstructed model will be measured.</w:t>
      </w:r>
    </w:p>
    <w:p w14:paraId="7EED1262" w14:textId="77777777" w:rsidR="0047181D" w:rsidRDefault="0047181D" w:rsidP="0047181D"/>
    <w:p w14:paraId="67E74318" w14:textId="77777777" w:rsidR="0047181D" w:rsidRDefault="0047181D" w:rsidP="0047181D">
      <w:r>
        <w:t>The following metrics shall be reported</w:t>
      </w:r>
    </w:p>
    <w:p w14:paraId="2E05D58C" w14:textId="77777777" w:rsidR="0047181D" w:rsidRDefault="0047181D" w:rsidP="00E00742">
      <w:pPr>
        <w:pStyle w:val="ListParagraph"/>
        <w:numPr>
          <w:ilvl w:val="0"/>
          <w:numId w:val="2"/>
        </w:numPr>
      </w:pPr>
      <w:r>
        <w:t>Runtime of inference using the respective model</w:t>
      </w:r>
      <w:r w:rsidR="00C939BC">
        <w:t xml:space="preserve">(as defined in Section </w:t>
      </w:r>
      <w:r w:rsidR="00C939BC">
        <w:rPr>
          <w:highlight w:val="yellow"/>
        </w:rPr>
        <w:fldChar w:fldCharType="begin"/>
      </w:r>
      <w:r w:rsidR="00C939BC">
        <w:instrText xml:space="preserve"> REF _Ref535319346 \r \h </w:instrText>
      </w:r>
      <w:r w:rsidR="00C939BC">
        <w:rPr>
          <w:highlight w:val="yellow"/>
        </w:rPr>
      </w:r>
      <w:r w:rsidR="00C939BC">
        <w:rPr>
          <w:highlight w:val="yellow"/>
        </w:rPr>
        <w:fldChar w:fldCharType="separate"/>
      </w:r>
      <w:r w:rsidR="00C939BC">
        <w:t>5</w:t>
      </w:r>
      <w:r w:rsidR="00C939BC">
        <w:rPr>
          <w:highlight w:val="yellow"/>
        </w:rPr>
        <w:fldChar w:fldCharType="end"/>
      </w:r>
      <w:r w:rsidR="00C939BC">
        <w:t>)</w:t>
      </w:r>
    </w:p>
    <w:p w14:paraId="30DE2FEE" w14:textId="77777777" w:rsidR="0047181D" w:rsidRDefault="0047181D" w:rsidP="00E00742">
      <w:pPr>
        <w:pStyle w:val="ListParagraph"/>
        <w:numPr>
          <w:ilvl w:val="0"/>
          <w:numId w:val="2"/>
        </w:numPr>
      </w:pPr>
      <w:r>
        <w:t xml:space="preserve">Number of operations of </w:t>
      </w:r>
      <w:r w:rsidR="00617867">
        <w:t>inference using</w:t>
      </w:r>
      <w:r>
        <w:t xml:space="preserve"> the model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t>)</w:t>
      </w:r>
    </w:p>
    <w:p w14:paraId="56E18FA8" w14:textId="77777777" w:rsidR="00C95654" w:rsidRDefault="00C95654" w:rsidP="00E97816">
      <w:pPr>
        <w:pStyle w:val="Heading2"/>
      </w:pPr>
      <w:r>
        <w:lastRenderedPageBreak/>
        <w:t>Incremental representation</w:t>
      </w:r>
      <w:r w:rsidR="007630E1">
        <w:t xml:space="preserve"> (</w:t>
      </w:r>
      <w:proofErr w:type="spellStart"/>
      <w:r w:rsidR="00877F61">
        <w:t>C_ratio</w:t>
      </w:r>
      <w:proofErr w:type="spellEnd"/>
      <w:r w:rsidR="007630E1">
        <w:t>)</w:t>
      </w:r>
    </w:p>
    <w:p w14:paraId="0D0D007D" w14:textId="77777777" w:rsidR="00906855" w:rsidRPr="001232A9" w:rsidRDefault="00906855" w:rsidP="00493323"/>
    <w:p w14:paraId="46D8636C" w14:textId="77777777" w:rsidR="00C95654" w:rsidRDefault="00C95654" w:rsidP="008E2FB1">
      <w:pPr>
        <w:rPr>
          <w:rFonts w:eastAsiaTheme="minorEastAsia"/>
          <w:lang w:val="en-GB" w:eastAsia="zh-CN"/>
        </w:rPr>
      </w:pPr>
      <w:r>
        <w:rPr>
          <w:rFonts w:eastAsiaTheme="minorEastAsia"/>
          <w:lang w:val="en-GB" w:eastAsia="zh-CN"/>
        </w:rPr>
        <w:t xml:space="preserve">For the incremental representation of NNs, the compression ratio of the model update </w:t>
      </w:r>
      <w:r w:rsidR="00877F61">
        <w:rPr>
          <w:rFonts w:eastAsiaTheme="minorEastAsia"/>
          <w:lang w:val="en-GB" w:eastAsia="zh-CN"/>
        </w:rPr>
        <w:t xml:space="preserve">vs. the complete model </w:t>
      </w:r>
      <w:r>
        <w:rPr>
          <w:rFonts w:eastAsiaTheme="minorEastAsia"/>
          <w:lang w:val="en-GB" w:eastAsia="zh-CN"/>
        </w:rPr>
        <w:t>will be measured.</w:t>
      </w:r>
      <w:r w:rsidR="00877F61">
        <w:rPr>
          <w:rFonts w:eastAsiaTheme="minorEastAsia"/>
          <w:lang w:val="en-GB" w:eastAsia="zh-CN"/>
        </w:rPr>
        <w:t xml:space="preserve"> This applies to cases where the update is encoded referring to a single model as well as when it is encoded referring to a set of models (e.g., </w:t>
      </w:r>
      <w:r w:rsidR="00877F61">
        <w:rPr>
          <w:rFonts w:eastAsiaTheme="minorEastAsia"/>
          <w:lang w:val="en-CA" w:eastAsia="zh-CN"/>
        </w:rPr>
        <w:t>a model can be</w:t>
      </w:r>
      <w:r w:rsidR="00877F61">
        <w:rPr>
          <w:rFonts w:eastAsiaTheme="minorEastAsia"/>
          <w:vertAlign w:val="subscript"/>
          <w:lang w:val="en-CA" w:eastAsia="zh-CN"/>
        </w:rPr>
        <w:t xml:space="preserve"> </w:t>
      </w:r>
      <w:r w:rsidR="00877F61">
        <w:rPr>
          <w:rFonts w:eastAsiaTheme="minorEastAsia"/>
          <w:lang w:val="en-CA" w:eastAsia="zh-CN"/>
        </w:rPr>
        <w:t xml:space="preserve">incrementally based on an existing model set, which has great similarity </w:t>
      </w:r>
      <w:proofErr w:type="spellStart"/>
      <w:r w:rsidR="00877F61">
        <w:rPr>
          <w:rFonts w:eastAsiaTheme="minorEastAsia"/>
          <w:lang w:val="en-CA" w:eastAsia="zh-CN"/>
        </w:rPr>
        <w:t>wrt</w:t>
      </w:r>
      <w:proofErr w:type="spellEnd"/>
      <w:r w:rsidR="00877F61">
        <w:rPr>
          <w:rFonts w:eastAsiaTheme="minorEastAsia"/>
          <w:lang w:val="en-CA" w:eastAsia="zh-CN"/>
        </w:rPr>
        <w:t>. models/layers/weights reusing</w:t>
      </w:r>
      <w:r w:rsidR="00877F61">
        <w:rPr>
          <w:rFonts w:eastAsiaTheme="minorEastAsia"/>
          <w:lang w:val="en-GB" w:eastAsia="zh-CN"/>
        </w:rPr>
        <w:t>).</w:t>
      </w:r>
    </w:p>
    <w:p w14:paraId="766AFFEC" w14:textId="77777777" w:rsidR="00C95654" w:rsidRDefault="00C95654" w:rsidP="008E2FB1">
      <w:pPr>
        <w:rPr>
          <w:rFonts w:eastAsiaTheme="minorEastAsia"/>
          <w:lang w:val="en-GB" w:eastAsia="zh-CN"/>
        </w:rPr>
      </w:pPr>
      <w:r>
        <w:rPr>
          <w:rFonts w:eastAsiaTheme="minorEastAsia"/>
          <w:lang w:val="en-GB" w:eastAsia="zh-CN"/>
        </w:rPr>
        <w:t>The performance will be measured with the reconstructed model after applying the incremental update</w:t>
      </w:r>
      <w:r w:rsidR="00877F61">
        <w:rPr>
          <w:rFonts w:eastAsiaTheme="minorEastAsia"/>
          <w:lang w:val="en-GB" w:eastAsia="zh-CN"/>
        </w:rPr>
        <w:t xml:space="preserve"> using the metrics for reconstructed models described above</w:t>
      </w:r>
      <w:r>
        <w:rPr>
          <w:rFonts w:eastAsiaTheme="minorEastAsia"/>
          <w:lang w:val="en-GB" w:eastAsia="zh-CN"/>
        </w:rPr>
        <w:t>.</w:t>
      </w:r>
    </w:p>
    <w:p w14:paraId="01E8EAD6" w14:textId="77777777" w:rsidR="00877F61" w:rsidRDefault="00877F61" w:rsidP="00877F61">
      <w:pPr>
        <w:rPr>
          <w:rFonts w:eastAsiaTheme="minorEastAsia"/>
          <w:lang w:val="en-GB" w:eastAsia="zh-CN"/>
        </w:rPr>
      </w:pPr>
      <w:r>
        <w:rPr>
          <w:rFonts w:eastAsiaTheme="minorEastAsia"/>
          <w:lang w:val="en-GB" w:eastAsia="zh-CN"/>
        </w:rPr>
        <w:t>In addition, the runtime and memory consumption of applying the incremental update of the model shall be measured.</w:t>
      </w:r>
    </w:p>
    <w:p w14:paraId="5F85CF02" w14:textId="77777777" w:rsidR="00451659" w:rsidRDefault="00451659"/>
    <w:p w14:paraId="2B637392" w14:textId="77777777" w:rsidR="00B43AB8" w:rsidRPr="00E97816" w:rsidRDefault="00B43AB8" w:rsidP="00E97816">
      <w:pPr>
        <w:pStyle w:val="Heading1"/>
      </w:pPr>
      <w:bookmarkStart w:id="106" w:name="_Ref527981898"/>
      <w:r w:rsidRPr="00E97816">
        <w:t xml:space="preserve">Measuring Model Performance in Specific </w:t>
      </w:r>
      <w:bookmarkEnd w:id="106"/>
      <w:r w:rsidR="00BE347D">
        <w:t>Applications</w:t>
      </w:r>
    </w:p>
    <w:p w14:paraId="21556B7A" w14:textId="2A6AF7C4" w:rsidR="00B43AB8" w:rsidRDefault="00B43AB8">
      <w:pPr>
        <w:rPr>
          <w:ins w:id="107" w:author="m55577" w:date="2020-10-15T15:07:00Z"/>
        </w:rPr>
      </w:pPr>
      <w:r>
        <w:t>This section describes the performance measurement process and metrics for a set of selected use cases.</w:t>
      </w:r>
    </w:p>
    <w:p w14:paraId="64AFDA6A" w14:textId="00308053" w:rsidR="00512EB7" w:rsidRDefault="00512EB7">
      <w:ins w:id="108" w:author="m55577" w:date="2020-10-15T15:07:00Z">
        <w:r>
          <w:t>The</w:t>
        </w:r>
        <w:r w:rsidRPr="00512EB7">
          <w:t xml:space="preserve"> data sets</w:t>
        </w:r>
        <w:r>
          <w:t xml:space="preserve"> referenced by the different use cases</w:t>
        </w:r>
        <w:r w:rsidRPr="00512EB7">
          <w:t xml:space="preserve"> are publicly available at no fee </w:t>
        </w:r>
        <w:r w:rsidR="00F0691B">
          <w:t>for the participants.</w:t>
        </w:r>
      </w:ins>
    </w:p>
    <w:p w14:paraId="6508ED14" w14:textId="77777777" w:rsidR="00357780" w:rsidRPr="00E97816" w:rsidRDefault="00357780" w:rsidP="00E97816">
      <w:pPr>
        <w:pStyle w:val="Heading2"/>
      </w:pPr>
      <w:r w:rsidRPr="00E97816">
        <w:t>Visual object classification (UC2 Camera app with object recognition, UC4 Large-scale public surveillance)</w:t>
      </w:r>
    </w:p>
    <w:p w14:paraId="227BF63A" w14:textId="77777777" w:rsidR="002A4518" w:rsidRDefault="00C7704A" w:rsidP="003E40A8">
      <w:pPr>
        <w:rPr>
          <w:lang w:val="en-CA"/>
        </w:rPr>
      </w:pPr>
      <w:r>
        <w:rPr>
          <w:lang w:val="en-CA"/>
        </w:rPr>
        <w:t xml:space="preserve">For the use cases including visual object classification, a set of different NN models trained on ImageNet </w:t>
      </w:r>
      <w:r w:rsidR="00400651">
        <w:rPr>
          <w:lang w:val="en-CA"/>
        </w:rPr>
        <w:t>[</w:t>
      </w:r>
      <w:r w:rsidR="00281A38">
        <w:rPr>
          <w:lang w:val="en-CA"/>
        </w:rPr>
        <w:t>5</w:t>
      </w:r>
      <w:r w:rsidR="00400651">
        <w:rPr>
          <w:lang w:val="en-CA"/>
        </w:rPr>
        <w:t xml:space="preserve">] </w:t>
      </w:r>
      <w:r>
        <w:rPr>
          <w:lang w:val="en-CA"/>
        </w:rPr>
        <w:t>is used.</w:t>
      </w:r>
    </w:p>
    <w:p w14:paraId="08A1E05F" w14:textId="77777777" w:rsidR="003A2F49" w:rsidRDefault="003A2F49" w:rsidP="00C265C7">
      <w:pPr>
        <w:pStyle w:val="Heading3"/>
      </w:pPr>
      <w:r w:rsidRPr="00C265C7">
        <w:t>NN Models</w:t>
      </w:r>
    </w:p>
    <w:p w14:paraId="4529530F" w14:textId="77777777" w:rsidR="00C7704A" w:rsidRDefault="00C7704A" w:rsidP="00C7704A">
      <w:pPr>
        <w:rPr>
          <w:lang w:val="en-CA"/>
        </w:rPr>
      </w:pPr>
      <w:r>
        <w:rPr>
          <w:lang w:val="en-CA"/>
        </w:rPr>
        <w:t>The following models are provided:</w:t>
      </w:r>
    </w:p>
    <w:p w14:paraId="5D644947" w14:textId="77777777" w:rsidR="00C7704A" w:rsidRDefault="00C7704A" w:rsidP="00C7704A">
      <w:pPr>
        <w:rPr>
          <w:lang w:val="en-CA"/>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3"/>
        <w:gridCol w:w="1276"/>
        <w:gridCol w:w="6662"/>
      </w:tblGrid>
      <w:tr w:rsidR="004267C4" w:rsidRPr="004267C4" w14:paraId="6EB26542" w14:textId="77777777" w:rsidTr="009924A7">
        <w:trPr>
          <w:trHeight w:val="294"/>
        </w:trPr>
        <w:tc>
          <w:tcPr>
            <w:tcW w:w="1433" w:type="dxa"/>
            <w:shd w:val="clear" w:color="auto" w:fill="auto"/>
            <w:noWrap/>
            <w:hideMark/>
          </w:tcPr>
          <w:p w14:paraId="6B5C1909"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 xml:space="preserve">Model </w:t>
            </w:r>
            <w:proofErr w:type="spellStart"/>
            <w:r w:rsidRPr="00493323">
              <w:rPr>
                <w:rFonts w:eastAsia="Times New Roman"/>
                <w:color w:val="000000"/>
                <w:sz w:val="22"/>
                <w:szCs w:val="22"/>
                <w:lang w:val="de-AT" w:eastAsia="de-AT"/>
              </w:rPr>
              <w:t>name</w:t>
            </w:r>
            <w:proofErr w:type="spellEnd"/>
          </w:p>
        </w:tc>
        <w:tc>
          <w:tcPr>
            <w:tcW w:w="1276" w:type="dxa"/>
          </w:tcPr>
          <w:p w14:paraId="47394BDB"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Framework</w:t>
            </w:r>
          </w:p>
        </w:tc>
        <w:tc>
          <w:tcPr>
            <w:tcW w:w="6662" w:type="dxa"/>
            <w:shd w:val="clear" w:color="auto" w:fill="auto"/>
            <w:noWrap/>
            <w:hideMark/>
          </w:tcPr>
          <w:p w14:paraId="7C1FE573"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URLs</w:t>
            </w:r>
          </w:p>
        </w:tc>
      </w:tr>
      <w:tr w:rsidR="004267C4" w:rsidRPr="007B27C0" w14:paraId="32480780" w14:textId="77777777" w:rsidTr="009924A7">
        <w:trPr>
          <w:trHeight w:val="860"/>
        </w:trPr>
        <w:tc>
          <w:tcPr>
            <w:tcW w:w="1433" w:type="dxa"/>
            <w:shd w:val="clear" w:color="auto" w:fill="auto"/>
            <w:noWrap/>
            <w:hideMark/>
          </w:tcPr>
          <w:p w14:paraId="4CE3982D"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VGG16</w:t>
            </w:r>
          </w:p>
        </w:tc>
        <w:tc>
          <w:tcPr>
            <w:tcW w:w="1276" w:type="dxa"/>
          </w:tcPr>
          <w:p w14:paraId="5251D249" w14:textId="77777777"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14:paraId="27FD0F7D"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https://www.tensorflow.org/api_docs/python/tf/keras/applications/VGG16</w:t>
            </w:r>
            <w:r w:rsidRPr="00493323">
              <w:rPr>
                <w:rFonts w:eastAsia="Times New Roman"/>
                <w:color w:val="000000"/>
                <w:sz w:val="22"/>
                <w:szCs w:val="22"/>
                <w:lang w:val="de-AT" w:eastAsia="de-AT"/>
              </w:rPr>
              <w:br/>
              <w:t>https://github.com/fchollet/deep-learning-models/releases/download/v0.1/vgg16_weights_tf_dim_ordering_tf_kernels.h5</w:t>
            </w:r>
          </w:p>
        </w:tc>
      </w:tr>
      <w:tr w:rsidR="004267C4" w:rsidRPr="007B27C0" w14:paraId="0E2C6143" w14:textId="77777777" w:rsidTr="003B2D33">
        <w:trPr>
          <w:trHeight w:val="346"/>
        </w:trPr>
        <w:tc>
          <w:tcPr>
            <w:tcW w:w="1433" w:type="dxa"/>
            <w:shd w:val="clear" w:color="auto" w:fill="auto"/>
            <w:noWrap/>
            <w:hideMark/>
          </w:tcPr>
          <w:p w14:paraId="10549238"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ResNet50</w:t>
            </w:r>
          </w:p>
        </w:tc>
        <w:tc>
          <w:tcPr>
            <w:tcW w:w="1276" w:type="dxa"/>
          </w:tcPr>
          <w:p w14:paraId="177A2438" w14:textId="77777777"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14:paraId="43CC42D3"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https://www.tensorflow.org/api_docs/python/tf/keras/applications/ResNet50</w:t>
            </w:r>
            <w:r w:rsidRPr="00493323">
              <w:rPr>
                <w:rFonts w:eastAsia="Times New Roman"/>
                <w:color w:val="000000"/>
                <w:sz w:val="22"/>
                <w:szCs w:val="22"/>
                <w:lang w:val="de-AT" w:eastAsia="de-AT"/>
              </w:rPr>
              <w:br/>
              <w:t>https://github.com/fchollet/deep-learning-models/releases/download/v0.2/resnet50_weights_tf_dim_ordering_tf_kernels.h5</w:t>
            </w:r>
          </w:p>
        </w:tc>
      </w:tr>
      <w:tr w:rsidR="004267C4" w:rsidRPr="007B27C0" w14:paraId="7EECFAB1" w14:textId="77777777" w:rsidTr="009924A7">
        <w:trPr>
          <w:trHeight w:val="860"/>
        </w:trPr>
        <w:tc>
          <w:tcPr>
            <w:tcW w:w="1433" w:type="dxa"/>
            <w:shd w:val="clear" w:color="auto" w:fill="auto"/>
            <w:noWrap/>
            <w:hideMark/>
          </w:tcPr>
          <w:p w14:paraId="579BFB30" w14:textId="77777777"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MobileNet</w:t>
            </w:r>
            <w:proofErr w:type="spellEnd"/>
            <w:r w:rsidR="00EF3DB8">
              <w:rPr>
                <w:rFonts w:eastAsia="Times New Roman"/>
                <w:color w:val="000000"/>
                <w:sz w:val="22"/>
                <w:szCs w:val="22"/>
                <w:lang w:val="de-AT" w:eastAsia="de-AT"/>
              </w:rPr>
              <w:t xml:space="preserve"> v2</w:t>
            </w:r>
          </w:p>
        </w:tc>
        <w:tc>
          <w:tcPr>
            <w:tcW w:w="1276" w:type="dxa"/>
          </w:tcPr>
          <w:p w14:paraId="160054F4" w14:textId="77777777"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14:paraId="25C7D96D"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https://www.tensorflow.org/api_docs/python/tf/keras/applications/MobileNet</w:t>
            </w:r>
            <w:r w:rsidRPr="00493323">
              <w:rPr>
                <w:rFonts w:eastAsia="Times New Roman"/>
                <w:color w:val="000000"/>
                <w:sz w:val="22"/>
                <w:szCs w:val="22"/>
                <w:lang w:val="de-AT" w:eastAsia="de-AT"/>
              </w:rPr>
              <w:br/>
            </w:r>
            <w:r w:rsidR="00EF3DB8" w:rsidRPr="00EF3DB8">
              <w:rPr>
                <w:rFonts w:eastAsia="Times New Roman"/>
                <w:color w:val="000000"/>
                <w:sz w:val="22"/>
                <w:szCs w:val="22"/>
                <w:lang w:val="de-AT" w:eastAsia="de-AT"/>
              </w:rPr>
              <w:t>https://github.com/pytorch/vision/tree/master/torchvision/models</w:t>
            </w:r>
          </w:p>
        </w:tc>
      </w:tr>
    </w:tbl>
    <w:p w14:paraId="645A5F2B" w14:textId="77777777" w:rsidR="00C7704A" w:rsidRPr="005D0B22" w:rsidRDefault="00C7704A" w:rsidP="00C7704A">
      <w:pPr>
        <w:rPr>
          <w:lang w:val="de-AT"/>
        </w:rPr>
      </w:pPr>
    </w:p>
    <w:p w14:paraId="7A01F306" w14:textId="77777777" w:rsidR="00357780" w:rsidRDefault="003A2F49" w:rsidP="00C265C7">
      <w:pPr>
        <w:pStyle w:val="Heading3"/>
      </w:pPr>
      <w:r>
        <w:t>Test framework and data</w:t>
      </w:r>
    </w:p>
    <w:p w14:paraId="37D5176E" w14:textId="77777777" w:rsidR="002B1E98" w:rsidRDefault="00D466C8" w:rsidP="00493323">
      <w:r>
        <w:t xml:space="preserve">As test framework and </w:t>
      </w:r>
      <w:proofErr w:type="gramStart"/>
      <w:r>
        <w:t>dataset</w:t>
      </w:r>
      <w:proofErr w:type="gramEnd"/>
      <w:r>
        <w:t xml:space="preserve"> </w:t>
      </w:r>
      <w:r w:rsidR="00D97CF0">
        <w:t xml:space="preserve">the </w:t>
      </w:r>
      <w:r w:rsidR="00D97CF0" w:rsidRPr="005D0B22">
        <w:rPr>
          <w:lang w:eastAsia="ja-JP"/>
        </w:rPr>
        <w:t>Large Scale Visual Recognition Challenge 2012 (ILSVRC2012)</w:t>
      </w:r>
      <w:r w:rsidR="00D97CF0">
        <w:rPr>
          <w:lang w:eastAsia="ja-JP"/>
        </w:rPr>
        <w:t xml:space="preserve"> dataset</w:t>
      </w:r>
      <w:r w:rsidR="00D97CF0">
        <w:t xml:space="preserve"> [4]</w:t>
      </w:r>
      <w:r w:rsidR="00D97CF0">
        <w:rPr>
          <w:lang w:eastAsia="ja-JP"/>
        </w:rPr>
        <w:t xml:space="preserve"> which is subset of </w:t>
      </w:r>
      <w:r>
        <w:t>the ImageNet [</w:t>
      </w:r>
      <w:r w:rsidR="00DF0CF3">
        <w:t>5</w:t>
      </w:r>
      <w:r>
        <w:t>] evaluation procedure and data set</w:t>
      </w:r>
      <w:r w:rsidR="002B1E98">
        <w:t>.</w:t>
      </w:r>
      <w:r w:rsidR="000B3B5E">
        <w:t xml:space="preserve"> For training and compression, only the training subset may be used. Results shall be reported for the </w:t>
      </w:r>
      <w:r w:rsidR="007A4752">
        <w:t>validation subset, which may not be used for training, but for selection of hyperparameters.</w:t>
      </w:r>
    </w:p>
    <w:p w14:paraId="04F0A052" w14:textId="77777777" w:rsidR="000B3B5E" w:rsidRDefault="000B3B5E" w:rsidP="00493323"/>
    <w:p w14:paraId="1E431699" w14:textId="77777777" w:rsidR="00F00A88" w:rsidRDefault="00F00A88" w:rsidP="00F00A88">
      <w:r w:rsidRPr="0001429A">
        <w:t>The evaluation for image classification is expected to be conducted</w:t>
      </w:r>
      <w:r>
        <w:t xml:space="preserve"> for a single center-crop</w:t>
      </w:r>
      <w:r w:rsidRPr="0001429A">
        <w:t xml:space="preserve"> with the </w:t>
      </w:r>
      <w:r>
        <w:t xml:space="preserve">following </w:t>
      </w:r>
      <w:r w:rsidRPr="0001429A">
        <w:t>crop-sizes</w:t>
      </w:r>
      <w:r>
        <w:t xml:space="preserve"> </w:t>
      </w:r>
      <w:r w:rsidRPr="0001429A">
        <w:t>for network architecture</w:t>
      </w:r>
      <w:r>
        <w:t xml:space="preserve">s. </w:t>
      </w:r>
      <w:r w:rsidR="00BE337B">
        <w:t xml:space="preserve">Center-cropping shall be done by </w:t>
      </w:r>
      <w:r w:rsidR="00BE337B" w:rsidRPr="00BE337B">
        <w:t>resiz</w:t>
      </w:r>
      <w:r w:rsidR="00BE337B">
        <w:t>ing the</w:t>
      </w:r>
      <w:r w:rsidR="00BE337B" w:rsidRPr="00BE337B">
        <w:t xml:space="preserve"> image so that the shorter edge is 224+32 (interpolation=cv2.INTER_CUBIC), and </w:t>
      </w:r>
      <w:r w:rsidR="00BE337B">
        <w:t xml:space="preserve">center </w:t>
      </w:r>
      <w:r w:rsidR="00BE337B" w:rsidRPr="00BE337B">
        <w:t>crop</w:t>
      </w:r>
      <w:r w:rsidR="00BE337B">
        <w:t>ping</w:t>
      </w:r>
      <w:r w:rsidR="00BE337B" w:rsidRPr="00BE337B">
        <w:t xml:space="preserve"> the resized image to (224x224).</w:t>
      </w:r>
    </w:p>
    <w:p w14:paraId="0EC6B6E3" w14:textId="77777777" w:rsidR="00F00A88" w:rsidRDefault="00F00A88" w:rsidP="00F00A88"/>
    <w:tbl>
      <w:tblPr>
        <w:tblStyle w:val="TableGrid"/>
        <w:tblW w:w="0" w:type="auto"/>
        <w:jc w:val="center"/>
        <w:tblLook w:val="04A0" w:firstRow="1" w:lastRow="0" w:firstColumn="1" w:lastColumn="0" w:noHBand="0" w:noVBand="1"/>
      </w:tblPr>
      <w:tblGrid>
        <w:gridCol w:w="1056"/>
        <w:gridCol w:w="1163"/>
        <w:gridCol w:w="1256"/>
      </w:tblGrid>
      <w:tr w:rsidR="00C55221" w:rsidRPr="00C55221" w14:paraId="27A99A28" w14:textId="77777777" w:rsidTr="008626E9">
        <w:trPr>
          <w:jc w:val="center"/>
        </w:trPr>
        <w:tc>
          <w:tcPr>
            <w:tcW w:w="846" w:type="dxa"/>
          </w:tcPr>
          <w:p w14:paraId="7862EAFE" w14:textId="77777777" w:rsidR="00C55221" w:rsidRPr="008626E9" w:rsidRDefault="00C55221" w:rsidP="00A346C0">
            <w:r w:rsidRPr="008626E9">
              <w:t>VGG16</w:t>
            </w:r>
          </w:p>
        </w:tc>
        <w:tc>
          <w:tcPr>
            <w:tcW w:w="1033" w:type="dxa"/>
          </w:tcPr>
          <w:p w14:paraId="05DE0BE3" w14:textId="77777777" w:rsidR="00C55221" w:rsidRPr="008626E9" w:rsidRDefault="00C55221" w:rsidP="00A346C0">
            <w:r w:rsidRPr="008626E9">
              <w:t>ResNet50</w:t>
            </w:r>
          </w:p>
        </w:tc>
        <w:tc>
          <w:tcPr>
            <w:tcW w:w="1120" w:type="dxa"/>
          </w:tcPr>
          <w:p w14:paraId="327AAF73" w14:textId="77777777" w:rsidR="00C55221" w:rsidRPr="008626E9" w:rsidRDefault="00C55221" w:rsidP="00A346C0">
            <w:proofErr w:type="spellStart"/>
            <w:r w:rsidRPr="008626E9">
              <w:t>MobileNet</w:t>
            </w:r>
            <w:proofErr w:type="spellEnd"/>
          </w:p>
        </w:tc>
      </w:tr>
      <w:tr w:rsidR="00C55221" w:rsidRPr="00C55221" w14:paraId="782C2B8C" w14:textId="77777777" w:rsidTr="008626E9">
        <w:trPr>
          <w:jc w:val="center"/>
        </w:trPr>
        <w:tc>
          <w:tcPr>
            <w:tcW w:w="846" w:type="dxa"/>
          </w:tcPr>
          <w:p w14:paraId="308BC008" w14:textId="77777777" w:rsidR="00C55221" w:rsidRPr="008626E9" w:rsidRDefault="00C55221" w:rsidP="00A346C0">
            <w:r w:rsidRPr="008626E9">
              <w:t>224x224</w:t>
            </w:r>
          </w:p>
        </w:tc>
        <w:tc>
          <w:tcPr>
            <w:tcW w:w="1033" w:type="dxa"/>
          </w:tcPr>
          <w:p w14:paraId="7C52C207" w14:textId="77777777" w:rsidR="00C55221" w:rsidRPr="008626E9" w:rsidRDefault="00C55221" w:rsidP="00A346C0">
            <w:r w:rsidRPr="008626E9">
              <w:t>224x224</w:t>
            </w:r>
          </w:p>
        </w:tc>
        <w:tc>
          <w:tcPr>
            <w:tcW w:w="1120" w:type="dxa"/>
          </w:tcPr>
          <w:p w14:paraId="0DEA7F8E" w14:textId="77777777" w:rsidR="00C55221" w:rsidRPr="008626E9" w:rsidRDefault="00C55221" w:rsidP="00A346C0">
            <w:r w:rsidRPr="008626E9">
              <w:t>224x224</w:t>
            </w:r>
          </w:p>
        </w:tc>
      </w:tr>
    </w:tbl>
    <w:p w14:paraId="518F8634" w14:textId="77777777" w:rsidR="00F00A88" w:rsidRDefault="00F00A88" w:rsidP="00F00A88"/>
    <w:p w14:paraId="0A1C6BE9" w14:textId="77777777" w:rsidR="00F00A88" w:rsidRDefault="00F00A88" w:rsidP="00F00A88">
      <w:r>
        <w:t xml:space="preserve">The numbers are copied from the explanation in the reference implementation for </w:t>
      </w:r>
      <w:proofErr w:type="spellStart"/>
      <w:r>
        <w:t>Keras</w:t>
      </w:r>
      <w:proofErr w:type="spellEnd"/>
      <w:r>
        <w:t xml:space="preserve"> (except </w:t>
      </w:r>
      <w:proofErr w:type="spellStart"/>
      <w:r>
        <w:t>Alexnet</w:t>
      </w:r>
      <w:proofErr w:type="spellEnd"/>
      <w:r>
        <w:t xml:space="preserve">) from the following link:  </w:t>
      </w:r>
      <w:hyperlink r:id="rId10" w:history="1">
        <w:r w:rsidRPr="005108B6">
          <w:rPr>
            <w:rStyle w:val="Hyperlink"/>
          </w:rPr>
          <w:t>https://github.com/keras-team/keras-applications</w:t>
        </w:r>
      </w:hyperlink>
    </w:p>
    <w:p w14:paraId="7F647626" w14:textId="77777777" w:rsidR="00F00A88" w:rsidRDefault="00F00A88" w:rsidP="00F00A88">
      <w:proofErr w:type="spellStart"/>
      <w:r>
        <w:t>Alexnet</w:t>
      </w:r>
      <w:proofErr w:type="spellEnd"/>
      <w:r>
        <w:t xml:space="preserve"> crop is based on the implementation in the following link:  </w:t>
      </w:r>
      <w:hyperlink r:id="rId11" w:history="1">
        <w:r w:rsidRPr="005108B6">
          <w:rPr>
            <w:rStyle w:val="Hyperlink"/>
          </w:rPr>
          <w:t>https://github.com/pytorch/vision/blob/master/torchvision/models/alexnet.py</w:t>
        </w:r>
      </w:hyperlink>
    </w:p>
    <w:p w14:paraId="4C158BF6" w14:textId="77777777" w:rsidR="00F00A88" w:rsidRDefault="00F00A88" w:rsidP="002025A8"/>
    <w:p w14:paraId="71A73574" w14:textId="77777777" w:rsidR="00C265C7" w:rsidRDefault="002B1E98" w:rsidP="002025A8">
      <w:r>
        <w:t xml:space="preserve">In addition, models trained on CIFAR10 and CIFAR100 </w:t>
      </w:r>
      <w:r w:rsidR="00652EA9">
        <w:t>(</w:t>
      </w:r>
      <w:proofErr w:type="spellStart"/>
      <w:r w:rsidR="00652EA9">
        <w:t>PyTorch</w:t>
      </w:r>
      <w:proofErr w:type="spellEnd"/>
      <w:r w:rsidR="00652EA9">
        <w:t xml:space="preserve">, </w:t>
      </w:r>
      <w:r w:rsidR="00652EA9" w:rsidRPr="00652EA9">
        <w:t>https://github.com/Eric-mingjie/network-slimming/tree/master/models</w:t>
      </w:r>
      <w:r w:rsidR="00652EA9">
        <w:t>) may be used</w:t>
      </w:r>
      <w:r w:rsidRPr="002B1E98">
        <w:t xml:space="preserve"> </w:t>
      </w:r>
      <w:r>
        <w:t>as an easier starting point, and the CIFAR evaluation procedure and data set [10] may be optionally provided. Nonetheless, the submission of results for ImageNet is required.</w:t>
      </w:r>
    </w:p>
    <w:p w14:paraId="36BAA238" w14:textId="77777777" w:rsidR="00F00A88" w:rsidRDefault="00F00A88" w:rsidP="002025A8"/>
    <w:p w14:paraId="30EE1A95" w14:textId="77777777" w:rsidR="004D624B" w:rsidRDefault="004D624B" w:rsidP="004D624B">
      <w:pPr>
        <w:jc w:val="left"/>
      </w:pPr>
      <w:r>
        <w:t xml:space="preserve">ONNX versions of the models are provided at </w:t>
      </w:r>
      <w:hyperlink r:id="rId12" w:history="1">
        <w:r>
          <w:rPr>
            <w:rStyle w:val="Hyperlink"/>
            <w:color w:val="954F72"/>
            <w:lang w:val="en-GB"/>
          </w:rPr>
          <w:t>https://drive.google.com/file/d/1om3XeAv42sPdw1EcPh_3R7h6PbQAszwW/view?usp=sharing</w:t>
        </w:r>
      </w:hyperlink>
    </w:p>
    <w:p w14:paraId="397E909C" w14:textId="77777777" w:rsidR="00C265C7" w:rsidRDefault="00C265C7" w:rsidP="00C265C7">
      <w:pPr>
        <w:pStyle w:val="Heading3"/>
      </w:pPr>
      <w:r>
        <w:t>Evaluation metrics</w:t>
      </w:r>
    </w:p>
    <w:p w14:paraId="477E7947" w14:textId="77777777" w:rsidR="003A2F49" w:rsidRPr="00357780" w:rsidRDefault="00D466C8" w:rsidP="00357780">
      <w:r>
        <w:t>Top-5 classification performance shall be reported.</w:t>
      </w:r>
      <w:r w:rsidR="00EE0650">
        <w:t xml:space="preserve"> Optionally, top-1 performance may be reported.</w:t>
      </w:r>
    </w:p>
    <w:p w14:paraId="59FF7301" w14:textId="77777777" w:rsidR="00DD5032" w:rsidRDefault="00AD0E16" w:rsidP="00763D4B">
      <w:pPr>
        <w:pStyle w:val="Heading2"/>
      </w:pPr>
      <w:r w:rsidRPr="00E97816">
        <w:t xml:space="preserve">Visual object </w:t>
      </w:r>
      <w:r>
        <w:t>detection</w:t>
      </w:r>
      <w:r w:rsidRPr="00E97816">
        <w:t xml:space="preserve"> (UC2 Camera app with object recognition, UC4 Large-scale public surveillance)</w:t>
      </w:r>
    </w:p>
    <w:p w14:paraId="37EBE1E1" w14:textId="77777777" w:rsidR="00763D4B" w:rsidRPr="00763D4B" w:rsidRDefault="00763D4B" w:rsidP="00763D4B">
      <w:pPr>
        <w:rPr>
          <w:lang w:val="en-GB"/>
        </w:rPr>
      </w:pPr>
      <w:r>
        <w:rPr>
          <w:lang w:val="en-GB"/>
        </w:rPr>
        <w:t>This task addressed visual object detection in images, using three different neural network models</w:t>
      </w:r>
    </w:p>
    <w:p w14:paraId="6F453985" w14:textId="77777777" w:rsidR="003B575B" w:rsidRDefault="00AD0E16" w:rsidP="003B575B">
      <w:pPr>
        <w:pStyle w:val="Heading3"/>
      </w:pPr>
      <w:r w:rsidRPr="00C265C7">
        <w:t>NN Models</w:t>
      </w:r>
      <w:r w:rsidR="00763D4B">
        <w:t xml:space="preserve"> and models</w:t>
      </w:r>
    </w:p>
    <w:p w14:paraId="4DBC99C7" w14:textId="77777777" w:rsidR="003B575B" w:rsidRPr="008626E9" w:rsidRDefault="003B575B" w:rsidP="00E00742">
      <w:pPr>
        <w:pStyle w:val="ListParagraph"/>
        <w:numPr>
          <w:ilvl w:val="0"/>
          <w:numId w:val="12"/>
        </w:numPr>
        <w:spacing w:after="100"/>
        <w:ind w:left="360"/>
        <w:rPr>
          <w:rFonts w:eastAsia="Batang"/>
        </w:rPr>
      </w:pPr>
      <w:r w:rsidRPr="008626E9">
        <w:rPr>
          <w:rFonts w:eastAsia="Batang"/>
        </w:rPr>
        <w:t>Yolo-v3</w:t>
      </w:r>
    </w:p>
    <w:p w14:paraId="576447E0" w14:textId="77777777" w:rsidR="003B575B" w:rsidRPr="008626E9" w:rsidRDefault="003B575B" w:rsidP="00E00742">
      <w:pPr>
        <w:pStyle w:val="ListParagraph"/>
        <w:numPr>
          <w:ilvl w:val="1"/>
          <w:numId w:val="12"/>
        </w:numPr>
        <w:spacing w:after="100"/>
        <w:ind w:left="1080"/>
        <w:rPr>
          <w:rFonts w:eastAsia="Batang"/>
        </w:rPr>
      </w:pPr>
      <w:proofErr w:type="spellStart"/>
      <w:r w:rsidRPr="008626E9">
        <w:rPr>
          <w:rFonts w:eastAsia="Batang"/>
        </w:rPr>
        <w:t>Pytorch</w:t>
      </w:r>
      <w:proofErr w:type="spellEnd"/>
      <w:r w:rsidRPr="008626E9">
        <w:rPr>
          <w:rFonts w:eastAsia="Batang"/>
        </w:rPr>
        <w:t xml:space="preserve"> model: </w:t>
      </w:r>
      <w:hyperlink r:id="rId13" w:history="1">
        <w:r w:rsidRPr="00597B13">
          <w:rPr>
            <w:rStyle w:val="Hyperlink"/>
          </w:rPr>
          <w:t>https://github.com/ultralytics/yolov3</w:t>
        </w:r>
      </w:hyperlink>
    </w:p>
    <w:p w14:paraId="3D263B62" w14:textId="77777777" w:rsidR="003B575B" w:rsidRPr="008626E9" w:rsidRDefault="003B575B" w:rsidP="00E00742">
      <w:pPr>
        <w:pStyle w:val="ListParagraph"/>
        <w:numPr>
          <w:ilvl w:val="1"/>
          <w:numId w:val="12"/>
        </w:numPr>
        <w:spacing w:after="100"/>
        <w:ind w:left="1080"/>
        <w:rPr>
          <w:rFonts w:eastAsia="Batang"/>
        </w:rPr>
      </w:pPr>
      <w:r w:rsidRPr="003B575B">
        <w:t xml:space="preserve">pretrained weight based on MS COCO dataset COCO </w:t>
      </w:r>
      <w:r w:rsidRPr="00597B13">
        <w:t xml:space="preserve">trainvalno5k dataset: </w:t>
      </w:r>
      <w:hyperlink r:id="rId14" w:history="1">
        <w:r w:rsidRPr="00597B13">
          <w:rPr>
            <w:rStyle w:val="Hyperlink"/>
            <w:shd w:val="clear" w:color="auto" w:fill="FFFFFF"/>
          </w:rPr>
          <w:t>https://pjreddie.com/media/files/yolov3.weights</w:t>
        </w:r>
      </w:hyperlink>
    </w:p>
    <w:p w14:paraId="7EC104BA" w14:textId="77777777" w:rsidR="003B575B" w:rsidRPr="008626E9" w:rsidRDefault="003B575B" w:rsidP="00E00742">
      <w:pPr>
        <w:pStyle w:val="ListParagraph"/>
        <w:numPr>
          <w:ilvl w:val="1"/>
          <w:numId w:val="12"/>
        </w:numPr>
        <w:spacing w:after="100"/>
        <w:ind w:left="1080"/>
        <w:rPr>
          <w:rFonts w:eastAsia="Batang"/>
        </w:rPr>
      </w:pPr>
      <w:r w:rsidRPr="003B575B">
        <w:rPr>
          <w:shd w:val="clear" w:color="auto" w:fill="FFFFFF"/>
        </w:rPr>
        <w:t xml:space="preserve">Dataset can be obtained by following bash file: </w:t>
      </w:r>
      <w:hyperlink r:id="rId15" w:history="1">
        <w:r w:rsidRPr="00597B13">
          <w:rPr>
            <w:rStyle w:val="Hyperlink"/>
          </w:rPr>
          <w:t>https://github.com/ultralytics/yolov3/blob/master/data/get_coco_dataset.sh</w:t>
        </w:r>
      </w:hyperlink>
    </w:p>
    <w:p w14:paraId="4DDF4383" w14:textId="77777777" w:rsidR="003B575B" w:rsidRPr="008626E9" w:rsidRDefault="003B575B" w:rsidP="00E00742">
      <w:pPr>
        <w:pStyle w:val="ListParagraph"/>
        <w:numPr>
          <w:ilvl w:val="0"/>
          <w:numId w:val="12"/>
        </w:numPr>
        <w:spacing w:after="100"/>
        <w:ind w:left="360"/>
        <w:rPr>
          <w:rFonts w:eastAsia="Batang"/>
        </w:rPr>
      </w:pPr>
      <w:r w:rsidRPr="008626E9">
        <w:rPr>
          <w:rFonts w:eastAsia="Batang"/>
        </w:rPr>
        <w:t>Faster-RCNN</w:t>
      </w:r>
    </w:p>
    <w:p w14:paraId="092DE0D2" w14:textId="77777777" w:rsidR="003B575B" w:rsidRPr="008626E9" w:rsidRDefault="003B575B" w:rsidP="00E00742">
      <w:pPr>
        <w:pStyle w:val="ListParagraph"/>
        <w:numPr>
          <w:ilvl w:val="1"/>
          <w:numId w:val="12"/>
        </w:numPr>
        <w:spacing w:after="100"/>
        <w:ind w:left="1080"/>
        <w:rPr>
          <w:rFonts w:eastAsia="Batang"/>
        </w:rPr>
      </w:pPr>
      <w:proofErr w:type="spellStart"/>
      <w:r w:rsidRPr="008626E9">
        <w:rPr>
          <w:rFonts w:eastAsia="Batang"/>
        </w:rPr>
        <w:t>Pytorch</w:t>
      </w:r>
      <w:proofErr w:type="spellEnd"/>
      <w:r w:rsidRPr="008626E9">
        <w:rPr>
          <w:rFonts w:eastAsia="Batang"/>
        </w:rPr>
        <w:t xml:space="preserve"> model: </w:t>
      </w:r>
      <w:hyperlink r:id="rId16" w:history="1">
        <w:r w:rsidRPr="00597B13">
          <w:rPr>
            <w:rStyle w:val="Hyperlink"/>
          </w:rPr>
          <w:t>https://github.com/ruotianluo/pytorch-faster-rcnn</w:t>
        </w:r>
      </w:hyperlink>
    </w:p>
    <w:p w14:paraId="40167ECD" w14:textId="77777777" w:rsidR="003B575B" w:rsidRPr="008626E9" w:rsidRDefault="003B575B" w:rsidP="00E00742">
      <w:pPr>
        <w:pStyle w:val="ListParagraph"/>
        <w:numPr>
          <w:ilvl w:val="1"/>
          <w:numId w:val="12"/>
        </w:numPr>
        <w:spacing w:after="100"/>
        <w:ind w:left="1080"/>
        <w:rPr>
          <w:rFonts w:eastAsia="Batang"/>
        </w:rPr>
      </w:pPr>
      <w:r w:rsidRPr="003B575B">
        <w:t>Pretrained weight based on MS COCO trainval</w:t>
      </w:r>
      <w:r w:rsidRPr="00597B13">
        <w:t xml:space="preserve">35k dataset using different backbone networks (ResNet50): </w:t>
      </w:r>
      <w:hyperlink r:id="rId17" w:history="1">
        <w:r w:rsidRPr="00597B13">
          <w:rPr>
            <w:rStyle w:val="Hyperlink"/>
          </w:rPr>
          <w:t>https://drive.google.com/drive/folders/0B7fNdx_jAqhtNE10TDZDbFRuU0E</w:t>
        </w:r>
      </w:hyperlink>
      <w:r w:rsidRPr="00597B13">
        <w:t xml:space="preserve">  (vgg16/</w:t>
      </w:r>
      <w:proofErr w:type="spellStart"/>
      <w:r w:rsidRPr="00597B13">
        <w:t>finetunr_from_scratch</w:t>
      </w:r>
      <w:proofErr w:type="spellEnd"/>
      <w:r w:rsidRPr="00597B13">
        <w:t>/coco_350k-490k.tar)</w:t>
      </w:r>
    </w:p>
    <w:p w14:paraId="3A0B6640" w14:textId="77777777" w:rsidR="003B575B" w:rsidRPr="008626E9" w:rsidRDefault="003B575B" w:rsidP="00E00742">
      <w:pPr>
        <w:pStyle w:val="ListParagraph"/>
        <w:numPr>
          <w:ilvl w:val="1"/>
          <w:numId w:val="12"/>
        </w:numPr>
        <w:spacing w:after="100"/>
        <w:ind w:left="1080"/>
        <w:rPr>
          <w:rFonts w:eastAsia="Batang"/>
        </w:rPr>
      </w:pPr>
      <w:r w:rsidRPr="003B575B">
        <w:rPr>
          <w:shd w:val="clear" w:color="auto" w:fill="FFFFFF"/>
        </w:rPr>
        <w:t>Datas</w:t>
      </w:r>
      <w:r w:rsidRPr="00597B13">
        <w:rPr>
          <w:shd w:val="clear" w:color="auto" w:fill="FFFFFF"/>
        </w:rPr>
        <w:t>et can be obtained from the following link:</w:t>
      </w:r>
    </w:p>
    <w:p w14:paraId="625E6EAE" w14:textId="77777777" w:rsidR="003B575B" w:rsidRPr="008626E9" w:rsidRDefault="003B575B" w:rsidP="008626E9">
      <w:pPr>
        <w:pStyle w:val="ListParagraph"/>
        <w:spacing w:after="100"/>
        <w:ind w:left="1080"/>
        <w:rPr>
          <w:rFonts w:eastAsia="Batang"/>
        </w:rPr>
      </w:pPr>
      <w:r w:rsidRPr="008626E9">
        <w:rPr>
          <w:shd w:val="clear" w:color="auto" w:fill="FFFFFF"/>
        </w:rPr>
        <w:t xml:space="preserve"> </w:t>
      </w:r>
      <w:hyperlink r:id="rId18" w:history="1">
        <w:r w:rsidRPr="008626E9">
          <w:rPr>
            <w:rStyle w:val="Hyperlink"/>
          </w:rPr>
          <w:t>https://github.com/rbgirshick/py-faster-rcnn/tree/master/models</w:t>
        </w:r>
      </w:hyperlink>
    </w:p>
    <w:p w14:paraId="5BC8E359" w14:textId="77777777" w:rsidR="003B575B" w:rsidRPr="008626E9" w:rsidRDefault="003B575B" w:rsidP="00E00742">
      <w:pPr>
        <w:pStyle w:val="ListParagraph"/>
        <w:numPr>
          <w:ilvl w:val="0"/>
          <w:numId w:val="12"/>
        </w:numPr>
        <w:spacing w:after="100"/>
        <w:ind w:left="360"/>
        <w:rPr>
          <w:rFonts w:eastAsia="Batang"/>
        </w:rPr>
      </w:pPr>
      <w:r w:rsidRPr="008626E9">
        <w:rPr>
          <w:rFonts w:eastAsia="Batang"/>
        </w:rPr>
        <w:t>Mask-RCNN</w:t>
      </w:r>
    </w:p>
    <w:p w14:paraId="44C6BAE1" w14:textId="77777777" w:rsidR="003B575B" w:rsidRPr="008626E9" w:rsidRDefault="003B575B" w:rsidP="00E00742">
      <w:pPr>
        <w:pStyle w:val="ListParagraph"/>
        <w:numPr>
          <w:ilvl w:val="1"/>
          <w:numId w:val="12"/>
        </w:numPr>
        <w:spacing w:after="100"/>
        <w:ind w:left="1080"/>
        <w:rPr>
          <w:rFonts w:eastAsia="Batang"/>
        </w:rPr>
      </w:pPr>
      <w:proofErr w:type="spellStart"/>
      <w:r w:rsidRPr="008626E9">
        <w:rPr>
          <w:rFonts w:eastAsia="Batang"/>
        </w:rPr>
        <w:t>Keras</w:t>
      </w:r>
      <w:proofErr w:type="spellEnd"/>
      <w:r w:rsidRPr="008626E9">
        <w:rPr>
          <w:rFonts w:eastAsia="Batang"/>
        </w:rPr>
        <w:t>/</w:t>
      </w:r>
      <w:proofErr w:type="spellStart"/>
      <w:r w:rsidRPr="008626E9">
        <w:rPr>
          <w:rFonts w:eastAsia="Batang"/>
        </w:rPr>
        <w:t>Tensorflow</w:t>
      </w:r>
      <w:proofErr w:type="spellEnd"/>
      <w:r w:rsidRPr="008626E9">
        <w:rPr>
          <w:rFonts w:eastAsia="Batang"/>
        </w:rPr>
        <w:t xml:space="preserve"> model: </w:t>
      </w:r>
      <w:hyperlink r:id="rId19" w:history="1">
        <w:r w:rsidRPr="00597B13">
          <w:rPr>
            <w:rStyle w:val="Hyperlink"/>
          </w:rPr>
          <w:t>https://github.com/matterport/Mask_RCNN</w:t>
        </w:r>
      </w:hyperlink>
    </w:p>
    <w:p w14:paraId="16FC12A5" w14:textId="77777777" w:rsidR="003B575B" w:rsidRPr="008626E9" w:rsidRDefault="003B575B" w:rsidP="00E00742">
      <w:pPr>
        <w:pStyle w:val="ListParagraph"/>
        <w:numPr>
          <w:ilvl w:val="1"/>
          <w:numId w:val="12"/>
        </w:numPr>
        <w:spacing w:after="100"/>
        <w:ind w:left="1080"/>
        <w:rPr>
          <w:rFonts w:eastAsia="Batang"/>
        </w:rPr>
      </w:pPr>
      <w:r w:rsidRPr="003B575B">
        <w:lastRenderedPageBreak/>
        <w:t>Pretrained weight based on MS COCO trainval</w:t>
      </w:r>
      <w:r w:rsidRPr="00597B13">
        <w:t xml:space="preserve">35k dataset: </w:t>
      </w:r>
      <w:hyperlink r:id="rId20" w:history="1">
        <w:r w:rsidRPr="00597B13">
          <w:rPr>
            <w:rStyle w:val="Hyperlink"/>
          </w:rPr>
          <w:t>https://github.com/matterport/Mask_RCNN/releases/tag/v2.0</w:t>
        </w:r>
      </w:hyperlink>
    </w:p>
    <w:p w14:paraId="5F6413AA" w14:textId="77777777" w:rsidR="003B575B" w:rsidRPr="008626E9" w:rsidRDefault="003B575B" w:rsidP="00E00742">
      <w:pPr>
        <w:pStyle w:val="ListParagraph"/>
        <w:numPr>
          <w:ilvl w:val="1"/>
          <w:numId w:val="12"/>
        </w:numPr>
        <w:spacing w:after="100"/>
        <w:ind w:left="1080"/>
        <w:rPr>
          <w:rFonts w:eastAsia="Batang"/>
        </w:rPr>
      </w:pPr>
      <w:r w:rsidRPr="003B575B">
        <w:rPr>
          <w:shd w:val="clear" w:color="auto" w:fill="FFFFFF"/>
        </w:rPr>
        <w:t>Data</w:t>
      </w:r>
      <w:r w:rsidRPr="00597B13">
        <w:rPr>
          <w:shd w:val="clear" w:color="auto" w:fill="FFFFFF"/>
        </w:rPr>
        <w:t xml:space="preserve">set can be obtained from MS COCO requirement section of following link: </w:t>
      </w:r>
    </w:p>
    <w:p w14:paraId="1D5344CA" w14:textId="77777777" w:rsidR="003B575B" w:rsidRPr="008626E9" w:rsidRDefault="003B575B" w:rsidP="008626E9">
      <w:pPr>
        <w:pStyle w:val="ListParagraph"/>
        <w:spacing w:after="100"/>
        <w:ind w:left="1080"/>
        <w:rPr>
          <w:rFonts w:eastAsia="Batang"/>
        </w:rPr>
      </w:pPr>
      <w:r w:rsidRPr="003B575B">
        <w:rPr>
          <w:shd w:val="clear" w:color="auto" w:fill="FFFFFF"/>
        </w:rPr>
        <w:t xml:space="preserve"> </w:t>
      </w:r>
      <w:hyperlink r:id="rId21" w:history="1">
        <w:r w:rsidRPr="00597B13">
          <w:rPr>
            <w:rStyle w:val="Hyperlink"/>
          </w:rPr>
          <w:t>https://github.com/matterport/Mask_RCNN</w:t>
        </w:r>
      </w:hyperlink>
    </w:p>
    <w:p w14:paraId="1E82BFAB" w14:textId="77777777" w:rsidR="00AD0E16" w:rsidRDefault="00763D4B" w:rsidP="00763D4B">
      <w:pPr>
        <w:pStyle w:val="Heading3"/>
      </w:pPr>
      <w:r w:rsidRPr="00763D4B">
        <w:t>Evaluation metrics</w:t>
      </w:r>
    </w:p>
    <w:p w14:paraId="18FFC523" w14:textId="77777777" w:rsidR="00545CD0" w:rsidRPr="008626E9" w:rsidRDefault="00545CD0" w:rsidP="00545CD0">
      <w:pPr>
        <w:spacing w:after="200" w:line="276" w:lineRule="auto"/>
        <w:jc w:val="left"/>
        <w:rPr>
          <w:rFonts w:eastAsia="SimSun"/>
        </w:rPr>
      </w:pPr>
      <w:r w:rsidRPr="008626E9">
        <w:rPr>
          <w:rFonts w:eastAsia="SimSun"/>
        </w:rPr>
        <w:t>Performance evaluation:</w:t>
      </w:r>
    </w:p>
    <w:p w14:paraId="273A842B" w14:textId="77777777" w:rsidR="00545CD0" w:rsidRPr="008626E9" w:rsidRDefault="00545CD0" w:rsidP="00E00742">
      <w:pPr>
        <w:pStyle w:val="ListParagraph"/>
        <w:numPr>
          <w:ilvl w:val="0"/>
          <w:numId w:val="13"/>
        </w:numPr>
        <w:spacing w:after="200" w:line="276" w:lineRule="auto"/>
        <w:jc w:val="left"/>
        <w:rPr>
          <w:rFonts w:eastAsia="SimSun"/>
        </w:rPr>
      </w:pPr>
      <w:r w:rsidRPr="008626E9">
        <w:rPr>
          <w:rFonts w:eastAsia="SimSun"/>
        </w:rPr>
        <w:t xml:space="preserve">Yolo_v3 and Faster R-CNN: 0.5 IOU </w:t>
      </w:r>
      <w:proofErr w:type="spellStart"/>
      <w:r w:rsidRPr="008626E9">
        <w:rPr>
          <w:rFonts w:eastAsia="SimSun"/>
        </w:rPr>
        <w:t>mAP</w:t>
      </w:r>
      <w:proofErr w:type="spellEnd"/>
    </w:p>
    <w:p w14:paraId="0AED1ECC" w14:textId="1FA038F0" w:rsidR="00545CD0" w:rsidRPr="008626E9" w:rsidRDefault="00545CD0" w:rsidP="00E00742">
      <w:pPr>
        <w:pStyle w:val="ListParagraph"/>
        <w:numPr>
          <w:ilvl w:val="0"/>
          <w:numId w:val="13"/>
        </w:numPr>
        <w:spacing w:after="200" w:line="276" w:lineRule="auto"/>
        <w:jc w:val="left"/>
        <w:rPr>
          <w:rFonts w:eastAsia="SimSun"/>
        </w:rPr>
      </w:pPr>
      <w:r w:rsidRPr="008626E9">
        <w:rPr>
          <w:rFonts w:eastAsia="SimSun"/>
        </w:rPr>
        <w:t xml:space="preserve">Mask R-CNN: follow the python script for segmentation evaluation in cocoeval.py </w:t>
      </w:r>
      <w:r w:rsidR="002E7B2C" w:rsidRPr="00226E81">
        <w:rPr>
          <w:rStyle w:val="Hyperlink"/>
        </w:rPr>
        <w:t>https://github.com/cocodataset/cocoapi/blob/master/PythonAPI/pycocotools/cocoeval.py,</w:t>
      </w:r>
      <w:r w:rsidR="002E7B2C" w:rsidRPr="00226E81">
        <w:rPr>
          <w:rStyle w:val="Hyperlink"/>
          <w:rFonts w:eastAsia="SimSun"/>
        </w:rPr>
        <w:t xml:space="preserve"> </w:t>
      </w:r>
      <w:r w:rsidR="002E7B2C" w:rsidRPr="00226E81">
        <w:t>0.5</w:t>
      </w:r>
      <w:r w:rsidR="007E2978">
        <w:rPr>
          <w:rFonts w:eastAsia="SimSun"/>
        </w:rPr>
        <w:t xml:space="preserve"> IOU </w:t>
      </w:r>
      <w:proofErr w:type="spellStart"/>
      <w:r w:rsidR="007E2978">
        <w:rPr>
          <w:rFonts w:eastAsia="SimSun"/>
        </w:rPr>
        <w:t>mAP</w:t>
      </w:r>
      <w:proofErr w:type="spellEnd"/>
      <w:r w:rsidR="007E2978">
        <w:rPr>
          <w:rFonts w:eastAsia="SimSun"/>
        </w:rPr>
        <w:t xml:space="preserve"> shall be reported</w:t>
      </w:r>
    </w:p>
    <w:p w14:paraId="45C31BED" w14:textId="77777777" w:rsidR="00357780" w:rsidRDefault="00357780" w:rsidP="00E97816">
      <w:pPr>
        <w:pStyle w:val="Heading2"/>
      </w:pPr>
      <w:r w:rsidRPr="00357780">
        <w:t>UC11 Compact Descriptors for Video Analysis (CDVA)</w:t>
      </w:r>
    </w:p>
    <w:p w14:paraId="69132631" w14:textId="77777777" w:rsidR="00B848C8" w:rsidRDefault="00B848C8" w:rsidP="00B848C8">
      <w:pPr>
        <w:rPr>
          <w:lang w:val="en-CA"/>
        </w:rPr>
      </w:pPr>
      <w:r>
        <w:rPr>
          <w:lang w:val="en-CA"/>
        </w:rPr>
        <w:t xml:space="preserve">In the MPEG Compact Descriptors for Video Analysis (CDVA) </w:t>
      </w:r>
      <w:r w:rsidRPr="00C15B99">
        <w:rPr>
          <w:lang w:val="en-CA"/>
        </w:rPr>
        <w:t>specification [</w:t>
      </w:r>
      <w:r w:rsidR="00DF0CF3">
        <w:rPr>
          <w:lang w:val="en-CA"/>
        </w:rPr>
        <w:t>8</w:t>
      </w:r>
      <w:r w:rsidRPr="00C15B99">
        <w:rPr>
          <w:lang w:val="en-CA"/>
        </w:rPr>
        <w:t>], deep features are extracted via standardized deep model, which u</w:t>
      </w:r>
      <w:r w:rsidR="00C15B99" w:rsidRPr="00C15B99">
        <w:rPr>
          <w:lang w:val="en-CA"/>
        </w:rPr>
        <w:t>tilize</w:t>
      </w:r>
      <w:r w:rsidR="003A2E1C">
        <w:rPr>
          <w:lang w:val="en-CA"/>
        </w:rPr>
        <w:t>s</w:t>
      </w:r>
      <w:r w:rsidR="00C15B99" w:rsidRPr="00C15B99">
        <w:rPr>
          <w:lang w:val="en-CA"/>
        </w:rPr>
        <w:t xml:space="preserve"> VGG-16 trained on ImageN</w:t>
      </w:r>
      <w:r w:rsidRPr="00C15B99">
        <w:rPr>
          <w:lang w:val="en-CA"/>
        </w:rPr>
        <w:t xml:space="preserve">et as the extractor model. However, other models such as </w:t>
      </w:r>
      <w:proofErr w:type="spellStart"/>
      <w:r w:rsidRPr="00C15B99">
        <w:rPr>
          <w:lang w:val="en-CA"/>
        </w:rPr>
        <w:t>Alexnet</w:t>
      </w:r>
      <w:proofErr w:type="spellEnd"/>
      <w:r w:rsidRPr="00C15B99">
        <w:rPr>
          <w:lang w:val="en-CA"/>
        </w:rPr>
        <w:t>, Resnet50 are also able to perform</w:t>
      </w:r>
      <w:r>
        <w:rPr>
          <w:lang w:val="en-CA"/>
        </w:rPr>
        <w:t xml:space="preserve"> as the deep feature extractor, and CDVA allows the use of custom NNs.</w:t>
      </w:r>
    </w:p>
    <w:p w14:paraId="1EAD1080" w14:textId="77777777" w:rsidR="00B848C8" w:rsidRDefault="00B848C8" w:rsidP="00B848C8">
      <w:pPr>
        <w:pStyle w:val="Heading3"/>
      </w:pPr>
      <w:r w:rsidRPr="00C265C7">
        <w:t>NN Models</w:t>
      </w:r>
    </w:p>
    <w:p w14:paraId="705ECB26" w14:textId="77777777" w:rsidR="00B848C8" w:rsidRDefault="00B848C8" w:rsidP="00B848C8">
      <w:pPr>
        <w:rPr>
          <w:lang w:val="en-CA"/>
        </w:rPr>
      </w:pPr>
      <w:r>
        <w:rPr>
          <w:lang w:val="en-CA"/>
        </w:rPr>
        <w:t>The following trained models are available:</w:t>
      </w:r>
    </w:p>
    <w:p w14:paraId="7FA46A09" w14:textId="77777777" w:rsidR="00B848C8" w:rsidRDefault="00B848C8" w:rsidP="00E00742">
      <w:pPr>
        <w:pStyle w:val="ListParagraph"/>
        <w:numPr>
          <w:ilvl w:val="0"/>
          <w:numId w:val="3"/>
        </w:numPr>
        <w:spacing w:after="100"/>
        <w:contextualSpacing w:val="0"/>
        <w:rPr>
          <w:lang w:val="en-CA"/>
        </w:rPr>
      </w:pPr>
      <w:r>
        <w:rPr>
          <w:lang w:val="en-CA"/>
        </w:rPr>
        <w:t xml:space="preserve">VGG-16 </w:t>
      </w:r>
    </w:p>
    <w:p w14:paraId="6184D793" w14:textId="77777777" w:rsidR="00B848C8" w:rsidRPr="002A4518" w:rsidRDefault="00B848C8" w:rsidP="00E00742">
      <w:pPr>
        <w:pStyle w:val="ListParagraph"/>
        <w:numPr>
          <w:ilvl w:val="0"/>
          <w:numId w:val="3"/>
        </w:numPr>
        <w:spacing w:after="100"/>
        <w:contextualSpacing w:val="0"/>
        <w:rPr>
          <w:lang w:val="en-CA"/>
        </w:rPr>
      </w:pPr>
      <w:r>
        <w:rPr>
          <w:lang w:val="en-CA"/>
        </w:rPr>
        <w:t>Resnet50</w:t>
      </w:r>
    </w:p>
    <w:p w14:paraId="404F096E" w14:textId="77777777" w:rsidR="00B848C8" w:rsidRDefault="00B848C8" w:rsidP="00B848C8">
      <w:pPr>
        <w:jc w:val="left"/>
        <w:rPr>
          <w:lang w:val="en-CA"/>
        </w:rPr>
      </w:pPr>
      <w:r>
        <w:rPr>
          <w:lang w:val="en-CA"/>
        </w:rPr>
        <w:t xml:space="preserve">The models can be downloaded from </w:t>
      </w:r>
      <w:r w:rsidRPr="00B2369A">
        <w:rPr>
          <w:lang w:val="en-CA"/>
        </w:rPr>
        <w:t>https://drive.google.com/open?id=13L4_T5p40sUF5HpY077TkMxcn4qUvOXZ</w:t>
      </w:r>
    </w:p>
    <w:p w14:paraId="3329916F" w14:textId="77777777" w:rsidR="00B848C8" w:rsidRPr="00C15B99" w:rsidRDefault="00B848C8" w:rsidP="00B848C8">
      <w:pPr>
        <w:pStyle w:val="Heading3"/>
      </w:pPr>
      <w:r w:rsidRPr="00C15B99">
        <w:t>Test framework and data</w:t>
      </w:r>
    </w:p>
    <w:p w14:paraId="5CBD2C4F" w14:textId="77777777" w:rsidR="00B21BA6" w:rsidRDefault="00B21BA6" w:rsidP="00B848C8">
      <w:r w:rsidRPr="00C15B99">
        <w:t xml:space="preserve">As test framework, the CDVA </w:t>
      </w:r>
      <w:r w:rsidRPr="007A218E">
        <w:t xml:space="preserve">Test Model </w:t>
      </w:r>
      <w:r w:rsidRPr="00566DBF">
        <w:t>CXM5.</w:t>
      </w:r>
      <w:r w:rsidR="004D50D3">
        <w:t>1</w:t>
      </w:r>
      <w:r w:rsidR="007A218E" w:rsidRPr="007A218E">
        <w:t xml:space="preserve"> </w:t>
      </w:r>
      <w:r w:rsidRPr="00566DBF">
        <w:t>[</w:t>
      </w:r>
      <w:r w:rsidR="00DF0CF3" w:rsidRPr="00566DBF">
        <w:t>6</w:t>
      </w:r>
      <w:r w:rsidRPr="007A218E">
        <w:t>] or later shall be used. The data set to be used for evaluation is the CDVA data set described in [</w:t>
      </w:r>
      <w:r w:rsidR="00DF0CF3" w:rsidRPr="007A218E">
        <w:t>7</w:t>
      </w:r>
      <w:r w:rsidRPr="007A218E">
        <w:t>].</w:t>
      </w:r>
    </w:p>
    <w:p w14:paraId="6059BC7F" w14:textId="77777777" w:rsidR="00F33413" w:rsidRPr="00C15B99" w:rsidRDefault="00F33413" w:rsidP="00B848C8">
      <w:r>
        <w:t>Please send a message to the reflector for information how to obtain the data set.</w:t>
      </w:r>
    </w:p>
    <w:p w14:paraId="6DA14041" w14:textId="77777777" w:rsidR="00B848C8" w:rsidRPr="00C15B99" w:rsidRDefault="00B848C8" w:rsidP="00B848C8">
      <w:pPr>
        <w:pStyle w:val="Heading3"/>
      </w:pPr>
      <w:r w:rsidRPr="00C15B99">
        <w:t>Evaluation metrics</w:t>
      </w:r>
    </w:p>
    <w:p w14:paraId="5E2B01EF" w14:textId="77777777" w:rsidR="00154E3A" w:rsidRDefault="00154E3A" w:rsidP="00B848C8">
      <w:r w:rsidRPr="00C15B99">
        <w:t>The pairwise matching experiment as described in [</w:t>
      </w:r>
      <w:r w:rsidR="00DF0CF3">
        <w:t>7</w:t>
      </w:r>
      <w:r w:rsidRPr="00C15B99">
        <w:t>] shall be performed for the 16K working point. The True Positive Rate at 1% False Positive Rate shall be</w:t>
      </w:r>
      <w:r>
        <w:t xml:space="preserve"> reported as metric.</w:t>
      </w:r>
    </w:p>
    <w:p w14:paraId="32F625A3" w14:textId="77777777" w:rsidR="00357780" w:rsidRPr="00357780" w:rsidRDefault="00357780" w:rsidP="00E97816">
      <w:pPr>
        <w:pStyle w:val="Heading2"/>
      </w:pPr>
      <w:r w:rsidRPr="00357780">
        <w:t>UC12A Image/Video Compression – Tool-by-tool use case</w:t>
      </w:r>
    </w:p>
    <w:p w14:paraId="280EA2B3" w14:textId="77777777" w:rsidR="00357780" w:rsidRPr="00881969" w:rsidRDefault="00881969" w:rsidP="00357780">
      <w:pPr>
        <w:rPr>
          <w:lang w:val="en-CA"/>
        </w:rPr>
      </w:pPr>
      <w:r>
        <w:rPr>
          <w:lang w:val="en-CA" w:eastAsia="ko-KR"/>
        </w:rPr>
        <w:t xml:space="preserve">For this use case </w:t>
      </w:r>
      <w:r w:rsidR="00935772">
        <w:rPr>
          <w:lang w:val="en-CA" w:eastAsia="ko-KR"/>
        </w:rPr>
        <w:t>a filter in the</w:t>
      </w:r>
      <w:r>
        <w:rPr>
          <w:lang w:val="en-CA" w:eastAsia="ko-KR"/>
        </w:rPr>
        <w:t xml:space="preserve"> VTM reference software codec. </w:t>
      </w:r>
    </w:p>
    <w:p w14:paraId="5484879D" w14:textId="77777777" w:rsidR="00881969" w:rsidRDefault="00881969" w:rsidP="00881969">
      <w:pPr>
        <w:pStyle w:val="Heading3"/>
      </w:pPr>
      <w:r w:rsidRPr="00C265C7">
        <w:t>NN Model</w:t>
      </w:r>
    </w:p>
    <w:p w14:paraId="7B538306" w14:textId="77777777" w:rsidR="00881969" w:rsidRDefault="00881969" w:rsidP="00881969">
      <w:pPr>
        <w:rPr>
          <w:lang w:val="en-CA" w:eastAsia="ko-KR"/>
        </w:rPr>
      </w:pPr>
      <w:r>
        <w:rPr>
          <w:lang w:val="en-CA" w:eastAsia="ko-KR"/>
        </w:rPr>
        <w:t xml:space="preserve">For the filter in the VTM, the model trained in </w:t>
      </w:r>
      <w:proofErr w:type="spellStart"/>
      <w:r>
        <w:rPr>
          <w:lang w:val="en-CA" w:eastAsia="ko-KR"/>
        </w:rPr>
        <w:t>Keras</w:t>
      </w:r>
      <w:proofErr w:type="spellEnd"/>
      <w:r>
        <w:rPr>
          <w:lang w:val="en-CA" w:eastAsia="ko-KR"/>
        </w:rPr>
        <w:t xml:space="preserve"> is represented in the forms of JSON and HDF5. In other words, the model structure is represented by JSON library, and the weights are stored in the </w:t>
      </w:r>
      <w:r w:rsidR="008041DE">
        <w:rPr>
          <w:color w:val="000000" w:themeColor="text1"/>
          <w:lang w:val="en-CA" w:eastAsia="ko-KR"/>
        </w:rPr>
        <w:t xml:space="preserve">.mat </w:t>
      </w:r>
      <w:r>
        <w:rPr>
          <w:rFonts w:hint="eastAsia"/>
          <w:lang w:val="en-CA" w:eastAsia="ko-KR"/>
        </w:rPr>
        <w:t>file</w:t>
      </w:r>
      <w:r>
        <w:rPr>
          <w:lang w:val="en-CA" w:eastAsia="ko-KR"/>
        </w:rPr>
        <w:t xml:space="preserve"> for loading and testing. </w:t>
      </w:r>
    </w:p>
    <w:p w14:paraId="4DD67A16" w14:textId="77777777" w:rsidR="00881969" w:rsidRPr="00623565" w:rsidRDefault="00D77B2D" w:rsidP="00623565">
      <w:pPr>
        <w:jc w:val="left"/>
      </w:pPr>
      <w:r>
        <w:rPr>
          <w:lang w:val="en-CA"/>
        </w:rPr>
        <w:t xml:space="preserve">The trained model available </w:t>
      </w:r>
      <w:r w:rsidR="00623565">
        <w:rPr>
          <w:lang w:val="en-CA"/>
        </w:rPr>
        <w:t xml:space="preserve">at </w:t>
      </w:r>
      <w:r w:rsidR="00623565" w:rsidRPr="00623565">
        <w:rPr>
          <w:lang w:val="en-CA"/>
        </w:rPr>
        <w:t>https://drive.google.com/open?id=13RbDKII0PTNFxIEdl5vxfTWauAAuY8Ns</w:t>
      </w:r>
    </w:p>
    <w:p w14:paraId="3816700A" w14:textId="77777777" w:rsidR="00881969" w:rsidRDefault="00881969" w:rsidP="00881969">
      <w:pPr>
        <w:pStyle w:val="Heading3"/>
      </w:pPr>
      <w:r>
        <w:lastRenderedPageBreak/>
        <w:t>Test framework and data</w:t>
      </w:r>
    </w:p>
    <w:p w14:paraId="4FD50580" w14:textId="77777777" w:rsidR="00CD558D" w:rsidRDefault="00935772" w:rsidP="00CD558D">
      <w:r>
        <w:t>T</w:t>
      </w:r>
      <w:r w:rsidR="00CD558D">
        <w:t xml:space="preserve">he JVET CTC [1] shall be used as the test data set, testing with the </w:t>
      </w:r>
      <w:r w:rsidR="00EC2225">
        <w:t xml:space="preserve">four </w:t>
      </w:r>
      <w:r w:rsidR="00CD558D">
        <w:t>QPs defined in the CTC.</w:t>
      </w:r>
    </w:p>
    <w:p w14:paraId="3A40DF7C" w14:textId="77777777" w:rsidR="00EC2225" w:rsidRDefault="00EC2225" w:rsidP="00CD558D">
      <w:r>
        <w:t xml:space="preserve">Evaluation is mandatory for the all intra (AI) case, while testing for the random access (RA) case is optional. For the AI case, </w:t>
      </w:r>
      <w:r w:rsidR="0086731C">
        <w:t>t</w:t>
      </w:r>
      <w:r>
        <w:t>he output images to which the filters are applied will be provided to facilitate the evaluation.</w:t>
      </w:r>
      <w:r w:rsidR="00856F5B">
        <w:t xml:space="preserve"> For this </w:t>
      </w:r>
      <w:r w:rsidR="005F0F62">
        <w:t>case</w:t>
      </w:r>
      <w:r w:rsidR="00856F5B">
        <w:t xml:space="preserve">, </w:t>
      </w:r>
      <w:r w:rsidR="005A4036">
        <w:t xml:space="preserve">a </w:t>
      </w:r>
      <w:r w:rsidR="00856F5B">
        <w:t>stand</w:t>
      </w:r>
      <w:r w:rsidR="005A4036">
        <w:t>alone filter tool is</w:t>
      </w:r>
      <w:r w:rsidR="00E46682">
        <w:t xml:space="preserve"> provided</w:t>
      </w:r>
      <w:r w:rsidR="00856F5B">
        <w:t>.</w:t>
      </w:r>
    </w:p>
    <w:p w14:paraId="65CA65AC" w14:textId="77777777" w:rsidR="00FC03FF" w:rsidRPr="00E46682" w:rsidRDefault="00FC03FF" w:rsidP="00FC03FF">
      <w:pPr>
        <w:jc w:val="left"/>
      </w:pPr>
      <w:r>
        <w:t xml:space="preserve">The standalone filtering tool is provided at </w:t>
      </w:r>
      <w:r w:rsidRPr="00623565">
        <w:rPr>
          <w:lang w:val="en-CA"/>
        </w:rPr>
        <w:t>https://drive.google.com/open?id=13RbDKII0PTNFxIEdl5vxfTWauAAuY8Ns</w:t>
      </w:r>
    </w:p>
    <w:p w14:paraId="20AB5838" w14:textId="77777777" w:rsidR="00E46682" w:rsidRDefault="00E46682" w:rsidP="00CD558D"/>
    <w:p w14:paraId="686422ED" w14:textId="77777777" w:rsidR="00E46682" w:rsidRPr="00E46682" w:rsidRDefault="00E46682" w:rsidP="006B0C96">
      <w:r w:rsidRPr="00E46682">
        <w:t>The bit</w:t>
      </w:r>
      <w:r w:rsidR="00043F63">
        <w:t>st</w:t>
      </w:r>
      <w:r w:rsidRPr="00E46682">
        <w:t xml:space="preserve">reams of test sequences encoded with VTM-3.0 are available at </w:t>
      </w:r>
      <w:r w:rsidRPr="00623565">
        <w:rPr>
          <w:lang w:val="en-CA"/>
        </w:rPr>
        <w:t>https://drive.google.com/open?id=13RbDKII0PTNFxIEdl5vxfTWauAAuY8Ns</w:t>
      </w:r>
    </w:p>
    <w:p w14:paraId="649CBBFB" w14:textId="77777777" w:rsidR="00E46682" w:rsidRPr="00E46682" w:rsidRDefault="00E46682" w:rsidP="006B0C96"/>
    <w:p w14:paraId="6BE47CE0" w14:textId="77777777" w:rsidR="00E46682" w:rsidRPr="002812AB" w:rsidRDefault="00E46682" w:rsidP="006B0C96">
      <w:r w:rsidRPr="00B00B62">
        <w:t>To decode the bitstream, VTM-3.0 can be built from the source code available at:</w:t>
      </w:r>
    </w:p>
    <w:p w14:paraId="37977E68" w14:textId="77777777" w:rsidR="00E46682" w:rsidRPr="00E46682" w:rsidRDefault="00AB34BF" w:rsidP="006B0C96">
      <w:hyperlink r:id="rId22" w:history="1">
        <w:r w:rsidR="00E46682" w:rsidRPr="006B0C96">
          <w:t>https://vcgit.hhi.fraunhofer.de/jvet/VVCSoftware_VTM</w:t>
        </w:r>
      </w:hyperlink>
    </w:p>
    <w:p w14:paraId="49D93E50" w14:textId="77777777" w:rsidR="00E46682" w:rsidRPr="00B00B62" w:rsidRDefault="00E46682" w:rsidP="006B0C96"/>
    <w:p w14:paraId="2E38576F" w14:textId="77777777" w:rsidR="00E46682" w:rsidRPr="002812AB" w:rsidRDefault="00E46682" w:rsidP="006B0C96">
      <w:r w:rsidRPr="002812AB">
        <w:t>For example:</w:t>
      </w:r>
    </w:p>
    <w:p w14:paraId="427F0508" w14:textId="77777777" w:rsidR="00E46682" w:rsidRPr="006B0C96" w:rsidRDefault="00E46682" w:rsidP="006B0C96">
      <w:pPr>
        <w:rPr>
          <w:rFonts w:ascii="Courier New" w:hAnsi="Courier New" w:cs="Courier New"/>
        </w:rPr>
      </w:pPr>
      <w:r w:rsidRPr="006B0C96">
        <w:rPr>
          <w:rFonts w:ascii="Courier New" w:hAnsi="Courier New" w:cs="Courier New"/>
        </w:rPr>
        <w:t xml:space="preserve">git clone </w:t>
      </w:r>
      <w:hyperlink r:id="rId23" w:history="1">
        <w:r w:rsidRPr="006B0C96">
          <w:rPr>
            <w:rFonts w:ascii="Courier New" w:hAnsi="Courier New" w:cs="Courier New"/>
          </w:rPr>
          <w:t>https://vcgit.hhi.fraunhofer.de/jvet/VVCSoftware_VTM</w:t>
        </w:r>
      </w:hyperlink>
      <w:r w:rsidRPr="006B0C96">
        <w:rPr>
          <w:rFonts w:ascii="Courier New" w:hAnsi="Courier New" w:cs="Courier New"/>
        </w:rPr>
        <w:t xml:space="preserve"> vtm-3.0 cd vtm-3.0 git checkout VTM-3.0</w:t>
      </w:r>
    </w:p>
    <w:p w14:paraId="1DF0D73B" w14:textId="77777777" w:rsidR="00E46682" w:rsidRPr="00B00B62" w:rsidRDefault="00E46682" w:rsidP="006B0C96"/>
    <w:p w14:paraId="3B7DA54F" w14:textId="77777777" w:rsidR="00E46682" w:rsidRPr="002812AB" w:rsidRDefault="00E46682" w:rsidP="006B0C96">
      <w:r w:rsidRPr="002812AB">
        <w:t>then in a build directory:</w:t>
      </w:r>
    </w:p>
    <w:p w14:paraId="5E3BAE59" w14:textId="77777777" w:rsidR="00E46682" w:rsidRPr="006B0C96" w:rsidRDefault="00E46682" w:rsidP="006B0C96">
      <w:pPr>
        <w:rPr>
          <w:rFonts w:ascii="Courier New" w:hAnsi="Courier New" w:cs="Courier New"/>
        </w:rPr>
      </w:pPr>
      <w:proofErr w:type="spellStart"/>
      <w:r w:rsidRPr="006B0C96">
        <w:rPr>
          <w:rFonts w:ascii="Courier New" w:hAnsi="Courier New" w:cs="Courier New"/>
        </w:rPr>
        <w:t>cmake</w:t>
      </w:r>
      <w:proofErr w:type="spellEnd"/>
      <w:r w:rsidRPr="006B0C96">
        <w:rPr>
          <w:rFonts w:ascii="Courier New" w:hAnsi="Courier New" w:cs="Courier New"/>
        </w:rPr>
        <w:t xml:space="preserve"> /path/to/vtm-3.0 -G "target platform"</w:t>
      </w:r>
    </w:p>
    <w:p w14:paraId="329C86B1" w14:textId="77777777" w:rsidR="00E46682" w:rsidRPr="006B0C96" w:rsidRDefault="00E46682" w:rsidP="006B0C96">
      <w:pPr>
        <w:rPr>
          <w:rFonts w:ascii="Courier New" w:hAnsi="Courier New" w:cs="Courier New"/>
        </w:rPr>
      </w:pPr>
      <w:r w:rsidRPr="006B0C96">
        <w:rPr>
          <w:rFonts w:ascii="Courier New" w:hAnsi="Courier New" w:cs="Courier New"/>
        </w:rPr>
        <w:t>make</w:t>
      </w:r>
    </w:p>
    <w:p w14:paraId="39E7FF88" w14:textId="77777777" w:rsidR="00E46682" w:rsidRPr="00B00B62" w:rsidRDefault="00E46682" w:rsidP="006B0C96"/>
    <w:p w14:paraId="1442C5F9" w14:textId="77777777" w:rsidR="00E46682" w:rsidRPr="002812AB" w:rsidRDefault="00E46682" w:rsidP="006B0C96">
      <w:r w:rsidRPr="002812AB">
        <w:t>Run the decoding with the following command</w:t>
      </w:r>
    </w:p>
    <w:p w14:paraId="60B19275" w14:textId="77777777" w:rsidR="00E46682" w:rsidRPr="00F00A88" w:rsidRDefault="00E46682" w:rsidP="006B0C96"/>
    <w:p w14:paraId="174C8AC4" w14:textId="77777777" w:rsidR="00E46682" w:rsidRPr="006B0C96" w:rsidRDefault="00E46682" w:rsidP="006B0C96">
      <w:pPr>
        <w:rPr>
          <w:rFonts w:ascii="Courier New" w:hAnsi="Courier New" w:cs="Courier New"/>
        </w:rPr>
      </w:pPr>
      <w:proofErr w:type="spellStart"/>
      <w:r w:rsidRPr="006B0C96">
        <w:rPr>
          <w:rFonts w:ascii="Courier New" w:hAnsi="Courier New" w:cs="Courier New"/>
        </w:rPr>
        <w:t>Path_to_bin</w:t>
      </w:r>
      <w:proofErr w:type="spellEnd"/>
      <w:r w:rsidRPr="006B0C96">
        <w:rPr>
          <w:rFonts w:ascii="Courier New" w:hAnsi="Courier New" w:cs="Courier New"/>
        </w:rPr>
        <w:t>/</w:t>
      </w:r>
      <w:proofErr w:type="spellStart"/>
      <w:r w:rsidRPr="006B0C96">
        <w:rPr>
          <w:rFonts w:ascii="Courier New" w:hAnsi="Courier New" w:cs="Courier New"/>
        </w:rPr>
        <w:t>DecoderApp</w:t>
      </w:r>
      <w:proofErr w:type="spellEnd"/>
      <w:r w:rsidRPr="006B0C96">
        <w:rPr>
          <w:rFonts w:ascii="Courier New" w:hAnsi="Courier New" w:cs="Courier New"/>
        </w:rPr>
        <w:t xml:space="preserve">  -b </w:t>
      </w:r>
      <w:proofErr w:type="spellStart"/>
      <w:r w:rsidRPr="006B0C96">
        <w:rPr>
          <w:rFonts w:ascii="Courier New" w:hAnsi="Courier New" w:cs="Courier New"/>
        </w:rPr>
        <w:t>str.bin</w:t>
      </w:r>
      <w:proofErr w:type="spellEnd"/>
      <w:r w:rsidRPr="006B0C96">
        <w:rPr>
          <w:rFonts w:ascii="Courier New" w:hAnsi="Courier New" w:cs="Courier New"/>
        </w:rPr>
        <w:t xml:space="preserve"> -o </w:t>
      </w:r>
      <w:proofErr w:type="spellStart"/>
      <w:r w:rsidRPr="006B0C96">
        <w:rPr>
          <w:rFonts w:ascii="Courier New" w:hAnsi="Courier New" w:cs="Courier New"/>
        </w:rPr>
        <w:t>dec.yuv</w:t>
      </w:r>
      <w:proofErr w:type="spellEnd"/>
      <w:r w:rsidRPr="006B0C96">
        <w:rPr>
          <w:rFonts w:ascii="Courier New" w:hAnsi="Courier New" w:cs="Courier New"/>
        </w:rPr>
        <w:t xml:space="preserve">  &gt; dec.txt</w:t>
      </w:r>
    </w:p>
    <w:p w14:paraId="6E744922" w14:textId="77777777" w:rsidR="00E46682" w:rsidRPr="00CD558D" w:rsidRDefault="00E46682" w:rsidP="00CD558D"/>
    <w:p w14:paraId="7E268593" w14:textId="77777777" w:rsidR="00D50C35" w:rsidRDefault="00D50C35" w:rsidP="00D50C35">
      <w:pPr>
        <w:spacing w:before="120"/>
        <w:rPr>
          <w:lang w:eastAsia="ko-KR"/>
        </w:rPr>
      </w:pPr>
      <w:r>
        <w:rPr>
          <w:rFonts w:hint="eastAsia"/>
          <w:lang w:eastAsia="ko-KR"/>
        </w:rPr>
        <w:t>T</w:t>
      </w:r>
      <w:r>
        <w:rPr>
          <w:lang w:eastAsia="ko-KR"/>
        </w:rPr>
        <w:t>he subsection describes the details on a network model of CNN for replacing in-loop filter</w:t>
      </w:r>
      <w:r w:rsidR="00C20520">
        <w:rPr>
          <w:lang w:eastAsia="ko-KR"/>
        </w:rPr>
        <w:t xml:space="preserve"> </w:t>
      </w:r>
      <w:r w:rsidR="00C20520" w:rsidRPr="00C20520">
        <w:rPr>
          <w:lang w:eastAsia="ko-KR"/>
        </w:rPr>
        <w:t>[3]</w:t>
      </w:r>
      <w:r w:rsidR="00C20520">
        <w:rPr>
          <w:lang w:eastAsia="ko-KR"/>
        </w:rPr>
        <w:t>, using</w:t>
      </w:r>
      <w:r>
        <w:rPr>
          <w:lang w:eastAsia="ko-KR"/>
        </w:rPr>
        <w:t xml:space="preserve"> VTM </w:t>
      </w:r>
      <w:r w:rsidR="00935772">
        <w:rPr>
          <w:lang w:eastAsia="ko-KR"/>
        </w:rPr>
        <w:t>3</w:t>
      </w:r>
      <w:r>
        <w:rPr>
          <w:lang w:eastAsia="ko-KR"/>
        </w:rPr>
        <w:t>.0</w:t>
      </w:r>
      <w:r w:rsidR="00C20520">
        <w:rPr>
          <w:lang w:eastAsia="ko-KR"/>
        </w:rPr>
        <w:t xml:space="preserve"> as a basis</w:t>
      </w:r>
      <w:r w:rsidRPr="00C20520">
        <w:rPr>
          <w:lang w:eastAsia="ko-KR"/>
        </w:rPr>
        <w:t>.</w:t>
      </w:r>
      <w:r>
        <w:rPr>
          <w:lang w:eastAsia="ko-KR"/>
        </w:rPr>
        <w:t xml:space="preserve"> In other words, an example of the representation of the trained network structure and network parameters (weights) is presented. </w:t>
      </w:r>
    </w:p>
    <w:p w14:paraId="26DF4BB8" w14:textId="77777777" w:rsidR="00D50C35" w:rsidRDefault="00D50C35" w:rsidP="00D50C35">
      <w:pPr>
        <w:spacing w:before="120" w:after="240"/>
        <w:rPr>
          <w:lang w:eastAsia="ko-KR"/>
        </w:rPr>
      </w:pPr>
      <w:r>
        <w:rPr>
          <w:lang w:eastAsia="ko-KR"/>
        </w:rPr>
        <w:t xml:space="preserve">Parts of source code to define a CNN for in-loop filter and to save/load the trained network in </w:t>
      </w:r>
      <w:proofErr w:type="spellStart"/>
      <w:r>
        <w:rPr>
          <w:lang w:eastAsia="ko-KR"/>
        </w:rPr>
        <w:t>Keras</w:t>
      </w:r>
      <w:proofErr w:type="spellEnd"/>
      <w:r>
        <w:rPr>
          <w:lang w:eastAsia="ko-KR"/>
        </w:rPr>
        <w:t xml:space="preserve"> are shown below. </w:t>
      </w:r>
    </w:p>
    <w:tbl>
      <w:tblPr>
        <w:tblStyle w:val="TableGrid"/>
        <w:tblW w:w="0" w:type="auto"/>
        <w:tblInd w:w="421" w:type="dxa"/>
        <w:tblLook w:val="04A0" w:firstRow="1" w:lastRow="0" w:firstColumn="1" w:lastColumn="0" w:noHBand="0" w:noVBand="1"/>
      </w:tblPr>
      <w:tblGrid>
        <w:gridCol w:w="4650"/>
        <w:gridCol w:w="4500"/>
      </w:tblGrid>
      <w:tr w:rsidR="008041DE" w:rsidRPr="004C4DFD" w14:paraId="188495A5" w14:textId="77777777" w:rsidTr="00A346C0">
        <w:tc>
          <w:tcPr>
            <w:tcW w:w="4677" w:type="dxa"/>
            <w:tcBorders>
              <w:bottom w:val="double" w:sz="4" w:space="0" w:color="auto"/>
            </w:tcBorders>
          </w:tcPr>
          <w:p w14:paraId="5F689A4C" w14:textId="77777777" w:rsidR="008041DE" w:rsidRPr="004C4DFD" w:rsidRDefault="008041DE" w:rsidP="00A346C0">
            <w:pPr>
              <w:pStyle w:val="Heading2"/>
              <w:numPr>
                <w:ilvl w:val="0"/>
                <w:numId w:val="0"/>
              </w:numPr>
              <w:spacing w:before="0" w:after="0"/>
              <w:jc w:val="center"/>
              <w:rPr>
                <w:rFonts w:eastAsia="Malgun Gothic"/>
                <w:lang w:eastAsia="ko-KR"/>
              </w:rPr>
            </w:pPr>
            <w:r>
              <w:rPr>
                <w:rFonts w:eastAsia="Malgun Gothic"/>
                <w:sz w:val="20"/>
                <w:lang w:eastAsia="ko-KR"/>
              </w:rPr>
              <w:t>S</w:t>
            </w:r>
            <w:r>
              <w:rPr>
                <w:rFonts w:eastAsia="Malgun Gothic" w:hint="eastAsia"/>
                <w:sz w:val="20"/>
                <w:lang w:eastAsia="ko-KR"/>
              </w:rPr>
              <w:t>a</w:t>
            </w:r>
            <w:r>
              <w:rPr>
                <w:rFonts w:eastAsia="Malgun Gothic"/>
                <w:sz w:val="20"/>
                <w:lang w:eastAsia="ko-KR"/>
              </w:rPr>
              <w:t>ving/Definition of the weights in trained network (</w:t>
            </w:r>
            <w:proofErr w:type="spellStart"/>
            <w:r>
              <w:rPr>
                <w:rFonts w:eastAsia="Malgun Gothic"/>
                <w:sz w:val="20"/>
                <w:lang w:eastAsia="ko-KR"/>
              </w:rPr>
              <w:t>Tensorflow</w:t>
            </w:r>
            <w:proofErr w:type="spellEnd"/>
            <w:r>
              <w:rPr>
                <w:rFonts w:eastAsia="Malgun Gothic"/>
                <w:sz w:val="20"/>
                <w:lang w:eastAsia="ko-KR"/>
              </w:rPr>
              <w:t>)</w:t>
            </w:r>
          </w:p>
        </w:tc>
        <w:tc>
          <w:tcPr>
            <w:tcW w:w="4530" w:type="dxa"/>
            <w:tcBorders>
              <w:bottom w:val="double" w:sz="4" w:space="0" w:color="auto"/>
            </w:tcBorders>
          </w:tcPr>
          <w:p w14:paraId="4AF44840" w14:textId="77777777" w:rsidR="008041DE" w:rsidRPr="004C4DFD" w:rsidRDefault="008041DE" w:rsidP="00A346C0">
            <w:pPr>
              <w:pStyle w:val="Heading2"/>
              <w:numPr>
                <w:ilvl w:val="0"/>
                <w:numId w:val="0"/>
              </w:numPr>
              <w:spacing w:before="0" w:after="0"/>
              <w:jc w:val="center"/>
              <w:rPr>
                <w:rFonts w:eastAsia="Malgun Gothic"/>
                <w:b w:val="0"/>
                <w:sz w:val="22"/>
                <w:szCs w:val="22"/>
                <w:lang w:eastAsia="ko-KR"/>
              </w:rPr>
            </w:pPr>
            <w:r>
              <w:rPr>
                <w:rFonts w:eastAsia="Malgun Gothic"/>
                <w:sz w:val="20"/>
                <w:lang w:eastAsia="ko-KR"/>
              </w:rPr>
              <w:t>L</w:t>
            </w:r>
            <w:r w:rsidRPr="004C4DFD">
              <w:rPr>
                <w:rFonts w:eastAsia="Malgun Gothic"/>
                <w:sz w:val="20"/>
                <w:lang w:eastAsia="ko-KR"/>
              </w:rPr>
              <w:t>oading of the trained network</w:t>
            </w:r>
            <w:r>
              <w:rPr>
                <w:rFonts w:eastAsia="Malgun Gothic"/>
                <w:sz w:val="20"/>
                <w:lang w:eastAsia="ko-KR"/>
              </w:rPr>
              <w:t xml:space="preserve"> in </w:t>
            </w:r>
            <w:proofErr w:type="spellStart"/>
            <w:r>
              <w:rPr>
                <w:rFonts w:eastAsia="Malgun Gothic"/>
                <w:sz w:val="20"/>
                <w:lang w:eastAsia="ko-KR"/>
              </w:rPr>
              <w:t>Tensorflow</w:t>
            </w:r>
            <w:proofErr w:type="spellEnd"/>
          </w:p>
        </w:tc>
      </w:tr>
      <w:tr w:rsidR="008041DE" w14:paraId="049E1C29" w14:textId="77777777" w:rsidTr="00A346C0">
        <w:tc>
          <w:tcPr>
            <w:tcW w:w="4677" w:type="dxa"/>
            <w:tcBorders>
              <w:top w:val="double" w:sz="4" w:space="0" w:color="auto"/>
            </w:tcBorders>
          </w:tcPr>
          <w:p w14:paraId="316D9EFA" w14:textId="77777777" w:rsidR="008041DE" w:rsidRDefault="008041DE" w:rsidP="00A346C0">
            <w:pPr>
              <w:jc w:val="left"/>
              <w:rPr>
                <w:rFonts w:eastAsia="Malgun Gothic"/>
                <w:bCs/>
                <w:iCs/>
                <w:sz w:val="22"/>
                <w:szCs w:val="22"/>
                <w:lang w:eastAsia="ko-KR"/>
              </w:rPr>
            </w:pPr>
            <w:r>
              <w:rPr>
                <w:rFonts w:eastAsia="Malgun Gothic" w:hint="eastAsia"/>
                <w:bCs/>
                <w:iCs/>
                <w:sz w:val="22"/>
                <w:szCs w:val="22"/>
                <w:lang w:eastAsia="ko-KR"/>
              </w:rPr>
              <w:t>#</w:t>
            </w:r>
            <w:r>
              <w:rPr>
                <w:rFonts w:eastAsia="Malgun Gothic"/>
                <w:bCs/>
                <w:iCs/>
                <w:sz w:val="22"/>
                <w:szCs w:val="22"/>
                <w:lang w:eastAsia="ko-KR"/>
              </w:rPr>
              <w:t xml:space="preserve"> weight definition</w:t>
            </w:r>
          </w:p>
          <w:p w14:paraId="5578B3F6" w14:textId="77777777" w:rsidR="008041DE" w:rsidRPr="00AB16C2" w:rsidRDefault="008041DE" w:rsidP="00A346C0">
            <w:pPr>
              <w:jc w:val="left"/>
              <w:rPr>
                <w:rFonts w:eastAsia="Malgun Gothic"/>
                <w:bCs/>
                <w:iCs/>
                <w:sz w:val="22"/>
                <w:szCs w:val="22"/>
                <w:lang w:eastAsia="ko-KR"/>
              </w:rPr>
            </w:pPr>
            <w:r w:rsidRPr="00AB16C2">
              <w:rPr>
                <w:rFonts w:eastAsia="Malgun Gothic" w:hint="eastAsia"/>
                <w:bCs/>
                <w:iCs/>
                <w:sz w:val="22"/>
                <w:szCs w:val="22"/>
                <w:lang w:eastAsia="ko-KR"/>
              </w:rPr>
              <w:t xml:space="preserve">W1 = </w:t>
            </w:r>
            <w:proofErr w:type="spellStart"/>
            <w:r w:rsidRPr="00AB16C2">
              <w:rPr>
                <w:rFonts w:eastAsia="Malgun Gothic" w:hint="eastAsia"/>
                <w:bCs/>
                <w:iCs/>
                <w:sz w:val="22"/>
                <w:szCs w:val="22"/>
                <w:lang w:eastAsia="ko-KR"/>
              </w:rPr>
              <w:t>tf.Variable</w:t>
            </w:r>
            <w:proofErr w:type="spellEnd"/>
            <w:r w:rsidRPr="00AB16C2">
              <w:rPr>
                <w:rFonts w:eastAsia="Malgun Gothic" w:hint="eastAsia"/>
                <w:bCs/>
                <w:iCs/>
                <w:sz w:val="22"/>
                <w:szCs w:val="22"/>
                <w:lang w:eastAsia="ko-KR"/>
              </w:rPr>
              <w:t>(</w:t>
            </w:r>
            <w:proofErr w:type="spellStart"/>
            <w:r w:rsidRPr="00AB16C2">
              <w:rPr>
                <w:rFonts w:eastAsia="Malgun Gothic" w:hint="eastAsia"/>
                <w:bCs/>
                <w:iCs/>
                <w:sz w:val="22"/>
                <w:szCs w:val="22"/>
                <w:lang w:eastAsia="ko-KR"/>
              </w:rPr>
              <w:t>tf.random_normal</w:t>
            </w:r>
            <w:proofErr w:type="spellEnd"/>
            <w:r w:rsidRPr="00AB16C2">
              <w:rPr>
                <w:rFonts w:eastAsia="Malgun Gothic" w:hint="eastAsia"/>
                <w:bCs/>
                <w:iCs/>
                <w:sz w:val="22"/>
                <w:szCs w:val="22"/>
                <w:lang w:eastAsia="ko-KR"/>
              </w:rPr>
              <w:t xml:space="preserve">([7, 7, 1, 64], </w:t>
            </w:r>
            <w:proofErr w:type="spellStart"/>
            <w:r w:rsidRPr="00AB16C2">
              <w:rPr>
                <w:rFonts w:eastAsia="Malgun Gothic" w:hint="eastAsia"/>
                <w:bCs/>
                <w:iCs/>
                <w:sz w:val="22"/>
                <w:szCs w:val="22"/>
                <w:lang w:eastAsia="ko-KR"/>
              </w:rPr>
              <w:t>stddev</w:t>
            </w:r>
            <w:proofErr w:type="spellEnd"/>
            <w:r w:rsidRPr="00AB16C2">
              <w:rPr>
                <w:rFonts w:eastAsia="Malgun Gothic" w:hint="eastAsia"/>
                <w:bCs/>
                <w:iCs/>
                <w:sz w:val="22"/>
                <w:szCs w:val="22"/>
                <w:lang w:eastAsia="ko-KR"/>
              </w:rPr>
              <w:t>=0.01))</w:t>
            </w:r>
          </w:p>
          <w:p w14:paraId="129CC7BA" w14:textId="77777777" w:rsidR="008041DE" w:rsidRDefault="008041DE" w:rsidP="00A346C0">
            <w:pPr>
              <w:jc w:val="left"/>
              <w:rPr>
                <w:rFonts w:eastAsia="Malgun Gothic"/>
                <w:bCs/>
                <w:iCs/>
                <w:sz w:val="22"/>
                <w:szCs w:val="22"/>
                <w:lang w:eastAsia="ko-KR"/>
              </w:rPr>
            </w:pPr>
            <w:r w:rsidRPr="00AB16C2">
              <w:rPr>
                <w:rFonts w:eastAsia="Malgun Gothic" w:hint="eastAsia"/>
                <w:bCs/>
                <w:iCs/>
                <w:sz w:val="22"/>
                <w:szCs w:val="22"/>
                <w:lang w:eastAsia="ko-KR"/>
              </w:rPr>
              <w:t>L</w:t>
            </w:r>
            <w:r>
              <w:rPr>
                <w:rFonts w:eastAsia="Malgun Gothic"/>
                <w:bCs/>
                <w:iCs/>
                <w:sz w:val="22"/>
                <w:szCs w:val="22"/>
                <w:lang w:eastAsia="ko-KR"/>
              </w:rPr>
              <w:t>ayer</w:t>
            </w:r>
            <w:r w:rsidRPr="00AB16C2">
              <w:rPr>
                <w:rFonts w:eastAsia="Malgun Gothic" w:hint="eastAsia"/>
                <w:bCs/>
                <w:iCs/>
                <w:sz w:val="22"/>
                <w:szCs w:val="22"/>
                <w:lang w:eastAsia="ko-KR"/>
              </w:rPr>
              <w:t>1=tf.nn.conv2d(</w:t>
            </w:r>
            <w:proofErr w:type="spellStart"/>
            <w:r w:rsidRPr="00AB16C2">
              <w:rPr>
                <w:rFonts w:eastAsia="Malgun Gothic" w:hint="eastAsia"/>
                <w:bCs/>
                <w:iCs/>
                <w:sz w:val="22"/>
                <w:szCs w:val="22"/>
                <w:lang w:eastAsia="ko-KR"/>
              </w:rPr>
              <w:t>inputs</w:t>
            </w:r>
            <w:r>
              <w:rPr>
                <w:rFonts w:eastAsia="Malgun Gothic"/>
                <w:bCs/>
                <w:iCs/>
                <w:sz w:val="22"/>
                <w:szCs w:val="22"/>
                <w:lang w:eastAsia="ko-KR"/>
              </w:rPr>
              <w:t>s</w:t>
            </w:r>
            <w:proofErr w:type="spellEnd"/>
            <w:r w:rsidRPr="00AB16C2">
              <w:rPr>
                <w:rFonts w:eastAsia="Malgun Gothic" w:hint="eastAsia"/>
                <w:bCs/>
                <w:iCs/>
                <w:sz w:val="22"/>
                <w:szCs w:val="22"/>
                <w:lang w:eastAsia="ko-KR"/>
              </w:rPr>
              <w:t>, W1, strides=[1,1,1,1], padding='SAME')+b1</w:t>
            </w:r>
            <w:r w:rsidRPr="00AB16C2">
              <w:rPr>
                <w:rFonts w:eastAsia="Malgun Gothic" w:hint="eastAsia"/>
                <w:bCs/>
                <w:iCs/>
                <w:sz w:val="22"/>
                <w:szCs w:val="22"/>
                <w:lang w:eastAsia="ko-KR"/>
              </w:rPr>
              <w:br/>
              <w:t>L</w:t>
            </w:r>
            <w:r>
              <w:rPr>
                <w:rFonts w:eastAsia="Malgun Gothic"/>
                <w:bCs/>
                <w:iCs/>
                <w:sz w:val="22"/>
                <w:szCs w:val="22"/>
                <w:lang w:eastAsia="ko-KR"/>
              </w:rPr>
              <w:t>ayer1</w:t>
            </w:r>
            <w:r w:rsidRPr="00AB16C2">
              <w:rPr>
                <w:rFonts w:eastAsia="Malgun Gothic" w:hint="eastAsia"/>
                <w:bCs/>
                <w:iCs/>
                <w:sz w:val="22"/>
                <w:szCs w:val="22"/>
                <w:lang w:eastAsia="ko-KR"/>
              </w:rPr>
              <w:t>=</w:t>
            </w:r>
            <w:proofErr w:type="spellStart"/>
            <w:r w:rsidRPr="00AB16C2">
              <w:rPr>
                <w:rFonts w:eastAsia="Malgun Gothic" w:hint="eastAsia"/>
                <w:bCs/>
                <w:iCs/>
                <w:sz w:val="22"/>
                <w:szCs w:val="22"/>
                <w:lang w:eastAsia="ko-KR"/>
              </w:rPr>
              <w:t>tf.nn.relu</w:t>
            </w:r>
            <w:proofErr w:type="spellEnd"/>
            <w:r w:rsidRPr="00AB16C2">
              <w:rPr>
                <w:rFonts w:eastAsia="Malgun Gothic" w:hint="eastAsia"/>
                <w:bCs/>
                <w:iCs/>
                <w:sz w:val="22"/>
                <w:szCs w:val="22"/>
                <w:lang w:eastAsia="ko-KR"/>
              </w:rPr>
              <w:t>(L</w:t>
            </w:r>
            <w:r>
              <w:rPr>
                <w:rFonts w:eastAsia="Malgun Gothic"/>
                <w:bCs/>
                <w:iCs/>
                <w:sz w:val="22"/>
                <w:szCs w:val="22"/>
                <w:lang w:eastAsia="ko-KR"/>
              </w:rPr>
              <w:t>ayer</w:t>
            </w:r>
            <w:r w:rsidRPr="00AB16C2">
              <w:rPr>
                <w:rFonts w:eastAsia="Malgun Gothic" w:hint="eastAsia"/>
                <w:bCs/>
                <w:iCs/>
                <w:sz w:val="22"/>
                <w:szCs w:val="22"/>
                <w:lang w:eastAsia="ko-KR"/>
              </w:rPr>
              <w:t>1)</w:t>
            </w:r>
          </w:p>
          <w:p w14:paraId="23A6D881" w14:textId="77777777" w:rsidR="008041DE" w:rsidRPr="00AB16C2" w:rsidRDefault="008041DE" w:rsidP="00A346C0">
            <w:pPr>
              <w:jc w:val="left"/>
              <w:rPr>
                <w:rFonts w:eastAsia="Malgun Gothic"/>
                <w:bCs/>
                <w:iCs/>
                <w:sz w:val="22"/>
                <w:szCs w:val="22"/>
                <w:lang w:eastAsia="ko-KR"/>
              </w:rPr>
            </w:pPr>
          </w:p>
          <w:p w14:paraId="52CC8D9A" w14:textId="77777777" w:rsidR="008041DE" w:rsidRPr="00AB16C2" w:rsidRDefault="008041DE" w:rsidP="00A346C0">
            <w:pPr>
              <w:jc w:val="left"/>
              <w:rPr>
                <w:rFonts w:eastAsia="Malgun Gothic"/>
                <w:bCs/>
                <w:iCs/>
                <w:sz w:val="22"/>
                <w:szCs w:val="22"/>
                <w:lang w:eastAsia="ko-KR"/>
              </w:rPr>
            </w:pPr>
            <w:r w:rsidRPr="00AB16C2">
              <w:rPr>
                <w:rFonts w:eastAsia="Malgun Gothic" w:hint="eastAsia"/>
                <w:bCs/>
                <w:iCs/>
                <w:sz w:val="22"/>
                <w:szCs w:val="22"/>
                <w:lang w:eastAsia="ko-KR"/>
              </w:rPr>
              <w:t># save weight file with .mat file</w:t>
            </w:r>
            <w:r w:rsidRPr="00AB16C2">
              <w:rPr>
                <w:rFonts w:eastAsia="Malgun Gothic" w:hint="eastAsia"/>
                <w:bCs/>
                <w:iCs/>
                <w:sz w:val="22"/>
                <w:szCs w:val="22"/>
                <w:lang w:eastAsia="ko-KR"/>
              </w:rPr>
              <w:br/>
            </w:r>
            <w:proofErr w:type="spellStart"/>
            <w:r w:rsidRPr="00AB16C2">
              <w:rPr>
                <w:rFonts w:eastAsia="Malgun Gothic" w:hint="eastAsia"/>
                <w:bCs/>
                <w:iCs/>
                <w:sz w:val="22"/>
                <w:szCs w:val="22"/>
                <w:lang w:eastAsia="ko-KR"/>
              </w:rPr>
              <w:t>sess.run</w:t>
            </w:r>
            <w:proofErr w:type="spellEnd"/>
            <w:r w:rsidRPr="00AB16C2">
              <w:rPr>
                <w:rFonts w:eastAsia="Malgun Gothic" w:hint="eastAsia"/>
                <w:bCs/>
                <w:iCs/>
                <w:sz w:val="22"/>
                <w:szCs w:val="22"/>
                <w:lang w:eastAsia="ko-KR"/>
              </w:rPr>
              <w:t>(W1)</w:t>
            </w:r>
            <w:r w:rsidRPr="00AB16C2">
              <w:rPr>
                <w:rFonts w:eastAsia="Malgun Gothic" w:hint="eastAsia"/>
                <w:bCs/>
                <w:iCs/>
                <w:sz w:val="22"/>
                <w:szCs w:val="22"/>
                <w:lang w:eastAsia="ko-KR"/>
              </w:rPr>
              <w:br/>
              <w:t>array1=W1.eval(</w:t>
            </w:r>
            <w:proofErr w:type="spellStart"/>
            <w:r w:rsidRPr="00AB16C2">
              <w:rPr>
                <w:rFonts w:eastAsia="Malgun Gothic" w:hint="eastAsia"/>
                <w:bCs/>
                <w:iCs/>
                <w:sz w:val="22"/>
                <w:szCs w:val="22"/>
                <w:lang w:eastAsia="ko-KR"/>
              </w:rPr>
              <w:t>sess</w:t>
            </w:r>
            <w:proofErr w:type="spellEnd"/>
            <w:r w:rsidRPr="00AB16C2">
              <w:rPr>
                <w:rFonts w:eastAsia="Malgun Gothic" w:hint="eastAsia"/>
                <w:bCs/>
                <w:iCs/>
                <w:sz w:val="22"/>
                <w:szCs w:val="22"/>
                <w:lang w:eastAsia="ko-KR"/>
              </w:rPr>
              <w:t>)</w:t>
            </w:r>
            <w:r w:rsidRPr="00AB16C2">
              <w:rPr>
                <w:rFonts w:eastAsia="Malgun Gothic" w:hint="eastAsia"/>
                <w:bCs/>
                <w:iCs/>
                <w:sz w:val="22"/>
                <w:szCs w:val="22"/>
                <w:lang w:eastAsia="ko-KR"/>
              </w:rPr>
              <w:br/>
            </w:r>
            <w:proofErr w:type="spellStart"/>
            <w:r w:rsidRPr="00AB16C2">
              <w:rPr>
                <w:rFonts w:eastAsia="Malgun Gothic" w:hint="eastAsia"/>
                <w:bCs/>
                <w:iCs/>
                <w:sz w:val="22"/>
                <w:szCs w:val="22"/>
                <w:lang w:eastAsia="ko-KR"/>
              </w:rPr>
              <w:t>sio.savemat</w:t>
            </w:r>
            <w:proofErr w:type="spellEnd"/>
            <w:r w:rsidRPr="00AB16C2">
              <w:rPr>
                <w:rFonts w:eastAsia="Malgun Gothic" w:hint="eastAsia"/>
                <w:bCs/>
                <w:iCs/>
                <w:sz w:val="22"/>
                <w:szCs w:val="22"/>
                <w:lang w:eastAsia="ko-KR"/>
              </w:rPr>
              <w:t>('W1', {'W1':np.float16(array1)})</w:t>
            </w:r>
          </w:p>
          <w:p w14:paraId="0C612464" w14:textId="77777777" w:rsidR="008041DE" w:rsidRPr="00CE6C3A" w:rsidRDefault="008041DE" w:rsidP="00A346C0">
            <w:pPr>
              <w:pStyle w:val="Heading2"/>
              <w:numPr>
                <w:ilvl w:val="0"/>
                <w:numId w:val="0"/>
              </w:numPr>
              <w:spacing w:before="0" w:after="0"/>
              <w:ind w:left="792" w:hanging="432"/>
              <w:rPr>
                <w:rFonts w:eastAsia="Malgun Gothic"/>
                <w:b w:val="0"/>
                <w:sz w:val="22"/>
                <w:szCs w:val="22"/>
                <w:lang w:eastAsia="ko-KR"/>
              </w:rPr>
            </w:pPr>
          </w:p>
        </w:tc>
        <w:tc>
          <w:tcPr>
            <w:tcW w:w="4530" w:type="dxa"/>
            <w:tcBorders>
              <w:top w:val="double" w:sz="4" w:space="0" w:color="auto"/>
            </w:tcBorders>
          </w:tcPr>
          <w:p w14:paraId="05BDC2D5" w14:textId="77777777" w:rsidR="008041DE" w:rsidRDefault="008041DE" w:rsidP="00A346C0">
            <w:pPr>
              <w:pStyle w:val="Heading2"/>
              <w:numPr>
                <w:ilvl w:val="0"/>
                <w:numId w:val="0"/>
              </w:numPr>
              <w:rPr>
                <w:rFonts w:eastAsia="Malgun Gothic"/>
                <w:b w:val="0"/>
                <w:sz w:val="22"/>
                <w:szCs w:val="22"/>
                <w:lang w:val="en-US" w:eastAsia="ko-KR"/>
              </w:rPr>
            </w:pPr>
            <w:r w:rsidRPr="00590B68">
              <w:rPr>
                <w:rFonts w:eastAsia="Malgun Gothic"/>
                <w:b w:val="0"/>
                <w:sz w:val="22"/>
                <w:szCs w:val="22"/>
                <w:lang w:val="en-US" w:eastAsia="ko-KR"/>
              </w:rPr>
              <w:t># Weight load (W1~W7, b1~b7)</w:t>
            </w:r>
            <w:r w:rsidRPr="00590B68">
              <w:rPr>
                <w:rFonts w:eastAsia="Malgun Gothic"/>
                <w:b w:val="0"/>
                <w:sz w:val="22"/>
                <w:szCs w:val="22"/>
                <w:lang w:val="en-US" w:eastAsia="ko-KR"/>
              </w:rPr>
              <w:br/>
              <w:t>W11=</w:t>
            </w:r>
            <w:proofErr w:type="spellStart"/>
            <w:r w:rsidRPr="00590B68">
              <w:rPr>
                <w:rFonts w:eastAsia="Malgun Gothic"/>
                <w:b w:val="0"/>
                <w:sz w:val="22"/>
                <w:szCs w:val="22"/>
                <w:lang w:val="en-US" w:eastAsia="ko-KR"/>
              </w:rPr>
              <w:t>sio.loadmat</w:t>
            </w:r>
            <w:proofErr w:type="spellEnd"/>
            <w:r w:rsidRPr="00590B68">
              <w:rPr>
                <w:rFonts w:eastAsia="Malgun Gothic"/>
                <w:b w:val="0"/>
                <w:sz w:val="22"/>
                <w:szCs w:val="22"/>
                <w:lang w:val="en-US" w:eastAsia="ko-KR"/>
              </w:rPr>
              <w:t>('W11.mat')</w:t>
            </w:r>
            <w:r w:rsidRPr="00590B68">
              <w:rPr>
                <w:rFonts w:eastAsia="Malgun Gothic"/>
                <w:b w:val="0"/>
                <w:sz w:val="22"/>
                <w:szCs w:val="22"/>
                <w:lang w:val="en-US" w:eastAsia="ko-KR"/>
              </w:rPr>
              <w:br/>
              <w:t>W1=np.float32(W11['W1'])</w:t>
            </w:r>
            <w:r w:rsidRPr="00590B68">
              <w:rPr>
                <w:rFonts w:eastAsia="Malgun Gothic"/>
                <w:b w:val="0"/>
                <w:sz w:val="22"/>
                <w:szCs w:val="22"/>
                <w:lang w:val="en-US" w:eastAsia="ko-KR"/>
              </w:rPr>
              <w:br/>
            </w:r>
            <w:r w:rsidRPr="00590B68">
              <w:rPr>
                <w:rFonts w:eastAsia="Malgun Gothic"/>
                <w:b w:val="0"/>
                <w:sz w:val="22"/>
                <w:szCs w:val="22"/>
                <w:lang w:val="en-US" w:eastAsia="ko-KR"/>
              </w:rPr>
              <w:br/>
              <w:t>W21=</w:t>
            </w:r>
            <w:proofErr w:type="spellStart"/>
            <w:r w:rsidRPr="00590B68">
              <w:rPr>
                <w:rFonts w:eastAsia="Malgun Gothic"/>
                <w:b w:val="0"/>
                <w:sz w:val="22"/>
                <w:szCs w:val="22"/>
                <w:lang w:val="en-US" w:eastAsia="ko-KR"/>
              </w:rPr>
              <w:t>sio.loadmat</w:t>
            </w:r>
            <w:proofErr w:type="spellEnd"/>
            <w:r w:rsidRPr="00590B68">
              <w:rPr>
                <w:rFonts w:eastAsia="Malgun Gothic"/>
                <w:b w:val="0"/>
                <w:sz w:val="22"/>
                <w:szCs w:val="22"/>
                <w:lang w:val="en-US" w:eastAsia="ko-KR"/>
              </w:rPr>
              <w:t>('W21.mat')</w:t>
            </w:r>
            <w:r w:rsidRPr="00590B68">
              <w:rPr>
                <w:rFonts w:eastAsia="Malgun Gothic"/>
                <w:b w:val="0"/>
                <w:sz w:val="22"/>
                <w:szCs w:val="22"/>
                <w:lang w:val="en-US" w:eastAsia="ko-KR"/>
              </w:rPr>
              <w:br/>
              <w:t>W2=np.float32(W21['W2'])</w:t>
            </w:r>
          </w:p>
          <w:p w14:paraId="5BE82930" w14:textId="77777777" w:rsidR="008041DE" w:rsidRDefault="008041DE" w:rsidP="00A346C0">
            <w:pPr>
              <w:rPr>
                <w:rFonts w:eastAsia="Malgun Gothic"/>
                <w:lang w:eastAsia="ko-KR"/>
              </w:rPr>
            </w:pPr>
          </w:p>
          <w:p w14:paraId="7480FF09" w14:textId="77777777" w:rsidR="008041DE" w:rsidRPr="00590B68" w:rsidRDefault="008041DE" w:rsidP="00A346C0">
            <w:pPr>
              <w:rPr>
                <w:rFonts w:eastAsia="Malgun Gothic"/>
                <w:lang w:eastAsia="ko-KR"/>
              </w:rPr>
            </w:pPr>
          </w:p>
          <w:p w14:paraId="13C4EBFE" w14:textId="77777777" w:rsidR="008041DE" w:rsidRPr="00AB16C2" w:rsidRDefault="008041DE" w:rsidP="00A346C0">
            <w:pPr>
              <w:pStyle w:val="Heading2"/>
              <w:numPr>
                <w:ilvl w:val="0"/>
                <w:numId w:val="0"/>
              </w:numPr>
              <w:spacing w:before="0" w:after="0"/>
              <w:ind w:left="567" w:hanging="567"/>
              <w:rPr>
                <w:rFonts w:eastAsia="Malgun Gothic"/>
                <w:b w:val="0"/>
                <w:sz w:val="22"/>
                <w:szCs w:val="22"/>
                <w:lang w:eastAsia="ko-KR"/>
              </w:rPr>
            </w:pPr>
          </w:p>
        </w:tc>
      </w:tr>
    </w:tbl>
    <w:p w14:paraId="40AAFCCE" w14:textId="77777777" w:rsidR="00D50C35" w:rsidRDefault="00D50C35" w:rsidP="00881969"/>
    <w:p w14:paraId="7AB12F3E" w14:textId="77777777" w:rsidR="00881969" w:rsidRDefault="00881969" w:rsidP="00881969">
      <w:pPr>
        <w:pStyle w:val="Heading3"/>
      </w:pPr>
      <w:r>
        <w:lastRenderedPageBreak/>
        <w:t>Evaluation metrics</w:t>
      </w:r>
    </w:p>
    <w:p w14:paraId="7A6E5781" w14:textId="77777777" w:rsidR="00CD558D" w:rsidRDefault="00CD558D" w:rsidP="00CD558D">
      <w:pPr>
        <w:spacing w:after="200" w:line="240" w:lineRule="atLeast"/>
        <w:jc w:val="left"/>
      </w:pPr>
      <w:r>
        <w:t>The following metrics shall be applied:</w:t>
      </w:r>
    </w:p>
    <w:p w14:paraId="761FE4F9" w14:textId="77777777" w:rsidR="00EC2225" w:rsidRDefault="00EC2225" w:rsidP="00E00742">
      <w:pPr>
        <w:pStyle w:val="ListParagraph"/>
        <w:numPr>
          <w:ilvl w:val="0"/>
          <w:numId w:val="7"/>
        </w:numPr>
        <w:spacing w:after="200" w:line="240" w:lineRule="atLeast"/>
        <w:jc w:val="left"/>
      </w:pPr>
      <w:r>
        <w:t>PSNR (required)</w:t>
      </w:r>
    </w:p>
    <w:p w14:paraId="40A02110" w14:textId="77777777" w:rsidR="00CD558D" w:rsidRDefault="00CD558D" w:rsidP="00E00742">
      <w:pPr>
        <w:pStyle w:val="ListParagraph"/>
        <w:numPr>
          <w:ilvl w:val="0"/>
          <w:numId w:val="7"/>
        </w:numPr>
        <w:spacing w:after="200" w:line="240" w:lineRule="atLeast"/>
        <w:jc w:val="left"/>
      </w:pPr>
      <w:r>
        <w:t>BD-rate</w:t>
      </w:r>
      <w:r w:rsidR="00EC2225">
        <w:t xml:space="preserve"> (only for RA case)</w:t>
      </w:r>
    </w:p>
    <w:p w14:paraId="5A213F59" w14:textId="77777777" w:rsidR="00CD558D" w:rsidRDefault="00CD558D" w:rsidP="00CD558D">
      <w:pPr>
        <w:spacing w:after="200" w:line="240" w:lineRule="atLeast"/>
        <w:jc w:val="left"/>
      </w:pPr>
      <w:r>
        <w:t>measured between the original and the reconstructed frame, for both the filter with the original and the compressed network.</w:t>
      </w:r>
    </w:p>
    <w:p w14:paraId="48881FAF" w14:textId="77777777" w:rsidR="001F479A" w:rsidRPr="00357780" w:rsidRDefault="001F479A" w:rsidP="001F479A">
      <w:pPr>
        <w:pStyle w:val="Heading2"/>
      </w:pPr>
      <w:r w:rsidRPr="00357780">
        <w:t>UC12</w:t>
      </w:r>
      <w:r>
        <w:t>B</w:t>
      </w:r>
      <w:r w:rsidRPr="00357780">
        <w:t xml:space="preserve"> Image Compression – </w:t>
      </w:r>
      <w:r>
        <w:t>End-to-end</w:t>
      </w:r>
      <w:r w:rsidRPr="00357780">
        <w:t xml:space="preserve"> use case</w:t>
      </w:r>
    </w:p>
    <w:p w14:paraId="29345B0F" w14:textId="77777777" w:rsidR="001F479A" w:rsidRPr="00881969" w:rsidRDefault="001F479A" w:rsidP="001F479A">
      <w:pPr>
        <w:rPr>
          <w:lang w:val="en-CA"/>
        </w:rPr>
      </w:pPr>
      <w:r>
        <w:rPr>
          <w:lang w:val="en-GB" w:eastAsia="ko-KR"/>
        </w:rPr>
        <w:t>It</w:t>
      </w:r>
      <w:r w:rsidRPr="001F479A">
        <w:rPr>
          <w:lang w:val="en-CA" w:eastAsia="ko-KR"/>
        </w:rPr>
        <w:t xml:space="preserve"> is an example of applying neural network to image compression in an end-to-end approach and gener</w:t>
      </w:r>
      <w:r>
        <w:rPr>
          <w:lang w:val="en-CA" w:eastAsia="ko-KR"/>
        </w:rPr>
        <w:t>ally has autoencoder structure.</w:t>
      </w:r>
    </w:p>
    <w:p w14:paraId="58962A29" w14:textId="77777777" w:rsidR="001F479A" w:rsidRDefault="001F479A" w:rsidP="001F479A">
      <w:pPr>
        <w:pStyle w:val="Heading3"/>
      </w:pPr>
      <w:r w:rsidRPr="00C265C7">
        <w:t>NN Models</w:t>
      </w:r>
    </w:p>
    <w:p w14:paraId="13DC4D53" w14:textId="77777777" w:rsidR="008846D9" w:rsidRPr="00A66689" w:rsidRDefault="008846D9" w:rsidP="008846D9">
      <w:pPr>
        <w:spacing w:after="240"/>
        <w:rPr>
          <w:rFonts w:eastAsia="Malgun Gothic"/>
          <w:lang w:eastAsia="ko-KR"/>
        </w:rPr>
      </w:pPr>
      <w:r>
        <w:rPr>
          <w:rFonts w:hint="eastAsia"/>
          <w:lang w:val="en-CA" w:eastAsia="ko-KR"/>
        </w:rPr>
        <w:t>P</w:t>
      </w:r>
      <w:r>
        <w:rPr>
          <w:lang w:val="en-CA" w:eastAsia="ko-KR"/>
        </w:rPr>
        <w:t xml:space="preserve">arts of code to define a CNN for image compression with auto-encoder and to save/load the trained network in </w:t>
      </w:r>
      <w:proofErr w:type="spellStart"/>
      <w:r w:rsidR="009A7047">
        <w:rPr>
          <w:lang w:val="en-CA" w:eastAsia="ko-KR"/>
        </w:rPr>
        <w:t>Keras</w:t>
      </w:r>
      <w:proofErr w:type="spellEnd"/>
      <w:r w:rsidR="009A7047">
        <w:rPr>
          <w:lang w:val="en-CA" w:eastAsia="ko-KR"/>
        </w:rPr>
        <w:t xml:space="preserve"> </w:t>
      </w:r>
      <w:r>
        <w:rPr>
          <w:lang w:val="en-CA" w:eastAsia="ko-KR"/>
        </w:rPr>
        <w:t xml:space="preserve">are shown below. </w:t>
      </w:r>
      <w:r w:rsidR="00AB78C7">
        <w:rPr>
          <w:lang w:val="en-CA" w:eastAsia="ko-KR"/>
        </w:rPr>
        <w:t>T</w:t>
      </w:r>
      <w:r>
        <w:rPr>
          <w:lang w:val="en-CA" w:eastAsia="ko-KR"/>
        </w:rPr>
        <w:t xml:space="preserve">he model trained in </w:t>
      </w:r>
      <w:proofErr w:type="spellStart"/>
      <w:r w:rsidR="009A7047">
        <w:rPr>
          <w:lang w:val="en-CA" w:eastAsia="ko-KR"/>
        </w:rPr>
        <w:t>Keras</w:t>
      </w:r>
      <w:proofErr w:type="spellEnd"/>
      <w:r w:rsidR="009A7047">
        <w:rPr>
          <w:lang w:val="en-CA" w:eastAsia="ko-KR"/>
        </w:rPr>
        <w:t xml:space="preserve"> </w:t>
      </w:r>
      <w:r>
        <w:rPr>
          <w:lang w:val="en-CA" w:eastAsia="ko-KR"/>
        </w:rPr>
        <w:t xml:space="preserve">is represented </w:t>
      </w:r>
      <w:r w:rsidR="009A7047">
        <w:rPr>
          <w:lang w:val="en-CA" w:eastAsia="ko-KR"/>
        </w:rPr>
        <w:t>as</w:t>
      </w:r>
      <w:r>
        <w:rPr>
          <w:lang w:val="en-CA" w:eastAsia="ko-KR"/>
        </w:rPr>
        <w:t xml:space="preserve"> HDF5 instead of the model file format. </w:t>
      </w:r>
      <w:r>
        <w:rPr>
          <w:rFonts w:eastAsia="Malgun Gothic"/>
          <w:lang w:eastAsia="ko-KR"/>
        </w:rPr>
        <w:t xml:space="preserve">The </w:t>
      </w:r>
      <w:r w:rsidRPr="005B5D8B">
        <w:rPr>
          <w:rFonts w:eastAsia="Malgun Gothic"/>
          <w:lang w:eastAsia="ko-KR"/>
        </w:rPr>
        <w:t xml:space="preserve">HDF5 file </w:t>
      </w:r>
      <w:r>
        <w:rPr>
          <w:rFonts w:eastAsia="Malgun Gothic"/>
          <w:lang w:eastAsia="ko-KR"/>
        </w:rPr>
        <w:t xml:space="preserve">also </w:t>
      </w:r>
      <w:r w:rsidRPr="005B5D8B">
        <w:rPr>
          <w:rFonts w:eastAsia="Malgun Gothic"/>
          <w:lang w:eastAsia="ko-KR"/>
        </w:rPr>
        <w:t>include</w:t>
      </w:r>
      <w:r>
        <w:rPr>
          <w:rFonts w:eastAsia="Malgun Gothic"/>
          <w:lang w:eastAsia="ko-KR"/>
        </w:rPr>
        <w:t>s</w:t>
      </w:r>
      <w:r w:rsidRPr="005B5D8B">
        <w:rPr>
          <w:rFonts w:eastAsia="Malgun Gothic"/>
          <w:lang w:eastAsia="ko-KR"/>
        </w:rPr>
        <w:t xml:space="preserve"> </w:t>
      </w:r>
      <w:r>
        <w:rPr>
          <w:rFonts w:eastAsia="Malgun Gothic"/>
          <w:lang w:eastAsia="ko-KR"/>
        </w:rPr>
        <w:t xml:space="preserve">the trained </w:t>
      </w:r>
      <w:r w:rsidRPr="005B5D8B">
        <w:rPr>
          <w:rFonts w:eastAsia="Malgun Gothic"/>
          <w:lang w:eastAsia="ko-KR"/>
        </w:rPr>
        <w:t>weights of the model and training configuration (</w:t>
      </w:r>
      <w:r>
        <w:rPr>
          <w:rFonts w:eastAsia="Malgun Gothic"/>
          <w:lang w:eastAsia="ko-KR"/>
        </w:rPr>
        <w:t xml:space="preserve">such as </w:t>
      </w:r>
      <w:r w:rsidRPr="005B5D8B">
        <w:rPr>
          <w:rFonts w:eastAsia="Malgun Gothic"/>
          <w:lang w:eastAsia="ko-KR"/>
        </w:rPr>
        <w:t>loss</w:t>
      </w:r>
      <w:r>
        <w:rPr>
          <w:rFonts w:eastAsia="Malgun Gothic"/>
          <w:lang w:eastAsia="ko-KR"/>
        </w:rPr>
        <w:t xml:space="preserve"> function, optimizer, etc.</w:t>
      </w:r>
      <w:r w:rsidRPr="005B5D8B">
        <w:rPr>
          <w:rFonts w:eastAsia="Malgun Gothic"/>
          <w:lang w:eastAsia="ko-KR"/>
        </w:rPr>
        <w:t>)</w:t>
      </w:r>
      <w:r>
        <w:rPr>
          <w:rFonts w:eastAsia="Malgun Gothic"/>
          <w:lang w:eastAsia="ko-KR"/>
        </w:rPr>
        <w:t>.</w:t>
      </w:r>
    </w:p>
    <w:tbl>
      <w:tblPr>
        <w:tblStyle w:val="TableGrid"/>
        <w:tblW w:w="9201" w:type="dxa"/>
        <w:tblInd w:w="421" w:type="dxa"/>
        <w:tblLayout w:type="fixed"/>
        <w:tblLook w:val="04A0" w:firstRow="1" w:lastRow="0" w:firstColumn="1" w:lastColumn="0" w:noHBand="0" w:noVBand="1"/>
      </w:tblPr>
      <w:tblGrid>
        <w:gridCol w:w="5641"/>
        <w:gridCol w:w="3560"/>
      </w:tblGrid>
      <w:tr w:rsidR="000D602E" w:rsidRPr="004C4DFD" w14:paraId="21160157" w14:textId="77777777" w:rsidTr="00A346C0">
        <w:tc>
          <w:tcPr>
            <w:tcW w:w="5641" w:type="dxa"/>
            <w:tcBorders>
              <w:bottom w:val="double" w:sz="4" w:space="0" w:color="auto"/>
            </w:tcBorders>
          </w:tcPr>
          <w:p w14:paraId="058F283F" w14:textId="77777777" w:rsidR="000D602E" w:rsidRPr="00493323" w:rsidRDefault="000D602E" w:rsidP="00A346C0">
            <w:pPr>
              <w:pStyle w:val="Heading2"/>
              <w:numPr>
                <w:ilvl w:val="0"/>
                <w:numId w:val="0"/>
              </w:numPr>
              <w:spacing w:before="0" w:after="0"/>
              <w:jc w:val="left"/>
              <w:rPr>
                <w:rFonts w:eastAsia="Malgun Gothic"/>
                <w:sz w:val="22"/>
                <w:szCs w:val="22"/>
                <w:lang w:eastAsia="ko-KR"/>
              </w:rPr>
            </w:pPr>
            <w:r w:rsidRPr="00493323">
              <w:rPr>
                <w:rFonts w:eastAsia="Malgun Gothic"/>
                <w:sz w:val="22"/>
                <w:szCs w:val="22"/>
                <w:lang w:eastAsia="ko-KR"/>
              </w:rPr>
              <w:t xml:space="preserve">Specification of model structure in </w:t>
            </w:r>
            <w:proofErr w:type="spellStart"/>
            <w:r>
              <w:rPr>
                <w:rFonts w:eastAsia="Malgun Gothic"/>
                <w:sz w:val="22"/>
                <w:szCs w:val="22"/>
                <w:lang w:eastAsia="ko-KR"/>
              </w:rPr>
              <w:t>Keras</w:t>
            </w:r>
            <w:proofErr w:type="spellEnd"/>
          </w:p>
        </w:tc>
        <w:tc>
          <w:tcPr>
            <w:tcW w:w="3560" w:type="dxa"/>
            <w:tcBorders>
              <w:bottom w:val="double" w:sz="4" w:space="0" w:color="auto"/>
            </w:tcBorders>
          </w:tcPr>
          <w:p w14:paraId="6007AA1D" w14:textId="77777777" w:rsidR="000D602E" w:rsidRPr="007A218E" w:rsidRDefault="000D602E" w:rsidP="00A346C0">
            <w:pPr>
              <w:pStyle w:val="Heading2"/>
              <w:numPr>
                <w:ilvl w:val="0"/>
                <w:numId w:val="0"/>
              </w:numPr>
              <w:spacing w:before="0" w:after="0"/>
              <w:jc w:val="left"/>
              <w:rPr>
                <w:rFonts w:eastAsia="Malgun Gothic"/>
                <w:b w:val="0"/>
                <w:sz w:val="22"/>
                <w:szCs w:val="22"/>
                <w:lang w:eastAsia="ko-KR"/>
              </w:rPr>
            </w:pPr>
            <w:r w:rsidRPr="00493323">
              <w:rPr>
                <w:rFonts w:eastAsia="Malgun Gothic"/>
                <w:sz w:val="22"/>
                <w:szCs w:val="22"/>
                <w:lang w:eastAsia="ko-KR"/>
              </w:rPr>
              <w:t xml:space="preserve">Saving/loading of the trained network in </w:t>
            </w:r>
            <w:proofErr w:type="spellStart"/>
            <w:r w:rsidRPr="00493323">
              <w:rPr>
                <w:rFonts w:eastAsia="Malgun Gothic"/>
                <w:sz w:val="22"/>
                <w:szCs w:val="22"/>
                <w:lang w:eastAsia="ko-KR"/>
              </w:rPr>
              <w:t>Keras</w:t>
            </w:r>
            <w:proofErr w:type="spellEnd"/>
          </w:p>
        </w:tc>
      </w:tr>
      <w:tr w:rsidR="000D602E" w14:paraId="51F4D8CF" w14:textId="77777777" w:rsidTr="00A346C0">
        <w:tc>
          <w:tcPr>
            <w:tcW w:w="5641" w:type="dxa"/>
            <w:tcBorders>
              <w:top w:val="double" w:sz="4" w:space="0" w:color="auto"/>
            </w:tcBorders>
          </w:tcPr>
          <w:p w14:paraId="643E222C" w14:textId="77777777" w:rsidR="000D602E" w:rsidRPr="000D602E" w:rsidRDefault="000D602E" w:rsidP="00922B30">
            <w:pPr>
              <w:jc w:val="left"/>
              <w:rPr>
                <w:sz w:val="22"/>
                <w:szCs w:val="22"/>
                <w:lang w:eastAsia="ko-KR"/>
              </w:rPr>
            </w:pPr>
            <w:r w:rsidRPr="00493323">
              <w:rPr>
                <w:b/>
                <w:sz w:val="22"/>
                <w:szCs w:val="22"/>
                <w:lang w:eastAsia="ko-KR"/>
              </w:rPr>
              <w:t xml:space="preserve"> </w:t>
            </w:r>
            <w:r w:rsidRPr="000D602E">
              <w:rPr>
                <w:sz w:val="22"/>
                <w:szCs w:val="22"/>
                <w:lang w:eastAsia="ko-KR"/>
              </w:rPr>
              <w:t>def Encoder():</w:t>
            </w:r>
          </w:p>
          <w:p w14:paraId="3EB1DB55" w14:textId="77777777" w:rsidR="000D602E" w:rsidRPr="000D602E" w:rsidRDefault="000D602E" w:rsidP="00922B30">
            <w:pPr>
              <w:jc w:val="left"/>
              <w:rPr>
                <w:sz w:val="22"/>
                <w:szCs w:val="22"/>
                <w:lang w:eastAsia="ko-KR"/>
              </w:rPr>
            </w:pPr>
            <w:r w:rsidRPr="000D602E">
              <w:rPr>
                <w:sz w:val="22"/>
                <w:szCs w:val="22"/>
                <w:lang w:eastAsia="ko-KR"/>
              </w:rPr>
              <w:t xml:space="preserve">    x = </w:t>
            </w:r>
            <w:proofErr w:type="spellStart"/>
            <w:r w:rsidRPr="000D602E">
              <w:rPr>
                <w:sz w:val="22"/>
                <w:szCs w:val="22"/>
                <w:lang w:eastAsia="ko-KR"/>
              </w:rPr>
              <w:t>input_img</w:t>
            </w:r>
            <w:proofErr w:type="spellEnd"/>
          </w:p>
          <w:p w14:paraId="4838348E" w14:textId="77777777" w:rsidR="000D602E" w:rsidRPr="000D602E" w:rsidRDefault="000D602E" w:rsidP="00922B30">
            <w:pPr>
              <w:jc w:val="left"/>
              <w:rPr>
                <w:sz w:val="22"/>
                <w:szCs w:val="22"/>
                <w:lang w:eastAsia="ko-KR"/>
              </w:rPr>
            </w:pPr>
            <w:r w:rsidRPr="000D602E">
              <w:rPr>
                <w:sz w:val="22"/>
                <w:szCs w:val="22"/>
                <w:lang w:eastAsia="ko-KR"/>
              </w:rPr>
              <w:t xml:space="preserve">    with </w:t>
            </w:r>
            <w:proofErr w:type="spellStart"/>
            <w:r w:rsidRPr="000D602E">
              <w:rPr>
                <w:sz w:val="22"/>
                <w:szCs w:val="22"/>
                <w:lang w:eastAsia="ko-KR"/>
              </w:rPr>
              <w:t>k.tf.device</w:t>
            </w:r>
            <w:proofErr w:type="spellEnd"/>
            <w:r w:rsidRPr="000D602E">
              <w:rPr>
                <w:sz w:val="22"/>
                <w:szCs w:val="22"/>
                <w:lang w:eastAsia="ko-KR"/>
              </w:rPr>
              <w:t xml:space="preserve">('/gpu:0'): </w:t>
            </w:r>
          </w:p>
          <w:p w14:paraId="2F44FBE9" w14:textId="77777777" w:rsidR="000D602E" w:rsidRPr="000D602E" w:rsidRDefault="000D602E" w:rsidP="00922B30">
            <w:pPr>
              <w:jc w:val="left"/>
              <w:rPr>
                <w:sz w:val="22"/>
                <w:szCs w:val="22"/>
                <w:lang w:eastAsia="ko-KR"/>
              </w:rPr>
            </w:pPr>
            <w:r w:rsidRPr="000D602E">
              <w:rPr>
                <w:sz w:val="22"/>
                <w:szCs w:val="22"/>
                <w:lang w:eastAsia="ko-KR"/>
              </w:rPr>
              <w:t xml:space="preserve">        x = Conv2D(64, (3, 3), activation='</w:t>
            </w:r>
            <w:proofErr w:type="spellStart"/>
            <w:r w:rsidRPr="000D602E">
              <w:rPr>
                <w:sz w:val="22"/>
                <w:szCs w:val="22"/>
                <w:lang w:eastAsia="ko-KR"/>
              </w:rPr>
              <w:t>relu</w:t>
            </w:r>
            <w:proofErr w:type="spellEnd"/>
            <w:r w:rsidRPr="000D602E">
              <w:rPr>
                <w:sz w:val="22"/>
                <w:szCs w:val="22"/>
                <w:lang w:eastAsia="ko-KR"/>
              </w:rPr>
              <w:t>', padding='same')(</w:t>
            </w:r>
            <w:proofErr w:type="spellStart"/>
            <w:r w:rsidRPr="000D602E">
              <w:rPr>
                <w:sz w:val="22"/>
                <w:szCs w:val="22"/>
                <w:lang w:eastAsia="ko-KR"/>
              </w:rPr>
              <w:t>input_img</w:t>
            </w:r>
            <w:proofErr w:type="spellEnd"/>
            <w:r w:rsidRPr="000D602E">
              <w:rPr>
                <w:sz w:val="22"/>
                <w:szCs w:val="22"/>
                <w:lang w:eastAsia="ko-KR"/>
              </w:rPr>
              <w:t>)</w:t>
            </w:r>
          </w:p>
          <w:p w14:paraId="0480E8B3"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14:paraId="606BC057" w14:textId="77777777" w:rsidR="000D602E" w:rsidRPr="000D602E" w:rsidRDefault="000D602E" w:rsidP="00922B30">
            <w:pPr>
              <w:jc w:val="left"/>
              <w:rPr>
                <w:sz w:val="22"/>
                <w:szCs w:val="22"/>
                <w:lang w:eastAsia="ko-KR"/>
              </w:rPr>
            </w:pPr>
            <w:r w:rsidRPr="000D602E">
              <w:rPr>
                <w:sz w:val="22"/>
                <w:szCs w:val="22"/>
                <w:lang w:eastAsia="ko-KR"/>
              </w:rPr>
              <w:t xml:space="preserve">        x = MaxPooling2D((2, 2), padding='same')(x)</w:t>
            </w:r>
          </w:p>
          <w:p w14:paraId="20BEB4FB"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14:paraId="4F31BFD3" w14:textId="77777777" w:rsidR="000D602E" w:rsidRPr="000D602E" w:rsidRDefault="000D602E" w:rsidP="00922B30">
            <w:pPr>
              <w:jc w:val="left"/>
              <w:rPr>
                <w:sz w:val="22"/>
                <w:szCs w:val="22"/>
                <w:lang w:eastAsia="ko-KR"/>
              </w:rPr>
            </w:pPr>
            <w:r w:rsidRPr="000D602E">
              <w:rPr>
                <w:sz w:val="22"/>
                <w:szCs w:val="22"/>
                <w:lang w:eastAsia="ko-KR"/>
              </w:rPr>
              <w:t xml:space="preserve">        x = Conv2D(16, (3, 3), activation='</w:t>
            </w:r>
            <w:proofErr w:type="spellStart"/>
            <w:r w:rsidRPr="000D602E">
              <w:rPr>
                <w:sz w:val="22"/>
                <w:szCs w:val="22"/>
                <w:lang w:eastAsia="ko-KR"/>
              </w:rPr>
              <w:t>relu</w:t>
            </w:r>
            <w:proofErr w:type="spellEnd"/>
            <w:r w:rsidRPr="000D602E">
              <w:rPr>
                <w:sz w:val="22"/>
                <w:szCs w:val="22"/>
                <w:lang w:eastAsia="ko-KR"/>
              </w:rPr>
              <w:t>', padding='same')(x)</w:t>
            </w:r>
          </w:p>
          <w:p w14:paraId="4298D5CC" w14:textId="77777777" w:rsidR="000D602E" w:rsidRPr="000D602E" w:rsidRDefault="000D602E" w:rsidP="00922B30">
            <w:pPr>
              <w:jc w:val="left"/>
              <w:rPr>
                <w:sz w:val="22"/>
                <w:szCs w:val="22"/>
                <w:lang w:eastAsia="ko-KR"/>
              </w:rPr>
            </w:pPr>
            <w:r w:rsidRPr="000D602E">
              <w:rPr>
                <w:sz w:val="22"/>
                <w:szCs w:val="22"/>
                <w:lang w:eastAsia="ko-KR"/>
              </w:rPr>
              <w:t xml:space="preserve">        encoded = MaxPooling2D((2, 2), padding='same')(x)</w:t>
            </w:r>
          </w:p>
          <w:p w14:paraId="7C4ECC45" w14:textId="77777777" w:rsidR="000D602E" w:rsidRPr="000D602E" w:rsidRDefault="000D602E" w:rsidP="00922B30">
            <w:pPr>
              <w:jc w:val="left"/>
              <w:rPr>
                <w:sz w:val="22"/>
                <w:szCs w:val="22"/>
                <w:lang w:eastAsia="ko-KR"/>
              </w:rPr>
            </w:pPr>
            <w:r w:rsidRPr="000D602E">
              <w:rPr>
                <w:sz w:val="22"/>
                <w:szCs w:val="22"/>
                <w:lang w:eastAsia="ko-KR"/>
              </w:rPr>
              <w:t xml:space="preserve">    return Model(</w:t>
            </w:r>
            <w:proofErr w:type="spellStart"/>
            <w:r w:rsidRPr="000D602E">
              <w:rPr>
                <w:sz w:val="22"/>
                <w:szCs w:val="22"/>
                <w:lang w:eastAsia="ko-KR"/>
              </w:rPr>
              <w:t>input_img</w:t>
            </w:r>
            <w:proofErr w:type="spellEnd"/>
            <w:r w:rsidRPr="000D602E">
              <w:rPr>
                <w:sz w:val="22"/>
                <w:szCs w:val="22"/>
                <w:lang w:eastAsia="ko-KR"/>
              </w:rPr>
              <w:t>, encoded)</w:t>
            </w:r>
          </w:p>
          <w:p w14:paraId="75FF791C" w14:textId="77777777" w:rsidR="000D602E" w:rsidRPr="000D602E" w:rsidRDefault="000D602E" w:rsidP="00922B30">
            <w:pPr>
              <w:jc w:val="left"/>
              <w:rPr>
                <w:sz w:val="22"/>
                <w:szCs w:val="22"/>
                <w:lang w:eastAsia="ko-KR"/>
              </w:rPr>
            </w:pPr>
          </w:p>
          <w:p w14:paraId="64D625B9" w14:textId="77777777" w:rsidR="000D602E" w:rsidRPr="000D602E" w:rsidRDefault="000D602E" w:rsidP="00922B30">
            <w:pPr>
              <w:jc w:val="left"/>
              <w:rPr>
                <w:sz w:val="22"/>
                <w:szCs w:val="22"/>
                <w:lang w:eastAsia="ko-KR"/>
              </w:rPr>
            </w:pPr>
          </w:p>
          <w:p w14:paraId="06722279" w14:textId="77777777" w:rsidR="000D602E" w:rsidRPr="000D602E" w:rsidRDefault="000D602E" w:rsidP="00922B30">
            <w:pPr>
              <w:jc w:val="left"/>
              <w:rPr>
                <w:sz w:val="22"/>
                <w:szCs w:val="22"/>
                <w:lang w:eastAsia="ko-KR"/>
              </w:rPr>
            </w:pPr>
            <w:r w:rsidRPr="000D602E">
              <w:rPr>
                <w:sz w:val="22"/>
                <w:szCs w:val="22"/>
                <w:lang w:eastAsia="ko-KR"/>
              </w:rPr>
              <w:t>def Decoder():</w:t>
            </w:r>
          </w:p>
          <w:p w14:paraId="63A11D86" w14:textId="77777777" w:rsidR="000D602E" w:rsidRPr="000D602E" w:rsidRDefault="000D602E" w:rsidP="00922B30">
            <w:pPr>
              <w:jc w:val="left"/>
              <w:rPr>
                <w:sz w:val="22"/>
                <w:szCs w:val="22"/>
                <w:lang w:eastAsia="ko-KR"/>
              </w:rPr>
            </w:pPr>
            <w:r w:rsidRPr="000D602E">
              <w:rPr>
                <w:sz w:val="22"/>
                <w:szCs w:val="22"/>
                <w:lang w:eastAsia="ko-KR"/>
              </w:rPr>
              <w:t xml:space="preserve">    </w:t>
            </w:r>
            <w:proofErr w:type="spellStart"/>
            <w:r w:rsidRPr="000D602E">
              <w:rPr>
                <w:sz w:val="22"/>
                <w:szCs w:val="22"/>
                <w:lang w:eastAsia="ko-KR"/>
              </w:rPr>
              <w:t>dec_input</w:t>
            </w:r>
            <w:proofErr w:type="spellEnd"/>
            <w:r w:rsidRPr="000D602E">
              <w:rPr>
                <w:sz w:val="22"/>
                <w:szCs w:val="22"/>
                <w:lang w:eastAsia="ko-KR"/>
              </w:rPr>
              <w:t>=Input(shape=(8,8,16))</w:t>
            </w:r>
          </w:p>
          <w:p w14:paraId="36F685E8" w14:textId="77777777" w:rsidR="000D602E" w:rsidRPr="000D602E" w:rsidRDefault="000D602E" w:rsidP="00922B30">
            <w:pPr>
              <w:jc w:val="left"/>
              <w:rPr>
                <w:sz w:val="22"/>
                <w:szCs w:val="22"/>
                <w:lang w:eastAsia="ko-KR"/>
              </w:rPr>
            </w:pPr>
            <w:r w:rsidRPr="000D602E">
              <w:rPr>
                <w:sz w:val="22"/>
                <w:szCs w:val="22"/>
                <w:lang w:eastAsia="ko-KR"/>
              </w:rPr>
              <w:t xml:space="preserve">    with </w:t>
            </w:r>
            <w:proofErr w:type="spellStart"/>
            <w:r w:rsidRPr="000D602E">
              <w:rPr>
                <w:sz w:val="22"/>
                <w:szCs w:val="22"/>
                <w:lang w:eastAsia="ko-KR"/>
              </w:rPr>
              <w:t>k.tf.device</w:t>
            </w:r>
            <w:proofErr w:type="spellEnd"/>
            <w:r w:rsidRPr="000D602E">
              <w:rPr>
                <w:sz w:val="22"/>
                <w:szCs w:val="22"/>
                <w:lang w:eastAsia="ko-KR"/>
              </w:rPr>
              <w:t xml:space="preserve">('/gpu:0'): </w:t>
            </w:r>
          </w:p>
          <w:p w14:paraId="2A7BE229" w14:textId="77777777" w:rsidR="000D602E" w:rsidRPr="000D602E" w:rsidRDefault="000D602E" w:rsidP="00922B30">
            <w:pPr>
              <w:jc w:val="left"/>
              <w:rPr>
                <w:sz w:val="22"/>
                <w:szCs w:val="22"/>
                <w:lang w:eastAsia="ko-KR"/>
              </w:rPr>
            </w:pPr>
            <w:r w:rsidRPr="000D602E">
              <w:rPr>
                <w:sz w:val="22"/>
                <w:szCs w:val="22"/>
                <w:lang w:eastAsia="ko-KR"/>
              </w:rPr>
              <w:t xml:space="preserve">        x = UpSampling2D((2, 2))(</w:t>
            </w:r>
            <w:proofErr w:type="spellStart"/>
            <w:r w:rsidRPr="000D602E">
              <w:rPr>
                <w:sz w:val="22"/>
                <w:szCs w:val="22"/>
                <w:lang w:eastAsia="ko-KR"/>
              </w:rPr>
              <w:t>dec_input</w:t>
            </w:r>
            <w:proofErr w:type="spellEnd"/>
            <w:r w:rsidRPr="000D602E">
              <w:rPr>
                <w:sz w:val="22"/>
                <w:szCs w:val="22"/>
                <w:lang w:eastAsia="ko-KR"/>
              </w:rPr>
              <w:t>)</w:t>
            </w:r>
          </w:p>
          <w:p w14:paraId="6DA0004E" w14:textId="77777777" w:rsidR="000D602E" w:rsidRPr="000D602E" w:rsidRDefault="000D602E" w:rsidP="00922B30">
            <w:pPr>
              <w:jc w:val="left"/>
              <w:rPr>
                <w:sz w:val="22"/>
                <w:szCs w:val="22"/>
                <w:lang w:eastAsia="ko-KR"/>
              </w:rPr>
            </w:pPr>
            <w:r w:rsidRPr="000D602E">
              <w:rPr>
                <w:sz w:val="22"/>
                <w:szCs w:val="22"/>
                <w:lang w:eastAsia="ko-KR"/>
              </w:rPr>
              <w:t xml:space="preserve">        x = Conv2D(64, (3, 3), activation='</w:t>
            </w:r>
            <w:proofErr w:type="spellStart"/>
            <w:r w:rsidRPr="000D602E">
              <w:rPr>
                <w:sz w:val="22"/>
                <w:szCs w:val="22"/>
                <w:lang w:eastAsia="ko-KR"/>
              </w:rPr>
              <w:t>relu</w:t>
            </w:r>
            <w:proofErr w:type="spellEnd"/>
            <w:r w:rsidRPr="000D602E">
              <w:rPr>
                <w:sz w:val="22"/>
                <w:szCs w:val="22"/>
                <w:lang w:eastAsia="ko-KR"/>
              </w:rPr>
              <w:t>', padding='same')(x)</w:t>
            </w:r>
          </w:p>
          <w:p w14:paraId="2E38A021"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14:paraId="4D63EC20" w14:textId="77777777" w:rsidR="000D602E" w:rsidRPr="000D602E" w:rsidRDefault="000D602E" w:rsidP="00922B30">
            <w:pPr>
              <w:jc w:val="left"/>
              <w:rPr>
                <w:sz w:val="22"/>
                <w:szCs w:val="22"/>
                <w:lang w:eastAsia="ko-KR"/>
              </w:rPr>
            </w:pPr>
            <w:r w:rsidRPr="000D602E">
              <w:rPr>
                <w:sz w:val="22"/>
                <w:szCs w:val="22"/>
                <w:lang w:eastAsia="ko-KR"/>
              </w:rPr>
              <w:t xml:space="preserve">        x = UpSampling2D((2, 2))(x)</w:t>
            </w:r>
          </w:p>
          <w:p w14:paraId="0D66752C"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14:paraId="2EA9E1E4" w14:textId="77777777" w:rsidR="000D602E" w:rsidRPr="000D602E" w:rsidRDefault="000D602E" w:rsidP="00922B30">
            <w:pPr>
              <w:jc w:val="left"/>
              <w:rPr>
                <w:sz w:val="22"/>
                <w:szCs w:val="22"/>
                <w:lang w:eastAsia="ko-KR"/>
              </w:rPr>
            </w:pPr>
            <w:r w:rsidRPr="000D602E">
              <w:rPr>
                <w:sz w:val="22"/>
                <w:szCs w:val="22"/>
                <w:lang w:eastAsia="ko-KR"/>
              </w:rPr>
              <w:t xml:space="preserve">        x = Conv2D(16, (3, 3), activation='</w:t>
            </w:r>
            <w:proofErr w:type="spellStart"/>
            <w:r w:rsidRPr="000D602E">
              <w:rPr>
                <w:sz w:val="22"/>
                <w:szCs w:val="22"/>
                <w:lang w:eastAsia="ko-KR"/>
              </w:rPr>
              <w:t>relu</w:t>
            </w:r>
            <w:proofErr w:type="spellEnd"/>
            <w:r w:rsidRPr="000D602E">
              <w:rPr>
                <w:sz w:val="22"/>
                <w:szCs w:val="22"/>
                <w:lang w:eastAsia="ko-KR"/>
              </w:rPr>
              <w:t>', padding='same')(x)</w:t>
            </w:r>
          </w:p>
          <w:p w14:paraId="464BB78D" w14:textId="77777777" w:rsidR="000D602E" w:rsidRPr="000D602E" w:rsidRDefault="000D602E" w:rsidP="00922B30">
            <w:pPr>
              <w:jc w:val="left"/>
              <w:rPr>
                <w:sz w:val="22"/>
                <w:szCs w:val="22"/>
                <w:lang w:eastAsia="ko-KR"/>
              </w:rPr>
            </w:pPr>
            <w:r w:rsidRPr="000D602E">
              <w:rPr>
                <w:sz w:val="22"/>
                <w:szCs w:val="22"/>
                <w:lang w:eastAsia="ko-KR"/>
              </w:rPr>
              <w:t xml:space="preserve">        decoded = Conv2D(3, (3, 3), activation=None, padding='same')(x)</w:t>
            </w:r>
          </w:p>
          <w:p w14:paraId="61CD8040" w14:textId="77777777" w:rsidR="000D602E" w:rsidRPr="000D602E" w:rsidRDefault="000D602E" w:rsidP="00922B30">
            <w:pPr>
              <w:jc w:val="left"/>
              <w:rPr>
                <w:sz w:val="22"/>
                <w:szCs w:val="22"/>
                <w:lang w:eastAsia="ko-KR"/>
              </w:rPr>
            </w:pPr>
            <w:r w:rsidRPr="000D602E">
              <w:rPr>
                <w:sz w:val="22"/>
                <w:szCs w:val="22"/>
                <w:lang w:eastAsia="ko-KR"/>
              </w:rPr>
              <w:t xml:space="preserve">    return Model(</w:t>
            </w:r>
            <w:proofErr w:type="spellStart"/>
            <w:r w:rsidRPr="000D602E">
              <w:rPr>
                <w:sz w:val="22"/>
                <w:szCs w:val="22"/>
                <w:lang w:eastAsia="ko-KR"/>
              </w:rPr>
              <w:t>dec_input</w:t>
            </w:r>
            <w:proofErr w:type="spellEnd"/>
            <w:r w:rsidRPr="000D602E">
              <w:rPr>
                <w:sz w:val="22"/>
                <w:szCs w:val="22"/>
                <w:lang w:eastAsia="ko-KR"/>
              </w:rPr>
              <w:t>, decoded)</w:t>
            </w:r>
          </w:p>
          <w:p w14:paraId="23BE03E6" w14:textId="77777777" w:rsidR="000D602E" w:rsidRPr="000D602E" w:rsidRDefault="000D602E" w:rsidP="00922B30">
            <w:pPr>
              <w:jc w:val="left"/>
              <w:rPr>
                <w:sz w:val="22"/>
                <w:szCs w:val="22"/>
                <w:lang w:eastAsia="ko-KR"/>
              </w:rPr>
            </w:pPr>
          </w:p>
          <w:p w14:paraId="4BA85091" w14:textId="77777777" w:rsidR="000D602E" w:rsidRPr="000D602E" w:rsidRDefault="000D602E" w:rsidP="00922B30">
            <w:pPr>
              <w:jc w:val="left"/>
              <w:rPr>
                <w:sz w:val="22"/>
                <w:szCs w:val="22"/>
                <w:lang w:eastAsia="ko-KR"/>
              </w:rPr>
            </w:pPr>
          </w:p>
          <w:p w14:paraId="1327A57E" w14:textId="77777777" w:rsidR="000D602E" w:rsidRPr="000D602E" w:rsidRDefault="000D602E" w:rsidP="00922B30">
            <w:pPr>
              <w:jc w:val="left"/>
              <w:rPr>
                <w:sz w:val="22"/>
                <w:szCs w:val="22"/>
                <w:lang w:eastAsia="ko-KR"/>
              </w:rPr>
            </w:pPr>
            <w:r w:rsidRPr="000D602E">
              <w:rPr>
                <w:sz w:val="22"/>
                <w:szCs w:val="22"/>
                <w:lang w:eastAsia="ko-KR"/>
              </w:rPr>
              <w:t xml:space="preserve">    </w:t>
            </w:r>
          </w:p>
          <w:p w14:paraId="73048BF1" w14:textId="77777777" w:rsidR="000D602E" w:rsidRPr="000D602E" w:rsidRDefault="000D602E" w:rsidP="00922B30">
            <w:pPr>
              <w:jc w:val="left"/>
              <w:rPr>
                <w:sz w:val="22"/>
                <w:szCs w:val="22"/>
                <w:lang w:eastAsia="ko-KR"/>
              </w:rPr>
            </w:pPr>
            <w:r w:rsidRPr="000D602E">
              <w:rPr>
                <w:sz w:val="22"/>
                <w:szCs w:val="22"/>
                <w:lang w:eastAsia="ko-KR"/>
              </w:rPr>
              <w:t>encoder= Encoder()</w:t>
            </w:r>
          </w:p>
          <w:p w14:paraId="10798D19" w14:textId="77777777" w:rsidR="000D602E" w:rsidRPr="00493323" w:rsidRDefault="000D602E" w:rsidP="00922B30">
            <w:pPr>
              <w:ind w:left="1760" w:hangingChars="800" w:hanging="1760"/>
              <w:jc w:val="left"/>
              <w:rPr>
                <w:sz w:val="22"/>
                <w:szCs w:val="22"/>
                <w:lang w:val="de-AT" w:eastAsia="ko-KR"/>
              </w:rPr>
            </w:pPr>
            <w:r w:rsidRPr="000D602E">
              <w:rPr>
                <w:sz w:val="22"/>
                <w:szCs w:val="22"/>
                <w:lang w:eastAsia="ko-KR"/>
              </w:rPr>
              <w:t>decoder= Decoder()</w:t>
            </w:r>
          </w:p>
        </w:tc>
        <w:tc>
          <w:tcPr>
            <w:tcW w:w="3560" w:type="dxa"/>
            <w:tcBorders>
              <w:top w:val="double" w:sz="4" w:space="0" w:color="auto"/>
            </w:tcBorders>
          </w:tcPr>
          <w:p w14:paraId="2226A4F7" w14:textId="77777777" w:rsidR="000D602E" w:rsidRPr="00B23590" w:rsidRDefault="000D602E" w:rsidP="00922B30">
            <w:pPr>
              <w:pStyle w:val="Heading2"/>
              <w:numPr>
                <w:ilvl w:val="0"/>
                <w:numId w:val="0"/>
              </w:numPr>
              <w:spacing w:before="0" w:after="0"/>
              <w:ind w:left="567" w:hanging="567"/>
              <w:jc w:val="left"/>
              <w:rPr>
                <w:rFonts w:eastAsia="Malgun Gothic"/>
                <w:b w:val="0"/>
                <w:sz w:val="22"/>
                <w:szCs w:val="22"/>
                <w:lang w:val="en-US" w:eastAsia="ko-KR"/>
              </w:rPr>
            </w:pPr>
          </w:p>
          <w:p w14:paraId="3F936A01" w14:textId="77777777" w:rsidR="000D602E" w:rsidRPr="00B23590" w:rsidRDefault="000D602E" w:rsidP="00922B30">
            <w:pPr>
              <w:jc w:val="left"/>
              <w:rPr>
                <w:sz w:val="22"/>
                <w:szCs w:val="22"/>
                <w:lang w:eastAsia="ko-KR"/>
              </w:rPr>
            </w:pPr>
          </w:p>
          <w:p w14:paraId="15566CC7" w14:textId="77777777" w:rsidR="000D602E" w:rsidRPr="00967EFA" w:rsidRDefault="000D602E" w:rsidP="00922B30">
            <w:pPr>
              <w:pStyle w:val="Heading2"/>
              <w:numPr>
                <w:ilvl w:val="0"/>
                <w:numId w:val="0"/>
              </w:numPr>
              <w:ind w:left="576"/>
              <w:jc w:val="left"/>
              <w:rPr>
                <w:rFonts w:eastAsia="Malgun Gothic"/>
                <w:b w:val="0"/>
                <w:sz w:val="22"/>
                <w:szCs w:val="22"/>
                <w:lang w:eastAsia="ko-KR"/>
              </w:rPr>
            </w:pPr>
            <w:proofErr w:type="spellStart"/>
            <w:proofErr w:type="gramStart"/>
            <w:r w:rsidRPr="00967EFA">
              <w:rPr>
                <w:rFonts w:eastAsia="Malgun Gothic"/>
                <w:b w:val="0"/>
                <w:sz w:val="22"/>
                <w:szCs w:val="22"/>
                <w:lang w:eastAsia="ko-KR"/>
              </w:rPr>
              <w:t>autoencoder.save</w:t>
            </w:r>
            <w:proofErr w:type="gramEnd"/>
            <w:r w:rsidRPr="00967EFA">
              <w:rPr>
                <w:rFonts w:eastAsia="Malgun Gothic"/>
                <w:b w:val="0"/>
                <w:sz w:val="22"/>
                <w:szCs w:val="22"/>
                <w:lang w:eastAsia="ko-KR"/>
              </w:rPr>
              <w:t>_weights</w:t>
            </w:r>
            <w:proofErr w:type="spellEnd"/>
            <w:r w:rsidRPr="00967EFA">
              <w:rPr>
                <w:rFonts w:eastAsia="Malgun Gothic"/>
                <w:b w:val="0"/>
                <w:sz w:val="22"/>
                <w:szCs w:val="22"/>
                <w:lang w:eastAsia="ko-KR"/>
              </w:rPr>
              <w:t>('imagecompression.hdf5')</w:t>
            </w:r>
          </w:p>
          <w:p w14:paraId="2F97BB8D" w14:textId="77777777" w:rsidR="000D602E" w:rsidRPr="00967EFA" w:rsidRDefault="000D602E" w:rsidP="00922B30">
            <w:pPr>
              <w:pStyle w:val="Heading2"/>
              <w:numPr>
                <w:ilvl w:val="0"/>
                <w:numId w:val="0"/>
              </w:numPr>
              <w:ind w:firstLineChars="50" w:firstLine="110"/>
              <w:jc w:val="left"/>
              <w:rPr>
                <w:rFonts w:eastAsia="Malgun Gothic"/>
                <w:b w:val="0"/>
                <w:sz w:val="22"/>
                <w:szCs w:val="22"/>
                <w:lang w:eastAsia="ko-KR"/>
              </w:rPr>
            </w:pPr>
            <w:proofErr w:type="spellStart"/>
            <w:proofErr w:type="gramStart"/>
            <w:r w:rsidRPr="00967EFA">
              <w:rPr>
                <w:rFonts w:eastAsia="Malgun Gothic"/>
                <w:b w:val="0"/>
                <w:sz w:val="22"/>
                <w:szCs w:val="22"/>
                <w:lang w:eastAsia="ko-KR"/>
              </w:rPr>
              <w:t>encoder.save</w:t>
            </w:r>
            <w:proofErr w:type="gramEnd"/>
            <w:r w:rsidRPr="00967EFA">
              <w:rPr>
                <w:rFonts w:eastAsia="Malgun Gothic"/>
                <w:b w:val="0"/>
                <w:sz w:val="22"/>
                <w:szCs w:val="22"/>
                <w:lang w:eastAsia="ko-KR"/>
              </w:rPr>
              <w:t>_weights</w:t>
            </w:r>
            <w:proofErr w:type="spellEnd"/>
            <w:r w:rsidRPr="00967EFA">
              <w:rPr>
                <w:rFonts w:eastAsia="Malgun Gothic"/>
                <w:b w:val="0"/>
                <w:sz w:val="22"/>
                <w:szCs w:val="22"/>
                <w:lang w:eastAsia="ko-KR"/>
              </w:rPr>
              <w:t>('encoder_weight.hdf5')</w:t>
            </w:r>
          </w:p>
          <w:p w14:paraId="6B02DEF8" w14:textId="77777777" w:rsidR="000D602E" w:rsidRDefault="000D602E" w:rsidP="00922B30">
            <w:pPr>
              <w:pStyle w:val="Heading2"/>
              <w:numPr>
                <w:ilvl w:val="0"/>
                <w:numId w:val="0"/>
              </w:numPr>
              <w:spacing w:before="0" w:after="0"/>
              <w:ind w:firstLineChars="50" w:firstLine="110"/>
              <w:jc w:val="left"/>
              <w:rPr>
                <w:rFonts w:eastAsia="Malgun Gothic"/>
                <w:b w:val="0"/>
                <w:sz w:val="22"/>
                <w:szCs w:val="22"/>
                <w:lang w:eastAsia="ko-KR"/>
              </w:rPr>
            </w:pPr>
            <w:proofErr w:type="spellStart"/>
            <w:proofErr w:type="gramStart"/>
            <w:r w:rsidRPr="00967EFA">
              <w:rPr>
                <w:rFonts w:eastAsia="Malgun Gothic"/>
                <w:b w:val="0"/>
                <w:sz w:val="22"/>
                <w:szCs w:val="22"/>
                <w:lang w:eastAsia="ko-KR"/>
              </w:rPr>
              <w:t>decoder.save</w:t>
            </w:r>
            <w:proofErr w:type="gramEnd"/>
            <w:r w:rsidRPr="00967EFA">
              <w:rPr>
                <w:rFonts w:eastAsia="Malgun Gothic"/>
                <w:b w:val="0"/>
                <w:sz w:val="22"/>
                <w:szCs w:val="22"/>
                <w:lang w:eastAsia="ko-KR"/>
              </w:rPr>
              <w:t>_weights</w:t>
            </w:r>
            <w:proofErr w:type="spellEnd"/>
            <w:r w:rsidRPr="00967EFA">
              <w:rPr>
                <w:rFonts w:eastAsia="Malgun Gothic"/>
                <w:b w:val="0"/>
                <w:sz w:val="22"/>
                <w:szCs w:val="22"/>
                <w:lang w:eastAsia="ko-KR"/>
              </w:rPr>
              <w:t>('decoder_weight.hdf5')</w:t>
            </w:r>
          </w:p>
          <w:p w14:paraId="6830CC9F" w14:textId="77777777" w:rsidR="000D602E" w:rsidRDefault="000D602E" w:rsidP="00922B30">
            <w:pPr>
              <w:pStyle w:val="Heading2"/>
              <w:numPr>
                <w:ilvl w:val="0"/>
                <w:numId w:val="0"/>
              </w:numPr>
              <w:spacing w:before="0" w:after="0"/>
              <w:ind w:firstLineChars="50" w:firstLine="110"/>
              <w:jc w:val="left"/>
              <w:rPr>
                <w:rFonts w:eastAsia="Malgun Gothic"/>
                <w:b w:val="0"/>
                <w:sz w:val="22"/>
                <w:szCs w:val="22"/>
                <w:lang w:eastAsia="ko-KR"/>
              </w:rPr>
            </w:pPr>
          </w:p>
          <w:p w14:paraId="3326EBC5" w14:textId="77777777" w:rsidR="000D602E" w:rsidRDefault="000D602E" w:rsidP="00922B30">
            <w:pPr>
              <w:pStyle w:val="Heading2"/>
              <w:numPr>
                <w:ilvl w:val="0"/>
                <w:numId w:val="0"/>
              </w:numPr>
              <w:spacing w:before="0" w:after="0"/>
              <w:ind w:firstLineChars="50" w:firstLine="110"/>
              <w:jc w:val="left"/>
              <w:rPr>
                <w:rFonts w:eastAsia="Malgun Gothic"/>
                <w:b w:val="0"/>
                <w:sz w:val="22"/>
                <w:szCs w:val="22"/>
                <w:lang w:eastAsia="ko-KR"/>
              </w:rPr>
            </w:pPr>
          </w:p>
          <w:p w14:paraId="772FAFA4" w14:textId="77777777" w:rsidR="000D602E" w:rsidRPr="00967EFA" w:rsidRDefault="000D602E" w:rsidP="00922B30">
            <w:pPr>
              <w:pStyle w:val="Heading2"/>
              <w:numPr>
                <w:ilvl w:val="0"/>
                <w:numId w:val="0"/>
              </w:numPr>
              <w:jc w:val="left"/>
              <w:rPr>
                <w:rFonts w:eastAsia="Malgun Gothic"/>
                <w:b w:val="0"/>
                <w:sz w:val="22"/>
                <w:szCs w:val="22"/>
                <w:lang w:eastAsia="ko-KR"/>
              </w:rPr>
            </w:pPr>
            <w:r w:rsidRPr="00967EFA">
              <w:rPr>
                <w:rFonts w:eastAsia="Malgun Gothic"/>
                <w:b w:val="0"/>
                <w:sz w:val="22"/>
                <w:szCs w:val="22"/>
                <w:lang w:eastAsia="ko-KR"/>
              </w:rPr>
              <w:t xml:space="preserve">#load </w:t>
            </w:r>
            <w:proofErr w:type="spellStart"/>
            <w:r w:rsidRPr="00967EFA">
              <w:rPr>
                <w:rFonts w:eastAsia="Malgun Gothic"/>
                <w:b w:val="0"/>
                <w:sz w:val="22"/>
                <w:szCs w:val="22"/>
                <w:lang w:eastAsia="ko-KR"/>
              </w:rPr>
              <w:t>model&amp;weights</w:t>
            </w:r>
            <w:proofErr w:type="spellEnd"/>
          </w:p>
          <w:p w14:paraId="7B7226ED" w14:textId="77777777" w:rsidR="000D602E" w:rsidRPr="00967EFA" w:rsidRDefault="000D602E" w:rsidP="00922B30">
            <w:pPr>
              <w:pStyle w:val="Heading2"/>
              <w:numPr>
                <w:ilvl w:val="0"/>
                <w:numId w:val="0"/>
              </w:numPr>
              <w:ind w:left="686"/>
              <w:jc w:val="left"/>
              <w:rPr>
                <w:rFonts w:eastAsia="Malgun Gothic"/>
                <w:b w:val="0"/>
                <w:sz w:val="22"/>
                <w:szCs w:val="22"/>
                <w:lang w:eastAsia="ko-KR"/>
              </w:rPr>
            </w:pPr>
            <w:proofErr w:type="spellStart"/>
            <w:r w:rsidRPr="00967EFA">
              <w:rPr>
                <w:rFonts w:eastAsia="Malgun Gothic"/>
                <w:b w:val="0"/>
                <w:sz w:val="22"/>
                <w:szCs w:val="22"/>
                <w:lang w:eastAsia="ko-KR"/>
              </w:rPr>
              <w:t>load_model</w:t>
            </w:r>
            <w:proofErr w:type="spellEnd"/>
            <w:r w:rsidRPr="00967EFA">
              <w:rPr>
                <w:rFonts w:eastAsia="Malgun Gothic"/>
                <w:b w:val="0"/>
                <w:sz w:val="22"/>
                <w:szCs w:val="22"/>
                <w:lang w:eastAsia="ko-KR"/>
              </w:rPr>
              <w:t>('</w:t>
            </w:r>
            <w:proofErr w:type="spellStart"/>
            <w:proofErr w:type="gramStart"/>
            <w:r w:rsidRPr="00967EFA">
              <w:rPr>
                <w:rFonts w:eastAsia="Malgun Gothic"/>
                <w:b w:val="0"/>
                <w:sz w:val="22"/>
                <w:szCs w:val="22"/>
                <w:lang w:eastAsia="ko-KR"/>
              </w:rPr>
              <w:t>autoencoder.json</w:t>
            </w:r>
            <w:proofErr w:type="spellEnd"/>
            <w:proofErr w:type="gramEnd"/>
            <w:r w:rsidRPr="00967EFA">
              <w:rPr>
                <w:rFonts w:eastAsia="Malgun Gothic"/>
                <w:b w:val="0"/>
                <w:sz w:val="22"/>
                <w:szCs w:val="22"/>
                <w:lang w:eastAsia="ko-KR"/>
              </w:rPr>
              <w:t>')</w:t>
            </w:r>
          </w:p>
          <w:p w14:paraId="654C5824" w14:textId="77777777" w:rsidR="000D602E" w:rsidRPr="00967EFA" w:rsidRDefault="000D602E" w:rsidP="00922B30">
            <w:pPr>
              <w:pStyle w:val="Heading2"/>
              <w:numPr>
                <w:ilvl w:val="0"/>
                <w:numId w:val="0"/>
              </w:numPr>
              <w:ind w:left="686"/>
              <w:jc w:val="left"/>
              <w:rPr>
                <w:rFonts w:eastAsia="Malgun Gothic"/>
                <w:b w:val="0"/>
                <w:sz w:val="22"/>
                <w:szCs w:val="22"/>
                <w:lang w:eastAsia="ko-KR"/>
              </w:rPr>
            </w:pPr>
            <w:proofErr w:type="spellStart"/>
            <w:proofErr w:type="gramStart"/>
            <w:r w:rsidRPr="00967EFA">
              <w:rPr>
                <w:rFonts w:eastAsia="Malgun Gothic"/>
                <w:b w:val="0"/>
                <w:sz w:val="22"/>
                <w:szCs w:val="22"/>
                <w:lang w:eastAsia="ko-KR"/>
              </w:rPr>
              <w:t>autoencoder.load</w:t>
            </w:r>
            <w:proofErr w:type="gramEnd"/>
            <w:r w:rsidRPr="00967EFA">
              <w:rPr>
                <w:rFonts w:eastAsia="Malgun Gothic"/>
                <w:b w:val="0"/>
                <w:sz w:val="22"/>
                <w:szCs w:val="22"/>
                <w:lang w:eastAsia="ko-KR"/>
              </w:rPr>
              <w:t>_weights</w:t>
            </w:r>
            <w:proofErr w:type="spellEnd"/>
            <w:r w:rsidRPr="00967EFA">
              <w:rPr>
                <w:rFonts w:eastAsia="Malgun Gothic"/>
                <w:b w:val="0"/>
                <w:sz w:val="22"/>
                <w:szCs w:val="22"/>
                <w:lang w:eastAsia="ko-KR"/>
              </w:rPr>
              <w:t>('imagecompression.hdf5')</w:t>
            </w:r>
          </w:p>
          <w:p w14:paraId="3CDE5BA2" w14:textId="77777777" w:rsidR="000D602E" w:rsidRPr="00967EFA" w:rsidRDefault="000D602E" w:rsidP="00922B30">
            <w:pPr>
              <w:pStyle w:val="Heading2"/>
              <w:numPr>
                <w:ilvl w:val="0"/>
                <w:numId w:val="0"/>
              </w:numPr>
              <w:ind w:left="576"/>
              <w:jc w:val="left"/>
              <w:rPr>
                <w:rFonts w:eastAsia="Malgun Gothic"/>
                <w:b w:val="0"/>
                <w:sz w:val="22"/>
                <w:szCs w:val="22"/>
                <w:lang w:eastAsia="ko-KR"/>
              </w:rPr>
            </w:pPr>
            <w:proofErr w:type="spellStart"/>
            <w:proofErr w:type="gramStart"/>
            <w:r w:rsidRPr="00967EFA">
              <w:rPr>
                <w:rFonts w:eastAsia="Malgun Gothic"/>
                <w:b w:val="0"/>
                <w:sz w:val="22"/>
                <w:szCs w:val="22"/>
                <w:lang w:eastAsia="ko-KR"/>
              </w:rPr>
              <w:t>encoder.load</w:t>
            </w:r>
            <w:proofErr w:type="gramEnd"/>
            <w:r w:rsidRPr="00967EFA">
              <w:rPr>
                <w:rFonts w:eastAsia="Malgun Gothic"/>
                <w:b w:val="0"/>
                <w:sz w:val="22"/>
                <w:szCs w:val="22"/>
                <w:lang w:eastAsia="ko-KR"/>
              </w:rPr>
              <w:t>_weights</w:t>
            </w:r>
            <w:proofErr w:type="spellEnd"/>
            <w:r w:rsidRPr="00967EFA">
              <w:rPr>
                <w:rFonts w:eastAsia="Malgun Gothic"/>
                <w:b w:val="0"/>
                <w:sz w:val="22"/>
                <w:szCs w:val="22"/>
                <w:lang w:eastAsia="ko-KR"/>
              </w:rPr>
              <w:t>('encoder_weight.hdf5')</w:t>
            </w:r>
          </w:p>
          <w:p w14:paraId="396E27AD" w14:textId="77777777" w:rsidR="000D602E" w:rsidRPr="00493323" w:rsidRDefault="000D602E" w:rsidP="00922B30">
            <w:pPr>
              <w:ind w:firstLineChars="50" w:firstLine="110"/>
              <w:jc w:val="left"/>
              <w:rPr>
                <w:sz w:val="22"/>
                <w:szCs w:val="22"/>
                <w:lang w:eastAsia="ko-KR"/>
              </w:rPr>
            </w:pPr>
            <w:proofErr w:type="spellStart"/>
            <w:r w:rsidRPr="00967EFA">
              <w:rPr>
                <w:rFonts w:eastAsia="Malgun Gothic"/>
                <w:sz w:val="22"/>
                <w:szCs w:val="22"/>
                <w:lang w:eastAsia="ko-KR"/>
              </w:rPr>
              <w:t>decoder.load_weights</w:t>
            </w:r>
            <w:proofErr w:type="spellEnd"/>
            <w:r w:rsidRPr="00967EFA">
              <w:rPr>
                <w:rFonts w:eastAsia="Malgun Gothic"/>
                <w:sz w:val="22"/>
                <w:szCs w:val="22"/>
                <w:lang w:eastAsia="ko-KR"/>
              </w:rPr>
              <w:t>('decoder_weight.hdf5')</w:t>
            </w:r>
          </w:p>
        </w:tc>
      </w:tr>
    </w:tbl>
    <w:p w14:paraId="392E698C" w14:textId="77777777" w:rsidR="007A218E" w:rsidRDefault="007A218E" w:rsidP="00493323"/>
    <w:p w14:paraId="4493EC5C" w14:textId="77777777" w:rsidR="009A7047" w:rsidRDefault="00623565" w:rsidP="009A7047">
      <w:pPr>
        <w:rPr>
          <w:lang w:val="en-CA"/>
        </w:rPr>
      </w:pPr>
      <w:r>
        <w:rPr>
          <w:lang w:val="en-CA"/>
        </w:rPr>
        <w:t xml:space="preserve">The trained model is available at </w:t>
      </w:r>
      <w:hyperlink r:id="rId24" w:history="1">
        <w:r w:rsidR="009A7047">
          <w:rPr>
            <w:rStyle w:val="Hyperlink"/>
          </w:rPr>
          <w:t>https://drive.google.com/drive/folders/1d-MaaXebVxd8yGUCv44RWQvLAwzVm6JQ</w:t>
        </w:r>
      </w:hyperlink>
    </w:p>
    <w:p w14:paraId="79DF70B7" w14:textId="77777777" w:rsidR="009A7047" w:rsidRPr="004D624B" w:rsidRDefault="009A7047" w:rsidP="009A7047">
      <w:pPr>
        <w:rPr>
          <w:lang w:val="en-CA"/>
        </w:rPr>
      </w:pPr>
      <w:r>
        <w:rPr>
          <w:lang w:val="en-CA"/>
        </w:rPr>
        <w:t xml:space="preserve">The part of the data to be used for parameter tuning is </w:t>
      </w:r>
      <w:r w:rsidRPr="004D624B">
        <w:rPr>
          <w:lang w:val="en-CA"/>
        </w:rPr>
        <w:t>describe</w:t>
      </w:r>
      <w:r>
        <w:rPr>
          <w:lang w:val="en-CA"/>
        </w:rPr>
        <w:t>d</w:t>
      </w:r>
      <w:r w:rsidRPr="004D624B">
        <w:rPr>
          <w:lang w:val="en-CA"/>
        </w:rPr>
        <w:t xml:space="preserve"> at</w:t>
      </w:r>
    </w:p>
    <w:p w14:paraId="0BF420E2" w14:textId="77777777" w:rsidR="009A7047" w:rsidRPr="0039063C" w:rsidRDefault="00AB34BF" w:rsidP="009A7047">
      <w:hyperlink r:id="rId25" w:history="1">
        <w:r w:rsidR="009A7047">
          <w:rPr>
            <w:rStyle w:val="Hyperlink"/>
          </w:rPr>
          <w:t>https://drive.google.com/drive/folders/1d-MaaXebVxd8yGUCv44RWQvLAwzVm6JQ</w:t>
        </w:r>
      </w:hyperlink>
    </w:p>
    <w:p w14:paraId="2F9E3014" w14:textId="77777777" w:rsidR="001F479A" w:rsidRPr="0039063C" w:rsidRDefault="001F479A" w:rsidP="009A7047">
      <w:pPr>
        <w:jc w:val="left"/>
      </w:pPr>
    </w:p>
    <w:p w14:paraId="62A74F06" w14:textId="77777777" w:rsidR="001F479A" w:rsidRDefault="001F479A" w:rsidP="001F479A">
      <w:pPr>
        <w:pStyle w:val="Heading3"/>
      </w:pPr>
      <w:r>
        <w:t>Test framework and data</w:t>
      </w:r>
    </w:p>
    <w:p w14:paraId="478F7843" w14:textId="77777777" w:rsidR="001F479A" w:rsidRDefault="001F479A" w:rsidP="00493323">
      <w:r>
        <w:rPr>
          <w:lang w:val="en-CA"/>
        </w:rPr>
        <w:t>As test data, CIFAR100 [</w:t>
      </w:r>
      <w:r w:rsidR="00DE7EC2">
        <w:rPr>
          <w:lang w:val="en-CA"/>
        </w:rPr>
        <w:t>10</w:t>
      </w:r>
      <w:r>
        <w:rPr>
          <w:lang w:val="en-CA"/>
        </w:rPr>
        <w:t>] shall be used.</w:t>
      </w:r>
    </w:p>
    <w:p w14:paraId="66058F6F" w14:textId="77777777" w:rsidR="001F479A" w:rsidRDefault="001F479A" w:rsidP="00493323"/>
    <w:p w14:paraId="7E5C8124" w14:textId="77777777" w:rsidR="001F479A" w:rsidRDefault="001F479A" w:rsidP="00493323">
      <w:r>
        <w:rPr>
          <w:lang w:val="en-CA"/>
        </w:rPr>
        <w:t>The test conditions are listed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4719"/>
      </w:tblGrid>
      <w:tr w:rsidR="001F479A" w:rsidRPr="00761452" w14:paraId="340327D4" w14:textId="77777777" w:rsidTr="008846D9">
        <w:trPr>
          <w:trHeight w:val="122"/>
        </w:trPr>
        <w:tc>
          <w:tcPr>
            <w:tcW w:w="2931" w:type="dxa"/>
            <w:tcBorders>
              <w:top w:val="double" w:sz="4" w:space="0" w:color="auto"/>
            </w:tcBorders>
            <w:shd w:val="clear" w:color="auto" w:fill="auto"/>
          </w:tcPr>
          <w:p w14:paraId="3DD350E4" w14:textId="77777777" w:rsidR="001F479A" w:rsidRPr="00761452" w:rsidRDefault="001F479A" w:rsidP="008846D9">
            <w:pPr>
              <w:jc w:val="center"/>
              <w:rPr>
                <w:noProof/>
                <w:highlight w:val="yellow"/>
                <w:lang w:val="en-GB"/>
              </w:rPr>
            </w:pPr>
            <w:r>
              <w:rPr>
                <w:noProof/>
                <w:lang w:val="en-GB"/>
              </w:rPr>
              <w:t>Test data</w:t>
            </w:r>
          </w:p>
        </w:tc>
        <w:tc>
          <w:tcPr>
            <w:tcW w:w="4719" w:type="dxa"/>
            <w:tcBorders>
              <w:top w:val="double" w:sz="4" w:space="0" w:color="auto"/>
            </w:tcBorders>
            <w:shd w:val="clear" w:color="auto" w:fill="auto"/>
          </w:tcPr>
          <w:p w14:paraId="6ED31CC2" w14:textId="77777777" w:rsidR="001F479A" w:rsidRPr="00761452" w:rsidRDefault="00F2609C" w:rsidP="008846D9">
            <w:pPr>
              <w:jc w:val="center"/>
              <w:rPr>
                <w:noProof/>
                <w:highlight w:val="yellow"/>
                <w:lang w:val="en-GB" w:eastAsia="ko-KR"/>
              </w:rPr>
            </w:pPr>
            <w:r>
              <w:rPr>
                <w:noProof/>
                <w:lang w:val="en-GB" w:eastAsia="ko-KR"/>
              </w:rPr>
              <w:t>CIFAR 100</w:t>
            </w:r>
          </w:p>
        </w:tc>
      </w:tr>
      <w:tr w:rsidR="001F479A" w:rsidRPr="00761452" w14:paraId="2340AB17" w14:textId="77777777" w:rsidTr="008846D9">
        <w:tc>
          <w:tcPr>
            <w:tcW w:w="2931" w:type="dxa"/>
            <w:shd w:val="clear" w:color="auto" w:fill="auto"/>
          </w:tcPr>
          <w:p w14:paraId="781BB279" w14:textId="77777777" w:rsidR="001F479A" w:rsidRPr="00C00A7F" w:rsidRDefault="001F479A" w:rsidP="008846D9">
            <w:pPr>
              <w:jc w:val="center"/>
              <w:rPr>
                <w:noProof/>
                <w:lang w:val="en-GB" w:eastAsia="ko-KR"/>
              </w:rPr>
            </w:pPr>
            <w:r>
              <w:rPr>
                <w:rFonts w:hint="eastAsia"/>
                <w:noProof/>
                <w:lang w:val="en-GB" w:eastAsia="ko-KR"/>
              </w:rPr>
              <w:t>I</w:t>
            </w:r>
            <w:r>
              <w:rPr>
                <w:noProof/>
                <w:lang w:val="en-GB" w:eastAsia="ko-KR"/>
              </w:rPr>
              <w:t>mage size</w:t>
            </w:r>
          </w:p>
        </w:tc>
        <w:tc>
          <w:tcPr>
            <w:tcW w:w="4719" w:type="dxa"/>
            <w:shd w:val="clear" w:color="auto" w:fill="auto"/>
          </w:tcPr>
          <w:p w14:paraId="599AD094" w14:textId="77777777" w:rsidR="001F479A" w:rsidRPr="00761452" w:rsidRDefault="001F479A" w:rsidP="008846D9">
            <w:pPr>
              <w:jc w:val="center"/>
              <w:rPr>
                <w:noProof/>
                <w:highlight w:val="yellow"/>
                <w:lang w:val="en-GB" w:eastAsia="ko-KR"/>
              </w:rPr>
            </w:pPr>
            <w:r w:rsidRPr="00C00A7F">
              <w:rPr>
                <w:rFonts w:hint="eastAsia"/>
                <w:noProof/>
                <w:lang w:val="en-GB" w:eastAsia="ko-KR"/>
              </w:rPr>
              <w:t>3</w:t>
            </w:r>
            <w:r w:rsidRPr="00C00A7F">
              <w:rPr>
                <w:noProof/>
                <w:lang w:val="en-GB" w:eastAsia="ko-KR"/>
              </w:rPr>
              <w:t>2</w:t>
            </w:r>
            <w:r>
              <w:rPr>
                <w:noProof/>
                <w:lang w:val="en-GB" w:eastAsia="ko-KR"/>
              </w:rPr>
              <w:t xml:space="preserve"> x </w:t>
            </w:r>
            <w:r w:rsidRPr="00C00A7F">
              <w:rPr>
                <w:noProof/>
                <w:lang w:val="en-GB" w:eastAsia="ko-KR"/>
              </w:rPr>
              <w:t>3</w:t>
            </w:r>
            <w:r>
              <w:rPr>
                <w:noProof/>
                <w:lang w:val="en-GB" w:eastAsia="ko-KR"/>
              </w:rPr>
              <w:t>2</w:t>
            </w:r>
            <w:r w:rsidR="00210C1F">
              <w:rPr>
                <w:noProof/>
                <w:lang w:val="en-GB" w:eastAsia="ko-KR"/>
              </w:rPr>
              <w:t xml:space="preserve"> x 3</w:t>
            </w:r>
          </w:p>
        </w:tc>
      </w:tr>
      <w:tr w:rsidR="001F479A" w:rsidRPr="00761452" w14:paraId="0F23BE5A" w14:textId="77777777" w:rsidTr="008846D9">
        <w:tc>
          <w:tcPr>
            <w:tcW w:w="2931" w:type="dxa"/>
            <w:shd w:val="clear" w:color="auto" w:fill="auto"/>
          </w:tcPr>
          <w:p w14:paraId="02F0455C" w14:textId="77777777" w:rsidR="001F479A" w:rsidRPr="00C00A7F" w:rsidRDefault="001F479A" w:rsidP="008846D9">
            <w:pPr>
              <w:jc w:val="center"/>
              <w:rPr>
                <w:noProof/>
                <w:lang w:val="en-GB" w:eastAsia="ko-KR"/>
              </w:rPr>
            </w:pPr>
            <w:r>
              <w:rPr>
                <w:rFonts w:hint="eastAsia"/>
                <w:noProof/>
                <w:lang w:val="en-GB" w:eastAsia="ko-KR"/>
              </w:rPr>
              <w:t>C</w:t>
            </w:r>
            <w:r>
              <w:rPr>
                <w:noProof/>
                <w:lang w:val="en-GB" w:eastAsia="ko-KR"/>
              </w:rPr>
              <w:t>olor component</w:t>
            </w:r>
          </w:p>
        </w:tc>
        <w:tc>
          <w:tcPr>
            <w:tcW w:w="4719" w:type="dxa"/>
            <w:shd w:val="clear" w:color="auto" w:fill="auto"/>
          </w:tcPr>
          <w:p w14:paraId="56A19025" w14:textId="77777777" w:rsidR="001F479A" w:rsidRPr="00C00A7F" w:rsidRDefault="001F479A" w:rsidP="008846D9">
            <w:pPr>
              <w:jc w:val="center"/>
              <w:rPr>
                <w:noProof/>
                <w:lang w:val="en-GB" w:eastAsia="ko-KR"/>
              </w:rPr>
            </w:pPr>
            <w:r>
              <w:rPr>
                <w:rFonts w:hint="eastAsia"/>
                <w:noProof/>
                <w:lang w:val="en-GB" w:eastAsia="ko-KR"/>
              </w:rPr>
              <w:t>R</w:t>
            </w:r>
            <w:r>
              <w:rPr>
                <w:noProof/>
                <w:lang w:val="en-GB" w:eastAsia="ko-KR"/>
              </w:rPr>
              <w:t>GB</w:t>
            </w:r>
          </w:p>
        </w:tc>
      </w:tr>
    </w:tbl>
    <w:p w14:paraId="694A442E" w14:textId="77777777" w:rsidR="001F479A" w:rsidRPr="0039063C" w:rsidRDefault="001F479A" w:rsidP="00493323">
      <w:pPr>
        <w:ind w:left="720"/>
      </w:pPr>
    </w:p>
    <w:p w14:paraId="61268F78" w14:textId="77777777" w:rsidR="001F479A" w:rsidRDefault="001F479A" w:rsidP="001F479A">
      <w:pPr>
        <w:pStyle w:val="Heading3"/>
      </w:pPr>
      <w:r>
        <w:t>Evaluation metrics</w:t>
      </w:r>
    </w:p>
    <w:p w14:paraId="1F5AEAFA" w14:textId="77777777" w:rsidR="001F479A" w:rsidRDefault="001F479A" w:rsidP="001F479A">
      <w:pPr>
        <w:spacing w:after="200" w:line="240" w:lineRule="atLeast"/>
        <w:jc w:val="left"/>
      </w:pPr>
      <w:r>
        <w:t xml:space="preserve">As evaluation metrics PSNR and SSIM shall be used, </w:t>
      </w:r>
      <w:r w:rsidRPr="001F479A">
        <w:t>compar</w:t>
      </w:r>
      <w:r>
        <w:t>ing</w:t>
      </w:r>
      <w:r w:rsidRPr="001F479A">
        <w:t xml:space="preserve"> with </w:t>
      </w:r>
      <w:r>
        <w:t xml:space="preserve">the </w:t>
      </w:r>
      <w:r w:rsidRPr="001F479A">
        <w:t>original image</w:t>
      </w:r>
      <w:r w:rsidR="00D60E9D">
        <w:t>.</w:t>
      </w:r>
    </w:p>
    <w:p w14:paraId="7DF54060" w14:textId="77777777" w:rsidR="00D0582F" w:rsidRDefault="00D0582F" w:rsidP="00D0582F">
      <w:pPr>
        <w:pStyle w:val="Heading2"/>
      </w:pPr>
      <w:r w:rsidRPr="00E97816">
        <w:t>UC</w:t>
      </w:r>
      <w:r>
        <w:t>16A</w:t>
      </w:r>
      <w:r w:rsidRPr="00E97816">
        <w:t xml:space="preserve"> </w:t>
      </w:r>
      <w:r>
        <w:t>Acoustic Scene Classification</w:t>
      </w:r>
    </w:p>
    <w:p w14:paraId="44B38E9F" w14:textId="77777777" w:rsidR="00CF6F52" w:rsidRDefault="00CF6F52" w:rsidP="00CF6F52">
      <w:r w:rsidRPr="001742EA">
        <w:rPr>
          <w:lang w:val="en-GB"/>
        </w:rPr>
        <w:t xml:space="preserve">The goal of acoustic scene classification is to classify a test recording into one of the provided predefined classes that characterizes the environment in which it was </w:t>
      </w:r>
      <w:r>
        <w:rPr>
          <w:lang w:val="en-GB"/>
        </w:rPr>
        <w:t>recorded — for example park, p</w:t>
      </w:r>
      <w:r w:rsidRPr="001742EA">
        <w:rPr>
          <w:lang w:val="en-GB"/>
        </w:rPr>
        <w:t>edestr</w:t>
      </w:r>
      <w:r>
        <w:rPr>
          <w:lang w:val="en-GB"/>
        </w:rPr>
        <w:t xml:space="preserve">ian street, metro station, </w:t>
      </w:r>
      <w:r w:rsidRPr="001742EA">
        <w:rPr>
          <w:lang w:val="en-GB"/>
        </w:rPr>
        <w:t>seaside.</w:t>
      </w:r>
      <w:r>
        <w:rPr>
          <w:lang w:val="en-GB"/>
        </w:rPr>
        <w:t xml:space="preserve"> We will use the </w:t>
      </w:r>
      <w:r>
        <w:t>DCASE2017</w:t>
      </w:r>
      <w:r w:rsidRPr="001742EA">
        <w:t xml:space="preserve"> Task1 </w:t>
      </w:r>
      <w:r>
        <w:t>Data and the DCASE2018 baseline classification system.</w:t>
      </w:r>
    </w:p>
    <w:p w14:paraId="37734B65" w14:textId="77777777" w:rsidR="00CF6F52" w:rsidRDefault="00CF6F52" w:rsidP="00A23CC9">
      <w:pPr>
        <w:pStyle w:val="Heading3"/>
      </w:pPr>
      <w:r w:rsidRPr="00C265C7">
        <w:t>NN Models</w:t>
      </w:r>
    </w:p>
    <w:p w14:paraId="5D202F2A" w14:textId="77777777" w:rsidR="000E18E5" w:rsidRDefault="000E18E5" w:rsidP="000E18E5">
      <w:r>
        <w:t>DCASE 2019 Acoustic Scene Classification Baseline</w:t>
      </w:r>
    </w:p>
    <w:p w14:paraId="36BE576B" w14:textId="77777777" w:rsidR="000E18E5" w:rsidRDefault="000E18E5" w:rsidP="00E00742">
      <w:pPr>
        <w:pStyle w:val="ListParagraph"/>
        <w:numPr>
          <w:ilvl w:val="0"/>
          <w:numId w:val="10"/>
        </w:numPr>
      </w:pPr>
      <w:r w:rsidRPr="00EA183A">
        <w:t>https://github.com/toni-heittola/dcase2019_task1_baseline</w:t>
      </w:r>
    </w:p>
    <w:p w14:paraId="3F2C72B2" w14:textId="77777777" w:rsidR="00CF6F52" w:rsidRDefault="00CF6F52" w:rsidP="00E00742">
      <w:pPr>
        <w:pStyle w:val="ListParagraph"/>
        <w:numPr>
          <w:ilvl w:val="0"/>
          <w:numId w:val="10"/>
        </w:numPr>
      </w:pPr>
      <w:r>
        <w:rPr>
          <w:i/>
        </w:rPr>
        <w:t>Acoustic features:</w:t>
      </w:r>
      <w:r>
        <w:t xml:space="preserve"> Analysis frame 40 </w:t>
      </w:r>
      <w:proofErr w:type="spellStart"/>
      <w:r>
        <w:t>ms</w:t>
      </w:r>
      <w:proofErr w:type="spellEnd"/>
      <w:r>
        <w:t xml:space="preserve"> (50% hop size) Log </w:t>
      </w:r>
      <w:proofErr w:type="spellStart"/>
      <w:r>
        <w:t>mel</w:t>
      </w:r>
      <w:proofErr w:type="spellEnd"/>
      <w:r>
        <w:t>-band energies (40 bands)</w:t>
      </w:r>
    </w:p>
    <w:p w14:paraId="2738F3CD" w14:textId="77777777" w:rsidR="00CF6F52" w:rsidRDefault="00CF6F52" w:rsidP="00E00742">
      <w:pPr>
        <w:pStyle w:val="ListParagraph"/>
        <w:numPr>
          <w:ilvl w:val="0"/>
          <w:numId w:val="10"/>
        </w:numPr>
      </w:pPr>
      <w:r>
        <w:rPr>
          <w:i/>
        </w:rPr>
        <w:t>Neural network:</w:t>
      </w:r>
      <w:r>
        <w:t xml:space="preserve"> Two convolutional layers with max pooling, two dense layers. Batch nom and dropout.</w:t>
      </w:r>
    </w:p>
    <w:p w14:paraId="4EEDD0D8" w14:textId="77777777" w:rsidR="002E7B2C" w:rsidRPr="002E7B2C" w:rsidRDefault="002E7B2C" w:rsidP="004D624B">
      <w:pPr>
        <w:ind w:left="720"/>
      </w:pPr>
    </w:p>
    <w:p w14:paraId="1471D25A" w14:textId="77777777" w:rsidR="00CF6F52" w:rsidRDefault="00CF6F52" w:rsidP="00A23CC9">
      <w:pPr>
        <w:pStyle w:val="Heading3"/>
      </w:pPr>
      <w:r>
        <w:t>Test framework and data</w:t>
      </w:r>
    </w:p>
    <w:p w14:paraId="6D9F7F0A" w14:textId="77777777" w:rsidR="004F2735" w:rsidRPr="004F2735" w:rsidRDefault="00CF6F52" w:rsidP="004F2735">
      <w:pPr>
        <w:rPr>
          <w:lang w:val="en-CA"/>
        </w:rPr>
      </w:pPr>
      <w:r w:rsidRPr="000736CF">
        <w:rPr>
          <w:lang w:val="en-CA"/>
        </w:rPr>
        <w:t xml:space="preserve">The TUT Acoustic Scenes 2017 dataset consists of recordings from various acoustic scenes, all having distinct recording locations. For each recording location, </w:t>
      </w:r>
      <w:proofErr w:type="gramStart"/>
      <w:r w:rsidRPr="000736CF">
        <w:rPr>
          <w:lang w:val="en-CA"/>
        </w:rPr>
        <w:t>3-5 minute long</w:t>
      </w:r>
      <w:proofErr w:type="gramEnd"/>
      <w:r w:rsidRPr="000736CF">
        <w:rPr>
          <w:lang w:val="en-CA"/>
        </w:rPr>
        <w:t xml:space="preserve"> audio recording was captured. The original recordings were then split into segments with a length of 10 seconds. These audio segments are provided in individual files.</w:t>
      </w:r>
      <w:r>
        <w:rPr>
          <w:lang w:val="en-CA"/>
        </w:rPr>
        <w:t xml:space="preserve"> There </w:t>
      </w:r>
      <w:proofErr w:type="gramStart"/>
      <w:r>
        <w:rPr>
          <w:lang w:val="en-CA"/>
        </w:rPr>
        <w:t>are</w:t>
      </w:r>
      <w:proofErr w:type="gramEnd"/>
      <w:r>
        <w:rPr>
          <w:lang w:val="en-CA"/>
        </w:rPr>
        <w:t xml:space="preserve"> a total of 15 acoustic scenes for the task. </w:t>
      </w:r>
      <w:hyperlink r:id="rId26" w:history="1">
        <w:r w:rsidRPr="00ED27AB">
          <w:rPr>
            <w:rStyle w:val="Hyperlink"/>
            <w:lang w:val="en-CA"/>
          </w:rPr>
          <w:t>http://dcase.community/challenge2017/task-acoustic-scene-classification</w:t>
        </w:r>
      </w:hyperlink>
    </w:p>
    <w:p w14:paraId="1AD99341" w14:textId="77777777" w:rsidR="00CF6F52" w:rsidRDefault="00CF6F52" w:rsidP="00A23CC9">
      <w:pPr>
        <w:pStyle w:val="Heading3"/>
      </w:pPr>
      <w:r>
        <w:t>Evaluation metrics</w:t>
      </w:r>
    </w:p>
    <w:p w14:paraId="27F2D864" w14:textId="77777777" w:rsidR="00CF6F52" w:rsidRDefault="00CF6F52" w:rsidP="00CF6F52">
      <w:pPr>
        <w:spacing w:after="200" w:line="240" w:lineRule="atLeast"/>
        <w:jc w:val="left"/>
        <w:rPr>
          <w:lang w:val="en-GB"/>
        </w:rPr>
      </w:pPr>
      <w:r>
        <w:rPr>
          <w:lang w:val="en-GB"/>
        </w:rPr>
        <w:t>For audio classification is classification accuracy.</w:t>
      </w:r>
    </w:p>
    <w:p w14:paraId="2A643B83" w14:textId="77777777" w:rsidR="0064388A" w:rsidRDefault="0064388A" w:rsidP="00A23CC9">
      <w:pPr>
        <w:pStyle w:val="Heading3"/>
      </w:pPr>
      <w:r>
        <w:lastRenderedPageBreak/>
        <w:t xml:space="preserve">Evaluation Framework  </w:t>
      </w:r>
    </w:p>
    <w:p w14:paraId="624BD97E" w14:textId="77777777" w:rsidR="0064388A" w:rsidRDefault="0064388A" w:rsidP="0064388A">
      <w:pPr>
        <w:tabs>
          <w:tab w:val="left" w:pos="1220"/>
        </w:tabs>
      </w:pPr>
      <w:r>
        <w:t>The code as well as training, validation and test split is published here:</w:t>
      </w:r>
    </w:p>
    <w:p w14:paraId="12E3ACDD" w14:textId="77777777" w:rsidR="0064388A" w:rsidRDefault="00AB34BF" w:rsidP="0064388A">
      <w:pPr>
        <w:tabs>
          <w:tab w:val="left" w:pos="1220"/>
        </w:tabs>
        <w:rPr>
          <w:rStyle w:val="Hyperlink"/>
        </w:rPr>
      </w:pPr>
      <w:hyperlink r:id="rId27" w:history="1">
        <w:r w:rsidR="0064388A">
          <w:rPr>
            <w:rStyle w:val="Hyperlink"/>
          </w:rPr>
          <w:t>https://drive.google.com/open?id=1jBWk_uyVjos8kQhnHY7k-reT-C9j9CoF</w:t>
        </w:r>
      </w:hyperlink>
    </w:p>
    <w:p w14:paraId="436B57F4" w14:textId="77777777" w:rsidR="0064388A" w:rsidRDefault="0064388A" w:rsidP="0064388A">
      <w:pPr>
        <w:tabs>
          <w:tab w:val="left" w:pos="1220"/>
        </w:tabs>
        <w:rPr>
          <w:rStyle w:val="Hyperlink"/>
        </w:rPr>
      </w:pPr>
    </w:p>
    <w:p w14:paraId="0819F1ED" w14:textId="77777777" w:rsidR="0064388A" w:rsidRPr="004D624B" w:rsidRDefault="0064388A" w:rsidP="0064388A">
      <w:pPr>
        <w:pStyle w:val="PlainText"/>
        <w:rPr>
          <w:rFonts w:ascii="Times New Roman" w:hAnsi="Times New Roman" w:cs="Times New Roman"/>
          <w:lang w:val="en-US"/>
        </w:rPr>
      </w:pPr>
      <w:r w:rsidRPr="004D624B">
        <w:rPr>
          <w:rFonts w:ascii="Times New Roman" w:hAnsi="Times New Roman" w:cs="Times New Roman"/>
          <w:lang w:val="en-US"/>
        </w:rPr>
        <w:t>After unzipping, run</w:t>
      </w:r>
    </w:p>
    <w:p w14:paraId="6662D31C" w14:textId="77777777" w:rsidR="0064388A" w:rsidRPr="004D624B" w:rsidRDefault="0064388A" w:rsidP="0064388A">
      <w:pPr>
        <w:pStyle w:val="PlainText"/>
        <w:rPr>
          <w:rFonts w:ascii="Courier New" w:hAnsi="Courier New" w:cs="Courier New"/>
          <w:lang w:val="en-US"/>
        </w:rPr>
      </w:pPr>
      <w:r w:rsidRPr="004D624B">
        <w:rPr>
          <w:rFonts w:ascii="Courier New" w:hAnsi="Courier New" w:cs="Courier New"/>
          <w:lang w:val="en-US"/>
        </w:rPr>
        <w:t xml:space="preserve">python mpeg-task-uc16a.py eval -m mpeg_model.h5 </w:t>
      </w:r>
    </w:p>
    <w:p w14:paraId="7849B3FB" w14:textId="77777777" w:rsidR="0064388A" w:rsidRPr="004D624B" w:rsidRDefault="0064388A" w:rsidP="0064388A">
      <w:pPr>
        <w:pStyle w:val="PlainText"/>
        <w:rPr>
          <w:rFonts w:ascii="Times New Roman" w:hAnsi="Times New Roman" w:cs="Times New Roman"/>
          <w:lang w:val="en-US"/>
        </w:rPr>
      </w:pPr>
    </w:p>
    <w:p w14:paraId="3E8AAA15" w14:textId="77777777" w:rsidR="0064388A" w:rsidRPr="004D624B" w:rsidRDefault="0064388A" w:rsidP="0064388A">
      <w:pPr>
        <w:pStyle w:val="PlainText"/>
        <w:rPr>
          <w:rFonts w:ascii="Times New Roman" w:hAnsi="Times New Roman" w:cs="Times New Roman"/>
          <w:lang w:val="en-US"/>
        </w:rPr>
      </w:pPr>
      <w:r w:rsidRPr="004D624B">
        <w:rPr>
          <w:rFonts w:ascii="Times New Roman" w:hAnsi="Times New Roman" w:cs="Times New Roman"/>
          <w:lang w:val="en-US"/>
        </w:rPr>
        <w:t xml:space="preserve">to use the </w:t>
      </w:r>
      <w:proofErr w:type="gramStart"/>
      <w:r w:rsidRPr="004D624B">
        <w:rPr>
          <w:rFonts w:ascii="Times New Roman" w:hAnsi="Times New Roman" w:cs="Times New Roman"/>
          <w:lang w:val="en-US"/>
        </w:rPr>
        <w:t>model</w:t>
      </w:r>
      <w:proofErr w:type="gramEnd"/>
      <w:r w:rsidRPr="004D624B">
        <w:rPr>
          <w:rFonts w:ascii="Times New Roman" w:hAnsi="Times New Roman" w:cs="Times New Roman"/>
          <w:lang w:val="en-US"/>
        </w:rPr>
        <w:t xml:space="preserve"> we trained on the development set. The -w parameter allows to use your own weights</w:t>
      </w:r>
    </w:p>
    <w:p w14:paraId="68ABB1E1" w14:textId="77777777" w:rsidR="0064388A" w:rsidRPr="004D624B" w:rsidRDefault="0064388A" w:rsidP="0064388A">
      <w:pPr>
        <w:pStyle w:val="PlainText"/>
        <w:rPr>
          <w:rFonts w:ascii="Times New Roman" w:hAnsi="Times New Roman" w:cs="Times New Roman"/>
          <w:lang w:val="en-US"/>
        </w:rPr>
      </w:pPr>
    </w:p>
    <w:p w14:paraId="1DD4052B" w14:textId="77777777" w:rsidR="0064388A" w:rsidRPr="004D624B" w:rsidRDefault="0064388A" w:rsidP="0064388A">
      <w:pPr>
        <w:pStyle w:val="PlainText"/>
        <w:rPr>
          <w:rFonts w:ascii="Courier New" w:hAnsi="Courier New" w:cs="Courier New"/>
          <w:lang w:val="en-US"/>
        </w:rPr>
      </w:pPr>
      <w:r w:rsidRPr="004D624B">
        <w:rPr>
          <w:rFonts w:ascii="Courier New" w:hAnsi="Courier New" w:cs="Courier New"/>
          <w:lang w:val="en-US"/>
        </w:rPr>
        <w:t>mpeg-task-uc16a.py eval -m mpeg_model.h5 -w my_weights.h5</w:t>
      </w:r>
    </w:p>
    <w:p w14:paraId="69D702D5" w14:textId="77777777" w:rsidR="0064388A" w:rsidRPr="004D624B" w:rsidRDefault="0064388A" w:rsidP="0064388A">
      <w:pPr>
        <w:pStyle w:val="PlainText"/>
        <w:rPr>
          <w:rFonts w:ascii="Times New Roman" w:hAnsi="Times New Roman" w:cs="Times New Roman"/>
          <w:lang w:val="en-US"/>
        </w:rPr>
      </w:pPr>
    </w:p>
    <w:p w14:paraId="789498C4" w14:textId="77777777" w:rsidR="0064388A" w:rsidRPr="004D624B" w:rsidRDefault="0064388A" w:rsidP="0064388A">
      <w:pPr>
        <w:pStyle w:val="PlainText"/>
        <w:rPr>
          <w:rFonts w:ascii="Times New Roman" w:hAnsi="Times New Roman" w:cs="Times New Roman"/>
          <w:lang w:val="en-US"/>
        </w:rPr>
      </w:pPr>
      <w:r w:rsidRPr="004D624B">
        <w:rPr>
          <w:rFonts w:ascii="Times New Roman" w:hAnsi="Times New Roman" w:cs="Times New Roman"/>
          <w:lang w:val="en-US"/>
        </w:rPr>
        <w:t>or</w:t>
      </w:r>
    </w:p>
    <w:p w14:paraId="77B58CEA" w14:textId="77777777" w:rsidR="0064388A" w:rsidRPr="004D624B" w:rsidRDefault="0064388A" w:rsidP="0064388A">
      <w:pPr>
        <w:pStyle w:val="PlainText"/>
        <w:rPr>
          <w:rFonts w:ascii="Times New Roman" w:hAnsi="Times New Roman" w:cs="Times New Roman"/>
          <w:lang w:val="en-US"/>
        </w:rPr>
      </w:pPr>
    </w:p>
    <w:p w14:paraId="0AEBD4A3" w14:textId="77777777" w:rsidR="0064388A" w:rsidRPr="004D624B" w:rsidRDefault="0064388A" w:rsidP="0064388A">
      <w:pPr>
        <w:pStyle w:val="PlainText"/>
        <w:rPr>
          <w:rFonts w:ascii="Courier New" w:hAnsi="Courier New" w:cs="Courier New"/>
          <w:lang w:val="en-US"/>
        </w:rPr>
      </w:pPr>
      <w:r w:rsidRPr="004D624B">
        <w:rPr>
          <w:rFonts w:ascii="Courier New" w:hAnsi="Courier New" w:cs="Courier New"/>
          <w:lang w:val="en-US"/>
        </w:rPr>
        <w:t>mpeg-task-uc16a.py test -m mpeg_model.h5 -w my_weights.h5</w:t>
      </w:r>
    </w:p>
    <w:p w14:paraId="14492CC9" w14:textId="77777777" w:rsidR="0064388A" w:rsidRPr="004D624B" w:rsidRDefault="0064388A" w:rsidP="0064388A">
      <w:pPr>
        <w:pStyle w:val="PlainText"/>
        <w:rPr>
          <w:rFonts w:ascii="Times New Roman" w:hAnsi="Times New Roman" w:cs="Times New Roman"/>
          <w:lang w:val="en-US"/>
        </w:rPr>
      </w:pPr>
    </w:p>
    <w:p w14:paraId="5647DE01" w14:textId="77777777" w:rsidR="0064388A" w:rsidRPr="004D624B" w:rsidRDefault="0064388A" w:rsidP="0064388A">
      <w:pPr>
        <w:pStyle w:val="PlainText"/>
        <w:rPr>
          <w:rFonts w:ascii="Times New Roman" w:hAnsi="Times New Roman" w:cs="Times New Roman"/>
          <w:lang w:val="en-US"/>
        </w:rPr>
      </w:pPr>
      <w:r w:rsidRPr="004D624B">
        <w:rPr>
          <w:rFonts w:ascii="Times New Roman" w:hAnsi="Times New Roman" w:cs="Times New Roman"/>
          <w:lang w:val="en-US"/>
        </w:rPr>
        <w:t>for generating the final number for the CE.</w:t>
      </w:r>
    </w:p>
    <w:p w14:paraId="1E1CB50A" w14:textId="77777777" w:rsidR="0064388A" w:rsidRPr="004D624B" w:rsidRDefault="0064388A" w:rsidP="0064388A">
      <w:pPr>
        <w:pStyle w:val="PlainText"/>
        <w:rPr>
          <w:rFonts w:ascii="Times New Roman" w:hAnsi="Times New Roman" w:cs="Times New Roman"/>
          <w:lang w:val="en-US"/>
        </w:rPr>
      </w:pPr>
    </w:p>
    <w:p w14:paraId="4E5A10F5" w14:textId="77777777" w:rsidR="0064388A" w:rsidRPr="004D624B" w:rsidRDefault="0064388A" w:rsidP="0064388A">
      <w:pPr>
        <w:pStyle w:val="PlainText"/>
        <w:rPr>
          <w:rFonts w:ascii="Times New Roman" w:hAnsi="Times New Roman" w:cs="Times New Roman"/>
          <w:lang w:val="en-US"/>
        </w:rPr>
      </w:pPr>
      <w:r w:rsidRPr="004D624B">
        <w:rPr>
          <w:rFonts w:ascii="Times New Roman" w:hAnsi="Times New Roman" w:cs="Times New Roman"/>
          <w:lang w:val="en-US"/>
        </w:rPr>
        <w:t>Eval and test are separate sets files, also separate from the training data.</w:t>
      </w:r>
    </w:p>
    <w:p w14:paraId="7049560D" w14:textId="77777777" w:rsidR="0064388A" w:rsidRPr="004D624B" w:rsidRDefault="0064388A" w:rsidP="0064388A">
      <w:pPr>
        <w:pStyle w:val="PlainText"/>
        <w:rPr>
          <w:rFonts w:ascii="Times New Roman" w:hAnsi="Times New Roman" w:cs="Times New Roman"/>
          <w:lang w:val="en-US"/>
        </w:rPr>
      </w:pPr>
    </w:p>
    <w:p w14:paraId="487722C3" w14:textId="77777777" w:rsidR="0064388A" w:rsidRPr="004D624B" w:rsidRDefault="0064388A" w:rsidP="0064388A">
      <w:pPr>
        <w:pStyle w:val="PlainText"/>
        <w:rPr>
          <w:rFonts w:ascii="Times New Roman" w:hAnsi="Times New Roman" w:cs="Times New Roman"/>
          <w:lang w:val="en-US"/>
        </w:rPr>
      </w:pPr>
      <w:r w:rsidRPr="004D624B">
        <w:rPr>
          <w:rFonts w:ascii="Times New Roman" w:hAnsi="Times New Roman" w:cs="Times New Roman"/>
          <w:lang w:val="en-US"/>
        </w:rPr>
        <w:t>In order to change t</w:t>
      </w:r>
      <w:r>
        <w:rPr>
          <w:rFonts w:ascii="Times New Roman" w:hAnsi="Times New Roman" w:cs="Times New Roman"/>
          <w:lang w:val="en-US"/>
        </w:rPr>
        <w:t xml:space="preserve">he weights, use the hdf5 file </w:t>
      </w:r>
      <w:r w:rsidRPr="004D624B">
        <w:rPr>
          <w:rFonts w:ascii="Times New Roman" w:hAnsi="Times New Roman" w:cs="Times New Roman"/>
          <w:lang w:val="en-US"/>
        </w:rPr>
        <w:t xml:space="preserve">provided or the </w:t>
      </w:r>
      <w:proofErr w:type="spellStart"/>
      <w:r w:rsidRPr="004D624B">
        <w:rPr>
          <w:rFonts w:ascii="Times New Roman" w:hAnsi="Times New Roman" w:cs="Times New Roman"/>
          <w:lang w:val="en-US"/>
        </w:rPr>
        <w:t>keras</w:t>
      </w:r>
      <w:proofErr w:type="spellEnd"/>
      <w:r w:rsidRPr="004D624B">
        <w:rPr>
          <w:rFonts w:ascii="Times New Roman" w:hAnsi="Times New Roman" w:cs="Times New Roman"/>
          <w:lang w:val="en-US"/>
        </w:rPr>
        <w:t xml:space="preserve"> methods:</w:t>
      </w:r>
    </w:p>
    <w:p w14:paraId="1D7D7E5D" w14:textId="77777777" w:rsidR="0064388A" w:rsidRPr="004D624B" w:rsidRDefault="0064388A" w:rsidP="0064388A">
      <w:pPr>
        <w:pStyle w:val="PlainText"/>
        <w:rPr>
          <w:rFonts w:ascii="Times New Roman" w:hAnsi="Times New Roman" w:cs="Times New Roman"/>
          <w:lang w:val="en-US"/>
        </w:rPr>
      </w:pPr>
    </w:p>
    <w:p w14:paraId="7265825C" w14:textId="77777777" w:rsidR="0064388A" w:rsidRPr="004D624B" w:rsidRDefault="0064388A" w:rsidP="0064388A">
      <w:pPr>
        <w:pStyle w:val="PlainText"/>
        <w:rPr>
          <w:rFonts w:ascii="Courier New" w:hAnsi="Courier New" w:cs="Courier New"/>
          <w:lang w:val="en-US"/>
        </w:rPr>
      </w:pPr>
      <w:r w:rsidRPr="004D624B">
        <w:rPr>
          <w:rFonts w:ascii="Courier New" w:hAnsi="Courier New" w:cs="Courier New"/>
          <w:lang w:val="en-US"/>
        </w:rPr>
        <w:t xml:space="preserve">from </w:t>
      </w:r>
      <w:proofErr w:type="spellStart"/>
      <w:r w:rsidRPr="004D624B">
        <w:rPr>
          <w:rFonts w:ascii="Courier New" w:hAnsi="Courier New" w:cs="Courier New"/>
          <w:lang w:val="en-US"/>
        </w:rPr>
        <w:t>keras.models</w:t>
      </w:r>
      <w:proofErr w:type="spellEnd"/>
      <w:r w:rsidRPr="004D624B">
        <w:rPr>
          <w:rFonts w:ascii="Courier New" w:hAnsi="Courier New" w:cs="Courier New"/>
          <w:lang w:val="en-US"/>
        </w:rPr>
        <w:t xml:space="preserve"> import </w:t>
      </w:r>
      <w:proofErr w:type="spellStart"/>
      <w:r w:rsidRPr="004D624B">
        <w:rPr>
          <w:rFonts w:ascii="Courier New" w:hAnsi="Courier New" w:cs="Courier New"/>
          <w:lang w:val="en-US"/>
        </w:rPr>
        <w:t>load_model</w:t>
      </w:r>
      <w:proofErr w:type="spellEnd"/>
    </w:p>
    <w:p w14:paraId="3B46F5B0" w14:textId="77777777" w:rsidR="0064388A" w:rsidRPr="004D624B" w:rsidRDefault="0064388A" w:rsidP="0064388A">
      <w:pPr>
        <w:pStyle w:val="PlainText"/>
        <w:rPr>
          <w:rFonts w:ascii="Times New Roman" w:hAnsi="Times New Roman" w:cs="Times New Roman"/>
          <w:lang w:val="en-US"/>
        </w:rPr>
      </w:pPr>
    </w:p>
    <w:p w14:paraId="2C4C3AEE" w14:textId="77777777" w:rsidR="0064388A" w:rsidRPr="004D624B" w:rsidRDefault="0064388A" w:rsidP="0064388A">
      <w:pPr>
        <w:pStyle w:val="PlainText"/>
        <w:rPr>
          <w:rFonts w:ascii="Courier New" w:hAnsi="Courier New" w:cs="Courier New"/>
          <w:lang w:val="en-US"/>
        </w:rPr>
      </w:pPr>
      <w:r w:rsidRPr="004D624B">
        <w:rPr>
          <w:rFonts w:ascii="Courier New" w:hAnsi="Courier New" w:cs="Courier New"/>
          <w:lang w:val="en-US"/>
        </w:rPr>
        <w:t xml:space="preserve">model = </w:t>
      </w:r>
      <w:proofErr w:type="spellStart"/>
      <w:r w:rsidRPr="004D624B">
        <w:rPr>
          <w:rFonts w:ascii="Courier New" w:hAnsi="Courier New" w:cs="Courier New"/>
          <w:lang w:val="en-US"/>
        </w:rPr>
        <w:t>load_model</w:t>
      </w:r>
      <w:proofErr w:type="spellEnd"/>
      <w:r w:rsidRPr="004D624B">
        <w:rPr>
          <w:rFonts w:ascii="Courier New" w:hAnsi="Courier New" w:cs="Courier New"/>
          <w:lang w:val="en-US"/>
        </w:rPr>
        <w:t>('mpeg_model.h5')</w:t>
      </w:r>
    </w:p>
    <w:p w14:paraId="037D75B6" w14:textId="77777777" w:rsidR="0064388A" w:rsidRPr="004D624B" w:rsidRDefault="0064388A" w:rsidP="0064388A">
      <w:pPr>
        <w:pStyle w:val="PlainText"/>
        <w:rPr>
          <w:rFonts w:ascii="Courier New" w:hAnsi="Courier New" w:cs="Courier New"/>
          <w:lang w:val="en-US"/>
        </w:rPr>
      </w:pPr>
      <w:proofErr w:type="spellStart"/>
      <w:r w:rsidRPr="004D624B">
        <w:rPr>
          <w:rFonts w:ascii="Courier New" w:hAnsi="Courier New" w:cs="Courier New"/>
          <w:lang w:val="en-US"/>
        </w:rPr>
        <w:t>wq</w:t>
      </w:r>
      <w:proofErr w:type="spellEnd"/>
      <w:r w:rsidRPr="004D624B">
        <w:rPr>
          <w:rFonts w:ascii="Courier New" w:hAnsi="Courier New" w:cs="Courier New"/>
          <w:lang w:val="en-US"/>
        </w:rPr>
        <w:t xml:space="preserve"> = </w:t>
      </w:r>
      <w:proofErr w:type="spellStart"/>
      <w:r w:rsidRPr="004D624B">
        <w:rPr>
          <w:rFonts w:ascii="Courier New" w:hAnsi="Courier New" w:cs="Courier New"/>
          <w:lang w:val="en-US"/>
        </w:rPr>
        <w:t>model.get_weights</w:t>
      </w:r>
      <w:proofErr w:type="spellEnd"/>
      <w:r w:rsidRPr="004D624B">
        <w:rPr>
          <w:rFonts w:ascii="Courier New" w:hAnsi="Courier New" w:cs="Courier New"/>
          <w:lang w:val="en-US"/>
        </w:rPr>
        <w:t>()</w:t>
      </w:r>
    </w:p>
    <w:p w14:paraId="7F1971E6" w14:textId="77777777" w:rsidR="0064388A" w:rsidRPr="004D624B" w:rsidRDefault="0064388A" w:rsidP="0064388A">
      <w:pPr>
        <w:pStyle w:val="PlainText"/>
        <w:rPr>
          <w:rFonts w:ascii="Courier New" w:hAnsi="Courier New" w:cs="Courier New"/>
          <w:lang w:val="en-US"/>
        </w:rPr>
      </w:pPr>
    </w:p>
    <w:p w14:paraId="0E3379E5" w14:textId="77777777" w:rsidR="0064388A" w:rsidRPr="004D624B" w:rsidRDefault="0064388A" w:rsidP="0064388A">
      <w:pPr>
        <w:pStyle w:val="PlainText"/>
        <w:rPr>
          <w:rFonts w:ascii="Courier New" w:hAnsi="Courier New" w:cs="Courier New"/>
          <w:lang w:val="en-US"/>
        </w:rPr>
      </w:pPr>
      <w:proofErr w:type="spellStart"/>
      <w:r w:rsidRPr="004D624B">
        <w:rPr>
          <w:rFonts w:ascii="Courier New" w:hAnsi="Courier New" w:cs="Courier New"/>
          <w:lang w:val="en-US"/>
        </w:rPr>
        <w:t>wn</w:t>
      </w:r>
      <w:proofErr w:type="spellEnd"/>
      <w:r w:rsidRPr="004D624B">
        <w:rPr>
          <w:rFonts w:ascii="Courier New" w:hAnsi="Courier New" w:cs="Courier New"/>
          <w:lang w:val="en-US"/>
        </w:rPr>
        <w:t xml:space="preserve"> = </w:t>
      </w:r>
      <w:proofErr w:type="spellStart"/>
      <w:r w:rsidRPr="004D624B">
        <w:rPr>
          <w:rFonts w:ascii="Courier New" w:hAnsi="Courier New" w:cs="Courier New"/>
          <w:lang w:val="en-US"/>
        </w:rPr>
        <w:t>your_method</w:t>
      </w:r>
      <w:proofErr w:type="spellEnd"/>
      <w:r w:rsidRPr="004D624B">
        <w:rPr>
          <w:rFonts w:ascii="Courier New" w:hAnsi="Courier New" w:cs="Courier New"/>
          <w:lang w:val="en-US"/>
        </w:rPr>
        <w:t>(</w:t>
      </w:r>
      <w:proofErr w:type="spellStart"/>
      <w:r w:rsidRPr="004D624B">
        <w:rPr>
          <w:rFonts w:ascii="Courier New" w:hAnsi="Courier New" w:cs="Courier New"/>
          <w:lang w:val="en-US"/>
        </w:rPr>
        <w:t>wq</w:t>
      </w:r>
      <w:proofErr w:type="spellEnd"/>
      <w:r w:rsidRPr="004D624B">
        <w:rPr>
          <w:rFonts w:ascii="Courier New" w:hAnsi="Courier New" w:cs="Courier New"/>
          <w:lang w:val="en-US"/>
        </w:rPr>
        <w:t>)</w:t>
      </w:r>
    </w:p>
    <w:p w14:paraId="67D80B0C" w14:textId="77777777" w:rsidR="0064388A" w:rsidRPr="004D624B" w:rsidRDefault="0064388A" w:rsidP="0064388A">
      <w:pPr>
        <w:pStyle w:val="PlainText"/>
        <w:rPr>
          <w:rFonts w:ascii="Courier New" w:hAnsi="Courier New" w:cs="Courier New"/>
          <w:lang w:val="en-US"/>
        </w:rPr>
      </w:pPr>
    </w:p>
    <w:p w14:paraId="662CC8CA" w14:textId="77777777" w:rsidR="0064388A" w:rsidRPr="004D624B" w:rsidRDefault="0064388A" w:rsidP="0064388A">
      <w:pPr>
        <w:pStyle w:val="PlainText"/>
        <w:rPr>
          <w:rFonts w:ascii="Courier New" w:hAnsi="Courier New" w:cs="Courier New"/>
          <w:lang w:val="en-US"/>
        </w:rPr>
      </w:pPr>
      <w:proofErr w:type="spellStart"/>
      <w:r w:rsidRPr="004D624B">
        <w:rPr>
          <w:rFonts w:ascii="Courier New" w:hAnsi="Courier New" w:cs="Courier New"/>
          <w:lang w:val="en-US"/>
        </w:rPr>
        <w:t>model.set_weights</w:t>
      </w:r>
      <w:proofErr w:type="spellEnd"/>
      <w:r w:rsidRPr="004D624B">
        <w:rPr>
          <w:rFonts w:ascii="Courier New" w:hAnsi="Courier New" w:cs="Courier New"/>
          <w:lang w:val="en-US"/>
        </w:rPr>
        <w:t>(</w:t>
      </w:r>
      <w:proofErr w:type="spellStart"/>
      <w:r w:rsidRPr="004D624B">
        <w:rPr>
          <w:rFonts w:ascii="Courier New" w:hAnsi="Courier New" w:cs="Courier New"/>
          <w:lang w:val="en-US"/>
        </w:rPr>
        <w:t>wn</w:t>
      </w:r>
      <w:proofErr w:type="spellEnd"/>
      <w:r w:rsidRPr="004D624B">
        <w:rPr>
          <w:rFonts w:ascii="Courier New" w:hAnsi="Courier New" w:cs="Courier New"/>
          <w:lang w:val="en-US"/>
        </w:rPr>
        <w:t>)</w:t>
      </w:r>
    </w:p>
    <w:p w14:paraId="5F1FC9C5" w14:textId="77777777" w:rsidR="0064388A" w:rsidRPr="004D624B" w:rsidRDefault="0064388A" w:rsidP="0064388A">
      <w:pPr>
        <w:pStyle w:val="PlainText"/>
        <w:rPr>
          <w:rFonts w:ascii="Courier New" w:hAnsi="Courier New" w:cs="Courier New"/>
          <w:lang w:val="en-US"/>
        </w:rPr>
      </w:pPr>
      <w:proofErr w:type="spellStart"/>
      <w:r w:rsidRPr="004D624B">
        <w:rPr>
          <w:rFonts w:ascii="Courier New" w:hAnsi="Courier New" w:cs="Courier New"/>
          <w:lang w:val="en-US"/>
        </w:rPr>
        <w:t>model.save_weights</w:t>
      </w:r>
      <w:proofErr w:type="spellEnd"/>
      <w:r w:rsidRPr="004D624B">
        <w:rPr>
          <w:rFonts w:ascii="Courier New" w:hAnsi="Courier New" w:cs="Courier New"/>
          <w:lang w:val="en-US"/>
        </w:rPr>
        <w:t>('my_weights.h5')</w:t>
      </w:r>
    </w:p>
    <w:p w14:paraId="618C62FB" w14:textId="77777777" w:rsidR="0064388A" w:rsidRDefault="0064388A" w:rsidP="0064388A">
      <w:pPr>
        <w:ind w:left="360"/>
      </w:pPr>
    </w:p>
    <w:p w14:paraId="61BE1DE9" w14:textId="77777777" w:rsidR="004F2735" w:rsidRDefault="004F2735" w:rsidP="0064388A">
      <w:pPr>
        <w:pStyle w:val="Heading3"/>
        <w:numPr>
          <w:ilvl w:val="0"/>
          <w:numId w:val="0"/>
        </w:numPr>
      </w:pPr>
      <w:r>
        <w:t>Evaluation Framework</w:t>
      </w:r>
    </w:p>
    <w:p w14:paraId="558E4E9B" w14:textId="77777777" w:rsidR="004F2735" w:rsidRDefault="004F2735" w:rsidP="004F2735">
      <w:pPr>
        <w:tabs>
          <w:tab w:val="left" w:pos="1220"/>
        </w:tabs>
      </w:pPr>
      <w:r>
        <w:t>The Training, Validation and Test split is published on google drive together with the code:</w:t>
      </w:r>
    </w:p>
    <w:p w14:paraId="4F6A7DC7" w14:textId="77777777" w:rsidR="004F2735" w:rsidRDefault="00AB34BF" w:rsidP="004F2735">
      <w:pPr>
        <w:tabs>
          <w:tab w:val="left" w:pos="1220"/>
        </w:tabs>
        <w:rPr>
          <w:rStyle w:val="Hyperlink"/>
        </w:rPr>
      </w:pPr>
      <w:hyperlink r:id="rId28" w:history="1">
        <w:r w:rsidR="004F2735">
          <w:rPr>
            <w:rStyle w:val="Hyperlink"/>
          </w:rPr>
          <w:t>https://drive.google.com/open?id=1jBWk_uyVjos8kQhnHY7k-reT-C9j9CoF</w:t>
        </w:r>
      </w:hyperlink>
    </w:p>
    <w:p w14:paraId="43682398" w14:textId="77777777" w:rsidR="004F2735" w:rsidRDefault="004F2735" w:rsidP="004F2735">
      <w:pPr>
        <w:tabs>
          <w:tab w:val="left" w:pos="1220"/>
        </w:tabs>
        <w:rPr>
          <w:rStyle w:val="Hyperlink"/>
        </w:rPr>
      </w:pPr>
    </w:p>
    <w:p w14:paraId="0D2A5211" w14:textId="77777777" w:rsidR="004F2735" w:rsidRPr="004D624B" w:rsidRDefault="004F2735" w:rsidP="004F2735">
      <w:pPr>
        <w:pStyle w:val="PlainText"/>
        <w:rPr>
          <w:rFonts w:ascii="Times New Roman" w:hAnsi="Times New Roman" w:cs="Times New Roman"/>
          <w:lang w:val="en-US"/>
        </w:rPr>
      </w:pPr>
      <w:r w:rsidRPr="004D624B">
        <w:rPr>
          <w:rFonts w:ascii="Times New Roman" w:hAnsi="Times New Roman" w:cs="Times New Roman"/>
          <w:lang w:val="en-US"/>
        </w:rPr>
        <w:t>After unzipping, run</w:t>
      </w:r>
    </w:p>
    <w:p w14:paraId="2B9B1378" w14:textId="77777777" w:rsidR="004F2735" w:rsidRPr="004D624B" w:rsidRDefault="004F2735" w:rsidP="004F2735">
      <w:pPr>
        <w:pStyle w:val="PlainText"/>
        <w:rPr>
          <w:rFonts w:ascii="Courier New" w:hAnsi="Courier New" w:cs="Courier New"/>
          <w:lang w:val="en-US"/>
        </w:rPr>
      </w:pPr>
      <w:r w:rsidRPr="004D624B">
        <w:rPr>
          <w:rFonts w:ascii="Courier New" w:hAnsi="Courier New" w:cs="Courier New"/>
          <w:lang w:val="en-US"/>
        </w:rPr>
        <w:t xml:space="preserve">python mpeg-task-uc16a.py eval -m mpeg_model.h5 </w:t>
      </w:r>
    </w:p>
    <w:p w14:paraId="7746AC65" w14:textId="77777777" w:rsidR="004F2735" w:rsidRPr="004D624B" w:rsidRDefault="004F2735" w:rsidP="004F2735">
      <w:pPr>
        <w:pStyle w:val="PlainText"/>
        <w:rPr>
          <w:rFonts w:ascii="Times New Roman" w:hAnsi="Times New Roman" w:cs="Times New Roman"/>
          <w:lang w:val="en-US"/>
        </w:rPr>
      </w:pPr>
    </w:p>
    <w:p w14:paraId="6D509BAB" w14:textId="77777777" w:rsidR="004F2735" w:rsidRPr="004D624B" w:rsidRDefault="004F2735" w:rsidP="004F2735">
      <w:pPr>
        <w:pStyle w:val="PlainText"/>
        <w:rPr>
          <w:rFonts w:ascii="Times New Roman" w:hAnsi="Times New Roman" w:cs="Times New Roman"/>
          <w:lang w:val="en-US"/>
        </w:rPr>
      </w:pPr>
      <w:r w:rsidRPr="004D624B">
        <w:rPr>
          <w:rFonts w:ascii="Times New Roman" w:hAnsi="Times New Roman" w:cs="Times New Roman"/>
          <w:lang w:val="en-US"/>
        </w:rPr>
        <w:t xml:space="preserve">to use the </w:t>
      </w:r>
      <w:proofErr w:type="gramStart"/>
      <w:r w:rsidRPr="004D624B">
        <w:rPr>
          <w:rFonts w:ascii="Times New Roman" w:hAnsi="Times New Roman" w:cs="Times New Roman"/>
          <w:lang w:val="en-US"/>
        </w:rPr>
        <w:t>model</w:t>
      </w:r>
      <w:proofErr w:type="gramEnd"/>
      <w:r w:rsidRPr="004D624B">
        <w:rPr>
          <w:rFonts w:ascii="Times New Roman" w:hAnsi="Times New Roman" w:cs="Times New Roman"/>
          <w:lang w:val="en-US"/>
        </w:rPr>
        <w:t xml:space="preserve"> we trained on the development set. The -w parameter allows to use your own weights</w:t>
      </w:r>
    </w:p>
    <w:p w14:paraId="4870EE6D" w14:textId="77777777" w:rsidR="004F2735" w:rsidRPr="004D624B" w:rsidRDefault="004F2735" w:rsidP="004F2735">
      <w:pPr>
        <w:pStyle w:val="PlainText"/>
        <w:rPr>
          <w:rFonts w:ascii="Times New Roman" w:hAnsi="Times New Roman" w:cs="Times New Roman"/>
          <w:lang w:val="en-US"/>
        </w:rPr>
      </w:pPr>
    </w:p>
    <w:p w14:paraId="2F779674" w14:textId="77777777" w:rsidR="004F2735" w:rsidRPr="004D624B" w:rsidRDefault="004F2735" w:rsidP="004F2735">
      <w:pPr>
        <w:pStyle w:val="PlainText"/>
        <w:rPr>
          <w:rFonts w:ascii="Courier New" w:hAnsi="Courier New" w:cs="Courier New"/>
          <w:lang w:val="en-US"/>
        </w:rPr>
      </w:pPr>
      <w:r w:rsidRPr="004D624B">
        <w:rPr>
          <w:rFonts w:ascii="Courier New" w:hAnsi="Courier New" w:cs="Courier New"/>
          <w:lang w:val="en-US"/>
        </w:rPr>
        <w:t>mpeg-task-uc16a.py eval -m mpeg_model.h5 -w my_weights.h5</w:t>
      </w:r>
    </w:p>
    <w:p w14:paraId="19D3A53A" w14:textId="77777777" w:rsidR="004F2735" w:rsidRPr="004D624B" w:rsidRDefault="004F2735" w:rsidP="004F2735">
      <w:pPr>
        <w:pStyle w:val="PlainText"/>
        <w:rPr>
          <w:rFonts w:ascii="Times New Roman" w:hAnsi="Times New Roman" w:cs="Times New Roman"/>
          <w:lang w:val="en-US"/>
        </w:rPr>
      </w:pPr>
    </w:p>
    <w:p w14:paraId="677667AD" w14:textId="77777777" w:rsidR="004F2735" w:rsidRPr="004D624B" w:rsidRDefault="004F2735" w:rsidP="004F2735">
      <w:pPr>
        <w:pStyle w:val="PlainText"/>
        <w:rPr>
          <w:rFonts w:ascii="Times New Roman" w:hAnsi="Times New Roman" w:cs="Times New Roman"/>
          <w:lang w:val="en-US"/>
        </w:rPr>
      </w:pPr>
      <w:r w:rsidRPr="004D624B">
        <w:rPr>
          <w:rFonts w:ascii="Times New Roman" w:hAnsi="Times New Roman" w:cs="Times New Roman"/>
          <w:lang w:val="en-US"/>
        </w:rPr>
        <w:t>or</w:t>
      </w:r>
    </w:p>
    <w:p w14:paraId="44744E3C" w14:textId="77777777" w:rsidR="004F2735" w:rsidRPr="004D624B" w:rsidRDefault="004F2735" w:rsidP="004F2735">
      <w:pPr>
        <w:pStyle w:val="PlainText"/>
        <w:rPr>
          <w:rFonts w:ascii="Times New Roman" w:hAnsi="Times New Roman" w:cs="Times New Roman"/>
          <w:lang w:val="en-US"/>
        </w:rPr>
      </w:pPr>
    </w:p>
    <w:p w14:paraId="3CEA2D56" w14:textId="77777777" w:rsidR="004F2735" w:rsidRPr="004D624B" w:rsidRDefault="004F2735" w:rsidP="004F2735">
      <w:pPr>
        <w:pStyle w:val="PlainText"/>
        <w:rPr>
          <w:rFonts w:ascii="Courier New" w:hAnsi="Courier New" w:cs="Courier New"/>
          <w:lang w:val="en-US"/>
        </w:rPr>
      </w:pPr>
      <w:r w:rsidRPr="004D624B">
        <w:rPr>
          <w:rFonts w:ascii="Courier New" w:hAnsi="Courier New" w:cs="Courier New"/>
          <w:lang w:val="en-US"/>
        </w:rPr>
        <w:t>mpeg-task-uc16a.py test -m mpeg_model.h5 -w my_weights.h5</w:t>
      </w:r>
    </w:p>
    <w:p w14:paraId="7EDA1867" w14:textId="77777777" w:rsidR="004F2735" w:rsidRPr="004D624B" w:rsidRDefault="004F2735" w:rsidP="004F2735">
      <w:pPr>
        <w:pStyle w:val="PlainText"/>
        <w:rPr>
          <w:rFonts w:ascii="Times New Roman" w:hAnsi="Times New Roman" w:cs="Times New Roman"/>
          <w:lang w:val="en-US"/>
        </w:rPr>
      </w:pPr>
    </w:p>
    <w:p w14:paraId="0FE7114B" w14:textId="77777777" w:rsidR="004F2735" w:rsidRPr="004D624B" w:rsidRDefault="004F2735" w:rsidP="004F2735">
      <w:pPr>
        <w:pStyle w:val="PlainText"/>
        <w:rPr>
          <w:rFonts w:ascii="Times New Roman" w:hAnsi="Times New Roman" w:cs="Times New Roman"/>
          <w:lang w:val="en-US"/>
        </w:rPr>
      </w:pPr>
      <w:r w:rsidRPr="004D624B">
        <w:rPr>
          <w:rFonts w:ascii="Times New Roman" w:hAnsi="Times New Roman" w:cs="Times New Roman"/>
          <w:lang w:val="en-US"/>
        </w:rPr>
        <w:t>for generating the final number for the CE.</w:t>
      </w:r>
    </w:p>
    <w:p w14:paraId="2E8F370D" w14:textId="77777777" w:rsidR="004F2735" w:rsidRPr="004D624B" w:rsidRDefault="004F2735" w:rsidP="004F2735">
      <w:pPr>
        <w:pStyle w:val="PlainText"/>
        <w:rPr>
          <w:rFonts w:ascii="Times New Roman" w:hAnsi="Times New Roman" w:cs="Times New Roman"/>
          <w:lang w:val="en-US"/>
        </w:rPr>
      </w:pPr>
    </w:p>
    <w:p w14:paraId="473FA82B" w14:textId="77777777" w:rsidR="004F2735" w:rsidRPr="004D624B" w:rsidRDefault="004F2735" w:rsidP="004F2735">
      <w:pPr>
        <w:pStyle w:val="PlainText"/>
        <w:rPr>
          <w:rFonts w:ascii="Times New Roman" w:hAnsi="Times New Roman" w:cs="Times New Roman"/>
          <w:lang w:val="en-US"/>
        </w:rPr>
      </w:pPr>
      <w:r w:rsidRPr="004D624B">
        <w:rPr>
          <w:rFonts w:ascii="Times New Roman" w:hAnsi="Times New Roman" w:cs="Times New Roman"/>
          <w:lang w:val="en-US"/>
        </w:rPr>
        <w:t>Eval and test are separate sets files, also separate from the training data.</w:t>
      </w:r>
    </w:p>
    <w:p w14:paraId="7023472B" w14:textId="77777777" w:rsidR="004F2735" w:rsidRPr="004D624B" w:rsidRDefault="004F2735" w:rsidP="004F2735">
      <w:pPr>
        <w:pStyle w:val="PlainText"/>
        <w:rPr>
          <w:rFonts w:ascii="Times New Roman" w:hAnsi="Times New Roman" w:cs="Times New Roman"/>
          <w:lang w:val="en-US"/>
        </w:rPr>
      </w:pPr>
    </w:p>
    <w:p w14:paraId="146E3CC0" w14:textId="77777777" w:rsidR="004F2735" w:rsidRPr="004D624B" w:rsidRDefault="004F2735" w:rsidP="004F2735">
      <w:pPr>
        <w:pStyle w:val="PlainText"/>
        <w:rPr>
          <w:rFonts w:ascii="Times New Roman" w:hAnsi="Times New Roman" w:cs="Times New Roman"/>
          <w:lang w:val="en-US"/>
        </w:rPr>
      </w:pPr>
      <w:r w:rsidRPr="004D624B">
        <w:rPr>
          <w:rFonts w:ascii="Times New Roman" w:hAnsi="Times New Roman" w:cs="Times New Roman"/>
          <w:lang w:val="en-US"/>
        </w:rPr>
        <w:t>In order to change t</w:t>
      </w:r>
      <w:r>
        <w:rPr>
          <w:rFonts w:ascii="Times New Roman" w:hAnsi="Times New Roman" w:cs="Times New Roman"/>
          <w:lang w:val="en-US"/>
        </w:rPr>
        <w:t xml:space="preserve">he weights, use the hdf5 file </w:t>
      </w:r>
      <w:r w:rsidRPr="004D624B">
        <w:rPr>
          <w:rFonts w:ascii="Times New Roman" w:hAnsi="Times New Roman" w:cs="Times New Roman"/>
          <w:lang w:val="en-US"/>
        </w:rPr>
        <w:t xml:space="preserve">provided or the </w:t>
      </w:r>
      <w:proofErr w:type="spellStart"/>
      <w:r w:rsidRPr="004D624B">
        <w:rPr>
          <w:rFonts w:ascii="Times New Roman" w:hAnsi="Times New Roman" w:cs="Times New Roman"/>
          <w:lang w:val="en-US"/>
        </w:rPr>
        <w:t>keras</w:t>
      </w:r>
      <w:proofErr w:type="spellEnd"/>
      <w:r w:rsidRPr="004D624B">
        <w:rPr>
          <w:rFonts w:ascii="Times New Roman" w:hAnsi="Times New Roman" w:cs="Times New Roman"/>
          <w:lang w:val="en-US"/>
        </w:rPr>
        <w:t xml:space="preserve"> methods:</w:t>
      </w:r>
    </w:p>
    <w:p w14:paraId="641D5C9A" w14:textId="77777777" w:rsidR="004F2735" w:rsidRPr="004D624B" w:rsidRDefault="004F2735" w:rsidP="004F2735">
      <w:pPr>
        <w:pStyle w:val="PlainText"/>
        <w:rPr>
          <w:rFonts w:ascii="Times New Roman" w:hAnsi="Times New Roman" w:cs="Times New Roman"/>
          <w:lang w:val="en-US"/>
        </w:rPr>
      </w:pPr>
    </w:p>
    <w:p w14:paraId="55766B64" w14:textId="77777777" w:rsidR="004F2735" w:rsidRPr="004D624B" w:rsidRDefault="004F2735" w:rsidP="004F2735">
      <w:pPr>
        <w:pStyle w:val="PlainText"/>
        <w:rPr>
          <w:rFonts w:ascii="Courier New" w:hAnsi="Courier New" w:cs="Courier New"/>
          <w:lang w:val="en-US"/>
        </w:rPr>
      </w:pPr>
      <w:r w:rsidRPr="004D624B">
        <w:rPr>
          <w:rFonts w:ascii="Courier New" w:hAnsi="Courier New" w:cs="Courier New"/>
          <w:lang w:val="en-US"/>
        </w:rPr>
        <w:t xml:space="preserve">from </w:t>
      </w:r>
      <w:proofErr w:type="spellStart"/>
      <w:r w:rsidRPr="004D624B">
        <w:rPr>
          <w:rFonts w:ascii="Courier New" w:hAnsi="Courier New" w:cs="Courier New"/>
          <w:lang w:val="en-US"/>
        </w:rPr>
        <w:t>keras.models</w:t>
      </w:r>
      <w:proofErr w:type="spellEnd"/>
      <w:r w:rsidRPr="004D624B">
        <w:rPr>
          <w:rFonts w:ascii="Courier New" w:hAnsi="Courier New" w:cs="Courier New"/>
          <w:lang w:val="en-US"/>
        </w:rPr>
        <w:t xml:space="preserve"> import </w:t>
      </w:r>
      <w:proofErr w:type="spellStart"/>
      <w:r w:rsidRPr="004D624B">
        <w:rPr>
          <w:rFonts w:ascii="Courier New" w:hAnsi="Courier New" w:cs="Courier New"/>
          <w:lang w:val="en-US"/>
        </w:rPr>
        <w:t>load_model</w:t>
      </w:r>
      <w:proofErr w:type="spellEnd"/>
    </w:p>
    <w:p w14:paraId="3B02C74D" w14:textId="77777777" w:rsidR="004F2735" w:rsidRPr="004D624B" w:rsidRDefault="004F2735" w:rsidP="004F2735">
      <w:pPr>
        <w:pStyle w:val="PlainText"/>
        <w:rPr>
          <w:rFonts w:ascii="Times New Roman" w:hAnsi="Times New Roman" w:cs="Times New Roman"/>
          <w:lang w:val="en-US"/>
        </w:rPr>
      </w:pPr>
    </w:p>
    <w:p w14:paraId="74A4A4FE" w14:textId="77777777" w:rsidR="004F2735" w:rsidRPr="004D624B" w:rsidRDefault="004F2735" w:rsidP="004F2735">
      <w:pPr>
        <w:pStyle w:val="PlainText"/>
        <w:rPr>
          <w:rFonts w:ascii="Courier New" w:hAnsi="Courier New" w:cs="Courier New"/>
          <w:lang w:val="en-US"/>
        </w:rPr>
      </w:pPr>
      <w:r w:rsidRPr="004D624B">
        <w:rPr>
          <w:rFonts w:ascii="Courier New" w:hAnsi="Courier New" w:cs="Courier New"/>
          <w:lang w:val="en-US"/>
        </w:rPr>
        <w:t xml:space="preserve">model = </w:t>
      </w:r>
      <w:proofErr w:type="spellStart"/>
      <w:r w:rsidRPr="004D624B">
        <w:rPr>
          <w:rFonts w:ascii="Courier New" w:hAnsi="Courier New" w:cs="Courier New"/>
          <w:lang w:val="en-US"/>
        </w:rPr>
        <w:t>load_model</w:t>
      </w:r>
      <w:proofErr w:type="spellEnd"/>
      <w:r w:rsidRPr="004D624B">
        <w:rPr>
          <w:rFonts w:ascii="Courier New" w:hAnsi="Courier New" w:cs="Courier New"/>
          <w:lang w:val="en-US"/>
        </w:rPr>
        <w:t>('mpeg_model.h5')</w:t>
      </w:r>
    </w:p>
    <w:p w14:paraId="6B5AA42C" w14:textId="77777777" w:rsidR="004F2735" w:rsidRPr="004D624B" w:rsidRDefault="004F2735" w:rsidP="004F2735">
      <w:pPr>
        <w:pStyle w:val="PlainText"/>
        <w:rPr>
          <w:rFonts w:ascii="Courier New" w:hAnsi="Courier New" w:cs="Courier New"/>
          <w:lang w:val="en-US"/>
        </w:rPr>
      </w:pPr>
      <w:proofErr w:type="spellStart"/>
      <w:r w:rsidRPr="004D624B">
        <w:rPr>
          <w:rFonts w:ascii="Courier New" w:hAnsi="Courier New" w:cs="Courier New"/>
          <w:lang w:val="en-US"/>
        </w:rPr>
        <w:t>wq</w:t>
      </w:r>
      <w:proofErr w:type="spellEnd"/>
      <w:r w:rsidRPr="004D624B">
        <w:rPr>
          <w:rFonts w:ascii="Courier New" w:hAnsi="Courier New" w:cs="Courier New"/>
          <w:lang w:val="en-US"/>
        </w:rPr>
        <w:t xml:space="preserve"> = </w:t>
      </w:r>
      <w:proofErr w:type="spellStart"/>
      <w:r w:rsidRPr="004D624B">
        <w:rPr>
          <w:rFonts w:ascii="Courier New" w:hAnsi="Courier New" w:cs="Courier New"/>
          <w:lang w:val="en-US"/>
        </w:rPr>
        <w:t>model.get_weights</w:t>
      </w:r>
      <w:proofErr w:type="spellEnd"/>
      <w:r w:rsidRPr="004D624B">
        <w:rPr>
          <w:rFonts w:ascii="Courier New" w:hAnsi="Courier New" w:cs="Courier New"/>
          <w:lang w:val="en-US"/>
        </w:rPr>
        <w:t>()</w:t>
      </w:r>
    </w:p>
    <w:p w14:paraId="0F592E96" w14:textId="77777777" w:rsidR="004F2735" w:rsidRPr="004D624B" w:rsidRDefault="004F2735" w:rsidP="004F2735">
      <w:pPr>
        <w:pStyle w:val="PlainText"/>
        <w:rPr>
          <w:rFonts w:ascii="Courier New" w:hAnsi="Courier New" w:cs="Courier New"/>
          <w:lang w:val="en-US"/>
        </w:rPr>
      </w:pPr>
    </w:p>
    <w:p w14:paraId="6B5CFB0B" w14:textId="77777777" w:rsidR="004F2735" w:rsidRPr="004D624B" w:rsidRDefault="004F2735" w:rsidP="004F2735">
      <w:pPr>
        <w:pStyle w:val="PlainText"/>
        <w:rPr>
          <w:rFonts w:ascii="Courier New" w:hAnsi="Courier New" w:cs="Courier New"/>
          <w:lang w:val="en-US"/>
        </w:rPr>
      </w:pPr>
      <w:proofErr w:type="spellStart"/>
      <w:r w:rsidRPr="004D624B">
        <w:rPr>
          <w:rFonts w:ascii="Courier New" w:hAnsi="Courier New" w:cs="Courier New"/>
          <w:lang w:val="en-US"/>
        </w:rPr>
        <w:t>wn</w:t>
      </w:r>
      <w:proofErr w:type="spellEnd"/>
      <w:r w:rsidRPr="004D624B">
        <w:rPr>
          <w:rFonts w:ascii="Courier New" w:hAnsi="Courier New" w:cs="Courier New"/>
          <w:lang w:val="en-US"/>
        </w:rPr>
        <w:t xml:space="preserve"> = </w:t>
      </w:r>
      <w:proofErr w:type="spellStart"/>
      <w:r w:rsidRPr="004D624B">
        <w:rPr>
          <w:rFonts w:ascii="Courier New" w:hAnsi="Courier New" w:cs="Courier New"/>
          <w:lang w:val="en-US"/>
        </w:rPr>
        <w:t>your_method</w:t>
      </w:r>
      <w:proofErr w:type="spellEnd"/>
      <w:r w:rsidRPr="004D624B">
        <w:rPr>
          <w:rFonts w:ascii="Courier New" w:hAnsi="Courier New" w:cs="Courier New"/>
          <w:lang w:val="en-US"/>
        </w:rPr>
        <w:t>(</w:t>
      </w:r>
      <w:proofErr w:type="spellStart"/>
      <w:r w:rsidRPr="004D624B">
        <w:rPr>
          <w:rFonts w:ascii="Courier New" w:hAnsi="Courier New" w:cs="Courier New"/>
          <w:lang w:val="en-US"/>
        </w:rPr>
        <w:t>wq</w:t>
      </w:r>
      <w:proofErr w:type="spellEnd"/>
      <w:r w:rsidRPr="004D624B">
        <w:rPr>
          <w:rFonts w:ascii="Courier New" w:hAnsi="Courier New" w:cs="Courier New"/>
          <w:lang w:val="en-US"/>
        </w:rPr>
        <w:t>)</w:t>
      </w:r>
    </w:p>
    <w:p w14:paraId="6917CAEE" w14:textId="77777777" w:rsidR="004F2735" w:rsidRPr="004D624B" w:rsidRDefault="004F2735" w:rsidP="004F2735">
      <w:pPr>
        <w:pStyle w:val="PlainText"/>
        <w:rPr>
          <w:rFonts w:ascii="Courier New" w:hAnsi="Courier New" w:cs="Courier New"/>
          <w:lang w:val="en-US"/>
        </w:rPr>
      </w:pPr>
    </w:p>
    <w:p w14:paraId="50D10911" w14:textId="77777777" w:rsidR="004F2735" w:rsidRPr="004D624B" w:rsidRDefault="004F2735" w:rsidP="004F2735">
      <w:pPr>
        <w:pStyle w:val="PlainText"/>
        <w:rPr>
          <w:rFonts w:ascii="Courier New" w:hAnsi="Courier New" w:cs="Courier New"/>
          <w:lang w:val="en-US"/>
        </w:rPr>
      </w:pPr>
      <w:proofErr w:type="spellStart"/>
      <w:r w:rsidRPr="004D624B">
        <w:rPr>
          <w:rFonts w:ascii="Courier New" w:hAnsi="Courier New" w:cs="Courier New"/>
          <w:lang w:val="en-US"/>
        </w:rPr>
        <w:t>model.set_weights</w:t>
      </w:r>
      <w:proofErr w:type="spellEnd"/>
      <w:r w:rsidRPr="004D624B">
        <w:rPr>
          <w:rFonts w:ascii="Courier New" w:hAnsi="Courier New" w:cs="Courier New"/>
          <w:lang w:val="en-US"/>
        </w:rPr>
        <w:t>(</w:t>
      </w:r>
      <w:proofErr w:type="spellStart"/>
      <w:r w:rsidRPr="004D624B">
        <w:rPr>
          <w:rFonts w:ascii="Courier New" w:hAnsi="Courier New" w:cs="Courier New"/>
          <w:lang w:val="en-US"/>
        </w:rPr>
        <w:t>wn</w:t>
      </w:r>
      <w:proofErr w:type="spellEnd"/>
      <w:r w:rsidRPr="004D624B">
        <w:rPr>
          <w:rFonts w:ascii="Courier New" w:hAnsi="Courier New" w:cs="Courier New"/>
          <w:lang w:val="en-US"/>
        </w:rPr>
        <w:t>)</w:t>
      </w:r>
    </w:p>
    <w:p w14:paraId="7E55ADA2" w14:textId="77777777" w:rsidR="004F2735" w:rsidRPr="004D624B" w:rsidRDefault="004F2735" w:rsidP="004F2735">
      <w:pPr>
        <w:pStyle w:val="PlainText"/>
        <w:rPr>
          <w:rFonts w:ascii="Courier New" w:hAnsi="Courier New" w:cs="Courier New"/>
          <w:lang w:val="en-US"/>
        </w:rPr>
      </w:pPr>
      <w:proofErr w:type="spellStart"/>
      <w:r w:rsidRPr="004D624B">
        <w:rPr>
          <w:rFonts w:ascii="Courier New" w:hAnsi="Courier New" w:cs="Courier New"/>
          <w:lang w:val="en-US"/>
        </w:rPr>
        <w:t>model.save_weights</w:t>
      </w:r>
      <w:proofErr w:type="spellEnd"/>
      <w:r w:rsidRPr="004D624B">
        <w:rPr>
          <w:rFonts w:ascii="Courier New" w:hAnsi="Courier New" w:cs="Courier New"/>
          <w:lang w:val="en-US"/>
        </w:rPr>
        <w:t>('my_weights.h5')</w:t>
      </w:r>
    </w:p>
    <w:p w14:paraId="37F32599" w14:textId="77777777" w:rsidR="004F2735" w:rsidRPr="004F2735" w:rsidRDefault="004F2735" w:rsidP="00CF6F52">
      <w:pPr>
        <w:spacing w:after="200" w:line="240" w:lineRule="atLeast"/>
        <w:jc w:val="left"/>
      </w:pPr>
    </w:p>
    <w:p w14:paraId="05F64144" w14:textId="77777777" w:rsidR="00E24CE8" w:rsidRDefault="00E24CE8" w:rsidP="00E24CE8">
      <w:pPr>
        <w:pStyle w:val="Heading2"/>
      </w:pPr>
      <w:r w:rsidRPr="00E97816">
        <w:t>UC</w:t>
      </w:r>
      <w:r w:rsidR="00F741CD">
        <w:t>3</w:t>
      </w:r>
      <w:r w:rsidRPr="00E97816">
        <w:t xml:space="preserve"> </w:t>
      </w:r>
      <w:r>
        <w:t>Natural language understanding (NLU) Q&amp;A</w:t>
      </w:r>
    </w:p>
    <w:p w14:paraId="533289A5" w14:textId="77777777" w:rsidR="00E24CE8" w:rsidRPr="00E24CE8" w:rsidRDefault="00E24CE8" w:rsidP="00E24CE8">
      <w:pPr>
        <w:rPr>
          <w:lang w:val="en-GB"/>
        </w:rPr>
      </w:pPr>
      <w:r>
        <w:rPr>
          <w:lang w:val="en-GB"/>
        </w:rPr>
        <w:t xml:space="preserve">As the topology of the networks used in NLU applications is very different from the others in the evaluation, it is of interest to check how these react to compression. IN particular, the “BERT” model, a </w:t>
      </w:r>
      <w:r>
        <w:rPr>
          <w:lang w:val="fr-FR"/>
        </w:rPr>
        <w:t>m</w:t>
      </w:r>
      <w:r w:rsidRPr="00E24CE8">
        <w:rPr>
          <w:lang w:val="fr-FR"/>
        </w:rPr>
        <w:t xml:space="preserve">ulti-layer </w:t>
      </w:r>
      <w:proofErr w:type="spellStart"/>
      <w:r w:rsidRPr="00E24CE8">
        <w:rPr>
          <w:lang w:val="fr-FR"/>
        </w:rPr>
        <w:t>bidirectional</w:t>
      </w:r>
      <w:proofErr w:type="spellEnd"/>
      <w:r w:rsidRPr="00E24CE8">
        <w:rPr>
          <w:lang w:val="fr-FR"/>
        </w:rPr>
        <w:t xml:space="preserve"> Transformer encoder</w:t>
      </w:r>
      <w:r>
        <w:rPr>
          <w:lang w:val="fr-FR"/>
        </w:rPr>
        <w:t>.</w:t>
      </w:r>
    </w:p>
    <w:p w14:paraId="54D764C5" w14:textId="77777777" w:rsidR="00E24CE8" w:rsidRDefault="00E24CE8" w:rsidP="00E24CE8">
      <w:pPr>
        <w:pStyle w:val="Heading3"/>
      </w:pPr>
      <w:r>
        <w:t>Test Data</w:t>
      </w:r>
    </w:p>
    <w:p w14:paraId="6641ADA2" w14:textId="77777777" w:rsidR="00E24CE8" w:rsidRDefault="00E24CE8" w:rsidP="00E24CE8">
      <w:pPr>
        <w:spacing w:after="200" w:line="240" w:lineRule="atLeast"/>
        <w:jc w:val="left"/>
        <w:rPr>
          <w:lang w:val="en-GB"/>
        </w:rPr>
      </w:pPr>
      <w:r>
        <w:rPr>
          <w:b/>
          <w:bCs/>
        </w:rPr>
        <w:t>S</w:t>
      </w:r>
      <w:r>
        <w:t xml:space="preserve">tanford </w:t>
      </w:r>
      <w:r>
        <w:rPr>
          <w:b/>
          <w:bCs/>
        </w:rPr>
        <w:t>Qu</w:t>
      </w:r>
      <w:r>
        <w:t xml:space="preserve">estion </w:t>
      </w:r>
      <w:r>
        <w:rPr>
          <w:b/>
          <w:bCs/>
        </w:rPr>
        <w:t>A</w:t>
      </w:r>
      <w:r>
        <w:t xml:space="preserve">nswering </w:t>
      </w:r>
      <w:r>
        <w:rPr>
          <w:b/>
          <w:bCs/>
        </w:rPr>
        <w:t>D</w:t>
      </w:r>
      <w:r>
        <w:t>ataset (</w:t>
      </w:r>
      <w:proofErr w:type="spellStart"/>
      <w:r>
        <w:t>SQuAD</w:t>
      </w:r>
      <w:proofErr w:type="spellEnd"/>
      <w:r>
        <w:t xml:space="preserve">) is a reading comprehension dataset, consisting of questions posed by </w:t>
      </w:r>
      <w:proofErr w:type="spellStart"/>
      <w:r>
        <w:t>crowdworkers</w:t>
      </w:r>
      <w:proofErr w:type="spellEnd"/>
      <w:r>
        <w:t xml:space="preserve"> on a set of Wikipedia articles, where the answer to every question is a segment of text, or </w:t>
      </w:r>
      <w:r>
        <w:rPr>
          <w:i/>
          <w:iCs/>
        </w:rPr>
        <w:t>span</w:t>
      </w:r>
      <w:r>
        <w:t xml:space="preserve">, from the corresponding reading passage, or the question might be unanswerable. </w:t>
      </w:r>
    </w:p>
    <w:p w14:paraId="00AF186A" w14:textId="77777777" w:rsidR="00E24CE8" w:rsidRDefault="00AB34BF" w:rsidP="00E24CE8">
      <w:pPr>
        <w:spacing w:after="200" w:line="240" w:lineRule="atLeast"/>
        <w:jc w:val="left"/>
        <w:rPr>
          <w:lang w:val="en-GB"/>
        </w:rPr>
      </w:pPr>
      <w:hyperlink r:id="rId29" w:history="1">
        <w:r w:rsidR="00E24CE8" w:rsidRPr="00ED27AB">
          <w:rPr>
            <w:rStyle w:val="Hyperlink"/>
            <w:lang w:val="en-GB"/>
          </w:rPr>
          <w:t>https://rajpurkar.github.io/SQuAD-explorer/</w:t>
        </w:r>
      </w:hyperlink>
    </w:p>
    <w:p w14:paraId="584857F3" w14:textId="77777777" w:rsidR="00E24CE8" w:rsidRPr="00E24CE8" w:rsidRDefault="00E24CE8" w:rsidP="00E24CE8">
      <w:pPr>
        <w:pStyle w:val="Heading3"/>
      </w:pPr>
      <w:bookmarkStart w:id="109" w:name="_Toc13394140"/>
      <w:r w:rsidRPr="00C265C7">
        <w:t>NN Models</w:t>
      </w:r>
      <w:bookmarkEnd w:id="109"/>
    </w:p>
    <w:p w14:paraId="6A62DD04" w14:textId="77777777" w:rsidR="00E24CE8" w:rsidRPr="0054573B" w:rsidRDefault="00E24CE8" w:rsidP="00E24CE8">
      <w:pPr>
        <w:pStyle w:val="NormalWeb"/>
      </w:pPr>
      <w:r>
        <w:rPr>
          <w:rStyle w:val="Strong"/>
        </w:rPr>
        <w:t>BERT</w:t>
      </w:r>
      <w:r>
        <w:t xml:space="preserve">, or </w:t>
      </w:r>
      <w:r>
        <w:rPr>
          <w:rStyle w:val="Strong"/>
        </w:rPr>
        <w:t>B</w:t>
      </w:r>
      <w:r>
        <w:t xml:space="preserve">idirectional </w:t>
      </w:r>
      <w:r>
        <w:rPr>
          <w:rStyle w:val="Strong"/>
        </w:rPr>
        <w:t>E</w:t>
      </w:r>
      <w:r>
        <w:t xml:space="preserve">ncoder </w:t>
      </w:r>
      <w:r>
        <w:rPr>
          <w:rStyle w:val="Strong"/>
        </w:rPr>
        <w:t>R</w:t>
      </w:r>
      <w:r>
        <w:t xml:space="preserve">epresentations from </w:t>
      </w:r>
      <w:r>
        <w:rPr>
          <w:rStyle w:val="Strong"/>
        </w:rPr>
        <w:t>T</w:t>
      </w:r>
      <w:r>
        <w:t xml:space="preserve">ransformers, is a new method of pre-training language representations which obtains state-of-the-art results on a wide array of Natural Language Processing (NLP) tasks. </w:t>
      </w:r>
      <w:hyperlink r:id="rId30" w:history="1">
        <w:r>
          <w:rPr>
            <w:rStyle w:val="Hyperlink"/>
          </w:rPr>
          <w:t>https://arxiv.org/abs/1810.04805</w:t>
        </w:r>
      </w:hyperlink>
      <w:r>
        <w:t>.</w:t>
      </w:r>
    </w:p>
    <w:p w14:paraId="6DC5E2A7" w14:textId="77777777" w:rsidR="00E24CE8" w:rsidRDefault="00AB34BF" w:rsidP="00E24CE8">
      <w:pPr>
        <w:spacing w:after="200" w:line="240" w:lineRule="atLeast"/>
        <w:jc w:val="left"/>
        <w:rPr>
          <w:rStyle w:val="Hyperlink"/>
        </w:rPr>
      </w:pPr>
      <w:hyperlink r:id="rId31" w:history="1">
        <w:r w:rsidR="00E24CE8" w:rsidRPr="0054573B">
          <w:rPr>
            <w:rStyle w:val="Hyperlink"/>
          </w:rPr>
          <w:t>https://github.com/google-research/bert</w:t>
        </w:r>
      </w:hyperlink>
    </w:p>
    <w:p w14:paraId="5B9518B4" w14:textId="77777777" w:rsidR="00E24CE8" w:rsidRDefault="00E24CE8" w:rsidP="00E24CE8">
      <w:pPr>
        <w:pStyle w:val="Heading3"/>
      </w:pPr>
      <w:bookmarkStart w:id="110" w:name="_Toc13394141"/>
      <w:r>
        <w:t>Evaluation metrics</w:t>
      </w:r>
      <w:bookmarkEnd w:id="110"/>
    </w:p>
    <w:p w14:paraId="01E18AEF" w14:textId="77777777" w:rsidR="00E24CE8" w:rsidRPr="00A92736" w:rsidRDefault="00E24CE8" w:rsidP="00E24CE8">
      <w:pPr>
        <w:spacing w:after="200" w:line="240" w:lineRule="atLeast"/>
        <w:jc w:val="left"/>
        <w:rPr>
          <w:lang w:val="en-GB"/>
        </w:rPr>
      </w:pPr>
      <w:r>
        <w:rPr>
          <w:lang w:val="en-GB"/>
        </w:rPr>
        <w:t xml:space="preserve">The typical evaluation metric is F1 measure computed from recall and precision. An evaluation script is provided with </w:t>
      </w:r>
      <w:proofErr w:type="spellStart"/>
      <w:r>
        <w:rPr>
          <w:lang w:val="en-GB"/>
        </w:rPr>
        <w:t>SQuAD</w:t>
      </w:r>
      <w:proofErr w:type="spellEnd"/>
      <w:r>
        <w:rPr>
          <w:lang w:val="en-GB"/>
        </w:rPr>
        <w:t xml:space="preserve">. </w:t>
      </w:r>
      <w:hyperlink r:id="rId32" w:history="1"/>
      <w:r>
        <w:rPr>
          <w:rStyle w:val="Hyperlink"/>
          <w:lang w:val="en-GB"/>
        </w:rPr>
        <w:t xml:space="preserve"> </w:t>
      </w:r>
    </w:p>
    <w:p w14:paraId="449BA89F" w14:textId="77777777" w:rsidR="004F2735" w:rsidRDefault="004F2735" w:rsidP="004F2735">
      <w:pPr>
        <w:pStyle w:val="Heading3"/>
      </w:pPr>
      <w:r>
        <w:t>Evaluation baseline</w:t>
      </w:r>
    </w:p>
    <w:p w14:paraId="22A0C5A4" w14:textId="77777777" w:rsidR="00E24CE8" w:rsidRDefault="00E24CE8" w:rsidP="00CF6F52">
      <w:pPr>
        <w:spacing w:after="200" w:line="240" w:lineRule="atLeast"/>
        <w:jc w:val="left"/>
        <w:rPr>
          <w:lang w:val="en-GB"/>
        </w:rPr>
      </w:pPr>
      <w:r>
        <w:rPr>
          <w:lang w:val="en-GB"/>
        </w:rPr>
        <w:t>A combined archive with an integrated test script</w:t>
      </w:r>
      <w:r w:rsidR="004F2735">
        <w:rPr>
          <w:lang w:val="en-GB"/>
        </w:rPr>
        <w:t xml:space="preserve"> using BERT and </w:t>
      </w:r>
      <w:proofErr w:type="spellStart"/>
      <w:r w:rsidR="004F2735">
        <w:rPr>
          <w:lang w:val="en-GB"/>
        </w:rPr>
        <w:t>SQuAD</w:t>
      </w:r>
      <w:proofErr w:type="spellEnd"/>
      <w:r>
        <w:rPr>
          <w:lang w:val="en-GB"/>
        </w:rPr>
        <w:t xml:space="preserve"> </w:t>
      </w:r>
      <w:r w:rsidR="0064388A">
        <w:rPr>
          <w:lang w:val="en-GB"/>
        </w:rPr>
        <w:t xml:space="preserve">is provided </w:t>
      </w:r>
      <w:r w:rsidR="004F2735">
        <w:rPr>
          <w:lang w:val="en-GB"/>
        </w:rPr>
        <w:t>here:</w:t>
      </w:r>
      <w:r>
        <w:rPr>
          <w:lang w:val="en-GB"/>
        </w:rPr>
        <w:t xml:space="preserve"> </w:t>
      </w:r>
    </w:p>
    <w:p w14:paraId="0CCAE1F3" w14:textId="77777777" w:rsidR="00E24CE8" w:rsidRDefault="00AB34BF" w:rsidP="00CF6F52">
      <w:pPr>
        <w:spacing w:after="200" w:line="240" w:lineRule="atLeast"/>
        <w:jc w:val="left"/>
        <w:rPr>
          <w:rStyle w:val="Hyperlink"/>
          <w:lang w:val="en-GB"/>
        </w:rPr>
      </w:pPr>
      <w:hyperlink r:id="rId33" w:history="1">
        <w:r w:rsidR="004F2735" w:rsidRPr="00946B88">
          <w:rPr>
            <w:rStyle w:val="Hyperlink"/>
            <w:lang w:val="en-GB"/>
          </w:rPr>
          <w:t>https://drive.google.com/drive/folders/17Gl7HSNpXu61qmRn-TKe70X45ItIVbmI</w:t>
        </w:r>
      </w:hyperlink>
    </w:p>
    <w:p w14:paraId="5E4AD1AF" w14:textId="77777777" w:rsidR="00214B2C" w:rsidRDefault="00214B2C" w:rsidP="00226E81">
      <w:pPr>
        <w:pStyle w:val="Heading2"/>
      </w:pPr>
      <w:r w:rsidRPr="00214B2C">
        <w:t>UC10 Federated training and evaluation of neural networks for media content analysis</w:t>
      </w:r>
    </w:p>
    <w:p w14:paraId="775B1F6E" w14:textId="77777777" w:rsidR="007A25FC" w:rsidRDefault="007A25FC" w:rsidP="00226E81">
      <w:r>
        <w:rPr>
          <w:lang w:val="en-GB"/>
        </w:rPr>
        <w:t xml:space="preserve">The use case addresses transfer learning or federated learning for image classification. The starting point is a pretrained model on one dataset, and the update consists in </w:t>
      </w:r>
    </w:p>
    <w:p w14:paraId="7DD1BEA3" w14:textId="77777777" w:rsidR="007A25FC" w:rsidRDefault="007A25FC" w:rsidP="00E00742">
      <w:pPr>
        <w:pStyle w:val="ListParagraph"/>
        <w:numPr>
          <w:ilvl w:val="0"/>
          <w:numId w:val="15"/>
        </w:numPr>
      </w:pPr>
      <w:r>
        <w:rPr>
          <w:lang w:val="en-GB"/>
        </w:rPr>
        <w:t>Changing the number of output classes</w:t>
      </w:r>
    </w:p>
    <w:p w14:paraId="728B60D5" w14:textId="77777777" w:rsidR="007A25FC" w:rsidRDefault="007A25FC" w:rsidP="00E00742">
      <w:pPr>
        <w:pStyle w:val="ListParagraph"/>
        <w:numPr>
          <w:ilvl w:val="0"/>
          <w:numId w:val="15"/>
        </w:numPr>
      </w:pPr>
      <w:r>
        <w:rPr>
          <w:lang w:val="en-GB"/>
        </w:rPr>
        <w:t>Adapting the model to a new dataset</w:t>
      </w:r>
    </w:p>
    <w:p w14:paraId="680EC1B0" w14:textId="77777777" w:rsidR="00350207" w:rsidRDefault="00350207" w:rsidP="00226E81"/>
    <w:p w14:paraId="7DD5F5BD" w14:textId="77777777" w:rsidR="006F67B6" w:rsidRDefault="00350207" w:rsidP="00350207">
      <w:pPr>
        <w:rPr>
          <w:lang w:val="en-GB"/>
        </w:rPr>
      </w:pPr>
      <w:r w:rsidRPr="006F67B6">
        <w:rPr>
          <w:lang w:val="en-GB"/>
        </w:rPr>
        <w:t xml:space="preserve">The last fully connected layer of </w:t>
      </w:r>
      <w:r w:rsidR="004658CA" w:rsidRPr="006F67B6">
        <w:rPr>
          <w:lang w:val="en-GB"/>
        </w:rPr>
        <w:t>models</w:t>
      </w:r>
      <w:r>
        <w:rPr>
          <w:lang w:val="en-GB"/>
        </w:rPr>
        <w:t xml:space="preserve"> pre-trained </w:t>
      </w:r>
      <w:r w:rsidR="004658CA">
        <w:rPr>
          <w:lang w:val="en-GB"/>
        </w:rPr>
        <w:t>on ImageNet [5]</w:t>
      </w:r>
      <w:r>
        <w:rPr>
          <w:lang w:val="en-GB"/>
        </w:rPr>
        <w:t xml:space="preserve"> will be replaced with the same initialization in </w:t>
      </w:r>
      <w:r w:rsidR="002A3A4F">
        <w:rPr>
          <w:lang w:val="en-GB"/>
        </w:rPr>
        <w:t xml:space="preserve">the </w:t>
      </w:r>
      <w:r>
        <w:rPr>
          <w:lang w:val="en-GB"/>
        </w:rPr>
        <w:t xml:space="preserve">base model for all proponents, ensuring both fairness and closeness to a real-world scenario. </w:t>
      </w:r>
    </w:p>
    <w:p w14:paraId="2B1E014F" w14:textId="7104E69B" w:rsidR="006F67B6" w:rsidRDefault="006F67B6" w:rsidP="00350207">
      <w:pPr>
        <w:rPr>
          <w:lang w:val="en-GB"/>
        </w:rPr>
      </w:pPr>
      <w:r>
        <w:rPr>
          <w:lang w:val="en-GB"/>
        </w:rPr>
        <w:lastRenderedPageBreak/>
        <w:t>Two conditions will be studied:</w:t>
      </w:r>
    </w:p>
    <w:p w14:paraId="192975F3" w14:textId="29542966" w:rsidR="00350207" w:rsidRDefault="006F67B6" w:rsidP="00E00742">
      <w:pPr>
        <w:pStyle w:val="ListParagraph"/>
        <w:numPr>
          <w:ilvl w:val="0"/>
          <w:numId w:val="19"/>
        </w:numPr>
        <w:rPr>
          <w:lang w:val="en-GB"/>
        </w:rPr>
      </w:pPr>
      <w:r w:rsidRPr="006F67B6">
        <w:rPr>
          <w:lang w:val="en-GB"/>
        </w:rPr>
        <w:t>T</w:t>
      </w:r>
      <w:r w:rsidR="00350207" w:rsidRPr="006F67B6">
        <w:rPr>
          <w:lang w:val="en-GB"/>
        </w:rPr>
        <w:t xml:space="preserve">he proponents will adapt the final layer of the pre-trained models </w:t>
      </w:r>
      <w:r w:rsidRPr="006F67B6">
        <w:rPr>
          <w:lang w:val="en-GB"/>
        </w:rPr>
        <w:t xml:space="preserve">only </w:t>
      </w:r>
      <w:r w:rsidR="00350207" w:rsidRPr="006F67B6">
        <w:rPr>
          <w:lang w:val="en-GB"/>
        </w:rPr>
        <w:t>to the PASCAL-VOC database where the initialization of the final layer is the same for all proponents.</w:t>
      </w:r>
    </w:p>
    <w:p w14:paraId="491E03CB" w14:textId="399C0D78" w:rsidR="006F67B6" w:rsidRPr="00365616" w:rsidRDefault="006F67B6" w:rsidP="00E00742">
      <w:pPr>
        <w:pStyle w:val="ListParagraph"/>
        <w:numPr>
          <w:ilvl w:val="0"/>
          <w:numId w:val="19"/>
        </w:numPr>
        <w:rPr>
          <w:lang w:val="en-GB"/>
        </w:rPr>
      </w:pPr>
      <w:r w:rsidRPr="006F67B6">
        <w:rPr>
          <w:lang w:val="en-GB"/>
        </w:rPr>
        <w:t xml:space="preserve">The proponents will adapt the </w:t>
      </w:r>
      <w:r>
        <w:rPr>
          <w:lang w:val="en-GB"/>
        </w:rPr>
        <w:t xml:space="preserve">pre-trained model end-to-end </w:t>
      </w:r>
      <w:r w:rsidRPr="00365616">
        <w:rPr>
          <w:lang w:val="en-GB"/>
        </w:rPr>
        <w:t xml:space="preserve">to the PASCAL-VOC database where the initialization of the </w:t>
      </w:r>
      <w:r>
        <w:rPr>
          <w:lang w:val="en-GB"/>
        </w:rPr>
        <w:t>model</w:t>
      </w:r>
      <w:r w:rsidRPr="00365616">
        <w:rPr>
          <w:lang w:val="en-GB"/>
        </w:rPr>
        <w:t xml:space="preserve"> same for all proponents</w:t>
      </w:r>
      <w:r>
        <w:rPr>
          <w:lang w:val="en-GB"/>
        </w:rPr>
        <w:t xml:space="preserve"> (i.e. the model pretrained on ImageNet)</w:t>
      </w:r>
      <w:r w:rsidRPr="00365616">
        <w:rPr>
          <w:lang w:val="en-GB"/>
        </w:rPr>
        <w:t>.</w:t>
      </w:r>
    </w:p>
    <w:p w14:paraId="669EAC2A" w14:textId="77777777" w:rsidR="00350207" w:rsidRPr="00445FE7" w:rsidRDefault="00350207" w:rsidP="00226E81"/>
    <w:p w14:paraId="703FACA2" w14:textId="77777777" w:rsidR="00214B2C" w:rsidRDefault="00214B2C" w:rsidP="00214B2C">
      <w:pPr>
        <w:pStyle w:val="Heading3"/>
      </w:pPr>
      <w:r>
        <w:t>Test Data</w:t>
      </w:r>
    </w:p>
    <w:tbl>
      <w:tblPr>
        <w:tblStyle w:val="TableGrid"/>
        <w:tblW w:w="0" w:type="dxa"/>
        <w:tblInd w:w="-5" w:type="dxa"/>
        <w:tblLayout w:type="fixed"/>
        <w:tblLook w:val="04A0" w:firstRow="1" w:lastRow="0" w:firstColumn="1" w:lastColumn="0" w:noHBand="0" w:noVBand="1"/>
      </w:tblPr>
      <w:tblGrid>
        <w:gridCol w:w="1353"/>
        <w:gridCol w:w="1357"/>
        <w:gridCol w:w="1357"/>
        <w:gridCol w:w="1148"/>
        <w:gridCol w:w="4897"/>
      </w:tblGrid>
      <w:tr w:rsidR="007A25FC" w14:paraId="59F37F41" w14:textId="77777777" w:rsidTr="007A25FC">
        <w:trPr>
          <w:trHeight w:val="284"/>
        </w:trPr>
        <w:tc>
          <w:tcPr>
            <w:tcW w:w="1353" w:type="dxa"/>
            <w:tcBorders>
              <w:top w:val="single" w:sz="4" w:space="0" w:color="auto"/>
              <w:left w:val="single" w:sz="4" w:space="0" w:color="auto"/>
              <w:bottom w:val="single" w:sz="4" w:space="0" w:color="auto"/>
              <w:right w:val="single" w:sz="4" w:space="0" w:color="auto"/>
            </w:tcBorders>
            <w:hideMark/>
          </w:tcPr>
          <w:p w14:paraId="55CEB9D6" w14:textId="77777777" w:rsidR="007A25FC" w:rsidRDefault="007A25FC">
            <w:pPr>
              <w:rPr>
                <w:b/>
                <w:bCs/>
                <w:sz w:val="22"/>
                <w:lang w:val="en-CA"/>
              </w:rPr>
            </w:pPr>
            <w:r>
              <w:rPr>
                <w:b/>
                <w:bCs/>
                <w:lang w:val="en-CA"/>
              </w:rPr>
              <w:t>Database</w:t>
            </w:r>
          </w:p>
        </w:tc>
        <w:tc>
          <w:tcPr>
            <w:tcW w:w="1357" w:type="dxa"/>
            <w:tcBorders>
              <w:top w:val="single" w:sz="4" w:space="0" w:color="auto"/>
              <w:left w:val="single" w:sz="4" w:space="0" w:color="auto"/>
              <w:bottom w:val="single" w:sz="4" w:space="0" w:color="auto"/>
              <w:right w:val="single" w:sz="4" w:space="0" w:color="auto"/>
            </w:tcBorders>
            <w:hideMark/>
          </w:tcPr>
          <w:p w14:paraId="76BC31A9" w14:textId="77777777" w:rsidR="007A25FC" w:rsidRDefault="007A25FC">
            <w:pPr>
              <w:rPr>
                <w:b/>
                <w:bCs/>
                <w:lang w:val="en-CA"/>
              </w:rPr>
            </w:pPr>
            <w:r>
              <w:rPr>
                <w:b/>
                <w:bCs/>
                <w:lang w:val="en-CA"/>
              </w:rPr>
              <w:t>Number of classes</w:t>
            </w:r>
          </w:p>
        </w:tc>
        <w:tc>
          <w:tcPr>
            <w:tcW w:w="1357" w:type="dxa"/>
            <w:tcBorders>
              <w:top w:val="single" w:sz="4" w:space="0" w:color="auto"/>
              <w:left w:val="single" w:sz="4" w:space="0" w:color="auto"/>
              <w:bottom w:val="single" w:sz="4" w:space="0" w:color="auto"/>
              <w:right w:val="single" w:sz="4" w:space="0" w:color="auto"/>
            </w:tcBorders>
            <w:hideMark/>
          </w:tcPr>
          <w:p w14:paraId="2CCA2851" w14:textId="77777777" w:rsidR="007A25FC" w:rsidRDefault="007A25FC">
            <w:pPr>
              <w:rPr>
                <w:b/>
                <w:bCs/>
                <w:lang w:val="en-CA"/>
              </w:rPr>
            </w:pPr>
            <w:r>
              <w:rPr>
                <w:b/>
                <w:bCs/>
                <w:lang w:val="en-CA"/>
              </w:rPr>
              <w:t>Total number of images in train and validation splits</w:t>
            </w:r>
          </w:p>
        </w:tc>
        <w:tc>
          <w:tcPr>
            <w:tcW w:w="1148" w:type="dxa"/>
            <w:tcBorders>
              <w:top w:val="single" w:sz="4" w:space="0" w:color="auto"/>
              <w:left w:val="single" w:sz="4" w:space="0" w:color="auto"/>
              <w:bottom w:val="single" w:sz="4" w:space="0" w:color="auto"/>
              <w:right w:val="single" w:sz="4" w:space="0" w:color="auto"/>
            </w:tcBorders>
            <w:hideMark/>
          </w:tcPr>
          <w:p w14:paraId="62797215" w14:textId="77777777" w:rsidR="007A25FC" w:rsidRDefault="007A25FC">
            <w:pPr>
              <w:rPr>
                <w:b/>
                <w:bCs/>
                <w:lang w:val="en-CA"/>
              </w:rPr>
            </w:pPr>
            <w:r>
              <w:rPr>
                <w:b/>
                <w:bCs/>
                <w:lang w:val="en-CA"/>
              </w:rPr>
              <w:t>Image Size</w:t>
            </w:r>
          </w:p>
        </w:tc>
        <w:tc>
          <w:tcPr>
            <w:tcW w:w="4897" w:type="dxa"/>
            <w:tcBorders>
              <w:top w:val="single" w:sz="4" w:space="0" w:color="auto"/>
              <w:left w:val="single" w:sz="4" w:space="0" w:color="auto"/>
              <w:bottom w:val="single" w:sz="4" w:space="0" w:color="auto"/>
              <w:right w:val="single" w:sz="4" w:space="0" w:color="auto"/>
            </w:tcBorders>
            <w:hideMark/>
          </w:tcPr>
          <w:p w14:paraId="681A747B" w14:textId="77777777" w:rsidR="007A25FC" w:rsidRDefault="007A25FC">
            <w:pPr>
              <w:rPr>
                <w:b/>
                <w:bCs/>
                <w:lang w:val="en-CA"/>
              </w:rPr>
            </w:pPr>
            <w:r>
              <w:rPr>
                <w:b/>
                <w:bCs/>
                <w:lang w:val="en-CA"/>
              </w:rPr>
              <w:t>link</w:t>
            </w:r>
          </w:p>
        </w:tc>
      </w:tr>
      <w:tr w:rsidR="007A25FC" w:rsidRPr="007A25FC" w14:paraId="0A39E20B" w14:textId="77777777" w:rsidTr="007A25FC">
        <w:trPr>
          <w:trHeight w:val="1830"/>
        </w:trPr>
        <w:tc>
          <w:tcPr>
            <w:tcW w:w="1353" w:type="dxa"/>
            <w:tcBorders>
              <w:top w:val="single" w:sz="4" w:space="0" w:color="auto"/>
              <w:left w:val="single" w:sz="4" w:space="0" w:color="auto"/>
              <w:bottom w:val="single" w:sz="4" w:space="0" w:color="auto"/>
              <w:right w:val="single" w:sz="4" w:space="0" w:color="auto"/>
            </w:tcBorders>
            <w:hideMark/>
          </w:tcPr>
          <w:p w14:paraId="6D65C205" w14:textId="77777777" w:rsidR="007A25FC" w:rsidRDefault="007A25FC">
            <w:pPr>
              <w:rPr>
                <w:lang w:val="en-CA"/>
              </w:rPr>
            </w:pPr>
            <w:r>
              <w:rPr>
                <w:lang w:val="en-CA"/>
              </w:rPr>
              <w:t>PASCAL VOC’12</w:t>
            </w:r>
          </w:p>
        </w:tc>
        <w:tc>
          <w:tcPr>
            <w:tcW w:w="1357" w:type="dxa"/>
            <w:tcBorders>
              <w:top w:val="single" w:sz="4" w:space="0" w:color="auto"/>
              <w:left w:val="single" w:sz="4" w:space="0" w:color="auto"/>
              <w:bottom w:val="single" w:sz="4" w:space="0" w:color="auto"/>
              <w:right w:val="single" w:sz="4" w:space="0" w:color="auto"/>
            </w:tcBorders>
            <w:hideMark/>
          </w:tcPr>
          <w:p w14:paraId="73D118BF" w14:textId="77777777" w:rsidR="007A25FC" w:rsidRDefault="007A25FC">
            <w:pPr>
              <w:rPr>
                <w:lang w:val="en-CA"/>
              </w:rPr>
            </w:pPr>
            <w:r>
              <w:rPr>
                <w:lang w:val="en-CA"/>
              </w:rPr>
              <w:t>20</w:t>
            </w:r>
          </w:p>
        </w:tc>
        <w:tc>
          <w:tcPr>
            <w:tcW w:w="1357" w:type="dxa"/>
            <w:tcBorders>
              <w:top w:val="single" w:sz="4" w:space="0" w:color="auto"/>
              <w:left w:val="single" w:sz="4" w:space="0" w:color="auto"/>
              <w:bottom w:val="single" w:sz="4" w:space="0" w:color="auto"/>
              <w:right w:val="single" w:sz="4" w:space="0" w:color="auto"/>
            </w:tcBorders>
            <w:hideMark/>
          </w:tcPr>
          <w:p w14:paraId="37AF5CFC" w14:textId="609CA7B9" w:rsidR="007A25FC" w:rsidRDefault="007A25FC">
            <w:pPr>
              <w:rPr>
                <w:lang w:val="en-CA"/>
              </w:rPr>
            </w:pPr>
            <w:r>
              <w:rPr>
                <w:lang w:val="en-CA"/>
              </w:rPr>
              <w:t>11</w:t>
            </w:r>
            <w:r w:rsidR="00C16E01">
              <w:rPr>
                <w:lang w:val="en-CA"/>
              </w:rPr>
              <w:t>,</w:t>
            </w:r>
            <w:r>
              <w:rPr>
                <w:lang w:val="en-CA"/>
              </w:rPr>
              <w:t>000</w:t>
            </w:r>
          </w:p>
        </w:tc>
        <w:tc>
          <w:tcPr>
            <w:tcW w:w="1148" w:type="dxa"/>
            <w:tcBorders>
              <w:top w:val="single" w:sz="4" w:space="0" w:color="auto"/>
              <w:left w:val="single" w:sz="4" w:space="0" w:color="auto"/>
              <w:bottom w:val="single" w:sz="4" w:space="0" w:color="auto"/>
              <w:right w:val="single" w:sz="4" w:space="0" w:color="auto"/>
            </w:tcBorders>
            <w:hideMark/>
          </w:tcPr>
          <w:p w14:paraId="5D8F044A" w14:textId="77777777" w:rsidR="007A25FC" w:rsidRDefault="007A25FC">
            <w:pPr>
              <w:rPr>
                <w:lang w:val="en-GB"/>
              </w:rPr>
            </w:pPr>
            <w:r>
              <w:rPr>
                <w:lang w:val="en-GB"/>
              </w:rPr>
              <w:t>Variable size</w:t>
            </w:r>
          </w:p>
        </w:tc>
        <w:tc>
          <w:tcPr>
            <w:tcW w:w="4897" w:type="dxa"/>
            <w:tcBorders>
              <w:top w:val="single" w:sz="4" w:space="0" w:color="auto"/>
              <w:left w:val="single" w:sz="4" w:space="0" w:color="auto"/>
              <w:bottom w:val="single" w:sz="4" w:space="0" w:color="auto"/>
              <w:right w:val="single" w:sz="4" w:space="0" w:color="auto"/>
            </w:tcBorders>
            <w:hideMark/>
          </w:tcPr>
          <w:p w14:paraId="52A4756E" w14:textId="77777777" w:rsidR="007A25FC" w:rsidRDefault="00AB34BF">
            <w:pPr>
              <w:rPr>
                <w:lang w:val="en-GB"/>
              </w:rPr>
            </w:pPr>
            <w:hyperlink r:id="rId34" w:anchor=":~:text=The%20PASCAL%20VOC%20project%3A,and%20comparison%20of%20different%20methods" w:history="1">
              <w:r w:rsidR="007A25FC">
                <w:rPr>
                  <w:rStyle w:val="Hyperlink"/>
                  <w:lang w:val="en-GB"/>
                </w:rPr>
                <w:t>http://host.robots.ox.ac.uk/pascal/VOC/#:~:text=The%20PASCAL%20VOC%20project%3A,and%20comparison%20of%20different%20methods</w:t>
              </w:r>
            </w:hyperlink>
          </w:p>
        </w:tc>
      </w:tr>
    </w:tbl>
    <w:p w14:paraId="69A174BE" w14:textId="77777777" w:rsidR="00214B2C" w:rsidRDefault="00214B2C" w:rsidP="00214B2C">
      <w:pPr>
        <w:spacing w:after="200" w:line="240" w:lineRule="atLeast"/>
        <w:jc w:val="left"/>
        <w:rPr>
          <w:lang w:val="en-GB"/>
        </w:rPr>
      </w:pPr>
    </w:p>
    <w:p w14:paraId="7208986D" w14:textId="77777777" w:rsidR="007A25FC" w:rsidRDefault="007A25FC" w:rsidP="007A25FC">
      <w:pPr>
        <w:rPr>
          <w:sz w:val="22"/>
          <w:lang w:val="en-GB"/>
        </w:rPr>
      </w:pPr>
      <w:r>
        <w:rPr>
          <w:lang w:val="en-GB"/>
        </w:rPr>
        <w:t>The PASCAL VOC’12 can be used for other tasks, including, action classification and object segmentation.</w:t>
      </w:r>
    </w:p>
    <w:p w14:paraId="4ECC9405" w14:textId="22A8B0DE" w:rsidR="007A25FC" w:rsidRDefault="007A25FC" w:rsidP="007A25FC">
      <w:pPr>
        <w:rPr>
          <w:lang w:val="en-GB"/>
        </w:rPr>
      </w:pPr>
    </w:p>
    <w:p w14:paraId="5B2FDE98" w14:textId="1B53709E" w:rsidR="00FF2B2B" w:rsidRPr="00FF2B2B" w:rsidRDefault="00FF2B2B" w:rsidP="00FF2B2B">
      <w:pPr>
        <w:rPr>
          <w:lang w:val="en-GB"/>
        </w:rPr>
      </w:pPr>
      <w:r w:rsidRPr="00FF2B2B">
        <w:rPr>
          <w:lang w:val="en-GB"/>
        </w:rPr>
        <w:t xml:space="preserve">The data </w:t>
      </w:r>
      <w:r>
        <w:rPr>
          <w:lang w:val="en-GB"/>
        </w:rPr>
        <w:t>can</w:t>
      </w:r>
      <w:r w:rsidRPr="00FF2B2B">
        <w:rPr>
          <w:lang w:val="en-GB"/>
        </w:rPr>
        <w:t xml:space="preserve"> be downloaded from webpages of PASCAL VOC 2012, (VOC12) at http://host.robots.ox.ac.uk/pascal/VOC/</w:t>
      </w:r>
    </w:p>
    <w:p w14:paraId="3C9605CC" w14:textId="3195B8A3" w:rsidR="00FF2B2B" w:rsidRDefault="00FF2B2B" w:rsidP="00FF2B2B">
      <w:pPr>
        <w:rPr>
          <w:lang w:val="en-GB"/>
        </w:rPr>
      </w:pPr>
      <w:r w:rsidRPr="00FF2B2B">
        <w:rPr>
          <w:lang w:val="en-GB"/>
        </w:rPr>
        <w:t xml:space="preserve">Or the mirror at </w:t>
      </w:r>
      <w:hyperlink r:id="rId35" w:history="1">
        <w:r w:rsidRPr="00A9484F">
          <w:rPr>
            <w:rStyle w:val="Hyperlink"/>
            <w:lang w:val="en-GB"/>
          </w:rPr>
          <w:t>https://pjreddie.com/projects/pascal-voc-dataset-mirror/</w:t>
        </w:r>
      </w:hyperlink>
    </w:p>
    <w:p w14:paraId="006FDE28" w14:textId="57D90581" w:rsidR="00FF2B2B" w:rsidRDefault="00FF2B2B" w:rsidP="00FF2B2B">
      <w:pPr>
        <w:rPr>
          <w:lang w:val="en-GB"/>
        </w:rPr>
      </w:pPr>
    </w:p>
    <w:p w14:paraId="3BB4F9DC" w14:textId="25F23D1D" w:rsidR="00FF2B2B" w:rsidRDefault="00FF2B2B" w:rsidP="00FF2B2B">
      <w:pPr>
        <w:rPr>
          <w:lang w:val="en-GB"/>
        </w:rPr>
      </w:pPr>
      <w:r>
        <w:rPr>
          <w:lang w:val="en-GB"/>
        </w:rPr>
        <w:t>The split into training, validation and test data shall be performed as indicated in the files attached to this document.</w:t>
      </w:r>
    </w:p>
    <w:p w14:paraId="46ED507F" w14:textId="77777777" w:rsidR="007A25FC" w:rsidRDefault="007A25FC" w:rsidP="00214B2C">
      <w:pPr>
        <w:spacing w:after="200" w:line="240" w:lineRule="atLeast"/>
        <w:jc w:val="left"/>
        <w:rPr>
          <w:lang w:val="en-GB"/>
        </w:rPr>
      </w:pPr>
    </w:p>
    <w:p w14:paraId="1935FD38" w14:textId="77777777" w:rsidR="00214B2C" w:rsidRPr="00E24CE8" w:rsidRDefault="00214B2C" w:rsidP="00214B2C">
      <w:pPr>
        <w:pStyle w:val="Heading3"/>
      </w:pPr>
      <w:r w:rsidRPr="00C265C7">
        <w:t>NN Models</w:t>
      </w:r>
    </w:p>
    <w:p w14:paraId="47400218" w14:textId="2BD913EB" w:rsidR="00350207" w:rsidRDefault="00350207" w:rsidP="00350207">
      <w:pPr>
        <w:rPr>
          <w:sz w:val="22"/>
          <w:lang w:val="en-GB"/>
        </w:rPr>
      </w:pPr>
      <w:r>
        <w:rPr>
          <w:lang w:val="en-GB"/>
        </w:rPr>
        <w:t xml:space="preserve">The following </w:t>
      </w:r>
      <w:proofErr w:type="spellStart"/>
      <w:r>
        <w:rPr>
          <w:lang w:val="en-GB"/>
        </w:rPr>
        <w:t>Pytorch</w:t>
      </w:r>
      <w:proofErr w:type="spellEnd"/>
      <w:r>
        <w:rPr>
          <w:lang w:val="en-GB"/>
        </w:rPr>
        <w:t xml:space="preserve"> </w:t>
      </w:r>
      <w:proofErr w:type="spellStart"/>
      <w:r>
        <w:rPr>
          <w:lang w:val="en-GB"/>
        </w:rPr>
        <w:t>models</w:t>
      </w:r>
      <w:del w:id="111" w:author="m55577" w:date="2020-10-14T18:45:00Z">
        <w:r w:rsidDel="006D2584">
          <w:rPr>
            <w:lang w:val="en-GB"/>
          </w:rPr>
          <w:delText>, consistent with NCTM [</w:delText>
        </w:r>
        <w:r w:rsidR="00DA2B9E" w:rsidDel="006D2584">
          <w:rPr>
            <w:lang w:val="en-GB"/>
          </w:rPr>
          <w:delText>12</w:delText>
        </w:r>
        <w:r w:rsidDel="006D2584">
          <w:rPr>
            <w:lang w:val="en-GB"/>
          </w:rPr>
          <w:delText xml:space="preserve">], </w:delText>
        </w:r>
      </w:del>
      <w:r>
        <w:rPr>
          <w:lang w:val="en-GB"/>
        </w:rPr>
        <w:t>are</w:t>
      </w:r>
      <w:proofErr w:type="spellEnd"/>
      <w:r>
        <w:rPr>
          <w:lang w:val="en-GB"/>
        </w:rPr>
        <w:t xml:space="preserve"> used. The models are initialized from </w:t>
      </w:r>
      <w:proofErr w:type="spellStart"/>
      <w:r>
        <w:rPr>
          <w:lang w:val="en-GB"/>
        </w:rPr>
        <w:t>Pytorch</w:t>
      </w:r>
      <w:proofErr w:type="spellEnd"/>
      <w:r>
        <w:rPr>
          <w:lang w:val="en-GB"/>
        </w:rPr>
        <w:t xml:space="preserve"> pre-trained models, pre-trained on ImageNet.</w:t>
      </w:r>
    </w:p>
    <w:p w14:paraId="7D9D27C2" w14:textId="77777777" w:rsidR="00350207" w:rsidRDefault="00350207" w:rsidP="00350207">
      <w:pPr>
        <w:rPr>
          <w:lang w:val="en-GB"/>
        </w:rPr>
      </w:pPr>
    </w:p>
    <w:p w14:paraId="110B43E7" w14:textId="77777777" w:rsidR="00350207" w:rsidRDefault="00350207" w:rsidP="00350207">
      <w:pPr>
        <w:rPr>
          <w:lang w:val="en-GB"/>
        </w:rPr>
      </w:pPr>
      <w:r>
        <w:rPr>
          <w:lang w:val="en-GB"/>
        </w:rPr>
        <w:t xml:space="preserve">We use light weight versions of the current models to save computational operations feasible within short deadlines. </w:t>
      </w:r>
    </w:p>
    <w:p w14:paraId="7838A34C" w14:textId="77777777" w:rsidR="00350207" w:rsidRDefault="00350207" w:rsidP="00350207">
      <w:pPr>
        <w:rPr>
          <w:lang w:val="en-GB"/>
        </w:rPr>
      </w:pPr>
    </w:p>
    <w:tbl>
      <w:tblPr>
        <w:tblStyle w:val="TableGrid"/>
        <w:tblW w:w="0" w:type="dxa"/>
        <w:tblInd w:w="-5" w:type="dxa"/>
        <w:tblLayout w:type="fixed"/>
        <w:tblLook w:val="04A0" w:firstRow="1" w:lastRow="0" w:firstColumn="1" w:lastColumn="0" w:noHBand="0" w:noVBand="1"/>
      </w:tblPr>
      <w:tblGrid>
        <w:gridCol w:w="1560"/>
        <w:gridCol w:w="1842"/>
        <w:gridCol w:w="6710"/>
      </w:tblGrid>
      <w:tr w:rsidR="00350207" w14:paraId="2A8EE147" w14:textId="77777777" w:rsidTr="00350207">
        <w:trPr>
          <w:trHeight w:val="284"/>
        </w:trPr>
        <w:tc>
          <w:tcPr>
            <w:tcW w:w="1560" w:type="dxa"/>
            <w:tcBorders>
              <w:top w:val="single" w:sz="4" w:space="0" w:color="auto"/>
              <w:left w:val="single" w:sz="4" w:space="0" w:color="auto"/>
              <w:bottom w:val="single" w:sz="4" w:space="0" w:color="auto"/>
              <w:right w:val="single" w:sz="4" w:space="0" w:color="auto"/>
            </w:tcBorders>
            <w:hideMark/>
          </w:tcPr>
          <w:p w14:paraId="2FDD8529" w14:textId="77777777" w:rsidR="00350207" w:rsidRDefault="00350207">
            <w:pPr>
              <w:rPr>
                <w:b/>
                <w:bCs/>
                <w:lang w:val="en-CA"/>
              </w:rPr>
            </w:pPr>
            <w:r>
              <w:rPr>
                <w:b/>
                <w:bCs/>
                <w:lang w:val="en-CA"/>
              </w:rPr>
              <w:t>Model</w:t>
            </w:r>
          </w:p>
        </w:tc>
        <w:tc>
          <w:tcPr>
            <w:tcW w:w="1842" w:type="dxa"/>
            <w:tcBorders>
              <w:top w:val="single" w:sz="4" w:space="0" w:color="auto"/>
              <w:left w:val="single" w:sz="4" w:space="0" w:color="auto"/>
              <w:bottom w:val="single" w:sz="4" w:space="0" w:color="auto"/>
              <w:right w:val="single" w:sz="4" w:space="0" w:color="auto"/>
            </w:tcBorders>
          </w:tcPr>
          <w:p w14:paraId="604A34C2" w14:textId="77777777" w:rsidR="00350207" w:rsidRDefault="00350207">
            <w:pPr>
              <w:rPr>
                <w:b/>
                <w:bCs/>
                <w:lang w:val="en-CA"/>
              </w:rPr>
            </w:pPr>
            <w:r>
              <w:rPr>
                <w:b/>
                <w:bCs/>
                <w:lang w:val="en-CA"/>
              </w:rPr>
              <w:t>Pre-trained</w:t>
            </w:r>
          </w:p>
          <w:p w14:paraId="19D6DF87" w14:textId="77777777" w:rsidR="00350207" w:rsidRDefault="00350207">
            <w:pPr>
              <w:rPr>
                <w:b/>
                <w:bCs/>
                <w:lang w:val="en-CA"/>
              </w:rPr>
            </w:pPr>
          </w:p>
        </w:tc>
        <w:tc>
          <w:tcPr>
            <w:tcW w:w="6710" w:type="dxa"/>
            <w:tcBorders>
              <w:top w:val="single" w:sz="4" w:space="0" w:color="auto"/>
              <w:left w:val="single" w:sz="4" w:space="0" w:color="auto"/>
              <w:bottom w:val="single" w:sz="4" w:space="0" w:color="auto"/>
              <w:right w:val="single" w:sz="4" w:space="0" w:color="auto"/>
            </w:tcBorders>
            <w:hideMark/>
          </w:tcPr>
          <w:p w14:paraId="634A0AD8" w14:textId="77777777" w:rsidR="00350207" w:rsidRDefault="00350207">
            <w:pPr>
              <w:rPr>
                <w:lang w:val="en-CA"/>
              </w:rPr>
            </w:pPr>
            <w:r>
              <w:rPr>
                <w:lang w:val="en-CA"/>
              </w:rPr>
              <w:t>Link</w:t>
            </w:r>
          </w:p>
        </w:tc>
      </w:tr>
      <w:tr w:rsidR="00350207" w:rsidRPr="00350207" w14:paraId="1A988F83" w14:textId="77777777" w:rsidTr="00350207">
        <w:trPr>
          <w:trHeight w:val="501"/>
        </w:trPr>
        <w:tc>
          <w:tcPr>
            <w:tcW w:w="1560" w:type="dxa"/>
            <w:tcBorders>
              <w:top w:val="single" w:sz="4" w:space="0" w:color="auto"/>
              <w:left w:val="single" w:sz="4" w:space="0" w:color="auto"/>
              <w:bottom w:val="single" w:sz="4" w:space="0" w:color="auto"/>
              <w:right w:val="single" w:sz="4" w:space="0" w:color="auto"/>
            </w:tcBorders>
            <w:hideMark/>
          </w:tcPr>
          <w:p w14:paraId="46652E58" w14:textId="77777777" w:rsidR="00350207" w:rsidRDefault="00350207">
            <w:pPr>
              <w:rPr>
                <w:lang w:val="en-CA"/>
              </w:rPr>
            </w:pPr>
            <w:r>
              <w:rPr>
                <w:lang w:val="en-CA"/>
              </w:rPr>
              <w:t>VGG11</w:t>
            </w:r>
          </w:p>
        </w:tc>
        <w:tc>
          <w:tcPr>
            <w:tcW w:w="1842" w:type="dxa"/>
            <w:tcBorders>
              <w:top w:val="single" w:sz="4" w:space="0" w:color="auto"/>
              <w:left w:val="single" w:sz="4" w:space="0" w:color="auto"/>
              <w:bottom w:val="single" w:sz="4" w:space="0" w:color="auto"/>
              <w:right w:val="single" w:sz="4" w:space="0" w:color="auto"/>
            </w:tcBorders>
            <w:hideMark/>
          </w:tcPr>
          <w:p w14:paraId="32AFBFBC" w14:textId="77777777" w:rsidR="00350207" w:rsidRDefault="00350207" w:rsidP="00226E81">
            <w:pPr>
              <w:jc w:val="left"/>
              <w:rPr>
                <w:lang w:val="en-CA"/>
              </w:rPr>
            </w:pPr>
            <w:proofErr w:type="spellStart"/>
            <w:r>
              <w:rPr>
                <w:lang w:val="en-CA"/>
              </w:rPr>
              <w:t>Pytorch</w:t>
            </w:r>
            <w:proofErr w:type="spellEnd"/>
            <w:r>
              <w:rPr>
                <w:lang w:val="en-CA"/>
              </w:rPr>
              <w:t>/ImageNet</w:t>
            </w:r>
          </w:p>
        </w:tc>
        <w:tc>
          <w:tcPr>
            <w:tcW w:w="6710" w:type="dxa"/>
            <w:tcBorders>
              <w:top w:val="single" w:sz="4" w:space="0" w:color="auto"/>
              <w:left w:val="single" w:sz="4" w:space="0" w:color="auto"/>
              <w:bottom w:val="single" w:sz="4" w:space="0" w:color="auto"/>
              <w:right w:val="single" w:sz="4" w:space="0" w:color="auto"/>
            </w:tcBorders>
            <w:hideMark/>
          </w:tcPr>
          <w:p w14:paraId="1B5B5A01" w14:textId="77777777" w:rsidR="00350207" w:rsidRDefault="00350207" w:rsidP="00226E81">
            <w:pPr>
              <w:jc w:val="left"/>
              <w:rPr>
                <w:lang w:val="en-GB"/>
              </w:rPr>
            </w:pPr>
            <w:proofErr w:type="spellStart"/>
            <w:r>
              <w:rPr>
                <w:lang w:val="en-GB"/>
              </w:rPr>
              <w:t>Pytorch</w:t>
            </w:r>
            <w:proofErr w:type="spellEnd"/>
            <w:r>
              <w:rPr>
                <w:lang w:val="en-GB"/>
              </w:rPr>
              <w:t xml:space="preserve">; </w:t>
            </w:r>
            <w:hyperlink r:id="rId36" w:history="1">
              <w:r>
                <w:rPr>
                  <w:rStyle w:val="Hyperlink"/>
                  <w:lang w:val="en-GB"/>
                </w:rPr>
                <w:t>https://download.pytorch.org/models/vgg11-bbd30ac9.pth</w:t>
              </w:r>
            </w:hyperlink>
            <w:r>
              <w:rPr>
                <w:rStyle w:val="pl-s"/>
                <w:lang w:val="en-GB"/>
              </w:rPr>
              <w:t xml:space="preserve"> </w:t>
            </w:r>
          </w:p>
        </w:tc>
      </w:tr>
      <w:tr w:rsidR="00350207" w:rsidRPr="00350207" w14:paraId="0A4B3362" w14:textId="77777777" w:rsidTr="00350207">
        <w:trPr>
          <w:trHeight w:val="569"/>
        </w:trPr>
        <w:tc>
          <w:tcPr>
            <w:tcW w:w="1560" w:type="dxa"/>
            <w:tcBorders>
              <w:top w:val="single" w:sz="4" w:space="0" w:color="auto"/>
              <w:left w:val="single" w:sz="4" w:space="0" w:color="auto"/>
              <w:bottom w:val="single" w:sz="4" w:space="0" w:color="auto"/>
              <w:right w:val="single" w:sz="4" w:space="0" w:color="auto"/>
            </w:tcBorders>
            <w:hideMark/>
          </w:tcPr>
          <w:p w14:paraId="69C66270" w14:textId="77777777" w:rsidR="00350207" w:rsidRDefault="00350207">
            <w:pPr>
              <w:rPr>
                <w:lang w:val="en-CA"/>
              </w:rPr>
            </w:pPr>
            <w:r>
              <w:rPr>
                <w:lang w:val="en-CA"/>
              </w:rPr>
              <w:t>Resnet18</w:t>
            </w:r>
          </w:p>
        </w:tc>
        <w:tc>
          <w:tcPr>
            <w:tcW w:w="1842" w:type="dxa"/>
            <w:tcBorders>
              <w:top w:val="single" w:sz="4" w:space="0" w:color="auto"/>
              <w:left w:val="single" w:sz="4" w:space="0" w:color="auto"/>
              <w:bottom w:val="single" w:sz="4" w:space="0" w:color="auto"/>
              <w:right w:val="single" w:sz="4" w:space="0" w:color="auto"/>
            </w:tcBorders>
            <w:hideMark/>
          </w:tcPr>
          <w:p w14:paraId="7ABB5852" w14:textId="77777777" w:rsidR="00350207" w:rsidRDefault="00350207" w:rsidP="00226E81">
            <w:pPr>
              <w:jc w:val="left"/>
              <w:rPr>
                <w:lang w:val="en-CA"/>
              </w:rPr>
            </w:pPr>
            <w:proofErr w:type="spellStart"/>
            <w:r>
              <w:rPr>
                <w:lang w:val="en-CA"/>
              </w:rPr>
              <w:t>Pytorch</w:t>
            </w:r>
            <w:proofErr w:type="spellEnd"/>
            <w:r>
              <w:rPr>
                <w:lang w:val="en-CA"/>
              </w:rPr>
              <w:t>/ImageNet</w:t>
            </w:r>
          </w:p>
        </w:tc>
        <w:tc>
          <w:tcPr>
            <w:tcW w:w="6710" w:type="dxa"/>
            <w:tcBorders>
              <w:top w:val="single" w:sz="4" w:space="0" w:color="auto"/>
              <w:left w:val="single" w:sz="4" w:space="0" w:color="auto"/>
              <w:bottom w:val="single" w:sz="4" w:space="0" w:color="auto"/>
              <w:right w:val="single" w:sz="4" w:space="0" w:color="auto"/>
            </w:tcBorders>
            <w:hideMark/>
          </w:tcPr>
          <w:p w14:paraId="003848BD" w14:textId="77777777" w:rsidR="00350207" w:rsidRDefault="00350207" w:rsidP="00226E81">
            <w:pPr>
              <w:jc w:val="left"/>
              <w:rPr>
                <w:lang w:val="en-GB"/>
              </w:rPr>
            </w:pPr>
            <w:proofErr w:type="spellStart"/>
            <w:r>
              <w:rPr>
                <w:lang w:val="en-GB"/>
              </w:rPr>
              <w:t>Pytorch</w:t>
            </w:r>
            <w:proofErr w:type="spellEnd"/>
            <w:r>
              <w:rPr>
                <w:lang w:val="en-GB"/>
              </w:rPr>
              <w:t xml:space="preserve">; </w:t>
            </w:r>
            <w:hyperlink r:id="rId37" w:history="1">
              <w:r>
                <w:rPr>
                  <w:rStyle w:val="Hyperlink"/>
                  <w:lang w:val="en-GB"/>
                </w:rPr>
                <w:t>https://download.pytorch.org/models/resnet18-5c106cde.pth</w:t>
              </w:r>
            </w:hyperlink>
            <w:r>
              <w:rPr>
                <w:rStyle w:val="pl-s"/>
                <w:lang w:val="en-GB"/>
              </w:rPr>
              <w:t xml:space="preserve"> </w:t>
            </w:r>
          </w:p>
        </w:tc>
      </w:tr>
      <w:tr w:rsidR="00350207" w:rsidRPr="00350207" w14:paraId="5C26A6E2" w14:textId="77777777" w:rsidTr="00350207">
        <w:trPr>
          <w:trHeight w:val="569"/>
        </w:trPr>
        <w:tc>
          <w:tcPr>
            <w:tcW w:w="1560" w:type="dxa"/>
            <w:tcBorders>
              <w:top w:val="single" w:sz="4" w:space="0" w:color="auto"/>
              <w:left w:val="single" w:sz="4" w:space="0" w:color="auto"/>
              <w:bottom w:val="single" w:sz="4" w:space="0" w:color="auto"/>
              <w:right w:val="single" w:sz="4" w:space="0" w:color="auto"/>
            </w:tcBorders>
            <w:hideMark/>
          </w:tcPr>
          <w:p w14:paraId="01FEFD57" w14:textId="77777777" w:rsidR="00350207" w:rsidRDefault="00350207">
            <w:pPr>
              <w:rPr>
                <w:lang w:val="en-CA"/>
              </w:rPr>
            </w:pPr>
            <w:r>
              <w:rPr>
                <w:lang w:val="en-CA"/>
              </w:rPr>
              <w:t>MobileNetV2</w:t>
            </w:r>
          </w:p>
        </w:tc>
        <w:tc>
          <w:tcPr>
            <w:tcW w:w="1842" w:type="dxa"/>
            <w:tcBorders>
              <w:top w:val="single" w:sz="4" w:space="0" w:color="auto"/>
              <w:left w:val="single" w:sz="4" w:space="0" w:color="auto"/>
              <w:bottom w:val="single" w:sz="4" w:space="0" w:color="auto"/>
              <w:right w:val="single" w:sz="4" w:space="0" w:color="auto"/>
            </w:tcBorders>
            <w:hideMark/>
          </w:tcPr>
          <w:p w14:paraId="2E49A014" w14:textId="77777777" w:rsidR="00350207" w:rsidRDefault="00350207" w:rsidP="00226E81">
            <w:pPr>
              <w:jc w:val="left"/>
              <w:rPr>
                <w:lang w:val="en-CA"/>
              </w:rPr>
            </w:pPr>
            <w:proofErr w:type="spellStart"/>
            <w:r>
              <w:rPr>
                <w:lang w:val="en-CA"/>
              </w:rPr>
              <w:t>Pytorch</w:t>
            </w:r>
            <w:proofErr w:type="spellEnd"/>
            <w:r>
              <w:rPr>
                <w:lang w:val="en-CA"/>
              </w:rPr>
              <w:t>/ImageNet</w:t>
            </w:r>
          </w:p>
        </w:tc>
        <w:tc>
          <w:tcPr>
            <w:tcW w:w="6710" w:type="dxa"/>
            <w:tcBorders>
              <w:top w:val="single" w:sz="4" w:space="0" w:color="auto"/>
              <w:left w:val="single" w:sz="4" w:space="0" w:color="auto"/>
              <w:bottom w:val="single" w:sz="4" w:space="0" w:color="auto"/>
              <w:right w:val="single" w:sz="4" w:space="0" w:color="auto"/>
            </w:tcBorders>
            <w:hideMark/>
          </w:tcPr>
          <w:p w14:paraId="598EF3AA" w14:textId="77777777" w:rsidR="00350207" w:rsidRDefault="00350207" w:rsidP="00226E81">
            <w:pPr>
              <w:jc w:val="left"/>
              <w:rPr>
                <w:lang w:val="en-GB"/>
              </w:rPr>
            </w:pPr>
            <w:proofErr w:type="spellStart"/>
            <w:r>
              <w:rPr>
                <w:lang w:val="en-GB"/>
              </w:rPr>
              <w:t>Pytorch</w:t>
            </w:r>
            <w:proofErr w:type="spellEnd"/>
            <w:r>
              <w:rPr>
                <w:lang w:val="en-GB"/>
              </w:rPr>
              <w:t xml:space="preserve">; </w:t>
            </w:r>
            <w:hyperlink r:id="rId38" w:history="1">
              <w:r>
                <w:rPr>
                  <w:rStyle w:val="Hyperlink"/>
                  <w:lang w:val="en-GB"/>
                </w:rPr>
                <w:t>https://download.pytorch.org/models/mobilenet_v2-b0353104.pth</w:t>
              </w:r>
            </w:hyperlink>
            <w:r>
              <w:rPr>
                <w:rStyle w:val="pl-s"/>
                <w:lang w:val="en-GB"/>
              </w:rPr>
              <w:t xml:space="preserve"> </w:t>
            </w:r>
          </w:p>
        </w:tc>
      </w:tr>
    </w:tbl>
    <w:p w14:paraId="51DD1C0B" w14:textId="77777777" w:rsidR="00350207" w:rsidRDefault="00350207" w:rsidP="00350207">
      <w:pPr>
        <w:pStyle w:val="NoSpacing"/>
        <w:rPr>
          <w:lang w:val="en-GB"/>
        </w:rPr>
      </w:pPr>
    </w:p>
    <w:p w14:paraId="00B429D9" w14:textId="77777777" w:rsidR="00214B2C" w:rsidRDefault="00214B2C" w:rsidP="00214B2C">
      <w:pPr>
        <w:pStyle w:val="Heading3"/>
      </w:pPr>
      <w:r>
        <w:t>Evaluation metrics</w:t>
      </w:r>
    </w:p>
    <w:p w14:paraId="1AB60D20" w14:textId="6811445D" w:rsidR="00214B2C" w:rsidRPr="00226E81" w:rsidRDefault="00AB34BF" w:rsidP="00226E81">
      <w:hyperlink r:id="rId39" w:history="1"/>
      <w:r w:rsidR="00C16E01">
        <w:t>Top-5 classification performance shall be reported. Optionally, top-1 performance may be reported.</w:t>
      </w:r>
    </w:p>
    <w:p w14:paraId="55224D4E" w14:textId="77777777" w:rsidR="00214B2C" w:rsidRDefault="00214B2C" w:rsidP="00214B2C">
      <w:pPr>
        <w:pStyle w:val="Heading3"/>
      </w:pPr>
      <w:r>
        <w:t>Evaluation baseline</w:t>
      </w:r>
    </w:p>
    <w:p w14:paraId="1FFC9606" w14:textId="1C7FEC05" w:rsidR="00214B2C" w:rsidRPr="00445FE7" w:rsidRDefault="00C36505" w:rsidP="00226E81">
      <w:r>
        <w:rPr>
          <w:lang w:val="en-GB"/>
        </w:rPr>
        <w:t>The initial baseline in terms of classification performance and size will be the complete updated model (i.e., replacing the base model).</w:t>
      </w:r>
    </w:p>
    <w:p w14:paraId="38141688" w14:textId="2DF66626" w:rsidR="00E2612B" w:rsidRDefault="00E2612B" w:rsidP="00226E81">
      <w:pPr>
        <w:pStyle w:val="Heading2"/>
      </w:pPr>
      <w:r w:rsidRPr="00226E81">
        <w:t>UC14A Federated Learning for Medical Applications</w:t>
      </w:r>
    </w:p>
    <w:p w14:paraId="1A2213D6" w14:textId="602FF008" w:rsidR="00A346C0" w:rsidRDefault="00A346C0" w:rsidP="00A346C0">
      <w:pPr>
        <w:rPr>
          <w:lang w:val="en-GB"/>
        </w:rPr>
      </w:pPr>
      <w:r w:rsidRPr="00A346C0">
        <w:rPr>
          <w:lang w:val="en-GB"/>
        </w:rPr>
        <w:t xml:space="preserve">Federated learning is a distributed NN approach that enables multi-institutional collaboration on applications without sharing raw data to be used for learning. Not need to sharing data with each institution is a critical benefit in medical applications (in terms of data-ownership issue). </w:t>
      </w:r>
    </w:p>
    <w:p w14:paraId="6757F7AE" w14:textId="77777777" w:rsidR="00A346C0" w:rsidRDefault="00A346C0" w:rsidP="00226E81">
      <w:pPr>
        <w:rPr>
          <w:lang w:val="en-CA" w:eastAsia="ko-KR"/>
        </w:rPr>
      </w:pPr>
    </w:p>
    <w:p w14:paraId="7FFEB01F" w14:textId="68B79EE7" w:rsidR="00A346C0" w:rsidRDefault="00A346C0" w:rsidP="00226E81">
      <w:pPr>
        <w:rPr>
          <w:lang w:val="en-CA" w:eastAsia="ko-KR"/>
        </w:rPr>
      </w:pPr>
      <w:r>
        <w:rPr>
          <w:lang w:val="en-CA" w:eastAsia="ko-KR"/>
        </w:rPr>
        <w:t>For federated learning, all institutions share the NN model structure and train own model using data available in each institution. Then, the training results of each institution are delivered to the central server (aggregation server). Finally, the central server collects the training results from each institution and updates the model on the central server.</w:t>
      </w:r>
    </w:p>
    <w:p w14:paraId="2A18443D" w14:textId="77777777" w:rsidR="00A346C0" w:rsidRPr="00226E81" w:rsidRDefault="00A346C0" w:rsidP="00A346C0">
      <w:pPr>
        <w:rPr>
          <w:lang w:val="en-CA"/>
        </w:rPr>
      </w:pPr>
    </w:p>
    <w:p w14:paraId="63907BBB" w14:textId="77777777" w:rsidR="00A346C0" w:rsidRDefault="00A346C0" w:rsidP="00226E81"/>
    <w:p w14:paraId="75B13BA4" w14:textId="1C5F0FBB" w:rsidR="00E2612B" w:rsidRDefault="00E2612B" w:rsidP="00E2612B">
      <w:pPr>
        <w:pStyle w:val="Heading3"/>
      </w:pPr>
      <w:r>
        <w:t>Test Data</w:t>
      </w:r>
    </w:p>
    <w:p w14:paraId="2B6F5A2B" w14:textId="77777777" w:rsidR="00A346C0" w:rsidRPr="007F3E4D" w:rsidRDefault="00A346C0" w:rsidP="00A346C0">
      <w:pPr>
        <w:rPr>
          <w:lang w:val="en-GB"/>
        </w:rPr>
      </w:pPr>
      <w:r>
        <w:rPr>
          <w:lang w:val="en-GB"/>
        </w:rPr>
        <w:t>This use case makes use of</w:t>
      </w:r>
      <w:r w:rsidRPr="00A346C0">
        <w:rPr>
          <w:lang w:val="en-GB"/>
        </w:rPr>
        <w:t xml:space="preserve"> chest x-ray images that are open data. This data set is often used for detection of pneumonia based neural networks. </w:t>
      </w:r>
    </w:p>
    <w:p w14:paraId="05EB357B" w14:textId="77777777" w:rsidR="00A346C0" w:rsidRPr="00226E81" w:rsidRDefault="00A346C0" w:rsidP="00226E81">
      <w:pPr>
        <w:rPr>
          <w:lang w:val="en-GB"/>
        </w:rPr>
      </w:pPr>
    </w:p>
    <w:p w14:paraId="32053EAA" w14:textId="77777777" w:rsidR="00A346C0" w:rsidRPr="008120FB" w:rsidRDefault="00A346C0" w:rsidP="00E00742">
      <w:pPr>
        <w:pStyle w:val="ListParagraph"/>
        <w:numPr>
          <w:ilvl w:val="0"/>
          <w:numId w:val="5"/>
        </w:numPr>
        <w:spacing w:after="200"/>
        <w:jc w:val="left"/>
      </w:pPr>
      <w:r>
        <w:rPr>
          <w:rFonts w:eastAsia="Malgun Gothic"/>
          <w:lang w:eastAsia="ko-KR"/>
        </w:rPr>
        <w:t>Dataset link</w:t>
      </w:r>
    </w:p>
    <w:p w14:paraId="0E41C0B9" w14:textId="06FF5E00" w:rsidR="00A346C0" w:rsidRDefault="00AB34BF" w:rsidP="00E00742">
      <w:pPr>
        <w:pStyle w:val="ListParagraph"/>
        <w:numPr>
          <w:ilvl w:val="1"/>
          <w:numId w:val="5"/>
        </w:numPr>
        <w:spacing w:after="200"/>
        <w:jc w:val="left"/>
      </w:pPr>
      <w:hyperlink r:id="rId40" w:history="1">
        <w:r w:rsidR="00A346C0">
          <w:rPr>
            <w:rStyle w:val="Hyperlink"/>
          </w:rPr>
          <w:t>https://data.mendeley.com/datasets/rscbjbr9sj/2</w:t>
        </w:r>
      </w:hyperlink>
    </w:p>
    <w:p w14:paraId="0B8B3F32" w14:textId="77777777" w:rsidR="00A346C0" w:rsidRDefault="00AB34BF" w:rsidP="00E00742">
      <w:pPr>
        <w:pStyle w:val="ListParagraph"/>
        <w:numPr>
          <w:ilvl w:val="1"/>
          <w:numId w:val="5"/>
        </w:numPr>
        <w:spacing w:after="200"/>
        <w:jc w:val="left"/>
      </w:pPr>
      <w:hyperlink r:id="rId41" w:history="1">
        <w:r w:rsidR="00A346C0">
          <w:rPr>
            <w:rStyle w:val="Hyperlink"/>
          </w:rPr>
          <w:t>https://www.kaggle.com/paultimothymooney/chest-xray-pneumonia</w:t>
        </w:r>
      </w:hyperlink>
      <w:r w:rsidR="00A346C0">
        <w:t xml:space="preserve"> (Kaggle)</w:t>
      </w:r>
    </w:p>
    <w:p w14:paraId="7804074D" w14:textId="77777777" w:rsidR="00A346C0" w:rsidRPr="008120FB" w:rsidRDefault="00A346C0" w:rsidP="00E00742">
      <w:pPr>
        <w:pStyle w:val="ListParagraph"/>
        <w:numPr>
          <w:ilvl w:val="0"/>
          <w:numId w:val="5"/>
        </w:numPr>
        <w:spacing w:after="200"/>
        <w:jc w:val="left"/>
      </w:pPr>
      <w:r>
        <w:rPr>
          <w:rFonts w:eastAsia="Malgun Gothic" w:hint="eastAsia"/>
          <w:lang w:eastAsia="ko-KR"/>
        </w:rPr>
        <w:t>D</w:t>
      </w:r>
      <w:r>
        <w:rPr>
          <w:rFonts w:eastAsia="Malgun Gothic"/>
          <w:lang w:eastAsia="ko-KR"/>
        </w:rPr>
        <w:t>ataset configuration</w:t>
      </w:r>
    </w:p>
    <w:p w14:paraId="4D990045" w14:textId="77777777" w:rsidR="00A346C0" w:rsidRPr="008120FB" w:rsidRDefault="00A346C0" w:rsidP="00E00742">
      <w:pPr>
        <w:pStyle w:val="ListParagraph"/>
        <w:numPr>
          <w:ilvl w:val="1"/>
          <w:numId w:val="5"/>
        </w:numPr>
        <w:spacing w:after="200"/>
        <w:jc w:val="left"/>
      </w:pPr>
      <w:r>
        <w:rPr>
          <w:rFonts w:eastAsia="Malgun Gothic"/>
          <w:lang w:eastAsia="ko-KR"/>
        </w:rPr>
        <w:t>2 Categories (Normal/Pneumonia)</w:t>
      </w:r>
    </w:p>
    <w:p w14:paraId="01AC351B" w14:textId="77777777" w:rsidR="00A346C0" w:rsidRPr="008120FB" w:rsidRDefault="00A346C0" w:rsidP="00E00742">
      <w:pPr>
        <w:pStyle w:val="ListParagraph"/>
        <w:numPr>
          <w:ilvl w:val="1"/>
          <w:numId w:val="5"/>
        </w:numPr>
        <w:spacing w:after="200"/>
        <w:jc w:val="left"/>
      </w:pPr>
      <w:r>
        <w:rPr>
          <w:rFonts w:eastAsia="Malgun Gothic" w:hint="eastAsia"/>
          <w:lang w:eastAsia="ko-KR"/>
        </w:rPr>
        <w:t>J</w:t>
      </w:r>
      <w:r>
        <w:rPr>
          <w:rFonts w:eastAsia="Malgun Gothic"/>
          <w:lang w:eastAsia="ko-KR"/>
        </w:rPr>
        <w:t>PEG files</w:t>
      </w:r>
    </w:p>
    <w:p w14:paraId="467DFEB6" w14:textId="77777777" w:rsidR="00A346C0" w:rsidRPr="008120FB" w:rsidRDefault="00A346C0" w:rsidP="00E00742">
      <w:pPr>
        <w:pStyle w:val="ListParagraph"/>
        <w:numPr>
          <w:ilvl w:val="1"/>
          <w:numId w:val="5"/>
        </w:numPr>
        <w:spacing w:after="200"/>
        <w:jc w:val="left"/>
      </w:pPr>
      <w:r>
        <w:rPr>
          <w:rFonts w:eastAsia="Malgun Gothic" w:hint="eastAsia"/>
          <w:lang w:eastAsia="ko-KR"/>
        </w:rPr>
        <w:t>T</w:t>
      </w:r>
      <w:r>
        <w:rPr>
          <w:rFonts w:eastAsia="Malgun Gothic"/>
          <w:lang w:eastAsia="ko-KR"/>
        </w:rPr>
        <w:t>otal 5,826 images (1.15 GB)</w:t>
      </w:r>
    </w:p>
    <w:p w14:paraId="6AA164E8" w14:textId="77777777" w:rsidR="00A346C0" w:rsidRPr="008120FB" w:rsidRDefault="00A346C0" w:rsidP="00E00742">
      <w:pPr>
        <w:pStyle w:val="ListParagraph"/>
        <w:numPr>
          <w:ilvl w:val="2"/>
          <w:numId w:val="5"/>
        </w:numPr>
        <w:spacing w:after="200"/>
        <w:jc w:val="left"/>
      </w:pPr>
      <w:r>
        <w:rPr>
          <w:rFonts w:eastAsia="Malgun Gothic"/>
          <w:lang w:eastAsia="ko-KR"/>
        </w:rPr>
        <w:t>Train: 5216</w:t>
      </w:r>
    </w:p>
    <w:p w14:paraId="4CA9127D" w14:textId="77777777" w:rsidR="00A346C0" w:rsidRPr="008120FB" w:rsidRDefault="00A346C0" w:rsidP="00E00742">
      <w:pPr>
        <w:pStyle w:val="ListParagraph"/>
        <w:numPr>
          <w:ilvl w:val="2"/>
          <w:numId w:val="5"/>
        </w:numPr>
        <w:spacing w:after="200"/>
        <w:jc w:val="left"/>
      </w:pPr>
      <w:r>
        <w:rPr>
          <w:rFonts w:eastAsia="Malgun Gothic"/>
          <w:lang w:eastAsia="ko-KR"/>
        </w:rPr>
        <w:t>Validation: 320</w:t>
      </w:r>
    </w:p>
    <w:p w14:paraId="0D372911" w14:textId="77777777" w:rsidR="00A346C0" w:rsidRPr="008120FB" w:rsidRDefault="00A346C0" w:rsidP="00E00742">
      <w:pPr>
        <w:pStyle w:val="ListParagraph"/>
        <w:numPr>
          <w:ilvl w:val="2"/>
          <w:numId w:val="5"/>
        </w:numPr>
        <w:spacing w:after="200"/>
        <w:jc w:val="left"/>
      </w:pPr>
      <w:r>
        <w:rPr>
          <w:rFonts w:eastAsia="Malgun Gothic" w:hint="eastAsia"/>
          <w:lang w:eastAsia="ko-KR"/>
        </w:rPr>
        <w:t>T</w:t>
      </w:r>
      <w:r>
        <w:rPr>
          <w:rFonts w:eastAsia="Malgun Gothic"/>
          <w:lang w:eastAsia="ko-KR"/>
        </w:rPr>
        <w:t>est: 320</w:t>
      </w:r>
    </w:p>
    <w:p w14:paraId="32C5B1BB" w14:textId="3683527D" w:rsidR="00A346C0" w:rsidRDefault="00A346C0" w:rsidP="00A346C0">
      <w:pPr>
        <w:rPr>
          <w:lang w:val="en-CA" w:eastAsia="ko-KR"/>
        </w:rPr>
      </w:pPr>
      <w:r>
        <w:rPr>
          <w:lang w:val="en-CA" w:eastAsia="ko-KR"/>
        </w:rPr>
        <w:t>In the training, the existing dataset is divided and distributed to each institution to meet the federated learning conditions. The training data is divided into 3 datasets without overlap according to a training scenario, in which two institutions collaborate with a central server.  A global model is trained in the central server with the dataset allocated, then the trained model is delivered to two institutions. In each institution, the delivered model is updated with each own dataset, then the updated models are collected and processed to output final model. Table 2 shows the training dataset configuration in each institution. Each dataset is d</w:t>
      </w:r>
      <w:r w:rsidR="00F57B22">
        <w:rPr>
          <w:lang w:val="en-CA" w:eastAsia="ko-KR"/>
        </w:rPr>
        <w:t>i</w:t>
      </w:r>
      <w:r>
        <w:rPr>
          <w:lang w:val="en-CA" w:eastAsia="ko-KR"/>
        </w:rPr>
        <w:t>vid</w:t>
      </w:r>
      <w:r w:rsidR="00F57B22">
        <w:rPr>
          <w:lang w:val="en-CA" w:eastAsia="ko-KR"/>
        </w:rPr>
        <w:t>ed from the training data</w:t>
      </w:r>
      <w:r>
        <w:rPr>
          <w:lang w:val="en-CA" w:eastAsia="ko-KR"/>
        </w:rPr>
        <w:t>.</w:t>
      </w:r>
    </w:p>
    <w:p w14:paraId="65401ACA" w14:textId="77777777" w:rsidR="00A346C0" w:rsidRDefault="00A346C0" w:rsidP="00A346C0">
      <w:pPr>
        <w:rPr>
          <w:lang w:val="en-CA" w:eastAsia="ko-KR"/>
        </w:rPr>
      </w:pPr>
    </w:p>
    <w:p w14:paraId="675098A3" w14:textId="77777777" w:rsidR="00A346C0" w:rsidRDefault="00A346C0" w:rsidP="00226E81">
      <w:pPr>
        <w:pStyle w:val="Caption"/>
        <w:keepNext/>
        <w:spacing w:after="120"/>
        <w:jc w:val="center"/>
      </w:pPr>
      <w:r>
        <w:t xml:space="preserve">Table </w:t>
      </w:r>
      <w:r>
        <w:fldChar w:fldCharType="begin"/>
      </w:r>
      <w:r>
        <w:instrText xml:space="preserve"> SEQ Table \* ARABIC </w:instrText>
      </w:r>
      <w:r>
        <w:fldChar w:fldCharType="separate"/>
      </w:r>
      <w:r>
        <w:rPr>
          <w:noProof/>
        </w:rPr>
        <w:t>1</w:t>
      </w:r>
      <w:r>
        <w:rPr>
          <w:noProof/>
        </w:rPr>
        <w:fldChar w:fldCharType="end"/>
      </w:r>
      <w:r>
        <w:t>. Solution categories in test data</w:t>
      </w:r>
    </w:p>
    <w:tbl>
      <w:tblPr>
        <w:tblStyle w:val="TableGrid"/>
        <w:tblW w:w="0" w:type="auto"/>
        <w:tblLook w:val="04A0" w:firstRow="1" w:lastRow="0" w:firstColumn="1" w:lastColumn="0" w:noHBand="0" w:noVBand="1"/>
        <w:tblPrChange w:id="112" w:author="Bailer, Werner" w:date="2020-10-20T14:40:00Z">
          <w:tblPr>
            <w:tblStyle w:val="TableGrid"/>
            <w:tblW w:w="0" w:type="auto"/>
            <w:tblLook w:val="04A0" w:firstRow="1" w:lastRow="0" w:firstColumn="1" w:lastColumn="0" w:noHBand="0" w:noVBand="1"/>
          </w:tblPr>
        </w:tblPrChange>
      </w:tblPr>
      <w:tblGrid>
        <w:gridCol w:w="5033"/>
        <w:gridCol w:w="1309"/>
        <w:gridCol w:w="1413"/>
        <w:gridCol w:w="1816"/>
        <w:tblGridChange w:id="113">
          <w:tblGrid>
            <w:gridCol w:w="4775"/>
            <w:gridCol w:w="1556"/>
            <w:gridCol w:w="1415"/>
            <w:gridCol w:w="1825"/>
          </w:tblGrid>
        </w:tblGridChange>
      </w:tblGrid>
      <w:tr w:rsidR="00A346C0" w14:paraId="5AE222A9" w14:textId="77777777" w:rsidTr="005D60AA">
        <w:tc>
          <w:tcPr>
            <w:tcW w:w="5070" w:type="dxa"/>
            <w:tcMar>
              <w:top w:w="0" w:type="dxa"/>
              <w:left w:w="108" w:type="dxa"/>
              <w:bottom w:w="0" w:type="dxa"/>
              <w:right w:w="108" w:type="dxa"/>
            </w:tcMar>
            <w:vAlign w:val="center"/>
            <w:tcPrChange w:id="114" w:author="Bailer, Werner" w:date="2020-10-20T14:40:00Z">
              <w:tcPr>
                <w:tcW w:w="4815" w:type="dxa"/>
                <w:tcMar>
                  <w:top w:w="0" w:type="dxa"/>
                  <w:left w:w="108" w:type="dxa"/>
                  <w:bottom w:w="0" w:type="dxa"/>
                  <w:right w:w="108" w:type="dxa"/>
                </w:tcMar>
                <w:vAlign w:val="center"/>
              </w:tcPr>
            </w:tcPrChange>
          </w:tcPr>
          <w:p w14:paraId="19FC9C94" w14:textId="77777777" w:rsidR="00A346C0" w:rsidRDefault="00A346C0" w:rsidP="00A346C0">
            <w:pPr>
              <w:jc w:val="center"/>
              <w:rPr>
                <w:rFonts w:eastAsia="Times New Roman"/>
              </w:rPr>
            </w:pPr>
            <w:r>
              <w:rPr>
                <w:rFonts w:eastAsia="Times New Roman"/>
                <w:b/>
                <w:color w:val="000000"/>
              </w:rPr>
              <w:t>Solution categories</w:t>
            </w:r>
          </w:p>
        </w:tc>
        <w:tc>
          <w:tcPr>
            <w:tcW w:w="1261" w:type="dxa"/>
            <w:tcMar>
              <w:top w:w="0" w:type="dxa"/>
              <w:left w:w="108" w:type="dxa"/>
              <w:bottom w:w="0" w:type="dxa"/>
              <w:right w:w="108" w:type="dxa"/>
            </w:tcMar>
            <w:vAlign w:val="center"/>
            <w:tcPrChange w:id="115" w:author="Bailer, Werner" w:date="2020-10-20T14:40:00Z">
              <w:tcPr>
                <w:tcW w:w="1559" w:type="dxa"/>
                <w:tcMar>
                  <w:top w:w="0" w:type="dxa"/>
                  <w:left w:w="108" w:type="dxa"/>
                  <w:bottom w:w="0" w:type="dxa"/>
                  <w:right w:w="108" w:type="dxa"/>
                </w:tcMar>
                <w:vAlign w:val="center"/>
              </w:tcPr>
            </w:tcPrChange>
          </w:tcPr>
          <w:p w14:paraId="0B0F9ACF" w14:textId="77777777" w:rsidR="00A346C0" w:rsidRDefault="00A346C0" w:rsidP="00A346C0">
            <w:pPr>
              <w:jc w:val="center"/>
              <w:rPr>
                <w:rFonts w:eastAsia="Times New Roman"/>
              </w:rPr>
            </w:pPr>
            <w:r>
              <w:rPr>
                <w:rFonts w:eastAsia="Times New Roman"/>
                <w:b/>
                <w:color w:val="000000"/>
              </w:rPr>
              <w:t xml:space="preserve">Parameter </w:t>
            </w:r>
            <w:r>
              <w:rPr>
                <w:rFonts w:eastAsia="Times New Roman"/>
                <w:b/>
                <w:color w:val="000000"/>
              </w:rPr>
              <w:lastRenderedPageBreak/>
              <w:t>updates</w:t>
            </w:r>
          </w:p>
        </w:tc>
        <w:tc>
          <w:tcPr>
            <w:tcW w:w="1415" w:type="dxa"/>
            <w:tcMar>
              <w:top w:w="0" w:type="dxa"/>
              <w:left w:w="108" w:type="dxa"/>
              <w:bottom w:w="0" w:type="dxa"/>
              <w:right w:w="108" w:type="dxa"/>
            </w:tcMar>
            <w:vAlign w:val="center"/>
            <w:tcPrChange w:id="116" w:author="Bailer, Werner" w:date="2020-10-20T14:40:00Z">
              <w:tcPr>
                <w:tcW w:w="1418" w:type="dxa"/>
                <w:tcMar>
                  <w:top w:w="0" w:type="dxa"/>
                  <w:left w:w="108" w:type="dxa"/>
                  <w:bottom w:w="0" w:type="dxa"/>
                  <w:right w:w="108" w:type="dxa"/>
                </w:tcMar>
                <w:vAlign w:val="center"/>
              </w:tcPr>
            </w:tcPrChange>
          </w:tcPr>
          <w:p w14:paraId="70B29DC9" w14:textId="77777777" w:rsidR="00A346C0" w:rsidRDefault="00A346C0" w:rsidP="00A346C0">
            <w:pPr>
              <w:jc w:val="center"/>
              <w:rPr>
                <w:rFonts w:eastAsia="Times New Roman"/>
              </w:rPr>
            </w:pPr>
            <w:r>
              <w:rPr>
                <w:rFonts w:eastAsia="Times New Roman"/>
                <w:b/>
                <w:color w:val="000000"/>
              </w:rPr>
              <w:lastRenderedPageBreak/>
              <w:t xml:space="preserve">Structure </w:t>
            </w:r>
            <w:r>
              <w:rPr>
                <w:rFonts w:eastAsia="Times New Roman"/>
                <w:b/>
                <w:color w:val="000000"/>
              </w:rPr>
              <w:lastRenderedPageBreak/>
              <w:t>changes</w:t>
            </w:r>
          </w:p>
        </w:tc>
        <w:tc>
          <w:tcPr>
            <w:tcW w:w="1825" w:type="dxa"/>
            <w:tcMar>
              <w:top w:w="0" w:type="dxa"/>
              <w:left w:w="108" w:type="dxa"/>
              <w:bottom w:w="0" w:type="dxa"/>
              <w:right w:w="108" w:type="dxa"/>
            </w:tcMar>
            <w:vAlign w:val="center"/>
            <w:tcPrChange w:id="117" w:author="Bailer, Werner" w:date="2020-10-20T14:40:00Z">
              <w:tcPr>
                <w:tcW w:w="1836" w:type="dxa"/>
                <w:tcMar>
                  <w:top w:w="0" w:type="dxa"/>
                  <w:left w:w="108" w:type="dxa"/>
                  <w:bottom w:w="0" w:type="dxa"/>
                  <w:right w:w="108" w:type="dxa"/>
                </w:tcMar>
                <w:vAlign w:val="center"/>
              </w:tcPr>
            </w:tcPrChange>
          </w:tcPr>
          <w:p w14:paraId="0F5C16C4" w14:textId="77777777" w:rsidR="00A346C0" w:rsidRDefault="00A346C0" w:rsidP="00F57B22">
            <w:pPr>
              <w:jc w:val="center"/>
              <w:rPr>
                <w:rFonts w:eastAsia="Times New Roman"/>
                <w:b/>
                <w:color w:val="000000"/>
              </w:rPr>
            </w:pPr>
            <w:r>
              <w:rPr>
                <w:rFonts w:eastAsia="Times New Roman"/>
                <w:b/>
                <w:color w:val="000000"/>
              </w:rPr>
              <w:lastRenderedPageBreak/>
              <w:t>Data</w:t>
            </w:r>
          </w:p>
        </w:tc>
      </w:tr>
      <w:tr w:rsidR="00A346C0" w14:paraId="6907E7A2" w14:textId="77777777" w:rsidTr="005D60AA">
        <w:trPr>
          <w:trHeight w:val="473"/>
          <w:trPrChange w:id="118" w:author="Bailer, Werner" w:date="2020-10-20T14:40:00Z">
            <w:trPr>
              <w:trHeight w:val="473"/>
            </w:trPr>
          </w:trPrChange>
        </w:trPr>
        <w:tc>
          <w:tcPr>
            <w:tcW w:w="5070" w:type="dxa"/>
            <w:tcMar>
              <w:top w:w="0" w:type="dxa"/>
              <w:left w:w="108" w:type="dxa"/>
              <w:bottom w:w="0" w:type="dxa"/>
              <w:right w:w="108" w:type="dxa"/>
            </w:tcMar>
            <w:vAlign w:val="center"/>
            <w:tcPrChange w:id="119" w:author="Bailer, Werner" w:date="2020-10-20T14:40:00Z">
              <w:tcPr>
                <w:tcW w:w="4815" w:type="dxa"/>
                <w:tcMar>
                  <w:top w:w="0" w:type="dxa"/>
                  <w:left w:w="108" w:type="dxa"/>
                  <w:bottom w:w="0" w:type="dxa"/>
                  <w:right w:w="108" w:type="dxa"/>
                </w:tcMar>
                <w:vAlign w:val="center"/>
              </w:tcPr>
            </w:tcPrChange>
          </w:tcPr>
          <w:p w14:paraId="305895D9" w14:textId="5F0AB2ED" w:rsidR="00A346C0" w:rsidRDefault="00A346C0" w:rsidP="00A346C0">
            <w:pPr>
              <w:jc w:val="center"/>
              <w:rPr>
                <w:rFonts w:eastAsia="Times New Roman"/>
              </w:rPr>
            </w:pPr>
            <w:r>
              <w:rPr>
                <w:rFonts w:eastAsia="Times New Roman"/>
                <w:color w:val="000000"/>
              </w:rPr>
              <w:t>Update of a network after transfer learning/adapting to specific data</w:t>
            </w:r>
            <w:ins w:id="120" w:author="Bailer, Werner" w:date="2020-10-20T14:40:00Z">
              <w:r w:rsidR="005D60AA">
                <w:rPr>
                  <w:rFonts w:eastAsia="Times New Roman"/>
                  <w:color w:val="000000"/>
                </w:rPr>
                <w:t xml:space="preserve"> (VGG16 backbone)</w:t>
              </w:r>
            </w:ins>
          </w:p>
        </w:tc>
        <w:tc>
          <w:tcPr>
            <w:tcW w:w="1261" w:type="dxa"/>
            <w:tcMar>
              <w:top w:w="0" w:type="dxa"/>
              <w:left w:w="108" w:type="dxa"/>
              <w:bottom w:w="0" w:type="dxa"/>
              <w:right w:w="108" w:type="dxa"/>
            </w:tcMar>
            <w:vAlign w:val="center"/>
            <w:tcPrChange w:id="121" w:author="Bailer, Werner" w:date="2020-10-20T14:40:00Z">
              <w:tcPr>
                <w:tcW w:w="1559" w:type="dxa"/>
                <w:tcMar>
                  <w:top w:w="0" w:type="dxa"/>
                  <w:left w:w="108" w:type="dxa"/>
                  <w:bottom w:w="0" w:type="dxa"/>
                  <w:right w:w="108" w:type="dxa"/>
                </w:tcMar>
                <w:vAlign w:val="center"/>
              </w:tcPr>
            </w:tcPrChange>
          </w:tcPr>
          <w:p w14:paraId="51796140" w14:textId="77777777" w:rsidR="00A346C0" w:rsidRDefault="00A346C0" w:rsidP="00A346C0">
            <w:pPr>
              <w:jc w:val="center"/>
              <w:rPr>
                <w:rFonts w:eastAsia="Times New Roman"/>
              </w:rPr>
            </w:pPr>
            <w:r>
              <w:rPr>
                <w:rFonts w:eastAsia="Times New Roman"/>
                <w:color w:val="000000"/>
              </w:rPr>
              <w:t>yes</w:t>
            </w:r>
          </w:p>
        </w:tc>
        <w:tc>
          <w:tcPr>
            <w:tcW w:w="1415" w:type="dxa"/>
            <w:tcMar>
              <w:top w:w="0" w:type="dxa"/>
              <w:left w:w="108" w:type="dxa"/>
              <w:bottom w:w="0" w:type="dxa"/>
              <w:right w:w="108" w:type="dxa"/>
            </w:tcMar>
            <w:vAlign w:val="center"/>
            <w:tcPrChange w:id="122" w:author="Bailer, Werner" w:date="2020-10-20T14:40:00Z">
              <w:tcPr>
                <w:tcW w:w="1418" w:type="dxa"/>
                <w:tcMar>
                  <w:top w:w="0" w:type="dxa"/>
                  <w:left w:w="108" w:type="dxa"/>
                  <w:bottom w:w="0" w:type="dxa"/>
                  <w:right w:w="108" w:type="dxa"/>
                </w:tcMar>
                <w:vAlign w:val="center"/>
              </w:tcPr>
            </w:tcPrChange>
          </w:tcPr>
          <w:p w14:paraId="3894AFAA" w14:textId="77777777" w:rsidR="00A346C0" w:rsidRDefault="00A346C0" w:rsidP="00A346C0">
            <w:pPr>
              <w:jc w:val="center"/>
              <w:rPr>
                <w:rFonts w:eastAsia="Times New Roman"/>
              </w:rPr>
            </w:pPr>
            <w:r>
              <w:rPr>
                <w:rFonts w:eastAsia="Times New Roman"/>
                <w:color w:val="000000"/>
              </w:rPr>
              <w:t>no</w:t>
            </w:r>
          </w:p>
        </w:tc>
        <w:tc>
          <w:tcPr>
            <w:tcW w:w="1825" w:type="dxa"/>
            <w:tcMar>
              <w:top w:w="0" w:type="dxa"/>
              <w:left w:w="108" w:type="dxa"/>
              <w:bottom w:w="0" w:type="dxa"/>
              <w:right w:w="108" w:type="dxa"/>
            </w:tcMar>
            <w:vAlign w:val="center"/>
            <w:tcPrChange w:id="123" w:author="Bailer, Werner" w:date="2020-10-20T14:40:00Z">
              <w:tcPr>
                <w:tcW w:w="1836" w:type="dxa"/>
                <w:tcMar>
                  <w:top w:w="0" w:type="dxa"/>
                  <w:left w:w="108" w:type="dxa"/>
                  <w:bottom w:w="0" w:type="dxa"/>
                  <w:right w:w="108" w:type="dxa"/>
                </w:tcMar>
                <w:vAlign w:val="center"/>
              </w:tcPr>
            </w:tcPrChange>
          </w:tcPr>
          <w:p w14:paraId="3B23D750" w14:textId="77777777" w:rsidR="00A346C0" w:rsidRDefault="00A346C0" w:rsidP="00F57B22">
            <w:pPr>
              <w:jc w:val="center"/>
              <w:rPr>
                <w:rFonts w:eastAsia="Times New Roman"/>
                <w:color w:val="000000"/>
              </w:rPr>
            </w:pPr>
            <w:r>
              <w:rPr>
                <w:rFonts w:eastAsia="Times New Roman"/>
                <w:color w:val="000000"/>
              </w:rPr>
              <w:t>different data set needed</w:t>
            </w:r>
          </w:p>
        </w:tc>
      </w:tr>
      <w:tr w:rsidR="00A346C0" w14:paraId="595B600A" w14:textId="77777777" w:rsidTr="005D60AA">
        <w:trPr>
          <w:trHeight w:val="473"/>
          <w:trPrChange w:id="124" w:author="Bailer, Werner" w:date="2020-10-20T14:40:00Z">
            <w:trPr>
              <w:trHeight w:val="473"/>
            </w:trPr>
          </w:trPrChange>
        </w:trPr>
        <w:tc>
          <w:tcPr>
            <w:tcW w:w="5070" w:type="dxa"/>
            <w:tcMar>
              <w:top w:w="0" w:type="dxa"/>
              <w:left w:w="108" w:type="dxa"/>
              <w:bottom w:w="0" w:type="dxa"/>
              <w:right w:w="108" w:type="dxa"/>
            </w:tcMar>
            <w:vAlign w:val="center"/>
            <w:tcPrChange w:id="125" w:author="Bailer, Werner" w:date="2020-10-20T14:40:00Z">
              <w:tcPr>
                <w:tcW w:w="4815" w:type="dxa"/>
                <w:tcMar>
                  <w:top w:w="0" w:type="dxa"/>
                  <w:left w:w="108" w:type="dxa"/>
                  <w:bottom w:w="0" w:type="dxa"/>
                  <w:right w:w="108" w:type="dxa"/>
                </w:tcMar>
                <w:vAlign w:val="center"/>
              </w:tcPr>
            </w:tcPrChange>
          </w:tcPr>
          <w:p w14:paraId="5990037C" w14:textId="35727B6B" w:rsidR="00A346C0" w:rsidRDefault="00A346C0" w:rsidP="00A346C0">
            <w:pPr>
              <w:jc w:val="center"/>
              <w:rPr>
                <w:rFonts w:eastAsia="Times New Roman"/>
                <w:color w:val="000000"/>
              </w:rPr>
            </w:pPr>
            <w:r w:rsidRPr="00A346C0">
              <w:rPr>
                <w:rFonts w:eastAsia="Times New Roman"/>
                <w:color w:val="000000"/>
              </w:rPr>
              <w:t>Update of a network after transfer learning</w:t>
            </w:r>
          </w:p>
        </w:tc>
        <w:tc>
          <w:tcPr>
            <w:tcW w:w="1261" w:type="dxa"/>
            <w:tcMar>
              <w:top w:w="0" w:type="dxa"/>
              <w:left w:w="108" w:type="dxa"/>
              <w:bottom w:w="0" w:type="dxa"/>
              <w:right w:w="108" w:type="dxa"/>
            </w:tcMar>
            <w:vAlign w:val="center"/>
            <w:tcPrChange w:id="126" w:author="Bailer, Werner" w:date="2020-10-20T14:40:00Z">
              <w:tcPr>
                <w:tcW w:w="1559" w:type="dxa"/>
                <w:tcMar>
                  <w:top w:w="0" w:type="dxa"/>
                  <w:left w:w="108" w:type="dxa"/>
                  <w:bottom w:w="0" w:type="dxa"/>
                  <w:right w:w="108" w:type="dxa"/>
                </w:tcMar>
                <w:vAlign w:val="center"/>
              </w:tcPr>
            </w:tcPrChange>
          </w:tcPr>
          <w:p w14:paraId="04E28B6F" w14:textId="27C5AED0" w:rsidR="00A346C0" w:rsidRDefault="00A346C0" w:rsidP="00A346C0">
            <w:pPr>
              <w:jc w:val="center"/>
              <w:rPr>
                <w:rFonts w:eastAsia="Times New Roman"/>
                <w:color w:val="000000"/>
              </w:rPr>
            </w:pPr>
            <w:r>
              <w:rPr>
                <w:rFonts w:eastAsia="Times New Roman"/>
                <w:color w:val="000000"/>
              </w:rPr>
              <w:t>yes</w:t>
            </w:r>
          </w:p>
        </w:tc>
        <w:tc>
          <w:tcPr>
            <w:tcW w:w="1415" w:type="dxa"/>
            <w:tcMar>
              <w:top w:w="0" w:type="dxa"/>
              <w:left w:w="108" w:type="dxa"/>
              <w:bottom w:w="0" w:type="dxa"/>
              <w:right w:w="108" w:type="dxa"/>
            </w:tcMar>
            <w:vAlign w:val="center"/>
            <w:tcPrChange w:id="127" w:author="Bailer, Werner" w:date="2020-10-20T14:40:00Z">
              <w:tcPr>
                <w:tcW w:w="1418" w:type="dxa"/>
                <w:tcMar>
                  <w:top w:w="0" w:type="dxa"/>
                  <w:left w:w="108" w:type="dxa"/>
                  <w:bottom w:w="0" w:type="dxa"/>
                  <w:right w:w="108" w:type="dxa"/>
                </w:tcMar>
                <w:vAlign w:val="center"/>
              </w:tcPr>
            </w:tcPrChange>
          </w:tcPr>
          <w:p w14:paraId="020BDD92" w14:textId="421B6F0B" w:rsidR="00A346C0" w:rsidRDefault="00A346C0" w:rsidP="00A346C0">
            <w:pPr>
              <w:jc w:val="center"/>
              <w:rPr>
                <w:rFonts w:eastAsia="Times New Roman"/>
                <w:color w:val="000000"/>
              </w:rPr>
            </w:pPr>
            <w:r>
              <w:rPr>
                <w:rFonts w:eastAsia="Times New Roman"/>
                <w:color w:val="000000"/>
              </w:rPr>
              <w:t>yes</w:t>
            </w:r>
          </w:p>
        </w:tc>
        <w:tc>
          <w:tcPr>
            <w:tcW w:w="1825" w:type="dxa"/>
            <w:tcMar>
              <w:top w:w="0" w:type="dxa"/>
              <w:left w:w="108" w:type="dxa"/>
              <w:bottom w:w="0" w:type="dxa"/>
              <w:right w:w="108" w:type="dxa"/>
            </w:tcMar>
            <w:vAlign w:val="center"/>
            <w:tcPrChange w:id="128" w:author="Bailer, Werner" w:date="2020-10-20T14:40:00Z">
              <w:tcPr>
                <w:tcW w:w="1836" w:type="dxa"/>
                <w:tcMar>
                  <w:top w:w="0" w:type="dxa"/>
                  <w:left w:w="108" w:type="dxa"/>
                  <w:bottom w:w="0" w:type="dxa"/>
                  <w:right w:w="108" w:type="dxa"/>
                </w:tcMar>
                <w:vAlign w:val="center"/>
              </w:tcPr>
            </w:tcPrChange>
          </w:tcPr>
          <w:p w14:paraId="1C3FDF04" w14:textId="6AAC6C90" w:rsidR="00A346C0" w:rsidRDefault="00A346C0" w:rsidP="00A346C0">
            <w:pPr>
              <w:jc w:val="center"/>
              <w:rPr>
                <w:rFonts w:eastAsia="Times New Roman"/>
                <w:color w:val="000000"/>
              </w:rPr>
            </w:pPr>
            <w:r w:rsidRPr="00A346C0">
              <w:rPr>
                <w:rFonts w:eastAsia="Times New Roman"/>
                <w:color w:val="000000"/>
              </w:rPr>
              <w:t>different data set needed</w:t>
            </w:r>
          </w:p>
        </w:tc>
      </w:tr>
    </w:tbl>
    <w:p w14:paraId="6F4E2E4E" w14:textId="4C348D9D" w:rsidR="00A346C0" w:rsidRDefault="00A346C0" w:rsidP="00226E81">
      <w:pPr>
        <w:pStyle w:val="Caption"/>
        <w:keepNext/>
        <w:spacing w:before="288" w:after="120"/>
        <w:jc w:val="center"/>
      </w:pPr>
      <w:r>
        <w:t xml:space="preserve">Table </w:t>
      </w:r>
      <w:r>
        <w:fldChar w:fldCharType="begin"/>
      </w:r>
      <w:r>
        <w:instrText xml:space="preserve"> SEQ Table \* ARABIC </w:instrText>
      </w:r>
      <w:r>
        <w:fldChar w:fldCharType="separate"/>
      </w:r>
      <w:r>
        <w:rPr>
          <w:noProof/>
        </w:rPr>
        <w:t>2</w:t>
      </w:r>
      <w:r>
        <w:rPr>
          <w:noProof/>
        </w:rPr>
        <w:fldChar w:fldCharType="end"/>
      </w:r>
      <w:r>
        <w:t>. Training dataset configuration in each institution</w:t>
      </w:r>
    </w:p>
    <w:tbl>
      <w:tblPr>
        <w:tblStyle w:val="TableGrid"/>
        <w:tblW w:w="7224" w:type="dxa"/>
        <w:jc w:val="center"/>
        <w:tblLook w:val="04A0" w:firstRow="1" w:lastRow="0" w:firstColumn="1" w:lastColumn="0" w:noHBand="0" w:noVBand="1"/>
      </w:tblPr>
      <w:tblGrid>
        <w:gridCol w:w="2122"/>
        <w:gridCol w:w="2551"/>
        <w:gridCol w:w="2551"/>
      </w:tblGrid>
      <w:tr w:rsidR="00A346C0" w:rsidRPr="00A346C0" w14:paraId="42A4BDAE" w14:textId="77777777" w:rsidTr="00226E81">
        <w:trPr>
          <w:trHeight w:val="173"/>
          <w:jc w:val="center"/>
        </w:trPr>
        <w:tc>
          <w:tcPr>
            <w:tcW w:w="2122" w:type="dxa"/>
            <w:tcBorders>
              <w:bottom w:val="double" w:sz="4" w:space="0" w:color="auto"/>
            </w:tcBorders>
            <w:vAlign w:val="center"/>
          </w:tcPr>
          <w:p w14:paraId="25535B3A" w14:textId="77777777" w:rsidR="00A346C0" w:rsidRPr="00226E81" w:rsidRDefault="00A346C0" w:rsidP="00A346C0">
            <w:pPr>
              <w:jc w:val="center"/>
              <w:rPr>
                <w:b/>
                <w:bCs/>
                <w:lang w:eastAsia="ko-KR"/>
              </w:rPr>
            </w:pPr>
            <w:r w:rsidRPr="00226E81">
              <w:rPr>
                <w:b/>
                <w:bCs/>
                <w:lang w:eastAsia="ko-KR"/>
              </w:rPr>
              <w:t>Institution</w:t>
            </w:r>
          </w:p>
        </w:tc>
        <w:tc>
          <w:tcPr>
            <w:tcW w:w="2551" w:type="dxa"/>
            <w:tcBorders>
              <w:bottom w:val="double" w:sz="4" w:space="0" w:color="auto"/>
            </w:tcBorders>
          </w:tcPr>
          <w:p w14:paraId="09DF8156" w14:textId="77777777" w:rsidR="00A346C0" w:rsidRPr="00226E81" w:rsidRDefault="00A346C0" w:rsidP="00A346C0">
            <w:pPr>
              <w:jc w:val="center"/>
              <w:rPr>
                <w:lang w:val="en-GB" w:eastAsia="ko-KR"/>
              </w:rPr>
            </w:pPr>
            <w:r w:rsidRPr="00226E81">
              <w:rPr>
                <w:lang w:val="en-GB" w:eastAsia="ko-KR"/>
              </w:rPr>
              <w:t>Number of data</w:t>
            </w:r>
          </w:p>
        </w:tc>
        <w:tc>
          <w:tcPr>
            <w:tcW w:w="2551" w:type="dxa"/>
            <w:tcBorders>
              <w:bottom w:val="double" w:sz="4" w:space="0" w:color="auto"/>
            </w:tcBorders>
            <w:vAlign w:val="center"/>
          </w:tcPr>
          <w:p w14:paraId="5E717BBC" w14:textId="77777777" w:rsidR="00A346C0" w:rsidRPr="00226E81" w:rsidRDefault="00A346C0" w:rsidP="00A346C0">
            <w:pPr>
              <w:jc w:val="center"/>
              <w:rPr>
                <w:lang w:eastAsia="ko-KR"/>
              </w:rPr>
            </w:pPr>
            <w:r w:rsidRPr="00226E81">
              <w:rPr>
                <w:lang w:eastAsia="ko-KR"/>
              </w:rPr>
              <w:t>Structure</w:t>
            </w:r>
          </w:p>
        </w:tc>
      </w:tr>
      <w:tr w:rsidR="00A346C0" w:rsidRPr="00A346C0" w14:paraId="3F2D2D57" w14:textId="77777777" w:rsidTr="00226E81">
        <w:trPr>
          <w:jc w:val="center"/>
        </w:trPr>
        <w:tc>
          <w:tcPr>
            <w:tcW w:w="2122" w:type="dxa"/>
            <w:tcBorders>
              <w:top w:val="double" w:sz="4" w:space="0" w:color="auto"/>
            </w:tcBorders>
            <w:vAlign w:val="center"/>
          </w:tcPr>
          <w:p w14:paraId="450D82A5" w14:textId="77777777" w:rsidR="00A346C0" w:rsidRPr="00226E81" w:rsidRDefault="00A346C0" w:rsidP="00A346C0">
            <w:pPr>
              <w:jc w:val="center"/>
              <w:rPr>
                <w:lang w:eastAsia="ko-KR"/>
              </w:rPr>
            </w:pPr>
            <w:r w:rsidRPr="00226E81">
              <w:rPr>
                <w:lang w:eastAsia="ko-KR"/>
              </w:rPr>
              <w:t>Central server</w:t>
            </w:r>
            <w:r w:rsidRPr="00226E81">
              <w:rPr>
                <w:lang w:eastAsia="ko-KR"/>
              </w:rPr>
              <w:br/>
              <w:t>(Train data A)</w:t>
            </w:r>
          </w:p>
        </w:tc>
        <w:tc>
          <w:tcPr>
            <w:tcW w:w="2551" w:type="dxa"/>
            <w:tcBorders>
              <w:top w:val="double" w:sz="4" w:space="0" w:color="auto"/>
            </w:tcBorders>
            <w:vAlign w:val="center"/>
          </w:tcPr>
          <w:p w14:paraId="3259C3E4" w14:textId="77777777" w:rsidR="00A346C0" w:rsidRPr="00226E81" w:rsidRDefault="00A346C0" w:rsidP="00A346C0">
            <w:pPr>
              <w:jc w:val="center"/>
              <w:rPr>
                <w:lang w:eastAsia="ko-KR"/>
              </w:rPr>
            </w:pPr>
            <w:r w:rsidRPr="00226E81">
              <w:rPr>
                <w:lang w:eastAsia="ko-KR"/>
              </w:rPr>
              <w:t>2,620 (50%)</w:t>
            </w:r>
          </w:p>
        </w:tc>
        <w:tc>
          <w:tcPr>
            <w:tcW w:w="2551" w:type="dxa"/>
            <w:vMerge w:val="restart"/>
            <w:tcBorders>
              <w:top w:val="double" w:sz="4" w:space="0" w:color="auto"/>
            </w:tcBorders>
            <w:vAlign w:val="center"/>
          </w:tcPr>
          <w:p w14:paraId="38BCD466" w14:textId="77777777" w:rsidR="00A346C0" w:rsidRPr="00226E81" w:rsidRDefault="00A346C0" w:rsidP="00A346C0">
            <w:pPr>
              <w:jc w:val="center"/>
              <w:rPr>
                <w:lang w:eastAsia="ko-KR"/>
              </w:rPr>
            </w:pPr>
            <w:r w:rsidRPr="00226E81">
              <w:rPr>
                <w:lang w:eastAsia="ko-KR"/>
              </w:rPr>
              <w:t>VGG-16</w:t>
            </w:r>
          </w:p>
        </w:tc>
      </w:tr>
      <w:tr w:rsidR="00A346C0" w:rsidRPr="00A346C0" w14:paraId="5FFF8C63" w14:textId="77777777" w:rsidTr="00226E81">
        <w:trPr>
          <w:trHeight w:val="169"/>
          <w:jc w:val="center"/>
        </w:trPr>
        <w:tc>
          <w:tcPr>
            <w:tcW w:w="2122" w:type="dxa"/>
            <w:vAlign w:val="center"/>
          </w:tcPr>
          <w:p w14:paraId="433125BE" w14:textId="77777777" w:rsidR="00A346C0" w:rsidRPr="00226E81" w:rsidRDefault="00A346C0" w:rsidP="00A346C0">
            <w:pPr>
              <w:jc w:val="center"/>
              <w:rPr>
                <w:lang w:eastAsia="ko-KR"/>
              </w:rPr>
            </w:pPr>
            <w:r w:rsidRPr="00226E81">
              <w:rPr>
                <w:lang w:eastAsia="ko-KR"/>
              </w:rPr>
              <w:t>Institution A</w:t>
            </w:r>
            <w:r w:rsidRPr="00226E81">
              <w:rPr>
                <w:lang w:eastAsia="ko-KR"/>
              </w:rPr>
              <w:br/>
              <w:t>(Train data B)</w:t>
            </w:r>
          </w:p>
        </w:tc>
        <w:tc>
          <w:tcPr>
            <w:tcW w:w="2551" w:type="dxa"/>
            <w:vAlign w:val="center"/>
          </w:tcPr>
          <w:p w14:paraId="4F81BA45" w14:textId="77777777" w:rsidR="00A346C0" w:rsidRPr="00226E81" w:rsidRDefault="00A346C0" w:rsidP="00A346C0">
            <w:pPr>
              <w:jc w:val="center"/>
              <w:rPr>
                <w:lang w:val="en-GB" w:eastAsia="ko-KR"/>
              </w:rPr>
            </w:pPr>
            <w:r w:rsidRPr="00226E81">
              <w:rPr>
                <w:lang w:val="en-GB" w:eastAsia="ko-KR"/>
              </w:rPr>
              <w:t>1,317 (25%)</w:t>
            </w:r>
          </w:p>
        </w:tc>
        <w:tc>
          <w:tcPr>
            <w:tcW w:w="2551" w:type="dxa"/>
            <w:vMerge/>
            <w:vAlign w:val="center"/>
          </w:tcPr>
          <w:p w14:paraId="3ED3D783" w14:textId="77777777" w:rsidR="00A346C0" w:rsidRPr="00226E81" w:rsidRDefault="00A346C0" w:rsidP="00A346C0">
            <w:pPr>
              <w:jc w:val="center"/>
              <w:rPr>
                <w:lang w:eastAsia="ko-KR"/>
              </w:rPr>
            </w:pPr>
          </w:p>
        </w:tc>
      </w:tr>
      <w:tr w:rsidR="00A346C0" w:rsidRPr="00A346C0" w14:paraId="36AFFB61" w14:textId="77777777" w:rsidTr="00226E81">
        <w:trPr>
          <w:trHeight w:val="217"/>
          <w:jc w:val="center"/>
        </w:trPr>
        <w:tc>
          <w:tcPr>
            <w:tcW w:w="2122" w:type="dxa"/>
            <w:vAlign w:val="center"/>
          </w:tcPr>
          <w:p w14:paraId="69B99CF6" w14:textId="77777777" w:rsidR="00A346C0" w:rsidRPr="00226E81" w:rsidRDefault="00A346C0" w:rsidP="00A346C0">
            <w:pPr>
              <w:jc w:val="center"/>
              <w:rPr>
                <w:lang w:eastAsia="ko-KR"/>
              </w:rPr>
            </w:pPr>
            <w:r w:rsidRPr="00226E81">
              <w:rPr>
                <w:lang w:eastAsia="ko-KR"/>
              </w:rPr>
              <w:t>Institution B</w:t>
            </w:r>
          </w:p>
          <w:p w14:paraId="10C771E5" w14:textId="77777777" w:rsidR="00A346C0" w:rsidRPr="00226E81" w:rsidRDefault="00A346C0" w:rsidP="00A346C0">
            <w:pPr>
              <w:jc w:val="center"/>
              <w:rPr>
                <w:lang w:eastAsia="ko-KR"/>
              </w:rPr>
            </w:pPr>
            <w:r w:rsidRPr="00226E81">
              <w:rPr>
                <w:lang w:eastAsia="ko-KR"/>
              </w:rPr>
              <w:t>(Train data C)</w:t>
            </w:r>
          </w:p>
        </w:tc>
        <w:tc>
          <w:tcPr>
            <w:tcW w:w="2551" w:type="dxa"/>
            <w:vAlign w:val="center"/>
          </w:tcPr>
          <w:p w14:paraId="4E692094" w14:textId="77777777" w:rsidR="00A346C0" w:rsidRPr="00226E81" w:rsidRDefault="00A346C0" w:rsidP="00A346C0">
            <w:pPr>
              <w:jc w:val="center"/>
              <w:rPr>
                <w:lang w:val="en-GB" w:eastAsia="ko-KR"/>
              </w:rPr>
            </w:pPr>
            <w:r w:rsidRPr="00226E81">
              <w:rPr>
                <w:lang w:val="en-GB" w:eastAsia="ko-KR"/>
              </w:rPr>
              <w:t>1,279 (25%)</w:t>
            </w:r>
          </w:p>
        </w:tc>
        <w:tc>
          <w:tcPr>
            <w:tcW w:w="2551" w:type="dxa"/>
            <w:vMerge/>
            <w:vAlign w:val="center"/>
          </w:tcPr>
          <w:p w14:paraId="3213A50F" w14:textId="77777777" w:rsidR="00A346C0" w:rsidRPr="00226E81" w:rsidRDefault="00A346C0" w:rsidP="00A346C0">
            <w:pPr>
              <w:jc w:val="center"/>
              <w:rPr>
                <w:lang w:eastAsia="ko-KR"/>
              </w:rPr>
            </w:pPr>
          </w:p>
        </w:tc>
      </w:tr>
      <w:tr w:rsidR="00A346C0" w:rsidRPr="00A346C0" w14:paraId="516910AE" w14:textId="77777777" w:rsidTr="00226E81">
        <w:trPr>
          <w:trHeight w:val="62"/>
          <w:jc w:val="center"/>
        </w:trPr>
        <w:tc>
          <w:tcPr>
            <w:tcW w:w="2122" w:type="dxa"/>
            <w:vAlign w:val="center"/>
          </w:tcPr>
          <w:p w14:paraId="184B844B" w14:textId="77777777" w:rsidR="00A346C0" w:rsidRPr="00226E81" w:rsidRDefault="00A346C0" w:rsidP="00A346C0">
            <w:pPr>
              <w:jc w:val="center"/>
              <w:rPr>
                <w:lang w:eastAsia="ko-KR"/>
              </w:rPr>
            </w:pPr>
            <w:r w:rsidRPr="00226E81">
              <w:rPr>
                <w:lang w:eastAsia="ko-KR"/>
              </w:rPr>
              <w:t>Total</w:t>
            </w:r>
          </w:p>
        </w:tc>
        <w:tc>
          <w:tcPr>
            <w:tcW w:w="2551" w:type="dxa"/>
          </w:tcPr>
          <w:p w14:paraId="241EF2BC" w14:textId="77777777" w:rsidR="00A346C0" w:rsidRPr="00226E81" w:rsidRDefault="00A346C0" w:rsidP="00A346C0">
            <w:pPr>
              <w:jc w:val="center"/>
              <w:rPr>
                <w:lang w:val="en-GB" w:eastAsia="ko-KR"/>
              </w:rPr>
            </w:pPr>
            <w:r w:rsidRPr="00226E81">
              <w:rPr>
                <w:lang w:val="en-GB" w:eastAsia="ko-KR"/>
              </w:rPr>
              <w:t>5,216</w:t>
            </w:r>
          </w:p>
        </w:tc>
        <w:tc>
          <w:tcPr>
            <w:tcW w:w="2551" w:type="dxa"/>
            <w:vAlign w:val="center"/>
          </w:tcPr>
          <w:p w14:paraId="5252E6B2" w14:textId="77777777" w:rsidR="00A346C0" w:rsidRPr="00226E81" w:rsidRDefault="00A346C0" w:rsidP="00A346C0">
            <w:pPr>
              <w:jc w:val="center"/>
              <w:rPr>
                <w:lang w:eastAsia="ko-KR"/>
              </w:rPr>
            </w:pPr>
          </w:p>
        </w:tc>
      </w:tr>
    </w:tbl>
    <w:p w14:paraId="4EF70D25" w14:textId="1FEA5EC5" w:rsidR="005D60AA" w:rsidRDefault="00F57B22" w:rsidP="005D60AA">
      <w:pPr>
        <w:rPr>
          <w:ins w:id="129" w:author="Bailer, Werner" w:date="2020-10-20T14:40:00Z"/>
          <w:lang w:val="en-CA" w:eastAsia="ko-KR"/>
        </w:rPr>
      </w:pPr>
      <w:r>
        <w:rPr>
          <w:lang w:val="en-CA" w:eastAsia="ko-KR"/>
        </w:rPr>
        <w:fldChar w:fldCharType="begin"/>
      </w:r>
      <w:r>
        <w:rPr>
          <w:lang w:val="en-CA" w:eastAsia="ko-KR"/>
        </w:rPr>
        <w:instrText xml:space="preserve"> REF _Ref44522946 \h </w:instrText>
      </w:r>
      <w:r>
        <w:rPr>
          <w:lang w:val="en-CA" w:eastAsia="ko-KR"/>
        </w:rPr>
      </w:r>
      <w:r>
        <w:rPr>
          <w:lang w:val="en-CA" w:eastAsia="ko-KR"/>
        </w:rPr>
        <w:fldChar w:fldCharType="separate"/>
      </w:r>
      <w:r>
        <w:t xml:space="preserve">Figure </w:t>
      </w:r>
      <w:r>
        <w:rPr>
          <w:noProof/>
        </w:rPr>
        <w:t>1</w:t>
      </w:r>
      <w:r>
        <w:rPr>
          <w:lang w:val="en-CA" w:eastAsia="ko-KR"/>
        </w:rPr>
        <w:fldChar w:fldCharType="end"/>
      </w:r>
      <w:r>
        <w:rPr>
          <w:lang w:val="en-CA" w:eastAsia="ko-KR"/>
        </w:rPr>
        <w:t xml:space="preserve"> </w:t>
      </w:r>
      <w:r w:rsidR="00A346C0">
        <w:rPr>
          <w:lang w:val="en-CA" w:eastAsia="ko-KR"/>
        </w:rPr>
        <w:t xml:space="preserve">shows an example of weight update method in each epoch. </w:t>
      </w:r>
      <w:ins w:id="130" w:author="Bailer, Werner" w:date="2020-10-20T14:40:00Z">
        <w:r w:rsidR="005D60AA">
          <w:rPr>
            <w:lang w:val="en-CA" w:eastAsia="ko-KR"/>
          </w:rPr>
          <w:t>Weight update method for this test data as follows.</w:t>
        </w:r>
      </w:ins>
    </w:p>
    <w:p w14:paraId="76C01702" w14:textId="77777777" w:rsidR="005D60AA" w:rsidRDefault="005D60AA" w:rsidP="005D60AA">
      <w:pPr>
        <w:pStyle w:val="ListParagraph"/>
        <w:numPr>
          <w:ilvl w:val="0"/>
          <w:numId w:val="21"/>
        </w:numPr>
        <w:rPr>
          <w:ins w:id="131" w:author="Bailer, Werner" w:date="2020-10-20T14:40:00Z"/>
          <w:rFonts w:eastAsia="Malgun Gothic"/>
          <w:lang w:val="en-CA" w:eastAsia="ko-KR"/>
        </w:rPr>
      </w:pPr>
      <w:ins w:id="132" w:author="Bailer, Werner" w:date="2020-10-20T14:40:00Z">
        <w:r>
          <w:rPr>
            <w:rFonts w:eastAsia="Malgun Gothic" w:hint="eastAsia"/>
            <w:lang w:val="en-CA" w:eastAsia="ko-KR"/>
          </w:rPr>
          <w:t>M</w:t>
        </w:r>
        <w:r>
          <w:rPr>
            <w:rFonts w:eastAsia="Malgun Gothic"/>
            <w:lang w:val="en-CA" w:eastAsia="ko-KR"/>
          </w:rPr>
          <w:t>odel of central server trained by its own training dataset (train data A)</w:t>
        </w:r>
      </w:ins>
    </w:p>
    <w:p w14:paraId="423FAE5F" w14:textId="77777777" w:rsidR="005D60AA" w:rsidRDefault="005D60AA" w:rsidP="005D60AA">
      <w:pPr>
        <w:pStyle w:val="ListParagraph"/>
        <w:numPr>
          <w:ilvl w:val="1"/>
          <w:numId w:val="21"/>
        </w:numPr>
        <w:rPr>
          <w:ins w:id="133" w:author="Bailer, Werner" w:date="2020-10-20T14:40:00Z"/>
          <w:rFonts w:eastAsia="Malgun Gothic"/>
          <w:lang w:val="en-CA" w:eastAsia="ko-KR"/>
        </w:rPr>
      </w:pPr>
      <w:ins w:id="134" w:author="Bailer, Werner" w:date="2020-10-20T14:40:00Z">
        <w:r>
          <w:rPr>
            <w:rFonts w:eastAsia="Malgun Gothic"/>
            <w:lang w:val="en-CA" w:eastAsia="ko-KR"/>
          </w:rPr>
          <w:t>Hyper-parameter for training (epoch 20)</w:t>
        </w:r>
      </w:ins>
    </w:p>
    <w:p w14:paraId="20115C17" w14:textId="77777777" w:rsidR="005D60AA" w:rsidRDefault="005D60AA" w:rsidP="005D60AA">
      <w:pPr>
        <w:pStyle w:val="ListParagraph"/>
        <w:numPr>
          <w:ilvl w:val="2"/>
          <w:numId w:val="21"/>
        </w:numPr>
        <w:rPr>
          <w:ins w:id="135" w:author="Bailer, Werner" w:date="2020-10-20T14:40:00Z"/>
          <w:rFonts w:eastAsia="Malgun Gothic"/>
          <w:lang w:val="en-CA" w:eastAsia="ko-KR"/>
        </w:rPr>
      </w:pPr>
      <w:ins w:id="136" w:author="Bailer, Werner" w:date="2020-10-20T14:40:00Z">
        <w:r>
          <w:rPr>
            <w:rFonts w:eastAsia="Malgun Gothic" w:hint="eastAsia"/>
            <w:lang w:val="en-CA" w:eastAsia="ko-KR"/>
          </w:rPr>
          <w:t>O</w:t>
        </w:r>
        <w:r>
          <w:rPr>
            <w:rFonts w:eastAsia="Malgun Gothic"/>
            <w:lang w:val="en-CA" w:eastAsia="ko-KR"/>
          </w:rPr>
          <w:t>ptimizer: Adam</w:t>
        </w:r>
      </w:ins>
    </w:p>
    <w:p w14:paraId="55068F35" w14:textId="77777777" w:rsidR="005D60AA" w:rsidRDefault="005D60AA" w:rsidP="005D60AA">
      <w:pPr>
        <w:pStyle w:val="ListParagraph"/>
        <w:numPr>
          <w:ilvl w:val="2"/>
          <w:numId w:val="21"/>
        </w:numPr>
        <w:rPr>
          <w:ins w:id="137" w:author="Bailer, Werner" w:date="2020-10-20T14:40:00Z"/>
          <w:rFonts w:eastAsia="Malgun Gothic"/>
          <w:lang w:val="en-CA" w:eastAsia="ko-KR"/>
        </w:rPr>
      </w:pPr>
      <w:ins w:id="138" w:author="Bailer, Werner" w:date="2020-10-20T14:40:00Z">
        <w:r>
          <w:rPr>
            <w:rFonts w:eastAsia="Malgun Gothic" w:hint="eastAsia"/>
            <w:lang w:val="en-CA" w:eastAsia="ko-KR"/>
          </w:rPr>
          <w:t>L</w:t>
        </w:r>
        <w:r>
          <w:rPr>
            <w:rFonts w:eastAsia="Malgun Gothic"/>
            <w:lang w:val="en-CA" w:eastAsia="ko-KR"/>
          </w:rPr>
          <w:t>oss function: Cross-Entropy</w:t>
        </w:r>
      </w:ins>
    </w:p>
    <w:p w14:paraId="77B0CE93" w14:textId="77777777" w:rsidR="005D60AA" w:rsidRDefault="005D60AA" w:rsidP="005D60AA">
      <w:pPr>
        <w:pStyle w:val="ListParagraph"/>
        <w:numPr>
          <w:ilvl w:val="2"/>
          <w:numId w:val="21"/>
        </w:numPr>
        <w:rPr>
          <w:ins w:id="139" w:author="Bailer, Werner" w:date="2020-10-20T14:40:00Z"/>
          <w:rFonts w:eastAsia="Malgun Gothic"/>
          <w:lang w:val="en-CA" w:eastAsia="ko-KR"/>
        </w:rPr>
      </w:pPr>
      <w:ins w:id="140" w:author="Bailer, Werner" w:date="2020-10-20T14:40:00Z">
        <w:r>
          <w:rPr>
            <w:rFonts w:eastAsia="Malgun Gothic" w:hint="eastAsia"/>
            <w:lang w:val="en-CA" w:eastAsia="ko-KR"/>
          </w:rPr>
          <w:t>L</w:t>
        </w:r>
        <w:r>
          <w:rPr>
            <w:rFonts w:eastAsia="Malgun Gothic"/>
            <w:lang w:val="en-CA" w:eastAsia="ko-KR"/>
          </w:rPr>
          <w:t>earning rate: 1e-4 (fix)</w:t>
        </w:r>
      </w:ins>
    </w:p>
    <w:p w14:paraId="54F1D3F0" w14:textId="77777777" w:rsidR="005D60AA" w:rsidRDefault="005D60AA" w:rsidP="005D60AA">
      <w:pPr>
        <w:pStyle w:val="ListParagraph"/>
        <w:numPr>
          <w:ilvl w:val="0"/>
          <w:numId w:val="21"/>
        </w:numPr>
        <w:rPr>
          <w:ins w:id="141" w:author="Bailer, Werner" w:date="2020-10-20T14:40:00Z"/>
          <w:rFonts w:eastAsia="Malgun Gothic"/>
          <w:lang w:val="en-CA" w:eastAsia="ko-KR"/>
        </w:rPr>
      </w:pPr>
      <w:ins w:id="142" w:author="Bailer, Werner" w:date="2020-10-20T14:40:00Z">
        <w:r>
          <w:rPr>
            <w:rFonts w:eastAsia="Malgun Gothic"/>
            <w:lang w:val="en-CA" w:eastAsia="ko-KR"/>
          </w:rPr>
          <w:t>Central model (i.e. weights) is distributed to each institution A/B</w:t>
        </w:r>
      </w:ins>
    </w:p>
    <w:p w14:paraId="5C5C85D0" w14:textId="77777777" w:rsidR="005D60AA" w:rsidRDefault="005D60AA" w:rsidP="005D60AA">
      <w:pPr>
        <w:pStyle w:val="ListParagraph"/>
        <w:numPr>
          <w:ilvl w:val="0"/>
          <w:numId w:val="21"/>
        </w:numPr>
        <w:rPr>
          <w:ins w:id="143" w:author="Bailer, Werner" w:date="2020-10-20T14:40:00Z"/>
          <w:rFonts w:eastAsia="Malgun Gothic"/>
          <w:lang w:val="en-CA" w:eastAsia="ko-KR"/>
        </w:rPr>
      </w:pPr>
      <w:ins w:id="144" w:author="Bailer, Werner" w:date="2020-10-20T14:40:00Z">
        <w:r>
          <w:rPr>
            <w:rFonts w:eastAsia="Malgun Gothic"/>
            <w:lang w:val="en-CA" w:eastAsia="ko-KR"/>
          </w:rPr>
          <w:t>In each institution, the model received from the central server is trained with its own data set (Institution A: train data B, Institution B: train data C)</w:t>
        </w:r>
      </w:ins>
    </w:p>
    <w:p w14:paraId="64865E6B" w14:textId="77777777" w:rsidR="005D60AA" w:rsidRDefault="005D60AA" w:rsidP="005D60AA">
      <w:pPr>
        <w:pStyle w:val="ListParagraph"/>
        <w:numPr>
          <w:ilvl w:val="1"/>
          <w:numId w:val="21"/>
        </w:numPr>
        <w:rPr>
          <w:ins w:id="145" w:author="Bailer, Werner" w:date="2020-10-20T14:40:00Z"/>
          <w:rFonts w:eastAsia="Malgun Gothic"/>
          <w:lang w:val="en-CA" w:eastAsia="ko-KR"/>
        </w:rPr>
      </w:pPr>
      <w:ins w:id="146" w:author="Bailer, Werner" w:date="2020-10-20T14:40:00Z">
        <w:r>
          <w:rPr>
            <w:rFonts w:eastAsia="Malgun Gothic"/>
            <w:lang w:val="en-CA" w:eastAsia="ko-KR"/>
          </w:rPr>
          <w:t>Hyper-parameter for training (only epoch 1 in each institution)</w:t>
        </w:r>
      </w:ins>
    </w:p>
    <w:p w14:paraId="11E11141" w14:textId="77777777" w:rsidR="005D60AA" w:rsidRDefault="005D60AA" w:rsidP="005D60AA">
      <w:pPr>
        <w:pStyle w:val="ListParagraph"/>
        <w:numPr>
          <w:ilvl w:val="2"/>
          <w:numId w:val="21"/>
        </w:numPr>
        <w:rPr>
          <w:ins w:id="147" w:author="Bailer, Werner" w:date="2020-10-20T14:40:00Z"/>
          <w:rFonts w:eastAsia="Malgun Gothic"/>
          <w:lang w:val="en-CA" w:eastAsia="ko-KR"/>
        </w:rPr>
      </w:pPr>
      <w:ins w:id="148" w:author="Bailer, Werner" w:date="2020-10-20T14:40:00Z">
        <w:r>
          <w:rPr>
            <w:rFonts w:eastAsia="Malgun Gothic" w:hint="eastAsia"/>
            <w:lang w:val="en-CA" w:eastAsia="ko-KR"/>
          </w:rPr>
          <w:t>O</w:t>
        </w:r>
        <w:r>
          <w:rPr>
            <w:rFonts w:eastAsia="Malgun Gothic"/>
            <w:lang w:val="en-CA" w:eastAsia="ko-KR"/>
          </w:rPr>
          <w:t>ptimizer: Adam</w:t>
        </w:r>
      </w:ins>
    </w:p>
    <w:p w14:paraId="025FB10D" w14:textId="77777777" w:rsidR="005D60AA" w:rsidRDefault="005D60AA" w:rsidP="005D60AA">
      <w:pPr>
        <w:pStyle w:val="ListParagraph"/>
        <w:numPr>
          <w:ilvl w:val="2"/>
          <w:numId w:val="21"/>
        </w:numPr>
        <w:rPr>
          <w:ins w:id="149" w:author="Bailer, Werner" w:date="2020-10-20T14:40:00Z"/>
          <w:rFonts w:eastAsia="Malgun Gothic"/>
          <w:lang w:val="en-CA" w:eastAsia="ko-KR"/>
        </w:rPr>
      </w:pPr>
      <w:ins w:id="150" w:author="Bailer, Werner" w:date="2020-10-20T14:40:00Z">
        <w:r>
          <w:rPr>
            <w:rFonts w:eastAsia="Malgun Gothic" w:hint="eastAsia"/>
            <w:lang w:val="en-CA" w:eastAsia="ko-KR"/>
          </w:rPr>
          <w:t>L</w:t>
        </w:r>
        <w:r>
          <w:rPr>
            <w:rFonts w:eastAsia="Malgun Gothic"/>
            <w:lang w:val="en-CA" w:eastAsia="ko-KR"/>
          </w:rPr>
          <w:t>oss function: Cross-Entropy</w:t>
        </w:r>
      </w:ins>
    </w:p>
    <w:p w14:paraId="2C17E94F" w14:textId="77777777" w:rsidR="005D60AA" w:rsidRDefault="005D60AA" w:rsidP="005D60AA">
      <w:pPr>
        <w:pStyle w:val="ListParagraph"/>
        <w:numPr>
          <w:ilvl w:val="2"/>
          <w:numId w:val="21"/>
        </w:numPr>
        <w:rPr>
          <w:ins w:id="151" w:author="Bailer, Werner" w:date="2020-10-20T14:40:00Z"/>
          <w:rFonts w:eastAsia="Malgun Gothic"/>
          <w:lang w:val="en-CA" w:eastAsia="ko-KR"/>
        </w:rPr>
      </w:pPr>
      <w:ins w:id="152" w:author="Bailer, Werner" w:date="2020-10-20T14:40:00Z">
        <w:r>
          <w:rPr>
            <w:rFonts w:eastAsia="Malgun Gothic"/>
            <w:lang w:val="en-CA" w:eastAsia="ko-KR"/>
          </w:rPr>
          <w:t>Learning rate: 1e-5</w:t>
        </w:r>
      </w:ins>
    </w:p>
    <w:p w14:paraId="2C5E4E46" w14:textId="77777777" w:rsidR="005D60AA" w:rsidRDefault="005D60AA" w:rsidP="005D60AA">
      <w:pPr>
        <w:pStyle w:val="ListParagraph"/>
        <w:numPr>
          <w:ilvl w:val="0"/>
          <w:numId w:val="21"/>
        </w:numPr>
        <w:rPr>
          <w:ins w:id="153" w:author="Bailer, Werner" w:date="2020-10-20T14:40:00Z"/>
          <w:rFonts w:eastAsia="Malgun Gothic"/>
          <w:lang w:val="en-CA" w:eastAsia="ko-KR"/>
        </w:rPr>
      </w:pPr>
      <w:ins w:id="154" w:author="Bailer, Werner" w:date="2020-10-20T14:40:00Z">
        <w:r>
          <w:rPr>
            <w:rFonts w:eastAsia="Malgun Gothic" w:hint="eastAsia"/>
            <w:lang w:val="en-CA" w:eastAsia="ko-KR"/>
          </w:rPr>
          <w:t>T</w:t>
        </w:r>
        <w:r>
          <w:rPr>
            <w:rFonts w:eastAsia="Malgun Gothic"/>
            <w:lang w:val="en-CA" w:eastAsia="ko-KR"/>
          </w:rPr>
          <w:t>raining results (i.e. the updated weights) is sent back to the central server</w:t>
        </w:r>
      </w:ins>
    </w:p>
    <w:p w14:paraId="38EDA45A" w14:textId="77777777" w:rsidR="005D60AA" w:rsidRDefault="005D60AA" w:rsidP="005D60AA">
      <w:pPr>
        <w:pStyle w:val="ListParagraph"/>
        <w:numPr>
          <w:ilvl w:val="0"/>
          <w:numId w:val="21"/>
        </w:numPr>
        <w:rPr>
          <w:ins w:id="155" w:author="Bailer, Werner" w:date="2020-10-20T14:40:00Z"/>
          <w:rFonts w:eastAsia="Malgun Gothic"/>
          <w:lang w:val="en-CA" w:eastAsia="ko-KR"/>
        </w:rPr>
      </w:pPr>
      <w:ins w:id="156" w:author="Bailer, Werner" w:date="2020-10-20T14:40:00Z">
        <w:r>
          <w:rPr>
            <w:rFonts w:eastAsia="Malgun Gothic" w:hint="eastAsia"/>
            <w:lang w:val="en-CA" w:eastAsia="ko-KR"/>
          </w:rPr>
          <w:t>C</w:t>
        </w:r>
        <w:r>
          <w:rPr>
            <w:rFonts w:eastAsia="Malgun Gothic"/>
            <w:lang w:val="en-CA" w:eastAsia="ko-KR"/>
          </w:rPr>
          <w:t>entral server averages the weights (</w:t>
        </w:r>
      </w:ins>
      <m:oMath>
        <m:sSub>
          <m:sSubPr>
            <m:ctrlPr>
              <w:ins w:id="157" w:author="Bailer, Werner" w:date="2020-10-20T14:40:00Z">
                <w:rPr>
                  <w:rFonts w:ascii="Cambria Math" w:eastAsia="Malgun Gothic" w:hAnsi="Cambria Math"/>
                  <w:i/>
                  <w:iCs/>
                  <w:lang w:eastAsia="ko-KR"/>
                </w:rPr>
              </w:ins>
            </m:ctrlPr>
          </m:sSubPr>
          <m:e>
            <m:r>
              <w:ins w:id="158" w:author="Bailer, Werner" w:date="2020-10-20T14:40:00Z">
                <w:rPr>
                  <w:rFonts w:ascii="Cambria Math" w:eastAsia="Malgun Gothic" w:hAnsi="Cambria Math"/>
                  <w:lang w:eastAsia="ko-KR"/>
                </w:rPr>
                <m:t>W</m:t>
              </w:ins>
            </m:r>
          </m:e>
          <m:sub>
            <m:r>
              <w:ins w:id="159" w:author="Bailer, Werner" w:date="2020-10-20T14:40:00Z">
                <w:rPr>
                  <w:rFonts w:ascii="Cambria Math" w:eastAsia="Malgun Gothic" w:hAnsi="Cambria Math"/>
                  <w:lang w:eastAsia="ko-KR"/>
                </w:rPr>
                <m:t>new</m:t>
              </w:ins>
            </m:r>
          </m:sub>
        </m:sSub>
        <m:r>
          <w:ins w:id="160" w:author="Bailer, Werner" w:date="2020-10-20T14:40:00Z">
            <w:rPr>
              <w:rFonts w:ascii="Cambria Math" w:eastAsia="Malgun Gothic" w:hAnsi="Cambria Math"/>
              <w:lang w:eastAsia="ko-KR"/>
            </w:rPr>
            <m:t xml:space="preserve">) </m:t>
          </w:ins>
        </m:r>
      </m:oMath>
      <w:ins w:id="161" w:author="Bailer, Werner" w:date="2020-10-20T14:40:00Z">
        <w:r>
          <w:rPr>
            <w:rFonts w:eastAsia="Malgun Gothic"/>
            <w:lang w:val="en-CA" w:eastAsia="ko-KR"/>
          </w:rPr>
          <w:t>received from each institution (</w:t>
        </w:r>
      </w:ins>
      <m:oMath>
        <m:sSub>
          <m:sSubPr>
            <m:ctrlPr>
              <w:ins w:id="162" w:author="Bailer, Werner" w:date="2020-10-20T14:40:00Z">
                <w:rPr>
                  <w:rFonts w:ascii="Cambria Math" w:eastAsia="Malgun Gothic" w:hAnsi="Cambria Math"/>
                  <w:i/>
                  <w:iCs/>
                  <w:lang w:eastAsia="ko-KR"/>
                </w:rPr>
              </w:ins>
            </m:ctrlPr>
          </m:sSubPr>
          <m:e>
            <m:r>
              <w:ins w:id="163" w:author="Bailer, Werner" w:date="2020-10-20T14:40:00Z">
                <w:rPr>
                  <w:rFonts w:ascii="Cambria Math" w:eastAsia="Malgun Gothic" w:hAnsi="Cambria Math"/>
                  <w:lang w:eastAsia="ko-KR"/>
                </w:rPr>
                <m:t>W</m:t>
              </w:ins>
            </m:r>
          </m:e>
          <m:sub>
            <m:r>
              <w:ins w:id="164" w:author="Bailer, Werner" w:date="2020-10-20T14:40:00Z">
                <w:rPr>
                  <w:rFonts w:ascii="Cambria Math" w:eastAsia="Malgun Gothic" w:hAnsi="Cambria Math"/>
                  <w:lang w:eastAsia="ko-KR"/>
                </w:rPr>
                <m:t>A</m:t>
              </w:ins>
            </m:r>
          </m:sub>
        </m:sSub>
        <m:r>
          <w:ins w:id="165" w:author="Bailer, Werner" w:date="2020-10-20T14:40:00Z">
            <w:rPr>
              <w:rFonts w:ascii="Cambria Math" w:eastAsia="Malgun Gothic" w:hAnsi="Cambria Math"/>
              <w:lang w:eastAsia="ko-KR"/>
            </w:rPr>
            <m:t xml:space="preserve">, </m:t>
          </w:ins>
        </m:r>
        <m:sSub>
          <m:sSubPr>
            <m:ctrlPr>
              <w:ins w:id="166" w:author="Bailer, Werner" w:date="2020-10-20T14:40:00Z">
                <w:rPr>
                  <w:rFonts w:ascii="Cambria Math" w:eastAsia="Malgun Gothic" w:hAnsi="Cambria Math"/>
                  <w:i/>
                  <w:iCs/>
                  <w:lang w:eastAsia="ko-KR"/>
                </w:rPr>
              </w:ins>
            </m:ctrlPr>
          </m:sSubPr>
          <m:e>
            <m:r>
              <w:ins w:id="167" w:author="Bailer, Werner" w:date="2020-10-20T14:40:00Z">
                <w:rPr>
                  <w:rFonts w:ascii="Cambria Math" w:eastAsia="Malgun Gothic" w:hAnsi="Cambria Math"/>
                  <w:lang w:eastAsia="ko-KR"/>
                </w:rPr>
                <m:t>W</m:t>
              </w:ins>
            </m:r>
          </m:e>
          <m:sub>
            <m:r>
              <w:ins w:id="168" w:author="Bailer, Werner" w:date="2020-10-20T14:40:00Z">
                <w:rPr>
                  <w:rFonts w:ascii="Cambria Math" w:eastAsia="Malgun Gothic" w:hAnsi="Cambria Math"/>
                  <w:lang w:eastAsia="ko-KR"/>
                </w:rPr>
                <m:t>B</m:t>
              </w:ins>
            </m:r>
          </m:sub>
        </m:sSub>
        <m:r>
          <w:ins w:id="169" w:author="Bailer, Werner" w:date="2020-10-20T14:40:00Z">
            <w:rPr>
              <w:rFonts w:ascii="Cambria Math" w:eastAsia="Malgun Gothic" w:hAnsi="Cambria Math"/>
              <w:lang w:eastAsia="ko-KR"/>
            </w:rPr>
            <m:t>)</m:t>
          </w:ins>
        </m:r>
      </m:oMath>
    </w:p>
    <w:p w14:paraId="0FC6F122" w14:textId="77777777" w:rsidR="005D60AA" w:rsidRPr="005565D5" w:rsidRDefault="00AB34BF" w:rsidP="005D60AA">
      <w:pPr>
        <w:pStyle w:val="ListParagraph"/>
        <w:numPr>
          <w:ilvl w:val="1"/>
          <w:numId w:val="21"/>
        </w:numPr>
        <w:rPr>
          <w:ins w:id="170" w:author="Bailer, Werner" w:date="2020-10-20T14:40:00Z"/>
          <w:rFonts w:eastAsia="Malgun Gothic"/>
          <w:iCs/>
          <w:lang w:eastAsia="ko-KR"/>
        </w:rPr>
      </w:pPr>
      <m:oMath>
        <m:sSub>
          <m:sSubPr>
            <m:ctrlPr>
              <w:ins w:id="171" w:author="Bailer, Werner" w:date="2020-10-20T14:40:00Z">
                <w:rPr>
                  <w:rFonts w:ascii="Cambria Math" w:eastAsia="Malgun Gothic" w:hAnsi="Cambria Math"/>
                  <w:i/>
                  <w:iCs/>
                  <w:lang w:eastAsia="ko-KR"/>
                </w:rPr>
              </w:ins>
            </m:ctrlPr>
          </m:sSubPr>
          <m:e>
            <m:r>
              <w:ins w:id="172" w:author="Bailer, Werner" w:date="2020-10-20T14:40:00Z">
                <w:rPr>
                  <w:rFonts w:ascii="Cambria Math" w:eastAsia="Malgun Gothic" w:hAnsi="Cambria Math"/>
                  <w:lang w:eastAsia="ko-KR"/>
                </w:rPr>
                <m:t>W</m:t>
              </w:ins>
            </m:r>
          </m:e>
          <m:sub>
            <m:r>
              <w:ins w:id="173" w:author="Bailer, Werner" w:date="2020-10-20T14:40:00Z">
                <w:rPr>
                  <w:rFonts w:ascii="Cambria Math" w:eastAsia="Malgun Gothic" w:hAnsi="Cambria Math"/>
                  <w:lang w:eastAsia="ko-KR"/>
                </w:rPr>
                <m:t>new</m:t>
              </w:ins>
            </m:r>
          </m:sub>
        </m:sSub>
        <m:r>
          <w:ins w:id="174" w:author="Bailer, Werner" w:date="2020-10-20T14:40:00Z">
            <w:rPr>
              <w:rFonts w:ascii="Cambria Math" w:eastAsia="Malgun Gothic" w:hAnsi="Cambria Math"/>
              <w:lang w:eastAsia="ko-KR"/>
            </w:rPr>
            <m:t>=α</m:t>
          </w:ins>
        </m:r>
        <m:sSub>
          <m:sSubPr>
            <m:ctrlPr>
              <w:ins w:id="175" w:author="Bailer, Werner" w:date="2020-10-20T14:40:00Z">
                <w:rPr>
                  <w:rFonts w:ascii="Cambria Math" w:eastAsia="Malgun Gothic" w:hAnsi="Cambria Math"/>
                  <w:i/>
                  <w:iCs/>
                  <w:lang w:eastAsia="ko-KR"/>
                </w:rPr>
              </w:ins>
            </m:ctrlPr>
          </m:sSubPr>
          <m:e>
            <m:r>
              <w:ins w:id="176" w:author="Bailer, Werner" w:date="2020-10-20T14:40:00Z">
                <w:rPr>
                  <w:rFonts w:ascii="Cambria Math" w:eastAsia="Malgun Gothic" w:hAnsi="Cambria Math"/>
                  <w:lang w:eastAsia="ko-KR"/>
                </w:rPr>
                <m:t>W</m:t>
              </w:ins>
            </m:r>
          </m:e>
          <m:sub>
            <m:r>
              <w:ins w:id="177" w:author="Bailer, Werner" w:date="2020-10-20T14:40:00Z">
                <w:rPr>
                  <w:rFonts w:ascii="Cambria Math" w:eastAsia="Malgun Gothic" w:hAnsi="Cambria Math"/>
                  <w:lang w:eastAsia="ko-KR"/>
                </w:rPr>
                <m:t>A</m:t>
              </w:ins>
            </m:r>
          </m:sub>
        </m:sSub>
        <m:r>
          <w:ins w:id="178" w:author="Bailer, Werner" w:date="2020-10-20T14:40:00Z">
            <w:rPr>
              <w:rFonts w:ascii="Cambria Math" w:eastAsia="Malgun Gothic" w:hAnsi="Cambria Math"/>
              <w:lang w:eastAsia="ko-KR"/>
            </w:rPr>
            <m:t>+</m:t>
          </w:ins>
        </m:r>
        <m:d>
          <m:dPr>
            <m:ctrlPr>
              <w:ins w:id="179" w:author="Bailer, Werner" w:date="2020-10-20T14:40:00Z">
                <w:rPr>
                  <w:rFonts w:ascii="Cambria Math" w:eastAsia="Malgun Gothic" w:hAnsi="Cambria Math"/>
                  <w:i/>
                  <w:iCs/>
                  <w:lang w:eastAsia="ko-KR"/>
                </w:rPr>
              </w:ins>
            </m:ctrlPr>
          </m:dPr>
          <m:e>
            <m:r>
              <w:ins w:id="180" w:author="Bailer, Werner" w:date="2020-10-20T14:40:00Z">
                <w:rPr>
                  <w:rFonts w:ascii="Cambria Math" w:eastAsia="Malgun Gothic" w:hAnsi="Cambria Math"/>
                  <w:lang w:eastAsia="ko-KR"/>
                </w:rPr>
                <m:t>1-α</m:t>
              </w:ins>
            </m:r>
          </m:e>
        </m:d>
        <m:sSub>
          <m:sSubPr>
            <m:ctrlPr>
              <w:ins w:id="181" w:author="Bailer, Werner" w:date="2020-10-20T14:40:00Z">
                <w:rPr>
                  <w:rFonts w:ascii="Cambria Math" w:eastAsia="Malgun Gothic" w:hAnsi="Cambria Math"/>
                  <w:i/>
                  <w:iCs/>
                  <w:lang w:eastAsia="ko-KR"/>
                </w:rPr>
              </w:ins>
            </m:ctrlPr>
          </m:sSubPr>
          <m:e>
            <m:r>
              <w:ins w:id="182" w:author="Bailer, Werner" w:date="2020-10-20T14:40:00Z">
                <w:rPr>
                  <w:rFonts w:ascii="Cambria Math" w:eastAsia="Malgun Gothic" w:hAnsi="Cambria Math"/>
                  <w:lang w:eastAsia="ko-KR"/>
                </w:rPr>
                <m:t>W</m:t>
              </w:ins>
            </m:r>
          </m:e>
          <m:sub>
            <m:r>
              <w:ins w:id="183" w:author="Bailer, Werner" w:date="2020-10-20T14:40:00Z">
                <w:rPr>
                  <w:rFonts w:ascii="Cambria Math" w:eastAsia="Malgun Gothic" w:hAnsi="Cambria Math"/>
                  <w:lang w:eastAsia="ko-KR"/>
                </w:rPr>
                <m:t>B</m:t>
              </w:ins>
            </m:r>
          </m:sub>
        </m:sSub>
      </m:oMath>
      <w:ins w:id="184" w:author="Bailer, Werner" w:date="2020-10-20T14:40:00Z">
        <w:r w:rsidR="005D60AA">
          <w:rPr>
            <w:rFonts w:eastAsia="Malgun Gothic" w:hint="eastAsia"/>
            <w:iCs/>
            <w:lang w:eastAsia="ko-KR"/>
          </w:rPr>
          <w:t>,</w:t>
        </w:r>
        <w:r w:rsidR="005D60AA">
          <w:rPr>
            <w:rFonts w:eastAsia="Malgun Gothic"/>
            <w:iCs/>
            <w:lang w:eastAsia="ko-KR"/>
          </w:rPr>
          <w:t xml:space="preserve"> </w:t>
        </w:r>
      </w:ins>
      <m:oMath>
        <m:r>
          <w:ins w:id="185" w:author="Bailer, Werner" w:date="2020-10-20T14:40:00Z">
            <w:rPr>
              <w:rFonts w:ascii="Cambria Math" w:hAnsi="Cambria Math"/>
              <w:lang w:eastAsia="ko-KR"/>
            </w:rPr>
            <m:t>0≤α≤1</m:t>
          </w:ins>
        </m:r>
      </m:oMath>
    </w:p>
    <w:p w14:paraId="5E1D500F" w14:textId="77777777" w:rsidR="005D60AA" w:rsidRPr="00742568" w:rsidRDefault="005D60AA" w:rsidP="005D60AA">
      <w:pPr>
        <w:pStyle w:val="ListParagraph"/>
        <w:numPr>
          <w:ilvl w:val="1"/>
          <w:numId w:val="21"/>
        </w:numPr>
        <w:rPr>
          <w:ins w:id="186" w:author="Bailer, Werner" w:date="2020-10-20T14:40:00Z"/>
          <w:rFonts w:eastAsia="Malgun Gothic"/>
          <w:lang w:val="en-CA" w:eastAsia="ko-KR"/>
        </w:rPr>
      </w:pPr>
      <w:ins w:id="187" w:author="Bailer, Werner" w:date="2020-10-20T14:40:00Z">
        <w:r>
          <w:rPr>
            <w:rFonts w:eastAsia="Malgun Gothic" w:hint="eastAsia"/>
            <w:lang w:val="en-CA" w:eastAsia="ko-KR"/>
          </w:rPr>
          <w:t>I</w:t>
        </w:r>
        <w:r>
          <w:rPr>
            <w:rFonts w:eastAsia="Malgun Gothic"/>
            <w:lang w:val="en-CA" w:eastAsia="ko-KR"/>
          </w:rPr>
          <w:t xml:space="preserve">n this case, we set </w:t>
        </w:r>
      </w:ins>
      <m:oMath>
        <m:r>
          <w:ins w:id="188" w:author="Bailer, Werner" w:date="2020-10-20T14:40:00Z">
            <w:rPr>
              <w:rFonts w:ascii="Cambria Math" w:eastAsia="Malgun Gothic" w:hAnsi="Cambria Math"/>
              <w:lang w:eastAsia="ko-KR"/>
            </w:rPr>
            <m:t>α</m:t>
          </w:ins>
        </m:r>
      </m:oMath>
      <w:ins w:id="189" w:author="Bailer, Werner" w:date="2020-10-20T14:40:00Z">
        <w:r>
          <w:rPr>
            <w:rFonts w:eastAsia="Malgun Gothic" w:hint="eastAsia"/>
            <w:iCs/>
            <w:lang w:eastAsia="ko-KR"/>
          </w:rPr>
          <w:t xml:space="preserve"> </w:t>
        </w:r>
        <w:r>
          <w:rPr>
            <w:rFonts w:eastAsia="Malgun Gothic"/>
            <w:iCs/>
            <w:lang w:eastAsia="ko-KR"/>
          </w:rPr>
          <w:t>as 0.5</w:t>
        </w:r>
      </w:ins>
    </w:p>
    <w:p w14:paraId="25953DD2" w14:textId="77777777" w:rsidR="005D60AA" w:rsidRPr="00742568" w:rsidRDefault="005D60AA" w:rsidP="005D60AA">
      <w:pPr>
        <w:pStyle w:val="ListParagraph"/>
        <w:numPr>
          <w:ilvl w:val="0"/>
          <w:numId w:val="21"/>
        </w:numPr>
        <w:rPr>
          <w:ins w:id="190" w:author="Bailer, Werner" w:date="2020-10-20T14:40:00Z"/>
          <w:rFonts w:eastAsia="Malgun Gothic"/>
          <w:lang w:val="en-CA" w:eastAsia="ko-KR"/>
        </w:rPr>
      </w:pPr>
      <w:ins w:id="191" w:author="Bailer, Werner" w:date="2020-10-20T14:40:00Z">
        <w:r>
          <w:rPr>
            <w:rFonts w:eastAsia="Malgun Gothic" w:hint="eastAsia"/>
            <w:iCs/>
            <w:lang w:eastAsia="ko-KR"/>
          </w:rPr>
          <w:t>U</w:t>
        </w:r>
        <w:r>
          <w:rPr>
            <w:rFonts w:eastAsia="Malgun Gothic"/>
            <w:iCs/>
            <w:lang w:eastAsia="ko-KR"/>
          </w:rPr>
          <w:t>pdated the model with the new weights (</w:t>
        </w:r>
      </w:ins>
      <m:oMath>
        <m:r>
          <w:ins w:id="192" w:author="Bailer, Werner" w:date="2020-10-20T14:40:00Z">
            <w:rPr>
              <w:rFonts w:ascii="Cambria Math" w:eastAsia="Malgun Gothic" w:hAnsi="Cambria Math"/>
              <w:lang w:eastAsia="ko-KR"/>
            </w:rPr>
            <m:t>W=</m:t>
          </w:ins>
        </m:r>
        <m:sSub>
          <m:sSubPr>
            <m:ctrlPr>
              <w:ins w:id="193" w:author="Bailer, Werner" w:date="2020-10-20T14:40:00Z">
                <w:rPr>
                  <w:rFonts w:ascii="Cambria Math" w:eastAsia="Malgun Gothic" w:hAnsi="Cambria Math"/>
                  <w:i/>
                  <w:iCs/>
                  <w:lang w:eastAsia="ko-KR"/>
                </w:rPr>
              </w:ins>
            </m:ctrlPr>
          </m:sSubPr>
          <m:e>
            <m:r>
              <w:ins w:id="194" w:author="Bailer, Werner" w:date="2020-10-20T14:40:00Z">
                <w:rPr>
                  <w:rFonts w:ascii="Cambria Math" w:eastAsia="Malgun Gothic" w:hAnsi="Cambria Math"/>
                  <w:lang w:eastAsia="ko-KR"/>
                </w:rPr>
                <m:t>W</m:t>
              </w:ins>
            </m:r>
          </m:e>
          <m:sub>
            <m:r>
              <w:ins w:id="195" w:author="Bailer, Werner" w:date="2020-10-20T14:40:00Z">
                <w:rPr>
                  <w:rFonts w:ascii="Cambria Math" w:eastAsia="Malgun Gothic" w:hAnsi="Cambria Math"/>
                  <w:lang w:eastAsia="ko-KR"/>
                </w:rPr>
                <m:t>new</m:t>
              </w:ins>
            </m:r>
          </m:sub>
        </m:sSub>
      </m:oMath>
      <w:ins w:id="196" w:author="Bailer, Werner" w:date="2020-10-20T14:40:00Z">
        <w:r>
          <w:rPr>
            <w:rFonts w:eastAsia="Malgun Gothic" w:hint="eastAsia"/>
            <w:iCs/>
            <w:lang w:eastAsia="ko-KR"/>
          </w:rPr>
          <w:t>)</w:t>
        </w:r>
      </w:ins>
    </w:p>
    <w:p w14:paraId="69716A1E" w14:textId="77777777" w:rsidR="005D60AA" w:rsidRPr="00742568" w:rsidRDefault="005D60AA" w:rsidP="005D60AA">
      <w:pPr>
        <w:pStyle w:val="ListParagraph"/>
        <w:numPr>
          <w:ilvl w:val="0"/>
          <w:numId w:val="21"/>
        </w:numPr>
        <w:rPr>
          <w:ins w:id="197" w:author="Bailer, Werner" w:date="2020-10-20T14:40:00Z"/>
          <w:rFonts w:eastAsia="Malgun Gothic"/>
          <w:lang w:val="en-CA" w:eastAsia="ko-KR"/>
        </w:rPr>
      </w:pPr>
      <w:ins w:id="198" w:author="Bailer, Werner" w:date="2020-10-20T14:40:00Z">
        <w:r>
          <w:rPr>
            <w:rFonts w:eastAsia="Malgun Gothic"/>
            <w:iCs/>
            <w:lang w:val="en-CA" w:eastAsia="ko-KR"/>
          </w:rPr>
          <w:t>Repeat the above process (step 2-6)</w:t>
        </w:r>
      </w:ins>
    </w:p>
    <w:p w14:paraId="2EB0CABD" w14:textId="64F2BAD9" w:rsidR="00A346C0" w:rsidRDefault="00A346C0" w:rsidP="00A346C0">
      <w:pPr>
        <w:rPr>
          <w:lang w:val="en-CA" w:eastAsia="ko-KR"/>
        </w:rPr>
      </w:pPr>
      <w:del w:id="199" w:author="Bailer, Werner" w:date="2020-10-20T14:40:00Z">
        <w:r w:rsidDel="005D60AA">
          <w:rPr>
            <w:lang w:val="en-CA" w:eastAsia="ko-KR"/>
          </w:rPr>
          <w:delText xml:space="preserve">First of all, model of central server trained by its own training dataset.  When training is finished, the trained model is distributed to each institution. In each institution, the model received from the central server is trained with its own data set (only 1 epoch). After training in each institution is finished, the training results (i.e., the updated weights) is sent back to the central server, and the central sever averages the weights received from each institution and updates the model with the new weights. Finally, repeat the above process. </w:delText>
        </w:r>
      </w:del>
    </w:p>
    <w:p w14:paraId="4F5E6FC7" w14:textId="77777777" w:rsidR="00A346C0" w:rsidRDefault="00AB34BF" w:rsidP="00A346C0">
      <w:pPr>
        <w:keepNext/>
        <w:jc w:val="center"/>
      </w:pPr>
      <w:r w:rsidRPr="00D301E0">
        <w:rPr>
          <w:noProof/>
          <w:lang w:eastAsia="ko-KR"/>
        </w:rPr>
        <w:object w:dxaOrig="6359" w:dyaOrig="3697" w14:anchorId="733426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7.35pt;height:182.75pt;mso-width-percent:0;mso-height-percent:0;mso-width-percent:0;mso-height-percent:0" o:ole="">
            <v:imagedata r:id="rId42" o:title=""/>
          </v:shape>
          <o:OLEObject Type="Embed" ProgID="Visio.Drawing.11" ShapeID="_x0000_i1025" DrawAspect="Content" ObjectID="_1664977533" r:id="rId43"/>
        </w:object>
      </w:r>
    </w:p>
    <w:p w14:paraId="74F30B31" w14:textId="197954E4" w:rsidR="00A346C0" w:rsidRPr="00226E81" w:rsidRDefault="00A346C0" w:rsidP="00A346C0">
      <w:pPr>
        <w:pStyle w:val="Caption"/>
        <w:rPr>
          <w:sz w:val="24"/>
          <w:szCs w:val="24"/>
        </w:rPr>
      </w:pPr>
      <w:bookmarkStart w:id="200" w:name="_Ref44522946"/>
      <w:r w:rsidRPr="00226E81">
        <w:rPr>
          <w:sz w:val="24"/>
          <w:szCs w:val="24"/>
        </w:rPr>
        <w:t xml:space="preserve">Figure </w:t>
      </w:r>
      <w:r w:rsidRPr="00226E81">
        <w:rPr>
          <w:sz w:val="24"/>
          <w:szCs w:val="24"/>
        </w:rPr>
        <w:fldChar w:fldCharType="begin"/>
      </w:r>
      <w:r w:rsidRPr="00226E81">
        <w:rPr>
          <w:sz w:val="24"/>
          <w:szCs w:val="24"/>
        </w:rPr>
        <w:instrText xml:space="preserve"> SEQ Figure \* ARABIC </w:instrText>
      </w:r>
      <w:r w:rsidRPr="00226E81">
        <w:rPr>
          <w:sz w:val="24"/>
          <w:szCs w:val="24"/>
        </w:rPr>
        <w:fldChar w:fldCharType="separate"/>
      </w:r>
      <w:r w:rsidRPr="00226E81">
        <w:rPr>
          <w:noProof/>
          <w:sz w:val="24"/>
          <w:szCs w:val="24"/>
        </w:rPr>
        <w:t>1</w:t>
      </w:r>
      <w:r w:rsidRPr="00226E81">
        <w:rPr>
          <w:noProof/>
          <w:sz w:val="24"/>
          <w:szCs w:val="24"/>
        </w:rPr>
        <w:fldChar w:fldCharType="end"/>
      </w:r>
      <w:bookmarkEnd w:id="200"/>
      <w:r w:rsidRPr="00226E81">
        <w:rPr>
          <w:sz w:val="24"/>
          <w:szCs w:val="24"/>
        </w:rPr>
        <w:t>. An example of weight update in proposed test data</w:t>
      </w:r>
    </w:p>
    <w:p w14:paraId="5EBA5F9B" w14:textId="77777777" w:rsidR="009915CC" w:rsidRPr="00226E81" w:rsidRDefault="009915CC" w:rsidP="00226E81">
      <w:pPr>
        <w:rPr>
          <w:lang w:val="en-AU" w:eastAsia="zh-CN"/>
        </w:rPr>
      </w:pPr>
    </w:p>
    <w:p w14:paraId="6DA1910A" w14:textId="77777777" w:rsidR="00A346C0" w:rsidRDefault="00A346C0" w:rsidP="00A346C0">
      <w:pPr>
        <w:rPr>
          <w:lang w:val="en-CA" w:eastAsia="ko-KR"/>
        </w:rPr>
      </w:pPr>
      <w:r>
        <w:rPr>
          <w:lang w:val="en-CA" w:eastAsia="ko-KR"/>
        </w:rPr>
        <w:t>Table 3 shows the summary of test conditions. The CNN model used in the experiment used the pre-trained VGG-16 as a feature extractor, followed by the additional two fully connected layers. In this document, tests were divided according to the presence or absence of weight update in the feature extraction part. If feature extraction part is set to false, the model transmitted by each institution can only transmit two fully connected layers.</w:t>
      </w:r>
    </w:p>
    <w:p w14:paraId="6A4617C7" w14:textId="77777777" w:rsidR="00A346C0" w:rsidRDefault="00A346C0" w:rsidP="00A346C0">
      <w:pPr>
        <w:rPr>
          <w:lang w:val="en-CA" w:eastAsia="ko-KR"/>
        </w:rPr>
      </w:pPr>
    </w:p>
    <w:p w14:paraId="1E0B23E8" w14:textId="77777777" w:rsidR="00A346C0" w:rsidRPr="00226E81" w:rsidRDefault="00A346C0" w:rsidP="00226E81">
      <w:pPr>
        <w:pStyle w:val="Caption"/>
        <w:keepNext/>
        <w:spacing w:after="120"/>
        <w:jc w:val="center"/>
        <w:rPr>
          <w:sz w:val="24"/>
          <w:szCs w:val="24"/>
        </w:rPr>
      </w:pPr>
      <w:r w:rsidRPr="00226E81">
        <w:rPr>
          <w:sz w:val="24"/>
          <w:szCs w:val="24"/>
        </w:rPr>
        <w:t xml:space="preserve">Table </w:t>
      </w:r>
      <w:r w:rsidRPr="00226E81">
        <w:rPr>
          <w:sz w:val="24"/>
          <w:szCs w:val="24"/>
        </w:rPr>
        <w:fldChar w:fldCharType="begin"/>
      </w:r>
      <w:r w:rsidRPr="00226E81">
        <w:rPr>
          <w:sz w:val="24"/>
          <w:szCs w:val="24"/>
        </w:rPr>
        <w:instrText xml:space="preserve"> SEQ Table \* ARABIC </w:instrText>
      </w:r>
      <w:r w:rsidRPr="00226E81">
        <w:rPr>
          <w:sz w:val="24"/>
          <w:szCs w:val="24"/>
        </w:rPr>
        <w:fldChar w:fldCharType="separate"/>
      </w:r>
      <w:r w:rsidRPr="00226E81">
        <w:rPr>
          <w:noProof/>
          <w:sz w:val="24"/>
          <w:szCs w:val="24"/>
        </w:rPr>
        <w:t>3</w:t>
      </w:r>
      <w:r w:rsidRPr="00226E81">
        <w:rPr>
          <w:noProof/>
          <w:sz w:val="24"/>
          <w:szCs w:val="24"/>
        </w:rPr>
        <w:fldChar w:fldCharType="end"/>
      </w:r>
      <w:r w:rsidRPr="00226E81">
        <w:rPr>
          <w:sz w:val="24"/>
          <w:szCs w:val="24"/>
        </w:rPr>
        <w:t>. Summary of test conditions</w:t>
      </w:r>
    </w:p>
    <w:tbl>
      <w:tblPr>
        <w:tblStyle w:val="TableGrid"/>
        <w:tblW w:w="7224" w:type="dxa"/>
        <w:tblLook w:val="04A0" w:firstRow="1" w:lastRow="0" w:firstColumn="1" w:lastColumn="0" w:noHBand="0" w:noVBand="1"/>
      </w:tblPr>
      <w:tblGrid>
        <w:gridCol w:w="2122"/>
        <w:gridCol w:w="2551"/>
        <w:gridCol w:w="2551"/>
      </w:tblGrid>
      <w:tr w:rsidR="00A346C0" w:rsidRPr="00F57B22" w14:paraId="2DB6DD27" w14:textId="77777777" w:rsidTr="00A346C0">
        <w:trPr>
          <w:trHeight w:val="173"/>
        </w:trPr>
        <w:tc>
          <w:tcPr>
            <w:tcW w:w="2122" w:type="dxa"/>
            <w:tcBorders>
              <w:bottom w:val="double" w:sz="4" w:space="0" w:color="auto"/>
            </w:tcBorders>
            <w:vAlign w:val="center"/>
          </w:tcPr>
          <w:p w14:paraId="2C6D435D" w14:textId="77777777" w:rsidR="00A346C0" w:rsidRPr="00226E81" w:rsidRDefault="00A346C0" w:rsidP="00F57B22">
            <w:pPr>
              <w:jc w:val="center"/>
              <w:rPr>
                <w:b/>
                <w:bCs/>
                <w:lang w:eastAsia="ko-KR"/>
              </w:rPr>
            </w:pPr>
            <w:r w:rsidRPr="00226E81">
              <w:rPr>
                <w:b/>
                <w:bCs/>
                <w:lang w:eastAsia="ko-KR"/>
              </w:rPr>
              <w:t>Method</w:t>
            </w:r>
          </w:p>
        </w:tc>
        <w:tc>
          <w:tcPr>
            <w:tcW w:w="2551" w:type="dxa"/>
            <w:tcBorders>
              <w:bottom w:val="double" w:sz="4" w:space="0" w:color="auto"/>
            </w:tcBorders>
          </w:tcPr>
          <w:p w14:paraId="76BE1695" w14:textId="77777777" w:rsidR="00A346C0" w:rsidRPr="00226E81" w:rsidRDefault="00A346C0" w:rsidP="00F57B22">
            <w:pPr>
              <w:jc w:val="center"/>
              <w:rPr>
                <w:lang w:val="en-GB" w:eastAsia="ko-KR"/>
              </w:rPr>
            </w:pPr>
            <w:r w:rsidRPr="00226E81">
              <w:rPr>
                <w:lang w:val="en-GB" w:eastAsia="ko-KR"/>
              </w:rPr>
              <w:t>VGG-16</w:t>
            </w:r>
            <w:r w:rsidRPr="00226E81">
              <w:rPr>
                <w:lang w:val="en-GB" w:eastAsia="ko-KR"/>
              </w:rPr>
              <w:br/>
              <w:t>(Feature extractor)</w:t>
            </w:r>
          </w:p>
        </w:tc>
        <w:tc>
          <w:tcPr>
            <w:tcW w:w="2551" w:type="dxa"/>
            <w:tcBorders>
              <w:bottom w:val="double" w:sz="4" w:space="0" w:color="auto"/>
            </w:tcBorders>
            <w:vAlign w:val="center"/>
          </w:tcPr>
          <w:p w14:paraId="75753D20" w14:textId="77777777" w:rsidR="00A346C0" w:rsidRPr="00226E81" w:rsidRDefault="00A346C0" w:rsidP="00F57B22">
            <w:pPr>
              <w:jc w:val="center"/>
              <w:rPr>
                <w:lang w:eastAsia="ko-KR"/>
              </w:rPr>
            </w:pPr>
            <w:r w:rsidRPr="00226E81">
              <w:rPr>
                <w:lang w:eastAsia="ko-KR"/>
              </w:rPr>
              <w:t>FC layer</w:t>
            </w:r>
            <w:r w:rsidRPr="00226E81">
              <w:rPr>
                <w:lang w:eastAsia="ko-KR"/>
              </w:rPr>
              <w:br/>
              <w:t>(2 layer)</w:t>
            </w:r>
          </w:p>
        </w:tc>
      </w:tr>
      <w:tr w:rsidR="00A346C0" w:rsidRPr="00F57B22" w14:paraId="4875F373" w14:textId="77777777" w:rsidTr="00A346C0">
        <w:tc>
          <w:tcPr>
            <w:tcW w:w="2122" w:type="dxa"/>
            <w:tcBorders>
              <w:top w:val="double" w:sz="4" w:space="0" w:color="auto"/>
              <w:bottom w:val="single" w:sz="4" w:space="0" w:color="auto"/>
            </w:tcBorders>
            <w:vAlign w:val="center"/>
          </w:tcPr>
          <w:p w14:paraId="5B4EE3A1" w14:textId="77777777" w:rsidR="00A346C0" w:rsidRPr="00226E81" w:rsidRDefault="00A346C0" w:rsidP="00F57B22">
            <w:pPr>
              <w:jc w:val="center"/>
              <w:rPr>
                <w:lang w:eastAsia="ko-KR"/>
              </w:rPr>
            </w:pPr>
            <w:r w:rsidRPr="00226E81">
              <w:rPr>
                <w:lang w:eastAsia="ko-KR"/>
              </w:rPr>
              <w:t>Method 1</w:t>
            </w:r>
          </w:p>
        </w:tc>
        <w:tc>
          <w:tcPr>
            <w:tcW w:w="2551" w:type="dxa"/>
            <w:tcBorders>
              <w:top w:val="double" w:sz="4" w:space="0" w:color="auto"/>
              <w:bottom w:val="single" w:sz="4" w:space="0" w:color="auto"/>
            </w:tcBorders>
            <w:vAlign w:val="center"/>
          </w:tcPr>
          <w:p w14:paraId="7C7F75BF" w14:textId="77777777" w:rsidR="00A346C0" w:rsidRPr="00226E81" w:rsidRDefault="00A346C0" w:rsidP="00F57B22">
            <w:pPr>
              <w:jc w:val="center"/>
              <w:rPr>
                <w:lang w:eastAsia="ko-KR"/>
              </w:rPr>
            </w:pPr>
            <w:r w:rsidRPr="00226E81">
              <w:rPr>
                <w:lang w:eastAsia="ko-KR"/>
              </w:rPr>
              <w:t>Trainable False</w:t>
            </w:r>
          </w:p>
        </w:tc>
        <w:tc>
          <w:tcPr>
            <w:tcW w:w="2551" w:type="dxa"/>
            <w:vMerge w:val="restart"/>
            <w:tcBorders>
              <w:top w:val="double" w:sz="4" w:space="0" w:color="auto"/>
            </w:tcBorders>
            <w:vAlign w:val="center"/>
          </w:tcPr>
          <w:p w14:paraId="40D50D8F" w14:textId="77777777" w:rsidR="00A346C0" w:rsidRPr="00226E81" w:rsidRDefault="00A346C0" w:rsidP="00F57B22">
            <w:pPr>
              <w:jc w:val="center"/>
              <w:rPr>
                <w:lang w:eastAsia="ko-KR"/>
              </w:rPr>
            </w:pPr>
            <w:r w:rsidRPr="00226E81">
              <w:rPr>
                <w:lang w:eastAsia="ko-KR"/>
              </w:rPr>
              <w:t>Trainable True</w:t>
            </w:r>
          </w:p>
        </w:tc>
      </w:tr>
      <w:tr w:rsidR="00A346C0" w:rsidRPr="00F57B22" w14:paraId="156959CE" w14:textId="77777777" w:rsidTr="00A346C0">
        <w:tc>
          <w:tcPr>
            <w:tcW w:w="2122" w:type="dxa"/>
            <w:tcBorders>
              <w:top w:val="single" w:sz="4" w:space="0" w:color="auto"/>
            </w:tcBorders>
            <w:vAlign w:val="center"/>
          </w:tcPr>
          <w:p w14:paraId="70096E12" w14:textId="77777777" w:rsidR="00A346C0" w:rsidRPr="00226E81" w:rsidRDefault="00A346C0" w:rsidP="00F57B22">
            <w:pPr>
              <w:jc w:val="center"/>
              <w:rPr>
                <w:lang w:eastAsia="ko-KR"/>
              </w:rPr>
            </w:pPr>
            <w:r w:rsidRPr="00226E81">
              <w:rPr>
                <w:lang w:eastAsia="ko-KR"/>
              </w:rPr>
              <w:t>Method 2</w:t>
            </w:r>
          </w:p>
        </w:tc>
        <w:tc>
          <w:tcPr>
            <w:tcW w:w="2551" w:type="dxa"/>
            <w:tcBorders>
              <w:top w:val="single" w:sz="4" w:space="0" w:color="auto"/>
            </w:tcBorders>
            <w:vAlign w:val="center"/>
          </w:tcPr>
          <w:p w14:paraId="34D0ACF0" w14:textId="77777777" w:rsidR="00A346C0" w:rsidRPr="00226E81" w:rsidRDefault="00A346C0" w:rsidP="00F57B22">
            <w:pPr>
              <w:jc w:val="center"/>
              <w:rPr>
                <w:lang w:eastAsia="ko-KR"/>
              </w:rPr>
            </w:pPr>
            <w:r w:rsidRPr="00226E81">
              <w:rPr>
                <w:lang w:eastAsia="ko-KR"/>
              </w:rPr>
              <w:t>Trainable True</w:t>
            </w:r>
          </w:p>
        </w:tc>
        <w:tc>
          <w:tcPr>
            <w:tcW w:w="2551" w:type="dxa"/>
            <w:vMerge/>
            <w:vAlign w:val="center"/>
          </w:tcPr>
          <w:p w14:paraId="44874B87" w14:textId="77777777" w:rsidR="00A346C0" w:rsidRPr="00226E81" w:rsidRDefault="00A346C0">
            <w:pPr>
              <w:jc w:val="center"/>
              <w:rPr>
                <w:lang w:eastAsia="ko-KR"/>
              </w:rPr>
            </w:pPr>
          </w:p>
        </w:tc>
      </w:tr>
    </w:tbl>
    <w:p w14:paraId="05A6EC8F" w14:textId="60BCD695" w:rsidR="00A346C0" w:rsidRDefault="00A346C0" w:rsidP="00226E81">
      <w:pPr>
        <w:jc w:val="center"/>
        <w:rPr>
          <w:lang w:val="en-CA" w:eastAsia="ko-KR"/>
        </w:rPr>
      </w:pPr>
    </w:p>
    <w:p w14:paraId="4780FC4D" w14:textId="1DEC71CD" w:rsidR="009915CC" w:rsidRDefault="009915CC" w:rsidP="00226E81">
      <w:pPr>
        <w:jc w:val="left"/>
        <w:rPr>
          <w:lang w:val="en-CA" w:eastAsia="ko-KR"/>
        </w:rPr>
      </w:pPr>
      <w:r>
        <w:rPr>
          <w:lang w:val="en-CA" w:eastAsia="ko-KR"/>
        </w:rPr>
        <w:t xml:space="preserve">The compression rate shall be evaluated </w:t>
      </w:r>
      <w:proofErr w:type="spellStart"/>
      <w:r>
        <w:rPr>
          <w:lang w:val="en-CA" w:eastAsia="ko-KR"/>
        </w:rPr>
        <w:t>wrt</w:t>
      </w:r>
      <w:proofErr w:type="spellEnd"/>
      <w:r>
        <w:rPr>
          <w:lang w:val="en-CA" w:eastAsia="ko-KR"/>
        </w:rPr>
        <w:t xml:space="preserve"> to two base models for each for the two methods:</w:t>
      </w:r>
    </w:p>
    <w:p w14:paraId="12D68504" w14:textId="2AF75D11" w:rsidR="009915CC" w:rsidRDefault="00F32B10" w:rsidP="00E00742">
      <w:pPr>
        <w:pStyle w:val="ListParagraph"/>
        <w:numPr>
          <w:ilvl w:val="0"/>
          <w:numId w:val="18"/>
        </w:numPr>
        <w:jc w:val="left"/>
        <w:rPr>
          <w:lang w:val="en-CA" w:eastAsia="ko-KR"/>
        </w:rPr>
      </w:pPr>
      <w:r>
        <w:rPr>
          <w:lang w:val="en-CA" w:eastAsia="ko-KR"/>
        </w:rPr>
        <w:t>Model including the FC layers, pretrained on training data A (no structure change)</w:t>
      </w:r>
    </w:p>
    <w:p w14:paraId="0A64904E" w14:textId="7F1003DB" w:rsidR="00F32B10" w:rsidRPr="009915CC" w:rsidRDefault="00F32B10" w:rsidP="00E00742">
      <w:pPr>
        <w:pStyle w:val="ListParagraph"/>
        <w:numPr>
          <w:ilvl w:val="0"/>
          <w:numId w:val="18"/>
        </w:numPr>
        <w:jc w:val="left"/>
        <w:rPr>
          <w:lang w:val="en-CA" w:eastAsia="ko-KR"/>
        </w:rPr>
      </w:pPr>
      <w:r>
        <w:rPr>
          <w:lang w:val="en-CA" w:eastAsia="ko-KR"/>
        </w:rPr>
        <w:t>VGG-16 model pretrained on ImageNet (includes structure change)</w:t>
      </w:r>
    </w:p>
    <w:p w14:paraId="764216C1" w14:textId="77777777" w:rsidR="009915CC" w:rsidRPr="009915CC" w:rsidRDefault="009915CC" w:rsidP="00226E81">
      <w:pPr>
        <w:jc w:val="center"/>
        <w:rPr>
          <w:lang w:val="en-CA" w:eastAsia="ko-KR"/>
        </w:rPr>
      </w:pPr>
    </w:p>
    <w:p w14:paraId="6FCDF0AE" w14:textId="210EE973" w:rsidR="00A346C0" w:rsidRPr="00226E81" w:rsidRDefault="00A346C0" w:rsidP="00226E81">
      <w:pPr>
        <w:pStyle w:val="Caption"/>
        <w:keepNext/>
        <w:spacing w:after="120"/>
        <w:jc w:val="center"/>
        <w:rPr>
          <w:sz w:val="24"/>
          <w:szCs w:val="24"/>
        </w:rPr>
      </w:pPr>
      <w:r w:rsidRPr="00226E81">
        <w:rPr>
          <w:sz w:val="24"/>
          <w:szCs w:val="24"/>
        </w:rPr>
        <w:t>Table 4. Performance of global model</w:t>
      </w:r>
    </w:p>
    <w:tbl>
      <w:tblPr>
        <w:tblStyle w:val="TableGrid"/>
        <w:tblW w:w="9918" w:type="dxa"/>
        <w:tblLook w:val="04A0" w:firstRow="1" w:lastRow="0" w:firstColumn="1" w:lastColumn="0" w:noHBand="0" w:noVBand="1"/>
      </w:tblPr>
      <w:tblGrid>
        <w:gridCol w:w="2914"/>
        <w:gridCol w:w="3502"/>
        <w:gridCol w:w="3502"/>
      </w:tblGrid>
      <w:tr w:rsidR="00A346C0" w:rsidRPr="00F57B22" w14:paraId="6D5B8F68" w14:textId="77777777" w:rsidTr="00A346C0">
        <w:trPr>
          <w:trHeight w:val="173"/>
        </w:trPr>
        <w:tc>
          <w:tcPr>
            <w:tcW w:w="2914" w:type="dxa"/>
            <w:tcBorders>
              <w:bottom w:val="double" w:sz="4" w:space="0" w:color="auto"/>
            </w:tcBorders>
            <w:vAlign w:val="center"/>
          </w:tcPr>
          <w:p w14:paraId="4A972F08" w14:textId="77777777" w:rsidR="00A346C0" w:rsidRPr="00226E81" w:rsidRDefault="00A346C0" w:rsidP="00F57B22">
            <w:pPr>
              <w:jc w:val="center"/>
              <w:rPr>
                <w:b/>
                <w:bCs/>
                <w:lang w:eastAsia="ko-KR"/>
              </w:rPr>
            </w:pPr>
            <w:r w:rsidRPr="00226E81">
              <w:rPr>
                <w:b/>
                <w:bCs/>
                <w:lang w:eastAsia="ko-KR"/>
              </w:rPr>
              <w:t>Method</w:t>
            </w:r>
          </w:p>
        </w:tc>
        <w:tc>
          <w:tcPr>
            <w:tcW w:w="3502" w:type="dxa"/>
            <w:tcBorders>
              <w:bottom w:val="double" w:sz="4" w:space="0" w:color="auto"/>
            </w:tcBorders>
          </w:tcPr>
          <w:p w14:paraId="24F42E6F" w14:textId="77777777" w:rsidR="00A346C0" w:rsidRPr="00226E81" w:rsidRDefault="00A346C0" w:rsidP="00F57B22">
            <w:pPr>
              <w:jc w:val="center"/>
              <w:rPr>
                <w:lang w:val="en-GB" w:eastAsia="ko-KR"/>
              </w:rPr>
            </w:pPr>
            <w:r w:rsidRPr="00226E81">
              <w:rPr>
                <w:lang w:val="en-GB" w:eastAsia="ko-KR"/>
              </w:rPr>
              <w:t>Accuracy (%)</w:t>
            </w:r>
          </w:p>
        </w:tc>
        <w:tc>
          <w:tcPr>
            <w:tcW w:w="3502" w:type="dxa"/>
            <w:tcBorders>
              <w:bottom w:val="double" w:sz="4" w:space="0" w:color="auto"/>
            </w:tcBorders>
            <w:vAlign w:val="center"/>
          </w:tcPr>
          <w:p w14:paraId="46A61AB6" w14:textId="77777777" w:rsidR="00A346C0" w:rsidRPr="00226E81" w:rsidRDefault="00A346C0" w:rsidP="00F57B22">
            <w:pPr>
              <w:jc w:val="center"/>
              <w:rPr>
                <w:lang w:eastAsia="ko-KR"/>
              </w:rPr>
            </w:pPr>
            <w:r w:rsidRPr="00226E81">
              <w:rPr>
                <w:lang w:eastAsia="ko-KR"/>
              </w:rPr>
              <w:t>Model size (MB)</w:t>
            </w:r>
          </w:p>
        </w:tc>
      </w:tr>
      <w:tr w:rsidR="00A346C0" w:rsidRPr="00F57B22" w14:paraId="0F96500C" w14:textId="77777777" w:rsidTr="00A346C0">
        <w:tc>
          <w:tcPr>
            <w:tcW w:w="2914" w:type="dxa"/>
            <w:tcBorders>
              <w:top w:val="double" w:sz="4" w:space="0" w:color="auto"/>
              <w:bottom w:val="single" w:sz="4" w:space="0" w:color="auto"/>
            </w:tcBorders>
            <w:vAlign w:val="center"/>
          </w:tcPr>
          <w:p w14:paraId="6C997A12" w14:textId="77777777" w:rsidR="00A346C0" w:rsidRPr="00226E81" w:rsidRDefault="00A346C0" w:rsidP="00F57B22">
            <w:pPr>
              <w:jc w:val="center"/>
              <w:rPr>
                <w:lang w:eastAsia="ko-KR"/>
              </w:rPr>
            </w:pPr>
            <w:r w:rsidRPr="00226E81">
              <w:rPr>
                <w:lang w:eastAsia="ko-KR"/>
              </w:rPr>
              <w:t>Method 1</w:t>
            </w:r>
          </w:p>
        </w:tc>
        <w:tc>
          <w:tcPr>
            <w:tcW w:w="3502" w:type="dxa"/>
            <w:tcBorders>
              <w:top w:val="double" w:sz="4" w:space="0" w:color="auto"/>
              <w:bottom w:val="single" w:sz="4" w:space="0" w:color="auto"/>
            </w:tcBorders>
            <w:vAlign w:val="center"/>
          </w:tcPr>
          <w:p w14:paraId="56ECF6F4" w14:textId="77777777" w:rsidR="00A346C0" w:rsidRPr="00226E81" w:rsidRDefault="00A346C0" w:rsidP="00F57B22">
            <w:pPr>
              <w:jc w:val="center"/>
              <w:rPr>
                <w:lang w:eastAsia="ko-KR"/>
              </w:rPr>
            </w:pPr>
            <w:r w:rsidRPr="00226E81">
              <w:rPr>
                <w:lang w:eastAsia="ko-KR"/>
              </w:rPr>
              <w:t>90.06</w:t>
            </w:r>
          </w:p>
        </w:tc>
        <w:tc>
          <w:tcPr>
            <w:tcW w:w="3502" w:type="dxa"/>
            <w:tcBorders>
              <w:top w:val="double" w:sz="4" w:space="0" w:color="auto"/>
              <w:bottom w:val="single" w:sz="4" w:space="0" w:color="auto"/>
            </w:tcBorders>
            <w:vAlign w:val="center"/>
          </w:tcPr>
          <w:p w14:paraId="5BCAD691" w14:textId="77777777" w:rsidR="00A346C0" w:rsidRPr="00226E81" w:rsidRDefault="00A346C0" w:rsidP="00F57B22">
            <w:pPr>
              <w:jc w:val="center"/>
              <w:rPr>
                <w:lang w:eastAsia="ko-KR"/>
              </w:rPr>
            </w:pPr>
            <w:r w:rsidRPr="00226E81">
              <w:rPr>
                <w:lang w:eastAsia="ko-KR"/>
              </w:rPr>
              <w:t>80.2</w:t>
            </w:r>
          </w:p>
        </w:tc>
      </w:tr>
      <w:tr w:rsidR="00A346C0" w:rsidRPr="00F57B22" w14:paraId="6D05055C" w14:textId="77777777" w:rsidTr="00A346C0">
        <w:tc>
          <w:tcPr>
            <w:tcW w:w="2914" w:type="dxa"/>
            <w:tcBorders>
              <w:top w:val="single" w:sz="4" w:space="0" w:color="auto"/>
              <w:bottom w:val="single" w:sz="4" w:space="0" w:color="auto"/>
            </w:tcBorders>
            <w:vAlign w:val="center"/>
          </w:tcPr>
          <w:p w14:paraId="148987E5" w14:textId="77777777" w:rsidR="00A346C0" w:rsidRPr="00226E81" w:rsidRDefault="00A346C0" w:rsidP="00F57B22">
            <w:pPr>
              <w:jc w:val="center"/>
              <w:rPr>
                <w:lang w:eastAsia="ko-KR"/>
              </w:rPr>
            </w:pPr>
            <w:r w:rsidRPr="00226E81">
              <w:rPr>
                <w:lang w:eastAsia="ko-KR"/>
              </w:rPr>
              <w:t>Method 2</w:t>
            </w:r>
          </w:p>
        </w:tc>
        <w:tc>
          <w:tcPr>
            <w:tcW w:w="3502" w:type="dxa"/>
            <w:tcBorders>
              <w:top w:val="single" w:sz="4" w:space="0" w:color="auto"/>
              <w:bottom w:val="single" w:sz="4" w:space="0" w:color="auto"/>
            </w:tcBorders>
            <w:vAlign w:val="center"/>
          </w:tcPr>
          <w:p w14:paraId="7B2F241F" w14:textId="77777777" w:rsidR="00A346C0" w:rsidRPr="00226E81" w:rsidRDefault="00A346C0" w:rsidP="00F57B22">
            <w:pPr>
              <w:jc w:val="center"/>
              <w:rPr>
                <w:lang w:eastAsia="ko-KR"/>
              </w:rPr>
            </w:pPr>
            <w:r w:rsidRPr="00226E81">
              <w:rPr>
                <w:lang w:eastAsia="ko-KR"/>
              </w:rPr>
              <w:t>91.19</w:t>
            </w:r>
          </w:p>
        </w:tc>
        <w:tc>
          <w:tcPr>
            <w:tcW w:w="3502" w:type="dxa"/>
            <w:tcBorders>
              <w:top w:val="single" w:sz="4" w:space="0" w:color="auto"/>
            </w:tcBorders>
            <w:vAlign w:val="center"/>
          </w:tcPr>
          <w:p w14:paraId="5A89A17C" w14:textId="77777777" w:rsidR="00A346C0" w:rsidRPr="00226E81" w:rsidRDefault="00A346C0" w:rsidP="00F57B22">
            <w:pPr>
              <w:jc w:val="center"/>
              <w:rPr>
                <w:lang w:eastAsia="ko-KR"/>
              </w:rPr>
            </w:pPr>
            <w:r w:rsidRPr="00226E81">
              <w:rPr>
                <w:lang w:eastAsia="ko-KR"/>
              </w:rPr>
              <w:t>80.2</w:t>
            </w:r>
          </w:p>
        </w:tc>
      </w:tr>
    </w:tbl>
    <w:tbl>
      <w:tblPr>
        <w:tblStyle w:val="TableGrid"/>
        <w:tblpPr w:leftFromText="142" w:rightFromText="142" w:vertAnchor="text" w:horzAnchor="margin" w:tblpY="919"/>
        <w:tblW w:w="9497" w:type="dxa"/>
        <w:tblLook w:val="04A0" w:firstRow="1" w:lastRow="0" w:firstColumn="1" w:lastColumn="0" w:noHBand="0" w:noVBand="1"/>
      </w:tblPr>
      <w:tblGrid>
        <w:gridCol w:w="9497"/>
      </w:tblGrid>
      <w:tr w:rsidR="00A346C0" w:rsidRPr="00F57B22" w14:paraId="2AF6F1A5" w14:textId="77777777" w:rsidTr="00A346C0">
        <w:tc>
          <w:tcPr>
            <w:tcW w:w="9497" w:type="dxa"/>
          </w:tcPr>
          <w:p w14:paraId="34AABF2A" w14:textId="0F877E67" w:rsidR="00D02DB7" w:rsidRDefault="00D02DB7" w:rsidP="00D02DB7">
            <w:pPr>
              <w:ind w:firstLineChars="100" w:firstLine="240"/>
              <w:rPr>
                <w:ins w:id="201" w:author="Bailer, Werner" w:date="2020-10-15T15:13:00Z"/>
                <w:lang w:eastAsia="ko-KR"/>
              </w:rPr>
            </w:pPr>
            <w:ins w:id="202" w:author="Bailer, Werner" w:date="2020-10-15T15:13:00Z">
              <w:r>
                <w:rPr>
                  <w:lang w:eastAsia="ko-KR"/>
                </w:rPr>
                <w:t xml:space="preserve"> </w:t>
              </w:r>
              <w:proofErr w:type="spellStart"/>
              <w:r>
                <w:rPr>
                  <w:lang w:eastAsia="ko-KR"/>
                </w:rPr>
                <w:t>pretrained_model.trainable</w:t>
              </w:r>
              <w:proofErr w:type="spellEnd"/>
              <w:r>
                <w:rPr>
                  <w:lang w:eastAsia="ko-KR"/>
                </w:rPr>
                <w:t xml:space="preserve"> = True</w:t>
              </w:r>
            </w:ins>
          </w:p>
          <w:p w14:paraId="15748D32" w14:textId="77777777" w:rsidR="00D02DB7" w:rsidRDefault="00D02DB7" w:rsidP="00D02DB7">
            <w:pPr>
              <w:rPr>
                <w:ins w:id="203" w:author="Bailer, Werner" w:date="2020-10-15T15:13:00Z"/>
                <w:lang w:eastAsia="ko-KR"/>
              </w:rPr>
            </w:pPr>
            <w:ins w:id="204" w:author="Bailer, Werner" w:date="2020-10-15T15:13:00Z">
              <w:r>
                <w:rPr>
                  <w:lang w:eastAsia="ko-KR"/>
                </w:rPr>
                <w:t xml:space="preserve">    model = </w:t>
              </w:r>
              <w:proofErr w:type="spellStart"/>
              <w:r>
                <w:rPr>
                  <w:lang w:eastAsia="ko-KR"/>
                </w:rPr>
                <w:t>tf.keras.Sequential</w:t>
              </w:r>
              <w:proofErr w:type="spellEnd"/>
              <w:r>
                <w:rPr>
                  <w:lang w:eastAsia="ko-KR"/>
                </w:rPr>
                <w:t>([</w:t>
              </w:r>
            </w:ins>
          </w:p>
          <w:p w14:paraId="33596FF6" w14:textId="77777777" w:rsidR="00D02DB7" w:rsidRDefault="00D02DB7" w:rsidP="00D02DB7">
            <w:pPr>
              <w:rPr>
                <w:ins w:id="205" w:author="Bailer, Werner" w:date="2020-10-15T15:13:00Z"/>
                <w:lang w:eastAsia="ko-KR"/>
              </w:rPr>
            </w:pPr>
            <w:ins w:id="206" w:author="Bailer, Werner" w:date="2020-10-15T15:13:00Z">
              <w:r>
                <w:rPr>
                  <w:lang w:eastAsia="ko-KR"/>
                </w:rPr>
                <w:t xml:space="preserve">        </w:t>
              </w:r>
              <w:proofErr w:type="spellStart"/>
              <w:r>
                <w:rPr>
                  <w:lang w:eastAsia="ko-KR"/>
                </w:rPr>
                <w:t>pretrained_model</w:t>
              </w:r>
              <w:proofErr w:type="spellEnd"/>
              <w:r>
                <w:rPr>
                  <w:lang w:eastAsia="ko-KR"/>
                </w:rPr>
                <w:t>,  # VGG-16 pre-trained model</w:t>
              </w:r>
            </w:ins>
          </w:p>
          <w:p w14:paraId="0928FE12" w14:textId="77777777" w:rsidR="00D02DB7" w:rsidRDefault="00D02DB7" w:rsidP="00D02DB7">
            <w:pPr>
              <w:rPr>
                <w:ins w:id="207" w:author="Bailer, Werner" w:date="2020-10-15T15:13:00Z"/>
                <w:lang w:eastAsia="ko-KR"/>
              </w:rPr>
            </w:pPr>
            <w:ins w:id="208" w:author="Bailer, Werner" w:date="2020-10-15T15:13:00Z">
              <w:r>
                <w:rPr>
                  <w:lang w:eastAsia="ko-KR"/>
                </w:rPr>
                <w:t>.</w:t>
              </w:r>
            </w:ins>
          </w:p>
          <w:p w14:paraId="04A7B9E1" w14:textId="77777777" w:rsidR="00D02DB7" w:rsidRDefault="00D02DB7" w:rsidP="00D02DB7">
            <w:pPr>
              <w:rPr>
                <w:ins w:id="209" w:author="Bailer, Werner" w:date="2020-10-15T15:13:00Z"/>
                <w:lang w:eastAsia="ko-KR"/>
              </w:rPr>
            </w:pPr>
            <w:ins w:id="210" w:author="Bailer, Werner" w:date="2020-10-15T15:13:00Z">
              <w:r>
                <w:rPr>
                  <w:lang w:eastAsia="ko-KR"/>
                </w:rPr>
                <w:t xml:space="preserve">        </w:t>
              </w:r>
              <w:proofErr w:type="spellStart"/>
              <w:r>
                <w:rPr>
                  <w:lang w:eastAsia="ko-KR"/>
                </w:rPr>
                <w:t>tf.keras.layers.BatchNormalization</w:t>
              </w:r>
              <w:proofErr w:type="spellEnd"/>
              <w:r>
                <w:rPr>
                  <w:lang w:eastAsia="ko-KR"/>
                </w:rPr>
                <w:t>(),</w:t>
              </w:r>
            </w:ins>
          </w:p>
          <w:p w14:paraId="3192AF33" w14:textId="77777777" w:rsidR="00D02DB7" w:rsidRDefault="00D02DB7" w:rsidP="00D02DB7">
            <w:pPr>
              <w:rPr>
                <w:ins w:id="211" w:author="Bailer, Werner" w:date="2020-10-15T15:13:00Z"/>
                <w:lang w:eastAsia="ko-KR"/>
              </w:rPr>
            </w:pPr>
            <w:ins w:id="212" w:author="Bailer, Werner" w:date="2020-10-15T15:13:00Z">
              <w:r>
                <w:rPr>
                  <w:lang w:eastAsia="ko-KR"/>
                </w:rPr>
                <w:t xml:space="preserve">        </w:t>
              </w:r>
              <w:proofErr w:type="spellStart"/>
              <w:r>
                <w:rPr>
                  <w:lang w:eastAsia="ko-KR"/>
                </w:rPr>
                <w:t>tf.keras.layers.Flatten</w:t>
              </w:r>
              <w:proofErr w:type="spellEnd"/>
              <w:r>
                <w:rPr>
                  <w:lang w:eastAsia="ko-KR"/>
                </w:rPr>
                <w:t>(),</w:t>
              </w:r>
            </w:ins>
          </w:p>
          <w:p w14:paraId="635815C9" w14:textId="77777777" w:rsidR="00D02DB7" w:rsidRDefault="00D02DB7" w:rsidP="00D02DB7">
            <w:pPr>
              <w:rPr>
                <w:ins w:id="213" w:author="Bailer, Werner" w:date="2020-10-15T15:13:00Z"/>
                <w:lang w:eastAsia="ko-KR"/>
              </w:rPr>
            </w:pPr>
            <w:ins w:id="214" w:author="Bailer, Werner" w:date="2020-10-15T15:13:00Z">
              <w:r>
                <w:rPr>
                  <w:lang w:eastAsia="ko-KR"/>
                </w:rPr>
                <w:t xml:space="preserve">        </w:t>
              </w:r>
              <w:proofErr w:type="spellStart"/>
              <w:r>
                <w:rPr>
                  <w:lang w:eastAsia="ko-KR"/>
                </w:rPr>
                <w:t>tf.keras.layers.Dense</w:t>
              </w:r>
              <w:proofErr w:type="spellEnd"/>
              <w:r>
                <w:rPr>
                  <w:lang w:eastAsia="ko-KR"/>
                </w:rPr>
                <w:t>(256, activation='</w:t>
              </w:r>
              <w:proofErr w:type="spellStart"/>
              <w:r>
                <w:rPr>
                  <w:lang w:eastAsia="ko-KR"/>
                </w:rPr>
                <w:t>relu</w:t>
              </w:r>
              <w:proofErr w:type="spellEnd"/>
              <w:r>
                <w:rPr>
                  <w:lang w:eastAsia="ko-KR"/>
                </w:rPr>
                <w:t>'),</w:t>
              </w:r>
            </w:ins>
          </w:p>
          <w:p w14:paraId="4548AD31" w14:textId="77777777" w:rsidR="00D02DB7" w:rsidRDefault="00D02DB7" w:rsidP="00D02DB7">
            <w:pPr>
              <w:ind w:firstLineChars="200" w:firstLine="480"/>
              <w:rPr>
                <w:ins w:id="215" w:author="Bailer, Werner" w:date="2020-10-15T15:13:00Z"/>
                <w:lang w:eastAsia="ko-KR"/>
              </w:rPr>
            </w:pPr>
            <w:proofErr w:type="spellStart"/>
            <w:ins w:id="216" w:author="Bailer, Werner" w:date="2020-10-15T15:13:00Z">
              <w:r>
                <w:rPr>
                  <w:lang w:eastAsia="ko-KR"/>
                </w:rPr>
                <w:t>tf.keras.layers.Dense</w:t>
              </w:r>
              <w:proofErr w:type="spellEnd"/>
              <w:r>
                <w:rPr>
                  <w:lang w:eastAsia="ko-KR"/>
                </w:rPr>
                <w:t>(2, activation='</w:t>
              </w:r>
              <w:proofErr w:type="spellStart"/>
              <w:r>
                <w:rPr>
                  <w:lang w:eastAsia="ko-KR"/>
                </w:rPr>
                <w:t>softmax</w:t>
              </w:r>
              <w:proofErr w:type="spellEnd"/>
              <w:r>
                <w:rPr>
                  <w:lang w:eastAsia="ko-KR"/>
                </w:rPr>
                <w:t>'),</w:t>
              </w:r>
            </w:ins>
          </w:p>
          <w:p w14:paraId="74AB892A" w14:textId="1028FD3B" w:rsidR="00A346C0" w:rsidRPr="00F57B22" w:rsidDel="00D02DB7" w:rsidRDefault="00D02DB7" w:rsidP="00D02DB7">
            <w:pPr>
              <w:ind w:firstLineChars="100" w:firstLine="240"/>
              <w:jc w:val="left"/>
              <w:rPr>
                <w:del w:id="217" w:author="Bailer, Werner" w:date="2020-10-15T15:13:00Z"/>
                <w:lang w:eastAsia="ko-KR"/>
              </w:rPr>
            </w:pPr>
            <w:ins w:id="218" w:author="Bailer, Werner" w:date="2020-10-15T15:13:00Z">
              <w:r>
                <w:rPr>
                  <w:lang w:eastAsia="ko-KR"/>
                </w:rPr>
                <w:t xml:space="preserve">    ])</w:t>
              </w:r>
            </w:ins>
            <w:del w:id="219" w:author="Bailer, Werner" w:date="2020-10-15T15:13:00Z">
              <w:r w:rsidR="00A346C0" w:rsidRPr="00F57B22" w:rsidDel="00D02DB7">
                <w:rPr>
                  <w:lang w:eastAsia="ko-KR"/>
                </w:rPr>
                <w:delText>pretrained_model.trainable = False # Method 1</w:delText>
              </w:r>
            </w:del>
          </w:p>
          <w:p w14:paraId="73B9FC14" w14:textId="387EA40A" w:rsidR="00A346C0" w:rsidRPr="00F57B22" w:rsidDel="00D02DB7" w:rsidRDefault="00A346C0" w:rsidP="00226E81">
            <w:pPr>
              <w:jc w:val="left"/>
              <w:rPr>
                <w:del w:id="220" w:author="Bailer, Werner" w:date="2020-10-15T15:13:00Z"/>
                <w:lang w:eastAsia="ko-KR"/>
              </w:rPr>
            </w:pPr>
            <w:del w:id="221" w:author="Bailer, Werner" w:date="2020-10-15T15:13:00Z">
              <w:r w:rsidRPr="00F57B22" w:rsidDel="00D02DB7">
                <w:rPr>
                  <w:lang w:eastAsia="ko-KR"/>
                </w:rPr>
                <w:delText>model = tf.keras.Sequential([</w:delText>
              </w:r>
            </w:del>
          </w:p>
          <w:p w14:paraId="410873CA" w14:textId="6D67F749" w:rsidR="00A346C0" w:rsidRPr="00F57B22" w:rsidDel="00D02DB7" w:rsidRDefault="00A346C0" w:rsidP="00226E81">
            <w:pPr>
              <w:jc w:val="left"/>
              <w:rPr>
                <w:del w:id="222" w:author="Bailer, Werner" w:date="2020-10-15T15:13:00Z"/>
                <w:lang w:eastAsia="ko-KR"/>
              </w:rPr>
            </w:pPr>
            <w:del w:id="223" w:author="Bailer, Werner" w:date="2020-10-15T15:13:00Z">
              <w:r w:rsidRPr="00F57B22" w:rsidDel="00D02DB7">
                <w:rPr>
                  <w:lang w:eastAsia="ko-KR"/>
                </w:rPr>
                <w:delText>pretrained_model,  # VGG-16 pre-trained model</w:delText>
              </w:r>
            </w:del>
          </w:p>
          <w:p w14:paraId="7C4EF534" w14:textId="48869BB0" w:rsidR="00A346C0" w:rsidRPr="00F57B22" w:rsidDel="00D02DB7" w:rsidRDefault="00A346C0" w:rsidP="00226E81">
            <w:pPr>
              <w:jc w:val="left"/>
              <w:rPr>
                <w:del w:id="224" w:author="Bailer, Werner" w:date="2020-10-15T15:13:00Z"/>
                <w:lang w:eastAsia="ko-KR"/>
              </w:rPr>
            </w:pPr>
            <w:del w:id="225" w:author="Bailer, Werner" w:date="2020-10-15T15:13:00Z">
              <w:r w:rsidRPr="00F57B22" w:rsidDel="00D02DB7">
                <w:rPr>
                  <w:lang w:eastAsia="ko-KR"/>
                </w:rPr>
                <w:delText>.</w:delText>
              </w:r>
            </w:del>
          </w:p>
          <w:p w14:paraId="7C21D083" w14:textId="6F0F85A1" w:rsidR="00A346C0" w:rsidRPr="00F57B22" w:rsidDel="00D02DB7" w:rsidRDefault="00A346C0" w:rsidP="00226E81">
            <w:pPr>
              <w:jc w:val="left"/>
              <w:rPr>
                <w:del w:id="226" w:author="Bailer, Werner" w:date="2020-10-15T15:13:00Z"/>
                <w:lang w:eastAsia="ko-KR"/>
              </w:rPr>
            </w:pPr>
            <w:del w:id="227" w:author="Bailer, Werner" w:date="2020-10-15T15:13:00Z">
              <w:r w:rsidRPr="00F57B22" w:rsidDel="00D02DB7">
                <w:rPr>
                  <w:lang w:eastAsia="ko-KR"/>
                </w:rPr>
                <w:delText>tf.keras.layers.BatchNormalization(),</w:delText>
              </w:r>
            </w:del>
          </w:p>
          <w:p w14:paraId="38491EE9" w14:textId="41865166" w:rsidR="00A346C0" w:rsidRPr="00F57B22" w:rsidDel="00D02DB7" w:rsidRDefault="00A346C0" w:rsidP="00226E81">
            <w:pPr>
              <w:jc w:val="left"/>
              <w:rPr>
                <w:del w:id="228" w:author="Bailer, Werner" w:date="2020-10-15T15:13:00Z"/>
                <w:lang w:eastAsia="ko-KR"/>
              </w:rPr>
            </w:pPr>
            <w:del w:id="229" w:author="Bailer, Werner" w:date="2020-10-15T15:13:00Z">
              <w:r w:rsidRPr="00F57B22" w:rsidDel="00D02DB7">
                <w:rPr>
                  <w:lang w:eastAsia="ko-KR"/>
                </w:rPr>
                <w:delText>tf.keras.layers.Flatten(),</w:delText>
              </w:r>
            </w:del>
          </w:p>
          <w:p w14:paraId="6833AB15" w14:textId="58ED7CB6" w:rsidR="00A346C0" w:rsidRPr="00F57B22" w:rsidDel="00D02DB7" w:rsidRDefault="00A346C0" w:rsidP="00226E81">
            <w:pPr>
              <w:jc w:val="left"/>
              <w:rPr>
                <w:del w:id="230" w:author="Bailer, Werner" w:date="2020-10-15T15:13:00Z"/>
                <w:lang w:eastAsia="ko-KR"/>
              </w:rPr>
            </w:pPr>
            <w:del w:id="231" w:author="Bailer, Werner" w:date="2020-10-15T15:13:00Z">
              <w:r w:rsidRPr="00F57B22" w:rsidDel="00D02DB7">
                <w:rPr>
                  <w:lang w:eastAsia="ko-KR"/>
                </w:rPr>
                <w:delText>tf.keras.layers.Dense(256, activation='relu'),</w:delText>
              </w:r>
            </w:del>
          </w:p>
          <w:p w14:paraId="213727B0" w14:textId="29D636F9" w:rsidR="00A346C0" w:rsidRPr="00F57B22" w:rsidDel="00D02DB7" w:rsidRDefault="00A346C0" w:rsidP="00226E81">
            <w:pPr>
              <w:ind w:firstLineChars="200" w:firstLine="480"/>
              <w:jc w:val="left"/>
              <w:rPr>
                <w:del w:id="232" w:author="Bailer, Werner" w:date="2020-10-15T15:13:00Z"/>
                <w:lang w:eastAsia="ko-KR"/>
              </w:rPr>
            </w:pPr>
            <w:del w:id="233" w:author="Bailer, Werner" w:date="2020-10-15T15:13:00Z">
              <w:r w:rsidRPr="00F57B22" w:rsidDel="00D02DB7">
                <w:rPr>
                  <w:lang w:eastAsia="ko-KR"/>
                </w:rPr>
                <w:delText>tf.keras.layers.Dense(2, activation='softmax'),</w:delText>
              </w:r>
            </w:del>
          </w:p>
          <w:p w14:paraId="5BFA435B" w14:textId="1A07B4AB" w:rsidR="00A346C0" w:rsidRPr="00F57B22" w:rsidRDefault="00A346C0" w:rsidP="00226E81">
            <w:pPr>
              <w:jc w:val="left"/>
              <w:rPr>
                <w:lang w:eastAsia="ko-KR"/>
              </w:rPr>
            </w:pPr>
            <w:del w:id="234" w:author="Bailer, Werner" w:date="2020-10-15T15:13:00Z">
              <w:r w:rsidRPr="00F57B22" w:rsidDel="00D02DB7">
                <w:rPr>
                  <w:lang w:eastAsia="ko-KR"/>
                </w:rPr>
                <w:delText>])</w:delText>
              </w:r>
            </w:del>
          </w:p>
        </w:tc>
      </w:tr>
    </w:tbl>
    <w:p w14:paraId="65DDF10D" w14:textId="77777777" w:rsidR="00A346C0" w:rsidRPr="00226E81" w:rsidRDefault="00A346C0" w:rsidP="00226E81">
      <w:pPr>
        <w:pStyle w:val="Caption"/>
        <w:keepNext/>
        <w:spacing w:after="120"/>
        <w:jc w:val="center"/>
        <w:rPr>
          <w:sz w:val="24"/>
          <w:szCs w:val="24"/>
        </w:rPr>
      </w:pPr>
      <w:r w:rsidRPr="00226E81">
        <w:rPr>
          <w:sz w:val="24"/>
          <w:szCs w:val="24"/>
        </w:rPr>
        <w:t>Table 5. Definition of global model structure</w:t>
      </w:r>
    </w:p>
    <w:p w14:paraId="2B49F36C" w14:textId="5CDA0F61" w:rsidR="00E2612B" w:rsidRPr="00226E81" w:rsidRDefault="00E2612B" w:rsidP="00E2612B">
      <w:pPr>
        <w:spacing w:after="200" w:line="240" w:lineRule="atLeast"/>
        <w:jc w:val="left"/>
      </w:pPr>
    </w:p>
    <w:p w14:paraId="4F0C3EFD" w14:textId="77777777" w:rsidR="00E2612B" w:rsidRPr="00E24CE8" w:rsidRDefault="00E2612B" w:rsidP="00E2612B">
      <w:pPr>
        <w:pStyle w:val="Heading3"/>
      </w:pPr>
      <w:r w:rsidRPr="00C265C7">
        <w:lastRenderedPageBreak/>
        <w:t>NN Models</w:t>
      </w:r>
    </w:p>
    <w:p w14:paraId="1225C5DE" w14:textId="77777777" w:rsidR="009915CC" w:rsidRPr="008120FB" w:rsidRDefault="009915CC" w:rsidP="00E00742">
      <w:pPr>
        <w:pStyle w:val="ListParagraph"/>
        <w:numPr>
          <w:ilvl w:val="1"/>
          <w:numId w:val="5"/>
        </w:numPr>
        <w:spacing w:after="200"/>
        <w:ind w:left="641" w:hanging="357"/>
        <w:jc w:val="left"/>
      </w:pPr>
      <w:r>
        <w:rPr>
          <w:rFonts w:eastAsia="Malgun Gothic"/>
          <w:lang w:eastAsia="ko-KR"/>
        </w:rPr>
        <w:t>CNN structure used for test data (used to transfer learning)</w:t>
      </w:r>
    </w:p>
    <w:p w14:paraId="4E248FA4" w14:textId="77777777" w:rsidR="009915CC" w:rsidRPr="00226E81" w:rsidRDefault="009915CC" w:rsidP="00E00742">
      <w:pPr>
        <w:pStyle w:val="ListParagraph"/>
        <w:numPr>
          <w:ilvl w:val="2"/>
          <w:numId w:val="5"/>
        </w:numPr>
        <w:spacing w:after="200"/>
        <w:jc w:val="left"/>
        <w:rPr>
          <w:rFonts w:eastAsia="Malgun Gothic"/>
          <w:lang w:eastAsia="ko-KR"/>
        </w:rPr>
      </w:pPr>
      <w:r>
        <w:rPr>
          <w:rFonts w:eastAsia="Malgun Gothic"/>
          <w:lang w:eastAsia="ko-KR"/>
        </w:rPr>
        <w:t>Pretrained VGG-16 (Feature extractor) + 2 FC layer</w:t>
      </w:r>
    </w:p>
    <w:p w14:paraId="07BBF960" w14:textId="535B9321" w:rsidR="00077862" w:rsidRPr="00226E81" w:rsidRDefault="00077862" w:rsidP="00E2612B">
      <w:pPr>
        <w:spacing w:after="200" w:line="240" w:lineRule="atLeast"/>
        <w:jc w:val="left"/>
        <w:rPr>
          <w:rFonts w:eastAsia="Malgun Gothic"/>
          <w:lang w:eastAsia="ko-KR"/>
        </w:rPr>
      </w:pPr>
      <w:r w:rsidRPr="00226E81">
        <w:rPr>
          <w:rFonts w:eastAsia="Malgun Gothic"/>
          <w:lang w:eastAsia="ko-KR"/>
        </w:rPr>
        <w:t>The trained models can be downloaded from:</w:t>
      </w:r>
    </w:p>
    <w:p w14:paraId="7B282AF5" w14:textId="0FCEEFB3" w:rsidR="00077862" w:rsidRPr="00226E81" w:rsidRDefault="00AB34BF" w:rsidP="00226E81">
      <w:pPr>
        <w:rPr>
          <w:rStyle w:val="Hyperlink"/>
          <w:color w:val="auto"/>
          <w:sz w:val="20"/>
          <w:szCs w:val="20"/>
          <w:u w:val="none"/>
          <w:lang w:eastAsia="ko-KR"/>
        </w:rPr>
      </w:pPr>
      <w:hyperlink r:id="rId44" w:history="1">
        <w:r w:rsidR="00077862">
          <w:rPr>
            <w:rStyle w:val="Hyperlink"/>
            <w:rFonts w:hint="eastAsia"/>
          </w:rPr>
          <w:t>https://drive.google.com/drive/folders/17Uz6alWIOtp4jYWXBKuvgNxysq_bkDCI?usp=sharing</w:t>
        </w:r>
      </w:hyperlink>
    </w:p>
    <w:p w14:paraId="7F97A090" w14:textId="77777777" w:rsidR="00A346C0" w:rsidRDefault="00E2612B" w:rsidP="00A346C0">
      <w:pPr>
        <w:pStyle w:val="Heading3"/>
      </w:pPr>
      <w:r>
        <w:t>Evaluation metrics</w:t>
      </w:r>
    </w:p>
    <w:p w14:paraId="7A307E7F" w14:textId="69DDDDEC" w:rsidR="00A346C0" w:rsidRPr="00226E81" w:rsidRDefault="00A346C0" w:rsidP="00E00742">
      <w:pPr>
        <w:pStyle w:val="ListParagraph"/>
        <w:numPr>
          <w:ilvl w:val="0"/>
          <w:numId w:val="17"/>
        </w:numPr>
        <w:rPr>
          <w:rFonts w:eastAsia="Times New Roman"/>
          <w:b/>
          <w:bCs/>
          <w:sz w:val="26"/>
          <w:szCs w:val="26"/>
          <w:lang w:val="en-CA"/>
        </w:rPr>
      </w:pPr>
      <w:r w:rsidRPr="00A346C0">
        <w:t>Accuracy (%)</w:t>
      </w:r>
    </w:p>
    <w:p w14:paraId="777769BA" w14:textId="6E1FDEF0" w:rsidR="00A346C0" w:rsidRPr="00226E81" w:rsidRDefault="00A346C0" w:rsidP="00E00742">
      <w:pPr>
        <w:pStyle w:val="ListParagraph"/>
        <w:numPr>
          <w:ilvl w:val="0"/>
          <w:numId w:val="16"/>
        </w:numPr>
        <w:rPr>
          <w:color w:val="0563C1" w:themeColor="hyperlink"/>
          <w:u w:val="single"/>
          <w:lang w:val="en-GB"/>
        </w:rPr>
      </w:pPr>
      <w:r w:rsidRPr="00A346C0">
        <w:t>Precision, recall, F-1 score</w:t>
      </w:r>
      <w:hyperlink r:id="rId45" w:history="1"/>
    </w:p>
    <w:p w14:paraId="0A398315" w14:textId="77777777" w:rsidR="00E2612B" w:rsidRDefault="00E2612B" w:rsidP="00E2612B">
      <w:pPr>
        <w:pStyle w:val="Heading3"/>
      </w:pPr>
      <w:r>
        <w:t>Evaluation baseline</w:t>
      </w:r>
    </w:p>
    <w:p w14:paraId="468097CA" w14:textId="5BAA4D94" w:rsidR="00F57B22" w:rsidRDefault="00F57B22" w:rsidP="00F57B22">
      <w:pPr>
        <w:spacing w:before="120" w:after="120"/>
        <w:rPr>
          <w:lang w:eastAsia="ko-KR"/>
        </w:rPr>
      </w:pPr>
      <w:r>
        <w:rPr>
          <w:lang w:eastAsia="ko-KR"/>
        </w:rPr>
        <w:t xml:space="preserve">The experimental results show the performance of the model on the central server. The test data were used to measure the accuracy performance. </w:t>
      </w:r>
    </w:p>
    <w:p w14:paraId="4E4BF5BA" w14:textId="77777777" w:rsidR="00F57B22" w:rsidRPr="00226E81" w:rsidRDefault="00F57B22" w:rsidP="00F57B22">
      <w:pPr>
        <w:pStyle w:val="Caption"/>
        <w:keepNext/>
        <w:spacing w:before="360" w:after="120"/>
        <w:rPr>
          <w:sz w:val="24"/>
          <w:szCs w:val="24"/>
        </w:rPr>
      </w:pPr>
      <w:r w:rsidRPr="00226E81">
        <w:rPr>
          <w:sz w:val="24"/>
          <w:szCs w:val="24"/>
        </w:rPr>
        <w:t>Table 6. Experimental results of method 1 and 2</w:t>
      </w:r>
    </w:p>
    <w:tbl>
      <w:tblPr>
        <w:tblStyle w:val="TableGrid"/>
        <w:tblW w:w="7224" w:type="dxa"/>
        <w:tblLook w:val="04A0" w:firstRow="1" w:lastRow="0" w:firstColumn="1" w:lastColumn="0" w:noHBand="0" w:noVBand="1"/>
      </w:tblPr>
      <w:tblGrid>
        <w:gridCol w:w="2122"/>
        <w:gridCol w:w="2551"/>
        <w:gridCol w:w="2551"/>
      </w:tblGrid>
      <w:tr w:rsidR="00F57B22" w:rsidRPr="00F57B22" w14:paraId="4BF60C18" w14:textId="77777777" w:rsidTr="0022169B">
        <w:trPr>
          <w:trHeight w:val="173"/>
        </w:trPr>
        <w:tc>
          <w:tcPr>
            <w:tcW w:w="2122" w:type="dxa"/>
            <w:tcBorders>
              <w:bottom w:val="double" w:sz="4" w:space="0" w:color="auto"/>
            </w:tcBorders>
            <w:vAlign w:val="center"/>
          </w:tcPr>
          <w:p w14:paraId="531EB623" w14:textId="77777777" w:rsidR="00F57B22" w:rsidRPr="00226E81" w:rsidRDefault="00F57B22" w:rsidP="0022169B">
            <w:pPr>
              <w:jc w:val="center"/>
              <w:rPr>
                <w:b/>
                <w:bCs/>
                <w:lang w:eastAsia="ko-KR"/>
              </w:rPr>
            </w:pPr>
            <w:r w:rsidRPr="00226E81">
              <w:rPr>
                <w:b/>
                <w:bCs/>
                <w:lang w:eastAsia="ko-KR"/>
              </w:rPr>
              <w:t>Epoch</w:t>
            </w:r>
          </w:p>
        </w:tc>
        <w:tc>
          <w:tcPr>
            <w:tcW w:w="2551" w:type="dxa"/>
            <w:tcBorders>
              <w:bottom w:val="double" w:sz="4" w:space="0" w:color="auto"/>
            </w:tcBorders>
          </w:tcPr>
          <w:p w14:paraId="5C3E4730" w14:textId="77777777" w:rsidR="00F57B22" w:rsidRPr="00226E81" w:rsidRDefault="00F57B22" w:rsidP="0022169B">
            <w:pPr>
              <w:jc w:val="center"/>
              <w:rPr>
                <w:lang w:val="en-GB" w:eastAsia="ko-KR"/>
              </w:rPr>
            </w:pPr>
            <w:r w:rsidRPr="00226E81">
              <w:rPr>
                <w:lang w:val="en-GB" w:eastAsia="ko-KR"/>
              </w:rPr>
              <w:t>Method 1</w:t>
            </w:r>
            <w:r w:rsidRPr="00226E81">
              <w:rPr>
                <w:lang w:val="en-GB" w:eastAsia="ko-KR"/>
              </w:rPr>
              <w:br/>
              <w:t>Accuracy (%)</w:t>
            </w:r>
          </w:p>
        </w:tc>
        <w:tc>
          <w:tcPr>
            <w:tcW w:w="2551" w:type="dxa"/>
            <w:tcBorders>
              <w:bottom w:val="double" w:sz="4" w:space="0" w:color="auto"/>
            </w:tcBorders>
            <w:vAlign w:val="center"/>
          </w:tcPr>
          <w:p w14:paraId="5C3DDA8C" w14:textId="77777777" w:rsidR="00F57B22" w:rsidRPr="00226E81" w:rsidRDefault="00F57B22" w:rsidP="0022169B">
            <w:pPr>
              <w:jc w:val="center"/>
              <w:rPr>
                <w:lang w:eastAsia="ko-KR"/>
              </w:rPr>
            </w:pPr>
            <w:r w:rsidRPr="00226E81">
              <w:rPr>
                <w:lang w:eastAsia="ko-KR"/>
              </w:rPr>
              <w:t>Method 2</w:t>
            </w:r>
            <w:r w:rsidRPr="00226E81">
              <w:rPr>
                <w:lang w:eastAsia="ko-KR"/>
              </w:rPr>
              <w:br/>
              <w:t>Accuracy (%)</w:t>
            </w:r>
          </w:p>
        </w:tc>
      </w:tr>
      <w:tr w:rsidR="00F57B22" w:rsidRPr="00F57B22" w14:paraId="75FE5E66" w14:textId="77777777" w:rsidTr="0022169B">
        <w:tc>
          <w:tcPr>
            <w:tcW w:w="2122" w:type="dxa"/>
            <w:tcBorders>
              <w:top w:val="double" w:sz="4" w:space="0" w:color="auto"/>
              <w:bottom w:val="single" w:sz="4" w:space="0" w:color="auto"/>
            </w:tcBorders>
            <w:vAlign w:val="center"/>
          </w:tcPr>
          <w:p w14:paraId="393AC963" w14:textId="77777777" w:rsidR="00F57B22" w:rsidRPr="00226E81" w:rsidRDefault="00F57B22" w:rsidP="0022169B">
            <w:pPr>
              <w:jc w:val="center"/>
              <w:rPr>
                <w:lang w:eastAsia="ko-KR"/>
              </w:rPr>
            </w:pPr>
            <w:r w:rsidRPr="00226E81">
              <w:rPr>
                <w:lang w:eastAsia="ko-KR"/>
              </w:rPr>
              <w:t>0</w:t>
            </w:r>
          </w:p>
        </w:tc>
        <w:tc>
          <w:tcPr>
            <w:tcW w:w="2551" w:type="dxa"/>
            <w:tcBorders>
              <w:top w:val="double" w:sz="4" w:space="0" w:color="auto"/>
              <w:bottom w:val="single" w:sz="4" w:space="0" w:color="auto"/>
            </w:tcBorders>
            <w:vAlign w:val="center"/>
          </w:tcPr>
          <w:p w14:paraId="1F4CBE8C" w14:textId="77777777" w:rsidR="00F57B22" w:rsidRPr="00226E81" w:rsidRDefault="00F57B22" w:rsidP="0022169B">
            <w:pPr>
              <w:jc w:val="center"/>
              <w:rPr>
                <w:lang w:eastAsia="ko-KR"/>
              </w:rPr>
            </w:pPr>
            <w:r w:rsidRPr="00226E81">
              <w:rPr>
                <w:lang w:eastAsia="ko-KR"/>
              </w:rPr>
              <w:t>90.06</w:t>
            </w:r>
          </w:p>
        </w:tc>
        <w:tc>
          <w:tcPr>
            <w:tcW w:w="2551" w:type="dxa"/>
            <w:tcBorders>
              <w:top w:val="double" w:sz="4" w:space="0" w:color="auto"/>
            </w:tcBorders>
            <w:vAlign w:val="center"/>
          </w:tcPr>
          <w:p w14:paraId="5E36C3B2" w14:textId="77777777" w:rsidR="00F57B22" w:rsidRPr="00226E81" w:rsidRDefault="00F57B22" w:rsidP="0022169B">
            <w:pPr>
              <w:jc w:val="center"/>
              <w:rPr>
                <w:lang w:eastAsia="ko-KR"/>
              </w:rPr>
            </w:pPr>
            <w:r w:rsidRPr="00226E81">
              <w:rPr>
                <w:lang w:eastAsia="ko-KR"/>
              </w:rPr>
              <w:t>91.19</w:t>
            </w:r>
          </w:p>
        </w:tc>
      </w:tr>
      <w:tr w:rsidR="00F57B22" w:rsidRPr="00F57B22" w14:paraId="0154783A" w14:textId="77777777" w:rsidTr="0022169B">
        <w:tc>
          <w:tcPr>
            <w:tcW w:w="2122" w:type="dxa"/>
            <w:tcBorders>
              <w:top w:val="single" w:sz="4" w:space="0" w:color="auto"/>
              <w:bottom w:val="single" w:sz="4" w:space="0" w:color="auto"/>
            </w:tcBorders>
            <w:vAlign w:val="center"/>
          </w:tcPr>
          <w:p w14:paraId="3A786DFC" w14:textId="77777777" w:rsidR="00F57B22" w:rsidRPr="00226E81" w:rsidRDefault="00F57B22" w:rsidP="0022169B">
            <w:pPr>
              <w:jc w:val="center"/>
              <w:rPr>
                <w:lang w:eastAsia="ko-KR"/>
              </w:rPr>
            </w:pPr>
            <w:r w:rsidRPr="00226E81">
              <w:rPr>
                <w:lang w:eastAsia="ko-KR"/>
              </w:rPr>
              <w:t>3</w:t>
            </w:r>
          </w:p>
        </w:tc>
        <w:tc>
          <w:tcPr>
            <w:tcW w:w="2551" w:type="dxa"/>
            <w:tcBorders>
              <w:top w:val="single" w:sz="4" w:space="0" w:color="auto"/>
              <w:bottom w:val="single" w:sz="4" w:space="0" w:color="auto"/>
            </w:tcBorders>
            <w:vAlign w:val="center"/>
          </w:tcPr>
          <w:p w14:paraId="39202AFF" w14:textId="77777777" w:rsidR="00F57B22" w:rsidRPr="00226E81" w:rsidRDefault="00F57B22" w:rsidP="0022169B">
            <w:pPr>
              <w:jc w:val="center"/>
              <w:rPr>
                <w:lang w:eastAsia="ko-KR"/>
              </w:rPr>
            </w:pPr>
            <w:r w:rsidRPr="00226E81">
              <w:rPr>
                <w:lang w:eastAsia="ko-KR"/>
              </w:rPr>
              <w:t>92.63</w:t>
            </w:r>
          </w:p>
        </w:tc>
        <w:tc>
          <w:tcPr>
            <w:tcW w:w="2551" w:type="dxa"/>
            <w:vAlign w:val="center"/>
          </w:tcPr>
          <w:p w14:paraId="221E594C" w14:textId="77777777" w:rsidR="00F57B22" w:rsidRPr="00226E81" w:rsidRDefault="00F57B22" w:rsidP="0022169B">
            <w:pPr>
              <w:jc w:val="center"/>
              <w:rPr>
                <w:lang w:eastAsia="ko-KR"/>
              </w:rPr>
            </w:pPr>
            <w:r w:rsidRPr="00226E81">
              <w:rPr>
                <w:lang w:eastAsia="ko-KR"/>
              </w:rPr>
              <w:t>91.09</w:t>
            </w:r>
          </w:p>
        </w:tc>
      </w:tr>
      <w:tr w:rsidR="00F57B22" w:rsidRPr="00F57B22" w14:paraId="7EFEEC95" w14:textId="77777777" w:rsidTr="0022169B">
        <w:tc>
          <w:tcPr>
            <w:tcW w:w="2122" w:type="dxa"/>
            <w:tcBorders>
              <w:top w:val="single" w:sz="4" w:space="0" w:color="auto"/>
              <w:bottom w:val="single" w:sz="4" w:space="0" w:color="auto"/>
            </w:tcBorders>
            <w:vAlign w:val="center"/>
          </w:tcPr>
          <w:p w14:paraId="209504B7" w14:textId="77777777" w:rsidR="00F57B22" w:rsidRPr="00226E81" w:rsidRDefault="00F57B22" w:rsidP="0022169B">
            <w:pPr>
              <w:jc w:val="center"/>
              <w:rPr>
                <w:lang w:eastAsia="ko-KR"/>
              </w:rPr>
            </w:pPr>
            <w:r w:rsidRPr="00226E81">
              <w:rPr>
                <w:lang w:eastAsia="ko-KR"/>
              </w:rPr>
              <w:t>6</w:t>
            </w:r>
          </w:p>
        </w:tc>
        <w:tc>
          <w:tcPr>
            <w:tcW w:w="2551" w:type="dxa"/>
            <w:tcBorders>
              <w:top w:val="single" w:sz="4" w:space="0" w:color="auto"/>
              <w:bottom w:val="single" w:sz="4" w:space="0" w:color="auto"/>
            </w:tcBorders>
            <w:vAlign w:val="center"/>
          </w:tcPr>
          <w:p w14:paraId="0FE2AA70" w14:textId="77777777" w:rsidR="00F57B22" w:rsidRPr="00226E81" w:rsidRDefault="00F57B22" w:rsidP="0022169B">
            <w:pPr>
              <w:jc w:val="center"/>
              <w:rPr>
                <w:lang w:eastAsia="ko-KR"/>
              </w:rPr>
            </w:pPr>
            <w:r w:rsidRPr="00226E81">
              <w:rPr>
                <w:lang w:eastAsia="ko-KR"/>
              </w:rPr>
              <w:t>92.31</w:t>
            </w:r>
          </w:p>
        </w:tc>
        <w:tc>
          <w:tcPr>
            <w:tcW w:w="2551" w:type="dxa"/>
            <w:vAlign w:val="center"/>
          </w:tcPr>
          <w:p w14:paraId="05B15462" w14:textId="77777777" w:rsidR="00F57B22" w:rsidRPr="00226E81" w:rsidRDefault="00F57B22" w:rsidP="0022169B">
            <w:pPr>
              <w:jc w:val="center"/>
              <w:rPr>
                <w:lang w:eastAsia="ko-KR"/>
              </w:rPr>
            </w:pPr>
            <w:r w:rsidRPr="00226E81">
              <w:rPr>
                <w:lang w:eastAsia="ko-KR"/>
              </w:rPr>
              <w:t>93.11</w:t>
            </w:r>
          </w:p>
        </w:tc>
      </w:tr>
      <w:tr w:rsidR="00F57B22" w:rsidRPr="00F57B22" w14:paraId="48390C98" w14:textId="77777777" w:rsidTr="0022169B">
        <w:tc>
          <w:tcPr>
            <w:tcW w:w="2122" w:type="dxa"/>
            <w:tcBorders>
              <w:top w:val="single" w:sz="4" w:space="0" w:color="auto"/>
              <w:bottom w:val="single" w:sz="4" w:space="0" w:color="auto"/>
            </w:tcBorders>
            <w:vAlign w:val="center"/>
          </w:tcPr>
          <w:p w14:paraId="14C7026F" w14:textId="77777777" w:rsidR="00F57B22" w:rsidRPr="00226E81" w:rsidRDefault="00F57B22" w:rsidP="0022169B">
            <w:pPr>
              <w:jc w:val="center"/>
              <w:rPr>
                <w:lang w:eastAsia="ko-KR"/>
              </w:rPr>
            </w:pPr>
            <w:r w:rsidRPr="00226E81">
              <w:rPr>
                <w:lang w:eastAsia="ko-KR"/>
              </w:rPr>
              <w:t>9</w:t>
            </w:r>
          </w:p>
        </w:tc>
        <w:tc>
          <w:tcPr>
            <w:tcW w:w="2551" w:type="dxa"/>
            <w:tcBorders>
              <w:top w:val="single" w:sz="4" w:space="0" w:color="auto"/>
              <w:bottom w:val="single" w:sz="4" w:space="0" w:color="auto"/>
            </w:tcBorders>
            <w:vAlign w:val="center"/>
          </w:tcPr>
          <w:p w14:paraId="31B52694" w14:textId="77777777" w:rsidR="00F57B22" w:rsidRPr="00226E81" w:rsidRDefault="00F57B22" w:rsidP="0022169B">
            <w:pPr>
              <w:jc w:val="center"/>
              <w:rPr>
                <w:lang w:eastAsia="ko-KR"/>
              </w:rPr>
            </w:pPr>
            <w:r w:rsidRPr="00226E81">
              <w:rPr>
                <w:lang w:eastAsia="ko-KR"/>
              </w:rPr>
              <w:t>90.90</w:t>
            </w:r>
          </w:p>
        </w:tc>
        <w:tc>
          <w:tcPr>
            <w:tcW w:w="2551" w:type="dxa"/>
            <w:vAlign w:val="center"/>
          </w:tcPr>
          <w:p w14:paraId="0D95D5D5" w14:textId="77777777" w:rsidR="00F57B22" w:rsidRPr="00226E81" w:rsidRDefault="00F57B22" w:rsidP="0022169B">
            <w:pPr>
              <w:jc w:val="center"/>
              <w:rPr>
                <w:b/>
                <w:bCs/>
                <w:lang w:eastAsia="ko-KR"/>
              </w:rPr>
            </w:pPr>
            <w:r w:rsidRPr="00226E81">
              <w:rPr>
                <w:b/>
                <w:bCs/>
                <w:lang w:eastAsia="ko-KR"/>
              </w:rPr>
              <w:t>93.27</w:t>
            </w:r>
          </w:p>
        </w:tc>
      </w:tr>
      <w:tr w:rsidR="00F57B22" w:rsidRPr="00F57B22" w14:paraId="5D7D5238" w14:textId="77777777" w:rsidTr="0022169B">
        <w:tc>
          <w:tcPr>
            <w:tcW w:w="2122" w:type="dxa"/>
            <w:tcBorders>
              <w:top w:val="single" w:sz="4" w:space="0" w:color="auto"/>
            </w:tcBorders>
            <w:vAlign w:val="center"/>
          </w:tcPr>
          <w:p w14:paraId="4FA4F03F" w14:textId="77777777" w:rsidR="00F57B22" w:rsidRPr="00226E81" w:rsidRDefault="00F57B22" w:rsidP="0022169B">
            <w:pPr>
              <w:jc w:val="center"/>
              <w:rPr>
                <w:lang w:eastAsia="ko-KR"/>
              </w:rPr>
            </w:pPr>
            <w:r w:rsidRPr="00226E81">
              <w:rPr>
                <w:lang w:eastAsia="ko-KR"/>
              </w:rPr>
              <w:t>12</w:t>
            </w:r>
          </w:p>
        </w:tc>
        <w:tc>
          <w:tcPr>
            <w:tcW w:w="2551" w:type="dxa"/>
            <w:tcBorders>
              <w:top w:val="single" w:sz="4" w:space="0" w:color="auto"/>
            </w:tcBorders>
            <w:vAlign w:val="center"/>
          </w:tcPr>
          <w:p w14:paraId="05A1703D" w14:textId="77777777" w:rsidR="00F57B22" w:rsidRPr="00226E81" w:rsidRDefault="00F57B22" w:rsidP="0022169B">
            <w:pPr>
              <w:jc w:val="center"/>
              <w:rPr>
                <w:b/>
                <w:bCs/>
                <w:lang w:eastAsia="ko-KR"/>
              </w:rPr>
            </w:pPr>
            <w:r w:rsidRPr="00226E81">
              <w:rPr>
                <w:b/>
                <w:bCs/>
                <w:lang w:eastAsia="ko-KR"/>
              </w:rPr>
              <w:t>93.27</w:t>
            </w:r>
          </w:p>
        </w:tc>
        <w:tc>
          <w:tcPr>
            <w:tcW w:w="2551" w:type="dxa"/>
            <w:vAlign w:val="center"/>
          </w:tcPr>
          <w:p w14:paraId="1D5B955A" w14:textId="77777777" w:rsidR="00F57B22" w:rsidRPr="00226E81" w:rsidRDefault="00F57B22" w:rsidP="0022169B">
            <w:pPr>
              <w:jc w:val="center"/>
              <w:rPr>
                <w:lang w:eastAsia="ko-KR"/>
              </w:rPr>
            </w:pPr>
            <w:r w:rsidRPr="00226E81">
              <w:rPr>
                <w:lang w:eastAsia="ko-KR"/>
              </w:rPr>
              <w:t>93.12</w:t>
            </w:r>
          </w:p>
        </w:tc>
      </w:tr>
    </w:tbl>
    <w:p w14:paraId="5B667400" w14:textId="77777777" w:rsidR="00E2612B" w:rsidRPr="00226E81" w:rsidRDefault="00E2612B" w:rsidP="00CF6F52">
      <w:pPr>
        <w:spacing w:after="200" w:line="240" w:lineRule="atLeast"/>
        <w:jc w:val="left"/>
        <w:rPr>
          <w:lang w:val="en-CA"/>
        </w:rPr>
      </w:pPr>
    </w:p>
    <w:p w14:paraId="047D06C2" w14:textId="77777777" w:rsidR="00EB0FDD" w:rsidRDefault="00EB0FDD" w:rsidP="00EB0FDD">
      <w:pPr>
        <w:pStyle w:val="Heading1"/>
      </w:pPr>
      <w:bookmarkStart w:id="235" w:name="_Ref535319346"/>
      <w:r>
        <w:t>Runtime and Energy Consumption Measurement</w:t>
      </w:r>
      <w:bookmarkEnd w:id="235"/>
    </w:p>
    <w:p w14:paraId="4B790363" w14:textId="77777777" w:rsidR="00EB0FDD" w:rsidRDefault="00EB0FDD" w:rsidP="00EB0FDD">
      <w:r>
        <w:t xml:space="preserve">Complexity of inference depends on the hardware the neural network model is being executed on. This </w:t>
      </w:r>
      <w:r w:rsidR="005C34E0">
        <w:t>makes</w:t>
      </w:r>
      <w:r>
        <w:t xml:space="preserve"> the design of lossy compression schemes </w:t>
      </w:r>
      <w:r w:rsidR="005C34E0">
        <w:t xml:space="preserve">more difficult </w:t>
      </w:r>
      <w:r>
        <w:t xml:space="preserve">since, preferably, they ought to be platform agnostic. Moreover, benchmarking and comparing different compressed models becomes a tedious task, since they would need to be tested on a wide set of different hardware platforms. Hence, we </w:t>
      </w:r>
      <w:r w:rsidR="00755360">
        <w:t>define</w:t>
      </w:r>
      <w:r>
        <w:t xml:space="preserve"> metrics that characterize the inference complexity in different levels of granularity, trading-off between simplicity/flexibility vs precision. </w:t>
      </w:r>
    </w:p>
    <w:p w14:paraId="7C83CEAB" w14:textId="77777777" w:rsidR="00EB0FDD" w:rsidRDefault="00EB0FDD" w:rsidP="00EB0FDD"/>
    <w:p w14:paraId="679C70ED" w14:textId="77777777" w:rsidR="00EB0FDD" w:rsidRDefault="00EB0FDD" w:rsidP="00EB0FDD">
      <w:r>
        <w:t xml:space="preserve">In </w:t>
      </w:r>
      <w:proofErr w:type="gramStart"/>
      <w:r>
        <w:t>this regards</w:t>
      </w:r>
      <w:proofErr w:type="gramEnd"/>
      <w:r>
        <w:t xml:space="preserve">, we propose </w:t>
      </w:r>
      <w:r w:rsidR="00755360">
        <w:t>three</w:t>
      </w:r>
      <w:r>
        <w:t xml:space="preserve"> levels of granularity</w:t>
      </w:r>
    </w:p>
    <w:p w14:paraId="77A52935" w14:textId="77777777" w:rsidR="00755360" w:rsidRDefault="00755360" w:rsidP="00E00742">
      <w:pPr>
        <w:pStyle w:val="ListParagraph"/>
        <w:numPr>
          <w:ilvl w:val="0"/>
          <w:numId w:val="9"/>
        </w:numPr>
      </w:pPr>
      <w:r>
        <w:t>total number of operations (required)</w:t>
      </w:r>
    </w:p>
    <w:p w14:paraId="162AD2CA" w14:textId="77777777" w:rsidR="00755360" w:rsidRDefault="00755360" w:rsidP="00E00742">
      <w:pPr>
        <w:pStyle w:val="ListParagraph"/>
        <w:numPr>
          <w:ilvl w:val="0"/>
          <w:numId w:val="9"/>
        </w:numPr>
      </w:pPr>
      <w:r w:rsidRPr="00755360">
        <w:t>approximate inference complexity</w:t>
      </w:r>
      <w:r w:rsidR="00C939BC">
        <w:t xml:space="preserve"> per layer</w:t>
      </w:r>
      <w:r>
        <w:t xml:space="preserve"> (optional)</w:t>
      </w:r>
    </w:p>
    <w:p w14:paraId="03E53EAB" w14:textId="77777777" w:rsidR="00755360" w:rsidRPr="007B25E3" w:rsidRDefault="00755360" w:rsidP="00E00742">
      <w:pPr>
        <w:pStyle w:val="ListParagraph"/>
        <w:numPr>
          <w:ilvl w:val="0"/>
          <w:numId w:val="9"/>
        </w:numPr>
      </w:pPr>
      <w:r>
        <w:t>entire inference procedure (required)</w:t>
      </w:r>
    </w:p>
    <w:p w14:paraId="0CA1CAD7" w14:textId="77777777" w:rsidR="00EB0FDD" w:rsidRDefault="00EB0FDD" w:rsidP="00EB0FDD">
      <w:pPr>
        <w:pStyle w:val="Heading2"/>
      </w:pPr>
      <w:r>
        <w:t>Total number of operations</w:t>
      </w:r>
    </w:p>
    <w:p w14:paraId="35EF4DBB" w14:textId="77777777" w:rsidR="00AA1337" w:rsidRDefault="00EB0FDD" w:rsidP="00EB0FDD">
      <w:r>
        <w:t xml:space="preserve">In order to have a metric for the inference complexity which is flexible across a wide range of hardware platforms and neural network representations, we </w:t>
      </w:r>
      <w:r w:rsidR="00967E5C">
        <w:t>count</w:t>
      </w:r>
      <w:r>
        <w:t xml:space="preserve"> the total number of </w:t>
      </w:r>
      <w:r w:rsidR="00AA1337">
        <w:t>atomic</w:t>
      </w:r>
      <w:r>
        <w:t xml:space="preserve"> operations of the entire procedure. </w:t>
      </w:r>
      <w:r w:rsidR="00AA1337">
        <w:t>We understand atomic operations as those that are directly supported by the instruction set of the target platform (e.g., CPU, GPU) and are called from the lowest level of the implementation.</w:t>
      </w:r>
      <w:r w:rsidR="00E25C72">
        <w:t xml:space="preserve"> The granularity of these atomic operations may very between platforms. </w:t>
      </w:r>
      <w:r w:rsidR="00BC6F8B">
        <w:t>This applies also to operations like conditions.</w:t>
      </w:r>
    </w:p>
    <w:p w14:paraId="3885DE8B" w14:textId="77777777" w:rsidR="00A562F1" w:rsidRDefault="00A562F1" w:rsidP="00EB0FDD"/>
    <w:p w14:paraId="02B74BA6" w14:textId="77777777" w:rsidR="003357FD" w:rsidRDefault="003357FD" w:rsidP="003357FD">
      <w:r>
        <w:lastRenderedPageBreak/>
        <w:t>Proponents shall report the total number of atomics operations, aggregated across layers. Optionally, they may report the total number of operations of each layer independently.</w:t>
      </w:r>
    </w:p>
    <w:p w14:paraId="4CDDC7EA" w14:textId="77777777" w:rsidR="003357FD" w:rsidRDefault="003357FD" w:rsidP="00EB0FDD"/>
    <w:p w14:paraId="734B4714" w14:textId="77777777" w:rsidR="00EB0FDD" w:rsidRDefault="00E25C72" w:rsidP="00E25C72">
      <w:r>
        <w:t>Optionally, data on how these operations are broken down into elementary operations shall be provided, for example:</w:t>
      </w:r>
    </w:p>
    <w:p w14:paraId="29F2D0C3" w14:textId="77777777" w:rsidR="00EB0FDD" w:rsidRPr="00BC6F8B" w:rsidRDefault="00EB0FDD" w:rsidP="00E00742">
      <w:pPr>
        <w:numPr>
          <w:ilvl w:val="0"/>
          <w:numId w:val="8"/>
        </w:numPr>
      </w:pPr>
      <w:r w:rsidRPr="00E25C72">
        <w:t>Addition</w:t>
      </w:r>
    </w:p>
    <w:p w14:paraId="633FA47A" w14:textId="77777777" w:rsidR="00EB0FDD" w:rsidRPr="00E25C72" w:rsidRDefault="00EB0FDD" w:rsidP="00E00742">
      <w:pPr>
        <w:numPr>
          <w:ilvl w:val="0"/>
          <w:numId w:val="8"/>
        </w:numPr>
      </w:pPr>
      <w:r w:rsidRPr="00E25C72">
        <w:t>Multiplication</w:t>
      </w:r>
    </w:p>
    <w:p w14:paraId="1B95BBC8" w14:textId="77777777" w:rsidR="00EB0FDD" w:rsidRPr="000D0316" w:rsidRDefault="00EB0FDD" w:rsidP="00E00742">
      <w:pPr>
        <w:numPr>
          <w:ilvl w:val="0"/>
          <w:numId w:val="8"/>
        </w:numPr>
      </w:pPr>
      <w:r w:rsidRPr="000D0316">
        <w:t>Read from memory</w:t>
      </w:r>
      <w:r w:rsidR="000D0316" w:rsidRPr="006B0C96">
        <w:t>, including size of the bitstream accessed</w:t>
      </w:r>
    </w:p>
    <w:p w14:paraId="5A51AADE" w14:textId="77777777" w:rsidR="00EB0FDD" w:rsidRPr="000D0316" w:rsidRDefault="00EB0FDD" w:rsidP="00E00742">
      <w:pPr>
        <w:numPr>
          <w:ilvl w:val="0"/>
          <w:numId w:val="8"/>
        </w:numPr>
      </w:pPr>
      <w:r w:rsidRPr="00AA1337">
        <w:t>Write into memory</w:t>
      </w:r>
      <w:r w:rsidR="000D0316" w:rsidRPr="006B0C96">
        <w:t>, including size of the bitstream accessed</w:t>
      </w:r>
    </w:p>
    <w:p w14:paraId="0A14DDDE" w14:textId="77777777" w:rsidR="00EB0FDD" w:rsidRDefault="00EB0FDD" w:rsidP="00EB0FDD">
      <w:r w:rsidRPr="00E25C72">
        <w:t xml:space="preserve">For instance, a usual MAC operation would then be reported as: 1 add, 1 </w:t>
      </w:r>
      <w:proofErr w:type="spellStart"/>
      <w:r w:rsidRPr="00E25C72">
        <w:t>mul</w:t>
      </w:r>
      <w:proofErr w:type="spellEnd"/>
      <w:r w:rsidRPr="00E25C72">
        <w:t xml:space="preserve">, 2 read and 1 write operation. By considering these 4 elementary operations independently we will be able to compare </w:t>
      </w:r>
      <w:r w:rsidRPr="00A562F1">
        <w:t>the inference complexity of different network representations in a more objective manner (e.g. consider comparison of the inference procedure between dense and sparse layers).</w:t>
      </w:r>
    </w:p>
    <w:p w14:paraId="5D90519B" w14:textId="77777777" w:rsidR="00EB0FDD" w:rsidRDefault="00EB0FDD" w:rsidP="00EB0FDD"/>
    <w:p w14:paraId="04979DD9" w14:textId="77777777" w:rsidR="00EB0FDD" w:rsidRDefault="00EB0FDD" w:rsidP="00EB0FDD">
      <w:r>
        <w:t>Weight</w:t>
      </w:r>
      <w:r w:rsidR="0056475F">
        <w:t>ing</w:t>
      </w:r>
      <w:r>
        <w:t xml:space="preserve"> each</w:t>
      </w:r>
      <w:r w:rsidR="0056475F">
        <w:t xml:space="preserve"> type of</w:t>
      </w:r>
      <w:r>
        <w:t xml:space="preserve"> operation by the respective </w:t>
      </w:r>
      <w:r w:rsidR="0056475F">
        <w:t>runtime and energy</w:t>
      </w:r>
      <w:r>
        <w:t xml:space="preserve"> cost allows for fast approximate comparison different models more specifically for a particular hardware.</w:t>
      </w:r>
      <w:r w:rsidR="0056475F">
        <w:t xml:space="preserve"> Proponents may optionally report runtime and/or energy costs for the respective operation on the target platform they are using.</w:t>
      </w:r>
    </w:p>
    <w:p w14:paraId="478F4EF2" w14:textId="77777777" w:rsidR="0056475F" w:rsidRDefault="0056475F" w:rsidP="00EB0FDD"/>
    <w:p w14:paraId="5FD46DD5" w14:textId="77777777" w:rsidR="00EB0FDD" w:rsidRDefault="00EB0FDD" w:rsidP="00EB0FDD">
      <w:r>
        <w:t>For instance, rough energy numbers of different elementary operations for a 45nm CMOS [11] are</w:t>
      </w:r>
    </w:p>
    <w:p w14:paraId="73866F00" w14:textId="77777777" w:rsidR="00EB0FDD" w:rsidRDefault="00EB0FDD" w:rsidP="00EB0FDD"/>
    <w:p w14:paraId="075D3F0D" w14:textId="77777777" w:rsidR="00EB0FDD" w:rsidRDefault="00EB0FDD" w:rsidP="00EB0FDD">
      <w:pPr>
        <w:jc w:val="center"/>
      </w:pPr>
      <w:r>
        <w:rPr>
          <w:noProof/>
          <w:lang w:val="de-AT" w:eastAsia="de-AT"/>
        </w:rPr>
        <w:drawing>
          <wp:inline distT="0" distB="0" distL="0" distR="0" wp14:anchorId="6D8AE056" wp14:editId="03CD3643">
            <wp:extent cx="3806456" cy="1282924"/>
            <wp:effectExtent l="0" t="0" r="381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01-14 at 14.10.18.pn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3822344" cy="1288279"/>
                    </a:xfrm>
                    <a:prstGeom prst="rect">
                      <a:avLst/>
                    </a:prstGeom>
                  </pic:spPr>
                </pic:pic>
              </a:graphicData>
            </a:graphic>
          </wp:inline>
        </w:drawing>
      </w:r>
    </w:p>
    <w:p w14:paraId="1F488681" w14:textId="77777777" w:rsidR="00EB0FDD" w:rsidRDefault="00EB0FDD" w:rsidP="00EB0FDD"/>
    <w:p w14:paraId="3C5CBFDB" w14:textId="77777777" w:rsidR="00EB0FDD" w:rsidRDefault="00EB0FDD" w:rsidP="00EB0FDD">
      <w:pPr>
        <w:pStyle w:val="Heading2"/>
      </w:pPr>
      <w:r>
        <w:t>Evaluate approximate inference complexity</w:t>
      </w:r>
      <w:r w:rsidR="00B05E0E">
        <w:t xml:space="preserve"> per layer</w:t>
      </w:r>
    </w:p>
    <w:p w14:paraId="4D3908DA" w14:textId="77777777" w:rsidR="00EB0FDD" w:rsidRDefault="00EB0FDD" w:rsidP="00EB0FDD">
      <w:r>
        <w:t xml:space="preserve">One of the goals of neural network compression is that the encoded network representation does not require decoding in order to run inference. Hence, newly proposed network representations may have different algorithms associated to them that calculate operations such as the dot product or convolutions. E.g., think of sparse representations and their respective dot product algorithms, such as the CSR format. Hence, directly evaluating the inference complexity by using common </w:t>
      </w:r>
      <w:r w:rsidR="00A562F1">
        <w:t>frameworks</w:t>
      </w:r>
      <w:r>
        <w:t xml:space="preserve"> such as </w:t>
      </w:r>
      <w:proofErr w:type="spellStart"/>
      <w:r>
        <w:t>Keras</w:t>
      </w:r>
      <w:proofErr w:type="spellEnd"/>
      <w:r>
        <w:t xml:space="preserve"> or Caffe2 may be infeasible in a given time frame since it may require </w:t>
      </w:r>
      <w:r w:rsidR="00A562F1">
        <w:t>replacing the implementation of these operations with modified (and optimized</w:t>
      </w:r>
      <w:r>
        <w:t>)</w:t>
      </w:r>
      <w:r w:rsidR="00A562F1">
        <w:t xml:space="preserve"> versions in these frameworks.</w:t>
      </w:r>
    </w:p>
    <w:p w14:paraId="20157A4D" w14:textId="77777777" w:rsidR="00EB0FDD" w:rsidRDefault="00EB0FDD" w:rsidP="00EB0FDD"/>
    <w:p w14:paraId="73018D0C" w14:textId="77777777" w:rsidR="00EB0FDD" w:rsidRDefault="00A562F1" w:rsidP="00A562F1">
      <w:r>
        <w:t>T</w:t>
      </w:r>
      <w:r w:rsidR="00EB0FDD">
        <w:t>he inference complexity</w:t>
      </w:r>
      <w:r>
        <w:t xml:space="preserve"> can be approximated</w:t>
      </w:r>
      <w:r w:rsidR="00EB0FDD">
        <w:t xml:space="preserve"> by evaluating the runtime </w:t>
      </w:r>
      <w:r>
        <w:t xml:space="preserve">of calculating the </w:t>
      </w:r>
      <w:proofErr w:type="spellStart"/>
      <w:r>
        <w:t>preactivation</w:t>
      </w:r>
      <w:proofErr w:type="spellEnd"/>
      <w:r>
        <w:t xml:space="preserve"> values at each layer. </w:t>
      </w:r>
      <w:r w:rsidR="00EB0FDD">
        <w:t xml:space="preserve">Since </w:t>
      </w:r>
      <w:r>
        <w:t>a significant part</w:t>
      </w:r>
      <w:r w:rsidR="00EB0FDD">
        <w:t xml:space="preserve"> of the computational complexity of inference is spen</w:t>
      </w:r>
      <w:r>
        <w:t>t</w:t>
      </w:r>
      <w:r w:rsidR="00EB0FDD">
        <w:t xml:space="preserve"> in calculating the </w:t>
      </w:r>
      <w:proofErr w:type="spellStart"/>
      <w:r w:rsidR="00EB0FDD">
        <w:t>preactivation</w:t>
      </w:r>
      <w:proofErr w:type="spellEnd"/>
      <w:r w:rsidR="00EB0FDD">
        <w:t xml:space="preserve"> values at each layer, capturing the complexity of these operations gives a good approximation of the whole inference procedure. This approximation can be done for each layer separately by running the code that calculates the </w:t>
      </w:r>
      <w:proofErr w:type="spellStart"/>
      <w:r w:rsidR="00EB0FDD">
        <w:t>preactivation</w:t>
      </w:r>
      <w:proofErr w:type="spellEnd"/>
      <w:r w:rsidR="00EB0FDD">
        <w:t xml:space="preserve"> values given the input activations and the weights.</w:t>
      </w:r>
      <w:r w:rsidR="0057570E">
        <w:t xml:space="preserve"> These measurements may use different implementations for the different layers, e.g., some may be implemented in a standard deep learning framework, while some may use a custom implementation of modified operations.</w:t>
      </w:r>
    </w:p>
    <w:p w14:paraId="1D8D0497" w14:textId="77777777" w:rsidR="00EB0FDD" w:rsidRDefault="00EB0FDD" w:rsidP="00EB0FDD"/>
    <w:p w14:paraId="45F5D8D1" w14:textId="77777777" w:rsidR="00EB0FDD" w:rsidRDefault="00EB0FDD" w:rsidP="00EB0FDD">
      <w:r>
        <w:t xml:space="preserve">Hence, for the ease of implementation and fast benchmarking on different hardware platforms, </w:t>
      </w:r>
      <w:r w:rsidR="002E1EE7">
        <w:t>the following procedure shall be applied</w:t>
      </w:r>
      <w:r>
        <w:t>:</w:t>
      </w:r>
    </w:p>
    <w:p w14:paraId="038B9A1A" w14:textId="77777777" w:rsidR="00EB0FDD" w:rsidRDefault="00EB0FDD" w:rsidP="006B0C96">
      <w:r>
        <w:t>For each layer, the input activations</w:t>
      </w:r>
      <w:r w:rsidR="002E1EE7">
        <w:t xml:space="preserve"> </w:t>
      </w:r>
      <w:r>
        <w:t>and weight bit-streams</w:t>
      </w:r>
      <w:r w:rsidR="00E66009">
        <w:t xml:space="preserve"> shall be reported</w:t>
      </w:r>
      <w:r>
        <w:t xml:space="preserve">, along with the associated binaries that calculate the </w:t>
      </w:r>
      <w:proofErr w:type="spellStart"/>
      <w:r>
        <w:t>preactivation</w:t>
      </w:r>
      <w:proofErr w:type="spellEnd"/>
      <w:r>
        <w:t xml:space="preserve"> values from them. </w:t>
      </w:r>
      <w:r w:rsidR="002E1EE7">
        <w:t>The measurement shall be done by processing one sample at a time, and average over a sufficiently large number of samples</w:t>
      </w:r>
      <w:r w:rsidR="001D7DB2">
        <w:t xml:space="preserve"> from the respective test data set</w:t>
      </w:r>
      <w:r w:rsidR="002E1EE7">
        <w:t>.</w:t>
      </w:r>
    </w:p>
    <w:p w14:paraId="1DA3988F" w14:textId="77777777" w:rsidR="00EB0FDD" w:rsidRDefault="007B0CFF" w:rsidP="006B0C96">
      <w:r>
        <w:t>The measured runtimes (and optionally energy consumption) per layer shall be reported.</w:t>
      </w:r>
    </w:p>
    <w:p w14:paraId="282079DF" w14:textId="77777777" w:rsidR="00EB0FDD" w:rsidRDefault="00EB0FDD" w:rsidP="00EB0FDD">
      <w:pPr>
        <w:pStyle w:val="Heading2"/>
      </w:pPr>
      <w:r>
        <w:t>Evaluate the entire inference procedure</w:t>
      </w:r>
    </w:p>
    <w:p w14:paraId="00F02447" w14:textId="77777777" w:rsidR="00EB0FDD" w:rsidRDefault="00EB0FDD" w:rsidP="00EB0FDD">
      <w:r>
        <w:t xml:space="preserve">In order to have and compare </w:t>
      </w:r>
      <w:r w:rsidR="00F7614A">
        <w:t>realistic measur</w:t>
      </w:r>
      <w:r w:rsidR="00895A84">
        <w:t>e</w:t>
      </w:r>
      <w:r w:rsidR="00F7614A">
        <w:t>ments</w:t>
      </w:r>
      <w:r>
        <w:t xml:space="preserve"> regarding the run-time/energy complexity of the inference procedure of different networks, the entire inference procedure needs to be implemented and benchmarked on the target hardware.</w:t>
      </w:r>
    </w:p>
    <w:p w14:paraId="17AC571E" w14:textId="77777777" w:rsidR="00B05E0E" w:rsidRDefault="00B05E0E" w:rsidP="00EB0FDD">
      <w:r>
        <w:t>The measurement shall be done by processing one sample at a time, and average over a sufficiently large number of samples from the respective test data set.</w:t>
      </w:r>
    </w:p>
    <w:p w14:paraId="4996CA87" w14:textId="77777777" w:rsidR="00CD51D4" w:rsidRPr="006B0C96" w:rsidRDefault="0099531B" w:rsidP="006B0C96">
      <w:r>
        <w:t>The runtime and memory consumption of the respective step (compression, decompression, inference) shall be reported, and a specification of the properties of the target platform shall be provided.</w:t>
      </w:r>
      <w:r w:rsidR="00624DCA">
        <w:t xml:space="preserve"> It is understood that the use of different implement</w:t>
      </w:r>
      <w:r w:rsidR="00895A84">
        <w:t>at</w:t>
      </w:r>
      <w:r w:rsidR="00624DCA">
        <w:t xml:space="preserve">ions within frameworks/libraries that are optimized to a different degree will impact the overall runtime. </w:t>
      </w:r>
      <w:proofErr w:type="gramStart"/>
      <w:r w:rsidR="00624DCA">
        <w:t>Thus</w:t>
      </w:r>
      <w:proofErr w:type="gramEnd"/>
      <w:r w:rsidR="00624DCA">
        <w:t xml:space="preserve"> the measurements are complemented with the operations count.</w:t>
      </w:r>
    </w:p>
    <w:p w14:paraId="38E47DF7" w14:textId="77777777" w:rsidR="009B7591" w:rsidRDefault="009B7591" w:rsidP="009B7591">
      <w:pPr>
        <w:pStyle w:val="Heading1"/>
        <w:rPr>
          <w:lang w:val="en-GB"/>
        </w:rPr>
      </w:pPr>
      <w:r>
        <w:rPr>
          <w:lang w:val="en-GB"/>
        </w:rPr>
        <w:t>References</w:t>
      </w:r>
    </w:p>
    <w:p w14:paraId="30C13184" w14:textId="77777777" w:rsidR="009B7591" w:rsidRDefault="00663335" w:rsidP="00663335">
      <w:pPr>
        <w:pStyle w:val="Reference"/>
      </w:pPr>
      <w:r w:rsidRPr="00663335">
        <w:rPr>
          <w:lang w:eastAsia="x-none"/>
        </w:rPr>
        <w:t xml:space="preserve">F. </w:t>
      </w:r>
      <w:proofErr w:type="spellStart"/>
      <w:r w:rsidRPr="00663335">
        <w:rPr>
          <w:lang w:eastAsia="x-none"/>
        </w:rPr>
        <w:t>Bossen</w:t>
      </w:r>
      <w:proofErr w:type="spellEnd"/>
      <w:r w:rsidRPr="00663335">
        <w:rPr>
          <w:lang w:eastAsia="x-none"/>
        </w:rPr>
        <w:t>, et al, “JVET common test conditions and software reference configurations for SDR video” JVET document, JVET-L1010, Oct. 2018.</w:t>
      </w:r>
    </w:p>
    <w:p w14:paraId="7E95650C" w14:textId="77777777" w:rsidR="00D50C35" w:rsidRDefault="00D50C35">
      <w:pPr>
        <w:pStyle w:val="Reference"/>
        <w:spacing w:after="0"/>
        <w:rPr>
          <w:lang w:eastAsia="ko-KR"/>
        </w:rPr>
      </w:pPr>
      <w:r>
        <w:rPr>
          <w:rFonts w:hint="eastAsia"/>
          <w:lang w:eastAsia="ko-KR"/>
        </w:rPr>
        <w:t>L</w:t>
      </w:r>
      <w:r>
        <w:rPr>
          <w:lang w:eastAsia="ko-KR"/>
        </w:rPr>
        <w:t>. Zhou, et al, “Convolutional Neural Network Filter (CNNF) for intra frame”, JVET document,  JVET-I0022, Jan. 2018.</w:t>
      </w:r>
    </w:p>
    <w:p w14:paraId="4452843B" w14:textId="77777777" w:rsidR="00D50C35" w:rsidRPr="00CD51D4" w:rsidRDefault="00D50C35">
      <w:pPr>
        <w:pStyle w:val="Reference"/>
        <w:spacing w:after="0"/>
        <w:rPr>
          <w:lang w:eastAsia="ko-KR"/>
        </w:rPr>
      </w:pPr>
      <w:r w:rsidRPr="00CD51D4">
        <w:rPr>
          <w:lang w:eastAsia="ko-KR"/>
        </w:rPr>
        <w:t xml:space="preserve">H. C. Moon, J.-G. Kim, “CNN Based In-Loop Filter for Versatile Video Coding (VVC),” The Korean Institute of Broadcast and Media Engineers Conference, </w:t>
      </w:r>
      <w:proofErr w:type="spellStart"/>
      <w:r w:rsidRPr="00CD51D4">
        <w:rPr>
          <w:lang w:eastAsia="ko-KR"/>
        </w:rPr>
        <w:t>Jeju</w:t>
      </w:r>
      <w:proofErr w:type="spellEnd"/>
      <w:r w:rsidRPr="00CD51D4">
        <w:rPr>
          <w:lang w:eastAsia="ko-KR"/>
        </w:rPr>
        <w:t>, Korea, pp. 270-271, 2018.</w:t>
      </w:r>
    </w:p>
    <w:p w14:paraId="2CA7A37A" w14:textId="77777777" w:rsidR="00DF0CF3" w:rsidRDefault="00DF0CF3" w:rsidP="006B4BF3">
      <w:pPr>
        <w:pStyle w:val="Reference"/>
        <w:spacing w:after="0"/>
        <w:rPr>
          <w:lang w:eastAsia="ko-KR"/>
        </w:rPr>
      </w:pPr>
      <w:bookmarkStart w:id="236" w:name="_Ref518353894"/>
      <w:r w:rsidRPr="00DF0CF3">
        <w:rPr>
          <w:lang w:eastAsia="ko-KR"/>
        </w:rPr>
        <w:t>Large Scale Visual Recognition Challenge 2012 (ILSVRC2012)</w:t>
      </w:r>
      <w:r>
        <w:rPr>
          <w:lang w:eastAsia="ko-KR"/>
        </w:rPr>
        <w:t xml:space="preserve">, </w:t>
      </w:r>
      <w:r w:rsidRPr="00DF0CF3">
        <w:rPr>
          <w:lang w:eastAsia="ko-KR"/>
        </w:rPr>
        <w:t>http://image-net.org/challenges/LSVRC/2012/browse-synsets</w:t>
      </w:r>
      <w:r>
        <w:rPr>
          <w:lang w:eastAsia="ko-KR"/>
        </w:rPr>
        <w:t>.</w:t>
      </w:r>
    </w:p>
    <w:p w14:paraId="36374335" w14:textId="77777777" w:rsidR="00D466C8" w:rsidRPr="00C12918" w:rsidRDefault="00D466C8" w:rsidP="00764F7E">
      <w:pPr>
        <w:pStyle w:val="Reference"/>
        <w:spacing w:after="0"/>
        <w:rPr>
          <w:lang w:val="de-AT" w:eastAsia="ko-KR"/>
        </w:rPr>
      </w:pPr>
      <w:proofErr w:type="spellStart"/>
      <w:r w:rsidRPr="00C12918">
        <w:rPr>
          <w:lang w:val="de-AT" w:eastAsia="ko-KR"/>
        </w:rPr>
        <w:t>ImageNet</w:t>
      </w:r>
      <w:proofErr w:type="spellEnd"/>
      <w:r w:rsidRPr="00C12918">
        <w:rPr>
          <w:lang w:val="de-AT" w:eastAsia="ko-KR"/>
        </w:rPr>
        <w:t>, http://www.image-net.org/.</w:t>
      </w:r>
    </w:p>
    <w:bookmarkEnd w:id="236"/>
    <w:p w14:paraId="011A1177" w14:textId="77777777" w:rsidR="00D466C8" w:rsidRPr="009924A7" w:rsidRDefault="009924A7">
      <w:pPr>
        <w:pStyle w:val="Reference"/>
        <w:spacing w:after="0"/>
        <w:rPr>
          <w:lang w:eastAsia="ko-KR"/>
        </w:rPr>
      </w:pPr>
      <w:r w:rsidRPr="009924A7">
        <w:rPr>
          <w:lang w:eastAsia="ko-KR"/>
        </w:rPr>
        <w:t>CDVA CXM5.</w:t>
      </w:r>
      <w:r w:rsidR="004D50D3">
        <w:rPr>
          <w:lang w:eastAsia="ko-KR"/>
        </w:rPr>
        <w:t>1</w:t>
      </w:r>
      <w:r w:rsidR="004D50D3" w:rsidRPr="009924A7">
        <w:rPr>
          <w:lang w:eastAsia="ko-KR"/>
        </w:rPr>
        <w:t xml:space="preserve"> </w:t>
      </w:r>
      <w:hyperlink r:id="rId47" w:history="1">
        <w:r w:rsidR="00D60E9D" w:rsidRPr="00D60E9D">
          <w:rPr>
            <w:rStyle w:val="Hyperlink"/>
            <w:lang w:eastAsia="ko-KR"/>
          </w:rPr>
          <w:t>https://s3-eu-west-1.amazonaws.com/mpegcdva/mpeg-cxm5.1</w:t>
        </w:r>
        <w:r w:rsidR="00D60E9D" w:rsidRPr="009D6522">
          <w:rPr>
            <w:rStyle w:val="Hyperlink"/>
            <w:lang w:eastAsia="ko-KR"/>
          </w:rPr>
          <w:t>.zip</w:t>
        </w:r>
      </w:hyperlink>
    </w:p>
    <w:p w14:paraId="601CA119" w14:textId="0C57B378" w:rsidR="009B7591" w:rsidRDefault="003A6B43" w:rsidP="006B4BF3">
      <w:pPr>
        <w:pStyle w:val="Reference"/>
        <w:spacing w:after="0"/>
        <w:rPr>
          <w:lang w:eastAsia="ko-KR"/>
        </w:rPr>
      </w:pPr>
      <w:ins w:id="237" w:author="Bailer, Werner [2]" w:date="2020-10-16T07:26:00Z">
        <w:r>
          <w:rPr>
            <w:lang w:eastAsia="ko-KR"/>
          </w:rPr>
          <w:t xml:space="preserve">SC29 WG11 </w:t>
        </w:r>
      </w:ins>
      <w:r w:rsidR="00C15B99">
        <w:rPr>
          <w:lang w:eastAsia="ko-KR"/>
        </w:rPr>
        <w:t>N15338, Evaluation Framework for Compact Descriptors for Video Analysis - Search and Retrieval, Warsaw, Poland, July 2015</w:t>
      </w:r>
    </w:p>
    <w:p w14:paraId="455D35FE" w14:textId="71E3F446" w:rsidR="00C15B99" w:rsidRDefault="00C15B99" w:rsidP="00D9071C">
      <w:pPr>
        <w:pStyle w:val="Reference"/>
        <w:rPr>
          <w:lang w:eastAsia="ko-KR"/>
        </w:rPr>
      </w:pPr>
      <w:del w:id="238" w:author="Bailer, Werner [2]" w:date="2020-10-16T07:25:00Z">
        <w:r w:rsidDel="00D9071C">
          <w:rPr>
            <w:lang w:eastAsia="ko-KR"/>
          </w:rPr>
          <w:delText xml:space="preserve">N17600, Text of </w:delText>
        </w:r>
      </w:del>
      <w:r>
        <w:rPr>
          <w:lang w:eastAsia="ko-KR"/>
        </w:rPr>
        <w:t xml:space="preserve">ISO/IEC </w:t>
      </w:r>
      <w:del w:id="239" w:author="Bailer, Werner [2]" w:date="2020-10-16T07:25:00Z">
        <w:r w:rsidDel="00D9071C">
          <w:rPr>
            <w:lang w:eastAsia="ko-KR"/>
          </w:rPr>
          <w:delText xml:space="preserve">DIS </w:delText>
        </w:r>
      </w:del>
      <w:r>
        <w:rPr>
          <w:lang w:eastAsia="ko-KR"/>
        </w:rPr>
        <w:t xml:space="preserve">15938-15 </w:t>
      </w:r>
      <w:ins w:id="240" w:author="Bailer, Werner [2]" w:date="2020-10-16T07:26:00Z">
        <w:r w:rsidR="00D9071C" w:rsidRPr="00D9071C">
          <w:rPr>
            <w:lang w:eastAsia="ko-KR"/>
          </w:rPr>
          <w:t xml:space="preserve">Information technology — Multimedia content description interface — </w:t>
        </w:r>
        <w:r w:rsidR="00D9071C">
          <w:rPr>
            <w:lang w:eastAsia="ko-KR"/>
          </w:rPr>
          <w:t xml:space="preserve">Part 15: </w:t>
        </w:r>
      </w:ins>
      <w:r>
        <w:rPr>
          <w:lang w:eastAsia="ko-KR"/>
        </w:rPr>
        <w:t>Compact Descriptors for Video Analysis</w:t>
      </w:r>
      <w:del w:id="241" w:author="Bailer, Werner [2]" w:date="2020-10-16T07:26:00Z">
        <w:r w:rsidDel="00D9071C">
          <w:rPr>
            <w:lang w:eastAsia="ko-KR"/>
          </w:rPr>
          <w:delText>, San Diego, CA, USA, Apr. 2018</w:delText>
        </w:r>
      </w:del>
      <w:r>
        <w:rPr>
          <w:lang w:eastAsia="ko-KR"/>
        </w:rPr>
        <w:t>.</w:t>
      </w:r>
    </w:p>
    <w:p w14:paraId="23ED2485" w14:textId="77777777" w:rsidR="00D0582F" w:rsidRDefault="0039063C" w:rsidP="00493323">
      <w:pPr>
        <w:pStyle w:val="Reference"/>
        <w:jc w:val="left"/>
        <w:rPr>
          <w:lang w:eastAsia="ko-KR"/>
        </w:rPr>
      </w:pPr>
      <w:r w:rsidRPr="0039063C">
        <w:rPr>
          <w:lang w:eastAsia="ko-KR"/>
        </w:rPr>
        <w:t>K</w:t>
      </w:r>
      <w:r w:rsidRPr="00493323">
        <w:rPr>
          <w:lang w:eastAsia="ko-KR"/>
        </w:rPr>
        <w:t>.</w:t>
      </w:r>
      <w:r w:rsidRPr="0039063C">
        <w:rPr>
          <w:lang w:eastAsia="ko-KR"/>
        </w:rPr>
        <w:t xml:space="preserve"> </w:t>
      </w:r>
      <w:proofErr w:type="spellStart"/>
      <w:r w:rsidRPr="0039063C">
        <w:rPr>
          <w:lang w:eastAsia="ko-KR"/>
        </w:rPr>
        <w:t>Feroze</w:t>
      </w:r>
      <w:proofErr w:type="spellEnd"/>
      <w:r w:rsidRPr="00493323">
        <w:rPr>
          <w:lang w:eastAsia="ko-KR"/>
        </w:rPr>
        <w:t xml:space="preserve">, </w:t>
      </w:r>
      <w:r w:rsidRPr="0039063C">
        <w:rPr>
          <w:lang w:eastAsia="ko-KR"/>
        </w:rPr>
        <w:t>A</w:t>
      </w:r>
      <w:r w:rsidRPr="00493323">
        <w:rPr>
          <w:lang w:eastAsia="ko-KR"/>
        </w:rPr>
        <w:t>.</w:t>
      </w:r>
      <w:r w:rsidRPr="0039063C">
        <w:rPr>
          <w:lang w:eastAsia="ko-KR"/>
        </w:rPr>
        <w:t xml:space="preserve"> R</w:t>
      </w:r>
      <w:r w:rsidRPr="00493323">
        <w:rPr>
          <w:lang w:eastAsia="ko-KR"/>
        </w:rPr>
        <w:t>.</w:t>
      </w:r>
      <w:r w:rsidRPr="0039063C">
        <w:rPr>
          <w:lang w:eastAsia="ko-KR"/>
        </w:rPr>
        <w:t xml:space="preserve"> Maud</w:t>
      </w:r>
      <w:r>
        <w:rPr>
          <w:lang w:eastAsia="ko-KR"/>
        </w:rPr>
        <w:t xml:space="preserve">, "Comparison of Baseline System with Perceptual Linear Predictive Feature Using Neural Network for Sound Event Detection in Real Life Audio," </w:t>
      </w:r>
      <w:r w:rsidRPr="0039063C">
        <w:rPr>
          <w:lang w:eastAsia="ko-KR"/>
        </w:rPr>
        <w:t>Detection and Classification of Acoustic Scenes and Events 2017</w:t>
      </w:r>
      <w:r>
        <w:rPr>
          <w:lang w:eastAsia="ko-KR"/>
        </w:rPr>
        <w:t xml:space="preserve">, </w:t>
      </w:r>
      <w:r w:rsidR="00D0582F" w:rsidRPr="0039063C">
        <w:rPr>
          <w:lang w:eastAsia="ko-KR"/>
        </w:rPr>
        <w:t xml:space="preserve"> </w:t>
      </w:r>
      <w:hyperlink r:id="rId48" w:history="1">
        <w:r w:rsidRPr="007E7EB0">
          <w:rPr>
            <w:rStyle w:val="Hyperlink"/>
            <w:lang w:eastAsia="ko-KR"/>
          </w:rPr>
          <w:t>http://www.cs.tut.fi/sgn/arg/dcase2017/documents/challenge_technical_reports/DCASE2017_Feroze_179.pdf</w:t>
        </w:r>
      </w:hyperlink>
    </w:p>
    <w:p w14:paraId="5B9ED496" w14:textId="77777777" w:rsidR="00EB0FDD" w:rsidRPr="00EB0FDD" w:rsidRDefault="00DE7EC2" w:rsidP="006B0C96">
      <w:pPr>
        <w:pStyle w:val="Reference"/>
      </w:pPr>
      <w:r>
        <w:rPr>
          <w:lang w:eastAsia="ko-KR"/>
        </w:rPr>
        <w:t xml:space="preserve">Available at [Online]: </w:t>
      </w:r>
      <w:hyperlink r:id="rId49" w:history="1">
        <w:r>
          <w:rPr>
            <w:rStyle w:val="Hyperlink"/>
            <w:lang w:eastAsia="ko-KR"/>
          </w:rPr>
          <w:t>https://www.cs.toronto.edu/~kriz/cifar.html</w:t>
        </w:r>
      </w:hyperlink>
    </w:p>
    <w:p w14:paraId="774E6943" w14:textId="0886EED8" w:rsidR="0039063C" w:rsidRDefault="00EB0FDD" w:rsidP="00954DF9">
      <w:pPr>
        <w:pStyle w:val="Reference"/>
      </w:pPr>
      <w:r w:rsidRPr="008D3061">
        <w:t>M. Horowitz, “1.1 computing’s energy problem (and what we can do about it),” in IEEE International Solid-State Circuits Conference Digest of Technical Papers (ISSCC), 2014, pp. 10–14.</w:t>
      </w:r>
    </w:p>
    <w:p w14:paraId="3B858014" w14:textId="41DDE4A7" w:rsidR="00DA2B9E" w:rsidRPr="00DA2B9E" w:rsidRDefault="00DA2B9E">
      <w:pPr>
        <w:pStyle w:val="Reference"/>
        <w:numPr>
          <w:ilvl w:val="0"/>
          <w:numId w:val="0"/>
        </w:numPr>
        <w:ind w:left="397"/>
        <w:rPr>
          <w:highlight w:val="yellow"/>
        </w:rPr>
        <w:pPrChange w:id="242" w:author="Bailer, Werner" w:date="2020-10-23T10:37:00Z">
          <w:pPr>
            <w:pStyle w:val="Reference"/>
          </w:pPr>
        </w:pPrChange>
      </w:pPr>
      <w:del w:id="243" w:author="m55577" w:date="2020-10-14T18:45:00Z">
        <w:r w:rsidRPr="00DA2B9E" w:rsidDel="006D2584">
          <w:rPr>
            <w:highlight w:val="yellow"/>
          </w:rPr>
          <w:delText>NCTM TODO</w:delText>
        </w:r>
      </w:del>
    </w:p>
    <w:sectPr w:rsidR="00DA2B9E" w:rsidRPr="00DA2B9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F3627" w14:textId="77777777" w:rsidR="00AB34BF" w:rsidRDefault="00AB34BF">
      <w:r>
        <w:separator/>
      </w:r>
    </w:p>
  </w:endnote>
  <w:endnote w:type="continuationSeparator" w:id="0">
    <w:p w14:paraId="030FFDAA" w14:textId="77777777" w:rsidR="00AB34BF" w:rsidRDefault="00AB3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yhwpEQ">
    <w:altName w:val="Arial Unicode MS"/>
    <w:panose1 w:val="020B0604020202020204"/>
    <w:charset w:val="81"/>
    <w:family w:val="roman"/>
    <w:pitch w:val="variable"/>
    <w:sig w:usb0="80000003" w:usb1="190628E8" w:usb2="00000010" w:usb3="00000000" w:csb0="0008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8D567" w14:textId="77777777" w:rsidR="00AB34BF" w:rsidRDefault="00AB34BF">
      <w:r>
        <w:separator/>
      </w:r>
    </w:p>
  </w:footnote>
  <w:footnote w:type="continuationSeparator" w:id="0">
    <w:p w14:paraId="4DB0E8A5" w14:textId="77777777" w:rsidR="00AB34BF" w:rsidRDefault="00AB3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2D372C"/>
    <w:multiLevelType w:val="hybridMultilevel"/>
    <w:tmpl w:val="EF1C84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D220B"/>
    <w:multiLevelType w:val="hybridMultilevel"/>
    <w:tmpl w:val="4C9692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579056A"/>
    <w:multiLevelType w:val="hybridMultilevel"/>
    <w:tmpl w:val="D468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B79F6"/>
    <w:multiLevelType w:val="hybridMultilevel"/>
    <w:tmpl w:val="3AECE36E"/>
    <w:lvl w:ilvl="0" w:tplc="7DC8E6F0">
      <w:start w:val="1"/>
      <w:numFmt w:val="bullet"/>
      <w:lvlText w:val="•"/>
      <w:lvlJc w:val="left"/>
      <w:pPr>
        <w:ind w:left="800" w:hanging="400"/>
      </w:pPr>
      <w:rPr>
        <w:rFonts w:ascii="Batang" w:eastAsia="Batang" w:hAnsi="Batang"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6" w15:restartNumberingAfterBreak="0">
    <w:nsid w:val="380259F2"/>
    <w:multiLevelType w:val="hybridMultilevel"/>
    <w:tmpl w:val="B5842094"/>
    <w:lvl w:ilvl="0" w:tplc="2D0C74EA">
      <w:start w:val="1"/>
      <w:numFmt w:val="lowerLetter"/>
      <w:lvlText w:val="%1)"/>
      <w:lvlJc w:val="left"/>
      <w:pPr>
        <w:ind w:left="480" w:hanging="360"/>
      </w:pPr>
      <w:rPr>
        <w:rFonts w:hint="default"/>
      </w:rPr>
    </w:lvl>
    <w:lvl w:ilvl="1" w:tplc="04090019" w:tentative="1">
      <w:start w:val="1"/>
      <w:numFmt w:val="lowerLetter"/>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lowerLetter"/>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lowerLetter"/>
      <w:lvlText w:val="%8)"/>
      <w:lvlJc w:val="left"/>
      <w:pPr>
        <w:ind w:left="3960" w:hanging="480"/>
      </w:pPr>
    </w:lvl>
    <w:lvl w:ilvl="8" w:tplc="0409001B" w:tentative="1">
      <w:start w:val="1"/>
      <w:numFmt w:val="lowerRoman"/>
      <w:lvlText w:val="%9."/>
      <w:lvlJc w:val="right"/>
      <w:pPr>
        <w:ind w:left="4440" w:hanging="480"/>
      </w:pPr>
    </w:lvl>
  </w:abstractNum>
  <w:abstractNum w:abstractNumId="7" w15:restartNumberingAfterBreak="0">
    <w:nsid w:val="3F4D258B"/>
    <w:multiLevelType w:val="hybridMultilevel"/>
    <w:tmpl w:val="F9166A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3414804"/>
    <w:multiLevelType w:val="hybridMultilevel"/>
    <w:tmpl w:val="E24876E0"/>
    <w:lvl w:ilvl="0" w:tplc="AEFA4D90">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63A698A"/>
    <w:multiLevelType w:val="hybridMultilevel"/>
    <w:tmpl w:val="9A36ACC2"/>
    <w:lvl w:ilvl="0" w:tplc="D0E2ECDC">
      <w:start w:val="1"/>
      <w:numFmt w:val="bullet"/>
      <w:lvlText w:val=""/>
      <w:lvlJc w:val="left"/>
      <w:pPr>
        <w:ind w:left="360" w:hanging="360"/>
      </w:pPr>
      <w:rPr>
        <w:rFonts w:ascii="Symbol" w:hAnsi="Symbol" w:hint="default"/>
        <w:sz w:val="16"/>
      </w:rPr>
    </w:lvl>
    <w:lvl w:ilvl="1" w:tplc="B2668606">
      <w:start w:val="1"/>
      <w:numFmt w:val="bullet"/>
      <w:lvlText w:val="-"/>
      <w:lvlJc w:val="left"/>
      <w:pPr>
        <w:ind w:left="1080" w:hanging="360"/>
      </w:pPr>
      <w:rPr>
        <w:rFonts w:ascii="HyhwpEQ" w:eastAsia="HyhwpEQ" w:hAnsi="Wingdings" w:hint="eastAsia"/>
      </w:rPr>
    </w:lvl>
    <w:lvl w:ilvl="2" w:tplc="628CFC66">
      <w:start w:val="1"/>
      <w:numFmt w:val="bullet"/>
      <w:lvlText w:val=""/>
      <w:lvlJc w:val="left"/>
      <w:pPr>
        <w:ind w:left="1800" w:hanging="360"/>
      </w:pPr>
      <w:rPr>
        <w:rFonts w:ascii="Wingdings" w:hAnsi="Wingdings" w:hint="default"/>
        <w:sz w:val="16"/>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15:restartNumberingAfterBreak="0">
    <w:nsid w:val="4AB94E19"/>
    <w:multiLevelType w:val="hybridMultilevel"/>
    <w:tmpl w:val="D444AE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0F9233F"/>
    <w:multiLevelType w:val="hybridMultilevel"/>
    <w:tmpl w:val="A5C4BD8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54DB189C"/>
    <w:multiLevelType w:val="hybridMultilevel"/>
    <w:tmpl w:val="901C05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57B75C69"/>
    <w:multiLevelType w:val="hybridMultilevel"/>
    <w:tmpl w:val="E80EEB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5A023B61"/>
    <w:multiLevelType w:val="hybridMultilevel"/>
    <w:tmpl w:val="6DFE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2D7746"/>
    <w:multiLevelType w:val="hybridMultilevel"/>
    <w:tmpl w:val="128E4F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65B52E49"/>
    <w:multiLevelType w:val="hybridMultilevel"/>
    <w:tmpl w:val="A2EA92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75D3173"/>
    <w:multiLevelType w:val="hybridMultilevel"/>
    <w:tmpl w:val="8CD655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693E3EA6"/>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A34068"/>
    <w:multiLevelType w:val="multilevel"/>
    <w:tmpl w:val="A540188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79515D4B"/>
    <w:multiLevelType w:val="hybridMultilevel"/>
    <w:tmpl w:val="3814A310"/>
    <w:lvl w:ilvl="0" w:tplc="87322C7E">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9"/>
  </w:num>
  <w:num w:numId="2">
    <w:abstractNumId w:val="7"/>
  </w:num>
  <w:num w:numId="3">
    <w:abstractNumId w:val="6"/>
  </w:num>
  <w:num w:numId="4">
    <w:abstractNumId w:val="0"/>
  </w:num>
  <w:num w:numId="5">
    <w:abstractNumId w:val="9"/>
  </w:num>
  <w:num w:numId="6">
    <w:abstractNumId w:val="3"/>
  </w:num>
  <w:num w:numId="7">
    <w:abstractNumId w:val="17"/>
  </w:num>
  <w:num w:numId="8">
    <w:abstractNumId w:val="14"/>
  </w:num>
  <w:num w:numId="9">
    <w:abstractNumId w:val="2"/>
  </w:num>
  <w:num w:numId="10">
    <w:abstractNumId w:val="8"/>
  </w:num>
  <w:num w:numId="11">
    <w:abstractNumId w:val="11"/>
  </w:num>
  <w:num w:numId="12">
    <w:abstractNumId w:val="1"/>
  </w:num>
  <w:num w:numId="13">
    <w:abstractNumId w:val="4"/>
  </w:num>
  <w:num w:numId="14">
    <w:abstractNumId w:val="18"/>
  </w:num>
  <w:num w:numId="15">
    <w:abstractNumId w:val="16"/>
  </w:num>
  <w:num w:numId="16">
    <w:abstractNumId w:val="12"/>
  </w:num>
  <w:num w:numId="17">
    <w:abstractNumId w:val="13"/>
  </w:num>
  <w:num w:numId="18">
    <w:abstractNumId w:val="10"/>
  </w:num>
  <w:num w:numId="19">
    <w:abstractNumId w:val="15"/>
  </w:num>
  <w:num w:numId="20">
    <w:abstractNumId w:val="5"/>
  </w:num>
  <w:num w:numId="21">
    <w:abstractNumId w:val="2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55577">
    <w15:presenceInfo w15:providerId="None" w15:userId="m55577"/>
  </w15:person>
  <w15:person w15:author="Bailer, Werner [2]">
    <w15:presenceInfo w15:providerId="None" w15:userId="Bailer, Werner"/>
  </w15:person>
  <w15:person w15:author="BAW (Fri)">
    <w15:presenceInfo w15:providerId="None" w15:userId="BAW (Fri)"/>
  </w15:person>
  <w15:person w15:author="Curcio, Igor (Nokia - FI/Tampere)">
    <w15:presenceInfo w15:providerId="AD" w15:userId="S::igor.curcio@tech.nokia.com::af09ff23-4d0d-4530-80b9-29a362cbfb39"/>
  </w15:person>
  <w15:person w15:author="Bailer, Werner">
    <w15:presenceInfo w15:providerId="AD" w15:userId="S-1-5-21-1708537768-2025429265-839522115-3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activeWritingStyle w:appName="MSWord" w:lang="de-AT"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it-IT" w:vendorID="64" w:dllVersion="6" w:nlCheck="1" w:checkStyle="0"/>
  <w:activeWritingStyle w:appName="MSWord" w:lang="en-AU" w:vendorID="64" w:dllVersion="6" w:nlCheck="1" w:checkStyle="1"/>
  <w:activeWritingStyle w:appName="MSWord" w:lang="en-CA"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CA" w:vendorID="64" w:dllVersion="4096" w:nlCheck="1" w:checkStyle="0"/>
  <w:activeWritingStyle w:appName="MSWord" w:lang="de-AT"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CAE"/>
    <w:rsid w:val="000001A8"/>
    <w:rsid w:val="00010E57"/>
    <w:rsid w:val="00021A44"/>
    <w:rsid w:val="000272EC"/>
    <w:rsid w:val="00035583"/>
    <w:rsid w:val="000409DC"/>
    <w:rsid w:val="00041C32"/>
    <w:rsid w:val="00043F63"/>
    <w:rsid w:val="00051773"/>
    <w:rsid w:val="00077862"/>
    <w:rsid w:val="00092012"/>
    <w:rsid w:val="00095A5B"/>
    <w:rsid w:val="000977C1"/>
    <w:rsid w:val="000A673A"/>
    <w:rsid w:val="000B1163"/>
    <w:rsid w:val="000B186F"/>
    <w:rsid w:val="000B3B5E"/>
    <w:rsid w:val="000B447D"/>
    <w:rsid w:val="000B5CC5"/>
    <w:rsid w:val="000C01B2"/>
    <w:rsid w:val="000C2854"/>
    <w:rsid w:val="000C63F2"/>
    <w:rsid w:val="000D0316"/>
    <w:rsid w:val="000D602E"/>
    <w:rsid w:val="000D7B1F"/>
    <w:rsid w:val="000E0C58"/>
    <w:rsid w:val="000E18E5"/>
    <w:rsid w:val="000F0041"/>
    <w:rsid w:val="000F0DA1"/>
    <w:rsid w:val="000F3083"/>
    <w:rsid w:val="001047A8"/>
    <w:rsid w:val="00104BCE"/>
    <w:rsid w:val="00110B3E"/>
    <w:rsid w:val="001119C4"/>
    <w:rsid w:val="001232A9"/>
    <w:rsid w:val="0012668A"/>
    <w:rsid w:val="00131602"/>
    <w:rsid w:val="0013382C"/>
    <w:rsid w:val="00141824"/>
    <w:rsid w:val="001422B6"/>
    <w:rsid w:val="00154E3A"/>
    <w:rsid w:val="001557B5"/>
    <w:rsid w:val="0015670C"/>
    <w:rsid w:val="001614E0"/>
    <w:rsid w:val="001615F9"/>
    <w:rsid w:val="00165541"/>
    <w:rsid w:val="00176727"/>
    <w:rsid w:val="001861C2"/>
    <w:rsid w:val="0018748E"/>
    <w:rsid w:val="00191B5C"/>
    <w:rsid w:val="00191D42"/>
    <w:rsid w:val="00191DFB"/>
    <w:rsid w:val="001975FE"/>
    <w:rsid w:val="001B30E9"/>
    <w:rsid w:val="001B6F7D"/>
    <w:rsid w:val="001D26A7"/>
    <w:rsid w:val="001D489D"/>
    <w:rsid w:val="001D7DB2"/>
    <w:rsid w:val="001E4E54"/>
    <w:rsid w:val="001E5E56"/>
    <w:rsid w:val="001F38E0"/>
    <w:rsid w:val="001F479A"/>
    <w:rsid w:val="001F7281"/>
    <w:rsid w:val="002015E2"/>
    <w:rsid w:val="002025A8"/>
    <w:rsid w:val="00210C1F"/>
    <w:rsid w:val="00214B2C"/>
    <w:rsid w:val="002174D7"/>
    <w:rsid w:val="00221689"/>
    <w:rsid w:val="0022169B"/>
    <w:rsid w:val="00226111"/>
    <w:rsid w:val="00226E81"/>
    <w:rsid w:val="002373F7"/>
    <w:rsid w:val="00242719"/>
    <w:rsid w:val="0025031F"/>
    <w:rsid w:val="0025331C"/>
    <w:rsid w:val="002574EC"/>
    <w:rsid w:val="0026090F"/>
    <w:rsid w:val="002609C1"/>
    <w:rsid w:val="002725EF"/>
    <w:rsid w:val="002812AB"/>
    <w:rsid w:val="00281A38"/>
    <w:rsid w:val="00286682"/>
    <w:rsid w:val="00287154"/>
    <w:rsid w:val="002902FE"/>
    <w:rsid w:val="00291A9F"/>
    <w:rsid w:val="00296372"/>
    <w:rsid w:val="002A3A4F"/>
    <w:rsid w:val="002A3C26"/>
    <w:rsid w:val="002A4518"/>
    <w:rsid w:val="002A4785"/>
    <w:rsid w:val="002B0D26"/>
    <w:rsid w:val="002B1E98"/>
    <w:rsid w:val="002B24E7"/>
    <w:rsid w:val="002B4836"/>
    <w:rsid w:val="002B78E5"/>
    <w:rsid w:val="002C5449"/>
    <w:rsid w:val="002E1EE7"/>
    <w:rsid w:val="002E5228"/>
    <w:rsid w:val="002E7B2C"/>
    <w:rsid w:val="002F11D3"/>
    <w:rsid w:val="003058C5"/>
    <w:rsid w:val="00331040"/>
    <w:rsid w:val="003357FD"/>
    <w:rsid w:val="00350207"/>
    <w:rsid w:val="00357780"/>
    <w:rsid w:val="00362922"/>
    <w:rsid w:val="00365A39"/>
    <w:rsid w:val="00371D6F"/>
    <w:rsid w:val="00376B5E"/>
    <w:rsid w:val="0039063C"/>
    <w:rsid w:val="003A265B"/>
    <w:rsid w:val="003A2E1C"/>
    <w:rsid w:val="003A2F49"/>
    <w:rsid w:val="003A4909"/>
    <w:rsid w:val="003A6B43"/>
    <w:rsid w:val="003B264C"/>
    <w:rsid w:val="003B2D33"/>
    <w:rsid w:val="003B575B"/>
    <w:rsid w:val="003C042F"/>
    <w:rsid w:val="003C14FF"/>
    <w:rsid w:val="003C6B37"/>
    <w:rsid w:val="003D4BDF"/>
    <w:rsid w:val="003E40A8"/>
    <w:rsid w:val="00400651"/>
    <w:rsid w:val="00401B3A"/>
    <w:rsid w:val="00407A39"/>
    <w:rsid w:val="00416963"/>
    <w:rsid w:val="00416A9C"/>
    <w:rsid w:val="00424B55"/>
    <w:rsid w:val="004267C4"/>
    <w:rsid w:val="00445FE7"/>
    <w:rsid w:val="00451659"/>
    <w:rsid w:val="00455601"/>
    <w:rsid w:val="004618B7"/>
    <w:rsid w:val="0046294D"/>
    <w:rsid w:val="004658CA"/>
    <w:rsid w:val="00470230"/>
    <w:rsid w:val="0047181D"/>
    <w:rsid w:val="00474218"/>
    <w:rsid w:val="00475447"/>
    <w:rsid w:val="00493323"/>
    <w:rsid w:val="00496BA9"/>
    <w:rsid w:val="004A1BED"/>
    <w:rsid w:val="004C34CB"/>
    <w:rsid w:val="004C4D94"/>
    <w:rsid w:val="004C62EF"/>
    <w:rsid w:val="004D10D7"/>
    <w:rsid w:val="004D50D3"/>
    <w:rsid w:val="004D624B"/>
    <w:rsid w:val="004F00E4"/>
    <w:rsid w:val="004F2735"/>
    <w:rsid w:val="004F37ED"/>
    <w:rsid w:val="004F5893"/>
    <w:rsid w:val="004F59F7"/>
    <w:rsid w:val="00501A93"/>
    <w:rsid w:val="00506036"/>
    <w:rsid w:val="00507D71"/>
    <w:rsid w:val="00512EB7"/>
    <w:rsid w:val="0054002E"/>
    <w:rsid w:val="00540A50"/>
    <w:rsid w:val="00545CD0"/>
    <w:rsid w:val="00551749"/>
    <w:rsid w:val="005527EE"/>
    <w:rsid w:val="0056475F"/>
    <w:rsid w:val="00566DBF"/>
    <w:rsid w:val="0057570E"/>
    <w:rsid w:val="005831EA"/>
    <w:rsid w:val="00584904"/>
    <w:rsid w:val="0059025C"/>
    <w:rsid w:val="005964D5"/>
    <w:rsid w:val="00597B13"/>
    <w:rsid w:val="005A4036"/>
    <w:rsid w:val="005C34E0"/>
    <w:rsid w:val="005C52E0"/>
    <w:rsid w:val="005D0B22"/>
    <w:rsid w:val="005D20B4"/>
    <w:rsid w:val="005D5C2E"/>
    <w:rsid w:val="005D60AA"/>
    <w:rsid w:val="005E4C12"/>
    <w:rsid w:val="005E72BF"/>
    <w:rsid w:val="005F0F62"/>
    <w:rsid w:val="005F0FAF"/>
    <w:rsid w:val="005F206E"/>
    <w:rsid w:val="006079B8"/>
    <w:rsid w:val="0061566E"/>
    <w:rsid w:val="00617867"/>
    <w:rsid w:val="00622157"/>
    <w:rsid w:val="00623565"/>
    <w:rsid w:val="00623CE7"/>
    <w:rsid w:val="00624DBD"/>
    <w:rsid w:val="00624DCA"/>
    <w:rsid w:val="00630F3B"/>
    <w:rsid w:val="00633233"/>
    <w:rsid w:val="00633BE6"/>
    <w:rsid w:val="0064388A"/>
    <w:rsid w:val="00651980"/>
    <w:rsid w:val="00652EA9"/>
    <w:rsid w:val="0065702E"/>
    <w:rsid w:val="00663335"/>
    <w:rsid w:val="00670081"/>
    <w:rsid w:val="00694FD7"/>
    <w:rsid w:val="006B0C96"/>
    <w:rsid w:val="006B4BF3"/>
    <w:rsid w:val="006D2584"/>
    <w:rsid w:val="006D4194"/>
    <w:rsid w:val="006D6B57"/>
    <w:rsid w:val="006E5712"/>
    <w:rsid w:val="006F4CED"/>
    <w:rsid w:val="006F67B6"/>
    <w:rsid w:val="00700906"/>
    <w:rsid w:val="00714A52"/>
    <w:rsid w:val="0072751F"/>
    <w:rsid w:val="00737CAE"/>
    <w:rsid w:val="00745F1E"/>
    <w:rsid w:val="00755360"/>
    <w:rsid w:val="007630E1"/>
    <w:rsid w:val="00763D4B"/>
    <w:rsid w:val="00764F7E"/>
    <w:rsid w:val="00771279"/>
    <w:rsid w:val="00797CDD"/>
    <w:rsid w:val="007A218E"/>
    <w:rsid w:val="007A25FC"/>
    <w:rsid w:val="007A4752"/>
    <w:rsid w:val="007A7766"/>
    <w:rsid w:val="007A7FE3"/>
    <w:rsid w:val="007B0295"/>
    <w:rsid w:val="007B0CFF"/>
    <w:rsid w:val="007B27C0"/>
    <w:rsid w:val="007B58DA"/>
    <w:rsid w:val="007D41F3"/>
    <w:rsid w:val="007D48FB"/>
    <w:rsid w:val="007D60CA"/>
    <w:rsid w:val="007D7891"/>
    <w:rsid w:val="007D7CF3"/>
    <w:rsid w:val="007E0C53"/>
    <w:rsid w:val="007E1B63"/>
    <w:rsid w:val="007E1FA8"/>
    <w:rsid w:val="007E2978"/>
    <w:rsid w:val="007F3714"/>
    <w:rsid w:val="00800941"/>
    <w:rsid w:val="00803E2F"/>
    <w:rsid w:val="008041DE"/>
    <w:rsid w:val="008063E9"/>
    <w:rsid w:val="0081223F"/>
    <w:rsid w:val="008134C6"/>
    <w:rsid w:val="00814C73"/>
    <w:rsid w:val="008311A2"/>
    <w:rsid w:val="00847758"/>
    <w:rsid w:val="0085084D"/>
    <w:rsid w:val="00854A3B"/>
    <w:rsid w:val="00856F5B"/>
    <w:rsid w:val="008626E9"/>
    <w:rsid w:val="00864610"/>
    <w:rsid w:val="00865076"/>
    <w:rsid w:val="0086731C"/>
    <w:rsid w:val="00867B4E"/>
    <w:rsid w:val="00872524"/>
    <w:rsid w:val="00877F61"/>
    <w:rsid w:val="00881969"/>
    <w:rsid w:val="00883234"/>
    <w:rsid w:val="008846D9"/>
    <w:rsid w:val="008924FE"/>
    <w:rsid w:val="00895A84"/>
    <w:rsid w:val="008B0C06"/>
    <w:rsid w:val="008C01ED"/>
    <w:rsid w:val="008C05AC"/>
    <w:rsid w:val="008C159F"/>
    <w:rsid w:val="008D3061"/>
    <w:rsid w:val="008D5EC3"/>
    <w:rsid w:val="008E2FB1"/>
    <w:rsid w:val="008E3E54"/>
    <w:rsid w:val="008F5905"/>
    <w:rsid w:val="00906855"/>
    <w:rsid w:val="00921B43"/>
    <w:rsid w:val="00922B30"/>
    <w:rsid w:val="00935772"/>
    <w:rsid w:val="00937411"/>
    <w:rsid w:val="00940A8F"/>
    <w:rsid w:val="00944F4E"/>
    <w:rsid w:val="0095185C"/>
    <w:rsid w:val="00953A7A"/>
    <w:rsid w:val="00954DF9"/>
    <w:rsid w:val="009557B7"/>
    <w:rsid w:val="00967E5C"/>
    <w:rsid w:val="00970DF4"/>
    <w:rsid w:val="00980F17"/>
    <w:rsid w:val="009915CC"/>
    <w:rsid w:val="009924A7"/>
    <w:rsid w:val="0099531B"/>
    <w:rsid w:val="00996A38"/>
    <w:rsid w:val="00996ED0"/>
    <w:rsid w:val="009A7047"/>
    <w:rsid w:val="009B7591"/>
    <w:rsid w:val="009D6522"/>
    <w:rsid w:val="009D6F22"/>
    <w:rsid w:val="009E03D8"/>
    <w:rsid w:val="009E1D52"/>
    <w:rsid w:val="009E2B68"/>
    <w:rsid w:val="009F385E"/>
    <w:rsid w:val="00A00320"/>
    <w:rsid w:val="00A04EDB"/>
    <w:rsid w:val="00A11ADF"/>
    <w:rsid w:val="00A11CD9"/>
    <w:rsid w:val="00A23CC9"/>
    <w:rsid w:val="00A25918"/>
    <w:rsid w:val="00A31708"/>
    <w:rsid w:val="00A346C0"/>
    <w:rsid w:val="00A3694E"/>
    <w:rsid w:val="00A3793C"/>
    <w:rsid w:val="00A40DB0"/>
    <w:rsid w:val="00A520B0"/>
    <w:rsid w:val="00A53B7A"/>
    <w:rsid w:val="00A5509D"/>
    <w:rsid w:val="00A562F1"/>
    <w:rsid w:val="00A6320D"/>
    <w:rsid w:val="00A63A23"/>
    <w:rsid w:val="00A736D9"/>
    <w:rsid w:val="00A7498A"/>
    <w:rsid w:val="00A85769"/>
    <w:rsid w:val="00A87570"/>
    <w:rsid w:val="00A9297D"/>
    <w:rsid w:val="00A952B5"/>
    <w:rsid w:val="00AA1337"/>
    <w:rsid w:val="00AB34BF"/>
    <w:rsid w:val="00AB6B8A"/>
    <w:rsid w:val="00AB78C7"/>
    <w:rsid w:val="00AD0E16"/>
    <w:rsid w:val="00AD222B"/>
    <w:rsid w:val="00AD3114"/>
    <w:rsid w:val="00AD4951"/>
    <w:rsid w:val="00AD4EF9"/>
    <w:rsid w:val="00AE008D"/>
    <w:rsid w:val="00AE1F9D"/>
    <w:rsid w:val="00AE5126"/>
    <w:rsid w:val="00AF1B9C"/>
    <w:rsid w:val="00B00B62"/>
    <w:rsid w:val="00B01240"/>
    <w:rsid w:val="00B05E0E"/>
    <w:rsid w:val="00B06007"/>
    <w:rsid w:val="00B0684B"/>
    <w:rsid w:val="00B11629"/>
    <w:rsid w:val="00B21BA6"/>
    <w:rsid w:val="00B30AC1"/>
    <w:rsid w:val="00B333C4"/>
    <w:rsid w:val="00B364F7"/>
    <w:rsid w:val="00B41BD6"/>
    <w:rsid w:val="00B43AB8"/>
    <w:rsid w:val="00B55D25"/>
    <w:rsid w:val="00B701FD"/>
    <w:rsid w:val="00B848C8"/>
    <w:rsid w:val="00BC56C6"/>
    <w:rsid w:val="00BC6F8B"/>
    <w:rsid w:val="00BD1160"/>
    <w:rsid w:val="00BD1849"/>
    <w:rsid w:val="00BE337B"/>
    <w:rsid w:val="00BE347D"/>
    <w:rsid w:val="00BE5F0D"/>
    <w:rsid w:val="00BF1003"/>
    <w:rsid w:val="00C01B25"/>
    <w:rsid w:val="00C12918"/>
    <w:rsid w:val="00C15B99"/>
    <w:rsid w:val="00C16E01"/>
    <w:rsid w:val="00C20520"/>
    <w:rsid w:val="00C234CA"/>
    <w:rsid w:val="00C247A0"/>
    <w:rsid w:val="00C265C7"/>
    <w:rsid w:val="00C36505"/>
    <w:rsid w:val="00C468B7"/>
    <w:rsid w:val="00C47970"/>
    <w:rsid w:val="00C51C65"/>
    <w:rsid w:val="00C55221"/>
    <w:rsid w:val="00C600D5"/>
    <w:rsid w:val="00C7704A"/>
    <w:rsid w:val="00C939BC"/>
    <w:rsid w:val="00C95654"/>
    <w:rsid w:val="00C95690"/>
    <w:rsid w:val="00CA41B4"/>
    <w:rsid w:val="00CA7208"/>
    <w:rsid w:val="00CC1A6F"/>
    <w:rsid w:val="00CC29FF"/>
    <w:rsid w:val="00CD51D4"/>
    <w:rsid w:val="00CD558D"/>
    <w:rsid w:val="00CE6F10"/>
    <w:rsid w:val="00CF6F52"/>
    <w:rsid w:val="00D02DB7"/>
    <w:rsid w:val="00D055AC"/>
    <w:rsid w:val="00D0582F"/>
    <w:rsid w:val="00D119B5"/>
    <w:rsid w:val="00D25221"/>
    <w:rsid w:val="00D30653"/>
    <w:rsid w:val="00D32C16"/>
    <w:rsid w:val="00D35F0D"/>
    <w:rsid w:val="00D466C8"/>
    <w:rsid w:val="00D50C35"/>
    <w:rsid w:val="00D568FE"/>
    <w:rsid w:val="00D60E9D"/>
    <w:rsid w:val="00D71B4B"/>
    <w:rsid w:val="00D77B2D"/>
    <w:rsid w:val="00D83EF0"/>
    <w:rsid w:val="00D845F6"/>
    <w:rsid w:val="00D85726"/>
    <w:rsid w:val="00D9071C"/>
    <w:rsid w:val="00D94D68"/>
    <w:rsid w:val="00D970CF"/>
    <w:rsid w:val="00D97CF0"/>
    <w:rsid w:val="00DA2B9E"/>
    <w:rsid w:val="00DC3911"/>
    <w:rsid w:val="00DD0006"/>
    <w:rsid w:val="00DD5032"/>
    <w:rsid w:val="00DE7EC2"/>
    <w:rsid w:val="00DF0CF3"/>
    <w:rsid w:val="00DF6213"/>
    <w:rsid w:val="00DF669B"/>
    <w:rsid w:val="00E00742"/>
    <w:rsid w:val="00E05A13"/>
    <w:rsid w:val="00E14428"/>
    <w:rsid w:val="00E24203"/>
    <w:rsid w:val="00E2479C"/>
    <w:rsid w:val="00E24CE8"/>
    <w:rsid w:val="00E24D67"/>
    <w:rsid w:val="00E25C72"/>
    <w:rsid w:val="00E2612B"/>
    <w:rsid w:val="00E34029"/>
    <w:rsid w:val="00E46682"/>
    <w:rsid w:val="00E50102"/>
    <w:rsid w:val="00E66009"/>
    <w:rsid w:val="00E778CC"/>
    <w:rsid w:val="00E934F8"/>
    <w:rsid w:val="00E97816"/>
    <w:rsid w:val="00EA52D0"/>
    <w:rsid w:val="00EA5EC9"/>
    <w:rsid w:val="00EB032D"/>
    <w:rsid w:val="00EB0FDD"/>
    <w:rsid w:val="00EB1964"/>
    <w:rsid w:val="00EB35A8"/>
    <w:rsid w:val="00EB3A6F"/>
    <w:rsid w:val="00EC2225"/>
    <w:rsid w:val="00EC2917"/>
    <w:rsid w:val="00EE0650"/>
    <w:rsid w:val="00EE0EF1"/>
    <w:rsid w:val="00EE2D26"/>
    <w:rsid w:val="00EE3985"/>
    <w:rsid w:val="00EE5864"/>
    <w:rsid w:val="00EF035A"/>
    <w:rsid w:val="00EF3DB8"/>
    <w:rsid w:val="00EF4131"/>
    <w:rsid w:val="00EF469E"/>
    <w:rsid w:val="00EF72B9"/>
    <w:rsid w:val="00F00A88"/>
    <w:rsid w:val="00F0169C"/>
    <w:rsid w:val="00F0480D"/>
    <w:rsid w:val="00F04D97"/>
    <w:rsid w:val="00F0691B"/>
    <w:rsid w:val="00F2609C"/>
    <w:rsid w:val="00F32B10"/>
    <w:rsid w:val="00F33413"/>
    <w:rsid w:val="00F357EB"/>
    <w:rsid w:val="00F36592"/>
    <w:rsid w:val="00F41896"/>
    <w:rsid w:val="00F52CEA"/>
    <w:rsid w:val="00F56E10"/>
    <w:rsid w:val="00F57B22"/>
    <w:rsid w:val="00F57C46"/>
    <w:rsid w:val="00F60888"/>
    <w:rsid w:val="00F741CD"/>
    <w:rsid w:val="00F7614A"/>
    <w:rsid w:val="00F773C2"/>
    <w:rsid w:val="00F8509E"/>
    <w:rsid w:val="00F93835"/>
    <w:rsid w:val="00F973EC"/>
    <w:rsid w:val="00FA59D6"/>
    <w:rsid w:val="00FA7014"/>
    <w:rsid w:val="00FB22D8"/>
    <w:rsid w:val="00FB6724"/>
    <w:rsid w:val="00FC03FF"/>
    <w:rsid w:val="00FC4251"/>
    <w:rsid w:val="00FC432C"/>
    <w:rsid w:val="00FF2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0F19B7"/>
  <w15:docId w15:val="{B274AFBE-73A1-4F74-BFCC-C53E43E4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565"/>
    <w:pPr>
      <w:jc w:val="both"/>
    </w:pPr>
    <w:rPr>
      <w:sz w:val="24"/>
      <w:szCs w:val="24"/>
      <w:lang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뙥"/>
    <w:basedOn w:val="Normal"/>
    <w:next w:val="Normal"/>
    <w:link w:val="Heading1Char"/>
    <w:qFormat/>
    <w:rsid w:val="00E97816"/>
    <w:pPr>
      <w:keepNext/>
      <w:numPr>
        <w:numId w:val="1"/>
      </w:numPr>
      <w:spacing w:before="240" w:after="60"/>
      <w:outlineLvl w:val="0"/>
    </w:pPr>
    <w:rPr>
      <w:rFonts w:eastAsia="DengXian"/>
      <w:b/>
      <w:bCs/>
      <w:kern w:val="32"/>
      <w:sz w:val="32"/>
      <w:szCs w:val="32"/>
      <w:lang w:eastAsia="zh-CN"/>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
    <w:basedOn w:val="Normal"/>
    <w:next w:val="Normal"/>
    <w:link w:val="Heading2Char"/>
    <w:uiPriority w:val="99"/>
    <w:qFormat/>
    <w:rsid w:val="00E97816"/>
    <w:pPr>
      <w:keepNext/>
      <w:numPr>
        <w:ilvl w:val="1"/>
        <w:numId w:val="1"/>
      </w:numPr>
      <w:spacing w:before="240" w:after="60"/>
      <w:outlineLvl w:val="1"/>
    </w:pPr>
    <w:rPr>
      <w:rFonts w:eastAsia="Times New Roman"/>
      <w:b/>
      <w:bCs/>
      <w:iCs/>
      <w:sz w:val="28"/>
      <w:szCs w:val="28"/>
      <w:lang w:val="en-GB"/>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9"/>
    <w:qFormat/>
    <w:rsid w:val="00C265C7"/>
    <w:pPr>
      <w:keepNext/>
      <w:numPr>
        <w:ilvl w:val="2"/>
        <w:numId w:val="1"/>
      </w:numPr>
      <w:spacing w:before="240" w:after="60"/>
      <w:outlineLvl w:val="2"/>
    </w:pPr>
    <w:rPr>
      <w:rFonts w:eastAsia="Times New Roman"/>
      <w:b/>
      <w:bCs/>
      <w:sz w:val="26"/>
      <w:szCs w:val="26"/>
      <w:lang w:val="en-CA"/>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rsid w:val="00E97816"/>
    <w:rPr>
      <w:rFonts w:eastAsia="DengXian"/>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9"/>
    <w:rsid w:val="00E97816"/>
    <w:rPr>
      <w:rFonts w:eastAsia="Times New Roman"/>
      <w:b/>
      <w:bCs/>
      <w:iCs/>
      <w:sz w:val="28"/>
      <w:szCs w:val="28"/>
      <w:lang w:val="en-GB"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9"/>
    <w:rsid w:val="00C265C7"/>
    <w:rPr>
      <w:rFonts w:eastAsia="Times New Roman"/>
      <w:b/>
      <w:bCs/>
      <w:sz w:val="26"/>
      <w:szCs w:val="26"/>
      <w:lang w:val="en-CA"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99"/>
    <w:rPr>
      <w:rFonts w:ascii="Cambria" w:eastAsia="Times New Roman" w:hAnsi="Cambria"/>
      <w:b/>
      <w:bCs/>
      <w:sz w:val="28"/>
      <w:szCs w:val="28"/>
      <w:lang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9"/>
    <w:rPr>
      <w:rFonts w:ascii="Cambria" w:eastAsia="Times New Roman" w:hAnsi="Cambria"/>
      <w:b/>
      <w:bCs/>
      <w:i/>
      <w:iCs/>
      <w:sz w:val="26"/>
      <w:szCs w:val="26"/>
      <w:lang w:eastAsia="en-US"/>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9"/>
    <w:rPr>
      <w:rFonts w:ascii="Cambria" w:eastAsia="Times New Roman" w:hAnsi="Cambria"/>
      <w:b/>
      <w:bCs/>
      <w:sz w:val="22"/>
      <w:szCs w:val="22"/>
      <w:lang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rPr>
      <w:rFonts w:ascii="Cambria" w:eastAsia="Times New Roman" w:hAnsi="Cambria"/>
      <w:sz w:val="24"/>
      <w:szCs w:val="24"/>
      <w:lang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rPr>
      <w:rFonts w:ascii="Cambria" w:eastAsia="Times New Roman" w:hAnsi="Cambria"/>
      <w:i/>
      <w:iCs/>
      <w:sz w:val="24"/>
      <w:szCs w:val="24"/>
      <w:lang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8E2FB1"/>
    <w:pPr>
      <w:ind w:left="720"/>
      <w:contextualSpacing/>
    </w:pPr>
  </w:style>
  <w:style w:type="paragraph" w:styleId="Caption">
    <w:name w:val="caption"/>
    <w:basedOn w:val="Normal"/>
    <w:next w:val="Normal"/>
    <w:link w:val="CaptionChar"/>
    <w:qFormat/>
    <w:rsid w:val="00D25221"/>
    <w:pPr>
      <w:jc w:val="left"/>
    </w:pPr>
    <w:rPr>
      <w:rFonts w:eastAsia="SimSun"/>
      <w:b/>
      <w:bCs/>
      <w:sz w:val="20"/>
      <w:szCs w:val="20"/>
      <w:lang w:val="en-AU" w:eastAsia="zh-CN"/>
    </w:rPr>
  </w:style>
  <w:style w:type="paragraph" w:styleId="BalloonText">
    <w:name w:val="Balloon Text"/>
    <w:basedOn w:val="Normal"/>
    <w:link w:val="BalloonTextChar"/>
    <w:uiPriority w:val="99"/>
    <w:semiHidden/>
    <w:unhideWhenUsed/>
    <w:rsid w:val="00D055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5AC"/>
    <w:rPr>
      <w:rFonts w:ascii="Segoe UI" w:hAnsi="Segoe UI" w:cs="Segoe UI"/>
      <w:sz w:val="18"/>
      <w:szCs w:val="18"/>
      <w:lang w:eastAsia="en-US"/>
    </w:rPr>
  </w:style>
  <w:style w:type="paragraph" w:styleId="TOC1">
    <w:name w:val="toc 1"/>
    <w:basedOn w:val="Normal"/>
    <w:next w:val="Normal"/>
    <w:autoRedefine/>
    <w:uiPriority w:val="39"/>
    <w:rsid w:val="00EA5EC9"/>
    <w:rPr>
      <w:rFonts w:eastAsia="SimSun"/>
      <w:lang w:val="en-GB" w:eastAsia="zh-CN"/>
    </w:rPr>
  </w:style>
  <w:style w:type="character" w:styleId="CommentReference">
    <w:name w:val="annotation reference"/>
    <w:basedOn w:val="DefaultParagraphFont"/>
    <w:uiPriority w:val="99"/>
    <w:semiHidden/>
    <w:unhideWhenUsed/>
    <w:rsid w:val="007D41F3"/>
    <w:rPr>
      <w:sz w:val="16"/>
      <w:szCs w:val="16"/>
    </w:rPr>
  </w:style>
  <w:style w:type="paragraph" w:styleId="CommentText">
    <w:name w:val="annotation text"/>
    <w:basedOn w:val="Normal"/>
    <w:link w:val="CommentTextChar"/>
    <w:uiPriority w:val="99"/>
    <w:semiHidden/>
    <w:unhideWhenUsed/>
    <w:rsid w:val="007D41F3"/>
    <w:rPr>
      <w:sz w:val="20"/>
      <w:szCs w:val="20"/>
    </w:rPr>
  </w:style>
  <w:style w:type="character" w:customStyle="1" w:styleId="CommentTextChar">
    <w:name w:val="Comment Text Char"/>
    <w:basedOn w:val="DefaultParagraphFont"/>
    <w:link w:val="CommentText"/>
    <w:uiPriority w:val="99"/>
    <w:semiHidden/>
    <w:rsid w:val="007D41F3"/>
    <w:rPr>
      <w:lang w:eastAsia="en-US"/>
    </w:rPr>
  </w:style>
  <w:style w:type="paragraph" w:styleId="CommentSubject">
    <w:name w:val="annotation subject"/>
    <w:basedOn w:val="CommentText"/>
    <w:next w:val="CommentText"/>
    <w:link w:val="CommentSubjectChar"/>
    <w:uiPriority w:val="99"/>
    <w:semiHidden/>
    <w:unhideWhenUsed/>
    <w:rsid w:val="007D41F3"/>
    <w:rPr>
      <w:b/>
      <w:bCs/>
    </w:rPr>
  </w:style>
  <w:style w:type="character" w:customStyle="1" w:styleId="CommentSubjectChar">
    <w:name w:val="Comment Subject Char"/>
    <w:basedOn w:val="CommentTextChar"/>
    <w:link w:val="CommentSubject"/>
    <w:uiPriority w:val="99"/>
    <w:semiHidden/>
    <w:rsid w:val="007D41F3"/>
    <w:rPr>
      <w:b/>
      <w:bCs/>
      <w:lang w:eastAsia="en-US"/>
    </w:rPr>
  </w:style>
  <w:style w:type="paragraph" w:styleId="ListBullet">
    <w:name w:val="List Bullet"/>
    <w:basedOn w:val="Normal"/>
    <w:rsid w:val="00881969"/>
    <w:pPr>
      <w:numPr>
        <w:numId w:val="4"/>
      </w:numPr>
      <w:spacing w:after="100"/>
    </w:pPr>
    <w:rPr>
      <w:rFonts w:eastAsia="Batang"/>
      <w:sz w:val="22"/>
      <w:szCs w:val="22"/>
    </w:rPr>
  </w:style>
  <w:style w:type="character" w:styleId="Hyperlink">
    <w:name w:val="Hyperlink"/>
    <w:basedOn w:val="DefaultParagraphFont"/>
    <w:uiPriority w:val="99"/>
    <w:unhideWhenUsed/>
    <w:rsid w:val="00D77B2D"/>
    <w:rPr>
      <w:color w:val="0563C1" w:themeColor="hyperlink"/>
      <w:u w:val="single"/>
    </w:rPr>
  </w:style>
  <w:style w:type="paragraph" w:customStyle="1" w:styleId="Reference">
    <w:name w:val="Reference"/>
    <w:basedOn w:val="Normal"/>
    <w:link w:val="ReferenceChar"/>
    <w:qFormat/>
    <w:rsid w:val="009B7591"/>
    <w:pPr>
      <w:numPr>
        <w:numId w:val="6"/>
      </w:numPr>
      <w:spacing w:after="100"/>
    </w:pPr>
    <w:rPr>
      <w:rFonts w:eastAsia="Batang"/>
      <w:sz w:val="22"/>
      <w:szCs w:val="22"/>
    </w:rPr>
  </w:style>
  <w:style w:type="character" w:customStyle="1" w:styleId="ReferenceChar">
    <w:name w:val="Reference Char"/>
    <w:basedOn w:val="DefaultParagraphFont"/>
    <w:link w:val="Reference"/>
    <w:rsid w:val="009B7591"/>
    <w:rPr>
      <w:rFonts w:eastAsia="Batang"/>
      <w:sz w:val="22"/>
      <w:szCs w:val="22"/>
      <w:lang w:eastAsia="en-US"/>
    </w:rPr>
  </w:style>
  <w:style w:type="paragraph" w:styleId="PlainText">
    <w:name w:val="Plain Text"/>
    <w:basedOn w:val="Normal"/>
    <w:link w:val="PlainTextChar"/>
    <w:uiPriority w:val="99"/>
    <w:semiHidden/>
    <w:unhideWhenUsed/>
    <w:rsid w:val="00E46682"/>
    <w:pPr>
      <w:jc w:val="left"/>
    </w:pPr>
    <w:rPr>
      <w:rFonts w:ascii="Calibri" w:eastAsiaTheme="minorHAnsi" w:hAnsi="Calibri" w:cstheme="minorBidi"/>
      <w:sz w:val="22"/>
      <w:szCs w:val="21"/>
      <w:lang w:val="de-AT"/>
    </w:rPr>
  </w:style>
  <w:style w:type="character" w:customStyle="1" w:styleId="PlainTextChar">
    <w:name w:val="Plain Text Char"/>
    <w:basedOn w:val="DefaultParagraphFont"/>
    <w:link w:val="PlainText"/>
    <w:uiPriority w:val="99"/>
    <w:semiHidden/>
    <w:rsid w:val="00E46682"/>
    <w:rPr>
      <w:rFonts w:ascii="Calibri" w:eastAsiaTheme="minorHAnsi" w:hAnsi="Calibri" w:cstheme="minorBidi"/>
      <w:sz w:val="22"/>
      <w:szCs w:val="21"/>
      <w:lang w:val="de-AT" w:eastAsia="en-US"/>
    </w:rPr>
  </w:style>
  <w:style w:type="paragraph" w:styleId="Revision">
    <w:name w:val="Revision"/>
    <w:hidden/>
    <w:uiPriority w:val="99"/>
    <w:semiHidden/>
    <w:rsid w:val="00597B13"/>
    <w:rPr>
      <w:sz w:val="24"/>
      <w:szCs w:val="24"/>
      <w:lang w:eastAsia="en-US"/>
    </w:rPr>
  </w:style>
  <w:style w:type="character" w:customStyle="1" w:styleId="apple-converted-space">
    <w:name w:val="apple-converted-space"/>
    <w:basedOn w:val="DefaultParagraphFont"/>
    <w:rsid w:val="004D624B"/>
  </w:style>
  <w:style w:type="paragraph" w:styleId="NormalWeb">
    <w:name w:val="Normal (Web)"/>
    <w:basedOn w:val="Normal"/>
    <w:uiPriority w:val="99"/>
    <w:unhideWhenUsed/>
    <w:rsid w:val="00E24CE8"/>
    <w:pPr>
      <w:spacing w:before="100" w:beforeAutospacing="1" w:after="100" w:afterAutospacing="1"/>
      <w:jc w:val="left"/>
    </w:pPr>
    <w:rPr>
      <w:rFonts w:eastAsia="Times New Roman"/>
    </w:rPr>
  </w:style>
  <w:style w:type="character" w:styleId="Strong">
    <w:name w:val="Strong"/>
    <w:basedOn w:val="DefaultParagraphFont"/>
    <w:uiPriority w:val="22"/>
    <w:qFormat/>
    <w:rsid w:val="00E24CE8"/>
    <w:rPr>
      <w:b/>
      <w:bCs/>
    </w:rPr>
  </w:style>
  <w:style w:type="character" w:styleId="FollowedHyperlink">
    <w:name w:val="FollowedHyperlink"/>
    <w:basedOn w:val="DefaultParagraphFont"/>
    <w:uiPriority w:val="99"/>
    <w:semiHidden/>
    <w:unhideWhenUsed/>
    <w:rsid w:val="00E24CE8"/>
    <w:rPr>
      <w:color w:val="954F72" w:themeColor="followedHyperlink"/>
      <w:u w:val="single"/>
    </w:rPr>
  </w:style>
  <w:style w:type="paragraph" w:styleId="NoSpacing">
    <w:name w:val="No Spacing"/>
    <w:uiPriority w:val="1"/>
    <w:qFormat/>
    <w:rsid w:val="00350207"/>
    <w:pPr>
      <w:jc w:val="both"/>
    </w:pPr>
    <w:rPr>
      <w:sz w:val="22"/>
      <w:szCs w:val="24"/>
      <w:lang w:eastAsia="en-US"/>
    </w:rPr>
  </w:style>
  <w:style w:type="character" w:customStyle="1" w:styleId="pl-s">
    <w:name w:val="pl-s"/>
    <w:basedOn w:val="DefaultParagraphFont"/>
    <w:rsid w:val="00350207"/>
  </w:style>
  <w:style w:type="character" w:customStyle="1" w:styleId="CaptionChar">
    <w:name w:val="Caption Char"/>
    <w:link w:val="Caption"/>
    <w:locked/>
    <w:rsid w:val="00A346C0"/>
    <w:rPr>
      <w:rFonts w:eastAsia="SimSun"/>
      <w:b/>
      <w:bCs/>
      <w:lang w:val="en-AU"/>
    </w:rPr>
  </w:style>
  <w:style w:type="paragraph" w:styleId="BodyText">
    <w:name w:val="Body Text"/>
    <w:basedOn w:val="Normal"/>
    <w:link w:val="BodyTextChar"/>
    <w:uiPriority w:val="1"/>
    <w:qFormat/>
    <w:rsid w:val="00E00742"/>
    <w:pPr>
      <w:widowControl w:val="0"/>
      <w:autoSpaceDE w:val="0"/>
      <w:autoSpaceDN w:val="0"/>
      <w:spacing w:before="1"/>
      <w:jc w:val="left"/>
    </w:pPr>
    <w:rPr>
      <w:rFonts w:ascii="Arial" w:eastAsia="Arial" w:hAnsi="Arial" w:cs="Arial"/>
    </w:rPr>
  </w:style>
  <w:style w:type="character" w:customStyle="1" w:styleId="BodyTextChar">
    <w:name w:val="Body Text Char"/>
    <w:basedOn w:val="DefaultParagraphFont"/>
    <w:link w:val="BodyText"/>
    <w:uiPriority w:val="1"/>
    <w:rsid w:val="00E00742"/>
    <w:rPr>
      <w:rFonts w:ascii="Arial" w:eastAsia="Arial" w:hAnsi="Arial" w:cs="Arial"/>
      <w:sz w:val="24"/>
      <w:szCs w:val="24"/>
      <w:lang w:eastAsia="en-US"/>
    </w:rPr>
  </w:style>
  <w:style w:type="paragraph" w:styleId="Title">
    <w:name w:val="Title"/>
    <w:basedOn w:val="Normal"/>
    <w:link w:val="TitleChar"/>
    <w:uiPriority w:val="10"/>
    <w:qFormat/>
    <w:rsid w:val="00E00742"/>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00742"/>
    <w:rPr>
      <w:rFonts w:ascii="Arial" w:eastAsia="Arial" w:hAnsi="Arial" w:cs="Arial"/>
      <w:b/>
      <w:bCs/>
      <w:sz w:val="29"/>
      <w:szCs w:val="29"/>
      <w:u w:val="single"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22398">
      <w:bodyDiv w:val="1"/>
      <w:marLeft w:val="0"/>
      <w:marRight w:val="0"/>
      <w:marTop w:val="0"/>
      <w:marBottom w:val="0"/>
      <w:divBdr>
        <w:top w:val="none" w:sz="0" w:space="0" w:color="auto"/>
        <w:left w:val="none" w:sz="0" w:space="0" w:color="auto"/>
        <w:bottom w:val="none" w:sz="0" w:space="0" w:color="auto"/>
        <w:right w:val="none" w:sz="0" w:space="0" w:color="auto"/>
      </w:divBdr>
    </w:div>
    <w:div w:id="408502094">
      <w:bodyDiv w:val="1"/>
      <w:marLeft w:val="0"/>
      <w:marRight w:val="0"/>
      <w:marTop w:val="0"/>
      <w:marBottom w:val="0"/>
      <w:divBdr>
        <w:top w:val="none" w:sz="0" w:space="0" w:color="auto"/>
        <w:left w:val="none" w:sz="0" w:space="0" w:color="auto"/>
        <w:bottom w:val="none" w:sz="0" w:space="0" w:color="auto"/>
        <w:right w:val="none" w:sz="0" w:space="0" w:color="auto"/>
      </w:divBdr>
    </w:div>
    <w:div w:id="527180340">
      <w:bodyDiv w:val="1"/>
      <w:marLeft w:val="0"/>
      <w:marRight w:val="0"/>
      <w:marTop w:val="0"/>
      <w:marBottom w:val="0"/>
      <w:divBdr>
        <w:top w:val="none" w:sz="0" w:space="0" w:color="auto"/>
        <w:left w:val="none" w:sz="0" w:space="0" w:color="auto"/>
        <w:bottom w:val="none" w:sz="0" w:space="0" w:color="auto"/>
        <w:right w:val="none" w:sz="0" w:space="0" w:color="auto"/>
      </w:divBdr>
    </w:div>
    <w:div w:id="958729357">
      <w:bodyDiv w:val="1"/>
      <w:marLeft w:val="0"/>
      <w:marRight w:val="0"/>
      <w:marTop w:val="0"/>
      <w:marBottom w:val="0"/>
      <w:divBdr>
        <w:top w:val="none" w:sz="0" w:space="0" w:color="auto"/>
        <w:left w:val="none" w:sz="0" w:space="0" w:color="auto"/>
        <w:bottom w:val="none" w:sz="0" w:space="0" w:color="auto"/>
        <w:right w:val="none" w:sz="0" w:space="0" w:color="auto"/>
      </w:divBdr>
    </w:div>
    <w:div w:id="1132210952">
      <w:bodyDiv w:val="1"/>
      <w:marLeft w:val="0"/>
      <w:marRight w:val="0"/>
      <w:marTop w:val="0"/>
      <w:marBottom w:val="0"/>
      <w:divBdr>
        <w:top w:val="none" w:sz="0" w:space="0" w:color="auto"/>
        <w:left w:val="none" w:sz="0" w:space="0" w:color="auto"/>
        <w:bottom w:val="none" w:sz="0" w:space="0" w:color="auto"/>
        <w:right w:val="none" w:sz="0" w:space="0" w:color="auto"/>
      </w:divBdr>
    </w:div>
    <w:div w:id="1141658396">
      <w:bodyDiv w:val="1"/>
      <w:marLeft w:val="0"/>
      <w:marRight w:val="0"/>
      <w:marTop w:val="0"/>
      <w:marBottom w:val="0"/>
      <w:divBdr>
        <w:top w:val="none" w:sz="0" w:space="0" w:color="auto"/>
        <w:left w:val="none" w:sz="0" w:space="0" w:color="auto"/>
        <w:bottom w:val="none" w:sz="0" w:space="0" w:color="auto"/>
        <w:right w:val="none" w:sz="0" w:space="0" w:color="auto"/>
      </w:divBdr>
    </w:div>
    <w:div w:id="1215462786">
      <w:bodyDiv w:val="1"/>
      <w:marLeft w:val="0"/>
      <w:marRight w:val="0"/>
      <w:marTop w:val="0"/>
      <w:marBottom w:val="0"/>
      <w:divBdr>
        <w:top w:val="none" w:sz="0" w:space="0" w:color="auto"/>
        <w:left w:val="none" w:sz="0" w:space="0" w:color="auto"/>
        <w:bottom w:val="none" w:sz="0" w:space="0" w:color="auto"/>
        <w:right w:val="none" w:sz="0" w:space="0" w:color="auto"/>
      </w:divBdr>
    </w:div>
    <w:div w:id="1270970923">
      <w:bodyDiv w:val="1"/>
      <w:marLeft w:val="0"/>
      <w:marRight w:val="0"/>
      <w:marTop w:val="0"/>
      <w:marBottom w:val="0"/>
      <w:divBdr>
        <w:top w:val="none" w:sz="0" w:space="0" w:color="auto"/>
        <w:left w:val="none" w:sz="0" w:space="0" w:color="auto"/>
        <w:bottom w:val="none" w:sz="0" w:space="0" w:color="auto"/>
        <w:right w:val="none" w:sz="0" w:space="0" w:color="auto"/>
      </w:divBdr>
    </w:div>
    <w:div w:id="1322658682">
      <w:bodyDiv w:val="1"/>
      <w:marLeft w:val="0"/>
      <w:marRight w:val="0"/>
      <w:marTop w:val="0"/>
      <w:marBottom w:val="0"/>
      <w:divBdr>
        <w:top w:val="none" w:sz="0" w:space="0" w:color="auto"/>
        <w:left w:val="none" w:sz="0" w:space="0" w:color="auto"/>
        <w:bottom w:val="none" w:sz="0" w:space="0" w:color="auto"/>
        <w:right w:val="none" w:sz="0" w:space="0" w:color="auto"/>
      </w:divBdr>
    </w:div>
    <w:div w:id="1497767249">
      <w:bodyDiv w:val="1"/>
      <w:marLeft w:val="0"/>
      <w:marRight w:val="0"/>
      <w:marTop w:val="0"/>
      <w:marBottom w:val="0"/>
      <w:divBdr>
        <w:top w:val="none" w:sz="0" w:space="0" w:color="auto"/>
        <w:left w:val="none" w:sz="0" w:space="0" w:color="auto"/>
        <w:bottom w:val="none" w:sz="0" w:space="0" w:color="auto"/>
        <w:right w:val="none" w:sz="0" w:space="0" w:color="auto"/>
      </w:divBdr>
    </w:div>
    <w:div w:id="150342593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5389245">
      <w:bodyDiv w:val="1"/>
      <w:marLeft w:val="0"/>
      <w:marRight w:val="0"/>
      <w:marTop w:val="0"/>
      <w:marBottom w:val="0"/>
      <w:divBdr>
        <w:top w:val="none" w:sz="0" w:space="0" w:color="auto"/>
        <w:left w:val="none" w:sz="0" w:space="0" w:color="auto"/>
        <w:bottom w:val="none" w:sz="0" w:space="0" w:color="auto"/>
        <w:right w:val="none" w:sz="0" w:space="0" w:color="auto"/>
      </w:divBdr>
    </w:div>
    <w:div w:id="1682121701">
      <w:bodyDiv w:val="1"/>
      <w:marLeft w:val="0"/>
      <w:marRight w:val="0"/>
      <w:marTop w:val="0"/>
      <w:marBottom w:val="0"/>
      <w:divBdr>
        <w:top w:val="none" w:sz="0" w:space="0" w:color="auto"/>
        <w:left w:val="none" w:sz="0" w:space="0" w:color="auto"/>
        <w:bottom w:val="none" w:sz="0" w:space="0" w:color="auto"/>
        <w:right w:val="none" w:sz="0" w:space="0" w:color="auto"/>
      </w:divBdr>
    </w:div>
    <w:div w:id="1712880257">
      <w:bodyDiv w:val="1"/>
      <w:marLeft w:val="0"/>
      <w:marRight w:val="0"/>
      <w:marTop w:val="0"/>
      <w:marBottom w:val="0"/>
      <w:divBdr>
        <w:top w:val="none" w:sz="0" w:space="0" w:color="auto"/>
        <w:left w:val="none" w:sz="0" w:space="0" w:color="auto"/>
        <w:bottom w:val="none" w:sz="0" w:space="0" w:color="auto"/>
        <w:right w:val="none" w:sz="0" w:space="0" w:color="auto"/>
      </w:divBdr>
    </w:div>
    <w:div w:id="1849444721">
      <w:bodyDiv w:val="1"/>
      <w:marLeft w:val="0"/>
      <w:marRight w:val="0"/>
      <w:marTop w:val="0"/>
      <w:marBottom w:val="0"/>
      <w:divBdr>
        <w:top w:val="none" w:sz="0" w:space="0" w:color="auto"/>
        <w:left w:val="none" w:sz="0" w:space="0" w:color="auto"/>
        <w:bottom w:val="none" w:sz="0" w:space="0" w:color="auto"/>
        <w:right w:val="none" w:sz="0" w:space="0" w:color="auto"/>
      </w:divBdr>
    </w:div>
    <w:div w:id="194781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hub.com/ultralytics/yolov3" TargetMode="External"/><Relationship Id="rId18" Type="http://schemas.openxmlformats.org/officeDocument/2006/relationships/hyperlink" Target="https://github.com/rbgirshick/py-faster-rcnn/tree/master/models" TargetMode="External"/><Relationship Id="rId26" Type="http://schemas.openxmlformats.org/officeDocument/2006/relationships/hyperlink" Target="http://dcase.community/challenge2017/task-acoustic-scene-classification" TargetMode="External"/><Relationship Id="rId39" Type="http://schemas.openxmlformats.org/officeDocument/2006/relationships/hyperlink" Target="https://rajpurkar.github.io/SQuAD-explorer/" TargetMode="External"/><Relationship Id="rId21" Type="http://schemas.openxmlformats.org/officeDocument/2006/relationships/hyperlink" Target="https://github.com/matterport/Mask_RCNN" TargetMode="External"/><Relationship Id="rId34" Type="http://schemas.openxmlformats.org/officeDocument/2006/relationships/hyperlink" Target="http://host.robots.ox.ac.uk/pascal/VOC/" TargetMode="External"/><Relationship Id="rId42" Type="http://schemas.openxmlformats.org/officeDocument/2006/relationships/image" Target="media/image3.emf"/><Relationship Id="rId47" Type="http://schemas.openxmlformats.org/officeDocument/2006/relationships/hyperlink" Target="https://s3-eu-west-1.amazonaws.com/mpegcdva/mpeg-cxm5.1.zip"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ithub.com/ruotianluo/pytorch-faster-rcnn" TargetMode="External"/><Relationship Id="rId29" Type="http://schemas.openxmlformats.org/officeDocument/2006/relationships/hyperlink" Target="https://rajpurkar.github.io/SQuAD-explorer/" TargetMode="External"/><Relationship Id="rId11" Type="http://schemas.openxmlformats.org/officeDocument/2006/relationships/hyperlink" Target="https://github.com/pytorch/vision/blob/master/torchvision/models/alexnet.py" TargetMode="External"/><Relationship Id="rId24" Type="http://schemas.openxmlformats.org/officeDocument/2006/relationships/hyperlink" Target="https://drive.google.com/drive/folders/1d-MaaXebVxd8yGUCv44RWQvLAwzVm6JQ" TargetMode="External"/><Relationship Id="rId32" Type="http://schemas.openxmlformats.org/officeDocument/2006/relationships/hyperlink" Target="https://rajpurkar.github.io/SQuAD-explorer/" TargetMode="External"/><Relationship Id="rId37" Type="http://schemas.openxmlformats.org/officeDocument/2006/relationships/hyperlink" Target="https://download.pytorch.org/models/resnet18-5c106cde.pth" TargetMode="External"/><Relationship Id="rId40" Type="http://schemas.openxmlformats.org/officeDocument/2006/relationships/hyperlink" Target="https://data.mendeley.com/datasets/rscbjbr9sj/2" TargetMode="External"/><Relationship Id="rId45" Type="http://schemas.openxmlformats.org/officeDocument/2006/relationships/hyperlink" Target="https://rajpurkar.github.io/SQuAD-explorer/" TargetMode="External"/><Relationship Id="rId5" Type="http://schemas.openxmlformats.org/officeDocument/2006/relationships/webSettings" Target="webSettings.xml"/><Relationship Id="rId15" Type="http://schemas.openxmlformats.org/officeDocument/2006/relationships/hyperlink" Target="https://github.com/ultralytics/yolov3/blob/master/data/get_coco_dataset.sh" TargetMode="External"/><Relationship Id="rId23" Type="http://schemas.openxmlformats.org/officeDocument/2006/relationships/hyperlink" Target="https://vcgit.hhi.fraunhofer.de/jvet/VVCSoftware_VTM" TargetMode="External"/><Relationship Id="rId28" Type="http://schemas.openxmlformats.org/officeDocument/2006/relationships/hyperlink" Target="https://drive.google.com/open?id=1jBWk_uyVjos8kQhnHY7k-reT-C9j9CoF" TargetMode="External"/><Relationship Id="rId36" Type="http://schemas.openxmlformats.org/officeDocument/2006/relationships/hyperlink" Target="https://download.pytorch.org/models/vgg11-bbd30ac9.pth" TargetMode="External"/><Relationship Id="rId49" Type="http://schemas.openxmlformats.org/officeDocument/2006/relationships/hyperlink" Target="https://www.cs.toronto.edu/~kriz/cifar.html" TargetMode="External"/><Relationship Id="rId10" Type="http://schemas.openxmlformats.org/officeDocument/2006/relationships/hyperlink" Target="https://github.com/keras-team/keras-applications" TargetMode="External"/><Relationship Id="rId19" Type="http://schemas.openxmlformats.org/officeDocument/2006/relationships/hyperlink" Target="https://github.com/matterport/Mask_RCNN" TargetMode="External"/><Relationship Id="rId31" Type="http://schemas.openxmlformats.org/officeDocument/2006/relationships/hyperlink" Target="https://github.com/google-research/bert" TargetMode="External"/><Relationship Id="rId44" Type="http://schemas.openxmlformats.org/officeDocument/2006/relationships/hyperlink" Target="https://drive.google.com/drive/folders/17Uz6alWIOtp4jYWXBKuvgNxysq_bkDCI?usp=sharin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jreddie.com/media/files/yolov3.weights" TargetMode="External"/><Relationship Id="rId22" Type="http://schemas.openxmlformats.org/officeDocument/2006/relationships/hyperlink" Target="https://vcgit.hhi.fraunhofer.de/jvet/VVCSoftware_VTM" TargetMode="External"/><Relationship Id="rId27" Type="http://schemas.openxmlformats.org/officeDocument/2006/relationships/hyperlink" Target="https://drive.google.com/open?id=1jBWk_uyVjos8kQhnHY7k-reT-C9j9CoF" TargetMode="External"/><Relationship Id="rId30" Type="http://schemas.openxmlformats.org/officeDocument/2006/relationships/hyperlink" Target="https://arxiv.org/abs/1810.04805" TargetMode="External"/><Relationship Id="rId35" Type="http://schemas.openxmlformats.org/officeDocument/2006/relationships/hyperlink" Target="https://pjreddie.com/projects/pascal-voc-dataset-mirror/" TargetMode="External"/><Relationship Id="rId43" Type="http://schemas.openxmlformats.org/officeDocument/2006/relationships/oleObject" Target="embeddings/oleObject1.bin"/><Relationship Id="rId48" Type="http://schemas.openxmlformats.org/officeDocument/2006/relationships/hyperlink" Target="http://www.cs.tut.fi/sgn/arg/dcase2017/documents/challenge_technical_reports/DCASE2017_Feroze_179.pdf" TargetMode="External"/><Relationship Id="rId8" Type="http://schemas.openxmlformats.org/officeDocument/2006/relationships/image" Target="media/image1.jpeg"/><Relationship Id="rId51"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drive.google.com/file/d/1om3XeAv42sPdw1EcPh_3R7h6PbQAszwW/view?usp=sharing" TargetMode="External"/><Relationship Id="rId17" Type="http://schemas.openxmlformats.org/officeDocument/2006/relationships/hyperlink" Target="https://drive.google.com/drive/folders/0B7fNdx_jAqhtNE10TDZDbFRuU0E" TargetMode="External"/><Relationship Id="rId25" Type="http://schemas.openxmlformats.org/officeDocument/2006/relationships/hyperlink" Target="https://drive.google.com/drive/folders/1d-MaaXebVxd8yGUCv44RWQvLAwzVm6JQ" TargetMode="External"/><Relationship Id="rId33" Type="http://schemas.openxmlformats.org/officeDocument/2006/relationships/hyperlink" Target="https://drive.google.com/drive/folders/17Gl7HSNpXu61qmRn-TKe70X45ItIVbmI" TargetMode="External"/><Relationship Id="rId38" Type="http://schemas.openxmlformats.org/officeDocument/2006/relationships/hyperlink" Target="https://download.pytorch.org/models/mobilenet_v2-b0353104.pth" TargetMode="External"/><Relationship Id="rId46" Type="http://schemas.openxmlformats.org/officeDocument/2006/relationships/image" Target="media/image4.png"/><Relationship Id="rId20" Type="http://schemas.openxmlformats.org/officeDocument/2006/relationships/hyperlink" Target="https://github.com/matterport/Mask_RCNN/releases/tag/v2.0" TargetMode="External"/><Relationship Id="rId41" Type="http://schemas.openxmlformats.org/officeDocument/2006/relationships/hyperlink" Target="https://www.kaggle.com/paultimothymooney/chest-xray-pneumonia"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30740;&#31350;&#29983;\&#21387;&#32553;&#25552;&#26696;\&#20256;&#36755;&#21387;&#32553;&#25552;&#26696;\mxxxx.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51D32-E72B-4F49-A6CA-00D824FC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E:\研究生\压缩提案\传输压缩提案\mxxxx.dot</Template>
  <TotalTime>1</TotalTime>
  <Pages>20</Pages>
  <Words>6768</Words>
  <Characters>38583</Characters>
  <Application>Microsoft Office Word</Application>
  <DocSecurity>0</DocSecurity>
  <Lines>321</Lines>
  <Paragraphs>90</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45261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DELL</dc:creator>
  <cp:lastModifiedBy>Curcio, Igor (Nokia - FI/Tampere)</cp:lastModifiedBy>
  <cp:revision>63</cp:revision>
  <cp:lastPrinted>1900-12-31T22:59:11Z</cp:lastPrinted>
  <dcterms:created xsi:type="dcterms:W3CDTF">2019-07-08T18:38:00Z</dcterms:created>
  <dcterms:modified xsi:type="dcterms:W3CDTF">2020-10-23T13:59:00Z</dcterms:modified>
</cp:coreProperties>
</file>