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25F84" w:rsidRPr="003D4E70" w:rsidRDefault="00956E21">
      <w:pPr>
        <w:spacing w:before="0" w:after="0"/>
        <w:jc w:val="center"/>
        <w:rPr>
          <w:b/>
          <w:sz w:val="28"/>
          <w:szCs w:val="28"/>
          <w:lang w:val="en-GB"/>
        </w:rPr>
      </w:pPr>
      <w:r w:rsidRPr="003D4E70">
        <w:rPr>
          <w:b/>
          <w:sz w:val="28"/>
          <w:szCs w:val="28"/>
          <w:lang w:val="en-GB"/>
        </w:rPr>
        <w:t>INTERNATIONAL ORGANISATION FOR STANDARDISATION</w:t>
      </w:r>
    </w:p>
    <w:p w14:paraId="00000002" w14:textId="77777777" w:rsidR="00125F84" w:rsidRPr="003D4E70" w:rsidRDefault="00956E21">
      <w:pPr>
        <w:spacing w:before="0" w:after="0"/>
        <w:jc w:val="center"/>
        <w:rPr>
          <w:b/>
          <w:sz w:val="28"/>
          <w:szCs w:val="28"/>
          <w:lang w:val="en-GB"/>
        </w:rPr>
      </w:pPr>
      <w:r w:rsidRPr="003D4E70">
        <w:rPr>
          <w:b/>
          <w:sz w:val="28"/>
          <w:szCs w:val="28"/>
          <w:lang w:val="en-GB"/>
        </w:rPr>
        <w:t>ORGANISATION INTERNATIONALE DE NORMALISATION</w:t>
      </w:r>
    </w:p>
    <w:p w14:paraId="00000003" w14:textId="77777777" w:rsidR="00125F84" w:rsidRPr="003D4E70" w:rsidRDefault="00956E21">
      <w:pPr>
        <w:spacing w:before="0" w:after="0"/>
        <w:jc w:val="center"/>
        <w:rPr>
          <w:b/>
          <w:sz w:val="28"/>
          <w:szCs w:val="28"/>
          <w:lang w:val="en-GB"/>
        </w:rPr>
      </w:pPr>
      <w:r w:rsidRPr="003D4E70">
        <w:rPr>
          <w:b/>
          <w:sz w:val="28"/>
          <w:szCs w:val="28"/>
          <w:lang w:val="en-GB"/>
        </w:rPr>
        <w:t>ISO/IEC JTC1/SC29/WG11</w:t>
      </w:r>
    </w:p>
    <w:p w14:paraId="00000004" w14:textId="77777777" w:rsidR="00125F84" w:rsidRPr="003D4E70" w:rsidRDefault="00956E21">
      <w:pPr>
        <w:spacing w:before="0" w:after="0"/>
        <w:jc w:val="center"/>
        <w:rPr>
          <w:b/>
          <w:lang w:val="en-GB"/>
        </w:rPr>
      </w:pPr>
      <w:r w:rsidRPr="003D4E70">
        <w:rPr>
          <w:b/>
          <w:sz w:val="28"/>
          <w:szCs w:val="28"/>
          <w:lang w:val="en-GB"/>
        </w:rPr>
        <w:t>CODING OF MOVING PICTURES AND AUDIO</w:t>
      </w:r>
    </w:p>
    <w:p w14:paraId="00000005" w14:textId="77777777" w:rsidR="00125F84" w:rsidRPr="003D4E70" w:rsidRDefault="00125F84">
      <w:pPr>
        <w:tabs>
          <w:tab w:val="left" w:pos="5387"/>
        </w:tabs>
        <w:spacing w:before="0" w:after="0"/>
        <w:jc w:val="center"/>
        <w:rPr>
          <w:b/>
          <w:lang w:val="en-GB"/>
        </w:rPr>
      </w:pPr>
    </w:p>
    <w:p w14:paraId="00000006" w14:textId="4E60711E" w:rsidR="00125F84" w:rsidRPr="003D4E70" w:rsidRDefault="00956E21">
      <w:pPr>
        <w:spacing w:before="0" w:after="0"/>
        <w:jc w:val="right"/>
        <w:rPr>
          <w:b/>
          <w:sz w:val="48"/>
          <w:szCs w:val="48"/>
          <w:lang w:val="en-GB"/>
        </w:rPr>
      </w:pPr>
      <w:r w:rsidRPr="003D4E70">
        <w:rPr>
          <w:b/>
          <w:lang w:val="en-GB"/>
        </w:rPr>
        <w:t xml:space="preserve">ISO/IEC JTC1/SC29/WG11 </w:t>
      </w:r>
      <w:ins w:id="0" w:author="Ali C Begen" w:date="2020-04-23T20:10:00Z">
        <w:r w:rsidR="00013FA3" w:rsidRPr="003D4E70">
          <w:rPr>
            <w:b/>
            <w:color w:val="FF0000"/>
            <w:sz w:val="48"/>
            <w:szCs w:val="48"/>
            <w:lang w:val="en-GB"/>
          </w:rPr>
          <w:t>N</w:t>
        </w:r>
      </w:ins>
      <w:ins w:id="1" w:author="Syed, Yasser" w:date="2020-04-24T00:40:00Z">
        <w:r w:rsidR="00BC54DE" w:rsidRPr="003D4E70">
          <w:rPr>
            <w:b/>
            <w:color w:val="FF0000"/>
            <w:sz w:val="48"/>
            <w:szCs w:val="48"/>
            <w:lang w:val="en-GB"/>
          </w:rPr>
          <w:t>19281</w:t>
        </w:r>
      </w:ins>
    </w:p>
    <w:p w14:paraId="00000007" w14:textId="4A4C2A8F" w:rsidR="00125F84" w:rsidRPr="003D4E70" w:rsidRDefault="00013FA3">
      <w:pPr>
        <w:spacing w:before="0" w:after="0"/>
        <w:jc w:val="right"/>
        <w:rPr>
          <w:b/>
          <w:lang w:val="en-GB"/>
        </w:rPr>
      </w:pPr>
      <w:proofErr w:type="spellStart"/>
      <w:ins w:id="2" w:author="Ali C Begen" w:date="2020-04-23T20:10:00Z">
        <w:r w:rsidRPr="003D4E70">
          <w:rPr>
            <w:b/>
            <w:lang w:val="en-GB"/>
          </w:rPr>
          <w:t>Alpbach</w:t>
        </w:r>
        <w:proofErr w:type="spellEnd"/>
        <w:r w:rsidRPr="003D4E70">
          <w:rPr>
            <w:b/>
            <w:lang w:val="en-GB"/>
          </w:rPr>
          <w:t>, AT</w:t>
        </w:r>
      </w:ins>
      <w:r w:rsidR="00956E21" w:rsidRPr="003D4E70">
        <w:rPr>
          <w:b/>
          <w:lang w:val="en-GB"/>
        </w:rPr>
        <w:t xml:space="preserve"> - </w:t>
      </w:r>
      <w:ins w:id="3" w:author="Ali C Begen" w:date="2020-04-23T20:10:00Z">
        <w:r w:rsidRPr="003D4E70">
          <w:rPr>
            <w:b/>
            <w:lang w:val="en-GB"/>
          </w:rPr>
          <w:t>Apr</w:t>
        </w:r>
      </w:ins>
      <w:r w:rsidR="00956E21" w:rsidRPr="003D4E70">
        <w:rPr>
          <w:b/>
          <w:lang w:val="en-GB"/>
        </w:rPr>
        <w:t>. 2020</w:t>
      </w:r>
    </w:p>
    <w:p w14:paraId="00000008" w14:textId="77777777" w:rsidR="00125F84" w:rsidRPr="003D4E70" w:rsidRDefault="00125F84">
      <w:pPr>
        <w:jc w:val="left"/>
        <w:rPr>
          <w:b/>
          <w:lang w:val="en-GB"/>
        </w:rPr>
      </w:pPr>
    </w:p>
    <w:p w14:paraId="00000009" w14:textId="77777777" w:rsidR="00125F84" w:rsidRPr="003D4E70" w:rsidRDefault="00956E21">
      <w:pPr>
        <w:tabs>
          <w:tab w:val="left" w:pos="1080"/>
        </w:tabs>
        <w:spacing w:before="0" w:after="0"/>
        <w:jc w:val="left"/>
        <w:rPr>
          <w:b/>
          <w:lang w:val="en-GB"/>
        </w:rPr>
      </w:pPr>
      <w:r w:rsidRPr="003D4E70">
        <w:rPr>
          <w:b/>
          <w:lang w:val="en-GB"/>
        </w:rPr>
        <w:t>Source</w:t>
      </w:r>
      <w:r w:rsidRPr="003D4E70">
        <w:rPr>
          <w:b/>
          <w:lang w:val="en-GB"/>
        </w:rPr>
        <w:tab/>
        <w:t>Systems</w:t>
      </w:r>
    </w:p>
    <w:p w14:paraId="0000000A" w14:textId="406A928B" w:rsidR="00125F84" w:rsidRPr="003D4E70" w:rsidRDefault="00956E21">
      <w:pPr>
        <w:tabs>
          <w:tab w:val="left" w:pos="1080"/>
        </w:tabs>
        <w:spacing w:before="0" w:after="0"/>
        <w:jc w:val="left"/>
        <w:rPr>
          <w:b/>
          <w:highlight w:val="yellow"/>
          <w:lang w:val="en-GB"/>
        </w:rPr>
      </w:pPr>
      <w:r w:rsidRPr="003D4E70">
        <w:rPr>
          <w:b/>
          <w:lang w:val="en-GB"/>
        </w:rPr>
        <w:t>Title</w:t>
      </w:r>
      <w:r w:rsidRPr="003D4E70">
        <w:rPr>
          <w:b/>
          <w:lang w:val="en-GB"/>
        </w:rPr>
        <w:tab/>
        <w:t>Explorations on</w:t>
      </w:r>
      <w:ins w:id="4" w:author="Syed, Yasser" w:date="2020-04-22T14:13:00Z">
        <w:r w:rsidR="00942186" w:rsidRPr="003D4E70">
          <w:rPr>
            <w:b/>
            <w:lang w:val="en-GB"/>
          </w:rPr>
          <w:t xml:space="preserve"> </w:t>
        </w:r>
      </w:ins>
      <w:r w:rsidRPr="003D4E70">
        <w:rPr>
          <w:b/>
          <w:lang w:val="en-GB"/>
        </w:rPr>
        <w:t>storage</w:t>
      </w:r>
      <w:ins w:id="5" w:author="Syed, Yasser" w:date="2020-04-22T14:03:00Z">
        <w:r w:rsidR="00942186" w:rsidRPr="003D4E70">
          <w:rPr>
            <w:b/>
            <w:lang w:val="en-GB"/>
          </w:rPr>
          <w:t xml:space="preserve">, </w:t>
        </w:r>
      </w:ins>
      <w:r w:rsidRPr="003D4E70">
        <w:rPr>
          <w:b/>
          <w:lang w:val="en-GB"/>
        </w:rPr>
        <w:t>archiving</w:t>
      </w:r>
      <w:ins w:id="6" w:author="Syed, Yasser" w:date="2020-04-22T14:25:00Z">
        <w:r w:rsidR="008747B4" w:rsidRPr="003D4E70">
          <w:rPr>
            <w:b/>
            <w:lang w:val="en-GB"/>
          </w:rPr>
          <w:t xml:space="preserve"> and </w:t>
        </w:r>
      </w:ins>
      <w:ins w:id="7" w:author="Syed, Yasser" w:date="2020-04-22T16:48:00Z">
        <w:r w:rsidR="00BF6887" w:rsidRPr="003D4E70">
          <w:rPr>
            <w:b/>
            <w:lang w:val="en-GB"/>
          </w:rPr>
          <w:t xml:space="preserve">content </w:t>
        </w:r>
      </w:ins>
      <w:ins w:id="8" w:author="Syed, Yasser" w:date="2020-04-22T14:25:00Z">
        <w:r w:rsidR="008747B4" w:rsidRPr="003D4E70">
          <w:rPr>
            <w:b/>
            <w:lang w:val="en-GB"/>
          </w:rPr>
          <w:t>management</w:t>
        </w:r>
      </w:ins>
      <w:ins w:id="9" w:author="Ali C Begen" w:date="2020-04-24T15:29:00Z">
        <w:r w:rsidR="00113E69" w:rsidRPr="003D4E70">
          <w:rPr>
            <w:b/>
            <w:lang w:val="en-GB"/>
          </w:rPr>
          <w:t xml:space="preserve"> </w:t>
        </w:r>
      </w:ins>
      <w:r w:rsidRPr="003D4E70">
        <w:rPr>
          <w:b/>
          <w:lang w:val="en-GB"/>
        </w:rPr>
        <w:t xml:space="preserve">of CMAF </w:t>
      </w:r>
      <w:ins w:id="10" w:author="Syed, Yasser" w:date="2020-04-22T16:48:00Z">
        <w:r w:rsidR="00BF6887" w:rsidRPr="003D4E70">
          <w:rPr>
            <w:b/>
            <w:lang w:val="en-GB"/>
          </w:rPr>
          <w:t>files</w:t>
        </w:r>
      </w:ins>
    </w:p>
    <w:p w14:paraId="0000000B" w14:textId="77777777" w:rsidR="00125F84" w:rsidRPr="003D4E70" w:rsidRDefault="00125F84">
      <w:pPr>
        <w:jc w:val="left"/>
        <w:rPr>
          <w:lang w:val="en-GB"/>
        </w:rPr>
      </w:pPr>
    </w:p>
    <w:p w14:paraId="0000000C" w14:textId="77777777" w:rsidR="00125F84" w:rsidRPr="003D4E70" w:rsidRDefault="00956E21">
      <w:pPr>
        <w:pStyle w:val="Heading1"/>
        <w:numPr>
          <w:ilvl w:val="0"/>
          <w:numId w:val="1"/>
        </w:numPr>
        <w:rPr>
          <w:lang w:val="en-GB"/>
        </w:rPr>
      </w:pPr>
      <w:r w:rsidRPr="003D4E70">
        <w:rPr>
          <w:lang w:val="en-GB"/>
        </w:rPr>
        <w:t>Introduction</w:t>
      </w:r>
    </w:p>
    <w:p w14:paraId="0000000D" w14:textId="77777777" w:rsidR="00125F84" w:rsidRPr="003D4E70" w:rsidRDefault="00956E21">
      <w:pPr>
        <w:spacing w:before="0" w:after="0"/>
        <w:rPr>
          <w:lang w:val="en-GB"/>
        </w:rPr>
      </w:pPr>
      <w:r w:rsidRPr="003D4E70">
        <w:rPr>
          <w:lang w:val="en-GB"/>
        </w:rPr>
        <w:t xml:space="preserve">CMAF has been developed as the preferred track format for streaming media. As a consequence, more and more content </w:t>
      </w:r>
      <w:proofErr w:type="gramStart"/>
      <w:r w:rsidRPr="003D4E70">
        <w:rPr>
          <w:lang w:val="en-GB"/>
        </w:rPr>
        <w:t>is</w:t>
      </w:r>
      <w:proofErr w:type="gramEnd"/>
      <w:r w:rsidRPr="003D4E70">
        <w:rPr>
          <w:lang w:val="en-GB"/>
        </w:rPr>
        <w:t xml:space="preserve"> becoming available in this format stored on disks, cloud storage, content delivery networks and more. CMAF is not only practical for streaming using DASH, HLS or other delivery protocols, but also shows a potential for storage and archiving purposes. </w:t>
      </w:r>
    </w:p>
    <w:p w14:paraId="0000000E" w14:textId="77777777" w:rsidR="00125F84" w:rsidRPr="003D4E70" w:rsidRDefault="00956E21">
      <w:pPr>
        <w:spacing w:before="0" w:after="0"/>
        <w:rPr>
          <w:lang w:val="en-GB"/>
        </w:rPr>
      </w:pPr>
      <w:r w:rsidRPr="003D4E70">
        <w:rPr>
          <w:lang w:val="en-GB"/>
        </w:rPr>
        <w:t xml:space="preserve"> </w:t>
      </w:r>
    </w:p>
    <w:p w14:paraId="0000000F" w14:textId="25670F81" w:rsidR="00125F84" w:rsidRPr="003D4E70" w:rsidRDefault="00956E21">
      <w:pPr>
        <w:spacing w:before="0" w:after="0"/>
        <w:rPr>
          <w:lang w:val="en-GB"/>
        </w:rPr>
      </w:pPr>
      <w:r w:rsidRPr="003D4E70">
        <w:rPr>
          <w:lang w:val="en-GB"/>
        </w:rPr>
        <w:t>CMAF defines a hypothetical application model and constructs for streaming that map nicely to delivery protocols like DASH and HLS. However, when storing CMAF content, grouping of tracks and identification of CMAF constructs is not that straightforward.</w:t>
      </w:r>
      <w:ins w:id="11" w:author="Syed, Yasser" w:date="2020-04-22T14:28:00Z">
        <w:r w:rsidR="008747B4" w:rsidRPr="003D4E70">
          <w:rPr>
            <w:lang w:val="en-GB"/>
          </w:rPr>
          <w:t xml:space="preserve"> Content management systems</w:t>
        </w:r>
      </w:ins>
      <w:ins w:id="12" w:author="Syed, Yasser" w:date="2020-04-22T14:33:00Z">
        <w:r w:rsidR="008747B4" w:rsidRPr="003D4E70">
          <w:rPr>
            <w:lang w:val="en-GB"/>
          </w:rPr>
          <w:t xml:space="preserve"> </w:t>
        </w:r>
      </w:ins>
      <w:ins w:id="13" w:author="Syed, Yasser" w:date="2020-04-22T14:30:00Z">
        <w:r w:rsidR="008747B4" w:rsidRPr="003D4E70">
          <w:rPr>
            <w:lang w:val="en-GB"/>
          </w:rPr>
          <w:t xml:space="preserve">may need to handle </w:t>
        </w:r>
      </w:ins>
      <w:ins w:id="14" w:author="Syed, Yasser" w:date="2020-04-22T14:31:00Z">
        <w:r w:rsidR="008747B4" w:rsidRPr="003D4E70">
          <w:rPr>
            <w:lang w:val="en-GB"/>
          </w:rPr>
          <w:t xml:space="preserve">CMAF content as it gets distributed and cached/stored through a </w:t>
        </w:r>
      </w:ins>
      <w:ins w:id="15" w:author="Ali C Begen" w:date="2020-04-23T20:11:00Z">
        <w:r w:rsidR="00013FA3" w:rsidRPr="003D4E70">
          <w:rPr>
            <w:lang w:val="en-GB"/>
          </w:rPr>
          <w:t>series</w:t>
        </w:r>
      </w:ins>
      <w:ins w:id="16" w:author="Syed, Yasser" w:date="2020-04-22T14:31:00Z">
        <w:r w:rsidR="008747B4" w:rsidRPr="003D4E70">
          <w:rPr>
            <w:lang w:val="en-GB"/>
          </w:rPr>
          <w:t xml:space="preserve"> of packagers, origin</w:t>
        </w:r>
      </w:ins>
      <w:ins w:id="17" w:author="Ali C Begen" w:date="2020-04-23T20:11:00Z">
        <w:r w:rsidR="00013FA3" w:rsidRPr="003D4E70">
          <w:rPr>
            <w:lang w:val="en-GB"/>
          </w:rPr>
          <w:t xml:space="preserve"> servers</w:t>
        </w:r>
      </w:ins>
      <w:ins w:id="18" w:author="Ali C Begen" w:date="2020-04-25T15:35:00Z">
        <w:r w:rsidR="003D4E70" w:rsidRPr="003D4E70">
          <w:rPr>
            <w:lang w:val="en-GB"/>
          </w:rPr>
          <w:t>, object/bl</w:t>
        </w:r>
      </w:ins>
      <w:ins w:id="19" w:author="Ali C Begen" w:date="2020-04-25T15:36:00Z">
        <w:r w:rsidR="003D4E70" w:rsidRPr="003D4E70">
          <w:rPr>
            <w:lang w:val="en-GB"/>
          </w:rPr>
          <w:t>ock storage</w:t>
        </w:r>
      </w:ins>
      <w:ins w:id="20" w:author="Syed, Yasser" w:date="2020-04-22T14:31:00Z">
        <w:r w:rsidR="008747B4" w:rsidRPr="003D4E70">
          <w:rPr>
            <w:lang w:val="en-GB"/>
          </w:rPr>
          <w:t xml:space="preserve"> and edge servers</w:t>
        </w:r>
      </w:ins>
      <w:ins w:id="21" w:author="Ali C Begen" w:date="2020-04-25T15:35:00Z">
        <w:r w:rsidR="003D4E70" w:rsidRPr="003D4E70">
          <w:rPr>
            <w:lang w:val="en-GB"/>
          </w:rPr>
          <w:t>.</w:t>
        </w:r>
      </w:ins>
      <w:r w:rsidRPr="003D4E70">
        <w:rPr>
          <w:lang w:val="en-GB"/>
        </w:rPr>
        <w:t xml:space="preserve"> We first list some challenges one might face for using CMAF as a storage format and then provide some ideas.</w:t>
      </w:r>
    </w:p>
    <w:p w14:paraId="00000010" w14:textId="77777777" w:rsidR="00125F84" w:rsidRPr="003D4E70" w:rsidRDefault="00956E21">
      <w:pPr>
        <w:spacing w:before="0" w:after="0"/>
        <w:rPr>
          <w:lang w:val="en-GB"/>
        </w:rPr>
      </w:pPr>
      <w:r w:rsidRPr="003D4E70">
        <w:rPr>
          <w:lang w:val="en-GB"/>
        </w:rPr>
        <w:t xml:space="preserve"> </w:t>
      </w:r>
    </w:p>
    <w:p w14:paraId="00000011" w14:textId="77777777" w:rsidR="00125F84" w:rsidRPr="003D4E70" w:rsidRDefault="00956E21">
      <w:pPr>
        <w:spacing w:before="0" w:after="0"/>
        <w:rPr>
          <w:lang w:val="en-GB"/>
        </w:rPr>
      </w:pPr>
      <w:r w:rsidRPr="003D4E70">
        <w:rPr>
          <w:lang w:val="en-GB"/>
        </w:rPr>
        <w:t>The main goal is to make the community aware of these challenges, provide standard-based solutions, seek input from the practitioners and eventually agree on a set of best practices to promote interoperability.</w:t>
      </w:r>
    </w:p>
    <w:p w14:paraId="00000012" w14:textId="77777777" w:rsidR="00125F84" w:rsidRPr="003D4E70" w:rsidRDefault="00125F84">
      <w:pPr>
        <w:spacing w:before="0" w:after="0"/>
        <w:rPr>
          <w:lang w:val="en-GB"/>
        </w:rPr>
      </w:pPr>
    </w:p>
    <w:p w14:paraId="00000013" w14:textId="41B59B3C" w:rsidR="00125F84" w:rsidRPr="003D4E70" w:rsidRDefault="00956E21">
      <w:pPr>
        <w:spacing w:before="0" w:after="0"/>
        <w:rPr>
          <w:highlight w:val="yellow"/>
          <w:lang w:val="en-GB"/>
        </w:rPr>
      </w:pPr>
      <w:r w:rsidRPr="003D4E70">
        <w:rPr>
          <w:highlight w:val="yellow"/>
          <w:lang w:val="en-GB"/>
        </w:rPr>
        <w:t>Editor’s note: Should the binding be only for CMAF track files or also for other constructs?</w:t>
      </w:r>
    </w:p>
    <w:p w14:paraId="00000014" w14:textId="77777777" w:rsidR="00125F84" w:rsidRPr="003D4E70" w:rsidRDefault="00125F84">
      <w:pPr>
        <w:spacing w:before="0" w:after="0"/>
        <w:rPr>
          <w:lang w:val="en-GB"/>
        </w:rPr>
      </w:pPr>
    </w:p>
    <w:p w14:paraId="00000015" w14:textId="77777777" w:rsidR="00125F84" w:rsidRPr="003D4E70" w:rsidRDefault="00956E21">
      <w:pPr>
        <w:spacing w:before="0" w:after="0"/>
        <w:rPr>
          <w:lang w:val="en-GB"/>
        </w:rPr>
      </w:pPr>
      <w:r w:rsidRPr="003D4E70">
        <w:rPr>
          <w:lang w:val="en-GB"/>
        </w:rPr>
        <w:t>In this document, we will use the following terms to specifically refer to the purpose of the manifest in that context:</w:t>
      </w:r>
    </w:p>
    <w:p w14:paraId="022195EF" w14:textId="4AF56762" w:rsidR="00013FA3" w:rsidRPr="003D4E70" w:rsidRDefault="00956E21" w:rsidP="00113E69">
      <w:pPr>
        <w:pStyle w:val="ListParagraph"/>
        <w:numPr>
          <w:ilvl w:val="0"/>
          <w:numId w:val="4"/>
        </w:numPr>
        <w:spacing w:before="0" w:after="0"/>
        <w:rPr>
          <w:lang w:val="en-GB"/>
        </w:rPr>
      </w:pPr>
      <w:r w:rsidRPr="003D4E70">
        <w:rPr>
          <w:b/>
          <w:lang w:val="en-GB"/>
        </w:rPr>
        <w:t>S-Manifest (S-MPD)</w:t>
      </w:r>
      <w:r w:rsidRPr="003D4E70">
        <w:rPr>
          <w:lang w:val="en-GB"/>
        </w:rPr>
        <w:t xml:space="preserve">: Storage manifest file that is used to describe when storing CMAF content (files). </w:t>
      </w:r>
      <w:ins w:id="22" w:author="Syed, Yasser" w:date="2020-04-22T14:35:00Z">
        <w:r w:rsidR="0005388B" w:rsidRPr="003D4E70">
          <w:rPr>
            <w:lang w:val="en-GB"/>
          </w:rPr>
          <w:t>An S-</w:t>
        </w:r>
      </w:ins>
      <w:ins w:id="23" w:author="Ali C Begen" w:date="2020-04-23T20:12:00Z">
        <w:r w:rsidR="00013FA3" w:rsidRPr="003D4E70">
          <w:rPr>
            <w:lang w:val="en-GB"/>
          </w:rPr>
          <w:t>MPD</w:t>
        </w:r>
      </w:ins>
      <w:ins w:id="24" w:author="Syed, Yasser" w:date="2020-04-22T14:36:00Z">
        <w:r w:rsidR="0005388B" w:rsidRPr="003D4E70">
          <w:rPr>
            <w:lang w:val="en-GB"/>
          </w:rPr>
          <w:t xml:space="preserve"> can be created from a collection of CM</w:t>
        </w:r>
      </w:ins>
      <w:ins w:id="25" w:author="Ali C Begen" w:date="2020-04-23T20:12:00Z">
        <w:r w:rsidR="00013FA3" w:rsidRPr="003D4E70">
          <w:rPr>
            <w:lang w:val="en-GB"/>
          </w:rPr>
          <w:t>A</w:t>
        </w:r>
      </w:ins>
      <w:ins w:id="26" w:author="Syed, Yasser" w:date="2020-04-22T14:36:00Z">
        <w:r w:rsidR="0005388B" w:rsidRPr="003D4E70">
          <w:rPr>
            <w:lang w:val="en-GB"/>
          </w:rPr>
          <w:t>F files</w:t>
        </w:r>
      </w:ins>
      <w:ins w:id="27" w:author="Syed, Yasser" w:date="2020-04-24T00:40:00Z">
        <w:r w:rsidR="00BC54DE" w:rsidRPr="003D4E70">
          <w:rPr>
            <w:lang w:val="en-GB"/>
          </w:rPr>
          <w:t xml:space="preserve"> additionally containing </w:t>
        </w:r>
      </w:ins>
      <w:ins w:id="28" w:author="Syed, Yasser" w:date="2020-04-22T14:36:00Z">
        <w:r w:rsidR="0005388B" w:rsidRPr="003D4E70">
          <w:rPr>
            <w:lang w:val="en-GB"/>
          </w:rPr>
          <w:t>identifie</w:t>
        </w:r>
      </w:ins>
      <w:ins w:id="29" w:author="Syed, Yasser" w:date="2020-04-22T14:37:00Z">
        <w:r w:rsidR="0005388B" w:rsidRPr="003D4E70">
          <w:rPr>
            <w:lang w:val="en-GB"/>
          </w:rPr>
          <w:t>rs, and globally unique identifiers.</w:t>
        </w:r>
      </w:ins>
    </w:p>
    <w:p w14:paraId="768AD207" w14:textId="5A2213BE" w:rsidR="00013FA3" w:rsidRPr="003D4E70" w:rsidRDefault="00956E21" w:rsidP="00113E69">
      <w:pPr>
        <w:pStyle w:val="ListParagraph"/>
        <w:numPr>
          <w:ilvl w:val="0"/>
          <w:numId w:val="4"/>
        </w:numPr>
        <w:spacing w:before="0" w:after="0"/>
        <w:rPr>
          <w:lang w:val="en-GB"/>
        </w:rPr>
      </w:pPr>
      <w:r w:rsidRPr="003D4E70">
        <w:rPr>
          <w:b/>
          <w:lang w:val="en-GB"/>
        </w:rPr>
        <w:t>D-Manifest (D-MPD)</w:t>
      </w:r>
      <w:r w:rsidRPr="003D4E70">
        <w:rPr>
          <w:lang w:val="en-GB"/>
        </w:rPr>
        <w:t>: Delivery manifest file that is used to deliver CMAF content</w:t>
      </w:r>
      <w:ins w:id="30" w:author="Syed, Yasser" w:date="2020-04-22T14:38:00Z">
        <w:r w:rsidR="0005388B" w:rsidRPr="003D4E70">
          <w:rPr>
            <w:lang w:val="en-GB"/>
          </w:rPr>
          <w:t xml:space="preserve"> from a server</w:t>
        </w:r>
      </w:ins>
      <w:r w:rsidRPr="003D4E70">
        <w:rPr>
          <w:lang w:val="en-GB"/>
        </w:rPr>
        <w:t xml:space="preserve"> to CMAF clients.</w:t>
      </w:r>
    </w:p>
    <w:p w14:paraId="2693D565" w14:textId="582B61AC" w:rsidR="0005388B" w:rsidRPr="003D4E70" w:rsidRDefault="00956E21" w:rsidP="00113E69">
      <w:pPr>
        <w:pStyle w:val="ListParagraph"/>
        <w:numPr>
          <w:ilvl w:val="0"/>
          <w:numId w:val="4"/>
        </w:numPr>
        <w:spacing w:before="0" w:after="0"/>
        <w:rPr>
          <w:lang w:val="en-GB"/>
        </w:rPr>
      </w:pPr>
      <w:r w:rsidRPr="003D4E70">
        <w:rPr>
          <w:b/>
          <w:lang w:val="en-GB"/>
        </w:rPr>
        <w:t xml:space="preserve">(CMAF) Identifiers: </w:t>
      </w:r>
      <w:r w:rsidRPr="003D4E70">
        <w:rPr>
          <w:lang w:val="en-GB"/>
        </w:rPr>
        <w:t xml:space="preserve">Information in the CMAF </w:t>
      </w:r>
      <w:ins w:id="31" w:author="Ali C Begen" w:date="2020-04-23T20:13:00Z">
        <w:r w:rsidR="00013FA3" w:rsidRPr="003D4E70">
          <w:rPr>
            <w:lang w:val="en-GB"/>
          </w:rPr>
          <w:t>h</w:t>
        </w:r>
      </w:ins>
      <w:r w:rsidRPr="003D4E70">
        <w:rPr>
          <w:lang w:val="en-GB"/>
        </w:rPr>
        <w:t xml:space="preserve">eader of a CMAF track file to store CMAF grouping identifiers or hints, content properties/hints and/or track properties. Identifiers should have </w:t>
      </w:r>
      <w:ins w:id="32" w:author="Ali C Begen" w:date="2020-04-23T20:13:00Z">
        <w:r w:rsidR="00013FA3" w:rsidRPr="003D4E70">
          <w:rPr>
            <w:lang w:val="en-GB"/>
          </w:rPr>
          <w:t xml:space="preserve">a </w:t>
        </w:r>
      </w:ins>
      <w:proofErr w:type="spellStart"/>
      <w:r w:rsidRPr="003D4E70">
        <w:rPr>
          <w:lang w:val="en-GB"/>
        </w:rPr>
        <w:t>schemeIdUri</w:t>
      </w:r>
      <w:proofErr w:type="spellEnd"/>
      <w:r w:rsidRPr="003D4E70">
        <w:rPr>
          <w:lang w:val="en-GB"/>
        </w:rPr>
        <w:t xml:space="preserve"> to signal the identifier type and a value</w:t>
      </w:r>
      <w:r w:rsidRPr="003D4E70">
        <w:rPr>
          <w:b/>
          <w:lang w:val="en-GB"/>
        </w:rPr>
        <w:t xml:space="preserve"> </w:t>
      </w:r>
      <w:r w:rsidRPr="003D4E70">
        <w:rPr>
          <w:lang w:val="en-GB"/>
        </w:rPr>
        <w:t xml:space="preserve">signalling the identifier value. </w:t>
      </w:r>
      <w:ins w:id="33" w:author="Syed, Yasser" w:date="2020-04-22T14:42:00Z">
        <w:r w:rsidR="0005388B" w:rsidRPr="003D4E70">
          <w:rPr>
            <w:lang w:val="en-GB"/>
          </w:rPr>
          <w:t xml:space="preserve">Relational </w:t>
        </w:r>
      </w:ins>
      <w:ins w:id="34" w:author="Syed, Yasser" w:date="2020-04-24T00:41:00Z">
        <w:r w:rsidR="00BC54DE" w:rsidRPr="003D4E70">
          <w:rPr>
            <w:lang w:val="en-GB"/>
          </w:rPr>
          <w:t xml:space="preserve">structural </w:t>
        </w:r>
      </w:ins>
      <w:ins w:id="35" w:author="Ali C Begen" w:date="2020-04-23T20:13:00Z">
        <w:r w:rsidR="00013FA3" w:rsidRPr="003D4E70">
          <w:rPr>
            <w:lang w:val="en-GB"/>
          </w:rPr>
          <w:t>i</w:t>
        </w:r>
      </w:ins>
      <w:r w:rsidRPr="003D4E70">
        <w:rPr>
          <w:lang w:val="en-GB"/>
        </w:rPr>
        <w:t>dentifiers can support the generation of the manifests</w:t>
      </w:r>
      <w:ins w:id="36" w:author="Syed, Yasser" w:date="2020-04-22T14:38:00Z">
        <w:r w:rsidR="0005388B" w:rsidRPr="003D4E70">
          <w:rPr>
            <w:lang w:val="en-GB"/>
          </w:rPr>
          <w:t xml:space="preserve"> through identifying the</w:t>
        </w:r>
      </w:ins>
      <w:ins w:id="37" w:author="Syed, Yasser" w:date="2020-04-22T14:39:00Z">
        <w:r w:rsidR="0005388B" w:rsidRPr="003D4E70">
          <w:rPr>
            <w:lang w:val="en-GB"/>
          </w:rPr>
          <w:t xml:space="preserve"> </w:t>
        </w:r>
      </w:ins>
      <w:ins w:id="38" w:author="Syed, Yasser" w:date="2020-04-22T14:40:00Z">
        <w:r w:rsidR="0005388B" w:rsidRPr="003D4E70">
          <w:rPr>
            <w:lang w:val="en-GB"/>
          </w:rPr>
          <w:t>MPD structural relationship between C</w:t>
        </w:r>
      </w:ins>
      <w:ins w:id="39" w:author="Syed, Yasser" w:date="2020-04-22T14:41:00Z">
        <w:r w:rsidR="0005388B" w:rsidRPr="003D4E70">
          <w:rPr>
            <w:lang w:val="en-GB"/>
          </w:rPr>
          <w:t>MAF files</w:t>
        </w:r>
      </w:ins>
      <w:ins w:id="40" w:author="Ali C Begen" w:date="2020-04-23T20:13:00Z">
        <w:r w:rsidR="00013FA3" w:rsidRPr="003D4E70">
          <w:rPr>
            <w:lang w:val="en-GB"/>
          </w:rPr>
          <w:t>.</w:t>
        </w:r>
      </w:ins>
      <w:ins w:id="41" w:author="Syed, Yasser" w:date="2020-04-22T14:42:00Z">
        <w:r w:rsidR="0005388B" w:rsidRPr="003D4E70">
          <w:rPr>
            <w:lang w:val="en-GB"/>
          </w:rPr>
          <w:t xml:space="preserve"> </w:t>
        </w:r>
        <w:r w:rsidR="0005388B" w:rsidRPr="003D4E70">
          <w:rPr>
            <w:lang w:val="en-GB"/>
          </w:rPr>
          <w:lastRenderedPageBreak/>
          <w:t>Global identi</w:t>
        </w:r>
      </w:ins>
      <w:ins w:id="42" w:author="Syed, Yasser" w:date="2020-04-22T14:43:00Z">
        <w:r w:rsidR="0005388B" w:rsidRPr="003D4E70">
          <w:rPr>
            <w:lang w:val="en-GB"/>
          </w:rPr>
          <w:t>fi</w:t>
        </w:r>
      </w:ins>
      <w:ins w:id="43" w:author="Syed, Yasser" w:date="2020-04-22T14:42:00Z">
        <w:r w:rsidR="0005388B" w:rsidRPr="003D4E70">
          <w:rPr>
            <w:lang w:val="en-GB"/>
          </w:rPr>
          <w:t xml:space="preserve">ers are unique for </w:t>
        </w:r>
      </w:ins>
      <w:ins w:id="44" w:author="Syed, Yasser" w:date="2020-04-22T14:43:00Z">
        <w:r w:rsidR="0005388B" w:rsidRPr="003D4E70">
          <w:rPr>
            <w:lang w:val="en-GB"/>
          </w:rPr>
          <w:t>each</w:t>
        </w:r>
      </w:ins>
      <w:ins w:id="45" w:author="Syed, Yasser" w:date="2020-04-22T14:42:00Z">
        <w:r w:rsidR="0005388B" w:rsidRPr="003D4E70">
          <w:rPr>
            <w:lang w:val="en-GB"/>
          </w:rPr>
          <w:t xml:space="preserve"> CMA</w:t>
        </w:r>
      </w:ins>
      <w:ins w:id="46" w:author="Syed, Yasser" w:date="2020-04-22T14:43:00Z">
        <w:r w:rsidR="0005388B" w:rsidRPr="003D4E70">
          <w:rPr>
            <w:lang w:val="en-GB"/>
          </w:rPr>
          <w:t>F track and MPD stored within the content management system</w:t>
        </w:r>
      </w:ins>
      <w:ins w:id="47" w:author="Syed, Yasser" w:date="2020-04-22T14:44:00Z">
        <w:r w:rsidR="0005388B" w:rsidRPr="003D4E70">
          <w:rPr>
            <w:lang w:val="en-GB"/>
          </w:rPr>
          <w:t>.</w:t>
        </w:r>
      </w:ins>
      <w:ins w:id="48" w:author="Ali C Begen" w:date="2020-04-25T15:36:00Z">
        <w:r w:rsidR="003D4E70" w:rsidRPr="003D4E70">
          <w:rPr>
            <w:lang w:val="en-GB"/>
          </w:rPr>
          <w:t xml:space="preserve"> </w:t>
        </w:r>
      </w:ins>
      <w:ins w:id="49" w:author="Syed, Yasser" w:date="2020-04-22T14:44:00Z">
        <w:r w:rsidR="0005388B" w:rsidRPr="003D4E70">
          <w:rPr>
            <w:lang w:val="en-GB"/>
          </w:rPr>
          <w:t xml:space="preserve">This can be used to </w:t>
        </w:r>
        <w:r w:rsidR="00EF54EA" w:rsidRPr="003D4E70">
          <w:rPr>
            <w:lang w:val="en-GB"/>
          </w:rPr>
          <w:t>separately</w:t>
        </w:r>
      </w:ins>
      <w:ins w:id="50" w:author="Syed, Yasser" w:date="2020-04-22T14:45:00Z">
        <w:r w:rsidR="00EF54EA" w:rsidRPr="003D4E70">
          <w:rPr>
            <w:lang w:val="en-GB"/>
          </w:rPr>
          <w:t xml:space="preserve"> create CMAF content and create/attach MPDs in the content workflow.</w:t>
        </w:r>
      </w:ins>
      <w:ins w:id="51" w:author="Syed, Yasser" w:date="2020-04-22T14:43:00Z">
        <w:r w:rsidR="0005388B" w:rsidRPr="003D4E70">
          <w:rPr>
            <w:lang w:val="en-GB"/>
          </w:rPr>
          <w:t xml:space="preserve"> </w:t>
        </w:r>
      </w:ins>
    </w:p>
    <w:p w14:paraId="1DBC7121" w14:textId="66414ACB" w:rsidR="00BF6887" w:rsidRPr="003D4E70" w:rsidRDefault="00BF6887">
      <w:pPr>
        <w:pStyle w:val="Heading1"/>
        <w:numPr>
          <w:ilvl w:val="0"/>
          <w:numId w:val="1"/>
        </w:numPr>
        <w:rPr>
          <w:ins w:id="52" w:author="Syed, Yasser" w:date="2020-04-22T16:54:00Z"/>
          <w:lang w:val="en-GB"/>
        </w:rPr>
      </w:pPr>
      <w:bookmarkStart w:id="53" w:name="_rb25m8m2qqhc" w:colFirst="0" w:colLast="0"/>
      <w:bookmarkEnd w:id="53"/>
      <w:ins w:id="54" w:author="Syed, Yasser" w:date="2020-04-22T16:54:00Z">
        <w:r w:rsidRPr="003D4E70">
          <w:rPr>
            <w:lang w:val="en-GB"/>
          </w:rPr>
          <w:t>Approaches</w:t>
        </w:r>
      </w:ins>
    </w:p>
    <w:p w14:paraId="71DF39F1" w14:textId="74181772" w:rsidR="00BF6887" w:rsidRPr="003D4E70" w:rsidRDefault="00BF6887" w:rsidP="00113E69">
      <w:pPr>
        <w:pStyle w:val="Heading2"/>
        <w:rPr>
          <w:ins w:id="55" w:author="Syed, Yasser" w:date="2020-04-22T16:56:00Z"/>
          <w:lang w:val="en-GB"/>
        </w:rPr>
      </w:pPr>
      <w:ins w:id="56" w:author="Syed, Yasser" w:date="2020-04-22T16:54:00Z">
        <w:r w:rsidRPr="003D4E70">
          <w:rPr>
            <w:lang w:val="en-GB"/>
          </w:rPr>
          <w:t>M53812</w:t>
        </w:r>
      </w:ins>
      <w:ins w:id="57" w:author="Ali C Begen" w:date="2020-04-23T20:21:00Z">
        <w:r w:rsidR="00227B73" w:rsidRPr="003D4E70">
          <w:rPr>
            <w:lang w:val="en-GB"/>
          </w:rPr>
          <w:t xml:space="preserve"> (</w:t>
        </w:r>
      </w:ins>
      <w:ins w:id="58" w:author="Syed, Yasser" w:date="2020-04-22T16:54:00Z">
        <w:r w:rsidRPr="003D4E70">
          <w:rPr>
            <w:lang w:val="en-GB"/>
          </w:rPr>
          <w:t xml:space="preserve">Segment </w:t>
        </w:r>
      </w:ins>
      <w:ins w:id="59" w:author="Ali C Begen" w:date="2020-04-23T20:21:00Z">
        <w:r w:rsidR="00227B73" w:rsidRPr="003D4E70">
          <w:rPr>
            <w:lang w:val="en-GB"/>
          </w:rPr>
          <w:t>r</w:t>
        </w:r>
      </w:ins>
      <w:ins w:id="60" w:author="Syed, Yasser" w:date="2020-04-22T16:54:00Z">
        <w:r w:rsidRPr="003D4E70">
          <w:rPr>
            <w:lang w:val="en-GB"/>
          </w:rPr>
          <w:t xml:space="preserve">everse </w:t>
        </w:r>
      </w:ins>
      <w:ins w:id="61" w:author="Ali C Begen" w:date="2020-04-23T20:22:00Z">
        <w:r w:rsidR="00227B73" w:rsidRPr="003D4E70">
          <w:rPr>
            <w:lang w:val="en-GB"/>
          </w:rPr>
          <w:t>l</w:t>
        </w:r>
      </w:ins>
      <w:ins w:id="62" w:author="Syed, Yasser" w:date="2020-04-22T16:54:00Z">
        <w:r w:rsidRPr="003D4E70">
          <w:rPr>
            <w:lang w:val="en-GB"/>
          </w:rPr>
          <w:t>oo</w:t>
        </w:r>
      </w:ins>
      <w:ins w:id="63" w:author="Syed, Yasser" w:date="2020-04-22T16:55:00Z">
        <w:r w:rsidRPr="003D4E70">
          <w:rPr>
            <w:lang w:val="en-GB"/>
          </w:rPr>
          <w:t>k-up</w:t>
        </w:r>
      </w:ins>
      <w:ins w:id="64" w:author="Ali C Begen" w:date="2020-04-23T20:21:00Z">
        <w:r w:rsidR="00227B73" w:rsidRPr="003D4E70">
          <w:rPr>
            <w:lang w:val="en-GB"/>
          </w:rPr>
          <w:t>)</w:t>
        </w:r>
      </w:ins>
    </w:p>
    <w:p w14:paraId="0FBF00E1" w14:textId="5BFBFD40" w:rsidR="003D4E70" w:rsidRPr="003D4E70" w:rsidRDefault="00BF6887">
      <w:pPr>
        <w:tabs>
          <w:tab w:val="left" w:pos="3870"/>
        </w:tabs>
        <w:rPr>
          <w:ins w:id="65" w:author="Ali C Begen" w:date="2020-04-25T15:41:00Z"/>
          <w:lang w:val="en-GB"/>
        </w:rPr>
      </w:pPr>
      <w:ins w:id="66" w:author="Syed, Yasser" w:date="2020-04-22T16:56:00Z">
        <w:r w:rsidRPr="003D4E70">
          <w:rPr>
            <w:lang w:val="en-GB"/>
          </w:rPr>
          <w:t>The proposal is to generate and add a UUID for each CMAF track and a UUID for the associated (but yet to be created</w:t>
        </w:r>
      </w:ins>
      <w:ins w:id="67" w:author="Ali C Begen" w:date="2020-04-23T20:22:00Z">
        <w:r w:rsidR="00227B73" w:rsidRPr="003D4E70">
          <w:rPr>
            <w:lang w:val="en-GB"/>
          </w:rPr>
          <w:t>)</w:t>
        </w:r>
      </w:ins>
      <w:ins w:id="68" w:author="Syed, Yasser" w:date="2020-04-22T16:56:00Z">
        <w:r w:rsidRPr="003D4E70">
          <w:rPr>
            <w:lang w:val="en-GB"/>
          </w:rPr>
          <w:t xml:space="preserve"> manifest. Additionally, a set of IDs to indicate </w:t>
        </w:r>
      </w:ins>
      <w:ins w:id="69" w:author="Ali C Begen" w:date="2020-04-23T20:22:00Z">
        <w:r w:rsidR="00227B73" w:rsidRPr="003D4E70">
          <w:rPr>
            <w:lang w:val="en-GB"/>
          </w:rPr>
          <w:t xml:space="preserve">the </w:t>
        </w:r>
      </w:ins>
      <w:ins w:id="70" w:author="Syed, Yasser" w:date="2020-04-22T16:56:00Z">
        <w:r w:rsidRPr="003D4E70">
          <w:rPr>
            <w:lang w:val="en-GB"/>
          </w:rPr>
          <w:t xml:space="preserve">hierarchical level within the manifest structure (Period, Group, </w:t>
        </w:r>
        <w:proofErr w:type="spellStart"/>
        <w:r w:rsidRPr="003D4E70">
          <w:rPr>
            <w:lang w:val="en-GB"/>
          </w:rPr>
          <w:t>AdaptationSet</w:t>
        </w:r>
        <w:proofErr w:type="spellEnd"/>
        <w:r w:rsidRPr="003D4E70">
          <w:rPr>
            <w:lang w:val="en-GB"/>
          </w:rPr>
          <w:t>, Representation) is created</w:t>
        </w:r>
      </w:ins>
      <w:ins w:id="71" w:author="Syed, Yasser" w:date="2020-04-22T16:58:00Z">
        <w:r w:rsidR="00BC2A51" w:rsidRPr="003D4E70">
          <w:rPr>
            <w:lang w:val="en-GB"/>
          </w:rPr>
          <w:t xml:space="preserve"> and this is tied to CMAF structure</w:t>
        </w:r>
      </w:ins>
      <w:ins w:id="72" w:author="Syed, Yasser" w:date="2020-04-22T16:59:00Z">
        <w:r w:rsidR="00BC2A51" w:rsidRPr="003D4E70">
          <w:rPr>
            <w:lang w:val="en-GB"/>
          </w:rPr>
          <w:t>s</w:t>
        </w:r>
      </w:ins>
      <w:ins w:id="73" w:author="Syed, Yasser" w:date="2020-04-22T16:58:00Z">
        <w:r w:rsidR="00BC2A51" w:rsidRPr="003D4E70">
          <w:rPr>
            <w:lang w:val="en-GB"/>
          </w:rPr>
          <w:t xml:space="preserve"> such as switching set, selection set</w:t>
        </w:r>
      </w:ins>
      <w:ins w:id="74" w:author="Ali C Begen" w:date="2020-04-23T20:22:00Z">
        <w:r w:rsidR="00227B73" w:rsidRPr="003D4E70">
          <w:rPr>
            <w:lang w:val="en-GB"/>
          </w:rPr>
          <w:t xml:space="preserve"> and</w:t>
        </w:r>
      </w:ins>
      <w:ins w:id="75" w:author="Syed, Yasser" w:date="2020-04-22T16:59:00Z">
        <w:r w:rsidR="00BC2A51" w:rsidRPr="003D4E70">
          <w:rPr>
            <w:lang w:val="en-GB"/>
          </w:rPr>
          <w:t xml:space="preserve"> presentation</w:t>
        </w:r>
      </w:ins>
      <w:ins w:id="76" w:author="Syed, Yasser" w:date="2020-04-22T16:56:00Z">
        <w:r w:rsidRPr="003D4E70">
          <w:rPr>
            <w:lang w:val="en-GB"/>
          </w:rPr>
          <w:t>. For each CMAF track, redundant information across CMAF segments is stored in an initialization segment. If the information changes depending on the segment, e.g.</w:t>
        </w:r>
      </w:ins>
      <w:ins w:id="77" w:author="Ali C Begen" w:date="2020-04-23T20:23:00Z">
        <w:r w:rsidR="00227B73" w:rsidRPr="003D4E70">
          <w:rPr>
            <w:lang w:val="en-GB"/>
          </w:rPr>
          <w:t>,</w:t>
        </w:r>
      </w:ins>
      <w:ins w:id="78" w:author="Syed, Yasser" w:date="2020-04-22T16:56:00Z">
        <w:r w:rsidRPr="003D4E70">
          <w:rPr>
            <w:lang w:val="en-GB"/>
          </w:rPr>
          <w:t xml:space="preserve"> Period ID timestamp, then this information could be stored in an ‘</w:t>
        </w:r>
        <w:proofErr w:type="spellStart"/>
        <w:r w:rsidRPr="003D4E70">
          <w:rPr>
            <w:lang w:val="en-GB"/>
          </w:rPr>
          <w:t>emsg</w:t>
        </w:r>
        <w:proofErr w:type="spellEnd"/>
        <w:r w:rsidRPr="003D4E70">
          <w:rPr>
            <w:lang w:val="en-GB"/>
          </w:rPr>
          <w:t>’ or ‘meta’ box</w:t>
        </w:r>
      </w:ins>
      <w:ins w:id="79" w:author="Syed, Yasser" w:date="2020-04-24T00:44:00Z">
        <w:r w:rsidR="00BC54DE" w:rsidRPr="003D4E70">
          <w:rPr>
            <w:lang w:val="en-GB"/>
          </w:rPr>
          <w:t xml:space="preserve"> or other </w:t>
        </w:r>
      </w:ins>
      <w:ins w:id="80" w:author="Syed, Yasser" w:date="2020-04-24T00:45:00Z">
        <w:r w:rsidR="00BC54DE" w:rsidRPr="003D4E70">
          <w:rPr>
            <w:lang w:val="en-GB"/>
          </w:rPr>
          <w:t xml:space="preserve">means </w:t>
        </w:r>
        <w:r w:rsidR="00407AD8" w:rsidRPr="003D4E70">
          <w:rPr>
            <w:lang w:val="en-GB"/>
          </w:rPr>
          <w:t>to be determined</w:t>
        </w:r>
      </w:ins>
      <w:ins w:id="81" w:author="Syed, Yasser" w:date="2020-04-22T16:56:00Z">
        <w:r w:rsidRPr="003D4E70">
          <w:rPr>
            <w:lang w:val="en-GB"/>
          </w:rPr>
          <w:t>. This gives an approach from examining the selected directory or subdirectory of CMAF tracks to create or associate a manifest and placement of segment information within that structure. If the manifest is yet to be created, then UUIDs and IDs provide a bottom</w:t>
        </w:r>
      </w:ins>
      <w:ins w:id="82" w:author="Ali C Begen" w:date="2020-04-23T20:23:00Z">
        <w:r w:rsidR="00227B73" w:rsidRPr="003D4E70">
          <w:rPr>
            <w:lang w:val="en-GB"/>
          </w:rPr>
          <w:t>-</w:t>
        </w:r>
      </w:ins>
      <w:ins w:id="83" w:author="Syed, Yasser" w:date="2020-04-22T16:56:00Z">
        <w:r w:rsidRPr="003D4E70">
          <w:rPr>
            <w:lang w:val="en-GB"/>
          </w:rPr>
          <w:t>top reference to the manifest and relational information between tracks when it is created. If the manifest already exists, then it provides the ability to look up the manifest(s) from the examination of the CMAF track(s).</w:t>
        </w:r>
      </w:ins>
    </w:p>
    <w:p w14:paraId="36526267" w14:textId="1195C896" w:rsidR="00476DEF" w:rsidRPr="003D4E70" w:rsidRDefault="00476DEF">
      <w:pPr>
        <w:tabs>
          <w:tab w:val="left" w:pos="3870"/>
        </w:tabs>
        <w:rPr>
          <w:ins w:id="84" w:author="rufael mekuria" w:date="2020-04-24T17:21:00Z"/>
          <w:lang w:val="en-GB"/>
        </w:rPr>
      </w:pPr>
    </w:p>
    <w:p w14:paraId="40465D95" w14:textId="55956459" w:rsidR="003D4E70" w:rsidRPr="003D4E70" w:rsidRDefault="00476DEF" w:rsidP="003D4E70">
      <w:pPr>
        <w:spacing w:before="0" w:after="0"/>
        <w:rPr>
          <w:ins w:id="85" w:author="Ali C Begen" w:date="2020-04-25T15:41:00Z"/>
          <w:color w:val="000000"/>
          <w:shd w:val="clear" w:color="auto" w:fill="FFFF00"/>
          <w:lang w:val="en-GB"/>
        </w:rPr>
      </w:pPr>
      <w:ins w:id="86" w:author="rufael mekuria" w:date="2020-04-24T17:21:00Z">
        <w:r w:rsidRPr="003D4E70">
          <w:rPr>
            <w:color w:val="000000"/>
            <w:shd w:val="clear" w:color="auto" w:fill="FFFF00"/>
            <w:lang w:val="en-GB"/>
          </w:rPr>
          <w:t xml:space="preserve">Editor’s </w:t>
        </w:r>
      </w:ins>
      <w:ins w:id="87" w:author="Ali C Begen" w:date="2020-04-25T15:40:00Z">
        <w:r w:rsidR="003D4E70" w:rsidRPr="003D4E70">
          <w:rPr>
            <w:color w:val="000000"/>
            <w:shd w:val="clear" w:color="auto" w:fill="FFFF00"/>
            <w:lang w:val="en-GB"/>
          </w:rPr>
          <w:t>n</w:t>
        </w:r>
      </w:ins>
      <w:ins w:id="88" w:author="rufael mekuria" w:date="2020-04-24T17:21:00Z">
        <w:r w:rsidRPr="003D4E70">
          <w:rPr>
            <w:color w:val="000000"/>
            <w:shd w:val="clear" w:color="auto" w:fill="FFFF00"/>
            <w:lang w:val="en-GB"/>
          </w:rPr>
          <w:t xml:space="preserve">ote: </w:t>
        </w:r>
      </w:ins>
      <w:ins w:id="89" w:author="Ali C Begen" w:date="2020-04-25T15:40:00Z">
        <w:r w:rsidR="003D4E70" w:rsidRPr="003D4E70">
          <w:rPr>
            <w:color w:val="000000"/>
            <w:shd w:val="clear" w:color="auto" w:fill="FFFF00"/>
            <w:lang w:val="en-GB"/>
          </w:rPr>
          <w:t>D</w:t>
        </w:r>
      </w:ins>
      <w:ins w:id="90" w:author="rufael mekuria" w:date="2020-04-24T17:21:00Z">
        <w:r w:rsidRPr="003D4E70">
          <w:rPr>
            <w:color w:val="000000"/>
            <w:shd w:val="clear" w:color="auto" w:fill="FFFF00"/>
            <w:lang w:val="en-GB"/>
          </w:rPr>
          <w:t>uring MPEG 130 it was mentioned that also an identifier for aligned switching sets or DASH adaptation set switching groups could be added. This would be for switching</w:t>
        </w:r>
      </w:ins>
      <w:ins w:id="91" w:author="Ali C Begen" w:date="2020-04-25T15:40:00Z">
        <w:r w:rsidR="003D4E70" w:rsidRPr="003D4E70">
          <w:rPr>
            <w:color w:val="000000"/>
            <w:shd w:val="clear" w:color="auto" w:fill="FFFF00"/>
            <w:lang w:val="en-GB"/>
          </w:rPr>
          <w:t xml:space="preserve"> </w:t>
        </w:r>
      </w:ins>
      <w:ins w:id="92" w:author="rufael mekuria" w:date="2020-04-24T17:21:00Z">
        <w:r w:rsidRPr="003D4E70">
          <w:rPr>
            <w:color w:val="000000"/>
            <w:shd w:val="clear" w:color="auto" w:fill="FFFF00"/>
            <w:lang w:val="en-GB"/>
          </w:rPr>
          <w:t>sets or adaptation sets that are expected to be switchable and conform to the CMAF definition of aligned switching set. This construct exists in both DASH (adaptation set switching) and CMAF and can be used for example when you have an AVC and HEVC switching set or switching set with different key protection. </w:t>
        </w:r>
      </w:ins>
    </w:p>
    <w:p w14:paraId="7B75A670" w14:textId="77777777" w:rsidR="003D4E70" w:rsidRPr="003D4E70" w:rsidRDefault="003D4E70" w:rsidP="004F7020">
      <w:pPr>
        <w:spacing w:before="0" w:after="0"/>
        <w:rPr>
          <w:ins w:id="93" w:author="Ali C Begen" w:date="2020-04-25T15:41:00Z"/>
          <w:lang w:val="en-GB"/>
        </w:rPr>
      </w:pPr>
    </w:p>
    <w:p w14:paraId="5122B7A0" w14:textId="2E313A4A" w:rsidR="00476DEF" w:rsidRPr="003D4E70" w:rsidRDefault="00476DEF" w:rsidP="00476DEF">
      <w:pPr>
        <w:spacing w:before="0" w:after="0"/>
        <w:rPr>
          <w:ins w:id="94" w:author="rufael mekuria" w:date="2020-04-24T17:21:00Z"/>
          <w:lang w:val="en-GB"/>
        </w:rPr>
      </w:pPr>
      <w:ins w:id="95" w:author="rufael mekuria" w:date="2020-04-24T17:21:00Z">
        <w:r w:rsidRPr="003D4E70">
          <w:rPr>
            <w:color w:val="000000"/>
            <w:shd w:val="clear" w:color="auto" w:fill="FFFF00"/>
            <w:lang w:val="en-GB"/>
          </w:rPr>
          <w:t xml:space="preserve">Editor’s </w:t>
        </w:r>
      </w:ins>
      <w:ins w:id="96" w:author="Ali C Begen" w:date="2020-04-25T15:40:00Z">
        <w:r w:rsidR="003D4E70" w:rsidRPr="003D4E70">
          <w:rPr>
            <w:color w:val="000000"/>
            <w:shd w:val="clear" w:color="auto" w:fill="FFFF00"/>
            <w:lang w:val="en-GB"/>
          </w:rPr>
          <w:t>n</w:t>
        </w:r>
      </w:ins>
      <w:ins w:id="97" w:author="rufael mekuria" w:date="2020-04-24T17:21:00Z">
        <w:r w:rsidRPr="003D4E70">
          <w:rPr>
            <w:color w:val="000000"/>
            <w:shd w:val="clear" w:color="auto" w:fill="FFFF00"/>
            <w:lang w:val="en-GB"/>
          </w:rPr>
          <w:t xml:space="preserve">ote: </w:t>
        </w:r>
      </w:ins>
      <w:ins w:id="98" w:author="Ali C Begen" w:date="2020-04-25T15:40:00Z">
        <w:r w:rsidR="003D4E70" w:rsidRPr="003D4E70">
          <w:rPr>
            <w:color w:val="000000"/>
            <w:shd w:val="clear" w:color="auto" w:fill="FFFF00"/>
            <w:lang w:val="en-GB"/>
          </w:rPr>
          <w:t>W</w:t>
        </w:r>
      </w:ins>
      <w:ins w:id="99" w:author="rufael mekuria" w:date="2020-04-24T17:21:00Z">
        <w:r w:rsidRPr="003D4E70">
          <w:rPr>
            <w:color w:val="000000"/>
            <w:shd w:val="clear" w:color="auto" w:fill="FFFF00"/>
            <w:lang w:val="en-GB"/>
          </w:rPr>
          <w:t>hen introducing identifiers, should it also introduce a source identifier to solve that issue?</w:t>
        </w:r>
      </w:ins>
    </w:p>
    <w:p w14:paraId="3A3CDAB0" w14:textId="77777777" w:rsidR="00476DEF" w:rsidRPr="003D4E70" w:rsidRDefault="00476DEF" w:rsidP="004F7020">
      <w:pPr>
        <w:tabs>
          <w:tab w:val="left" w:pos="3870"/>
        </w:tabs>
        <w:rPr>
          <w:ins w:id="100" w:author="Syed, Yasser" w:date="2020-04-22T16:56:00Z"/>
          <w:lang w:val="en-GB"/>
        </w:rPr>
      </w:pPr>
    </w:p>
    <w:p w14:paraId="49E14C7F" w14:textId="77777777" w:rsidR="00BF6887" w:rsidRPr="003D4E70" w:rsidRDefault="00BF6887" w:rsidP="004F7020">
      <w:pPr>
        <w:tabs>
          <w:tab w:val="left" w:pos="3870"/>
        </w:tabs>
        <w:rPr>
          <w:ins w:id="101" w:author="Syed, Yasser" w:date="2020-04-22T16:56:00Z"/>
          <w:lang w:val="en-GB"/>
        </w:rPr>
      </w:pPr>
    </w:p>
    <w:p w14:paraId="3C1C7245" w14:textId="15FF564B" w:rsidR="00BF6887" w:rsidRPr="003D4E70" w:rsidRDefault="00BF6887" w:rsidP="00113E69">
      <w:pPr>
        <w:tabs>
          <w:tab w:val="left" w:pos="3870"/>
        </w:tabs>
        <w:jc w:val="center"/>
        <w:rPr>
          <w:ins w:id="102" w:author="Syed, Yasser" w:date="2020-04-22T16:56:00Z"/>
          <w:lang w:val="en-GB"/>
        </w:rPr>
      </w:pPr>
      <w:ins w:id="103" w:author="Syed, Yasser" w:date="2020-04-22T16:56:00Z">
        <w:r w:rsidRPr="003D4E70">
          <w:rPr>
            <w:lang w:val="en-GB"/>
          </w:rPr>
          <w:lastRenderedPageBreak/>
          <w:drawing>
            <wp:inline distT="0" distB="0" distL="0" distR="0" wp14:anchorId="43A18BDD" wp14:editId="277F7CE5">
              <wp:extent cx="5731510" cy="2512434"/>
              <wp:effectExtent l="0" t="0" r="0" b="2540"/>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512434"/>
                      </a:xfrm>
                      <a:prstGeom prst="rect">
                        <a:avLst/>
                      </a:prstGeom>
                    </pic:spPr>
                  </pic:pic>
                </a:graphicData>
              </a:graphic>
            </wp:inline>
          </w:drawing>
        </w:r>
      </w:ins>
    </w:p>
    <w:p w14:paraId="2A588CD2" w14:textId="5B4E065D" w:rsidR="00BF6887" w:rsidRPr="003D4E70" w:rsidRDefault="00BF6887" w:rsidP="00113E69">
      <w:pPr>
        <w:pStyle w:val="Caption"/>
        <w:rPr>
          <w:ins w:id="104" w:author="Syed, Yasser" w:date="2020-04-22T16:56:00Z"/>
          <w:lang w:val="en-GB"/>
        </w:rPr>
      </w:pPr>
      <w:ins w:id="105" w:author="Syed, Yasser" w:date="2020-04-22T16:56:00Z">
        <w:r w:rsidRPr="003D4E70">
          <w:rPr>
            <w:lang w:val="en-GB"/>
          </w:rPr>
          <w:t xml:space="preserve">Figure </w:t>
        </w:r>
        <w:r w:rsidRPr="003D4E70">
          <w:rPr>
            <w:lang w:val="en-GB"/>
          </w:rPr>
          <w:fldChar w:fldCharType="begin"/>
        </w:r>
        <w:r w:rsidRPr="003D4E70">
          <w:rPr>
            <w:lang w:val="en-GB"/>
          </w:rPr>
          <w:instrText xml:space="preserve"> SEQ Figure \* ARABIC </w:instrText>
        </w:r>
        <w:r w:rsidRPr="003D4E70">
          <w:rPr>
            <w:lang w:val="en-GB"/>
          </w:rPr>
          <w:fldChar w:fldCharType="separate"/>
        </w:r>
        <w:r w:rsidRPr="003D4E70">
          <w:rPr>
            <w:lang w:val="en-GB"/>
          </w:rPr>
          <w:t>1</w:t>
        </w:r>
        <w:r w:rsidRPr="003D4E70">
          <w:rPr>
            <w:lang w:val="en-GB"/>
          </w:rPr>
          <w:fldChar w:fldCharType="end"/>
        </w:r>
        <w:r w:rsidRPr="003D4E70">
          <w:rPr>
            <w:lang w:val="en-GB"/>
          </w:rPr>
          <w:t xml:space="preserve"> Relationship between </w:t>
        </w:r>
      </w:ins>
      <w:ins w:id="106" w:author="Ali C Begen" w:date="2020-04-23T20:15:00Z">
        <w:r w:rsidR="00013FA3" w:rsidRPr="003D4E70">
          <w:rPr>
            <w:lang w:val="en-GB"/>
          </w:rPr>
          <w:t>the m</w:t>
        </w:r>
      </w:ins>
      <w:ins w:id="107" w:author="Syed, Yasser" w:date="2020-04-22T16:56:00Z">
        <w:r w:rsidRPr="003D4E70">
          <w:rPr>
            <w:lang w:val="en-GB"/>
          </w:rPr>
          <w:t>anifest and its segments</w:t>
        </w:r>
      </w:ins>
      <w:ins w:id="108" w:author="Ali C Begen" w:date="2020-04-23T20:15:00Z">
        <w:r w:rsidR="00013FA3" w:rsidRPr="003D4E70">
          <w:rPr>
            <w:lang w:val="en-GB"/>
          </w:rPr>
          <w:t>.</w:t>
        </w:r>
      </w:ins>
    </w:p>
    <w:p w14:paraId="1F25B196" w14:textId="77777777" w:rsidR="00BF6887" w:rsidRPr="003D4E70" w:rsidRDefault="00BF6887" w:rsidP="00113E69">
      <w:pPr>
        <w:tabs>
          <w:tab w:val="left" w:pos="3870"/>
        </w:tabs>
        <w:rPr>
          <w:ins w:id="109" w:author="Syed, Yasser" w:date="2020-04-22T16:56:00Z"/>
          <w:lang w:val="en-GB"/>
        </w:rPr>
      </w:pPr>
    </w:p>
    <w:p w14:paraId="0BDFF4BD" w14:textId="2A3C4F0A" w:rsidR="00BF6887" w:rsidRPr="003D4E70" w:rsidRDefault="00BF6887" w:rsidP="00113E69">
      <w:pPr>
        <w:tabs>
          <w:tab w:val="left" w:pos="3870"/>
        </w:tabs>
        <w:jc w:val="center"/>
        <w:rPr>
          <w:ins w:id="110" w:author="Syed, Yasser" w:date="2020-04-22T16:56:00Z"/>
          <w:lang w:val="en-GB"/>
        </w:rPr>
      </w:pPr>
      <w:ins w:id="111" w:author="Syed, Yasser" w:date="2020-04-22T16:56:00Z">
        <w:r w:rsidRPr="003D4E70">
          <w:rPr>
            <w:lang w:val="en-GB"/>
          </w:rPr>
          <w:drawing>
            <wp:inline distT="0" distB="0" distL="0" distR="0" wp14:anchorId="60E72E56" wp14:editId="1FE98E95">
              <wp:extent cx="5729915" cy="1005840"/>
              <wp:effectExtent l="0" t="0" r="0" b="0"/>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3060" cy="1006392"/>
                      </a:xfrm>
                      <a:prstGeom prst="rect">
                        <a:avLst/>
                      </a:prstGeom>
                    </pic:spPr>
                  </pic:pic>
                </a:graphicData>
              </a:graphic>
            </wp:inline>
          </w:drawing>
        </w:r>
      </w:ins>
    </w:p>
    <w:p w14:paraId="29BC9B60" w14:textId="20743977" w:rsidR="00BF6887" w:rsidRPr="003D4E70" w:rsidRDefault="00BF6887" w:rsidP="00113E69">
      <w:pPr>
        <w:pStyle w:val="Caption"/>
        <w:rPr>
          <w:ins w:id="112" w:author="Syed, Yasser" w:date="2020-04-22T16:56:00Z"/>
          <w:lang w:val="en-GB"/>
        </w:rPr>
      </w:pPr>
      <w:ins w:id="113" w:author="Syed, Yasser" w:date="2020-04-22T16:56:00Z">
        <w:r w:rsidRPr="003D4E70">
          <w:rPr>
            <w:lang w:val="en-GB"/>
          </w:rPr>
          <w:t xml:space="preserve">Figure </w:t>
        </w:r>
        <w:r w:rsidRPr="003D4E70">
          <w:rPr>
            <w:lang w:val="en-GB"/>
          </w:rPr>
          <w:fldChar w:fldCharType="begin"/>
        </w:r>
        <w:r w:rsidRPr="003D4E70">
          <w:rPr>
            <w:lang w:val="en-GB"/>
          </w:rPr>
          <w:instrText xml:space="preserve"> SEQ Figure \* ARABIC </w:instrText>
        </w:r>
        <w:r w:rsidRPr="003D4E70">
          <w:rPr>
            <w:lang w:val="en-GB"/>
          </w:rPr>
          <w:fldChar w:fldCharType="separate"/>
        </w:r>
        <w:r w:rsidRPr="003D4E70">
          <w:rPr>
            <w:lang w:val="en-GB"/>
          </w:rPr>
          <w:t>2</w:t>
        </w:r>
        <w:r w:rsidRPr="003D4E70">
          <w:rPr>
            <w:lang w:val="en-GB"/>
          </w:rPr>
          <w:fldChar w:fldCharType="end"/>
        </w:r>
        <w:r w:rsidRPr="003D4E70">
          <w:rPr>
            <w:lang w:val="en-GB"/>
          </w:rPr>
          <w:t xml:space="preserve"> Orphaned </w:t>
        </w:r>
      </w:ins>
      <w:ins w:id="114" w:author="Ali C Begen" w:date="2020-04-23T20:15:00Z">
        <w:r w:rsidR="00013FA3" w:rsidRPr="003D4E70">
          <w:rPr>
            <w:lang w:val="en-GB"/>
          </w:rPr>
          <w:t>c</w:t>
        </w:r>
      </w:ins>
      <w:r w:rsidRPr="003D4E70">
        <w:rPr>
          <w:lang w:val="en-GB"/>
        </w:rPr>
        <w:t xml:space="preserve">ontent </w:t>
      </w:r>
      <w:ins w:id="115" w:author="Ali C Begen" w:date="2020-04-23T20:15:00Z">
        <w:r w:rsidR="00013FA3" w:rsidRPr="003D4E70">
          <w:rPr>
            <w:lang w:val="en-GB"/>
          </w:rPr>
          <w:t>s</w:t>
        </w:r>
      </w:ins>
      <w:r w:rsidRPr="003D4E70">
        <w:rPr>
          <w:lang w:val="en-GB"/>
        </w:rPr>
        <w:t>t</w:t>
      </w:r>
      <w:ins w:id="116" w:author="Syed, Yasser" w:date="2020-04-22T16:56:00Z">
        <w:r w:rsidRPr="003D4E70">
          <w:rPr>
            <w:lang w:val="en-GB"/>
          </w:rPr>
          <w:t xml:space="preserve">ream or </w:t>
        </w:r>
      </w:ins>
      <w:ins w:id="117" w:author="Ali C Begen" w:date="2020-04-23T20:15:00Z">
        <w:r w:rsidR="00013FA3" w:rsidRPr="003D4E70">
          <w:rPr>
            <w:lang w:val="en-GB"/>
          </w:rPr>
          <w:t>a</w:t>
        </w:r>
      </w:ins>
      <w:r w:rsidRPr="003D4E70">
        <w:rPr>
          <w:lang w:val="en-GB"/>
        </w:rPr>
        <w:t>s</w:t>
      </w:r>
      <w:ins w:id="118" w:author="Syed, Yasser" w:date="2020-04-22T16:56:00Z">
        <w:r w:rsidRPr="003D4E70">
          <w:rPr>
            <w:lang w:val="en-GB"/>
          </w:rPr>
          <w:t xml:space="preserve">set with </w:t>
        </w:r>
      </w:ins>
      <w:ins w:id="119" w:author="Ali C Begen" w:date="2020-04-23T20:15:00Z">
        <w:r w:rsidR="00013FA3" w:rsidRPr="003D4E70">
          <w:rPr>
            <w:lang w:val="en-GB"/>
          </w:rPr>
          <w:t>i</w:t>
        </w:r>
      </w:ins>
      <w:r w:rsidRPr="003D4E70">
        <w:rPr>
          <w:lang w:val="en-GB"/>
        </w:rPr>
        <w:t>n</w:t>
      </w:r>
      <w:ins w:id="120" w:author="Syed, Yasser" w:date="2020-04-22T16:56:00Z">
        <w:r w:rsidRPr="003D4E70">
          <w:rPr>
            <w:lang w:val="en-GB"/>
          </w:rPr>
          <w:t>formation to do reverse lookup</w:t>
        </w:r>
      </w:ins>
      <w:ins w:id="121" w:author="Ali C Begen" w:date="2020-04-23T20:15:00Z">
        <w:r w:rsidR="00013FA3" w:rsidRPr="003D4E70">
          <w:rPr>
            <w:lang w:val="en-GB"/>
          </w:rPr>
          <w:t>.</w:t>
        </w:r>
      </w:ins>
    </w:p>
    <w:p w14:paraId="01370D93" w14:textId="4E2CE887" w:rsidR="00BC2A51" w:rsidRPr="003D4E70" w:rsidRDefault="00BC2A51" w:rsidP="00BC2A51">
      <w:pPr>
        <w:rPr>
          <w:ins w:id="122" w:author="Syed, Yasser" w:date="2020-04-22T17:01:00Z"/>
          <w:lang w:val="en-GB"/>
        </w:rPr>
      </w:pPr>
      <w:ins w:id="123" w:author="Syed, Yasser" w:date="2020-04-22T17:01:00Z">
        <w:r w:rsidRPr="003D4E70">
          <w:rPr>
            <w:lang w:val="en-GB"/>
          </w:rPr>
          <w:t xml:space="preserve">A simple </w:t>
        </w:r>
      </w:ins>
      <w:ins w:id="124" w:author="Syed, Yasser" w:date="2020-04-24T00:42:00Z">
        <w:r w:rsidR="00BC54DE" w:rsidRPr="003D4E70">
          <w:rPr>
            <w:lang w:val="en-GB"/>
          </w:rPr>
          <w:t xml:space="preserve">example </w:t>
        </w:r>
      </w:ins>
      <w:ins w:id="125" w:author="Syed, Yasser" w:date="2020-04-22T17:01:00Z">
        <w:r w:rsidRPr="003D4E70">
          <w:rPr>
            <w:lang w:val="en-GB"/>
          </w:rPr>
          <w:t>approach on creating a manifest from a set of CMAF tracks with UUIDs and IDs:</w:t>
        </w:r>
      </w:ins>
    </w:p>
    <w:p w14:paraId="6C4E187C" w14:textId="6A9FCCED" w:rsidR="00BC2A51" w:rsidRPr="003D4E70" w:rsidRDefault="00BC2A51" w:rsidP="00251944">
      <w:pPr>
        <w:pStyle w:val="ListParagraph"/>
        <w:numPr>
          <w:ilvl w:val="0"/>
          <w:numId w:val="2"/>
        </w:numPr>
        <w:spacing w:before="0" w:after="0"/>
        <w:rPr>
          <w:ins w:id="126" w:author="Syed, Yasser" w:date="2020-04-22T17:01:00Z"/>
          <w:color w:val="000000"/>
          <w:lang w:val="en-GB"/>
        </w:rPr>
      </w:pPr>
      <w:ins w:id="127" w:author="Syed, Yasser" w:date="2020-04-22T17:01:00Z">
        <w:r w:rsidRPr="003D4E70">
          <w:rPr>
            <w:color w:val="000000"/>
            <w:lang w:val="en-GB"/>
          </w:rPr>
          <w:t xml:space="preserve">Read all </w:t>
        </w:r>
      </w:ins>
      <w:ins w:id="128" w:author="Ali C Begen" w:date="2020-04-23T20:24:00Z">
        <w:r w:rsidR="00227B73" w:rsidRPr="003D4E70">
          <w:rPr>
            <w:color w:val="000000"/>
            <w:lang w:val="en-GB"/>
          </w:rPr>
          <w:t xml:space="preserve">the </w:t>
        </w:r>
      </w:ins>
      <w:ins w:id="129" w:author="Syed, Yasser" w:date="2020-04-22T17:01:00Z">
        <w:r w:rsidRPr="003D4E70">
          <w:rPr>
            <w:color w:val="000000"/>
            <w:lang w:val="en-GB"/>
          </w:rPr>
          <w:t>segments and create a list of unique representation UUIDs</w:t>
        </w:r>
      </w:ins>
      <w:ins w:id="130" w:author="Ali C Begen" w:date="2020-04-23T20:24:00Z">
        <w:r w:rsidR="00227B73" w:rsidRPr="003D4E70">
          <w:rPr>
            <w:color w:val="000000"/>
            <w:lang w:val="en-GB"/>
          </w:rPr>
          <w:t>.</w:t>
        </w:r>
      </w:ins>
    </w:p>
    <w:p w14:paraId="3B563CCC" w14:textId="223CF6AB" w:rsidR="00BC2A51" w:rsidRPr="003D4E70" w:rsidRDefault="00BC2A51" w:rsidP="00251944">
      <w:pPr>
        <w:pStyle w:val="ListParagraph"/>
        <w:numPr>
          <w:ilvl w:val="0"/>
          <w:numId w:val="2"/>
        </w:numPr>
        <w:spacing w:before="0" w:after="0"/>
        <w:rPr>
          <w:ins w:id="131" w:author="Syed, Yasser" w:date="2020-04-22T17:01:00Z"/>
          <w:color w:val="000000"/>
          <w:lang w:val="en-GB"/>
        </w:rPr>
      </w:pPr>
      <w:ins w:id="132" w:author="Syed, Yasser" w:date="2020-04-22T17:01:00Z">
        <w:r w:rsidRPr="003D4E70">
          <w:rPr>
            <w:color w:val="000000"/>
            <w:lang w:val="en-GB"/>
          </w:rPr>
          <w:t xml:space="preserve">For each representation UUID, create a list of media segments with this UUID, sorted according to their timestamp (e.g., the value of the </w:t>
        </w:r>
        <w:proofErr w:type="spellStart"/>
        <w:r w:rsidRPr="003D4E70">
          <w:rPr>
            <w:color w:val="000000"/>
            <w:lang w:val="en-GB"/>
          </w:rPr>
          <w:t>tfdt</w:t>
        </w:r>
        <w:proofErr w:type="spellEnd"/>
        <w:r w:rsidRPr="003D4E70">
          <w:rPr>
            <w:color w:val="000000"/>
            <w:lang w:val="en-GB"/>
          </w:rPr>
          <w:t xml:space="preserve"> box or the first PTS)</w:t>
        </w:r>
      </w:ins>
      <w:ins w:id="133" w:author="Ali C Begen" w:date="2020-04-23T20:24:00Z">
        <w:r w:rsidR="00227B73" w:rsidRPr="003D4E70">
          <w:rPr>
            <w:color w:val="000000"/>
            <w:lang w:val="en-GB"/>
          </w:rPr>
          <w:t>.</w:t>
        </w:r>
      </w:ins>
    </w:p>
    <w:p w14:paraId="6EE60D73" w14:textId="60B3FE57" w:rsidR="00BC2A51" w:rsidRPr="003D4E70" w:rsidRDefault="00BC2A51" w:rsidP="00251944">
      <w:pPr>
        <w:pStyle w:val="ListParagraph"/>
        <w:numPr>
          <w:ilvl w:val="0"/>
          <w:numId w:val="2"/>
        </w:numPr>
        <w:spacing w:before="0" w:after="0"/>
        <w:rPr>
          <w:ins w:id="134" w:author="Syed, Yasser" w:date="2020-04-22T17:01:00Z"/>
          <w:color w:val="000000"/>
          <w:lang w:val="en-GB"/>
        </w:rPr>
      </w:pPr>
      <w:ins w:id="135" w:author="Syed, Yasser" w:date="2020-04-22T17:01:00Z">
        <w:r w:rsidRPr="003D4E70">
          <w:rPr>
            <w:color w:val="000000"/>
            <w:lang w:val="en-GB"/>
          </w:rPr>
          <w:t xml:space="preserve">Go over all </w:t>
        </w:r>
      </w:ins>
      <w:ins w:id="136" w:author="Ali C Begen" w:date="2020-04-23T20:24:00Z">
        <w:r w:rsidR="00227B73" w:rsidRPr="003D4E70">
          <w:rPr>
            <w:color w:val="000000"/>
            <w:lang w:val="en-GB"/>
          </w:rPr>
          <w:t xml:space="preserve">the </w:t>
        </w:r>
      </w:ins>
      <w:ins w:id="137" w:author="Syed, Yasser" w:date="2020-04-22T17:01:00Z">
        <w:r w:rsidRPr="003D4E70">
          <w:rPr>
            <w:color w:val="000000"/>
            <w:lang w:val="en-GB"/>
          </w:rPr>
          <w:t>init</w:t>
        </w:r>
      </w:ins>
      <w:ins w:id="138" w:author="Ali C Begen" w:date="2020-04-23T20:24:00Z">
        <w:r w:rsidR="00227B73" w:rsidRPr="003D4E70">
          <w:rPr>
            <w:color w:val="000000"/>
            <w:lang w:val="en-GB"/>
          </w:rPr>
          <w:t>i</w:t>
        </w:r>
      </w:ins>
      <w:ins w:id="139" w:author="Syed, Yasser" w:date="2020-04-22T17:01:00Z">
        <w:r w:rsidRPr="003D4E70">
          <w:rPr>
            <w:color w:val="000000"/>
            <w:lang w:val="en-GB"/>
          </w:rPr>
          <w:t>alization segments (in case of ISO-BMFF, this would be all files containing the `</w:t>
        </w:r>
        <w:proofErr w:type="spellStart"/>
        <w:r w:rsidRPr="003D4E70">
          <w:rPr>
            <w:color w:val="000000"/>
            <w:lang w:val="en-GB"/>
          </w:rPr>
          <w:t>moov</w:t>
        </w:r>
        <w:proofErr w:type="spellEnd"/>
        <w:r w:rsidRPr="003D4E70">
          <w:rPr>
            <w:color w:val="000000"/>
            <w:lang w:val="en-GB"/>
          </w:rPr>
          <w:t>` box). Create a</w:t>
        </w:r>
      </w:ins>
      <w:ins w:id="140" w:author="Ali C Begen" w:date="2020-04-23T20:24:00Z">
        <w:r w:rsidR="00227B73" w:rsidRPr="003D4E70">
          <w:rPr>
            <w:color w:val="000000"/>
            <w:lang w:val="en-GB"/>
          </w:rPr>
          <w:t>n</w:t>
        </w:r>
      </w:ins>
      <w:ins w:id="141" w:author="Syed, Yasser" w:date="2020-04-22T17:01:00Z">
        <w:r w:rsidRPr="003D4E70">
          <w:rPr>
            <w:color w:val="000000"/>
            <w:lang w:val="en-GB"/>
          </w:rPr>
          <w:t xml:space="preserve"> MPD dictionary where a single MPD UUID is a key, and a list of [period ID, representation UUID] tuples is the value.</w:t>
        </w:r>
      </w:ins>
    </w:p>
    <w:p w14:paraId="0A9EE8B2" w14:textId="77777777" w:rsidR="00BC2A51" w:rsidRPr="003D4E70" w:rsidRDefault="00BC2A51" w:rsidP="00BC2A51">
      <w:pPr>
        <w:ind w:left="360"/>
        <w:rPr>
          <w:ins w:id="142" w:author="Syed, Yasser" w:date="2020-04-22T17:01:00Z"/>
          <w:color w:val="000000"/>
          <w:lang w:val="en-GB"/>
        </w:rPr>
      </w:pPr>
      <w:ins w:id="143" w:author="Syed, Yasser" w:date="2020-04-22T17:01:00Z">
        <w:r w:rsidRPr="003D4E70">
          <w:rPr>
            <w:color w:val="000000"/>
            <w:lang w:val="en-GB"/>
          </w:rPr>
          <w:t>4. For each MPD UUID:</w:t>
        </w:r>
      </w:ins>
    </w:p>
    <w:p w14:paraId="0D51A825" w14:textId="154BC235" w:rsidR="00BC2A51" w:rsidRPr="003D4E70" w:rsidRDefault="00BC2A51" w:rsidP="00251944">
      <w:pPr>
        <w:pStyle w:val="ListParagraph"/>
        <w:numPr>
          <w:ilvl w:val="0"/>
          <w:numId w:val="5"/>
        </w:numPr>
        <w:rPr>
          <w:ins w:id="144" w:author="Syed, Yasser" w:date="2020-04-22T17:01:00Z"/>
          <w:color w:val="000000"/>
          <w:lang w:val="en-GB"/>
        </w:rPr>
      </w:pPr>
      <w:ins w:id="145" w:author="Syed, Yasser" w:date="2020-04-22T17:01:00Z">
        <w:r w:rsidRPr="003D4E70">
          <w:rPr>
            <w:color w:val="000000"/>
            <w:lang w:val="en-GB"/>
          </w:rPr>
          <w:t>create the MPD element</w:t>
        </w:r>
      </w:ins>
    </w:p>
    <w:p w14:paraId="10AC3EC1" w14:textId="16139FCE" w:rsidR="00BC2A51" w:rsidRPr="003D4E70" w:rsidRDefault="00BC2A51" w:rsidP="00251944">
      <w:pPr>
        <w:pStyle w:val="ListParagraph"/>
        <w:numPr>
          <w:ilvl w:val="0"/>
          <w:numId w:val="5"/>
        </w:numPr>
        <w:rPr>
          <w:ins w:id="146" w:author="Syed, Yasser" w:date="2020-04-22T17:01:00Z"/>
          <w:color w:val="000000"/>
          <w:lang w:val="en-GB"/>
        </w:rPr>
      </w:pPr>
      <w:ins w:id="147" w:author="Syed, Yasser" w:date="2020-04-22T17:01:00Z">
        <w:r w:rsidRPr="003D4E70">
          <w:rPr>
            <w:color w:val="000000"/>
            <w:lang w:val="en-GB"/>
          </w:rPr>
          <w:t xml:space="preserve">For each period ID, create a </w:t>
        </w:r>
      </w:ins>
      <w:r w:rsidR="00227B73" w:rsidRPr="003D4E70">
        <w:rPr>
          <w:color w:val="000000"/>
          <w:lang w:val="en-GB"/>
        </w:rPr>
        <w:t>p</w:t>
      </w:r>
      <w:ins w:id="148" w:author="Syed, Yasser" w:date="2020-04-22T17:01:00Z">
        <w:r w:rsidRPr="003D4E70">
          <w:rPr>
            <w:color w:val="000000"/>
            <w:lang w:val="en-GB"/>
          </w:rPr>
          <w:t>eriod element</w:t>
        </w:r>
      </w:ins>
    </w:p>
    <w:p w14:paraId="3AF02524" w14:textId="64CA42CB" w:rsidR="00BC2A51" w:rsidRPr="003D4E70" w:rsidRDefault="00BC2A51" w:rsidP="00251944">
      <w:pPr>
        <w:pStyle w:val="ListParagraph"/>
        <w:numPr>
          <w:ilvl w:val="0"/>
          <w:numId w:val="5"/>
        </w:numPr>
        <w:rPr>
          <w:color w:val="000000"/>
          <w:lang w:val="en-GB"/>
        </w:rPr>
      </w:pPr>
      <w:ins w:id="149" w:author="Syed, Yasser" w:date="2020-04-22T17:01:00Z">
        <w:r w:rsidRPr="003D4E70">
          <w:rPr>
            <w:color w:val="000000"/>
            <w:lang w:val="en-GB"/>
          </w:rPr>
          <w:t xml:space="preserve">For each </w:t>
        </w:r>
      </w:ins>
      <w:r w:rsidR="00227B73" w:rsidRPr="003D4E70">
        <w:rPr>
          <w:color w:val="000000"/>
          <w:lang w:val="en-GB"/>
        </w:rPr>
        <w:t>p</w:t>
      </w:r>
      <w:r w:rsidRPr="003D4E70">
        <w:rPr>
          <w:color w:val="000000"/>
          <w:lang w:val="en-GB"/>
        </w:rPr>
        <w:t>eriod:</w:t>
      </w:r>
    </w:p>
    <w:p w14:paraId="63DF8148" w14:textId="16D47795" w:rsidR="00227B73" w:rsidRPr="003D4E70" w:rsidRDefault="00BC2A51" w:rsidP="00BC2A51">
      <w:pPr>
        <w:pStyle w:val="ListParagraph"/>
        <w:numPr>
          <w:ilvl w:val="0"/>
          <w:numId w:val="3"/>
        </w:numPr>
        <w:spacing w:before="0" w:after="0"/>
        <w:rPr>
          <w:ins w:id="150" w:author="Ali C Begen" w:date="2020-04-23T20:26:00Z"/>
          <w:color w:val="000000"/>
          <w:lang w:val="en-GB"/>
        </w:rPr>
      </w:pPr>
      <w:r w:rsidRPr="003D4E70">
        <w:rPr>
          <w:color w:val="000000"/>
          <w:lang w:val="en-GB"/>
        </w:rPr>
        <w:t xml:space="preserve">go over all </w:t>
      </w:r>
      <w:r w:rsidR="00227B73" w:rsidRPr="003D4E70">
        <w:rPr>
          <w:color w:val="000000"/>
          <w:lang w:val="en-GB"/>
        </w:rPr>
        <w:t xml:space="preserve">the </w:t>
      </w:r>
      <w:ins w:id="151" w:author="Syed, Yasser" w:date="2020-04-22T17:01:00Z">
        <w:r w:rsidRPr="003D4E70">
          <w:rPr>
            <w:color w:val="000000"/>
            <w:lang w:val="en-GB"/>
          </w:rPr>
          <w:t xml:space="preserve">initialization segments and group representations with </w:t>
        </w:r>
      </w:ins>
      <w:ins w:id="152" w:author="Ali C Begen" w:date="2020-04-23T20:26:00Z">
        <w:r w:rsidR="00227B73" w:rsidRPr="003D4E70">
          <w:rPr>
            <w:color w:val="000000"/>
            <w:lang w:val="en-GB"/>
          </w:rPr>
          <w:t xml:space="preserve">the </w:t>
        </w:r>
      </w:ins>
      <w:ins w:id="153" w:author="Syed, Yasser" w:date="2020-04-22T17:01:00Z">
        <w:r w:rsidRPr="003D4E70">
          <w:rPr>
            <w:color w:val="000000"/>
            <w:lang w:val="en-GB"/>
          </w:rPr>
          <w:t>same switching set (adaptation set) ID into the same adaptation sets</w:t>
        </w:r>
      </w:ins>
    </w:p>
    <w:p w14:paraId="124E9151" w14:textId="3BEB4EE4" w:rsidR="00BF6887" w:rsidRPr="004F7020" w:rsidRDefault="00BC2A51" w:rsidP="00251944">
      <w:pPr>
        <w:pStyle w:val="ListParagraph"/>
        <w:numPr>
          <w:ilvl w:val="0"/>
          <w:numId w:val="3"/>
        </w:numPr>
        <w:spacing w:before="0" w:after="0"/>
        <w:rPr>
          <w:ins w:id="154" w:author="rufael mekuria" w:date="2020-04-24T17:21:00Z"/>
          <w:lang w:val="en-GB"/>
        </w:rPr>
      </w:pPr>
      <w:ins w:id="155" w:author="Syed, Yasser" w:date="2020-04-22T17:01:00Z">
        <w:r w:rsidRPr="003D4E70">
          <w:rPr>
            <w:color w:val="000000"/>
            <w:lang w:val="en-GB"/>
          </w:rPr>
          <w:t xml:space="preserve">go over all </w:t>
        </w:r>
      </w:ins>
      <w:ins w:id="156" w:author="Ali C Begen" w:date="2020-04-23T20:26:00Z">
        <w:r w:rsidR="00227B73" w:rsidRPr="003D4E70">
          <w:rPr>
            <w:color w:val="000000"/>
            <w:lang w:val="en-GB"/>
          </w:rPr>
          <w:t xml:space="preserve">the </w:t>
        </w:r>
      </w:ins>
      <w:ins w:id="157" w:author="Syed, Yasser" w:date="2020-04-22T17:01:00Z">
        <w:r w:rsidRPr="003D4E70">
          <w:rPr>
            <w:color w:val="000000"/>
            <w:lang w:val="en-GB"/>
          </w:rPr>
          <w:t xml:space="preserve">lists of </w:t>
        </w:r>
      </w:ins>
      <w:ins w:id="158" w:author="Ali C Begen" w:date="2020-04-23T20:26:00Z">
        <w:r w:rsidR="00227B73" w:rsidRPr="003D4E70">
          <w:rPr>
            <w:color w:val="000000"/>
            <w:lang w:val="en-GB"/>
          </w:rPr>
          <w:t xml:space="preserve">the </w:t>
        </w:r>
      </w:ins>
      <w:ins w:id="159" w:author="Syed, Yasser" w:date="2020-04-22T17:01:00Z">
        <w:r w:rsidRPr="003D4E70">
          <w:rPr>
            <w:color w:val="000000"/>
            <w:lang w:val="en-GB"/>
          </w:rPr>
          <w:t xml:space="preserve">media segments within the selection set and validate that for any </w:t>
        </w:r>
        <w:proofErr w:type="spellStart"/>
        <w:r w:rsidRPr="003D4E70">
          <w:rPr>
            <w:color w:val="000000"/>
            <w:lang w:val="en-GB"/>
          </w:rPr>
          <w:t>i-th</w:t>
        </w:r>
        <w:proofErr w:type="spellEnd"/>
        <w:r w:rsidRPr="003D4E70">
          <w:rPr>
            <w:color w:val="000000"/>
            <w:lang w:val="en-GB"/>
          </w:rPr>
          <w:t xml:space="preserve"> segment in representation X, </w:t>
        </w:r>
        <w:proofErr w:type="spellStart"/>
        <w:r w:rsidRPr="003D4E70">
          <w:rPr>
            <w:color w:val="000000"/>
            <w:lang w:val="en-GB"/>
          </w:rPr>
          <w:t>i-th</w:t>
        </w:r>
        <w:proofErr w:type="spellEnd"/>
        <w:r w:rsidRPr="003D4E70">
          <w:rPr>
            <w:color w:val="000000"/>
            <w:lang w:val="en-GB"/>
          </w:rPr>
          <w:t xml:space="preserve"> segments in any representations Y and Z in this switching set</w:t>
        </w:r>
      </w:ins>
      <w:ins w:id="160" w:author="Ali C Begen" w:date="2020-04-23T20:27:00Z">
        <w:r w:rsidR="00227B73" w:rsidRPr="003D4E70">
          <w:rPr>
            <w:color w:val="000000"/>
            <w:lang w:val="en-GB"/>
          </w:rPr>
          <w:t>,</w:t>
        </w:r>
      </w:ins>
      <w:ins w:id="161" w:author="Syed, Yasser" w:date="2020-04-22T17:01:00Z">
        <w:r w:rsidRPr="003D4E70">
          <w:rPr>
            <w:color w:val="000000"/>
            <w:lang w:val="en-GB"/>
          </w:rPr>
          <w:t xml:space="preserve"> the segment start time will be identical. </w:t>
        </w:r>
      </w:ins>
    </w:p>
    <w:p w14:paraId="4D3E4B88" w14:textId="7D990786" w:rsidR="00476DEF" w:rsidRPr="003D4E70" w:rsidRDefault="00476DEF" w:rsidP="00476DEF">
      <w:pPr>
        <w:spacing w:before="0" w:after="0"/>
        <w:rPr>
          <w:ins w:id="162" w:author="rufael mekuria" w:date="2020-04-24T17:21:00Z"/>
          <w:lang w:val="en-GB"/>
        </w:rPr>
      </w:pPr>
    </w:p>
    <w:p w14:paraId="6794268B" w14:textId="5A3D167D" w:rsidR="00476DEF" w:rsidRPr="003D4E70" w:rsidRDefault="00476DEF" w:rsidP="00476DEF">
      <w:pPr>
        <w:spacing w:before="0" w:after="0"/>
        <w:rPr>
          <w:ins w:id="163" w:author="rufael mekuria" w:date="2020-04-24T17:21:00Z"/>
          <w:lang w:val="en-GB"/>
        </w:rPr>
      </w:pPr>
      <w:ins w:id="164" w:author="rufael mekuria" w:date="2020-04-24T17:21:00Z">
        <w:r w:rsidRPr="003D4E70">
          <w:rPr>
            <w:color w:val="000000"/>
            <w:shd w:val="clear" w:color="auto" w:fill="FFFF00"/>
            <w:lang w:val="en-GB"/>
          </w:rPr>
          <w:lastRenderedPageBreak/>
          <w:t>Editor</w:t>
        </w:r>
      </w:ins>
      <w:r w:rsidR="003D4E70">
        <w:rPr>
          <w:color w:val="000000"/>
          <w:shd w:val="clear" w:color="auto" w:fill="FFFF00"/>
          <w:lang w:val="en-GB"/>
        </w:rPr>
        <w:t>’</w:t>
      </w:r>
      <w:ins w:id="165" w:author="rufael mekuria" w:date="2020-04-24T17:21:00Z">
        <w:r w:rsidRPr="003D4E70">
          <w:rPr>
            <w:color w:val="000000"/>
            <w:shd w:val="clear" w:color="auto" w:fill="FFFF00"/>
            <w:lang w:val="en-GB"/>
          </w:rPr>
          <w:t xml:space="preserve">s </w:t>
        </w:r>
      </w:ins>
      <w:r w:rsidR="003D4E70">
        <w:rPr>
          <w:color w:val="000000"/>
          <w:shd w:val="clear" w:color="auto" w:fill="FFFF00"/>
          <w:lang w:val="en-GB"/>
        </w:rPr>
        <w:t>n</w:t>
      </w:r>
      <w:ins w:id="166" w:author="rufael mekuria" w:date="2020-04-24T17:21:00Z">
        <w:r w:rsidRPr="003D4E70">
          <w:rPr>
            <w:color w:val="000000"/>
            <w:shd w:val="clear" w:color="auto" w:fill="FFFF00"/>
            <w:lang w:val="en-GB"/>
          </w:rPr>
          <w:t>ote: This contribution presents DASH construct identifiers. It should be considered if instead CMAF identifiers should be based on CMAF constructs. An example could be as given in Table 1 (to be discussed in future meetings).</w:t>
        </w:r>
      </w:ins>
    </w:p>
    <w:p w14:paraId="3997822E" w14:textId="77777777" w:rsidR="00476DEF" w:rsidRPr="003D4E70" w:rsidRDefault="00476DEF" w:rsidP="00476DEF">
      <w:pPr>
        <w:spacing w:before="0" w:after="240"/>
        <w:jc w:val="left"/>
        <w:rPr>
          <w:ins w:id="167" w:author="rufael mekuria" w:date="2020-04-24T17:21:00Z"/>
          <w:lang w:val="en-GB"/>
        </w:rPr>
      </w:pPr>
    </w:p>
    <w:p w14:paraId="046A024B" w14:textId="063B0299" w:rsidR="00476DEF" w:rsidRDefault="00476DEF" w:rsidP="003D4E70">
      <w:pPr>
        <w:spacing w:before="0" w:after="0"/>
        <w:jc w:val="center"/>
        <w:rPr>
          <w:color w:val="000000"/>
          <w:shd w:val="clear" w:color="auto" w:fill="FFFF00"/>
          <w:lang w:val="en-GB"/>
        </w:rPr>
      </w:pPr>
      <w:ins w:id="168" w:author="rufael mekuria" w:date="2020-04-24T17:21:00Z">
        <w:r w:rsidRPr="003D4E70">
          <w:rPr>
            <w:color w:val="000000"/>
            <w:shd w:val="clear" w:color="auto" w:fill="FFFF00"/>
            <w:lang w:val="en-GB"/>
          </w:rPr>
          <w:t>Table 1: Example CMAF identifiers and mapping to DASH identifiers</w:t>
        </w:r>
      </w:ins>
      <w:r w:rsidR="003D4E70">
        <w:rPr>
          <w:color w:val="000000"/>
          <w:shd w:val="clear" w:color="auto" w:fill="FFFF00"/>
          <w:lang w:val="en-GB"/>
        </w:rPr>
        <w:t>.</w:t>
      </w:r>
    </w:p>
    <w:p w14:paraId="04B09B1B" w14:textId="77777777" w:rsidR="003D4E70" w:rsidRPr="003D4E70" w:rsidRDefault="003D4E70" w:rsidP="003D4E70">
      <w:pPr>
        <w:spacing w:before="0" w:after="0"/>
        <w:jc w:val="center"/>
        <w:rPr>
          <w:ins w:id="169" w:author="rufael mekuria" w:date="2020-04-24T17:21:00Z"/>
          <w:lang w:val="en-GB"/>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3653"/>
        <w:gridCol w:w="4580"/>
      </w:tblGrid>
      <w:tr w:rsidR="00476DEF" w:rsidRPr="003D4E70" w14:paraId="5B64F8CA" w14:textId="77777777" w:rsidTr="003D4E70">
        <w:trPr>
          <w:jc w:val="center"/>
          <w:ins w:id="170" w:author="rufael mekuria" w:date="2020-04-24T17:21:00Z"/>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1E6BA14" w14:textId="77777777" w:rsidR="00476DEF" w:rsidRPr="003D4E70" w:rsidRDefault="00476DEF" w:rsidP="00476DEF">
            <w:pPr>
              <w:spacing w:before="0" w:after="0"/>
              <w:jc w:val="left"/>
              <w:rPr>
                <w:ins w:id="171" w:author="rufael mekuria" w:date="2020-04-24T17:21:00Z"/>
                <w:lang w:val="en-GB"/>
              </w:rPr>
            </w:pPr>
            <w:ins w:id="172" w:author="rufael mekuria" w:date="2020-04-24T17:21:00Z">
              <w:r w:rsidRPr="003D4E70">
                <w:rPr>
                  <w:color w:val="000000"/>
                  <w:shd w:val="clear" w:color="auto" w:fill="FFFF00"/>
                  <w:lang w:val="en-GB"/>
                </w:rPr>
                <w:t>MPD ID</w:t>
              </w:r>
            </w:ins>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7D925E" w14:textId="77777777" w:rsidR="00476DEF" w:rsidRPr="003D4E70" w:rsidRDefault="00476DEF" w:rsidP="00476DEF">
            <w:pPr>
              <w:spacing w:before="0" w:after="0"/>
              <w:jc w:val="left"/>
              <w:rPr>
                <w:ins w:id="173" w:author="rufael mekuria" w:date="2020-04-24T17:21:00Z"/>
                <w:lang w:val="en-GB"/>
              </w:rPr>
            </w:pPr>
            <w:ins w:id="174" w:author="rufael mekuria" w:date="2020-04-24T17:21:00Z">
              <w:r w:rsidRPr="003D4E70">
                <w:rPr>
                  <w:color w:val="000000"/>
                  <w:shd w:val="clear" w:color="auto" w:fill="FFFF00"/>
                  <w:lang w:val="en-GB"/>
                </w:rPr>
                <w:t>CMAF Presentation ID</w:t>
              </w:r>
            </w:ins>
          </w:p>
        </w:tc>
      </w:tr>
      <w:tr w:rsidR="00476DEF" w:rsidRPr="003D4E70" w14:paraId="3535C24C" w14:textId="77777777" w:rsidTr="003D4E70">
        <w:trPr>
          <w:jc w:val="center"/>
          <w:ins w:id="175" w:author="rufael mekuria" w:date="2020-04-24T17:21:00Z"/>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A932A7" w14:textId="77777777" w:rsidR="00476DEF" w:rsidRPr="003D4E70" w:rsidRDefault="00476DEF" w:rsidP="00476DEF">
            <w:pPr>
              <w:spacing w:before="0" w:after="0"/>
              <w:jc w:val="left"/>
              <w:rPr>
                <w:ins w:id="176" w:author="rufael mekuria" w:date="2020-04-24T17:21:00Z"/>
                <w:lang w:val="en-GB"/>
              </w:rPr>
            </w:pPr>
            <w:ins w:id="177" w:author="rufael mekuria" w:date="2020-04-24T17:21:00Z">
              <w:r w:rsidRPr="003D4E70">
                <w:rPr>
                  <w:color w:val="000000"/>
                  <w:shd w:val="clear" w:color="auto" w:fill="FFFF00"/>
                  <w:lang w:val="en-GB"/>
                </w:rPr>
                <w:t>Period ID</w:t>
              </w:r>
            </w:ins>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508FF45" w14:textId="77777777" w:rsidR="00476DEF" w:rsidRPr="003D4E70" w:rsidRDefault="00476DEF" w:rsidP="00476DEF">
            <w:pPr>
              <w:spacing w:before="0" w:after="0"/>
              <w:jc w:val="left"/>
              <w:rPr>
                <w:ins w:id="178" w:author="rufael mekuria" w:date="2020-04-24T17:21:00Z"/>
                <w:lang w:val="en-GB"/>
              </w:rPr>
            </w:pPr>
            <w:ins w:id="179" w:author="rufael mekuria" w:date="2020-04-24T17:21:00Z">
              <w:r w:rsidRPr="003D4E70">
                <w:rPr>
                  <w:color w:val="000000"/>
                  <w:shd w:val="clear" w:color="auto" w:fill="FFFF00"/>
                  <w:lang w:val="en-GB"/>
                </w:rPr>
                <w:t xml:space="preserve">CMAF </w:t>
              </w:r>
              <w:proofErr w:type="spellStart"/>
              <w:r w:rsidRPr="003D4E70">
                <w:rPr>
                  <w:color w:val="000000"/>
                  <w:shd w:val="clear" w:color="auto" w:fill="FFFF00"/>
                  <w:lang w:val="en-GB"/>
                </w:rPr>
                <w:t>PresentationID</w:t>
              </w:r>
              <w:proofErr w:type="spellEnd"/>
            </w:ins>
          </w:p>
        </w:tc>
      </w:tr>
      <w:tr w:rsidR="00476DEF" w:rsidRPr="003D4E70" w14:paraId="6EF1FF7B" w14:textId="77777777" w:rsidTr="003D4E70">
        <w:trPr>
          <w:jc w:val="center"/>
          <w:ins w:id="180" w:author="rufael mekuria" w:date="2020-04-24T17:21:00Z"/>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A6BBB58" w14:textId="77777777" w:rsidR="00476DEF" w:rsidRPr="003D4E70" w:rsidRDefault="00476DEF" w:rsidP="00476DEF">
            <w:pPr>
              <w:spacing w:before="0" w:after="0"/>
              <w:jc w:val="left"/>
              <w:rPr>
                <w:ins w:id="181" w:author="rufael mekuria" w:date="2020-04-24T17:21:00Z"/>
                <w:lang w:val="en-GB"/>
              </w:rPr>
            </w:pPr>
            <w:proofErr w:type="spellStart"/>
            <w:proofErr w:type="gramStart"/>
            <w:ins w:id="182" w:author="rufael mekuria" w:date="2020-04-24T17:21:00Z">
              <w:r w:rsidRPr="003D4E70">
                <w:rPr>
                  <w:color w:val="000000"/>
                  <w:shd w:val="clear" w:color="auto" w:fill="FFFF00"/>
                  <w:lang w:val="en-GB"/>
                </w:rPr>
                <w:t>AdaptationSet</w:t>
              </w:r>
              <w:proofErr w:type="spellEnd"/>
              <w:r w:rsidRPr="003D4E70">
                <w:rPr>
                  <w:color w:val="000000"/>
                  <w:shd w:val="clear" w:color="auto" w:fill="FFFF00"/>
                  <w:lang w:val="en-GB"/>
                </w:rPr>
                <w:t>  Switching</w:t>
              </w:r>
              <w:proofErr w:type="gramEnd"/>
              <w:r w:rsidRPr="003D4E70">
                <w:rPr>
                  <w:color w:val="000000"/>
                  <w:shd w:val="clear" w:color="auto" w:fill="FFFF00"/>
                  <w:lang w:val="en-GB"/>
                </w:rPr>
                <w:t xml:space="preserve"> Group ID</w:t>
              </w:r>
            </w:ins>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FF01B9" w14:textId="77777777" w:rsidR="00476DEF" w:rsidRPr="003D4E70" w:rsidRDefault="00476DEF" w:rsidP="00476DEF">
            <w:pPr>
              <w:spacing w:before="0" w:after="0"/>
              <w:jc w:val="left"/>
              <w:rPr>
                <w:ins w:id="183" w:author="rufael mekuria" w:date="2020-04-24T17:21:00Z"/>
                <w:lang w:val="en-GB"/>
              </w:rPr>
            </w:pPr>
            <w:ins w:id="184" w:author="rufael mekuria" w:date="2020-04-24T17:21:00Z">
              <w:r w:rsidRPr="003D4E70">
                <w:rPr>
                  <w:color w:val="000000"/>
                  <w:shd w:val="clear" w:color="auto" w:fill="FFFF00"/>
                  <w:lang w:val="en-GB"/>
                </w:rPr>
                <w:t>Aligned Switching Set ID</w:t>
              </w:r>
            </w:ins>
          </w:p>
        </w:tc>
      </w:tr>
      <w:tr w:rsidR="00476DEF" w:rsidRPr="003D4E70" w14:paraId="15BCD59B" w14:textId="77777777" w:rsidTr="003D4E70">
        <w:trPr>
          <w:jc w:val="center"/>
          <w:ins w:id="185" w:author="rufael mekuria" w:date="2020-04-24T17:21:00Z"/>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E2F364" w14:textId="77777777" w:rsidR="00476DEF" w:rsidRPr="003D4E70" w:rsidRDefault="00476DEF" w:rsidP="00476DEF">
            <w:pPr>
              <w:spacing w:before="0" w:after="0"/>
              <w:jc w:val="left"/>
              <w:rPr>
                <w:ins w:id="186" w:author="rufael mekuria" w:date="2020-04-24T17:21:00Z"/>
                <w:lang w:val="en-GB"/>
              </w:rPr>
            </w:pPr>
            <w:proofErr w:type="spellStart"/>
            <w:ins w:id="187" w:author="rufael mekuria" w:date="2020-04-24T17:21:00Z">
              <w:r w:rsidRPr="003D4E70">
                <w:rPr>
                  <w:color w:val="000000"/>
                  <w:shd w:val="clear" w:color="auto" w:fill="FFFF00"/>
                  <w:lang w:val="en-GB"/>
                </w:rPr>
                <w:t>AdaptationSet</w:t>
              </w:r>
              <w:proofErr w:type="spellEnd"/>
              <w:r w:rsidRPr="003D4E70">
                <w:rPr>
                  <w:color w:val="000000"/>
                  <w:shd w:val="clear" w:color="auto" w:fill="FFFF00"/>
                  <w:lang w:val="en-GB"/>
                </w:rPr>
                <w:t xml:space="preserve"> ID</w:t>
              </w:r>
            </w:ins>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A017C6" w14:textId="77777777" w:rsidR="00476DEF" w:rsidRPr="003D4E70" w:rsidRDefault="00476DEF" w:rsidP="00476DEF">
            <w:pPr>
              <w:spacing w:before="0" w:after="0"/>
              <w:jc w:val="left"/>
              <w:rPr>
                <w:ins w:id="188" w:author="rufael mekuria" w:date="2020-04-24T17:21:00Z"/>
                <w:lang w:val="en-GB"/>
              </w:rPr>
            </w:pPr>
            <w:proofErr w:type="spellStart"/>
            <w:ins w:id="189" w:author="rufael mekuria" w:date="2020-04-24T17:21:00Z">
              <w:r w:rsidRPr="003D4E70">
                <w:rPr>
                  <w:color w:val="000000"/>
                  <w:shd w:val="clear" w:color="auto" w:fill="FFFF00"/>
                  <w:lang w:val="en-GB"/>
                </w:rPr>
                <w:t>SwitchingSet</w:t>
              </w:r>
              <w:proofErr w:type="spellEnd"/>
              <w:r w:rsidRPr="003D4E70">
                <w:rPr>
                  <w:color w:val="000000"/>
                  <w:shd w:val="clear" w:color="auto" w:fill="FFFF00"/>
                  <w:lang w:val="en-GB"/>
                </w:rPr>
                <w:t xml:space="preserve"> id</w:t>
              </w:r>
            </w:ins>
          </w:p>
        </w:tc>
      </w:tr>
      <w:tr w:rsidR="00476DEF" w:rsidRPr="003D4E70" w14:paraId="656BD93C" w14:textId="77777777" w:rsidTr="003D4E70">
        <w:trPr>
          <w:jc w:val="center"/>
          <w:ins w:id="190" w:author="rufael mekuria" w:date="2020-04-24T17:21:00Z"/>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5B6A83" w14:textId="77777777" w:rsidR="00476DEF" w:rsidRPr="003D4E70" w:rsidRDefault="00476DEF" w:rsidP="00476DEF">
            <w:pPr>
              <w:spacing w:before="0" w:after="0"/>
              <w:jc w:val="left"/>
              <w:rPr>
                <w:ins w:id="191" w:author="rufael mekuria" w:date="2020-04-24T17:21:00Z"/>
                <w:lang w:val="en-GB"/>
              </w:rPr>
            </w:pPr>
            <w:ins w:id="192" w:author="rufael mekuria" w:date="2020-04-24T17:21:00Z">
              <w:r w:rsidRPr="003D4E70">
                <w:rPr>
                  <w:color w:val="000000"/>
                  <w:shd w:val="clear" w:color="auto" w:fill="FFFF00"/>
                  <w:lang w:val="en-GB"/>
                </w:rPr>
                <w:t>Representation ID</w:t>
              </w:r>
            </w:ins>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11D6D7" w14:textId="77777777" w:rsidR="00476DEF" w:rsidRPr="003D4E70" w:rsidRDefault="00476DEF" w:rsidP="00476DEF">
            <w:pPr>
              <w:spacing w:before="0" w:after="0"/>
              <w:jc w:val="left"/>
              <w:rPr>
                <w:ins w:id="193" w:author="rufael mekuria" w:date="2020-04-24T17:21:00Z"/>
                <w:lang w:val="en-GB"/>
              </w:rPr>
            </w:pPr>
            <w:ins w:id="194" w:author="rufael mekuria" w:date="2020-04-24T17:21:00Z">
              <w:r w:rsidRPr="003D4E70">
                <w:rPr>
                  <w:color w:val="000000"/>
                  <w:shd w:val="clear" w:color="auto" w:fill="FFFF00"/>
                  <w:lang w:val="en-GB"/>
                </w:rPr>
                <w:t xml:space="preserve">CMAF track id (not to confuse with </w:t>
              </w:r>
              <w:proofErr w:type="spellStart"/>
              <w:r w:rsidRPr="003D4E70">
                <w:rPr>
                  <w:color w:val="000000"/>
                  <w:shd w:val="clear" w:color="auto" w:fill="FFFF00"/>
                  <w:lang w:val="en-GB"/>
                </w:rPr>
                <w:t>track_id</w:t>
              </w:r>
              <w:proofErr w:type="spellEnd"/>
              <w:r w:rsidRPr="003D4E70">
                <w:rPr>
                  <w:color w:val="000000"/>
                  <w:shd w:val="clear" w:color="auto" w:fill="FFFF00"/>
                  <w:lang w:val="en-GB"/>
                </w:rPr>
                <w:t>)</w:t>
              </w:r>
            </w:ins>
          </w:p>
        </w:tc>
      </w:tr>
    </w:tbl>
    <w:p w14:paraId="72C2905E" w14:textId="77777777" w:rsidR="00476DEF" w:rsidRPr="003D4E70" w:rsidRDefault="00476DEF" w:rsidP="003D4E70">
      <w:pPr>
        <w:spacing w:before="0" w:after="0"/>
        <w:rPr>
          <w:ins w:id="195" w:author="Syed, Yasser" w:date="2020-04-22T16:53:00Z"/>
          <w:lang w:val="en-GB"/>
        </w:rPr>
      </w:pPr>
    </w:p>
    <w:p w14:paraId="00000019" w14:textId="4C5616FB" w:rsidR="00125F84" w:rsidRPr="003D4E70" w:rsidRDefault="00956E21">
      <w:pPr>
        <w:pStyle w:val="Heading1"/>
        <w:numPr>
          <w:ilvl w:val="0"/>
          <w:numId w:val="1"/>
        </w:numPr>
        <w:rPr>
          <w:lang w:val="en-GB"/>
        </w:rPr>
      </w:pPr>
      <w:r w:rsidRPr="003D4E70">
        <w:rPr>
          <w:lang w:val="en-GB"/>
        </w:rPr>
        <w:t>Identified issues</w:t>
      </w:r>
    </w:p>
    <w:p w14:paraId="0000001A" w14:textId="77777777" w:rsidR="00125F84" w:rsidRPr="003D4E70" w:rsidRDefault="00956E21">
      <w:pPr>
        <w:pStyle w:val="Heading2"/>
        <w:spacing w:before="0" w:after="0"/>
        <w:rPr>
          <w:lang w:val="en-GB"/>
        </w:rPr>
      </w:pPr>
      <w:bookmarkStart w:id="196" w:name="_5bpqr7qp8a3t" w:colFirst="0" w:colLast="0"/>
      <w:bookmarkEnd w:id="196"/>
      <w:r w:rsidRPr="003D4E70">
        <w:rPr>
          <w:lang w:val="en-GB"/>
        </w:rPr>
        <w:t xml:space="preserve">No explicit multiplexing: </w:t>
      </w:r>
    </w:p>
    <w:p w14:paraId="0000001B" w14:textId="77777777" w:rsidR="00125F84" w:rsidRPr="003D4E70" w:rsidRDefault="00956E21">
      <w:pPr>
        <w:spacing w:before="0" w:after="0"/>
        <w:rPr>
          <w:lang w:val="en-GB"/>
        </w:rPr>
      </w:pPr>
      <w:r w:rsidRPr="003D4E70">
        <w:rPr>
          <w:lang w:val="en-GB"/>
        </w:rPr>
        <w:t xml:space="preserve">CMAF track files contain a single media track to make it easier to access content independently and allow the D-MPDs to combine the tracks as desired for late binding. However, grouping and combining tracks is less explicit for storage. Multiplexed content is often preferred by the content providers. </w:t>
      </w:r>
    </w:p>
    <w:p w14:paraId="0000001C" w14:textId="77777777" w:rsidR="00125F84" w:rsidRPr="003D4E70" w:rsidRDefault="00125F84">
      <w:pPr>
        <w:spacing w:before="0" w:after="0"/>
        <w:rPr>
          <w:lang w:val="en-GB"/>
        </w:rPr>
      </w:pPr>
    </w:p>
    <w:p w14:paraId="0000001D" w14:textId="77777777" w:rsidR="00125F84" w:rsidRPr="003D4E70" w:rsidRDefault="00956E21">
      <w:pPr>
        <w:spacing w:before="0" w:after="0"/>
        <w:ind w:left="720"/>
        <w:rPr>
          <w:lang w:val="en-GB"/>
        </w:rPr>
      </w:pPr>
      <w:r w:rsidRPr="003D4E70">
        <w:rPr>
          <w:lang w:val="en-GB"/>
        </w:rPr>
        <w:t xml:space="preserve">There are multiple levels at which binding can be achieved with different resilience against loss. One can use a naming (including directory structure) convention and/or an S-MPD file. One can also use track type (?) and metadata boxes in the track files to include certain information (identifiers) about each track file. </w:t>
      </w:r>
    </w:p>
    <w:p w14:paraId="0000001E" w14:textId="77777777" w:rsidR="00125F84" w:rsidRPr="003D4E70" w:rsidRDefault="00125F84">
      <w:pPr>
        <w:spacing w:before="0" w:after="0"/>
        <w:ind w:left="720"/>
        <w:rPr>
          <w:lang w:val="en-GB"/>
        </w:rPr>
      </w:pPr>
    </w:p>
    <w:p w14:paraId="0000001F" w14:textId="33E5BDD5" w:rsidR="00125F84" w:rsidRPr="003D4E70" w:rsidRDefault="00956E21">
      <w:pPr>
        <w:spacing w:before="0" w:after="0"/>
        <w:ind w:left="720"/>
        <w:rPr>
          <w:strike/>
          <w:highlight w:val="green"/>
          <w:lang w:val="en-GB"/>
        </w:rPr>
      </w:pPr>
      <w:r w:rsidRPr="003D4E70">
        <w:rPr>
          <w:highlight w:val="yellow"/>
          <w:lang w:val="en-GB"/>
        </w:rPr>
        <w:t xml:space="preserve">Editor’s note: </w:t>
      </w:r>
      <w:ins w:id="197" w:author="rufael mekuria" w:date="2020-04-24T17:22:00Z">
        <w:r w:rsidR="00476DEF" w:rsidRPr="003D4E70">
          <w:rPr>
            <w:color w:val="000000"/>
            <w:shd w:val="clear" w:color="auto" w:fill="FFFF00"/>
            <w:lang w:val="en-GB"/>
          </w:rPr>
          <w:t xml:space="preserve">as multiplexing is both used for grouping of tracks as for joint transmission (physical multiplex), </w:t>
        </w:r>
      </w:ins>
      <w:r w:rsidRPr="003D4E70">
        <w:rPr>
          <w:highlight w:val="yellow"/>
          <w:lang w:val="en-GB"/>
        </w:rPr>
        <w:t>Do we need full multiplex support (sample level multiplexing) or is fragment-level or track-level multiplexing is sufficient?</w:t>
      </w:r>
    </w:p>
    <w:p w14:paraId="00000020" w14:textId="77777777" w:rsidR="00125F84" w:rsidRPr="003D4E70" w:rsidRDefault="00125F84">
      <w:pPr>
        <w:spacing w:before="0" w:after="0"/>
        <w:rPr>
          <w:lang w:val="en-GB"/>
        </w:rPr>
      </w:pPr>
    </w:p>
    <w:p w14:paraId="00000021" w14:textId="77777777" w:rsidR="00125F84" w:rsidRPr="003D4E70" w:rsidRDefault="00956E21">
      <w:pPr>
        <w:pStyle w:val="Heading2"/>
        <w:spacing w:before="0" w:after="0"/>
        <w:rPr>
          <w:lang w:val="en-GB"/>
        </w:rPr>
      </w:pPr>
      <w:bookmarkStart w:id="198" w:name="_8mfsicyqek1" w:colFirst="0" w:colLast="0"/>
      <w:bookmarkEnd w:id="198"/>
      <w:r w:rsidRPr="003D4E70">
        <w:rPr>
          <w:lang w:val="en-GB"/>
        </w:rPr>
        <w:t xml:space="preserve">What if there is no manifest file or the manifest file is lost: </w:t>
      </w:r>
    </w:p>
    <w:p w14:paraId="00000022" w14:textId="77777777" w:rsidR="00125F84" w:rsidRPr="003D4E70" w:rsidRDefault="00956E21">
      <w:pPr>
        <w:spacing w:before="0" w:after="0"/>
        <w:rPr>
          <w:lang w:val="en-GB"/>
        </w:rPr>
      </w:pPr>
      <w:r w:rsidRPr="003D4E70">
        <w:rPr>
          <w:lang w:val="en-GB"/>
        </w:rPr>
        <w:t xml:space="preserve">The D-MPD file is used by the client for downloading CMAF content. The stored CMAF content, however, might be an archive from a live presentation or a source content for which manifests are </w:t>
      </w:r>
      <w:proofErr w:type="spellStart"/>
      <w:r w:rsidRPr="003D4E70">
        <w:rPr>
          <w:lang w:val="en-GB"/>
        </w:rPr>
        <w:t>customly</w:t>
      </w:r>
      <w:proofErr w:type="spellEnd"/>
      <w:r w:rsidRPr="003D4E70">
        <w:rPr>
          <w:lang w:val="en-GB"/>
        </w:rPr>
        <w:t xml:space="preserve"> generated for specific groups. When storing CMAF, an S-MPD file is not necessarily and always available. Manifests are not CMAF specific. </w:t>
      </w:r>
    </w:p>
    <w:p w14:paraId="00000023" w14:textId="77777777" w:rsidR="00125F84" w:rsidRPr="003D4E70" w:rsidRDefault="00125F84">
      <w:pPr>
        <w:spacing w:before="0" w:after="0"/>
        <w:rPr>
          <w:b/>
          <w:lang w:val="en-GB"/>
        </w:rPr>
      </w:pPr>
    </w:p>
    <w:p w14:paraId="00000024" w14:textId="77777777" w:rsidR="00125F84" w:rsidRPr="003D4E70" w:rsidRDefault="00956E21">
      <w:pPr>
        <w:spacing w:before="0" w:after="0"/>
        <w:ind w:left="720"/>
        <w:rPr>
          <w:highlight w:val="yellow"/>
          <w:lang w:val="en-GB"/>
        </w:rPr>
      </w:pPr>
      <w:r w:rsidRPr="003D4E70">
        <w:rPr>
          <w:highlight w:val="yellow"/>
          <w:lang w:val="en-GB"/>
        </w:rPr>
        <w:t xml:space="preserve">Editor’s note: Could one use naming conventions of track files or identifiers in the </w:t>
      </w:r>
      <w:proofErr w:type="spellStart"/>
      <w:r w:rsidRPr="003D4E70">
        <w:rPr>
          <w:highlight w:val="yellow"/>
          <w:lang w:val="en-GB"/>
        </w:rPr>
        <w:t>meta</w:t>
      </w:r>
      <w:proofErr w:type="spellEnd"/>
      <w:r w:rsidRPr="003D4E70">
        <w:rPr>
          <w:highlight w:val="yellow"/>
          <w:lang w:val="en-GB"/>
        </w:rPr>
        <w:t xml:space="preserve"> box?</w:t>
      </w:r>
    </w:p>
    <w:p w14:paraId="00000025" w14:textId="77777777" w:rsidR="00125F84" w:rsidRPr="003D4E70" w:rsidRDefault="00125F84">
      <w:pPr>
        <w:spacing w:before="0" w:after="0"/>
        <w:rPr>
          <w:highlight w:val="green"/>
          <w:lang w:val="en-GB"/>
        </w:rPr>
      </w:pPr>
    </w:p>
    <w:p w14:paraId="00000026" w14:textId="77777777" w:rsidR="00125F84" w:rsidRPr="003D4E70" w:rsidRDefault="00956E21">
      <w:pPr>
        <w:pStyle w:val="Heading2"/>
        <w:spacing w:before="0" w:after="0"/>
        <w:rPr>
          <w:lang w:val="en-GB"/>
        </w:rPr>
      </w:pPr>
      <w:bookmarkStart w:id="199" w:name="_670hv1rivy7d" w:colFirst="0" w:colLast="0"/>
      <w:bookmarkEnd w:id="199"/>
      <w:r w:rsidRPr="003D4E70">
        <w:rPr>
          <w:lang w:val="en-GB"/>
        </w:rPr>
        <w:t xml:space="preserve">CMAF media segment type identification: </w:t>
      </w:r>
    </w:p>
    <w:p w14:paraId="00000027" w14:textId="77777777" w:rsidR="00125F84" w:rsidRPr="003D4E70" w:rsidRDefault="00956E21">
      <w:pPr>
        <w:spacing w:before="0" w:after="0"/>
        <w:rPr>
          <w:lang w:val="en-GB"/>
        </w:rPr>
      </w:pPr>
      <w:r w:rsidRPr="003D4E70">
        <w:rPr>
          <w:lang w:val="en-GB"/>
        </w:rPr>
        <w:t xml:space="preserve">CMAF defines chunks, fragments, segments as segment types. These can optionally be identified by </w:t>
      </w:r>
      <w:proofErr w:type="spellStart"/>
      <w:r w:rsidRPr="003D4E70">
        <w:rPr>
          <w:rFonts w:ascii="Courier New" w:eastAsia="Courier New" w:hAnsi="Courier New" w:cs="Courier New"/>
          <w:lang w:val="en-GB"/>
        </w:rPr>
        <w:t>styp</w:t>
      </w:r>
      <w:proofErr w:type="spellEnd"/>
      <w:r w:rsidRPr="003D4E70">
        <w:rPr>
          <w:lang w:val="en-GB"/>
        </w:rPr>
        <w:t xml:space="preserve"> boxes. However, this box is optional for broad compatibility. However, in case this box </w:t>
      </w:r>
      <w:r w:rsidRPr="003D4E70">
        <w:rPr>
          <w:lang w:val="en-GB"/>
        </w:rPr>
        <w:lastRenderedPageBreak/>
        <w:t>is not present, how would one identify the media segment type? Would it make sense to add alternative modes of signalling?</w:t>
      </w:r>
    </w:p>
    <w:p w14:paraId="00000028" w14:textId="77777777" w:rsidR="00125F84" w:rsidRPr="003D4E70" w:rsidRDefault="00956E21">
      <w:pPr>
        <w:spacing w:before="0" w:after="0"/>
        <w:rPr>
          <w:b/>
          <w:lang w:val="en-GB"/>
        </w:rPr>
      </w:pPr>
      <w:r w:rsidRPr="003D4E70">
        <w:rPr>
          <w:b/>
          <w:lang w:val="en-GB"/>
        </w:rPr>
        <w:t xml:space="preserve"> </w:t>
      </w:r>
    </w:p>
    <w:p w14:paraId="00000029" w14:textId="77777777" w:rsidR="00125F84" w:rsidRPr="003D4E70" w:rsidRDefault="00956E21">
      <w:pPr>
        <w:spacing w:before="0" w:after="0"/>
        <w:ind w:left="720"/>
        <w:rPr>
          <w:lang w:val="en-GB"/>
        </w:rPr>
      </w:pPr>
      <w:r w:rsidRPr="003D4E70">
        <w:rPr>
          <w:lang w:val="en-GB"/>
        </w:rPr>
        <w:t xml:space="preserve">For storage, the </w:t>
      </w:r>
      <w:proofErr w:type="spellStart"/>
      <w:r w:rsidRPr="003D4E70">
        <w:rPr>
          <w:rFonts w:ascii="Courier New" w:eastAsia="Courier New" w:hAnsi="Courier New" w:cs="Courier New"/>
          <w:lang w:val="en-GB"/>
        </w:rPr>
        <w:t>styp</w:t>
      </w:r>
      <w:proofErr w:type="spellEnd"/>
      <w:r w:rsidRPr="003D4E70">
        <w:rPr>
          <w:lang w:val="en-GB"/>
        </w:rPr>
        <w:t xml:space="preserve"> boxes should be mandatory (if media segment identification is needed). </w:t>
      </w:r>
    </w:p>
    <w:p w14:paraId="0000002A" w14:textId="77777777" w:rsidR="00125F84" w:rsidRPr="003D4E70" w:rsidRDefault="00125F84">
      <w:pPr>
        <w:spacing w:before="0" w:after="0"/>
        <w:ind w:left="720"/>
        <w:rPr>
          <w:highlight w:val="yellow"/>
          <w:lang w:val="en-GB"/>
        </w:rPr>
      </w:pPr>
    </w:p>
    <w:p w14:paraId="0000002B" w14:textId="77777777" w:rsidR="00125F84" w:rsidRPr="003D4E70" w:rsidRDefault="00956E21">
      <w:pPr>
        <w:spacing w:before="0" w:after="0"/>
        <w:ind w:left="720"/>
        <w:rPr>
          <w:highlight w:val="yellow"/>
          <w:lang w:val="en-GB"/>
        </w:rPr>
      </w:pPr>
      <w:r w:rsidRPr="003D4E70">
        <w:rPr>
          <w:highlight w:val="yellow"/>
          <w:lang w:val="en-GB"/>
        </w:rPr>
        <w:t>Editor’s note: How can this be signalled using the manifest?</w:t>
      </w:r>
    </w:p>
    <w:p w14:paraId="0000002C" w14:textId="77777777" w:rsidR="00125F84" w:rsidRPr="003D4E70" w:rsidRDefault="00125F84">
      <w:pPr>
        <w:spacing w:before="0" w:after="0"/>
        <w:rPr>
          <w:lang w:val="en-GB"/>
        </w:rPr>
      </w:pPr>
    </w:p>
    <w:p w14:paraId="0000002D" w14:textId="77777777" w:rsidR="00125F84" w:rsidRPr="003D4E70" w:rsidRDefault="00956E21">
      <w:pPr>
        <w:pStyle w:val="Heading2"/>
        <w:spacing w:before="0" w:after="0"/>
        <w:rPr>
          <w:lang w:val="en-GB"/>
        </w:rPr>
      </w:pPr>
      <w:bookmarkStart w:id="200" w:name="_ant4g87raoy" w:colFirst="0" w:colLast="0"/>
      <w:bookmarkEnd w:id="200"/>
      <w:r w:rsidRPr="003D4E70">
        <w:rPr>
          <w:lang w:val="en-GB"/>
        </w:rPr>
        <w:t xml:space="preserve">Content identification: </w:t>
      </w:r>
    </w:p>
    <w:p w14:paraId="0000002E" w14:textId="77777777" w:rsidR="00125F84" w:rsidRPr="003D4E70" w:rsidRDefault="00956E21">
      <w:pPr>
        <w:spacing w:before="0" w:after="0"/>
        <w:rPr>
          <w:lang w:val="en-GB"/>
        </w:rPr>
      </w:pPr>
      <w:r w:rsidRPr="003D4E70">
        <w:rPr>
          <w:lang w:val="en-GB"/>
        </w:rPr>
        <w:t xml:space="preserve">How could one identify that two CMAF tracks have the same underlying source content? Typically, the filename would be used for this or multiplexing (see above). Would it make sense to have something in CMAF that would allow detection of files based on the same content, i.e., a content identifier?  </w:t>
      </w:r>
    </w:p>
    <w:p w14:paraId="0000002F" w14:textId="77777777" w:rsidR="00125F84" w:rsidRPr="003D4E70" w:rsidRDefault="00125F84">
      <w:pPr>
        <w:spacing w:before="0" w:after="0"/>
        <w:rPr>
          <w:b/>
          <w:lang w:val="en-GB"/>
        </w:rPr>
      </w:pPr>
    </w:p>
    <w:p w14:paraId="00000030" w14:textId="77777777" w:rsidR="00125F84" w:rsidRPr="003D4E70" w:rsidRDefault="00956E21">
      <w:pPr>
        <w:spacing w:before="0" w:after="0"/>
        <w:ind w:left="720"/>
        <w:rPr>
          <w:lang w:val="en-GB"/>
        </w:rPr>
      </w:pPr>
      <w:r w:rsidRPr="003D4E70">
        <w:rPr>
          <w:lang w:val="en-GB"/>
        </w:rPr>
        <w:t>In a DASH MPD this can be done. The details are described in the content model. It is always very difficult to say what is the same and what is different. An obvious example is whether an HD version of a content is the same as its UHD version.</w:t>
      </w:r>
    </w:p>
    <w:p w14:paraId="00000031" w14:textId="77777777" w:rsidR="00125F84" w:rsidRPr="003D4E70" w:rsidRDefault="00125F84">
      <w:pPr>
        <w:spacing w:before="0" w:after="0"/>
        <w:ind w:left="720"/>
        <w:rPr>
          <w:highlight w:val="cyan"/>
          <w:lang w:val="en-GB"/>
        </w:rPr>
      </w:pPr>
    </w:p>
    <w:p w14:paraId="00000032" w14:textId="77777777" w:rsidR="00125F84" w:rsidRPr="003D4E70" w:rsidRDefault="00956E21">
      <w:pPr>
        <w:spacing w:before="0" w:after="0"/>
        <w:ind w:left="720"/>
        <w:rPr>
          <w:highlight w:val="yellow"/>
          <w:lang w:val="en-GB"/>
        </w:rPr>
      </w:pPr>
      <w:r w:rsidRPr="003D4E70">
        <w:rPr>
          <w:highlight w:val="yellow"/>
          <w:lang w:val="en-GB"/>
        </w:rPr>
        <w:t>Editor’s note: Knowing the source content is identical makes it easier to apply and check the grouping structures of CMAF content, i.e., adhering to the same source content is also explicitly mentioned in the CMAF specification for definition of structures. Having identifiers will make it easier to generate the manifest later in case it is lost, but such identifiers may be additional properties to CMAF track files.</w:t>
      </w:r>
    </w:p>
    <w:p w14:paraId="00000033" w14:textId="77777777" w:rsidR="00125F84" w:rsidRPr="003D4E70" w:rsidRDefault="00125F84">
      <w:pPr>
        <w:spacing w:before="0" w:after="0"/>
        <w:rPr>
          <w:lang w:val="en-GB"/>
        </w:rPr>
      </w:pPr>
    </w:p>
    <w:p w14:paraId="00000034" w14:textId="77777777" w:rsidR="00125F84" w:rsidRPr="003D4E70" w:rsidRDefault="00956E21">
      <w:pPr>
        <w:pStyle w:val="Heading2"/>
        <w:spacing w:before="0" w:after="0"/>
        <w:rPr>
          <w:lang w:val="en-GB"/>
        </w:rPr>
      </w:pPr>
      <w:bookmarkStart w:id="201" w:name="_nl6d4phh5gso" w:colFirst="0" w:colLast="0"/>
      <w:bookmarkEnd w:id="201"/>
      <w:r w:rsidRPr="003D4E70">
        <w:rPr>
          <w:lang w:val="en-GB"/>
        </w:rPr>
        <w:t xml:space="preserve">Switching set grouping: </w:t>
      </w:r>
    </w:p>
    <w:p w14:paraId="00000035" w14:textId="77777777" w:rsidR="00125F84" w:rsidRPr="003D4E70" w:rsidRDefault="00956E21">
      <w:pPr>
        <w:spacing w:before="0" w:after="0"/>
        <w:rPr>
          <w:lang w:val="en-GB"/>
        </w:rPr>
      </w:pPr>
      <w:r w:rsidRPr="003D4E70">
        <w:rPr>
          <w:lang w:val="en-GB"/>
        </w:rPr>
        <w:t>How could one detect that two tracks belong to the same switching set? CMAF defines switching set constraints, stating equivalent properties that need to be satisfied to be in a switching set, however, how does one know that tracks satisfying the constraints have been intended to be part of the same switching set by the author? One way we proposed in prior work is by using the kind box with a switching set identifier.</w:t>
      </w:r>
    </w:p>
    <w:p w14:paraId="00000036" w14:textId="77777777" w:rsidR="00125F84" w:rsidRPr="003D4E70" w:rsidRDefault="00125F84">
      <w:pPr>
        <w:spacing w:before="0" w:after="0"/>
        <w:rPr>
          <w:b/>
          <w:lang w:val="en-GB"/>
        </w:rPr>
      </w:pPr>
    </w:p>
    <w:p w14:paraId="00000037" w14:textId="77777777" w:rsidR="00125F84" w:rsidRPr="003D4E70" w:rsidRDefault="00956E21">
      <w:pPr>
        <w:spacing w:before="0" w:after="0"/>
        <w:ind w:left="720"/>
        <w:rPr>
          <w:lang w:val="en-GB"/>
        </w:rPr>
      </w:pPr>
      <w:r w:rsidRPr="003D4E70">
        <w:rPr>
          <w:lang w:val="en-GB"/>
        </w:rPr>
        <w:t>Referring to the DASH Profile for CMAF content (Amd.1), one can add all the CMAF track files in the same switching set into one Adaptation Set.</w:t>
      </w:r>
    </w:p>
    <w:p w14:paraId="00000038" w14:textId="77777777" w:rsidR="00125F84" w:rsidRPr="003D4E70" w:rsidRDefault="00125F84">
      <w:pPr>
        <w:spacing w:before="0" w:after="0"/>
        <w:ind w:left="720"/>
        <w:rPr>
          <w:lang w:val="en-GB"/>
        </w:rPr>
      </w:pPr>
    </w:p>
    <w:p w14:paraId="00000039" w14:textId="77777777" w:rsidR="00125F84" w:rsidRPr="003D4E70" w:rsidRDefault="00956E21">
      <w:pPr>
        <w:spacing w:before="0" w:after="0"/>
        <w:ind w:left="720"/>
        <w:rPr>
          <w:highlight w:val="green"/>
          <w:lang w:val="en-GB"/>
        </w:rPr>
      </w:pPr>
      <w:r w:rsidRPr="003D4E70">
        <w:rPr>
          <w:highlight w:val="yellow"/>
          <w:lang w:val="en-GB"/>
        </w:rPr>
        <w:t xml:space="preserve">Editor’s note: How to generate the manifest based on the CMAF content when the manifest is not yet available or lost? </w:t>
      </w:r>
    </w:p>
    <w:p w14:paraId="0000003A" w14:textId="77777777" w:rsidR="00125F84" w:rsidRPr="003D4E70" w:rsidRDefault="00125F84">
      <w:pPr>
        <w:spacing w:before="0" w:after="0"/>
        <w:rPr>
          <w:lang w:val="en-GB"/>
        </w:rPr>
      </w:pPr>
    </w:p>
    <w:p w14:paraId="0000003B" w14:textId="77777777" w:rsidR="00125F84" w:rsidRPr="003D4E70" w:rsidRDefault="00956E21">
      <w:pPr>
        <w:pStyle w:val="Heading2"/>
        <w:spacing w:before="0" w:after="0"/>
        <w:rPr>
          <w:lang w:val="en-GB"/>
        </w:rPr>
      </w:pPr>
      <w:bookmarkStart w:id="202" w:name="_aq8jx33811x0" w:colFirst="0" w:colLast="0"/>
      <w:bookmarkEnd w:id="202"/>
      <w:r w:rsidRPr="003D4E70">
        <w:rPr>
          <w:lang w:val="en-GB"/>
        </w:rPr>
        <w:t xml:space="preserve">Aligned switching sets: </w:t>
      </w:r>
    </w:p>
    <w:p w14:paraId="0000003C" w14:textId="77777777" w:rsidR="00125F84" w:rsidRPr="003D4E70" w:rsidRDefault="00956E21">
      <w:pPr>
        <w:spacing w:before="0" w:after="0"/>
        <w:rPr>
          <w:lang w:val="en-GB"/>
        </w:rPr>
      </w:pPr>
      <w:r w:rsidRPr="003D4E70">
        <w:rPr>
          <w:lang w:val="en-GB"/>
        </w:rPr>
        <w:t>How could one know that two groups of tracks or two tracks belong to an aligned switching set? Typically, aligned switching sets relax switching set constraints by allowing different sample entry. Example of aligned switching set could be AVC and HEVC switching sets and or switching sets with different encryption (different keys). However, from stored CMAF track files we cannot derive if they belong to an aligned switching set. Using a kind box with an identifier for aligned switching sets may again be a possible solution.</w:t>
      </w:r>
    </w:p>
    <w:p w14:paraId="0000003D" w14:textId="77777777" w:rsidR="00125F84" w:rsidRPr="003D4E70" w:rsidRDefault="00125F84">
      <w:pPr>
        <w:spacing w:before="0" w:after="0"/>
        <w:rPr>
          <w:b/>
          <w:lang w:val="en-GB"/>
        </w:rPr>
      </w:pPr>
    </w:p>
    <w:p w14:paraId="0000003E" w14:textId="173CFDA4" w:rsidR="00125F84" w:rsidRPr="003D4E70" w:rsidRDefault="00956E21">
      <w:pPr>
        <w:spacing w:before="0" w:after="0"/>
        <w:ind w:left="720"/>
        <w:rPr>
          <w:highlight w:val="cyan"/>
          <w:lang w:val="en-GB"/>
        </w:rPr>
      </w:pPr>
      <w:r w:rsidRPr="003D4E70">
        <w:rPr>
          <w:lang w:val="en-GB"/>
        </w:rPr>
        <w:lastRenderedPageBreak/>
        <w:t xml:space="preserve">Referring to the DASH Profile for CMAF content (Amd.1), one can use </w:t>
      </w:r>
      <w:proofErr w:type="spellStart"/>
      <w:r w:rsidRPr="003D4E70">
        <w:rPr>
          <w:lang w:val="en-GB"/>
        </w:rPr>
        <w:t>segmentAlig</w:t>
      </w:r>
      <w:ins w:id="203" w:author="Ali C Begen" w:date="2020-04-23T20:17:00Z">
        <w:r w:rsidR="00013FA3" w:rsidRPr="003D4E70">
          <w:rPr>
            <w:lang w:val="en-GB"/>
          </w:rPr>
          <w:t>n</w:t>
        </w:r>
      </w:ins>
      <w:r w:rsidRPr="003D4E70">
        <w:rPr>
          <w:lang w:val="en-GB"/>
        </w:rPr>
        <w:t>ment</w:t>
      </w:r>
      <w:proofErr w:type="spellEnd"/>
      <w:r w:rsidRPr="003D4E70">
        <w:rPr>
          <w:lang w:val="en-GB"/>
        </w:rPr>
        <w:t xml:space="preserve"> with the same integer number in the given </w:t>
      </w:r>
      <w:proofErr w:type="spellStart"/>
      <w:r w:rsidRPr="003D4E70">
        <w:rPr>
          <w:lang w:val="en-GB"/>
        </w:rPr>
        <w:t>AdaptationSet</w:t>
      </w:r>
      <w:proofErr w:type="spellEnd"/>
      <w:r w:rsidRPr="003D4E70">
        <w:rPr>
          <w:lang w:val="en-GB"/>
        </w:rPr>
        <w:t>.</w:t>
      </w:r>
    </w:p>
    <w:p w14:paraId="0000003F" w14:textId="77777777" w:rsidR="00125F84" w:rsidRPr="003D4E70" w:rsidRDefault="00125F84">
      <w:pPr>
        <w:spacing w:before="0" w:after="0"/>
        <w:ind w:left="720"/>
        <w:rPr>
          <w:highlight w:val="green"/>
          <w:lang w:val="en-GB"/>
        </w:rPr>
      </w:pPr>
    </w:p>
    <w:p w14:paraId="00000040" w14:textId="77777777" w:rsidR="00125F84" w:rsidRPr="003D4E70" w:rsidRDefault="00956E21">
      <w:pPr>
        <w:spacing w:before="0" w:after="0"/>
        <w:ind w:left="720"/>
        <w:rPr>
          <w:highlight w:val="yellow"/>
          <w:lang w:val="en-GB"/>
        </w:rPr>
      </w:pPr>
      <w:r w:rsidRPr="003D4E70">
        <w:rPr>
          <w:highlight w:val="yellow"/>
          <w:lang w:val="en-GB"/>
        </w:rPr>
        <w:t>Editor’s note: How to generate the manifest based on the CMAF content when the manifest is not yet available or lost? DASH CMAF assumes that grouping of CMAF aligned switching sets but how can this be known based on the CMAF content? Additional identifiers may be needed.</w:t>
      </w:r>
    </w:p>
    <w:p w14:paraId="00000041" w14:textId="77777777" w:rsidR="00125F84" w:rsidRPr="003D4E70" w:rsidRDefault="00125F84">
      <w:pPr>
        <w:spacing w:before="0" w:after="0"/>
        <w:ind w:left="720"/>
        <w:rPr>
          <w:highlight w:val="green"/>
          <w:lang w:val="en-GB"/>
        </w:rPr>
      </w:pPr>
    </w:p>
    <w:p w14:paraId="00000042" w14:textId="77777777" w:rsidR="00125F84" w:rsidRPr="003D4E70" w:rsidRDefault="00956E21">
      <w:pPr>
        <w:pStyle w:val="Heading2"/>
        <w:spacing w:before="0" w:after="0"/>
        <w:rPr>
          <w:lang w:val="en-GB"/>
        </w:rPr>
      </w:pPr>
      <w:bookmarkStart w:id="204" w:name="_64cffhe31ysd" w:colFirst="0" w:colLast="0"/>
      <w:bookmarkEnd w:id="204"/>
      <w:r w:rsidRPr="003D4E70">
        <w:rPr>
          <w:lang w:val="en-GB"/>
        </w:rPr>
        <w:t xml:space="preserve">Selection sets: </w:t>
      </w:r>
    </w:p>
    <w:p w14:paraId="00000043" w14:textId="77777777" w:rsidR="00125F84" w:rsidRPr="003D4E70" w:rsidRDefault="00956E21">
      <w:pPr>
        <w:spacing w:before="0" w:after="0"/>
        <w:rPr>
          <w:lang w:val="en-GB"/>
        </w:rPr>
      </w:pPr>
      <w:r w:rsidRPr="003D4E70">
        <w:rPr>
          <w:lang w:val="en-GB"/>
        </w:rPr>
        <w:t>CMAF defines selection sets, for this some additional identification might be useful as well.</w:t>
      </w:r>
    </w:p>
    <w:p w14:paraId="00000044" w14:textId="77777777" w:rsidR="00125F84" w:rsidRPr="003D4E70" w:rsidRDefault="00125F84">
      <w:pPr>
        <w:spacing w:before="0" w:after="0"/>
        <w:rPr>
          <w:b/>
          <w:lang w:val="en-GB"/>
        </w:rPr>
      </w:pPr>
    </w:p>
    <w:p w14:paraId="00000045" w14:textId="4164F705" w:rsidR="00125F84" w:rsidRPr="003D4E70" w:rsidRDefault="00956E21">
      <w:pPr>
        <w:spacing w:before="0" w:after="0"/>
        <w:ind w:left="720"/>
        <w:rPr>
          <w:highlight w:val="yellow"/>
          <w:lang w:val="en-GB"/>
        </w:rPr>
      </w:pPr>
      <w:r w:rsidRPr="003D4E70">
        <w:rPr>
          <w:highlight w:val="yellow"/>
          <w:lang w:val="en-GB"/>
        </w:rPr>
        <w:t>Editor’s note: A possible solution is as follows: Selection sets should be signa</w:t>
      </w:r>
      <w:ins w:id="205" w:author="Ali C Begen" w:date="2020-04-24T15:24:00Z">
        <w:r w:rsidR="00113E69" w:rsidRPr="003D4E70">
          <w:rPr>
            <w:highlight w:val="yellow"/>
            <w:lang w:val="en-GB"/>
          </w:rPr>
          <w:t>l</w:t>
        </w:r>
      </w:ins>
      <w:r w:rsidRPr="003D4E70">
        <w:rPr>
          <w:highlight w:val="yellow"/>
          <w:lang w:val="en-GB"/>
        </w:rPr>
        <w:t xml:space="preserve">led by multiple Adaptation Sets in the S-MPD file. The group attribute of </w:t>
      </w:r>
      <w:proofErr w:type="spellStart"/>
      <w:r w:rsidRPr="003D4E70">
        <w:rPr>
          <w:highlight w:val="yellow"/>
          <w:lang w:val="en-GB"/>
        </w:rPr>
        <w:t>AdaptationSet</w:t>
      </w:r>
      <w:proofErr w:type="spellEnd"/>
      <w:r w:rsidRPr="003D4E70">
        <w:rPr>
          <w:highlight w:val="yellow"/>
          <w:lang w:val="en-GB"/>
        </w:rPr>
        <w:t xml:space="preserve"> is used to identify selection sets when using CMAF presentation. But how do we do this when the manifest needs to be generated based on the CMAF content as described earlier?</w:t>
      </w:r>
    </w:p>
    <w:p w14:paraId="26E8BDC9" w14:textId="0C5CBB03" w:rsidR="00407AD8" w:rsidRPr="003D4E70" w:rsidRDefault="00407AD8">
      <w:pPr>
        <w:spacing w:before="0" w:after="0"/>
        <w:rPr>
          <w:lang w:val="en-GB"/>
        </w:rPr>
      </w:pPr>
    </w:p>
    <w:p w14:paraId="00000047" w14:textId="77777777" w:rsidR="00125F84" w:rsidRPr="003D4E70" w:rsidRDefault="00956E21">
      <w:pPr>
        <w:pStyle w:val="Heading2"/>
        <w:spacing w:before="0" w:after="0"/>
        <w:rPr>
          <w:lang w:val="en-GB"/>
        </w:rPr>
      </w:pPr>
      <w:bookmarkStart w:id="206" w:name="_ntyvn267ply5" w:colFirst="0" w:colLast="0"/>
      <w:bookmarkEnd w:id="206"/>
      <w:r w:rsidRPr="003D4E70">
        <w:rPr>
          <w:lang w:val="en-GB"/>
        </w:rPr>
        <w:t xml:space="preserve">CMAF presentation: </w:t>
      </w:r>
    </w:p>
    <w:p w14:paraId="00000048" w14:textId="77777777" w:rsidR="00125F84" w:rsidRPr="003D4E70" w:rsidRDefault="00956E21">
      <w:pPr>
        <w:spacing w:before="0" w:after="0"/>
        <w:rPr>
          <w:lang w:val="en-GB"/>
        </w:rPr>
      </w:pPr>
      <w:r w:rsidRPr="003D4E70">
        <w:rPr>
          <w:lang w:val="en-GB"/>
        </w:rPr>
        <w:t>How does one know a group of tracks belong to the same CMAF presentation? Typically, this would be based on file and directory structure information. Again, an identifier carried in a track file might be useful to identify a CMAF presentation.</w:t>
      </w:r>
    </w:p>
    <w:p w14:paraId="00000049" w14:textId="77777777" w:rsidR="00125F84" w:rsidRPr="003D4E70" w:rsidRDefault="00125F84">
      <w:pPr>
        <w:spacing w:before="0" w:after="0"/>
        <w:rPr>
          <w:b/>
          <w:lang w:val="en-GB"/>
        </w:rPr>
      </w:pPr>
    </w:p>
    <w:p w14:paraId="0000004A" w14:textId="77777777" w:rsidR="00125F84" w:rsidRPr="003D4E70" w:rsidRDefault="00956E21">
      <w:pPr>
        <w:spacing w:before="0" w:after="0"/>
        <w:ind w:left="720"/>
        <w:rPr>
          <w:highlight w:val="yellow"/>
          <w:lang w:val="en-GB"/>
        </w:rPr>
      </w:pPr>
      <w:r w:rsidRPr="003D4E70">
        <w:rPr>
          <w:highlight w:val="yellow"/>
          <w:lang w:val="en-GB"/>
        </w:rPr>
        <w:t>Editor’s note: A CMAF presentation should be added to one MPD with a single period. One may add AS identifiers or program information.</w:t>
      </w:r>
    </w:p>
    <w:p w14:paraId="0000004B" w14:textId="77777777" w:rsidR="00125F84" w:rsidRPr="003D4E70" w:rsidRDefault="00125F84">
      <w:pPr>
        <w:spacing w:before="0" w:after="0"/>
        <w:rPr>
          <w:lang w:val="en-GB"/>
        </w:rPr>
      </w:pPr>
    </w:p>
    <w:p w14:paraId="0000004C" w14:textId="77777777" w:rsidR="00125F84" w:rsidRPr="003D4E70" w:rsidRDefault="00956E21">
      <w:pPr>
        <w:pStyle w:val="Heading2"/>
        <w:spacing w:before="0" w:after="0"/>
        <w:rPr>
          <w:lang w:val="en-GB"/>
        </w:rPr>
      </w:pPr>
      <w:bookmarkStart w:id="207" w:name="_n009b2dy5i9d" w:colFirst="0" w:colLast="0"/>
      <w:bookmarkEnd w:id="207"/>
      <w:r w:rsidRPr="003D4E70">
        <w:rPr>
          <w:lang w:val="en-GB"/>
        </w:rPr>
        <w:t>Storage and directory hierarchy:</w:t>
      </w:r>
    </w:p>
    <w:p w14:paraId="0000004D" w14:textId="77777777" w:rsidR="00125F84" w:rsidRPr="003D4E70" w:rsidRDefault="00956E21">
      <w:pPr>
        <w:spacing w:before="0" w:after="0"/>
        <w:rPr>
          <w:lang w:val="en-GB"/>
        </w:rPr>
      </w:pPr>
      <w:r w:rsidRPr="003D4E70">
        <w:rPr>
          <w:lang w:val="en-GB"/>
        </w:rPr>
        <w:t>What is the recommended storage hierarchy on disk or in the cloud for storing CMAF content? What is the recommended naming scheme/convention for files?</w:t>
      </w:r>
    </w:p>
    <w:p w14:paraId="0000004E" w14:textId="77777777" w:rsidR="00125F84" w:rsidRPr="003D4E70" w:rsidRDefault="00125F84">
      <w:pPr>
        <w:spacing w:before="0" w:after="0"/>
        <w:rPr>
          <w:b/>
          <w:lang w:val="en-GB"/>
        </w:rPr>
      </w:pPr>
    </w:p>
    <w:p w14:paraId="0000004F" w14:textId="596556D4" w:rsidR="00125F84" w:rsidRPr="003D4E70" w:rsidRDefault="00956E21">
      <w:pPr>
        <w:spacing w:before="0" w:after="0"/>
        <w:ind w:left="720"/>
        <w:rPr>
          <w:highlight w:val="yellow"/>
          <w:lang w:val="en-GB"/>
        </w:rPr>
      </w:pPr>
      <w:r w:rsidRPr="003D4E70">
        <w:rPr>
          <w:highlight w:val="yellow"/>
          <w:lang w:val="en-GB"/>
        </w:rPr>
        <w:t>Editor’s note: One can use directory structures and labe</w:t>
      </w:r>
      <w:ins w:id="208" w:author="Ali C Begen" w:date="2020-04-24T15:25:00Z">
        <w:r w:rsidR="00113E69" w:rsidRPr="003D4E70">
          <w:rPr>
            <w:highlight w:val="yellow"/>
            <w:lang w:val="en-GB"/>
          </w:rPr>
          <w:t>l</w:t>
        </w:r>
      </w:ins>
      <w:r w:rsidRPr="003D4E70">
        <w:rPr>
          <w:highlight w:val="yellow"/>
          <w:lang w:val="en-GB"/>
        </w:rPr>
        <w:t>ling.</w:t>
      </w:r>
    </w:p>
    <w:p w14:paraId="00000050" w14:textId="77777777" w:rsidR="00125F84" w:rsidRPr="003D4E70" w:rsidRDefault="00125F84">
      <w:pPr>
        <w:spacing w:before="0" w:after="0"/>
        <w:rPr>
          <w:lang w:val="en-GB"/>
        </w:rPr>
      </w:pPr>
    </w:p>
    <w:p w14:paraId="00000051" w14:textId="77777777" w:rsidR="00125F84" w:rsidRPr="003D4E70" w:rsidRDefault="00956E21">
      <w:pPr>
        <w:pStyle w:val="Heading2"/>
        <w:spacing w:before="0" w:after="0"/>
        <w:rPr>
          <w:lang w:val="en-GB"/>
        </w:rPr>
      </w:pPr>
      <w:bookmarkStart w:id="209" w:name="_c7x1lhhlv16y" w:colFirst="0" w:colLast="0"/>
      <w:bookmarkEnd w:id="209"/>
      <w:r w:rsidRPr="003D4E70">
        <w:rPr>
          <w:lang w:val="en-GB"/>
        </w:rPr>
        <w:t xml:space="preserve">Delivery of CMAF content: </w:t>
      </w:r>
    </w:p>
    <w:p w14:paraId="00000052" w14:textId="4C51B2B9" w:rsidR="00125F84" w:rsidRPr="003D4E70" w:rsidRDefault="00956E21">
      <w:pPr>
        <w:spacing w:before="0" w:after="0"/>
        <w:rPr>
          <w:lang w:val="en-GB"/>
        </w:rPr>
      </w:pPr>
      <w:r w:rsidRPr="003D4E70">
        <w:rPr>
          <w:lang w:val="en-GB"/>
        </w:rPr>
        <w:t>What is the recommended practice for CMAF track storage to optimize delivery in different workflows? These are workflows using different protocols, pull based, push based, etc. The storage format should natively support different streaming protocols.</w:t>
      </w:r>
      <w:ins w:id="210" w:author="Syed, Yasser" w:date="2020-04-24T00:59:00Z">
        <w:r w:rsidR="0029363B" w:rsidRPr="003D4E70">
          <w:rPr>
            <w:lang w:val="en-GB"/>
          </w:rPr>
          <w:t xml:space="preserve"> Delivery should include scenarios of asset (CMAF tracks and </w:t>
        </w:r>
      </w:ins>
      <w:ins w:id="211" w:author="Ali C Begen" w:date="2020-04-24T15:25:00Z">
        <w:r w:rsidR="00113E69" w:rsidRPr="003D4E70">
          <w:rPr>
            <w:lang w:val="en-GB"/>
          </w:rPr>
          <w:t>m</w:t>
        </w:r>
      </w:ins>
      <w:ins w:id="212" w:author="Syed, Yasser" w:date="2020-04-24T00:59:00Z">
        <w:r w:rsidR="0029363B" w:rsidRPr="003D4E70">
          <w:rPr>
            <w:lang w:val="en-GB"/>
          </w:rPr>
          <w:t>anifests)</w:t>
        </w:r>
      </w:ins>
      <w:ins w:id="213" w:author="Syed, Yasser" w:date="2020-04-24T01:00:00Z">
        <w:r w:rsidR="0029363B" w:rsidRPr="003D4E70">
          <w:rPr>
            <w:lang w:val="en-GB"/>
          </w:rPr>
          <w:t xml:space="preserve"> from encoders, packagers, origins, CDNs, edge servers.</w:t>
        </w:r>
      </w:ins>
      <w:ins w:id="214" w:author="Syed, Yasser" w:date="2020-04-24T01:01:00Z">
        <w:r w:rsidR="0029363B" w:rsidRPr="003D4E70">
          <w:rPr>
            <w:lang w:val="en-GB"/>
          </w:rPr>
          <w:t xml:space="preserve"> Manifests could be created,</w:t>
        </w:r>
      </w:ins>
      <w:ins w:id="215" w:author="Syed, Yasser" w:date="2020-04-24T01:02:00Z">
        <w:r w:rsidR="0029363B" w:rsidRPr="003D4E70">
          <w:rPr>
            <w:lang w:val="en-GB"/>
          </w:rPr>
          <w:t xml:space="preserve"> modified,</w:t>
        </w:r>
      </w:ins>
      <w:ins w:id="216" w:author="Syed, Yasser" w:date="2020-04-24T01:01:00Z">
        <w:r w:rsidR="0029363B" w:rsidRPr="003D4E70">
          <w:rPr>
            <w:lang w:val="en-GB"/>
          </w:rPr>
          <w:t xml:space="preserve"> distributed </w:t>
        </w:r>
      </w:ins>
      <w:ins w:id="217" w:author="Syed, Yasser" w:date="2020-04-24T01:02:00Z">
        <w:r w:rsidR="0029363B" w:rsidRPr="003D4E70">
          <w:rPr>
            <w:lang w:val="en-GB"/>
          </w:rPr>
          <w:t xml:space="preserve">and </w:t>
        </w:r>
      </w:ins>
      <w:ins w:id="218" w:author="Syed, Yasser" w:date="2020-04-24T01:01:00Z">
        <w:r w:rsidR="0029363B" w:rsidRPr="003D4E70">
          <w:rPr>
            <w:lang w:val="en-GB"/>
          </w:rPr>
          <w:t>stored by separate means in these workflows</w:t>
        </w:r>
      </w:ins>
      <w:ins w:id="219" w:author="Syed, Yasser" w:date="2020-04-24T01:04:00Z">
        <w:r w:rsidR="0029363B" w:rsidRPr="003D4E70">
          <w:rPr>
            <w:lang w:val="en-GB"/>
          </w:rPr>
          <w:t xml:space="preserve"> aligning with applications such as </w:t>
        </w:r>
        <w:proofErr w:type="spellStart"/>
        <w:r w:rsidR="0029363B" w:rsidRPr="003D4E70">
          <w:rPr>
            <w:lang w:val="en-GB"/>
          </w:rPr>
          <w:t>nDVR</w:t>
        </w:r>
      </w:ins>
      <w:proofErr w:type="spellEnd"/>
      <w:ins w:id="220" w:author="Syed, Yasser" w:date="2020-04-24T01:07:00Z">
        <w:r w:rsidR="0029363B" w:rsidRPr="003D4E70">
          <w:rPr>
            <w:lang w:val="en-GB"/>
          </w:rPr>
          <w:t>.</w:t>
        </w:r>
      </w:ins>
    </w:p>
    <w:p w14:paraId="00000053" w14:textId="77777777" w:rsidR="00125F84" w:rsidRPr="003D4E70" w:rsidRDefault="00125F84">
      <w:pPr>
        <w:spacing w:before="0" w:after="0"/>
        <w:rPr>
          <w:b/>
          <w:lang w:val="en-GB"/>
        </w:rPr>
      </w:pPr>
    </w:p>
    <w:p w14:paraId="00000054" w14:textId="77777777" w:rsidR="00125F84" w:rsidRPr="003D4E70" w:rsidRDefault="00956E21">
      <w:pPr>
        <w:spacing w:before="0" w:after="0"/>
        <w:ind w:left="720"/>
        <w:rPr>
          <w:highlight w:val="yellow"/>
          <w:lang w:val="en-GB"/>
        </w:rPr>
      </w:pPr>
      <w:r w:rsidRPr="003D4E70">
        <w:rPr>
          <w:highlight w:val="yellow"/>
          <w:lang w:val="en-GB"/>
        </w:rPr>
        <w:t>Editor’s note: Requirements should be more explicit.</w:t>
      </w:r>
    </w:p>
    <w:p w14:paraId="00000055" w14:textId="77777777" w:rsidR="00125F84" w:rsidRPr="003D4E70" w:rsidRDefault="00125F84">
      <w:pPr>
        <w:spacing w:before="0" w:after="0"/>
        <w:rPr>
          <w:lang w:val="en-GB"/>
        </w:rPr>
      </w:pPr>
    </w:p>
    <w:p w14:paraId="00000056" w14:textId="77777777" w:rsidR="00125F84" w:rsidRPr="003D4E70" w:rsidRDefault="00956E21">
      <w:pPr>
        <w:pStyle w:val="Heading2"/>
        <w:spacing w:before="0" w:after="0"/>
        <w:rPr>
          <w:lang w:val="en-GB"/>
        </w:rPr>
      </w:pPr>
      <w:bookmarkStart w:id="221" w:name="_nnok2j3s0h1" w:colFirst="0" w:colLast="0"/>
      <w:bookmarkEnd w:id="221"/>
      <w:r w:rsidRPr="003D4E70">
        <w:rPr>
          <w:lang w:val="en-GB"/>
        </w:rPr>
        <w:t xml:space="preserve">Searching and seeking in stored CMAF content, fast and granular access: </w:t>
      </w:r>
    </w:p>
    <w:p w14:paraId="00000057" w14:textId="77777777" w:rsidR="00125F84" w:rsidRPr="003D4E70" w:rsidRDefault="00956E21">
      <w:pPr>
        <w:spacing w:before="0" w:after="0"/>
        <w:rPr>
          <w:lang w:val="en-GB"/>
        </w:rPr>
      </w:pPr>
      <w:r w:rsidRPr="003D4E70">
        <w:rPr>
          <w:lang w:val="en-GB"/>
        </w:rPr>
        <w:t>Access of CMAF content for searching or processing is important. Segment index can help seeking through CMAF track files and should probably be recommended for storage.</w:t>
      </w:r>
    </w:p>
    <w:p w14:paraId="00000058" w14:textId="77777777" w:rsidR="00125F84" w:rsidRPr="003D4E70" w:rsidRDefault="00125F84">
      <w:pPr>
        <w:spacing w:before="0" w:after="0"/>
        <w:rPr>
          <w:lang w:val="en-GB"/>
        </w:rPr>
      </w:pPr>
    </w:p>
    <w:p w14:paraId="00000059" w14:textId="75424476" w:rsidR="00125F84" w:rsidRPr="003D4E70" w:rsidRDefault="00956E21">
      <w:pPr>
        <w:spacing w:before="0" w:after="0"/>
        <w:ind w:left="720"/>
        <w:rPr>
          <w:lang w:val="en-GB"/>
        </w:rPr>
      </w:pPr>
      <w:r w:rsidRPr="003D4E70">
        <w:rPr>
          <w:lang w:val="en-GB"/>
        </w:rPr>
        <w:t xml:space="preserve">Note that segment timeline in S-MPD (with $Time or $Number) cannot be used to access content in a track file independently without additional indexing or subdivision of the </w:t>
      </w:r>
      <w:r w:rsidRPr="003D4E70">
        <w:rPr>
          <w:lang w:val="en-GB"/>
        </w:rPr>
        <w:lastRenderedPageBreak/>
        <w:t xml:space="preserve">track file. The $Time$ or $Number$ needs to be in the file name but this filename is fixed for all segments in a CMAF track file (in this case it will be the track file name). This indexing would therefore require each segment in a separate file with a name including the $Time$ or $Number$, but then they are not CMAF track files anymore. If representation is a track, accessing a chunk or fragment in a track with segment timeline is not possible without additional indexing. For storage, access with </w:t>
      </w:r>
      <w:proofErr w:type="spellStart"/>
      <w:r w:rsidRPr="003D4E70">
        <w:rPr>
          <w:lang w:val="en-GB"/>
        </w:rPr>
        <w:t>sidx</w:t>
      </w:r>
      <w:proofErr w:type="spellEnd"/>
      <w:r w:rsidRPr="003D4E70">
        <w:rPr>
          <w:lang w:val="en-GB"/>
        </w:rPr>
        <w:t xml:space="preserve"> </w:t>
      </w:r>
      <w:proofErr w:type="spellStart"/>
      <w:r w:rsidRPr="003D4E70">
        <w:rPr>
          <w:lang w:val="en-GB"/>
        </w:rPr>
        <w:t>byteranges</w:t>
      </w:r>
      <w:proofErr w:type="spellEnd"/>
      <w:r w:rsidRPr="003D4E70">
        <w:rPr>
          <w:lang w:val="en-GB"/>
        </w:rPr>
        <w:t xml:space="preserve"> (or alike) and identification by </w:t>
      </w:r>
      <w:proofErr w:type="spellStart"/>
      <w:r w:rsidRPr="003D4E70">
        <w:rPr>
          <w:rFonts w:ascii="Courier New" w:eastAsia="Courier New" w:hAnsi="Courier New" w:cs="Courier New"/>
          <w:lang w:val="en-GB"/>
        </w:rPr>
        <w:t>styp</w:t>
      </w:r>
      <w:proofErr w:type="spellEnd"/>
      <w:r w:rsidRPr="003D4E70">
        <w:rPr>
          <w:lang w:val="en-GB"/>
        </w:rPr>
        <w:t xml:space="preserve"> in CMAF track might be sufficient for many applications.</w:t>
      </w:r>
    </w:p>
    <w:p w14:paraId="0000005A" w14:textId="77777777" w:rsidR="00125F84" w:rsidRPr="003D4E70" w:rsidRDefault="00125F84">
      <w:pPr>
        <w:spacing w:before="0" w:after="0"/>
        <w:rPr>
          <w:b/>
          <w:lang w:val="en-GB"/>
        </w:rPr>
      </w:pPr>
    </w:p>
    <w:p w14:paraId="0000005B" w14:textId="77777777" w:rsidR="00125F84" w:rsidRPr="003D4E70" w:rsidRDefault="00956E21">
      <w:pPr>
        <w:spacing w:before="0" w:after="0"/>
        <w:ind w:left="720"/>
        <w:rPr>
          <w:highlight w:val="yellow"/>
          <w:lang w:val="en-GB"/>
        </w:rPr>
      </w:pPr>
      <w:r w:rsidRPr="003D4E70">
        <w:rPr>
          <w:highlight w:val="yellow"/>
          <w:lang w:val="en-GB"/>
        </w:rPr>
        <w:t xml:space="preserve">Editor’s note: </w:t>
      </w:r>
      <w:proofErr w:type="spellStart"/>
      <w:r w:rsidRPr="003D4E70">
        <w:rPr>
          <w:highlight w:val="yellow"/>
          <w:lang w:val="en-GB"/>
        </w:rPr>
        <w:t>SegmentTimeline</w:t>
      </w:r>
      <w:proofErr w:type="spellEnd"/>
      <w:r w:rsidRPr="003D4E70">
        <w:rPr>
          <w:highlight w:val="yellow"/>
          <w:lang w:val="en-GB"/>
        </w:rPr>
        <w:t xml:space="preserve"> should be used in S-MPD. Segment indexes can also be used as a separate file or combined with the track files.</w:t>
      </w:r>
    </w:p>
    <w:p w14:paraId="0000005C" w14:textId="77777777" w:rsidR="00125F84" w:rsidRPr="003D4E70" w:rsidRDefault="00125F84">
      <w:pPr>
        <w:spacing w:before="0" w:after="0"/>
        <w:ind w:left="720"/>
        <w:rPr>
          <w:highlight w:val="yellow"/>
          <w:lang w:val="en-GB"/>
        </w:rPr>
      </w:pPr>
    </w:p>
    <w:p w14:paraId="0000005D" w14:textId="77777777" w:rsidR="00125F84" w:rsidRPr="003D4E70" w:rsidRDefault="00956E21">
      <w:pPr>
        <w:spacing w:before="0" w:after="0"/>
        <w:ind w:left="720"/>
        <w:rPr>
          <w:highlight w:val="cyan"/>
          <w:lang w:val="en-GB"/>
        </w:rPr>
      </w:pPr>
      <w:r w:rsidRPr="003D4E70">
        <w:rPr>
          <w:highlight w:val="yellow"/>
          <w:lang w:val="en-GB"/>
        </w:rPr>
        <w:t xml:space="preserve">Editor’s note: For storing live archiving would it be possible to consider </w:t>
      </w:r>
      <w:proofErr w:type="spellStart"/>
      <w:r w:rsidRPr="003D4E70">
        <w:rPr>
          <w:highlight w:val="yellow"/>
          <w:lang w:val="en-GB"/>
        </w:rPr>
        <w:t>sidx</w:t>
      </w:r>
      <w:proofErr w:type="spellEnd"/>
      <w:r w:rsidRPr="003D4E70">
        <w:rPr>
          <w:highlight w:val="yellow"/>
          <w:lang w:val="en-GB"/>
        </w:rPr>
        <w:t xml:space="preserve"> at the end of the stream? </w:t>
      </w:r>
    </w:p>
    <w:p w14:paraId="0000005E" w14:textId="77777777" w:rsidR="00125F84" w:rsidRPr="003D4E70" w:rsidRDefault="00125F84">
      <w:pPr>
        <w:spacing w:before="0" w:after="0"/>
        <w:rPr>
          <w:lang w:val="en-GB"/>
        </w:rPr>
      </w:pPr>
    </w:p>
    <w:p w14:paraId="0000005F" w14:textId="77777777" w:rsidR="00125F84" w:rsidRPr="003D4E70" w:rsidRDefault="00956E21">
      <w:pPr>
        <w:pStyle w:val="Heading2"/>
        <w:spacing w:before="0" w:after="0"/>
        <w:rPr>
          <w:lang w:val="en-GB"/>
        </w:rPr>
      </w:pPr>
      <w:bookmarkStart w:id="222" w:name="_sazrvo8itlnp" w:colFirst="0" w:colLast="0"/>
      <w:bookmarkEnd w:id="222"/>
      <w:r w:rsidRPr="003D4E70">
        <w:rPr>
          <w:lang w:val="en-GB"/>
        </w:rPr>
        <w:t xml:space="preserve">Metadata storage: </w:t>
      </w:r>
    </w:p>
    <w:p w14:paraId="00000060" w14:textId="77777777" w:rsidR="00125F84" w:rsidRPr="003D4E70" w:rsidRDefault="00956E21">
      <w:pPr>
        <w:spacing w:before="0" w:after="0"/>
        <w:rPr>
          <w:lang w:val="en-GB"/>
        </w:rPr>
      </w:pPr>
      <w:proofErr w:type="spellStart"/>
      <w:r w:rsidRPr="003D4E70">
        <w:rPr>
          <w:lang w:val="en-GB"/>
        </w:rPr>
        <w:t>DashEventMessageBox</w:t>
      </w:r>
      <w:proofErr w:type="spellEnd"/>
      <w:r w:rsidRPr="003D4E70">
        <w:rPr>
          <w:lang w:val="en-GB"/>
        </w:rPr>
        <w:t xml:space="preserve"> is one way to store </w:t>
      </w:r>
      <w:proofErr w:type="spellStart"/>
      <w:r w:rsidRPr="003D4E70">
        <w:rPr>
          <w:lang w:val="en-GB"/>
        </w:rPr>
        <w:t>inband</w:t>
      </w:r>
      <w:proofErr w:type="spellEnd"/>
      <w:r w:rsidRPr="003D4E70">
        <w:rPr>
          <w:lang w:val="en-GB"/>
        </w:rPr>
        <w:t xml:space="preserve"> metadata in CMAF, in addition CMAF supports timed metadata tracks. For storing CMAF content is the duplicate storage of event messages across adaptation sets sensible for most workflows? What about fast seeking and searching in metadata?</w:t>
      </w:r>
    </w:p>
    <w:p w14:paraId="00000061" w14:textId="77777777" w:rsidR="00125F84" w:rsidRPr="003D4E70" w:rsidRDefault="00125F84">
      <w:pPr>
        <w:spacing w:before="0" w:after="0"/>
        <w:rPr>
          <w:b/>
          <w:lang w:val="en-GB"/>
        </w:rPr>
      </w:pPr>
    </w:p>
    <w:p w14:paraId="00000062" w14:textId="77777777" w:rsidR="00125F84" w:rsidRPr="003D4E70" w:rsidRDefault="00956E21">
      <w:pPr>
        <w:spacing w:before="0" w:after="0"/>
        <w:ind w:left="720"/>
        <w:rPr>
          <w:highlight w:val="yellow"/>
          <w:lang w:val="en-GB"/>
        </w:rPr>
      </w:pPr>
      <w:r w:rsidRPr="003D4E70">
        <w:rPr>
          <w:highlight w:val="yellow"/>
          <w:lang w:val="en-GB"/>
        </w:rPr>
        <w:t>Editor’s note: Requirements should be more explicit.</w:t>
      </w:r>
    </w:p>
    <w:p w14:paraId="00000063" w14:textId="77777777" w:rsidR="00125F84" w:rsidRPr="003D4E70" w:rsidRDefault="00125F84">
      <w:pPr>
        <w:spacing w:before="0" w:after="0"/>
        <w:ind w:left="720"/>
        <w:rPr>
          <w:highlight w:val="yellow"/>
          <w:lang w:val="en-GB"/>
        </w:rPr>
      </w:pPr>
    </w:p>
    <w:p w14:paraId="00000064" w14:textId="77777777" w:rsidR="00125F84" w:rsidRPr="003D4E70" w:rsidRDefault="00956E21">
      <w:pPr>
        <w:pStyle w:val="Heading2"/>
        <w:spacing w:before="0" w:after="0"/>
        <w:rPr>
          <w:lang w:val="en-GB"/>
        </w:rPr>
      </w:pPr>
      <w:bookmarkStart w:id="223" w:name="_y1hs68nc8yjt" w:colFirst="0" w:colLast="0"/>
      <w:bookmarkEnd w:id="223"/>
      <w:r w:rsidRPr="003D4E70">
        <w:rPr>
          <w:lang w:val="en-GB"/>
        </w:rPr>
        <w:t xml:space="preserve">Language and bitrate: </w:t>
      </w:r>
    </w:p>
    <w:p w14:paraId="00000065" w14:textId="77777777" w:rsidR="00125F84" w:rsidRPr="003D4E70" w:rsidRDefault="00956E21">
      <w:pPr>
        <w:spacing w:before="0" w:after="0"/>
        <w:rPr>
          <w:lang w:val="en-GB"/>
        </w:rPr>
      </w:pPr>
      <w:r w:rsidRPr="003D4E70">
        <w:rPr>
          <w:lang w:val="en-GB"/>
        </w:rPr>
        <w:t>Language and bitrate in the track file should be useful as it can be used later to regenerate D-MPD files for streaming.</w:t>
      </w:r>
    </w:p>
    <w:p w14:paraId="00000066" w14:textId="77777777" w:rsidR="00125F84" w:rsidRPr="003D4E70" w:rsidRDefault="00125F84">
      <w:pPr>
        <w:spacing w:before="0" w:after="0"/>
        <w:ind w:left="720"/>
        <w:rPr>
          <w:highlight w:val="yellow"/>
          <w:lang w:val="en-GB"/>
        </w:rPr>
      </w:pPr>
    </w:p>
    <w:p w14:paraId="00000067" w14:textId="77777777" w:rsidR="00125F84" w:rsidRPr="003D4E70" w:rsidRDefault="00956E21">
      <w:pPr>
        <w:spacing w:before="0" w:after="0"/>
        <w:ind w:left="720"/>
        <w:rPr>
          <w:highlight w:val="yellow"/>
          <w:lang w:val="en-GB"/>
        </w:rPr>
      </w:pPr>
      <w:r w:rsidRPr="003D4E70">
        <w:rPr>
          <w:highlight w:val="yellow"/>
          <w:lang w:val="en-GB"/>
        </w:rPr>
        <w:t>Editor’s note: Requirements should be more explicit.</w:t>
      </w:r>
    </w:p>
    <w:p w14:paraId="00000068" w14:textId="77777777" w:rsidR="00125F84" w:rsidRPr="003D4E70" w:rsidRDefault="00125F84">
      <w:pPr>
        <w:spacing w:before="0" w:after="0"/>
        <w:ind w:left="720"/>
        <w:rPr>
          <w:highlight w:val="yellow"/>
          <w:lang w:val="en-GB"/>
        </w:rPr>
      </w:pPr>
    </w:p>
    <w:p w14:paraId="7644DB4E" w14:textId="2AAC05AF" w:rsidR="00BC2A51" w:rsidRPr="003D4E70" w:rsidRDefault="00BC2A51" w:rsidP="00BC2A51">
      <w:pPr>
        <w:pStyle w:val="Heading2"/>
        <w:spacing w:before="0" w:after="0"/>
        <w:rPr>
          <w:ins w:id="224" w:author="Syed, Yasser" w:date="2020-04-24T00:58:00Z"/>
          <w:lang w:val="en-GB"/>
        </w:rPr>
      </w:pPr>
      <w:bookmarkStart w:id="225" w:name="_edj7e41k9zoc" w:colFirst="0" w:colLast="0"/>
      <w:bookmarkEnd w:id="225"/>
      <w:ins w:id="226" w:author="Syed, Yasser" w:date="2020-04-22T17:03:00Z">
        <w:r w:rsidRPr="003D4E70">
          <w:rPr>
            <w:lang w:val="en-GB"/>
          </w:rPr>
          <w:t xml:space="preserve">Content </w:t>
        </w:r>
      </w:ins>
      <w:ins w:id="227" w:author="Ali C Begen" w:date="2020-04-23T20:18:00Z">
        <w:r w:rsidR="002318E1" w:rsidRPr="003D4E70">
          <w:rPr>
            <w:lang w:val="en-GB"/>
          </w:rPr>
          <w:t>r</w:t>
        </w:r>
      </w:ins>
      <w:ins w:id="228" w:author="Syed, Yasser" w:date="2020-04-22T17:03:00Z">
        <w:r w:rsidRPr="003D4E70">
          <w:rPr>
            <w:lang w:val="en-GB"/>
          </w:rPr>
          <w:t xml:space="preserve">eplace </w:t>
        </w:r>
      </w:ins>
      <w:ins w:id="229" w:author="Ali C Begen" w:date="2020-04-23T20:18:00Z">
        <w:r w:rsidR="002318E1" w:rsidRPr="003D4E70">
          <w:rPr>
            <w:lang w:val="en-GB"/>
          </w:rPr>
          <w:t>and</w:t>
        </w:r>
      </w:ins>
      <w:ins w:id="230" w:author="Syed, Yasser" w:date="2020-04-22T17:03:00Z">
        <w:r w:rsidRPr="003D4E70">
          <w:rPr>
            <w:lang w:val="en-GB"/>
          </w:rPr>
          <w:t xml:space="preserve"> </w:t>
        </w:r>
      </w:ins>
      <w:ins w:id="231" w:author="Ali C Begen" w:date="2020-04-23T20:18:00Z">
        <w:r w:rsidR="002318E1" w:rsidRPr="003D4E70">
          <w:rPr>
            <w:lang w:val="en-GB"/>
          </w:rPr>
          <w:t>d</w:t>
        </w:r>
      </w:ins>
      <w:ins w:id="232" w:author="Syed, Yasser" w:date="2020-04-22T17:03:00Z">
        <w:r w:rsidRPr="003D4E70">
          <w:rPr>
            <w:lang w:val="en-GB"/>
          </w:rPr>
          <w:t xml:space="preserve">elete </w:t>
        </w:r>
      </w:ins>
      <w:ins w:id="233" w:author="Ali C Begen" w:date="2020-04-23T20:18:00Z">
        <w:r w:rsidR="002318E1" w:rsidRPr="003D4E70">
          <w:rPr>
            <w:lang w:val="en-GB"/>
          </w:rPr>
          <w:t>f</w:t>
        </w:r>
      </w:ins>
      <w:ins w:id="234" w:author="Syed, Yasser" w:date="2020-04-22T17:03:00Z">
        <w:r w:rsidRPr="003D4E70">
          <w:rPr>
            <w:lang w:val="en-GB"/>
          </w:rPr>
          <w:t>unction</w:t>
        </w:r>
      </w:ins>
      <w:ins w:id="235" w:author="Syed, Yasser" w:date="2020-04-22T17:04:00Z">
        <w:r w:rsidRPr="003D4E70">
          <w:rPr>
            <w:lang w:val="en-GB"/>
          </w:rPr>
          <w:t>s:</w:t>
        </w:r>
      </w:ins>
    </w:p>
    <w:p w14:paraId="144E17A0" w14:textId="7BDDA376" w:rsidR="00407AD8" w:rsidRPr="003D4E70" w:rsidRDefault="0029363B" w:rsidP="007E7A03">
      <w:pPr>
        <w:rPr>
          <w:ins w:id="236" w:author="Ali C Begen" w:date="2020-04-23T20:19:00Z"/>
          <w:lang w:val="en-GB"/>
        </w:rPr>
      </w:pPr>
      <w:ins w:id="237" w:author="Syed, Yasser" w:date="2020-04-24T01:07:00Z">
        <w:r w:rsidRPr="003D4E70">
          <w:rPr>
            <w:lang w:val="en-GB"/>
          </w:rPr>
          <w:t xml:space="preserve">Content management systems </w:t>
        </w:r>
      </w:ins>
      <w:ins w:id="238" w:author="Syed, Yasser" w:date="2020-04-24T01:08:00Z">
        <w:r w:rsidRPr="003D4E70">
          <w:rPr>
            <w:lang w:val="en-GB"/>
          </w:rPr>
          <w:t>may be required to replac</w:t>
        </w:r>
      </w:ins>
      <w:ins w:id="239" w:author="Syed, Yasser" w:date="2020-04-24T01:09:00Z">
        <w:r w:rsidR="00771B58" w:rsidRPr="003D4E70">
          <w:rPr>
            <w:lang w:val="en-GB"/>
          </w:rPr>
          <w:t>e,</w:t>
        </w:r>
      </w:ins>
      <w:ins w:id="240" w:author="Syed, Yasser" w:date="2020-04-24T01:08:00Z">
        <w:r w:rsidRPr="003D4E70">
          <w:rPr>
            <w:lang w:val="en-GB"/>
          </w:rPr>
          <w:t xml:space="preserve"> delete</w:t>
        </w:r>
      </w:ins>
      <w:ins w:id="241" w:author="Syed, Yasser" w:date="2020-04-24T01:09:00Z">
        <w:r w:rsidR="00771B58" w:rsidRPr="003D4E70">
          <w:rPr>
            <w:lang w:val="en-GB"/>
          </w:rPr>
          <w:t>, or migrate</w:t>
        </w:r>
      </w:ins>
      <w:ins w:id="242" w:author="Syed, Yasser" w:date="2020-04-24T01:08:00Z">
        <w:r w:rsidRPr="003D4E70">
          <w:rPr>
            <w:lang w:val="en-GB"/>
          </w:rPr>
          <w:t xml:space="preserve"> content assets based </w:t>
        </w:r>
        <w:r w:rsidR="00771B58" w:rsidRPr="003D4E70">
          <w:rPr>
            <w:lang w:val="en-GB"/>
          </w:rPr>
          <w:t xml:space="preserve">on explicit directives from content owners or </w:t>
        </w:r>
      </w:ins>
      <w:ins w:id="243" w:author="Syed, Yasser" w:date="2020-04-24T01:09:00Z">
        <w:r w:rsidR="00771B58" w:rsidRPr="003D4E70">
          <w:rPr>
            <w:lang w:val="en-GB"/>
          </w:rPr>
          <w:t xml:space="preserve">due </w:t>
        </w:r>
      </w:ins>
      <w:ins w:id="244" w:author="Syed, Yasser" w:date="2020-04-24T01:10:00Z">
        <w:r w:rsidR="00771B58" w:rsidRPr="003D4E70">
          <w:rPr>
            <w:lang w:val="en-GB"/>
          </w:rPr>
          <w:t xml:space="preserve">to </w:t>
        </w:r>
      </w:ins>
      <w:ins w:id="245" w:author="Syed, Yasser" w:date="2020-04-24T01:09:00Z">
        <w:r w:rsidR="00771B58" w:rsidRPr="003D4E70">
          <w:rPr>
            <w:lang w:val="en-GB"/>
          </w:rPr>
          <w:t>server health monitoring system</w:t>
        </w:r>
      </w:ins>
      <w:ins w:id="246" w:author="Syed, Yasser" w:date="2020-04-24T01:13:00Z">
        <w:r w:rsidR="00771B58" w:rsidRPr="003D4E70">
          <w:rPr>
            <w:lang w:val="en-GB"/>
          </w:rPr>
          <w:t>s</w:t>
        </w:r>
      </w:ins>
      <w:ins w:id="247" w:author="Syed, Yasser" w:date="2020-04-24T01:14:00Z">
        <w:r w:rsidR="00771B58" w:rsidRPr="003D4E70">
          <w:rPr>
            <w:lang w:val="en-GB"/>
          </w:rPr>
          <w:t xml:space="preserve">. </w:t>
        </w:r>
      </w:ins>
      <w:ins w:id="248" w:author="Syed, Yasser" w:date="2020-04-24T01:15:00Z">
        <w:r w:rsidR="00771B58" w:rsidRPr="003D4E70">
          <w:rPr>
            <w:lang w:val="en-GB"/>
          </w:rPr>
          <w:t xml:space="preserve">It should </w:t>
        </w:r>
      </w:ins>
      <w:ins w:id="249" w:author="Syed, Yasser" w:date="2020-04-24T01:25:00Z">
        <w:r w:rsidR="00797F49" w:rsidRPr="003D4E70">
          <w:rPr>
            <w:lang w:val="en-GB"/>
          </w:rPr>
          <w:t>allow for approaches</w:t>
        </w:r>
      </w:ins>
      <w:ins w:id="250" w:author="Syed, Yasser" w:date="2020-04-24T01:16:00Z">
        <w:r w:rsidR="00771B58" w:rsidRPr="003D4E70">
          <w:rPr>
            <w:lang w:val="en-GB"/>
          </w:rPr>
          <w:t xml:space="preserve"> to </w:t>
        </w:r>
      </w:ins>
      <w:ins w:id="251" w:author="Syed, Yasser" w:date="2020-04-24T01:17:00Z">
        <w:r w:rsidR="00EC72C1" w:rsidRPr="003D4E70">
          <w:rPr>
            <w:lang w:val="en-GB"/>
          </w:rPr>
          <w:t xml:space="preserve">delete manifest(s) </w:t>
        </w:r>
      </w:ins>
      <w:ins w:id="252" w:author="Syed, Yasser" w:date="2020-04-24T01:16:00Z">
        <w:r w:rsidR="00771B58" w:rsidRPr="003D4E70">
          <w:rPr>
            <w:lang w:val="en-GB"/>
          </w:rPr>
          <w:t xml:space="preserve">when content files </w:t>
        </w:r>
      </w:ins>
      <w:ins w:id="253" w:author="Syed, Yasser" w:date="2020-04-24T01:17:00Z">
        <w:r w:rsidR="00EC72C1" w:rsidRPr="003D4E70">
          <w:rPr>
            <w:lang w:val="en-GB"/>
          </w:rPr>
          <w:t>cease to exist.</w:t>
        </w:r>
      </w:ins>
    </w:p>
    <w:p w14:paraId="4FD7D7F3" w14:textId="77777777" w:rsidR="002318E1" w:rsidRPr="003D4E70" w:rsidRDefault="002318E1" w:rsidP="002318E1">
      <w:pPr>
        <w:spacing w:before="0" w:after="0"/>
        <w:ind w:left="720"/>
        <w:rPr>
          <w:ins w:id="254" w:author="Ali C Begen" w:date="2020-04-23T20:19:00Z"/>
          <w:highlight w:val="yellow"/>
          <w:lang w:val="en-GB"/>
        </w:rPr>
      </w:pPr>
    </w:p>
    <w:p w14:paraId="108EF673" w14:textId="3B174A8C" w:rsidR="00BC2A51" w:rsidRDefault="002318E1" w:rsidP="007E7A03">
      <w:pPr>
        <w:spacing w:before="0" w:after="0"/>
        <w:ind w:left="720"/>
        <w:rPr>
          <w:highlight w:val="yellow"/>
          <w:lang w:val="en-GB"/>
        </w:rPr>
      </w:pPr>
      <w:ins w:id="255" w:author="Ali C Begen" w:date="2020-04-23T20:19:00Z">
        <w:r w:rsidRPr="003D4E70">
          <w:rPr>
            <w:highlight w:val="yellow"/>
            <w:lang w:val="en-GB"/>
          </w:rPr>
          <w:t>Editor’s note: Requirements should be more explicit.</w:t>
        </w:r>
      </w:ins>
    </w:p>
    <w:p w14:paraId="0793B0C8" w14:textId="77777777" w:rsidR="007E7A03" w:rsidRPr="007E7A03" w:rsidRDefault="007E7A03" w:rsidP="007E7A03">
      <w:pPr>
        <w:spacing w:before="0" w:after="0"/>
        <w:ind w:left="720"/>
        <w:rPr>
          <w:ins w:id="256" w:author="Syed, Yasser" w:date="2020-04-22T17:03:00Z"/>
          <w:highlight w:val="yellow"/>
          <w:lang w:val="en-GB"/>
        </w:rPr>
      </w:pPr>
    </w:p>
    <w:p w14:paraId="3025BEB9" w14:textId="00A7C8FA" w:rsidR="00BC2A51" w:rsidRPr="003D4E70" w:rsidRDefault="00BC2A51">
      <w:pPr>
        <w:pStyle w:val="Heading2"/>
        <w:spacing w:before="0" w:after="0"/>
        <w:rPr>
          <w:ins w:id="257" w:author="Syed, Yasser" w:date="2020-04-24T01:10:00Z"/>
          <w:lang w:val="en-GB"/>
        </w:rPr>
      </w:pPr>
      <w:ins w:id="258" w:author="Syed, Yasser" w:date="2020-04-22T17:04:00Z">
        <w:r w:rsidRPr="003D4E70">
          <w:rPr>
            <w:lang w:val="en-GB"/>
          </w:rPr>
          <w:t xml:space="preserve">Manifest </w:t>
        </w:r>
      </w:ins>
      <w:ins w:id="259" w:author="Ali C Begen" w:date="2020-04-23T20:18:00Z">
        <w:r w:rsidR="002318E1" w:rsidRPr="003D4E70">
          <w:rPr>
            <w:lang w:val="en-GB"/>
          </w:rPr>
          <w:t>c</w:t>
        </w:r>
      </w:ins>
      <w:ins w:id="260" w:author="Syed, Yasser" w:date="2020-04-22T17:04:00Z">
        <w:r w:rsidRPr="003D4E70">
          <w:rPr>
            <w:lang w:val="en-GB"/>
          </w:rPr>
          <w:t xml:space="preserve">orruption or </w:t>
        </w:r>
      </w:ins>
      <w:ins w:id="261" w:author="Ali C Begen" w:date="2020-04-24T15:26:00Z">
        <w:r w:rsidR="00113E69" w:rsidRPr="003D4E70">
          <w:rPr>
            <w:lang w:val="en-GB"/>
          </w:rPr>
          <w:t>a</w:t>
        </w:r>
      </w:ins>
      <w:ins w:id="262" w:author="Syed, Yasser" w:date="2020-04-24T01:33:00Z">
        <w:r w:rsidR="00797F49" w:rsidRPr="003D4E70">
          <w:rPr>
            <w:lang w:val="en-GB"/>
          </w:rPr>
          <w:t xml:space="preserve">bsence at </w:t>
        </w:r>
      </w:ins>
      <w:ins w:id="263" w:author="Ali C Begen" w:date="2020-04-24T15:26:00Z">
        <w:r w:rsidR="00113E69" w:rsidRPr="003D4E70">
          <w:rPr>
            <w:lang w:val="en-GB"/>
          </w:rPr>
          <w:t xml:space="preserve">the </w:t>
        </w:r>
      </w:ins>
      <w:ins w:id="264" w:author="Syed, Yasser" w:date="2020-04-24T01:33:00Z">
        <w:r w:rsidR="00797F49" w:rsidRPr="003D4E70">
          <w:rPr>
            <w:lang w:val="en-GB"/>
          </w:rPr>
          <w:t>server</w:t>
        </w:r>
      </w:ins>
      <w:ins w:id="265" w:author="Syed, Yasser" w:date="2020-04-22T17:04:00Z">
        <w:r w:rsidRPr="003D4E70">
          <w:rPr>
            <w:lang w:val="en-GB"/>
          </w:rPr>
          <w:t>:</w:t>
        </w:r>
      </w:ins>
    </w:p>
    <w:p w14:paraId="7043AAC1" w14:textId="7956A6F4" w:rsidR="00771B58" w:rsidRPr="003D4E70" w:rsidRDefault="00771B58" w:rsidP="007E7A03">
      <w:pPr>
        <w:rPr>
          <w:lang w:val="en-GB"/>
        </w:rPr>
      </w:pPr>
      <w:r w:rsidRPr="003D4E70">
        <w:rPr>
          <w:lang w:val="en-GB"/>
        </w:rPr>
        <w:t xml:space="preserve">Distribution and migration of content assets (content files and manifests) may cause corruption or disappearance of content files or manifests. </w:t>
      </w:r>
      <w:r w:rsidR="00797F49" w:rsidRPr="003D4E70">
        <w:rPr>
          <w:lang w:val="en-GB"/>
        </w:rPr>
        <w:t>It should allow for approaches to</w:t>
      </w:r>
      <w:r w:rsidRPr="003D4E70">
        <w:rPr>
          <w:lang w:val="en-GB"/>
        </w:rPr>
        <w:t xml:space="preserve"> retrieve either part depending on which part of </w:t>
      </w:r>
      <w:r w:rsidR="00113E69" w:rsidRPr="003D4E70">
        <w:rPr>
          <w:lang w:val="en-GB"/>
        </w:rPr>
        <w:t xml:space="preserve">the </w:t>
      </w:r>
      <w:r w:rsidRPr="003D4E70">
        <w:rPr>
          <w:lang w:val="en-GB"/>
        </w:rPr>
        <w:t xml:space="preserve">content asset is available. </w:t>
      </w:r>
      <w:r w:rsidR="00EC72C1" w:rsidRPr="003D4E70">
        <w:rPr>
          <w:lang w:val="en-GB"/>
        </w:rPr>
        <w:t>Additionally,</w:t>
      </w:r>
      <w:r w:rsidRPr="003D4E70">
        <w:rPr>
          <w:lang w:val="en-GB"/>
        </w:rPr>
        <w:t xml:space="preserve"> migration of content assets needs to include a way to recreate an </w:t>
      </w:r>
      <w:r w:rsidR="00113E69" w:rsidRPr="003D4E70">
        <w:rPr>
          <w:lang w:val="en-GB"/>
        </w:rPr>
        <w:t>S</w:t>
      </w:r>
      <w:r w:rsidRPr="003D4E70">
        <w:rPr>
          <w:lang w:val="en-GB"/>
        </w:rPr>
        <w:t>-</w:t>
      </w:r>
      <w:r w:rsidR="00113E69" w:rsidRPr="003D4E70">
        <w:rPr>
          <w:lang w:val="en-GB"/>
        </w:rPr>
        <w:t>MPD</w:t>
      </w:r>
      <w:r w:rsidRPr="003D4E70">
        <w:rPr>
          <w:lang w:val="en-GB"/>
        </w:rPr>
        <w:t xml:space="preserve"> if needed.</w:t>
      </w:r>
    </w:p>
    <w:p w14:paraId="24EAF645" w14:textId="77777777" w:rsidR="002318E1" w:rsidRPr="003D4E70" w:rsidRDefault="002318E1" w:rsidP="002318E1">
      <w:pPr>
        <w:spacing w:before="0" w:after="0"/>
        <w:ind w:left="720"/>
        <w:rPr>
          <w:ins w:id="266" w:author="Ali C Begen" w:date="2020-04-23T20:20:00Z"/>
          <w:highlight w:val="yellow"/>
          <w:lang w:val="en-GB"/>
        </w:rPr>
      </w:pPr>
    </w:p>
    <w:p w14:paraId="7F3D4B1D" w14:textId="33C3B4A8" w:rsidR="00BC2A51" w:rsidRPr="003D4E70" w:rsidRDefault="002318E1">
      <w:pPr>
        <w:spacing w:before="0" w:after="0"/>
        <w:ind w:left="720"/>
        <w:rPr>
          <w:ins w:id="267" w:author="Syed, Yasser" w:date="2020-04-24T00:54:00Z"/>
          <w:highlight w:val="yellow"/>
          <w:lang w:val="en-GB"/>
        </w:rPr>
      </w:pPr>
      <w:ins w:id="268" w:author="Ali C Begen" w:date="2020-04-23T20:20:00Z">
        <w:r w:rsidRPr="003D4E70">
          <w:rPr>
            <w:highlight w:val="yellow"/>
            <w:lang w:val="en-GB"/>
          </w:rPr>
          <w:t>Editor’s note: Requirements should be more explicit.</w:t>
        </w:r>
      </w:ins>
    </w:p>
    <w:p w14:paraId="75F66805" w14:textId="77777777" w:rsidR="00407AD8" w:rsidRPr="004F7020" w:rsidRDefault="00407AD8" w:rsidP="004F7020">
      <w:pPr>
        <w:spacing w:before="0" w:after="0"/>
        <w:ind w:left="720"/>
        <w:rPr>
          <w:ins w:id="269" w:author="Syed, Yasser" w:date="2020-04-22T17:04:00Z"/>
          <w:highlight w:val="yellow"/>
          <w:lang w:val="en-GB"/>
        </w:rPr>
      </w:pPr>
    </w:p>
    <w:p w14:paraId="00000069" w14:textId="46A48240" w:rsidR="00125F84" w:rsidRPr="003D4E70" w:rsidRDefault="00956E21">
      <w:pPr>
        <w:pStyle w:val="Heading2"/>
        <w:spacing w:before="0" w:after="0"/>
        <w:rPr>
          <w:lang w:val="en-GB"/>
        </w:rPr>
      </w:pPr>
      <w:r w:rsidRPr="003D4E70">
        <w:rPr>
          <w:lang w:val="en-GB"/>
        </w:rPr>
        <w:lastRenderedPageBreak/>
        <w:t>Content annotation:</w:t>
      </w:r>
    </w:p>
    <w:p w14:paraId="0000006A" w14:textId="77777777" w:rsidR="00125F84" w:rsidRPr="003D4E70" w:rsidRDefault="00956E21">
      <w:pPr>
        <w:pBdr>
          <w:top w:val="nil"/>
          <w:left w:val="nil"/>
          <w:bottom w:val="nil"/>
          <w:right w:val="nil"/>
          <w:between w:val="nil"/>
        </w:pBdr>
        <w:spacing w:before="0" w:after="0"/>
        <w:rPr>
          <w:lang w:val="en-GB"/>
        </w:rPr>
      </w:pPr>
      <w:r w:rsidRPr="003D4E70">
        <w:rPr>
          <w:lang w:val="en-GB"/>
        </w:rPr>
        <w:t>How much content annotation is expected to be supported by S-MPD? What type of annotations and which part of this information should be repeated in each track if any?</w:t>
      </w:r>
    </w:p>
    <w:p w14:paraId="0000006B" w14:textId="77777777" w:rsidR="00125F84" w:rsidRPr="003D4E70" w:rsidRDefault="00125F84">
      <w:pPr>
        <w:pBdr>
          <w:top w:val="nil"/>
          <w:left w:val="nil"/>
          <w:bottom w:val="nil"/>
          <w:right w:val="nil"/>
          <w:between w:val="nil"/>
        </w:pBdr>
        <w:spacing w:before="0" w:after="0"/>
        <w:rPr>
          <w:lang w:val="en-GB"/>
        </w:rPr>
      </w:pPr>
    </w:p>
    <w:p w14:paraId="0000006C" w14:textId="77777777" w:rsidR="00125F84" w:rsidRPr="003D4E70" w:rsidRDefault="00956E21">
      <w:pPr>
        <w:pBdr>
          <w:top w:val="nil"/>
          <w:left w:val="nil"/>
          <w:bottom w:val="nil"/>
          <w:right w:val="nil"/>
          <w:between w:val="nil"/>
        </w:pBdr>
        <w:spacing w:before="0" w:after="0"/>
        <w:ind w:left="720"/>
        <w:rPr>
          <w:lang w:val="en-GB"/>
        </w:rPr>
      </w:pPr>
      <w:r w:rsidRPr="003D4E70">
        <w:rPr>
          <w:highlight w:val="yellow"/>
          <w:lang w:val="en-GB"/>
        </w:rPr>
        <w:t>Editor’s note: Content annotation requirements are well described in the DASH content model, which might be used as the starting point.</w:t>
      </w:r>
    </w:p>
    <w:sectPr w:rsidR="00125F84" w:rsidRPr="003D4E70">
      <w:footerReference w:type="default" r:id="rId10"/>
      <w:pgSz w:w="11907" w:h="16840"/>
      <w:pgMar w:top="1418" w:right="1287" w:bottom="1418" w:left="1418"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F4D42" w14:textId="77777777" w:rsidR="009D3C81" w:rsidRDefault="009D3C81">
      <w:pPr>
        <w:spacing w:before="0" w:after="0"/>
      </w:pPr>
      <w:r>
        <w:separator/>
      </w:r>
    </w:p>
  </w:endnote>
  <w:endnote w:type="continuationSeparator" w:id="0">
    <w:p w14:paraId="32158E54" w14:textId="77777777" w:rsidR="009D3C81" w:rsidRDefault="009D3C8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6D" w14:textId="0C375D6B" w:rsidR="00125F84" w:rsidRDefault="00956E21">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sidR="00536D5B">
      <w:rPr>
        <w:noProof/>
        <w:color w:val="000000"/>
      </w:rPr>
      <w:t>1</w:t>
    </w:r>
    <w:r>
      <w:rPr>
        <w:color w:val="000000"/>
      </w:rPr>
      <w:fldChar w:fldCharType="end"/>
    </w:r>
  </w:p>
  <w:p w14:paraId="0000006E" w14:textId="77777777" w:rsidR="00125F84" w:rsidRDefault="00125F84">
    <w:pPr>
      <w:pBdr>
        <w:top w:val="nil"/>
        <w:left w:val="nil"/>
        <w:bottom w:val="nil"/>
        <w:right w:val="nil"/>
        <w:between w:val="nil"/>
      </w:pBdr>
      <w:tabs>
        <w:tab w:val="center" w:pos="4320"/>
        <w:tab w:val="right" w:pos="8640"/>
      </w:tabs>
      <w:spacing w:after="84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C2255" w14:textId="77777777" w:rsidR="009D3C81" w:rsidRDefault="009D3C81">
      <w:pPr>
        <w:spacing w:before="0" w:after="0"/>
      </w:pPr>
      <w:r>
        <w:separator/>
      </w:r>
    </w:p>
  </w:footnote>
  <w:footnote w:type="continuationSeparator" w:id="0">
    <w:p w14:paraId="035B42BB" w14:textId="77777777" w:rsidR="009D3C81" w:rsidRDefault="009D3C8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E7D9D"/>
    <w:multiLevelType w:val="hybridMultilevel"/>
    <w:tmpl w:val="82100AE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0D216DA"/>
    <w:multiLevelType w:val="hybridMultilevel"/>
    <w:tmpl w:val="8EDACAD2"/>
    <w:lvl w:ilvl="0" w:tplc="7ACEBFFA">
      <w:start w:val="1"/>
      <w:numFmt w:val="low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2" w15:restartNumberingAfterBreak="0">
    <w:nsid w:val="33A4533D"/>
    <w:multiLevelType w:val="multilevel"/>
    <w:tmpl w:val="3E46739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3E894D58"/>
    <w:multiLevelType w:val="hybridMultilevel"/>
    <w:tmpl w:val="4E00BEEE"/>
    <w:lvl w:ilvl="0" w:tplc="0409001B">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48645588"/>
    <w:multiLevelType w:val="hybridMultilevel"/>
    <w:tmpl w:val="17C65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AB231B"/>
    <w:multiLevelType w:val="hybridMultilevel"/>
    <w:tmpl w:val="E16C6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4"/>
  </w:num>
  <w:num w:numId="5">
    <w:abstractNumId w:val="0"/>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li C Begen">
    <w15:presenceInfo w15:providerId="AD" w15:userId="S::ali.begen@ozyegin.edu.tr::c7b0aa73-d893-4677-8945-772aea6b560d"/>
  </w15:person>
  <w15:person w15:author="Syed, Yasser">
    <w15:presenceInfo w15:providerId="AD" w15:userId="S::ysyed000@cable.comcast.com::de56b650-f47a-47c5-a5c2-50177b242a5a"/>
  </w15:person>
  <w15:person w15:author="rufael mekuria">
    <w15:presenceInfo w15:providerId="Windows Live" w15:userId="5c2d6dfb7fd0a89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F84"/>
    <w:rsid w:val="00013FA3"/>
    <w:rsid w:val="000318C0"/>
    <w:rsid w:val="0005388B"/>
    <w:rsid w:val="00113E69"/>
    <w:rsid w:val="00125F84"/>
    <w:rsid w:val="00227B73"/>
    <w:rsid w:val="002318E1"/>
    <w:rsid w:val="00251944"/>
    <w:rsid w:val="0029363B"/>
    <w:rsid w:val="003B39CE"/>
    <w:rsid w:val="003C3E99"/>
    <w:rsid w:val="003D4E70"/>
    <w:rsid w:val="00401AB6"/>
    <w:rsid w:val="00407AD8"/>
    <w:rsid w:val="00476DEF"/>
    <w:rsid w:val="004F7020"/>
    <w:rsid w:val="0053687B"/>
    <w:rsid w:val="00536D5B"/>
    <w:rsid w:val="00583317"/>
    <w:rsid w:val="00771B58"/>
    <w:rsid w:val="007829D6"/>
    <w:rsid w:val="00797F49"/>
    <w:rsid w:val="007E7A03"/>
    <w:rsid w:val="008747B4"/>
    <w:rsid w:val="00925D9B"/>
    <w:rsid w:val="00942186"/>
    <w:rsid w:val="00956E21"/>
    <w:rsid w:val="009D1738"/>
    <w:rsid w:val="009D3C81"/>
    <w:rsid w:val="00BC2A51"/>
    <w:rsid w:val="00BC54DE"/>
    <w:rsid w:val="00BF6887"/>
    <w:rsid w:val="00D71884"/>
    <w:rsid w:val="00D76F3D"/>
    <w:rsid w:val="00EC72C1"/>
    <w:rsid w:val="00EF5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F1837"/>
  <w15:docId w15:val="{90FE7C19-C798-B346-BD0B-4C64D8A3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60"/>
      <w:ind w:left="432" w:hanging="432"/>
      <w:outlineLvl w:val="0"/>
    </w:pPr>
    <w:rPr>
      <w:rFonts w:ascii="Calibri" w:eastAsia="Calibri" w:hAnsi="Calibri" w:cs="Calibri"/>
      <w:b/>
      <w:sz w:val="32"/>
      <w:szCs w:val="32"/>
    </w:rPr>
  </w:style>
  <w:style w:type="paragraph" w:styleId="Heading2">
    <w:name w:val="heading 2"/>
    <w:basedOn w:val="Normal"/>
    <w:next w:val="Normal"/>
    <w:uiPriority w:val="9"/>
    <w:unhideWhenUsed/>
    <w:qFormat/>
    <w:pPr>
      <w:keepNext/>
      <w:keepLines/>
      <w:spacing w:before="240" w:after="60"/>
      <w:ind w:left="576" w:hanging="576"/>
      <w:outlineLvl w:val="1"/>
    </w:pPr>
    <w:rPr>
      <w:rFonts w:ascii="Calibri" w:eastAsia="Calibri" w:hAnsi="Calibri" w:cs="Calibri"/>
      <w:b/>
      <w:i/>
      <w:sz w:val="28"/>
      <w:szCs w:val="28"/>
    </w:rPr>
  </w:style>
  <w:style w:type="paragraph" w:styleId="Heading3">
    <w:name w:val="heading 3"/>
    <w:basedOn w:val="Normal"/>
    <w:next w:val="Normal"/>
    <w:uiPriority w:val="9"/>
    <w:semiHidden/>
    <w:unhideWhenUsed/>
    <w:qFormat/>
    <w:pPr>
      <w:keepNext/>
      <w:keepLines/>
      <w:spacing w:before="240" w:after="60"/>
      <w:ind w:left="720" w:hanging="720"/>
      <w:outlineLvl w:val="2"/>
    </w:pPr>
    <w:rPr>
      <w:rFonts w:ascii="Calibri" w:eastAsia="Calibri" w:hAnsi="Calibri" w:cs="Calibri"/>
      <w:b/>
      <w:sz w:val="26"/>
      <w:szCs w:val="26"/>
    </w:rPr>
  </w:style>
  <w:style w:type="paragraph" w:styleId="Heading4">
    <w:name w:val="heading 4"/>
    <w:basedOn w:val="Normal"/>
    <w:next w:val="Normal"/>
    <w:uiPriority w:val="9"/>
    <w:semiHidden/>
    <w:unhideWhenUsed/>
    <w:qFormat/>
    <w:pPr>
      <w:keepNext/>
      <w:keepLines/>
      <w:spacing w:before="240" w:after="60"/>
      <w:ind w:left="864" w:hanging="864"/>
      <w:outlineLvl w:val="3"/>
    </w:pPr>
    <w:rPr>
      <w:rFonts w:ascii="Cambria" w:eastAsia="Cambria" w:hAnsi="Cambria" w:cs="Cambria"/>
      <w:b/>
      <w:sz w:val="28"/>
      <w:szCs w:val="28"/>
    </w:rPr>
  </w:style>
  <w:style w:type="paragraph" w:styleId="Heading5">
    <w:name w:val="heading 5"/>
    <w:basedOn w:val="Normal"/>
    <w:next w:val="Normal"/>
    <w:uiPriority w:val="9"/>
    <w:semiHidden/>
    <w:unhideWhenUsed/>
    <w:qFormat/>
    <w:pPr>
      <w:keepNext/>
      <w:keepLines/>
      <w:spacing w:before="240" w:after="60"/>
      <w:ind w:left="1008" w:hanging="1008"/>
      <w:outlineLvl w:val="4"/>
    </w:pPr>
    <w:rPr>
      <w:rFonts w:ascii="Cambria" w:eastAsia="Cambria" w:hAnsi="Cambria" w:cs="Cambria"/>
      <w:b/>
      <w:i/>
      <w:sz w:val="26"/>
      <w:szCs w:val="26"/>
    </w:rPr>
  </w:style>
  <w:style w:type="paragraph" w:styleId="Heading6">
    <w:name w:val="heading 6"/>
    <w:basedOn w:val="Normal"/>
    <w:next w:val="Normal"/>
    <w:uiPriority w:val="9"/>
    <w:semiHidden/>
    <w:unhideWhenUsed/>
    <w:qFormat/>
    <w:pPr>
      <w:keepNext/>
      <w:keepLines/>
      <w:spacing w:before="240" w:after="60"/>
      <w:ind w:left="1152" w:hanging="1152"/>
      <w:outlineLvl w:val="5"/>
    </w:pPr>
    <w:rPr>
      <w:rFonts w:ascii="Cambria" w:eastAsia="Cambria" w:hAnsi="Cambria" w:cs="Cambria"/>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BF6887"/>
    <w:pPr>
      <w:spacing w:before="0" w:after="0"/>
    </w:pPr>
    <w:rPr>
      <w:sz w:val="18"/>
      <w:szCs w:val="18"/>
    </w:rPr>
  </w:style>
  <w:style w:type="character" w:customStyle="1" w:styleId="BalloonTextChar">
    <w:name w:val="Balloon Text Char"/>
    <w:basedOn w:val="DefaultParagraphFont"/>
    <w:link w:val="BalloonText"/>
    <w:uiPriority w:val="99"/>
    <w:semiHidden/>
    <w:rsid w:val="00BF6887"/>
    <w:rPr>
      <w:sz w:val="18"/>
      <w:szCs w:val="18"/>
    </w:rPr>
  </w:style>
  <w:style w:type="paragraph" w:styleId="ListParagraph">
    <w:name w:val="List Paragraph"/>
    <w:basedOn w:val="Normal"/>
    <w:uiPriority w:val="34"/>
    <w:qFormat/>
    <w:rsid w:val="00BF6887"/>
    <w:pPr>
      <w:ind w:left="720"/>
      <w:contextualSpacing/>
    </w:pPr>
  </w:style>
  <w:style w:type="paragraph" w:styleId="Caption">
    <w:name w:val="caption"/>
    <w:basedOn w:val="Normal"/>
    <w:next w:val="Normal"/>
    <w:uiPriority w:val="35"/>
    <w:unhideWhenUsed/>
    <w:qFormat/>
    <w:rsid w:val="00BF6887"/>
    <w:pPr>
      <w:spacing w:before="0" w:after="200"/>
      <w:jc w:val="center"/>
    </w:pPr>
    <w:rPr>
      <w:rFonts w:eastAsia="MS Mincho"/>
      <w:b/>
      <w:color w:val="4F81BD" w:themeColor="accent1"/>
      <w:sz w:val="22"/>
      <w:szCs w:val="18"/>
    </w:rPr>
  </w:style>
  <w:style w:type="paragraph" w:styleId="Revision">
    <w:name w:val="Revision"/>
    <w:hidden/>
    <w:uiPriority w:val="99"/>
    <w:semiHidden/>
    <w:rsid w:val="00113E69"/>
    <w:pPr>
      <w:spacing w:before="0" w:after="0"/>
      <w:jc w:val="left"/>
    </w:pPr>
  </w:style>
  <w:style w:type="paragraph" w:styleId="NormalWeb">
    <w:name w:val="Normal (Web)"/>
    <w:basedOn w:val="Normal"/>
    <w:uiPriority w:val="99"/>
    <w:semiHidden/>
    <w:unhideWhenUsed/>
    <w:rsid w:val="00476DEF"/>
    <w:pPr>
      <w:spacing w:before="100" w:beforeAutospacing="1" w:after="100" w:afterAutospacing="1"/>
      <w:jc w:val="left"/>
    </w:pPr>
  </w:style>
  <w:style w:type="character" w:styleId="CommentReference">
    <w:name w:val="annotation reference"/>
    <w:basedOn w:val="DefaultParagraphFont"/>
    <w:uiPriority w:val="99"/>
    <w:semiHidden/>
    <w:unhideWhenUsed/>
    <w:rsid w:val="00476DEF"/>
    <w:rPr>
      <w:sz w:val="16"/>
      <w:szCs w:val="16"/>
    </w:rPr>
  </w:style>
  <w:style w:type="paragraph" w:styleId="CommentText">
    <w:name w:val="annotation text"/>
    <w:basedOn w:val="Normal"/>
    <w:link w:val="CommentTextChar"/>
    <w:uiPriority w:val="99"/>
    <w:semiHidden/>
    <w:unhideWhenUsed/>
    <w:rsid w:val="00476DEF"/>
    <w:rPr>
      <w:sz w:val="20"/>
      <w:szCs w:val="20"/>
    </w:rPr>
  </w:style>
  <w:style w:type="character" w:customStyle="1" w:styleId="CommentTextChar">
    <w:name w:val="Comment Text Char"/>
    <w:basedOn w:val="DefaultParagraphFont"/>
    <w:link w:val="CommentText"/>
    <w:uiPriority w:val="99"/>
    <w:semiHidden/>
    <w:rsid w:val="00476DEF"/>
    <w:rPr>
      <w:sz w:val="20"/>
      <w:szCs w:val="20"/>
    </w:rPr>
  </w:style>
  <w:style w:type="paragraph" w:styleId="CommentSubject">
    <w:name w:val="annotation subject"/>
    <w:basedOn w:val="CommentText"/>
    <w:next w:val="CommentText"/>
    <w:link w:val="CommentSubjectChar"/>
    <w:uiPriority w:val="99"/>
    <w:semiHidden/>
    <w:unhideWhenUsed/>
    <w:rsid w:val="00476DEF"/>
    <w:rPr>
      <w:b/>
      <w:bCs/>
    </w:rPr>
  </w:style>
  <w:style w:type="character" w:customStyle="1" w:styleId="CommentSubjectChar">
    <w:name w:val="Comment Subject Char"/>
    <w:basedOn w:val="CommentTextChar"/>
    <w:link w:val="CommentSubject"/>
    <w:uiPriority w:val="99"/>
    <w:semiHidden/>
    <w:rsid w:val="00476DE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214931">
      <w:bodyDiv w:val="1"/>
      <w:marLeft w:val="0"/>
      <w:marRight w:val="0"/>
      <w:marTop w:val="0"/>
      <w:marBottom w:val="0"/>
      <w:divBdr>
        <w:top w:val="none" w:sz="0" w:space="0" w:color="auto"/>
        <w:left w:val="none" w:sz="0" w:space="0" w:color="auto"/>
        <w:bottom w:val="none" w:sz="0" w:space="0" w:color="auto"/>
        <w:right w:val="none" w:sz="0" w:space="0" w:color="auto"/>
      </w:divBdr>
      <w:divsChild>
        <w:div w:id="216018080">
          <w:marLeft w:val="75"/>
          <w:marRight w:val="0"/>
          <w:marTop w:val="0"/>
          <w:marBottom w:val="0"/>
          <w:divBdr>
            <w:top w:val="none" w:sz="0" w:space="0" w:color="auto"/>
            <w:left w:val="none" w:sz="0" w:space="0" w:color="auto"/>
            <w:bottom w:val="none" w:sz="0" w:space="0" w:color="auto"/>
            <w:right w:val="none" w:sz="0" w:space="0" w:color="auto"/>
          </w:divBdr>
        </w:div>
      </w:divsChild>
    </w:div>
    <w:div w:id="7472654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DC535-DEC6-3143-A9BA-3237B0825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8</Pages>
  <Words>2484</Words>
  <Characters>13017</Characters>
  <Application>Microsoft Office Word</Application>
  <DocSecurity>0</DocSecurity>
  <Lines>282</Lines>
  <Paragraphs>122</Paragraphs>
  <ScaleCrop>false</ScaleCrop>
  <HeadingPairs>
    <vt:vector size="2" baseType="variant">
      <vt:variant>
        <vt:lpstr>Title</vt:lpstr>
      </vt:variant>
      <vt:variant>
        <vt:i4>1</vt:i4>
      </vt:variant>
    </vt:vector>
  </HeadingPairs>
  <TitlesOfParts>
    <vt:vector size="1" baseType="lpstr">
      <vt:lpstr>CMAF</vt:lpstr>
    </vt:vector>
  </TitlesOfParts>
  <Manager/>
  <Company/>
  <LinksUpToDate>false</LinksUpToDate>
  <CharactersWithSpaces>15379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CMAF</dc:title>
  <dc:subject/>
  <dc:creator>Ali C. Begen</dc:creator>
  <cp:keywords/>
  <dc:description/>
  <cp:lastModifiedBy>Ali C Begen</cp:lastModifiedBy>
  <cp:revision>3</cp:revision>
  <dcterms:created xsi:type="dcterms:W3CDTF">2020-04-24T15:28:00Z</dcterms:created>
  <dcterms:modified xsi:type="dcterms:W3CDTF">2020-04-25T13:45:00Z</dcterms:modified>
  <cp:category/>
</cp:coreProperties>
</file>